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0C0" w:rsidRDefault="001C01C2" w:rsidP="006C7CA5">
      <w:pPr>
        <w:jc w:val="both"/>
        <w:rPr>
          <w:i w:val="0"/>
          <w:sz w:val="22"/>
          <w:szCs w:val="22"/>
        </w:rPr>
      </w:pPr>
      <w:r>
        <w:rPr>
          <w:i w:val="0"/>
          <w:noProof/>
          <w:sz w:val="22"/>
          <w:szCs w:val="22"/>
        </w:rPr>
        <w:drawing>
          <wp:inline distT="0" distB="0" distL="0" distR="0">
            <wp:extent cx="5934710" cy="8108950"/>
            <wp:effectExtent l="0" t="0" r="889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710" cy="8108950"/>
                    </a:xfrm>
                    <a:prstGeom prst="rect">
                      <a:avLst/>
                    </a:prstGeom>
                    <a:noFill/>
                    <a:ln>
                      <a:noFill/>
                    </a:ln>
                  </pic:spPr>
                </pic:pic>
              </a:graphicData>
            </a:graphic>
          </wp:inline>
        </w:drawing>
      </w: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3E6C30" w:rsidRDefault="003E6C30" w:rsidP="003E6C30">
      <w:pPr>
        <w:ind w:firstLine="993"/>
        <w:jc w:val="both"/>
        <w:rPr>
          <w:i w:val="0"/>
          <w:sz w:val="22"/>
          <w:szCs w:val="22"/>
        </w:rPr>
      </w:pPr>
    </w:p>
    <w:p w:rsidR="003E6C30" w:rsidRDefault="003E6C30" w:rsidP="003E6C30">
      <w:pPr>
        <w:jc w:val="both"/>
        <w:rPr>
          <w:i w:val="0"/>
          <w:sz w:val="22"/>
          <w:szCs w:val="22"/>
        </w:rPr>
      </w:pPr>
    </w:p>
    <w:p w:rsidR="009150E8" w:rsidRDefault="009150E8" w:rsidP="006C7CA5">
      <w:pPr>
        <w:jc w:val="both"/>
        <w:rPr>
          <w:i w:val="0"/>
          <w:sz w:val="22"/>
          <w:szCs w:val="22"/>
        </w:rPr>
      </w:pPr>
      <w:bookmarkStart w:id="0" w:name="_GoBack"/>
      <w:bookmarkEnd w:id="0"/>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rsidR="00391DEF" w:rsidRPr="0079325B" w:rsidRDefault="00391DEF" w:rsidP="00D00D74">
      <w:pPr>
        <w:jc w:val="both"/>
        <w:rPr>
          <w:i w:val="0"/>
          <w:sz w:val="22"/>
          <w:szCs w:val="22"/>
        </w:rPr>
      </w:pPr>
    </w:p>
    <w:p w:rsidR="00B005A7"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FB69D9" w:rsidRPr="00FB69D9" w:rsidRDefault="00FB69D9" w:rsidP="00FB69D9">
      <w:pPr>
        <w:ind w:left="1080"/>
        <w:jc w:val="both"/>
        <w:rPr>
          <w:bCs/>
          <w:i w:val="0"/>
          <w:iCs/>
          <w:sz w:val="22"/>
          <w:szCs w:val="22"/>
        </w:rPr>
      </w:pPr>
      <w:r w:rsidRPr="00FB69D9">
        <w:rPr>
          <w:bCs/>
          <w:i w:val="0"/>
          <w:iCs/>
          <w:sz w:val="22"/>
          <w:szCs w:val="22"/>
        </w:rPr>
        <w:t xml:space="preserve">Mestna občina Ljubljana, Mestni trg 1, 1000 Ljubljana </w:t>
      </w:r>
      <w:r>
        <w:rPr>
          <w:bCs/>
          <w:i w:val="0"/>
          <w:iCs/>
          <w:sz w:val="22"/>
          <w:szCs w:val="22"/>
        </w:rPr>
        <w:t>in</w:t>
      </w:r>
    </w:p>
    <w:p w:rsidR="00FB69D9" w:rsidRPr="00FB69D9" w:rsidRDefault="00FB69D9" w:rsidP="00FB69D9">
      <w:pPr>
        <w:ind w:left="1080"/>
        <w:jc w:val="both"/>
        <w:rPr>
          <w:bCs/>
          <w:i w:val="0"/>
          <w:iCs/>
          <w:sz w:val="22"/>
          <w:szCs w:val="22"/>
        </w:rPr>
      </w:pPr>
    </w:p>
    <w:p w:rsidR="009123D1" w:rsidRPr="0079325B" w:rsidRDefault="00F93C3B" w:rsidP="00C25C9D">
      <w:pPr>
        <w:pStyle w:val="Zoran1"/>
        <w:numPr>
          <w:ilvl w:val="0"/>
          <w:numId w:val="12"/>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Gospodarski </w:t>
      </w:r>
      <w:r w:rsidR="00F93C3B">
        <w:rPr>
          <w:i w:val="0"/>
          <w:sz w:val="22"/>
          <w:szCs w:val="22"/>
        </w:rPr>
        <w:t xml:space="preserve"> subjekt</w:t>
      </w:r>
      <w:r>
        <w:rPr>
          <w:i w:val="0"/>
          <w:sz w:val="22"/>
          <w:szCs w:val="22"/>
        </w:rPr>
        <w:t xml:space="preserve">, ki </w:t>
      </w:r>
      <w:r w:rsidR="000A5DE4" w:rsidRPr="0079325B">
        <w:rPr>
          <w:i w:val="0"/>
          <w:sz w:val="22"/>
          <w:szCs w:val="22"/>
        </w:rPr>
        <w:t>nastopa s podizvajalci</w:t>
      </w:r>
      <w:r>
        <w:rPr>
          <w:i w:val="0"/>
          <w:sz w:val="22"/>
          <w:szCs w:val="22"/>
        </w:rPr>
        <w:t xml:space="preserve">, </w:t>
      </w:r>
      <w:r w:rsidR="000A5DE4" w:rsidRPr="0079325B">
        <w:rPr>
          <w:i w:val="0"/>
          <w:sz w:val="22"/>
          <w:szCs w:val="22"/>
        </w:rPr>
        <w:t xml:space="preserve">mora v obrazcu </w:t>
      </w:r>
      <w:r w:rsidR="00CF21C2">
        <w:rPr>
          <w:i w:val="0"/>
          <w:sz w:val="22"/>
          <w:szCs w:val="22"/>
        </w:rPr>
        <w:t>ESPD</w:t>
      </w:r>
      <w:r w:rsidR="000A5DE4" w:rsidRPr="00B50181">
        <w:rPr>
          <w:i w:val="0"/>
          <w:sz w:val="22"/>
          <w:szCs w:val="22"/>
        </w:rPr>
        <w:t xml:space="preserve"> navesti</w:t>
      </w:r>
      <w:r w:rsidR="000A5DE4" w:rsidRPr="0079325B">
        <w:rPr>
          <w:i w:val="0"/>
          <w:sz w:val="22"/>
          <w:szCs w:val="22"/>
        </w:rPr>
        <w:t xml:space="preserve">, da bo pri izvedbi naročila sodeloval s podizvajalci.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F440D8">
        <w:rPr>
          <w:i w:val="0"/>
          <w:sz w:val="22"/>
          <w:szCs w:val="22"/>
        </w:rPr>
        <w:t>rijavi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prijava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prijava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C25C9D">
      <w:pPr>
        <w:pStyle w:val="Zoran1"/>
        <w:numPr>
          <w:ilvl w:val="0"/>
          <w:numId w:val="12"/>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D86980" w:rsidP="00F440D8">
      <w:pPr>
        <w:ind w:left="1077"/>
        <w:jc w:val="both"/>
        <w:rPr>
          <w:i w:val="0"/>
          <w:iCs/>
          <w:sz w:val="22"/>
          <w:szCs w:val="22"/>
        </w:rPr>
      </w:pPr>
      <w:r w:rsidRPr="00F440D8">
        <w:rPr>
          <w:i w:val="0"/>
          <w:iCs/>
          <w:sz w:val="22"/>
          <w:szCs w:val="22"/>
        </w:rPr>
        <w:t xml:space="preserve">Za oddajo tega naročila se v skladu s </w:t>
      </w:r>
      <w:r w:rsidR="00143144">
        <w:rPr>
          <w:i w:val="0"/>
          <w:iCs/>
          <w:sz w:val="22"/>
          <w:szCs w:val="22"/>
        </w:rPr>
        <w:t xml:space="preserve">c) točko 1. odstavka </w:t>
      </w:r>
      <w:r w:rsidR="00B50181" w:rsidRPr="00F440D8">
        <w:rPr>
          <w:i w:val="0"/>
          <w:iCs/>
          <w:sz w:val="22"/>
          <w:szCs w:val="22"/>
        </w:rPr>
        <w:t>44</w:t>
      </w:r>
      <w:r w:rsidR="00143144">
        <w:rPr>
          <w:i w:val="0"/>
          <w:iCs/>
          <w:sz w:val="22"/>
          <w:szCs w:val="22"/>
        </w:rPr>
        <w:t>. člena</w:t>
      </w:r>
      <w:r w:rsidRPr="00F440D8">
        <w:rPr>
          <w:i w:val="0"/>
          <w:iCs/>
          <w:sz w:val="22"/>
          <w:szCs w:val="22"/>
        </w:rPr>
        <w:t xml:space="preserve"> Zakona o javnem </w:t>
      </w:r>
      <w:r w:rsidR="00646122" w:rsidRPr="00F440D8">
        <w:rPr>
          <w:i w:val="0"/>
          <w:iCs/>
          <w:sz w:val="22"/>
          <w:szCs w:val="22"/>
        </w:rPr>
        <w:t xml:space="preserve">naročanju </w:t>
      </w:r>
      <w:r w:rsidR="00402C51" w:rsidRPr="00F440D8">
        <w:rPr>
          <w:bCs/>
          <w:i w:val="0"/>
          <w:color w:val="000000" w:themeColor="text1"/>
          <w:sz w:val="22"/>
          <w:szCs w:val="22"/>
        </w:rPr>
        <w:t xml:space="preserve">(Uradni list RS, št. </w:t>
      </w:r>
      <w:r w:rsidR="00646122" w:rsidRPr="00F440D8">
        <w:rPr>
          <w:bCs/>
          <w:i w:val="0"/>
          <w:color w:val="000000" w:themeColor="text1"/>
          <w:sz w:val="22"/>
          <w:szCs w:val="22"/>
        </w:rPr>
        <w:t>91/2015</w:t>
      </w:r>
      <w:r w:rsidR="00800951">
        <w:rPr>
          <w:bCs/>
          <w:i w:val="0"/>
          <w:color w:val="000000" w:themeColor="text1"/>
          <w:sz w:val="22"/>
          <w:szCs w:val="22"/>
        </w:rPr>
        <w:t xml:space="preserve"> in 14/18</w:t>
      </w:r>
      <w:r w:rsidR="00646122" w:rsidRPr="00F440D8">
        <w:rPr>
          <w:bCs/>
          <w:i w:val="0"/>
          <w:color w:val="000000" w:themeColor="text1"/>
          <w:sz w:val="22"/>
          <w:szCs w:val="22"/>
        </w:rPr>
        <w:t>,</w:t>
      </w:r>
      <w:r w:rsidR="00402C51" w:rsidRPr="00F440D8">
        <w:rPr>
          <w:bCs/>
          <w:i w:val="0"/>
          <w:color w:val="000000" w:themeColor="text1"/>
          <w:sz w:val="22"/>
          <w:szCs w:val="22"/>
        </w:rPr>
        <w:t xml:space="preserve"> ZJN-</w:t>
      </w:r>
      <w:r w:rsidR="00646122" w:rsidRPr="00F440D8">
        <w:rPr>
          <w:bCs/>
          <w:i w:val="0"/>
          <w:color w:val="000000" w:themeColor="text1"/>
          <w:sz w:val="22"/>
          <w:szCs w:val="22"/>
        </w:rPr>
        <w:t>3</w:t>
      </w:r>
      <w:r w:rsidR="00402C51" w:rsidRPr="00F440D8">
        <w:rPr>
          <w:bCs/>
          <w:i w:val="0"/>
          <w:color w:val="000000" w:themeColor="text1"/>
          <w:sz w:val="22"/>
          <w:szCs w:val="22"/>
        </w:rPr>
        <w:t>)</w:t>
      </w:r>
      <w:r w:rsidR="00EC574C" w:rsidRPr="00F440D8">
        <w:rPr>
          <w:bCs/>
          <w:i w:val="0"/>
          <w:color w:val="000000" w:themeColor="text1"/>
          <w:sz w:val="22"/>
          <w:szCs w:val="22"/>
        </w:rPr>
        <w:t xml:space="preserve"> </w:t>
      </w:r>
      <w:r w:rsidRPr="00F440D8">
        <w:rPr>
          <w:i w:val="0"/>
          <w:iCs/>
          <w:sz w:val="22"/>
          <w:szCs w:val="22"/>
        </w:rPr>
        <w:t xml:space="preserve">izvede </w:t>
      </w:r>
      <w:r w:rsidR="00B50181" w:rsidRPr="00F440D8">
        <w:rPr>
          <w:i w:val="0"/>
          <w:iCs/>
          <w:sz w:val="22"/>
          <w:szCs w:val="22"/>
        </w:rPr>
        <w:t>konkurenčni postopek s pogajanji.</w:t>
      </w:r>
    </w:p>
    <w:p w:rsidR="00F440D8" w:rsidRPr="00847FB5" w:rsidRDefault="00F440D8" w:rsidP="00F440D8">
      <w:pPr>
        <w:pStyle w:val="Telobesedila"/>
        <w:spacing w:line="264" w:lineRule="auto"/>
        <w:ind w:left="1077"/>
        <w:rPr>
          <w:rFonts w:ascii="Times New Roman" w:hAnsi="Times New Roman"/>
          <w:b w:val="0"/>
          <w:sz w:val="16"/>
          <w:szCs w:val="16"/>
        </w:rPr>
      </w:pPr>
    </w:p>
    <w:p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Naročnik bo izvedel postopek v dveh zaporednih fazah: </w:t>
      </w:r>
    </w:p>
    <w:p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Prva faza: </w:t>
      </w:r>
      <w:r w:rsidR="00A14D5C">
        <w:rPr>
          <w:rFonts w:ascii="Times New Roman" w:hAnsi="Times New Roman"/>
          <w:b w:val="0"/>
          <w:sz w:val="22"/>
          <w:szCs w:val="22"/>
        </w:rPr>
        <w:t xml:space="preserve">ugotavljanje </w:t>
      </w:r>
      <w:r w:rsidRPr="00847FB5">
        <w:rPr>
          <w:rFonts w:ascii="Times New Roman" w:hAnsi="Times New Roman"/>
          <w:b w:val="0"/>
          <w:sz w:val="22"/>
          <w:szCs w:val="22"/>
        </w:rPr>
        <w:t>sposobnosti.</w:t>
      </w:r>
    </w:p>
    <w:p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Druga faza: </w:t>
      </w:r>
      <w:r w:rsidR="00A14D5C">
        <w:rPr>
          <w:rFonts w:ascii="Times New Roman" w:hAnsi="Times New Roman"/>
          <w:b w:val="0"/>
          <w:sz w:val="22"/>
          <w:szCs w:val="22"/>
        </w:rPr>
        <w:t xml:space="preserve">predložitev prve ponudbe in </w:t>
      </w:r>
      <w:r w:rsidRPr="00847FB5">
        <w:rPr>
          <w:rFonts w:ascii="Times New Roman" w:hAnsi="Times New Roman"/>
          <w:b w:val="0"/>
          <w:sz w:val="22"/>
          <w:szCs w:val="22"/>
        </w:rPr>
        <w:t>pogajanj</w:t>
      </w:r>
      <w:r w:rsidR="00A14D5C">
        <w:rPr>
          <w:rFonts w:ascii="Times New Roman" w:hAnsi="Times New Roman"/>
          <w:b w:val="0"/>
          <w:sz w:val="22"/>
          <w:szCs w:val="22"/>
        </w:rPr>
        <w:t>a</w:t>
      </w:r>
      <w:r w:rsidR="00B17BC9">
        <w:rPr>
          <w:rFonts w:ascii="Times New Roman" w:hAnsi="Times New Roman"/>
          <w:b w:val="0"/>
          <w:sz w:val="22"/>
          <w:szCs w:val="22"/>
        </w:rPr>
        <w:t xml:space="preserve"> s predložitvijo končnih ponudb</w:t>
      </w:r>
      <w:r w:rsidRPr="00847FB5">
        <w:rPr>
          <w:rFonts w:ascii="Times New Roman" w:hAnsi="Times New Roman"/>
          <w:b w:val="0"/>
          <w:sz w:val="22"/>
          <w:szCs w:val="22"/>
        </w:rPr>
        <w:t xml:space="preserve">. </w:t>
      </w:r>
    </w:p>
    <w:p w:rsidR="00F440D8" w:rsidRPr="00847FB5" w:rsidRDefault="00F440D8" w:rsidP="00F440D8">
      <w:pPr>
        <w:pStyle w:val="Telobesedila"/>
        <w:spacing w:line="264" w:lineRule="auto"/>
        <w:ind w:left="1077"/>
        <w:rPr>
          <w:rFonts w:ascii="Times New Roman" w:hAnsi="Times New Roman"/>
          <w:b w:val="0"/>
          <w:sz w:val="16"/>
          <w:szCs w:val="16"/>
        </w:rPr>
      </w:pPr>
    </w:p>
    <w:p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V prvi fazi bo naročnik </w:t>
      </w:r>
      <w:r w:rsidR="00E5603C">
        <w:rPr>
          <w:rFonts w:ascii="Times New Roman" w:hAnsi="Times New Roman"/>
          <w:b w:val="0"/>
          <w:sz w:val="22"/>
          <w:szCs w:val="22"/>
        </w:rPr>
        <w:t>z odločitvijo</w:t>
      </w:r>
      <w:r w:rsidRPr="00847FB5">
        <w:rPr>
          <w:rFonts w:ascii="Times New Roman" w:hAnsi="Times New Roman"/>
          <w:b w:val="0"/>
          <w:sz w:val="22"/>
          <w:szCs w:val="22"/>
        </w:rPr>
        <w:t xml:space="preserve"> priznal sposobnost </w:t>
      </w:r>
      <w:r w:rsidR="00736B06" w:rsidRPr="00736B06">
        <w:rPr>
          <w:rFonts w:ascii="Times New Roman" w:hAnsi="Times New Roman"/>
          <w:b w:val="0"/>
          <w:sz w:val="22"/>
          <w:szCs w:val="22"/>
        </w:rPr>
        <w:t>gospodarskim subjektom</w:t>
      </w:r>
      <w:r w:rsidRPr="00847FB5">
        <w:rPr>
          <w:rFonts w:ascii="Times New Roman" w:hAnsi="Times New Roman"/>
          <w:b w:val="0"/>
          <w:sz w:val="22"/>
          <w:szCs w:val="22"/>
        </w:rPr>
        <w:t>, ki bodo predložili</w:t>
      </w:r>
      <w:r w:rsidR="00736B06" w:rsidRPr="00736B06">
        <w:rPr>
          <w:rFonts w:ascii="Times New Roman" w:hAnsi="Times New Roman"/>
          <w:b w:val="0"/>
          <w:sz w:val="22"/>
          <w:szCs w:val="22"/>
        </w:rPr>
        <w:t xml:space="preserve"> prijave, s katerimi </w:t>
      </w:r>
      <w:r w:rsidR="00736B06" w:rsidRPr="00847FB5">
        <w:rPr>
          <w:rFonts w:ascii="Times New Roman" w:hAnsi="Times New Roman"/>
          <w:b w:val="0"/>
          <w:sz w:val="22"/>
          <w:szCs w:val="22"/>
        </w:rPr>
        <w:t>izpolnjuje</w:t>
      </w:r>
      <w:r w:rsidR="00736B06">
        <w:rPr>
          <w:rFonts w:ascii="Times New Roman" w:hAnsi="Times New Roman"/>
          <w:b w:val="0"/>
          <w:sz w:val="22"/>
          <w:szCs w:val="22"/>
        </w:rPr>
        <w:t>jo</w:t>
      </w:r>
      <w:r w:rsidR="00736B06" w:rsidRPr="00847FB5">
        <w:rPr>
          <w:rFonts w:ascii="Times New Roman" w:hAnsi="Times New Roman"/>
          <w:b w:val="0"/>
          <w:sz w:val="22"/>
          <w:szCs w:val="22"/>
        </w:rPr>
        <w:t xml:space="preserve"> pogoje za priznanje sposobnosti navedene v nadaljevanju te razpisne dokumentacije</w:t>
      </w:r>
      <w:r w:rsidR="00A82166">
        <w:rPr>
          <w:rFonts w:ascii="Times New Roman" w:hAnsi="Times New Roman"/>
          <w:b w:val="0"/>
          <w:sz w:val="22"/>
          <w:szCs w:val="22"/>
        </w:rPr>
        <w:t>.</w:t>
      </w:r>
      <w:r w:rsidRPr="00847FB5">
        <w:rPr>
          <w:rFonts w:ascii="Times New Roman" w:hAnsi="Times New Roman"/>
          <w:b w:val="0"/>
          <w:sz w:val="22"/>
          <w:szCs w:val="22"/>
        </w:rPr>
        <w:t xml:space="preserve"> </w:t>
      </w:r>
    </w:p>
    <w:p w:rsidR="00F440D8" w:rsidRDefault="00F440D8" w:rsidP="00F440D8">
      <w:pPr>
        <w:pStyle w:val="Telobesedila"/>
        <w:spacing w:line="264" w:lineRule="auto"/>
        <w:ind w:left="1077"/>
        <w:rPr>
          <w:rFonts w:ascii="Times New Roman" w:hAnsi="Times New Roman"/>
          <w:b w:val="0"/>
          <w:sz w:val="16"/>
          <w:szCs w:val="16"/>
        </w:rPr>
      </w:pPr>
    </w:p>
    <w:p w:rsidR="00F440D8" w:rsidRDefault="00A82166" w:rsidP="00F440D8">
      <w:pPr>
        <w:pStyle w:val="Telobesedila"/>
        <w:spacing w:line="264" w:lineRule="auto"/>
        <w:ind w:left="1077"/>
        <w:rPr>
          <w:rFonts w:ascii="Times New Roman" w:hAnsi="Times New Roman"/>
          <w:b w:val="0"/>
          <w:sz w:val="22"/>
          <w:szCs w:val="22"/>
        </w:rPr>
      </w:pPr>
      <w:r>
        <w:rPr>
          <w:rFonts w:ascii="Times New Roman" w:hAnsi="Times New Roman"/>
          <w:b w:val="0"/>
          <w:sz w:val="22"/>
          <w:szCs w:val="22"/>
        </w:rPr>
        <w:t>Gospodarski subjekti</w:t>
      </w:r>
      <w:r w:rsidR="00F440D8" w:rsidRPr="00847FB5">
        <w:rPr>
          <w:rFonts w:ascii="Times New Roman" w:hAnsi="Times New Roman"/>
          <w:b w:val="0"/>
          <w:sz w:val="22"/>
          <w:szCs w:val="22"/>
        </w:rPr>
        <w:t xml:space="preserve">, ki jim bo na podlagi </w:t>
      </w:r>
      <w:r>
        <w:rPr>
          <w:rFonts w:ascii="Times New Roman" w:hAnsi="Times New Roman"/>
          <w:b w:val="0"/>
          <w:sz w:val="22"/>
          <w:szCs w:val="22"/>
        </w:rPr>
        <w:t>prijave</w:t>
      </w:r>
      <w:r w:rsidR="00F440D8" w:rsidRPr="00847FB5">
        <w:rPr>
          <w:rFonts w:ascii="Times New Roman" w:hAnsi="Times New Roman"/>
          <w:b w:val="0"/>
          <w:sz w:val="22"/>
          <w:szCs w:val="22"/>
        </w:rPr>
        <w:t xml:space="preserve"> priznana sposobnost, bodo povabljeni,</w:t>
      </w:r>
      <w:r>
        <w:rPr>
          <w:rFonts w:ascii="Times New Roman" w:hAnsi="Times New Roman"/>
          <w:b w:val="0"/>
          <w:sz w:val="22"/>
          <w:szCs w:val="22"/>
        </w:rPr>
        <w:t xml:space="preserve"> da predložijo prvo ponudbo</w:t>
      </w:r>
      <w:r w:rsidR="00852E20">
        <w:rPr>
          <w:rFonts w:ascii="Times New Roman" w:hAnsi="Times New Roman"/>
          <w:b w:val="0"/>
          <w:sz w:val="22"/>
          <w:szCs w:val="22"/>
        </w:rPr>
        <w:t xml:space="preserve"> in popise del. Prva ponudba</w:t>
      </w:r>
      <w:r>
        <w:rPr>
          <w:rFonts w:ascii="Times New Roman" w:hAnsi="Times New Roman"/>
          <w:b w:val="0"/>
          <w:sz w:val="22"/>
          <w:szCs w:val="22"/>
        </w:rPr>
        <w:t xml:space="preserve"> bo izhodišč</w:t>
      </w:r>
      <w:r w:rsidR="00D94711">
        <w:rPr>
          <w:rFonts w:ascii="Times New Roman" w:hAnsi="Times New Roman"/>
          <w:b w:val="0"/>
          <w:sz w:val="22"/>
          <w:szCs w:val="22"/>
        </w:rPr>
        <w:t>na ponudba</w:t>
      </w:r>
      <w:r>
        <w:rPr>
          <w:rFonts w:ascii="Times New Roman" w:hAnsi="Times New Roman"/>
          <w:b w:val="0"/>
          <w:sz w:val="22"/>
          <w:szCs w:val="22"/>
        </w:rPr>
        <w:t xml:space="preserve"> za p</w:t>
      </w:r>
      <w:r w:rsidR="00F440D8" w:rsidRPr="00847FB5">
        <w:rPr>
          <w:rFonts w:ascii="Times New Roman" w:hAnsi="Times New Roman"/>
          <w:b w:val="0"/>
          <w:sz w:val="22"/>
          <w:szCs w:val="22"/>
        </w:rPr>
        <w:t>ogajanj</w:t>
      </w:r>
      <w:r>
        <w:rPr>
          <w:rFonts w:ascii="Times New Roman" w:hAnsi="Times New Roman"/>
          <w:b w:val="0"/>
          <w:sz w:val="22"/>
          <w:szCs w:val="22"/>
        </w:rPr>
        <w:t>a</w:t>
      </w:r>
      <w:r w:rsidR="00F440D8" w:rsidRPr="00847FB5">
        <w:rPr>
          <w:rFonts w:ascii="Times New Roman" w:hAnsi="Times New Roman"/>
          <w:b w:val="0"/>
          <w:sz w:val="22"/>
          <w:szCs w:val="22"/>
        </w:rPr>
        <w:t xml:space="preserve">. </w:t>
      </w:r>
      <w:r>
        <w:rPr>
          <w:rFonts w:ascii="Times New Roman" w:hAnsi="Times New Roman"/>
          <w:b w:val="0"/>
          <w:sz w:val="22"/>
          <w:szCs w:val="22"/>
        </w:rPr>
        <w:t>Podroben protokol pogajanj bo opredeljen v pisnem povabilu gospodarskim subje</w:t>
      </w:r>
      <w:r w:rsidR="00473900">
        <w:rPr>
          <w:rFonts w:ascii="Times New Roman" w:hAnsi="Times New Roman"/>
          <w:b w:val="0"/>
          <w:sz w:val="22"/>
          <w:szCs w:val="22"/>
        </w:rPr>
        <w:t>ktom, da se udeležijo pogajanj.</w:t>
      </w:r>
    </w:p>
    <w:p w:rsidR="00147A95" w:rsidRPr="00847FB5" w:rsidRDefault="00147A95" w:rsidP="00F440D8">
      <w:pPr>
        <w:pStyle w:val="Telobesedila"/>
        <w:spacing w:line="264" w:lineRule="auto"/>
        <w:ind w:left="1077"/>
        <w:rPr>
          <w:rFonts w:ascii="Times New Roman" w:hAnsi="Times New Roman"/>
          <w:b w:val="0"/>
          <w:sz w:val="16"/>
          <w:szCs w:val="16"/>
        </w:rPr>
      </w:pPr>
    </w:p>
    <w:p w:rsidR="00147A95" w:rsidRPr="00847FB5" w:rsidRDefault="00147A95" w:rsidP="00F440D8">
      <w:pPr>
        <w:pStyle w:val="Telobesedila"/>
        <w:spacing w:line="264" w:lineRule="auto"/>
        <w:ind w:left="1077"/>
        <w:rPr>
          <w:rFonts w:ascii="Times New Roman" w:hAnsi="Times New Roman"/>
          <w:b w:val="0"/>
          <w:sz w:val="22"/>
          <w:szCs w:val="22"/>
        </w:rPr>
      </w:pPr>
      <w:r>
        <w:rPr>
          <w:rFonts w:ascii="Times New Roman" w:hAnsi="Times New Roman"/>
          <w:b w:val="0"/>
          <w:sz w:val="22"/>
          <w:szCs w:val="22"/>
        </w:rPr>
        <w:t>Naročnik si pridržuje pravico, da na podlagi prvih ponudb odda javno naročilo brez pogajanj.</w:t>
      </w:r>
    </w:p>
    <w:p w:rsidR="00D86980" w:rsidRPr="008A1897" w:rsidRDefault="00D86980" w:rsidP="00512895">
      <w:pPr>
        <w:ind w:left="1077"/>
        <w:jc w:val="both"/>
        <w:rPr>
          <w:sz w:val="22"/>
          <w:szCs w:val="22"/>
        </w:rPr>
      </w:pPr>
    </w:p>
    <w:p w:rsidR="009123D1" w:rsidRDefault="00C57307" w:rsidP="00C25C9D">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4C3A6E" w:rsidRDefault="004C3A6E" w:rsidP="004C3A6E">
      <w:pPr>
        <w:pStyle w:val="Zoran1"/>
        <w:numPr>
          <w:ilvl w:val="0"/>
          <w:numId w:val="0"/>
        </w:numPr>
        <w:ind w:left="1080"/>
        <w:rPr>
          <w:rFonts w:ascii="Times New Roman" w:hAnsi="Times New Roman" w:cs="Times New Roman"/>
        </w:rPr>
      </w:pPr>
    </w:p>
    <w:p w:rsidR="004C3A6E" w:rsidRPr="009F38B0" w:rsidRDefault="004C3A6E" w:rsidP="004C3A6E">
      <w:pPr>
        <w:ind w:left="1080"/>
        <w:jc w:val="both"/>
        <w:rPr>
          <w:i w:val="0"/>
          <w:sz w:val="22"/>
          <w:szCs w:val="22"/>
        </w:rPr>
      </w:pPr>
      <w:r w:rsidRPr="009F38B0">
        <w:rPr>
          <w:i w:val="0"/>
          <w:sz w:val="22"/>
          <w:szCs w:val="22"/>
        </w:rPr>
        <w:t xml:space="preserve">Razpisno dokumentacijo lahko ponudniki dobijo na portalu javnih naročil in/ali na na spletnih straneh naročnika na naslovu: https://www.ljubljana.si/. Komunikacija s ponudniki v zvezi z vsebino naročila in v zvezi s pripravo ponudbe poteka izključno preko portala javnih naročil. </w:t>
      </w:r>
    </w:p>
    <w:p w:rsidR="009123D1" w:rsidRPr="009F38B0"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sidRPr="009F38B0">
        <w:rPr>
          <w:i w:val="0"/>
          <w:sz w:val="22"/>
          <w:szCs w:val="22"/>
        </w:rPr>
        <w:lastRenderedPageBreak/>
        <w:t>Pojasnila o vsebini razpisne dokumentacije se</w:t>
      </w:r>
      <w:r w:rsidR="008410A2" w:rsidRPr="009F38B0">
        <w:rPr>
          <w:i w:val="0"/>
          <w:sz w:val="22"/>
          <w:szCs w:val="22"/>
        </w:rPr>
        <w:t xml:space="preserve"> lahko zahteva izključno preko p</w:t>
      </w:r>
      <w:r w:rsidRPr="009F38B0">
        <w:rPr>
          <w:i w:val="0"/>
          <w:sz w:val="22"/>
          <w:szCs w:val="22"/>
        </w:rPr>
        <w:t>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D13274">
        <w:rPr>
          <w:b/>
          <w:i w:val="0"/>
          <w:sz w:val="22"/>
          <w:szCs w:val="22"/>
        </w:rPr>
        <w:t xml:space="preserve">do </w:t>
      </w:r>
      <w:r w:rsidR="003A1E16">
        <w:rPr>
          <w:b/>
          <w:i w:val="0"/>
          <w:sz w:val="22"/>
          <w:szCs w:val="22"/>
        </w:rPr>
        <w:t>17.</w:t>
      </w:r>
      <w:r w:rsidR="00D24922">
        <w:rPr>
          <w:b/>
          <w:i w:val="0"/>
          <w:sz w:val="22"/>
          <w:szCs w:val="22"/>
        </w:rPr>
        <w:t xml:space="preserve">8. </w:t>
      </w:r>
      <w:r w:rsidR="00584B11">
        <w:rPr>
          <w:b/>
          <w:i w:val="0"/>
          <w:sz w:val="22"/>
          <w:szCs w:val="22"/>
        </w:rPr>
        <w:t xml:space="preserve"> </w:t>
      </w:r>
      <w:r w:rsidR="00431B32">
        <w:rPr>
          <w:b/>
          <w:i w:val="0"/>
          <w:sz w:val="22"/>
          <w:szCs w:val="22"/>
        </w:rPr>
        <w:t>2018</w:t>
      </w:r>
      <w:r w:rsidR="003A1E16">
        <w:rPr>
          <w:b/>
          <w:i w:val="0"/>
          <w:sz w:val="22"/>
          <w:szCs w:val="22"/>
        </w:rPr>
        <w:t xml:space="preserve"> do 15.00 ure</w:t>
      </w:r>
      <w:r w:rsidR="00431B32">
        <w:rPr>
          <w:b/>
          <w:i w:val="0"/>
          <w:sz w:val="22"/>
          <w:szCs w:val="22"/>
        </w:rPr>
        <w:t xml:space="preserve"> </w:t>
      </w:r>
      <w:r w:rsidR="00C57307" w:rsidRPr="002947BA">
        <w:rPr>
          <w:i w:val="0"/>
          <w:sz w:val="22"/>
          <w:szCs w:val="22"/>
        </w:rPr>
        <w:t>pod</w:t>
      </w:r>
      <w:r w:rsidR="00C57307" w:rsidRPr="008A1897">
        <w:rPr>
          <w:i w:val="0"/>
          <w:sz w:val="22"/>
          <w:szCs w:val="22"/>
        </w:rPr>
        <w:t xml:space="preserve"> pogojem, da je bil zahtevek za pojasnilo prejet preko portala javnih naročil </w:t>
      </w:r>
      <w:r w:rsidR="00C57307" w:rsidRPr="002947BA">
        <w:rPr>
          <w:i w:val="0"/>
          <w:sz w:val="22"/>
          <w:szCs w:val="22"/>
        </w:rPr>
        <w:t xml:space="preserve">vsaj </w:t>
      </w:r>
      <w:r w:rsidR="000372A0" w:rsidRPr="002947BA">
        <w:rPr>
          <w:b/>
          <w:i w:val="0"/>
          <w:sz w:val="22"/>
          <w:szCs w:val="22"/>
        </w:rPr>
        <w:t>do</w:t>
      </w:r>
      <w:r w:rsidR="002947BA" w:rsidRPr="002947BA">
        <w:rPr>
          <w:b/>
          <w:i w:val="0"/>
          <w:sz w:val="22"/>
          <w:szCs w:val="22"/>
        </w:rPr>
        <w:t xml:space="preserve"> </w:t>
      </w:r>
      <w:r w:rsidR="000519F9">
        <w:rPr>
          <w:b/>
          <w:i w:val="0"/>
          <w:sz w:val="22"/>
          <w:szCs w:val="22"/>
        </w:rPr>
        <w:t xml:space="preserve">16.8. </w:t>
      </w:r>
      <w:r w:rsidR="00584B11">
        <w:rPr>
          <w:b/>
          <w:i w:val="0"/>
          <w:sz w:val="22"/>
          <w:szCs w:val="22"/>
        </w:rPr>
        <w:t>2018  do 15</w:t>
      </w:r>
      <w:r w:rsidR="002947BA" w:rsidRPr="002947BA">
        <w:rPr>
          <w:b/>
          <w:i w:val="0"/>
          <w:sz w:val="22"/>
          <w:szCs w:val="22"/>
        </w:rPr>
        <w:t>:00 ure.</w:t>
      </w:r>
      <w:r w:rsidR="000372A0" w:rsidRPr="002947BA">
        <w:rPr>
          <w:i w:val="0"/>
          <w:sz w:val="22"/>
          <w:szCs w:val="22"/>
        </w:rPr>
        <w:t xml:space="preserve"> </w:t>
      </w:r>
      <w:r w:rsidR="00C57307" w:rsidRPr="008A1897">
        <w:rPr>
          <w:i w:val="0"/>
          <w:sz w:val="22"/>
          <w:szCs w:val="22"/>
        </w:rPr>
        <w:t xml:space="preserve">Pojasnila in spremembe so sestavni del razpisne dokumentacije in jih je treba upoštevati pri pripravi </w:t>
      </w:r>
      <w:r w:rsidR="00A13EB4">
        <w:rPr>
          <w:i w:val="0"/>
          <w:sz w:val="22"/>
          <w:szCs w:val="22"/>
        </w:rPr>
        <w:t>prijave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prijav</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prijav</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prijav</w:t>
      </w:r>
      <w:r w:rsidRPr="008A1897">
        <w:rPr>
          <w:rFonts w:eastAsia="Calibri"/>
          <w:i w:val="0"/>
          <w:sz w:val="22"/>
          <w:szCs w:val="22"/>
        </w:rPr>
        <w:t>.</w:t>
      </w:r>
    </w:p>
    <w:p w:rsidR="009C18B7" w:rsidRDefault="009C18B7" w:rsidP="00D00D74">
      <w:pPr>
        <w:ind w:left="1080"/>
        <w:jc w:val="both"/>
        <w:rPr>
          <w:i w:val="0"/>
          <w:sz w:val="22"/>
          <w:szCs w:val="22"/>
        </w:rPr>
      </w:pPr>
    </w:p>
    <w:p w:rsidR="00556FA0" w:rsidRPr="0079325B" w:rsidRDefault="00A13EB4" w:rsidP="00C25C9D">
      <w:pPr>
        <w:pStyle w:val="Zoran1"/>
        <w:numPr>
          <w:ilvl w:val="0"/>
          <w:numId w:val="12"/>
        </w:numPr>
        <w:rPr>
          <w:rFonts w:ascii="Times New Roman" w:hAnsi="Times New Roman" w:cs="Times New Roman"/>
        </w:rPr>
      </w:pPr>
      <w:r>
        <w:rPr>
          <w:rFonts w:ascii="Times New Roman" w:hAnsi="Times New Roman" w:cs="Times New Roman"/>
        </w:rPr>
        <w:t>Prijavna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A2433A" w:rsidRPr="00FF5AD3" w:rsidRDefault="00A2433A" w:rsidP="00C12574">
      <w:pPr>
        <w:ind w:left="1080"/>
        <w:jc w:val="both"/>
        <w:rPr>
          <w:i w:val="0"/>
          <w:sz w:val="22"/>
          <w:szCs w:val="22"/>
        </w:rPr>
      </w:pPr>
      <w:r w:rsidRPr="00FF5AD3">
        <w:rPr>
          <w:i w:val="0"/>
          <w:sz w:val="22"/>
          <w:szCs w:val="22"/>
        </w:rPr>
        <w:t>Prijavno dokumentacijo gospodarski subjekt predloži v prvi fazi postopka.</w:t>
      </w:r>
    </w:p>
    <w:p w:rsidR="00A2433A" w:rsidRPr="00852E20" w:rsidRDefault="00A2433A" w:rsidP="00C12574">
      <w:pPr>
        <w:ind w:left="1080"/>
        <w:jc w:val="both"/>
        <w:rPr>
          <w:i w:val="0"/>
          <w:sz w:val="16"/>
          <w:szCs w:val="16"/>
        </w:rPr>
      </w:pPr>
    </w:p>
    <w:p w:rsidR="00C12574" w:rsidRPr="00852E20" w:rsidRDefault="00C12574" w:rsidP="00C12574">
      <w:pPr>
        <w:pStyle w:val="Glava"/>
        <w:tabs>
          <w:tab w:val="clear" w:pos="4536"/>
          <w:tab w:val="clear" w:pos="9072"/>
        </w:tabs>
        <w:ind w:left="1080"/>
        <w:jc w:val="both"/>
        <w:rPr>
          <w:i w:val="0"/>
          <w:sz w:val="16"/>
          <w:szCs w:val="16"/>
        </w:rPr>
      </w:pPr>
    </w:p>
    <w:p w:rsidR="00C12574" w:rsidRPr="00FF5AD3" w:rsidRDefault="00A82166" w:rsidP="00C12574">
      <w:pPr>
        <w:pStyle w:val="Glava"/>
        <w:tabs>
          <w:tab w:val="clear" w:pos="4536"/>
          <w:tab w:val="clear" w:pos="9072"/>
        </w:tabs>
        <w:ind w:left="1080"/>
        <w:jc w:val="both"/>
        <w:rPr>
          <w:i w:val="0"/>
          <w:sz w:val="22"/>
          <w:szCs w:val="22"/>
        </w:rPr>
      </w:pPr>
      <w:r w:rsidRPr="00FF5AD3">
        <w:rPr>
          <w:i w:val="0"/>
          <w:sz w:val="22"/>
          <w:szCs w:val="22"/>
        </w:rPr>
        <w:t xml:space="preserve">Prijavna </w:t>
      </w:r>
      <w:r w:rsidR="00C12574" w:rsidRPr="00FF5AD3">
        <w:rPr>
          <w:i w:val="0"/>
          <w:sz w:val="22"/>
          <w:szCs w:val="22"/>
        </w:rPr>
        <w:t>dokumentacija mora vsebovati ustrezno izpolnjene obrazce in druge listine zahtevane v razpisni dokumentaciji.</w:t>
      </w:r>
    </w:p>
    <w:p w:rsidR="00C12574" w:rsidRPr="00852E20" w:rsidRDefault="00C12574" w:rsidP="00C12574">
      <w:pPr>
        <w:pStyle w:val="Glava"/>
        <w:tabs>
          <w:tab w:val="clear" w:pos="4536"/>
          <w:tab w:val="clear" w:pos="9072"/>
        </w:tabs>
        <w:ind w:left="1080"/>
        <w:jc w:val="both"/>
        <w:rPr>
          <w:i w:val="0"/>
          <w:sz w:val="16"/>
          <w:szCs w:val="16"/>
        </w:rPr>
      </w:pPr>
    </w:p>
    <w:p w:rsidR="009123D1" w:rsidRDefault="00C12574" w:rsidP="00C12574">
      <w:pPr>
        <w:pStyle w:val="Glava"/>
        <w:tabs>
          <w:tab w:val="clear" w:pos="4536"/>
          <w:tab w:val="clear" w:pos="9072"/>
        </w:tabs>
        <w:ind w:left="1080"/>
        <w:jc w:val="both"/>
        <w:rPr>
          <w:i w:val="0"/>
          <w:sz w:val="22"/>
          <w:szCs w:val="22"/>
        </w:rPr>
      </w:pPr>
      <w:r w:rsidRPr="00FF5AD3">
        <w:rPr>
          <w:i w:val="0"/>
          <w:sz w:val="22"/>
          <w:szCs w:val="22"/>
        </w:rPr>
        <w:t>Za izpolnjenimi obrazci morajo biti priložene zahtevane priloge v vrstnem redu kot so le-te zahtevane.</w:t>
      </w:r>
    </w:p>
    <w:p w:rsidR="00D10575" w:rsidRDefault="00D10575" w:rsidP="00C12574">
      <w:pPr>
        <w:pStyle w:val="Glava"/>
        <w:tabs>
          <w:tab w:val="clear" w:pos="4536"/>
          <w:tab w:val="clear" w:pos="9072"/>
        </w:tabs>
        <w:ind w:left="1080"/>
        <w:jc w:val="both"/>
        <w:rPr>
          <w:i w:val="0"/>
          <w:sz w:val="22"/>
          <w:szCs w:val="22"/>
        </w:rPr>
      </w:pPr>
    </w:p>
    <w:p w:rsidR="00D10575" w:rsidRPr="00FF5AD3" w:rsidRDefault="00D10575" w:rsidP="00C12574">
      <w:pPr>
        <w:pStyle w:val="Glava"/>
        <w:tabs>
          <w:tab w:val="clear" w:pos="4536"/>
          <w:tab w:val="clear" w:pos="9072"/>
        </w:tabs>
        <w:ind w:left="1080"/>
        <w:jc w:val="both"/>
        <w:rPr>
          <w:i w:val="0"/>
          <w:sz w:val="22"/>
          <w:szCs w:val="22"/>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C84AB9">
        <w:tc>
          <w:tcPr>
            <w:tcW w:w="1472"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FF5AD3" w:rsidRPr="0079325B" w:rsidTr="00C84AB9">
        <w:tc>
          <w:tcPr>
            <w:tcW w:w="1472" w:type="dxa"/>
            <w:shd w:val="clear" w:color="auto" w:fill="auto"/>
            <w:vAlign w:val="center"/>
          </w:tcPr>
          <w:p w:rsidR="00FF5AD3" w:rsidRPr="000B18E0" w:rsidRDefault="00FF5AD3" w:rsidP="00C84AB9">
            <w:pPr>
              <w:pStyle w:val="Glava"/>
              <w:tabs>
                <w:tab w:val="clear" w:pos="4536"/>
                <w:tab w:val="clear" w:pos="9072"/>
              </w:tabs>
              <w:rPr>
                <w:b/>
                <w:i w:val="0"/>
                <w:sz w:val="18"/>
                <w:szCs w:val="18"/>
              </w:rPr>
            </w:pPr>
            <w:r>
              <w:rPr>
                <w:b/>
                <w:i w:val="0"/>
                <w:sz w:val="18"/>
                <w:szCs w:val="18"/>
              </w:rPr>
              <w:t xml:space="preserve">PRILOGA </w:t>
            </w:r>
            <w:r w:rsidR="008E241A">
              <w:rPr>
                <w:b/>
                <w:i w:val="0"/>
                <w:sz w:val="18"/>
                <w:szCs w:val="18"/>
              </w:rPr>
              <w:t>1</w:t>
            </w:r>
          </w:p>
        </w:tc>
        <w:tc>
          <w:tcPr>
            <w:tcW w:w="1701" w:type="dxa"/>
            <w:shd w:val="clear" w:color="auto" w:fill="auto"/>
            <w:vAlign w:val="center"/>
          </w:tcPr>
          <w:p w:rsidR="00FF5AD3" w:rsidRPr="000B18E0" w:rsidRDefault="00FF5AD3" w:rsidP="00C84AB9">
            <w:pPr>
              <w:pStyle w:val="Glava"/>
              <w:tabs>
                <w:tab w:val="clear" w:pos="4536"/>
                <w:tab w:val="clear" w:pos="9072"/>
              </w:tabs>
              <w:rPr>
                <w:i w:val="0"/>
                <w:sz w:val="18"/>
                <w:szCs w:val="18"/>
              </w:rPr>
            </w:pPr>
            <w:r w:rsidRPr="000B18E0">
              <w:rPr>
                <w:i w:val="0"/>
                <w:sz w:val="18"/>
                <w:szCs w:val="18"/>
              </w:rPr>
              <w:t>Obrazec ESPD</w:t>
            </w:r>
          </w:p>
        </w:tc>
        <w:tc>
          <w:tcPr>
            <w:tcW w:w="5982" w:type="dxa"/>
            <w:shd w:val="clear" w:color="auto" w:fill="auto"/>
            <w:vAlign w:val="center"/>
          </w:tcPr>
          <w:p w:rsidR="00FF5AD3" w:rsidRPr="00234BAD" w:rsidRDefault="00FF5AD3" w:rsidP="00EE738D">
            <w:pPr>
              <w:jc w:val="both"/>
              <w:rPr>
                <w:i w:val="0"/>
                <w:sz w:val="18"/>
                <w:szCs w:val="18"/>
              </w:rPr>
            </w:pPr>
          </w:p>
          <w:p w:rsidR="00FF5AD3" w:rsidRPr="00EE738D" w:rsidRDefault="00CC25A3" w:rsidP="00EE738D">
            <w:pPr>
              <w:keepNext/>
              <w:keepLines/>
              <w:jc w:val="both"/>
              <w:rPr>
                <w:i w:val="0"/>
                <w:sz w:val="18"/>
                <w:szCs w:val="18"/>
              </w:rPr>
            </w:pPr>
            <w:r w:rsidRPr="00EE738D">
              <w:rPr>
                <w:i w:val="0"/>
                <w:sz w:val="18"/>
                <w:szCs w:val="18"/>
              </w:rPr>
              <w:t xml:space="preserve">Naročnik </w:t>
            </w:r>
            <w:r w:rsidR="00FF5AD3" w:rsidRPr="00EE738D">
              <w:rPr>
                <w:i w:val="0"/>
                <w:sz w:val="18"/>
                <w:szCs w:val="18"/>
              </w:rPr>
              <w:t xml:space="preserve">ob predložitvi prijav namesto potrdil, ki jih izdajajo javni organi ali tretje osebe, sprejme ESPD obrazec, ki </w:t>
            </w:r>
            <w:r w:rsidR="00D1435E" w:rsidRPr="00EE738D">
              <w:rPr>
                <w:i w:val="0"/>
                <w:sz w:val="18"/>
                <w:szCs w:val="18"/>
              </w:rPr>
              <w:t>predstavlja</w:t>
            </w:r>
            <w:r w:rsidR="00FF5AD3" w:rsidRPr="00EE738D">
              <w:rPr>
                <w:i w:val="0"/>
                <w:sz w:val="18"/>
                <w:szCs w:val="18"/>
              </w:rPr>
              <w:t xml:space="preserve"> lastno izjavo, kot predhodni dokaz, da določen gospodarski subjekt:</w:t>
            </w:r>
          </w:p>
          <w:p w:rsidR="00FF5AD3" w:rsidRPr="00EE738D" w:rsidRDefault="00FF5AD3" w:rsidP="00C25C9D">
            <w:pPr>
              <w:pStyle w:val="Odstavekseznama"/>
              <w:keepNext/>
              <w:keepLines/>
              <w:numPr>
                <w:ilvl w:val="0"/>
                <w:numId w:val="18"/>
              </w:numPr>
              <w:ind w:left="459"/>
              <w:jc w:val="both"/>
              <w:rPr>
                <w:i w:val="0"/>
                <w:sz w:val="18"/>
                <w:szCs w:val="18"/>
              </w:rPr>
            </w:pPr>
            <w:r w:rsidRPr="00EE738D">
              <w:rPr>
                <w:i w:val="0"/>
                <w:sz w:val="18"/>
                <w:szCs w:val="18"/>
              </w:rPr>
              <w:t>ni v enem od položajev iz 75. člena ZJN-3, zaradi katerega so ali bi lahko bili izključeni iz sodelovanja v postopku javnega naročanja;</w:t>
            </w:r>
          </w:p>
          <w:p w:rsidR="00FF5AD3" w:rsidRPr="00EE738D" w:rsidRDefault="00FF5AD3" w:rsidP="00C25C9D">
            <w:pPr>
              <w:pStyle w:val="Odstavekseznama"/>
              <w:keepNext/>
              <w:keepLines/>
              <w:numPr>
                <w:ilvl w:val="0"/>
                <w:numId w:val="18"/>
              </w:numPr>
              <w:ind w:left="459"/>
              <w:jc w:val="both"/>
              <w:rPr>
                <w:i w:val="0"/>
                <w:sz w:val="18"/>
                <w:szCs w:val="18"/>
              </w:rPr>
            </w:pPr>
            <w:r w:rsidRPr="00EE738D">
              <w:rPr>
                <w:i w:val="0"/>
                <w:sz w:val="18"/>
                <w:szCs w:val="18"/>
              </w:rPr>
              <w:t xml:space="preserve">izpolnjuje ustrezne pogoje za sodelovanje, določene s to razpisno dokumentacijo in v skladu s 76. členom ZJN-3. </w:t>
            </w:r>
          </w:p>
          <w:p w:rsidR="00FF5AD3" w:rsidRPr="00EE738D" w:rsidRDefault="00FF5AD3" w:rsidP="00EE738D">
            <w:pPr>
              <w:keepNext/>
              <w:keepLines/>
              <w:ind w:left="1134"/>
              <w:jc w:val="both"/>
              <w:rPr>
                <w:i w:val="0"/>
                <w:sz w:val="18"/>
                <w:szCs w:val="18"/>
              </w:rPr>
            </w:pPr>
          </w:p>
          <w:p w:rsidR="00FF5AD3" w:rsidRPr="00EE738D" w:rsidRDefault="00FF5AD3" w:rsidP="00EE738D">
            <w:pPr>
              <w:keepNext/>
              <w:keepLines/>
              <w:jc w:val="both"/>
              <w:rPr>
                <w:i w:val="0"/>
                <w:sz w:val="18"/>
                <w:szCs w:val="18"/>
              </w:rPr>
            </w:pPr>
            <w:r w:rsidRPr="00234BAD">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w:t>
            </w:r>
            <w:r w:rsidRPr="00EE738D">
              <w:rPr>
                <w:i w:val="0"/>
                <w:sz w:val="18"/>
                <w:szCs w:val="18"/>
              </w:rPr>
              <w:t>radni organ ali tretja oseba, odgovorna za izdajo dokazil, vključuje pa tudi uradno izjavo o tem, da bo gospodarski subjekt na zahtevo in brez odlašanja sposoben predložiti ta dokazila.</w:t>
            </w:r>
          </w:p>
          <w:p w:rsidR="00FF5AD3" w:rsidRPr="00EE738D" w:rsidRDefault="00FF5AD3" w:rsidP="00EE738D">
            <w:pPr>
              <w:keepNext/>
              <w:keepLines/>
              <w:ind w:left="1134"/>
              <w:jc w:val="both"/>
              <w:rPr>
                <w:i w:val="0"/>
                <w:sz w:val="18"/>
                <w:szCs w:val="18"/>
              </w:rPr>
            </w:pPr>
          </w:p>
          <w:p w:rsidR="00CC25A3" w:rsidRPr="00EE738D" w:rsidRDefault="00CC25A3" w:rsidP="00EE738D">
            <w:pPr>
              <w:keepNext/>
              <w:keepLines/>
              <w:jc w:val="both"/>
              <w:rPr>
                <w:i w:val="0"/>
                <w:sz w:val="18"/>
                <w:szCs w:val="18"/>
              </w:rPr>
            </w:pPr>
            <w:r w:rsidRPr="00234BAD">
              <w:rPr>
                <w:i w:val="0"/>
                <w:sz w:val="18"/>
                <w:szCs w:val="18"/>
              </w:rPr>
              <w:t>Gospodarski subjekt lahko dokazila o neobstoju razlogov za izključitev in dokazila o izpolnjevanju pogojev za sodelovanje</w:t>
            </w:r>
            <w:r w:rsidRPr="00EE738D">
              <w:rPr>
                <w:i w:val="0"/>
                <w:sz w:val="18"/>
                <w:szCs w:val="18"/>
              </w:rPr>
              <w:t xml:space="preserve"> iz poglavja III razpisne dokumentacije predloži tudi sam. Naročnik si pridržuje pravico do preveritve verodostojnosti predloženih dokazil pri podpisniku le-teh.</w:t>
            </w:r>
          </w:p>
          <w:p w:rsidR="00CC25A3" w:rsidRPr="00EE738D" w:rsidRDefault="00CC25A3" w:rsidP="00EE738D">
            <w:pPr>
              <w:keepNext/>
              <w:keepLines/>
              <w:ind w:left="1134"/>
              <w:jc w:val="both"/>
              <w:rPr>
                <w:i w:val="0"/>
                <w:sz w:val="18"/>
                <w:szCs w:val="18"/>
              </w:rPr>
            </w:pPr>
          </w:p>
          <w:p w:rsidR="00FF5AD3" w:rsidRDefault="00FF5AD3" w:rsidP="00EE738D">
            <w:pPr>
              <w:jc w:val="both"/>
              <w:rPr>
                <w:i w:val="0"/>
                <w:sz w:val="18"/>
                <w:szCs w:val="18"/>
              </w:rPr>
            </w:pPr>
            <w:r w:rsidRPr="00234BAD">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FC6D89" w:rsidRDefault="00FC6D89" w:rsidP="00EE738D">
            <w:pPr>
              <w:jc w:val="both"/>
              <w:rPr>
                <w:i w:val="0"/>
                <w:sz w:val="18"/>
                <w:szCs w:val="18"/>
              </w:rPr>
            </w:pPr>
          </w:p>
          <w:p w:rsidR="00FC6D89" w:rsidRPr="00AD0550" w:rsidRDefault="00FC6D89" w:rsidP="00FC6D89">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0"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rsidR="00256EBC" w:rsidRDefault="00256EBC" w:rsidP="00EE738D">
            <w:pPr>
              <w:jc w:val="both"/>
              <w:rPr>
                <w:i w:val="0"/>
                <w:sz w:val="18"/>
                <w:szCs w:val="18"/>
              </w:rPr>
            </w:pPr>
          </w:p>
          <w:p w:rsidR="00D44955" w:rsidRDefault="00D44955" w:rsidP="00D44955">
            <w:pPr>
              <w:jc w:val="both"/>
              <w:rPr>
                <w:i w:val="0"/>
                <w:sz w:val="18"/>
                <w:szCs w:val="18"/>
              </w:rPr>
            </w:pPr>
            <w:r w:rsidRPr="00F556F6">
              <w:rPr>
                <w:i w:val="0"/>
                <w:sz w:val="18"/>
                <w:szCs w:val="18"/>
              </w:rPr>
              <w:t>Izpolnjen in podpisan ESPD obrazec mora biti v ponudbi priložen za vse gospodarske subjekte, ki v kakršnikoli vlogi sodelujejo v ponudbi (ponudnik, sodelujoči ponudnik v primeru skupne ponudbe, gospodarski subjekti, na katerih kapacitete se sklicuje ponudnik in podizvajalci)</w:t>
            </w:r>
          </w:p>
          <w:p w:rsidR="00D44955" w:rsidRDefault="00D44955" w:rsidP="00256EBC">
            <w:pPr>
              <w:jc w:val="both"/>
              <w:rPr>
                <w:b/>
                <w:i w:val="0"/>
                <w:sz w:val="18"/>
                <w:szCs w:val="18"/>
              </w:rPr>
            </w:pPr>
          </w:p>
          <w:p w:rsidR="00D44955" w:rsidRDefault="00D44955" w:rsidP="00256EBC">
            <w:pPr>
              <w:jc w:val="both"/>
              <w:rPr>
                <w:b/>
                <w:i w:val="0"/>
                <w:sz w:val="18"/>
                <w:szCs w:val="18"/>
              </w:rPr>
            </w:pPr>
          </w:p>
          <w:p w:rsidR="00256EBC" w:rsidRPr="00BE1E21" w:rsidRDefault="005E58CA" w:rsidP="00256EBC">
            <w:pPr>
              <w:jc w:val="both"/>
              <w:rPr>
                <w:b/>
                <w:i w:val="0"/>
                <w:sz w:val="18"/>
                <w:szCs w:val="18"/>
              </w:rPr>
            </w:pPr>
            <w:r>
              <w:rPr>
                <w:b/>
                <w:i w:val="0"/>
                <w:sz w:val="18"/>
                <w:szCs w:val="18"/>
              </w:rPr>
              <w:t>Prijavitelj</w:t>
            </w:r>
            <w:r w:rsidR="00256EBC" w:rsidRPr="00BE1E21">
              <w:rPr>
                <w:b/>
                <w:i w:val="0"/>
                <w:sz w:val="18"/>
                <w:szCs w:val="18"/>
              </w:rPr>
              <w:t>, ki v sistemu e-JN oddaja ponudbo, naloži svoj ESPD v razdelek »ESPD – ponudnik«, ESPD ostalih sodelujočih pa naloži v razdelek »ESP</w:t>
            </w:r>
            <w:r>
              <w:rPr>
                <w:b/>
                <w:i w:val="0"/>
                <w:sz w:val="18"/>
                <w:szCs w:val="18"/>
              </w:rPr>
              <w:t>D – ostali sodelujoči«. Prijavitelj</w:t>
            </w:r>
            <w:r w:rsidR="00256EBC" w:rsidRPr="00BE1E21">
              <w:rPr>
                <w:b/>
                <w:i w:val="0"/>
                <w:sz w:val="18"/>
                <w:szCs w:val="18"/>
              </w:rPr>
              <w:t>, ki v sistemu e-JN oddaja ponudbo, lahko naloži podpisan ESPD v pdf. obliki ali pa ga le naloži in bo podpisan hkrati s po</w:t>
            </w:r>
            <w:r w:rsidR="00590B7E">
              <w:rPr>
                <w:b/>
                <w:i w:val="0"/>
                <w:sz w:val="18"/>
                <w:szCs w:val="18"/>
              </w:rPr>
              <w:t>dpisom ponudbe. Tudi če prijavitelj</w:t>
            </w:r>
            <w:r w:rsidR="00256EBC" w:rsidRPr="00BE1E21">
              <w:rPr>
                <w:b/>
                <w:i w:val="0"/>
                <w:sz w:val="18"/>
                <w:szCs w:val="18"/>
              </w:rPr>
              <w:t xml:space="preserve"> naloži podpisan ESPD v pdf. obliki, bo ta hkrati s podpisom ponudbe podpisan še enkrat. </w:t>
            </w:r>
          </w:p>
          <w:p w:rsidR="00256EBC" w:rsidRPr="00BE1E21" w:rsidRDefault="00256EBC" w:rsidP="00256EBC">
            <w:pPr>
              <w:jc w:val="both"/>
              <w:rPr>
                <w:b/>
                <w:i w:val="0"/>
                <w:sz w:val="18"/>
                <w:szCs w:val="18"/>
              </w:rPr>
            </w:pPr>
          </w:p>
          <w:p w:rsidR="00FC6D89" w:rsidRDefault="00590B7E" w:rsidP="00256EBC">
            <w:pPr>
              <w:jc w:val="both"/>
              <w:rPr>
                <w:i w:val="0"/>
                <w:sz w:val="18"/>
                <w:szCs w:val="18"/>
              </w:rPr>
            </w:pPr>
            <w:r>
              <w:rPr>
                <w:b/>
                <w:i w:val="0"/>
                <w:sz w:val="18"/>
                <w:szCs w:val="18"/>
              </w:rPr>
              <w:t xml:space="preserve">Za ostale sodelujoče prijavitelj </w:t>
            </w:r>
            <w:r w:rsidR="00256EBC" w:rsidRPr="00BE1E21">
              <w:rPr>
                <w:b/>
                <w:i w:val="0"/>
                <w:sz w:val="18"/>
                <w:szCs w:val="18"/>
              </w:rPr>
              <w:t>v razdelek »ESPD – ostali sodelujoči« priloži podpisane ESPD v pdf. obliki, ali v elektronski obliki podpisan xml</w:t>
            </w:r>
          </w:p>
          <w:p w:rsidR="00FC6D89" w:rsidRDefault="00FC6D89" w:rsidP="00EE738D">
            <w:pPr>
              <w:jc w:val="both"/>
              <w:rPr>
                <w:i w:val="0"/>
                <w:sz w:val="18"/>
                <w:szCs w:val="18"/>
              </w:rPr>
            </w:pPr>
          </w:p>
          <w:p w:rsidR="00FC6D89" w:rsidRPr="00234BAD" w:rsidRDefault="00FC6D89" w:rsidP="00256EBC">
            <w:pPr>
              <w:jc w:val="both"/>
              <w:rPr>
                <w:i w:val="0"/>
                <w:sz w:val="18"/>
                <w:szCs w:val="18"/>
              </w:rPr>
            </w:pPr>
          </w:p>
        </w:tc>
      </w:tr>
      <w:tr w:rsidR="00646F3C" w:rsidRPr="0079325B" w:rsidTr="000C3E44">
        <w:tc>
          <w:tcPr>
            <w:tcW w:w="1472" w:type="dxa"/>
            <w:shd w:val="clear" w:color="auto" w:fill="auto"/>
            <w:vAlign w:val="center"/>
          </w:tcPr>
          <w:p w:rsidR="00646F3C" w:rsidRDefault="00646F3C" w:rsidP="005225D2">
            <w:pPr>
              <w:pStyle w:val="Telobesedila-zamik"/>
              <w:spacing w:after="0"/>
              <w:ind w:left="0"/>
              <w:rPr>
                <w:b/>
                <w:i w:val="0"/>
                <w:sz w:val="18"/>
                <w:szCs w:val="18"/>
              </w:rPr>
            </w:pPr>
            <w:r>
              <w:rPr>
                <w:b/>
                <w:i w:val="0"/>
                <w:sz w:val="18"/>
                <w:szCs w:val="18"/>
              </w:rPr>
              <w:lastRenderedPageBreak/>
              <w:t xml:space="preserve">PRILOGA </w:t>
            </w:r>
            <w:r w:rsidR="008E241A">
              <w:rPr>
                <w:b/>
                <w:i w:val="0"/>
                <w:sz w:val="18"/>
                <w:szCs w:val="18"/>
              </w:rPr>
              <w:t xml:space="preserve">4 </w:t>
            </w:r>
          </w:p>
        </w:tc>
        <w:tc>
          <w:tcPr>
            <w:tcW w:w="1701" w:type="dxa"/>
            <w:shd w:val="clear" w:color="auto" w:fill="auto"/>
            <w:vAlign w:val="center"/>
          </w:tcPr>
          <w:p w:rsidR="00646F3C" w:rsidRPr="00EA2B2B" w:rsidRDefault="00646F3C" w:rsidP="00C84AB9">
            <w:pPr>
              <w:pStyle w:val="Telobesedila-zamik"/>
              <w:spacing w:after="0"/>
              <w:ind w:left="0"/>
              <w:rPr>
                <w:i w:val="0"/>
                <w:sz w:val="16"/>
                <w:szCs w:val="16"/>
              </w:rPr>
            </w:pPr>
            <w:r>
              <w:rPr>
                <w:i w:val="0"/>
                <w:sz w:val="16"/>
                <w:szCs w:val="16"/>
              </w:rPr>
              <w:t>Referenčna tabela</w:t>
            </w:r>
          </w:p>
        </w:tc>
        <w:tc>
          <w:tcPr>
            <w:tcW w:w="5982" w:type="dxa"/>
            <w:shd w:val="clear" w:color="auto" w:fill="auto"/>
            <w:vAlign w:val="center"/>
          </w:tcPr>
          <w:p w:rsidR="00646F3C" w:rsidRDefault="00646F3C" w:rsidP="00C84AB9">
            <w:pPr>
              <w:rPr>
                <w:i w:val="0"/>
                <w:sz w:val="18"/>
                <w:szCs w:val="18"/>
              </w:rPr>
            </w:pPr>
          </w:p>
          <w:p w:rsidR="00294CE4" w:rsidRDefault="00294CE4" w:rsidP="00294CE4">
            <w:pPr>
              <w:rPr>
                <w:i w:val="0"/>
                <w:sz w:val="18"/>
                <w:szCs w:val="18"/>
              </w:rPr>
            </w:pPr>
            <w:r w:rsidRPr="00D3259F">
              <w:rPr>
                <w:i w:val="0"/>
                <w:sz w:val="18"/>
                <w:szCs w:val="18"/>
              </w:rPr>
              <w:t>Gospodarski subjekt v ponudbi predloži izpolnjen obrazec.</w:t>
            </w:r>
          </w:p>
          <w:p w:rsidR="00294CE4" w:rsidRDefault="00294CE4" w:rsidP="00294CE4">
            <w:pPr>
              <w:rPr>
                <w:i w:val="0"/>
                <w:sz w:val="18"/>
                <w:szCs w:val="18"/>
              </w:rPr>
            </w:pPr>
          </w:p>
          <w:p w:rsidR="00646F3C" w:rsidRDefault="00646F3C" w:rsidP="00C84AB9">
            <w:pPr>
              <w:rPr>
                <w:i w:val="0"/>
                <w:sz w:val="18"/>
                <w:szCs w:val="18"/>
              </w:rPr>
            </w:pPr>
          </w:p>
          <w:p w:rsidR="00646F3C" w:rsidRPr="002800E3" w:rsidRDefault="00767B15" w:rsidP="00EE3D2F">
            <w:pPr>
              <w:jc w:val="both"/>
              <w:rPr>
                <w:b/>
                <w:i w:val="0"/>
                <w:sz w:val="18"/>
                <w:szCs w:val="18"/>
              </w:rPr>
            </w:pPr>
            <w:r>
              <w:rPr>
                <w:b/>
                <w:i w:val="0"/>
                <w:sz w:val="18"/>
                <w:szCs w:val="18"/>
              </w:rPr>
              <w:t>Prijavitelj</w:t>
            </w:r>
            <w:r w:rsidR="00646F3C" w:rsidRPr="002800E3">
              <w:rPr>
                <w:b/>
                <w:i w:val="0"/>
                <w:sz w:val="18"/>
                <w:szCs w:val="18"/>
              </w:rPr>
              <w:t xml:space="preserve"> v informacijskem sistemu e-JN v razdelek »Druge priloge« naloži obrazec/ce v .pdf obliki.</w:t>
            </w:r>
          </w:p>
          <w:p w:rsidR="00646F3C" w:rsidRPr="00A1428D" w:rsidRDefault="00646F3C" w:rsidP="00C84AB9">
            <w:pPr>
              <w:rPr>
                <w:i w:val="0"/>
                <w:sz w:val="18"/>
                <w:szCs w:val="18"/>
              </w:rPr>
            </w:pPr>
          </w:p>
        </w:tc>
      </w:tr>
      <w:tr w:rsidR="00646F3C" w:rsidRPr="0079325B" w:rsidTr="000C3E44">
        <w:tc>
          <w:tcPr>
            <w:tcW w:w="1472" w:type="dxa"/>
            <w:shd w:val="clear" w:color="auto" w:fill="auto"/>
            <w:vAlign w:val="center"/>
          </w:tcPr>
          <w:p w:rsidR="00646F3C" w:rsidRDefault="00646F3C" w:rsidP="005225D2">
            <w:pPr>
              <w:pStyle w:val="Telobesedila-zamik"/>
              <w:spacing w:after="0"/>
              <w:ind w:left="0"/>
              <w:rPr>
                <w:b/>
                <w:i w:val="0"/>
                <w:sz w:val="18"/>
                <w:szCs w:val="18"/>
              </w:rPr>
            </w:pPr>
            <w:r>
              <w:rPr>
                <w:b/>
                <w:i w:val="0"/>
                <w:sz w:val="18"/>
                <w:szCs w:val="18"/>
              </w:rPr>
              <w:t xml:space="preserve">PRILOGA </w:t>
            </w:r>
            <w:r w:rsidR="008E241A">
              <w:rPr>
                <w:b/>
                <w:i w:val="0"/>
                <w:sz w:val="18"/>
                <w:szCs w:val="18"/>
              </w:rPr>
              <w:t>5</w:t>
            </w:r>
          </w:p>
        </w:tc>
        <w:tc>
          <w:tcPr>
            <w:tcW w:w="1701" w:type="dxa"/>
            <w:shd w:val="clear" w:color="auto" w:fill="auto"/>
            <w:vAlign w:val="center"/>
          </w:tcPr>
          <w:p w:rsidR="00646F3C" w:rsidRPr="00EA2B2B" w:rsidRDefault="00646F3C" w:rsidP="00C84AB9">
            <w:pPr>
              <w:pStyle w:val="Telobesedila-zamik"/>
              <w:spacing w:after="0"/>
              <w:ind w:left="0"/>
              <w:rPr>
                <w:i w:val="0"/>
                <w:sz w:val="16"/>
                <w:szCs w:val="16"/>
              </w:rPr>
            </w:pPr>
            <w:r>
              <w:rPr>
                <w:i w:val="0"/>
                <w:sz w:val="16"/>
                <w:szCs w:val="16"/>
              </w:rPr>
              <w:t>Seznam kadrov</w:t>
            </w:r>
          </w:p>
        </w:tc>
        <w:tc>
          <w:tcPr>
            <w:tcW w:w="5982" w:type="dxa"/>
            <w:shd w:val="clear" w:color="auto" w:fill="auto"/>
            <w:vAlign w:val="center"/>
          </w:tcPr>
          <w:p w:rsidR="00294CE4" w:rsidRDefault="00294CE4" w:rsidP="00294CE4">
            <w:pPr>
              <w:rPr>
                <w:i w:val="0"/>
                <w:sz w:val="18"/>
                <w:szCs w:val="18"/>
              </w:rPr>
            </w:pPr>
            <w:r w:rsidRPr="00D3259F">
              <w:rPr>
                <w:i w:val="0"/>
                <w:sz w:val="18"/>
                <w:szCs w:val="18"/>
              </w:rPr>
              <w:t>Gospodarski subjekt v ponudbi predloži izpolnjen obrazec.</w:t>
            </w:r>
          </w:p>
          <w:p w:rsidR="00294CE4" w:rsidRDefault="00294CE4" w:rsidP="00294CE4">
            <w:pPr>
              <w:rPr>
                <w:i w:val="0"/>
                <w:sz w:val="18"/>
                <w:szCs w:val="18"/>
              </w:rPr>
            </w:pPr>
          </w:p>
          <w:p w:rsidR="00646F3C" w:rsidRDefault="00646F3C" w:rsidP="00C84AB9">
            <w:pPr>
              <w:rPr>
                <w:i w:val="0"/>
                <w:sz w:val="18"/>
                <w:szCs w:val="18"/>
              </w:rPr>
            </w:pPr>
          </w:p>
          <w:p w:rsidR="00646F3C" w:rsidRPr="002800E3" w:rsidRDefault="00767B15" w:rsidP="00EE3D2F">
            <w:pPr>
              <w:jc w:val="both"/>
              <w:rPr>
                <w:b/>
                <w:i w:val="0"/>
                <w:sz w:val="18"/>
                <w:szCs w:val="18"/>
              </w:rPr>
            </w:pPr>
            <w:r>
              <w:rPr>
                <w:b/>
                <w:i w:val="0"/>
                <w:sz w:val="18"/>
                <w:szCs w:val="18"/>
              </w:rPr>
              <w:t>Prijavitelj</w:t>
            </w:r>
            <w:r w:rsidR="00646F3C" w:rsidRPr="002800E3">
              <w:rPr>
                <w:b/>
                <w:i w:val="0"/>
                <w:sz w:val="18"/>
                <w:szCs w:val="18"/>
              </w:rPr>
              <w:t xml:space="preserve"> v informacijskem sistemu e-JN v razdelek »Druge priloge« naloži obrazec/ce v .pdf obliki.</w:t>
            </w:r>
          </w:p>
          <w:p w:rsidR="00646F3C" w:rsidRDefault="00646F3C" w:rsidP="00C84AB9">
            <w:pPr>
              <w:rPr>
                <w:i w:val="0"/>
                <w:sz w:val="18"/>
                <w:szCs w:val="18"/>
              </w:rPr>
            </w:pPr>
          </w:p>
          <w:p w:rsidR="00646F3C" w:rsidRPr="00A1428D" w:rsidRDefault="00646F3C" w:rsidP="00C84AB9">
            <w:pPr>
              <w:rPr>
                <w:i w:val="0"/>
                <w:sz w:val="18"/>
                <w:szCs w:val="18"/>
              </w:rPr>
            </w:pPr>
          </w:p>
        </w:tc>
      </w:tr>
      <w:tr w:rsidR="002A013D" w:rsidRPr="0079325B" w:rsidTr="000C3E44">
        <w:tc>
          <w:tcPr>
            <w:tcW w:w="1472" w:type="dxa"/>
            <w:shd w:val="clear" w:color="auto" w:fill="auto"/>
            <w:vAlign w:val="center"/>
          </w:tcPr>
          <w:p w:rsidR="002A013D" w:rsidRPr="000B18E0" w:rsidRDefault="002A013D" w:rsidP="005225D2">
            <w:pPr>
              <w:pStyle w:val="Telobesedila-zamik"/>
              <w:spacing w:after="0"/>
              <w:ind w:left="0"/>
              <w:rPr>
                <w:b/>
                <w:i w:val="0"/>
                <w:sz w:val="18"/>
                <w:szCs w:val="18"/>
              </w:rPr>
            </w:pPr>
            <w:r>
              <w:rPr>
                <w:b/>
                <w:i w:val="0"/>
                <w:sz w:val="18"/>
                <w:szCs w:val="18"/>
              </w:rPr>
              <w:t>PRILOGA C/1</w:t>
            </w:r>
          </w:p>
        </w:tc>
        <w:tc>
          <w:tcPr>
            <w:tcW w:w="1701" w:type="dxa"/>
            <w:shd w:val="clear" w:color="auto" w:fill="auto"/>
            <w:vAlign w:val="center"/>
          </w:tcPr>
          <w:p w:rsidR="002A013D" w:rsidRPr="00847FB5" w:rsidRDefault="002A013D" w:rsidP="00C84AB9">
            <w:pPr>
              <w:pStyle w:val="Telobesedila-zamik"/>
              <w:spacing w:after="0"/>
              <w:ind w:left="0"/>
              <w:rPr>
                <w:i w:val="0"/>
                <w:sz w:val="14"/>
                <w:szCs w:val="14"/>
              </w:rPr>
            </w:pPr>
            <w:r w:rsidRPr="00EA2B2B">
              <w:rPr>
                <w:i w:val="0"/>
                <w:sz w:val="16"/>
                <w:szCs w:val="16"/>
              </w:rPr>
              <w:t xml:space="preserve">Finančno zavarovanje za resnost </w:t>
            </w:r>
            <w:r>
              <w:rPr>
                <w:i w:val="0"/>
                <w:sz w:val="16"/>
                <w:szCs w:val="16"/>
              </w:rPr>
              <w:t>prijave in ponudb</w:t>
            </w:r>
          </w:p>
        </w:tc>
        <w:tc>
          <w:tcPr>
            <w:tcW w:w="5982" w:type="dxa"/>
            <w:shd w:val="clear" w:color="auto" w:fill="auto"/>
            <w:vAlign w:val="center"/>
          </w:tcPr>
          <w:p w:rsidR="002A013D" w:rsidRDefault="002A013D" w:rsidP="00C84AB9">
            <w:pPr>
              <w:rPr>
                <w:i w:val="0"/>
                <w:sz w:val="18"/>
                <w:szCs w:val="18"/>
              </w:rPr>
            </w:pPr>
            <w:r w:rsidRPr="004F6B4B">
              <w:rPr>
                <w:i w:val="0"/>
                <w:sz w:val="18"/>
                <w:szCs w:val="18"/>
              </w:rPr>
              <w:t>5.000,00  EUR.</w:t>
            </w:r>
          </w:p>
          <w:p w:rsidR="002A013D" w:rsidRDefault="002A013D" w:rsidP="00C84AB9">
            <w:pPr>
              <w:rPr>
                <w:i w:val="0"/>
                <w:sz w:val="18"/>
                <w:szCs w:val="18"/>
              </w:rPr>
            </w:pPr>
          </w:p>
          <w:p w:rsidR="002A013D" w:rsidRPr="009242FB" w:rsidRDefault="002A013D" w:rsidP="00C84AB9">
            <w:pPr>
              <w:rPr>
                <w:b/>
                <w:i w:val="0"/>
                <w:sz w:val="18"/>
                <w:szCs w:val="18"/>
              </w:rPr>
            </w:pPr>
            <w:r w:rsidRPr="009242FB">
              <w:rPr>
                <w:b/>
                <w:i w:val="0"/>
                <w:sz w:val="18"/>
                <w:szCs w:val="18"/>
              </w:rPr>
              <w:t>Originalno finančno zavarovanje za resnost ponudbe (bančno garancijo za resnost ponudbe ali kavcijsko zavarov</w:t>
            </w:r>
            <w:r w:rsidR="00C733D9">
              <w:rPr>
                <w:b/>
                <w:i w:val="0"/>
                <w:sz w:val="18"/>
                <w:szCs w:val="18"/>
              </w:rPr>
              <w:t>anje za resnost ponudbe) prijavitelj</w:t>
            </w:r>
            <w:r w:rsidR="00164C6D">
              <w:rPr>
                <w:b/>
                <w:i w:val="0"/>
                <w:sz w:val="18"/>
                <w:szCs w:val="18"/>
              </w:rPr>
              <w:t xml:space="preserve"> pošlje na naročnikov naslov na obrazcu OZNAČBA- Finančno zavarovanje za resnost ponudbe kot Prilogo B</w:t>
            </w:r>
          </w:p>
          <w:p w:rsidR="002A013D" w:rsidRPr="002800E3" w:rsidRDefault="002A013D" w:rsidP="00F02ADD">
            <w:pPr>
              <w:jc w:val="both"/>
              <w:rPr>
                <w:b/>
                <w:i w:val="0"/>
                <w:sz w:val="18"/>
                <w:szCs w:val="18"/>
              </w:rPr>
            </w:pPr>
          </w:p>
          <w:p w:rsidR="002A013D" w:rsidRPr="000B18E0" w:rsidRDefault="002A013D" w:rsidP="00C84AB9">
            <w:pPr>
              <w:rPr>
                <w:i w:val="0"/>
                <w:sz w:val="18"/>
                <w:szCs w:val="18"/>
              </w:rPr>
            </w:pPr>
          </w:p>
        </w:tc>
      </w:tr>
      <w:tr w:rsidR="005B11A0" w:rsidRPr="0079325B" w:rsidTr="000C3E44">
        <w:tc>
          <w:tcPr>
            <w:tcW w:w="1472" w:type="dxa"/>
            <w:shd w:val="clear" w:color="auto" w:fill="auto"/>
            <w:vAlign w:val="center"/>
          </w:tcPr>
          <w:p w:rsidR="005B11A0" w:rsidRDefault="005B11A0" w:rsidP="005225D2">
            <w:pPr>
              <w:pStyle w:val="Telobesedila-zamik"/>
              <w:spacing w:after="0"/>
              <w:ind w:left="0"/>
              <w:rPr>
                <w:b/>
                <w:i w:val="0"/>
                <w:sz w:val="18"/>
                <w:szCs w:val="18"/>
              </w:rPr>
            </w:pPr>
          </w:p>
          <w:p w:rsidR="005B11A0" w:rsidRDefault="005B11A0" w:rsidP="005225D2">
            <w:pPr>
              <w:pStyle w:val="Telobesedila-zamik"/>
              <w:spacing w:after="0"/>
              <w:ind w:left="0"/>
              <w:rPr>
                <w:b/>
                <w:i w:val="0"/>
                <w:sz w:val="18"/>
                <w:szCs w:val="18"/>
              </w:rPr>
            </w:pPr>
            <w:r>
              <w:rPr>
                <w:b/>
                <w:i w:val="0"/>
                <w:sz w:val="18"/>
                <w:szCs w:val="18"/>
              </w:rPr>
              <w:t>PRILOGA D</w:t>
            </w:r>
          </w:p>
          <w:p w:rsidR="005B11A0" w:rsidRDefault="005B11A0" w:rsidP="005225D2">
            <w:pPr>
              <w:pStyle w:val="Telobesedila-zamik"/>
              <w:spacing w:after="0"/>
              <w:ind w:left="0"/>
              <w:rPr>
                <w:b/>
                <w:i w:val="0"/>
                <w:sz w:val="18"/>
                <w:szCs w:val="18"/>
              </w:rPr>
            </w:pPr>
          </w:p>
          <w:p w:rsidR="005B11A0" w:rsidRDefault="005B11A0" w:rsidP="005225D2">
            <w:pPr>
              <w:pStyle w:val="Telobesedila-zamik"/>
              <w:spacing w:after="0"/>
              <w:ind w:left="0"/>
              <w:rPr>
                <w:b/>
                <w:i w:val="0"/>
                <w:sz w:val="18"/>
                <w:szCs w:val="18"/>
              </w:rPr>
            </w:pPr>
          </w:p>
        </w:tc>
        <w:tc>
          <w:tcPr>
            <w:tcW w:w="1701" w:type="dxa"/>
            <w:shd w:val="clear" w:color="auto" w:fill="auto"/>
            <w:vAlign w:val="center"/>
          </w:tcPr>
          <w:p w:rsidR="005B11A0" w:rsidRPr="00EA2B2B" w:rsidRDefault="005B11A0" w:rsidP="00C84AB9">
            <w:pPr>
              <w:pStyle w:val="Telobesedila-zamik"/>
              <w:spacing w:after="0"/>
              <w:ind w:left="0"/>
              <w:rPr>
                <w:i w:val="0"/>
                <w:sz w:val="16"/>
                <w:szCs w:val="16"/>
              </w:rPr>
            </w:pPr>
            <w:r>
              <w:rPr>
                <w:i w:val="0"/>
                <w:sz w:val="16"/>
                <w:szCs w:val="16"/>
              </w:rPr>
              <w:t>Potrdilo o vplačilu varščine za resnost ponudbe</w:t>
            </w:r>
          </w:p>
        </w:tc>
        <w:tc>
          <w:tcPr>
            <w:tcW w:w="5982" w:type="dxa"/>
            <w:shd w:val="clear" w:color="auto" w:fill="auto"/>
            <w:vAlign w:val="center"/>
          </w:tcPr>
          <w:p w:rsidR="005B11A0" w:rsidRDefault="005B11A0" w:rsidP="005B11A0">
            <w:pPr>
              <w:rPr>
                <w:i w:val="0"/>
                <w:sz w:val="18"/>
                <w:szCs w:val="18"/>
              </w:rPr>
            </w:pPr>
            <w:r>
              <w:rPr>
                <w:i w:val="0"/>
                <w:sz w:val="18"/>
                <w:szCs w:val="18"/>
              </w:rPr>
              <w:t xml:space="preserve">Originalno potrdilo o vplačilu varščine predloži gospodarski subjekt, ki vplača varščino na račun naročnika. </w:t>
            </w:r>
          </w:p>
          <w:p w:rsidR="005B11A0" w:rsidRDefault="005B11A0" w:rsidP="005B11A0">
            <w:pPr>
              <w:rPr>
                <w:i w:val="0"/>
                <w:sz w:val="18"/>
                <w:szCs w:val="18"/>
              </w:rPr>
            </w:pPr>
          </w:p>
          <w:p w:rsidR="005B11A0" w:rsidRPr="002800E3" w:rsidRDefault="00C733D9" w:rsidP="005B11A0">
            <w:pPr>
              <w:jc w:val="both"/>
              <w:rPr>
                <w:b/>
                <w:i w:val="0"/>
                <w:sz w:val="18"/>
                <w:szCs w:val="18"/>
              </w:rPr>
            </w:pPr>
            <w:r>
              <w:rPr>
                <w:b/>
                <w:i w:val="0"/>
                <w:sz w:val="18"/>
                <w:szCs w:val="18"/>
              </w:rPr>
              <w:t>Prijavitelj</w:t>
            </w:r>
            <w:r w:rsidR="005B11A0" w:rsidRPr="002800E3">
              <w:rPr>
                <w:b/>
                <w:i w:val="0"/>
                <w:sz w:val="18"/>
                <w:szCs w:val="18"/>
              </w:rPr>
              <w:t xml:space="preserve"> v informacijskem sistemu e-JN v razdelek »Druge priloge« naloži obrazec/ce v .pdf obliki.</w:t>
            </w:r>
          </w:p>
          <w:p w:rsidR="005B11A0" w:rsidRPr="004F6B4B" w:rsidRDefault="005B11A0" w:rsidP="00C84AB9">
            <w:pPr>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prijave</w:t>
      </w:r>
    </w:p>
    <w:p w:rsidR="009123D1" w:rsidRPr="0079325B" w:rsidRDefault="009123D1" w:rsidP="00D00D74">
      <w:pPr>
        <w:ind w:left="1080"/>
        <w:jc w:val="both"/>
        <w:rPr>
          <w:i w:val="0"/>
          <w:sz w:val="16"/>
          <w:szCs w:val="16"/>
        </w:rPr>
      </w:pPr>
    </w:p>
    <w:p w:rsidR="009123D1" w:rsidRPr="00C22E3F" w:rsidRDefault="00A2433A" w:rsidP="00D00D74">
      <w:pPr>
        <w:ind w:left="1080"/>
        <w:jc w:val="both"/>
        <w:rPr>
          <w:i w:val="0"/>
          <w:color w:val="FF0000"/>
          <w:sz w:val="22"/>
          <w:szCs w:val="22"/>
        </w:rPr>
      </w:pPr>
      <w:r w:rsidRPr="00FD7C43">
        <w:rPr>
          <w:i w:val="0"/>
          <w:sz w:val="22"/>
          <w:szCs w:val="22"/>
        </w:rPr>
        <w:t>Prijava</w:t>
      </w:r>
      <w:r w:rsidR="009123D1" w:rsidRPr="00FD7C43">
        <w:rPr>
          <w:i w:val="0"/>
          <w:sz w:val="22"/>
          <w:szCs w:val="22"/>
        </w:rPr>
        <w:t xml:space="preserve"> mora biti veljavna </w:t>
      </w:r>
      <w:r w:rsidR="00BF6FD4">
        <w:rPr>
          <w:i w:val="0"/>
          <w:sz w:val="22"/>
          <w:szCs w:val="22"/>
        </w:rPr>
        <w:t xml:space="preserve">120 dni od datuma odpiranja ponudb. </w:t>
      </w:r>
    </w:p>
    <w:p w:rsidR="000C3E44" w:rsidRPr="00C22E3F" w:rsidRDefault="000C3E44" w:rsidP="00D00D74">
      <w:pPr>
        <w:ind w:left="1080"/>
        <w:jc w:val="both"/>
        <w:rPr>
          <w:i w:val="0"/>
          <w:color w:val="FF0000"/>
          <w:sz w:val="16"/>
          <w:szCs w:val="16"/>
        </w:rPr>
      </w:pPr>
    </w:p>
    <w:p w:rsidR="009123D1" w:rsidRPr="0079325B"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Pr="0079325B" w:rsidRDefault="00A2433A" w:rsidP="00E77CD8">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prijavo</w:t>
      </w:r>
      <w:r w:rsidR="00C12574" w:rsidRPr="005F4F99">
        <w:rPr>
          <w:rFonts w:cs="Arial"/>
          <w:i w:val="0"/>
          <w:iCs/>
          <w:color w:val="000000" w:themeColor="text1"/>
          <w:sz w:val="22"/>
          <w:szCs w:val="22"/>
        </w:rPr>
        <w:t xml:space="preserve"> v slovenskem jeziku. </w:t>
      </w:r>
      <w:r w:rsidR="00E77CD8">
        <w:rPr>
          <w:rFonts w:cs="Arial"/>
          <w:i w:val="0"/>
          <w:iCs/>
          <w:color w:val="000000" w:themeColor="text1"/>
          <w:sz w:val="22"/>
          <w:szCs w:val="22"/>
        </w:rPr>
        <w:t xml:space="preserve">Naročnik lahko od gospodarskega subjekta zahteva, da dokazila za izpolnjevanje sposobnosti, ki bodo v tujem jeziku, predloži prevedena v slovenski jezik.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Pr="0079325B"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prijav</w:t>
      </w:r>
      <w:r w:rsidR="00E77CD8">
        <w:rPr>
          <w:i w:val="0"/>
          <w:sz w:val="22"/>
          <w:szCs w:val="22"/>
        </w:rPr>
        <w:t>ne in ponudbene dokumentacije</w:t>
      </w:r>
      <w:r w:rsidR="009123D1" w:rsidRPr="0079325B">
        <w:rPr>
          <w:i w:val="0"/>
          <w:sz w:val="22"/>
          <w:szCs w:val="22"/>
        </w:rPr>
        <w:t>.</w:t>
      </w:r>
    </w:p>
    <w:p w:rsidR="0005577F" w:rsidRPr="0079325B" w:rsidRDefault="0005577F" w:rsidP="00D00D74">
      <w:pPr>
        <w:ind w:left="1080"/>
        <w:jc w:val="both"/>
        <w:rPr>
          <w:i w:val="0"/>
          <w:sz w:val="22"/>
          <w:szCs w:val="22"/>
        </w:rPr>
      </w:pPr>
    </w:p>
    <w:p w:rsidR="00D67EE9" w:rsidRPr="004657D3" w:rsidRDefault="00D67EE9" w:rsidP="00C25C9D">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A2433A">
        <w:rPr>
          <w:rFonts w:ascii="Times New Roman" w:hAnsi="Times New Roman" w:cs="Times New Roman"/>
        </w:rPr>
        <w:t>prijava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Prijavo</w:t>
      </w:r>
      <w:r w:rsidR="00C12574" w:rsidRPr="004657D3">
        <w:rPr>
          <w:i w:val="0"/>
          <w:sz w:val="22"/>
          <w:szCs w:val="22"/>
        </w:rPr>
        <w:t xml:space="preserve"> lahko predloži tudi skupina gospodarskih subjektov (skupna </w:t>
      </w:r>
      <w:r>
        <w:rPr>
          <w:i w:val="0"/>
          <w:sz w:val="22"/>
          <w:szCs w:val="22"/>
        </w:rPr>
        <w:t>prijava</w:t>
      </w:r>
      <w:r w:rsidR="00C12574" w:rsidRPr="004657D3">
        <w:rPr>
          <w:i w:val="0"/>
          <w:sz w:val="22"/>
          <w:szCs w:val="22"/>
        </w:rPr>
        <w:t xml:space="preserve">). Ne glede na predložitev skupne </w:t>
      </w:r>
      <w:r>
        <w:rPr>
          <w:i w:val="0"/>
          <w:sz w:val="22"/>
          <w:szCs w:val="22"/>
        </w:rPr>
        <w:t>prijave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prijava</w:t>
      </w:r>
      <w:r w:rsidR="00C12574" w:rsidRPr="004657D3">
        <w:rPr>
          <w:i w:val="0"/>
          <w:sz w:val="22"/>
          <w:szCs w:val="22"/>
        </w:rPr>
        <w:t xml:space="preserve"> mora biti pripravljena v skladu z navodili iz te razpisne dokumentacije.</w:t>
      </w:r>
    </w:p>
    <w:p w:rsidR="00C12574" w:rsidRPr="004657D3" w:rsidRDefault="00C12574" w:rsidP="00C12574">
      <w:pPr>
        <w:shd w:val="clear" w:color="auto" w:fill="FFFFFF"/>
        <w:ind w:left="1080"/>
        <w:jc w:val="both"/>
        <w:rPr>
          <w:rFonts w:cs="Arial"/>
          <w:i w:val="0"/>
          <w:iCs/>
          <w:color w:val="000000" w:themeColor="text1"/>
          <w:sz w:val="22"/>
          <w:szCs w:val="22"/>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prijave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C25C9D">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lastRenderedPageBreak/>
        <w:t>način plačila preko vodilnega partnerja v skupini ali vsakemu od partnerjev v skupini,</w:t>
      </w:r>
    </w:p>
    <w:p w:rsidR="00C12574" w:rsidRPr="004657D3" w:rsidRDefault="00C12574" w:rsidP="00C25C9D">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C25C9D">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4657D3" w:rsidRDefault="00C12574" w:rsidP="00C12574">
      <w:pPr>
        <w:ind w:left="1080"/>
        <w:jc w:val="both"/>
        <w:rPr>
          <w:i w:val="0"/>
          <w:color w:val="000000" w:themeColor="text1"/>
          <w:sz w:val="22"/>
          <w:szCs w:val="22"/>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prijavi</w:t>
      </w:r>
      <w:r w:rsidR="00C12574" w:rsidRPr="00277AD1">
        <w:rPr>
          <w:i w:val="0"/>
          <w:color w:val="000000" w:themeColor="text1"/>
          <w:sz w:val="22"/>
          <w:szCs w:val="22"/>
        </w:rPr>
        <w:t xml:space="preserve"> predložijo </w:t>
      </w:r>
      <w:r w:rsidR="007A28B0" w:rsidRPr="00277AD1">
        <w:rPr>
          <w:i w:val="0"/>
          <w:color w:val="000000" w:themeColor="text1"/>
          <w:sz w:val="22"/>
          <w:szCs w:val="22"/>
        </w:rPr>
        <w:t>prijavno</w:t>
      </w:r>
      <w:r w:rsidR="00C12574" w:rsidRPr="00277AD1">
        <w:rPr>
          <w:i w:val="0"/>
          <w:color w:val="000000" w:themeColor="text1"/>
          <w:sz w:val="22"/>
          <w:szCs w:val="22"/>
        </w:rPr>
        <w:t xml:space="preserve"> dokumentacijo, kot je zahtevana </w:t>
      </w:r>
      <w:r w:rsidR="00C12574" w:rsidRPr="00CF7FF6">
        <w:rPr>
          <w:i w:val="0"/>
          <w:color w:val="000000" w:themeColor="text1"/>
          <w:sz w:val="22"/>
          <w:szCs w:val="22"/>
        </w:rPr>
        <w:t xml:space="preserve">v prilogi </w:t>
      </w:r>
      <w:r w:rsidR="00277AD1" w:rsidRPr="00CF7FF6">
        <w:rPr>
          <w:i w:val="0"/>
          <w:color w:val="000000" w:themeColor="text1"/>
          <w:sz w:val="22"/>
          <w:szCs w:val="22"/>
        </w:rPr>
        <w:t>9</w:t>
      </w:r>
      <w:r w:rsidR="00C12574" w:rsidRPr="00277AD1">
        <w:rPr>
          <w:i w:val="0"/>
          <w:sz w:val="22"/>
          <w:szCs w:val="22"/>
        </w:rPr>
        <w:t>.</w:t>
      </w:r>
    </w:p>
    <w:p w:rsidR="00C12574" w:rsidRPr="004657D3" w:rsidRDefault="00C12574" w:rsidP="00C12574">
      <w:pPr>
        <w:ind w:left="1080"/>
        <w:jc w:val="both"/>
        <w:rPr>
          <w:i w:val="0"/>
          <w:sz w:val="22"/>
          <w:szCs w:val="22"/>
        </w:rPr>
      </w:pPr>
    </w:p>
    <w:p w:rsidR="00D67EE9" w:rsidRPr="004657D3" w:rsidRDefault="00D67EE9" w:rsidP="00C25C9D">
      <w:pPr>
        <w:pStyle w:val="Zoran1"/>
        <w:numPr>
          <w:ilvl w:val="0"/>
          <w:numId w:val="12"/>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644CB" w:rsidRPr="004657D3" w:rsidRDefault="002644CB" w:rsidP="002644CB">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2644CB" w:rsidRPr="004657D3" w:rsidRDefault="002644CB" w:rsidP="00C25C9D">
      <w:pPr>
        <w:pStyle w:val="Odstavekseznama"/>
        <w:numPr>
          <w:ilvl w:val="0"/>
          <w:numId w:val="21"/>
        </w:numPr>
        <w:jc w:val="both"/>
        <w:rPr>
          <w:i w:val="0"/>
          <w:sz w:val="22"/>
          <w:szCs w:val="22"/>
        </w:rPr>
      </w:pPr>
      <w:r>
        <w:rPr>
          <w:i w:val="0"/>
          <w:sz w:val="22"/>
          <w:szCs w:val="22"/>
        </w:rPr>
        <w:t xml:space="preserve">ob prijavi za sodelovanje </w:t>
      </w:r>
      <w:r w:rsidRPr="004657D3">
        <w:rPr>
          <w:i w:val="0"/>
          <w:sz w:val="22"/>
          <w:szCs w:val="22"/>
        </w:rPr>
        <w:t>priložiti izpolnjene ESPD obrazce teh podizvajalcev v skladu z 79. členom ZJN-3;</w:t>
      </w:r>
    </w:p>
    <w:p w:rsidR="002644CB" w:rsidRDefault="002644CB" w:rsidP="00C25C9D">
      <w:pPr>
        <w:pStyle w:val="Odstavekseznama"/>
        <w:numPr>
          <w:ilvl w:val="0"/>
          <w:numId w:val="21"/>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w:t>
      </w:r>
    </w:p>
    <w:p w:rsidR="002644CB" w:rsidRPr="004657D3" w:rsidRDefault="002644CB" w:rsidP="00C25C9D">
      <w:pPr>
        <w:pStyle w:val="Odstavekseznama"/>
        <w:numPr>
          <w:ilvl w:val="0"/>
          <w:numId w:val="21"/>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gospodarskega subjekta (od gospodarskega subjekta, kateremu naročnik namerava oddati javno naročilo)</w:t>
      </w:r>
      <w:r w:rsidRPr="004657D3">
        <w:rPr>
          <w:i w:val="0"/>
          <w:sz w:val="22"/>
          <w:szCs w:val="22"/>
        </w:rPr>
        <w:t>.</w:t>
      </w:r>
    </w:p>
    <w:p w:rsidR="00D67EE9" w:rsidRDefault="00D67EE9" w:rsidP="00FE3CF1">
      <w:pPr>
        <w:autoSpaceDE w:val="0"/>
        <w:autoSpaceDN w:val="0"/>
        <w:adjustRightInd w:val="0"/>
        <w:ind w:left="1440"/>
        <w:jc w:val="both"/>
        <w:rPr>
          <w:i w:val="0"/>
          <w:sz w:val="22"/>
          <w:szCs w:val="22"/>
        </w:rPr>
      </w:pPr>
    </w:p>
    <w:p w:rsidR="006F4A84" w:rsidRDefault="006F4A84" w:rsidP="00FE3CF1">
      <w:pPr>
        <w:autoSpaceDE w:val="0"/>
        <w:autoSpaceDN w:val="0"/>
        <w:adjustRightInd w:val="0"/>
        <w:ind w:left="1440"/>
        <w:jc w:val="both"/>
        <w:rPr>
          <w:i w:val="0"/>
          <w:sz w:val="22"/>
          <w:szCs w:val="22"/>
        </w:rPr>
      </w:pPr>
    </w:p>
    <w:p w:rsidR="006F4A84" w:rsidRPr="004657D3" w:rsidRDefault="006F4A84" w:rsidP="00FE3CF1">
      <w:pPr>
        <w:autoSpaceDE w:val="0"/>
        <w:autoSpaceDN w:val="0"/>
        <w:adjustRightInd w:val="0"/>
        <w:ind w:left="1440"/>
        <w:jc w:val="both"/>
        <w:rPr>
          <w:i w:val="0"/>
          <w:sz w:val="22"/>
          <w:szCs w:val="22"/>
        </w:rPr>
      </w:pPr>
    </w:p>
    <w:p w:rsidR="009123D1" w:rsidRDefault="009123D1" w:rsidP="00C25C9D">
      <w:pPr>
        <w:pStyle w:val="Zoran1"/>
        <w:numPr>
          <w:ilvl w:val="0"/>
          <w:numId w:val="12"/>
        </w:numPr>
        <w:rPr>
          <w:rFonts w:ascii="Times New Roman" w:hAnsi="Times New Roman" w:cs="Times New Roman"/>
        </w:rPr>
      </w:pPr>
      <w:r w:rsidRPr="0079325B">
        <w:rPr>
          <w:rFonts w:ascii="Times New Roman" w:hAnsi="Times New Roman" w:cs="Times New Roman"/>
        </w:rPr>
        <w:t xml:space="preserve">Predložitev </w:t>
      </w:r>
      <w:r w:rsidR="007A28B0">
        <w:rPr>
          <w:rFonts w:ascii="Times New Roman" w:hAnsi="Times New Roman" w:cs="Times New Roman"/>
        </w:rPr>
        <w:t>prijav</w:t>
      </w:r>
      <w:r w:rsidRPr="0079325B">
        <w:rPr>
          <w:rFonts w:ascii="Times New Roman" w:hAnsi="Times New Roman" w:cs="Times New Roman"/>
        </w:rPr>
        <w:t xml:space="preserve">, mesto in </w:t>
      </w:r>
      <w:r w:rsidR="000F60CA" w:rsidRPr="0079325B">
        <w:rPr>
          <w:rFonts w:ascii="Times New Roman" w:hAnsi="Times New Roman" w:cs="Times New Roman"/>
        </w:rPr>
        <w:t>rok oddaje</w:t>
      </w:r>
      <w:r w:rsidRPr="0079325B">
        <w:rPr>
          <w:rFonts w:ascii="Times New Roman" w:hAnsi="Times New Roman" w:cs="Times New Roman"/>
        </w:rPr>
        <w:t xml:space="preserve"> </w:t>
      </w:r>
      <w:r w:rsidR="007A28B0">
        <w:rPr>
          <w:rFonts w:ascii="Times New Roman" w:hAnsi="Times New Roman" w:cs="Times New Roman"/>
        </w:rPr>
        <w:t>prijav</w:t>
      </w:r>
    </w:p>
    <w:p w:rsidR="00C13330" w:rsidRPr="0079325B" w:rsidRDefault="00C13330" w:rsidP="00C13330">
      <w:pPr>
        <w:pStyle w:val="Zoran1"/>
        <w:numPr>
          <w:ilvl w:val="0"/>
          <w:numId w:val="0"/>
        </w:numPr>
        <w:ind w:left="340" w:hanging="340"/>
        <w:rPr>
          <w:rFonts w:ascii="Times New Roman" w:hAnsi="Times New Roman" w:cs="Times New Roman"/>
        </w:rPr>
      </w:pPr>
    </w:p>
    <w:p w:rsidR="009123D1" w:rsidRPr="0079325B" w:rsidRDefault="009123D1" w:rsidP="00D00D74">
      <w:pPr>
        <w:ind w:left="1080"/>
        <w:jc w:val="both"/>
        <w:rPr>
          <w:i w:val="0"/>
          <w:sz w:val="16"/>
          <w:szCs w:val="16"/>
        </w:rPr>
      </w:pPr>
    </w:p>
    <w:p w:rsidR="00C13330" w:rsidRDefault="00C13330" w:rsidP="00C22E3F">
      <w:pPr>
        <w:tabs>
          <w:tab w:val="left" w:pos="4253"/>
        </w:tabs>
        <w:ind w:left="1080"/>
        <w:jc w:val="both"/>
        <w:rPr>
          <w:i w:val="0"/>
          <w:sz w:val="22"/>
          <w:szCs w:val="22"/>
        </w:rPr>
      </w:pPr>
    </w:p>
    <w:p w:rsidR="00C13330" w:rsidRDefault="00A10BE7" w:rsidP="00C13330">
      <w:pPr>
        <w:ind w:left="1080"/>
        <w:jc w:val="both"/>
        <w:rPr>
          <w:i w:val="0"/>
          <w:sz w:val="22"/>
          <w:szCs w:val="22"/>
        </w:rPr>
      </w:pPr>
      <w:r>
        <w:rPr>
          <w:i w:val="0"/>
          <w:sz w:val="22"/>
          <w:szCs w:val="22"/>
        </w:rPr>
        <w:t>Gospodarski subjektti  morajo prijave</w:t>
      </w:r>
      <w:r w:rsidR="00C13330">
        <w:rPr>
          <w:i w:val="0"/>
          <w:sz w:val="22"/>
          <w:szCs w:val="22"/>
        </w:rPr>
        <w:t xml:space="preserve"> predložiti v informacijski sistem e-JN na spletnem naslovu </w:t>
      </w:r>
      <w:hyperlink r:id="rId11" w:history="1">
        <w:r w:rsidR="00C13330" w:rsidRPr="00F841B5">
          <w:rPr>
            <w:rStyle w:val="Hiperpovezava"/>
            <w:i w:val="0"/>
            <w:sz w:val="22"/>
            <w:szCs w:val="22"/>
          </w:rPr>
          <w:t>https://ejn.gov.si/eJN2</w:t>
        </w:r>
      </w:hyperlink>
      <w:r w:rsidR="00C13330">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C13330" w:rsidRPr="00F841B5">
          <w:rPr>
            <w:rStyle w:val="Hiperpovezava"/>
            <w:i w:val="0"/>
            <w:sz w:val="22"/>
            <w:szCs w:val="22"/>
          </w:rPr>
          <w:t>https://ejn.gov.si/eJN2</w:t>
        </w:r>
      </w:hyperlink>
      <w:r w:rsidR="00C13330">
        <w:rPr>
          <w:i w:val="0"/>
          <w:sz w:val="22"/>
          <w:szCs w:val="22"/>
        </w:rPr>
        <w:t>.</w:t>
      </w:r>
    </w:p>
    <w:p w:rsidR="00C13330" w:rsidRDefault="00C13330" w:rsidP="00C13330">
      <w:pPr>
        <w:ind w:left="1080"/>
        <w:jc w:val="both"/>
        <w:rPr>
          <w:i w:val="0"/>
          <w:sz w:val="22"/>
          <w:szCs w:val="22"/>
        </w:rPr>
      </w:pPr>
    </w:p>
    <w:p w:rsidR="00C13330" w:rsidRDefault="00A10BE7" w:rsidP="00C13330">
      <w:pPr>
        <w:ind w:left="1080"/>
        <w:jc w:val="both"/>
        <w:rPr>
          <w:i w:val="0"/>
          <w:sz w:val="22"/>
          <w:szCs w:val="22"/>
        </w:rPr>
      </w:pPr>
      <w:r>
        <w:rPr>
          <w:i w:val="0"/>
          <w:sz w:val="22"/>
          <w:szCs w:val="22"/>
        </w:rPr>
        <w:t>Gospodarski subjekt se mora pred oddajo prijave</w:t>
      </w:r>
      <w:r w:rsidR="00C13330">
        <w:rPr>
          <w:i w:val="0"/>
          <w:sz w:val="22"/>
          <w:szCs w:val="22"/>
        </w:rPr>
        <w:t xml:space="preserve"> registrirati na spletnem naslovu </w:t>
      </w:r>
      <w:hyperlink r:id="rId13" w:history="1">
        <w:r w:rsidR="00C13330" w:rsidRPr="00F841B5">
          <w:rPr>
            <w:rStyle w:val="Hiperpovezava"/>
            <w:i w:val="0"/>
            <w:sz w:val="22"/>
            <w:szCs w:val="22"/>
          </w:rPr>
          <w:t>https://ejn.gov.si/eJN2</w:t>
        </w:r>
      </w:hyperlink>
      <w:r w:rsidR="00C13330">
        <w:rPr>
          <w:i w:val="0"/>
          <w:sz w:val="22"/>
          <w:szCs w:val="22"/>
        </w:rPr>
        <w:t>, v skladu z Navodili</w:t>
      </w:r>
      <w:r>
        <w:rPr>
          <w:i w:val="0"/>
          <w:sz w:val="22"/>
          <w:szCs w:val="22"/>
        </w:rPr>
        <w:t xml:space="preserve"> za uporabo e-JN. Če je gospodarski subjekt</w:t>
      </w:r>
      <w:r w:rsidR="00C13330">
        <w:rPr>
          <w:i w:val="0"/>
          <w:sz w:val="22"/>
          <w:szCs w:val="22"/>
        </w:rPr>
        <w:t xml:space="preserve"> že registriran v informacijski sistem e-JN, se v aplikacijo prijavi na istem naslovu. </w:t>
      </w:r>
    </w:p>
    <w:p w:rsidR="00C13330" w:rsidRDefault="00C13330" w:rsidP="00C13330">
      <w:pPr>
        <w:ind w:left="1080"/>
        <w:jc w:val="both"/>
        <w:rPr>
          <w:i w:val="0"/>
          <w:sz w:val="22"/>
          <w:szCs w:val="22"/>
        </w:rPr>
      </w:pPr>
    </w:p>
    <w:p w:rsidR="00C13330" w:rsidRDefault="00A10BE7" w:rsidP="00C13330">
      <w:pPr>
        <w:ind w:left="1080"/>
        <w:jc w:val="both"/>
        <w:rPr>
          <w:i w:val="0"/>
          <w:sz w:val="22"/>
          <w:szCs w:val="22"/>
        </w:rPr>
      </w:pPr>
      <w:r>
        <w:rPr>
          <w:i w:val="0"/>
          <w:sz w:val="22"/>
          <w:szCs w:val="22"/>
        </w:rPr>
        <w:t>Za oddajo prijav</w:t>
      </w:r>
      <w:r w:rsidR="00C13330">
        <w:rPr>
          <w:i w:val="0"/>
          <w:sz w:val="22"/>
          <w:szCs w:val="22"/>
        </w:rPr>
        <w:t xml:space="preserve"> je zahtevano eno s strani kvalificiranega overitelja izdano digitalno potrdilo: SIGEN-CA (</w:t>
      </w:r>
      <w:hyperlink r:id="rId14" w:history="1">
        <w:r w:rsidR="00C13330" w:rsidRPr="00F841B5">
          <w:rPr>
            <w:rStyle w:val="Hiperpovezava"/>
            <w:i w:val="0"/>
            <w:sz w:val="22"/>
            <w:szCs w:val="22"/>
          </w:rPr>
          <w:t>www.sigen-ca.si</w:t>
        </w:r>
      </w:hyperlink>
      <w:r w:rsidR="00C13330">
        <w:rPr>
          <w:i w:val="0"/>
          <w:sz w:val="22"/>
          <w:szCs w:val="22"/>
        </w:rPr>
        <w:t>), pošta@ca (postarca.posta.si), HALCOM-ca (</w:t>
      </w:r>
      <w:hyperlink r:id="rId15" w:history="1">
        <w:r w:rsidR="00C13330" w:rsidRPr="00F841B5">
          <w:rPr>
            <w:rStyle w:val="Hiperpovezava"/>
            <w:i w:val="0"/>
            <w:sz w:val="22"/>
            <w:szCs w:val="22"/>
          </w:rPr>
          <w:t>www.halcom.si</w:t>
        </w:r>
      </w:hyperlink>
      <w:r w:rsidR="00C13330">
        <w:rPr>
          <w:i w:val="0"/>
          <w:sz w:val="22"/>
          <w:szCs w:val="22"/>
        </w:rPr>
        <w:t>), AC NLB (</w:t>
      </w:r>
      <w:hyperlink r:id="rId16" w:history="1">
        <w:r w:rsidR="00C13330" w:rsidRPr="00F841B5">
          <w:rPr>
            <w:rStyle w:val="Hiperpovezava"/>
            <w:i w:val="0"/>
            <w:sz w:val="22"/>
            <w:szCs w:val="22"/>
          </w:rPr>
          <w:t>www.nlb.si</w:t>
        </w:r>
      </w:hyperlink>
      <w:r w:rsidR="00C13330">
        <w:rPr>
          <w:i w:val="0"/>
          <w:sz w:val="22"/>
          <w:szCs w:val="22"/>
        </w:rPr>
        <w:t xml:space="preserve">). </w:t>
      </w:r>
    </w:p>
    <w:p w:rsidR="00C13330" w:rsidRDefault="00C13330" w:rsidP="00C13330">
      <w:pPr>
        <w:ind w:left="1080"/>
        <w:jc w:val="both"/>
        <w:rPr>
          <w:i w:val="0"/>
          <w:sz w:val="22"/>
          <w:szCs w:val="22"/>
        </w:rPr>
      </w:pPr>
    </w:p>
    <w:p w:rsidR="00C13330" w:rsidRDefault="00B6206C" w:rsidP="00C13330">
      <w:pPr>
        <w:ind w:left="1080"/>
        <w:jc w:val="both"/>
        <w:rPr>
          <w:i w:val="0"/>
          <w:sz w:val="22"/>
          <w:szCs w:val="22"/>
        </w:rPr>
      </w:pPr>
      <w:r>
        <w:rPr>
          <w:i w:val="0"/>
          <w:sz w:val="22"/>
          <w:szCs w:val="22"/>
        </w:rPr>
        <w:t>Prijava</w:t>
      </w:r>
      <w:r w:rsidR="00C13330">
        <w:rPr>
          <w:i w:val="0"/>
          <w:sz w:val="22"/>
          <w:szCs w:val="22"/>
        </w:rPr>
        <w:t xml:space="preserve"> se šteje za pravočasno oddano, če jo naročnik prejme preko sistema e-JN </w:t>
      </w:r>
      <w:hyperlink r:id="rId17" w:history="1">
        <w:r w:rsidR="00C13330" w:rsidRPr="00F841B5">
          <w:rPr>
            <w:rStyle w:val="Hiperpovezava"/>
            <w:i w:val="0"/>
            <w:sz w:val="22"/>
            <w:szCs w:val="22"/>
          </w:rPr>
          <w:t>https://ejn.gov.si/eJN2</w:t>
        </w:r>
      </w:hyperlink>
      <w:r w:rsidR="00F414C3">
        <w:rPr>
          <w:i w:val="0"/>
          <w:sz w:val="22"/>
          <w:szCs w:val="22"/>
        </w:rPr>
        <w:t xml:space="preserve"> najkasneje </w:t>
      </w:r>
      <w:r w:rsidR="00523952">
        <w:rPr>
          <w:b/>
          <w:i w:val="0"/>
          <w:sz w:val="22"/>
          <w:szCs w:val="22"/>
        </w:rPr>
        <w:t xml:space="preserve">do  23.8. </w:t>
      </w:r>
      <w:r w:rsidR="00F414C3" w:rsidRPr="00F414C3">
        <w:rPr>
          <w:b/>
          <w:i w:val="0"/>
          <w:sz w:val="22"/>
          <w:szCs w:val="22"/>
        </w:rPr>
        <w:t xml:space="preserve">2018 do  9.00 </w:t>
      </w:r>
      <w:r w:rsidRPr="00F414C3">
        <w:rPr>
          <w:b/>
          <w:i w:val="0"/>
          <w:sz w:val="22"/>
          <w:szCs w:val="22"/>
        </w:rPr>
        <w:t xml:space="preserve">ure. </w:t>
      </w:r>
      <w:r w:rsidRPr="00215020">
        <w:rPr>
          <w:i w:val="0"/>
          <w:sz w:val="22"/>
          <w:szCs w:val="22"/>
        </w:rPr>
        <w:t>Za o</w:t>
      </w:r>
      <w:r>
        <w:rPr>
          <w:i w:val="0"/>
          <w:sz w:val="22"/>
          <w:szCs w:val="22"/>
        </w:rPr>
        <w:t>ddano prijavo se šteje prijava</w:t>
      </w:r>
      <w:r w:rsidR="00C13330">
        <w:rPr>
          <w:i w:val="0"/>
          <w:sz w:val="22"/>
          <w:szCs w:val="22"/>
        </w:rPr>
        <w:t xml:space="preserve">, ki je v informacijskem sistemu označena s statusom »ODDANO«. </w:t>
      </w:r>
    </w:p>
    <w:p w:rsidR="00C13330" w:rsidRDefault="00C13330" w:rsidP="00C13330">
      <w:pPr>
        <w:ind w:left="1080"/>
        <w:jc w:val="both"/>
        <w:rPr>
          <w:i w:val="0"/>
          <w:sz w:val="22"/>
          <w:szCs w:val="22"/>
        </w:rPr>
      </w:pPr>
    </w:p>
    <w:p w:rsidR="00C13330" w:rsidRDefault="00B6206C" w:rsidP="00C13330">
      <w:pPr>
        <w:ind w:left="1080"/>
        <w:jc w:val="both"/>
        <w:rPr>
          <w:i w:val="0"/>
          <w:sz w:val="22"/>
          <w:szCs w:val="22"/>
        </w:rPr>
      </w:pPr>
      <w:r>
        <w:rPr>
          <w:i w:val="0"/>
          <w:sz w:val="22"/>
          <w:szCs w:val="22"/>
        </w:rPr>
        <w:t>Gospodarski subjekt</w:t>
      </w:r>
      <w:r w:rsidR="00C13330">
        <w:rPr>
          <w:i w:val="0"/>
          <w:sz w:val="22"/>
          <w:szCs w:val="22"/>
        </w:rPr>
        <w:t xml:space="preserve"> lah</w:t>
      </w:r>
      <w:r>
        <w:rPr>
          <w:i w:val="0"/>
          <w:sz w:val="22"/>
          <w:szCs w:val="22"/>
        </w:rPr>
        <w:t>ko do roka za oddajo prijav svojo prijavo</w:t>
      </w:r>
      <w:r w:rsidR="00C13330">
        <w:rPr>
          <w:i w:val="0"/>
          <w:sz w:val="22"/>
          <w:szCs w:val="22"/>
        </w:rPr>
        <w:t xml:space="preserve"> </w:t>
      </w:r>
      <w:r w:rsidR="00AE4545">
        <w:rPr>
          <w:i w:val="0"/>
          <w:sz w:val="22"/>
          <w:szCs w:val="22"/>
        </w:rPr>
        <w:t>umakne ali spremeni. Če gospodarski subjekt</w:t>
      </w:r>
      <w:r w:rsidR="00C13330">
        <w:rPr>
          <w:i w:val="0"/>
          <w:sz w:val="22"/>
          <w:szCs w:val="22"/>
        </w:rPr>
        <w:t xml:space="preserve"> v informaci</w:t>
      </w:r>
      <w:r w:rsidR="00AE4545">
        <w:rPr>
          <w:i w:val="0"/>
          <w:sz w:val="22"/>
          <w:szCs w:val="22"/>
        </w:rPr>
        <w:t>jskem sistemu e-JN svojo prijavo umakne, se šteje, da prijava</w:t>
      </w:r>
      <w:r w:rsidR="00C13330">
        <w:rPr>
          <w:i w:val="0"/>
          <w:sz w:val="22"/>
          <w:szCs w:val="22"/>
        </w:rPr>
        <w:t xml:space="preserve"> ni bila oddaja in je naročnik v sistemu e-</w:t>
      </w:r>
      <w:r w:rsidR="00AE4545">
        <w:rPr>
          <w:i w:val="0"/>
          <w:sz w:val="22"/>
          <w:szCs w:val="22"/>
        </w:rPr>
        <w:t>JN tudi ne bo videl. Če gospodarski subjekt svojo prijavo</w:t>
      </w:r>
      <w:r w:rsidR="00C13330">
        <w:rPr>
          <w:i w:val="0"/>
          <w:sz w:val="22"/>
          <w:szCs w:val="22"/>
        </w:rPr>
        <w:t xml:space="preserve"> v informacijskem sistemu e-JN spremeni, je naročniku v tem sistem</w:t>
      </w:r>
      <w:r w:rsidR="00AE4545">
        <w:rPr>
          <w:i w:val="0"/>
          <w:sz w:val="22"/>
          <w:szCs w:val="22"/>
        </w:rPr>
        <w:t xml:space="preserve">u odprta zadnja oddana prijava. </w:t>
      </w:r>
    </w:p>
    <w:p w:rsidR="00C13330" w:rsidRDefault="00C13330" w:rsidP="00C13330">
      <w:pPr>
        <w:ind w:left="1080"/>
        <w:jc w:val="both"/>
        <w:rPr>
          <w:i w:val="0"/>
          <w:sz w:val="22"/>
          <w:szCs w:val="22"/>
        </w:rPr>
      </w:pPr>
    </w:p>
    <w:p w:rsidR="00C13330" w:rsidRDefault="00C13330" w:rsidP="00C13330">
      <w:pPr>
        <w:ind w:left="1080"/>
        <w:jc w:val="both"/>
        <w:rPr>
          <w:i w:val="0"/>
          <w:sz w:val="22"/>
          <w:szCs w:val="22"/>
        </w:rPr>
      </w:pPr>
      <w:r>
        <w:rPr>
          <w:i w:val="0"/>
          <w:sz w:val="22"/>
          <w:szCs w:val="22"/>
        </w:rPr>
        <w:t>Po pre</w:t>
      </w:r>
      <w:r w:rsidR="00830CF0">
        <w:rPr>
          <w:i w:val="0"/>
          <w:sz w:val="22"/>
          <w:szCs w:val="22"/>
        </w:rPr>
        <w:t xml:space="preserve">teku roka za predložitev prijav,  prijave </w:t>
      </w:r>
      <w:r>
        <w:rPr>
          <w:i w:val="0"/>
          <w:sz w:val="22"/>
          <w:szCs w:val="22"/>
        </w:rPr>
        <w:t xml:space="preserve">ne bo več mogoče oddati. </w:t>
      </w:r>
    </w:p>
    <w:p w:rsidR="00C13330" w:rsidRDefault="00C13330" w:rsidP="00C13330">
      <w:pPr>
        <w:ind w:left="1080"/>
        <w:jc w:val="both"/>
        <w:rPr>
          <w:i w:val="0"/>
          <w:sz w:val="22"/>
          <w:szCs w:val="22"/>
        </w:rPr>
      </w:pPr>
    </w:p>
    <w:p w:rsidR="000F60CA" w:rsidRDefault="00C13330" w:rsidP="00374CB9">
      <w:pPr>
        <w:ind w:left="1080"/>
        <w:jc w:val="both"/>
        <w:rPr>
          <w:i w:val="0"/>
          <w:sz w:val="22"/>
          <w:szCs w:val="22"/>
        </w:rPr>
      </w:pPr>
      <w:r>
        <w:rPr>
          <w:i w:val="0"/>
          <w:sz w:val="22"/>
          <w:szCs w:val="22"/>
        </w:rPr>
        <w:t>Dostop do povezav</w:t>
      </w:r>
      <w:r w:rsidR="00830CF0">
        <w:rPr>
          <w:i w:val="0"/>
          <w:sz w:val="22"/>
          <w:szCs w:val="22"/>
        </w:rPr>
        <w:t xml:space="preserve">e za oddajo elektronske prijave </w:t>
      </w:r>
      <w:r>
        <w:rPr>
          <w:i w:val="0"/>
          <w:sz w:val="22"/>
          <w:szCs w:val="22"/>
        </w:rPr>
        <w:t xml:space="preserve">v tem postopku javnega naročila je na naslednji povezavi: </w:t>
      </w:r>
      <w:hyperlink r:id="rId18" w:history="1">
        <w:r w:rsidR="00374CB9" w:rsidRPr="000A7620">
          <w:rPr>
            <w:rStyle w:val="Hiperpovezava"/>
            <w:i w:val="0"/>
            <w:sz w:val="22"/>
            <w:szCs w:val="22"/>
          </w:rPr>
          <w:t>https://ejn.gov.si/eJN2</w:t>
        </w:r>
      </w:hyperlink>
    </w:p>
    <w:p w:rsidR="00374CB9" w:rsidRDefault="00374CB9" w:rsidP="00374CB9">
      <w:pPr>
        <w:ind w:left="1080"/>
        <w:jc w:val="both"/>
        <w:rPr>
          <w:i w:val="0"/>
          <w:sz w:val="22"/>
          <w:szCs w:val="22"/>
        </w:rPr>
      </w:pPr>
    </w:p>
    <w:p w:rsidR="000F60CA" w:rsidRDefault="000F60CA" w:rsidP="000F60CA">
      <w:pPr>
        <w:ind w:left="1080"/>
        <w:jc w:val="both"/>
        <w:rPr>
          <w:i w:val="0"/>
          <w:sz w:val="16"/>
          <w:szCs w:val="16"/>
          <w:highlight w:val="cyan"/>
        </w:rPr>
      </w:pPr>
    </w:p>
    <w:p w:rsidR="00E05AB7" w:rsidRDefault="00E05AB7" w:rsidP="000F60CA">
      <w:pPr>
        <w:ind w:left="1080"/>
        <w:jc w:val="both"/>
        <w:rPr>
          <w:i w:val="0"/>
          <w:sz w:val="16"/>
          <w:szCs w:val="16"/>
          <w:highlight w:val="cyan"/>
        </w:rPr>
      </w:pPr>
    </w:p>
    <w:p w:rsidR="00E05AB7" w:rsidRDefault="00E05AB7" w:rsidP="000F60CA">
      <w:pPr>
        <w:ind w:left="1080"/>
        <w:jc w:val="both"/>
        <w:rPr>
          <w:i w:val="0"/>
          <w:sz w:val="16"/>
          <w:szCs w:val="16"/>
          <w:highlight w:val="cyan"/>
        </w:rPr>
      </w:pPr>
    </w:p>
    <w:p w:rsidR="00E05AB7" w:rsidRDefault="00E05AB7" w:rsidP="000F60CA">
      <w:pPr>
        <w:ind w:left="1080"/>
        <w:jc w:val="both"/>
        <w:rPr>
          <w:i w:val="0"/>
          <w:sz w:val="16"/>
          <w:szCs w:val="16"/>
          <w:highlight w:val="cyan"/>
        </w:rPr>
      </w:pPr>
    </w:p>
    <w:p w:rsidR="00E05AB7" w:rsidRDefault="00E05AB7" w:rsidP="000F60CA">
      <w:pPr>
        <w:ind w:left="1080"/>
        <w:jc w:val="both"/>
        <w:rPr>
          <w:i w:val="0"/>
          <w:sz w:val="16"/>
          <w:szCs w:val="16"/>
          <w:highlight w:val="cyan"/>
        </w:rPr>
      </w:pPr>
    </w:p>
    <w:p w:rsidR="00E05AB7" w:rsidRPr="00C13330" w:rsidRDefault="00E05AB7" w:rsidP="000F60CA">
      <w:pPr>
        <w:ind w:left="1080"/>
        <w:jc w:val="both"/>
        <w:rPr>
          <w:i w:val="0"/>
          <w:sz w:val="16"/>
          <w:szCs w:val="16"/>
          <w:highlight w:val="cyan"/>
        </w:rPr>
      </w:pPr>
    </w:p>
    <w:p w:rsidR="00F376FA" w:rsidRDefault="00F376FA" w:rsidP="00D00D74">
      <w:pPr>
        <w:ind w:left="1080"/>
        <w:jc w:val="both"/>
        <w:rPr>
          <w:i w:val="0"/>
          <w:sz w:val="22"/>
          <w:szCs w:val="22"/>
        </w:rPr>
      </w:pPr>
    </w:p>
    <w:p w:rsidR="00E37A3B" w:rsidRDefault="00F376FA" w:rsidP="00D00D74">
      <w:pPr>
        <w:ind w:left="1080"/>
        <w:jc w:val="both"/>
        <w:rPr>
          <w:b/>
          <w:i w:val="0"/>
          <w:sz w:val="22"/>
          <w:szCs w:val="22"/>
        </w:rPr>
      </w:pPr>
      <w:r w:rsidRPr="00F376FA">
        <w:rPr>
          <w:b/>
          <w:i w:val="0"/>
          <w:sz w:val="22"/>
          <w:szCs w:val="22"/>
        </w:rPr>
        <w:t>1</w:t>
      </w:r>
      <w:r w:rsidR="007A169A">
        <w:rPr>
          <w:b/>
          <w:i w:val="0"/>
          <w:sz w:val="22"/>
          <w:szCs w:val="22"/>
        </w:rPr>
        <w:t>2</w:t>
      </w:r>
      <w:r w:rsidRPr="00F376FA">
        <w:rPr>
          <w:b/>
          <w:i w:val="0"/>
          <w:sz w:val="22"/>
          <w:szCs w:val="22"/>
        </w:rPr>
        <w:t>. Način in mesto in rok odpiranja prijav</w:t>
      </w:r>
      <w:r w:rsidR="00E37A3B" w:rsidRPr="00F376FA">
        <w:rPr>
          <w:b/>
          <w:i w:val="0"/>
          <w:sz w:val="22"/>
          <w:szCs w:val="22"/>
        </w:rPr>
        <w:t xml:space="preserve"> </w:t>
      </w:r>
    </w:p>
    <w:p w:rsidR="00F376FA" w:rsidRDefault="00F376FA" w:rsidP="00D00D74">
      <w:pPr>
        <w:ind w:left="1080"/>
        <w:jc w:val="both"/>
        <w:rPr>
          <w:b/>
          <w:i w:val="0"/>
          <w:sz w:val="22"/>
          <w:szCs w:val="22"/>
        </w:rPr>
      </w:pPr>
    </w:p>
    <w:p w:rsidR="00F376FA" w:rsidRPr="0023673B" w:rsidRDefault="00F376FA" w:rsidP="00F376FA">
      <w:pPr>
        <w:ind w:left="1080"/>
        <w:jc w:val="both"/>
        <w:rPr>
          <w:i w:val="0"/>
          <w:sz w:val="22"/>
          <w:szCs w:val="22"/>
        </w:rPr>
      </w:pPr>
      <w:r w:rsidRPr="0023673B">
        <w:rPr>
          <w:i w:val="0"/>
          <w:sz w:val="22"/>
          <w:szCs w:val="22"/>
        </w:rPr>
        <w:t>Odpiranje prijav bo potekalo avtomatično na informacijs</w:t>
      </w:r>
      <w:r w:rsidR="00215020">
        <w:rPr>
          <w:i w:val="0"/>
          <w:sz w:val="22"/>
          <w:szCs w:val="22"/>
        </w:rPr>
        <w:t xml:space="preserve">kem sistemu e-JN dne </w:t>
      </w:r>
      <w:r w:rsidR="00523952">
        <w:rPr>
          <w:b/>
          <w:i w:val="0"/>
          <w:sz w:val="22"/>
          <w:szCs w:val="22"/>
        </w:rPr>
        <w:t xml:space="preserve">23.8. </w:t>
      </w:r>
      <w:r w:rsidR="00215020" w:rsidRPr="00215020">
        <w:rPr>
          <w:b/>
          <w:i w:val="0"/>
          <w:sz w:val="22"/>
          <w:szCs w:val="22"/>
        </w:rPr>
        <w:t>2018</w:t>
      </w:r>
      <w:r w:rsidRPr="00215020">
        <w:rPr>
          <w:b/>
          <w:i w:val="0"/>
          <w:sz w:val="22"/>
          <w:szCs w:val="22"/>
        </w:rPr>
        <w:t xml:space="preserve"> i</w:t>
      </w:r>
      <w:r w:rsidR="005F5494">
        <w:rPr>
          <w:b/>
          <w:i w:val="0"/>
          <w:sz w:val="22"/>
          <w:szCs w:val="22"/>
        </w:rPr>
        <w:t>n se bo začelo ob  9.05</w:t>
      </w:r>
      <w:r w:rsidR="00215020" w:rsidRPr="00215020">
        <w:rPr>
          <w:b/>
          <w:i w:val="0"/>
          <w:sz w:val="22"/>
          <w:szCs w:val="22"/>
        </w:rPr>
        <w:t xml:space="preserve"> </w:t>
      </w:r>
      <w:r w:rsidRPr="00215020">
        <w:rPr>
          <w:b/>
          <w:i w:val="0"/>
          <w:sz w:val="22"/>
          <w:szCs w:val="22"/>
        </w:rPr>
        <w:t>uri</w:t>
      </w:r>
      <w:r w:rsidRPr="0023673B">
        <w:rPr>
          <w:i w:val="0"/>
          <w:sz w:val="22"/>
          <w:szCs w:val="22"/>
        </w:rPr>
        <w:t xml:space="preserve"> na spletnem naslovu </w:t>
      </w:r>
      <w:hyperlink r:id="rId19" w:history="1">
        <w:r w:rsidRPr="0023673B">
          <w:rPr>
            <w:rStyle w:val="Hiperpovezava"/>
            <w:i w:val="0"/>
            <w:sz w:val="22"/>
            <w:szCs w:val="22"/>
          </w:rPr>
          <w:t>https://ejn.gov.si/eJN2</w:t>
        </w:r>
      </w:hyperlink>
      <w:r w:rsidRPr="0023673B">
        <w:rPr>
          <w:i w:val="0"/>
          <w:sz w:val="22"/>
          <w:szCs w:val="22"/>
        </w:rPr>
        <w:t xml:space="preserve">. </w:t>
      </w:r>
    </w:p>
    <w:p w:rsidR="00F376FA" w:rsidRPr="0023673B" w:rsidRDefault="00F376FA" w:rsidP="00F376FA">
      <w:pPr>
        <w:ind w:left="1080"/>
        <w:jc w:val="both"/>
        <w:rPr>
          <w:i w:val="0"/>
          <w:sz w:val="22"/>
          <w:szCs w:val="22"/>
        </w:rPr>
      </w:pPr>
    </w:p>
    <w:p w:rsidR="00F376FA" w:rsidRDefault="00F376FA" w:rsidP="00F376FA">
      <w:pPr>
        <w:ind w:left="1080"/>
        <w:jc w:val="both"/>
        <w:rPr>
          <w:i w:val="0"/>
          <w:sz w:val="22"/>
          <w:szCs w:val="22"/>
        </w:rPr>
      </w:pPr>
      <w:r w:rsidRPr="0023673B">
        <w:rPr>
          <w:i w:val="0"/>
          <w:sz w:val="22"/>
          <w:szCs w:val="22"/>
        </w:rPr>
        <w:t>Odpiranje poteka tako, da informacijski sistem e-JN samodejno ob uri, ki je določena za  odpiranje prijav, prikaže podatke o ponudniku, o variantah, če so bile zahtevane oziroma</w:t>
      </w:r>
      <w:r w:rsidR="0023673B" w:rsidRPr="0023673B">
        <w:rPr>
          <w:i w:val="0"/>
          <w:sz w:val="22"/>
          <w:szCs w:val="22"/>
        </w:rPr>
        <w:t xml:space="preserve"> dovoljene. </w:t>
      </w:r>
      <w:r w:rsidRPr="0023673B">
        <w:rPr>
          <w:i w:val="0"/>
          <w:sz w:val="22"/>
          <w:szCs w:val="22"/>
        </w:rPr>
        <w:t>Javna objava se avtomatično zaključi po preteku 60 minut. Ponudniki, ki so oddali prijave, imajo te podatke v informacijskem sistemu e-JN na razpolago v razdelku »Zapisnik o odpiranju prijav.</w:t>
      </w:r>
      <w:r>
        <w:rPr>
          <w:i w:val="0"/>
          <w:sz w:val="22"/>
          <w:szCs w:val="22"/>
        </w:rPr>
        <w:t xml:space="preserve">  </w:t>
      </w:r>
    </w:p>
    <w:p w:rsidR="00F376FA" w:rsidRDefault="00F376FA" w:rsidP="00D00D74">
      <w:pPr>
        <w:ind w:left="1080"/>
        <w:jc w:val="both"/>
        <w:rPr>
          <w:b/>
          <w:i w:val="0"/>
          <w:sz w:val="22"/>
          <w:szCs w:val="22"/>
        </w:rPr>
      </w:pPr>
    </w:p>
    <w:p w:rsidR="00943322" w:rsidRDefault="00943322" w:rsidP="00943322">
      <w:pPr>
        <w:ind w:left="1080"/>
        <w:jc w:val="both"/>
        <w:rPr>
          <w:i w:val="0"/>
          <w:sz w:val="22"/>
          <w:szCs w:val="22"/>
        </w:rPr>
      </w:pPr>
      <w:r w:rsidRPr="00941BDF">
        <w:rPr>
          <w:i w:val="0"/>
          <w:sz w:val="22"/>
          <w:szCs w:val="22"/>
        </w:rPr>
        <w:t>S tem se šteje, da je bil ponudnikom vročen Zapisnik o odpiranju ponudb.</w:t>
      </w:r>
      <w:r>
        <w:rPr>
          <w:i w:val="0"/>
          <w:sz w:val="22"/>
          <w:szCs w:val="22"/>
        </w:rPr>
        <w:t xml:space="preserve"> </w:t>
      </w:r>
    </w:p>
    <w:p w:rsidR="00943322" w:rsidRDefault="00943322" w:rsidP="00943322">
      <w:pPr>
        <w:ind w:left="1080"/>
        <w:jc w:val="both"/>
        <w:rPr>
          <w:i w:val="0"/>
          <w:sz w:val="22"/>
          <w:szCs w:val="22"/>
        </w:rPr>
      </w:pPr>
    </w:p>
    <w:p w:rsidR="00596767" w:rsidRDefault="00596767" w:rsidP="00D00D74">
      <w:pPr>
        <w:ind w:left="1080"/>
        <w:jc w:val="both"/>
        <w:rPr>
          <w:i w:val="0"/>
          <w:sz w:val="22"/>
          <w:szCs w:val="22"/>
        </w:rPr>
      </w:pPr>
    </w:p>
    <w:p w:rsidR="00CE4CF8" w:rsidRPr="00374CB9" w:rsidRDefault="00CE4CF8" w:rsidP="00CE4CF8">
      <w:pPr>
        <w:ind w:left="1080"/>
        <w:jc w:val="both"/>
        <w:rPr>
          <w:i w:val="0"/>
          <w:sz w:val="22"/>
          <w:szCs w:val="22"/>
        </w:rPr>
      </w:pPr>
    </w:p>
    <w:p w:rsidR="00CE4CF8" w:rsidRPr="00596767" w:rsidRDefault="00CE4CF8" w:rsidP="00D00D74">
      <w:pPr>
        <w:ind w:left="1080"/>
        <w:jc w:val="both"/>
        <w:rPr>
          <w:i w:val="0"/>
          <w:sz w:val="22"/>
          <w:szCs w:val="22"/>
        </w:rPr>
      </w:pPr>
    </w:p>
    <w:p w:rsidR="00E37A3B" w:rsidRPr="00596767" w:rsidRDefault="00E37A3B" w:rsidP="00D00D74">
      <w:pPr>
        <w:ind w:left="1080"/>
        <w:jc w:val="both"/>
        <w:rPr>
          <w:i w:val="0"/>
          <w:sz w:val="16"/>
          <w:szCs w:val="16"/>
        </w:rPr>
      </w:pPr>
    </w:p>
    <w:p w:rsidR="00315691" w:rsidRPr="00120F46" w:rsidRDefault="00941BDF" w:rsidP="00941BDF">
      <w:pPr>
        <w:pStyle w:val="Zoran1"/>
        <w:numPr>
          <w:ilvl w:val="0"/>
          <w:numId w:val="0"/>
        </w:numPr>
        <w:ind w:left="1080"/>
        <w:rPr>
          <w:rFonts w:ascii="Times New Roman" w:hAnsi="Times New Roman" w:cs="Times New Roman"/>
        </w:rPr>
      </w:pPr>
      <w:r>
        <w:rPr>
          <w:rFonts w:ascii="Times New Roman" w:hAnsi="Times New Roman" w:cs="Times New Roman"/>
        </w:rPr>
        <w:t xml:space="preserve">13. </w:t>
      </w:r>
      <w:r w:rsidR="00315691"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BB1441" w:rsidRDefault="00BB1441" w:rsidP="00BB1441">
      <w:pPr>
        <w:ind w:left="1080"/>
        <w:jc w:val="both"/>
        <w:rPr>
          <w:bCs/>
          <w:i w:val="0"/>
          <w:sz w:val="22"/>
          <w:szCs w:val="22"/>
        </w:rPr>
      </w:pPr>
    </w:p>
    <w:p w:rsidR="00BB1441" w:rsidRDefault="00BB1441" w:rsidP="00BB1441">
      <w:pPr>
        <w:ind w:left="1080"/>
        <w:jc w:val="both"/>
        <w:rPr>
          <w:bCs/>
          <w:i w:val="0"/>
          <w:sz w:val="22"/>
          <w:szCs w:val="22"/>
        </w:rPr>
      </w:pPr>
      <w:r w:rsidRPr="00BA25E9">
        <w:rPr>
          <w:bCs/>
          <w:i w:val="0"/>
          <w:sz w:val="22"/>
          <w:szCs w:val="22"/>
        </w:rPr>
        <w:t>Po javnem odpiranju ponudb</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 xml:space="preserve">bi gospodarskega subjekta, navedenega v </w:t>
      </w:r>
      <w:r w:rsidRPr="00D650C9">
        <w:rPr>
          <w:bCs/>
          <w:i w:val="0"/>
          <w:sz w:val="22"/>
          <w:szCs w:val="22"/>
        </w:rPr>
        <w:t>ponudbi  ali preko informacijskega sistema e-JN.</w:t>
      </w:r>
    </w:p>
    <w:p w:rsidR="00BB1441" w:rsidRPr="00BB1441" w:rsidRDefault="00BB1441" w:rsidP="00BB1441">
      <w:pPr>
        <w:ind w:left="1080"/>
        <w:jc w:val="both"/>
        <w:rPr>
          <w:bCs/>
          <w:i w:val="0"/>
          <w:sz w:val="22"/>
          <w:szCs w:val="22"/>
        </w:rPr>
      </w:pPr>
    </w:p>
    <w:p w:rsidR="000840A7" w:rsidRPr="00120F46" w:rsidRDefault="000840A7" w:rsidP="00D00D74">
      <w:pPr>
        <w:ind w:left="1080"/>
        <w:jc w:val="both"/>
        <w:rPr>
          <w:i w:val="0"/>
          <w:sz w:val="22"/>
          <w:szCs w:val="22"/>
        </w:rPr>
      </w:pPr>
    </w:p>
    <w:p w:rsidR="009123D1" w:rsidRPr="0079325B" w:rsidRDefault="00941BDF" w:rsidP="00941BDF">
      <w:pPr>
        <w:pStyle w:val="Zoran1"/>
        <w:numPr>
          <w:ilvl w:val="0"/>
          <w:numId w:val="0"/>
        </w:numPr>
        <w:ind w:left="340" w:hanging="340"/>
        <w:rPr>
          <w:rFonts w:ascii="Times New Roman" w:hAnsi="Times New Roman" w:cs="Times New Roman"/>
        </w:rPr>
      </w:pPr>
      <w:r>
        <w:rPr>
          <w:rFonts w:ascii="Times New Roman" w:hAnsi="Times New Roman" w:cs="Times New Roman"/>
        </w:rPr>
        <w:t xml:space="preserve">                    14. </w:t>
      </w:r>
      <w:r w:rsidR="009123D1" w:rsidRPr="0079325B">
        <w:rPr>
          <w:rFonts w:ascii="Times New Roman" w:hAnsi="Times New Roman" w:cs="Times New Roman"/>
        </w:rPr>
        <w:t xml:space="preserve">Pregled </w:t>
      </w:r>
      <w:r w:rsidR="007A28B0">
        <w:rPr>
          <w:rFonts w:ascii="Times New Roman" w:hAnsi="Times New Roman" w:cs="Times New Roman"/>
        </w:rPr>
        <w:t>prijav</w:t>
      </w:r>
    </w:p>
    <w:p w:rsidR="009123D1" w:rsidRPr="0079325B" w:rsidRDefault="009123D1" w:rsidP="00D00D74">
      <w:pPr>
        <w:ind w:left="1080"/>
        <w:jc w:val="both"/>
        <w:rPr>
          <w:i w:val="0"/>
          <w:sz w:val="22"/>
          <w:szCs w:val="22"/>
        </w:rPr>
      </w:pPr>
    </w:p>
    <w:p w:rsidR="00C12574" w:rsidRPr="00EA2B2B" w:rsidRDefault="00E44966" w:rsidP="00C12574">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sidR="007E339A">
        <w:rPr>
          <w:i w:val="0"/>
          <w:sz w:val="22"/>
          <w:szCs w:val="22"/>
        </w:rPr>
        <w:t>prijav</w:t>
      </w:r>
      <w:r w:rsidR="007E339A" w:rsidRPr="00EA2B2B">
        <w:rPr>
          <w:i w:val="0"/>
          <w:sz w:val="22"/>
          <w:szCs w:val="22"/>
        </w:rPr>
        <w:t xml:space="preserve"> </w:t>
      </w:r>
      <w:r w:rsidRPr="00EA2B2B">
        <w:rPr>
          <w:i w:val="0"/>
          <w:sz w:val="22"/>
          <w:szCs w:val="22"/>
        </w:rPr>
        <w:t xml:space="preserve">se presojajo le tiste listine in navedbe, ki so zahtevane v razpisni dokumentaciji. </w:t>
      </w:r>
    </w:p>
    <w:p w:rsidR="00C12574" w:rsidRPr="00EA2B2B" w:rsidRDefault="00C12574" w:rsidP="00C12574">
      <w:pPr>
        <w:overflowPunct w:val="0"/>
        <w:autoSpaceDE w:val="0"/>
        <w:autoSpaceDN w:val="0"/>
        <w:adjustRightInd w:val="0"/>
        <w:ind w:left="1080"/>
        <w:jc w:val="both"/>
        <w:textAlignment w:val="baseline"/>
        <w:rPr>
          <w:i w:val="0"/>
          <w:sz w:val="16"/>
          <w:szCs w:val="16"/>
        </w:rPr>
      </w:pPr>
    </w:p>
    <w:p w:rsidR="00234BAD" w:rsidRPr="00C12574" w:rsidRDefault="00234BAD" w:rsidP="00C12574">
      <w:pPr>
        <w:overflowPunct w:val="0"/>
        <w:autoSpaceDE w:val="0"/>
        <w:autoSpaceDN w:val="0"/>
        <w:adjustRightInd w:val="0"/>
        <w:ind w:left="1080"/>
        <w:jc w:val="both"/>
        <w:textAlignment w:val="baseline"/>
        <w:rPr>
          <w:i w:val="0"/>
          <w:sz w:val="22"/>
          <w:szCs w:val="22"/>
        </w:rPr>
      </w:pPr>
      <w:r>
        <w:rPr>
          <w:i w:val="0"/>
          <w:sz w:val="22"/>
          <w:szCs w:val="22"/>
        </w:rPr>
        <w:t>Odločitev o priznanj</w:t>
      </w:r>
      <w:r w:rsidR="002D74EC">
        <w:rPr>
          <w:i w:val="0"/>
          <w:sz w:val="22"/>
          <w:szCs w:val="22"/>
        </w:rPr>
        <w:t>u sposobnosti bo objavljena na P</w:t>
      </w:r>
      <w:r>
        <w:rPr>
          <w:i w:val="0"/>
          <w:sz w:val="22"/>
          <w:szCs w:val="22"/>
        </w:rPr>
        <w:t>ortalu javnih naročil</w:t>
      </w:r>
      <w:r w:rsidR="002D74EC">
        <w:rPr>
          <w:i w:val="0"/>
          <w:sz w:val="22"/>
          <w:szCs w:val="22"/>
        </w:rPr>
        <w:t xml:space="preserve"> RS</w:t>
      </w:r>
      <w:r>
        <w:rPr>
          <w:i w:val="0"/>
          <w:sz w:val="22"/>
          <w:szCs w:val="22"/>
        </w:rPr>
        <w:t>.</w:t>
      </w:r>
    </w:p>
    <w:p w:rsidR="00C12574" w:rsidRPr="00EA2B2B" w:rsidRDefault="00C12574" w:rsidP="00C12574">
      <w:pPr>
        <w:overflowPunct w:val="0"/>
        <w:autoSpaceDE w:val="0"/>
        <w:autoSpaceDN w:val="0"/>
        <w:adjustRightInd w:val="0"/>
        <w:ind w:left="1080"/>
        <w:jc w:val="both"/>
        <w:textAlignment w:val="baseline"/>
        <w:rPr>
          <w:i w:val="0"/>
          <w:sz w:val="16"/>
          <w:szCs w:val="16"/>
        </w:rPr>
      </w:pPr>
    </w:p>
    <w:p w:rsidR="009123D1" w:rsidRPr="0079325B" w:rsidRDefault="0018353F" w:rsidP="0018353F">
      <w:pPr>
        <w:pStyle w:val="Zoran1"/>
        <w:numPr>
          <w:ilvl w:val="0"/>
          <w:numId w:val="0"/>
        </w:numPr>
        <w:ind w:left="1080"/>
        <w:rPr>
          <w:rFonts w:ascii="Times New Roman" w:hAnsi="Times New Roman" w:cs="Times New Roman"/>
        </w:rPr>
      </w:pPr>
      <w:r>
        <w:rPr>
          <w:rFonts w:ascii="Times New Roman" w:hAnsi="Times New Roman" w:cs="Times New Roman"/>
        </w:rPr>
        <w:t xml:space="preserve">15. </w:t>
      </w:r>
      <w:r w:rsidR="00D27293" w:rsidRPr="0079325B">
        <w:rPr>
          <w:rFonts w:ascii="Times New Roman" w:hAnsi="Times New Roman" w:cs="Times New Roman"/>
        </w:rPr>
        <w:t xml:space="preserve">Ustavitev postopka, zavrnitev vseh </w:t>
      </w:r>
      <w:r w:rsidR="007E339A">
        <w:rPr>
          <w:rFonts w:ascii="Times New Roman" w:hAnsi="Times New Roman" w:cs="Times New Roman"/>
        </w:rPr>
        <w:t>prijav</w:t>
      </w:r>
      <w:r w:rsidR="00D27293"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prijave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3057AC" w:rsidRPr="0079325B" w:rsidRDefault="003057AC" w:rsidP="00D00D74">
      <w:pPr>
        <w:ind w:left="1080"/>
        <w:jc w:val="both"/>
        <w:rPr>
          <w:i w:val="0"/>
          <w:sz w:val="22"/>
          <w:szCs w:val="22"/>
        </w:rPr>
      </w:pPr>
    </w:p>
    <w:p w:rsidR="0024742F" w:rsidRPr="007565C6" w:rsidRDefault="0018353F" w:rsidP="0018353F">
      <w:pPr>
        <w:pStyle w:val="Zoran1"/>
        <w:numPr>
          <w:ilvl w:val="0"/>
          <w:numId w:val="0"/>
        </w:numPr>
        <w:rPr>
          <w:rFonts w:ascii="Times New Roman" w:hAnsi="Times New Roman" w:cs="Times New Roman"/>
        </w:rPr>
      </w:pPr>
      <w:r>
        <w:rPr>
          <w:rFonts w:ascii="Times New Roman" w:hAnsi="Times New Roman" w:cs="Times New Roman"/>
        </w:rPr>
        <w:t xml:space="preserve">                    16. </w:t>
      </w:r>
      <w:r w:rsidR="0024742F"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24742F" w:rsidRPr="007565C6" w:rsidRDefault="0024742F" w:rsidP="00487F94">
      <w:pPr>
        <w:ind w:left="1080"/>
        <w:jc w:val="both"/>
        <w:rPr>
          <w:i w:val="0"/>
          <w:color w:val="000000" w:themeColor="text1"/>
          <w:sz w:val="22"/>
          <w:szCs w:val="22"/>
        </w:rPr>
      </w:pPr>
      <w:r w:rsidRPr="007565C6">
        <w:rPr>
          <w:i w:val="0"/>
          <w:color w:val="000000" w:themeColor="text1"/>
          <w:sz w:val="22"/>
          <w:szCs w:val="22"/>
        </w:rPr>
        <w:t>Na podlagi Zakona o pravnem varstvu v postopkih javnega naročanja (Uradni lis</w:t>
      </w:r>
      <w:r w:rsidR="00065DAF">
        <w:rPr>
          <w:i w:val="0"/>
          <w:color w:val="000000" w:themeColor="text1"/>
          <w:sz w:val="22"/>
          <w:szCs w:val="22"/>
        </w:rPr>
        <w:t>t RS, št. 43/11, 60/11-ZTP-D, 63/13, 90/14 in 60/17</w:t>
      </w:r>
      <w:r w:rsidRPr="007565C6">
        <w:rPr>
          <w:i w:val="0"/>
          <w:color w:val="000000" w:themeColor="text1"/>
          <w:sz w:val="22"/>
          <w:szCs w:val="22"/>
        </w:rPr>
        <w:t xml:space="preserve">v nadaljevanju: ZPVPJN)  se lahko zahtevek za revizijo vloži v vseh stopnjah postopka oddaje javnega naročila in zoper vsako ravnanje naročnika, razen če zakon, ki ureja oddajo javnih naročil ali ZPVPJN ne določa drugače. </w:t>
      </w:r>
    </w:p>
    <w:p w:rsidR="0024742F" w:rsidRPr="00FF5AD3" w:rsidRDefault="0024742F" w:rsidP="0024742F">
      <w:pPr>
        <w:ind w:left="1134"/>
        <w:rPr>
          <w:color w:val="000000" w:themeColor="text1"/>
          <w:sz w:val="16"/>
          <w:szCs w:val="16"/>
        </w:rPr>
      </w:pPr>
    </w:p>
    <w:p w:rsidR="0024742F" w:rsidRPr="007565C6" w:rsidRDefault="0024742F" w:rsidP="0024742F">
      <w:pPr>
        <w:ind w:left="1080"/>
        <w:jc w:val="both"/>
        <w:rPr>
          <w:i w:val="0"/>
          <w:color w:val="000000" w:themeColor="text1"/>
          <w:sz w:val="22"/>
          <w:szCs w:val="22"/>
        </w:rPr>
      </w:pPr>
      <w:r w:rsidRPr="007565C6">
        <w:rPr>
          <w:i w:val="0"/>
          <w:color w:val="000000" w:themeColor="text1"/>
          <w:sz w:val="22"/>
          <w:szCs w:val="22"/>
        </w:rPr>
        <w:t xml:space="preserve">Če se zahtevek za revizijo nanaša na vsebino objave, povabilo k oddaji ponudbe ali razpisno dokumentacijo, je dolžan vlagatelj ob vložitvi zahtevka za revizijo vplačati takso v višini </w:t>
      </w:r>
      <w:r w:rsidR="003E0D66">
        <w:rPr>
          <w:i w:val="0"/>
          <w:color w:val="000000" w:themeColor="text1"/>
          <w:sz w:val="22"/>
          <w:szCs w:val="22"/>
        </w:rPr>
        <w:t>4</w:t>
      </w:r>
      <w:r w:rsidRPr="007565C6">
        <w:rPr>
          <w:i w:val="0"/>
          <w:color w:val="000000" w:themeColor="text1"/>
          <w:sz w:val="22"/>
          <w:szCs w:val="22"/>
        </w:rPr>
        <w:t>.</w:t>
      </w:r>
      <w:r w:rsidR="00E44966" w:rsidRPr="007565C6">
        <w:rPr>
          <w:i w:val="0"/>
          <w:color w:val="000000" w:themeColor="text1"/>
          <w:sz w:val="22"/>
          <w:szCs w:val="22"/>
        </w:rPr>
        <w:t>0</w:t>
      </w:r>
      <w:r w:rsidRPr="007565C6">
        <w:rPr>
          <w:i w:val="0"/>
          <w:color w:val="000000" w:themeColor="text1"/>
          <w:sz w:val="22"/>
          <w:szCs w:val="22"/>
        </w:rPr>
        <w:t xml:space="preserve">00,00 EUR na transakcijski račun št. SI56 0110 0100 0358 802, sklic 11 16110-7111290-XXXXXXLL (prvih šest številk je zaporedna številka objave na enotnem informacijskem portalu javnih naročil, ki jo </w:t>
      </w:r>
      <w:r w:rsidR="007E339A">
        <w:rPr>
          <w:i w:val="0"/>
          <w:color w:val="000000" w:themeColor="text1"/>
          <w:sz w:val="22"/>
          <w:szCs w:val="22"/>
        </w:rPr>
        <w:t>gospodarski subjekt</w:t>
      </w:r>
      <w:r w:rsidR="007E339A" w:rsidRPr="007565C6">
        <w:rPr>
          <w:i w:val="0"/>
          <w:color w:val="000000" w:themeColor="text1"/>
          <w:sz w:val="22"/>
          <w:szCs w:val="22"/>
        </w:rPr>
        <w:t xml:space="preserve"> </w:t>
      </w:r>
      <w:r w:rsidRPr="007565C6">
        <w:rPr>
          <w:i w:val="0"/>
          <w:color w:val="000000" w:themeColor="text1"/>
          <w:sz w:val="22"/>
          <w:szCs w:val="22"/>
        </w:rPr>
        <w:t xml:space="preserve">vpiše sam, zadnji dve številki pa pomenita oznako leta). </w:t>
      </w:r>
    </w:p>
    <w:p w:rsidR="0024742F" w:rsidRPr="00FF5AD3" w:rsidRDefault="0024742F" w:rsidP="0024742F">
      <w:pPr>
        <w:ind w:left="1134"/>
        <w:rPr>
          <w:color w:val="3333FF"/>
          <w:sz w:val="16"/>
          <w:szCs w:val="16"/>
        </w:rPr>
      </w:pPr>
    </w:p>
    <w:p w:rsidR="0024742F" w:rsidRPr="007565C6" w:rsidRDefault="0024742F" w:rsidP="00487F94">
      <w:pPr>
        <w:ind w:left="1080"/>
        <w:jc w:val="both"/>
        <w:rPr>
          <w:i w:val="0"/>
          <w:color w:val="000000" w:themeColor="text1"/>
          <w:sz w:val="22"/>
          <w:szCs w:val="22"/>
        </w:rPr>
      </w:pPr>
      <w:r w:rsidRPr="007565C6">
        <w:rPr>
          <w:i w:val="0"/>
          <w:color w:val="000000" w:themeColor="text1"/>
          <w:sz w:val="22"/>
          <w:szCs w:val="22"/>
        </w:rPr>
        <w:t>Zahtevek za revizijo mora biti sestavljen v skladu z določili 15. člena ZPVPJN, vloži se pisno neposredno pri naročniku, po pošti priporoče</w:t>
      </w:r>
      <w:r w:rsidR="006A0CF5">
        <w:rPr>
          <w:i w:val="0"/>
          <w:color w:val="000000" w:themeColor="text1"/>
          <w:sz w:val="22"/>
          <w:szCs w:val="22"/>
        </w:rPr>
        <w:t xml:space="preserve">no ali priporočeno s </w:t>
      </w:r>
      <w:r w:rsidR="006A0CF5" w:rsidRPr="00AE507F">
        <w:rPr>
          <w:i w:val="0"/>
          <w:color w:val="000000" w:themeColor="text1"/>
          <w:sz w:val="22"/>
          <w:szCs w:val="22"/>
        </w:rPr>
        <w:t xml:space="preserve">povratnico ali v elektronski obliki, če je podpisan z varnim elektronskim podpisom, overjenim s kvalificiranim potrdilom. </w:t>
      </w:r>
      <w:r w:rsidRPr="00AE507F">
        <w:rPr>
          <w:i w:val="0"/>
          <w:color w:val="000000" w:themeColor="text1"/>
          <w:sz w:val="22"/>
          <w:szCs w:val="22"/>
        </w:rPr>
        <w:t xml:space="preserve"> Vlagatelj mora zahtevku za revizijo priložiti potrdilo o plačilu takse. Zahtevek za revizijo se vloži v roku iz 25. člena ZPVPJN.</w:t>
      </w:r>
    </w:p>
    <w:p w:rsidR="00FD7D29" w:rsidRDefault="00FD7D29" w:rsidP="00D00D74">
      <w:pPr>
        <w:pStyle w:val="Navadensplet"/>
        <w:spacing w:before="0" w:beforeAutospacing="0" w:after="0" w:afterAutospacing="0"/>
        <w:ind w:left="1080"/>
        <w:jc w:val="both"/>
        <w:rPr>
          <w:sz w:val="22"/>
          <w:szCs w:val="22"/>
        </w:rPr>
      </w:pPr>
    </w:p>
    <w:p w:rsidR="008A2E49" w:rsidRDefault="008A2E49" w:rsidP="00D00D74">
      <w:pPr>
        <w:pStyle w:val="Navadensplet"/>
        <w:spacing w:before="0" w:beforeAutospacing="0" w:after="0" w:afterAutospacing="0"/>
        <w:ind w:left="1080"/>
        <w:jc w:val="both"/>
        <w:rPr>
          <w:sz w:val="22"/>
          <w:szCs w:val="22"/>
        </w:rPr>
      </w:pPr>
    </w:p>
    <w:p w:rsidR="008A2E49" w:rsidRDefault="008A2E49" w:rsidP="00D00D74">
      <w:pPr>
        <w:pStyle w:val="Navadensplet"/>
        <w:spacing w:before="0" w:beforeAutospacing="0" w:after="0" w:afterAutospacing="0"/>
        <w:ind w:left="1080"/>
        <w:jc w:val="both"/>
        <w:rPr>
          <w:sz w:val="22"/>
          <w:szCs w:val="22"/>
        </w:rPr>
      </w:pPr>
    </w:p>
    <w:p w:rsidR="008A2E49" w:rsidRPr="007565C6" w:rsidRDefault="008A2E4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7565C6" w:rsidRDefault="00861CFE" w:rsidP="00BF32CF">
      <w:pPr>
        <w:ind w:left="1080"/>
        <w:jc w:val="both"/>
        <w:rPr>
          <w:i w:val="0"/>
          <w:sz w:val="22"/>
          <w:szCs w:val="22"/>
        </w:rPr>
      </w:pPr>
    </w:p>
    <w:p w:rsidR="006C563D" w:rsidRDefault="006C563D" w:rsidP="006C563D">
      <w:pPr>
        <w:pStyle w:val="Telobesedila2"/>
        <w:ind w:left="1080"/>
        <w:rPr>
          <w:rFonts w:ascii="Times New Roman" w:hAnsi="Times New Roman"/>
          <w:sz w:val="22"/>
          <w:szCs w:val="22"/>
        </w:rPr>
      </w:pPr>
      <w:r w:rsidRPr="008A4E72">
        <w:rPr>
          <w:rFonts w:ascii="Times New Roman" w:hAnsi="Times New Roman"/>
          <w:sz w:val="22"/>
          <w:szCs w:val="22"/>
        </w:rPr>
        <w:t xml:space="preserve">Predmet javnega naročila je </w:t>
      </w:r>
      <w:r w:rsidR="00024C2F">
        <w:rPr>
          <w:rFonts w:ascii="Times New Roman" w:hAnsi="Times New Roman"/>
          <w:sz w:val="22"/>
          <w:szCs w:val="22"/>
        </w:rPr>
        <w:t>»Ureditev novega stopnišča na Stolbi«</w:t>
      </w:r>
    </w:p>
    <w:p w:rsidR="00AF7D10" w:rsidRDefault="00AF7D10" w:rsidP="001F07AD">
      <w:pPr>
        <w:pStyle w:val="Telobesedila2"/>
        <w:ind w:left="372" w:firstLine="708"/>
        <w:rPr>
          <w:rFonts w:ascii="Times New Roman" w:hAnsi="Times New Roman"/>
          <w:sz w:val="22"/>
          <w:szCs w:val="22"/>
        </w:rPr>
      </w:pPr>
    </w:p>
    <w:p w:rsidR="00487721" w:rsidRPr="00AF7D10" w:rsidRDefault="00487721" w:rsidP="00487721">
      <w:pPr>
        <w:ind w:left="1080"/>
        <w:jc w:val="both"/>
        <w:rPr>
          <w:rFonts w:eastAsia="Calibri"/>
          <w:i w:val="0"/>
          <w:sz w:val="22"/>
          <w:szCs w:val="22"/>
          <w:lang w:eastAsia="en-US"/>
        </w:rPr>
      </w:pPr>
      <w:r w:rsidRPr="003D393B">
        <w:rPr>
          <w:rFonts w:eastAsia="Calibri"/>
          <w:i w:val="0"/>
          <w:sz w:val="22"/>
          <w:szCs w:val="22"/>
          <w:lang w:eastAsia="en-US"/>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rsidR="006E2A86" w:rsidRPr="00AF7D10" w:rsidRDefault="006E2A86" w:rsidP="00D41A22">
      <w:pPr>
        <w:pStyle w:val="Default"/>
        <w:jc w:val="both"/>
        <w:rPr>
          <w:rFonts w:ascii="Times New Roman" w:hAnsi="Times New Roman" w:cs="Times New Roman"/>
          <w:color w:val="auto"/>
          <w:sz w:val="22"/>
          <w:szCs w:val="22"/>
        </w:rPr>
      </w:pPr>
    </w:p>
    <w:p w:rsidR="00DC2457" w:rsidRPr="00AF7D10" w:rsidRDefault="00DC2457" w:rsidP="00CC51E7">
      <w:pPr>
        <w:spacing w:after="200" w:line="276" w:lineRule="auto"/>
        <w:ind w:left="993" w:firstLine="87"/>
        <w:contextualSpacing/>
        <w:jc w:val="both"/>
        <w:rPr>
          <w:rFonts w:eastAsia="Calibri"/>
          <w:b/>
          <w:i w:val="0"/>
          <w:sz w:val="22"/>
          <w:szCs w:val="22"/>
          <w:lang w:eastAsia="en-US"/>
        </w:rPr>
      </w:pPr>
      <w:r w:rsidRPr="00AF7D10">
        <w:rPr>
          <w:rFonts w:eastAsia="Calibri"/>
          <w:b/>
          <w:i w:val="0"/>
          <w:sz w:val="22"/>
          <w:szCs w:val="22"/>
          <w:lang w:eastAsia="en-US"/>
        </w:rPr>
        <w:t>Rok dokončanja del</w:t>
      </w:r>
    </w:p>
    <w:p w:rsidR="00DC2457" w:rsidRPr="00AF7D10" w:rsidRDefault="00DC2457" w:rsidP="00DC2457">
      <w:pPr>
        <w:ind w:left="993"/>
        <w:jc w:val="both"/>
        <w:rPr>
          <w:rFonts w:eastAsia="Calibri"/>
          <w:i w:val="0"/>
          <w:sz w:val="22"/>
          <w:szCs w:val="22"/>
          <w:lang w:eastAsia="en-US"/>
        </w:rPr>
      </w:pPr>
    </w:p>
    <w:p w:rsidR="00DC2457" w:rsidRPr="00AF7D10" w:rsidRDefault="00DC2457" w:rsidP="00CC51E7">
      <w:pPr>
        <w:ind w:left="1134" w:hanging="54"/>
        <w:jc w:val="both"/>
        <w:rPr>
          <w:rFonts w:eastAsia="Calibri"/>
          <w:i w:val="0"/>
          <w:sz w:val="22"/>
          <w:szCs w:val="22"/>
          <w:lang w:eastAsia="en-US"/>
        </w:rPr>
      </w:pPr>
      <w:r w:rsidRPr="00F93E96">
        <w:rPr>
          <w:rFonts w:eastAsia="Calibri"/>
          <w:i w:val="0"/>
          <w:sz w:val="22"/>
          <w:szCs w:val="22"/>
          <w:lang w:eastAsia="en-US"/>
        </w:rPr>
        <w:t>Skrajni r</w:t>
      </w:r>
      <w:r w:rsidR="006F4A84" w:rsidRPr="00F93E96">
        <w:rPr>
          <w:rFonts w:eastAsia="Calibri"/>
          <w:i w:val="0"/>
          <w:sz w:val="22"/>
          <w:szCs w:val="22"/>
          <w:lang w:eastAsia="en-US"/>
        </w:rPr>
        <w:t xml:space="preserve">ok za dokončanje vseh del je </w:t>
      </w:r>
      <w:r w:rsidR="00010B4E" w:rsidRPr="00F93E96">
        <w:rPr>
          <w:rFonts w:eastAsia="Calibri"/>
          <w:i w:val="0"/>
          <w:sz w:val="22"/>
          <w:szCs w:val="22"/>
          <w:lang w:eastAsia="en-US"/>
        </w:rPr>
        <w:t xml:space="preserve">100 </w:t>
      </w:r>
      <w:r w:rsidR="006F4A84" w:rsidRPr="00F93E96">
        <w:rPr>
          <w:rFonts w:eastAsia="Calibri"/>
          <w:i w:val="0"/>
          <w:sz w:val="22"/>
          <w:szCs w:val="22"/>
          <w:lang w:eastAsia="en-US"/>
        </w:rPr>
        <w:t>(</w:t>
      </w:r>
      <w:r w:rsidR="00010B4E" w:rsidRPr="00F93E96">
        <w:rPr>
          <w:rFonts w:eastAsia="Calibri"/>
          <w:i w:val="0"/>
          <w:sz w:val="22"/>
          <w:szCs w:val="22"/>
          <w:lang w:eastAsia="en-US"/>
        </w:rPr>
        <w:t>sto</w:t>
      </w:r>
      <w:r w:rsidRPr="00F93E96">
        <w:rPr>
          <w:rFonts w:eastAsia="Calibri"/>
          <w:i w:val="0"/>
          <w:sz w:val="22"/>
          <w:szCs w:val="22"/>
          <w:lang w:eastAsia="en-US"/>
        </w:rPr>
        <w:t xml:space="preserve">) koledarskih dni po podpisu pogodbe o </w:t>
      </w:r>
      <w:r w:rsidR="00980940" w:rsidRPr="00F93E96">
        <w:rPr>
          <w:rFonts w:eastAsia="Calibri"/>
          <w:i w:val="0"/>
          <w:sz w:val="22"/>
          <w:szCs w:val="22"/>
          <w:lang w:eastAsia="en-US"/>
        </w:rPr>
        <w:t xml:space="preserve">  </w:t>
      </w:r>
      <w:r w:rsidRPr="00F93E96">
        <w:rPr>
          <w:rFonts w:eastAsia="Calibri"/>
          <w:i w:val="0"/>
          <w:sz w:val="22"/>
          <w:szCs w:val="22"/>
          <w:lang w:eastAsia="en-US"/>
        </w:rPr>
        <w:t>gradnji.</w:t>
      </w:r>
      <w:r w:rsidRPr="00AF7D10">
        <w:rPr>
          <w:rFonts w:eastAsia="Calibri"/>
          <w:i w:val="0"/>
          <w:sz w:val="22"/>
          <w:szCs w:val="22"/>
          <w:lang w:eastAsia="en-US"/>
        </w:rPr>
        <w:t xml:space="preserve"> </w:t>
      </w:r>
    </w:p>
    <w:p w:rsidR="00DC2457" w:rsidRPr="00AF7D10" w:rsidRDefault="00DC2457" w:rsidP="00DC2457">
      <w:pPr>
        <w:ind w:left="993"/>
        <w:jc w:val="both"/>
        <w:rPr>
          <w:rFonts w:eastAsia="Calibri"/>
          <w:i w:val="0"/>
          <w:sz w:val="22"/>
          <w:szCs w:val="22"/>
          <w:lang w:eastAsia="en-US"/>
        </w:rPr>
      </w:pPr>
    </w:p>
    <w:p w:rsidR="00DC2457" w:rsidRPr="00AF7D10" w:rsidRDefault="00DC2457" w:rsidP="00CC51E7">
      <w:pPr>
        <w:ind w:left="1080"/>
        <w:jc w:val="both"/>
        <w:rPr>
          <w:rFonts w:eastAsia="Calibri"/>
          <w:i w:val="0"/>
          <w:sz w:val="22"/>
          <w:szCs w:val="22"/>
          <w:lang w:eastAsia="en-US"/>
        </w:rPr>
      </w:pPr>
      <w:r w:rsidRPr="00AF7D10">
        <w:rPr>
          <w:rFonts w:eastAsia="Calibri"/>
          <w:i w:val="0"/>
          <w:sz w:val="22"/>
          <w:szCs w:val="22"/>
          <w:lang w:eastAsia="en-US"/>
        </w:rPr>
        <w:t>Podrobni terminski načrt in finančni načrt izvedbe bo izbrani izvajalec predložil v roku 10 dni od  uvedbe v delo.</w:t>
      </w:r>
    </w:p>
    <w:p w:rsidR="00DC2457" w:rsidRPr="00AF7D10" w:rsidRDefault="00DC2457" w:rsidP="00DC2457">
      <w:pPr>
        <w:ind w:left="993"/>
        <w:jc w:val="both"/>
        <w:rPr>
          <w:rFonts w:eastAsia="Calibri"/>
          <w:i w:val="0"/>
          <w:sz w:val="22"/>
          <w:szCs w:val="22"/>
          <w:lang w:eastAsia="en-US"/>
        </w:rPr>
      </w:pPr>
    </w:p>
    <w:p w:rsidR="00DC2457" w:rsidRPr="00A1428D" w:rsidRDefault="00DC2457" w:rsidP="00CC51E7">
      <w:pPr>
        <w:pStyle w:val="Odstavekseznama"/>
        <w:ind w:left="1080"/>
        <w:jc w:val="both"/>
        <w:rPr>
          <w:i w:val="0"/>
          <w:sz w:val="22"/>
          <w:szCs w:val="22"/>
          <w:lang w:eastAsia="en-US"/>
        </w:rPr>
      </w:pPr>
      <w:r w:rsidRPr="00AF7D10">
        <w:rPr>
          <w:rFonts w:eastAsia="Calibri"/>
          <w:i w:val="0"/>
          <w:sz w:val="22"/>
          <w:szCs w:val="22"/>
          <w:lang w:eastAsia="en-US"/>
        </w:rPr>
        <w:t xml:space="preserve">Za dokončanje del se šteje, </w:t>
      </w:r>
      <w:r w:rsidRPr="00AF7D10">
        <w:rPr>
          <w:i w:val="0"/>
          <w:sz w:val="22"/>
          <w:szCs w:val="22"/>
          <w:lang w:eastAsia="en-US"/>
        </w:rPr>
        <w:t>da so dela po pogodbi končana, ko je izd</w:t>
      </w:r>
      <w:r w:rsidR="00CC51E7" w:rsidRPr="00AF7D10">
        <w:rPr>
          <w:i w:val="0"/>
          <w:sz w:val="22"/>
          <w:szCs w:val="22"/>
          <w:lang w:eastAsia="en-US"/>
        </w:rPr>
        <w:t xml:space="preserve">elana PID dokumentacija, oddana </w:t>
      </w:r>
      <w:r w:rsidRPr="00AF7D10">
        <w:rPr>
          <w:i w:val="0"/>
          <w:sz w:val="22"/>
          <w:szCs w:val="22"/>
          <w:lang w:eastAsia="en-US"/>
        </w:rPr>
        <w:t>vsa izvedbena dokumentacija, uspešno opravljen</w:t>
      </w:r>
      <w:r w:rsidR="006B1E31" w:rsidRPr="00AF7D10">
        <w:rPr>
          <w:i w:val="0"/>
          <w:sz w:val="22"/>
          <w:szCs w:val="22"/>
          <w:lang w:eastAsia="en-US"/>
        </w:rPr>
        <w:t>a tehnični pregled in</w:t>
      </w:r>
      <w:r w:rsidRPr="00AF7D10">
        <w:rPr>
          <w:i w:val="0"/>
          <w:sz w:val="22"/>
          <w:szCs w:val="22"/>
          <w:lang w:eastAsia="en-US"/>
        </w:rPr>
        <w:t xml:space="preserve"> komisijski pregled in odpravljene vse pomanjkljivosti ugotovljene na </w:t>
      </w:r>
      <w:r w:rsidR="006B1E31" w:rsidRPr="00AF7D10">
        <w:rPr>
          <w:i w:val="0"/>
          <w:sz w:val="22"/>
          <w:szCs w:val="22"/>
          <w:lang w:eastAsia="en-US"/>
        </w:rPr>
        <w:t xml:space="preserve">tehničnem in </w:t>
      </w:r>
      <w:r w:rsidRPr="00AF7D10">
        <w:rPr>
          <w:i w:val="0"/>
          <w:sz w:val="22"/>
          <w:szCs w:val="22"/>
          <w:lang w:eastAsia="en-US"/>
        </w:rPr>
        <w:t>komisijskem pregledu ter opravljen kvalitativni pregled in končni prevzem objekta s končnim obračunom izvedenih del.</w:t>
      </w:r>
    </w:p>
    <w:p w:rsidR="00DC2457" w:rsidRPr="00DC274B" w:rsidRDefault="00DC2457" w:rsidP="00DC2457">
      <w:pPr>
        <w:ind w:left="993"/>
        <w:jc w:val="both"/>
        <w:rPr>
          <w:i w:val="0"/>
          <w:color w:val="FF0000"/>
          <w:sz w:val="22"/>
          <w:szCs w:val="22"/>
          <w:lang w:eastAsia="en-US"/>
        </w:rPr>
      </w:pPr>
      <w:r w:rsidRPr="00DC274B">
        <w:rPr>
          <w:i w:val="0"/>
          <w:color w:val="FF0000"/>
          <w:sz w:val="22"/>
          <w:szCs w:val="22"/>
          <w:lang w:eastAsia="en-US"/>
        </w:rPr>
        <w:t xml:space="preserve"> </w:t>
      </w:r>
    </w:p>
    <w:p w:rsidR="00DC2457" w:rsidRDefault="00DC2457" w:rsidP="00DC2457">
      <w:pPr>
        <w:pStyle w:val="Telobesedila2"/>
        <w:ind w:left="1080"/>
        <w:rPr>
          <w:rFonts w:ascii="Times New Roman" w:hAnsi="Times New Roman"/>
          <w:sz w:val="22"/>
          <w:szCs w:val="22"/>
        </w:rPr>
      </w:pPr>
    </w:p>
    <w:p w:rsidR="00DC2457" w:rsidRPr="007565C6"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rsidR="00DC2457" w:rsidRPr="00FF47F1" w:rsidRDefault="00DC2457" w:rsidP="00DC2457">
      <w:pPr>
        <w:pStyle w:val="Telobesedila"/>
        <w:ind w:left="1080"/>
        <w:rPr>
          <w:rFonts w:ascii="Times New Roman" w:hAnsi="Times New Roman"/>
          <w:b w:val="0"/>
          <w:bCs/>
          <w:sz w:val="16"/>
          <w:szCs w:val="16"/>
        </w:rPr>
      </w:pPr>
    </w:p>
    <w:p w:rsidR="00DC2457" w:rsidRDefault="00DC2457" w:rsidP="00DC2457">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rsidR="00DC2457" w:rsidRPr="00A244F4" w:rsidRDefault="00DC2457" w:rsidP="00DC2457">
      <w:pPr>
        <w:overflowPunct w:val="0"/>
        <w:autoSpaceDE w:val="0"/>
        <w:autoSpaceDN w:val="0"/>
        <w:adjustRightInd w:val="0"/>
        <w:ind w:left="1080"/>
        <w:jc w:val="both"/>
        <w:textAlignment w:val="baseline"/>
        <w:rPr>
          <w:bCs/>
          <w:i w:val="0"/>
          <w:sz w:val="16"/>
          <w:szCs w:val="16"/>
        </w:rPr>
      </w:pPr>
    </w:p>
    <w:p w:rsidR="00DC2457" w:rsidRDefault="00DC2457" w:rsidP="00DC2457">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rsidR="00DC2457" w:rsidRPr="007565C6" w:rsidRDefault="00DC2457" w:rsidP="00DC2457">
      <w:pPr>
        <w:pStyle w:val="Telobesedila"/>
        <w:ind w:left="1080"/>
        <w:rPr>
          <w:rFonts w:ascii="Times New Roman" w:hAnsi="Times New Roman"/>
          <w:b w:val="0"/>
          <w:bCs/>
          <w:sz w:val="22"/>
          <w:szCs w:val="22"/>
        </w:rPr>
      </w:pPr>
    </w:p>
    <w:p w:rsidR="00DC2457" w:rsidRPr="00831D84" w:rsidRDefault="00DC2457" w:rsidP="00DC2457">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DC2457" w:rsidRDefault="00DC2457" w:rsidP="00DC2457">
      <w:pPr>
        <w:tabs>
          <w:tab w:val="left" w:pos="567"/>
          <w:tab w:val="left" w:pos="993"/>
        </w:tabs>
        <w:ind w:left="1080"/>
        <w:jc w:val="both"/>
        <w:rPr>
          <w:i w:val="0"/>
          <w:sz w:val="22"/>
          <w:szCs w:val="22"/>
        </w:rPr>
      </w:pPr>
    </w:p>
    <w:p w:rsidR="00DC2457" w:rsidRPr="007565C6" w:rsidRDefault="00DC2457" w:rsidP="00DC2457">
      <w:pPr>
        <w:tabs>
          <w:tab w:val="left" w:pos="567"/>
          <w:tab w:val="left" w:pos="993"/>
        </w:tabs>
        <w:ind w:left="1080"/>
        <w:jc w:val="both"/>
        <w:rPr>
          <w:i w:val="0"/>
          <w:sz w:val="22"/>
          <w:szCs w:val="22"/>
        </w:rPr>
      </w:pPr>
      <w:r w:rsidRPr="007565C6">
        <w:rPr>
          <w:i w:val="0"/>
          <w:sz w:val="22"/>
          <w:szCs w:val="22"/>
        </w:rPr>
        <w:t xml:space="preserve">Kot to določata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rsidR="00DC2457" w:rsidRPr="007565C6" w:rsidRDefault="00DC2457" w:rsidP="00C25C9D">
      <w:pPr>
        <w:pStyle w:val="Odstavekseznama"/>
        <w:numPr>
          <w:ilvl w:val="0"/>
          <w:numId w:val="22"/>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DC2457" w:rsidRPr="007565C6" w:rsidRDefault="00DC2457" w:rsidP="00C25C9D">
      <w:pPr>
        <w:pStyle w:val="Odstavekseznama"/>
        <w:numPr>
          <w:ilvl w:val="0"/>
          <w:numId w:val="22"/>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DC2457" w:rsidRPr="00A244F4" w:rsidRDefault="00DC2457" w:rsidP="00DC2457">
      <w:pPr>
        <w:pStyle w:val="Telobesedila"/>
        <w:ind w:left="1080"/>
        <w:rPr>
          <w:rFonts w:ascii="Times New Roman" w:hAnsi="Times New Roman"/>
          <w:b w:val="0"/>
          <w:sz w:val="16"/>
          <w:szCs w:val="16"/>
        </w:rPr>
      </w:pPr>
    </w:p>
    <w:p w:rsidR="00DC2457" w:rsidRDefault="00DC2457" w:rsidP="00DC2457">
      <w:pPr>
        <w:pStyle w:val="Telobesedila"/>
        <w:ind w:left="1080"/>
        <w:rPr>
          <w:rFonts w:ascii="Times New Roman" w:hAnsi="Times New Roman"/>
          <w:b w:val="0"/>
          <w:sz w:val="22"/>
          <w:szCs w:val="22"/>
        </w:rPr>
      </w:pPr>
      <w:r w:rsidRPr="007565C6">
        <w:rPr>
          <w:rFonts w:ascii="Times New Roman" w:hAnsi="Times New Roman"/>
          <w:b w:val="0"/>
          <w:sz w:val="22"/>
          <w:szCs w:val="22"/>
        </w:rPr>
        <w:lastRenderedPageBreak/>
        <w:t xml:space="preserve">V skladu s šestim odstavkom 14. člena in 35. členom Zakona o integriteti in preprečevanju korupcije (Uradni list RS, št. 69/11-UPB2) bo moral izbrani </w:t>
      </w:r>
      <w:r>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rsidR="00DC2457" w:rsidRPr="00A244F4" w:rsidRDefault="00DC2457" w:rsidP="00DC2457">
      <w:pPr>
        <w:pStyle w:val="Telobesedila"/>
        <w:ind w:left="1080"/>
        <w:rPr>
          <w:rFonts w:ascii="Times New Roman" w:hAnsi="Times New Roman"/>
          <w:b w:val="0"/>
          <w:sz w:val="16"/>
          <w:szCs w:val="16"/>
        </w:rPr>
      </w:pPr>
    </w:p>
    <w:p w:rsidR="00DC2457" w:rsidRPr="007565C6" w:rsidRDefault="00DC2457" w:rsidP="00DC2457">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p w:rsidR="00DC2457" w:rsidRPr="00FF47F1" w:rsidRDefault="00DC2457" w:rsidP="00DC2457">
      <w:pPr>
        <w:pStyle w:val="Default"/>
        <w:ind w:left="993"/>
        <w:jc w:val="both"/>
        <w:rPr>
          <w:rFonts w:ascii="Times New Roman" w:hAnsi="Times New Roman" w:cs="Times New Roman"/>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DC2457" w:rsidRPr="007565C6" w:rsidTr="00F80081">
        <w:tc>
          <w:tcPr>
            <w:tcW w:w="9213" w:type="dxa"/>
            <w:gridSpan w:val="2"/>
            <w:shd w:val="clear" w:color="auto" w:fill="F2F2F2" w:themeFill="background1" w:themeFillShade="F2"/>
          </w:tcPr>
          <w:p w:rsidR="00DC2457" w:rsidRPr="007565C6" w:rsidRDefault="00DC2457" w:rsidP="00F80081">
            <w:pPr>
              <w:jc w:val="both"/>
              <w:rPr>
                <w:b/>
                <w:sz w:val="22"/>
                <w:szCs w:val="22"/>
              </w:rPr>
            </w:pPr>
            <w:r w:rsidRPr="007565C6">
              <w:rPr>
                <w:b/>
                <w:sz w:val="22"/>
                <w:szCs w:val="22"/>
              </w:rPr>
              <w:t>RAZLOGI ZA IZKLJUČITEV</w:t>
            </w:r>
          </w:p>
        </w:tc>
      </w:tr>
      <w:tr w:rsidR="00DC2457" w:rsidTr="00F80081">
        <w:tc>
          <w:tcPr>
            <w:tcW w:w="5244" w:type="dxa"/>
            <w:shd w:val="clear" w:color="auto" w:fill="F2F2F2" w:themeFill="background1" w:themeFillShade="F2"/>
            <w:vAlign w:val="center"/>
          </w:tcPr>
          <w:p w:rsidR="00DC2457" w:rsidRPr="00EE738D" w:rsidRDefault="00DC2457" w:rsidP="00F80081">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DC2457"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DC2457" w:rsidRPr="001D79BB" w:rsidRDefault="00DC2457" w:rsidP="00F80081">
            <w:pPr>
              <w:jc w:val="both"/>
              <w:rPr>
                <w:i w:val="0"/>
                <w:sz w:val="20"/>
              </w:rPr>
            </w:pPr>
            <w:r w:rsidRPr="001D79BB">
              <w:rPr>
                <w:i w:val="0"/>
                <w:sz w:val="20"/>
              </w:rPr>
              <w:t>DOKAZILO:</w:t>
            </w:r>
          </w:p>
          <w:p w:rsidR="00DC2457" w:rsidRDefault="00DC2457" w:rsidP="00F80081">
            <w:pPr>
              <w:tabs>
                <w:tab w:val="left" w:pos="1128"/>
              </w:tabs>
              <w:jc w:val="both"/>
              <w:rPr>
                <w:i w:val="0"/>
                <w:sz w:val="20"/>
              </w:rPr>
            </w:pPr>
            <w:r w:rsidRPr="001D79BB">
              <w:rPr>
                <w:i w:val="0"/>
                <w:sz w:val="20"/>
              </w:rPr>
              <w:t>Gospodarski subjekt pogoj izkazuje s podpisom ESPD obrazca.</w:t>
            </w:r>
          </w:p>
          <w:p w:rsidR="00DC2457" w:rsidRDefault="00DC2457" w:rsidP="00F80081">
            <w:pPr>
              <w:tabs>
                <w:tab w:val="left" w:pos="1128"/>
              </w:tabs>
              <w:jc w:val="both"/>
              <w:rPr>
                <w:i w:val="0"/>
                <w:sz w:val="20"/>
              </w:rPr>
            </w:pPr>
          </w:p>
          <w:p w:rsidR="00DC2457" w:rsidRDefault="00DC2457" w:rsidP="00F80081">
            <w:pPr>
              <w:tabs>
                <w:tab w:val="left" w:pos="1128"/>
              </w:tabs>
              <w:jc w:val="both"/>
              <w:rPr>
                <w:i w:val="0"/>
                <w:sz w:val="20"/>
              </w:rPr>
            </w:pPr>
            <w:r w:rsidRPr="00277AD1">
              <w:rPr>
                <w:i w:val="0"/>
                <w:sz w:val="20"/>
              </w:rPr>
              <w:t>Naročnik bo izpolnjevanje pogoja preveril pri pristojnem organu na podlagi pooblastila pravne osebe (</w:t>
            </w:r>
            <w:r w:rsidR="001E0246">
              <w:rPr>
                <w:i w:val="0"/>
                <w:sz w:val="20"/>
              </w:rPr>
              <w:t>priloga 2</w:t>
            </w:r>
            <w:r w:rsidRPr="00277AD1">
              <w:rPr>
                <w:i w:val="0"/>
                <w:sz w:val="20"/>
              </w:rPr>
              <w:t>) in poob</w:t>
            </w:r>
            <w:r w:rsidR="001E0246">
              <w:rPr>
                <w:i w:val="0"/>
                <w:sz w:val="20"/>
              </w:rPr>
              <w:t>lastila fizične osebe (priloga 3</w:t>
            </w:r>
            <w:r w:rsidRPr="00277AD1">
              <w:rPr>
                <w:i w:val="0"/>
                <w:sz w:val="20"/>
              </w:rPr>
              <w:t>), ki jih bo predložil ponudnik, kateremu naročnik namerava oddati javno naročilo.</w:t>
            </w:r>
            <w:r>
              <w:rPr>
                <w:i w:val="0"/>
                <w:sz w:val="20"/>
              </w:rPr>
              <w:t xml:space="preserve"> </w:t>
            </w:r>
          </w:p>
          <w:p w:rsidR="00DC2457" w:rsidRPr="001D79BB" w:rsidRDefault="00DC2457" w:rsidP="00F80081">
            <w:pPr>
              <w:tabs>
                <w:tab w:val="left" w:pos="1128"/>
              </w:tabs>
              <w:jc w:val="both"/>
              <w:rPr>
                <w:i w:val="0"/>
                <w:sz w:val="20"/>
              </w:rPr>
            </w:pPr>
          </w:p>
        </w:tc>
      </w:tr>
      <w:tr w:rsidR="00DC2457" w:rsidTr="00F80081">
        <w:tc>
          <w:tcPr>
            <w:tcW w:w="5244" w:type="dxa"/>
            <w:shd w:val="clear" w:color="auto" w:fill="F2F2F2" w:themeFill="background1" w:themeFillShade="F2"/>
            <w:vAlign w:val="center"/>
          </w:tcPr>
          <w:p w:rsidR="00DC2457" w:rsidRPr="007565C6" w:rsidRDefault="00DC2457" w:rsidP="00F80081">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w:t>
            </w:r>
            <w:r>
              <w:rPr>
                <w:b/>
                <w:i w:val="0"/>
                <w:iCs/>
                <w:color w:val="000000" w:themeColor="text1"/>
                <w:sz w:val="20"/>
              </w:rPr>
              <w:t>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rsidR="00DC2457" w:rsidRPr="00E10884" w:rsidRDefault="00DC2457" w:rsidP="00F80081">
            <w:pPr>
              <w:jc w:val="both"/>
              <w:rPr>
                <w:b/>
                <w:i w:val="0"/>
                <w:color w:val="000000" w:themeColor="text1"/>
                <w:sz w:val="16"/>
                <w:szCs w:val="16"/>
              </w:rPr>
            </w:pPr>
          </w:p>
          <w:p w:rsidR="00DC2457" w:rsidRPr="007565C6" w:rsidRDefault="00DC2457" w:rsidP="00F80081">
            <w:pPr>
              <w:pStyle w:val="Default"/>
              <w:jc w:val="both"/>
              <w:rPr>
                <w:rFonts w:ascii="Times New Roman" w:hAnsi="Times New Roman" w:cs="Times New Roman"/>
                <w:sz w:val="20"/>
                <w:szCs w:val="20"/>
              </w:rPr>
            </w:pPr>
            <w:r w:rsidRPr="00515F27">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DC2457" w:rsidRPr="00B92051" w:rsidRDefault="00DC2457" w:rsidP="00F80081">
            <w:pPr>
              <w:jc w:val="both"/>
              <w:rPr>
                <w:i w:val="0"/>
                <w:sz w:val="20"/>
              </w:rPr>
            </w:pPr>
            <w:r w:rsidRPr="00B92051">
              <w:rPr>
                <w:i w:val="0"/>
                <w:sz w:val="20"/>
              </w:rPr>
              <w:t>DOKAZILO:</w:t>
            </w:r>
          </w:p>
          <w:p w:rsidR="00DC2457" w:rsidRDefault="00DC2457" w:rsidP="00F80081">
            <w:pPr>
              <w:pStyle w:val="Default"/>
              <w:jc w:val="both"/>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rsidR="00DC2457" w:rsidRDefault="00DC2457" w:rsidP="00F80081">
            <w:pPr>
              <w:pStyle w:val="Default"/>
              <w:jc w:val="both"/>
              <w:rPr>
                <w:rFonts w:ascii="Times New Roman" w:hAnsi="Times New Roman" w:cs="Times New Roman"/>
                <w:sz w:val="20"/>
                <w:szCs w:val="20"/>
              </w:rPr>
            </w:pPr>
          </w:p>
          <w:p w:rsidR="00DC2457"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rsidTr="00F80081">
        <w:tc>
          <w:tcPr>
            <w:tcW w:w="5244" w:type="dxa"/>
            <w:shd w:val="clear" w:color="auto" w:fill="F2F2F2" w:themeFill="background1" w:themeFillShade="F2"/>
            <w:vAlign w:val="center"/>
          </w:tcPr>
          <w:p w:rsidR="00DC2457" w:rsidRPr="00E53C10" w:rsidRDefault="00DC2457" w:rsidP="00F80081">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DC2457" w:rsidRPr="00E10884" w:rsidRDefault="00DC2457" w:rsidP="00F80081">
            <w:pPr>
              <w:jc w:val="both"/>
              <w:rPr>
                <w:b/>
                <w:i w:val="0"/>
                <w:color w:val="000000" w:themeColor="text1"/>
                <w:sz w:val="16"/>
                <w:szCs w:val="16"/>
              </w:rPr>
            </w:pPr>
          </w:p>
          <w:p w:rsidR="00DC2457" w:rsidRPr="00B92051" w:rsidRDefault="00DC2457" w:rsidP="00F8008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rsidR="00DC2457" w:rsidRPr="00B92051" w:rsidRDefault="00DC2457" w:rsidP="00F80081">
            <w:pPr>
              <w:rPr>
                <w:i w:val="0"/>
                <w:sz w:val="20"/>
              </w:rPr>
            </w:pPr>
            <w:r w:rsidRPr="00B92051">
              <w:rPr>
                <w:i w:val="0"/>
                <w:sz w:val="20"/>
              </w:rPr>
              <w:t>DOKAZILO:</w:t>
            </w:r>
          </w:p>
          <w:p w:rsidR="00DC2457" w:rsidRDefault="00DC2457" w:rsidP="00F80081">
            <w:pPr>
              <w:pStyle w:val="Default"/>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rsidR="00DC2457" w:rsidRDefault="00DC2457" w:rsidP="00F80081">
            <w:pPr>
              <w:pStyle w:val="Default"/>
              <w:rPr>
                <w:rFonts w:ascii="Times New Roman" w:hAnsi="Times New Roman" w:cs="Times New Roman"/>
                <w:sz w:val="20"/>
                <w:szCs w:val="20"/>
              </w:rPr>
            </w:pPr>
          </w:p>
          <w:p w:rsidR="00DC2457" w:rsidRPr="00B92051" w:rsidRDefault="00DC2457" w:rsidP="00F80081">
            <w:pPr>
              <w:pStyle w:val="Default"/>
              <w:rPr>
                <w:rFonts w:ascii="Times New Roman" w:hAnsi="Times New Roman" w:cs="Times New Roman"/>
                <w:sz w:val="20"/>
                <w:szCs w:val="20"/>
              </w:rPr>
            </w:pPr>
            <w:r w:rsidRPr="00515F27">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rsidTr="00F80081">
        <w:tc>
          <w:tcPr>
            <w:tcW w:w="5244" w:type="dxa"/>
            <w:shd w:val="clear" w:color="auto" w:fill="F2F2F2" w:themeFill="background1" w:themeFillShade="F2"/>
            <w:vAlign w:val="center"/>
          </w:tcPr>
          <w:p w:rsidR="00DC2457" w:rsidRDefault="00DC2457" w:rsidP="00F80081">
            <w:pPr>
              <w:jc w:val="both"/>
              <w:rPr>
                <w:rFonts w:cs="Arial"/>
                <w:b/>
                <w:i w:val="0"/>
                <w:iCs/>
                <w:color w:val="000000" w:themeColor="text1"/>
                <w:sz w:val="20"/>
              </w:rPr>
            </w:pPr>
            <w:r w:rsidRPr="00E53C10">
              <w:rPr>
                <w:rFonts w:cs="Arial"/>
                <w:b/>
                <w:i w:val="0"/>
                <w:iCs/>
                <w:color w:val="000000" w:themeColor="text1"/>
                <w:sz w:val="20"/>
              </w:rPr>
              <w:lastRenderedPageBreak/>
              <w:t xml:space="preserve">4. 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2D74EC">
              <w:rPr>
                <w:rFonts w:cs="Arial"/>
                <w:b/>
                <w:i w:val="0"/>
                <w:iCs/>
                <w:color w:val="000000" w:themeColor="text1"/>
                <w:sz w:val="20"/>
              </w:rPr>
              <w:t>ponudbe</w:t>
            </w:r>
            <w:r w:rsidRPr="00E53C10">
              <w:rPr>
                <w:rFonts w:cs="Arial"/>
                <w:b/>
                <w:i w:val="0"/>
                <w:iCs/>
                <w:color w:val="000000" w:themeColor="text1"/>
                <w:sz w:val="20"/>
              </w:rPr>
              <w:t xml:space="preserve"> s pravnomočno odločbo pristojnega organa Republike Slovenije ali druge države članice ali tretje države dvakrat izrečena globa zaradi prekrška v zvezi s plačilom za delo.</w:t>
            </w:r>
          </w:p>
          <w:p w:rsidR="00DC2457" w:rsidRPr="00E10884" w:rsidRDefault="00DC2457" w:rsidP="00F80081">
            <w:pPr>
              <w:jc w:val="both"/>
              <w:rPr>
                <w:rFonts w:cs="Arial"/>
                <w:b/>
                <w:i w:val="0"/>
                <w:iCs/>
                <w:color w:val="000000" w:themeColor="text1"/>
                <w:sz w:val="16"/>
                <w:szCs w:val="16"/>
              </w:rPr>
            </w:pPr>
          </w:p>
          <w:p w:rsidR="00DC2457" w:rsidRPr="00E53C10" w:rsidRDefault="00DC2457" w:rsidP="00F80081">
            <w:pPr>
              <w:jc w:val="both"/>
              <w:rPr>
                <w:b/>
                <w:i w:val="0"/>
                <w:color w:val="000000" w:themeColor="text1"/>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rsidR="00C229B2" w:rsidRDefault="00C229B2" w:rsidP="00F80081">
            <w:pPr>
              <w:jc w:val="both"/>
              <w:rPr>
                <w:i w:val="0"/>
                <w:sz w:val="20"/>
              </w:rPr>
            </w:pPr>
          </w:p>
          <w:p w:rsidR="00DC2457" w:rsidRPr="00B92051" w:rsidRDefault="00DC2457" w:rsidP="00F80081">
            <w:pPr>
              <w:jc w:val="both"/>
              <w:rPr>
                <w:i w:val="0"/>
                <w:sz w:val="20"/>
              </w:rPr>
            </w:pPr>
            <w:r w:rsidRPr="00B92051">
              <w:rPr>
                <w:i w:val="0"/>
                <w:sz w:val="20"/>
              </w:rPr>
              <w:t>DOKAZILO:</w:t>
            </w:r>
          </w:p>
          <w:p w:rsidR="00DC2457" w:rsidRDefault="00DC2457" w:rsidP="00F80081">
            <w:pPr>
              <w:jc w:val="both"/>
              <w:rPr>
                <w:i w:val="0"/>
                <w:sz w:val="20"/>
              </w:rPr>
            </w:pPr>
            <w:r w:rsidRPr="001D79BB">
              <w:rPr>
                <w:i w:val="0"/>
                <w:sz w:val="20"/>
              </w:rPr>
              <w:t>Gospodarski subjekt pogoj izkazuje s podpisom ESPD obrazca.</w:t>
            </w:r>
          </w:p>
          <w:p w:rsidR="00DC2457" w:rsidRDefault="00DC2457" w:rsidP="00F80081">
            <w:pPr>
              <w:jc w:val="both"/>
              <w:rPr>
                <w:i w:val="0"/>
                <w:sz w:val="20"/>
              </w:rPr>
            </w:pPr>
          </w:p>
          <w:p w:rsidR="00DC2457" w:rsidRPr="0000356F" w:rsidRDefault="00DC2457" w:rsidP="00F80081">
            <w:pPr>
              <w:jc w:val="both"/>
              <w:rPr>
                <w:i w:val="0"/>
                <w:sz w:val="20"/>
              </w:rPr>
            </w:pPr>
            <w:r w:rsidRPr="00EE738D">
              <w:rPr>
                <w:i w:val="0"/>
                <w:sz w:val="20"/>
              </w:rPr>
              <w:t>Naročnik bo ponudnika, kateremu namerava oddati javno naročilo, pozval k predložitvi dokazil, v kolikor podatkov ne bo mogel pridobiti iz uradnih evidenc.</w:t>
            </w:r>
          </w:p>
        </w:tc>
      </w:tr>
      <w:tr w:rsidR="00DC2457" w:rsidRPr="007565C6" w:rsidTr="00F80081">
        <w:tc>
          <w:tcPr>
            <w:tcW w:w="9213" w:type="dxa"/>
            <w:gridSpan w:val="2"/>
            <w:shd w:val="clear" w:color="auto" w:fill="F2F2F2" w:themeFill="background1" w:themeFillShade="F2"/>
          </w:tcPr>
          <w:p w:rsidR="00DC2457" w:rsidRPr="00EA1DA8" w:rsidRDefault="00DC2457" w:rsidP="00F80081">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C2457" w:rsidTr="00F80081">
        <w:tc>
          <w:tcPr>
            <w:tcW w:w="5244" w:type="dxa"/>
            <w:shd w:val="clear" w:color="auto" w:fill="F2F2F2" w:themeFill="background1" w:themeFillShade="F2"/>
          </w:tcPr>
          <w:p w:rsidR="00DC2457" w:rsidRPr="007565C6" w:rsidRDefault="00DC2457" w:rsidP="00F80081">
            <w:pPr>
              <w:jc w:val="both"/>
              <w:rPr>
                <w:b/>
                <w:i w:val="0"/>
                <w:sz w:val="20"/>
              </w:rPr>
            </w:pPr>
            <w:r>
              <w:rPr>
                <w:b/>
                <w:i w:val="0"/>
                <w:sz w:val="20"/>
              </w:rPr>
              <w:t>1. Gospodarski subjekt</w:t>
            </w:r>
            <w:r w:rsidRPr="007565C6">
              <w:rPr>
                <w:b/>
                <w:i w:val="0"/>
                <w:sz w:val="20"/>
              </w:rPr>
              <w:t xml:space="preserve"> mora biti registriran za dejavnost, ki je predmet javnega naročila. </w:t>
            </w:r>
            <w:r w:rsidRPr="00980940">
              <w:rPr>
                <w:b/>
                <w:i w:val="0"/>
                <w:sz w:val="20"/>
              </w:rPr>
              <w:t>Registracija za dejavnost mora vključevati tudi del, ki se nanaša na prevzem in odvoz gradbenih odpadkov na ustrezno deponijo skladno z Uredbo o ravnanju z gradbenimi odpadki (Ur.l. RS 34/08) ta pogoj lahko ponudnik izpolni tudi s podizvajalcem)</w:t>
            </w:r>
          </w:p>
          <w:p w:rsidR="00DC2457" w:rsidRPr="00E10884" w:rsidRDefault="00DC2457" w:rsidP="00F80081">
            <w:pPr>
              <w:pStyle w:val="Default"/>
              <w:jc w:val="both"/>
              <w:rPr>
                <w:rFonts w:ascii="Times New Roman" w:hAnsi="Times New Roman" w:cs="Times New Roman"/>
                <w:sz w:val="16"/>
                <w:szCs w:val="16"/>
              </w:rPr>
            </w:pPr>
          </w:p>
          <w:p w:rsidR="00DC2457" w:rsidRPr="00B92051" w:rsidRDefault="00DC2457" w:rsidP="00F80081">
            <w:pPr>
              <w:pStyle w:val="Default"/>
              <w:jc w:val="both"/>
              <w:rPr>
                <w:rFonts w:ascii="Times New Roman" w:hAnsi="Times New Roman" w:cs="Times New Roman"/>
                <w:sz w:val="20"/>
                <w:szCs w:val="20"/>
              </w:rPr>
            </w:pPr>
            <w:r w:rsidRPr="007565C6">
              <w:rPr>
                <w:rFonts w:ascii="Times New Roman" w:hAnsi="Times New Roman" w:cs="Times New Roman"/>
                <w:sz w:val="20"/>
              </w:rPr>
              <w:t xml:space="preserve">V primeru skupne </w:t>
            </w:r>
            <w:r>
              <w:rPr>
                <w:rFonts w:ascii="Times New Roman" w:hAnsi="Times New Roman" w:cs="Times New Roman"/>
                <w:sz w:val="20"/>
              </w:rPr>
              <w:t>prijave</w:t>
            </w:r>
            <w:r w:rsidRPr="007565C6">
              <w:rPr>
                <w:rFonts w:ascii="Times New Roman" w:hAnsi="Times New Roman" w:cs="Times New Roman"/>
                <w:sz w:val="20"/>
              </w:rPr>
              <w:t xml:space="preserve"> mora pogoj izpolniti vsak izmed partnerjev.</w:t>
            </w:r>
          </w:p>
        </w:tc>
        <w:tc>
          <w:tcPr>
            <w:tcW w:w="3969" w:type="dxa"/>
            <w:vAlign w:val="center"/>
          </w:tcPr>
          <w:p w:rsidR="00DC2457" w:rsidRPr="00EE738D" w:rsidRDefault="00DC2457" w:rsidP="00F80081">
            <w:pPr>
              <w:pStyle w:val="Default"/>
              <w:jc w:val="both"/>
              <w:rPr>
                <w:rFonts w:ascii="Times New Roman" w:hAnsi="Times New Roman" w:cs="Times New Roman"/>
                <w:sz w:val="16"/>
                <w:szCs w:val="16"/>
              </w:rPr>
            </w:pPr>
            <w:r w:rsidRPr="00EE738D">
              <w:rPr>
                <w:rFonts w:ascii="Times New Roman" w:hAnsi="Times New Roman" w:cs="Times New Roman"/>
                <w:sz w:val="16"/>
                <w:szCs w:val="16"/>
              </w:rPr>
              <w:t>DOKAZILO:</w:t>
            </w:r>
          </w:p>
          <w:p w:rsidR="00DC2457" w:rsidRPr="00EE738D" w:rsidRDefault="00DC2457" w:rsidP="00F80081">
            <w:pPr>
              <w:pStyle w:val="Default"/>
              <w:jc w:val="both"/>
              <w:rPr>
                <w:rFonts w:ascii="Times New Roman" w:hAnsi="Times New Roman" w:cs="Times New Roman"/>
                <w:sz w:val="16"/>
                <w:szCs w:val="16"/>
              </w:rPr>
            </w:pPr>
            <w:r w:rsidRPr="00EE738D">
              <w:rPr>
                <w:rFonts w:ascii="Times New Roman" w:hAnsi="Times New Roman" w:cs="Times New Roman"/>
                <w:sz w:val="16"/>
                <w:szCs w:val="16"/>
              </w:rPr>
              <w:t>Gospodarski subjekt pogoj izkazuje s podpisom ESPD obrazca.</w:t>
            </w:r>
          </w:p>
          <w:p w:rsidR="00DC2457" w:rsidRPr="00EE738D" w:rsidRDefault="00DC2457" w:rsidP="00F80081">
            <w:pPr>
              <w:pStyle w:val="Default"/>
              <w:jc w:val="both"/>
              <w:rPr>
                <w:rFonts w:ascii="Times New Roman" w:hAnsi="Times New Roman" w:cs="Times New Roman"/>
                <w:sz w:val="16"/>
                <w:szCs w:val="16"/>
              </w:rPr>
            </w:pPr>
          </w:p>
          <w:p w:rsidR="00DC2457" w:rsidRPr="00EE738D" w:rsidRDefault="00DC2457" w:rsidP="00F80081">
            <w:pPr>
              <w:pStyle w:val="Default"/>
              <w:jc w:val="both"/>
              <w:rPr>
                <w:rFonts w:ascii="Times New Roman" w:hAnsi="Times New Roman" w:cs="Times New Roman"/>
                <w:sz w:val="16"/>
                <w:szCs w:val="16"/>
              </w:rPr>
            </w:pPr>
            <w:r w:rsidRPr="00B430E0">
              <w:rPr>
                <w:rFonts w:ascii="Times New Roman" w:hAnsi="Times New Roman" w:cs="Times New Roman"/>
                <w:sz w:val="16"/>
                <w:szCs w:val="16"/>
              </w:rPr>
              <w:t>Naročnik bo ponudnika, kateremu namerava oddati javno naročilo, pozval k predložitvi</w:t>
            </w:r>
            <w:r w:rsidRPr="00EE738D">
              <w:rPr>
                <w:rFonts w:ascii="Times New Roman" w:hAnsi="Times New Roman" w:cs="Times New Roman"/>
                <w:sz w:val="16"/>
                <w:szCs w:val="16"/>
              </w:rPr>
              <w:t xml:space="preserve"> dokazil, v kolikor podatkov ne bo mogel pridobiti iz uradnih evidenc.</w:t>
            </w:r>
          </w:p>
        </w:tc>
      </w:tr>
      <w:tr w:rsidR="00DC2457" w:rsidTr="00F80081">
        <w:trPr>
          <w:trHeight w:val="274"/>
        </w:trPr>
        <w:tc>
          <w:tcPr>
            <w:tcW w:w="5244" w:type="dxa"/>
            <w:shd w:val="clear" w:color="auto" w:fill="F2F2F2" w:themeFill="background1" w:themeFillShade="F2"/>
          </w:tcPr>
          <w:p w:rsidR="00DC2457" w:rsidRPr="007565C6" w:rsidRDefault="00DC2457" w:rsidP="00F80081">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rsidR="00DC2457" w:rsidRPr="00FF47F1" w:rsidRDefault="00DC2457" w:rsidP="00F80081">
            <w:pPr>
              <w:jc w:val="both"/>
              <w:rPr>
                <w:i w:val="0"/>
                <w:sz w:val="16"/>
                <w:szCs w:val="16"/>
              </w:rPr>
            </w:pPr>
          </w:p>
          <w:p w:rsidR="00DC2457" w:rsidRPr="007565C6" w:rsidRDefault="00DC2457" w:rsidP="00F80081">
            <w:pPr>
              <w:jc w:val="both"/>
              <w:rPr>
                <w:b/>
                <w:i w:val="0"/>
                <w:sz w:val="20"/>
              </w:rPr>
            </w:pPr>
            <w:r w:rsidRPr="007565C6">
              <w:rPr>
                <w:i w:val="0"/>
                <w:sz w:val="20"/>
              </w:rPr>
              <w:t xml:space="preserve">V primeru skupne </w:t>
            </w:r>
            <w:r>
              <w:rPr>
                <w:i w:val="0"/>
                <w:sz w:val="20"/>
              </w:rPr>
              <w:t>prijave</w:t>
            </w:r>
            <w:r w:rsidRPr="007565C6">
              <w:rPr>
                <w:i w:val="0"/>
                <w:sz w:val="20"/>
              </w:rPr>
              <w:t xml:space="preserve"> mora pogoj izpolniti vsak izmed partnerjev.</w:t>
            </w:r>
          </w:p>
        </w:tc>
        <w:tc>
          <w:tcPr>
            <w:tcW w:w="3969" w:type="dxa"/>
            <w:vAlign w:val="center"/>
          </w:tcPr>
          <w:p w:rsidR="00DC2457" w:rsidRPr="00EE738D" w:rsidRDefault="00DC2457" w:rsidP="00F80081">
            <w:pPr>
              <w:jc w:val="both"/>
              <w:rPr>
                <w:i w:val="0"/>
                <w:sz w:val="16"/>
                <w:szCs w:val="16"/>
              </w:rPr>
            </w:pPr>
            <w:r w:rsidRPr="00EE738D">
              <w:rPr>
                <w:i w:val="0"/>
                <w:sz w:val="16"/>
                <w:szCs w:val="16"/>
              </w:rPr>
              <w:t>DOKAZILO:</w:t>
            </w:r>
          </w:p>
          <w:p w:rsidR="00DC2457" w:rsidRPr="00EE738D" w:rsidRDefault="00DC2457" w:rsidP="00F80081">
            <w:pPr>
              <w:jc w:val="both"/>
              <w:rPr>
                <w:i w:val="0"/>
                <w:sz w:val="16"/>
                <w:szCs w:val="16"/>
              </w:rPr>
            </w:pPr>
            <w:r w:rsidRPr="00EE738D">
              <w:rPr>
                <w:i w:val="0"/>
                <w:sz w:val="16"/>
                <w:szCs w:val="16"/>
              </w:rPr>
              <w:t>Gospodarski subjekt pogoj izkazuje s podpisom ESPD obrazca.</w:t>
            </w:r>
          </w:p>
          <w:p w:rsidR="00DC2457" w:rsidRPr="00EE738D" w:rsidRDefault="00DC2457" w:rsidP="00F80081">
            <w:pPr>
              <w:jc w:val="both"/>
              <w:rPr>
                <w:i w:val="0"/>
                <w:sz w:val="16"/>
                <w:szCs w:val="16"/>
              </w:rPr>
            </w:pPr>
          </w:p>
          <w:p w:rsidR="00DC2457" w:rsidRPr="00EE738D" w:rsidRDefault="00DC2457" w:rsidP="00F80081">
            <w:pPr>
              <w:jc w:val="both"/>
              <w:rPr>
                <w:i w:val="0"/>
                <w:sz w:val="16"/>
                <w:szCs w:val="16"/>
              </w:rPr>
            </w:pPr>
            <w:r w:rsidRPr="00A731B3">
              <w:rPr>
                <w:i w:val="0"/>
                <w:sz w:val="16"/>
                <w:szCs w:val="16"/>
              </w:rPr>
              <w:t>Naročnik bo ponudnika, kateremu namerava oddati javno naročilo, pozval k predložitvi dokazil</w:t>
            </w:r>
            <w:r w:rsidRPr="00EE738D">
              <w:rPr>
                <w:i w:val="0"/>
                <w:sz w:val="16"/>
                <w:szCs w:val="16"/>
              </w:rPr>
              <w:t>, v kolikor podatkov ne bo mogel pridobiti iz uradnih evidenc.</w:t>
            </w:r>
          </w:p>
        </w:tc>
      </w:tr>
      <w:tr w:rsidR="00DC2457" w:rsidTr="00F80081">
        <w:tc>
          <w:tcPr>
            <w:tcW w:w="5244" w:type="dxa"/>
            <w:shd w:val="clear" w:color="auto" w:fill="F2F2F2" w:themeFill="background1" w:themeFillShade="F2"/>
          </w:tcPr>
          <w:p w:rsidR="00F6313E" w:rsidRDefault="00DC2457" w:rsidP="00F6313E">
            <w:pPr>
              <w:jc w:val="both"/>
              <w:rPr>
                <w:b/>
                <w:i w:val="0"/>
                <w:sz w:val="20"/>
              </w:rPr>
            </w:pPr>
            <w:r w:rsidRPr="00F6313E">
              <w:rPr>
                <w:b/>
                <w:i w:val="0"/>
                <w:sz w:val="20"/>
              </w:rPr>
              <w:t>3. Gospodarski subjekt ali skupina gospodarskih subjektov v okviru skupne prijave, mora</w:t>
            </w:r>
            <w:r w:rsidR="00A311EF" w:rsidRPr="00F6313E">
              <w:rPr>
                <w:b/>
                <w:i w:val="0"/>
                <w:sz w:val="20"/>
              </w:rPr>
              <w:t xml:space="preserve"> izpolnjevati pogoje za izvajalca 14. člena Gradbenega zakona (Uradni list RS št. 61/17) in se mora</w:t>
            </w:r>
            <w:r w:rsidRPr="00F6313E">
              <w:rPr>
                <w:b/>
                <w:i w:val="0"/>
                <w:sz w:val="20"/>
              </w:rPr>
              <w:t xml:space="preserve"> izkazati, da je v </w:t>
            </w:r>
            <w:r w:rsidRPr="00F6313E">
              <w:rPr>
                <w:b/>
                <w:bCs/>
                <w:i w:val="0"/>
                <w:sz w:val="20"/>
              </w:rPr>
              <w:t xml:space="preserve">obdobju </w:t>
            </w:r>
            <w:r w:rsidR="00343851" w:rsidRPr="00F6313E">
              <w:rPr>
                <w:b/>
                <w:i w:val="0"/>
                <w:sz w:val="20"/>
              </w:rPr>
              <w:t xml:space="preserve">zadnjih petih let pred oddajo ponudbe </w:t>
            </w:r>
            <w:r w:rsidRPr="00F6313E">
              <w:rPr>
                <w:b/>
                <w:i w:val="0"/>
                <w:sz w:val="20"/>
              </w:rPr>
              <w:t xml:space="preserve"> </w:t>
            </w:r>
            <w:r w:rsidR="00225C9E" w:rsidRPr="00F6313E">
              <w:rPr>
                <w:b/>
                <w:i w:val="0"/>
                <w:sz w:val="20"/>
              </w:rPr>
              <w:t xml:space="preserve">kvalitetno, strokovno in v skladu s pogodbenimi določili uspešno </w:t>
            </w:r>
            <w:r w:rsidRPr="00F6313E">
              <w:rPr>
                <w:b/>
                <w:i w:val="0"/>
                <w:sz w:val="20"/>
              </w:rPr>
              <w:t>izvedel in zaključil vsaj dva posla</w:t>
            </w:r>
            <w:r w:rsidR="002B6156" w:rsidRPr="00F6313E">
              <w:rPr>
                <w:b/>
                <w:i w:val="0"/>
                <w:sz w:val="20"/>
              </w:rPr>
              <w:t xml:space="preserve"> </w:t>
            </w:r>
            <w:r w:rsidR="00F6313E">
              <w:rPr>
                <w:b/>
                <w:i w:val="0"/>
                <w:sz w:val="20"/>
              </w:rPr>
              <w:t>gradnje</w:t>
            </w:r>
            <w:r w:rsidR="002B6156" w:rsidRPr="00F6313E">
              <w:rPr>
                <w:b/>
                <w:i w:val="0"/>
                <w:sz w:val="20"/>
              </w:rPr>
              <w:t xml:space="preserve"> objekta</w:t>
            </w:r>
            <w:r w:rsidRPr="00F6313E">
              <w:rPr>
                <w:b/>
                <w:i w:val="0"/>
                <w:sz w:val="20"/>
              </w:rPr>
              <w:t>,</w:t>
            </w:r>
            <w:r w:rsidR="00F6313E">
              <w:rPr>
                <w:b/>
                <w:i w:val="0"/>
                <w:sz w:val="20"/>
              </w:rPr>
              <w:t xml:space="preserve"> ki med drugim</w:t>
            </w:r>
            <w:r w:rsidR="00225C9E" w:rsidRPr="00F6313E">
              <w:rPr>
                <w:b/>
                <w:i w:val="0"/>
                <w:sz w:val="20"/>
              </w:rPr>
              <w:t xml:space="preserve"> </w:t>
            </w:r>
            <w:r w:rsidR="008C56FC" w:rsidRPr="00F6313E">
              <w:rPr>
                <w:b/>
                <w:i w:val="0"/>
                <w:sz w:val="20"/>
              </w:rPr>
              <w:t xml:space="preserve"> vključuje </w:t>
            </w:r>
            <w:r w:rsidR="00F6313E">
              <w:rPr>
                <w:b/>
                <w:i w:val="0"/>
                <w:sz w:val="20"/>
              </w:rPr>
              <w:t>tudi</w:t>
            </w:r>
            <w:r w:rsidR="00F6313E" w:rsidRPr="00F6313E">
              <w:rPr>
                <w:b/>
                <w:i w:val="0"/>
                <w:sz w:val="20"/>
              </w:rPr>
              <w:t xml:space="preserve"> izvedbo</w:t>
            </w:r>
            <w:r w:rsidR="008C56FC" w:rsidRPr="00F6313E">
              <w:rPr>
                <w:b/>
                <w:i w:val="0"/>
                <w:sz w:val="20"/>
              </w:rPr>
              <w:t>:</w:t>
            </w:r>
          </w:p>
          <w:p w:rsidR="008C56FC" w:rsidRPr="00F6313E" w:rsidRDefault="00F6313E" w:rsidP="00F6313E">
            <w:pPr>
              <w:ind w:left="742" w:hanging="425"/>
              <w:jc w:val="both"/>
              <w:rPr>
                <w:b/>
                <w:i w:val="0"/>
                <w:sz w:val="20"/>
              </w:rPr>
            </w:pPr>
            <w:r>
              <w:rPr>
                <w:b/>
                <w:i w:val="0"/>
                <w:sz w:val="20"/>
              </w:rPr>
              <w:t xml:space="preserve">a)    </w:t>
            </w:r>
            <w:r w:rsidR="008C56FC" w:rsidRPr="00F6313E">
              <w:rPr>
                <w:b/>
                <w:i w:val="0"/>
                <w:sz w:val="20"/>
              </w:rPr>
              <w:t xml:space="preserve">izdelave armirano betonske konstrukcije s finalno obdelavo zunanjih vidnih betonskih površin (kot npr. pran beton, brušen beton, štokan beton) v skupni izmeri </w:t>
            </w:r>
            <w:r w:rsidR="004C5DFC" w:rsidRPr="00F6313E">
              <w:rPr>
                <w:b/>
                <w:i w:val="0"/>
                <w:sz w:val="20"/>
              </w:rPr>
              <w:t xml:space="preserve">za en objekt </w:t>
            </w:r>
            <w:r w:rsidR="008C56FC" w:rsidRPr="00F6313E">
              <w:rPr>
                <w:b/>
                <w:i w:val="0"/>
                <w:sz w:val="20"/>
              </w:rPr>
              <w:t>najmanj 120 m2 in</w:t>
            </w:r>
          </w:p>
          <w:p w:rsidR="008C56FC" w:rsidRPr="00F6313E" w:rsidRDefault="008C56FC" w:rsidP="00C25C9D">
            <w:pPr>
              <w:pStyle w:val="Odstavekseznama"/>
              <w:numPr>
                <w:ilvl w:val="0"/>
                <w:numId w:val="26"/>
              </w:numPr>
              <w:jc w:val="both"/>
              <w:rPr>
                <w:b/>
                <w:i w:val="0"/>
                <w:sz w:val="20"/>
              </w:rPr>
            </w:pPr>
            <w:r w:rsidRPr="00F6313E">
              <w:rPr>
                <w:b/>
                <w:i w:val="0"/>
                <w:sz w:val="20"/>
              </w:rPr>
              <w:t>izvedbe globokega temeljenja AB konstrukcije z vsaj 10 uvrtanimi mikropiloti (kot npr. tip Gewi), premera nosilne jeklene palice min 43 mm z dvojno korozijsko zaščito in dolžine posameznega pilota najmanj 7 m</w:t>
            </w:r>
            <w:r w:rsidR="004C5DFC" w:rsidRPr="00F6313E">
              <w:rPr>
                <w:b/>
                <w:i w:val="0"/>
                <w:sz w:val="20"/>
              </w:rPr>
              <w:t>.</w:t>
            </w:r>
          </w:p>
          <w:p w:rsidR="00F6313E" w:rsidRDefault="00F6313E" w:rsidP="00F6313E">
            <w:pPr>
              <w:jc w:val="both"/>
              <w:rPr>
                <w:b/>
                <w:i w:val="0"/>
                <w:sz w:val="20"/>
              </w:rPr>
            </w:pPr>
          </w:p>
          <w:p w:rsidR="008C56FC" w:rsidRPr="00417E52" w:rsidRDefault="008C56FC" w:rsidP="00F6313E">
            <w:pPr>
              <w:jc w:val="both"/>
              <w:rPr>
                <w:b/>
                <w:i w:val="0"/>
                <w:sz w:val="20"/>
              </w:rPr>
            </w:pPr>
            <w:r w:rsidRPr="00417E52">
              <w:rPr>
                <w:b/>
                <w:i w:val="0"/>
                <w:sz w:val="20"/>
              </w:rPr>
              <w:t>Pogoj pod a) in b) se lahko izpolnjuje kumulativno v okviru izvedbe različnih pos</w:t>
            </w:r>
            <w:r w:rsidR="00F6313E">
              <w:rPr>
                <w:b/>
                <w:i w:val="0"/>
                <w:sz w:val="20"/>
              </w:rPr>
              <w:t>lov.</w:t>
            </w:r>
          </w:p>
          <w:p w:rsidR="00FF3BF6" w:rsidRPr="00417E52" w:rsidRDefault="00FF3BF6" w:rsidP="00FF3BF6">
            <w:pPr>
              <w:jc w:val="both"/>
              <w:rPr>
                <w:b/>
                <w:i w:val="0"/>
                <w:sz w:val="20"/>
              </w:rPr>
            </w:pPr>
          </w:p>
          <w:p w:rsidR="00FF3BF6" w:rsidRPr="00417E52" w:rsidRDefault="00FF3BF6" w:rsidP="00FF3BF6">
            <w:pPr>
              <w:jc w:val="both"/>
              <w:rPr>
                <w:b/>
                <w:i w:val="0"/>
                <w:sz w:val="20"/>
              </w:rPr>
            </w:pPr>
            <w:r w:rsidRPr="00417E52">
              <w:rPr>
                <w:b/>
                <w:i w:val="0"/>
                <w:sz w:val="20"/>
              </w:rPr>
              <w:t>Kot zaključek del se šteje datum uspešne primopredaje celotnega referenčnega objekta.</w:t>
            </w:r>
          </w:p>
          <w:p w:rsidR="009178E3" w:rsidRPr="00417E52" w:rsidRDefault="009178E3" w:rsidP="00FF3BF6">
            <w:pPr>
              <w:jc w:val="both"/>
              <w:rPr>
                <w:b/>
                <w:i w:val="0"/>
                <w:sz w:val="20"/>
              </w:rPr>
            </w:pPr>
          </w:p>
          <w:p w:rsidR="00DC2457" w:rsidRPr="00417E52" w:rsidRDefault="00DC2457" w:rsidP="001F07AD">
            <w:pPr>
              <w:jc w:val="both"/>
              <w:rPr>
                <w:b/>
                <w:i w:val="0"/>
                <w:sz w:val="10"/>
                <w:szCs w:val="10"/>
              </w:rPr>
            </w:pPr>
          </w:p>
          <w:p w:rsidR="00DC2457" w:rsidRPr="00417E52" w:rsidRDefault="00DC2457" w:rsidP="00F80081">
            <w:pPr>
              <w:jc w:val="both"/>
              <w:rPr>
                <w:b/>
                <w:i w:val="0"/>
                <w:sz w:val="20"/>
              </w:rPr>
            </w:pPr>
            <w:r w:rsidRPr="00417E5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rsidR="00DC2457" w:rsidRPr="00417E52" w:rsidRDefault="00DC2457" w:rsidP="00F80081">
            <w:pPr>
              <w:jc w:val="both"/>
              <w:rPr>
                <w:i w:val="0"/>
                <w:sz w:val="20"/>
              </w:rPr>
            </w:pPr>
            <w:r w:rsidRPr="00417E52">
              <w:rPr>
                <w:i w:val="0"/>
                <w:sz w:val="20"/>
              </w:rPr>
              <w:t>DOKAZILO:</w:t>
            </w:r>
          </w:p>
          <w:p w:rsidR="00DC2457" w:rsidRPr="00417E52" w:rsidRDefault="00DC2457" w:rsidP="00F80081">
            <w:pPr>
              <w:pStyle w:val="Default"/>
              <w:jc w:val="both"/>
              <w:rPr>
                <w:rFonts w:ascii="Times New Roman" w:hAnsi="Times New Roman" w:cs="Times New Roman"/>
                <w:color w:val="000000" w:themeColor="text1"/>
                <w:sz w:val="20"/>
                <w:szCs w:val="20"/>
              </w:rPr>
            </w:pPr>
            <w:r w:rsidRPr="00417E52">
              <w:rPr>
                <w:rFonts w:ascii="Times New Roman" w:hAnsi="Times New Roman" w:cs="Times New Roman"/>
                <w:color w:val="000000" w:themeColor="text1"/>
                <w:sz w:val="20"/>
                <w:szCs w:val="20"/>
              </w:rPr>
              <w:t>Gospodarski subjekt pogoj izkazuje s podpisom ESPD obrazca</w:t>
            </w:r>
            <w:r w:rsidR="002D74EC" w:rsidRPr="00417E52">
              <w:rPr>
                <w:rFonts w:ascii="Times New Roman" w:hAnsi="Times New Roman" w:cs="Times New Roman"/>
                <w:color w:val="000000" w:themeColor="text1"/>
                <w:sz w:val="20"/>
                <w:szCs w:val="20"/>
              </w:rPr>
              <w:t xml:space="preserve"> in predložitv</w:t>
            </w:r>
            <w:r w:rsidR="00E57ED2" w:rsidRPr="00417E52">
              <w:rPr>
                <w:rFonts w:ascii="Times New Roman" w:hAnsi="Times New Roman" w:cs="Times New Roman"/>
                <w:color w:val="000000" w:themeColor="text1"/>
                <w:sz w:val="20"/>
                <w:szCs w:val="20"/>
              </w:rPr>
              <w:t>ijo Referenčne tabele (priloga 4</w:t>
            </w:r>
            <w:r w:rsidR="002D74EC" w:rsidRPr="00417E52">
              <w:rPr>
                <w:rFonts w:ascii="Times New Roman" w:hAnsi="Times New Roman" w:cs="Times New Roman"/>
                <w:color w:val="000000" w:themeColor="text1"/>
                <w:sz w:val="20"/>
                <w:szCs w:val="20"/>
              </w:rPr>
              <w:t>)</w:t>
            </w:r>
            <w:r w:rsidRPr="00417E52">
              <w:rPr>
                <w:rFonts w:ascii="Times New Roman" w:hAnsi="Times New Roman" w:cs="Times New Roman"/>
                <w:color w:val="000000" w:themeColor="text1"/>
                <w:sz w:val="20"/>
                <w:szCs w:val="20"/>
              </w:rPr>
              <w:t>.</w:t>
            </w:r>
          </w:p>
          <w:p w:rsidR="00DC2457" w:rsidRPr="00417E52" w:rsidRDefault="00DC2457" w:rsidP="00F80081">
            <w:pPr>
              <w:pStyle w:val="Default"/>
              <w:jc w:val="both"/>
              <w:rPr>
                <w:rFonts w:ascii="Times New Roman" w:hAnsi="Times New Roman" w:cs="Times New Roman"/>
                <w:color w:val="000000" w:themeColor="text1"/>
                <w:sz w:val="20"/>
                <w:szCs w:val="20"/>
              </w:rPr>
            </w:pPr>
          </w:p>
          <w:p w:rsidR="00DC2457" w:rsidRPr="00417E52" w:rsidRDefault="00DC2457" w:rsidP="002D74EC">
            <w:pPr>
              <w:pStyle w:val="Default"/>
              <w:jc w:val="both"/>
              <w:rPr>
                <w:rFonts w:ascii="Times New Roman" w:hAnsi="Times New Roman" w:cs="Times New Roman"/>
                <w:sz w:val="20"/>
                <w:szCs w:val="20"/>
              </w:rPr>
            </w:pPr>
            <w:r w:rsidRPr="00417E52">
              <w:rPr>
                <w:rFonts w:ascii="Times New Roman" w:hAnsi="Times New Roman" w:cs="Times New Roman"/>
                <w:sz w:val="20"/>
              </w:rPr>
              <w:t>Ponudnik, kateremu naročnik namerava oddati javno naročilo, bo izpolnjevanje pogojev izkazal s predložitvijo r</w:t>
            </w:r>
            <w:r w:rsidRPr="00417E52">
              <w:rPr>
                <w:rFonts w:ascii="Times New Roman" w:hAnsi="Times New Roman" w:cs="Times New Roman"/>
                <w:sz w:val="20"/>
                <w:szCs w:val="20"/>
              </w:rPr>
              <w:t>eferenčn</w:t>
            </w:r>
            <w:r w:rsidR="002D74EC" w:rsidRPr="00417E52">
              <w:rPr>
                <w:rFonts w:ascii="Times New Roman" w:hAnsi="Times New Roman" w:cs="Times New Roman"/>
                <w:sz w:val="20"/>
                <w:szCs w:val="20"/>
              </w:rPr>
              <w:t>ih</w:t>
            </w:r>
            <w:r w:rsidRPr="00417E52">
              <w:rPr>
                <w:rFonts w:ascii="Times New Roman" w:hAnsi="Times New Roman" w:cs="Times New Roman"/>
                <w:sz w:val="20"/>
                <w:szCs w:val="20"/>
              </w:rPr>
              <w:t xml:space="preserve"> </w:t>
            </w:r>
            <w:r w:rsidR="002D74EC" w:rsidRPr="00417E52">
              <w:rPr>
                <w:rFonts w:ascii="Times New Roman" w:hAnsi="Times New Roman" w:cs="Times New Roman"/>
                <w:sz w:val="20"/>
                <w:szCs w:val="20"/>
              </w:rPr>
              <w:t>potrdil</w:t>
            </w:r>
            <w:r w:rsidR="00E57ED2" w:rsidRPr="00417E52">
              <w:rPr>
                <w:rFonts w:ascii="Times New Roman" w:hAnsi="Times New Roman" w:cs="Times New Roman"/>
                <w:sz w:val="20"/>
                <w:szCs w:val="20"/>
              </w:rPr>
              <w:t xml:space="preserve"> (priloga 4</w:t>
            </w:r>
            <w:r w:rsidRPr="00417E52">
              <w:rPr>
                <w:rFonts w:ascii="Times New Roman" w:hAnsi="Times New Roman" w:cs="Times New Roman"/>
                <w:sz w:val="20"/>
                <w:szCs w:val="20"/>
              </w:rPr>
              <w:t xml:space="preserve">/1). </w:t>
            </w:r>
          </w:p>
        </w:tc>
      </w:tr>
      <w:tr w:rsidR="00DC2457" w:rsidTr="00F80081">
        <w:tc>
          <w:tcPr>
            <w:tcW w:w="5244" w:type="dxa"/>
            <w:shd w:val="clear" w:color="auto" w:fill="F2F2F2" w:themeFill="background1" w:themeFillShade="F2"/>
          </w:tcPr>
          <w:p w:rsidR="00DC2457" w:rsidRDefault="00DC2457" w:rsidP="00F80081">
            <w:pPr>
              <w:ind w:left="317" w:hanging="284"/>
              <w:jc w:val="both"/>
              <w:rPr>
                <w:rFonts w:cs="Tahoma"/>
                <w:b/>
                <w:i w:val="0"/>
                <w:sz w:val="20"/>
              </w:rPr>
            </w:pPr>
            <w:r w:rsidRPr="00AF7D10">
              <w:rPr>
                <w:b/>
                <w:i w:val="0"/>
                <w:sz w:val="20"/>
              </w:rPr>
              <w:t xml:space="preserve">4. </w:t>
            </w:r>
          </w:p>
          <w:p w:rsidR="006B672A" w:rsidRPr="00016138" w:rsidRDefault="006B672A" w:rsidP="006B672A">
            <w:pPr>
              <w:ind w:left="317" w:hanging="284"/>
              <w:jc w:val="both"/>
              <w:rPr>
                <w:rFonts w:cs="Tahoma"/>
                <w:b/>
                <w:i w:val="0"/>
                <w:sz w:val="20"/>
              </w:rPr>
            </w:pPr>
            <w:r w:rsidRPr="00016138">
              <w:rPr>
                <w:b/>
                <w:i w:val="0"/>
                <w:sz w:val="20"/>
              </w:rPr>
              <w:t xml:space="preserve">Gospodarski subjekt </w:t>
            </w:r>
            <w:r w:rsidRPr="00016138">
              <w:rPr>
                <w:rFonts w:cs="Tahoma"/>
                <w:b/>
                <w:i w:val="0"/>
                <w:sz w:val="20"/>
              </w:rPr>
              <w:t xml:space="preserve">mora razpolagati s tehničnim osebjem oz. strokovnimi kadri, ki bodo sodelovali pri </w:t>
            </w:r>
            <w:r w:rsidRPr="00016138">
              <w:rPr>
                <w:rFonts w:cs="Tahoma"/>
                <w:b/>
                <w:i w:val="0"/>
                <w:sz w:val="20"/>
              </w:rPr>
              <w:lastRenderedPageBreak/>
              <w:t>izvedbi naročila in so odgovorni za izvedbo razpisanih del</w:t>
            </w:r>
            <w:r w:rsidR="00645CC5">
              <w:rPr>
                <w:rFonts w:cs="Tahoma"/>
                <w:b/>
                <w:i w:val="0"/>
                <w:sz w:val="20"/>
              </w:rPr>
              <w:t>,</w:t>
            </w:r>
            <w:r w:rsidRPr="00016138">
              <w:rPr>
                <w:rFonts w:cs="Tahoma"/>
                <w:b/>
                <w:i w:val="0"/>
                <w:sz w:val="20"/>
              </w:rPr>
              <w:t xml:space="preserve"> in sicer:</w:t>
            </w:r>
          </w:p>
          <w:p w:rsidR="001222B6" w:rsidRDefault="001222B6" w:rsidP="006B672A">
            <w:pPr>
              <w:ind w:left="317" w:hanging="284"/>
              <w:jc w:val="both"/>
              <w:rPr>
                <w:b/>
                <w:i w:val="0"/>
                <w:sz w:val="20"/>
              </w:rPr>
            </w:pPr>
          </w:p>
          <w:p w:rsidR="006B672A" w:rsidRPr="00F6313E" w:rsidRDefault="006B672A" w:rsidP="00C25C9D">
            <w:pPr>
              <w:pStyle w:val="Odstavekseznama"/>
              <w:numPr>
                <w:ilvl w:val="0"/>
                <w:numId w:val="24"/>
              </w:numPr>
              <w:jc w:val="both"/>
              <w:rPr>
                <w:b/>
                <w:i w:val="0"/>
                <w:sz w:val="20"/>
                <w:u w:val="single"/>
              </w:rPr>
            </w:pPr>
            <w:r w:rsidRPr="00F6313E">
              <w:rPr>
                <w:b/>
                <w:i w:val="0"/>
                <w:sz w:val="20"/>
                <w:u w:val="single"/>
              </w:rPr>
              <w:t>Vodja del</w:t>
            </w:r>
            <w:r w:rsidR="00F6313E">
              <w:rPr>
                <w:b/>
                <w:i w:val="0"/>
                <w:sz w:val="20"/>
                <w:u w:val="single"/>
              </w:rPr>
              <w:t>, ki izpolnjuje naslednje zahteve</w:t>
            </w:r>
            <w:r w:rsidRPr="00F6313E">
              <w:rPr>
                <w:b/>
                <w:i w:val="0"/>
                <w:sz w:val="20"/>
                <w:u w:val="single"/>
              </w:rPr>
              <w:t>:</w:t>
            </w:r>
          </w:p>
          <w:p w:rsidR="006B672A" w:rsidRPr="00016138" w:rsidRDefault="006B672A" w:rsidP="00C25C9D">
            <w:pPr>
              <w:pStyle w:val="Odstavekseznama"/>
              <w:numPr>
                <w:ilvl w:val="0"/>
                <w:numId w:val="22"/>
              </w:numPr>
              <w:ind w:left="459" w:hanging="142"/>
              <w:jc w:val="both"/>
              <w:rPr>
                <w:rFonts w:cs="Tahoma"/>
                <w:b/>
                <w:i w:val="0"/>
                <w:sz w:val="20"/>
              </w:rPr>
            </w:pPr>
            <w:r w:rsidRPr="00016138">
              <w:rPr>
                <w:rFonts w:cs="Tahoma"/>
                <w:b/>
                <w:i w:val="0"/>
                <w:sz w:val="20"/>
              </w:rPr>
              <w:t xml:space="preserve">imeti izobrazbo </w:t>
            </w:r>
            <w:r w:rsidR="00B35F43">
              <w:rPr>
                <w:rFonts w:cs="Tahoma"/>
                <w:b/>
                <w:i w:val="0"/>
                <w:sz w:val="20"/>
              </w:rPr>
              <w:t>gradbene smeri</w:t>
            </w:r>
            <w:r w:rsidRPr="00016138">
              <w:rPr>
                <w:rFonts w:cs="Tahoma"/>
                <w:b/>
                <w:i w:val="0"/>
                <w:sz w:val="20"/>
              </w:rPr>
              <w:t>,</w:t>
            </w:r>
          </w:p>
          <w:p w:rsidR="006B672A" w:rsidRDefault="001222B6" w:rsidP="00C25C9D">
            <w:pPr>
              <w:pStyle w:val="Odstavekseznama"/>
              <w:numPr>
                <w:ilvl w:val="0"/>
                <w:numId w:val="22"/>
              </w:numPr>
              <w:ind w:left="459" w:hanging="142"/>
              <w:jc w:val="both"/>
              <w:rPr>
                <w:rFonts w:cs="Tahoma"/>
                <w:b/>
                <w:i w:val="0"/>
                <w:sz w:val="20"/>
              </w:rPr>
            </w:pPr>
            <w:r>
              <w:rPr>
                <w:rFonts w:cs="Tahoma"/>
                <w:b/>
                <w:i w:val="0"/>
                <w:sz w:val="20"/>
              </w:rPr>
              <w:t xml:space="preserve">izpolnjevati pogoje za </w:t>
            </w:r>
            <w:r w:rsidR="006B672A" w:rsidRPr="00016138">
              <w:rPr>
                <w:rFonts w:cs="Tahoma"/>
                <w:b/>
                <w:i w:val="0"/>
                <w:sz w:val="20"/>
              </w:rPr>
              <w:t>poklicni naziv Vz- vodja del</w:t>
            </w:r>
            <w:r w:rsidR="006B672A">
              <w:rPr>
                <w:rFonts w:cs="Tahoma"/>
                <w:b/>
                <w:i w:val="0"/>
                <w:sz w:val="20"/>
              </w:rPr>
              <w:t xml:space="preserve"> na podlagi 14. člena </w:t>
            </w:r>
            <w:r w:rsidR="006B672A" w:rsidRPr="00016138">
              <w:rPr>
                <w:rFonts w:cs="Tahoma"/>
                <w:b/>
                <w:i w:val="0"/>
                <w:sz w:val="20"/>
              </w:rPr>
              <w:t>Gradben</w:t>
            </w:r>
            <w:r w:rsidR="006B672A">
              <w:rPr>
                <w:rFonts w:cs="Tahoma"/>
                <w:b/>
                <w:i w:val="0"/>
                <w:sz w:val="20"/>
              </w:rPr>
              <w:t>ega</w:t>
            </w:r>
            <w:r w:rsidR="006B672A" w:rsidRPr="00016138">
              <w:rPr>
                <w:rFonts w:cs="Tahoma"/>
                <w:b/>
                <w:i w:val="0"/>
                <w:sz w:val="20"/>
              </w:rPr>
              <w:t xml:space="preserve"> zakon</w:t>
            </w:r>
            <w:r w:rsidR="006B672A">
              <w:rPr>
                <w:rFonts w:cs="Tahoma"/>
                <w:b/>
                <w:i w:val="0"/>
                <w:sz w:val="20"/>
              </w:rPr>
              <w:t>a</w:t>
            </w:r>
            <w:r w:rsidR="006B672A" w:rsidRPr="00016138">
              <w:rPr>
                <w:rFonts w:cs="Tahoma"/>
                <w:b/>
                <w:i w:val="0"/>
                <w:sz w:val="20"/>
              </w:rPr>
              <w:t xml:space="preserve"> (U</w:t>
            </w:r>
            <w:r w:rsidR="00645CC5">
              <w:rPr>
                <w:rFonts w:cs="Tahoma"/>
                <w:b/>
                <w:i w:val="0"/>
                <w:sz w:val="20"/>
              </w:rPr>
              <w:t>r</w:t>
            </w:r>
            <w:r w:rsidR="006B672A" w:rsidRPr="00016138">
              <w:rPr>
                <w:rFonts w:cs="Tahoma"/>
                <w:b/>
                <w:i w:val="0"/>
                <w:sz w:val="20"/>
              </w:rPr>
              <w:t>. l., št. 61/17, v nadaljevanju GZ)</w:t>
            </w:r>
            <w:r>
              <w:rPr>
                <w:rFonts w:cs="Tahoma"/>
                <w:b/>
                <w:i w:val="0"/>
                <w:sz w:val="20"/>
              </w:rPr>
              <w:t>,</w:t>
            </w:r>
          </w:p>
          <w:p w:rsidR="004E4E0B" w:rsidRDefault="00645CC5" w:rsidP="00C25C9D">
            <w:pPr>
              <w:pStyle w:val="Odstavekseznama"/>
              <w:numPr>
                <w:ilvl w:val="0"/>
                <w:numId w:val="22"/>
              </w:numPr>
              <w:ind w:left="459" w:hanging="176"/>
              <w:jc w:val="both"/>
              <w:rPr>
                <w:rFonts w:cs="Tahoma"/>
                <w:b/>
                <w:i w:val="0"/>
                <w:sz w:val="20"/>
              </w:rPr>
            </w:pPr>
            <w:r>
              <w:rPr>
                <w:rFonts w:cs="Tahoma"/>
                <w:b/>
                <w:i w:val="0"/>
                <w:sz w:val="20"/>
              </w:rPr>
              <w:t xml:space="preserve">biti </w:t>
            </w:r>
            <w:r w:rsidR="00AF7FE6" w:rsidRPr="00AF7FE6">
              <w:rPr>
                <w:rFonts w:cs="Tahoma"/>
                <w:b/>
                <w:i w:val="0"/>
                <w:sz w:val="20"/>
              </w:rPr>
              <w:t>vpisan v imenik pooblaščenih inženirjev z aktivnim poklicnim nazivom</w:t>
            </w:r>
            <w:r w:rsidR="00AF7FE6">
              <w:rPr>
                <w:rFonts w:cs="Tahoma"/>
                <w:b/>
                <w:i w:val="0"/>
                <w:sz w:val="20"/>
              </w:rPr>
              <w:t xml:space="preserve"> </w:t>
            </w:r>
            <w:r w:rsidR="00AF7FE6" w:rsidRPr="00AF7FE6">
              <w:rPr>
                <w:rFonts w:cs="Tahoma"/>
                <w:b/>
                <w:i w:val="0"/>
                <w:sz w:val="20"/>
              </w:rPr>
              <w:t xml:space="preserve">ali </w:t>
            </w:r>
            <w:r w:rsidR="00AF7FE6">
              <w:rPr>
                <w:rFonts w:cs="Tahoma"/>
                <w:b/>
                <w:i w:val="0"/>
                <w:sz w:val="20"/>
              </w:rPr>
              <w:t xml:space="preserve">v </w:t>
            </w:r>
            <w:r w:rsidR="00AF7FE6" w:rsidRPr="00AF7FE6">
              <w:rPr>
                <w:rFonts w:cs="Tahoma"/>
                <w:b/>
                <w:i w:val="0"/>
                <w:sz w:val="20"/>
              </w:rPr>
              <w:t>imenik aktivnih vodij del pristojne poklicne zbornice v Republiki Sloveniji (IZS), oziroma za ta vpis izpolnjuje predpisane pogoje</w:t>
            </w:r>
            <w:r w:rsidR="004E4E0B">
              <w:rPr>
                <w:rFonts w:cs="Tahoma"/>
                <w:b/>
                <w:i w:val="0"/>
                <w:sz w:val="20"/>
              </w:rPr>
              <w:t>;</w:t>
            </w:r>
          </w:p>
          <w:p w:rsidR="006B672A" w:rsidRPr="00417E52" w:rsidRDefault="00AF7FE6" w:rsidP="00C25C9D">
            <w:pPr>
              <w:pStyle w:val="Odstavekseznama"/>
              <w:numPr>
                <w:ilvl w:val="0"/>
                <w:numId w:val="22"/>
              </w:numPr>
              <w:ind w:left="459" w:hanging="142"/>
              <w:jc w:val="both"/>
              <w:rPr>
                <w:b/>
                <w:bCs/>
                <w:i w:val="0"/>
                <w:sz w:val="20"/>
              </w:rPr>
            </w:pPr>
            <w:r w:rsidRPr="00D059BD">
              <w:rPr>
                <w:rFonts w:cs="Arial"/>
                <w:b/>
                <w:i w:val="0"/>
                <w:sz w:val="20"/>
              </w:rPr>
              <w:t>v zadnjih desetih letih pred rokom za oddajo ponudb je vsaj enkrat kot odgovorni vodja del ali gradbišča ali kot odgovorni vodja posameznih del vodil izvedbo</w:t>
            </w:r>
            <w:r w:rsidRPr="00AF7FE6">
              <w:rPr>
                <w:b/>
                <w:i w:val="0"/>
                <w:sz w:val="20"/>
              </w:rPr>
              <w:t xml:space="preserve"> </w:t>
            </w:r>
            <w:r w:rsidR="001222B6" w:rsidRPr="00AF7FE6">
              <w:rPr>
                <w:b/>
                <w:i w:val="0"/>
                <w:sz w:val="20"/>
              </w:rPr>
              <w:t>na vsaj</w:t>
            </w:r>
            <w:r>
              <w:rPr>
                <w:b/>
                <w:i w:val="0"/>
                <w:sz w:val="20"/>
              </w:rPr>
              <w:t xml:space="preserve"> dveh</w:t>
            </w:r>
            <w:r w:rsidR="001222B6" w:rsidRPr="00AF7FE6">
              <w:rPr>
                <w:b/>
                <w:i w:val="0"/>
                <w:sz w:val="20"/>
              </w:rPr>
              <w:t xml:space="preserve"> </w:t>
            </w:r>
            <w:r w:rsidR="00844F36">
              <w:rPr>
                <w:b/>
                <w:i w:val="0"/>
                <w:sz w:val="20"/>
              </w:rPr>
              <w:t>objektih (AB konstrukcija)</w:t>
            </w:r>
            <w:r w:rsidR="001222B6">
              <w:rPr>
                <w:b/>
                <w:i w:val="0"/>
                <w:sz w:val="20"/>
              </w:rPr>
              <w:t>, katerih izvedba je med drugim vključevala tudi</w:t>
            </w:r>
            <w:r>
              <w:rPr>
                <w:b/>
                <w:i w:val="0"/>
                <w:sz w:val="20"/>
              </w:rPr>
              <w:t xml:space="preserve"> izdelavo </w:t>
            </w:r>
            <w:r w:rsidRPr="00417E52">
              <w:rPr>
                <w:b/>
                <w:i w:val="0"/>
                <w:sz w:val="20"/>
              </w:rPr>
              <w:t xml:space="preserve">armirano betonske konstrukcije s finalno obdelavo zunanjih vidnih betonskih površin (kot npr. pran beton, brušen beton, štokan beton) v skupni izmeri </w:t>
            </w:r>
            <w:r w:rsidR="00645CC5" w:rsidRPr="00417E52">
              <w:rPr>
                <w:b/>
                <w:i w:val="0"/>
                <w:sz w:val="20"/>
              </w:rPr>
              <w:t xml:space="preserve">obdelane površine </w:t>
            </w:r>
            <w:r w:rsidRPr="00417E52">
              <w:rPr>
                <w:b/>
                <w:i w:val="0"/>
                <w:sz w:val="20"/>
              </w:rPr>
              <w:t>za posamezen objekt najmanj 120 m2</w:t>
            </w:r>
          </w:p>
          <w:p w:rsidR="001222B6" w:rsidRPr="00417E52" w:rsidRDefault="001222B6" w:rsidP="00D059BD">
            <w:pPr>
              <w:jc w:val="both"/>
              <w:rPr>
                <w:b/>
                <w:bCs/>
                <w:i w:val="0"/>
                <w:sz w:val="20"/>
              </w:rPr>
            </w:pPr>
          </w:p>
          <w:p w:rsidR="006B672A" w:rsidRPr="00417E52" w:rsidRDefault="006B672A" w:rsidP="00C25C9D">
            <w:pPr>
              <w:pStyle w:val="Odstavekseznama"/>
              <w:numPr>
                <w:ilvl w:val="0"/>
                <w:numId w:val="24"/>
              </w:numPr>
              <w:jc w:val="both"/>
              <w:rPr>
                <w:b/>
                <w:bCs/>
                <w:i w:val="0"/>
                <w:sz w:val="20"/>
              </w:rPr>
            </w:pPr>
            <w:r w:rsidRPr="00F6313E">
              <w:rPr>
                <w:b/>
                <w:bCs/>
                <w:i w:val="0"/>
                <w:sz w:val="20"/>
                <w:u w:val="single"/>
              </w:rPr>
              <w:t>Vodja del za izvedbo elektro montažnih del</w:t>
            </w:r>
            <w:r w:rsidRPr="00417E52">
              <w:rPr>
                <w:b/>
                <w:bCs/>
                <w:i w:val="0"/>
                <w:sz w:val="20"/>
              </w:rPr>
              <w:t>, ki izpolnjuje naslednje zahteve:</w:t>
            </w:r>
          </w:p>
          <w:p w:rsidR="00645CC5" w:rsidRDefault="006B672A" w:rsidP="00C25C9D">
            <w:pPr>
              <w:pStyle w:val="Odstavekseznama"/>
              <w:numPr>
                <w:ilvl w:val="0"/>
                <w:numId w:val="22"/>
              </w:numPr>
              <w:ind w:left="459" w:hanging="142"/>
              <w:jc w:val="both"/>
              <w:rPr>
                <w:b/>
                <w:bCs/>
                <w:i w:val="0"/>
                <w:sz w:val="20"/>
              </w:rPr>
            </w:pPr>
            <w:r>
              <w:rPr>
                <w:b/>
                <w:bCs/>
                <w:i w:val="0"/>
                <w:sz w:val="20"/>
              </w:rPr>
              <w:t>imeti</w:t>
            </w:r>
            <w:r w:rsidRPr="00016138">
              <w:rPr>
                <w:b/>
                <w:bCs/>
                <w:i w:val="0"/>
                <w:sz w:val="20"/>
              </w:rPr>
              <w:t xml:space="preserve"> strokovno izobrazbo s področja elektro stroke</w:t>
            </w:r>
          </w:p>
          <w:p w:rsidR="00645CC5" w:rsidRDefault="00645CC5" w:rsidP="00C25C9D">
            <w:pPr>
              <w:pStyle w:val="Odstavekseznama"/>
              <w:numPr>
                <w:ilvl w:val="0"/>
                <w:numId w:val="22"/>
              </w:numPr>
              <w:ind w:left="459" w:hanging="142"/>
              <w:jc w:val="both"/>
              <w:rPr>
                <w:b/>
                <w:bCs/>
                <w:i w:val="0"/>
                <w:sz w:val="20"/>
              </w:rPr>
            </w:pPr>
            <w:r>
              <w:rPr>
                <w:b/>
                <w:bCs/>
                <w:i w:val="0"/>
                <w:sz w:val="20"/>
              </w:rPr>
              <w:t>izpolnjuje pogoje za poklicni naziv Vz-vodja del na podlagi 14. člena GZ;</w:t>
            </w:r>
          </w:p>
          <w:p w:rsidR="006B672A" w:rsidRDefault="006B672A" w:rsidP="00C25C9D">
            <w:pPr>
              <w:pStyle w:val="Odstavekseznama"/>
              <w:numPr>
                <w:ilvl w:val="0"/>
                <w:numId w:val="22"/>
              </w:numPr>
              <w:ind w:left="459" w:hanging="142"/>
              <w:jc w:val="both"/>
              <w:rPr>
                <w:b/>
                <w:bCs/>
                <w:i w:val="0"/>
                <w:sz w:val="20"/>
              </w:rPr>
            </w:pPr>
            <w:r w:rsidRPr="00016138">
              <w:rPr>
                <w:b/>
                <w:bCs/>
                <w:i w:val="0"/>
                <w:sz w:val="20"/>
              </w:rPr>
              <w:t>je vpisan v imenik pooblaščenih inženirjev ali vodij del pri Inženirski zbornici (IZS) ali Obrtno-podjetniški zbornici Slovenije (OZS) ali Gospodarski zbornici Slovenije (GZS)</w:t>
            </w:r>
            <w:r w:rsidR="00B757F6">
              <w:rPr>
                <w:b/>
                <w:bCs/>
                <w:i w:val="0"/>
                <w:sz w:val="20"/>
              </w:rPr>
              <w:t>;</w:t>
            </w:r>
          </w:p>
          <w:p w:rsidR="00F6313E" w:rsidRDefault="00F6313E" w:rsidP="00C25C9D">
            <w:pPr>
              <w:pStyle w:val="Odstavekseznama"/>
              <w:numPr>
                <w:ilvl w:val="0"/>
                <w:numId w:val="22"/>
              </w:numPr>
              <w:ind w:left="459" w:hanging="142"/>
              <w:jc w:val="both"/>
              <w:rPr>
                <w:b/>
                <w:bCs/>
                <w:i w:val="0"/>
                <w:sz w:val="20"/>
              </w:rPr>
            </w:pPr>
            <w:r w:rsidRPr="00016138">
              <w:rPr>
                <w:b/>
                <w:bCs/>
                <w:i w:val="0"/>
                <w:sz w:val="20"/>
              </w:rPr>
              <w:t xml:space="preserve">zaposlen je pri gospodarskemu subjektu (ponudnik, partner, podizvajalec), ki nastopa v ponudbi </w:t>
            </w:r>
          </w:p>
          <w:p w:rsidR="006B672A" w:rsidRDefault="006B672A" w:rsidP="00C25C9D">
            <w:pPr>
              <w:pStyle w:val="Odstavekseznama"/>
              <w:numPr>
                <w:ilvl w:val="0"/>
                <w:numId w:val="22"/>
              </w:numPr>
              <w:ind w:left="459" w:hanging="142"/>
              <w:jc w:val="both"/>
              <w:rPr>
                <w:b/>
                <w:bCs/>
                <w:i w:val="0"/>
                <w:sz w:val="20"/>
              </w:rPr>
            </w:pPr>
            <w:r w:rsidRPr="00016138">
              <w:rPr>
                <w:b/>
                <w:bCs/>
                <w:i w:val="0"/>
                <w:sz w:val="20"/>
              </w:rPr>
              <w:t xml:space="preserve">v zadnjih petih letih pred rokom za oddajo ponudb je vsaj enkrat vodil izvedbo elektro montažnih del pri izvedbi </w:t>
            </w:r>
            <w:r w:rsidR="001222B6">
              <w:rPr>
                <w:b/>
                <w:bCs/>
                <w:i w:val="0"/>
                <w:sz w:val="20"/>
              </w:rPr>
              <w:t>javne</w:t>
            </w:r>
            <w:r w:rsidRPr="00016138">
              <w:rPr>
                <w:b/>
                <w:bCs/>
                <w:i w:val="0"/>
                <w:sz w:val="20"/>
              </w:rPr>
              <w:t xml:space="preserve"> razsvetljave z NN priključki na </w:t>
            </w:r>
            <w:r w:rsidR="001222B6">
              <w:rPr>
                <w:b/>
                <w:bCs/>
                <w:i w:val="0"/>
                <w:sz w:val="20"/>
              </w:rPr>
              <w:t>javni površini</w:t>
            </w:r>
          </w:p>
          <w:p w:rsidR="00645CC5" w:rsidRDefault="00645CC5" w:rsidP="00D059BD">
            <w:pPr>
              <w:jc w:val="both"/>
              <w:rPr>
                <w:b/>
                <w:bCs/>
                <w:i w:val="0"/>
                <w:sz w:val="20"/>
              </w:rPr>
            </w:pPr>
          </w:p>
          <w:p w:rsidR="00645CC5" w:rsidRPr="00645CC5" w:rsidRDefault="00645CC5" w:rsidP="00C25C9D">
            <w:pPr>
              <w:pStyle w:val="Odstavekseznama"/>
              <w:numPr>
                <w:ilvl w:val="0"/>
                <w:numId w:val="24"/>
              </w:numPr>
              <w:jc w:val="both"/>
              <w:rPr>
                <w:b/>
                <w:bCs/>
                <w:i w:val="0"/>
                <w:sz w:val="20"/>
              </w:rPr>
            </w:pPr>
            <w:r w:rsidRPr="00F6313E">
              <w:rPr>
                <w:b/>
                <w:bCs/>
                <w:i w:val="0"/>
                <w:sz w:val="20"/>
                <w:u w:val="single"/>
              </w:rPr>
              <w:t xml:space="preserve">strokovnjak s področja </w:t>
            </w:r>
            <w:r w:rsidR="00B757F6" w:rsidRPr="00F6313E">
              <w:rPr>
                <w:b/>
                <w:bCs/>
                <w:i w:val="0"/>
                <w:sz w:val="20"/>
                <w:u w:val="single"/>
              </w:rPr>
              <w:t>izvajanja globokega temeljenja</w:t>
            </w:r>
            <w:r w:rsidR="00B757F6">
              <w:rPr>
                <w:b/>
                <w:bCs/>
                <w:i w:val="0"/>
                <w:sz w:val="20"/>
              </w:rPr>
              <w:t xml:space="preserve"> (piloti, mikropiloti, sidra)</w:t>
            </w:r>
            <w:r w:rsidRPr="00645CC5">
              <w:rPr>
                <w:b/>
                <w:bCs/>
                <w:i w:val="0"/>
                <w:sz w:val="20"/>
              </w:rPr>
              <w:t xml:space="preserve">, </w:t>
            </w:r>
            <w:r w:rsidR="00B757F6">
              <w:rPr>
                <w:b/>
                <w:bCs/>
                <w:i w:val="0"/>
                <w:sz w:val="20"/>
              </w:rPr>
              <w:t xml:space="preserve">ki </w:t>
            </w:r>
            <w:r w:rsidRPr="00645CC5">
              <w:rPr>
                <w:b/>
                <w:bCs/>
                <w:i w:val="0"/>
                <w:sz w:val="20"/>
              </w:rPr>
              <w:t>izpolnjuje naslednje zahteve:</w:t>
            </w:r>
          </w:p>
          <w:p w:rsidR="00645CC5" w:rsidRDefault="00645CC5" w:rsidP="00C25C9D">
            <w:pPr>
              <w:pStyle w:val="Odstavekseznama"/>
              <w:numPr>
                <w:ilvl w:val="0"/>
                <w:numId w:val="22"/>
              </w:numPr>
              <w:jc w:val="both"/>
              <w:rPr>
                <w:b/>
                <w:bCs/>
                <w:i w:val="0"/>
                <w:sz w:val="20"/>
              </w:rPr>
            </w:pPr>
            <w:r w:rsidRPr="00D059BD">
              <w:rPr>
                <w:b/>
                <w:bCs/>
                <w:i w:val="0"/>
                <w:sz w:val="20"/>
              </w:rPr>
              <w:t xml:space="preserve">strokovna izobrazba s področja (gradbeništvo, </w:t>
            </w:r>
            <w:r w:rsidR="00B757F6">
              <w:rPr>
                <w:b/>
                <w:bCs/>
                <w:i w:val="0"/>
                <w:sz w:val="20"/>
              </w:rPr>
              <w:t>geotehnika</w:t>
            </w:r>
            <w:r w:rsidRPr="00D059BD">
              <w:rPr>
                <w:b/>
                <w:bCs/>
                <w:i w:val="0"/>
                <w:sz w:val="20"/>
              </w:rPr>
              <w:t>, …) vsaj V. stopnje</w:t>
            </w:r>
            <w:r w:rsidR="00B757F6">
              <w:rPr>
                <w:b/>
                <w:bCs/>
                <w:i w:val="0"/>
                <w:sz w:val="20"/>
              </w:rPr>
              <w:t>;</w:t>
            </w:r>
          </w:p>
          <w:p w:rsidR="00B757F6" w:rsidRPr="00D059BD" w:rsidRDefault="00B757F6" w:rsidP="00C25C9D">
            <w:pPr>
              <w:pStyle w:val="Odstavekseznama"/>
              <w:numPr>
                <w:ilvl w:val="0"/>
                <w:numId w:val="22"/>
              </w:numPr>
              <w:jc w:val="both"/>
              <w:rPr>
                <w:b/>
                <w:bCs/>
                <w:i w:val="0"/>
                <w:sz w:val="20"/>
              </w:rPr>
            </w:pPr>
            <w:r w:rsidRPr="00016138">
              <w:rPr>
                <w:b/>
                <w:bCs/>
                <w:i w:val="0"/>
                <w:sz w:val="20"/>
              </w:rPr>
              <w:t>zaposlen je pri gospodarskemu subjektu (ponudnik, partner, podizvajalec), ki nastopa v ponudbi</w:t>
            </w:r>
            <w:r>
              <w:rPr>
                <w:b/>
                <w:bCs/>
                <w:i w:val="0"/>
                <w:sz w:val="20"/>
              </w:rPr>
              <w:t>,</w:t>
            </w:r>
          </w:p>
          <w:p w:rsidR="00645CC5" w:rsidRPr="00645CC5" w:rsidRDefault="00645CC5" w:rsidP="00C25C9D">
            <w:pPr>
              <w:pStyle w:val="Odstavekseznama"/>
              <w:numPr>
                <w:ilvl w:val="0"/>
                <w:numId w:val="22"/>
              </w:numPr>
              <w:jc w:val="both"/>
              <w:rPr>
                <w:b/>
                <w:bCs/>
                <w:i w:val="0"/>
                <w:sz w:val="20"/>
              </w:rPr>
            </w:pPr>
            <w:r w:rsidRPr="00645CC5">
              <w:rPr>
                <w:b/>
                <w:bCs/>
                <w:i w:val="0"/>
                <w:sz w:val="20"/>
              </w:rPr>
              <w:t xml:space="preserve">v zadnjih </w:t>
            </w:r>
            <w:r w:rsidR="00B757F6">
              <w:rPr>
                <w:b/>
                <w:bCs/>
                <w:i w:val="0"/>
                <w:sz w:val="20"/>
              </w:rPr>
              <w:t>petih</w:t>
            </w:r>
            <w:r w:rsidRPr="00645CC5">
              <w:rPr>
                <w:b/>
                <w:bCs/>
                <w:i w:val="0"/>
                <w:sz w:val="20"/>
              </w:rPr>
              <w:t xml:space="preserve"> letih pred rokom za oddajo ponudb je vsaj enkrat vodil </w:t>
            </w:r>
            <w:r w:rsidR="00B757F6">
              <w:rPr>
                <w:b/>
                <w:bCs/>
                <w:i w:val="0"/>
                <w:sz w:val="20"/>
              </w:rPr>
              <w:t>izvedbo globokega temeljenja konstrukcij s tehnologijo uvrtanih pilotov ali mikropilotov ali sider</w:t>
            </w:r>
          </w:p>
          <w:p w:rsidR="006B672A" w:rsidRDefault="006B672A" w:rsidP="00F80081">
            <w:pPr>
              <w:ind w:left="317" w:hanging="284"/>
              <w:jc w:val="both"/>
              <w:rPr>
                <w:rFonts w:cs="Tahoma"/>
                <w:b/>
                <w:i w:val="0"/>
                <w:sz w:val="20"/>
              </w:rPr>
            </w:pPr>
          </w:p>
          <w:p w:rsidR="006B672A" w:rsidRPr="00AF7D10" w:rsidRDefault="006B672A" w:rsidP="00F80081">
            <w:pPr>
              <w:ind w:left="317" w:hanging="284"/>
              <w:jc w:val="both"/>
              <w:rPr>
                <w:rFonts w:cs="Tahoma"/>
                <w:b/>
                <w:i w:val="0"/>
                <w:sz w:val="20"/>
              </w:rPr>
            </w:pPr>
          </w:p>
          <w:p w:rsidR="005943B8" w:rsidRDefault="005943B8" w:rsidP="005943B8">
            <w:pPr>
              <w:jc w:val="both"/>
              <w:rPr>
                <w:b/>
                <w:i w:val="0"/>
                <w:sz w:val="20"/>
              </w:rPr>
            </w:pPr>
            <w:r w:rsidRPr="00563D2B">
              <w:rPr>
                <w:b/>
                <w:i w:val="0"/>
                <w:sz w:val="20"/>
              </w:rPr>
              <w:t>Kot zaključek del se šteje datum uspešne primopredaje celotnega referenčnega objekta.</w:t>
            </w:r>
          </w:p>
          <w:p w:rsidR="00765905" w:rsidRDefault="00765905" w:rsidP="005943B8">
            <w:pPr>
              <w:jc w:val="both"/>
              <w:rPr>
                <w:b/>
                <w:i w:val="0"/>
                <w:sz w:val="20"/>
              </w:rPr>
            </w:pPr>
          </w:p>
          <w:p w:rsidR="005943B8" w:rsidRPr="00563D2B" w:rsidRDefault="005943B8" w:rsidP="005943B8">
            <w:pPr>
              <w:jc w:val="both"/>
              <w:rPr>
                <w:b/>
                <w:i w:val="0"/>
                <w:sz w:val="20"/>
              </w:rPr>
            </w:pPr>
          </w:p>
          <w:p w:rsidR="00DC2457" w:rsidRPr="00910E99" w:rsidRDefault="005943B8" w:rsidP="00F80081">
            <w:pPr>
              <w:jc w:val="both"/>
              <w:rPr>
                <w:i w:val="0"/>
                <w:sz w:val="10"/>
                <w:szCs w:val="10"/>
              </w:rPr>
            </w:pPr>
            <w:r w:rsidRPr="007A31FD">
              <w:rPr>
                <w:b/>
                <w:i w:val="0"/>
                <w:sz w:val="20"/>
              </w:rPr>
              <w:t xml:space="preserve">Izbrani gospodarski subjekt bo zavezan, da bo prevzeti posel dejansko opravljal s kadrovsko zasedbo, ki jo bo v fazi podaje prijave navedel in z njo izpolnjeval referenčni </w:t>
            </w:r>
            <w:r w:rsidRPr="007A31FD">
              <w:rPr>
                <w:b/>
                <w:i w:val="0"/>
                <w:sz w:val="20"/>
              </w:rPr>
              <w:lastRenderedPageBreak/>
              <w:t xml:space="preserve">pogoj v točki 4.   </w:t>
            </w:r>
          </w:p>
          <w:p w:rsidR="00DC2457" w:rsidRPr="001B37BC" w:rsidRDefault="00DC2457" w:rsidP="00F80081">
            <w:pPr>
              <w:jc w:val="both"/>
              <w:rPr>
                <w:b/>
                <w:i w:val="0"/>
                <w:sz w:val="20"/>
              </w:rPr>
            </w:pPr>
          </w:p>
        </w:tc>
        <w:tc>
          <w:tcPr>
            <w:tcW w:w="3969" w:type="dxa"/>
            <w:vAlign w:val="center"/>
          </w:tcPr>
          <w:p w:rsidR="00DC2457" w:rsidRDefault="00DC2457" w:rsidP="00F80081">
            <w:pPr>
              <w:rPr>
                <w:i w:val="0"/>
                <w:sz w:val="20"/>
              </w:rPr>
            </w:pPr>
            <w:r w:rsidRPr="001B37BC">
              <w:rPr>
                <w:i w:val="0"/>
                <w:sz w:val="20"/>
              </w:rPr>
              <w:lastRenderedPageBreak/>
              <w:t>DOKAZILO:</w:t>
            </w:r>
          </w:p>
          <w:p w:rsidR="00DC2457" w:rsidRDefault="00DC2457" w:rsidP="00F80081">
            <w:pPr>
              <w:jc w:val="both"/>
              <w:rPr>
                <w:i w:val="0"/>
                <w:sz w:val="20"/>
              </w:rPr>
            </w:pPr>
            <w:r w:rsidRPr="001D79BB">
              <w:rPr>
                <w:i w:val="0"/>
                <w:sz w:val="20"/>
              </w:rPr>
              <w:t>Gospodarski subjekt pogoj izkazuje s podpisom ESPD obrazca</w:t>
            </w:r>
            <w:r w:rsidR="00783185">
              <w:rPr>
                <w:i w:val="0"/>
                <w:sz w:val="20"/>
              </w:rPr>
              <w:t xml:space="preserve"> in predlož</w:t>
            </w:r>
            <w:r w:rsidR="005D5E8E">
              <w:rPr>
                <w:i w:val="0"/>
                <w:sz w:val="20"/>
              </w:rPr>
              <w:t xml:space="preserve">itvijo </w:t>
            </w:r>
            <w:r w:rsidR="005D5E8E">
              <w:rPr>
                <w:i w:val="0"/>
                <w:sz w:val="20"/>
              </w:rPr>
              <w:lastRenderedPageBreak/>
              <w:t>Seznama kadrov (priloga 5</w:t>
            </w:r>
            <w:r w:rsidR="00783185">
              <w:rPr>
                <w:i w:val="0"/>
                <w:sz w:val="20"/>
              </w:rPr>
              <w:t>)</w:t>
            </w:r>
            <w:r w:rsidRPr="001D79BB">
              <w:rPr>
                <w:i w:val="0"/>
                <w:sz w:val="20"/>
              </w:rPr>
              <w:t>.</w:t>
            </w:r>
          </w:p>
          <w:p w:rsidR="00DC2457" w:rsidRDefault="00DC2457" w:rsidP="00F80081">
            <w:pPr>
              <w:jc w:val="both"/>
              <w:rPr>
                <w:i w:val="0"/>
                <w:sz w:val="20"/>
              </w:rPr>
            </w:pPr>
          </w:p>
          <w:p w:rsidR="00DC2457" w:rsidRPr="00E65AE9" w:rsidRDefault="00DC2457" w:rsidP="005D5E8E">
            <w:pPr>
              <w:jc w:val="both"/>
              <w:rPr>
                <w:i w:val="0"/>
                <w:sz w:val="20"/>
              </w:rPr>
            </w:pPr>
            <w:r w:rsidRPr="00277AD1">
              <w:rPr>
                <w:i w:val="0"/>
                <w:sz w:val="20"/>
              </w:rPr>
              <w:t>Ponudnik, kateremu naročnik namerava oddati javno naročilo bo izpolnjevanje</w:t>
            </w:r>
            <w:r w:rsidR="00783185">
              <w:rPr>
                <w:i w:val="0"/>
                <w:sz w:val="20"/>
              </w:rPr>
              <w:t xml:space="preserve"> pogoja izkazal s predložitvijo </w:t>
            </w:r>
            <w:r w:rsidRPr="00B430E0">
              <w:rPr>
                <w:i w:val="0"/>
                <w:sz w:val="20"/>
              </w:rPr>
              <w:t>referenčnih potrd</w:t>
            </w:r>
            <w:r w:rsidR="005D5E8E">
              <w:rPr>
                <w:i w:val="0"/>
                <w:sz w:val="20"/>
              </w:rPr>
              <w:t>il za posamezen kader (priloga 5/</w:t>
            </w:r>
            <w:r w:rsidRPr="00B430E0">
              <w:rPr>
                <w:i w:val="0"/>
                <w:sz w:val="20"/>
              </w:rPr>
              <w:t>1).</w:t>
            </w:r>
          </w:p>
        </w:tc>
      </w:tr>
      <w:tr w:rsidR="00894E9D" w:rsidTr="00F80081">
        <w:tc>
          <w:tcPr>
            <w:tcW w:w="5244" w:type="dxa"/>
            <w:shd w:val="clear" w:color="auto" w:fill="F2F2F2" w:themeFill="background1" w:themeFillShade="F2"/>
          </w:tcPr>
          <w:p w:rsidR="00894E9D" w:rsidRDefault="00BE716E" w:rsidP="00F80081">
            <w:pPr>
              <w:ind w:left="317" w:hanging="284"/>
              <w:jc w:val="both"/>
              <w:rPr>
                <w:b/>
                <w:i w:val="0"/>
                <w:sz w:val="20"/>
              </w:rPr>
            </w:pPr>
            <w:r>
              <w:rPr>
                <w:b/>
                <w:i w:val="0"/>
                <w:sz w:val="20"/>
              </w:rPr>
              <w:lastRenderedPageBreak/>
              <w:t>5.</w:t>
            </w:r>
            <w:r w:rsidR="004A1458">
              <w:rPr>
                <w:b/>
                <w:i w:val="0"/>
                <w:sz w:val="20"/>
              </w:rPr>
              <w:t xml:space="preserve"> Gospodarski subjekt mora zagotoviti ustrezne tehnične zmogljivosti (brezhibno mehanizacijo in opremo), za kvalitetno izvedbo celotnega naročila v predvidenem roku, skladno z zahtevami iz razpisne dokumentacije (tehnični del), pravili stroke ter določili predpisov in standardov s področja predmeta naročila. </w:t>
            </w:r>
          </w:p>
          <w:p w:rsidR="00894E9D" w:rsidRPr="00AF7D10" w:rsidRDefault="00894E9D" w:rsidP="00F80081">
            <w:pPr>
              <w:ind w:left="317" w:hanging="284"/>
              <w:jc w:val="both"/>
              <w:rPr>
                <w:b/>
                <w:i w:val="0"/>
                <w:sz w:val="20"/>
              </w:rPr>
            </w:pPr>
          </w:p>
        </w:tc>
        <w:tc>
          <w:tcPr>
            <w:tcW w:w="3969" w:type="dxa"/>
            <w:vAlign w:val="center"/>
          </w:tcPr>
          <w:p w:rsidR="00193FE1" w:rsidRPr="00193FE1" w:rsidRDefault="00193FE1" w:rsidP="00193FE1">
            <w:pPr>
              <w:pStyle w:val="Default"/>
              <w:jc w:val="both"/>
              <w:rPr>
                <w:rFonts w:ascii="Times New Roman" w:hAnsi="Times New Roman" w:cs="Times New Roman"/>
                <w:sz w:val="20"/>
                <w:szCs w:val="20"/>
              </w:rPr>
            </w:pPr>
            <w:r w:rsidRPr="00193FE1">
              <w:rPr>
                <w:rFonts w:ascii="Times New Roman" w:hAnsi="Times New Roman" w:cs="Times New Roman"/>
                <w:sz w:val="20"/>
                <w:szCs w:val="20"/>
              </w:rPr>
              <w:t>DOKAZILO:</w:t>
            </w:r>
          </w:p>
          <w:p w:rsidR="00193FE1" w:rsidRPr="00193FE1" w:rsidRDefault="00193FE1" w:rsidP="00193FE1">
            <w:pPr>
              <w:pStyle w:val="Default"/>
              <w:jc w:val="both"/>
              <w:rPr>
                <w:rFonts w:ascii="Times New Roman" w:hAnsi="Times New Roman" w:cs="Times New Roman"/>
                <w:sz w:val="20"/>
                <w:szCs w:val="20"/>
              </w:rPr>
            </w:pPr>
            <w:r w:rsidRPr="00193FE1">
              <w:rPr>
                <w:rFonts w:ascii="Times New Roman" w:hAnsi="Times New Roman" w:cs="Times New Roman"/>
                <w:sz w:val="20"/>
                <w:szCs w:val="20"/>
              </w:rPr>
              <w:t>Gospodarski subjekt pogoj izkazuje s podpisom ESPD obrazca.</w:t>
            </w:r>
          </w:p>
          <w:p w:rsidR="00894E9D" w:rsidRPr="001B37BC" w:rsidRDefault="00894E9D" w:rsidP="00F80081">
            <w:pPr>
              <w:rPr>
                <w:i w:val="0"/>
                <w:sz w:val="20"/>
              </w:rPr>
            </w:pPr>
          </w:p>
        </w:tc>
      </w:tr>
      <w:tr w:rsidR="00DC2457" w:rsidTr="00F80081">
        <w:tc>
          <w:tcPr>
            <w:tcW w:w="5244" w:type="dxa"/>
            <w:shd w:val="clear" w:color="auto" w:fill="F2F2F2" w:themeFill="background1" w:themeFillShade="F2"/>
          </w:tcPr>
          <w:p w:rsidR="00DC2457" w:rsidRDefault="005B51B6" w:rsidP="00F80081">
            <w:pPr>
              <w:jc w:val="both"/>
              <w:rPr>
                <w:b/>
                <w:i w:val="0"/>
                <w:sz w:val="20"/>
              </w:rPr>
            </w:pPr>
            <w:r>
              <w:rPr>
                <w:b/>
                <w:i w:val="0"/>
                <w:sz w:val="20"/>
              </w:rPr>
              <w:t>6. Izvajalec bo zagotovil zavarovanje odgovornosti za škodo v zvezi z opravljanjem svoje dejavnosti v skladu z določbami drugega oziroma tretjega odstavka 14. člena</w:t>
            </w:r>
            <w:r w:rsidR="00B90C76">
              <w:rPr>
                <w:b/>
                <w:i w:val="0"/>
                <w:sz w:val="20"/>
              </w:rPr>
              <w:t xml:space="preserve"> Gradbenega zakona. </w:t>
            </w:r>
            <w:r>
              <w:rPr>
                <w:b/>
                <w:i w:val="0"/>
                <w:sz w:val="20"/>
              </w:rPr>
              <w:t xml:space="preserve"> </w:t>
            </w:r>
          </w:p>
          <w:p w:rsidR="00B90C76" w:rsidRDefault="00B90C76" w:rsidP="00F80081">
            <w:pPr>
              <w:jc w:val="both"/>
              <w:rPr>
                <w:b/>
                <w:i w:val="0"/>
                <w:sz w:val="20"/>
              </w:rPr>
            </w:pPr>
          </w:p>
          <w:p w:rsidR="00B90C76" w:rsidRPr="00F44184" w:rsidRDefault="00B90C76" w:rsidP="00F80081">
            <w:pPr>
              <w:jc w:val="both"/>
              <w:rPr>
                <w:b/>
                <w:i w:val="0"/>
                <w:sz w:val="20"/>
              </w:rPr>
            </w:pPr>
            <w:r w:rsidRPr="00F44184">
              <w:rPr>
                <w:b/>
                <w:i w:val="0"/>
                <w:color w:val="000000" w:themeColor="text1"/>
                <w:sz w:val="20"/>
              </w:rPr>
              <w:t xml:space="preserve">Izvajalec mora imeti ves čas svojega poslovanja zavarovano svojo odgovornost za škodo, ki bi utegnila nastati naročniku in tretjim osebam v zvezi z opravljanjem njegove dejavnosti, najmanj </w:t>
            </w:r>
            <w:r w:rsidRPr="00A1428D">
              <w:rPr>
                <w:b/>
                <w:i w:val="0"/>
                <w:color w:val="000000" w:themeColor="text1"/>
                <w:sz w:val="20"/>
              </w:rPr>
              <w:t xml:space="preserve">v </w:t>
            </w:r>
            <w:r w:rsidRPr="00A1428D">
              <w:rPr>
                <w:b/>
                <w:i w:val="0"/>
                <w:sz w:val="20"/>
              </w:rPr>
              <w:t xml:space="preserve">višini </w:t>
            </w:r>
            <w:r w:rsidRPr="00B66179">
              <w:rPr>
                <w:b/>
                <w:i w:val="0"/>
                <w:sz w:val="20"/>
              </w:rPr>
              <w:t>500.000,00 EUR,  in</w:t>
            </w:r>
            <w:r w:rsidRPr="00A1428D">
              <w:rPr>
                <w:b/>
                <w:i w:val="0"/>
                <w:sz w:val="20"/>
              </w:rPr>
              <w:t xml:space="preserve"> pred začetkom izvajanja pogodbenih storitev </w:t>
            </w:r>
            <w:r w:rsidRPr="00F44184">
              <w:rPr>
                <w:b/>
                <w:i w:val="0"/>
                <w:color w:val="000000" w:themeColor="text1"/>
                <w:sz w:val="20"/>
              </w:rPr>
              <w:t>predložiti naročniku fotokopijo zavarovalne police in potrdila o plačilu zavarovalne premije</w:t>
            </w:r>
            <w:r w:rsidRPr="00F44184">
              <w:rPr>
                <w:b/>
                <w:color w:val="000000" w:themeColor="text1"/>
                <w:sz w:val="20"/>
              </w:rPr>
              <w:t>.</w:t>
            </w:r>
          </w:p>
          <w:p w:rsidR="00DC2457" w:rsidRDefault="00DC2457" w:rsidP="00F80081">
            <w:pPr>
              <w:jc w:val="both"/>
              <w:rPr>
                <w:i w:val="0"/>
                <w:sz w:val="20"/>
              </w:rPr>
            </w:pPr>
          </w:p>
          <w:p w:rsidR="00DC2457" w:rsidRPr="00F44184" w:rsidRDefault="00DC2457" w:rsidP="00F80081">
            <w:pPr>
              <w:jc w:val="both"/>
              <w:rPr>
                <w:i w:val="0"/>
                <w:sz w:val="20"/>
              </w:rPr>
            </w:pPr>
            <w:r w:rsidRPr="00F44184">
              <w:rPr>
                <w:i w:val="0"/>
                <w:sz w:val="20"/>
              </w:rPr>
              <w:t>V primeru skupne prijave mora pogoj izpolniti vsak izmed partnerjev.</w:t>
            </w:r>
          </w:p>
          <w:p w:rsidR="00DC2457" w:rsidRPr="00B0340A" w:rsidRDefault="00DC2457" w:rsidP="00F5796F">
            <w:pPr>
              <w:jc w:val="both"/>
              <w:rPr>
                <w:b/>
                <w:i w:val="0"/>
                <w:color w:val="000000" w:themeColor="text1"/>
                <w:sz w:val="20"/>
                <w:highlight w:val="yellow"/>
              </w:rPr>
            </w:pPr>
          </w:p>
        </w:tc>
        <w:tc>
          <w:tcPr>
            <w:tcW w:w="3969" w:type="dxa"/>
            <w:vAlign w:val="center"/>
          </w:tcPr>
          <w:p w:rsidR="00DC2457" w:rsidRPr="00B92051" w:rsidRDefault="00DC2457" w:rsidP="00F80081">
            <w:pPr>
              <w:rPr>
                <w:i w:val="0"/>
                <w:sz w:val="20"/>
              </w:rPr>
            </w:pPr>
            <w:r w:rsidRPr="00B92051">
              <w:rPr>
                <w:i w:val="0"/>
                <w:sz w:val="20"/>
              </w:rPr>
              <w:t>DOKAZILO:</w:t>
            </w:r>
          </w:p>
          <w:p w:rsidR="00DC2457" w:rsidRDefault="00DC2457" w:rsidP="00F80081">
            <w:pPr>
              <w:jc w:val="both"/>
              <w:rPr>
                <w:i w:val="0"/>
                <w:sz w:val="20"/>
              </w:rPr>
            </w:pPr>
            <w:r w:rsidRPr="001D79BB">
              <w:rPr>
                <w:i w:val="0"/>
                <w:sz w:val="20"/>
              </w:rPr>
              <w:t>Gospodarski subjekt pogoj izkazuje s podpisom ESPD obrazca.</w:t>
            </w:r>
          </w:p>
          <w:p w:rsidR="00DC2457" w:rsidRDefault="00DC2457" w:rsidP="00F80081">
            <w:pPr>
              <w:jc w:val="both"/>
              <w:rPr>
                <w:i w:val="0"/>
                <w:sz w:val="20"/>
              </w:rPr>
            </w:pPr>
          </w:p>
          <w:p w:rsidR="00DC2457" w:rsidRPr="00FB5916" w:rsidRDefault="00DC2457" w:rsidP="00F80081">
            <w:pPr>
              <w:jc w:val="both"/>
              <w:rPr>
                <w:i w:val="0"/>
                <w:sz w:val="20"/>
              </w:rPr>
            </w:pPr>
            <w:r w:rsidRPr="00277AD1">
              <w:rPr>
                <w:i w:val="0"/>
                <w:sz w:val="20"/>
              </w:rPr>
              <w:t>Ponudnik, kateremu naročnik namerava oddati javno naročilo bo izpolnjevanje pogoja izkazal s predložitvijo</w:t>
            </w:r>
            <w:r w:rsidR="00274B0D">
              <w:rPr>
                <w:i w:val="0"/>
                <w:sz w:val="20"/>
              </w:rPr>
              <w:t xml:space="preserve"> izjave zavarovalnice (priloga 6</w:t>
            </w:r>
            <w:r w:rsidRPr="00277AD1">
              <w:rPr>
                <w:i w:val="0"/>
                <w:sz w:val="20"/>
              </w:rPr>
              <w:t>).</w:t>
            </w:r>
          </w:p>
        </w:tc>
      </w:tr>
      <w:tr w:rsidR="001F32FD" w:rsidTr="00C72CE0">
        <w:tc>
          <w:tcPr>
            <w:tcW w:w="5244" w:type="dxa"/>
            <w:shd w:val="clear" w:color="auto" w:fill="F2F2F2" w:themeFill="background1" w:themeFillShade="F2"/>
            <w:vAlign w:val="center"/>
          </w:tcPr>
          <w:p w:rsidR="001F32FD" w:rsidRPr="00417E52" w:rsidRDefault="001F32FD" w:rsidP="000A3E09">
            <w:pPr>
              <w:rPr>
                <w:b/>
                <w:i w:val="0"/>
                <w:sz w:val="20"/>
              </w:rPr>
            </w:pPr>
            <w:r w:rsidRPr="00417E52">
              <w:rPr>
                <w:b/>
                <w:i w:val="0"/>
                <w:sz w:val="20"/>
                <w:shd w:val="clear" w:color="auto" w:fill="F2F2F2" w:themeFill="background1" w:themeFillShade="F2"/>
              </w:rPr>
              <w:t xml:space="preserve">7. Gospodarski subjekt bo vsa razpisana dela za predmetno javno naročilo </w:t>
            </w:r>
            <w:r w:rsidR="00007ACB" w:rsidRPr="00417E52">
              <w:rPr>
                <w:b/>
                <w:i w:val="0"/>
                <w:sz w:val="20"/>
                <w:shd w:val="clear" w:color="auto" w:fill="F2F2F2" w:themeFill="background1" w:themeFillShade="F2"/>
              </w:rPr>
              <w:t xml:space="preserve">izvedel v roku </w:t>
            </w:r>
            <w:r w:rsidR="000A3E09" w:rsidRPr="00417E52">
              <w:rPr>
                <w:b/>
                <w:i w:val="0"/>
                <w:sz w:val="20"/>
                <w:shd w:val="clear" w:color="auto" w:fill="F2F2F2" w:themeFill="background1" w:themeFillShade="F2"/>
              </w:rPr>
              <w:t xml:space="preserve">100 </w:t>
            </w:r>
            <w:r w:rsidRPr="00417E52">
              <w:rPr>
                <w:b/>
                <w:i w:val="0"/>
                <w:sz w:val="20"/>
                <w:shd w:val="clear" w:color="auto" w:fill="F2F2F2" w:themeFill="background1" w:themeFillShade="F2"/>
              </w:rPr>
              <w:t>koledarskih dni od sklenitve pogodbe</w:t>
            </w:r>
            <w:r w:rsidRPr="00417E52">
              <w:rPr>
                <w:b/>
                <w:i w:val="0"/>
                <w:sz w:val="20"/>
              </w:rPr>
              <w:t>.</w:t>
            </w:r>
          </w:p>
        </w:tc>
        <w:tc>
          <w:tcPr>
            <w:tcW w:w="3969" w:type="dxa"/>
          </w:tcPr>
          <w:p w:rsidR="001F32FD" w:rsidRPr="00417E52" w:rsidRDefault="001F32FD" w:rsidP="00C72CE0">
            <w:pPr>
              <w:jc w:val="both"/>
              <w:rPr>
                <w:i w:val="0"/>
                <w:sz w:val="20"/>
              </w:rPr>
            </w:pPr>
            <w:r w:rsidRPr="00417E52">
              <w:rPr>
                <w:i w:val="0"/>
                <w:sz w:val="20"/>
              </w:rPr>
              <w:t>DOKAZILO:</w:t>
            </w:r>
          </w:p>
          <w:p w:rsidR="001F32FD" w:rsidRPr="00417E52" w:rsidRDefault="001F32FD" w:rsidP="00C72CE0">
            <w:pPr>
              <w:pStyle w:val="Default"/>
              <w:jc w:val="both"/>
              <w:rPr>
                <w:rFonts w:ascii="Times New Roman" w:hAnsi="Times New Roman" w:cs="Times New Roman"/>
                <w:sz w:val="20"/>
                <w:szCs w:val="20"/>
              </w:rPr>
            </w:pPr>
            <w:r w:rsidRPr="00417E52">
              <w:rPr>
                <w:rFonts w:ascii="Times New Roman" w:hAnsi="Times New Roman" w:cs="Times New Roman"/>
                <w:sz w:val="20"/>
                <w:szCs w:val="20"/>
              </w:rPr>
              <w:t>Gospodarski subjekt pogoj izkazuje s podpisom ESPD obrazca.</w:t>
            </w:r>
          </w:p>
          <w:p w:rsidR="001F32FD" w:rsidRPr="00417E52" w:rsidRDefault="001F32FD" w:rsidP="00C72CE0">
            <w:pPr>
              <w:pStyle w:val="Default"/>
              <w:jc w:val="both"/>
              <w:rPr>
                <w:rFonts w:ascii="Times New Roman" w:hAnsi="Times New Roman" w:cs="Times New Roman"/>
                <w:sz w:val="20"/>
                <w:szCs w:val="20"/>
              </w:rPr>
            </w:pPr>
          </w:p>
          <w:p w:rsidR="001F32FD" w:rsidRPr="00417E52" w:rsidRDefault="001F32FD" w:rsidP="00C72CE0">
            <w:pPr>
              <w:pStyle w:val="Default"/>
              <w:jc w:val="both"/>
              <w:rPr>
                <w:rFonts w:ascii="Times New Roman" w:hAnsi="Times New Roman" w:cs="Times New Roman"/>
                <w:sz w:val="16"/>
                <w:szCs w:val="16"/>
              </w:rPr>
            </w:pPr>
            <w:r w:rsidRPr="00417E52">
              <w:rPr>
                <w:rFonts w:ascii="Times New Roman" w:hAnsi="Times New Roman" w:cs="Times New Roman"/>
                <w:sz w:val="20"/>
                <w:szCs w:val="20"/>
              </w:rPr>
              <w:t>Ponudnik, kateremu naročnik namerava oddati javno naročilo bo izpolnjevanje pogoja izkazal s predložitvijo časovnega načrta gradnje v fazi uvedbe v delo.</w:t>
            </w:r>
          </w:p>
        </w:tc>
      </w:tr>
    </w:tbl>
    <w:p w:rsidR="00DC2457" w:rsidRDefault="00DC2457" w:rsidP="00DC2457">
      <w:pPr>
        <w:pStyle w:val="Glava"/>
        <w:tabs>
          <w:tab w:val="clear" w:pos="4536"/>
          <w:tab w:val="clear" w:pos="9072"/>
        </w:tabs>
        <w:ind w:left="1080"/>
        <w:jc w:val="both"/>
        <w:rPr>
          <w:i w:val="0"/>
          <w:sz w:val="22"/>
          <w:szCs w:val="22"/>
        </w:rPr>
      </w:pPr>
    </w:p>
    <w:p w:rsidR="008F015A" w:rsidRDefault="008F015A" w:rsidP="00DC2457">
      <w:pPr>
        <w:pStyle w:val="Glava"/>
        <w:tabs>
          <w:tab w:val="clear" w:pos="4536"/>
          <w:tab w:val="clear" w:pos="9072"/>
        </w:tabs>
        <w:ind w:left="1080"/>
        <w:jc w:val="both"/>
        <w:rPr>
          <w:i w:val="0"/>
          <w:sz w:val="22"/>
          <w:szCs w:val="22"/>
        </w:rPr>
      </w:pPr>
    </w:p>
    <w:p w:rsidR="008F015A" w:rsidRDefault="008F015A" w:rsidP="00DC2457">
      <w:pPr>
        <w:pStyle w:val="Glava"/>
        <w:tabs>
          <w:tab w:val="clear" w:pos="4536"/>
          <w:tab w:val="clear" w:pos="9072"/>
        </w:tabs>
        <w:ind w:left="1080"/>
        <w:jc w:val="both"/>
        <w:rPr>
          <w:i w:val="0"/>
          <w:sz w:val="22"/>
          <w:szCs w:val="22"/>
        </w:rPr>
      </w:pPr>
    </w:p>
    <w:p w:rsidR="008A56BE" w:rsidRDefault="008A56BE" w:rsidP="00DC2457">
      <w:pPr>
        <w:pStyle w:val="Glava"/>
        <w:tabs>
          <w:tab w:val="clear" w:pos="4536"/>
          <w:tab w:val="clear" w:pos="9072"/>
        </w:tabs>
        <w:ind w:left="1080"/>
        <w:jc w:val="both"/>
        <w:rPr>
          <w:i w:val="0"/>
          <w:sz w:val="22"/>
          <w:szCs w:val="22"/>
        </w:rPr>
      </w:pPr>
    </w:p>
    <w:p w:rsidR="008A56BE" w:rsidRDefault="008A56BE" w:rsidP="00DC2457">
      <w:pPr>
        <w:pStyle w:val="Glava"/>
        <w:tabs>
          <w:tab w:val="clear" w:pos="4536"/>
          <w:tab w:val="clear" w:pos="9072"/>
        </w:tabs>
        <w:ind w:left="1080"/>
        <w:jc w:val="both"/>
        <w:rPr>
          <w:i w:val="0"/>
          <w:sz w:val="22"/>
          <w:szCs w:val="22"/>
        </w:rPr>
      </w:pPr>
    </w:p>
    <w:p w:rsidR="00DC2457" w:rsidRPr="0079325B"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DC2457" w:rsidRPr="0079325B" w:rsidRDefault="00DC2457" w:rsidP="00DC2457">
      <w:pPr>
        <w:pStyle w:val="Glava"/>
        <w:tabs>
          <w:tab w:val="clear" w:pos="4536"/>
          <w:tab w:val="clear" w:pos="9072"/>
        </w:tabs>
        <w:ind w:left="1080"/>
        <w:jc w:val="both"/>
        <w:rPr>
          <w:i w:val="0"/>
          <w:sz w:val="22"/>
          <w:szCs w:val="22"/>
        </w:rPr>
      </w:pPr>
    </w:p>
    <w:p w:rsidR="00DC2457" w:rsidRPr="00641F5F" w:rsidRDefault="00DC2457" w:rsidP="00DC2457">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DC2457" w:rsidRPr="00FE2509" w:rsidRDefault="00DC2457" w:rsidP="00DC2457">
      <w:pPr>
        <w:ind w:left="1080"/>
        <w:jc w:val="both"/>
        <w:rPr>
          <w:i w:val="0"/>
          <w:color w:val="000000" w:themeColor="text1"/>
          <w:sz w:val="16"/>
          <w:szCs w:val="16"/>
        </w:rPr>
      </w:pPr>
    </w:p>
    <w:p w:rsidR="00DC2457" w:rsidRDefault="00DC2457" w:rsidP="00DC2457">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Cene na enoto morajo biti fiksne do končanja</w:t>
      </w:r>
      <w:r>
        <w:rPr>
          <w:i w:val="0"/>
          <w:sz w:val="22"/>
          <w:szCs w:val="22"/>
        </w:rPr>
        <w:t xml:space="preserve"> vseh</w:t>
      </w:r>
      <w:r w:rsidRPr="0079325B">
        <w:rPr>
          <w:i w:val="0"/>
          <w:sz w:val="22"/>
          <w:szCs w:val="22"/>
        </w:rPr>
        <w:t xml:space="preserve"> del.</w:t>
      </w:r>
      <w:r>
        <w:rPr>
          <w:i w:val="0"/>
          <w:sz w:val="22"/>
          <w:szCs w:val="22"/>
        </w:rPr>
        <w:t xml:space="preserve"> </w:t>
      </w:r>
      <w:r w:rsidRPr="0079325B">
        <w:rPr>
          <w:i w:val="0"/>
          <w:sz w:val="22"/>
          <w:szCs w:val="22"/>
        </w:rPr>
        <w:t>Davek na dodano vrednost (DDV) mora biti prikazan ločeno.</w:t>
      </w:r>
    </w:p>
    <w:p w:rsidR="00A74674" w:rsidRDefault="00A74674" w:rsidP="00DC2457">
      <w:pPr>
        <w:ind w:left="1080"/>
        <w:rPr>
          <w:i w:val="0"/>
          <w:sz w:val="22"/>
          <w:szCs w:val="22"/>
        </w:rPr>
      </w:pPr>
    </w:p>
    <w:p w:rsidR="00A74674" w:rsidRPr="00B66179" w:rsidRDefault="00A74674" w:rsidP="00A74674">
      <w:pPr>
        <w:ind w:left="1482"/>
        <w:jc w:val="both"/>
        <w:rPr>
          <w:rFonts w:eastAsia="Calibri"/>
          <w:i w:val="0"/>
          <w:sz w:val="22"/>
          <w:szCs w:val="22"/>
          <w:lang w:eastAsia="en-US"/>
        </w:rPr>
      </w:pPr>
    </w:p>
    <w:p w:rsidR="00DC2457" w:rsidRDefault="00DC2457" w:rsidP="00DC2457">
      <w:pPr>
        <w:rPr>
          <w:b/>
          <w:bCs/>
          <w:i w:val="0"/>
          <w:kern w:val="28"/>
          <w:szCs w:val="22"/>
        </w:rPr>
      </w:pPr>
    </w:p>
    <w:p w:rsidR="009F6048" w:rsidRDefault="009F6048" w:rsidP="00DC2457">
      <w:pPr>
        <w:rPr>
          <w:b/>
          <w:bCs/>
          <w:i w:val="0"/>
          <w:kern w:val="28"/>
          <w:szCs w:val="22"/>
        </w:rPr>
      </w:pPr>
    </w:p>
    <w:p w:rsidR="009F6048" w:rsidRDefault="009F6048" w:rsidP="00DC2457">
      <w:pPr>
        <w:rPr>
          <w:b/>
          <w:bCs/>
          <w:i w:val="0"/>
          <w:kern w:val="28"/>
          <w:szCs w:val="22"/>
        </w:rPr>
      </w:pPr>
    </w:p>
    <w:p w:rsidR="009F6048" w:rsidRDefault="009F6048" w:rsidP="00DC2457">
      <w:pPr>
        <w:rPr>
          <w:b/>
          <w:bCs/>
          <w:i w:val="0"/>
          <w:kern w:val="28"/>
          <w:szCs w:val="22"/>
        </w:rPr>
      </w:pPr>
    </w:p>
    <w:p w:rsidR="009F6048" w:rsidRDefault="009F6048" w:rsidP="00DC2457">
      <w:pPr>
        <w:rPr>
          <w:b/>
          <w:bCs/>
          <w:i w:val="0"/>
          <w:kern w:val="28"/>
          <w:szCs w:val="22"/>
        </w:rPr>
      </w:pPr>
    </w:p>
    <w:p w:rsidR="006435CA" w:rsidRDefault="006435CA" w:rsidP="00DC2457">
      <w:pPr>
        <w:rPr>
          <w:b/>
          <w:bCs/>
          <w:i w:val="0"/>
          <w:kern w:val="28"/>
          <w:szCs w:val="22"/>
        </w:rPr>
      </w:pPr>
    </w:p>
    <w:p w:rsidR="00DC2457" w:rsidRPr="006C1ABC" w:rsidRDefault="00DC2457" w:rsidP="00DC2457">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DC2457" w:rsidRPr="006C1ABC" w:rsidRDefault="00DC2457" w:rsidP="00DC2457">
      <w:pPr>
        <w:jc w:val="both"/>
        <w:rPr>
          <w:i w:val="0"/>
          <w:sz w:val="22"/>
          <w:szCs w:val="22"/>
        </w:rPr>
      </w:pPr>
    </w:p>
    <w:p w:rsidR="00DC2457" w:rsidRPr="006C1ABC" w:rsidRDefault="00DC2457" w:rsidP="00DC2457">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w:t>
      </w:r>
      <w:r w:rsidRPr="006C1ABC">
        <w:rPr>
          <w:i w:val="0"/>
          <w:sz w:val="22"/>
          <w:szCs w:val="22"/>
        </w:rPr>
        <w:lastRenderedPageBreak/>
        <w:t xml:space="preserve">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DC2457" w:rsidRDefault="00DC2457" w:rsidP="00DC2457">
      <w:pPr>
        <w:overflowPunct w:val="0"/>
        <w:adjustRightInd w:val="0"/>
        <w:ind w:left="1080"/>
        <w:jc w:val="both"/>
        <w:rPr>
          <w:i w:val="0"/>
          <w:sz w:val="22"/>
          <w:szCs w:val="22"/>
          <w:highlight w:val="yellow"/>
        </w:rPr>
      </w:pPr>
    </w:p>
    <w:p w:rsidR="00034920" w:rsidRPr="00F36E65" w:rsidRDefault="00034920" w:rsidP="00DC2457">
      <w:pPr>
        <w:overflowPunct w:val="0"/>
        <w:adjustRightInd w:val="0"/>
        <w:ind w:left="1080"/>
        <w:jc w:val="both"/>
        <w:rPr>
          <w:i w:val="0"/>
          <w:sz w:val="22"/>
          <w:szCs w:val="22"/>
          <w:highlight w:val="yellow"/>
        </w:rPr>
      </w:pPr>
    </w:p>
    <w:p w:rsidR="00DC2457" w:rsidRPr="006C1ABC" w:rsidRDefault="00DC2457" w:rsidP="00DC2457">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Pr>
          <w:b/>
          <w:bCs/>
          <w:i w:val="0"/>
          <w:sz w:val="22"/>
          <w:szCs w:val="22"/>
        </w:rPr>
        <w:t>prijave in ponudb</w:t>
      </w:r>
    </w:p>
    <w:p w:rsidR="00DC2457" w:rsidRPr="006C1ABC" w:rsidRDefault="00DC2457" w:rsidP="00DC2457">
      <w:pPr>
        <w:overflowPunct w:val="0"/>
        <w:adjustRightInd w:val="0"/>
        <w:ind w:left="1080"/>
        <w:jc w:val="both"/>
        <w:rPr>
          <w:bCs/>
          <w:i w:val="0"/>
          <w:sz w:val="16"/>
          <w:szCs w:val="16"/>
        </w:rPr>
      </w:pPr>
    </w:p>
    <w:p w:rsidR="00DC2457" w:rsidRPr="005D75FD" w:rsidRDefault="00DC2457" w:rsidP="00DC2457">
      <w:pPr>
        <w:overflowPunct w:val="0"/>
        <w:adjustRightInd w:val="0"/>
        <w:ind w:left="1080"/>
        <w:jc w:val="both"/>
        <w:rPr>
          <w:bCs/>
          <w:i w:val="0"/>
          <w:sz w:val="22"/>
          <w:szCs w:val="22"/>
        </w:rPr>
      </w:pPr>
      <w:r w:rsidRPr="005D75FD">
        <w:rPr>
          <w:bCs/>
          <w:i w:val="0"/>
          <w:sz w:val="22"/>
          <w:szCs w:val="22"/>
        </w:rPr>
        <w:t xml:space="preserve">Kot finančno zavarovanje za resnost </w:t>
      </w:r>
      <w:r w:rsidR="00596F15">
        <w:rPr>
          <w:bCs/>
          <w:i w:val="0"/>
          <w:sz w:val="22"/>
          <w:szCs w:val="22"/>
        </w:rPr>
        <w:t xml:space="preserve">prijave </w:t>
      </w:r>
      <w:r w:rsidRPr="005D75FD">
        <w:rPr>
          <w:bCs/>
          <w:i w:val="0"/>
          <w:sz w:val="22"/>
          <w:szCs w:val="22"/>
        </w:rPr>
        <w:t xml:space="preserve"> lahko </w:t>
      </w:r>
      <w:r>
        <w:rPr>
          <w:bCs/>
          <w:i w:val="0"/>
          <w:sz w:val="22"/>
          <w:szCs w:val="22"/>
        </w:rPr>
        <w:t>gospodarski subjekt</w:t>
      </w:r>
      <w:r w:rsidRPr="005D75FD">
        <w:rPr>
          <w:bCs/>
          <w:i w:val="0"/>
          <w:sz w:val="22"/>
          <w:szCs w:val="22"/>
        </w:rPr>
        <w:t xml:space="preserve"> predloži:</w:t>
      </w:r>
    </w:p>
    <w:p w:rsidR="00DC2457" w:rsidRPr="005D75FD" w:rsidRDefault="00DC2457" w:rsidP="00C25C9D">
      <w:pPr>
        <w:pStyle w:val="Odstavekseznama"/>
        <w:numPr>
          <w:ilvl w:val="0"/>
          <w:numId w:val="13"/>
        </w:numPr>
        <w:overflowPunct w:val="0"/>
        <w:adjustRightInd w:val="0"/>
        <w:jc w:val="both"/>
        <w:rPr>
          <w:bCs/>
          <w:i w:val="0"/>
          <w:sz w:val="22"/>
          <w:szCs w:val="22"/>
        </w:rPr>
      </w:pPr>
      <w:r w:rsidRPr="005D75FD">
        <w:rPr>
          <w:bCs/>
          <w:i w:val="0"/>
          <w:sz w:val="22"/>
          <w:szCs w:val="22"/>
        </w:rPr>
        <w:t xml:space="preserve">Bančno garancijo za resnost </w:t>
      </w:r>
      <w:r w:rsidR="00DE55E0">
        <w:rPr>
          <w:bCs/>
          <w:i w:val="0"/>
          <w:sz w:val="22"/>
          <w:szCs w:val="22"/>
        </w:rPr>
        <w:t xml:space="preserve">prijave </w:t>
      </w:r>
      <w:r w:rsidRPr="005D75FD">
        <w:rPr>
          <w:bCs/>
          <w:i w:val="0"/>
          <w:sz w:val="22"/>
          <w:szCs w:val="22"/>
        </w:rPr>
        <w:t xml:space="preserve"> ali</w:t>
      </w:r>
    </w:p>
    <w:p w:rsidR="00DC2457" w:rsidRPr="005D75FD" w:rsidRDefault="00DC2457" w:rsidP="00C25C9D">
      <w:pPr>
        <w:pStyle w:val="Odstavekseznama"/>
        <w:numPr>
          <w:ilvl w:val="0"/>
          <w:numId w:val="13"/>
        </w:numPr>
        <w:overflowPunct w:val="0"/>
        <w:adjustRightInd w:val="0"/>
        <w:jc w:val="both"/>
        <w:rPr>
          <w:bCs/>
          <w:i w:val="0"/>
          <w:sz w:val="22"/>
          <w:szCs w:val="22"/>
        </w:rPr>
      </w:pPr>
      <w:r w:rsidRPr="005D75FD">
        <w:rPr>
          <w:bCs/>
          <w:i w:val="0"/>
          <w:sz w:val="22"/>
          <w:szCs w:val="22"/>
        </w:rPr>
        <w:t xml:space="preserve">Kavcijsko zavarovanje za resnost </w:t>
      </w:r>
      <w:r w:rsidR="00DE55E0">
        <w:rPr>
          <w:bCs/>
          <w:i w:val="0"/>
          <w:sz w:val="22"/>
          <w:szCs w:val="22"/>
        </w:rPr>
        <w:t xml:space="preserve">prijave </w:t>
      </w:r>
      <w:r w:rsidRPr="005D75FD">
        <w:rPr>
          <w:bCs/>
          <w:i w:val="0"/>
          <w:sz w:val="22"/>
          <w:szCs w:val="22"/>
        </w:rPr>
        <w:t xml:space="preserve"> ali</w:t>
      </w:r>
    </w:p>
    <w:p w:rsidR="00DC2457" w:rsidRPr="005D75FD" w:rsidRDefault="00DC2457" w:rsidP="00C25C9D">
      <w:pPr>
        <w:pStyle w:val="Odstavekseznama"/>
        <w:numPr>
          <w:ilvl w:val="0"/>
          <w:numId w:val="13"/>
        </w:numPr>
        <w:overflowPunct w:val="0"/>
        <w:adjustRightInd w:val="0"/>
        <w:jc w:val="both"/>
        <w:rPr>
          <w:bCs/>
          <w:i w:val="0"/>
          <w:sz w:val="22"/>
          <w:szCs w:val="22"/>
        </w:rPr>
      </w:pPr>
      <w:r w:rsidRPr="005D75FD">
        <w:rPr>
          <w:bCs/>
          <w:i w:val="0"/>
          <w:sz w:val="22"/>
          <w:szCs w:val="22"/>
        </w:rPr>
        <w:t xml:space="preserve">Varščino za resnost </w:t>
      </w:r>
      <w:r w:rsidR="00DE55E0">
        <w:rPr>
          <w:bCs/>
          <w:i w:val="0"/>
          <w:sz w:val="22"/>
          <w:szCs w:val="22"/>
        </w:rPr>
        <w:t>prijave.</w:t>
      </w:r>
    </w:p>
    <w:p w:rsidR="00DC2457" w:rsidRPr="005D75FD" w:rsidRDefault="00DC2457" w:rsidP="00DC2457">
      <w:pPr>
        <w:overflowPunct w:val="0"/>
        <w:adjustRightInd w:val="0"/>
        <w:jc w:val="both"/>
        <w:rPr>
          <w:bCs/>
          <w:i w:val="0"/>
          <w:sz w:val="22"/>
          <w:szCs w:val="22"/>
        </w:rPr>
      </w:pPr>
    </w:p>
    <w:p w:rsidR="00DE579D" w:rsidRDefault="00DC2457" w:rsidP="00DC2457">
      <w:pPr>
        <w:overflowPunct w:val="0"/>
        <w:adjustRightInd w:val="0"/>
        <w:ind w:left="1134"/>
        <w:jc w:val="both"/>
        <w:rPr>
          <w:bCs/>
          <w:i w:val="0"/>
          <w:sz w:val="22"/>
          <w:szCs w:val="22"/>
        </w:rPr>
      </w:pPr>
      <w:r w:rsidRPr="005D75FD">
        <w:rPr>
          <w:bCs/>
          <w:i w:val="0"/>
          <w:sz w:val="22"/>
          <w:szCs w:val="22"/>
        </w:rPr>
        <w:t xml:space="preserve">Finančno zavarovanje za resnost </w:t>
      </w:r>
      <w:r w:rsidR="00B806B9">
        <w:rPr>
          <w:bCs/>
          <w:i w:val="0"/>
          <w:sz w:val="22"/>
          <w:szCs w:val="22"/>
        </w:rPr>
        <w:t xml:space="preserve">prijave </w:t>
      </w:r>
      <w:r w:rsidRPr="005D75FD">
        <w:rPr>
          <w:bCs/>
          <w:i w:val="0"/>
          <w:sz w:val="22"/>
          <w:szCs w:val="22"/>
        </w:rPr>
        <w:t>so p</w:t>
      </w:r>
      <w:r>
        <w:rPr>
          <w:bCs/>
          <w:i w:val="0"/>
          <w:sz w:val="22"/>
          <w:szCs w:val="22"/>
        </w:rPr>
        <w:t>rijavitelji</w:t>
      </w:r>
      <w:r w:rsidR="00DE17BF">
        <w:rPr>
          <w:bCs/>
          <w:i w:val="0"/>
          <w:sz w:val="22"/>
          <w:szCs w:val="22"/>
        </w:rPr>
        <w:t xml:space="preserve"> dolžni poslati na naročnikov naslov: Mestna občina Ljubljana, Služba za javna naročila, Dalmatinova 1, 1000 Ljubljana v originalu na obrazcu Priloga B (v kolikor uporabijo za finančno zavarovanje bančno gar</w:t>
      </w:r>
      <w:r w:rsidR="00570EAA">
        <w:rPr>
          <w:bCs/>
          <w:i w:val="0"/>
          <w:sz w:val="22"/>
          <w:szCs w:val="22"/>
        </w:rPr>
        <w:t>ancijo ali kavcijsko zavarovanje</w:t>
      </w:r>
      <w:r w:rsidR="008C0A12">
        <w:rPr>
          <w:bCs/>
          <w:i w:val="0"/>
          <w:sz w:val="22"/>
          <w:szCs w:val="22"/>
        </w:rPr>
        <w:t xml:space="preserve"> do roka za oddajo prijav. </w:t>
      </w:r>
    </w:p>
    <w:p w:rsidR="00DC2457" w:rsidRPr="005D75FD" w:rsidRDefault="00DE17BF" w:rsidP="00DC2457">
      <w:pPr>
        <w:overflowPunct w:val="0"/>
        <w:adjustRightInd w:val="0"/>
        <w:ind w:left="1134"/>
        <w:jc w:val="both"/>
        <w:rPr>
          <w:i w:val="0"/>
          <w:sz w:val="22"/>
          <w:szCs w:val="22"/>
        </w:rPr>
      </w:pPr>
      <w:r>
        <w:rPr>
          <w:bCs/>
          <w:i w:val="0"/>
          <w:sz w:val="22"/>
          <w:szCs w:val="22"/>
        </w:rPr>
        <w:t>Če upo</w:t>
      </w:r>
      <w:r w:rsidR="001B2FE1">
        <w:rPr>
          <w:bCs/>
          <w:i w:val="0"/>
          <w:sz w:val="22"/>
          <w:szCs w:val="22"/>
        </w:rPr>
        <w:t>rabijo za finančno zavarovanje</w:t>
      </w:r>
      <w:r>
        <w:rPr>
          <w:bCs/>
          <w:i w:val="0"/>
          <w:sz w:val="22"/>
          <w:szCs w:val="22"/>
        </w:rPr>
        <w:t xml:space="preserve"> plačilo varščine, morajo prijavi priložiti potrdilo o plačilu varščine kot </w:t>
      </w:r>
      <w:r w:rsidR="001B2FE1">
        <w:rPr>
          <w:bCs/>
          <w:i w:val="0"/>
          <w:sz w:val="22"/>
          <w:szCs w:val="22"/>
        </w:rPr>
        <w:t xml:space="preserve">Prilogo D. </w:t>
      </w:r>
      <w:r w:rsidR="00DC2457" w:rsidRPr="005D75FD">
        <w:rPr>
          <w:i w:val="0"/>
          <w:sz w:val="22"/>
          <w:szCs w:val="22"/>
        </w:rPr>
        <w:t xml:space="preserve"> Če izbrani </w:t>
      </w:r>
      <w:r w:rsidR="00DC2457">
        <w:rPr>
          <w:i w:val="0"/>
          <w:sz w:val="22"/>
          <w:szCs w:val="22"/>
        </w:rPr>
        <w:t>gospodarski subjekt</w:t>
      </w:r>
      <w:r w:rsidR="00DC2457" w:rsidRPr="005D75FD">
        <w:rPr>
          <w:i w:val="0"/>
          <w:sz w:val="22"/>
          <w:szCs w:val="22"/>
        </w:rPr>
        <w:t xml:space="preserve"> ne sklene pogodbe z naročnikom, bo le-ta unovčil/zadržal predloženo finančno zavarovanje za resnost </w:t>
      </w:r>
      <w:r w:rsidR="00DC2457">
        <w:rPr>
          <w:i w:val="0"/>
          <w:sz w:val="22"/>
          <w:szCs w:val="22"/>
        </w:rPr>
        <w:t>prijave in ponudb</w:t>
      </w:r>
      <w:r w:rsidR="00DC2457" w:rsidRPr="005D75FD">
        <w:rPr>
          <w:i w:val="0"/>
          <w:sz w:val="22"/>
          <w:szCs w:val="22"/>
        </w:rPr>
        <w:t xml:space="preserve">. Finančno zavarovanje za resnost </w:t>
      </w:r>
      <w:r w:rsidR="0015228C">
        <w:rPr>
          <w:i w:val="0"/>
          <w:sz w:val="22"/>
          <w:szCs w:val="22"/>
        </w:rPr>
        <w:t xml:space="preserve">prijave </w:t>
      </w:r>
      <w:r w:rsidR="00DC2457" w:rsidRPr="005D75FD">
        <w:rPr>
          <w:i w:val="0"/>
          <w:sz w:val="22"/>
          <w:szCs w:val="22"/>
        </w:rPr>
        <w:t xml:space="preserve">mora biti predloženo v </w:t>
      </w:r>
      <w:r w:rsidR="00DC2457" w:rsidRPr="004F6B4B">
        <w:rPr>
          <w:i w:val="0"/>
          <w:sz w:val="22"/>
          <w:szCs w:val="22"/>
        </w:rPr>
        <w:t xml:space="preserve">višini </w:t>
      </w:r>
      <w:r w:rsidR="00DC2457" w:rsidRPr="004F6B4B">
        <w:rPr>
          <w:b/>
          <w:i w:val="0"/>
          <w:sz w:val="22"/>
          <w:szCs w:val="22"/>
        </w:rPr>
        <w:t>5.000,00</w:t>
      </w:r>
      <w:r w:rsidR="00DC2457" w:rsidRPr="005D75FD">
        <w:rPr>
          <w:i w:val="0"/>
          <w:sz w:val="22"/>
          <w:szCs w:val="22"/>
        </w:rPr>
        <w:t xml:space="preserve"> EUR</w:t>
      </w:r>
      <w:r w:rsidR="00DC2457">
        <w:rPr>
          <w:i w:val="0"/>
          <w:sz w:val="22"/>
          <w:szCs w:val="22"/>
        </w:rPr>
        <w:t xml:space="preserve"> z DDV</w:t>
      </w:r>
      <w:r w:rsidR="00DC2457" w:rsidRPr="005D75FD">
        <w:rPr>
          <w:b/>
          <w:i w:val="0"/>
          <w:sz w:val="22"/>
          <w:szCs w:val="22"/>
        </w:rPr>
        <w:t>,</w:t>
      </w:r>
      <w:r w:rsidR="00DC2457" w:rsidRPr="005D75FD">
        <w:rPr>
          <w:i w:val="0"/>
          <w:sz w:val="22"/>
          <w:szCs w:val="22"/>
        </w:rPr>
        <w:t xml:space="preserve"> z </w:t>
      </w:r>
      <w:r w:rsidR="00DC2457" w:rsidRPr="009E730D">
        <w:rPr>
          <w:i w:val="0"/>
          <w:sz w:val="22"/>
          <w:szCs w:val="22"/>
        </w:rPr>
        <w:t xml:space="preserve">veljavnostjo </w:t>
      </w:r>
      <w:r w:rsidR="00DC2457" w:rsidRPr="00662130">
        <w:rPr>
          <w:i w:val="0"/>
          <w:sz w:val="22"/>
          <w:szCs w:val="22"/>
        </w:rPr>
        <w:t xml:space="preserve">do vključno </w:t>
      </w:r>
      <w:r w:rsidR="00662130" w:rsidRPr="00662130">
        <w:rPr>
          <w:i w:val="0"/>
          <w:sz w:val="22"/>
          <w:szCs w:val="22"/>
        </w:rPr>
        <w:t>datuma veljavnosti p</w:t>
      </w:r>
      <w:r w:rsidR="009F4298">
        <w:rPr>
          <w:i w:val="0"/>
          <w:sz w:val="22"/>
          <w:szCs w:val="22"/>
        </w:rPr>
        <w:t>rijave.</w:t>
      </w:r>
      <w:r w:rsidR="00662130" w:rsidRPr="00662130">
        <w:rPr>
          <w:b/>
          <w:i w:val="0"/>
          <w:sz w:val="22"/>
          <w:szCs w:val="22"/>
        </w:rPr>
        <w:t xml:space="preserve"> </w:t>
      </w:r>
      <w:r w:rsidR="005A7391" w:rsidRPr="00662130">
        <w:rPr>
          <w:b/>
          <w:i w:val="0"/>
          <w:sz w:val="22"/>
          <w:szCs w:val="22"/>
        </w:rPr>
        <w:t xml:space="preserve"> </w:t>
      </w:r>
      <w:r w:rsidR="00DC2457" w:rsidRPr="00662130">
        <w:rPr>
          <w:i w:val="0"/>
          <w:sz w:val="22"/>
          <w:szCs w:val="22"/>
        </w:rPr>
        <w:t>Če gospodarski subjekt v prijavi navede daljši r</w:t>
      </w:r>
      <w:r w:rsidR="009F4298">
        <w:rPr>
          <w:i w:val="0"/>
          <w:sz w:val="22"/>
          <w:szCs w:val="22"/>
        </w:rPr>
        <w:t xml:space="preserve">ok veljavnosti prijave </w:t>
      </w:r>
      <w:r w:rsidR="00DC2457" w:rsidRPr="005D75FD">
        <w:rPr>
          <w:i w:val="0"/>
          <w:sz w:val="22"/>
          <w:szCs w:val="22"/>
        </w:rPr>
        <w:t xml:space="preserve">od zahtevanega, mora biti le-ta pokrit z finančnim zavarovanjem. Finančno zavarovanje za resnost </w:t>
      </w:r>
      <w:r w:rsidR="009F4298">
        <w:rPr>
          <w:i w:val="0"/>
          <w:sz w:val="22"/>
          <w:szCs w:val="22"/>
        </w:rPr>
        <w:t xml:space="preserve">prijave </w:t>
      </w:r>
      <w:r w:rsidR="00DC2457" w:rsidRPr="005D75FD">
        <w:rPr>
          <w:i w:val="0"/>
          <w:sz w:val="22"/>
          <w:szCs w:val="22"/>
        </w:rPr>
        <w:t xml:space="preserve">začne teči na dan odpiranja </w:t>
      </w:r>
      <w:r w:rsidR="00DC2457">
        <w:rPr>
          <w:i w:val="0"/>
          <w:sz w:val="22"/>
          <w:szCs w:val="22"/>
        </w:rPr>
        <w:t>prijav</w:t>
      </w:r>
      <w:r w:rsidR="00DC2457" w:rsidRPr="005D75FD">
        <w:rPr>
          <w:i w:val="0"/>
          <w:sz w:val="22"/>
          <w:szCs w:val="22"/>
        </w:rPr>
        <w:t>.</w:t>
      </w:r>
    </w:p>
    <w:p w:rsidR="00662130" w:rsidRDefault="00662130" w:rsidP="00DC2457">
      <w:pPr>
        <w:overflowPunct w:val="0"/>
        <w:adjustRightInd w:val="0"/>
        <w:ind w:left="1134"/>
        <w:jc w:val="both"/>
        <w:rPr>
          <w:bCs/>
          <w:i w:val="0"/>
          <w:sz w:val="22"/>
          <w:szCs w:val="22"/>
        </w:rPr>
      </w:pPr>
    </w:p>
    <w:p w:rsidR="00DC2457" w:rsidRPr="005D75FD" w:rsidRDefault="00DC2457" w:rsidP="00DC2457">
      <w:pPr>
        <w:overflowPunct w:val="0"/>
        <w:adjustRightInd w:val="0"/>
        <w:ind w:left="1134"/>
        <w:jc w:val="both"/>
        <w:rPr>
          <w:bCs/>
          <w:i w:val="0"/>
          <w:sz w:val="22"/>
          <w:szCs w:val="22"/>
        </w:rPr>
      </w:pPr>
      <w:r w:rsidRPr="005D75FD">
        <w:rPr>
          <w:bCs/>
          <w:i w:val="0"/>
          <w:sz w:val="22"/>
          <w:szCs w:val="22"/>
        </w:rPr>
        <w:t xml:space="preserve">V kolikor bo </w:t>
      </w:r>
      <w:r>
        <w:rPr>
          <w:bCs/>
          <w:i w:val="0"/>
          <w:sz w:val="22"/>
          <w:szCs w:val="22"/>
        </w:rPr>
        <w:t>gospodarski subjekt</w:t>
      </w:r>
      <w:r w:rsidRPr="005D75FD">
        <w:rPr>
          <w:bCs/>
          <w:i w:val="0"/>
          <w:sz w:val="22"/>
          <w:szCs w:val="22"/>
        </w:rPr>
        <w:t xml:space="preserve"> kot finančno zavarovanje za resnost </w:t>
      </w:r>
      <w:r>
        <w:rPr>
          <w:bCs/>
          <w:i w:val="0"/>
          <w:sz w:val="22"/>
          <w:szCs w:val="22"/>
        </w:rPr>
        <w:t xml:space="preserve">prijave </w:t>
      </w:r>
      <w:r w:rsidRPr="005D75FD">
        <w:rPr>
          <w:bCs/>
          <w:i w:val="0"/>
          <w:sz w:val="22"/>
          <w:szCs w:val="22"/>
        </w:rPr>
        <w:t xml:space="preserve">predloži varščino, se le </w:t>
      </w:r>
      <w:r w:rsidRPr="00F44184">
        <w:rPr>
          <w:bCs/>
          <w:i w:val="0"/>
          <w:sz w:val="22"/>
          <w:szCs w:val="22"/>
        </w:rPr>
        <w:t xml:space="preserve">ta nakaže na TRR MOL – izvrševanje proračuna, št. 01261-0100000114, sklic na </w:t>
      </w:r>
      <w:r w:rsidR="009C3967" w:rsidRPr="009C3967">
        <w:rPr>
          <w:bCs/>
          <w:i w:val="0"/>
          <w:sz w:val="22"/>
          <w:szCs w:val="22"/>
        </w:rPr>
        <w:t>7560-17-220064</w:t>
      </w:r>
      <w:r w:rsidRPr="00F44184">
        <w:rPr>
          <w:bCs/>
          <w:i w:val="0"/>
          <w:sz w:val="22"/>
          <w:szCs w:val="22"/>
        </w:rPr>
        <w:t>,</w:t>
      </w:r>
      <w:r w:rsidRPr="005D75FD">
        <w:rPr>
          <w:bCs/>
          <w:i w:val="0"/>
          <w:sz w:val="22"/>
          <w:szCs w:val="22"/>
        </w:rPr>
        <w:t xml:space="preserve"> odprt pri Banki Slovenije.</w:t>
      </w:r>
    </w:p>
    <w:p w:rsidR="00DC2457" w:rsidRDefault="00DC2457" w:rsidP="00DC2457">
      <w:pPr>
        <w:ind w:left="1134"/>
        <w:jc w:val="both"/>
        <w:rPr>
          <w:i w:val="0"/>
          <w:sz w:val="22"/>
          <w:szCs w:val="22"/>
        </w:rPr>
      </w:pPr>
    </w:p>
    <w:p w:rsidR="00901B2A" w:rsidRPr="00C74567" w:rsidRDefault="00901B2A" w:rsidP="00901B2A">
      <w:pPr>
        <w:ind w:left="993"/>
        <w:jc w:val="both"/>
        <w:rPr>
          <w:b/>
          <w:i w:val="0"/>
          <w:sz w:val="22"/>
          <w:szCs w:val="22"/>
        </w:rPr>
      </w:pPr>
      <w:r w:rsidRPr="00C74567">
        <w:rPr>
          <w:b/>
          <w:i w:val="0"/>
          <w:sz w:val="22"/>
          <w:szCs w:val="22"/>
        </w:rPr>
        <w:t>DOKAZILA:</w:t>
      </w:r>
    </w:p>
    <w:p w:rsidR="00901B2A" w:rsidRPr="00C74567" w:rsidRDefault="00901B2A" w:rsidP="00901B2A">
      <w:pPr>
        <w:ind w:left="993"/>
        <w:jc w:val="both"/>
        <w:rPr>
          <w:i w:val="0"/>
          <w:sz w:val="22"/>
          <w:szCs w:val="22"/>
        </w:rPr>
      </w:pPr>
    </w:p>
    <w:p w:rsidR="00901B2A" w:rsidRPr="00C74567" w:rsidRDefault="00901B2A" w:rsidP="00901B2A">
      <w:pPr>
        <w:ind w:left="1080"/>
        <w:jc w:val="both"/>
        <w:rPr>
          <w:i w:val="0"/>
          <w:sz w:val="22"/>
          <w:szCs w:val="22"/>
        </w:rPr>
      </w:pPr>
      <w:r w:rsidRPr="00C74567">
        <w:rPr>
          <w:i w:val="0"/>
          <w:sz w:val="22"/>
          <w:szCs w:val="22"/>
        </w:rPr>
        <w:t xml:space="preserve">Naročnik mora </w:t>
      </w:r>
      <w:r w:rsidRPr="00C74567">
        <w:rPr>
          <w:bCs/>
          <w:i w:val="0"/>
          <w:sz w:val="22"/>
          <w:szCs w:val="22"/>
        </w:rPr>
        <w:t>dokazilo o izvedenem finančnem zavarovanju za resnost ponudbe</w:t>
      </w:r>
      <w:r w:rsidRPr="00C74567">
        <w:rPr>
          <w:i w:val="0"/>
          <w:sz w:val="22"/>
          <w:szCs w:val="22"/>
        </w:rPr>
        <w:t xml:space="preserve"> prejeti osebno ali po pošti najkasneje </w:t>
      </w:r>
      <w:r w:rsidRPr="00C74567">
        <w:rPr>
          <w:b/>
          <w:i w:val="0"/>
          <w:sz w:val="22"/>
          <w:szCs w:val="22"/>
        </w:rPr>
        <w:t>do</w:t>
      </w:r>
      <w:r w:rsidR="00781FDB">
        <w:rPr>
          <w:b/>
          <w:i w:val="0"/>
          <w:sz w:val="22"/>
          <w:szCs w:val="22"/>
        </w:rPr>
        <w:t xml:space="preserve"> 23.8. </w:t>
      </w:r>
      <w:r w:rsidR="007D707D" w:rsidRPr="00C74567">
        <w:rPr>
          <w:b/>
          <w:i w:val="0"/>
          <w:sz w:val="22"/>
          <w:szCs w:val="22"/>
        </w:rPr>
        <w:t>2018</w:t>
      </w:r>
      <w:r w:rsidRPr="00C74567">
        <w:rPr>
          <w:b/>
          <w:i w:val="0"/>
          <w:sz w:val="22"/>
          <w:szCs w:val="22"/>
        </w:rPr>
        <w:t xml:space="preserve"> </w:t>
      </w:r>
      <w:r w:rsidRPr="00C74567">
        <w:rPr>
          <w:i w:val="0"/>
          <w:sz w:val="22"/>
          <w:szCs w:val="22"/>
        </w:rPr>
        <w:t>do</w:t>
      </w:r>
      <w:r w:rsidR="007D707D" w:rsidRPr="00C74567">
        <w:rPr>
          <w:b/>
          <w:i w:val="0"/>
          <w:sz w:val="22"/>
          <w:szCs w:val="22"/>
        </w:rPr>
        <w:t xml:space="preserve"> 9.00</w:t>
      </w:r>
      <w:r w:rsidRPr="00C74567">
        <w:rPr>
          <w:i w:val="0"/>
          <w:sz w:val="22"/>
          <w:szCs w:val="22"/>
        </w:rPr>
        <w:t xml:space="preserve"> ure na naslov: Mestna občina Ljubljana, Služba za javna naročila, Dalmatinova 1/II. nadstropje, 1000 Ljubljana.</w:t>
      </w:r>
    </w:p>
    <w:p w:rsidR="00901B2A" w:rsidRPr="00C74567" w:rsidRDefault="00901B2A" w:rsidP="00901B2A">
      <w:pPr>
        <w:ind w:left="993"/>
        <w:jc w:val="both"/>
        <w:rPr>
          <w:i w:val="0"/>
          <w:sz w:val="22"/>
          <w:szCs w:val="22"/>
        </w:rPr>
      </w:pPr>
    </w:p>
    <w:p w:rsidR="0088619D" w:rsidRPr="00C74567" w:rsidRDefault="0088619D" w:rsidP="00901B2A">
      <w:pPr>
        <w:ind w:left="993"/>
        <w:jc w:val="both"/>
        <w:rPr>
          <w:i w:val="0"/>
          <w:sz w:val="22"/>
          <w:szCs w:val="22"/>
        </w:rPr>
      </w:pPr>
    </w:p>
    <w:p w:rsidR="0088619D" w:rsidRPr="00C74567" w:rsidRDefault="0088619D" w:rsidP="00901B2A">
      <w:pPr>
        <w:ind w:left="993"/>
        <w:jc w:val="both"/>
        <w:rPr>
          <w:i w:val="0"/>
          <w:sz w:val="22"/>
          <w:szCs w:val="22"/>
        </w:rPr>
      </w:pPr>
    </w:p>
    <w:p w:rsidR="00901B2A" w:rsidRPr="00C74567" w:rsidRDefault="00901B2A" w:rsidP="00C25C9D">
      <w:pPr>
        <w:pStyle w:val="Odstavekseznama"/>
        <w:numPr>
          <w:ilvl w:val="0"/>
          <w:numId w:val="23"/>
        </w:numPr>
        <w:jc w:val="both"/>
        <w:rPr>
          <w:b/>
          <w:i w:val="0"/>
          <w:sz w:val="22"/>
          <w:szCs w:val="22"/>
        </w:rPr>
      </w:pPr>
      <w:r w:rsidRPr="00C74567">
        <w:rPr>
          <w:b/>
          <w:i w:val="0"/>
          <w:sz w:val="22"/>
          <w:szCs w:val="22"/>
        </w:rPr>
        <w:t>Bančna garancija za resnost ponudbe:</w:t>
      </w:r>
    </w:p>
    <w:p w:rsidR="00901B2A" w:rsidRPr="00C74567" w:rsidRDefault="00901B2A" w:rsidP="00833F29">
      <w:pPr>
        <w:ind w:left="1713"/>
        <w:rPr>
          <w:i w:val="0"/>
          <w:sz w:val="22"/>
          <w:szCs w:val="22"/>
        </w:rPr>
      </w:pPr>
      <w:r w:rsidRPr="00C74567">
        <w:rPr>
          <w:bCs/>
          <w:i w:val="0"/>
          <w:sz w:val="22"/>
          <w:szCs w:val="22"/>
        </w:rPr>
        <w:t xml:space="preserve">Ponudnik mora dokazilo o izvedenem finančnem zavarovanju za resnost ponudbe predložiti v originalu </w:t>
      </w:r>
      <w:r w:rsidRPr="00C74567">
        <w:rPr>
          <w:i w:val="0"/>
          <w:sz w:val="22"/>
          <w:szCs w:val="22"/>
        </w:rPr>
        <w:t>v zaprti ovojnici. Na ovojnici mora biti zapisano »</w:t>
      </w:r>
      <w:r w:rsidRPr="00C74567">
        <w:rPr>
          <w:b/>
          <w:i w:val="0"/>
          <w:sz w:val="22"/>
          <w:szCs w:val="22"/>
        </w:rPr>
        <w:t>NE ODPIRAJ – FINANČNO ZAVAR</w:t>
      </w:r>
      <w:r w:rsidR="00833F29" w:rsidRPr="00C74567">
        <w:rPr>
          <w:b/>
          <w:i w:val="0"/>
          <w:sz w:val="22"/>
          <w:szCs w:val="22"/>
        </w:rPr>
        <w:t xml:space="preserve">OVANJE ZA RESNOST PONUDBE </w:t>
      </w:r>
      <w:r w:rsidR="00833F29" w:rsidRPr="00417E52">
        <w:rPr>
          <w:b/>
          <w:i w:val="0"/>
          <w:sz w:val="22"/>
          <w:szCs w:val="22"/>
        </w:rPr>
        <w:t>JN 7560-18-</w:t>
      </w:r>
      <w:r w:rsidR="003776AF" w:rsidRPr="00417E52">
        <w:rPr>
          <w:b/>
          <w:i w:val="0"/>
          <w:sz w:val="22"/>
          <w:szCs w:val="22"/>
        </w:rPr>
        <w:t>220079</w:t>
      </w:r>
      <w:r w:rsidR="00593108" w:rsidRPr="00417E52">
        <w:rPr>
          <w:b/>
          <w:i w:val="0"/>
          <w:sz w:val="22"/>
          <w:szCs w:val="22"/>
        </w:rPr>
        <w:t>- Ureditev</w:t>
      </w:r>
      <w:r w:rsidR="00593108">
        <w:rPr>
          <w:b/>
          <w:i w:val="0"/>
          <w:sz w:val="22"/>
          <w:szCs w:val="22"/>
        </w:rPr>
        <w:t xml:space="preserve"> novega stopnišča na Stolbi</w:t>
      </w:r>
      <w:r w:rsidR="00833F29" w:rsidRPr="00C74567">
        <w:rPr>
          <w:b/>
          <w:i w:val="0"/>
          <w:sz w:val="22"/>
          <w:szCs w:val="22"/>
        </w:rPr>
        <w:t>«</w:t>
      </w:r>
      <w:r w:rsidRPr="00C74567">
        <w:rPr>
          <w:b/>
          <w:i w:val="0"/>
          <w:sz w:val="22"/>
          <w:szCs w:val="22"/>
        </w:rPr>
        <w:t xml:space="preserve">  </w:t>
      </w:r>
      <w:r w:rsidRPr="00C74567">
        <w:rPr>
          <w:i w:val="0"/>
          <w:sz w:val="14"/>
          <w:szCs w:val="22"/>
        </w:rPr>
        <w:t xml:space="preserve"> </w:t>
      </w:r>
      <w:r w:rsidRPr="00C74567">
        <w:rPr>
          <w:i w:val="0"/>
          <w:sz w:val="22"/>
          <w:szCs w:val="22"/>
        </w:rPr>
        <w:t>Gospodarski subjekt lahko na ovojnico prilepi obrazec »</w:t>
      </w:r>
      <w:r w:rsidRPr="00C74567">
        <w:rPr>
          <w:sz w:val="22"/>
          <w:szCs w:val="22"/>
        </w:rPr>
        <w:t>OZNAČBA OVOJNICE ZAVAROVANJA ZA RESNOST PONUDBE</w:t>
      </w:r>
      <w:r w:rsidRPr="00C74567">
        <w:rPr>
          <w:i w:val="0"/>
          <w:sz w:val="22"/>
          <w:szCs w:val="22"/>
        </w:rPr>
        <w:t>« (priloga B/5).</w:t>
      </w:r>
    </w:p>
    <w:p w:rsidR="00901B2A" w:rsidRPr="00C74567" w:rsidRDefault="00901B2A" w:rsidP="00901B2A">
      <w:pPr>
        <w:ind w:left="1713"/>
        <w:jc w:val="both"/>
        <w:rPr>
          <w:i w:val="0"/>
          <w:sz w:val="22"/>
          <w:szCs w:val="22"/>
        </w:rPr>
      </w:pPr>
    </w:p>
    <w:p w:rsidR="00901B2A" w:rsidRPr="00C74567" w:rsidRDefault="00901B2A" w:rsidP="00C25C9D">
      <w:pPr>
        <w:pStyle w:val="Odstavekseznama"/>
        <w:numPr>
          <w:ilvl w:val="0"/>
          <w:numId w:val="23"/>
        </w:numPr>
        <w:jc w:val="both"/>
        <w:rPr>
          <w:b/>
          <w:i w:val="0"/>
          <w:sz w:val="22"/>
          <w:szCs w:val="22"/>
        </w:rPr>
      </w:pPr>
      <w:r w:rsidRPr="00C74567">
        <w:rPr>
          <w:b/>
          <w:i w:val="0"/>
          <w:sz w:val="22"/>
          <w:szCs w:val="22"/>
        </w:rPr>
        <w:t>Kavcijsko zavarovanje pri zavarovalnici za resnost ponudbe:</w:t>
      </w:r>
    </w:p>
    <w:p w:rsidR="00901B2A" w:rsidRPr="00C74567" w:rsidRDefault="00901B2A" w:rsidP="00901B2A">
      <w:pPr>
        <w:pStyle w:val="Odstavekseznama"/>
        <w:ind w:left="1713"/>
        <w:jc w:val="both"/>
        <w:rPr>
          <w:i w:val="0"/>
          <w:sz w:val="22"/>
          <w:szCs w:val="22"/>
        </w:rPr>
      </w:pPr>
      <w:r w:rsidRPr="00C74567">
        <w:rPr>
          <w:bCs/>
          <w:i w:val="0"/>
          <w:sz w:val="22"/>
          <w:szCs w:val="22"/>
        </w:rPr>
        <w:t xml:space="preserve">Ponudnik mora dokazilo o izvedenem finančnem zavarovanju za resnost ponudbe predložiti v originalu </w:t>
      </w:r>
      <w:r w:rsidRPr="00C74567">
        <w:rPr>
          <w:i w:val="0"/>
          <w:sz w:val="22"/>
          <w:szCs w:val="22"/>
        </w:rPr>
        <w:t>v zaprti ovojnici. Na ovojnici mora biti zapisano »</w:t>
      </w:r>
      <w:r w:rsidRPr="00C74567">
        <w:rPr>
          <w:b/>
          <w:i w:val="0"/>
          <w:sz w:val="22"/>
          <w:szCs w:val="22"/>
        </w:rPr>
        <w:t>NE ODPIRAJ – FINANČNO ZAVAR</w:t>
      </w:r>
      <w:r w:rsidR="00D351E1" w:rsidRPr="00C74567">
        <w:rPr>
          <w:b/>
          <w:i w:val="0"/>
          <w:sz w:val="22"/>
          <w:szCs w:val="22"/>
        </w:rPr>
        <w:t xml:space="preserve">OVANJE ZA RESNOST PONUDBE </w:t>
      </w:r>
      <w:r w:rsidR="00D351E1" w:rsidRPr="00417E52">
        <w:rPr>
          <w:b/>
          <w:i w:val="0"/>
          <w:sz w:val="22"/>
          <w:szCs w:val="22"/>
        </w:rPr>
        <w:t xml:space="preserve">JN </w:t>
      </w:r>
      <w:r w:rsidR="00D351E1" w:rsidRPr="00857EA8">
        <w:rPr>
          <w:b/>
          <w:i w:val="0"/>
          <w:sz w:val="22"/>
          <w:szCs w:val="22"/>
        </w:rPr>
        <w:t>7560-18-</w:t>
      </w:r>
      <w:r w:rsidR="003776AF" w:rsidRPr="00857EA8">
        <w:rPr>
          <w:b/>
          <w:i w:val="0"/>
          <w:sz w:val="22"/>
          <w:szCs w:val="22"/>
        </w:rPr>
        <w:t>220079</w:t>
      </w:r>
      <w:r w:rsidR="00D351E1" w:rsidRPr="00857EA8">
        <w:rPr>
          <w:b/>
          <w:i w:val="0"/>
          <w:sz w:val="22"/>
          <w:szCs w:val="22"/>
        </w:rPr>
        <w:t>-</w:t>
      </w:r>
      <w:r w:rsidR="00D351E1" w:rsidRPr="00417E52">
        <w:rPr>
          <w:b/>
          <w:i w:val="0"/>
          <w:sz w:val="22"/>
          <w:szCs w:val="22"/>
        </w:rPr>
        <w:t xml:space="preserve"> </w:t>
      </w:r>
      <w:r w:rsidR="000A349D" w:rsidRPr="00417E52">
        <w:rPr>
          <w:b/>
          <w:i w:val="0"/>
          <w:sz w:val="22"/>
          <w:szCs w:val="22"/>
        </w:rPr>
        <w:t>»Ureditev novega</w:t>
      </w:r>
      <w:r w:rsidR="000A349D">
        <w:rPr>
          <w:b/>
          <w:i w:val="0"/>
          <w:sz w:val="22"/>
          <w:szCs w:val="22"/>
        </w:rPr>
        <w:t xml:space="preserve"> stopnišča na Stolbi</w:t>
      </w:r>
      <w:r w:rsidRPr="00C74567">
        <w:rPr>
          <w:i w:val="0"/>
          <w:sz w:val="22"/>
          <w:szCs w:val="22"/>
        </w:rPr>
        <w:t>«.</w:t>
      </w:r>
      <w:r w:rsidRPr="00C74567">
        <w:rPr>
          <w:i w:val="0"/>
          <w:sz w:val="14"/>
          <w:szCs w:val="22"/>
        </w:rPr>
        <w:t xml:space="preserve"> </w:t>
      </w:r>
      <w:r w:rsidRPr="00C74567">
        <w:rPr>
          <w:i w:val="0"/>
          <w:sz w:val="22"/>
          <w:szCs w:val="22"/>
        </w:rPr>
        <w:t>Gospodarski subjekt lahko na ovojnico prilepi obrazec »</w:t>
      </w:r>
      <w:r w:rsidRPr="00C74567">
        <w:rPr>
          <w:sz w:val="22"/>
          <w:szCs w:val="22"/>
        </w:rPr>
        <w:t>OZNAČBA OVOJNICE ZAVAROVANJA ZA RESNOST PONUDBE</w:t>
      </w:r>
      <w:r w:rsidRPr="00C74567">
        <w:rPr>
          <w:i w:val="0"/>
          <w:sz w:val="22"/>
          <w:szCs w:val="22"/>
        </w:rPr>
        <w:t>« (priloga B/5).</w:t>
      </w:r>
    </w:p>
    <w:p w:rsidR="00901B2A" w:rsidRPr="00C74567" w:rsidRDefault="00901B2A" w:rsidP="00901B2A">
      <w:pPr>
        <w:pStyle w:val="Odstavekseznama"/>
        <w:ind w:left="1713"/>
        <w:jc w:val="both"/>
        <w:rPr>
          <w:i w:val="0"/>
          <w:sz w:val="22"/>
          <w:szCs w:val="22"/>
        </w:rPr>
      </w:pPr>
    </w:p>
    <w:p w:rsidR="00901B2A" w:rsidRPr="00C74567" w:rsidRDefault="00901B2A" w:rsidP="00C25C9D">
      <w:pPr>
        <w:pStyle w:val="Odstavekseznama"/>
        <w:numPr>
          <w:ilvl w:val="0"/>
          <w:numId w:val="23"/>
        </w:numPr>
        <w:jc w:val="both"/>
        <w:rPr>
          <w:b/>
          <w:i w:val="0"/>
          <w:sz w:val="22"/>
          <w:szCs w:val="22"/>
        </w:rPr>
      </w:pPr>
      <w:r w:rsidRPr="00C74567">
        <w:rPr>
          <w:b/>
          <w:i w:val="0"/>
          <w:sz w:val="22"/>
          <w:szCs w:val="22"/>
        </w:rPr>
        <w:t>Potrdilo o vplačilu varščine za resnost ponudbe:</w:t>
      </w:r>
    </w:p>
    <w:p w:rsidR="00901B2A" w:rsidRDefault="00901B2A" w:rsidP="00901B2A">
      <w:pPr>
        <w:pStyle w:val="Odstavekseznama"/>
        <w:ind w:left="1713"/>
        <w:jc w:val="both"/>
        <w:rPr>
          <w:i w:val="0"/>
          <w:sz w:val="22"/>
          <w:szCs w:val="22"/>
        </w:rPr>
      </w:pPr>
      <w:r w:rsidRPr="00C74567">
        <w:rPr>
          <w:bCs/>
          <w:i w:val="0"/>
          <w:sz w:val="22"/>
          <w:szCs w:val="22"/>
        </w:rPr>
        <w:t>Ponudnik v informacijskem sistemu e-JN dokazilo naloži v razdelek »</w:t>
      </w:r>
      <w:r w:rsidRPr="00C74567">
        <w:rPr>
          <w:bCs/>
          <w:sz w:val="22"/>
          <w:szCs w:val="22"/>
        </w:rPr>
        <w:t>Druge priloge</w:t>
      </w:r>
      <w:r w:rsidRPr="00C74567">
        <w:rPr>
          <w:bCs/>
          <w:i w:val="0"/>
          <w:sz w:val="22"/>
          <w:szCs w:val="22"/>
        </w:rPr>
        <w:t>« v .pdf obliki.</w:t>
      </w:r>
    </w:p>
    <w:p w:rsidR="00901B2A" w:rsidRDefault="00901B2A" w:rsidP="00901B2A">
      <w:pPr>
        <w:jc w:val="both"/>
        <w:rPr>
          <w:i w:val="0"/>
          <w:sz w:val="22"/>
          <w:szCs w:val="22"/>
        </w:rPr>
      </w:pPr>
    </w:p>
    <w:p w:rsidR="00901B2A" w:rsidRPr="00AF38FC" w:rsidRDefault="00901B2A" w:rsidP="00901B2A">
      <w:pPr>
        <w:ind w:left="993"/>
        <w:jc w:val="both"/>
        <w:rPr>
          <w:i w:val="0"/>
          <w:sz w:val="22"/>
          <w:szCs w:val="22"/>
        </w:rPr>
      </w:pPr>
    </w:p>
    <w:p w:rsidR="00BA0C38" w:rsidRDefault="00BA0C38">
      <w:pPr>
        <w:rPr>
          <w:i w:val="0"/>
          <w:sz w:val="22"/>
          <w:szCs w:val="22"/>
        </w:rPr>
      </w:pP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VRAČILO FINANČNEGA ZAVAROVANJA ZA RESNOST </w:t>
      </w:r>
      <w:r>
        <w:rPr>
          <w:i w:val="0"/>
          <w:sz w:val="22"/>
          <w:szCs w:val="22"/>
        </w:rPr>
        <w:t>PRIJAVE IN PONUDB</w:t>
      </w:r>
      <w:r w:rsidRPr="005D75FD">
        <w:rPr>
          <w:i w:val="0"/>
          <w:sz w:val="22"/>
          <w:szCs w:val="22"/>
        </w:rPr>
        <w:t>:</w:t>
      </w: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Neunovčene bančne garancije za resnost </w:t>
      </w:r>
      <w:r w:rsidR="00B36C52">
        <w:rPr>
          <w:i w:val="0"/>
          <w:sz w:val="22"/>
          <w:szCs w:val="22"/>
        </w:rPr>
        <w:t xml:space="preserve">prijave </w:t>
      </w:r>
      <w:r w:rsidRPr="005D75FD">
        <w:rPr>
          <w:i w:val="0"/>
          <w:sz w:val="22"/>
          <w:szCs w:val="22"/>
        </w:rPr>
        <w:t xml:space="preserve"> ali  kavcijska zavarovanja se po zaključku postopka oddaje javnega naročila vrnejo neizbranim </w:t>
      </w:r>
      <w:r>
        <w:rPr>
          <w:i w:val="0"/>
          <w:sz w:val="22"/>
          <w:szCs w:val="22"/>
        </w:rPr>
        <w:t>gospodarskim subjektom</w:t>
      </w:r>
      <w:r w:rsidRPr="005D75FD">
        <w:rPr>
          <w:i w:val="0"/>
          <w:sz w:val="22"/>
          <w:szCs w:val="22"/>
        </w:rPr>
        <w:t>,</w:t>
      </w:r>
      <w:r>
        <w:rPr>
          <w:i w:val="0"/>
          <w:sz w:val="22"/>
          <w:szCs w:val="22"/>
        </w:rPr>
        <w:t xml:space="preserve"> </w:t>
      </w:r>
      <w:r w:rsidRPr="005D75FD">
        <w:rPr>
          <w:i w:val="0"/>
          <w:sz w:val="22"/>
          <w:szCs w:val="22"/>
        </w:rPr>
        <w:t xml:space="preserve">izbranemu </w:t>
      </w:r>
      <w:r>
        <w:rPr>
          <w:i w:val="0"/>
          <w:sz w:val="22"/>
          <w:szCs w:val="22"/>
        </w:rPr>
        <w:t>gospodarskemu subjektu</w:t>
      </w:r>
      <w:r w:rsidRPr="005D75FD">
        <w:rPr>
          <w:i w:val="0"/>
          <w:sz w:val="22"/>
          <w:szCs w:val="22"/>
        </w:rPr>
        <w:t xml:space="preserve"> pa po predložitvi finančnega zavarovanja za dobro izvedbo pogodbenih obveznosti.</w:t>
      </w:r>
    </w:p>
    <w:p w:rsidR="00DC2457" w:rsidRPr="005D75FD" w:rsidRDefault="00DC2457" w:rsidP="00DC2457">
      <w:pPr>
        <w:overflowPunct w:val="0"/>
        <w:adjustRightInd w:val="0"/>
        <w:ind w:left="1080"/>
        <w:jc w:val="both"/>
        <w:rPr>
          <w:i w:val="0"/>
          <w:sz w:val="22"/>
          <w:szCs w:val="22"/>
        </w:rPr>
      </w:pP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V primeru plačila varščine, bo naročnik vsem neizbranim </w:t>
      </w:r>
      <w:r>
        <w:rPr>
          <w:i w:val="0"/>
          <w:sz w:val="22"/>
          <w:szCs w:val="22"/>
        </w:rPr>
        <w:t>gospodarskim subjektom</w:t>
      </w:r>
      <w:r w:rsidRPr="005D75FD">
        <w:rPr>
          <w:i w:val="0"/>
          <w:sz w:val="22"/>
          <w:szCs w:val="22"/>
        </w:rPr>
        <w:t xml:space="preserve"> le to vrnil po zaključku postopka oddaje javnega naročila, izbranemu </w:t>
      </w:r>
      <w:r>
        <w:rPr>
          <w:i w:val="0"/>
          <w:sz w:val="22"/>
          <w:szCs w:val="22"/>
        </w:rPr>
        <w:t>gospodarskemu subjektu</w:t>
      </w:r>
      <w:r w:rsidRPr="005D75FD">
        <w:rPr>
          <w:i w:val="0"/>
          <w:sz w:val="22"/>
          <w:szCs w:val="22"/>
        </w:rPr>
        <w:t xml:space="preserve"> pa po predložitvi finančnega zavarovanja za dobro izvedbo pogodbenih obveznosti. Varščina bo vrnjena brezobrestno.</w:t>
      </w:r>
    </w:p>
    <w:p w:rsidR="00DC2457" w:rsidRDefault="00DC2457" w:rsidP="00DC2457">
      <w:pPr>
        <w:ind w:left="1080"/>
        <w:jc w:val="both"/>
        <w:rPr>
          <w:i w:val="0"/>
          <w:sz w:val="22"/>
          <w:szCs w:val="22"/>
        </w:rPr>
      </w:pPr>
      <w:r w:rsidRPr="005D75FD">
        <w:rPr>
          <w:i w:val="0"/>
          <w:sz w:val="22"/>
          <w:szCs w:val="22"/>
        </w:rPr>
        <w:t xml:space="preserve"> </w:t>
      </w:r>
    </w:p>
    <w:p w:rsidR="00DC2457" w:rsidRDefault="00DC2457" w:rsidP="00DC2457">
      <w:pPr>
        <w:ind w:left="1080"/>
        <w:jc w:val="both"/>
        <w:rPr>
          <w:i w:val="0"/>
          <w:sz w:val="22"/>
          <w:szCs w:val="22"/>
        </w:rPr>
      </w:pPr>
      <w:r w:rsidRPr="005D75FD">
        <w:rPr>
          <w:i w:val="0"/>
          <w:sz w:val="22"/>
          <w:szCs w:val="22"/>
        </w:rPr>
        <w:t xml:space="preserve">Neunovčene bančne garancije za resnost </w:t>
      </w:r>
      <w:r w:rsidR="00631580">
        <w:rPr>
          <w:i w:val="0"/>
          <w:sz w:val="22"/>
          <w:szCs w:val="22"/>
        </w:rPr>
        <w:t>prijave</w:t>
      </w:r>
      <w:r w:rsidRPr="005D75FD">
        <w:rPr>
          <w:i w:val="0"/>
          <w:sz w:val="22"/>
          <w:szCs w:val="22"/>
        </w:rPr>
        <w:t xml:space="preserve"> ali kavcijska zavarovanja</w:t>
      </w:r>
      <w:r>
        <w:rPr>
          <w:i w:val="0"/>
          <w:sz w:val="22"/>
          <w:szCs w:val="22"/>
        </w:rPr>
        <w:t xml:space="preserve"> oziroma varščina se gospodarskim subjektom, ki jim ni priznana sposobnost za sodelovanje v drugi fazi postopka, vrne po pravnomočnosti odločitve o priznanju sposobnosti.</w:t>
      </w:r>
    </w:p>
    <w:p w:rsidR="00DC2457" w:rsidRPr="005D75FD" w:rsidRDefault="00DC2457" w:rsidP="00DC2457">
      <w:pPr>
        <w:ind w:left="993"/>
        <w:jc w:val="both"/>
        <w:rPr>
          <w:i w:val="0"/>
          <w:sz w:val="22"/>
          <w:szCs w:val="22"/>
        </w:rPr>
      </w:pP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UNOVČITEV FINANČNEGA ZAVAROVANJA ZA RESNOST </w:t>
      </w:r>
      <w:r w:rsidR="00CD44CD">
        <w:rPr>
          <w:i w:val="0"/>
          <w:sz w:val="22"/>
          <w:szCs w:val="22"/>
        </w:rPr>
        <w:t>PRIJAVE:</w:t>
      </w: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Naročnik bo finančno zavarovanje za resnost </w:t>
      </w:r>
      <w:r w:rsidR="00C75F2B">
        <w:rPr>
          <w:i w:val="0"/>
          <w:sz w:val="22"/>
          <w:szCs w:val="22"/>
        </w:rPr>
        <w:t xml:space="preserve">prijave </w:t>
      </w:r>
      <w:r w:rsidRPr="005D75FD">
        <w:rPr>
          <w:i w:val="0"/>
          <w:sz w:val="22"/>
          <w:szCs w:val="22"/>
        </w:rPr>
        <w:t xml:space="preserve"> unovči</w:t>
      </w:r>
      <w:r>
        <w:rPr>
          <w:i w:val="0"/>
          <w:sz w:val="22"/>
          <w:szCs w:val="22"/>
        </w:rPr>
        <w:t>l</w:t>
      </w:r>
      <w:r w:rsidRPr="005D75FD">
        <w:rPr>
          <w:i w:val="0"/>
          <w:sz w:val="22"/>
          <w:szCs w:val="22"/>
        </w:rPr>
        <w:t xml:space="preserve"> oz. zadržal  varščino, če </w:t>
      </w:r>
      <w:r>
        <w:rPr>
          <w:i w:val="0"/>
          <w:sz w:val="22"/>
          <w:szCs w:val="22"/>
        </w:rPr>
        <w:t>gospodarski subjekt</w:t>
      </w:r>
      <w:r w:rsidRPr="005D75FD">
        <w:rPr>
          <w:i w:val="0"/>
          <w:sz w:val="22"/>
          <w:szCs w:val="22"/>
        </w:rPr>
        <w:t>:</w:t>
      </w:r>
    </w:p>
    <w:p w:rsidR="00E009EF" w:rsidRDefault="00DC2457" w:rsidP="00C25C9D">
      <w:pPr>
        <w:numPr>
          <w:ilvl w:val="0"/>
          <w:numId w:val="14"/>
        </w:numPr>
        <w:overflowPunct w:val="0"/>
        <w:adjustRightInd w:val="0"/>
        <w:ind w:left="1440"/>
        <w:jc w:val="both"/>
        <w:rPr>
          <w:i w:val="0"/>
          <w:sz w:val="22"/>
          <w:szCs w:val="22"/>
        </w:rPr>
      </w:pPr>
      <w:r w:rsidRPr="005D75FD">
        <w:rPr>
          <w:i w:val="0"/>
          <w:sz w:val="22"/>
          <w:szCs w:val="22"/>
        </w:rPr>
        <w:t xml:space="preserve">po roku določenem za oddajo </w:t>
      </w:r>
      <w:r>
        <w:rPr>
          <w:i w:val="0"/>
          <w:sz w:val="22"/>
          <w:szCs w:val="22"/>
        </w:rPr>
        <w:t xml:space="preserve">prijav </w:t>
      </w:r>
      <w:r w:rsidR="00E009EF">
        <w:rPr>
          <w:i w:val="0"/>
          <w:sz w:val="22"/>
          <w:szCs w:val="22"/>
        </w:rPr>
        <w:t>svojo prijavo umakne ali</w:t>
      </w:r>
    </w:p>
    <w:p w:rsidR="00E009EF" w:rsidRDefault="00E009EF" w:rsidP="00C25C9D">
      <w:pPr>
        <w:numPr>
          <w:ilvl w:val="0"/>
          <w:numId w:val="14"/>
        </w:numPr>
        <w:overflowPunct w:val="0"/>
        <w:adjustRightInd w:val="0"/>
        <w:ind w:left="1440"/>
        <w:jc w:val="both"/>
        <w:rPr>
          <w:i w:val="0"/>
          <w:sz w:val="22"/>
          <w:szCs w:val="22"/>
        </w:rPr>
      </w:pPr>
      <w:r>
        <w:rPr>
          <w:i w:val="0"/>
          <w:sz w:val="22"/>
          <w:szCs w:val="22"/>
        </w:rPr>
        <w:t>ne predl</w:t>
      </w:r>
      <w:r w:rsidR="00115F80">
        <w:rPr>
          <w:i w:val="0"/>
          <w:sz w:val="22"/>
          <w:szCs w:val="22"/>
        </w:rPr>
        <w:t>oži prijave</w:t>
      </w:r>
      <w:r>
        <w:rPr>
          <w:i w:val="0"/>
          <w:sz w:val="22"/>
          <w:szCs w:val="22"/>
        </w:rPr>
        <w:t xml:space="preserve"> ali</w:t>
      </w:r>
    </w:p>
    <w:p w:rsidR="00DC2457" w:rsidRPr="005D75FD" w:rsidRDefault="00DC2457" w:rsidP="00C25C9D">
      <w:pPr>
        <w:numPr>
          <w:ilvl w:val="0"/>
          <w:numId w:val="14"/>
        </w:numPr>
        <w:overflowPunct w:val="0"/>
        <w:adjustRightInd w:val="0"/>
        <w:ind w:left="1440"/>
        <w:jc w:val="both"/>
        <w:rPr>
          <w:i w:val="0"/>
          <w:sz w:val="22"/>
          <w:szCs w:val="22"/>
        </w:rPr>
      </w:pPr>
      <w:r w:rsidRPr="005D75FD">
        <w:rPr>
          <w:i w:val="0"/>
          <w:sz w:val="22"/>
          <w:szCs w:val="22"/>
        </w:rPr>
        <w:t>zavrne sklenitev pogodbe ali</w:t>
      </w:r>
    </w:p>
    <w:p w:rsidR="00DC2457" w:rsidRPr="005D75FD" w:rsidRDefault="00DC2457" w:rsidP="00C25C9D">
      <w:pPr>
        <w:numPr>
          <w:ilvl w:val="0"/>
          <w:numId w:val="14"/>
        </w:numPr>
        <w:overflowPunct w:val="0"/>
        <w:adjustRightInd w:val="0"/>
        <w:ind w:left="1440"/>
        <w:jc w:val="both"/>
        <w:rPr>
          <w:i w:val="0"/>
          <w:sz w:val="22"/>
          <w:szCs w:val="22"/>
        </w:rPr>
      </w:pPr>
      <w:r w:rsidRPr="005D75FD">
        <w:rPr>
          <w:i w:val="0"/>
          <w:sz w:val="22"/>
          <w:szCs w:val="22"/>
        </w:rPr>
        <w:t>po sklenitvi pogodbe ne predloži bančne garancije za dobro izvedbo pogodbenih obveznosti.</w:t>
      </w:r>
    </w:p>
    <w:p w:rsidR="00DC2457" w:rsidRDefault="00DC2457" w:rsidP="00DC2457">
      <w:pPr>
        <w:rPr>
          <w:b/>
          <w:i w:val="0"/>
          <w:sz w:val="22"/>
          <w:szCs w:val="22"/>
          <w:highlight w:val="yellow"/>
          <w:u w:val="single"/>
        </w:rPr>
      </w:pPr>
    </w:p>
    <w:p w:rsidR="00DC2457" w:rsidRPr="006C1ABC" w:rsidRDefault="00DC2457" w:rsidP="00DC2457">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DC2457" w:rsidRPr="006C1ABC" w:rsidRDefault="00DC2457" w:rsidP="00DC2457">
      <w:pPr>
        <w:ind w:left="1080"/>
        <w:jc w:val="both"/>
        <w:rPr>
          <w:i w:val="0"/>
          <w:sz w:val="16"/>
          <w:szCs w:val="16"/>
        </w:rPr>
      </w:pPr>
    </w:p>
    <w:p w:rsidR="00DC2457" w:rsidRDefault="00CC5F23" w:rsidP="006711F1">
      <w:pPr>
        <w:ind w:left="1080"/>
        <w:jc w:val="both"/>
        <w:rPr>
          <w:i w:val="0"/>
          <w:sz w:val="22"/>
          <w:szCs w:val="22"/>
        </w:rPr>
      </w:pPr>
      <w:r>
        <w:rPr>
          <w:i w:val="0"/>
          <w:sz w:val="22"/>
          <w:szCs w:val="22"/>
        </w:rPr>
        <w:t>Mestni občini Ljubljana</w:t>
      </w:r>
      <w:r w:rsidR="007545D0" w:rsidRPr="00F13CB1">
        <w:rPr>
          <w:i w:val="0"/>
          <w:sz w:val="22"/>
          <w:szCs w:val="22"/>
        </w:rPr>
        <w:t xml:space="preserve"> bo izbrani ponudnik predložil b</w:t>
      </w:r>
      <w:r w:rsidR="00DC2457" w:rsidRPr="00F13CB1">
        <w:rPr>
          <w:i w:val="0"/>
          <w:sz w:val="22"/>
          <w:szCs w:val="22"/>
        </w:rPr>
        <w:t xml:space="preserve">ančno garancijo oz. kavcijsko zavarovanje  pri zavarovalnici za dobro izvedbo pogodbenih obveznosti </w:t>
      </w:r>
      <w:r w:rsidR="00EC39E6">
        <w:rPr>
          <w:i w:val="0"/>
          <w:sz w:val="22"/>
          <w:szCs w:val="22"/>
        </w:rPr>
        <w:t xml:space="preserve">(priloga C/2) </w:t>
      </w:r>
      <w:r w:rsidR="00DC2457" w:rsidRPr="00F13CB1">
        <w:rPr>
          <w:i w:val="0"/>
          <w:sz w:val="22"/>
          <w:szCs w:val="22"/>
        </w:rPr>
        <w:t xml:space="preserve"> v roku 15 dni po podpisu pogodbe, v višini 10% (deset odstotkov) od pogodbene vrednosti v EUR z DDV. Veljavnost bančne garancije oz. kavcijskega zavarovanja pri zavarovalnici za dobro izvedbo pogodbenih obveznosti je 90 dni daljša kot je rok za dokončno izvedbo posla, ki bo določen v pogodbi.</w:t>
      </w:r>
    </w:p>
    <w:p w:rsidR="007545D0" w:rsidRDefault="007545D0" w:rsidP="00DC2457">
      <w:pPr>
        <w:ind w:left="1080"/>
        <w:jc w:val="both"/>
        <w:rPr>
          <w:i w:val="0"/>
          <w:sz w:val="22"/>
          <w:szCs w:val="22"/>
        </w:rPr>
      </w:pPr>
    </w:p>
    <w:p w:rsidR="00DC2457" w:rsidRDefault="00DC2457" w:rsidP="00DC2457">
      <w:pPr>
        <w:ind w:left="1080"/>
        <w:jc w:val="both"/>
        <w:rPr>
          <w:i w:val="0"/>
          <w:sz w:val="22"/>
          <w:szCs w:val="22"/>
        </w:rPr>
      </w:pPr>
    </w:p>
    <w:p w:rsidR="00DC2457" w:rsidRPr="006C1ABC" w:rsidRDefault="00DC2457" w:rsidP="00DC2457">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DC2457" w:rsidRPr="006C1ABC" w:rsidRDefault="00DC2457" w:rsidP="00DC2457">
      <w:pPr>
        <w:pStyle w:val="Glava"/>
        <w:tabs>
          <w:tab w:val="left" w:pos="708"/>
        </w:tabs>
        <w:ind w:left="1080"/>
        <w:jc w:val="both"/>
        <w:rPr>
          <w:i w:val="0"/>
          <w:sz w:val="16"/>
          <w:szCs w:val="16"/>
        </w:rPr>
      </w:pPr>
    </w:p>
    <w:p w:rsidR="00DC2457" w:rsidRDefault="00DC2457" w:rsidP="00DC2457">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Pr>
          <w:i w:val="0"/>
          <w:sz w:val="22"/>
          <w:szCs w:val="22"/>
        </w:rPr>
        <w:t>k v garancijskem roku (priloga C</w:t>
      </w:r>
      <w:r w:rsidRPr="006C1ABC">
        <w:rPr>
          <w:i w:val="0"/>
          <w:sz w:val="22"/>
          <w:szCs w:val="22"/>
        </w:rPr>
        <w:t xml:space="preserve">/3), v višini </w:t>
      </w:r>
      <w:r w:rsidRPr="001D2E6A">
        <w:rPr>
          <w:i w:val="0"/>
          <w:sz w:val="22"/>
          <w:szCs w:val="22"/>
        </w:rPr>
        <w:t>5 % (pet odstotkov</w:t>
      </w:r>
      <w:r w:rsidRPr="006C1ABC">
        <w:rPr>
          <w:i w:val="0"/>
          <w:sz w:val="22"/>
          <w:szCs w:val="22"/>
        </w:rPr>
        <w:t>) pogodbene vrednosti</w:t>
      </w:r>
      <w:r>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7E16DF" w:rsidRDefault="007E16DF" w:rsidP="00DC2457">
      <w:pPr>
        <w:pStyle w:val="Glava"/>
        <w:tabs>
          <w:tab w:val="left" w:pos="708"/>
        </w:tabs>
        <w:ind w:left="1080"/>
        <w:jc w:val="both"/>
        <w:rPr>
          <w:i w:val="0"/>
          <w:sz w:val="22"/>
          <w:szCs w:val="22"/>
        </w:rPr>
      </w:pPr>
    </w:p>
    <w:p w:rsidR="007E16DF" w:rsidRDefault="007E16DF" w:rsidP="007E16DF">
      <w:pPr>
        <w:ind w:left="1080"/>
        <w:jc w:val="both"/>
        <w:rPr>
          <w:i w:val="0"/>
          <w:sz w:val="22"/>
          <w:szCs w:val="22"/>
        </w:rPr>
      </w:pPr>
      <w:r w:rsidRPr="009F42F9">
        <w:rPr>
          <w:i w:val="0"/>
          <w:sz w:val="22"/>
          <w:szCs w:val="22"/>
        </w:rPr>
        <w:t>Finančni zavarovanji se predložita v skladu z zahtevami iz vzorca pogodbe (</w:t>
      </w:r>
      <w:r w:rsidR="004E1F30" w:rsidRPr="009F42F9">
        <w:rPr>
          <w:i w:val="0"/>
          <w:sz w:val="22"/>
          <w:szCs w:val="22"/>
        </w:rPr>
        <w:t xml:space="preserve">priloga </w:t>
      </w:r>
      <w:r w:rsidRPr="009F42F9">
        <w:rPr>
          <w:i w:val="0"/>
          <w:sz w:val="22"/>
          <w:szCs w:val="22"/>
        </w:rPr>
        <w:t>A1).</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857EA8" w:rsidRDefault="00857EA8" w:rsidP="00DC2457">
      <w:pPr>
        <w:pStyle w:val="Glava"/>
        <w:tabs>
          <w:tab w:val="clear" w:pos="4536"/>
          <w:tab w:val="clear" w:pos="9072"/>
        </w:tabs>
        <w:ind w:left="1080"/>
        <w:jc w:val="both"/>
        <w:rPr>
          <w:i w:val="0"/>
          <w:sz w:val="22"/>
          <w:szCs w:val="22"/>
        </w:rPr>
      </w:pPr>
    </w:p>
    <w:p w:rsidR="00857EA8" w:rsidRDefault="00857EA8" w:rsidP="00DC2457">
      <w:pPr>
        <w:pStyle w:val="Glava"/>
        <w:tabs>
          <w:tab w:val="clear" w:pos="4536"/>
          <w:tab w:val="clear" w:pos="9072"/>
        </w:tabs>
        <w:ind w:left="1080"/>
        <w:jc w:val="both"/>
        <w:rPr>
          <w:i w:val="0"/>
          <w:sz w:val="22"/>
          <w:szCs w:val="22"/>
        </w:rPr>
      </w:pPr>
    </w:p>
    <w:p w:rsidR="00857EA8" w:rsidRDefault="00857EA8" w:rsidP="00DC2457">
      <w:pPr>
        <w:pStyle w:val="Glava"/>
        <w:tabs>
          <w:tab w:val="clear" w:pos="4536"/>
          <w:tab w:val="clear" w:pos="9072"/>
        </w:tabs>
        <w:ind w:left="1080"/>
        <w:jc w:val="both"/>
        <w:rPr>
          <w:i w:val="0"/>
          <w:sz w:val="22"/>
          <w:szCs w:val="22"/>
        </w:rPr>
      </w:pPr>
    </w:p>
    <w:p w:rsidR="00857EA8" w:rsidRDefault="00857EA8" w:rsidP="00DC2457">
      <w:pPr>
        <w:pStyle w:val="Glava"/>
        <w:tabs>
          <w:tab w:val="clear" w:pos="4536"/>
          <w:tab w:val="clear" w:pos="9072"/>
        </w:tabs>
        <w:ind w:left="1080"/>
        <w:jc w:val="both"/>
        <w:rPr>
          <w:i w:val="0"/>
          <w:sz w:val="22"/>
          <w:szCs w:val="22"/>
        </w:rPr>
      </w:pPr>
    </w:p>
    <w:p w:rsidR="00857EA8" w:rsidRDefault="00857EA8" w:rsidP="00DC2457">
      <w:pPr>
        <w:pStyle w:val="Glava"/>
        <w:tabs>
          <w:tab w:val="clear" w:pos="4536"/>
          <w:tab w:val="clear" w:pos="9072"/>
        </w:tabs>
        <w:ind w:left="1080"/>
        <w:jc w:val="both"/>
        <w:rPr>
          <w:i w:val="0"/>
          <w:sz w:val="22"/>
          <w:szCs w:val="22"/>
        </w:rPr>
      </w:pPr>
    </w:p>
    <w:p w:rsidR="00857EA8" w:rsidRDefault="00857EA8" w:rsidP="00DC2457">
      <w:pPr>
        <w:pStyle w:val="Glava"/>
        <w:tabs>
          <w:tab w:val="clear" w:pos="4536"/>
          <w:tab w:val="clear" w:pos="9072"/>
        </w:tabs>
        <w:ind w:left="1080"/>
        <w:jc w:val="both"/>
        <w:rPr>
          <w:i w:val="0"/>
          <w:sz w:val="22"/>
          <w:szCs w:val="22"/>
        </w:rPr>
      </w:pPr>
    </w:p>
    <w:p w:rsidR="00857EA8" w:rsidRDefault="00857EA8" w:rsidP="00DC2457">
      <w:pPr>
        <w:pStyle w:val="Glava"/>
        <w:tabs>
          <w:tab w:val="clear" w:pos="4536"/>
          <w:tab w:val="clear" w:pos="9072"/>
        </w:tabs>
        <w:ind w:left="1080"/>
        <w:jc w:val="both"/>
        <w:rPr>
          <w:i w:val="0"/>
          <w:sz w:val="22"/>
          <w:szCs w:val="22"/>
        </w:rPr>
      </w:pPr>
    </w:p>
    <w:p w:rsidR="00857EA8" w:rsidRDefault="00857EA8"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DC2457"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DC2457" w:rsidRDefault="00DC2457" w:rsidP="00DC2457">
      <w:pPr>
        <w:pStyle w:val="Glava"/>
        <w:tabs>
          <w:tab w:val="left" w:pos="708"/>
        </w:tabs>
        <w:ind w:left="1080"/>
        <w:jc w:val="both"/>
        <w:rPr>
          <w:i w:val="0"/>
          <w:sz w:val="22"/>
          <w:szCs w:val="22"/>
        </w:rPr>
      </w:pPr>
    </w:p>
    <w:p w:rsidR="00DC2457" w:rsidRDefault="001D2E6A" w:rsidP="00C25C9D">
      <w:pPr>
        <w:numPr>
          <w:ilvl w:val="0"/>
          <w:numId w:val="11"/>
        </w:numPr>
        <w:rPr>
          <w:i w:val="0"/>
          <w:sz w:val="22"/>
          <w:szCs w:val="22"/>
        </w:rPr>
      </w:pPr>
      <w:r>
        <w:rPr>
          <w:i w:val="0"/>
          <w:sz w:val="22"/>
          <w:szCs w:val="22"/>
        </w:rPr>
        <w:t>Vzor</w:t>
      </w:r>
      <w:r w:rsidR="00EB6B8A">
        <w:rPr>
          <w:i w:val="0"/>
          <w:sz w:val="22"/>
          <w:szCs w:val="22"/>
        </w:rPr>
        <w:t xml:space="preserve">ec pogodbe (priloga A) </w:t>
      </w:r>
    </w:p>
    <w:p w:rsidR="00DC2457" w:rsidRDefault="00445A39" w:rsidP="00C25C9D">
      <w:pPr>
        <w:numPr>
          <w:ilvl w:val="0"/>
          <w:numId w:val="11"/>
        </w:numPr>
        <w:rPr>
          <w:i w:val="0"/>
          <w:sz w:val="22"/>
          <w:szCs w:val="22"/>
        </w:rPr>
      </w:pPr>
      <w:r>
        <w:rPr>
          <w:i w:val="0"/>
          <w:sz w:val="22"/>
          <w:szCs w:val="22"/>
        </w:rPr>
        <w:t>Označba – Finančno zavarovanje za resnost ponudbe</w:t>
      </w:r>
      <w:r w:rsidR="00DC2457">
        <w:rPr>
          <w:i w:val="0"/>
          <w:sz w:val="22"/>
          <w:szCs w:val="22"/>
        </w:rPr>
        <w:t xml:space="preserve"> (priloga B)</w:t>
      </w:r>
    </w:p>
    <w:p w:rsidR="00DC2457" w:rsidRDefault="00DC2457" w:rsidP="00C25C9D">
      <w:pPr>
        <w:numPr>
          <w:ilvl w:val="0"/>
          <w:numId w:val="11"/>
        </w:numPr>
        <w:rPr>
          <w:i w:val="0"/>
          <w:sz w:val="22"/>
          <w:szCs w:val="22"/>
        </w:rPr>
      </w:pPr>
      <w:r>
        <w:rPr>
          <w:i w:val="0"/>
          <w:sz w:val="22"/>
          <w:szCs w:val="22"/>
        </w:rPr>
        <w:t xml:space="preserve">Vzorec finančnega zavarovanja za resnost prijave in ponudb (priloga C/1) </w:t>
      </w:r>
    </w:p>
    <w:p w:rsidR="00DC2457" w:rsidRDefault="00DC2457" w:rsidP="00C25C9D">
      <w:pPr>
        <w:numPr>
          <w:ilvl w:val="0"/>
          <w:numId w:val="11"/>
        </w:numPr>
        <w:rPr>
          <w:i w:val="0"/>
          <w:sz w:val="22"/>
          <w:szCs w:val="22"/>
        </w:rPr>
      </w:pPr>
      <w:r>
        <w:rPr>
          <w:i w:val="0"/>
          <w:sz w:val="22"/>
          <w:szCs w:val="22"/>
        </w:rPr>
        <w:t>Vzorec finančnega zavarovanja za dobro izvedbo pogodbenih obveznosti (priloga C/2)</w:t>
      </w:r>
    </w:p>
    <w:p w:rsidR="00DC2457" w:rsidRDefault="00DC2457" w:rsidP="00C25C9D">
      <w:pPr>
        <w:numPr>
          <w:ilvl w:val="0"/>
          <w:numId w:val="11"/>
        </w:numPr>
        <w:rPr>
          <w:i w:val="0"/>
          <w:sz w:val="22"/>
          <w:szCs w:val="22"/>
        </w:rPr>
      </w:pPr>
      <w:r>
        <w:rPr>
          <w:i w:val="0"/>
          <w:sz w:val="22"/>
          <w:szCs w:val="22"/>
        </w:rPr>
        <w:t>Vzorec finančnega zavarovanja za odpravo napak v garancijski dobi (priloga C/3)</w:t>
      </w:r>
    </w:p>
    <w:p w:rsidR="009967BB" w:rsidRDefault="009967BB" w:rsidP="00C25C9D">
      <w:pPr>
        <w:numPr>
          <w:ilvl w:val="0"/>
          <w:numId w:val="11"/>
        </w:numPr>
        <w:rPr>
          <w:i w:val="0"/>
          <w:sz w:val="22"/>
          <w:szCs w:val="22"/>
        </w:rPr>
      </w:pPr>
      <w:r>
        <w:rPr>
          <w:i w:val="0"/>
          <w:sz w:val="22"/>
          <w:szCs w:val="22"/>
        </w:rPr>
        <w:t xml:space="preserve">Potrdilo o vplačilu varščine (priloga D) </w:t>
      </w:r>
    </w:p>
    <w:p w:rsidR="00F13CB1" w:rsidRPr="00A76FE7" w:rsidRDefault="00F13CB1" w:rsidP="00BD48EE">
      <w:pPr>
        <w:ind w:left="1080"/>
        <w:rPr>
          <w:i w:val="0"/>
          <w:sz w:val="22"/>
          <w:szCs w:val="22"/>
          <w:highlight w:val="yellow"/>
        </w:rPr>
      </w:pPr>
    </w:p>
    <w:p w:rsidR="00DC2457" w:rsidRDefault="00DC2457" w:rsidP="00DC2457">
      <w:pPr>
        <w:pStyle w:val="Glava"/>
        <w:tabs>
          <w:tab w:val="clear" w:pos="4536"/>
          <w:tab w:val="clear" w:pos="9072"/>
        </w:tabs>
        <w:ind w:left="1080"/>
        <w:jc w:val="center"/>
        <w:rPr>
          <w:b/>
          <w:i w:val="0"/>
          <w:sz w:val="28"/>
          <w:szCs w:val="28"/>
        </w:rPr>
      </w:pPr>
    </w:p>
    <w:p w:rsidR="00F83419" w:rsidRDefault="00F83419"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1E0246" w:rsidRDefault="001E0246" w:rsidP="00DC2457">
      <w:pPr>
        <w:pStyle w:val="Glava"/>
        <w:tabs>
          <w:tab w:val="clear" w:pos="4536"/>
          <w:tab w:val="clear" w:pos="9072"/>
        </w:tabs>
        <w:ind w:left="1080"/>
        <w:jc w:val="center"/>
        <w:rPr>
          <w:b/>
          <w:i w:val="0"/>
          <w:sz w:val="28"/>
          <w:szCs w:val="28"/>
        </w:rPr>
      </w:pPr>
    </w:p>
    <w:p w:rsidR="001E0246" w:rsidRDefault="001E0246" w:rsidP="00DC2457">
      <w:pPr>
        <w:pStyle w:val="Glava"/>
        <w:tabs>
          <w:tab w:val="clear" w:pos="4536"/>
          <w:tab w:val="clear" w:pos="9072"/>
        </w:tabs>
        <w:ind w:left="1080"/>
        <w:jc w:val="center"/>
        <w:rPr>
          <w:b/>
          <w:i w:val="0"/>
          <w:sz w:val="28"/>
          <w:szCs w:val="28"/>
        </w:rPr>
      </w:pPr>
    </w:p>
    <w:p w:rsidR="001E0246" w:rsidRDefault="001E0246" w:rsidP="00DC2457">
      <w:pPr>
        <w:pStyle w:val="Glava"/>
        <w:tabs>
          <w:tab w:val="clear" w:pos="4536"/>
          <w:tab w:val="clear" w:pos="9072"/>
        </w:tabs>
        <w:ind w:left="1080"/>
        <w:jc w:val="center"/>
        <w:rPr>
          <w:b/>
          <w:i w:val="0"/>
          <w:sz w:val="28"/>
          <w:szCs w:val="28"/>
        </w:rPr>
      </w:pPr>
    </w:p>
    <w:p w:rsidR="001E0246" w:rsidRDefault="001E0246" w:rsidP="00DC2457">
      <w:pPr>
        <w:pStyle w:val="Glava"/>
        <w:tabs>
          <w:tab w:val="clear" w:pos="4536"/>
          <w:tab w:val="clear" w:pos="9072"/>
        </w:tabs>
        <w:ind w:left="1080"/>
        <w:jc w:val="center"/>
        <w:rPr>
          <w:b/>
          <w:i w:val="0"/>
          <w:sz w:val="28"/>
          <w:szCs w:val="28"/>
        </w:rPr>
      </w:pPr>
    </w:p>
    <w:p w:rsidR="001E0246" w:rsidRDefault="001E0246" w:rsidP="00DC2457">
      <w:pPr>
        <w:pStyle w:val="Glava"/>
        <w:tabs>
          <w:tab w:val="clear" w:pos="4536"/>
          <w:tab w:val="clear" w:pos="9072"/>
        </w:tabs>
        <w:ind w:left="1080"/>
        <w:jc w:val="center"/>
        <w:rPr>
          <w:b/>
          <w:i w:val="0"/>
          <w:sz w:val="28"/>
          <w:szCs w:val="28"/>
        </w:rPr>
      </w:pPr>
    </w:p>
    <w:p w:rsidR="001E0246" w:rsidRDefault="001E0246" w:rsidP="00DC2457">
      <w:pPr>
        <w:pStyle w:val="Glava"/>
        <w:tabs>
          <w:tab w:val="clear" w:pos="4536"/>
          <w:tab w:val="clear" w:pos="9072"/>
        </w:tabs>
        <w:ind w:left="1080"/>
        <w:jc w:val="center"/>
        <w:rPr>
          <w:b/>
          <w:i w:val="0"/>
          <w:sz w:val="28"/>
          <w:szCs w:val="28"/>
        </w:rPr>
      </w:pPr>
    </w:p>
    <w:p w:rsidR="001E0246" w:rsidRDefault="001E0246" w:rsidP="00DC2457">
      <w:pPr>
        <w:pStyle w:val="Glava"/>
        <w:tabs>
          <w:tab w:val="clear" w:pos="4536"/>
          <w:tab w:val="clear" w:pos="9072"/>
        </w:tabs>
        <w:ind w:left="1080"/>
        <w:jc w:val="center"/>
        <w:rPr>
          <w:b/>
          <w:i w:val="0"/>
          <w:sz w:val="28"/>
          <w:szCs w:val="28"/>
        </w:rPr>
      </w:pPr>
    </w:p>
    <w:p w:rsidR="00DC2457" w:rsidRPr="00253A9F" w:rsidRDefault="00A91889" w:rsidP="00DC2457">
      <w:pPr>
        <w:pStyle w:val="Glava"/>
        <w:tabs>
          <w:tab w:val="clear" w:pos="4536"/>
          <w:tab w:val="clear" w:pos="9072"/>
        </w:tabs>
        <w:ind w:left="1080"/>
        <w:jc w:val="right"/>
        <w:rPr>
          <w:b/>
          <w:i w:val="0"/>
          <w:sz w:val="22"/>
          <w:szCs w:val="22"/>
        </w:rPr>
      </w:pPr>
      <w:r>
        <w:rPr>
          <w:b/>
          <w:i w:val="0"/>
          <w:sz w:val="22"/>
          <w:szCs w:val="22"/>
        </w:rPr>
        <w:t>PRILOGA 2</w:t>
      </w:r>
    </w:p>
    <w:p w:rsidR="00DC2457" w:rsidRDefault="00DC2457" w:rsidP="00DC2457">
      <w:pPr>
        <w:pStyle w:val="Glava"/>
        <w:tabs>
          <w:tab w:val="clear" w:pos="4536"/>
          <w:tab w:val="clear" w:pos="9072"/>
        </w:tabs>
        <w:ind w:left="1080"/>
        <w:jc w:val="right"/>
        <w:rPr>
          <w:i w:val="0"/>
          <w:sz w:val="22"/>
          <w:szCs w:val="22"/>
        </w:rPr>
      </w:pPr>
    </w:p>
    <w:p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Pr="0079325B">
        <w:rPr>
          <w:b/>
          <w:i w:val="0"/>
          <w:sz w:val="22"/>
          <w:szCs w:val="22"/>
        </w:rPr>
        <w:t xml:space="preserve">JN </w:t>
      </w:r>
      <w:r w:rsidRPr="00857EA8">
        <w:rPr>
          <w:b/>
          <w:i w:val="0"/>
          <w:sz w:val="22"/>
          <w:szCs w:val="22"/>
        </w:rPr>
        <w:t xml:space="preserve">– </w:t>
      </w:r>
      <w:r w:rsidR="00D302C7" w:rsidRPr="00857EA8">
        <w:rPr>
          <w:b/>
          <w:i w:val="0"/>
          <w:sz w:val="22"/>
          <w:szCs w:val="22"/>
        </w:rPr>
        <w:t>7560-18-</w:t>
      </w:r>
      <w:r w:rsidR="003776AF" w:rsidRPr="00857EA8">
        <w:rPr>
          <w:b/>
          <w:i w:val="0"/>
          <w:sz w:val="22"/>
          <w:szCs w:val="22"/>
        </w:rPr>
        <w:t xml:space="preserve">220079 </w:t>
      </w:r>
      <w:r w:rsidR="009529BB" w:rsidRPr="00857EA8">
        <w:rPr>
          <w:b/>
          <w:i w:val="0"/>
          <w:sz w:val="22"/>
          <w:szCs w:val="22"/>
        </w:rPr>
        <w:t>–</w:t>
      </w:r>
      <w:r w:rsidRPr="00857EA8">
        <w:rPr>
          <w:b/>
          <w:i w:val="0"/>
          <w:sz w:val="22"/>
          <w:szCs w:val="22"/>
        </w:rPr>
        <w:t xml:space="preserve"> </w:t>
      </w:r>
      <w:r w:rsidR="00557E53" w:rsidRPr="00857EA8">
        <w:rPr>
          <w:b/>
          <w:i w:val="0"/>
          <w:sz w:val="22"/>
          <w:szCs w:val="22"/>
        </w:rPr>
        <w:t>Ureditev novega stopnišča na Stolbi</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rsidTr="00F80081">
        <w:tc>
          <w:tcPr>
            <w:tcW w:w="2976" w:type="dxa"/>
          </w:tcPr>
          <w:p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bl>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rsidTr="00F80081">
        <w:tc>
          <w:tcPr>
            <w:tcW w:w="766" w:type="dxa"/>
          </w:tcPr>
          <w:p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r>
              <w:rPr>
                <w:i w:val="0"/>
                <w:sz w:val="22"/>
                <w:szCs w:val="22"/>
              </w:rPr>
              <w:t xml:space="preserve">       Žig:</w:t>
            </w:r>
          </w:p>
        </w:tc>
        <w:tc>
          <w:tcPr>
            <w:tcW w:w="4676" w:type="dxa"/>
          </w:tcPr>
          <w:p w:rsidR="00DC2457" w:rsidRDefault="00DC2457" w:rsidP="00F80081">
            <w:pPr>
              <w:ind w:hanging="54"/>
              <w:jc w:val="both"/>
              <w:rPr>
                <w:i w:val="0"/>
                <w:sz w:val="22"/>
                <w:szCs w:val="22"/>
              </w:rPr>
            </w:pPr>
            <w:r>
              <w:rPr>
                <w:i w:val="0"/>
                <w:sz w:val="22"/>
                <w:szCs w:val="22"/>
              </w:rPr>
              <w:t>Ime in priimek zakonitega zastopnika:</w:t>
            </w:r>
          </w:p>
        </w:tc>
      </w:tr>
      <w:tr w:rsidR="00DC2457" w:rsidTr="00F80081">
        <w:tc>
          <w:tcPr>
            <w:tcW w:w="766" w:type="dxa"/>
          </w:tcPr>
          <w:p w:rsidR="00DC2457" w:rsidRDefault="00DC2457" w:rsidP="00F80081">
            <w:pPr>
              <w:ind w:hanging="54"/>
              <w:jc w:val="both"/>
              <w:rPr>
                <w:i w:val="0"/>
                <w:sz w:val="22"/>
                <w:szCs w:val="22"/>
              </w:rPr>
            </w:pPr>
          </w:p>
        </w:tc>
        <w:tc>
          <w:tcPr>
            <w:tcW w:w="1646" w:type="dxa"/>
            <w:tcBorders>
              <w:top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bottom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ind w:hanging="54"/>
              <w:jc w:val="both"/>
              <w:rPr>
                <w:i w:val="0"/>
                <w:sz w:val="22"/>
                <w:szCs w:val="22"/>
              </w:rPr>
            </w:pPr>
          </w:p>
        </w:tc>
        <w:tc>
          <w:tcPr>
            <w:tcW w:w="1646" w:type="dxa"/>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top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jc w:val="both"/>
              <w:rPr>
                <w:i w:val="0"/>
                <w:sz w:val="22"/>
                <w:szCs w:val="22"/>
              </w:rPr>
            </w:pPr>
          </w:p>
        </w:tc>
        <w:tc>
          <w:tcPr>
            <w:tcW w:w="1646" w:type="dxa"/>
          </w:tcPr>
          <w:p w:rsidR="00DC2457" w:rsidRDefault="00DC2457" w:rsidP="00F80081">
            <w:pPr>
              <w:jc w:val="both"/>
              <w:rPr>
                <w:i w:val="0"/>
                <w:sz w:val="22"/>
                <w:szCs w:val="22"/>
              </w:rPr>
            </w:pPr>
          </w:p>
        </w:tc>
        <w:tc>
          <w:tcPr>
            <w:tcW w:w="1800" w:type="dxa"/>
          </w:tcPr>
          <w:p w:rsidR="00DC2457" w:rsidRDefault="00DC2457" w:rsidP="00F80081">
            <w:pPr>
              <w:jc w:val="both"/>
              <w:rPr>
                <w:i w:val="0"/>
                <w:sz w:val="22"/>
                <w:szCs w:val="22"/>
              </w:rPr>
            </w:pPr>
          </w:p>
        </w:tc>
        <w:tc>
          <w:tcPr>
            <w:tcW w:w="4676" w:type="dxa"/>
          </w:tcPr>
          <w:p w:rsidR="00DC2457" w:rsidRDefault="00DC2457" w:rsidP="00F80081">
            <w:pPr>
              <w:jc w:val="both"/>
              <w:rPr>
                <w:i w:val="0"/>
                <w:sz w:val="22"/>
                <w:szCs w:val="22"/>
              </w:rPr>
            </w:pPr>
            <w:r>
              <w:rPr>
                <w:i w:val="0"/>
                <w:sz w:val="22"/>
                <w:szCs w:val="22"/>
              </w:rPr>
              <w:t xml:space="preserve">                        (podpis)</w:t>
            </w:r>
          </w:p>
        </w:tc>
      </w:tr>
    </w:tbl>
    <w:p w:rsidR="00DC2457" w:rsidRDefault="00DC2457" w:rsidP="00DC2457">
      <w:pPr>
        <w:ind w:left="1080"/>
        <w:jc w:val="both"/>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DC2457" w:rsidRPr="00EE738D" w:rsidRDefault="00DC2457" w:rsidP="00DC2457">
      <w:pPr>
        <w:pStyle w:val="Glava"/>
        <w:tabs>
          <w:tab w:val="clear" w:pos="4536"/>
          <w:tab w:val="clear" w:pos="9072"/>
        </w:tabs>
        <w:ind w:left="1080"/>
        <w:rPr>
          <w:i w:val="0"/>
          <w:sz w:val="18"/>
          <w:szCs w:val="18"/>
        </w:rPr>
      </w:pPr>
    </w:p>
    <w:p w:rsidR="00DC2457" w:rsidRDefault="00DC2457" w:rsidP="00DC2457">
      <w:pPr>
        <w:pStyle w:val="Glava"/>
        <w:tabs>
          <w:tab w:val="clear" w:pos="4536"/>
          <w:tab w:val="clear" w:pos="9072"/>
        </w:tabs>
        <w:ind w:left="1080"/>
        <w:jc w:val="both"/>
        <w:rPr>
          <w:i w:val="0"/>
          <w:sz w:val="22"/>
          <w:szCs w:val="22"/>
        </w:rPr>
      </w:pPr>
      <w:r w:rsidRPr="00EE738D">
        <w:rPr>
          <w:i w:val="0"/>
          <w:sz w:val="18"/>
          <w:szCs w:val="18"/>
        </w:rPr>
        <w:t>Obrazec bo predložil le gospodarski subjekt, kateremu</w:t>
      </w:r>
      <w:r>
        <w:rPr>
          <w:i w:val="0"/>
          <w:sz w:val="18"/>
          <w:szCs w:val="18"/>
        </w:rPr>
        <w:t>,</w:t>
      </w:r>
      <w:r w:rsidRPr="00EE738D">
        <w:rPr>
          <w:i w:val="0"/>
          <w:sz w:val="18"/>
          <w:szCs w:val="18"/>
        </w:rPr>
        <w:t xml:space="preserve"> naročnik namerava oddati javno naročilo.</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857EA8" w:rsidRDefault="00857EA8" w:rsidP="00DC2457">
      <w:pPr>
        <w:pStyle w:val="Glava"/>
        <w:tabs>
          <w:tab w:val="clear" w:pos="4536"/>
          <w:tab w:val="clear" w:pos="9072"/>
        </w:tabs>
        <w:ind w:left="1080"/>
        <w:jc w:val="right"/>
        <w:rPr>
          <w:i w:val="0"/>
          <w:sz w:val="22"/>
          <w:szCs w:val="22"/>
        </w:rPr>
      </w:pPr>
    </w:p>
    <w:p w:rsidR="00857EA8" w:rsidRDefault="00857EA8" w:rsidP="00DC2457">
      <w:pPr>
        <w:pStyle w:val="Glava"/>
        <w:tabs>
          <w:tab w:val="clear" w:pos="4536"/>
          <w:tab w:val="clear" w:pos="9072"/>
        </w:tabs>
        <w:ind w:left="1080"/>
        <w:jc w:val="right"/>
        <w:rPr>
          <w:i w:val="0"/>
          <w:sz w:val="22"/>
          <w:szCs w:val="22"/>
        </w:rPr>
      </w:pPr>
    </w:p>
    <w:p w:rsidR="00857EA8" w:rsidRDefault="00857EA8" w:rsidP="00DC2457">
      <w:pPr>
        <w:pStyle w:val="Glava"/>
        <w:tabs>
          <w:tab w:val="clear" w:pos="4536"/>
          <w:tab w:val="clear" w:pos="9072"/>
        </w:tabs>
        <w:ind w:left="1080"/>
        <w:jc w:val="right"/>
        <w:rPr>
          <w:i w:val="0"/>
          <w:sz w:val="22"/>
          <w:szCs w:val="22"/>
        </w:rPr>
      </w:pPr>
    </w:p>
    <w:p w:rsidR="00857EA8" w:rsidRDefault="00857EA8" w:rsidP="00DC2457">
      <w:pPr>
        <w:pStyle w:val="Glava"/>
        <w:tabs>
          <w:tab w:val="clear" w:pos="4536"/>
          <w:tab w:val="clear" w:pos="9072"/>
        </w:tabs>
        <w:ind w:left="1080"/>
        <w:jc w:val="right"/>
        <w:rPr>
          <w:i w:val="0"/>
          <w:sz w:val="22"/>
          <w:szCs w:val="22"/>
        </w:rPr>
      </w:pPr>
    </w:p>
    <w:p w:rsidR="00857EA8" w:rsidRDefault="00857EA8" w:rsidP="00DC2457">
      <w:pPr>
        <w:pStyle w:val="Glava"/>
        <w:tabs>
          <w:tab w:val="clear" w:pos="4536"/>
          <w:tab w:val="clear" w:pos="9072"/>
        </w:tabs>
        <w:ind w:left="1080"/>
        <w:jc w:val="right"/>
        <w:rPr>
          <w:i w:val="0"/>
          <w:sz w:val="22"/>
          <w:szCs w:val="22"/>
        </w:rPr>
      </w:pPr>
    </w:p>
    <w:p w:rsidR="00857EA8" w:rsidRDefault="00857EA8" w:rsidP="00DC2457">
      <w:pPr>
        <w:pStyle w:val="Glava"/>
        <w:tabs>
          <w:tab w:val="clear" w:pos="4536"/>
          <w:tab w:val="clear" w:pos="9072"/>
        </w:tabs>
        <w:ind w:left="1080"/>
        <w:jc w:val="right"/>
        <w:rPr>
          <w:i w:val="0"/>
          <w:sz w:val="22"/>
          <w:szCs w:val="22"/>
        </w:rPr>
      </w:pPr>
    </w:p>
    <w:p w:rsidR="00857EA8" w:rsidRDefault="00857EA8" w:rsidP="00DC2457">
      <w:pPr>
        <w:pStyle w:val="Glava"/>
        <w:tabs>
          <w:tab w:val="clear" w:pos="4536"/>
          <w:tab w:val="clear" w:pos="9072"/>
        </w:tabs>
        <w:ind w:left="1080"/>
        <w:jc w:val="right"/>
        <w:rPr>
          <w:i w:val="0"/>
          <w:sz w:val="22"/>
          <w:szCs w:val="22"/>
        </w:rPr>
      </w:pPr>
    </w:p>
    <w:p w:rsidR="00857EA8" w:rsidRDefault="00857EA8" w:rsidP="00DC2457">
      <w:pPr>
        <w:pStyle w:val="Glava"/>
        <w:tabs>
          <w:tab w:val="clear" w:pos="4536"/>
          <w:tab w:val="clear" w:pos="9072"/>
        </w:tabs>
        <w:ind w:left="1080"/>
        <w:jc w:val="right"/>
        <w:rPr>
          <w:i w:val="0"/>
          <w:sz w:val="22"/>
          <w:szCs w:val="22"/>
        </w:rPr>
      </w:pPr>
    </w:p>
    <w:p w:rsidR="00857EA8" w:rsidRDefault="00857EA8" w:rsidP="00DC2457">
      <w:pPr>
        <w:pStyle w:val="Glava"/>
        <w:tabs>
          <w:tab w:val="clear" w:pos="4536"/>
          <w:tab w:val="clear" w:pos="9072"/>
        </w:tabs>
        <w:ind w:left="1080"/>
        <w:jc w:val="right"/>
        <w:rPr>
          <w:i w:val="0"/>
          <w:sz w:val="22"/>
          <w:szCs w:val="22"/>
        </w:rPr>
      </w:pPr>
    </w:p>
    <w:p w:rsidR="00857EA8" w:rsidRPr="009D6CEB" w:rsidRDefault="00857EA8"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jc w:val="right"/>
        <w:rPr>
          <w:b/>
          <w:i w:val="0"/>
          <w:sz w:val="22"/>
          <w:szCs w:val="22"/>
        </w:rPr>
      </w:pPr>
    </w:p>
    <w:p w:rsidR="00DC2457" w:rsidRDefault="00DC2457" w:rsidP="00DC2457">
      <w:pPr>
        <w:pStyle w:val="Glava"/>
        <w:tabs>
          <w:tab w:val="clear" w:pos="4536"/>
          <w:tab w:val="clear" w:pos="9072"/>
        </w:tabs>
        <w:jc w:val="right"/>
        <w:rPr>
          <w:b/>
          <w:i w:val="0"/>
          <w:sz w:val="22"/>
          <w:szCs w:val="22"/>
        </w:rPr>
      </w:pPr>
    </w:p>
    <w:p w:rsidR="00DC2457" w:rsidRPr="0079325B" w:rsidRDefault="00FC1FC1" w:rsidP="00DC2457">
      <w:pPr>
        <w:pStyle w:val="Glava"/>
        <w:tabs>
          <w:tab w:val="clear" w:pos="4536"/>
          <w:tab w:val="clear" w:pos="9072"/>
        </w:tabs>
        <w:jc w:val="right"/>
        <w:rPr>
          <w:b/>
          <w:i w:val="0"/>
          <w:sz w:val="22"/>
          <w:szCs w:val="22"/>
        </w:rPr>
      </w:pPr>
      <w:r>
        <w:rPr>
          <w:b/>
          <w:i w:val="0"/>
          <w:sz w:val="22"/>
          <w:szCs w:val="22"/>
        </w:rPr>
        <w:t>PRILOGA 3</w:t>
      </w:r>
    </w:p>
    <w:p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rsidTr="00F80081">
        <w:tc>
          <w:tcPr>
            <w:tcW w:w="2181" w:type="dxa"/>
            <w:vMerge w:val="restart"/>
          </w:tcPr>
          <w:p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bl>
    <w:p w:rsidR="00DC2457" w:rsidRDefault="00DC2457" w:rsidP="00DC2457">
      <w:pPr>
        <w:pStyle w:val="Glava"/>
        <w:tabs>
          <w:tab w:val="clear" w:pos="4536"/>
          <w:tab w:val="clear" w:pos="9072"/>
          <w:tab w:val="left" w:pos="2523"/>
        </w:tabs>
        <w:rPr>
          <w:b/>
          <w:i w:val="0"/>
          <w:sz w:val="22"/>
          <w:szCs w:val="22"/>
        </w:rPr>
      </w:pPr>
    </w:p>
    <w:p w:rsidR="00DC2457" w:rsidRPr="00FF38DC" w:rsidRDefault="00DC2457" w:rsidP="00DC2457">
      <w:pPr>
        <w:pStyle w:val="Glava"/>
        <w:tabs>
          <w:tab w:val="clear" w:pos="4536"/>
          <w:tab w:val="clear" w:pos="9072"/>
          <w:tab w:val="left" w:pos="2523"/>
        </w:tabs>
        <w:rPr>
          <w:b/>
          <w:i w:val="0"/>
          <w:sz w:val="22"/>
          <w:szCs w:val="22"/>
        </w:rPr>
      </w:pPr>
    </w:p>
    <w:p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rsidR="00DC2457" w:rsidRPr="00600D75" w:rsidRDefault="00DC2457" w:rsidP="00DC2457">
      <w:pPr>
        <w:pStyle w:val="Glava"/>
        <w:tabs>
          <w:tab w:val="clear" w:pos="4536"/>
          <w:tab w:val="clear" w:pos="9072"/>
        </w:tabs>
        <w:ind w:left="1080"/>
        <w:jc w:val="right"/>
        <w:rPr>
          <w:b/>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w:t>
      </w:r>
      <w:r w:rsidRPr="00857EA8">
        <w:rPr>
          <w:i w:val="0"/>
          <w:sz w:val="22"/>
          <w:szCs w:val="22"/>
        </w:rPr>
        <w:t>naročanja »</w:t>
      </w:r>
      <w:r w:rsidRPr="00857EA8">
        <w:rPr>
          <w:b/>
          <w:i w:val="0"/>
          <w:sz w:val="22"/>
          <w:szCs w:val="22"/>
        </w:rPr>
        <w:t xml:space="preserve">JN – </w:t>
      </w:r>
      <w:r w:rsidR="00BB7187" w:rsidRPr="00857EA8">
        <w:rPr>
          <w:b/>
          <w:i w:val="0"/>
          <w:sz w:val="22"/>
          <w:szCs w:val="22"/>
        </w:rPr>
        <w:t>7560-18-</w:t>
      </w:r>
      <w:r w:rsidR="003776AF" w:rsidRPr="00857EA8">
        <w:rPr>
          <w:b/>
          <w:i w:val="0"/>
          <w:sz w:val="22"/>
          <w:szCs w:val="22"/>
        </w:rPr>
        <w:t xml:space="preserve">220079 </w:t>
      </w:r>
      <w:r w:rsidRPr="00857EA8">
        <w:rPr>
          <w:b/>
          <w:i w:val="0"/>
          <w:sz w:val="22"/>
          <w:szCs w:val="22"/>
        </w:rPr>
        <w:t xml:space="preserve">-  </w:t>
      </w:r>
      <w:r w:rsidR="000A499C" w:rsidRPr="00857EA8">
        <w:rPr>
          <w:b/>
          <w:i w:val="0"/>
          <w:sz w:val="22"/>
          <w:szCs w:val="22"/>
        </w:rPr>
        <w:t>Ureditev novega stopnišča na Stolbi</w:t>
      </w:r>
      <w:r w:rsidRPr="00857EA8">
        <w:rPr>
          <w:i w:val="0"/>
          <w:sz w:val="22"/>
          <w:szCs w:val="22"/>
        </w:rPr>
        <w:t>, od Ministrstva za pravosodje pridobi potrdilo iz kazenske evidence fizičnih oseb.</w:t>
      </w:r>
    </w:p>
    <w:p w:rsidR="00DC2457"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rsidTr="00F80081">
        <w:tc>
          <w:tcPr>
            <w:tcW w:w="1701" w:type="dxa"/>
            <w:gridSpan w:val="3"/>
          </w:tcPr>
          <w:p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DC2457" w:rsidRPr="00B42EA8"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853" w:type="dxa"/>
            <w:gridSpan w:val="5"/>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418" w:type="dxa"/>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8928" w:type="dxa"/>
            <w:gridSpan w:val="8"/>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4253" w:type="dxa"/>
            <w:gridSpan w:val="6"/>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bl>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1252B" w:rsidRDefault="00A1252B" w:rsidP="001D2E6A">
      <w:pPr>
        <w:pStyle w:val="Glava"/>
        <w:tabs>
          <w:tab w:val="clear" w:pos="4536"/>
          <w:tab w:val="clear" w:pos="9072"/>
        </w:tabs>
        <w:ind w:left="1080"/>
        <w:jc w:val="both"/>
        <w:rPr>
          <w:i w:val="0"/>
          <w:sz w:val="18"/>
          <w:szCs w:val="18"/>
        </w:rPr>
      </w:pPr>
    </w:p>
    <w:p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3C7127">
        <w:rPr>
          <w:b/>
          <w:i w:val="0"/>
          <w:sz w:val="22"/>
          <w:szCs w:val="22"/>
        </w:rPr>
        <w:t>4</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ind w:left="1080"/>
        <w:jc w:val="both"/>
        <w:rPr>
          <w:i w:val="0"/>
          <w:sz w:val="22"/>
          <w:szCs w:val="22"/>
        </w:rPr>
      </w:pPr>
    </w:p>
    <w:p w:rsidR="00112A8B" w:rsidRPr="00112A8B" w:rsidRDefault="006A1A58" w:rsidP="00112A8B">
      <w:pPr>
        <w:ind w:left="1134"/>
        <w:jc w:val="both"/>
        <w:rPr>
          <w:i w:val="0"/>
          <w:sz w:val="22"/>
          <w:szCs w:val="22"/>
        </w:rPr>
      </w:pPr>
      <w:r w:rsidRPr="00103CCA">
        <w:rPr>
          <w:i w:val="0"/>
          <w:sz w:val="22"/>
          <w:szCs w:val="22"/>
        </w:rPr>
        <w:t>Gospodarski subjekt ali skupina gospodarskih subjektov v okviru skupne prijave, mora izkazati, da je v obdobju zadnjih petih let pred oddajo ponudbe  kvalitetno, strokovno in v skladu s pogodbenimi določili uspešno izvedel in zaključil vsaj dva posla</w:t>
      </w:r>
      <w:r w:rsidR="008831A7">
        <w:rPr>
          <w:i w:val="0"/>
          <w:sz w:val="22"/>
          <w:szCs w:val="22"/>
        </w:rPr>
        <w:t xml:space="preserve"> izvedbe </w:t>
      </w:r>
      <w:r w:rsidR="00934022">
        <w:rPr>
          <w:i w:val="0"/>
          <w:sz w:val="22"/>
          <w:szCs w:val="22"/>
        </w:rPr>
        <w:t>objekta</w:t>
      </w:r>
      <w:r w:rsidRPr="00103CCA">
        <w:rPr>
          <w:i w:val="0"/>
          <w:sz w:val="22"/>
          <w:szCs w:val="22"/>
        </w:rPr>
        <w:t>,</w:t>
      </w:r>
      <w:r w:rsidR="00112A8B" w:rsidRPr="00112A8B">
        <w:t xml:space="preserve"> </w:t>
      </w:r>
      <w:r w:rsidR="00112A8B" w:rsidRPr="00112A8B">
        <w:rPr>
          <w:i w:val="0"/>
          <w:sz w:val="22"/>
          <w:szCs w:val="22"/>
        </w:rPr>
        <w:t xml:space="preserve">in ki  </w:t>
      </w:r>
      <w:r w:rsidR="008831A7">
        <w:rPr>
          <w:i w:val="0"/>
          <w:sz w:val="22"/>
          <w:szCs w:val="22"/>
        </w:rPr>
        <w:t xml:space="preserve">med drugim </w:t>
      </w:r>
      <w:r w:rsidR="00112A8B" w:rsidRPr="00112A8B">
        <w:rPr>
          <w:i w:val="0"/>
          <w:sz w:val="22"/>
          <w:szCs w:val="22"/>
        </w:rPr>
        <w:t>vključuje</w:t>
      </w:r>
      <w:r w:rsidR="008831A7">
        <w:rPr>
          <w:i w:val="0"/>
          <w:sz w:val="22"/>
          <w:szCs w:val="22"/>
        </w:rPr>
        <w:t>ta</w:t>
      </w:r>
      <w:r w:rsidR="00112A8B" w:rsidRPr="00112A8B">
        <w:rPr>
          <w:i w:val="0"/>
          <w:sz w:val="22"/>
          <w:szCs w:val="22"/>
        </w:rPr>
        <w:t xml:space="preserve"> izvedbo:</w:t>
      </w:r>
    </w:p>
    <w:p w:rsidR="00112A8B" w:rsidRPr="00112A8B" w:rsidRDefault="00112A8B" w:rsidP="00112A8B">
      <w:pPr>
        <w:ind w:left="1134"/>
        <w:jc w:val="both"/>
        <w:rPr>
          <w:i w:val="0"/>
          <w:sz w:val="22"/>
          <w:szCs w:val="22"/>
        </w:rPr>
      </w:pPr>
      <w:r w:rsidRPr="00112A8B">
        <w:rPr>
          <w:i w:val="0"/>
          <w:sz w:val="22"/>
          <w:szCs w:val="22"/>
        </w:rPr>
        <w:t>a)</w:t>
      </w:r>
      <w:r w:rsidRPr="00112A8B">
        <w:rPr>
          <w:i w:val="0"/>
          <w:sz w:val="22"/>
          <w:szCs w:val="22"/>
        </w:rPr>
        <w:tab/>
        <w:t>izdelave armirano betonske konstrukcije s finalno obdelavo zunanjih vidnih betonskih površin (kot npr. pran beton, brušen beton, štokan beton) v skupni izmeri za en objekt najmanj 120 m2 in</w:t>
      </w:r>
    </w:p>
    <w:p w:rsidR="00112A8B" w:rsidRPr="00112A8B" w:rsidRDefault="00112A8B" w:rsidP="00112A8B">
      <w:pPr>
        <w:ind w:left="1134"/>
        <w:jc w:val="both"/>
        <w:rPr>
          <w:i w:val="0"/>
          <w:sz w:val="22"/>
          <w:szCs w:val="22"/>
        </w:rPr>
      </w:pPr>
      <w:r w:rsidRPr="00112A8B">
        <w:rPr>
          <w:i w:val="0"/>
          <w:sz w:val="22"/>
          <w:szCs w:val="22"/>
        </w:rPr>
        <w:t>b)</w:t>
      </w:r>
      <w:r w:rsidRPr="00112A8B">
        <w:rPr>
          <w:i w:val="0"/>
          <w:sz w:val="22"/>
          <w:szCs w:val="22"/>
        </w:rPr>
        <w:tab/>
        <w:t>izvedbe globokega temeljenja AB konstrukcije z vsaj 10 uvrtanimi mikropiloti (kot npr. tip Gewi), premera nosilne jeklene palice min 43 mm z dvojno korozijsko zaščito in dolžine posameznega pilota najmanj 7 m.</w:t>
      </w:r>
    </w:p>
    <w:p w:rsidR="006A1A58" w:rsidRDefault="00112A8B" w:rsidP="00112A8B">
      <w:pPr>
        <w:ind w:left="1134"/>
        <w:jc w:val="both"/>
        <w:rPr>
          <w:i w:val="0"/>
          <w:sz w:val="22"/>
          <w:szCs w:val="22"/>
        </w:rPr>
      </w:pPr>
      <w:r w:rsidRPr="00112A8B">
        <w:rPr>
          <w:i w:val="0"/>
          <w:sz w:val="22"/>
          <w:szCs w:val="22"/>
        </w:rPr>
        <w:t>Pogoj pod a) in b) se lahko izpolnjuje kumulativno v okviru izvedbe različnih poslov.____________________________</w:t>
      </w:r>
      <w:r w:rsidR="0000740E">
        <w:rPr>
          <w:i w:val="0"/>
          <w:sz w:val="22"/>
          <w:szCs w:val="22"/>
        </w:rPr>
        <w:t>.</w:t>
      </w:r>
    </w:p>
    <w:p w:rsidR="00376557" w:rsidRPr="005A7391" w:rsidRDefault="00376557" w:rsidP="00376557">
      <w:pPr>
        <w:ind w:left="568" w:firstLine="708"/>
        <w:jc w:val="both"/>
        <w:rPr>
          <w:i w:val="0"/>
          <w:sz w:val="22"/>
          <w:szCs w:val="22"/>
          <w:highlight w:val="yellow"/>
        </w:rPr>
      </w:pPr>
    </w:p>
    <w:p w:rsidR="00DC2457" w:rsidRPr="00DF442E" w:rsidRDefault="00DC2457" w:rsidP="00DC2457">
      <w:pPr>
        <w:pStyle w:val="Glava"/>
        <w:tabs>
          <w:tab w:val="clear" w:pos="4536"/>
          <w:tab w:val="clear" w:pos="9072"/>
        </w:tabs>
        <w:ind w:left="1080"/>
        <w:jc w:val="both"/>
        <w:rPr>
          <w:sz w:val="22"/>
          <w:szCs w:val="22"/>
        </w:rPr>
      </w:pPr>
      <w:r w:rsidRPr="00DF442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C2457" w:rsidRPr="00D83850" w:rsidRDefault="00DC2457" w:rsidP="00DC2457">
      <w:pPr>
        <w:pStyle w:val="Glava"/>
        <w:tabs>
          <w:tab w:val="clear" w:pos="4536"/>
          <w:tab w:val="clear" w:pos="9072"/>
        </w:tabs>
        <w:ind w:left="1080"/>
        <w:jc w:val="both"/>
        <w:rPr>
          <w:i w:val="0"/>
          <w:sz w:val="22"/>
          <w:szCs w:val="22"/>
          <w:highlight w:val="yellow"/>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2330"/>
        <w:gridCol w:w="2126"/>
      </w:tblGrid>
      <w:tr w:rsidR="006242EE" w:rsidRPr="0079325B" w:rsidTr="006242EE">
        <w:trPr>
          <w:trHeight w:val="638"/>
        </w:trPr>
        <w:tc>
          <w:tcPr>
            <w:tcW w:w="1786" w:type="dxa"/>
            <w:vAlign w:val="center"/>
          </w:tcPr>
          <w:p w:rsidR="006242EE" w:rsidRPr="00DF442E" w:rsidRDefault="006242EE" w:rsidP="00F80081">
            <w:pPr>
              <w:jc w:val="center"/>
              <w:rPr>
                <w:b/>
                <w:i w:val="0"/>
                <w:sz w:val="20"/>
              </w:rPr>
            </w:pPr>
            <w:r w:rsidRPr="00DF442E">
              <w:rPr>
                <w:b/>
                <w:i w:val="0"/>
                <w:sz w:val="20"/>
              </w:rPr>
              <w:t>Naziv investitorja oz. naročnika referenčnega posla</w:t>
            </w:r>
          </w:p>
        </w:tc>
        <w:tc>
          <w:tcPr>
            <w:tcW w:w="2884" w:type="dxa"/>
            <w:vAlign w:val="center"/>
          </w:tcPr>
          <w:p w:rsidR="006242EE" w:rsidRPr="00DF442E" w:rsidRDefault="006242EE" w:rsidP="00F80081">
            <w:pPr>
              <w:jc w:val="center"/>
              <w:rPr>
                <w:b/>
                <w:i w:val="0"/>
                <w:sz w:val="20"/>
              </w:rPr>
            </w:pPr>
            <w:r w:rsidRPr="00DF442E">
              <w:rPr>
                <w:b/>
                <w:i w:val="0"/>
                <w:sz w:val="20"/>
              </w:rPr>
              <w:t>Predmet referenčnega posla – kratek opis del</w:t>
            </w:r>
          </w:p>
        </w:tc>
        <w:tc>
          <w:tcPr>
            <w:tcW w:w="2330" w:type="dxa"/>
            <w:vAlign w:val="center"/>
          </w:tcPr>
          <w:p w:rsidR="006242EE" w:rsidRPr="00DF442E" w:rsidRDefault="006242EE" w:rsidP="00F80081">
            <w:pPr>
              <w:jc w:val="center"/>
              <w:rPr>
                <w:b/>
                <w:i w:val="0"/>
                <w:sz w:val="20"/>
              </w:rPr>
            </w:pPr>
            <w:r w:rsidRPr="00DF442E">
              <w:rPr>
                <w:b/>
                <w:i w:val="0"/>
                <w:sz w:val="20"/>
              </w:rPr>
              <w:t xml:space="preserve">Datum začetka in </w:t>
            </w:r>
            <w:r w:rsidRPr="0056214E">
              <w:rPr>
                <w:b/>
                <w:i w:val="0"/>
                <w:sz w:val="20"/>
              </w:rPr>
              <w:t>datum uspešne primopredaje celotnega referenčnega objekta</w:t>
            </w:r>
          </w:p>
        </w:tc>
        <w:tc>
          <w:tcPr>
            <w:tcW w:w="2126" w:type="dxa"/>
            <w:shd w:val="clear" w:color="auto" w:fill="auto"/>
            <w:vAlign w:val="center"/>
          </w:tcPr>
          <w:p w:rsidR="006242EE" w:rsidRPr="002C6D1D" w:rsidRDefault="006242EE" w:rsidP="002C6D1D">
            <w:pPr>
              <w:jc w:val="center"/>
              <w:rPr>
                <w:b/>
                <w:i w:val="0"/>
                <w:sz w:val="20"/>
                <w:highlight w:val="yellow"/>
              </w:rPr>
            </w:pPr>
            <w:r w:rsidRPr="007F11F7">
              <w:rPr>
                <w:b/>
                <w:i w:val="0"/>
                <w:sz w:val="20"/>
              </w:rPr>
              <w:t>Vrednost posla v EUR brez DDV</w:t>
            </w:r>
          </w:p>
        </w:tc>
      </w:tr>
      <w:tr w:rsidR="006242EE" w:rsidRPr="0079325B" w:rsidTr="006242EE">
        <w:trPr>
          <w:trHeight w:val="893"/>
        </w:trPr>
        <w:tc>
          <w:tcPr>
            <w:tcW w:w="1786" w:type="dxa"/>
          </w:tcPr>
          <w:p w:rsidR="006242EE" w:rsidRPr="0079325B" w:rsidRDefault="006242EE" w:rsidP="00F80081">
            <w:pPr>
              <w:pStyle w:val="Glava"/>
              <w:tabs>
                <w:tab w:val="clear" w:pos="4536"/>
                <w:tab w:val="clear" w:pos="9072"/>
              </w:tabs>
              <w:jc w:val="both"/>
              <w:rPr>
                <w:i w:val="0"/>
                <w:sz w:val="22"/>
                <w:szCs w:val="22"/>
              </w:rPr>
            </w:pPr>
          </w:p>
        </w:tc>
        <w:tc>
          <w:tcPr>
            <w:tcW w:w="2884" w:type="dxa"/>
          </w:tcPr>
          <w:p w:rsidR="006242EE" w:rsidRPr="0079325B" w:rsidRDefault="006242EE" w:rsidP="00F80081">
            <w:pPr>
              <w:pStyle w:val="Glava"/>
              <w:tabs>
                <w:tab w:val="clear" w:pos="4536"/>
                <w:tab w:val="clear" w:pos="9072"/>
              </w:tabs>
              <w:jc w:val="both"/>
              <w:rPr>
                <w:i w:val="0"/>
                <w:sz w:val="22"/>
                <w:szCs w:val="22"/>
              </w:rPr>
            </w:pPr>
          </w:p>
        </w:tc>
        <w:tc>
          <w:tcPr>
            <w:tcW w:w="2330" w:type="dxa"/>
          </w:tcPr>
          <w:p w:rsidR="006242EE" w:rsidRPr="0079325B" w:rsidRDefault="006242EE" w:rsidP="00F80081">
            <w:pPr>
              <w:pStyle w:val="Glava"/>
              <w:tabs>
                <w:tab w:val="clear" w:pos="4536"/>
                <w:tab w:val="clear" w:pos="9072"/>
              </w:tabs>
              <w:jc w:val="both"/>
              <w:rPr>
                <w:i w:val="0"/>
                <w:sz w:val="22"/>
                <w:szCs w:val="22"/>
              </w:rPr>
            </w:pPr>
          </w:p>
        </w:tc>
        <w:tc>
          <w:tcPr>
            <w:tcW w:w="2126" w:type="dxa"/>
          </w:tcPr>
          <w:p w:rsidR="006242EE" w:rsidRPr="0079325B" w:rsidRDefault="006242EE" w:rsidP="00F80081">
            <w:pPr>
              <w:pStyle w:val="Glava"/>
              <w:tabs>
                <w:tab w:val="clear" w:pos="4536"/>
                <w:tab w:val="clear" w:pos="9072"/>
              </w:tabs>
              <w:jc w:val="both"/>
              <w:rPr>
                <w:i w:val="0"/>
                <w:sz w:val="28"/>
                <w:szCs w:val="28"/>
              </w:rPr>
            </w:pPr>
          </w:p>
        </w:tc>
      </w:tr>
      <w:tr w:rsidR="006242EE" w:rsidRPr="0079325B" w:rsidTr="006242EE">
        <w:trPr>
          <w:trHeight w:val="893"/>
        </w:trPr>
        <w:tc>
          <w:tcPr>
            <w:tcW w:w="1786" w:type="dxa"/>
          </w:tcPr>
          <w:p w:rsidR="006242EE" w:rsidRPr="0079325B" w:rsidRDefault="006242EE" w:rsidP="00F80081">
            <w:pPr>
              <w:pStyle w:val="Glava"/>
              <w:tabs>
                <w:tab w:val="clear" w:pos="4536"/>
                <w:tab w:val="clear" w:pos="9072"/>
              </w:tabs>
              <w:jc w:val="both"/>
              <w:rPr>
                <w:i w:val="0"/>
                <w:sz w:val="22"/>
                <w:szCs w:val="22"/>
              </w:rPr>
            </w:pPr>
          </w:p>
        </w:tc>
        <w:tc>
          <w:tcPr>
            <w:tcW w:w="2884" w:type="dxa"/>
          </w:tcPr>
          <w:p w:rsidR="006242EE" w:rsidRPr="0079325B" w:rsidRDefault="006242EE" w:rsidP="00F80081">
            <w:pPr>
              <w:pStyle w:val="Glava"/>
              <w:tabs>
                <w:tab w:val="clear" w:pos="4536"/>
                <w:tab w:val="clear" w:pos="9072"/>
              </w:tabs>
              <w:jc w:val="both"/>
              <w:rPr>
                <w:i w:val="0"/>
                <w:sz w:val="22"/>
                <w:szCs w:val="22"/>
              </w:rPr>
            </w:pPr>
          </w:p>
        </w:tc>
        <w:tc>
          <w:tcPr>
            <w:tcW w:w="2330" w:type="dxa"/>
          </w:tcPr>
          <w:p w:rsidR="006242EE" w:rsidRPr="0079325B" w:rsidRDefault="006242EE" w:rsidP="00F80081">
            <w:pPr>
              <w:pStyle w:val="Glava"/>
              <w:tabs>
                <w:tab w:val="clear" w:pos="4536"/>
                <w:tab w:val="clear" w:pos="9072"/>
              </w:tabs>
              <w:jc w:val="both"/>
              <w:rPr>
                <w:i w:val="0"/>
                <w:sz w:val="22"/>
                <w:szCs w:val="22"/>
              </w:rPr>
            </w:pPr>
          </w:p>
        </w:tc>
        <w:tc>
          <w:tcPr>
            <w:tcW w:w="2126" w:type="dxa"/>
          </w:tcPr>
          <w:p w:rsidR="006242EE" w:rsidRPr="0079325B" w:rsidRDefault="006242EE" w:rsidP="00F80081">
            <w:pPr>
              <w:pStyle w:val="Glava"/>
              <w:tabs>
                <w:tab w:val="clear" w:pos="4536"/>
                <w:tab w:val="clear" w:pos="9072"/>
              </w:tabs>
              <w:jc w:val="both"/>
              <w:rPr>
                <w:i w:val="0"/>
                <w:sz w:val="28"/>
                <w:szCs w:val="28"/>
              </w:rPr>
            </w:pPr>
          </w:p>
        </w:tc>
      </w:tr>
      <w:tr w:rsidR="006242EE" w:rsidRPr="0079325B" w:rsidTr="006242EE">
        <w:trPr>
          <w:trHeight w:val="893"/>
        </w:trPr>
        <w:tc>
          <w:tcPr>
            <w:tcW w:w="1786" w:type="dxa"/>
          </w:tcPr>
          <w:p w:rsidR="006242EE" w:rsidRPr="0079325B" w:rsidRDefault="006242EE" w:rsidP="00F80081">
            <w:pPr>
              <w:pStyle w:val="Glava"/>
              <w:tabs>
                <w:tab w:val="clear" w:pos="4536"/>
                <w:tab w:val="clear" w:pos="9072"/>
              </w:tabs>
              <w:jc w:val="both"/>
              <w:rPr>
                <w:i w:val="0"/>
                <w:sz w:val="22"/>
                <w:szCs w:val="22"/>
              </w:rPr>
            </w:pPr>
          </w:p>
        </w:tc>
        <w:tc>
          <w:tcPr>
            <w:tcW w:w="2884" w:type="dxa"/>
          </w:tcPr>
          <w:p w:rsidR="006242EE" w:rsidRPr="0079325B" w:rsidRDefault="006242EE" w:rsidP="00F80081">
            <w:pPr>
              <w:pStyle w:val="Glava"/>
              <w:tabs>
                <w:tab w:val="clear" w:pos="4536"/>
                <w:tab w:val="clear" w:pos="9072"/>
              </w:tabs>
              <w:jc w:val="both"/>
              <w:rPr>
                <w:i w:val="0"/>
                <w:sz w:val="22"/>
                <w:szCs w:val="22"/>
              </w:rPr>
            </w:pPr>
          </w:p>
        </w:tc>
        <w:tc>
          <w:tcPr>
            <w:tcW w:w="2330" w:type="dxa"/>
          </w:tcPr>
          <w:p w:rsidR="006242EE" w:rsidRPr="0079325B" w:rsidRDefault="006242EE" w:rsidP="00F80081">
            <w:pPr>
              <w:pStyle w:val="Glava"/>
              <w:tabs>
                <w:tab w:val="clear" w:pos="4536"/>
                <w:tab w:val="clear" w:pos="9072"/>
              </w:tabs>
              <w:jc w:val="both"/>
              <w:rPr>
                <w:i w:val="0"/>
                <w:sz w:val="22"/>
                <w:szCs w:val="22"/>
              </w:rPr>
            </w:pPr>
          </w:p>
        </w:tc>
        <w:tc>
          <w:tcPr>
            <w:tcW w:w="2126" w:type="dxa"/>
          </w:tcPr>
          <w:p w:rsidR="006242EE" w:rsidRPr="0079325B" w:rsidRDefault="006242EE" w:rsidP="00F80081">
            <w:pPr>
              <w:pStyle w:val="Glava"/>
              <w:tabs>
                <w:tab w:val="clear" w:pos="4536"/>
                <w:tab w:val="clear" w:pos="9072"/>
              </w:tabs>
              <w:jc w:val="both"/>
              <w:rPr>
                <w:i w:val="0"/>
                <w:sz w:val="28"/>
                <w:szCs w:val="28"/>
              </w:rPr>
            </w:pPr>
          </w:p>
        </w:tc>
      </w:tr>
      <w:tr w:rsidR="006242EE" w:rsidRPr="0079325B" w:rsidTr="006242EE">
        <w:trPr>
          <w:trHeight w:val="882"/>
        </w:trPr>
        <w:tc>
          <w:tcPr>
            <w:tcW w:w="1786" w:type="dxa"/>
          </w:tcPr>
          <w:p w:rsidR="006242EE" w:rsidRPr="0079325B" w:rsidRDefault="006242EE" w:rsidP="00F80081">
            <w:pPr>
              <w:pStyle w:val="Glava"/>
              <w:tabs>
                <w:tab w:val="clear" w:pos="4536"/>
                <w:tab w:val="clear" w:pos="9072"/>
              </w:tabs>
              <w:jc w:val="both"/>
              <w:rPr>
                <w:i w:val="0"/>
                <w:sz w:val="22"/>
                <w:szCs w:val="22"/>
              </w:rPr>
            </w:pPr>
          </w:p>
        </w:tc>
        <w:tc>
          <w:tcPr>
            <w:tcW w:w="2884" w:type="dxa"/>
          </w:tcPr>
          <w:p w:rsidR="006242EE" w:rsidRPr="0079325B" w:rsidRDefault="006242EE" w:rsidP="00F80081">
            <w:pPr>
              <w:pStyle w:val="Glava"/>
              <w:tabs>
                <w:tab w:val="clear" w:pos="4536"/>
                <w:tab w:val="clear" w:pos="9072"/>
              </w:tabs>
              <w:jc w:val="both"/>
              <w:rPr>
                <w:i w:val="0"/>
                <w:sz w:val="22"/>
                <w:szCs w:val="22"/>
              </w:rPr>
            </w:pPr>
          </w:p>
        </w:tc>
        <w:tc>
          <w:tcPr>
            <w:tcW w:w="2330" w:type="dxa"/>
          </w:tcPr>
          <w:p w:rsidR="006242EE" w:rsidRPr="0079325B" w:rsidRDefault="006242EE" w:rsidP="00F80081">
            <w:pPr>
              <w:pStyle w:val="Glava"/>
              <w:tabs>
                <w:tab w:val="clear" w:pos="4536"/>
                <w:tab w:val="clear" w:pos="9072"/>
              </w:tabs>
              <w:jc w:val="both"/>
              <w:rPr>
                <w:i w:val="0"/>
                <w:sz w:val="22"/>
                <w:szCs w:val="22"/>
              </w:rPr>
            </w:pPr>
          </w:p>
        </w:tc>
        <w:tc>
          <w:tcPr>
            <w:tcW w:w="2126" w:type="dxa"/>
          </w:tcPr>
          <w:p w:rsidR="006242EE" w:rsidRPr="0079325B" w:rsidRDefault="006242EE" w:rsidP="00F80081">
            <w:pPr>
              <w:pStyle w:val="Glava"/>
              <w:tabs>
                <w:tab w:val="clear" w:pos="4536"/>
                <w:tab w:val="clear" w:pos="9072"/>
              </w:tabs>
              <w:jc w:val="both"/>
              <w:rPr>
                <w:i w:val="0"/>
                <w:sz w:val="28"/>
                <w:szCs w:val="28"/>
              </w:rPr>
            </w:pPr>
          </w:p>
        </w:tc>
      </w:tr>
      <w:tr w:rsidR="006242EE" w:rsidRPr="0079325B" w:rsidTr="006242EE">
        <w:trPr>
          <w:trHeight w:val="882"/>
        </w:trPr>
        <w:tc>
          <w:tcPr>
            <w:tcW w:w="1786" w:type="dxa"/>
          </w:tcPr>
          <w:p w:rsidR="006242EE" w:rsidRPr="0079325B" w:rsidRDefault="006242EE" w:rsidP="00F80081">
            <w:pPr>
              <w:pStyle w:val="Glava"/>
              <w:tabs>
                <w:tab w:val="clear" w:pos="4536"/>
                <w:tab w:val="clear" w:pos="9072"/>
              </w:tabs>
              <w:jc w:val="both"/>
              <w:rPr>
                <w:i w:val="0"/>
                <w:sz w:val="22"/>
                <w:szCs w:val="22"/>
              </w:rPr>
            </w:pPr>
          </w:p>
        </w:tc>
        <w:tc>
          <w:tcPr>
            <w:tcW w:w="2884" w:type="dxa"/>
          </w:tcPr>
          <w:p w:rsidR="006242EE" w:rsidRPr="0079325B" w:rsidRDefault="006242EE" w:rsidP="00F80081">
            <w:pPr>
              <w:pStyle w:val="Glava"/>
              <w:tabs>
                <w:tab w:val="clear" w:pos="4536"/>
                <w:tab w:val="clear" w:pos="9072"/>
              </w:tabs>
              <w:jc w:val="both"/>
              <w:rPr>
                <w:i w:val="0"/>
                <w:sz w:val="22"/>
                <w:szCs w:val="22"/>
              </w:rPr>
            </w:pPr>
          </w:p>
        </w:tc>
        <w:tc>
          <w:tcPr>
            <w:tcW w:w="2330" w:type="dxa"/>
          </w:tcPr>
          <w:p w:rsidR="006242EE" w:rsidRPr="0079325B" w:rsidRDefault="006242EE" w:rsidP="00F80081">
            <w:pPr>
              <w:pStyle w:val="Glava"/>
              <w:tabs>
                <w:tab w:val="clear" w:pos="4536"/>
                <w:tab w:val="clear" w:pos="9072"/>
              </w:tabs>
              <w:jc w:val="both"/>
              <w:rPr>
                <w:i w:val="0"/>
                <w:sz w:val="22"/>
                <w:szCs w:val="22"/>
              </w:rPr>
            </w:pPr>
          </w:p>
        </w:tc>
        <w:tc>
          <w:tcPr>
            <w:tcW w:w="2126" w:type="dxa"/>
          </w:tcPr>
          <w:p w:rsidR="006242EE" w:rsidRPr="0079325B" w:rsidRDefault="006242EE" w:rsidP="00F80081">
            <w:pPr>
              <w:pStyle w:val="Glava"/>
              <w:tabs>
                <w:tab w:val="clear" w:pos="4536"/>
                <w:tab w:val="clear" w:pos="9072"/>
              </w:tabs>
              <w:jc w:val="both"/>
              <w:rPr>
                <w:i w:val="0"/>
                <w:sz w:val="28"/>
                <w:szCs w:val="28"/>
              </w:rPr>
            </w:pPr>
          </w:p>
        </w:tc>
      </w:tr>
      <w:tr w:rsidR="006242EE" w:rsidRPr="0079325B" w:rsidTr="006242EE">
        <w:trPr>
          <w:trHeight w:val="882"/>
        </w:trPr>
        <w:tc>
          <w:tcPr>
            <w:tcW w:w="1786" w:type="dxa"/>
          </w:tcPr>
          <w:p w:rsidR="006242EE" w:rsidRPr="0079325B" w:rsidRDefault="006242EE" w:rsidP="00F80081">
            <w:pPr>
              <w:pStyle w:val="Glava"/>
              <w:tabs>
                <w:tab w:val="clear" w:pos="4536"/>
                <w:tab w:val="clear" w:pos="9072"/>
              </w:tabs>
              <w:jc w:val="both"/>
              <w:rPr>
                <w:i w:val="0"/>
                <w:sz w:val="22"/>
                <w:szCs w:val="22"/>
              </w:rPr>
            </w:pPr>
          </w:p>
        </w:tc>
        <w:tc>
          <w:tcPr>
            <w:tcW w:w="2884" w:type="dxa"/>
          </w:tcPr>
          <w:p w:rsidR="006242EE" w:rsidRPr="0079325B" w:rsidRDefault="006242EE" w:rsidP="00F80081">
            <w:pPr>
              <w:pStyle w:val="Glava"/>
              <w:tabs>
                <w:tab w:val="clear" w:pos="4536"/>
                <w:tab w:val="clear" w:pos="9072"/>
              </w:tabs>
              <w:jc w:val="both"/>
              <w:rPr>
                <w:i w:val="0"/>
                <w:sz w:val="22"/>
                <w:szCs w:val="22"/>
              </w:rPr>
            </w:pPr>
          </w:p>
        </w:tc>
        <w:tc>
          <w:tcPr>
            <w:tcW w:w="2330" w:type="dxa"/>
          </w:tcPr>
          <w:p w:rsidR="006242EE" w:rsidRPr="0079325B" w:rsidRDefault="006242EE" w:rsidP="00F80081">
            <w:pPr>
              <w:pStyle w:val="Glava"/>
              <w:tabs>
                <w:tab w:val="clear" w:pos="4536"/>
                <w:tab w:val="clear" w:pos="9072"/>
              </w:tabs>
              <w:jc w:val="both"/>
              <w:rPr>
                <w:i w:val="0"/>
                <w:sz w:val="22"/>
                <w:szCs w:val="22"/>
              </w:rPr>
            </w:pPr>
          </w:p>
        </w:tc>
        <w:tc>
          <w:tcPr>
            <w:tcW w:w="2126" w:type="dxa"/>
          </w:tcPr>
          <w:p w:rsidR="006242EE" w:rsidRPr="0079325B" w:rsidRDefault="006242EE" w:rsidP="00F80081">
            <w:pPr>
              <w:pStyle w:val="Glava"/>
              <w:tabs>
                <w:tab w:val="clear" w:pos="4536"/>
                <w:tab w:val="clear" w:pos="9072"/>
              </w:tabs>
              <w:jc w:val="both"/>
              <w:rPr>
                <w:i w:val="0"/>
                <w:sz w:val="28"/>
                <w:szCs w:val="28"/>
              </w:rPr>
            </w:pPr>
          </w:p>
        </w:tc>
      </w:tr>
      <w:tr w:rsidR="006242EE" w:rsidRPr="0079325B" w:rsidTr="006242EE">
        <w:trPr>
          <w:trHeight w:val="882"/>
        </w:trPr>
        <w:tc>
          <w:tcPr>
            <w:tcW w:w="1786" w:type="dxa"/>
          </w:tcPr>
          <w:p w:rsidR="006242EE" w:rsidRPr="0079325B" w:rsidRDefault="006242EE" w:rsidP="00F80081">
            <w:pPr>
              <w:pStyle w:val="Glava"/>
              <w:tabs>
                <w:tab w:val="clear" w:pos="4536"/>
                <w:tab w:val="clear" w:pos="9072"/>
              </w:tabs>
              <w:jc w:val="both"/>
              <w:rPr>
                <w:i w:val="0"/>
                <w:sz w:val="22"/>
                <w:szCs w:val="22"/>
              </w:rPr>
            </w:pPr>
          </w:p>
        </w:tc>
        <w:tc>
          <w:tcPr>
            <w:tcW w:w="2884" w:type="dxa"/>
          </w:tcPr>
          <w:p w:rsidR="006242EE" w:rsidRPr="0079325B" w:rsidRDefault="006242EE" w:rsidP="00F80081">
            <w:pPr>
              <w:pStyle w:val="Glava"/>
              <w:tabs>
                <w:tab w:val="clear" w:pos="4536"/>
                <w:tab w:val="clear" w:pos="9072"/>
              </w:tabs>
              <w:jc w:val="both"/>
              <w:rPr>
                <w:i w:val="0"/>
                <w:sz w:val="22"/>
                <w:szCs w:val="22"/>
              </w:rPr>
            </w:pPr>
          </w:p>
        </w:tc>
        <w:tc>
          <w:tcPr>
            <w:tcW w:w="2330" w:type="dxa"/>
          </w:tcPr>
          <w:p w:rsidR="006242EE" w:rsidRPr="0079325B" w:rsidRDefault="006242EE" w:rsidP="00F80081">
            <w:pPr>
              <w:pStyle w:val="Glava"/>
              <w:tabs>
                <w:tab w:val="clear" w:pos="4536"/>
                <w:tab w:val="clear" w:pos="9072"/>
              </w:tabs>
              <w:jc w:val="both"/>
              <w:rPr>
                <w:i w:val="0"/>
                <w:sz w:val="22"/>
                <w:szCs w:val="22"/>
              </w:rPr>
            </w:pPr>
          </w:p>
        </w:tc>
        <w:tc>
          <w:tcPr>
            <w:tcW w:w="2126" w:type="dxa"/>
          </w:tcPr>
          <w:p w:rsidR="006242EE" w:rsidRPr="0079325B" w:rsidRDefault="006242EE" w:rsidP="00F80081">
            <w:pPr>
              <w:pStyle w:val="Glava"/>
              <w:tabs>
                <w:tab w:val="clear" w:pos="4536"/>
                <w:tab w:val="clear" w:pos="9072"/>
              </w:tabs>
              <w:jc w:val="both"/>
              <w:rPr>
                <w:i w:val="0"/>
                <w:sz w:val="28"/>
                <w:szCs w:val="28"/>
              </w:rPr>
            </w:pPr>
          </w:p>
        </w:tc>
      </w:tr>
      <w:tr w:rsidR="006242EE" w:rsidRPr="0079325B" w:rsidTr="006242EE">
        <w:trPr>
          <w:trHeight w:val="882"/>
        </w:trPr>
        <w:tc>
          <w:tcPr>
            <w:tcW w:w="1786" w:type="dxa"/>
          </w:tcPr>
          <w:p w:rsidR="006242EE" w:rsidRPr="0079325B" w:rsidRDefault="006242EE" w:rsidP="00F80081">
            <w:pPr>
              <w:pStyle w:val="Glava"/>
              <w:tabs>
                <w:tab w:val="clear" w:pos="4536"/>
                <w:tab w:val="clear" w:pos="9072"/>
              </w:tabs>
              <w:jc w:val="both"/>
              <w:rPr>
                <w:i w:val="0"/>
                <w:sz w:val="22"/>
                <w:szCs w:val="22"/>
              </w:rPr>
            </w:pPr>
          </w:p>
        </w:tc>
        <w:tc>
          <w:tcPr>
            <w:tcW w:w="2884" w:type="dxa"/>
          </w:tcPr>
          <w:p w:rsidR="006242EE" w:rsidRPr="0079325B" w:rsidRDefault="006242EE" w:rsidP="00F80081">
            <w:pPr>
              <w:pStyle w:val="Glava"/>
              <w:tabs>
                <w:tab w:val="clear" w:pos="4536"/>
                <w:tab w:val="clear" w:pos="9072"/>
              </w:tabs>
              <w:jc w:val="both"/>
              <w:rPr>
                <w:i w:val="0"/>
                <w:sz w:val="22"/>
                <w:szCs w:val="22"/>
              </w:rPr>
            </w:pPr>
          </w:p>
        </w:tc>
        <w:tc>
          <w:tcPr>
            <w:tcW w:w="2330" w:type="dxa"/>
          </w:tcPr>
          <w:p w:rsidR="006242EE" w:rsidRPr="0079325B" w:rsidRDefault="006242EE" w:rsidP="00F80081">
            <w:pPr>
              <w:pStyle w:val="Glava"/>
              <w:tabs>
                <w:tab w:val="clear" w:pos="4536"/>
                <w:tab w:val="clear" w:pos="9072"/>
              </w:tabs>
              <w:jc w:val="both"/>
              <w:rPr>
                <w:i w:val="0"/>
                <w:sz w:val="22"/>
                <w:szCs w:val="22"/>
              </w:rPr>
            </w:pPr>
          </w:p>
        </w:tc>
        <w:tc>
          <w:tcPr>
            <w:tcW w:w="2126" w:type="dxa"/>
          </w:tcPr>
          <w:p w:rsidR="006242EE" w:rsidRPr="0079325B" w:rsidRDefault="006242EE" w:rsidP="00F80081">
            <w:pPr>
              <w:pStyle w:val="Glava"/>
              <w:tabs>
                <w:tab w:val="clear" w:pos="4536"/>
                <w:tab w:val="clear" w:pos="9072"/>
              </w:tabs>
              <w:jc w:val="both"/>
              <w:rPr>
                <w:i w:val="0"/>
                <w:sz w:val="28"/>
                <w:szCs w:val="28"/>
              </w:rPr>
            </w:pPr>
          </w:p>
        </w:tc>
      </w:tr>
    </w:tbl>
    <w:p w:rsidR="00DC2457" w:rsidRDefault="00DC2457" w:rsidP="00DC2457">
      <w:pPr>
        <w:pStyle w:val="Glava"/>
        <w:tabs>
          <w:tab w:val="clear" w:pos="4536"/>
          <w:tab w:val="clear" w:pos="9072"/>
        </w:tabs>
        <w:ind w:left="1080"/>
        <w:jc w:val="both"/>
        <w:rPr>
          <w:i w:val="0"/>
          <w:sz w:val="22"/>
          <w:szCs w:val="22"/>
        </w:rPr>
      </w:pPr>
    </w:p>
    <w:p w:rsidR="00A44D32" w:rsidRDefault="00A44D32" w:rsidP="00DC2457">
      <w:pPr>
        <w:pStyle w:val="Glava"/>
        <w:tabs>
          <w:tab w:val="clear" w:pos="4536"/>
          <w:tab w:val="clear" w:pos="9072"/>
        </w:tabs>
        <w:ind w:left="1080"/>
        <w:jc w:val="both"/>
        <w:rPr>
          <w:i w:val="0"/>
          <w:sz w:val="22"/>
          <w:szCs w:val="22"/>
        </w:rPr>
      </w:pPr>
    </w:p>
    <w:p w:rsidR="00A44D32" w:rsidRDefault="000925B8" w:rsidP="00DC2457">
      <w:pPr>
        <w:pStyle w:val="Glava"/>
        <w:tabs>
          <w:tab w:val="clear" w:pos="4536"/>
          <w:tab w:val="clear" w:pos="9072"/>
        </w:tabs>
        <w:ind w:left="1080"/>
        <w:jc w:val="both"/>
        <w:rPr>
          <w:i w:val="0"/>
          <w:sz w:val="22"/>
          <w:szCs w:val="22"/>
        </w:rPr>
      </w:pPr>
      <w:r>
        <w:rPr>
          <w:i w:val="0"/>
          <w:sz w:val="22"/>
          <w:szCs w:val="22"/>
        </w:rPr>
        <w:t xml:space="preserve">Datum: </w:t>
      </w:r>
    </w:p>
    <w:p w:rsidR="000925B8" w:rsidRDefault="000925B8" w:rsidP="00DC2457">
      <w:pPr>
        <w:pStyle w:val="Glava"/>
        <w:tabs>
          <w:tab w:val="clear" w:pos="4536"/>
          <w:tab w:val="clear" w:pos="9072"/>
        </w:tabs>
        <w:ind w:left="1080"/>
        <w:jc w:val="both"/>
        <w:rPr>
          <w:i w:val="0"/>
          <w:sz w:val="22"/>
          <w:szCs w:val="22"/>
        </w:rPr>
      </w:pPr>
    </w:p>
    <w:p w:rsidR="000925B8" w:rsidRDefault="000925B8" w:rsidP="00DC2457">
      <w:pPr>
        <w:pStyle w:val="Glava"/>
        <w:tabs>
          <w:tab w:val="clear" w:pos="4536"/>
          <w:tab w:val="clear" w:pos="9072"/>
        </w:tabs>
        <w:ind w:left="1080"/>
        <w:jc w:val="both"/>
        <w:rPr>
          <w:i w:val="0"/>
          <w:sz w:val="22"/>
          <w:szCs w:val="22"/>
        </w:rPr>
      </w:pPr>
    </w:p>
    <w:p w:rsidR="000925B8" w:rsidRDefault="000925B8"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rsidR="00A1252B" w:rsidRDefault="00A1252B" w:rsidP="00A1252B">
      <w:pPr>
        <w:pStyle w:val="Glava"/>
        <w:tabs>
          <w:tab w:val="clear" w:pos="4536"/>
          <w:tab w:val="clear" w:pos="9072"/>
        </w:tabs>
        <w:ind w:left="1080"/>
        <w:jc w:val="both"/>
        <w:rPr>
          <w:b/>
          <w:i w:val="0"/>
          <w:sz w:val="22"/>
          <w:szCs w:val="22"/>
        </w:rPr>
      </w:pPr>
    </w:p>
    <w:p w:rsidR="002C6D1D" w:rsidRDefault="002C6D1D">
      <w:pPr>
        <w:rPr>
          <w:b/>
          <w:i w:val="0"/>
          <w:sz w:val="22"/>
          <w:szCs w:val="22"/>
        </w:rPr>
      </w:pPr>
      <w:r>
        <w:rPr>
          <w:b/>
          <w:i w:val="0"/>
          <w:sz w:val="22"/>
          <w:szCs w:val="22"/>
        </w:rPr>
        <w:br w:type="page"/>
      </w:r>
    </w:p>
    <w:p w:rsidR="00DC2457" w:rsidRPr="008D7732" w:rsidRDefault="0022618D" w:rsidP="008D7732">
      <w:pPr>
        <w:pStyle w:val="Glava"/>
        <w:tabs>
          <w:tab w:val="clear" w:pos="4536"/>
          <w:tab w:val="clear" w:pos="9072"/>
        </w:tabs>
        <w:ind w:left="1080"/>
        <w:jc w:val="right"/>
        <w:rPr>
          <w:i w:val="0"/>
          <w:sz w:val="18"/>
          <w:szCs w:val="18"/>
        </w:rPr>
      </w:pPr>
      <w:r>
        <w:rPr>
          <w:b/>
          <w:i w:val="0"/>
          <w:sz w:val="22"/>
          <w:szCs w:val="22"/>
        </w:rPr>
        <w:lastRenderedPageBreak/>
        <w:t>PRILOGA 4</w:t>
      </w:r>
      <w:r w:rsidR="00DC2457" w:rsidRPr="0079325B">
        <w:rPr>
          <w:b/>
          <w:i w:val="0"/>
          <w:sz w:val="22"/>
          <w:szCs w:val="22"/>
        </w:rPr>
        <w:t>/1</w:t>
      </w:r>
    </w:p>
    <w:p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DC2457" w:rsidRPr="0079325B" w:rsidRDefault="00DC2457" w:rsidP="00DC2457">
      <w:pPr>
        <w:pStyle w:val="Napis"/>
        <w:ind w:left="1080"/>
        <w:jc w:val="left"/>
        <w:rPr>
          <w:szCs w:val="22"/>
        </w:rPr>
      </w:pPr>
    </w:p>
    <w:p w:rsidR="00DC2457" w:rsidRPr="00BA4AA4" w:rsidRDefault="00DC2457" w:rsidP="00DC2457">
      <w:pPr>
        <w:pStyle w:val="Napis"/>
        <w:ind w:left="1080"/>
        <w:jc w:val="left"/>
        <w:rPr>
          <w:szCs w:val="22"/>
        </w:rPr>
      </w:pPr>
      <w:r w:rsidRPr="00BA4AA4">
        <w:rPr>
          <w:szCs w:val="22"/>
        </w:rPr>
        <w:t>Potrditev referenc s strani posameznih naročnikov</w:t>
      </w:r>
    </w:p>
    <w:p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rsidR="00DC2457" w:rsidRPr="00BA4AA4" w:rsidRDefault="00DC2457" w:rsidP="00DC2457">
      <w:pPr>
        <w:ind w:left="1080"/>
        <w:rPr>
          <w:i w:val="0"/>
          <w:sz w:val="22"/>
          <w:szCs w:val="22"/>
        </w:rPr>
      </w:pP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p>
    <w:p w:rsidR="00DC2457" w:rsidRPr="00BA4AA4" w:rsidRDefault="00DC2457" w:rsidP="00DC2457">
      <w:pPr>
        <w:ind w:left="1080"/>
        <w:jc w:val="both"/>
        <w:rPr>
          <w:i w:val="0"/>
          <w:sz w:val="22"/>
          <w:szCs w:val="22"/>
        </w:rPr>
      </w:pPr>
      <w:r w:rsidRPr="00BA4AA4">
        <w:rPr>
          <w:i w:val="0"/>
          <w:sz w:val="22"/>
          <w:szCs w:val="22"/>
        </w:rPr>
        <w:t>za prijavo na javni razpis za »</w:t>
      </w:r>
      <w:r w:rsidRPr="00BA4AA4">
        <w:rPr>
          <w:b/>
          <w:i w:val="0"/>
          <w:sz w:val="22"/>
          <w:szCs w:val="22"/>
        </w:rPr>
        <w:t xml:space="preserve">JN </w:t>
      </w:r>
      <w:r w:rsidRPr="00857EA8">
        <w:rPr>
          <w:b/>
          <w:i w:val="0"/>
          <w:sz w:val="22"/>
          <w:szCs w:val="22"/>
        </w:rPr>
        <w:t xml:space="preserve">– </w:t>
      </w:r>
      <w:r w:rsidR="00007022" w:rsidRPr="00857EA8">
        <w:rPr>
          <w:b/>
          <w:i w:val="0"/>
          <w:sz w:val="22"/>
          <w:szCs w:val="22"/>
        </w:rPr>
        <w:t>7560-18-</w:t>
      </w:r>
      <w:r w:rsidR="003776AF" w:rsidRPr="00857EA8">
        <w:rPr>
          <w:b/>
          <w:i w:val="0"/>
          <w:sz w:val="22"/>
          <w:szCs w:val="22"/>
        </w:rPr>
        <w:t xml:space="preserve">220079 </w:t>
      </w:r>
      <w:r w:rsidR="007270AC" w:rsidRPr="00857EA8">
        <w:rPr>
          <w:b/>
          <w:i w:val="0"/>
          <w:sz w:val="22"/>
          <w:szCs w:val="22"/>
        </w:rPr>
        <w:t>Ureditev novega stopnišča na Stolbi</w:t>
      </w:r>
    </w:p>
    <w:p w:rsidR="00DC2457" w:rsidRPr="00BA4AA4" w:rsidRDefault="00DC2457" w:rsidP="00DC2457">
      <w:pPr>
        <w:ind w:left="1080"/>
        <w:rPr>
          <w:i w:val="0"/>
          <w:sz w:val="22"/>
          <w:szCs w:val="22"/>
        </w:rPr>
      </w:pPr>
    </w:p>
    <w:p w:rsidR="00DC2457" w:rsidRDefault="00DC2457" w:rsidP="00DC2457">
      <w:pPr>
        <w:ind w:left="1080"/>
        <w:jc w:val="center"/>
        <w:rPr>
          <w:b/>
          <w:i w:val="0"/>
          <w:szCs w:val="24"/>
          <w:u w:val="single"/>
        </w:rPr>
      </w:pPr>
      <w:r w:rsidRPr="00BA4AA4">
        <w:rPr>
          <w:b/>
          <w:i w:val="0"/>
          <w:szCs w:val="24"/>
          <w:u w:val="single"/>
        </w:rPr>
        <w:t>POTRJUJEMO</w:t>
      </w:r>
    </w:p>
    <w:p w:rsidR="005C0772" w:rsidRPr="00BA4AA4" w:rsidRDefault="005C0772" w:rsidP="00DC2457">
      <w:pPr>
        <w:ind w:left="1080"/>
        <w:jc w:val="center"/>
        <w:rPr>
          <w:b/>
          <w:i w:val="0"/>
          <w:szCs w:val="24"/>
          <w:u w:val="single"/>
        </w:rPr>
      </w:pPr>
    </w:p>
    <w:p w:rsidR="005C0772" w:rsidRDefault="005C0772" w:rsidP="007027F9">
      <w:pPr>
        <w:pStyle w:val="Odstavekseznama"/>
        <w:ind w:left="1056"/>
        <w:jc w:val="both"/>
        <w:rPr>
          <w:bCs/>
          <w:i w:val="0"/>
          <w:sz w:val="22"/>
          <w:szCs w:val="22"/>
        </w:rPr>
      </w:pPr>
      <w:r w:rsidRPr="005875A8">
        <w:rPr>
          <w:i w:val="0"/>
          <w:sz w:val="22"/>
          <w:szCs w:val="22"/>
        </w:rPr>
        <w:t xml:space="preserve">da nam je gospodarski subjekt v obdobju </w:t>
      </w:r>
      <w:r>
        <w:rPr>
          <w:bCs/>
          <w:i w:val="0"/>
          <w:sz w:val="22"/>
          <w:szCs w:val="22"/>
        </w:rPr>
        <w:t xml:space="preserve">zadnjih petih let pred oddajo ponudbe </w:t>
      </w:r>
      <w:r w:rsidRPr="005875A8">
        <w:rPr>
          <w:i w:val="0"/>
          <w:sz w:val="22"/>
          <w:szCs w:val="22"/>
        </w:rPr>
        <w:t>kvalitetno, strokovno in v skladu s pogodbenimi določili</w:t>
      </w:r>
      <w:r w:rsidRPr="005875A8">
        <w:rPr>
          <w:b/>
          <w:i w:val="0"/>
          <w:sz w:val="20"/>
        </w:rPr>
        <w:t xml:space="preserve"> </w:t>
      </w:r>
      <w:r w:rsidRPr="005875A8">
        <w:rPr>
          <w:i w:val="0"/>
          <w:sz w:val="22"/>
          <w:szCs w:val="22"/>
        </w:rPr>
        <w:t>uspešno izvedel in zaključil</w:t>
      </w:r>
      <w:r w:rsidR="007027F9">
        <w:rPr>
          <w:bCs/>
          <w:i w:val="0"/>
          <w:sz w:val="22"/>
          <w:szCs w:val="22"/>
        </w:rPr>
        <w:t xml:space="preserve"> vsaj dva istovrstna posla kot je predmet tega naročila v okviru katerega je bilo izvedeno:</w:t>
      </w:r>
    </w:p>
    <w:p w:rsidR="007027F9" w:rsidRDefault="007027F9" w:rsidP="007027F9">
      <w:pPr>
        <w:pStyle w:val="Odstavekseznama"/>
        <w:ind w:left="1056"/>
        <w:jc w:val="both"/>
        <w:rPr>
          <w:bCs/>
          <w:i w:val="0"/>
          <w:sz w:val="22"/>
          <w:szCs w:val="22"/>
        </w:rPr>
      </w:pPr>
    </w:p>
    <w:p w:rsidR="007027F9" w:rsidRPr="007027F9" w:rsidRDefault="007027F9" w:rsidP="007027F9">
      <w:pPr>
        <w:pStyle w:val="Odstavekseznama"/>
        <w:ind w:left="1056"/>
        <w:jc w:val="both"/>
        <w:rPr>
          <w:i w:val="0"/>
          <w:sz w:val="22"/>
          <w:szCs w:val="22"/>
        </w:rPr>
      </w:pPr>
      <w:r>
        <w:rPr>
          <w:bCs/>
          <w:i w:val="0"/>
          <w:sz w:val="22"/>
          <w:szCs w:val="22"/>
        </w:rPr>
        <w:t>……………………………………………………………………………………………………………………………………………………………………………………………………………………………………………………………………………………………………………………………….…………………………………………………………………………………………………………..…………………………………………………………………………………………………………..</w:t>
      </w:r>
    </w:p>
    <w:p w:rsidR="005C0772" w:rsidRPr="00BA4AA4" w:rsidRDefault="005C0772" w:rsidP="005C0772">
      <w:pPr>
        <w:pStyle w:val="Odstavekseznama"/>
        <w:ind w:left="720" w:firstLine="336"/>
        <w:jc w:val="both"/>
        <w:rPr>
          <w:b/>
          <w:i w:val="0"/>
          <w:sz w:val="20"/>
          <w:u w:val="single"/>
        </w:rPr>
      </w:pPr>
      <w:r w:rsidRPr="005F42BE" w:rsidDel="00563D2B">
        <w:rPr>
          <w:i w:val="0"/>
          <w:sz w:val="22"/>
          <w:szCs w:val="22"/>
        </w:rPr>
        <w:t xml:space="preserve"> </w:t>
      </w:r>
      <w:r w:rsidRPr="005F42BE">
        <w:rPr>
          <w:b/>
          <w:i w:val="0"/>
          <w:sz w:val="20"/>
          <w:u w:val="single"/>
        </w:rPr>
        <w:t>(ustrezno dopolnite!)</w:t>
      </w:r>
    </w:p>
    <w:p w:rsidR="005C0772" w:rsidRDefault="005C0772" w:rsidP="005C0772">
      <w:pPr>
        <w:pStyle w:val="Odstavekseznama"/>
        <w:ind w:left="1056"/>
        <w:jc w:val="both"/>
        <w:rPr>
          <w:i w:val="0"/>
          <w:sz w:val="22"/>
          <w:szCs w:val="22"/>
        </w:rPr>
      </w:pPr>
    </w:p>
    <w:p w:rsidR="00E65711" w:rsidRDefault="00E65711" w:rsidP="00DC2457">
      <w:pPr>
        <w:pStyle w:val="Odstavekseznama"/>
        <w:ind w:left="1056"/>
        <w:jc w:val="both"/>
        <w:rPr>
          <w:i w:val="0"/>
          <w:sz w:val="22"/>
          <w:szCs w:val="22"/>
        </w:rPr>
      </w:pPr>
    </w:p>
    <w:p w:rsidR="00DC2457" w:rsidRPr="004657D3" w:rsidRDefault="00DC2457" w:rsidP="00DC2457">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DC2457" w:rsidRDefault="00DC2457" w:rsidP="00DC2457">
      <w:pPr>
        <w:ind w:left="1080"/>
        <w:rPr>
          <w:i w:val="0"/>
          <w:sz w:val="22"/>
          <w:szCs w:val="22"/>
        </w:rPr>
      </w:pPr>
    </w:p>
    <w:p w:rsidR="00DC2457" w:rsidRPr="00021AC4" w:rsidRDefault="00DC2457"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Borders>
              <w:top w:val="single" w:sz="4" w:space="0" w:color="auto"/>
            </w:tcBorders>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Vrednost opravljenih del:</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6"/>
                <w:szCs w:val="16"/>
              </w:rPr>
            </w:pPr>
          </w:p>
        </w:tc>
        <w:tc>
          <w:tcPr>
            <w:tcW w:w="6237" w:type="dxa"/>
          </w:tcPr>
          <w:p w:rsidR="00DC2457" w:rsidRPr="00021AC4" w:rsidRDefault="00DC2457" w:rsidP="00F80081">
            <w:pPr>
              <w:rPr>
                <w:i w:val="0"/>
                <w:sz w:val="16"/>
                <w:szCs w:val="16"/>
              </w:rPr>
            </w:pPr>
          </w:p>
        </w:tc>
      </w:tr>
      <w:tr w:rsidR="00DC2457" w:rsidRPr="00021AC4" w:rsidTr="00F80081">
        <w:tc>
          <w:tcPr>
            <w:tcW w:w="3031" w:type="dxa"/>
          </w:tcPr>
          <w:p w:rsidR="00DC2457" w:rsidRPr="00021AC4" w:rsidRDefault="00DC7645" w:rsidP="00DC7645">
            <w:pPr>
              <w:rPr>
                <w:i w:val="0"/>
                <w:sz w:val="22"/>
                <w:szCs w:val="22"/>
              </w:rPr>
            </w:pPr>
            <w:r>
              <w:rPr>
                <w:i w:val="0"/>
                <w:sz w:val="22"/>
                <w:szCs w:val="22"/>
              </w:rPr>
              <w:t>Datum uspešne končne primopredaje</w:t>
            </w:r>
            <w:r w:rsidR="00DC2457" w:rsidRPr="00F10399">
              <w:rPr>
                <w:i w:val="0"/>
                <w:sz w:val="22"/>
                <w:szCs w:val="22"/>
              </w:rPr>
              <w:t xml:space="preserve"> posla: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CA763F" w:rsidTr="00F80081">
        <w:tc>
          <w:tcPr>
            <w:tcW w:w="3031" w:type="dxa"/>
          </w:tcPr>
          <w:p w:rsidR="00DC2457" w:rsidRPr="00CA763F" w:rsidRDefault="00DC2457" w:rsidP="00F80081">
            <w:pPr>
              <w:rPr>
                <w:i w:val="0"/>
                <w:sz w:val="16"/>
                <w:szCs w:val="16"/>
              </w:rPr>
            </w:pPr>
          </w:p>
        </w:tc>
        <w:tc>
          <w:tcPr>
            <w:tcW w:w="6237" w:type="dxa"/>
            <w:tcBorders>
              <w:top w:val="single" w:sz="4" w:space="0" w:color="auto"/>
            </w:tcBorders>
          </w:tcPr>
          <w:p w:rsidR="00DC2457" w:rsidRPr="00CA763F" w:rsidRDefault="00DC2457" w:rsidP="00F80081">
            <w:pPr>
              <w:rPr>
                <w:i w:val="0"/>
                <w:sz w:val="16"/>
                <w:szCs w:val="16"/>
              </w:rPr>
            </w:pPr>
          </w:p>
        </w:tc>
      </w:tr>
    </w:tbl>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r w:rsidRPr="0079325B">
        <w:rPr>
          <w:i w:val="0"/>
          <w:sz w:val="22"/>
          <w:szCs w:val="22"/>
        </w:rPr>
        <w:t xml:space="preserve">Naziv in naslov naročnika: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Default="00DC2457" w:rsidP="00DC2457">
      <w:pPr>
        <w:ind w:left="1080"/>
        <w:rPr>
          <w:i w:val="0"/>
          <w:sz w:val="22"/>
          <w:szCs w:val="22"/>
        </w:rPr>
      </w:pPr>
    </w:p>
    <w:p w:rsidR="00DC2457" w:rsidRPr="0079325B" w:rsidRDefault="00DC2457" w:rsidP="00DC2457">
      <w:pPr>
        <w:ind w:left="1080"/>
        <w:rPr>
          <w:i w:val="0"/>
          <w:sz w:val="22"/>
          <w:szCs w:val="22"/>
        </w:rPr>
      </w:pPr>
    </w:p>
    <w:p w:rsidR="00DC7645" w:rsidRDefault="00DC7645">
      <w:pPr>
        <w:rPr>
          <w:i w:val="0"/>
          <w:sz w:val="22"/>
          <w:szCs w:val="22"/>
        </w:rPr>
      </w:pPr>
      <w:r>
        <w:rPr>
          <w:i w:val="0"/>
          <w:sz w:val="22"/>
          <w:szCs w:val="22"/>
        </w:rPr>
        <w:br w:type="page"/>
      </w:r>
    </w:p>
    <w:p w:rsidR="00DC2457" w:rsidRPr="0079325B" w:rsidRDefault="00DC2457" w:rsidP="00DC2457">
      <w:pPr>
        <w:ind w:left="1080"/>
        <w:rPr>
          <w:i w:val="0"/>
          <w:sz w:val="22"/>
          <w:szCs w:val="22"/>
        </w:rPr>
      </w:pPr>
      <w:r w:rsidRPr="0079325B">
        <w:rPr>
          <w:i w:val="0"/>
          <w:sz w:val="22"/>
          <w:szCs w:val="22"/>
        </w:rPr>
        <w:lastRenderedPageBreak/>
        <w:t xml:space="preserve">Kontaktna oseba naročnika (e-pošta) in telefonska številka: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DC2457" w:rsidRPr="0079325B"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7674CD">
        <w:rPr>
          <w:b/>
          <w:i w:val="0"/>
          <w:sz w:val="22"/>
          <w:szCs w:val="22"/>
        </w:rPr>
        <w:lastRenderedPageBreak/>
        <w:t>PRILOGA 5</w:t>
      </w:r>
    </w:p>
    <w:p w:rsidR="00DC2457" w:rsidRPr="0079325B" w:rsidRDefault="00DC2457" w:rsidP="00DC2457">
      <w:pPr>
        <w:rPr>
          <w:i w:val="0"/>
          <w:sz w:val="22"/>
          <w:szCs w:val="22"/>
        </w:rPr>
      </w:pPr>
    </w:p>
    <w:p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C2457" w:rsidRPr="0079325B" w:rsidRDefault="00DC2457" w:rsidP="00DC2457">
      <w:pPr>
        <w:ind w:left="1080"/>
        <w:jc w:val="center"/>
        <w:rPr>
          <w:b/>
          <w:i w:val="0"/>
          <w:sz w:val="28"/>
          <w:szCs w:val="28"/>
        </w:rPr>
      </w:pPr>
      <w:r w:rsidRPr="0079325B">
        <w:rPr>
          <w:b/>
          <w:i w:val="0"/>
          <w:sz w:val="28"/>
          <w:szCs w:val="28"/>
        </w:rPr>
        <w:t>SEZNAM KADROV</w:t>
      </w:r>
    </w:p>
    <w:p w:rsidR="00DC2457" w:rsidRPr="0079325B" w:rsidRDefault="00DC2457" w:rsidP="00DC2457">
      <w:pPr>
        <w:rPr>
          <w:i w:val="0"/>
          <w:sz w:val="22"/>
          <w:szCs w:val="22"/>
        </w:rPr>
      </w:pPr>
    </w:p>
    <w:p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rsidTr="00F80081">
        <w:tc>
          <w:tcPr>
            <w:tcW w:w="621" w:type="dxa"/>
            <w:tcBorders>
              <w:bottom w:val="single" w:sz="4" w:space="0" w:color="auto"/>
            </w:tcBorders>
            <w:shd w:val="clear" w:color="auto" w:fill="E6E6E6"/>
            <w:vAlign w:val="center"/>
          </w:tcPr>
          <w:p w:rsidR="00DC2457" w:rsidRPr="0079325B" w:rsidRDefault="00DC2457" w:rsidP="00F80081">
            <w:pPr>
              <w:rPr>
                <w:b/>
                <w:i w:val="0"/>
                <w:sz w:val="20"/>
              </w:rPr>
            </w:pPr>
            <w:r w:rsidRPr="0079325B">
              <w:rPr>
                <w:b/>
                <w:i w:val="0"/>
                <w:sz w:val="20"/>
              </w:rPr>
              <w:t>Zap. št.</w:t>
            </w:r>
          </w:p>
        </w:tc>
        <w:tc>
          <w:tcPr>
            <w:tcW w:w="2268" w:type="dxa"/>
            <w:tcBorders>
              <w:bottom w:val="single" w:sz="4" w:space="0" w:color="auto"/>
            </w:tcBorders>
            <w:shd w:val="clear" w:color="auto" w:fill="E6E6E6"/>
            <w:vAlign w:val="center"/>
          </w:tcPr>
          <w:p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rsidR="00DC2457" w:rsidRPr="0079325B" w:rsidRDefault="00DC2457" w:rsidP="00F80081">
            <w:pPr>
              <w:jc w:val="center"/>
              <w:rPr>
                <w:b/>
                <w:i w:val="0"/>
                <w:sz w:val="20"/>
              </w:rPr>
            </w:pPr>
            <w:r w:rsidRPr="0079325B">
              <w:rPr>
                <w:b/>
                <w:i w:val="0"/>
                <w:sz w:val="20"/>
              </w:rPr>
              <w:t>Delovna doba</w:t>
            </w:r>
          </w:p>
          <w:p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rsidR="00DC2457" w:rsidRPr="0079325B" w:rsidRDefault="00DC2457" w:rsidP="00F80081">
            <w:pPr>
              <w:jc w:val="center"/>
              <w:rPr>
                <w:b/>
                <w:i w:val="0"/>
                <w:sz w:val="20"/>
              </w:rPr>
            </w:pPr>
            <w:r w:rsidRPr="0079325B">
              <w:rPr>
                <w:b/>
                <w:i w:val="0"/>
                <w:sz w:val="20"/>
              </w:rPr>
              <w:t>Strokovni izpit</w:t>
            </w:r>
          </w:p>
          <w:p w:rsidR="00DC2457" w:rsidRPr="0079325B" w:rsidRDefault="00DC2457" w:rsidP="00F80081">
            <w:pPr>
              <w:jc w:val="center"/>
              <w:rPr>
                <w:b/>
                <w:i w:val="0"/>
                <w:sz w:val="20"/>
              </w:rPr>
            </w:pPr>
            <w:r w:rsidRPr="0079325B">
              <w:rPr>
                <w:b/>
                <w:i w:val="0"/>
                <w:sz w:val="20"/>
              </w:rPr>
              <w:t>(št. potrdila)</w:t>
            </w:r>
          </w:p>
        </w:tc>
      </w:tr>
      <w:tr w:rsidR="00563D2B" w:rsidRPr="0079325B" w:rsidTr="005F42BE">
        <w:tc>
          <w:tcPr>
            <w:tcW w:w="621" w:type="dxa"/>
            <w:shd w:val="clear" w:color="auto" w:fill="E6E6E6"/>
            <w:vAlign w:val="center"/>
          </w:tcPr>
          <w:p w:rsidR="00563D2B" w:rsidRPr="00021AC4" w:rsidRDefault="00563D2B" w:rsidP="00B0397A">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E6E6E6"/>
            <w:vAlign w:val="center"/>
          </w:tcPr>
          <w:p w:rsidR="00563D2B" w:rsidRPr="005F2FD5" w:rsidRDefault="00563D2B" w:rsidP="005F42BE">
            <w:pPr>
              <w:pStyle w:val="Glava"/>
              <w:tabs>
                <w:tab w:val="clear" w:pos="4536"/>
                <w:tab w:val="clear" w:pos="9072"/>
              </w:tabs>
              <w:jc w:val="center"/>
              <w:rPr>
                <w:b/>
                <w:i w:val="0"/>
                <w:sz w:val="20"/>
              </w:rPr>
            </w:pPr>
            <w:r w:rsidRPr="005F2FD5">
              <w:rPr>
                <w:b/>
                <w:i w:val="0"/>
                <w:sz w:val="20"/>
              </w:rPr>
              <w:t>VODJA DEL</w:t>
            </w:r>
          </w:p>
        </w:tc>
        <w:tc>
          <w:tcPr>
            <w:tcW w:w="1985" w:type="dxa"/>
          </w:tcPr>
          <w:p w:rsidR="00563D2B" w:rsidRDefault="00563D2B" w:rsidP="005F42BE">
            <w:pPr>
              <w:pStyle w:val="Glava"/>
              <w:tabs>
                <w:tab w:val="clear" w:pos="4536"/>
                <w:tab w:val="clear" w:pos="9072"/>
              </w:tabs>
              <w:jc w:val="both"/>
              <w:rPr>
                <w:i w:val="0"/>
                <w:sz w:val="22"/>
                <w:szCs w:val="22"/>
              </w:rPr>
            </w:pPr>
          </w:p>
          <w:p w:rsidR="00B0397A" w:rsidRDefault="00B0397A" w:rsidP="005F42BE">
            <w:pPr>
              <w:pStyle w:val="Glava"/>
              <w:tabs>
                <w:tab w:val="clear" w:pos="4536"/>
                <w:tab w:val="clear" w:pos="9072"/>
              </w:tabs>
              <w:jc w:val="both"/>
              <w:rPr>
                <w:i w:val="0"/>
                <w:sz w:val="22"/>
                <w:szCs w:val="22"/>
              </w:rPr>
            </w:pPr>
          </w:p>
          <w:p w:rsidR="00996560" w:rsidRDefault="00996560" w:rsidP="005F42BE">
            <w:pPr>
              <w:pStyle w:val="Glava"/>
              <w:tabs>
                <w:tab w:val="clear" w:pos="4536"/>
                <w:tab w:val="clear" w:pos="9072"/>
              </w:tabs>
              <w:jc w:val="both"/>
              <w:rPr>
                <w:i w:val="0"/>
                <w:sz w:val="22"/>
                <w:szCs w:val="22"/>
              </w:rPr>
            </w:pPr>
          </w:p>
          <w:p w:rsidR="00996560" w:rsidRDefault="00996560" w:rsidP="005F42BE">
            <w:pPr>
              <w:pStyle w:val="Glava"/>
              <w:tabs>
                <w:tab w:val="clear" w:pos="4536"/>
                <w:tab w:val="clear" w:pos="9072"/>
              </w:tabs>
              <w:jc w:val="both"/>
              <w:rPr>
                <w:i w:val="0"/>
                <w:sz w:val="22"/>
                <w:szCs w:val="22"/>
              </w:rPr>
            </w:pPr>
          </w:p>
          <w:p w:rsidR="00B0397A" w:rsidRPr="0079325B" w:rsidRDefault="00B0397A" w:rsidP="005F42BE">
            <w:pPr>
              <w:pStyle w:val="Glava"/>
              <w:tabs>
                <w:tab w:val="clear" w:pos="4536"/>
                <w:tab w:val="clear" w:pos="9072"/>
              </w:tabs>
              <w:jc w:val="both"/>
              <w:rPr>
                <w:i w:val="0"/>
                <w:sz w:val="22"/>
                <w:szCs w:val="22"/>
              </w:rPr>
            </w:pPr>
          </w:p>
        </w:tc>
        <w:tc>
          <w:tcPr>
            <w:tcW w:w="1701" w:type="dxa"/>
          </w:tcPr>
          <w:p w:rsidR="00563D2B" w:rsidRPr="0079325B" w:rsidRDefault="00563D2B" w:rsidP="005F42BE">
            <w:pPr>
              <w:pStyle w:val="Glava"/>
              <w:tabs>
                <w:tab w:val="clear" w:pos="4536"/>
                <w:tab w:val="clear" w:pos="9072"/>
              </w:tabs>
              <w:jc w:val="both"/>
              <w:rPr>
                <w:i w:val="0"/>
                <w:sz w:val="22"/>
                <w:szCs w:val="22"/>
              </w:rPr>
            </w:pPr>
          </w:p>
        </w:tc>
        <w:tc>
          <w:tcPr>
            <w:tcW w:w="992" w:type="dxa"/>
          </w:tcPr>
          <w:p w:rsidR="00563D2B" w:rsidRPr="0079325B" w:rsidRDefault="00563D2B" w:rsidP="005F42BE">
            <w:pPr>
              <w:pStyle w:val="Glava"/>
              <w:tabs>
                <w:tab w:val="clear" w:pos="4536"/>
                <w:tab w:val="clear" w:pos="9072"/>
              </w:tabs>
              <w:jc w:val="both"/>
              <w:rPr>
                <w:i w:val="0"/>
                <w:sz w:val="22"/>
                <w:szCs w:val="22"/>
              </w:rPr>
            </w:pPr>
          </w:p>
        </w:tc>
        <w:tc>
          <w:tcPr>
            <w:tcW w:w="1589" w:type="dxa"/>
          </w:tcPr>
          <w:p w:rsidR="00563D2B" w:rsidRPr="00A9559C" w:rsidRDefault="00563D2B" w:rsidP="005F42BE">
            <w:pPr>
              <w:pStyle w:val="Glava"/>
              <w:tabs>
                <w:tab w:val="clear" w:pos="4536"/>
                <w:tab w:val="clear" w:pos="9072"/>
              </w:tabs>
              <w:jc w:val="both"/>
              <w:rPr>
                <w:i w:val="0"/>
                <w:sz w:val="22"/>
                <w:szCs w:val="22"/>
              </w:rPr>
            </w:pPr>
          </w:p>
          <w:p w:rsidR="00563D2B" w:rsidRPr="00A9559C" w:rsidRDefault="00563D2B" w:rsidP="005F42BE">
            <w:pPr>
              <w:pStyle w:val="Glava"/>
              <w:tabs>
                <w:tab w:val="clear" w:pos="4536"/>
                <w:tab w:val="clear" w:pos="9072"/>
              </w:tabs>
              <w:jc w:val="both"/>
              <w:rPr>
                <w:i w:val="0"/>
                <w:sz w:val="22"/>
                <w:szCs w:val="22"/>
              </w:rPr>
            </w:pPr>
          </w:p>
        </w:tc>
      </w:tr>
      <w:tr w:rsidR="00112A8B" w:rsidRPr="000D17B5" w:rsidTr="00D059BD">
        <w:tc>
          <w:tcPr>
            <w:tcW w:w="621" w:type="dxa"/>
            <w:shd w:val="clear" w:color="auto" w:fill="E6E6E6"/>
            <w:vAlign w:val="center"/>
          </w:tcPr>
          <w:p w:rsidR="00112A8B" w:rsidRPr="00A17876" w:rsidRDefault="00112A8B" w:rsidP="008304C5">
            <w:pPr>
              <w:pStyle w:val="Glava"/>
              <w:tabs>
                <w:tab w:val="clear" w:pos="4536"/>
                <w:tab w:val="clear" w:pos="9072"/>
              </w:tabs>
              <w:jc w:val="center"/>
              <w:rPr>
                <w:b/>
                <w:i w:val="0"/>
                <w:sz w:val="22"/>
                <w:szCs w:val="22"/>
              </w:rPr>
            </w:pPr>
          </w:p>
          <w:p w:rsidR="00112A8B" w:rsidRPr="00A17876" w:rsidRDefault="00112A8B" w:rsidP="008304C5">
            <w:pPr>
              <w:pStyle w:val="Glava"/>
              <w:tabs>
                <w:tab w:val="clear" w:pos="4536"/>
                <w:tab w:val="clear" w:pos="9072"/>
              </w:tabs>
              <w:jc w:val="center"/>
              <w:rPr>
                <w:b/>
                <w:i w:val="0"/>
                <w:sz w:val="22"/>
                <w:szCs w:val="22"/>
              </w:rPr>
            </w:pPr>
            <w:r w:rsidRPr="00A17876">
              <w:rPr>
                <w:b/>
                <w:i w:val="0"/>
                <w:sz w:val="22"/>
                <w:szCs w:val="22"/>
              </w:rPr>
              <w:t>2</w:t>
            </w:r>
          </w:p>
          <w:p w:rsidR="00112A8B" w:rsidRPr="00A17876" w:rsidRDefault="00112A8B" w:rsidP="008304C5">
            <w:pPr>
              <w:pStyle w:val="Glava"/>
              <w:tabs>
                <w:tab w:val="clear" w:pos="4536"/>
                <w:tab w:val="clear" w:pos="9072"/>
              </w:tabs>
              <w:jc w:val="center"/>
              <w:rPr>
                <w:b/>
                <w:i w:val="0"/>
                <w:sz w:val="22"/>
                <w:szCs w:val="22"/>
              </w:rPr>
            </w:pPr>
          </w:p>
        </w:tc>
        <w:tc>
          <w:tcPr>
            <w:tcW w:w="2268" w:type="dxa"/>
            <w:shd w:val="clear" w:color="auto" w:fill="E6E6E6"/>
            <w:vAlign w:val="center"/>
          </w:tcPr>
          <w:p w:rsidR="00112A8B" w:rsidRDefault="00112A8B" w:rsidP="00112A8B">
            <w:pPr>
              <w:pStyle w:val="Glava"/>
              <w:tabs>
                <w:tab w:val="clear" w:pos="4536"/>
                <w:tab w:val="clear" w:pos="9072"/>
              </w:tabs>
              <w:jc w:val="center"/>
              <w:rPr>
                <w:b/>
                <w:i w:val="0"/>
                <w:sz w:val="20"/>
              </w:rPr>
            </w:pPr>
            <w:r>
              <w:rPr>
                <w:b/>
                <w:i w:val="0"/>
                <w:sz w:val="20"/>
              </w:rPr>
              <w:t>VODJA DEL ZA IZVEDBO ELEKTRO MONTAŽNIH DEL</w:t>
            </w:r>
          </w:p>
          <w:p w:rsidR="00112A8B" w:rsidRPr="005F2FD5" w:rsidRDefault="00112A8B" w:rsidP="00DA5707">
            <w:pPr>
              <w:pStyle w:val="Glava"/>
              <w:tabs>
                <w:tab w:val="clear" w:pos="4536"/>
                <w:tab w:val="clear" w:pos="9072"/>
              </w:tabs>
              <w:jc w:val="center"/>
              <w:rPr>
                <w:b/>
                <w:i w:val="0"/>
                <w:sz w:val="20"/>
              </w:rPr>
            </w:pPr>
          </w:p>
        </w:tc>
        <w:tc>
          <w:tcPr>
            <w:tcW w:w="1985" w:type="dxa"/>
            <w:vAlign w:val="center"/>
          </w:tcPr>
          <w:p w:rsidR="00112A8B" w:rsidRPr="000D17B5" w:rsidRDefault="00112A8B" w:rsidP="008304C5">
            <w:pPr>
              <w:pStyle w:val="Glava"/>
              <w:tabs>
                <w:tab w:val="clear" w:pos="4536"/>
                <w:tab w:val="clear" w:pos="9072"/>
              </w:tabs>
              <w:jc w:val="center"/>
              <w:rPr>
                <w:i w:val="0"/>
                <w:sz w:val="22"/>
                <w:szCs w:val="22"/>
                <w:highlight w:val="yellow"/>
              </w:rPr>
            </w:pPr>
          </w:p>
        </w:tc>
        <w:tc>
          <w:tcPr>
            <w:tcW w:w="1701" w:type="dxa"/>
            <w:vAlign w:val="center"/>
          </w:tcPr>
          <w:p w:rsidR="00112A8B" w:rsidRPr="000D17B5" w:rsidRDefault="00112A8B" w:rsidP="008304C5">
            <w:pPr>
              <w:pStyle w:val="Glava"/>
              <w:tabs>
                <w:tab w:val="clear" w:pos="4536"/>
                <w:tab w:val="clear" w:pos="9072"/>
              </w:tabs>
              <w:jc w:val="center"/>
              <w:rPr>
                <w:i w:val="0"/>
                <w:sz w:val="22"/>
                <w:szCs w:val="22"/>
                <w:highlight w:val="yellow"/>
              </w:rPr>
            </w:pPr>
          </w:p>
        </w:tc>
        <w:tc>
          <w:tcPr>
            <w:tcW w:w="992" w:type="dxa"/>
            <w:vAlign w:val="center"/>
          </w:tcPr>
          <w:p w:rsidR="00112A8B" w:rsidRPr="000D17B5" w:rsidRDefault="00112A8B" w:rsidP="008304C5">
            <w:pPr>
              <w:pStyle w:val="Glava"/>
              <w:tabs>
                <w:tab w:val="clear" w:pos="4536"/>
                <w:tab w:val="clear" w:pos="9072"/>
              </w:tabs>
              <w:jc w:val="center"/>
              <w:rPr>
                <w:i w:val="0"/>
                <w:sz w:val="22"/>
                <w:szCs w:val="22"/>
                <w:highlight w:val="yellow"/>
              </w:rPr>
            </w:pPr>
          </w:p>
        </w:tc>
        <w:tc>
          <w:tcPr>
            <w:tcW w:w="1589" w:type="dxa"/>
            <w:vAlign w:val="center"/>
          </w:tcPr>
          <w:p w:rsidR="00112A8B" w:rsidRPr="00A9559C" w:rsidRDefault="00112A8B" w:rsidP="008304C5">
            <w:pPr>
              <w:pStyle w:val="Glava"/>
              <w:tabs>
                <w:tab w:val="clear" w:pos="4536"/>
                <w:tab w:val="clear" w:pos="9072"/>
              </w:tabs>
              <w:jc w:val="center"/>
              <w:rPr>
                <w:i w:val="0"/>
                <w:sz w:val="22"/>
                <w:szCs w:val="22"/>
                <w:highlight w:val="yellow"/>
              </w:rPr>
            </w:pPr>
          </w:p>
        </w:tc>
      </w:tr>
      <w:tr w:rsidR="00112A8B" w:rsidRPr="000D17B5" w:rsidTr="008304C5">
        <w:tc>
          <w:tcPr>
            <w:tcW w:w="621" w:type="dxa"/>
            <w:shd w:val="clear" w:color="auto" w:fill="E6E6E6"/>
            <w:vAlign w:val="center"/>
          </w:tcPr>
          <w:p w:rsidR="00112A8B" w:rsidRPr="00A17876" w:rsidRDefault="00112A8B" w:rsidP="008304C5">
            <w:pPr>
              <w:pStyle w:val="Glava"/>
              <w:tabs>
                <w:tab w:val="clear" w:pos="4536"/>
                <w:tab w:val="clear" w:pos="9072"/>
              </w:tabs>
              <w:jc w:val="center"/>
              <w:rPr>
                <w:b/>
                <w:i w:val="0"/>
                <w:sz w:val="22"/>
                <w:szCs w:val="22"/>
              </w:rPr>
            </w:pPr>
          </w:p>
          <w:p w:rsidR="00112A8B" w:rsidRPr="00A17876" w:rsidRDefault="00112A8B" w:rsidP="008304C5">
            <w:pPr>
              <w:pStyle w:val="Glava"/>
              <w:tabs>
                <w:tab w:val="clear" w:pos="4536"/>
                <w:tab w:val="clear" w:pos="9072"/>
              </w:tabs>
              <w:jc w:val="center"/>
              <w:rPr>
                <w:b/>
                <w:i w:val="0"/>
                <w:sz w:val="22"/>
                <w:szCs w:val="22"/>
              </w:rPr>
            </w:pPr>
            <w:r>
              <w:rPr>
                <w:b/>
                <w:i w:val="0"/>
                <w:sz w:val="22"/>
                <w:szCs w:val="22"/>
              </w:rPr>
              <w:t>3</w:t>
            </w:r>
          </w:p>
          <w:p w:rsidR="00112A8B" w:rsidRPr="00A17876" w:rsidRDefault="00112A8B" w:rsidP="008304C5">
            <w:pPr>
              <w:pStyle w:val="Glava"/>
              <w:tabs>
                <w:tab w:val="clear" w:pos="4536"/>
                <w:tab w:val="clear" w:pos="9072"/>
              </w:tabs>
              <w:jc w:val="center"/>
              <w:rPr>
                <w:b/>
                <w:i w:val="0"/>
                <w:sz w:val="22"/>
                <w:szCs w:val="22"/>
              </w:rPr>
            </w:pPr>
          </w:p>
        </w:tc>
        <w:tc>
          <w:tcPr>
            <w:tcW w:w="2268" w:type="dxa"/>
            <w:shd w:val="clear" w:color="auto" w:fill="E6E6E6"/>
            <w:vAlign w:val="center"/>
          </w:tcPr>
          <w:p w:rsidR="00112A8B" w:rsidRDefault="00112A8B" w:rsidP="008304C5">
            <w:pPr>
              <w:pStyle w:val="Glava"/>
              <w:tabs>
                <w:tab w:val="clear" w:pos="4536"/>
                <w:tab w:val="clear" w:pos="9072"/>
              </w:tabs>
              <w:jc w:val="center"/>
              <w:rPr>
                <w:b/>
                <w:i w:val="0"/>
                <w:sz w:val="20"/>
              </w:rPr>
            </w:pPr>
            <w:r>
              <w:rPr>
                <w:b/>
                <w:i w:val="0"/>
                <w:sz w:val="20"/>
              </w:rPr>
              <w:t>STROKOVNJAK S PODROČJA IZVAJANJA GLOBOKEGA TEMELJENJA</w:t>
            </w:r>
          </w:p>
          <w:p w:rsidR="00112A8B" w:rsidRPr="005F2FD5" w:rsidRDefault="00112A8B" w:rsidP="008304C5">
            <w:pPr>
              <w:pStyle w:val="Glava"/>
              <w:tabs>
                <w:tab w:val="clear" w:pos="4536"/>
                <w:tab w:val="clear" w:pos="9072"/>
              </w:tabs>
              <w:jc w:val="center"/>
              <w:rPr>
                <w:b/>
                <w:i w:val="0"/>
                <w:sz w:val="20"/>
              </w:rPr>
            </w:pPr>
          </w:p>
        </w:tc>
        <w:tc>
          <w:tcPr>
            <w:tcW w:w="1985" w:type="dxa"/>
            <w:vAlign w:val="center"/>
          </w:tcPr>
          <w:p w:rsidR="00112A8B" w:rsidRPr="000D17B5" w:rsidRDefault="00112A8B" w:rsidP="008304C5">
            <w:pPr>
              <w:pStyle w:val="Glava"/>
              <w:tabs>
                <w:tab w:val="clear" w:pos="4536"/>
                <w:tab w:val="clear" w:pos="9072"/>
              </w:tabs>
              <w:jc w:val="center"/>
              <w:rPr>
                <w:i w:val="0"/>
                <w:sz w:val="22"/>
                <w:szCs w:val="22"/>
                <w:highlight w:val="yellow"/>
              </w:rPr>
            </w:pPr>
          </w:p>
        </w:tc>
        <w:tc>
          <w:tcPr>
            <w:tcW w:w="1701" w:type="dxa"/>
            <w:vAlign w:val="center"/>
          </w:tcPr>
          <w:p w:rsidR="00112A8B" w:rsidRPr="000D17B5" w:rsidRDefault="00112A8B" w:rsidP="008304C5">
            <w:pPr>
              <w:pStyle w:val="Glava"/>
              <w:tabs>
                <w:tab w:val="clear" w:pos="4536"/>
                <w:tab w:val="clear" w:pos="9072"/>
              </w:tabs>
              <w:jc w:val="center"/>
              <w:rPr>
                <w:i w:val="0"/>
                <w:sz w:val="22"/>
                <w:szCs w:val="22"/>
                <w:highlight w:val="yellow"/>
              </w:rPr>
            </w:pPr>
          </w:p>
        </w:tc>
        <w:tc>
          <w:tcPr>
            <w:tcW w:w="992" w:type="dxa"/>
            <w:vAlign w:val="center"/>
          </w:tcPr>
          <w:p w:rsidR="00112A8B" w:rsidRPr="000D17B5" w:rsidRDefault="00112A8B" w:rsidP="008304C5">
            <w:pPr>
              <w:pStyle w:val="Glava"/>
              <w:tabs>
                <w:tab w:val="clear" w:pos="4536"/>
                <w:tab w:val="clear" w:pos="9072"/>
              </w:tabs>
              <w:jc w:val="center"/>
              <w:rPr>
                <w:i w:val="0"/>
                <w:sz w:val="22"/>
                <w:szCs w:val="22"/>
                <w:highlight w:val="yellow"/>
              </w:rPr>
            </w:pPr>
          </w:p>
        </w:tc>
        <w:tc>
          <w:tcPr>
            <w:tcW w:w="1589" w:type="dxa"/>
            <w:vAlign w:val="center"/>
          </w:tcPr>
          <w:p w:rsidR="00112A8B" w:rsidRPr="00A9559C" w:rsidRDefault="00112A8B" w:rsidP="008304C5">
            <w:pPr>
              <w:pStyle w:val="Glava"/>
              <w:tabs>
                <w:tab w:val="clear" w:pos="4536"/>
                <w:tab w:val="clear" w:pos="9072"/>
              </w:tabs>
              <w:jc w:val="center"/>
              <w:rPr>
                <w:i w:val="0"/>
                <w:sz w:val="22"/>
                <w:szCs w:val="22"/>
                <w:highlight w:val="yellow"/>
              </w:rPr>
            </w:pPr>
          </w:p>
        </w:tc>
      </w:tr>
    </w:tbl>
    <w:p w:rsidR="00D3014A" w:rsidRDefault="00D3014A" w:rsidP="00B0397A">
      <w:pPr>
        <w:ind w:left="1080"/>
        <w:jc w:val="both"/>
        <w:rPr>
          <w:b/>
          <w:i w:val="0"/>
          <w:sz w:val="20"/>
        </w:rPr>
      </w:pPr>
    </w:p>
    <w:p w:rsidR="00996560" w:rsidRDefault="00996560" w:rsidP="00B0397A">
      <w:pPr>
        <w:ind w:left="1080"/>
        <w:jc w:val="both"/>
        <w:rPr>
          <w:b/>
          <w:i w:val="0"/>
          <w:sz w:val="20"/>
        </w:rPr>
      </w:pPr>
    </w:p>
    <w:p w:rsidR="00996560" w:rsidRDefault="00996560" w:rsidP="00B0397A">
      <w:pPr>
        <w:ind w:left="1080"/>
        <w:jc w:val="both"/>
        <w:rPr>
          <w:b/>
          <w:i w:val="0"/>
          <w:sz w:val="20"/>
        </w:rPr>
      </w:pPr>
    </w:p>
    <w:p w:rsidR="00996560" w:rsidRDefault="00996560" w:rsidP="00B0397A">
      <w:pPr>
        <w:ind w:left="1080"/>
        <w:jc w:val="both"/>
        <w:rPr>
          <w:b/>
          <w:i w:val="0"/>
          <w:sz w:val="20"/>
        </w:rPr>
      </w:pPr>
    </w:p>
    <w:p w:rsidR="00996560" w:rsidRDefault="00996560" w:rsidP="00B0397A">
      <w:pPr>
        <w:ind w:left="1080"/>
        <w:jc w:val="both"/>
        <w:rPr>
          <w:b/>
          <w:i w:val="0"/>
          <w:sz w:val="20"/>
        </w:rPr>
      </w:pPr>
    </w:p>
    <w:p w:rsidR="00B0397A" w:rsidRPr="00574E90" w:rsidRDefault="00B0397A" w:rsidP="00B0397A">
      <w:pPr>
        <w:ind w:left="1080"/>
        <w:jc w:val="both"/>
        <w:rPr>
          <w:i w:val="0"/>
          <w:sz w:val="22"/>
          <w:szCs w:val="22"/>
        </w:rPr>
      </w:pPr>
      <w:r w:rsidRPr="00574E90">
        <w:rPr>
          <w:b/>
          <w:i w:val="0"/>
          <w:sz w:val="20"/>
        </w:rPr>
        <w:t>Referenčni posli za vodjo del:</w:t>
      </w:r>
    </w:p>
    <w:p w:rsidR="00B0397A" w:rsidRPr="00574E90" w:rsidRDefault="00B0397A" w:rsidP="00B0397A">
      <w:pPr>
        <w:ind w:left="1080"/>
        <w:jc w:val="both"/>
        <w:rPr>
          <w:i w:val="0"/>
          <w:sz w:val="22"/>
          <w:szCs w:val="22"/>
        </w:rPr>
      </w:pPr>
    </w:p>
    <w:tbl>
      <w:tblPr>
        <w:tblW w:w="9299"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2299"/>
        <w:gridCol w:w="2126"/>
      </w:tblGrid>
      <w:tr w:rsidR="00B34B5D" w:rsidRPr="00574E90" w:rsidTr="00D059BD">
        <w:tc>
          <w:tcPr>
            <w:tcW w:w="2322" w:type="dxa"/>
            <w:shd w:val="clear" w:color="auto" w:fill="D9D9D9"/>
            <w:vAlign w:val="center"/>
          </w:tcPr>
          <w:p w:rsidR="00B34B5D" w:rsidRPr="00574E90" w:rsidRDefault="00B34B5D" w:rsidP="00CB591B">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B34B5D" w:rsidRPr="00574E90" w:rsidRDefault="00B34B5D" w:rsidP="00CB591B">
            <w:pPr>
              <w:jc w:val="center"/>
              <w:rPr>
                <w:b/>
                <w:i w:val="0"/>
                <w:sz w:val="18"/>
                <w:szCs w:val="18"/>
              </w:rPr>
            </w:pPr>
            <w:r w:rsidRPr="00574E90">
              <w:rPr>
                <w:b/>
                <w:i w:val="0"/>
                <w:sz w:val="20"/>
              </w:rPr>
              <w:t>Predmet referenčnega posla – kratek opis del</w:t>
            </w:r>
          </w:p>
        </w:tc>
        <w:tc>
          <w:tcPr>
            <w:tcW w:w="2299" w:type="dxa"/>
            <w:shd w:val="clear" w:color="auto" w:fill="D9D9D9"/>
            <w:vAlign w:val="center"/>
          </w:tcPr>
          <w:p w:rsidR="00B34B5D" w:rsidRPr="00574E90" w:rsidRDefault="00B34B5D" w:rsidP="00F949AD">
            <w:pPr>
              <w:jc w:val="center"/>
              <w:rPr>
                <w:b/>
                <w:i w:val="0"/>
                <w:sz w:val="16"/>
                <w:szCs w:val="16"/>
              </w:rPr>
            </w:pPr>
            <w:r w:rsidRPr="00574E90">
              <w:rPr>
                <w:b/>
                <w:i w:val="0"/>
                <w:sz w:val="16"/>
                <w:szCs w:val="16"/>
              </w:rPr>
              <w:t>Datum začetka in datum uspešne primopredaje celotnega referenčnega objekta</w:t>
            </w:r>
          </w:p>
        </w:tc>
        <w:tc>
          <w:tcPr>
            <w:tcW w:w="2126" w:type="dxa"/>
            <w:shd w:val="clear" w:color="auto" w:fill="D9D9D9"/>
            <w:vAlign w:val="center"/>
          </w:tcPr>
          <w:p w:rsidR="00B34B5D" w:rsidRPr="00112A8B" w:rsidRDefault="00112A8B" w:rsidP="00112A8B">
            <w:pPr>
              <w:jc w:val="center"/>
              <w:rPr>
                <w:b/>
                <w:i w:val="0"/>
                <w:sz w:val="18"/>
                <w:szCs w:val="18"/>
              </w:rPr>
            </w:pPr>
            <w:r w:rsidRPr="00112A8B">
              <w:rPr>
                <w:b/>
                <w:i w:val="0"/>
                <w:sz w:val="20"/>
              </w:rPr>
              <w:t xml:space="preserve">površina  </w:t>
            </w:r>
            <w:r w:rsidRPr="00D059BD">
              <w:rPr>
                <w:b/>
                <w:i w:val="0"/>
                <w:sz w:val="22"/>
                <w:szCs w:val="22"/>
              </w:rPr>
              <w:t>finaln</w:t>
            </w:r>
            <w:r>
              <w:rPr>
                <w:b/>
                <w:i w:val="0"/>
                <w:sz w:val="22"/>
                <w:szCs w:val="22"/>
              </w:rPr>
              <w:t>e</w:t>
            </w:r>
            <w:r w:rsidRPr="00D059BD">
              <w:rPr>
                <w:b/>
                <w:i w:val="0"/>
                <w:sz w:val="22"/>
                <w:szCs w:val="22"/>
              </w:rPr>
              <w:t xml:space="preserve"> obdelav</w:t>
            </w:r>
            <w:r>
              <w:rPr>
                <w:b/>
                <w:i w:val="0"/>
                <w:sz w:val="22"/>
                <w:szCs w:val="22"/>
              </w:rPr>
              <w:t>e</w:t>
            </w:r>
            <w:r w:rsidRPr="00D059BD">
              <w:rPr>
                <w:b/>
                <w:i w:val="0"/>
                <w:sz w:val="22"/>
                <w:szCs w:val="22"/>
              </w:rPr>
              <w:t xml:space="preserve"> zunanjih vidnih betonskih površin</w:t>
            </w:r>
          </w:p>
        </w:tc>
      </w:tr>
      <w:tr w:rsidR="00B34B5D" w:rsidRPr="00574E90" w:rsidTr="00D059BD">
        <w:tc>
          <w:tcPr>
            <w:tcW w:w="2322" w:type="dxa"/>
          </w:tcPr>
          <w:p w:rsidR="00B34B5D" w:rsidRPr="00574E90" w:rsidRDefault="00B34B5D" w:rsidP="00CB591B">
            <w:pPr>
              <w:jc w:val="both"/>
              <w:rPr>
                <w:i w:val="0"/>
                <w:sz w:val="22"/>
                <w:szCs w:val="22"/>
              </w:rPr>
            </w:pPr>
          </w:p>
          <w:p w:rsidR="00B34B5D" w:rsidRPr="00574E90" w:rsidRDefault="00B34B5D" w:rsidP="00CB591B">
            <w:pPr>
              <w:jc w:val="both"/>
              <w:rPr>
                <w:i w:val="0"/>
                <w:sz w:val="22"/>
                <w:szCs w:val="22"/>
              </w:rPr>
            </w:pPr>
          </w:p>
          <w:p w:rsidR="00B34B5D" w:rsidRPr="00574E90" w:rsidRDefault="00B34B5D" w:rsidP="00CB591B">
            <w:pPr>
              <w:jc w:val="both"/>
              <w:rPr>
                <w:i w:val="0"/>
                <w:sz w:val="22"/>
                <w:szCs w:val="22"/>
              </w:rPr>
            </w:pPr>
          </w:p>
          <w:p w:rsidR="00B34B5D" w:rsidRPr="00574E90" w:rsidRDefault="00B34B5D" w:rsidP="00CB591B">
            <w:pPr>
              <w:jc w:val="both"/>
              <w:rPr>
                <w:i w:val="0"/>
                <w:sz w:val="22"/>
                <w:szCs w:val="22"/>
              </w:rPr>
            </w:pPr>
          </w:p>
          <w:p w:rsidR="00B34B5D" w:rsidRPr="00574E90" w:rsidRDefault="00B34B5D" w:rsidP="00CB591B">
            <w:pPr>
              <w:jc w:val="both"/>
              <w:rPr>
                <w:i w:val="0"/>
                <w:sz w:val="22"/>
                <w:szCs w:val="22"/>
              </w:rPr>
            </w:pPr>
          </w:p>
        </w:tc>
        <w:tc>
          <w:tcPr>
            <w:tcW w:w="2552" w:type="dxa"/>
          </w:tcPr>
          <w:p w:rsidR="00B34B5D" w:rsidRPr="00574E90" w:rsidRDefault="00B34B5D" w:rsidP="00CB591B">
            <w:pPr>
              <w:jc w:val="both"/>
              <w:rPr>
                <w:i w:val="0"/>
                <w:sz w:val="22"/>
                <w:szCs w:val="22"/>
              </w:rPr>
            </w:pPr>
          </w:p>
        </w:tc>
        <w:tc>
          <w:tcPr>
            <w:tcW w:w="2299" w:type="dxa"/>
          </w:tcPr>
          <w:p w:rsidR="00B34B5D" w:rsidRPr="00574E90" w:rsidRDefault="00B34B5D" w:rsidP="00CB591B">
            <w:pPr>
              <w:jc w:val="both"/>
              <w:rPr>
                <w:i w:val="0"/>
                <w:sz w:val="28"/>
                <w:szCs w:val="28"/>
              </w:rPr>
            </w:pPr>
          </w:p>
          <w:p w:rsidR="00B34B5D" w:rsidRPr="00574E90" w:rsidRDefault="00B34B5D" w:rsidP="00CB591B">
            <w:pPr>
              <w:jc w:val="both"/>
              <w:rPr>
                <w:i w:val="0"/>
                <w:sz w:val="28"/>
                <w:szCs w:val="28"/>
              </w:rPr>
            </w:pPr>
          </w:p>
        </w:tc>
        <w:tc>
          <w:tcPr>
            <w:tcW w:w="2126" w:type="dxa"/>
          </w:tcPr>
          <w:p w:rsidR="00B34B5D" w:rsidRPr="00574E90" w:rsidRDefault="00B34B5D" w:rsidP="00CB591B">
            <w:pPr>
              <w:jc w:val="both"/>
              <w:rPr>
                <w:i w:val="0"/>
                <w:sz w:val="28"/>
                <w:szCs w:val="28"/>
              </w:rPr>
            </w:pPr>
          </w:p>
        </w:tc>
      </w:tr>
      <w:tr w:rsidR="00B34B5D" w:rsidRPr="00574E90" w:rsidTr="00D059BD">
        <w:tc>
          <w:tcPr>
            <w:tcW w:w="2322" w:type="dxa"/>
          </w:tcPr>
          <w:p w:rsidR="00B34B5D" w:rsidRPr="00574E90" w:rsidRDefault="00B34B5D" w:rsidP="00CB591B">
            <w:pPr>
              <w:jc w:val="both"/>
              <w:rPr>
                <w:i w:val="0"/>
                <w:sz w:val="22"/>
                <w:szCs w:val="22"/>
              </w:rPr>
            </w:pPr>
          </w:p>
          <w:p w:rsidR="00B34B5D" w:rsidRPr="00574E90" w:rsidRDefault="00B34B5D" w:rsidP="00CB591B">
            <w:pPr>
              <w:jc w:val="both"/>
              <w:rPr>
                <w:i w:val="0"/>
                <w:sz w:val="22"/>
                <w:szCs w:val="22"/>
              </w:rPr>
            </w:pPr>
          </w:p>
          <w:p w:rsidR="00B34B5D" w:rsidRPr="00574E90" w:rsidRDefault="00B34B5D" w:rsidP="00CB591B">
            <w:pPr>
              <w:jc w:val="both"/>
              <w:rPr>
                <w:i w:val="0"/>
                <w:sz w:val="22"/>
                <w:szCs w:val="22"/>
              </w:rPr>
            </w:pPr>
          </w:p>
          <w:p w:rsidR="00B34B5D" w:rsidRPr="00574E90" w:rsidRDefault="00B34B5D" w:rsidP="00CB591B">
            <w:pPr>
              <w:jc w:val="both"/>
              <w:rPr>
                <w:i w:val="0"/>
                <w:sz w:val="22"/>
                <w:szCs w:val="22"/>
              </w:rPr>
            </w:pPr>
          </w:p>
          <w:p w:rsidR="00B34B5D" w:rsidRPr="00574E90" w:rsidRDefault="00B34B5D" w:rsidP="00CB591B">
            <w:pPr>
              <w:jc w:val="both"/>
              <w:rPr>
                <w:i w:val="0"/>
                <w:sz w:val="22"/>
                <w:szCs w:val="22"/>
              </w:rPr>
            </w:pPr>
          </w:p>
        </w:tc>
        <w:tc>
          <w:tcPr>
            <w:tcW w:w="2552" w:type="dxa"/>
          </w:tcPr>
          <w:p w:rsidR="00B34B5D" w:rsidRPr="00574E90" w:rsidRDefault="00B34B5D" w:rsidP="00CB591B">
            <w:pPr>
              <w:jc w:val="both"/>
              <w:rPr>
                <w:i w:val="0"/>
                <w:sz w:val="22"/>
                <w:szCs w:val="22"/>
              </w:rPr>
            </w:pPr>
          </w:p>
        </w:tc>
        <w:tc>
          <w:tcPr>
            <w:tcW w:w="2299" w:type="dxa"/>
          </w:tcPr>
          <w:p w:rsidR="00B34B5D" w:rsidRPr="00574E90" w:rsidRDefault="00B34B5D" w:rsidP="00CB591B">
            <w:pPr>
              <w:jc w:val="both"/>
              <w:rPr>
                <w:i w:val="0"/>
                <w:sz w:val="28"/>
                <w:szCs w:val="28"/>
              </w:rPr>
            </w:pPr>
          </w:p>
          <w:p w:rsidR="00B34B5D" w:rsidRPr="00574E90" w:rsidRDefault="00B34B5D" w:rsidP="00CB591B">
            <w:pPr>
              <w:jc w:val="both"/>
              <w:rPr>
                <w:i w:val="0"/>
                <w:sz w:val="28"/>
                <w:szCs w:val="28"/>
              </w:rPr>
            </w:pPr>
          </w:p>
        </w:tc>
        <w:tc>
          <w:tcPr>
            <w:tcW w:w="2126" w:type="dxa"/>
          </w:tcPr>
          <w:p w:rsidR="00B34B5D" w:rsidRPr="00574E90" w:rsidRDefault="00B34B5D" w:rsidP="00CB591B">
            <w:pPr>
              <w:jc w:val="both"/>
              <w:rPr>
                <w:i w:val="0"/>
                <w:sz w:val="28"/>
                <w:szCs w:val="28"/>
              </w:rPr>
            </w:pPr>
          </w:p>
        </w:tc>
      </w:tr>
    </w:tbl>
    <w:p w:rsidR="00B0397A" w:rsidRPr="00574E90" w:rsidRDefault="00B0397A" w:rsidP="00DC2457">
      <w:pPr>
        <w:pStyle w:val="Glava"/>
        <w:tabs>
          <w:tab w:val="clear" w:pos="4536"/>
          <w:tab w:val="clear" w:pos="9072"/>
        </w:tabs>
        <w:ind w:left="1080"/>
        <w:jc w:val="both"/>
        <w:rPr>
          <w:i w:val="0"/>
          <w:sz w:val="22"/>
          <w:szCs w:val="22"/>
        </w:rPr>
      </w:pPr>
    </w:p>
    <w:p w:rsidR="00B0397A" w:rsidRDefault="00B0397A" w:rsidP="00B0397A">
      <w:pPr>
        <w:ind w:left="1080"/>
        <w:jc w:val="both"/>
        <w:rPr>
          <w:i w:val="0"/>
          <w:sz w:val="22"/>
          <w:szCs w:val="22"/>
        </w:rPr>
      </w:pPr>
    </w:p>
    <w:p w:rsidR="00D059BD" w:rsidRDefault="00D059BD" w:rsidP="00B0397A">
      <w:pPr>
        <w:ind w:left="1080"/>
        <w:jc w:val="both"/>
        <w:rPr>
          <w:i w:val="0"/>
          <w:sz w:val="22"/>
          <w:szCs w:val="22"/>
        </w:rPr>
      </w:pPr>
    </w:p>
    <w:p w:rsidR="00D059BD" w:rsidRDefault="00D059BD" w:rsidP="00B0397A">
      <w:pPr>
        <w:ind w:left="1080"/>
        <w:jc w:val="both"/>
        <w:rPr>
          <w:ins w:id="1" w:author="Ana Gazvoda" w:date="2018-07-24T07:39:00Z"/>
          <w:i w:val="0"/>
          <w:sz w:val="22"/>
          <w:szCs w:val="22"/>
        </w:rPr>
      </w:pPr>
    </w:p>
    <w:p w:rsidR="00E23F1F" w:rsidRDefault="00E23F1F" w:rsidP="00B0397A">
      <w:pPr>
        <w:ind w:left="1080"/>
        <w:jc w:val="both"/>
        <w:rPr>
          <w:ins w:id="2" w:author="Ana Gazvoda" w:date="2018-07-24T07:39:00Z"/>
          <w:i w:val="0"/>
          <w:sz w:val="22"/>
          <w:szCs w:val="22"/>
        </w:rPr>
      </w:pPr>
    </w:p>
    <w:p w:rsidR="00E23F1F" w:rsidRDefault="00E23F1F" w:rsidP="00B0397A">
      <w:pPr>
        <w:ind w:left="1080"/>
        <w:jc w:val="both"/>
        <w:rPr>
          <w:ins w:id="3" w:author="Ana Gazvoda" w:date="2018-07-24T07:39:00Z"/>
          <w:i w:val="0"/>
          <w:sz w:val="22"/>
          <w:szCs w:val="22"/>
        </w:rPr>
      </w:pPr>
    </w:p>
    <w:p w:rsidR="00E23F1F" w:rsidRDefault="00E23F1F" w:rsidP="00B0397A">
      <w:pPr>
        <w:ind w:left="1080"/>
        <w:jc w:val="both"/>
        <w:rPr>
          <w:i w:val="0"/>
          <w:sz w:val="22"/>
          <w:szCs w:val="22"/>
        </w:rPr>
      </w:pPr>
    </w:p>
    <w:p w:rsidR="00D059BD" w:rsidRDefault="00D059BD" w:rsidP="00B0397A">
      <w:pPr>
        <w:ind w:left="1080"/>
        <w:jc w:val="both"/>
        <w:rPr>
          <w:i w:val="0"/>
          <w:sz w:val="22"/>
          <w:szCs w:val="22"/>
        </w:rPr>
      </w:pPr>
    </w:p>
    <w:p w:rsidR="00D059BD" w:rsidRDefault="00D059BD" w:rsidP="00B0397A">
      <w:pPr>
        <w:ind w:left="1080"/>
        <w:jc w:val="both"/>
        <w:rPr>
          <w:i w:val="0"/>
          <w:sz w:val="22"/>
          <w:szCs w:val="22"/>
        </w:rPr>
      </w:pPr>
    </w:p>
    <w:p w:rsidR="00D059BD" w:rsidRDefault="00D059BD" w:rsidP="00B0397A">
      <w:pPr>
        <w:ind w:left="1080"/>
        <w:jc w:val="both"/>
        <w:rPr>
          <w:i w:val="0"/>
          <w:sz w:val="22"/>
          <w:szCs w:val="22"/>
        </w:rPr>
      </w:pPr>
    </w:p>
    <w:p w:rsidR="00D059BD" w:rsidRPr="00574E90" w:rsidRDefault="00D059BD" w:rsidP="00B0397A">
      <w:pPr>
        <w:ind w:left="1080"/>
        <w:jc w:val="both"/>
        <w:rPr>
          <w:i w:val="0"/>
          <w:sz w:val="22"/>
          <w:szCs w:val="22"/>
        </w:rPr>
      </w:pPr>
    </w:p>
    <w:p w:rsidR="00112A8B" w:rsidRPr="009F72C5" w:rsidRDefault="00112A8B" w:rsidP="00112A8B">
      <w:pPr>
        <w:ind w:firstLine="1134"/>
        <w:jc w:val="both"/>
        <w:rPr>
          <w:i w:val="0"/>
          <w:sz w:val="22"/>
          <w:szCs w:val="22"/>
        </w:rPr>
      </w:pPr>
      <w:r w:rsidRPr="009F72C5">
        <w:rPr>
          <w:b/>
          <w:i w:val="0"/>
          <w:sz w:val="20"/>
        </w:rPr>
        <w:t>Referenčni posli za</w:t>
      </w:r>
      <w:r>
        <w:rPr>
          <w:b/>
          <w:i w:val="0"/>
          <w:sz w:val="20"/>
        </w:rPr>
        <w:t xml:space="preserve"> vodjo del za izvedbo elektro montažnih del: </w:t>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4"/>
        <w:gridCol w:w="4394"/>
        <w:gridCol w:w="2268"/>
      </w:tblGrid>
      <w:tr w:rsidR="00112A8B" w:rsidRPr="00A1252B" w:rsidTr="008304C5">
        <w:tc>
          <w:tcPr>
            <w:tcW w:w="2464" w:type="dxa"/>
            <w:shd w:val="clear" w:color="auto" w:fill="D9D9D9"/>
            <w:vAlign w:val="center"/>
          </w:tcPr>
          <w:p w:rsidR="00112A8B" w:rsidRPr="00AD1E23" w:rsidRDefault="00112A8B" w:rsidP="008304C5">
            <w:pPr>
              <w:jc w:val="center"/>
              <w:rPr>
                <w:b/>
                <w:i w:val="0"/>
                <w:sz w:val="20"/>
              </w:rPr>
            </w:pPr>
            <w:r w:rsidRPr="00AD1E23">
              <w:rPr>
                <w:b/>
                <w:i w:val="0"/>
                <w:sz w:val="20"/>
              </w:rPr>
              <w:t>Naziv investitorja oz. naročnika referenčnega posla ter kontaktna oseba naročnika (e-pošta in telefonska številka)</w:t>
            </w:r>
          </w:p>
        </w:tc>
        <w:tc>
          <w:tcPr>
            <w:tcW w:w="4394" w:type="dxa"/>
            <w:shd w:val="clear" w:color="auto" w:fill="D9D9D9"/>
            <w:vAlign w:val="center"/>
          </w:tcPr>
          <w:p w:rsidR="00112A8B" w:rsidRPr="009F72C5" w:rsidRDefault="00112A8B" w:rsidP="008304C5">
            <w:pPr>
              <w:jc w:val="center"/>
              <w:rPr>
                <w:b/>
                <w:i w:val="0"/>
                <w:sz w:val="18"/>
                <w:szCs w:val="18"/>
              </w:rPr>
            </w:pPr>
            <w:r w:rsidRPr="009F72C5">
              <w:rPr>
                <w:b/>
                <w:i w:val="0"/>
                <w:sz w:val="20"/>
              </w:rPr>
              <w:t>Predmet referenčnega posla – kratek opis del</w:t>
            </w:r>
          </w:p>
        </w:tc>
        <w:tc>
          <w:tcPr>
            <w:tcW w:w="2268" w:type="dxa"/>
            <w:shd w:val="clear" w:color="auto" w:fill="D9D9D9"/>
            <w:vAlign w:val="center"/>
          </w:tcPr>
          <w:p w:rsidR="00112A8B" w:rsidRPr="00AD1E23" w:rsidRDefault="00112A8B" w:rsidP="008304C5">
            <w:pPr>
              <w:jc w:val="center"/>
              <w:rPr>
                <w:b/>
                <w:i w:val="0"/>
                <w:sz w:val="20"/>
              </w:rPr>
            </w:pPr>
            <w:r w:rsidRPr="00397B6C">
              <w:rPr>
                <w:b/>
                <w:i w:val="0"/>
                <w:sz w:val="20"/>
              </w:rPr>
              <w:t>Datum uspešne predaje celotnega referenčnega objekta</w:t>
            </w:r>
          </w:p>
        </w:tc>
      </w:tr>
      <w:tr w:rsidR="00112A8B" w:rsidRPr="00A1252B" w:rsidTr="008304C5">
        <w:tc>
          <w:tcPr>
            <w:tcW w:w="2464" w:type="dxa"/>
          </w:tcPr>
          <w:p w:rsidR="00112A8B" w:rsidRDefault="00112A8B" w:rsidP="008304C5">
            <w:pPr>
              <w:jc w:val="both"/>
              <w:rPr>
                <w:i w:val="0"/>
                <w:sz w:val="22"/>
                <w:szCs w:val="22"/>
              </w:rPr>
            </w:pPr>
          </w:p>
          <w:p w:rsidR="00112A8B" w:rsidRPr="00A1252B" w:rsidRDefault="00112A8B" w:rsidP="008304C5">
            <w:pPr>
              <w:jc w:val="both"/>
              <w:rPr>
                <w:i w:val="0"/>
                <w:sz w:val="22"/>
                <w:szCs w:val="22"/>
              </w:rPr>
            </w:pPr>
          </w:p>
        </w:tc>
        <w:tc>
          <w:tcPr>
            <w:tcW w:w="4394" w:type="dxa"/>
          </w:tcPr>
          <w:p w:rsidR="00112A8B" w:rsidRDefault="00112A8B" w:rsidP="008304C5">
            <w:pPr>
              <w:jc w:val="both"/>
              <w:rPr>
                <w:i w:val="0"/>
                <w:sz w:val="22"/>
                <w:szCs w:val="22"/>
              </w:rPr>
            </w:pPr>
          </w:p>
          <w:p w:rsidR="00112A8B" w:rsidRDefault="00112A8B" w:rsidP="008304C5">
            <w:pPr>
              <w:jc w:val="both"/>
              <w:rPr>
                <w:i w:val="0"/>
                <w:sz w:val="22"/>
                <w:szCs w:val="22"/>
              </w:rPr>
            </w:pPr>
          </w:p>
          <w:p w:rsidR="00112A8B" w:rsidRDefault="00112A8B" w:rsidP="008304C5">
            <w:pPr>
              <w:jc w:val="both"/>
              <w:rPr>
                <w:i w:val="0"/>
                <w:sz w:val="22"/>
                <w:szCs w:val="22"/>
              </w:rPr>
            </w:pPr>
          </w:p>
          <w:p w:rsidR="00112A8B" w:rsidRDefault="00112A8B" w:rsidP="008304C5">
            <w:pPr>
              <w:jc w:val="both"/>
              <w:rPr>
                <w:i w:val="0"/>
                <w:sz w:val="22"/>
                <w:szCs w:val="22"/>
              </w:rPr>
            </w:pPr>
          </w:p>
          <w:p w:rsidR="00112A8B" w:rsidRPr="00A1252B" w:rsidRDefault="00112A8B" w:rsidP="008304C5">
            <w:pPr>
              <w:jc w:val="both"/>
              <w:rPr>
                <w:i w:val="0"/>
                <w:sz w:val="22"/>
                <w:szCs w:val="22"/>
              </w:rPr>
            </w:pPr>
          </w:p>
        </w:tc>
        <w:tc>
          <w:tcPr>
            <w:tcW w:w="2268" w:type="dxa"/>
          </w:tcPr>
          <w:p w:rsidR="00112A8B" w:rsidRPr="00A1252B" w:rsidRDefault="00112A8B" w:rsidP="008304C5">
            <w:pPr>
              <w:jc w:val="both"/>
              <w:rPr>
                <w:i w:val="0"/>
                <w:sz w:val="28"/>
                <w:szCs w:val="28"/>
              </w:rPr>
            </w:pPr>
          </w:p>
          <w:p w:rsidR="00112A8B" w:rsidRPr="00A1252B" w:rsidRDefault="00112A8B" w:rsidP="008304C5">
            <w:pPr>
              <w:jc w:val="both"/>
              <w:rPr>
                <w:i w:val="0"/>
                <w:sz w:val="28"/>
                <w:szCs w:val="28"/>
              </w:rPr>
            </w:pPr>
          </w:p>
        </w:tc>
      </w:tr>
      <w:tr w:rsidR="00112A8B" w:rsidRPr="00A1252B" w:rsidTr="008304C5">
        <w:tc>
          <w:tcPr>
            <w:tcW w:w="2464" w:type="dxa"/>
          </w:tcPr>
          <w:p w:rsidR="00112A8B" w:rsidRPr="00A1252B" w:rsidRDefault="00112A8B" w:rsidP="008304C5">
            <w:pPr>
              <w:jc w:val="both"/>
              <w:rPr>
                <w:i w:val="0"/>
                <w:sz w:val="22"/>
                <w:szCs w:val="22"/>
              </w:rPr>
            </w:pPr>
          </w:p>
        </w:tc>
        <w:tc>
          <w:tcPr>
            <w:tcW w:w="4394" w:type="dxa"/>
          </w:tcPr>
          <w:p w:rsidR="00112A8B" w:rsidRDefault="00112A8B" w:rsidP="008304C5">
            <w:pPr>
              <w:jc w:val="both"/>
              <w:rPr>
                <w:i w:val="0"/>
                <w:sz w:val="22"/>
                <w:szCs w:val="22"/>
              </w:rPr>
            </w:pPr>
          </w:p>
          <w:p w:rsidR="00112A8B" w:rsidRDefault="00112A8B" w:rsidP="008304C5">
            <w:pPr>
              <w:jc w:val="both"/>
              <w:rPr>
                <w:i w:val="0"/>
                <w:sz w:val="22"/>
                <w:szCs w:val="22"/>
              </w:rPr>
            </w:pPr>
          </w:p>
          <w:p w:rsidR="00112A8B" w:rsidRDefault="00112A8B" w:rsidP="008304C5">
            <w:pPr>
              <w:jc w:val="both"/>
              <w:rPr>
                <w:i w:val="0"/>
                <w:sz w:val="22"/>
                <w:szCs w:val="22"/>
              </w:rPr>
            </w:pPr>
          </w:p>
          <w:p w:rsidR="00112A8B" w:rsidRDefault="00112A8B" w:rsidP="008304C5">
            <w:pPr>
              <w:jc w:val="both"/>
              <w:rPr>
                <w:i w:val="0"/>
                <w:sz w:val="22"/>
                <w:szCs w:val="22"/>
              </w:rPr>
            </w:pPr>
          </w:p>
          <w:p w:rsidR="00112A8B" w:rsidRPr="00A1252B" w:rsidRDefault="00112A8B" w:rsidP="008304C5">
            <w:pPr>
              <w:jc w:val="both"/>
              <w:rPr>
                <w:i w:val="0"/>
                <w:sz w:val="22"/>
                <w:szCs w:val="22"/>
              </w:rPr>
            </w:pPr>
          </w:p>
        </w:tc>
        <w:tc>
          <w:tcPr>
            <w:tcW w:w="2268" w:type="dxa"/>
          </w:tcPr>
          <w:p w:rsidR="00112A8B" w:rsidRPr="00A1252B" w:rsidRDefault="00112A8B" w:rsidP="008304C5">
            <w:pPr>
              <w:jc w:val="both"/>
              <w:rPr>
                <w:i w:val="0"/>
                <w:sz w:val="28"/>
                <w:szCs w:val="28"/>
              </w:rPr>
            </w:pPr>
          </w:p>
          <w:p w:rsidR="00112A8B" w:rsidRPr="00A1252B" w:rsidRDefault="00112A8B" w:rsidP="008304C5">
            <w:pPr>
              <w:jc w:val="both"/>
              <w:rPr>
                <w:i w:val="0"/>
                <w:sz w:val="28"/>
                <w:szCs w:val="28"/>
              </w:rPr>
            </w:pPr>
          </w:p>
        </w:tc>
      </w:tr>
    </w:tbl>
    <w:p w:rsidR="00B0397A" w:rsidRPr="00574E90" w:rsidRDefault="00B0397A" w:rsidP="00B0397A">
      <w:pPr>
        <w:ind w:left="1080"/>
        <w:jc w:val="both"/>
        <w:rPr>
          <w:b/>
          <w:i w:val="0"/>
          <w:sz w:val="20"/>
        </w:rPr>
      </w:pPr>
    </w:p>
    <w:p w:rsidR="00112A8B" w:rsidRPr="009F72C5" w:rsidRDefault="00112A8B" w:rsidP="00112A8B">
      <w:pPr>
        <w:ind w:firstLine="1134"/>
        <w:jc w:val="both"/>
        <w:rPr>
          <w:i w:val="0"/>
          <w:sz w:val="22"/>
          <w:szCs w:val="22"/>
        </w:rPr>
      </w:pPr>
      <w:r w:rsidRPr="009F72C5">
        <w:rPr>
          <w:b/>
          <w:i w:val="0"/>
          <w:sz w:val="20"/>
        </w:rPr>
        <w:t>Referenčni posli za</w:t>
      </w:r>
      <w:r>
        <w:rPr>
          <w:b/>
          <w:i w:val="0"/>
          <w:sz w:val="20"/>
        </w:rPr>
        <w:t xml:space="preserve"> strokovnjaka s področja globokega temeljenja: </w:t>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4"/>
        <w:gridCol w:w="4394"/>
        <w:gridCol w:w="2268"/>
      </w:tblGrid>
      <w:tr w:rsidR="00112A8B" w:rsidRPr="00A1252B" w:rsidTr="008304C5">
        <w:tc>
          <w:tcPr>
            <w:tcW w:w="2464" w:type="dxa"/>
            <w:shd w:val="clear" w:color="auto" w:fill="D9D9D9"/>
            <w:vAlign w:val="center"/>
          </w:tcPr>
          <w:p w:rsidR="00112A8B" w:rsidRPr="00AD1E23" w:rsidRDefault="00112A8B" w:rsidP="008304C5">
            <w:pPr>
              <w:jc w:val="center"/>
              <w:rPr>
                <w:b/>
                <w:i w:val="0"/>
                <w:sz w:val="20"/>
              </w:rPr>
            </w:pPr>
            <w:r w:rsidRPr="00AD1E23">
              <w:rPr>
                <w:b/>
                <w:i w:val="0"/>
                <w:sz w:val="20"/>
              </w:rPr>
              <w:t>Naziv investitorja oz. naročnika referenčnega posla ter kontaktna oseba naročnika (e-pošta in telefonska številka)</w:t>
            </w:r>
          </w:p>
        </w:tc>
        <w:tc>
          <w:tcPr>
            <w:tcW w:w="4394" w:type="dxa"/>
            <w:shd w:val="clear" w:color="auto" w:fill="D9D9D9"/>
            <w:vAlign w:val="center"/>
          </w:tcPr>
          <w:p w:rsidR="00112A8B" w:rsidRPr="009F72C5" w:rsidRDefault="00112A8B" w:rsidP="008304C5">
            <w:pPr>
              <w:jc w:val="center"/>
              <w:rPr>
                <w:b/>
                <w:i w:val="0"/>
                <w:sz w:val="18"/>
                <w:szCs w:val="18"/>
              </w:rPr>
            </w:pPr>
            <w:r w:rsidRPr="009F72C5">
              <w:rPr>
                <w:b/>
                <w:i w:val="0"/>
                <w:sz w:val="20"/>
              </w:rPr>
              <w:t>Predmet referenčnega posla – kratek opis del</w:t>
            </w:r>
          </w:p>
        </w:tc>
        <w:tc>
          <w:tcPr>
            <w:tcW w:w="2268" w:type="dxa"/>
            <w:shd w:val="clear" w:color="auto" w:fill="D9D9D9"/>
            <w:vAlign w:val="center"/>
          </w:tcPr>
          <w:p w:rsidR="00112A8B" w:rsidRPr="00AD1E23" w:rsidRDefault="00112A8B" w:rsidP="008304C5">
            <w:pPr>
              <w:jc w:val="center"/>
              <w:rPr>
                <w:b/>
                <w:i w:val="0"/>
                <w:sz w:val="20"/>
              </w:rPr>
            </w:pPr>
            <w:r w:rsidRPr="00397B6C">
              <w:rPr>
                <w:b/>
                <w:i w:val="0"/>
                <w:sz w:val="20"/>
              </w:rPr>
              <w:t>Datum uspešne predaje celotnega referenčnega objekta</w:t>
            </w:r>
          </w:p>
        </w:tc>
      </w:tr>
      <w:tr w:rsidR="00112A8B" w:rsidRPr="00A1252B" w:rsidTr="008304C5">
        <w:tc>
          <w:tcPr>
            <w:tcW w:w="2464" w:type="dxa"/>
          </w:tcPr>
          <w:p w:rsidR="00112A8B" w:rsidRDefault="00112A8B" w:rsidP="008304C5">
            <w:pPr>
              <w:jc w:val="both"/>
              <w:rPr>
                <w:i w:val="0"/>
                <w:sz w:val="22"/>
                <w:szCs w:val="22"/>
              </w:rPr>
            </w:pPr>
          </w:p>
          <w:p w:rsidR="00112A8B" w:rsidRPr="00A1252B" w:rsidRDefault="00112A8B" w:rsidP="008304C5">
            <w:pPr>
              <w:jc w:val="both"/>
              <w:rPr>
                <w:i w:val="0"/>
                <w:sz w:val="22"/>
                <w:szCs w:val="22"/>
              </w:rPr>
            </w:pPr>
          </w:p>
        </w:tc>
        <w:tc>
          <w:tcPr>
            <w:tcW w:w="4394" w:type="dxa"/>
          </w:tcPr>
          <w:p w:rsidR="00112A8B" w:rsidRDefault="00112A8B" w:rsidP="008304C5">
            <w:pPr>
              <w:jc w:val="both"/>
              <w:rPr>
                <w:i w:val="0"/>
                <w:sz w:val="22"/>
                <w:szCs w:val="22"/>
              </w:rPr>
            </w:pPr>
          </w:p>
          <w:p w:rsidR="00112A8B" w:rsidRDefault="00112A8B" w:rsidP="008304C5">
            <w:pPr>
              <w:jc w:val="both"/>
              <w:rPr>
                <w:i w:val="0"/>
                <w:sz w:val="22"/>
                <w:szCs w:val="22"/>
              </w:rPr>
            </w:pPr>
          </w:p>
          <w:p w:rsidR="00112A8B" w:rsidRDefault="00112A8B" w:rsidP="008304C5">
            <w:pPr>
              <w:jc w:val="both"/>
              <w:rPr>
                <w:i w:val="0"/>
                <w:sz w:val="22"/>
                <w:szCs w:val="22"/>
              </w:rPr>
            </w:pPr>
          </w:p>
          <w:p w:rsidR="00112A8B" w:rsidRDefault="00112A8B" w:rsidP="008304C5">
            <w:pPr>
              <w:jc w:val="both"/>
              <w:rPr>
                <w:i w:val="0"/>
                <w:sz w:val="22"/>
                <w:szCs w:val="22"/>
              </w:rPr>
            </w:pPr>
          </w:p>
          <w:p w:rsidR="00112A8B" w:rsidRPr="00A1252B" w:rsidRDefault="00112A8B" w:rsidP="008304C5">
            <w:pPr>
              <w:jc w:val="both"/>
              <w:rPr>
                <w:i w:val="0"/>
                <w:sz w:val="22"/>
                <w:szCs w:val="22"/>
              </w:rPr>
            </w:pPr>
          </w:p>
        </w:tc>
        <w:tc>
          <w:tcPr>
            <w:tcW w:w="2268" w:type="dxa"/>
          </w:tcPr>
          <w:p w:rsidR="00112A8B" w:rsidRPr="00A1252B" w:rsidRDefault="00112A8B" w:rsidP="008304C5">
            <w:pPr>
              <w:jc w:val="both"/>
              <w:rPr>
                <w:i w:val="0"/>
                <w:sz w:val="28"/>
                <w:szCs w:val="28"/>
              </w:rPr>
            </w:pPr>
          </w:p>
          <w:p w:rsidR="00112A8B" w:rsidRPr="00A1252B" w:rsidRDefault="00112A8B" w:rsidP="008304C5">
            <w:pPr>
              <w:jc w:val="both"/>
              <w:rPr>
                <w:i w:val="0"/>
                <w:sz w:val="28"/>
                <w:szCs w:val="28"/>
              </w:rPr>
            </w:pPr>
          </w:p>
        </w:tc>
      </w:tr>
      <w:tr w:rsidR="00112A8B" w:rsidRPr="00A1252B" w:rsidTr="008304C5">
        <w:tc>
          <w:tcPr>
            <w:tcW w:w="2464" w:type="dxa"/>
          </w:tcPr>
          <w:p w:rsidR="00112A8B" w:rsidRPr="00A1252B" w:rsidRDefault="00112A8B" w:rsidP="008304C5">
            <w:pPr>
              <w:jc w:val="both"/>
              <w:rPr>
                <w:i w:val="0"/>
                <w:sz w:val="22"/>
                <w:szCs w:val="22"/>
              </w:rPr>
            </w:pPr>
          </w:p>
        </w:tc>
        <w:tc>
          <w:tcPr>
            <w:tcW w:w="4394" w:type="dxa"/>
          </w:tcPr>
          <w:p w:rsidR="00112A8B" w:rsidRDefault="00112A8B" w:rsidP="008304C5">
            <w:pPr>
              <w:jc w:val="both"/>
              <w:rPr>
                <w:i w:val="0"/>
                <w:sz w:val="22"/>
                <w:szCs w:val="22"/>
              </w:rPr>
            </w:pPr>
          </w:p>
          <w:p w:rsidR="00112A8B" w:rsidRDefault="00112A8B" w:rsidP="008304C5">
            <w:pPr>
              <w:jc w:val="both"/>
              <w:rPr>
                <w:i w:val="0"/>
                <w:sz w:val="22"/>
                <w:szCs w:val="22"/>
              </w:rPr>
            </w:pPr>
          </w:p>
          <w:p w:rsidR="00112A8B" w:rsidRDefault="00112A8B" w:rsidP="008304C5">
            <w:pPr>
              <w:jc w:val="both"/>
              <w:rPr>
                <w:i w:val="0"/>
                <w:sz w:val="22"/>
                <w:szCs w:val="22"/>
              </w:rPr>
            </w:pPr>
          </w:p>
          <w:p w:rsidR="00112A8B" w:rsidRDefault="00112A8B" w:rsidP="008304C5">
            <w:pPr>
              <w:jc w:val="both"/>
              <w:rPr>
                <w:i w:val="0"/>
                <w:sz w:val="22"/>
                <w:szCs w:val="22"/>
              </w:rPr>
            </w:pPr>
          </w:p>
          <w:p w:rsidR="00112A8B" w:rsidRPr="00A1252B" w:rsidRDefault="00112A8B" w:rsidP="008304C5">
            <w:pPr>
              <w:jc w:val="both"/>
              <w:rPr>
                <w:i w:val="0"/>
                <w:sz w:val="22"/>
                <w:szCs w:val="22"/>
              </w:rPr>
            </w:pPr>
          </w:p>
        </w:tc>
        <w:tc>
          <w:tcPr>
            <w:tcW w:w="2268" w:type="dxa"/>
          </w:tcPr>
          <w:p w:rsidR="00112A8B" w:rsidRPr="00A1252B" w:rsidRDefault="00112A8B" w:rsidP="008304C5">
            <w:pPr>
              <w:jc w:val="both"/>
              <w:rPr>
                <w:i w:val="0"/>
                <w:sz w:val="28"/>
                <w:szCs w:val="28"/>
              </w:rPr>
            </w:pPr>
          </w:p>
          <w:p w:rsidR="00112A8B" w:rsidRPr="00A1252B" w:rsidRDefault="00112A8B" w:rsidP="008304C5">
            <w:pPr>
              <w:jc w:val="both"/>
              <w:rPr>
                <w:i w:val="0"/>
                <w:sz w:val="28"/>
                <w:szCs w:val="28"/>
              </w:rPr>
            </w:pPr>
          </w:p>
        </w:tc>
      </w:tr>
    </w:tbl>
    <w:p w:rsidR="00B0397A" w:rsidRPr="00574E90" w:rsidRDefault="00B0397A" w:rsidP="00B0397A">
      <w:pPr>
        <w:ind w:left="1080"/>
        <w:jc w:val="both"/>
        <w:rPr>
          <w:b/>
          <w:i w:val="0"/>
          <w:sz w:val="20"/>
        </w:rPr>
      </w:pPr>
    </w:p>
    <w:p w:rsidR="00B0397A" w:rsidRDefault="00A91889" w:rsidP="00DC2457">
      <w:pPr>
        <w:pStyle w:val="Glava"/>
        <w:tabs>
          <w:tab w:val="clear" w:pos="4536"/>
          <w:tab w:val="clear" w:pos="9072"/>
        </w:tabs>
        <w:ind w:left="1080"/>
        <w:jc w:val="both"/>
        <w:rPr>
          <w:i w:val="0"/>
          <w:sz w:val="22"/>
          <w:szCs w:val="22"/>
        </w:rPr>
      </w:pPr>
      <w:r>
        <w:rPr>
          <w:i w:val="0"/>
          <w:sz w:val="22"/>
          <w:szCs w:val="22"/>
        </w:rPr>
        <w:t xml:space="preserve">Datum: </w:t>
      </w:r>
    </w:p>
    <w:p w:rsidR="00B0397A" w:rsidRPr="0079325B" w:rsidRDefault="00B0397A"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A1252B" w:rsidRDefault="00A1252B" w:rsidP="00DC2457">
      <w:pPr>
        <w:ind w:left="1080"/>
        <w:jc w:val="both"/>
        <w:rPr>
          <w:i w:val="0"/>
          <w:sz w:val="18"/>
          <w:szCs w:val="18"/>
        </w:rPr>
      </w:pPr>
      <w:r w:rsidRPr="00A1252B">
        <w:rPr>
          <w:i w:val="0"/>
          <w:sz w:val="18"/>
          <w:szCs w:val="18"/>
        </w:rPr>
        <w:t>Obrazec se po potrebi fotokopira.</w:t>
      </w:r>
    </w:p>
    <w:p w:rsidR="00A1252B" w:rsidRDefault="00A1252B" w:rsidP="00DC2457">
      <w:pPr>
        <w:ind w:left="1080"/>
        <w:jc w:val="both"/>
        <w:rPr>
          <w:i w:val="0"/>
          <w:sz w:val="18"/>
          <w:szCs w:val="18"/>
        </w:rPr>
      </w:pPr>
    </w:p>
    <w:p w:rsidR="00DC2457" w:rsidRPr="00EE738D" w:rsidRDefault="00DC2457" w:rsidP="00DC2457">
      <w:pPr>
        <w:ind w:left="1080"/>
        <w:jc w:val="both"/>
        <w:rPr>
          <w:i w:val="0"/>
          <w:sz w:val="18"/>
          <w:szCs w:val="18"/>
          <w:highlight w:val="yellow"/>
        </w:rPr>
      </w:pPr>
      <w:r w:rsidRPr="00EE738D">
        <w:rPr>
          <w:i w:val="0"/>
          <w:sz w:val="18"/>
          <w:szCs w:val="18"/>
        </w:rPr>
        <w:t xml:space="preserve">Poleg tega obrazca bo </w:t>
      </w:r>
      <w:r w:rsidR="00A1252B">
        <w:rPr>
          <w:i w:val="0"/>
          <w:sz w:val="18"/>
          <w:szCs w:val="18"/>
        </w:rPr>
        <w:t>ponudnik, kateremu naročnik namerava oddati javno naročilo, predložil</w:t>
      </w:r>
      <w:r w:rsidRPr="00EE738D">
        <w:rPr>
          <w:i w:val="0"/>
          <w:sz w:val="18"/>
          <w:szCs w:val="18"/>
        </w:rPr>
        <w:t xml:space="preserve"> tudi dokazila, </w:t>
      </w:r>
      <w:r w:rsidRPr="00EE738D">
        <w:rPr>
          <w:i w:val="0"/>
          <w:color w:val="000000" w:themeColor="text1"/>
          <w:sz w:val="18"/>
          <w:szCs w:val="18"/>
        </w:rPr>
        <w:t>s katerimi se dokazuje izpolnjevanje pogojev iz Zakona o graditvi objektov</w:t>
      </w:r>
      <w:r w:rsidRPr="00EE738D">
        <w:rPr>
          <w:i w:val="0"/>
          <w:sz w:val="18"/>
          <w:szCs w:val="18"/>
        </w:rPr>
        <w:t xml:space="preserve"> za vsakega imenovanega v tabeli</w:t>
      </w:r>
      <w:r>
        <w:rPr>
          <w:i w:val="0"/>
          <w:sz w:val="18"/>
          <w:szCs w:val="18"/>
        </w:rPr>
        <w:t>.</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F35081">
        <w:rPr>
          <w:b/>
          <w:i w:val="0"/>
          <w:sz w:val="22"/>
          <w:szCs w:val="22"/>
        </w:rPr>
        <w:lastRenderedPageBreak/>
        <w:t>PRILOGA 5</w:t>
      </w:r>
      <w:r>
        <w:rPr>
          <w:b/>
          <w:i w:val="0"/>
          <w:sz w:val="22"/>
          <w:szCs w:val="22"/>
        </w:rPr>
        <w:t>/1</w:t>
      </w:r>
    </w:p>
    <w:p w:rsidR="00DC2457" w:rsidRPr="004E71E0" w:rsidRDefault="00DC2457" w:rsidP="00DC2457">
      <w:pPr>
        <w:jc w:val="right"/>
        <w:rPr>
          <w:i w:val="0"/>
          <w:sz w:val="10"/>
          <w:szCs w:val="10"/>
        </w:rPr>
      </w:pPr>
    </w:p>
    <w:p w:rsidR="00DC2457" w:rsidRPr="0079325B" w:rsidRDefault="00DC2457" w:rsidP="00DC2457">
      <w:pPr>
        <w:pStyle w:val="Napis"/>
        <w:ind w:left="1080"/>
        <w:jc w:val="left"/>
        <w:rPr>
          <w:szCs w:val="22"/>
        </w:rPr>
      </w:pPr>
      <w:r w:rsidRPr="0079325B">
        <w:rPr>
          <w:szCs w:val="22"/>
        </w:rPr>
        <w:t>Potrditev referenc s strani posameznih naročnikov</w:t>
      </w:r>
    </w:p>
    <w:p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r w:rsidRPr="0079325B">
        <w:rPr>
          <w:i w:val="0"/>
          <w:sz w:val="22"/>
          <w:szCs w:val="22"/>
        </w:rPr>
        <w:t>....................................................................................................………............………..........</w:t>
      </w:r>
    </w:p>
    <w:p w:rsidR="00DC2457" w:rsidRDefault="00DC2457" w:rsidP="00DC2457">
      <w:pPr>
        <w:ind w:left="1080"/>
        <w:rPr>
          <w:i w:val="0"/>
          <w:sz w:val="22"/>
          <w:szCs w:val="22"/>
        </w:rPr>
      </w:pPr>
    </w:p>
    <w:p w:rsidR="005B4113" w:rsidRDefault="005B4113" w:rsidP="00DC2457">
      <w:pPr>
        <w:ind w:left="1080"/>
        <w:rPr>
          <w:i w:val="0"/>
          <w:sz w:val="22"/>
          <w:szCs w:val="22"/>
        </w:rPr>
      </w:pPr>
    </w:p>
    <w:p w:rsidR="005B4113" w:rsidRPr="0079325B" w:rsidRDefault="005B4113" w:rsidP="00DC2457">
      <w:pPr>
        <w:ind w:left="1080"/>
        <w:rPr>
          <w:i w:val="0"/>
          <w:sz w:val="22"/>
          <w:szCs w:val="22"/>
        </w:rPr>
      </w:pPr>
    </w:p>
    <w:p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Pr="002B6087">
        <w:rPr>
          <w:b/>
          <w:i w:val="0"/>
          <w:sz w:val="22"/>
          <w:szCs w:val="22"/>
        </w:rPr>
        <w:t xml:space="preserve">JN – </w:t>
      </w:r>
      <w:r w:rsidR="00442950" w:rsidRPr="007233EF">
        <w:rPr>
          <w:b/>
          <w:i w:val="0"/>
          <w:sz w:val="22"/>
          <w:szCs w:val="22"/>
        </w:rPr>
        <w:t>7560-12-</w:t>
      </w:r>
      <w:r w:rsidR="003776AF" w:rsidRPr="007233EF">
        <w:rPr>
          <w:b/>
          <w:i w:val="0"/>
          <w:sz w:val="22"/>
          <w:szCs w:val="22"/>
        </w:rPr>
        <w:t>2200</w:t>
      </w:r>
      <w:r w:rsidR="003776AF" w:rsidRPr="002B6087">
        <w:rPr>
          <w:b/>
          <w:i w:val="0"/>
          <w:sz w:val="22"/>
          <w:szCs w:val="22"/>
        </w:rPr>
        <w:t xml:space="preserve">79 </w:t>
      </w:r>
      <w:r w:rsidRPr="007233EF">
        <w:rPr>
          <w:b/>
          <w:i w:val="0"/>
          <w:sz w:val="22"/>
          <w:szCs w:val="22"/>
        </w:rPr>
        <w:t xml:space="preserve">-  </w:t>
      </w:r>
      <w:r w:rsidR="00B738F5" w:rsidRPr="007233EF">
        <w:rPr>
          <w:b/>
          <w:i w:val="0"/>
          <w:sz w:val="22"/>
          <w:szCs w:val="22"/>
        </w:rPr>
        <w:t>Ureditev novega stopnišča</w:t>
      </w:r>
      <w:r w:rsidR="00B738F5">
        <w:rPr>
          <w:b/>
          <w:i w:val="0"/>
          <w:sz w:val="22"/>
          <w:szCs w:val="22"/>
        </w:rPr>
        <w:t xml:space="preserve"> na Stolbi</w:t>
      </w:r>
    </w:p>
    <w:p w:rsidR="007778B4" w:rsidRPr="0079325B" w:rsidRDefault="007778B4" w:rsidP="001A4D87">
      <w:pPr>
        <w:rPr>
          <w:i w:val="0"/>
          <w:sz w:val="22"/>
          <w:szCs w:val="22"/>
        </w:rPr>
      </w:pPr>
    </w:p>
    <w:p w:rsidR="00DC2457" w:rsidRPr="0079325B" w:rsidRDefault="00DC2457" w:rsidP="00DC2457">
      <w:pPr>
        <w:ind w:left="1080"/>
        <w:jc w:val="center"/>
        <w:rPr>
          <w:b/>
          <w:i w:val="0"/>
          <w:szCs w:val="24"/>
          <w:u w:val="single"/>
        </w:rPr>
      </w:pPr>
      <w:r w:rsidRPr="0079325B">
        <w:rPr>
          <w:b/>
          <w:i w:val="0"/>
          <w:szCs w:val="24"/>
          <w:u w:val="single"/>
        </w:rPr>
        <w:t>POTRJUJEMO</w:t>
      </w:r>
    </w:p>
    <w:p w:rsidR="00DC2457" w:rsidRPr="0079325B" w:rsidRDefault="00DC2457" w:rsidP="00DC2457">
      <w:pPr>
        <w:ind w:left="1080"/>
        <w:rPr>
          <w:i w:val="0"/>
          <w:sz w:val="22"/>
          <w:szCs w:val="22"/>
          <w:u w:val="single"/>
        </w:rPr>
      </w:pPr>
    </w:p>
    <w:tbl>
      <w:tblPr>
        <w:tblW w:w="9104" w:type="dxa"/>
        <w:tblInd w:w="1188" w:type="dxa"/>
        <w:tblLook w:val="01E0" w:firstRow="1" w:lastRow="1" w:firstColumn="1" w:lastColumn="1" w:noHBand="0" w:noVBand="0"/>
      </w:tblPr>
      <w:tblGrid>
        <w:gridCol w:w="2221"/>
        <w:gridCol w:w="2433"/>
        <w:gridCol w:w="1660"/>
        <w:gridCol w:w="685"/>
        <w:gridCol w:w="2122"/>
      </w:tblGrid>
      <w:tr w:rsidR="00DC2457" w:rsidRPr="0079325B" w:rsidTr="00F80081">
        <w:tc>
          <w:tcPr>
            <w:tcW w:w="1796" w:type="dxa"/>
          </w:tcPr>
          <w:p w:rsidR="00DC2457" w:rsidRPr="0079325B" w:rsidRDefault="00DC2457" w:rsidP="00F80081">
            <w:pPr>
              <w:rPr>
                <w:i w:val="0"/>
                <w:sz w:val="22"/>
                <w:szCs w:val="22"/>
              </w:rPr>
            </w:pPr>
            <w:r w:rsidRPr="0079325B">
              <w:rPr>
                <w:i w:val="0"/>
                <w:sz w:val="22"/>
                <w:szCs w:val="22"/>
              </w:rPr>
              <w:t>da je bil</w:t>
            </w:r>
          </w:p>
        </w:tc>
        <w:tc>
          <w:tcPr>
            <w:tcW w:w="5523" w:type="dxa"/>
            <w:gridSpan w:val="3"/>
            <w:tcBorders>
              <w:bottom w:val="single" w:sz="4" w:space="0" w:color="auto"/>
            </w:tcBorders>
          </w:tcPr>
          <w:p w:rsidR="00DC2457" w:rsidRPr="0079325B" w:rsidRDefault="00DC2457" w:rsidP="00F80081">
            <w:pPr>
              <w:rPr>
                <w:i w:val="0"/>
                <w:sz w:val="22"/>
                <w:szCs w:val="22"/>
              </w:rPr>
            </w:pPr>
          </w:p>
        </w:tc>
        <w:tc>
          <w:tcPr>
            <w:tcW w:w="1785" w:type="dxa"/>
            <w:vAlign w:val="center"/>
          </w:tcPr>
          <w:p w:rsidR="00DC2457" w:rsidRDefault="00DC2457" w:rsidP="00F80081">
            <w:pPr>
              <w:rPr>
                <w:i w:val="0"/>
                <w:sz w:val="16"/>
                <w:szCs w:val="16"/>
              </w:rPr>
            </w:pPr>
            <w:r w:rsidRPr="0079325B">
              <w:rPr>
                <w:i w:val="0"/>
                <w:sz w:val="16"/>
                <w:szCs w:val="16"/>
              </w:rPr>
              <w:t>(ime in priimek)</w:t>
            </w:r>
          </w:p>
          <w:p w:rsidR="005E2FB4" w:rsidRPr="0079325B" w:rsidRDefault="005E2FB4" w:rsidP="00F80081">
            <w:pPr>
              <w:rPr>
                <w:i w:val="0"/>
                <w:sz w:val="16"/>
                <w:szCs w:val="16"/>
              </w:rPr>
            </w:pPr>
          </w:p>
        </w:tc>
      </w:tr>
      <w:tr w:rsidR="00DC2457" w:rsidRPr="0079325B" w:rsidTr="00F80081">
        <w:tc>
          <w:tcPr>
            <w:tcW w:w="4593" w:type="dxa"/>
            <w:gridSpan w:val="2"/>
          </w:tcPr>
          <w:p w:rsidR="00DC2457" w:rsidRDefault="00DC2457" w:rsidP="00F80081">
            <w:pPr>
              <w:rPr>
                <w:i w:val="0"/>
                <w:sz w:val="16"/>
                <w:szCs w:val="16"/>
              </w:rPr>
            </w:pPr>
          </w:p>
          <w:p w:rsidR="005E2FB4" w:rsidRPr="0079325B" w:rsidRDefault="005E2FB4" w:rsidP="00F80081">
            <w:pPr>
              <w:rPr>
                <w:i w:val="0"/>
                <w:sz w:val="16"/>
                <w:szCs w:val="16"/>
              </w:rPr>
            </w:pPr>
          </w:p>
        </w:tc>
        <w:tc>
          <w:tcPr>
            <w:tcW w:w="4511" w:type="dxa"/>
            <w:gridSpan w:val="3"/>
          </w:tcPr>
          <w:p w:rsidR="00DC2457" w:rsidRPr="0079325B" w:rsidRDefault="00DC2457" w:rsidP="00F80081">
            <w:pPr>
              <w:rPr>
                <w:i w:val="0"/>
                <w:sz w:val="16"/>
                <w:szCs w:val="16"/>
              </w:rPr>
            </w:pPr>
          </w:p>
        </w:tc>
      </w:tr>
      <w:tr w:rsidR="00DC2457" w:rsidRPr="001A4D87" w:rsidTr="00F80081">
        <w:tc>
          <w:tcPr>
            <w:tcW w:w="9104" w:type="dxa"/>
            <w:gridSpan w:val="5"/>
          </w:tcPr>
          <w:tbl>
            <w:tblPr>
              <w:tblW w:w="8905" w:type="dxa"/>
              <w:tblLook w:val="01E0" w:firstRow="1" w:lastRow="1" w:firstColumn="1" w:lastColumn="1" w:noHBand="0" w:noVBand="0"/>
            </w:tblPr>
            <w:tblGrid>
              <w:gridCol w:w="8905"/>
            </w:tblGrid>
            <w:tr w:rsidR="00DC2457" w:rsidRPr="001A4D87" w:rsidTr="00F80081">
              <w:tc>
                <w:tcPr>
                  <w:tcW w:w="8905" w:type="dxa"/>
                </w:tcPr>
                <w:p w:rsidR="00930DDB" w:rsidRDefault="002F0440" w:rsidP="005B4113">
                  <w:pPr>
                    <w:tabs>
                      <w:tab w:val="left" w:pos="0"/>
                    </w:tabs>
                    <w:spacing w:line="360" w:lineRule="auto"/>
                    <w:jc w:val="both"/>
                    <w:rPr>
                      <w:i w:val="0"/>
                      <w:sz w:val="22"/>
                      <w:szCs w:val="22"/>
                    </w:rPr>
                  </w:pPr>
                  <w:r w:rsidRPr="005E2FB4">
                    <w:rPr>
                      <w:i w:val="0"/>
                      <w:sz w:val="22"/>
                      <w:szCs w:val="22"/>
                    </w:rPr>
                    <w:t>-</w:t>
                  </w:r>
                  <w:r w:rsidRPr="00CC59BC">
                    <w:rPr>
                      <w:b/>
                      <w:i w:val="0"/>
                      <w:sz w:val="22"/>
                      <w:szCs w:val="22"/>
                    </w:rPr>
                    <w:t xml:space="preserve"> vodja del</w:t>
                  </w:r>
                  <w:r w:rsidRPr="005E2FB4">
                    <w:rPr>
                      <w:i w:val="0"/>
                      <w:sz w:val="22"/>
                      <w:szCs w:val="22"/>
                    </w:rPr>
                    <w:t xml:space="preserve"> </w:t>
                  </w:r>
                  <w:r w:rsidR="006219E5">
                    <w:rPr>
                      <w:i w:val="0"/>
                      <w:sz w:val="22"/>
                      <w:szCs w:val="22"/>
                    </w:rPr>
                    <w:t>pri  _______________________________________</w:t>
                  </w:r>
                  <w:r w:rsidR="00820DE9" w:rsidRPr="005E2FB4">
                    <w:rPr>
                      <w:i w:val="0"/>
                      <w:sz w:val="22"/>
                      <w:szCs w:val="22"/>
                    </w:rPr>
                    <w:t>v</w:t>
                  </w:r>
                  <w:r w:rsidR="00930DDB">
                    <w:rPr>
                      <w:i w:val="0"/>
                      <w:sz w:val="22"/>
                      <w:szCs w:val="22"/>
                    </w:rPr>
                    <w:t xml:space="preserve"> </w:t>
                  </w:r>
                  <w:r w:rsidR="00112A8B">
                    <w:rPr>
                      <w:i w:val="0"/>
                      <w:sz w:val="22"/>
                      <w:szCs w:val="22"/>
                    </w:rPr>
                    <w:t>okviru katere</w:t>
                  </w:r>
                  <w:r w:rsidR="00DA5707">
                    <w:rPr>
                      <w:i w:val="0"/>
                      <w:sz w:val="22"/>
                      <w:szCs w:val="22"/>
                    </w:rPr>
                    <w:t>/ga</w:t>
                  </w:r>
                  <w:r w:rsidR="00112A8B">
                    <w:rPr>
                      <w:i w:val="0"/>
                      <w:sz w:val="22"/>
                      <w:szCs w:val="22"/>
                    </w:rPr>
                    <w:t xml:space="preserve"> je bila izvedena tudi finalna obdelava</w:t>
                  </w:r>
                  <w:r w:rsidR="00DA5707">
                    <w:rPr>
                      <w:i w:val="0"/>
                      <w:sz w:val="22"/>
                      <w:szCs w:val="22"/>
                    </w:rPr>
                    <w:t xml:space="preserve"> zunanjih vidnih betonskih površin………………………………….. (</w:t>
                  </w:r>
                  <w:r w:rsidR="00DA5707" w:rsidRPr="00D059BD">
                    <w:rPr>
                      <w:sz w:val="22"/>
                      <w:szCs w:val="22"/>
                    </w:rPr>
                    <w:t>navesti tehnologijo</w:t>
                  </w:r>
                  <w:r w:rsidR="00DA5707">
                    <w:rPr>
                      <w:i w:val="0"/>
                      <w:sz w:val="22"/>
                      <w:szCs w:val="22"/>
                    </w:rPr>
                    <w:t>) v izmeri ……… m2</w:t>
                  </w:r>
                  <w:r w:rsidR="00112A8B">
                    <w:rPr>
                      <w:i w:val="0"/>
                      <w:sz w:val="22"/>
                      <w:szCs w:val="22"/>
                    </w:rPr>
                    <w:t xml:space="preserve"> </w:t>
                  </w:r>
                  <w:r w:rsidR="00DA5707">
                    <w:rPr>
                      <w:i w:val="0"/>
                      <w:sz w:val="22"/>
                      <w:szCs w:val="22"/>
                    </w:rPr>
                    <w:t>(</w:t>
                  </w:r>
                  <w:r w:rsidR="00DA5707" w:rsidRPr="00D059BD">
                    <w:rPr>
                      <w:sz w:val="22"/>
                      <w:szCs w:val="22"/>
                    </w:rPr>
                    <w:t>za posamezen posel</w:t>
                  </w:r>
                  <w:r w:rsidR="00DA5707">
                    <w:rPr>
                      <w:i w:val="0"/>
                      <w:sz w:val="22"/>
                      <w:szCs w:val="22"/>
                    </w:rPr>
                    <w:t>)</w:t>
                  </w:r>
                </w:p>
                <w:p w:rsidR="006012C0" w:rsidRPr="005E2FB4" w:rsidRDefault="006012C0" w:rsidP="00820DE9">
                  <w:pPr>
                    <w:tabs>
                      <w:tab w:val="left" w:pos="0"/>
                    </w:tabs>
                    <w:jc w:val="both"/>
                    <w:rPr>
                      <w:i w:val="0"/>
                      <w:sz w:val="22"/>
                      <w:szCs w:val="22"/>
                    </w:rPr>
                  </w:pPr>
                </w:p>
              </w:tc>
            </w:tr>
            <w:tr w:rsidR="00DC2457" w:rsidRPr="001A4D87" w:rsidTr="005F42BE">
              <w:trPr>
                <w:trHeight w:val="373"/>
              </w:trPr>
              <w:tc>
                <w:tcPr>
                  <w:tcW w:w="8905" w:type="dxa"/>
                </w:tcPr>
                <w:p w:rsidR="00DA5707" w:rsidRDefault="00DA5707" w:rsidP="00C25C9D">
                  <w:pPr>
                    <w:numPr>
                      <w:ilvl w:val="0"/>
                      <w:numId w:val="25"/>
                    </w:numPr>
                    <w:tabs>
                      <w:tab w:val="left" w:pos="0"/>
                      <w:tab w:val="num" w:pos="459"/>
                    </w:tabs>
                    <w:spacing w:line="360" w:lineRule="auto"/>
                    <w:ind w:left="459" w:hanging="479"/>
                    <w:jc w:val="both"/>
                    <w:rPr>
                      <w:i w:val="0"/>
                      <w:sz w:val="22"/>
                      <w:szCs w:val="22"/>
                    </w:rPr>
                  </w:pPr>
                  <w:r w:rsidRPr="0068244E">
                    <w:rPr>
                      <w:i w:val="0"/>
                      <w:sz w:val="22"/>
                      <w:szCs w:val="22"/>
                    </w:rPr>
                    <w:t xml:space="preserve">vodja del za izvedbo elektro montažnih del pri izvedbi cestne razsvetljave z NN priključki na </w:t>
                  </w:r>
                  <w:r>
                    <w:rPr>
                      <w:i w:val="0"/>
                      <w:sz w:val="22"/>
                      <w:szCs w:val="22"/>
                    </w:rPr>
                    <w:t>javni površini</w:t>
                  </w:r>
                </w:p>
                <w:p w:rsidR="00DA5707" w:rsidRPr="0068244E" w:rsidRDefault="00DA5707" w:rsidP="00C25C9D">
                  <w:pPr>
                    <w:numPr>
                      <w:ilvl w:val="0"/>
                      <w:numId w:val="25"/>
                    </w:numPr>
                    <w:tabs>
                      <w:tab w:val="left" w:pos="0"/>
                    </w:tabs>
                    <w:spacing w:line="360" w:lineRule="auto"/>
                    <w:jc w:val="both"/>
                    <w:rPr>
                      <w:i w:val="0"/>
                      <w:sz w:val="22"/>
                      <w:szCs w:val="22"/>
                    </w:rPr>
                  </w:pPr>
                  <w:r>
                    <w:rPr>
                      <w:i w:val="0"/>
                      <w:sz w:val="22"/>
                      <w:szCs w:val="22"/>
                    </w:rPr>
                    <w:t xml:space="preserve">strokovnjak za izvedbo globokega temeljenja je </w:t>
                  </w:r>
                  <w:r w:rsidRPr="00DA5707">
                    <w:rPr>
                      <w:i w:val="0"/>
                      <w:sz w:val="22"/>
                      <w:szCs w:val="22"/>
                    </w:rPr>
                    <w:t xml:space="preserve">vodil izvedbo globokega temeljenja konstrukcij s tehnologijo </w:t>
                  </w:r>
                  <w:r>
                    <w:rPr>
                      <w:i w:val="0"/>
                      <w:sz w:val="22"/>
                      <w:szCs w:val="22"/>
                    </w:rPr>
                    <w:t>………………………………… (navesti način tehnologije)</w:t>
                  </w:r>
                </w:p>
                <w:p w:rsidR="00DC2457" w:rsidRPr="005A7391" w:rsidRDefault="00DA5707" w:rsidP="00DA5707">
                  <w:pPr>
                    <w:tabs>
                      <w:tab w:val="left" w:pos="0"/>
                    </w:tabs>
                    <w:jc w:val="both"/>
                    <w:rPr>
                      <w:i w:val="0"/>
                      <w:sz w:val="22"/>
                      <w:szCs w:val="22"/>
                      <w:highlight w:val="yellow"/>
                    </w:rPr>
                  </w:pPr>
                  <w:r w:rsidRPr="00E11E0C">
                    <w:rPr>
                      <w:b/>
                      <w:i w:val="0"/>
                      <w:sz w:val="20"/>
                      <w:u w:val="single"/>
                    </w:rPr>
                    <w:t>ustrezno obkrožite in dopolnite!)</w:t>
                  </w:r>
                </w:p>
              </w:tc>
            </w:tr>
          </w:tbl>
          <w:p w:rsidR="00DC2457" w:rsidRPr="001A4D87" w:rsidRDefault="00DC2457" w:rsidP="00F80081">
            <w:pPr>
              <w:jc w:val="both"/>
              <w:rPr>
                <w:b/>
                <w:i w:val="0"/>
                <w:sz w:val="20"/>
                <w:u w:val="single"/>
              </w:rPr>
            </w:pPr>
            <w:r w:rsidRPr="001A4D87">
              <w:rPr>
                <w:b/>
                <w:i w:val="0"/>
                <w:sz w:val="20"/>
              </w:rPr>
              <w:t xml:space="preserve">     (</w:t>
            </w:r>
            <w:r w:rsidR="006219E5">
              <w:rPr>
                <w:b/>
                <w:i w:val="0"/>
                <w:sz w:val="20"/>
                <w:u w:val="single"/>
              </w:rPr>
              <w:t xml:space="preserve">ustrezno </w:t>
            </w:r>
            <w:r w:rsidRPr="001A4D87">
              <w:rPr>
                <w:b/>
                <w:i w:val="0"/>
                <w:sz w:val="20"/>
                <w:u w:val="single"/>
              </w:rPr>
              <w:t xml:space="preserve"> dopolnite!)</w:t>
            </w:r>
          </w:p>
          <w:p w:rsidR="00DC2457" w:rsidRDefault="00DC2457" w:rsidP="00F80081">
            <w:pPr>
              <w:rPr>
                <w:b/>
                <w:i w:val="0"/>
                <w:sz w:val="20"/>
              </w:rPr>
            </w:pPr>
          </w:p>
          <w:p w:rsidR="00DC2457" w:rsidRPr="001A4D87" w:rsidRDefault="00DC2457" w:rsidP="00F80081">
            <w:pPr>
              <w:rPr>
                <w:b/>
                <w:i w:val="0"/>
                <w:sz w:val="20"/>
              </w:rPr>
            </w:pPr>
          </w:p>
        </w:tc>
      </w:tr>
      <w:tr w:rsidR="00DC2457" w:rsidRPr="001A4D87" w:rsidTr="00F80081">
        <w:tc>
          <w:tcPr>
            <w:tcW w:w="1796" w:type="dxa"/>
          </w:tcPr>
          <w:p w:rsidR="00DC2457" w:rsidRPr="001A4D87" w:rsidRDefault="00DC2457" w:rsidP="00F80081">
            <w:pPr>
              <w:rPr>
                <w:i w:val="0"/>
                <w:sz w:val="22"/>
                <w:szCs w:val="22"/>
              </w:rPr>
            </w:pPr>
            <w:r w:rsidRPr="001A4D87">
              <w:rPr>
                <w:i w:val="0"/>
                <w:sz w:val="22"/>
                <w:szCs w:val="22"/>
              </w:rPr>
              <w:t>na objektu</w:t>
            </w:r>
          </w:p>
        </w:tc>
        <w:tc>
          <w:tcPr>
            <w:tcW w:w="4733" w:type="dxa"/>
            <w:gridSpan w:val="2"/>
            <w:tcBorders>
              <w:bottom w:val="single" w:sz="4" w:space="0" w:color="auto"/>
            </w:tcBorders>
          </w:tcPr>
          <w:p w:rsidR="00DC2457" w:rsidRPr="001A4D87" w:rsidRDefault="00DC2457" w:rsidP="00F80081">
            <w:pPr>
              <w:rPr>
                <w:i w:val="0"/>
                <w:sz w:val="22"/>
                <w:szCs w:val="22"/>
              </w:rPr>
            </w:pPr>
          </w:p>
        </w:tc>
        <w:tc>
          <w:tcPr>
            <w:tcW w:w="2575" w:type="dxa"/>
            <w:gridSpan w:val="2"/>
            <w:vAlign w:val="center"/>
          </w:tcPr>
          <w:p w:rsidR="00DC2457" w:rsidRPr="001A4D87" w:rsidRDefault="00DC2457" w:rsidP="00F80081">
            <w:pPr>
              <w:rPr>
                <w:i w:val="0"/>
                <w:sz w:val="16"/>
                <w:szCs w:val="16"/>
              </w:rPr>
            </w:pPr>
            <w:r w:rsidRPr="001A4D87">
              <w:rPr>
                <w:i w:val="0"/>
                <w:sz w:val="16"/>
                <w:szCs w:val="16"/>
              </w:rPr>
              <w:t>(naziv in lokacija objekta)</w:t>
            </w:r>
          </w:p>
        </w:tc>
      </w:tr>
    </w:tbl>
    <w:p w:rsidR="00DC2457" w:rsidRPr="001A4D87" w:rsidRDefault="00DC2457" w:rsidP="00DC2457">
      <w:pPr>
        <w:ind w:left="1080"/>
        <w:rPr>
          <w:i w:val="0"/>
          <w:sz w:val="22"/>
          <w:szCs w:val="22"/>
        </w:rPr>
      </w:pPr>
    </w:p>
    <w:p w:rsidR="00DC2457" w:rsidRDefault="00DC2457" w:rsidP="00DC2457">
      <w:pPr>
        <w:ind w:left="1080" w:firstLine="54"/>
        <w:rPr>
          <w:i w:val="0"/>
          <w:sz w:val="22"/>
          <w:szCs w:val="22"/>
        </w:rPr>
      </w:pPr>
      <w:r w:rsidRPr="001A4D87">
        <w:rPr>
          <w:i w:val="0"/>
          <w:sz w:val="22"/>
          <w:szCs w:val="22"/>
        </w:rPr>
        <w:t>Obdobje s</w:t>
      </w:r>
      <w:r w:rsidR="00F1166F">
        <w:rPr>
          <w:i w:val="0"/>
          <w:sz w:val="22"/>
          <w:szCs w:val="22"/>
        </w:rPr>
        <w:t>odelovanja (velja za obdobje zadnjih petih let pred oddajo ponudbe</w:t>
      </w:r>
      <w:r w:rsidR="00A17876">
        <w:rPr>
          <w:i w:val="0"/>
          <w:sz w:val="22"/>
          <w:szCs w:val="22"/>
        </w:rPr>
        <w:t>)   od …………… do …………….</w:t>
      </w:r>
    </w:p>
    <w:p w:rsidR="00DC2457" w:rsidRDefault="00DC2457" w:rsidP="00DC2457">
      <w:pPr>
        <w:ind w:left="1080" w:firstLine="54"/>
        <w:rPr>
          <w:i w:val="0"/>
          <w:sz w:val="22"/>
          <w:szCs w:val="22"/>
        </w:rPr>
      </w:pPr>
    </w:p>
    <w:p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rsidR="00DC2457" w:rsidRPr="00021AC4" w:rsidRDefault="00DC2457" w:rsidP="00DC2457">
      <w:pPr>
        <w:ind w:left="1080"/>
        <w:rPr>
          <w:i w:val="0"/>
          <w:sz w:val="22"/>
          <w:szCs w:val="22"/>
        </w:rPr>
      </w:pPr>
    </w:p>
    <w:p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Default="00DC2457" w:rsidP="00DC2457">
      <w:pPr>
        <w:ind w:left="1080"/>
        <w:rPr>
          <w:i w:val="0"/>
          <w:sz w:val="22"/>
          <w:szCs w:val="22"/>
        </w:rPr>
      </w:pPr>
    </w:p>
    <w:p w:rsidR="00DC2457" w:rsidRPr="0079325B" w:rsidRDefault="00DC2457" w:rsidP="00DC2457">
      <w:pPr>
        <w:ind w:left="1080"/>
        <w:rPr>
          <w:b/>
          <w:i w:val="0"/>
          <w:sz w:val="22"/>
          <w:szCs w:val="22"/>
        </w:rPr>
      </w:pPr>
      <w:r w:rsidRPr="0079325B">
        <w:rPr>
          <w:i w:val="0"/>
          <w:sz w:val="22"/>
          <w:szCs w:val="22"/>
        </w:rPr>
        <w:tab/>
        <w:t xml:space="preserve">                                                                                      .........................................................</w:t>
      </w:r>
    </w:p>
    <w:p w:rsidR="00DC2457" w:rsidRDefault="00DC2457" w:rsidP="00DC2457">
      <w:pPr>
        <w:pStyle w:val="Glava"/>
        <w:tabs>
          <w:tab w:val="clear" w:pos="4536"/>
          <w:tab w:val="clear" w:pos="9072"/>
        </w:tabs>
        <w:ind w:left="1080"/>
        <w:jc w:val="both"/>
        <w:rPr>
          <w:i w:val="0"/>
          <w:sz w:val="18"/>
          <w:szCs w:val="18"/>
        </w:rPr>
      </w:pPr>
    </w:p>
    <w:p w:rsidR="005E2FB4" w:rsidRDefault="005E2FB4" w:rsidP="00DC2457">
      <w:pPr>
        <w:pStyle w:val="Glava"/>
        <w:tabs>
          <w:tab w:val="clear" w:pos="4536"/>
          <w:tab w:val="clear" w:pos="9072"/>
        </w:tabs>
        <w:ind w:left="1080"/>
        <w:jc w:val="both"/>
        <w:rPr>
          <w:i w:val="0"/>
          <w:sz w:val="18"/>
          <w:szCs w:val="18"/>
        </w:rPr>
      </w:pPr>
    </w:p>
    <w:p w:rsidR="005E2FB4" w:rsidRDefault="005E2FB4" w:rsidP="00DC2457">
      <w:pPr>
        <w:pStyle w:val="Glava"/>
        <w:tabs>
          <w:tab w:val="clear" w:pos="4536"/>
          <w:tab w:val="clear" w:pos="9072"/>
        </w:tabs>
        <w:ind w:left="1080"/>
        <w:jc w:val="both"/>
        <w:rPr>
          <w:i w:val="0"/>
          <w:sz w:val="18"/>
          <w:szCs w:val="18"/>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CF7FF6" w:rsidRDefault="00CF7FF6">
      <w:pPr>
        <w:rPr>
          <w:b/>
          <w:i w:val="0"/>
          <w:sz w:val="22"/>
          <w:szCs w:val="22"/>
        </w:rPr>
      </w:pPr>
      <w:r>
        <w:rPr>
          <w:b/>
          <w:i w:val="0"/>
          <w:sz w:val="22"/>
          <w:szCs w:val="22"/>
        </w:rPr>
        <w:br w:type="page"/>
      </w:r>
    </w:p>
    <w:p w:rsidR="00DC2457" w:rsidRDefault="00305801" w:rsidP="00DC2457">
      <w:pPr>
        <w:pStyle w:val="Glava"/>
        <w:tabs>
          <w:tab w:val="clear" w:pos="4536"/>
          <w:tab w:val="clear" w:pos="9072"/>
        </w:tabs>
        <w:jc w:val="right"/>
        <w:rPr>
          <w:b/>
          <w:i w:val="0"/>
          <w:sz w:val="22"/>
          <w:szCs w:val="22"/>
        </w:rPr>
      </w:pPr>
      <w:r>
        <w:rPr>
          <w:b/>
          <w:i w:val="0"/>
          <w:sz w:val="22"/>
          <w:szCs w:val="22"/>
        </w:rPr>
        <w:lastRenderedPageBreak/>
        <w:t>PRILOGA 6</w:t>
      </w:r>
    </w:p>
    <w:p w:rsidR="00DC2457" w:rsidRDefault="00DC2457" w:rsidP="00DC2457">
      <w:pP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r w:rsidRPr="00C74C49">
        <w:rPr>
          <w:b/>
          <w:i w:val="0"/>
          <w:color w:val="000000" w:themeColor="text1"/>
          <w:sz w:val="28"/>
          <w:szCs w:val="28"/>
        </w:rPr>
        <w:t>IZJAVA ZAVAROVALNICE</w:t>
      </w: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jc w:val="right"/>
        <w:rPr>
          <w:b/>
          <w:i w:val="0"/>
          <w:sz w:val="22"/>
          <w:szCs w:val="22"/>
        </w:rPr>
      </w:pPr>
    </w:p>
    <w:p w:rsidR="00BD5FCF" w:rsidRPr="00254D36" w:rsidRDefault="00BD5FCF" w:rsidP="00BD5FCF">
      <w:pPr>
        <w:ind w:left="1134"/>
        <w:rPr>
          <w:b/>
          <w:i w:val="0"/>
          <w:sz w:val="22"/>
          <w:szCs w:val="22"/>
        </w:rPr>
      </w:pPr>
      <w:r w:rsidRPr="00254D36">
        <w:rPr>
          <w:i w:val="0"/>
          <w:sz w:val="22"/>
          <w:szCs w:val="22"/>
        </w:rPr>
        <w:t>Naziv zavarovalnice _______________________________________________________________</w:t>
      </w:r>
    </w:p>
    <w:p w:rsidR="00BD5FCF" w:rsidRPr="00254D36" w:rsidRDefault="00BD5FCF" w:rsidP="00BD5FCF">
      <w:pPr>
        <w:ind w:left="1134"/>
        <w:jc w:val="both"/>
        <w:rPr>
          <w:i w:val="0"/>
          <w:sz w:val="22"/>
          <w:szCs w:val="22"/>
        </w:rPr>
      </w:pPr>
    </w:p>
    <w:p w:rsidR="00BD5FCF" w:rsidRPr="00254D36" w:rsidRDefault="00BD5FCF" w:rsidP="00BD5FCF">
      <w:pPr>
        <w:ind w:left="1080"/>
        <w:jc w:val="both"/>
        <w:rPr>
          <w:i w:val="0"/>
          <w:sz w:val="22"/>
          <w:szCs w:val="22"/>
        </w:rPr>
      </w:pPr>
      <w:r w:rsidRPr="00254D36">
        <w:rPr>
          <w:i w:val="0"/>
          <w:sz w:val="22"/>
          <w:szCs w:val="22"/>
        </w:rPr>
        <w:t>V skladu z javnim naročilom »</w:t>
      </w:r>
      <w:r w:rsidR="00623EA2">
        <w:rPr>
          <w:b/>
          <w:i w:val="0"/>
          <w:sz w:val="22"/>
          <w:szCs w:val="22"/>
        </w:rPr>
        <w:t>Ureditev novega stopnišča na Stolbi</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w:t>
      </w:r>
      <w:r w:rsidRPr="00563BE4">
        <w:rPr>
          <w:i w:val="0"/>
          <w:sz w:val="22"/>
          <w:szCs w:val="22"/>
        </w:rPr>
        <w:t xml:space="preserve">skladu </w:t>
      </w:r>
      <w:r w:rsidR="00132FCC" w:rsidRPr="00563BE4">
        <w:rPr>
          <w:i w:val="0"/>
          <w:sz w:val="22"/>
          <w:szCs w:val="22"/>
        </w:rPr>
        <w:t>z navedbami v 12</w:t>
      </w:r>
      <w:r w:rsidRPr="00563BE4">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rsidR="00BD5FCF" w:rsidRPr="00254D36" w:rsidRDefault="00BD5FCF" w:rsidP="00BD5FCF">
      <w:pPr>
        <w:ind w:left="1134"/>
        <w:jc w:val="both"/>
        <w:rPr>
          <w:b/>
          <w:i w:val="0"/>
          <w:sz w:val="22"/>
          <w:szCs w:val="22"/>
        </w:rPr>
      </w:pPr>
    </w:p>
    <w:p w:rsidR="00BD5FCF" w:rsidRPr="00254D36" w:rsidRDefault="00BD5FCF" w:rsidP="00BD5FCF">
      <w:pPr>
        <w:ind w:left="1134"/>
        <w:jc w:val="both"/>
        <w:rPr>
          <w:b/>
          <w:i w:val="0"/>
          <w:sz w:val="22"/>
          <w:szCs w:val="22"/>
        </w:rPr>
      </w:pPr>
    </w:p>
    <w:p w:rsidR="00BD5FCF" w:rsidRPr="00254D36" w:rsidRDefault="00BD5FCF" w:rsidP="00BD5FCF">
      <w:pPr>
        <w:rPr>
          <w:b/>
          <w:i w:val="0"/>
          <w:sz w:val="22"/>
          <w:szCs w:val="22"/>
        </w:rPr>
      </w:pPr>
    </w:p>
    <w:p w:rsidR="00BD5FCF" w:rsidRPr="00254D36" w:rsidRDefault="00BD5FCF" w:rsidP="00BD5FCF">
      <w:pPr>
        <w:ind w:left="1134"/>
        <w:rPr>
          <w:i w:val="0"/>
          <w:sz w:val="22"/>
          <w:szCs w:val="22"/>
        </w:rPr>
      </w:pPr>
    </w:p>
    <w:p w:rsidR="00BD5FCF" w:rsidRPr="00254D36" w:rsidRDefault="00BD5FCF" w:rsidP="00BD5FCF">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BD5FCF" w:rsidRPr="00254D36" w:rsidRDefault="00BD5FCF" w:rsidP="00BD5FCF">
      <w:pPr>
        <w:ind w:left="1134"/>
        <w:rPr>
          <w:i w:val="0"/>
          <w:sz w:val="22"/>
          <w:szCs w:val="22"/>
        </w:rPr>
      </w:pPr>
    </w:p>
    <w:p w:rsidR="00BD5FCF" w:rsidRPr="00254D36" w:rsidRDefault="00BD5FCF" w:rsidP="00BD5FCF">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BD5FCF" w:rsidRPr="00254D36" w:rsidRDefault="00BD5FCF" w:rsidP="00BD5FCF">
      <w:pPr>
        <w:rPr>
          <w:i w:val="0"/>
          <w:sz w:val="22"/>
          <w:szCs w:val="22"/>
        </w:rPr>
      </w:pPr>
    </w:p>
    <w:p w:rsidR="00BD5FCF" w:rsidRPr="00254D36" w:rsidRDefault="00BD5FCF" w:rsidP="00BD5FCF">
      <w:pPr>
        <w:rPr>
          <w:i w:val="0"/>
          <w:sz w:val="22"/>
          <w:szCs w:val="22"/>
        </w:rPr>
      </w:pPr>
    </w:p>
    <w:p w:rsidR="00BD5FCF" w:rsidRPr="00254D36" w:rsidRDefault="00BD5FCF" w:rsidP="00BD5FCF">
      <w:pPr>
        <w:rPr>
          <w:i w:val="0"/>
          <w:sz w:val="22"/>
          <w:szCs w:val="22"/>
        </w:rPr>
      </w:pPr>
    </w:p>
    <w:p w:rsidR="00BD5FCF" w:rsidRPr="0022154A" w:rsidRDefault="00BD5FCF" w:rsidP="00BD5FCF">
      <w:pPr>
        <w:ind w:left="1134"/>
        <w:jc w:val="center"/>
        <w:rPr>
          <w:b/>
          <w:i w:val="0"/>
          <w:color w:val="000000" w:themeColor="text1"/>
          <w:sz w:val="28"/>
          <w:szCs w:val="28"/>
        </w:rPr>
      </w:pPr>
      <w:r w:rsidRPr="00254D36">
        <w:rPr>
          <w:i w:val="0"/>
          <w:sz w:val="22"/>
          <w:szCs w:val="22"/>
        </w:rPr>
        <w:t>Žig in podpis:</w:t>
      </w:r>
    </w:p>
    <w:p w:rsidR="00BD5FCF" w:rsidRPr="0022154A" w:rsidRDefault="00BD5FCF" w:rsidP="00BD5FCF">
      <w:pPr>
        <w:ind w:left="1134"/>
        <w:jc w:val="center"/>
        <w:rPr>
          <w:b/>
          <w:i w:val="0"/>
          <w:color w:val="000000" w:themeColor="text1"/>
          <w:sz w:val="28"/>
          <w:szCs w:val="28"/>
        </w:rPr>
      </w:pPr>
    </w:p>
    <w:p w:rsidR="00BD5FCF" w:rsidRPr="0022154A" w:rsidRDefault="00BD5FCF" w:rsidP="00BD5FCF">
      <w:pPr>
        <w:ind w:left="1134"/>
        <w:jc w:val="center"/>
        <w:rPr>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40359F" w:rsidRPr="0022154A" w:rsidRDefault="0040359F" w:rsidP="0040359F">
      <w:pPr>
        <w:ind w:left="1134"/>
        <w:jc w:val="center"/>
        <w:rPr>
          <w:i w:val="0"/>
          <w:sz w:val="22"/>
          <w:szCs w:val="22"/>
        </w:rPr>
      </w:pPr>
    </w:p>
    <w:p w:rsidR="0040359F" w:rsidRPr="0022154A" w:rsidRDefault="0040359F" w:rsidP="0040359F">
      <w:pPr>
        <w:ind w:left="1134"/>
        <w:rPr>
          <w:b/>
          <w:i w:val="0"/>
          <w:sz w:val="22"/>
          <w:szCs w:val="22"/>
        </w:rPr>
      </w:pPr>
      <w:r w:rsidRPr="0022154A">
        <w:rPr>
          <w:i w:val="0"/>
          <w:sz w:val="22"/>
          <w:szCs w:val="22"/>
        </w:rPr>
        <w:t>Obrazec bo predložil le ponudnik, kateremu naročnik namerava oddati javno naročilo.</w:t>
      </w:r>
    </w:p>
    <w:p w:rsidR="0040359F" w:rsidRPr="00BD5251" w:rsidRDefault="0040359F" w:rsidP="0040359F">
      <w:pPr>
        <w:ind w:left="1134"/>
        <w:jc w:val="center"/>
        <w:rPr>
          <w:b/>
          <w:i w:val="0"/>
          <w:sz w:val="22"/>
          <w:szCs w:val="22"/>
        </w:rPr>
      </w:pPr>
    </w:p>
    <w:p w:rsidR="0040359F" w:rsidRDefault="0040359F" w:rsidP="0040359F">
      <w:pPr>
        <w:jc w:val="right"/>
        <w:rPr>
          <w:b/>
          <w:i w:val="0"/>
          <w:sz w:val="22"/>
          <w:szCs w:val="22"/>
        </w:rPr>
      </w:pPr>
    </w:p>
    <w:p w:rsidR="0040359F" w:rsidRDefault="0040359F" w:rsidP="0040359F">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p>
    <w:p w:rsidR="00DC2457" w:rsidRPr="001F1894" w:rsidRDefault="003D1CD8" w:rsidP="00DC2457">
      <w:pPr>
        <w:jc w:val="right"/>
        <w:rPr>
          <w:b/>
          <w:i w:val="0"/>
          <w:sz w:val="22"/>
          <w:szCs w:val="22"/>
        </w:rPr>
      </w:pPr>
      <w:r>
        <w:rPr>
          <w:b/>
          <w:i w:val="0"/>
          <w:sz w:val="22"/>
          <w:szCs w:val="22"/>
        </w:rPr>
        <w:lastRenderedPageBreak/>
        <w:t>PRILOGA 7</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rsidR="00DC2457" w:rsidRPr="0079325B" w:rsidRDefault="00DC2457" w:rsidP="00DC2457">
      <w:pPr>
        <w:pStyle w:val="Glava"/>
        <w:tabs>
          <w:tab w:val="clear" w:pos="4536"/>
          <w:tab w:val="clear" w:pos="9072"/>
        </w:tabs>
        <w:ind w:left="1080"/>
        <w:jc w:val="center"/>
        <w:rPr>
          <w:i w:val="0"/>
          <w:sz w:val="22"/>
          <w:szCs w:val="22"/>
        </w:rPr>
      </w:pPr>
    </w:p>
    <w:p w:rsidR="00DC2457" w:rsidRPr="0079325B" w:rsidRDefault="00DC2457" w:rsidP="00DC2457">
      <w:pPr>
        <w:pStyle w:val="Glava"/>
        <w:tabs>
          <w:tab w:val="clear" w:pos="4536"/>
          <w:tab w:val="clear" w:pos="9072"/>
        </w:tabs>
        <w:ind w:left="1080"/>
        <w:jc w:val="center"/>
        <w:rPr>
          <w:i w:val="0"/>
          <w:sz w:val="22"/>
          <w:szCs w:val="22"/>
        </w:rPr>
      </w:pPr>
    </w:p>
    <w:p w:rsidR="00D0668C" w:rsidRDefault="00D0668C" w:rsidP="00C25C9D">
      <w:pPr>
        <w:numPr>
          <w:ilvl w:val="0"/>
          <w:numId w:val="9"/>
        </w:numPr>
        <w:ind w:left="3402"/>
        <w:rPr>
          <w:i w:val="0"/>
          <w:sz w:val="22"/>
          <w:szCs w:val="22"/>
        </w:rPr>
      </w:pPr>
      <w:r>
        <w:rPr>
          <w:i w:val="0"/>
          <w:sz w:val="22"/>
          <w:szCs w:val="22"/>
        </w:rPr>
        <w:t>udeležba podizvajalcev (priloga</w:t>
      </w:r>
      <w:r w:rsidR="003D1CD8">
        <w:rPr>
          <w:i w:val="0"/>
          <w:sz w:val="22"/>
          <w:szCs w:val="22"/>
        </w:rPr>
        <w:t xml:space="preserve"> 7</w:t>
      </w:r>
      <w:r>
        <w:rPr>
          <w:i w:val="0"/>
          <w:sz w:val="22"/>
          <w:szCs w:val="22"/>
        </w:rPr>
        <w:t>/1)</w:t>
      </w:r>
    </w:p>
    <w:p w:rsidR="00DC2457" w:rsidRDefault="00DC2457" w:rsidP="00C25C9D">
      <w:pPr>
        <w:numPr>
          <w:ilvl w:val="0"/>
          <w:numId w:val="9"/>
        </w:numPr>
        <w:ind w:left="3402"/>
        <w:rPr>
          <w:i w:val="0"/>
          <w:sz w:val="22"/>
          <w:szCs w:val="22"/>
        </w:rPr>
      </w:pPr>
      <w:r>
        <w:rPr>
          <w:i w:val="0"/>
          <w:sz w:val="22"/>
          <w:szCs w:val="22"/>
        </w:rPr>
        <w:t xml:space="preserve">zahteva podizvajalca </w:t>
      </w:r>
      <w:r w:rsidR="003D1CD8">
        <w:rPr>
          <w:i w:val="0"/>
          <w:sz w:val="22"/>
          <w:szCs w:val="22"/>
        </w:rPr>
        <w:t>za neposredno plačilo (priloga 7</w:t>
      </w:r>
      <w:r>
        <w:rPr>
          <w:i w:val="0"/>
          <w:sz w:val="22"/>
          <w:szCs w:val="22"/>
        </w:rPr>
        <w:t>/</w:t>
      </w:r>
      <w:r w:rsidR="00D0668C">
        <w:rPr>
          <w:i w:val="0"/>
          <w:sz w:val="22"/>
          <w:szCs w:val="22"/>
        </w:rPr>
        <w:t>2</w:t>
      </w:r>
      <w:r>
        <w:rPr>
          <w:i w:val="0"/>
          <w:sz w:val="22"/>
          <w:szCs w:val="22"/>
        </w:rPr>
        <w:t>)</w:t>
      </w:r>
    </w:p>
    <w:p w:rsidR="00DC2457" w:rsidRPr="00FF47F1" w:rsidRDefault="00DC2457" w:rsidP="00C25C9D">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3D1CD8">
        <w:rPr>
          <w:i w:val="0"/>
          <w:sz w:val="22"/>
          <w:szCs w:val="22"/>
        </w:rPr>
        <w:t>7</w:t>
      </w:r>
      <w:r>
        <w:rPr>
          <w:i w:val="0"/>
          <w:sz w:val="22"/>
          <w:szCs w:val="22"/>
        </w:rPr>
        <w:t>/</w:t>
      </w:r>
      <w:r w:rsidR="00D0668C">
        <w:rPr>
          <w:i w:val="0"/>
          <w:sz w:val="22"/>
          <w:szCs w:val="22"/>
        </w:rPr>
        <w:t>3</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0668C" w:rsidRDefault="008002DE" w:rsidP="00D0668C">
      <w:pPr>
        <w:jc w:val="right"/>
        <w:rPr>
          <w:b/>
          <w:i w:val="0"/>
          <w:sz w:val="22"/>
          <w:szCs w:val="22"/>
        </w:rPr>
      </w:pPr>
      <w:r>
        <w:rPr>
          <w:b/>
          <w:i w:val="0"/>
          <w:sz w:val="22"/>
          <w:szCs w:val="22"/>
        </w:rPr>
        <w:lastRenderedPageBreak/>
        <w:t>PRILOGA 7</w:t>
      </w:r>
      <w:r w:rsidR="00D0668C">
        <w:rPr>
          <w:b/>
          <w:i w:val="0"/>
          <w:sz w:val="22"/>
          <w:szCs w:val="22"/>
        </w:rPr>
        <w:t>/1</w:t>
      </w:r>
    </w:p>
    <w:p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rsidR="00D0668C" w:rsidRPr="00D0668C" w:rsidRDefault="00D0668C" w:rsidP="00D0668C">
      <w:pPr>
        <w:ind w:left="1080"/>
        <w:jc w:val="both"/>
        <w:rPr>
          <w:i w:val="0"/>
          <w:sz w:val="22"/>
          <w:szCs w:val="22"/>
        </w:rPr>
      </w:pPr>
    </w:p>
    <w:p w:rsidR="00D0668C" w:rsidRPr="00D0668C" w:rsidRDefault="00D0668C" w:rsidP="00D0668C">
      <w:pPr>
        <w:ind w:left="1080"/>
        <w:jc w:val="both"/>
        <w:rPr>
          <w:i w:val="0"/>
          <w:sz w:val="22"/>
          <w:szCs w:val="22"/>
        </w:rPr>
      </w:pPr>
    </w:p>
    <w:p w:rsidR="00D0668C" w:rsidRPr="00D0668C" w:rsidRDefault="00D0668C" w:rsidP="00D0668C">
      <w:pPr>
        <w:ind w:left="1080"/>
        <w:jc w:val="both"/>
        <w:rPr>
          <w:i w:val="0"/>
          <w:sz w:val="22"/>
          <w:szCs w:val="22"/>
        </w:rPr>
      </w:pPr>
      <w:r w:rsidRPr="00D0668C">
        <w:rPr>
          <w:i w:val="0"/>
          <w:sz w:val="22"/>
          <w:szCs w:val="22"/>
        </w:rPr>
        <w:t xml:space="preserve">V zvezi z javnim </w:t>
      </w:r>
      <w:r w:rsidRPr="00CE7D77">
        <w:rPr>
          <w:i w:val="0"/>
          <w:sz w:val="22"/>
          <w:szCs w:val="22"/>
        </w:rPr>
        <w:t>naročilom »</w:t>
      </w:r>
      <w:r w:rsidR="00CE7D77" w:rsidRPr="007233EF">
        <w:rPr>
          <w:b/>
          <w:i w:val="0"/>
          <w:sz w:val="22"/>
          <w:szCs w:val="22"/>
        </w:rPr>
        <w:t>7560-18-</w:t>
      </w:r>
      <w:r w:rsidR="003776AF" w:rsidRPr="007233EF">
        <w:rPr>
          <w:b/>
          <w:i w:val="0"/>
          <w:sz w:val="22"/>
          <w:szCs w:val="22"/>
        </w:rPr>
        <w:t xml:space="preserve">220079 </w:t>
      </w:r>
      <w:r w:rsidR="00B353EC" w:rsidRPr="007233EF">
        <w:rPr>
          <w:b/>
          <w:i w:val="0"/>
          <w:sz w:val="22"/>
          <w:szCs w:val="22"/>
        </w:rPr>
        <w:t>–</w:t>
      </w:r>
      <w:r w:rsidRPr="007233EF">
        <w:rPr>
          <w:b/>
          <w:i w:val="0"/>
          <w:sz w:val="22"/>
          <w:szCs w:val="22"/>
        </w:rPr>
        <w:t xml:space="preserve"> </w:t>
      </w:r>
      <w:r w:rsidR="00463294" w:rsidRPr="007233EF">
        <w:rPr>
          <w:b/>
          <w:i w:val="0"/>
          <w:sz w:val="22"/>
          <w:szCs w:val="22"/>
        </w:rPr>
        <w:t>Ureditev novega stopnišča na Stolbi</w:t>
      </w:r>
      <w:r w:rsidRPr="007233EF">
        <w:rPr>
          <w:i w:val="0"/>
          <w:sz w:val="22"/>
          <w:szCs w:val="22"/>
        </w:rPr>
        <w:t>«, izjavljamo, da nastopamo s podizvajalci in sicer v nadaljevanju navajamo udeležbe</w:t>
      </w:r>
      <w:r w:rsidRPr="00D0668C">
        <w:rPr>
          <w:i w:val="0"/>
          <w:sz w:val="22"/>
          <w:szCs w:val="22"/>
        </w:rPr>
        <w:t xml:space="preserve"> le-teh:</w:t>
      </w:r>
    </w:p>
    <w:p w:rsidR="00D0668C" w:rsidRPr="00D0668C" w:rsidRDefault="00D0668C" w:rsidP="00D0668C">
      <w:pPr>
        <w:ind w:left="1080"/>
        <w:jc w:val="both"/>
        <w:rPr>
          <w:i w:val="0"/>
          <w:sz w:val="22"/>
          <w:szCs w:val="22"/>
        </w:rPr>
      </w:pPr>
    </w:p>
    <w:p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6B1E31">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6B1E31">
        <w:tc>
          <w:tcPr>
            <w:tcW w:w="9000" w:type="dxa"/>
            <w:gridSpan w:val="11"/>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6B1E31">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6B1E31">
        <w:tc>
          <w:tcPr>
            <w:tcW w:w="9000" w:type="dxa"/>
            <w:gridSpan w:val="11"/>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6B1E31">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6B1E31">
        <w:tc>
          <w:tcPr>
            <w:tcW w:w="9000" w:type="dxa"/>
            <w:gridSpan w:val="11"/>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AC79BF" w:rsidP="00D0668C">
      <w:pPr>
        <w:jc w:val="both"/>
        <w:rPr>
          <w:i w:val="0"/>
          <w:sz w:val="22"/>
          <w:szCs w:val="22"/>
        </w:rPr>
      </w:pPr>
      <w:r>
        <w:rPr>
          <w:i w:val="0"/>
          <w:sz w:val="22"/>
          <w:szCs w:val="22"/>
        </w:rPr>
        <w:tab/>
        <w:t xml:space="preserve">          Kraj in datum: </w:t>
      </w: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rsidR="00D0668C" w:rsidRDefault="00D0668C" w:rsidP="00D0668C">
      <w:pPr>
        <w:jc w:val="both"/>
        <w:rPr>
          <w:b/>
          <w:i w:val="0"/>
          <w:sz w:val="22"/>
          <w:szCs w:val="22"/>
        </w:rPr>
      </w:pPr>
    </w:p>
    <w:p w:rsidR="00D0668C" w:rsidRDefault="00D0668C" w:rsidP="00DC2457">
      <w:pPr>
        <w:jc w:val="right"/>
        <w:rPr>
          <w:b/>
          <w:i w:val="0"/>
          <w:sz w:val="22"/>
          <w:szCs w:val="22"/>
        </w:rPr>
      </w:pPr>
    </w:p>
    <w:p w:rsidR="00D0668C" w:rsidRDefault="00D0668C" w:rsidP="00DC2457">
      <w:pPr>
        <w:jc w:val="right"/>
        <w:rPr>
          <w:b/>
          <w:i w:val="0"/>
          <w:sz w:val="22"/>
          <w:szCs w:val="22"/>
        </w:rPr>
      </w:pPr>
    </w:p>
    <w:p w:rsidR="00D0668C" w:rsidRDefault="00D0668C" w:rsidP="00DC2457">
      <w:pPr>
        <w:jc w:val="right"/>
        <w:rPr>
          <w:b/>
          <w:i w:val="0"/>
          <w:sz w:val="22"/>
          <w:szCs w:val="22"/>
        </w:rPr>
      </w:pPr>
    </w:p>
    <w:p w:rsidR="008002DE" w:rsidRDefault="008002DE" w:rsidP="00DC2457">
      <w:pPr>
        <w:jc w:val="right"/>
        <w:rPr>
          <w:b/>
          <w:i w:val="0"/>
          <w:sz w:val="22"/>
          <w:szCs w:val="22"/>
        </w:rPr>
      </w:pPr>
    </w:p>
    <w:p w:rsidR="008002DE" w:rsidRDefault="008002DE" w:rsidP="00DC2457">
      <w:pPr>
        <w:jc w:val="right"/>
        <w:rPr>
          <w:b/>
          <w:i w:val="0"/>
          <w:sz w:val="22"/>
          <w:szCs w:val="22"/>
        </w:rPr>
      </w:pPr>
    </w:p>
    <w:p w:rsidR="008002DE" w:rsidRDefault="008002DE" w:rsidP="00DC2457">
      <w:pPr>
        <w:jc w:val="right"/>
        <w:rPr>
          <w:b/>
          <w:i w:val="0"/>
          <w:sz w:val="22"/>
          <w:szCs w:val="22"/>
        </w:rPr>
      </w:pPr>
    </w:p>
    <w:p w:rsidR="00D0668C" w:rsidRDefault="00D0668C" w:rsidP="00DC2457">
      <w:pPr>
        <w:jc w:val="right"/>
        <w:rPr>
          <w:b/>
          <w:i w:val="0"/>
          <w:sz w:val="22"/>
          <w:szCs w:val="22"/>
        </w:rPr>
      </w:pPr>
    </w:p>
    <w:p w:rsidR="00D0668C" w:rsidRDefault="00D0668C" w:rsidP="00DC2457">
      <w:pPr>
        <w:jc w:val="right"/>
        <w:rPr>
          <w:ins w:id="4" w:author="Ana Gazvoda" w:date="2018-07-24T07:42:00Z"/>
          <w:b/>
          <w:i w:val="0"/>
          <w:sz w:val="22"/>
          <w:szCs w:val="22"/>
        </w:rPr>
      </w:pPr>
    </w:p>
    <w:p w:rsidR="008F1B74" w:rsidRDefault="008F1B74" w:rsidP="00DC2457">
      <w:pPr>
        <w:jc w:val="right"/>
        <w:rPr>
          <w:ins w:id="5" w:author="Ana Gazvoda" w:date="2018-07-24T07:42:00Z"/>
          <w:b/>
          <w:i w:val="0"/>
          <w:sz w:val="22"/>
          <w:szCs w:val="22"/>
        </w:rPr>
      </w:pPr>
    </w:p>
    <w:p w:rsidR="008F1B74" w:rsidRDefault="008F1B74" w:rsidP="00DC2457">
      <w:pPr>
        <w:jc w:val="right"/>
        <w:rPr>
          <w:b/>
          <w:i w:val="0"/>
          <w:sz w:val="22"/>
          <w:szCs w:val="22"/>
        </w:rPr>
      </w:pPr>
    </w:p>
    <w:p w:rsidR="00DC2457" w:rsidRPr="002C3719" w:rsidRDefault="008002DE" w:rsidP="00DC2457">
      <w:pPr>
        <w:jc w:val="right"/>
        <w:rPr>
          <w:b/>
          <w:i w:val="0"/>
          <w:sz w:val="22"/>
          <w:szCs w:val="22"/>
        </w:rPr>
      </w:pPr>
      <w:r>
        <w:rPr>
          <w:b/>
          <w:i w:val="0"/>
          <w:sz w:val="22"/>
          <w:szCs w:val="22"/>
        </w:rPr>
        <w:t>PRILOGA 7</w:t>
      </w:r>
      <w:r w:rsidR="00DC2457">
        <w:rPr>
          <w:b/>
          <w:i w:val="0"/>
          <w:sz w:val="22"/>
          <w:szCs w:val="22"/>
        </w:rPr>
        <w:t>/</w:t>
      </w:r>
      <w:r w:rsidR="00D0668C">
        <w:rPr>
          <w:b/>
          <w:i w:val="0"/>
          <w:sz w:val="22"/>
          <w:szCs w:val="22"/>
        </w:rPr>
        <w:t>2</w:t>
      </w: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Pr="00982E0C">
        <w:rPr>
          <w:i w:val="0"/>
          <w:sz w:val="22"/>
          <w:szCs w:val="22"/>
        </w:rPr>
        <w:t>»</w:t>
      </w:r>
      <w:r w:rsidR="008B57A3" w:rsidRPr="008F1B74">
        <w:rPr>
          <w:b/>
          <w:i w:val="0"/>
          <w:sz w:val="22"/>
          <w:szCs w:val="22"/>
        </w:rPr>
        <w:t>7560-18-</w:t>
      </w:r>
      <w:r w:rsidR="003776AF" w:rsidRPr="008F1B74">
        <w:rPr>
          <w:b/>
          <w:i w:val="0"/>
          <w:sz w:val="22"/>
          <w:szCs w:val="22"/>
        </w:rPr>
        <w:t>2200</w:t>
      </w:r>
      <w:r w:rsidR="003776AF" w:rsidRPr="007233EF">
        <w:rPr>
          <w:b/>
          <w:i w:val="0"/>
          <w:sz w:val="22"/>
          <w:szCs w:val="22"/>
        </w:rPr>
        <w:t>79</w:t>
      </w:r>
      <w:r w:rsidR="000C04A1" w:rsidRPr="007233EF">
        <w:rPr>
          <w:b/>
          <w:i w:val="0"/>
          <w:sz w:val="22"/>
          <w:szCs w:val="22"/>
        </w:rPr>
        <w:t>–</w:t>
      </w:r>
      <w:r w:rsidRPr="008F1B74">
        <w:rPr>
          <w:b/>
          <w:i w:val="0"/>
          <w:sz w:val="22"/>
          <w:szCs w:val="22"/>
        </w:rPr>
        <w:t xml:space="preserve"> </w:t>
      </w:r>
      <w:r w:rsidR="000C04A1" w:rsidRPr="008F1B74">
        <w:rPr>
          <w:b/>
          <w:i w:val="0"/>
          <w:sz w:val="22"/>
          <w:szCs w:val="22"/>
        </w:rPr>
        <w:t>»</w:t>
      </w:r>
      <w:r w:rsidR="00384097" w:rsidRPr="008F1B74">
        <w:rPr>
          <w:b/>
          <w:i w:val="0"/>
          <w:sz w:val="22"/>
          <w:szCs w:val="22"/>
        </w:rPr>
        <w:t>Ureditev</w:t>
      </w:r>
      <w:r w:rsidR="00384097">
        <w:rPr>
          <w:b/>
          <w:i w:val="0"/>
          <w:sz w:val="22"/>
          <w:szCs w:val="22"/>
        </w:rPr>
        <w:t xml:space="preserve"> novega stopnišča na Stolbi</w:t>
      </w:r>
      <w:r>
        <w:rPr>
          <w:i w:val="0"/>
          <w:sz w:val="22"/>
          <w:szCs w:val="22"/>
        </w:rPr>
        <w:t>«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Pr="001F1894" w:rsidRDefault="00DC2457" w:rsidP="00DC2457">
      <w:pPr>
        <w:jc w:val="right"/>
        <w:rPr>
          <w:b/>
          <w:i w:val="0"/>
          <w:sz w:val="22"/>
          <w:szCs w:val="22"/>
        </w:rPr>
      </w:pPr>
    </w:p>
    <w:p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rPr>
          <w:b/>
          <w:i w:val="0"/>
          <w:sz w:val="22"/>
          <w:szCs w:val="22"/>
        </w:rPr>
      </w:pPr>
      <w:r>
        <w:rPr>
          <w:b/>
          <w:i w:val="0"/>
          <w:sz w:val="22"/>
          <w:szCs w:val="22"/>
        </w:rPr>
        <w:br w:type="page"/>
      </w:r>
    </w:p>
    <w:p w:rsidR="00DC2457" w:rsidRPr="001F1894" w:rsidRDefault="002E5EE5" w:rsidP="00DC2457">
      <w:pPr>
        <w:jc w:val="right"/>
        <w:rPr>
          <w:b/>
          <w:i w:val="0"/>
          <w:sz w:val="22"/>
          <w:szCs w:val="22"/>
        </w:rPr>
      </w:pPr>
      <w:r>
        <w:rPr>
          <w:b/>
          <w:i w:val="0"/>
          <w:sz w:val="22"/>
          <w:szCs w:val="22"/>
        </w:rPr>
        <w:lastRenderedPageBreak/>
        <w:t>PRILOGA 7</w:t>
      </w:r>
      <w:r w:rsidR="00D0668C">
        <w:rPr>
          <w:b/>
          <w:i w:val="0"/>
          <w:sz w:val="22"/>
          <w:szCs w:val="22"/>
        </w:rPr>
        <w:t>/3</w:t>
      </w:r>
    </w:p>
    <w:p w:rsidR="00DC2457" w:rsidRPr="001F1894" w:rsidRDefault="00DC2457" w:rsidP="00DC2457">
      <w:pPr>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SOGLASJE</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C2457" w:rsidRPr="001F1894" w:rsidRDefault="00DC2457" w:rsidP="00DC2457">
      <w:pPr>
        <w:ind w:left="1080"/>
        <w:rPr>
          <w:i w:val="0"/>
          <w:sz w:val="22"/>
          <w:szCs w:val="22"/>
        </w:rPr>
      </w:pPr>
    </w:p>
    <w:p w:rsidR="00DC2457" w:rsidRPr="0035574B" w:rsidRDefault="00DC2457" w:rsidP="00DC2457">
      <w:pPr>
        <w:ind w:left="1080"/>
        <w:jc w:val="right"/>
        <w:rPr>
          <w:i w:val="0"/>
          <w:sz w:val="22"/>
          <w:szCs w:val="22"/>
        </w:rPr>
      </w:pPr>
    </w:p>
    <w:p w:rsidR="00DC2457" w:rsidRPr="0079325B"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ind w:left="1080"/>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C2457" w:rsidRPr="001F1894" w:rsidRDefault="004F4FC2" w:rsidP="00DC2457">
      <w:pPr>
        <w:jc w:val="right"/>
        <w:rPr>
          <w:b/>
          <w:i w:val="0"/>
          <w:sz w:val="22"/>
          <w:szCs w:val="22"/>
        </w:rPr>
      </w:pPr>
      <w:r>
        <w:rPr>
          <w:b/>
          <w:i w:val="0"/>
          <w:sz w:val="22"/>
          <w:szCs w:val="22"/>
        </w:rPr>
        <w:lastRenderedPageBreak/>
        <w:t>PRILOGA 8</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rsidR="00DC2457" w:rsidRPr="001F1894" w:rsidRDefault="00DC2457" w:rsidP="00DC2457">
      <w:pPr>
        <w:ind w:left="1080"/>
        <w:rPr>
          <w:b/>
          <w:i w:val="0"/>
          <w:sz w:val="28"/>
          <w:szCs w:val="28"/>
        </w:rPr>
      </w:pPr>
    </w:p>
    <w:p w:rsidR="00DC2457" w:rsidRPr="001F1894" w:rsidRDefault="00DC2457" w:rsidP="00DC2457">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910AF7" w:rsidRPr="00713E47" w:rsidRDefault="00910AF7" w:rsidP="00910AF7">
      <w:pPr>
        <w:numPr>
          <w:ilvl w:val="0"/>
          <w:numId w:val="8"/>
        </w:numPr>
        <w:jc w:val="both"/>
        <w:rPr>
          <w:i w:val="0"/>
          <w:sz w:val="22"/>
          <w:szCs w:val="22"/>
        </w:rPr>
      </w:pPr>
      <w:r w:rsidRPr="00713E47">
        <w:rPr>
          <w:i w:val="0"/>
          <w:sz w:val="22"/>
          <w:szCs w:val="22"/>
        </w:rPr>
        <w:t xml:space="preserve">v razdelku »Sodelujoči« je potrebno navesti vse gospodarske subjekte, ki nastopajo v skupni ponudbi </w:t>
      </w:r>
    </w:p>
    <w:p w:rsidR="00DC2457" w:rsidRPr="00713E47" w:rsidRDefault="00DC2457" w:rsidP="00713E4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in</w:t>
      </w:r>
    </w:p>
    <w:p w:rsidR="00DC2457" w:rsidRPr="001F1894" w:rsidRDefault="00DC2457" w:rsidP="00DC2457">
      <w:pPr>
        <w:ind w:left="1080"/>
        <w:jc w:val="both"/>
        <w:rPr>
          <w:i w:val="0"/>
          <w:sz w:val="22"/>
          <w:szCs w:val="22"/>
        </w:rPr>
      </w:pPr>
    </w:p>
    <w:p w:rsidR="00DC2457" w:rsidRPr="001F1894" w:rsidRDefault="00DC2457" w:rsidP="00910AF7">
      <w:pPr>
        <w:jc w:val="both"/>
        <w:rPr>
          <w:i w:val="0"/>
          <w:sz w:val="22"/>
          <w:szCs w:val="22"/>
        </w:rPr>
      </w:pPr>
    </w:p>
    <w:p w:rsidR="00DC2457" w:rsidRPr="001F1894" w:rsidRDefault="00DC2457" w:rsidP="00DC2457">
      <w:pPr>
        <w:ind w:left="1080"/>
        <w:jc w:val="both"/>
        <w:rPr>
          <w:i w:val="0"/>
          <w:sz w:val="22"/>
          <w:szCs w:val="22"/>
        </w:rPr>
      </w:pPr>
    </w:p>
    <w:tbl>
      <w:tblPr>
        <w:tblW w:w="0" w:type="auto"/>
        <w:tblInd w:w="1188" w:type="dxa"/>
        <w:tblLook w:val="01E0" w:firstRow="1" w:lastRow="1" w:firstColumn="1" w:lastColumn="1" w:noHBand="0" w:noVBand="0"/>
      </w:tblPr>
      <w:tblGrid>
        <w:gridCol w:w="2606"/>
        <w:gridCol w:w="5386"/>
      </w:tblGrid>
      <w:tr w:rsidR="00DC2457" w:rsidRPr="001F1894" w:rsidTr="00F80081">
        <w:tc>
          <w:tcPr>
            <w:tcW w:w="2606" w:type="dxa"/>
          </w:tcPr>
          <w:p w:rsidR="00DC2457" w:rsidRPr="001F1894" w:rsidRDefault="00DC2457" w:rsidP="00F80081">
            <w:pPr>
              <w:jc w:val="both"/>
              <w:rPr>
                <w:i w:val="0"/>
                <w:sz w:val="22"/>
                <w:szCs w:val="22"/>
              </w:rPr>
            </w:pPr>
          </w:p>
        </w:tc>
        <w:tc>
          <w:tcPr>
            <w:tcW w:w="5386" w:type="dxa"/>
          </w:tcPr>
          <w:p w:rsidR="00DC2457" w:rsidRPr="001F1894" w:rsidRDefault="00DC2457" w:rsidP="00F80081">
            <w:pPr>
              <w:ind w:left="340"/>
              <w:jc w:val="both"/>
              <w:rPr>
                <w:i w:val="0"/>
                <w:sz w:val="22"/>
                <w:szCs w:val="22"/>
              </w:rPr>
            </w:pPr>
          </w:p>
        </w:tc>
      </w:tr>
      <w:tr w:rsidR="00DC2457" w:rsidRPr="0079325B" w:rsidTr="00F80081">
        <w:tc>
          <w:tcPr>
            <w:tcW w:w="2606" w:type="dxa"/>
          </w:tcPr>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POSAMIČNO</w:t>
            </w:r>
          </w:p>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386" w:type="dxa"/>
          </w:tcPr>
          <w:p w:rsidR="00DC2457" w:rsidRPr="00FB5916" w:rsidRDefault="00DC2457" w:rsidP="00F80081">
            <w:pPr>
              <w:pStyle w:val="Glava"/>
              <w:numPr>
                <w:ilvl w:val="0"/>
                <w:numId w:val="7"/>
              </w:numPr>
              <w:tabs>
                <w:tab w:val="clear" w:pos="4536"/>
                <w:tab w:val="clear" w:pos="9072"/>
              </w:tabs>
              <w:jc w:val="both"/>
              <w:rPr>
                <w:i w:val="0"/>
                <w:sz w:val="22"/>
                <w:szCs w:val="22"/>
              </w:rPr>
            </w:pPr>
            <w:r w:rsidRPr="00C84AB9">
              <w:rPr>
                <w:i w:val="0"/>
                <w:sz w:val="22"/>
                <w:szCs w:val="22"/>
              </w:rPr>
              <w:t xml:space="preserve">ESPD </w:t>
            </w:r>
            <w:r w:rsidR="00042603">
              <w:rPr>
                <w:i w:val="0"/>
                <w:sz w:val="22"/>
                <w:szCs w:val="22"/>
              </w:rPr>
              <w:t>(Priloga 1)</w:t>
            </w:r>
          </w:p>
        </w:tc>
      </w:tr>
      <w:tr w:rsidR="00DC2457" w:rsidRPr="0079325B" w:rsidTr="00F80081">
        <w:tc>
          <w:tcPr>
            <w:tcW w:w="2606" w:type="dxa"/>
          </w:tcPr>
          <w:p w:rsidR="00DC2457" w:rsidRPr="0079325B" w:rsidRDefault="00DC2457" w:rsidP="00F80081">
            <w:pPr>
              <w:pStyle w:val="Glava"/>
              <w:tabs>
                <w:tab w:val="clear" w:pos="4536"/>
                <w:tab w:val="clear" w:pos="9072"/>
              </w:tabs>
              <w:jc w:val="both"/>
              <w:rPr>
                <w:i w:val="0"/>
                <w:sz w:val="22"/>
                <w:szCs w:val="22"/>
              </w:rPr>
            </w:pPr>
          </w:p>
        </w:tc>
        <w:tc>
          <w:tcPr>
            <w:tcW w:w="5386" w:type="dxa"/>
          </w:tcPr>
          <w:p w:rsidR="00DC2457" w:rsidRPr="0079325B" w:rsidRDefault="00DC2457" w:rsidP="00F80081">
            <w:pPr>
              <w:pStyle w:val="Glava"/>
              <w:tabs>
                <w:tab w:val="clear" w:pos="4536"/>
                <w:tab w:val="clear" w:pos="9072"/>
              </w:tabs>
              <w:jc w:val="both"/>
              <w:rPr>
                <w:i w:val="0"/>
                <w:sz w:val="22"/>
                <w:szCs w:val="22"/>
              </w:rPr>
            </w:pPr>
          </w:p>
        </w:tc>
      </w:tr>
      <w:tr w:rsidR="00DC2457" w:rsidRPr="003F67FD" w:rsidTr="00F80081">
        <w:tc>
          <w:tcPr>
            <w:tcW w:w="2606" w:type="dxa"/>
          </w:tcPr>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SKUPNO</w:t>
            </w:r>
          </w:p>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386" w:type="dxa"/>
          </w:tcPr>
          <w:p w:rsidR="00E44D22" w:rsidRDefault="00E44D22" w:rsidP="0096216D">
            <w:pPr>
              <w:pStyle w:val="Glava"/>
              <w:tabs>
                <w:tab w:val="clear" w:pos="4536"/>
                <w:tab w:val="clear" w:pos="9072"/>
              </w:tabs>
              <w:jc w:val="both"/>
              <w:rPr>
                <w:i w:val="0"/>
                <w:color w:val="000000" w:themeColor="text1"/>
                <w:sz w:val="22"/>
                <w:szCs w:val="22"/>
              </w:rPr>
            </w:pPr>
          </w:p>
          <w:p w:rsidR="00E44D22" w:rsidRDefault="00D43B4B"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 xml:space="preserve">Referenčna tabela </w:t>
            </w:r>
            <w:r w:rsidR="0096216D">
              <w:rPr>
                <w:i w:val="0"/>
                <w:color w:val="000000" w:themeColor="text1"/>
                <w:sz w:val="22"/>
                <w:szCs w:val="22"/>
              </w:rPr>
              <w:t>(Priloga 4)</w:t>
            </w:r>
          </w:p>
          <w:p w:rsidR="00E44D22" w:rsidRDefault="00D43B4B"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 xml:space="preserve">Seznam kadrov </w:t>
            </w:r>
            <w:r w:rsidR="0096216D">
              <w:rPr>
                <w:i w:val="0"/>
                <w:color w:val="000000" w:themeColor="text1"/>
                <w:sz w:val="22"/>
                <w:szCs w:val="22"/>
              </w:rPr>
              <w:t>(Priloga 5)</w:t>
            </w:r>
          </w:p>
          <w:p w:rsidR="00DC2457" w:rsidRPr="006B71C8" w:rsidRDefault="00DC2457" w:rsidP="00F80081">
            <w:pPr>
              <w:pStyle w:val="Glava"/>
              <w:numPr>
                <w:ilvl w:val="0"/>
                <w:numId w:val="7"/>
              </w:numPr>
              <w:tabs>
                <w:tab w:val="clear" w:pos="4536"/>
                <w:tab w:val="clear" w:pos="9072"/>
              </w:tabs>
              <w:jc w:val="both"/>
              <w:rPr>
                <w:i w:val="0"/>
                <w:color w:val="000000" w:themeColor="text1"/>
                <w:sz w:val="22"/>
                <w:szCs w:val="22"/>
              </w:rPr>
            </w:pPr>
            <w:r w:rsidRPr="006B71C8">
              <w:rPr>
                <w:i w:val="0"/>
                <w:color w:val="000000" w:themeColor="text1"/>
                <w:sz w:val="22"/>
                <w:szCs w:val="22"/>
              </w:rPr>
              <w:t>Finančno zavarovanje za resnost prijave</w:t>
            </w:r>
            <w:r>
              <w:rPr>
                <w:i w:val="0"/>
                <w:color w:val="000000" w:themeColor="text1"/>
                <w:sz w:val="22"/>
                <w:szCs w:val="22"/>
              </w:rPr>
              <w:t xml:space="preserve"> in ponudb</w:t>
            </w:r>
            <w:r w:rsidRPr="006B71C8">
              <w:rPr>
                <w:i w:val="0"/>
                <w:color w:val="000000" w:themeColor="text1"/>
                <w:sz w:val="22"/>
                <w:szCs w:val="22"/>
              </w:rPr>
              <w:t xml:space="preserve"> (priloga </w:t>
            </w:r>
            <w:r>
              <w:rPr>
                <w:i w:val="0"/>
                <w:color w:val="000000" w:themeColor="text1"/>
                <w:sz w:val="22"/>
                <w:szCs w:val="22"/>
              </w:rPr>
              <w:t>C</w:t>
            </w:r>
            <w:r w:rsidRPr="006B71C8">
              <w:rPr>
                <w:i w:val="0"/>
                <w:color w:val="000000" w:themeColor="text1"/>
                <w:sz w:val="22"/>
                <w:szCs w:val="22"/>
              </w:rPr>
              <w:t>/1)</w:t>
            </w:r>
            <w:r w:rsidR="00F2493A">
              <w:rPr>
                <w:i w:val="0"/>
                <w:color w:val="000000" w:themeColor="text1"/>
                <w:sz w:val="22"/>
                <w:szCs w:val="22"/>
              </w:rPr>
              <w:t xml:space="preserve"> ali potrdilo o vplačilu varščine</w:t>
            </w:r>
            <w:r w:rsidR="005F6D03">
              <w:rPr>
                <w:i w:val="0"/>
                <w:color w:val="000000" w:themeColor="text1"/>
                <w:sz w:val="22"/>
                <w:szCs w:val="22"/>
              </w:rPr>
              <w:t xml:space="preserve"> (priloga D)</w:t>
            </w:r>
          </w:p>
        </w:tc>
      </w:tr>
    </w:tbl>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rPr>
          <w:b/>
          <w:i w:val="0"/>
          <w:sz w:val="22"/>
          <w:szCs w:val="22"/>
        </w:rPr>
      </w:pPr>
      <w:r>
        <w:rPr>
          <w:b/>
          <w:i w:val="0"/>
          <w:sz w:val="22"/>
          <w:szCs w:val="22"/>
        </w:rPr>
        <w:br w:type="page"/>
      </w: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PRILOGE</w:t>
      </w: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RAZPISNE DOKUMENTACIJE</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ind w:left="1440"/>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5F7529" w:rsidRDefault="005F7529">
      <w:pPr>
        <w:rPr>
          <w:b/>
          <w:i w:val="0"/>
          <w:sz w:val="22"/>
          <w:szCs w:val="22"/>
        </w:rPr>
      </w:pPr>
      <w:r>
        <w:rPr>
          <w:b/>
          <w:i w:val="0"/>
          <w:sz w:val="22"/>
          <w:szCs w:val="22"/>
        </w:rPr>
        <w:br w:type="page"/>
      </w:r>
    </w:p>
    <w:p w:rsidR="00E76B06" w:rsidRDefault="00E76B06" w:rsidP="00E76B06">
      <w:pPr>
        <w:ind w:left="4956" w:firstLine="708"/>
        <w:jc w:val="center"/>
        <w:rPr>
          <w:b/>
          <w:i w:val="0"/>
          <w:sz w:val="22"/>
          <w:szCs w:val="22"/>
        </w:rPr>
      </w:pPr>
      <w:r>
        <w:rPr>
          <w:b/>
          <w:i w:val="0"/>
          <w:sz w:val="22"/>
          <w:szCs w:val="22"/>
        </w:rPr>
        <w:lastRenderedPageBreak/>
        <w:t>PRILOGA A</w:t>
      </w:r>
      <w:r w:rsidR="00F55985">
        <w:rPr>
          <w:b/>
          <w:i w:val="0"/>
          <w:sz w:val="22"/>
          <w:szCs w:val="22"/>
        </w:rPr>
        <w:t xml:space="preserve"> </w:t>
      </w:r>
      <w:r w:rsidR="001E5860">
        <w:rPr>
          <w:b/>
          <w:i w:val="0"/>
          <w:sz w:val="22"/>
          <w:szCs w:val="22"/>
        </w:rPr>
        <w:t xml:space="preserve">     </w:t>
      </w:r>
    </w:p>
    <w:p w:rsidR="00C25C9D" w:rsidRPr="00C25C9D" w:rsidRDefault="00C25C9D" w:rsidP="00C25C9D">
      <w:pPr>
        <w:jc w:val="both"/>
        <w:rPr>
          <w:i w:val="0"/>
        </w:rPr>
      </w:pPr>
      <w:r w:rsidRPr="00C25C9D">
        <w:rPr>
          <w:b/>
          <w:i w:val="0"/>
        </w:rPr>
        <w:t>MESTNA OBČINA LJUBLJANA</w:t>
      </w:r>
      <w:r w:rsidRPr="00C25C9D">
        <w:rPr>
          <w:i w:val="0"/>
        </w:rPr>
        <w:t xml:space="preserve">, Mestni trg 1, 1000 Ljubljana, ki jo zastopa župan Zoran Janković, </w:t>
      </w:r>
    </w:p>
    <w:p w:rsidR="00C25C9D" w:rsidRPr="00C25C9D" w:rsidRDefault="00C25C9D" w:rsidP="00C25C9D">
      <w:pPr>
        <w:jc w:val="both"/>
        <w:rPr>
          <w:i w:val="0"/>
        </w:rPr>
      </w:pPr>
      <w:r w:rsidRPr="00C25C9D">
        <w:rPr>
          <w:i w:val="0"/>
        </w:rPr>
        <w:t>matična številka: 5874025000</w:t>
      </w:r>
    </w:p>
    <w:p w:rsidR="00C25C9D" w:rsidRPr="00C25C9D" w:rsidRDefault="00C25C9D" w:rsidP="00C25C9D">
      <w:pPr>
        <w:jc w:val="both"/>
        <w:rPr>
          <w:i w:val="0"/>
        </w:rPr>
      </w:pPr>
      <w:r w:rsidRPr="00C25C9D">
        <w:rPr>
          <w:i w:val="0"/>
        </w:rPr>
        <w:t>identifikacijska številka za DDV: SI67593321</w:t>
      </w:r>
    </w:p>
    <w:p w:rsidR="00C25C9D" w:rsidRPr="00C25C9D" w:rsidRDefault="00C25C9D" w:rsidP="00C25C9D">
      <w:pPr>
        <w:jc w:val="both"/>
        <w:rPr>
          <w:i w:val="0"/>
        </w:rPr>
      </w:pPr>
      <w:r w:rsidRPr="00C25C9D">
        <w:rPr>
          <w:i w:val="0"/>
        </w:rPr>
        <w:t>(v nadaljevanju: naročnik)</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r w:rsidRPr="00C25C9D">
        <w:rPr>
          <w:i w:val="0"/>
        </w:rPr>
        <w:t xml:space="preserve">in </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r w:rsidRPr="00C25C9D">
        <w:rPr>
          <w:b/>
          <w:i w:val="0"/>
        </w:rPr>
        <w:t>………………………………………………,</w:t>
      </w:r>
      <w:r w:rsidRPr="00C25C9D">
        <w:rPr>
          <w:i w:val="0"/>
        </w:rPr>
        <w:t xml:space="preserve"> ki ga zastopa …………………….. (navesti funkcijo, ime in priimek osebe, pooblaščene za zastopanje),</w:t>
      </w:r>
    </w:p>
    <w:p w:rsidR="00C25C9D" w:rsidRPr="00C25C9D" w:rsidRDefault="00C25C9D" w:rsidP="00C25C9D">
      <w:pPr>
        <w:jc w:val="both"/>
        <w:rPr>
          <w:i w:val="0"/>
        </w:rPr>
      </w:pPr>
      <w:r w:rsidRPr="00C25C9D">
        <w:rPr>
          <w:i w:val="0"/>
        </w:rPr>
        <w:t>matična številka: ……………………………..</w:t>
      </w:r>
    </w:p>
    <w:p w:rsidR="00C25C9D" w:rsidRPr="00C25C9D" w:rsidRDefault="00C25C9D" w:rsidP="00C25C9D">
      <w:pPr>
        <w:jc w:val="both"/>
        <w:rPr>
          <w:i w:val="0"/>
        </w:rPr>
      </w:pPr>
      <w:r w:rsidRPr="00C25C9D">
        <w:rPr>
          <w:i w:val="0"/>
        </w:rPr>
        <w:t>identifikacijska številka za DDV: ………………</w:t>
      </w:r>
    </w:p>
    <w:p w:rsidR="00C25C9D" w:rsidRPr="00C25C9D" w:rsidRDefault="00C25C9D" w:rsidP="00C25C9D">
      <w:pPr>
        <w:jc w:val="both"/>
        <w:rPr>
          <w:i w:val="0"/>
        </w:rPr>
      </w:pPr>
      <w:r w:rsidRPr="00C25C9D">
        <w:rPr>
          <w:i w:val="0"/>
        </w:rPr>
        <w:t>(v nadaljevanju: izvajalec)</w:t>
      </w:r>
    </w:p>
    <w:p w:rsidR="00C25C9D" w:rsidRPr="00C25C9D" w:rsidRDefault="00C25C9D" w:rsidP="00C25C9D">
      <w:pPr>
        <w:jc w:val="both"/>
        <w:rPr>
          <w:i w:val="0"/>
        </w:rPr>
      </w:pPr>
      <w:r w:rsidRPr="00C25C9D">
        <w:rPr>
          <w:i w:val="0"/>
        </w:rPr>
        <w:tab/>
      </w:r>
    </w:p>
    <w:p w:rsidR="00C25C9D" w:rsidRPr="00C25C9D" w:rsidRDefault="00C25C9D" w:rsidP="00C25C9D">
      <w:pPr>
        <w:jc w:val="both"/>
        <w:rPr>
          <w:i w:val="0"/>
        </w:rPr>
      </w:pPr>
    </w:p>
    <w:p w:rsidR="00C25C9D" w:rsidRPr="00C25C9D" w:rsidRDefault="00C25C9D" w:rsidP="00C25C9D">
      <w:pPr>
        <w:jc w:val="both"/>
        <w:rPr>
          <w:i w:val="0"/>
        </w:rPr>
      </w:pPr>
      <w:r w:rsidRPr="00C25C9D">
        <w:rPr>
          <w:i w:val="0"/>
        </w:rPr>
        <w:t>skleneta naslednjo</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tabs>
          <w:tab w:val="left" w:pos="4120"/>
        </w:tabs>
        <w:jc w:val="both"/>
        <w:rPr>
          <w:i w:val="0"/>
        </w:rPr>
      </w:pPr>
      <w:r w:rsidRPr="00C25C9D">
        <w:rPr>
          <w:i w:val="0"/>
        </w:rPr>
        <w:tab/>
      </w:r>
    </w:p>
    <w:p w:rsidR="00C25C9D" w:rsidRPr="00C25C9D" w:rsidRDefault="00C25C9D" w:rsidP="00C25C9D">
      <w:pPr>
        <w:jc w:val="center"/>
        <w:rPr>
          <w:b/>
          <w:bCs/>
          <w:i w:val="0"/>
          <w:spacing w:val="56"/>
        </w:rPr>
      </w:pPr>
      <w:r w:rsidRPr="00C25C9D">
        <w:rPr>
          <w:b/>
          <w:bCs/>
          <w:i w:val="0"/>
          <w:spacing w:val="56"/>
        </w:rPr>
        <w:t xml:space="preserve">GRADBENO POGODBO </w:t>
      </w:r>
    </w:p>
    <w:p w:rsidR="00C25C9D" w:rsidRPr="00C25C9D" w:rsidRDefault="00C25C9D" w:rsidP="00C25C9D">
      <w:pPr>
        <w:jc w:val="center"/>
        <w:rPr>
          <w:b/>
          <w:i w:val="0"/>
        </w:rPr>
      </w:pPr>
      <w:r w:rsidRPr="00C25C9D">
        <w:rPr>
          <w:b/>
          <w:i w:val="0"/>
          <w:caps/>
        </w:rPr>
        <w:t>ZA UREDITEV NOVEGA STOPNIŠČA NA STOLBO</w:t>
      </w:r>
    </w:p>
    <w:p w:rsidR="00C25C9D" w:rsidRPr="00C25C9D" w:rsidRDefault="00C25C9D" w:rsidP="00C25C9D">
      <w:pPr>
        <w:jc w:val="both"/>
        <w:rPr>
          <w:b/>
          <w:i w:val="0"/>
        </w:rPr>
      </w:pPr>
    </w:p>
    <w:p w:rsidR="00C25C9D" w:rsidRPr="00C25C9D" w:rsidRDefault="00C25C9D" w:rsidP="00C25C9D">
      <w:pPr>
        <w:jc w:val="both"/>
        <w:rPr>
          <w:b/>
          <w:i w:val="0"/>
        </w:rPr>
      </w:pPr>
    </w:p>
    <w:p w:rsidR="00C25C9D" w:rsidRPr="00C25C9D" w:rsidRDefault="00C25C9D" w:rsidP="00C25C9D">
      <w:pPr>
        <w:jc w:val="both"/>
        <w:rPr>
          <w:b/>
          <w:i w:val="0"/>
        </w:rPr>
      </w:pPr>
      <w:r w:rsidRPr="00C25C9D">
        <w:rPr>
          <w:b/>
          <w:i w:val="0"/>
        </w:rPr>
        <w:t>Uvodne določbe</w:t>
      </w:r>
    </w:p>
    <w:p w:rsidR="00C25C9D" w:rsidRPr="00C25C9D" w:rsidRDefault="00C25C9D" w:rsidP="00C25C9D">
      <w:pPr>
        <w:jc w:val="both"/>
        <w:rPr>
          <w:b/>
          <w:i w:val="0"/>
        </w:rPr>
      </w:pPr>
    </w:p>
    <w:p w:rsidR="00C25C9D" w:rsidRPr="00C25C9D" w:rsidRDefault="00C25C9D" w:rsidP="00C25C9D">
      <w:pPr>
        <w:numPr>
          <w:ilvl w:val="0"/>
          <w:numId w:val="27"/>
        </w:numPr>
        <w:ind w:left="0" w:firstLine="0"/>
        <w:contextualSpacing/>
        <w:jc w:val="center"/>
        <w:rPr>
          <w:i w:val="0"/>
        </w:rPr>
      </w:pPr>
      <w:r w:rsidRPr="00C25C9D">
        <w:rPr>
          <w:i w:val="0"/>
        </w:rPr>
        <w:t>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Pogodbeni stranki ugotavljata, da:</w:t>
      </w:r>
    </w:p>
    <w:p w:rsidR="00C25C9D" w:rsidRPr="00C25C9D" w:rsidRDefault="00C25C9D" w:rsidP="00C25C9D">
      <w:pPr>
        <w:jc w:val="both"/>
        <w:rPr>
          <w:i w:val="0"/>
        </w:rPr>
      </w:pPr>
    </w:p>
    <w:p w:rsidR="00C25C9D" w:rsidRPr="00C25C9D" w:rsidRDefault="00C25C9D" w:rsidP="00C25C9D">
      <w:pPr>
        <w:numPr>
          <w:ilvl w:val="0"/>
          <w:numId w:val="28"/>
        </w:numPr>
        <w:ind w:left="709" w:hanging="709"/>
        <w:contextualSpacing/>
        <w:jc w:val="both"/>
        <w:rPr>
          <w:i w:val="0"/>
        </w:rPr>
      </w:pPr>
      <w:r w:rsidRPr="00C25C9D">
        <w:rPr>
          <w:i w:val="0"/>
        </w:rPr>
        <w:t>je v načrtu razvojnih programov Mestne občine Ljubljana predvidena ureditev območja ulice Na Stolbo, katerega sestavni del je tudi izvedba novega stopnišča , NRP 7560-16-0621;</w:t>
      </w:r>
    </w:p>
    <w:p w:rsidR="00C25C9D" w:rsidRPr="00C25C9D" w:rsidRDefault="00C25C9D" w:rsidP="00C25C9D">
      <w:pPr>
        <w:numPr>
          <w:ilvl w:val="0"/>
          <w:numId w:val="28"/>
        </w:numPr>
        <w:ind w:left="709" w:hanging="709"/>
        <w:contextualSpacing/>
        <w:jc w:val="both"/>
        <w:rPr>
          <w:i w:val="0"/>
        </w:rPr>
      </w:pPr>
      <w:r w:rsidRPr="00C25C9D">
        <w:rPr>
          <w:i w:val="0"/>
        </w:rPr>
        <w:t>je bil izvajalec izbran na podlagi izvedenega konkurenčnega postopka s pogajanji skladno s 44.  členom Zakona o javnem naročanju (</w:t>
      </w:r>
      <w:r w:rsidRPr="00C25C9D">
        <w:rPr>
          <w:i w:val="0"/>
          <w:iCs/>
        </w:rPr>
        <w:t>Uradni list RS, št. 91/15; v nadaljevanju: ZJN-3</w:t>
      </w:r>
      <w:r w:rsidRPr="00C25C9D">
        <w:rPr>
          <w:i w:val="0"/>
        </w:rPr>
        <w:t>);</w:t>
      </w:r>
    </w:p>
    <w:p w:rsidR="00C25C9D" w:rsidRPr="00C25C9D" w:rsidRDefault="00C25C9D" w:rsidP="00C25C9D">
      <w:pPr>
        <w:numPr>
          <w:ilvl w:val="0"/>
          <w:numId w:val="28"/>
        </w:numPr>
        <w:ind w:left="709" w:hanging="709"/>
        <w:contextualSpacing/>
        <w:jc w:val="both"/>
        <w:rPr>
          <w:i w:val="0"/>
        </w:rPr>
      </w:pPr>
      <w:r w:rsidRPr="00C25C9D">
        <w:rPr>
          <w:i w:val="0"/>
        </w:rPr>
        <w:t xml:space="preserve">je bilo obvestilo o javnem naročilu objavljeno na Portalu javnih naročil dne …………. pod številko objave …………; </w:t>
      </w:r>
    </w:p>
    <w:p w:rsidR="00C25C9D" w:rsidRPr="00C25C9D" w:rsidRDefault="00C25C9D" w:rsidP="00C25C9D">
      <w:pPr>
        <w:numPr>
          <w:ilvl w:val="0"/>
          <w:numId w:val="28"/>
        </w:numPr>
        <w:ind w:left="709" w:hanging="709"/>
        <w:contextualSpacing/>
        <w:jc w:val="both"/>
        <w:rPr>
          <w:i w:val="0"/>
        </w:rPr>
      </w:pPr>
      <w:r w:rsidRPr="00C25C9D">
        <w:rPr>
          <w:i w:val="0"/>
        </w:rPr>
        <w:t>je bil izvajalec izbran kot najugodnejši ponudnik z Odločitvijo o oddaji javnega naročila št. 430-1617/2018-……… z dne ……………;</w:t>
      </w:r>
    </w:p>
    <w:p w:rsidR="00C25C9D" w:rsidRPr="00C25C9D" w:rsidRDefault="00C25C9D" w:rsidP="00C25C9D">
      <w:pPr>
        <w:numPr>
          <w:ilvl w:val="0"/>
          <w:numId w:val="28"/>
        </w:numPr>
        <w:ind w:left="709" w:hanging="709"/>
        <w:contextualSpacing/>
        <w:jc w:val="both"/>
        <w:rPr>
          <w:i w:val="0"/>
        </w:rPr>
      </w:pPr>
      <w:r w:rsidRPr="00C25C9D">
        <w:rPr>
          <w:i w:val="0"/>
        </w:rPr>
        <w:t>je skladno z Uredbo o zelenem javnem naročanju (Uradni list RS, št. 51/2017) naročnik pri oddaji javnega naročila v razpisni dokumentaciji upošteval temeljne in dodatne okoljske zahteve;</w:t>
      </w:r>
    </w:p>
    <w:p w:rsidR="00C25C9D" w:rsidRPr="00C25C9D" w:rsidRDefault="00C25C9D" w:rsidP="00C25C9D">
      <w:pPr>
        <w:numPr>
          <w:ilvl w:val="0"/>
          <w:numId w:val="28"/>
        </w:numPr>
        <w:ind w:left="709" w:hanging="709"/>
        <w:contextualSpacing/>
        <w:jc w:val="both"/>
        <w:rPr>
          <w:i w:val="0"/>
        </w:rPr>
      </w:pPr>
      <w:r w:rsidRPr="00C25C9D">
        <w:rPr>
          <w:i w:val="0"/>
        </w:rPr>
        <w:t xml:space="preserve">ima naročnik v rebalansu proračuna MOL za leto 2018 predvidena sredstva za plačilo storitev po tej pogodbi za leti 2018 in 2019 v okviru NRP št. 7560-16-0621 UREDITEV OBMOČJA NA STOLBI,  na proračunskih postavkah 045196 in namenskih proračunskih postavkah za financiranje ureditve turistične infrastrukture , konto 4204. </w:t>
      </w:r>
    </w:p>
    <w:p w:rsidR="00C25C9D" w:rsidRPr="00C25C9D" w:rsidRDefault="00C25C9D" w:rsidP="00C25C9D">
      <w:pPr>
        <w:contextualSpacing/>
        <w:jc w:val="both"/>
        <w:rPr>
          <w:i w:val="0"/>
        </w:rPr>
      </w:pPr>
    </w:p>
    <w:p w:rsidR="00C25C9D" w:rsidRPr="00C25C9D" w:rsidRDefault="00C25C9D" w:rsidP="00C25C9D">
      <w:pPr>
        <w:jc w:val="both"/>
        <w:rPr>
          <w:i w:val="0"/>
        </w:rPr>
      </w:pPr>
      <w:r w:rsidRPr="00C25C9D">
        <w:rPr>
          <w:i w:val="0"/>
        </w:rPr>
        <w:t>Izvajalec izjavlja, da je seznanjen z razpisnimi zahtevami, ter da so mu razumljivi in jasni pogoji ter okoliščine za pravilno in kvalitetno izvedbo prevzetih del.</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b/>
          <w:i w:val="0"/>
        </w:rPr>
      </w:pPr>
      <w:r w:rsidRPr="00C25C9D">
        <w:rPr>
          <w:b/>
          <w:i w:val="0"/>
        </w:rPr>
        <w:t>Predmet pogodbe</w:t>
      </w:r>
    </w:p>
    <w:p w:rsidR="00C25C9D" w:rsidRPr="00C25C9D" w:rsidRDefault="00C25C9D" w:rsidP="00C25C9D">
      <w:pPr>
        <w:jc w:val="both"/>
        <w:rPr>
          <w:b/>
          <w:i w:val="0"/>
        </w:rPr>
      </w:pPr>
    </w:p>
    <w:p w:rsidR="00C25C9D" w:rsidRPr="00C25C9D" w:rsidRDefault="00C25C9D" w:rsidP="00C25C9D">
      <w:pPr>
        <w:numPr>
          <w:ilvl w:val="0"/>
          <w:numId w:val="27"/>
        </w:numPr>
        <w:ind w:left="0" w:firstLine="0"/>
        <w:contextualSpacing/>
        <w:jc w:val="center"/>
        <w:rPr>
          <w:i w:val="0"/>
        </w:rPr>
      </w:pPr>
      <w:r w:rsidRPr="00C25C9D">
        <w:rPr>
          <w:i w:val="0"/>
        </w:rPr>
        <w:t>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S to pogodbo naročnik odda, izvajalec pa prevzame v izvedbo vsa gradbena dela za ureditev novega stopnišča na ulico Na Stolbi, kar obsega:</w:t>
      </w:r>
    </w:p>
    <w:p w:rsidR="00C25C9D" w:rsidRPr="00C25C9D" w:rsidRDefault="00C25C9D" w:rsidP="00C25C9D">
      <w:pPr>
        <w:pStyle w:val="Odstavekseznama"/>
        <w:numPr>
          <w:ilvl w:val="0"/>
          <w:numId w:val="28"/>
        </w:numPr>
        <w:contextualSpacing/>
        <w:jc w:val="both"/>
        <w:rPr>
          <w:i w:val="0"/>
        </w:rPr>
      </w:pPr>
      <w:r w:rsidRPr="00C25C9D">
        <w:rPr>
          <w:i w:val="0"/>
        </w:rPr>
        <w:t>izvedbo novega stopnišča iz AB konstrukcije na ulico Na Stolbi</w:t>
      </w:r>
    </w:p>
    <w:p w:rsidR="00C25C9D" w:rsidRPr="00C25C9D" w:rsidRDefault="00C25C9D" w:rsidP="00C25C9D">
      <w:pPr>
        <w:pStyle w:val="Odstavekseznama"/>
        <w:numPr>
          <w:ilvl w:val="0"/>
          <w:numId w:val="28"/>
        </w:numPr>
        <w:contextualSpacing/>
        <w:jc w:val="both"/>
        <w:rPr>
          <w:i w:val="0"/>
        </w:rPr>
      </w:pPr>
      <w:r w:rsidRPr="00C25C9D">
        <w:rPr>
          <w:i w:val="0"/>
        </w:rPr>
        <w:t>ureditev dela pešpoti Ovinki iz ulice Na Stolbi proti gradu</w:t>
      </w:r>
    </w:p>
    <w:p w:rsidR="00C25C9D" w:rsidRPr="00C25C9D" w:rsidRDefault="00C25C9D" w:rsidP="00C25C9D">
      <w:pPr>
        <w:overflowPunct w:val="0"/>
        <w:autoSpaceDE w:val="0"/>
        <w:autoSpaceDN w:val="0"/>
        <w:adjustRightInd w:val="0"/>
        <w:jc w:val="both"/>
        <w:textAlignment w:val="baseline"/>
        <w:rPr>
          <w:i w:val="0"/>
        </w:rPr>
      </w:pPr>
    </w:p>
    <w:p w:rsidR="00C25C9D" w:rsidRPr="00C25C9D" w:rsidRDefault="00C25C9D" w:rsidP="00C25C9D">
      <w:pPr>
        <w:numPr>
          <w:ilvl w:val="0"/>
          <w:numId w:val="27"/>
        </w:numPr>
        <w:ind w:left="0" w:firstLine="0"/>
        <w:contextualSpacing/>
        <w:jc w:val="center"/>
        <w:rPr>
          <w:i w:val="0"/>
        </w:rPr>
      </w:pPr>
      <w:r w:rsidRPr="00C25C9D">
        <w:rPr>
          <w:i w:val="0"/>
        </w:rPr>
        <w:t>člen</w:t>
      </w:r>
    </w:p>
    <w:p w:rsidR="00C25C9D" w:rsidRPr="00C25C9D" w:rsidRDefault="00C25C9D" w:rsidP="00C25C9D">
      <w:pPr>
        <w:overflowPunct w:val="0"/>
        <w:autoSpaceDE w:val="0"/>
        <w:autoSpaceDN w:val="0"/>
        <w:adjustRightInd w:val="0"/>
        <w:jc w:val="both"/>
        <w:textAlignment w:val="baseline"/>
        <w:rPr>
          <w:i w:val="0"/>
        </w:rPr>
      </w:pPr>
    </w:p>
    <w:p w:rsidR="00C25C9D" w:rsidRPr="00C25C9D" w:rsidRDefault="00C25C9D" w:rsidP="00C25C9D">
      <w:pPr>
        <w:jc w:val="both"/>
        <w:rPr>
          <w:i w:val="0"/>
        </w:rPr>
      </w:pPr>
      <w:r w:rsidRPr="00C25C9D">
        <w:rPr>
          <w:i w:val="0"/>
        </w:rPr>
        <w:t>Izvajalec se obvezuje, da bo izvršil pogodbena dela v skladu in v obsegu z naslednjimi dokumenti, ki so priloga in sestavni del te pogodbe:</w:t>
      </w:r>
    </w:p>
    <w:p w:rsidR="00C25C9D" w:rsidRPr="00C25C9D" w:rsidRDefault="00C25C9D" w:rsidP="00C25C9D">
      <w:pPr>
        <w:numPr>
          <w:ilvl w:val="0"/>
          <w:numId w:val="29"/>
        </w:numPr>
        <w:ind w:left="0" w:firstLine="0"/>
        <w:contextualSpacing/>
        <w:jc w:val="both"/>
        <w:rPr>
          <w:i w:val="0"/>
        </w:rPr>
      </w:pPr>
      <w:r w:rsidRPr="00C25C9D">
        <w:rPr>
          <w:i w:val="0"/>
        </w:rPr>
        <w:t xml:space="preserve">razpisno dokumentacijo naročnika, št. 430- 1617 /2018-……. z dne ……….….; </w:t>
      </w:r>
    </w:p>
    <w:p w:rsidR="00C25C9D" w:rsidRPr="00C25C9D" w:rsidRDefault="00C25C9D" w:rsidP="00C25C9D">
      <w:pPr>
        <w:numPr>
          <w:ilvl w:val="0"/>
          <w:numId w:val="29"/>
        </w:numPr>
        <w:ind w:left="709" w:hanging="709"/>
        <w:contextualSpacing/>
        <w:jc w:val="both"/>
        <w:rPr>
          <w:i w:val="0"/>
        </w:rPr>
      </w:pPr>
      <w:r w:rsidRPr="00C25C9D">
        <w:rPr>
          <w:i w:val="0"/>
        </w:rPr>
        <w:t>ponudbo izvajalca št. ………… z dne ……………… in končno ponudbo dogovorjeno na pogajanjih dne …………….;</w:t>
      </w:r>
    </w:p>
    <w:p w:rsidR="00C25C9D" w:rsidRPr="00C25C9D" w:rsidRDefault="00C25C9D" w:rsidP="00C25C9D">
      <w:pPr>
        <w:numPr>
          <w:ilvl w:val="0"/>
          <w:numId w:val="29"/>
        </w:numPr>
        <w:ind w:left="0" w:firstLine="0"/>
        <w:contextualSpacing/>
        <w:jc w:val="both"/>
        <w:rPr>
          <w:i w:val="0"/>
        </w:rPr>
      </w:pPr>
      <w:r w:rsidRPr="00C25C9D">
        <w:rPr>
          <w:i w:val="0"/>
        </w:rPr>
        <w:t>projektno dokumentacijo:</w:t>
      </w:r>
    </w:p>
    <w:p w:rsidR="00C25C9D" w:rsidRPr="00C25C9D" w:rsidRDefault="00C25C9D" w:rsidP="00C25C9D">
      <w:pPr>
        <w:pStyle w:val="Odstavekseznama"/>
        <w:numPr>
          <w:ilvl w:val="0"/>
          <w:numId w:val="30"/>
        </w:numPr>
        <w:ind w:left="1418" w:hanging="709"/>
        <w:contextualSpacing/>
        <w:jc w:val="both"/>
        <w:rPr>
          <w:i w:val="0"/>
        </w:rPr>
      </w:pPr>
      <w:r w:rsidRPr="00C25C9D">
        <w:rPr>
          <w:i w:val="0"/>
        </w:rPr>
        <w:t>PZI  za Ureditev novega stopnišča Na Stolbi, št. 03/2018, ki jo je izdelal arhitekturni biro Ateljerarhitekti d.o.o. Ljubljana z datumom junij 2018;</w:t>
      </w:r>
    </w:p>
    <w:p w:rsidR="00C25C9D" w:rsidRPr="00C25C9D" w:rsidRDefault="00C25C9D" w:rsidP="00C25C9D">
      <w:pPr>
        <w:pStyle w:val="Odstavekseznama"/>
        <w:numPr>
          <w:ilvl w:val="0"/>
          <w:numId w:val="30"/>
        </w:numPr>
        <w:ind w:left="1418" w:hanging="709"/>
        <w:contextualSpacing/>
        <w:rPr>
          <w:i w:val="0"/>
        </w:rPr>
      </w:pPr>
      <w:r w:rsidRPr="00C25C9D">
        <w:rPr>
          <w:i w:val="0"/>
        </w:rPr>
        <w:t>PZI za ureditev peš poti Ovinki, iz ulice Na Stolbi proti gradu, št……, ki jo je izdelal arhitekturni biro Ambient d.o.o. z datumom ….. 2018</w:t>
      </w:r>
    </w:p>
    <w:p w:rsidR="00C25C9D" w:rsidRPr="00C25C9D" w:rsidRDefault="00C25C9D" w:rsidP="00C25C9D">
      <w:pPr>
        <w:numPr>
          <w:ilvl w:val="0"/>
          <w:numId w:val="29"/>
        </w:numPr>
        <w:ind w:left="0" w:firstLine="0"/>
        <w:contextualSpacing/>
        <w:jc w:val="both"/>
        <w:rPr>
          <w:i w:val="0"/>
        </w:rPr>
      </w:pPr>
      <w:r w:rsidRPr="00C25C9D">
        <w:rPr>
          <w:i w:val="0"/>
        </w:rPr>
        <w:t>soglasji pristojnih soglasodajalcev;</w:t>
      </w:r>
    </w:p>
    <w:p w:rsidR="00C25C9D" w:rsidRPr="00C25C9D" w:rsidRDefault="00C25C9D" w:rsidP="00C25C9D">
      <w:pPr>
        <w:numPr>
          <w:ilvl w:val="0"/>
          <w:numId w:val="29"/>
        </w:numPr>
        <w:ind w:left="0" w:firstLine="0"/>
        <w:jc w:val="both"/>
        <w:rPr>
          <w:i w:val="0"/>
        </w:rPr>
      </w:pPr>
      <w:r w:rsidRPr="00C25C9D">
        <w:rPr>
          <w:i w:val="0"/>
        </w:rPr>
        <w:t xml:space="preserve">terminskim planom izvedbe pogodbenih del; </w:t>
      </w:r>
    </w:p>
    <w:p w:rsidR="00C25C9D" w:rsidRPr="00C25C9D" w:rsidRDefault="00C25C9D" w:rsidP="00C25C9D">
      <w:pPr>
        <w:numPr>
          <w:ilvl w:val="0"/>
          <w:numId w:val="29"/>
        </w:numPr>
        <w:ind w:left="0" w:firstLine="0"/>
        <w:jc w:val="both"/>
        <w:rPr>
          <w:i w:val="0"/>
        </w:rPr>
      </w:pPr>
      <w:r w:rsidRPr="00C25C9D">
        <w:rPr>
          <w:i w:val="0"/>
        </w:rPr>
        <w:t>določbami te pogodbe.</w:t>
      </w:r>
    </w:p>
    <w:p w:rsidR="00C25C9D" w:rsidRPr="00C25C9D" w:rsidRDefault="00C25C9D" w:rsidP="00C25C9D">
      <w:pPr>
        <w:overflowPunct w:val="0"/>
        <w:autoSpaceDE w:val="0"/>
        <w:autoSpaceDN w:val="0"/>
        <w:adjustRightInd w:val="0"/>
        <w:jc w:val="both"/>
        <w:textAlignment w:val="baseline"/>
        <w:rPr>
          <w:i w:val="0"/>
        </w:rPr>
      </w:pPr>
    </w:p>
    <w:p w:rsidR="00C25C9D" w:rsidRPr="00C25C9D" w:rsidRDefault="00C25C9D" w:rsidP="00C25C9D">
      <w:pPr>
        <w:overflowPunct w:val="0"/>
        <w:autoSpaceDE w:val="0"/>
        <w:autoSpaceDN w:val="0"/>
        <w:adjustRightInd w:val="0"/>
        <w:jc w:val="both"/>
        <w:textAlignment w:val="baseline"/>
        <w:rPr>
          <w:i w:val="0"/>
        </w:rPr>
      </w:pPr>
    </w:p>
    <w:p w:rsidR="00C25C9D" w:rsidRPr="00C25C9D" w:rsidRDefault="00C25C9D" w:rsidP="00C25C9D">
      <w:pPr>
        <w:tabs>
          <w:tab w:val="center" w:pos="4536"/>
          <w:tab w:val="right" w:pos="9072"/>
        </w:tabs>
        <w:jc w:val="both"/>
        <w:rPr>
          <w:b/>
          <w:i w:val="0"/>
        </w:rPr>
      </w:pPr>
      <w:r w:rsidRPr="00C25C9D">
        <w:rPr>
          <w:b/>
          <w:i w:val="0"/>
        </w:rPr>
        <w:t>Cena pogodbenih del</w:t>
      </w:r>
    </w:p>
    <w:p w:rsidR="00C25C9D" w:rsidRPr="00C25C9D" w:rsidRDefault="00C25C9D" w:rsidP="00C25C9D">
      <w:pPr>
        <w:tabs>
          <w:tab w:val="center" w:pos="4536"/>
          <w:tab w:val="right" w:pos="9072"/>
        </w:tabs>
        <w:jc w:val="both"/>
        <w:rPr>
          <w:b/>
          <w:i w:val="0"/>
          <w:color w:val="FF0000"/>
        </w:rPr>
      </w:pPr>
    </w:p>
    <w:p w:rsidR="00C25C9D" w:rsidRPr="00C25C9D" w:rsidRDefault="00C25C9D" w:rsidP="00C25C9D">
      <w:pPr>
        <w:numPr>
          <w:ilvl w:val="0"/>
          <w:numId w:val="27"/>
        </w:numPr>
        <w:ind w:left="0" w:firstLine="0"/>
        <w:contextualSpacing/>
        <w:jc w:val="center"/>
        <w:rPr>
          <w:i w:val="0"/>
        </w:rPr>
      </w:pPr>
      <w:r w:rsidRPr="00C25C9D">
        <w:rPr>
          <w:i w:val="0"/>
        </w:rPr>
        <w:t>člen</w:t>
      </w:r>
    </w:p>
    <w:p w:rsidR="00C25C9D" w:rsidRPr="00C25C9D" w:rsidRDefault="00C25C9D" w:rsidP="00C25C9D">
      <w:pPr>
        <w:contextualSpacing/>
        <w:rPr>
          <w:i w:val="0"/>
        </w:rPr>
      </w:pPr>
    </w:p>
    <w:p w:rsidR="00C25C9D" w:rsidRPr="00C25C9D" w:rsidRDefault="00C25C9D" w:rsidP="00C25C9D">
      <w:pPr>
        <w:jc w:val="both"/>
        <w:rPr>
          <w:i w:val="0"/>
        </w:rPr>
      </w:pPr>
      <w:r w:rsidRPr="00C25C9D">
        <w:rPr>
          <w:i w:val="0"/>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C25C9D" w:rsidRPr="00C25C9D" w:rsidRDefault="00C25C9D" w:rsidP="00C25C9D">
      <w:pPr>
        <w:tabs>
          <w:tab w:val="right" w:pos="8789"/>
        </w:tabs>
        <w:jc w:val="both"/>
        <w:rPr>
          <w:i w:val="0"/>
          <w:iCs/>
        </w:rPr>
      </w:pPr>
    </w:p>
    <w:p w:rsidR="00C25C9D" w:rsidRPr="00C25C9D" w:rsidRDefault="00C25C9D" w:rsidP="00C25C9D">
      <w:pPr>
        <w:tabs>
          <w:tab w:val="right" w:pos="8789"/>
        </w:tabs>
        <w:jc w:val="both"/>
        <w:rPr>
          <w:i w:val="0"/>
          <w:iCs/>
        </w:rPr>
      </w:pPr>
      <w:r w:rsidRPr="00C25C9D">
        <w:rPr>
          <w:i w:val="0"/>
          <w:iCs/>
        </w:rPr>
        <w:t>Cena pogodbenih del brez DDV</w:t>
      </w:r>
      <w:r w:rsidRPr="00C25C9D">
        <w:rPr>
          <w:i w:val="0"/>
          <w:iCs/>
        </w:rPr>
        <w:tab/>
        <w:t xml:space="preserve">   EUR</w:t>
      </w:r>
    </w:p>
    <w:p w:rsidR="00C25C9D" w:rsidRPr="00C25C9D" w:rsidRDefault="00C25C9D" w:rsidP="00C25C9D">
      <w:pPr>
        <w:jc w:val="both"/>
        <w:rPr>
          <w:i w:val="0"/>
        </w:rPr>
      </w:pPr>
      <w:r w:rsidRPr="00C25C9D">
        <w:rPr>
          <w:i w:val="0"/>
          <w:u w:val="single"/>
        </w:rPr>
        <w:t>Popust</w:t>
      </w:r>
      <w:r w:rsidRPr="00C25C9D">
        <w:rPr>
          <w:i w:val="0"/>
          <w:u w:val="single"/>
        </w:rPr>
        <w:tab/>
        <w:t xml:space="preserve"> …… % </w:t>
      </w:r>
      <w:r w:rsidRPr="00C25C9D">
        <w:rPr>
          <w:i w:val="0"/>
          <w:u w:val="single"/>
        </w:rPr>
        <w:tab/>
      </w:r>
      <w:r w:rsidRPr="00C25C9D">
        <w:rPr>
          <w:i w:val="0"/>
          <w:u w:val="single"/>
        </w:rPr>
        <w:tab/>
      </w:r>
      <w:r w:rsidRPr="00C25C9D">
        <w:rPr>
          <w:i w:val="0"/>
          <w:u w:val="single"/>
        </w:rPr>
        <w:tab/>
      </w:r>
      <w:r w:rsidRPr="00C25C9D">
        <w:rPr>
          <w:i w:val="0"/>
          <w:u w:val="single"/>
        </w:rPr>
        <w:tab/>
      </w:r>
      <w:r w:rsidRPr="00C25C9D">
        <w:rPr>
          <w:i w:val="0"/>
          <w:u w:val="single"/>
        </w:rPr>
        <w:tab/>
        <w:t xml:space="preserve">              </w:t>
      </w:r>
      <w:r w:rsidRPr="00C25C9D">
        <w:rPr>
          <w:i w:val="0"/>
          <w:u w:val="single"/>
        </w:rPr>
        <w:tab/>
        <w:t xml:space="preserve">                                    EUR</w:t>
      </w:r>
    </w:p>
    <w:p w:rsidR="00C25C9D" w:rsidRPr="00C25C9D" w:rsidRDefault="00C25C9D" w:rsidP="00C25C9D">
      <w:pPr>
        <w:jc w:val="both"/>
        <w:rPr>
          <w:i w:val="0"/>
        </w:rPr>
      </w:pPr>
      <w:r w:rsidRPr="00C25C9D">
        <w:rPr>
          <w:i w:val="0"/>
        </w:rPr>
        <w:t>Cena pogodbenih del s popustom - brez DDV</w:t>
      </w:r>
      <w:r w:rsidRPr="00C25C9D">
        <w:rPr>
          <w:i w:val="0"/>
        </w:rPr>
        <w:tab/>
      </w:r>
      <w:r w:rsidRPr="00C25C9D">
        <w:rPr>
          <w:i w:val="0"/>
        </w:rPr>
        <w:tab/>
      </w:r>
      <w:r w:rsidRPr="00C25C9D">
        <w:rPr>
          <w:i w:val="0"/>
        </w:rPr>
        <w:tab/>
      </w:r>
      <w:r w:rsidRPr="00C25C9D">
        <w:rPr>
          <w:i w:val="0"/>
        </w:rPr>
        <w:tab/>
        <w:t xml:space="preserve">                                    EUR</w:t>
      </w:r>
    </w:p>
    <w:p w:rsidR="00C25C9D" w:rsidRPr="00C25C9D" w:rsidRDefault="00C25C9D" w:rsidP="00C25C9D">
      <w:pPr>
        <w:overflowPunct w:val="0"/>
        <w:autoSpaceDE w:val="0"/>
        <w:autoSpaceDN w:val="0"/>
        <w:adjustRightInd w:val="0"/>
        <w:jc w:val="both"/>
        <w:textAlignment w:val="baseline"/>
        <w:rPr>
          <w:i w:val="0"/>
          <w:u w:val="single"/>
        </w:rPr>
      </w:pPr>
      <w:r w:rsidRPr="00C25C9D">
        <w:rPr>
          <w:i w:val="0"/>
          <w:u w:val="single"/>
        </w:rPr>
        <w:t>22 %</w:t>
      </w:r>
      <w:r w:rsidRPr="00C25C9D">
        <w:rPr>
          <w:i w:val="0"/>
          <w:u w:val="single"/>
        </w:rPr>
        <w:tab/>
        <w:t xml:space="preserve"> DDV             </w:t>
      </w:r>
      <w:r w:rsidRPr="00C25C9D">
        <w:rPr>
          <w:i w:val="0"/>
          <w:u w:val="single"/>
        </w:rPr>
        <w:tab/>
      </w:r>
      <w:r w:rsidRPr="00C25C9D">
        <w:rPr>
          <w:i w:val="0"/>
          <w:u w:val="single"/>
        </w:rPr>
        <w:tab/>
      </w:r>
      <w:r w:rsidRPr="00C25C9D">
        <w:rPr>
          <w:i w:val="0"/>
          <w:u w:val="single"/>
        </w:rPr>
        <w:tab/>
      </w:r>
      <w:r w:rsidRPr="00C25C9D">
        <w:rPr>
          <w:i w:val="0"/>
          <w:u w:val="single"/>
        </w:rPr>
        <w:tab/>
      </w:r>
      <w:r w:rsidRPr="00C25C9D">
        <w:rPr>
          <w:i w:val="0"/>
          <w:u w:val="single"/>
        </w:rPr>
        <w:tab/>
      </w:r>
      <w:r w:rsidRPr="00C25C9D">
        <w:rPr>
          <w:i w:val="0"/>
          <w:u w:val="single"/>
        </w:rPr>
        <w:tab/>
        <w:t xml:space="preserve">  </w:t>
      </w:r>
      <w:r w:rsidRPr="00C25C9D">
        <w:rPr>
          <w:i w:val="0"/>
          <w:u w:val="single"/>
        </w:rPr>
        <w:tab/>
      </w:r>
      <w:r w:rsidRPr="00C25C9D">
        <w:rPr>
          <w:i w:val="0"/>
          <w:u w:val="single"/>
        </w:rPr>
        <w:tab/>
        <w:t xml:space="preserve">                       EUR</w:t>
      </w:r>
    </w:p>
    <w:p w:rsidR="00C25C9D" w:rsidRPr="00C25C9D" w:rsidRDefault="00C25C9D" w:rsidP="00C25C9D">
      <w:pPr>
        <w:overflowPunct w:val="0"/>
        <w:autoSpaceDE w:val="0"/>
        <w:autoSpaceDN w:val="0"/>
        <w:adjustRightInd w:val="0"/>
        <w:jc w:val="both"/>
        <w:textAlignment w:val="baseline"/>
        <w:rPr>
          <w:i w:val="0"/>
          <w:u w:val="single"/>
        </w:rPr>
      </w:pPr>
    </w:p>
    <w:p w:rsidR="00C25C9D" w:rsidRPr="00C25C9D" w:rsidRDefault="00C25C9D" w:rsidP="00C25C9D">
      <w:pPr>
        <w:overflowPunct w:val="0"/>
        <w:autoSpaceDE w:val="0"/>
        <w:autoSpaceDN w:val="0"/>
        <w:adjustRightInd w:val="0"/>
        <w:jc w:val="both"/>
        <w:textAlignment w:val="baseline"/>
        <w:rPr>
          <w:b/>
          <w:i w:val="0"/>
        </w:rPr>
      </w:pPr>
      <w:r w:rsidRPr="00C25C9D">
        <w:rPr>
          <w:b/>
          <w:i w:val="0"/>
        </w:rPr>
        <w:t>SKUPAJ Z DDV</w:t>
      </w:r>
      <w:r w:rsidRPr="00C25C9D">
        <w:rPr>
          <w:b/>
          <w:i w:val="0"/>
        </w:rPr>
        <w:tab/>
      </w:r>
      <w:r w:rsidRPr="00C25C9D">
        <w:rPr>
          <w:b/>
          <w:i w:val="0"/>
        </w:rPr>
        <w:tab/>
        <w:t xml:space="preserve">  </w:t>
      </w:r>
      <w:r w:rsidRPr="00C25C9D">
        <w:rPr>
          <w:b/>
          <w:i w:val="0"/>
        </w:rPr>
        <w:tab/>
      </w:r>
      <w:r w:rsidRPr="00C25C9D">
        <w:rPr>
          <w:b/>
          <w:i w:val="0"/>
        </w:rPr>
        <w:tab/>
      </w:r>
      <w:r w:rsidRPr="00C25C9D">
        <w:rPr>
          <w:b/>
          <w:i w:val="0"/>
        </w:rPr>
        <w:tab/>
      </w:r>
      <w:r w:rsidRPr="00C25C9D">
        <w:rPr>
          <w:b/>
          <w:i w:val="0"/>
        </w:rPr>
        <w:tab/>
      </w:r>
      <w:r w:rsidRPr="00C25C9D">
        <w:rPr>
          <w:b/>
          <w:i w:val="0"/>
        </w:rPr>
        <w:tab/>
        <w:t xml:space="preserve">                                    EUR</w:t>
      </w:r>
    </w:p>
    <w:p w:rsidR="00C25C9D" w:rsidRPr="00C25C9D" w:rsidRDefault="00C25C9D" w:rsidP="00C25C9D">
      <w:pPr>
        <w:overflowPunct w:val="0"/>
        <w:autoSpaceDE w:val="0"/>
        <w:autoSpaceDN w:val="0"/>
        <w:adjustRightInd w:val="0"/>
        <w:jc w:val="both"/>
        <w:textAlignment w:val="baseline"/>
        <w:rPr>
          <w:i w:val="0"/>
        </w:rPr>
      </w:pPr>
    </w:p>
    <w:p w:rsidR="00C25C9D" w:rsidRPr="00C25C9D" w:rsidRDefault="00C25C9D" w:rsidP="00C25C9D">
      <w:pPr>
        <w:overflowPunct w:val="0"/>
        <w:autoSpaceDE w:val="0"/>
        <w:autoSpaceDN w:val="0"/>
        <w:adjustRightInd w:val="0"/>
        <w:jc w:val="center"/>
        <w:textAlignment w:val="baseline"/>
        <w:rPr>
          <w:i w:val="0"/>
          <w:iCs/>
        </w:rPr>
      </w:pPr>
      <w:r w:rsidRPr="00C25C9D">
        <w:rPr>
          <w:i w:val="0"/>
          <w:iCs/>
        </w:rPr>
        <w:t>(z besedo: ………………………………………………….. evrov in …../100 ).</w:t>
      </w:r>
    </w:p>
    <w:p w:rsidR="00C25C9D" w:rsidRPr="00C25C9D" w:rsidRDefault="00C25C9D" w:rsidP="00C25C9D">
      <w:pPr>
        <w:overflowPunct w:val="0"/>
        <w:autoSpaceDE w:val="0"/>
        <w:autoSpaceDN w:val="0"/>
        <w:adjustRightInd w:val="0"/>
        <w:jc w:val="center"/>
        <w:textAlignment w:val="baseline"/>
        <w:rPr>
          <w:i w:val="0"/>
          <w:iCs/>
        </w:rPr>
      </w:pPr>
    </w:p>
    <w:p w:rsidR="00C25C9D" w:rsidRPr="00C25C9D" w:rsidRDefault="00C25C9D" w:rsidP="00C25C9D">
      <w:pPr>
        <w:jc w:val="both"/>
        <w:rPr>
          <w:i w:val="0"/>
        </w:rPr>
      </w:pPr>
      <w:r w:rsidRPr="00C25C9D">
        <w:rPr>
          <w:i w:val="0"/>
        </w:rPr>
        <w:t>Cene na enoto in popust/i, dogovorjen s to pogodbo, so fiksni ves čas izvedbe do uspešnega prevzema pogodbenih del.</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lastRenderedPageBreak/>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C25C9D" w:rsidRPr="00C25C9D" w:rsidRDefault="00C25C9D" w:rsidP="00C25C9D">
      <w:pPr>
        <w:tabs>
          <w:tab w:val="center" w:pos="4536"/>
          <w:tab w:val="right" w:pos="9072"/>
        </w:tabs>
        <w:jc w:val="both"/>
        <w:rPr>
          <w:b/>
          <w:i w:val="0"/>
        </w:rPr>
      </w:pPr>
    </w:p>
    <w:p w:rsidR="00C25C9D" w:rsidRPr="00C25C9D" w:rsidRDefault="00C25C9D" w:rsidP="00C25C9D">
      <w:pPr>
        <w:tabs>
          <w:tab w:val="center" w:pos="4536"/>
          <w:tab w:val="right" w:pos="9072"/>
        </w:tabs>
        <w:jc w:val="both"/>
        <w:rPr>
          <w:b/>
          <w:i w:val="0"/>
        </w:rPr>
      </w:pPr>
    </w:p>
    <w:p w:rsidR="00C25C9D" w:rsidRPr="00C25C9D" w:rsidRDefault="00C25C9D" w:rsidP="00C25C9D">
      <w:pPr>
        <w:tabs>
          <w:tab w:val="center" w:pos="4536"/>
          <w:tab w:val="right" w:pos="9072"/>
        </w:tabs>
        <w:jc w:val="both"/>
        <w:rPr>
          <w:b/>
          <w:i w:val="0"/>
        </w:rPr>
      </w:pPr>
      <w:r w:rsidRPr="00C25C9D">
        <w:rPr>
          <w:b/>
          <w:i w:val="0"/>
        </w:rPr>
        <w:t>Podizvajalci</w:t>
      </w:r>
    </w:p>
    <w:p w:rsidR="00C25C9D" w:rsidRPr="00C25C9D" w:rsidRDefault="00C25C9D" w:rsidP="00C25C9D">
      <w:pPr>
        <w:tabs>
          <w:tab w:val="center" w:pos="4536"/>
          <w:tab w:val="right" w:pos="9072"/>
        </w:tabs>
        <w:jc w:val="both"/>
        <w:rPr>
          <w:b/>
          <w:i w:val="0"/>
        </w:rPr>
      </w:pPr>
    </w:p>
    <w:p w:rsidR="00C25C9D" w:rsidRPr="00C25C9D" w:rsidRDefault="00C25C9D" w:rsidP="00C25C9D">
      <w:pPr>
        <w:numPr>
          <w:ilvl w:val="0"/>
          <w:numId w:val="27"/>
        </w:numPr>
        <w:tabs>
          <w:tab w:val="num" w:pos="1495"/>
        </w:tabs>
        <w:ind w:left="0" w:firstLine="0"/>
        <w:contextualSpacing/>
        <w:jc w:val="center"/>
        <w:rPr>
          <w:i w:val="0"/>
        </w:rPr>
      </w:pPr>
      <w:r w:rsidRPr="00C25C9D">
        <w:rPr>
          <w:i w:val="0"/>
        </w:rPr>
        <w:t>člen</w:t>
      </w:r>
    </w:p>
    <w:p w:rsidR="00C25C9D" w:rsidRPr="00C25C9D" w:rsidRDefault="00C25C9D" w:rsidP="00C25C9D">
      <w:pPr>
        <w:tabs>
          <w:tab w:val="num" w:pos="1495"/>
        </w:tabs>
        <w:jc w:val="both"/>
        <w:rPr>
          <w:i w:val="0"/>
        </w:rPr>
      </w:pPr>
      <w:r w:rsidRPr="00C25C9D">
        <w:rPr>
          <w:i w:val="0"/>
        </w:rPr>
        <w:t xml:space="preserve">      </w:t>
      </w:r>
    </w:p>
    <w:p w:rsidR="00C25C9D" w:rsidRPr="00C25C9D" w:rsidRDefault="00C25C9D" w:rsidP="00C25C9D">
      <w:pPr>
        <w:jc w:val="both"/>
        <w:rPr>
          <w:i w:val="0"/>
        </w:rPr>
      </w:pPr>
      <w:r w:rsidRPr="00C25C9D">
        <w:rPr>
          <w:i w:val="0"/>
        </w:rPr>
        <w:t>(Opomba: Določbe tega člena veljajo samo v primeru, če bo izvajalec nastopal skupaj s podizvajalci. V nasprotnem primeru se ta člen črta, ostale člene te pogodbe pa se ustrezno preštevilči.)</w:t>
      </w:r>
    </w:p>
    <w:p w:rsidR="00C25C9D" w:rsidRPr="00C25C9D" w:rsidRDefault="00C25C9D" w:rsidP="00C25C9D">
      <w:pPr>
        <w:jc w:val="both"/>
        <w:rPr>
          <w:i w:val="0"/>
        </w:rPr>
      </w:pPr>
      <w:r w:rsidRPr="00C25C9D">
        <w:rPr>
          <w:i w:val="0"/>
        </w:rPr>
        <w:t>Izvajalec bo pogodbena dela izvedel skupaj z naslednjim/i podizvajalcem/i:</w:t>
      </w:r>
    </w:p>
    <w:p w:rsidR="00C25C9D" w:rsidRPr="00C25C9D" w:rsidRDefault="00C25C9D" w:rsidP="00C25C9D">
      <w:pPr>
        <w:jc w:val="both"/>
        <w:rPr>
          <w:i w:val="0"/>
        </w:rPr>
      </w:pPr>
      <w:r w:rsidRPr="00C25C9D">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C25C9D" w:rsidRPr="00C25C9D" w:rsidRDefault="00C25C9D" w:rsidP="00C25C9D">
      <w:pPr>
        <w:jc w:val="both"/>
        <w:rPr>
          <w:i w:val="0"/>
        </w:rPr>
      </w:pPr>
      <w:r w:rsidRPr="00C25C9D">
        <w:rPr>
          <w:i w:val="0"/>
        </w:rPr>
        <w:t xml:space="preserve">(Opomba: Če je podizvajalcev več, se zgornje podatke navede za vsakega podizvajalca posebej in  preostalo besedilo tega člena ustrezno spremeni, glede na število podizvajalcev.) </w:t>
      </w:r>
    </w:p>
    <w:p w:rsidR="00C25C9D" w:rsidRPr="00C25C9D" w:rsidRDefault="00C25C9D" w:rsidP="00C25C9D">
      <w:pPr>
        <w:jc w:val="both"/>
        <w:rPr>
          <w:i w:val="0"/>
        </w:rPr>
      </w:pPr>
      <w:r w:rsidRPr="00C25C9D">
        <w:rPr>
          <w:i w:val="0"/>
        </w:rPr>
        <w:t xml:space="preserve"> </w:t>
      </w:r>
    </w:p>
    <w:p w:rsidR="00C25C9D" w:rsidRPr="00C25C9D" w:rsidRDefault="00C25C9D" w:rsidP="00C25C9D">
      <w:pPr>
        <w:jc w:val="both"/>
        <w:rPr>
          <w:i w:val="0"/>
        </w:rPr>
      </w:pPr>
      <w:r w:rsidRPr="00C25C9D">
        <w:rPr>
          <w:i w:val="0"/>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C25C9D" w:rsidRPr="00C25C9D" w:rsidRDefault="00C25C9D" w:rsidP="00C25C9D">
      <w:pPr>
        <w:jc w:val="both"/>
        <w:rPr>
          <w:i w:val="0"/>
        </w:rPr>
      </w:pPr>
      <w:r w:rsidRPr="00C25C9D">
        <w:rPr>
          <w:i w:val="0"/>
        </w:rPr>
        <w:t>Zamenjavo podizvajalcev ali vključitev novega podizvajalca pogodbeni stranki uredita z aneksom k tej pogodbi.</w:t>
      </w:r>
    </w:p>
    <w:p w:rsidR="00C25C9D" w:rsidRPr="00C25C9D" w:rsidRDefault="00C25C9D" w:rsidP="00C25C9D">
      <w:pPr>
        <w:jc w:val="both"/>
        <w:rPr>
          <w:i w:val="0"/>
        </w:rPr>
      </w:pPr>
      <w:r w:rsidRPr="00C25C9D">
        <w:rPr>
          <w:i w:val="0"/>
        </w:rPr>
        <w:t xml:space="preserve">V razmerju do naročnika izvajalec v celoti odgovarja za izvedbo del, ki so predmet te pogodbe. </w:t>
      </w:r>
    </w:p>
    <w:p w:rsidR="00C25C9D" w:rsidRPr="00C25C9D" w:rsidRDefault="00C25C9D" w:rsidP="00C25C9D">
      <w:pPr>
        <w:jc w:val="both"/>
        <w:rPr>
          <w:i w:val="0"/>
        </w:rPr>
      </w:pPr>
      <w:r w:rsidRPr="00C25C9D">
        <w:rPr>
          <w:i w:val="0"/>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C25C9D" w:rsidRPr="00C25C9D" w:rsidRDefault="00C25C9D" w:rsidP="00C25C9D">
      <w:pPr>
        <w:jc w:val="both"/>
        <w:rPr>
          <w:i w:val="0"/>
        </w:rPr>
      </w:pPr>
      <w:r w:rsidRPr="00C25C9D">
        <w:rPr>
          <w:i w:val="0"/>
        </w:rPr>
        <w:t>Izvajalec mora za vse podizvajalce, ki niso zahtevali neposrednega plačila in za katere neposredno plačilo ni obvezno, naročniku najpozneje v 60 (šestdesetih) dneh od plačila končne situacije, naročniku poslati s</w:t>
      </w:r>
      <w:r w:rsidRPr="00C25C9D">
        <w:rPr>
          <w:rFonts w:eastAsia="Calibri"/>
          <w:i w:val="0"/>
          <w:color w:val="000000"/>
          <w:shd w:val="clear" w:color="auto" w:fill="FFFFFF"/>
        </w:rPr>
        <w:t xml:space="preserve">vojo pisno izjavo in pisno izjavo podizvajalca, da je podizvajalec prejel plačilo za izvedena dela po tej pogodbi. </w:t>
      </w:r>
    </w:p>
    <w:p w:rsidR="00C25C9D" w:rsidRPr="00C25C9D" w:rsidRDefault="00C25C9D" w:rsidP="00C25C9D">
      <w:pPr>
        <w:jc w:val="both"/>
        <w:rPr>
          <w:i w:val="0"/>
        </w:rPr>
      </w:pPr>
    </w:p>
    <w:p w:rsidR="00C25C9D" w:rsidRDefault="00C25C9D" w:rsidP="00C25C9D">
      <w:pPr>
        <w:jc w:val="both"/>
        <w:rPr>
          <w:i w:val="0"/>
        </w:rPr>
      </w:pPr>
    </w:p>
    <w:p w:rsidR="00D90C96" w:rsidRDefault="00D90C96" w:rsidP="00C25C9D">
      <w:pPr>
        <w:jc w:val="both"/>
        <w:rPr>
          <w:i w:val="0"/>
        </w:rPr>
      </w:pPr>
    </w:p>
    <w:p w:rsidR="00D90C96" w:rsidRDefault="00D90C96" w:rsidP="00C25C9D">
      <w:pPr>
        <w:jc w:val="both"/>
        <w:rPr>
          <w:i w:val="0"/>
        </w:rPr>
      </w:pPr>
    </w:p>
    <w:p w:rsidR="00D90C96" w:rsidRDefault="00D90C96" w:rsidP="00C25C9D">
      <w:pPr>
        <w:jc w:val="both"/>
        <w:rPr>
          <w:i w:val="0"/>
        </w:rPr>
      </w:pPr>
    </w:p>
    <w:p w:rsidR="00D90C96" w:rsidRDefault="00D90C96" w:rsidP="00C25C9D">
      <w:pPr>
        <w:jc w:val="both"/>
        <w:rPr>
          <w:i w:val="0"/>
        </w:rPr>
      </w:pPr>
    </w:p>
    <w:p w:rsidR="00D90C96" w:rsidRPr="00C25C9D" w:rsidRDefault="00D90C96" w:rsidP="00C25C9D">
      <w:pPr>
        <w:jc w:val="both"/>
        <w:rPr>
          <w:i w:val="0"/>
        </w:rPr>
      </w:pPr>
    </w:p>
    <w:p w:rsidR="00C25C9D" w:rsidRPr="00C25C9D" w:rsidRDefault="00C25C9D" w:rsidP="00C25C9D">
      <w:pPr>
        <w:jc w:val="both"/>
        <w:rPr>
          <w:i w:val="0"/>
        </w:rPr>
      </w:pPr>
      <w:r w:rsidRPr="00C25C9D">
        <w:rPr>
          <w:b/>
          <w:i w:val="0"/>
        </w:rPr>
        <w:lastRenderedPageBreak/>
        <w:t>Neposredna plačila podizvajalcem</w:t>
      </w:r>
    </w:p>
    <w:p w:rsidR="00C25C9D" w:rsidRPr="00C25C9D" w:rsidRDefault="00C25C9D" w:rsidP="00C25C9D">
      <w:pPr>
        <w:numPr>
          <w:ilvl w:val="0"/>
          <w:numId w:val="27"/>
        </w:numPr>
        <w:ind w:left="0" w:firstLine="0"/>
        <w:jc w:val="center"/>
        <w:rPr>
          <w:i w:val="0"/>
        </w:rPr>
      </w:pPr>
      <w:r w:rsidRPr="00C25C9D">
        <w:rPr>
          <w:i w:val="0"/>
        </w:rPr>
        <w:t>člen</w:t>
      </w:r>
    </w:p>
    <w:p w:rsidR="00C25C9D" w:rsidRPr="00C25C9D" w:rsidRDefault="00C25C9D" w:rsidP="00C25C9D">
      <w:pPr>
        <w:rPr>
          <w:i w:val="0"/>
        </w:rPr>
      </w:pPr>
    </w:p>
    <w:p w:rsidR="00C25C9D" w:rsidRPr="00C25C9D" w:rsidRDefault="00C25C9D" w:rsidP="00C25C9D">
      <w:pPr>
        <w:jc w:val="both"/>
        <w:rPr>
          <w:i w:val="0"/>
        </w:rPr>
      </w:pPr>
      <w:r w:rsidRPr="00C25C9D">
        <w:rPr>
          <w:i w:val="0"/>
        </w:rPr>
        <w:t>(Opomba: Določbe tega člena veljajo samo v primeru, če podizvajalec zahteva neposredno plačilo s strani naročnika. V nasprotnem primeru se ta člen črta, ostale člene te pogodbe pa se ustrezno preštevilči.)</w:t>
      </w:r>
    </w:p>
    <w:p w:rsidR="00C25C9D" w:rsidRPr="00C25C9D" w:rsidRDefault="00C25C9D" w:rsidP="00C25C9D">
      <w:pPr>
        <w:jc w:val="both"/>
        <w:rPr>
          <w:i w:val="0"/>
        </w:rPr>
      </w:pPr>
      <w:r w:rsidRPr="00C25C9D">
        <w:rPr>
          <w:i w:val="0"/>
        </w:rPr>
        <w:t>Izvajalec je naročniku v ponudbi priložil zahteve za neposredno plačilo za naslednj-ega/-e podizvajalc-a/-e:</w:t>
      </w:r>
    </w:p>
    <w:p w:rsidR="00C25C9D" w:rsidRPr="00C25C9D" w:rsidRDefault="00C25C9D" w:rsidP="00C25C9D">
      <w:pPr>
        <w:rPr>
          <w:i w:val="0"/>
        </w:rPr>
      </w:pPr>
    </w:p>
    <w:p w:rsidR="00C25C9D" w:rsidRPr="00C25C9D" w:rsidRDefault="00C25C9D" w:rsidP="00C25C9D">
      <w:pPr>
        <w:rPr>
          <w:i w:val="0"/>
        </w:rPr>
      </w:pPr>
      <w:r w:rsidRPr="00C25C9D">
        <w:rPr>
          <w:i w:val="0"/>
        </w:rPr>
        <w:t>- ……………………………………,</w:t>
      </w:r>
    </w:p>
    <w:p w:rsidR="00C25C9D" w:rsidRPr="00C25C9D" w:rsidRDefault="00C25C9D" w:rsidP="00C25C9D">
      <w:pPr>
        <w:rPr>
          <w:i w:val="0"/>
        </w:rPr>
      </w:pPr>
      <w:r w:rsidRPr="00C25C9D">
        <w:rPr>
          <w:i w:val="0"/>
        </w:rPr>
        <w:t>- …………………………………….</w:t>
      </w:r>
    </w:p>
    <w:p w:rsidR="00C25C9D" w:rsidRPr="00C25C9D" w:rsidRDefault="00C25C9D" w:rsidP="00C25C9D">
      <w:pPr>
        <w:rPr>
          <w:i w:val="0"/>
        </w:rPr>
      </w:pPr>
    </w:p>
    <w:p w:rsidR="00C25C9D" w:rsidRPr="00C25C9D" w:rsidRDefault="00C25C9D" w:rsidP="00C25C9D">
      <w:pPr>
        <w:jc w:val="both"/>
        <w:rPr>
          <w:i w:val="0"/>
        </w:rPr>
      </w:pPr>
      <w:r w:rsidRPr="00C25C9D">
        <w:rPr>
          <w:i w:val="0"/>
        </w:rPr>
        <w:t>Izvajalec je naročniku za podizvajalce, ki so zahtevali neposredno plačilo za opravljena dela, priložil tudi soglasje, na podlagi katerega naročnik namesto izvajalca poravna podizvajalčevo terjatev do izvajalca.</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b/>
          <w:i w:val="0"/>
        </w:rPr>
      </w:pPr>
      <w:r w:rsidRPr="00C25C9D">
        <w:rPr>
          <w:b/>
          <w:i w:val="0"/>
        </w:rPr>
        <w:t>Način obračuna in plačila pogodbenih del</w:t>
      </w:r>
    </w:p>
    <w:p w:rsidR="00C25C9D" w:rsidRPr="00C25C9D" w:rsidRDefault="00C25C9D" w:rsidP="00C25C9D">
      <w:pPr>
        <w:jc w:val="both"/>
        <w:rPr>
          <w:b/>
          <w:i w:val="0"/>
        </w:rPr>
      </w:pPr>
    </w:p>
    <w:p w:rsidR="00C25C9D" w:rsidRPr="00C25C9D" w:rsidRDefault="00C25C9D" w:rsidP="00C25C9D">
      <w:pPr>
        <w:numPr>
          <w:ilvl w:val="0"/>
          <w:numId w:val="27"/>
        </w:numPr>
        <w:ind w:left="0" w:firstLine="0"/>
        <w:contextualSpacing/>
        <w:jc w:val="center"/>
        <w:rPr>
          <w:i w:val="0"/>
        </w:rPr>
      </w:pPr>
      <w:r w:rsidRPr="00C25C9D">
        <w:rPr>
          <w:i w:val="0"/>
        </w:rPr>
        <w:t>člen</w:t>
      </w:r>
    </w:p>
    <w:p w:rsidR="00C25C9D" w:rsidRPr="00C25C9D" w:rsidRDefault="00C25C9D" w:rsidP="00C25C9D">
      <w:pPr>
        <w:jc w:val="both"/>
        <w:rPr>
          <w:b/>
          <w:i w:val="0"/>
        </w:rPr>
      </w:pPr>
    </w:p>
    <w:p w:rsidR="00C25C9D" w:rsidRPr="00C25C9D" w:rsidRDefault="00C25C9D" w:rsidP="00C25C9D">
      <w:pPr>
        <w:jc w:val="both"/>
        <w:rPr>
          <w:rFonts w:eastAsia="Calibri"/>
          <w:i w:val="0"/>
        </w:rPr>
      </w:pPr>
      <w:r w:rsidRPr="00C25C9D">
        <w:rPr>
          <w:rFonts w:eastAsia="Calibri"/>
          <w:i w:val="0"/>
        </w:rPr>
        <w:t xml:space="preserve">Opravljena dela po tej pogodbi bo izvajalec obračunal po cenah na enoto iz ponudbenega predračuna in popustom/i iz končne ponudbe ter po dejansko izvršenih količinah, potrjenih v knjigi obračunskih izmer. </w:t>
      </w:r>
    </w:p>
    <w:p w:rsidR="00C25C9D" w:rsidRPr="00C25C9D" w:rsidRDefault="00C25C9D" w:rsidP="00C25C9D">
      <w:pPr>
        <w:jc w:val="both"/>
        <w:rPr>
          <w:i w:val="0"/>
        </w:rPr>
      </w:pPr>
    </w:p>
    <w:p w:rsidR="00C25C9D" w:rsidRPr="00C25C9D" w:rsidRDefault="00C25C9D" w:rsidP="00C25C9D">
      <w:pPr>
        <w:numPr>
          <w:ilvl w:val="12"/>
          <w:numId w:val="0"/>
        </w:numPr>
        <w:jc w:val="both"/>
        <w:rPr>
          <w:i w:val="0"/>
        </w:rPr>
      </w:pPr>
      <w:r w:rsidRPr="00C25C9D">
        <w:rPr>
          <w:i w:val="0"/>
        </w:rPr>
        <w:t>Obračunsko obdobje je od prvega do zadnjega dne v mesecu.</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 xml:space="preserve">Opravljena dela izvajalec obračuna z izstavitvijo začasnih in končne situacije. </w:t>
      </w:r>
    </w:p>
    <w:p w:rsidR="00C25C9D" w:rsidRPr="00C25C9D" w:rsidRDefault="00C25C9D" w:rsidP="00C25C9D">
      <w:pPr>
        <w:numPr>
          <w:ilvl w:val="12"/>
          <w:numId w:val="0"/>
        </w:numPr>
        <w:jc w:val="both"/>
        <w:rPr>
          <w:bCs/>
          <w:i w:val="0"/>
        </w:rPr>
      </w:pPr>
    </w:p>
    <w:p w:rsidR="00C25C9D" w:rsidRPr="00C25C9D" w:rsidRDefault="00C25C9D" w:rsidP="00C25C9D">
      <w:pPr>
        <w:numPr>
          <w:ilvl w:val="12"/>
          <w:numId w:val="0"/>
        </w:numPr>
        <w:jc w:val="both"/>
        <w:rPr>
          <w:bCs/>
          <w:i w:val="0"/>
        </w:rPr>
      </w:pPr>
    </w:p>
    <w:p w:rsidR="00C25C9D" w:rsidRPr="00C25C9D" w:rsidRDefault="00C25C9D" w:rsidP="00C25C9D">
      <w:pPr>
        <w:jc w:val="both"/>
        <w:rPr>
          <w:i w:val="0"/>
        </w:rPr>
      </w:pPr>
      <w:r w:rsidRPr="00C25C9D">
        <w:rPr>
          <w:i w:val="0"/>
        </w:rPr>
        <w:t>(Opomba: Te določbe se uporabljajo namesto zgornjih določb tega člena v primeru, če bo izvajalec pri izvedbi javnega naročila nastopal skupaj s podizvajalci. V nasprotnem primeru se te določbe črtajo).</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 xml:space="preserve">Opravljena dela po tej pogodbi bodo izvajalec in podizvajalci obračunali po cenah na enoto iz ponudbenega predračuna in s popustom/i iz končne ponudbe ter po dejansko izvršenih količinah, potrjenih v knjigi obračunskih izmer. </w:t>
      </w:r>
    </w:p>
    <w:p w:rsidR="00C25C9D" w:rsidRPr="00C25C9D" w:rsidRDefault="00C25C9D" w:rsidP="00C25C9D">
      <w:pPr>
        <w:jc w:val="both"/>
        <w:rPr>
          <w:i w:val="0"/>
        </w:rPr>
      </w:pPr>
    </w:p>
    <w:p w:rsidR="00C25C9D" w:rsidRPr="00C25C9D" w:rsidRDefault="00C25C9D" w:rsidP="00C25C9D">
      <w:pPr>
        <w:numPr>
          <w:ilvl w:val="12"/>
          <w:numId w:val="0"/>
        </w:numPr>
        <w:jc w:val="both"/>
        <w:rPr>
          <w:i w:val="0"/>
        </w:rPr>
      </w:pPr>
      <w:r w:rsidRPr="00C25C9D">
        <w:rPr>
          <w:i w:val="0"/>
        </w:rPr>
        <w:t>Obračunsko obdobje je od prvega do zadnjega dne v mesecu.</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Opravljena dela izvajalec obračuna z izstavitvijo začasnih in končne situacije, v katerih mora prikazati obračun deležev plačil vsem nominiranim podizvajalcem.</w:t>
      </w:r>
    </w:p>
    <w:p w:rsidR="00C25C9D" w:rsidRDefault="00C25C9D" w:rsidP="00C25C9D">
      <w:pPr>
        <w:numPr>
          <w:ilvl w:val="12"/>
          <w:numId w:val="0"/>
        </w:numPr>
        <w:jc w:val="both"/>
        <w:rPr>
          <w:i w:val="0"/>
        </w:rPr>
      </w:pPr>
    </w:p>
    <w:p w:rsidR="00D90C96" w:rsidRDefault="00D90C96" w:rsidP="00C25C9D">
      <w:pPr>
        <w:numPr>
          <w:ilvl w:val="12"/>
          <w:numId w:val="0"/>
        </w:numPr>
        <w:jc w:val="both"/>
        <w:rPr>
          <w:i w:val="0"/>
        </w:rPr>
      </w:pPr>
    </w:p>
    <w:p w:rsidR="00D90C96" w:rsidRDefault="00D90C96" w:rsidP="00C25C9D">
      <w:pPr>
        <w:numPr>
          <w:ilvl w:val="12"/>
          <w:numId w:val="0"/>
        </w:numPr>
        <w:jc w:val="both"/>
        <w:rPr>
          <w:i w:val="0"/>
        </w:rPr>
      </w:pPr>
    </w:p>
    <w:p w:rsidR="00D90C96" w:rsidRPr="00C25C9D" w:rsidRDefault="00D90C96" w:rsidP="00C25C9D">
      <w:pPr>
        <w:numPr>
          <w:ilvl w:val="12"/>
          <w:numId w:val="0"/>
        </w:numPr>
        <w:jc w:val="both"/>
        <w:rPr>
          <w:i w:val="0"/>
        </w:rPr>
      </w:pPr>
    </w:p>
    <w:p w:rsidR="00C25C9D" w:rsidRPr="00C25C9D" w:rsidRDefault="00C25C9D" w:rsidP="00C25C9D">
      <w:pPr>
        <w:numPr>
          <w:ilvl w:val="12"/>
          <w:numId w:val="0"/>
        </w:numPr>
        <w:jc w:val="both"/>
        <w:rPr>
          <w:i w:val="0"/>
        </w:rPr>
      </w:pPr>
    </w:p>
    <w:p w:rsidR="00C25C9D" w:rsidRPr="00C25C9D" w:rsidRDefault="00C25C9D" w:rsidP="00C25C9D">
      <w:pPr>
        <w:jc w:val="center"/>
        <w:rPr>
          <w:i w:val="0"/>
        </w:rPr>
      </w:pPr>
      <w:r w:rsidRPr="00C25C9D">
        <w:rPr>
          <w:i w:val="0"/>
        </w:rPr>
        <w:lastRenderedPageBreak/>
        <w:t>8.  člen</w:t>
      </w:r>
    </w:p>
    <w:p w:rsidR="00C25C9D" w:rsidRPr="00C25C9D" w:rsidRDefault="00C25C9D" w:rsidP="00C25C9D">
      <w:pPr>
        <w:jc w:val="both"/>
        <w:rPr>
          <w:i w:val="0"/>
        </w:rPr>
      </w:pPr>
    </w:p>
    <w:p w:rsidR="00C25C9D" w:rsidRPr="00C25C9D" w:rsidRDefault="00C25C9D" w:rsidP="00C25C9D">
      <w:pPr>
        <w:numPr>
          <w:ilvl w:val="12"/>
          <w:numId w:val="0"/>
        </w:numPr>
        <w:jc w:val="both"/>
        <w:rPr>
          <w:i w:val="0"/>
        </w:rPr>
      </w:pPr>
      <w:r w:rsidRPr="00C25C9D">
        <w:rPr>
          <w:i w:val="0"/>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Izvajalec je dolžan situacije posredovati naročniku izključno v elektronski obliki (e-račun).</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Situacije (e-računi)</w:t>
      </w:r>
      <w:r w:rsidRPr="00C25C9D">
        <w:rPr>
          <w:i w:val="0"/>
          <w:color w:val="FF0000"/>
        </w:rPr>
        <w:t xml:space="preserve"> </w:t>
      </w:r>
      <w:r w:rsidRPr="00C25C9D">
        <w:rPr>
          <w:i w:val="0"/>
        </w:rPr>
        <w:t xml:space="preserve">se naročniku izstavijo na naslov: Mestna občina Ljubljana, Mestni trg 1, 1000 Ljubljana, za OGDP. </w:t>
      </w:r>
      <w:r w:rsidRPr="00C25C9D">
        <w:rPr>
          <w:b/>
          <w:i w:val="0"/>
        </w:rPr>
        <w:t>Na situaciji (e-računu) mora biti obvezno navedena številka pogodbe C7560-18-220079, sicer bo naročnik situacijo (e-račun) zavrnil kot nepopolno</w:t>
      </w:r>
      <w:r w:rsidRPr="00C25C9D">
        <w:rPr>
          <w:i w:val="0"/>
        </w:rPr>
        <w:t xml:space="preserve">. </w:t>
      </w:r>
      <w:r w:rsidRPr="00C25C9D">
        <w:rPr>
          <w:b/>
          <w:i w:val="0"/>
        </w:rPr>
        <w:t>Številka C7560-18-220079 je hkrati številka referenčnega dokumenta na e-računu.</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Naročnik</w:t>
      </w:r>
      <w:r w:rsidRPr="00C25C9D">
        <w:rPr>
          <w:i w:val="0"/>
          <w:color w:val="000000"/>
        </w:rPr>
        <w:t xml:space="preserve"> in odgovorni </w:t>
      </w:r>
      <w:r w:rsidRPr="00C25C9D">
        <w:rPr>
          <w:i w:val="0"/>
        </w:rPr>
        <w:t xml:space="preserve">nadzornik </w:t>
      </w:r>
      <w:r w:rsidRPr="00C25C9D">
        <w:rPr>
          <w:i w:val="0"/>
          <w:color w:val="000000"/>
        </w:rPr>
        <w:t xml:space="preserve">sta dolžna situacijo pregledati v roku 15 (petnajstih) dni po prejemu in jo potrditi oziroma zavrniti. </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p>
    <w:p w:rsidR="00C25C9D" w:rsidRPr="00C25C9D" w:rsidRDefault="00C25C9D" w:rsidP="00C25C9D">
      <w:pPr>
        <w:jc w:val="both"/>
        <w:rPr>
          <w:i w:val="0"/>
        </w:rPr>
      </w:pPr>
      <w:r w:rsidRPr="00C25C9D">
        <w:rPr>
          <w:i w:val="0"/>
        </w:rPr>
        <w:t>Naročnik</w:t>
      </w:r>
      <w:r w:rsidRPr="00C25C9D">
        <w:rPr>
          <w:i w:val="0"/>
          <w:color w:val="FF0000"/>
        </w:rPr>
        <w:t xml:space="preserve"> </w:t>
      </w:r>
      <w:r w:rsidRPr="00C25C9D">
        <w:rPr>
          <w:i w:val="0"/>
        </w:rPr>
        <w:t>bo potrjene situacije (e-račune) izvajalca plačeval na transakcijski račun izvajalca številka IBAN SI56…………….., odprt pri………..</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r w:rsidRPr="00C25C9D">
        <w:rPr>
          <w:i w:val="0"/>
        </w:rPr>
        <w:t>(Opomba: Te določbe se uporabljajo namesto zgornjih določb tega člena, če bo izvajalec pri izvedbi javnega naročila nastopal skupaj s podizvajalcem/i, ki zahteva/jo neposredna plačila s strani naročnika. V nasprotnem primeru se te določbe črta.)</w:t>
      </w:r>
    </w:p>
    <w:p w:rsidR="00C25C9D" w:rsidRPr="00C25C9D" w:rsidRDefault="00C25C9D" w:rsidP="00C25C9D">
      <w:pPr>
        <w:jc w:val="both"/>
        <w:rPr>
          <w:i w:val="0"/>
        </w:rPr>
      </w:pPr>
    </w:p>
    <w:p w:rsidR="00C25C9D" w:rsidRPr="00C25C9D" w:rsidRDefault="00C25C9D" w:rsidP="00C25C9D">
      <w:pPr>
        <w:numPr>
          <w:ilvl w:val="12"/>
          <w:numId w:val="0"/>
        </w:numPr>
        <w:jc w:val="both"/>
        <w:rPr>
          <w:i w:val="0"/>
        </w:rPr>
      </w:pPr>
      <w:r w:rsidRPr="00C25C9D">
        <w:rPr>
          <w:i w:val="0"/>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C25C9D" w:rsidRPr="00C25C9D" w:rsidRDefault="00C25C9D" w:rsidP="00C25C9D">
      <w:pPr>
        <w:jc w:val="both"/>
        <w:rPr>
          <w:i w:val="0"/>
        </w:rPr>
      </w:pPr>
    </w:p>
    <w:p w:rsidR="00C25C9D" w:rsidRPr="00C25C9D" w:rsidRDefault="00C25C9D" w:rsidP="00C25C9D">
      <w:pPr>
        <w:numPr>
          <w:ilvl w:val="12"/>
          <w:numId w:val="0"/>
        </w:numPr>
        <w:jc w:val="both"/>
        <w:rPr>
          <w:i w:val="0"/>
        </w:rPr>
      </w:pPr>
      <w:r w:rsidRPr="00C25C9D">
        <w:rPr>
          <w:i w:val="0"/>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Potrjene situacije podizvajalcev, ki za opravljena dela zahtevajo neposredno plačilo s strani naročnika, mora izvajalec predložiti naročniku skupaj s svojo situacijo do 20. (dvajsetega) dne v mesecu za dela opravljena v preteklem mesecu.</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Izvajalec je dolžan situacije posredovati naročniku izključno v elektronski obliki (e-račun).</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color w:val="FF0000"/>
        </w:rPr>
      </w:pPr>
      <w:r w:rsidRPr="00C25C9D">
        <w:rPr>
          <w:i w:val="0"/>
        </w:rPr>
        <w:t>Situacije</w:t>
      </w:r>
      <w:r w:rsidRPr="00C25C9D">
        <w:rPr>
          <w:i w:val="0"/>
          <w:color w:val="FF0000"/>
        </w:rPr>
        <w:t xml:space="preserve"> </w:t>
      </w:r>
      <w:r w:rsidRPr="00C25C9D">
        <w:rPr>
          <w:i w:val="0"/>
        </w:rPr>
        <w:t xml:space="preserve">se naročniku izstavijo na naslov Mestna občina Ljubljana, Mestni trg 1, 1000 Ljubljana, za OGDP. </w:t>
      </w:r>
      <w:r w:rsidRPr="00C25C9D">
        <w:rPr>
          <w:b/>
          <w:i w:val="0"/>
        </w:rPr>
        <w:t>Na situaciji (e-računu) mora biti obvezno navedena številka pogodbe C7560-18-220079, sicer bo naročnik situacijo (e-račun) zavrnil kot nepopolno</w:t>
      </w:r>
      <w:r w:rsidRPr="00C25C9D">
        <w:rPr>
          <w:i w:val="0"/>
        </w:rPr>
        <w:t xml:space="preserve">. </w:t>
      </w:r>
      <w:r w:rsidRPr="00C25C9D">
        <w:rPr>
          <w:b/>
          <w:i w:val="0"/>
        </w:rPr>
        <w:t>Številka C7560-18-220079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lastRenderedPageBreak/>
        <w:t xml:space="preserve">Naročnik in odgovorni nadzornik sta dolžna situacije izvajalca in podizvajalcev, ki za opravljena dela zahtevajo neposredno plačilo s strani naročnika, pregledati v roku 20 (dvajsetih) dni po prejemu in jih potrditi oziroma zavrniti. </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C25C9D" w:rsidRPr="00C25C9D" w:rsidRDefault="00C25C9D" w:rsidP="00C25C9D">
      <w:pPr>
        <w:numPr>
          <w:ilvl w:val="12"/>
          <w:numId w:val="0"/>
        </w:numPr>
        <w:jc w:val="both"/>
        <w:rPr>
          <w:i w:val="0"/>
        </w:rPr>
      </w:pPr>
    </w:p>
    <w:p w:rsidR="00C25C9D" w:rsidRPr="00C25C9D" w:rsidRDefault="00C25C9D" w:rsidP="00C25C9D">
      <w:pPr>
        <w:numPr>
          <w:ilvl w:val="12"/>
          <w:numId w:val="0"/>
        </w:numPr>
        <w:jc w:val="both"/>
        <w:rPr>
          <w:i w:val="0"/>
        </w:rPr>
      </w:pPr>
      <w:r w:rsidRPr="00C25C9D">
        <w:rPr>
          <w:i w:val="0"/>
        </w:rPr>
        <w:t>Naročnik bo potrjene situacije (e-račune) izvajalca plačeval na transakcijski račun izvajalca številka IBAN SI56………………………. odprt pri ………………………….</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Naročnik bo potrjene račune/situacije podizvajalca/ev, ki zahtevajo neposredno plačilo s strani naročnika, poravnal podizvajalcu/em na način in v roku kot je dogovorjeno za plačilo izvajalcu na njegov/njihov transakcijski račun:</w:t>
      </w:r>
    </w:p>
    <w:p w:rsidR="00C25C9D" w:rsidRPr="00C25C9D" w:rsidRDefault="00C25C9D" w:rsidP="00C25C9D">
      <w:pPr>
        <w:jc w:val="both"/>
        <w:rPr>
          <w:i w:val="0"/>
        </w:rPr>
      </w:pPr>
    </w:p>
    <w:p w:rsidR="00C25C9D" w:rsidRPr="00C25C9D" w:rsidRDefault="00C25C9D" w:rsidP="00C25C9D">
      <w:pPr>
        <w:numPr>
          <w:ilvl w:val="0"/>
          <w:numId w:val="31"/>
        </w:numPr>
        <w:ind w:left="0" w:firstLine="0"/>
        <w:contextualSpacing/>
        <w:jc w:val="both"/>
        <w:rPr>
          <w:i w:val="0"/>
        </w:rPr>
      </w:pPr>
      <w:r w:rsidRPr="00C25C9D">
        <w:rPr>
          <w:i w:val="0"/>
        </w:rPr>
        <w:t>podizvajalcu … ……………… na transakcijski račun št. …. IBAN SI56……………. pri …………….,</w:t>
      </w:r>
    </w:p>
    <w:p w:rsidR="00C25C9D" w:rsidRPr="00C25C9D" w:rsidRDefault="00C25C9D" w:rsidP="00C25C9D">
      <w:pPr>
        <w:numPr>
          <w:ilvl w:val="0"/>
          <w:numId w:val="31"/>
        </w:numPr>
        <w:ind w:left="0" w:firstLine="0"/>
        <w:contextualSpacing/>
        <w:jc w:val="both"/>
        <w:rPr>
          <w:i w:val="0"/>
        </w:rPr>
      </w:pPr>
      <w:r w:rsidRPr="00C25C9D">
        <w:rPr>
          <w:i w:val="0"/>
        </w:rPr>
        <w:t>podizvajalcu …………………na transakcijski račun št. … IBAN SI56……………. pri …………….</w:t>
      </w:r>
    </w:p>
    <w:p w:rsidR="00C25C9D" w:rsidRPr="00C25C9D" w:rsidRDefault="00C25C9D" w:rsidP="00C25C9D">
      <w:pPr>
        <w:contextualSpacing/>
        <w:jc w:val="both"/>
        <w:rPr>
          <w:i w:val="0"/>
        </w:rPr>
      </w:pPr>
    </w:p>
    <w:p w:rsidR="00C25C9D" w:rsidRPr="00C25C9D" w:rsidRDefault="00C25C9D" w:rsidP="00C25C9D">
      <w:pPr>
        <w:contextualSpacing/>
        <w:jc w:val="both"/>
        <w:rPr>
          <w:i w:val="0"/>
        </w:rPr>
      </w:pPr>
    </w:p>
    <w:p w:rsidR="00C25C9D" w:rsidRPr="00C25C9D" w:rsidRDefault="00C25C9D" w:rsidP="00C25C9D">
      <w:pPr>
        <w:jc w:val="both"/>
        <w:rPr>
          <w:b/>
          <w:i w:val="0"/>
        </w:rPr>
      </w:pPr>
      <w:r w:rsidRPr="00C25C9D">
        <w:rPr>
          <w:b/>
          <w:i w:val="0"/>
        </w:rPr>
        <w:t>Rok za izvedbo pogodbenih del</w:t>
      </w:r>
    </w:p>
    <w:p w:rsidR="00C25C9D" w:rsidRPr="00C25C9D" w:rsidRDefault="00C25C9D" w:rsidP="00C25C9D">
      <w:pPr>
        <w:jc w:val="both"/>
        <w:rPr>
          <w:b/>
          <w:i w:val="0"/>
        </w:rPr>
      </w:pPr>
    </w:p>
    <w:p w:rsidR="00C25C9D" w:rsidRPr="00C25C9D" w:rsidRDefault="00C25C9D" w:rsidP="00C25C9D">
      <w:pPr>
        <w:jc w:val="center"/>
        <w:rPr>
          <w:i w:val="0"/>
        </w:rPr>
      </w:pPr>
      <w:r w:rsidRPr="00C25C9D">
        <w:rPr>
          <w:i w:val="0"/>
        </w:rPr>
        <w:t>9. člen</w:t>
      </w:r>
    </w:p>
    <w:p w:rsidR="00C25C9D" w:rsidRPr="00C25C9D" w:rsidRDefault="00C25C9D" w:rsidP="00C25C9D">
      <w:pPr>
        <w:jc w:val="both"/>
        <w:rPr>
          <w:i w:val="0"/>
        </w:rPr>
      </w:pPr>
    </w:p>
    <w:p w:rsidR="00C25C9D" w:rsidRPr="00C25C9D" w:rsidRDefault="00C25C9D" w:rsidP="00C25C9D">
      <w:pPr>
        <w:jc w:val="both"/>
        <w:rPr>
          <w:i w:val="0"/>
          <w:lang w:eastAsia="en-US"/>
        </w:rPr>
      </w:pPr>
      <w:r w:rsidRPr="00C25C9D">
        <w:rPr>
          <w:i w:val="0"/>
        </w:rPr>
        <w:t>Izvajalec se obvezuje, da bo pričel z izvajanjem pogodbenih del najkasneje v roku 5 (pet) dni po</w:t>
      </w:r>
      <w:r w:rsidRPr="00C25C9D">
        <w:rPr>
          <w:i w:val="0"/>
          <w:strike/>
        </w:rPr>
        <w:t xml:space="preserve"> </w:t>
      </w:r>
      <w:r w:rsidRPr="00C25C9D">
        <w:rPr>
          <w:i w:val="0"/>
        </w:rPr>
        <w:t xml:space="preserve">uvedbi izvajalca v posel. </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 xml:space="preserve">Izvajalec se obvezuje dela izvajati v skladu s časovnim načrtom izvajanja del in jih dokončati najkasneje v roku </w:t>
      </w:r>
      <w:r w:rsidRPr="00C25C9D">
        <w:rPr>
          <w:b/>
          <w:i w:val="0"/>
        </w:rPr>
        <w:t>150 (stopetdeset)</w:t>
      </w:r>
      <w:r w:rsidRPr="00C25C9D">
        <w:rPr>
          <w:i w:val="0"/>
        </w:rPr>
        <w:t xml:space="preserve"> koledarskih dni od sklenitve te pogodbe:</w:t>
      </w:r>
    </w:p>
    <w:p w:rsidR="00C25C9D" w:rsidRPr="00C25C9D" w:rsidRDefault="00C25C9D" w:rsidP="00C25C9D">
      <w:pPr>
        <w:pStyle w:val="Odstavekseznama"/>
        <w:numPr>
          <w:ilvl w:val="0"/>
          <w:numId w:val="31"/>
        </w:numPr>
        <w:ind w:left="0" w:firstLine="0"/>
        <w:contextualSpacing/>
        <w:jc w:val="both"/>
        <w:rPr>
          <w:i w:val="0"/>
        </w:rPr>
      </w:pPr>
      <w:r w:rsidRPr="00C25C9D">
        <w:rPr>
          <w:i w:val="0"/>
        </w:rPr>
        <w:t xml:space="preserve">gradbena dela izvajati skladno s podrobnim potrjenim terminskim planom gradnje in jih dokončati v roku </w:t>
      </w:r>
      <w:r w:rsidRPr="00C25C9D">
        <w:rPr>
          <w:b/>
          <w:i w:val="0"/>
        </w:rPr>
        <w:t>90 (devetdeset)</w:t>
      </w:r>
      <w:r w:rsidRPr="00C25C9D">
        <w:rPr>
          <w:i w:val="0"/>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rsidR="00C25C9D" w:rsidRPr="00C25C9D" w:rsidRDefault="00C25C9D" w:rsidP="00C25C9D">
      <w:pPr>
        <w:pStyle w:val="Odstavekseznama"/>
        <w:numPr>
          <w:ilvl w:val="0"/>
          <w:numId w:val="31"/>
        </w:numPr>
        <w:ind w:left="0" w:firstLine="0"/>
        <w:contextualSpacing/>
        <w:jc w:val="both"/>
        <w:rPr>
          <w:i w:val="0"/>
        </w:rPr>
      </w:pPr>
      <w:r w:rsidRPr="00C25C9D">
        <w:rPr>
          <w:i w:val="0"/>
        </w:rPr>
        <w:t>končni obračun mora izvajalec izdelati najkasneje v roku 30 (trideset) dni po odpravi vseh pomanjkljivosti ugotovljenih na komisijskem pregledu.</w:t>
      </w:r>
    </w:p>
    <w:p w:rsidR="00C25C9D" w:rsidRPr="00C25C9D" w:rsidRDefault="00C25C9D" w:rsidP="00C25C9D">
      <w:pPr>
        <w:pStyle w:val="Odstavekseznama"/>
        <w:numPr>
          <w:ilvl w:val="0"/>
          <w:numId w:val="31"/>
        </w:numPr>
        <w:ind w:left="0" w:firstLine="0"/>
        <w:contextualSpacing/>
        <w:jc w:val="both"/>
        <w:rPr>
          <w:i w:val="0"/>
        </w:rPr>
      </w:pPr>
      <w:r w:rsidRPr="00C25C9D">
        <w:rPr>
          <w:i w:val="0"/>
        </w:rPr>
        <w:t xml:space="preserve">opraviti kvalitativni pregled in končni prevzem objekta s končnim obračunom v roku </w:t>
      </w:r>
      <w:r w:rsidRPr="00C25C9D">
        <w:rPr>
          <w:b/>
          <w:i w:val="0"/>
        </w:rPr>
        <w:t>60 (šestdeset)</w:t>
      </w:r>
      <w:r w:rsidRPr="00C25C9D">
        <w:rPr>
          <w:i w:val="0"/>
        </w:rPr>
        <w:t xml:space="preserve"> dni po odpravi vseh pomanjkljivosti, ugotovljenih na komisijskem pregledu. O končnem prevzemu se sestavi zapisnik.</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lastRenderedPageBreak/>
        <w:t>Vzroke za podaljšanje roka, potrebni čas ter posledice ugotavljata naročnik in izvajalec sproti ter jih evidentirata v gradbenem dnevniku.</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b/>
          <w:i w:val="0"/>
        </w:rPr>
      </w:pPr>
      <w:r w:rsidRPr="00C25C9D">
        <w:rPr>
          <w:b/>
          <w:i w:val="0"/>
        </w:rPr>
        <w:t>Obveznosti naročnika</w:t>
      </w:r>
    </w:p>
    <w:p w:rsidR="00C25C9D" w:rsidRPr="00C25C9D" w:rsidRDefault="00C25C9D" w:rsidP="00C25C9D">
      <w:pPr>
        <w:jc w:val="center"/>
        <w:rPr>
          <w:b/>
          <w:i w:val="0"/>
        </w:rPr>
      </w:pPr>
    </w:p>
    <w:p w:rsidR="00C25C9D" w:rsidRPr="00C25C9D" w:rsidRDefault="00C25C9D" w:rsidP="00C25C9D">
      <w:pPr>
        <w:jc w:val="center"/>
        <w:rPr>
          <w:i w:val="0"/>
        </w:rPr>
      </w:pPr>
      <w:r w:rsidRPr="00C25C9D">
        <w:rPr>
          <w:i w:val="0"/>
        </w:rPr>
        <w:t>10. člen</w:t>
      </w:r>
    </w:p>
    <w:p w:rsidR="00C25C9D" w:rsidRPr="00C25C9D" w:rsidRDefault="00C25C9D" w:rsidP="00C25C9D">
      <w:pPr>
        <w:jc w:val="center"/>
        <w:rPr>
          <w:i w:val="0"/>
        </w:rPr>
      </w:pPr>
    </w:p>
    <w:p w:rsidR="00C25C9D" w:rsidRPr="00C25C9D" w:rsidRDefault="00C25C9D" w:rsidP="00C25C9D">
      <w:pPr>
        <w:rPr>
          <w:i w:val="0"/>
        </w:rPr>
      </w:pPr>
      <w:r w:rsidRPr="00C25C9D">
        <w:rPr>
          <w:i w:val="0"/>
        </w:rPr>
        <w:t>Naročnik je dolžan pred pričetkom izvajanja del izvajalca uvesti v posel. Izvajalec je uveden v posel, ko mu naročnik izroči oziroma zagotovi:</w:t>
      </w:r>
    </w:p>
    <w:p w:rsidR="00C25C9D" w:rsidRPr="00C25C9D" w:rsidRDefault="00C25C9D" w:rsidP="00C25C9D">
      <w:pPr>
        <w:rPr>
          <w:i w:val="0"/>
        </w:rPr>
      </w:pPr>
    </w:p>
    <w:p w:rsidR="00C25C9D" w:rsidRPr="00C25C9D" w:rsidRDefault="00C25C9D" w:rsidP="00C25C9D">
      <w:pPr>
        <w:pStyle w:val="Odstavekseznama"/>
        <w:numPr>
          <w:ilvl w:val="0"/>
          <w:numId w:val="32"/>
        </w:numPr>
        <w:contextualSpacing/>
        <w:jc w:val="both"/>
        <w:rPr>
          <w:rFonts w:eastAsiaTheme="minorHAnsi"/>
          <w:i w:val="0"/>
          <w:lang w:eastAsia="en-US"/>
        </w:rPr>
      </w:pPr>
      <w:r w:rsidRPr="00C25C9D">
        <w:rPr>
          <w:i w:val="0"/>
        </w:rPr>
        <w:t>1 (en) izvod dokumentacije PZI za ureditev novega stopnišča Na Stolbi, št. 03/2018, ki jo je izdelal arhitekturni biro Atelierarhitekti z datumom junij 2018;</w:t>
      </w:r>
    </w:p>
    <w:p w:rsidR="00C25C9D" w:rsidRPr="00C25C9D" w:rsidRDefault="00C25C9D" w:rsidP="00C25C9D">
      <w:pPr>
        <w:pStyle w:val="Odstavekseznama"/>
        <w:numPr>
          <w:ilvl w:val="0"/>
          <w:numId w:val="32"/>
        </w:numPr>
        <w:contextualSpacing/>
        <w:jc w:val="both"/>
        <w:rPr>
          <w:i w:val="0"/>
        </w:rPr>
      </w:pPr>
      <w:r w:rsidRPr="00C25C9D">
        <w:rPr>
          <w:i w:val="0"/>
        </w:rPr>
        <w:t>1 (en) izvod dokumentacije PZI za ureditev peš poti Ovinki, iz ulice Na Stolbi proti gradu, št……, ki jo je izdelal arhitekturni biro Ambient d.o.o. z datumom ….. 2018</w:t>
      </w:r>
    </w:p>
    <w:p w:rsidR="00C25C9D" w:rsidRPr="00C25C9D" w:rsidRDefault="00C25C9D" w:rsidP="00C25C9D">
      <w:pPr>
        <w:pStyle w:val="Odstavekseznama"/>
        <w:numPr>
          <w:ilvl w:val="0"/>
          <w:numId w:val="32"/>
        </w:numPr>
        <w:contextualSpacing/>
        <w:jc w:val="both"/>
        <w:rPr>
          <w:rFonts w:eastAsiaTheme="minorHAnsi"/>
          <w:i w:val="0"/>
          <w:lang w:eastAsia="en-US"/>
        </w:rPr>
      </w:pPr>
      <w:r w:rsidRPr="00C25C9D">
        <w:rPr>
          <w:i w:val="0"/>
        </w:rPr>
        <w:t>prosto gradbišče, na katerem se bodo izvajala pogodbena dela;</w:t>
      </w:r>
    </w:p>
    <w:p w:rsidR="00C25C9D" w:rsidRPr="00C25C9D" w:rsidRDefault="00C25C9D" w:rsidP="00C25C9D">
      <w:pPr>
        <w:numPr>
          <w:ilvl w:val="0"/>
          <w:numId w:val="32"/>
        </w:numPr>
        <w:jc w:val="both"/>
        <w:rPr>
          <w:i w:val="0"/>
        </w:rPr>
      </w:pPr>
      <w:r w:rsidRPr="00C25C9D">
        <w:rPr>
          <w:i w:val="0"/>
        </w:rPr>
        <w:t>izvajanje nadzora v skladu z določili te pogodbe;</w:t>
      </w:r>
    </w:p>
    <w:p w:rsidR="00C25C9D" w:rsidRPr="00C25C9D" w:rsidRDefault="00C25C9D" w:rsidP="00C25C9D">
      <w:pPr>
        <w:numPr>
          <w:ilvl w:val="0"/>
          <w:numId w:val="32"/>
        </w:numPr>
        <w:jc w:val="both"/>
        <w:rPr>
          <w:i w:val="0"/>
        </w:rPr>
      </w:pPr>
      <w:r w:rsidRPr="00C25C9D">
        <w:rPr>
          <w:i w:val="0"/>
        </w:rPr>
        <w:t>varnostni načrt in koordinacijo zagotavljanja varnosti in zdravja pri delu;</w:t>
      </w:r>
    </w:p>
    <w:p w:rsidR="00C25C9D" w:rsidRPr="00C25C9D" w:rsidRDefault="00C25C9D" w:rsidP="00C25C9D">
      <w:pPr>
        <w:numPr>
          <w:ilvl w:val="0"/>
          <w:numId w:val="32"/>
        </w:numPr>
        <w:jc w:val="both"/>
        <w:rPr>
          <w:i w:val="0"/>
        </w:rPr>
      </w:pPr>
      <w:r w:rsidRPr="00C25C9D">
        <w:rPr>
          <w:i w:val="0"/>
        </w:rPr>
        <w:t>prijavo začetka gradnje pri pristojnem upravnem organu za gradbene zadeve;</w:t>
      </w:r>
    </w:p>
    <w:p w:rsidR="00C25C9D" w:rsidRPr="00C25C9D" w:rsidRDefault="00C25C9D" w:rsidP="00C25C9D">
      <w:pPr>
        <w:numPr>
          <w:ilvl w:val="0"/>
          <w:numId w:val="32"/>
        </w:numPr>
        <w:jc w:val="both"/>
        <w:rPr>
          <w:i w:val="0"/>
        </w:rPr>
      </w:pPr>
      <w:r w:rsidRPr="00C25C9D">
        <w:rPr>
          <w:i w:val="0"/>
        </w:rPr>
        <w:t>pooblastilo, s katerim zadolži izvajalca za oddajo gradbenih in drugih odpadkov ter izpolnitev evidenčnih listov v imenu naročnika.</w:t>
      </w:r>
    </w:p>
    <w:p w:rsidR="00C25C9D" w:rsidRPr="00C25C9D" w:rsidRDefault="00C25C9D" w:rsidP="00C25C9D">
      <w:pPr>
        <w:ind w:left="340"/>
        <w:jc w:val="both"/>
        <w:rPr>
          <w:i w:val="0"/>
        </w:rPr>
      </w:pPr>
    </w:p>
    <w:p w:rsidR="00C25C9D" w:rsidRPr="00C25C9D" w:rsidRDefault="00C25C9D" w:rsidP="00C25C9D">
      <w:pPr>
        <w:jc w:val="both"/>
        <w:rPr>
          <w:i w:val="0"/>
        </w:rPr>
      </w:pPr>
      <w:r w:rsidRPr="00C25C9D">
        <w:rPr>
          <w:i w:val="0"/>
        </w:rPr>
        <w:t xml:space="preserve">Naročnik se obvezuje izvajalca uvesti v posel v roku 3 (treh) dni po začetku veljavnosti te pogodbe. </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 xml:space="preserve">O uvedbi izvajalca v posel se sestavi poseben zapisnik in to ugotovi v gradbenem dnevniku. </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center"/>
        <w:rPr>
          <w:i w:val="0"/>
        </w:rPr>
      </w:pPr>
      <w:r w:rsidRPr="00C25C9D">
        <w:rPr>
          <w:i w:val="0"/>
        </w:rPr>
        <w:t>11. 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V zvezi z izvajanjem pogodbenih del se naročnik obvezuje, da bo:</w:t>
      </w:r>
    </w:p>
    <w:p w:rsidR="00C25C9D" w:rsidRPr="00C25C9D" w:rsidRDefault="00C25C9D" w:rsidP="00C25C9D">
      <w:pPr>
        <w:numPr>
          <w:ilvl w:val="0"/>
          <w:numId w:val="33"/>
        </w:numPr>
        <w:ind w:left="0" w:firstLine="0"/>
        <w:contextualSpacing/>
        <w:jc w:val="both"/>
        <w:rPr>
          <w:i w:val="0"/>
        </w:rPr>
      </w:pPr>
      <w:r w:rsidRPr="00C25C9D">
        <w:rPr>
          <w:i w:val="0"/>
        </w:rPr>
        <w:t>izvajalcu dal na razpolago vso ostalo dokumentacijo in informacije, s katerimi razpolaga in so za prevzeti obseg del potrebne,</w:t>
      </w:r>
    </w:p>
    <w:p w:rsidR="00C25C9D" w:rsidRPr="00C25C9D" w:rsidRDefault="00C25C9D" w:rsidP="00C25C9D">
      <w:pPr>
        <w:numPr>
          <w:ilvl w:val="0"/>
          <w:numId w:val="33"/>
        </w:numPr>
        <w:ind w:left="0" w:firstLine="0"/>
        <w:contextualSpacing/>
        <w:jc w:val="both"/>
        <w:rPr>
          <w:i w:val="0"/>
        </w:rPr>
      </w:pPr>
      <w:r w:rsidRPr="00C25C9D">
        <w:rPr>
          <w:i w:val="0"/>
        </w:rPr>
        <w:t>sodeloval z izvajalcem s ciljem, da prevzete obveznosti izvrši pravočasno in v skladu z določili te pogodbe,</w:t>
      </w:r>
    </w:p>
    <w:p w:rsidR="00C25C9D" w:rsidRPr="00C25C9D" w:rsidRDefault="00C25C9D" w:rsidP="00C25C9D">
      <w:pPr>
        <w:numPr>
          <w:ilvl w:val="0"/>
          <w:numId w:val="33"/>
        </w:numPr>
        <w:ind w:left="0" w:firstLine="0"/>
        <w:contextualSpacing/>
        <w:jc w:val="both"/>
        <w:rPr>
          <w:i w:val="0"/>
        </w:rPr>
      </w:pPr>
      <w:r w:rsidRPr="00C25C9D">
        <w:rPr>
          <w:i w:val="0"/>
        </w:rPr>
        <w:t>tekoče spremljal izvajanje pogodbenih del, potrjeval predložene dokumente in plačeval naročena dela v dogovorjenih rokih.</w:t>
      </w:r>
    </w:p>
    <w:p w:rsidR="00C25C9D" w:rsidRPr="00C25C9D" w:rsidRDefault="00C25C9D" w:rsidP="00C25C9D">
      <w:pPr>
        <w:jc w:val="both"/>
        <w:rPr>
          <w:b/>
          <w:i w:val="0"/>
        </w:rPr>
      </w:pPr>
    </w:p>
    <w:p w:rsidR="00C25C9D" w:rsidRPr="00C25C9D" w:rsidRDefault="00C25C9D" w:rsidP="00C25C9D">
      <w:pPr>
        <w:contextualSpacing/>
        <w:jc w:val="center"/>
        <w:rPr>
          <w:i w:val="0"/>
        </w:rPr>
      </w:pPr>
      <w:r w:rsidRPr="00C25C9D">
        <w:rPr>
          <w:i w:val="0"/>
        </w:rPr>
        <w:t>12. 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V zvezi z izvajanjem pogodbenih del se izvajalec obvezuje:</w:t>
      </w:r>
    </w:p>
    <w:p w:rsidR="00C25C9D" w:rsidRPr="00C25C9D" w:rsidRDefault="00C25C9D" w:rsidP="00C25C9D">
      <w:pPr>
        <w:pStyle w:val="Odstavekseznama"/>
        <w:numPr>
          <w:ilvl w:val="0"/>
          <w:numId w:val="34"/>
        </w:numPr>
        <w:contextualSpacing/>
        <w:jc w:val="both"/>
        <w:rPr>
          <w:rFonts w:eastAsiaTheme="minorHAnsi"/>
          <w:i w:val="0"/>
          <w:lang w:eastAsia="en-US"/>
        </w:rPr>
      </w:pPr>
      <w:r w:rsidRPr="00C25C9D">
        <w:rPr>
          <w:i w:val="0"/>
        </w:rPr>
        <w:t>zagotoviti ustrezen načrt organizacije gradbišča,</w:t>
      </w:r>
    </w:p>
    <w:p w:rsidR="00C25C9D" w:rsidRPr="00C25C9D" w:rsidRDefault="00C25C9D" w:rsidP="00C25C9D">
      <w:pPr>
        <w:pStyle w:val="Odstavekseznama"/>
        <w:numPr>
          <w:ilvl w:val="0"/>
          <w:numId w:val="34"/>
        </w:numPr>
        <w:contextualSpacing/>
        <w:jc w:val="both"/>
        <w:rPr>
          <w:i w:val="0"/>
        </w:rPr>
      </w:pPr>
      <w:r w:rsidRPr="00C25C9D">
        <w:rPr>
          <w:i w:val="0"/>
        </w:rPr>
        <w:t>naročniku ob uvedbi v posel predložiti terminski plan izvedbe pogodbenih del, organizacijsko shemo gradbišča, tehnološko-ekonomski elaborat, gradbeni dnevnik z izpolnjenimi uvodnimi stranmi,</w:t>
      </w:r>
    </w:p>
    <w:p w:rsidR="00C25C9D" w:rsidRPr="00C25C9D" w:rsidRDefault="00C25C9D" w:rsidP="00C25C9D">
      <w:pPr>
        <w:pStyle w:val="Odstavekseznama"/>
        <w:numPr>
          <w:ilvl w:val="0"/>
          <w:numId w:val="34"/>
        </w:numPr>
        <w:contextualSpacing/>
        <w:jc w:val="both"/>
        <w:rPr>
          <w:i w:val="0"/>
        </w:rPr>
      </w:pPr>
      <w:r w:rsidRPr="00C25C9D">
        <w:rPr>
          <w:i w:val="0"/>
        </w:rPr>
        <w:t xml:space="preserve">zagotoviti zakoličenje objekta in prevzeti zakoličbo na terenu, </w:t>
      </w:r>
    </w:p>
    <w:p w:rsidR="00C25C9D" w:rsidRPr="00C25C9D" w:rsidRDefault="00C25C9D" w:rsidP="00C25C9D">
      <w:pPr>
        <w:pStyle w:val="Odstavekseznama"/>
        <w:numPr>
          <w:ilvl w:val="0"/>
          <w:numId w:val="34"/>
        </w:numPr>
        <w:contextualSpacing/>
        <w:jc w:val="both"/>
        <w:rPr>
          <w:i w:val="0"/>
        </w:rPr>
      </w:pPr>
      <w:r w:rsidRPr="00C25C9D">
        <w:rPr>
          <w:i w:val="0"/>
        </w:rPr>
        <w:t>pisno obvestiti naročnika o pričetku izvajanja del,</w:t>
      </w:r>
    </w:p>
    <w:p w:rsidR="00C25C9D" w:rsidRPr="00C25C9D" w:rsidRDefault="00C25C9D" w:rsidP="00C25C9D">
      <w:pPr>
        <w:pStyle w:val="Odstavekseznama"/>
        <w:numPr>
          <w:ilvl w:val="0"/>
          <w:numId w:val="34"/>
        </w:numPr>
        <w:contextualSpacing/>
        <w:jc w:val="both"/>
        <w:rPr>
          <w:i w:val="0"/>
        </w:rPr>
      </w:pPr>
      <w:r w:rsidRPr="00C25C9D">
        <w:rPr>
          <w:i w:val="0"/>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C25C9D" w:rsidRPr="00C25C9D" w:rsidRDefault="00C25C9D" w:rsidP="00C25C9D">
      <w:pPr>
        <w:pStyle w:val="Odstavekseznama"/>
        <w:numPr>
          <w:ilvl w:val="0"/>
          <w:numId w:val="34"/>
        </w:numPr>
        <w:contextualSpacing/>
        <w:jc w:val="both"/>
        <w:rPr>
          <w:i w:val="0"/>
        </w:rPr>
      </w:pPr>
      <w:r w:rsidRPr="00C25C9D">
        <w:rPr>
          <w:i w:val="0"/>
        </w:rPr>
        <w:t>pred pričetkom del izvršiti posnetek dejanskega stanja,</w:t>
      </w:r>
    </w:p>
    <w:p w:rsidR="00C25C9D" w:rsidRPr="00C25C9D" w:rsidRDefault="00C25C9D" w:rsidP="00C25C9D">
      <w:pPr>
        <w:pStyle w:val="Odstavekseznama"/>
        <w:numPr>
          <w:ilvl w:val="0"/>
          <w:numId w:val="34"/>
        </w:numPr>
        <w:contextualSpacing/>
        <w:jc w:val="both"/>
        <w:rPr>
          <w:i w:val="0"/>
        </w:rPr>
      </w:pPr>
      <w:r w:rsidRPr="00C25C9D">
        <w:rPr>
          <w:i w:val="0"/>
        </w:rPr>
        <w:lastRenderedPageBreak/>
        <w:t>pred pričetkom del predložiti potrjen plan tekoče kontrole kvalitete,</w:t>
      </w:r>
    </w:p>
    <w:p w:rsidR="00C25C9D" w:rsidRPr="00C25C9D" w:rsidRDefault="00C25C9D" w:rsidP="00C25C9D">
      <w:pPr>
        <w:pStyle w:val="Odstavekseznama"/>
        <w:numPr>
          <w:ilvl w:val="0"/>
          <w:numId w:val="34"/>
        </w:numPr>
        <w:contextualSpacing/>
        <w:jc w:val="both"/>
        <w:rPr>
          <w:i w:val="0"/>
        </w:rPr>
      </w:pPr>
      <w:r w:rsidRPr="00C25C9D">
        <w:rPr>
          <w:i w:val="0"/>
        </w:rPr>
        <w:t>pričeti z deli v pogodbeno dogovorjenem roku in jih dokončati v roku, določenem s to pogodbo,</w:t>
      </w:r>
    </w:p>
    <w:p w:rsidR="00C25C9D" w:rsidRPr="00C25C9D" w:rsidRDefault="00C25C9D" w:rsidP="00C25C9D">
      <w:pPr>
        <w:pStyle w:val="Odstavekseznama"/>
        <w:numPr>
          <w:ilvl w:val="0"/>
          <w:numId w:val="34"/>
        </w:numPr>
        <w:contextualSpacing/>
        <w:jc w:val="both"/>
        <w:rPr>
          <w:i w:val="0"/>
        </w:rPr>
      </w:pPr>
      <w:r w:rsidRPr="00C25C9D">
        <w:rPr>
          <w:i w:val="0"/>
        </w:rPr>
        <w:t>ves čas gradnje na gradbišču ažurno voditi gradbeni dnevnik ter vanj vnašati pomembne podatke o izvajanju gradnje, in knjigo obračunskih izmer,</w:t>
      </w:r>
    </w:p>
    <w:p w:rsidR="00C25C9D" w:rsidRPr="00C25C9D" w:rsidRDefault="00C25C9D" w:rsidP="00C25C9D">
      <w:pPr>
        <w:pStyle w:val="Odstavekseznama"/>
        <w:numPr>
          <w:ilvl w:val="0"/>
          <w:numId w:val="34"/>
        </w:numPr>
        <w:contextualSpacing/>
        <w:jc w:val="both"/>
        <w:rPr>
          <w:i w:val="0"/>
        </w:rPr>
      </w:pPr>
      <w:r w:rsidRPr="00C25C9D">
        <w:rPr>
          <w:i w:val="0"/>
        </w:rPr>
        <w:t>za vsak predlog sprememb pri izvajanju del pridobiti predhodno potrditev nadzornika, naročnika in projektanta,</w:t>
      </w:r>
    </w:p>
    <w:p w:rsidR="00C25C9D" w:rsidRPr="00C25C9D" w:rsidRDefault="00C25C9D" w:rsidP="00C25C9D">
      <w:pPr>
        <w:pStyle w:val="Odstavekseznama"/>
        <w:numPr>
          <w:ilvl w:val="0"/>
          <w:numId w:val="34"/>
        </w:numPr>
        <w:contextualSpacing/>
        <w:jc w:val="both"/>
        <w:rPr>
          <w:i w:val="0"/>
        </w:rPr>
      </w:pPr>
      <w:r w:rsidRPr="00C25C9D">
        <w:rPr>
          <w:i w:val="0"/>
        </w:rPr>
        <w:t>zabeležiti spremembe, nastale med gradnjo, v dokumentacijo za izvedbo gradnje (PZI),</w:t>
      </w:r>
    </w:p>
    <w:p w:rsidR="00C25C9D" w:rsidRPr="00C25C9D" w:rsidRDefault="00C25C9D" w:rsidP="00C25C9D">
      <w:pPr>
        <w:pStyle w:val="Odstavekseznama"/>
        <w:numPr>
          <w:ilvl w:val="0"/>
          <w:numId w:val="34"/>
        </w:numPr>
        <w:contextualSpacing/>
        <w:jc w:val="both"/>
        <w:rPr>
          <w:i w:val="0"/>
        </w:rPr>
      </w:pPr>
      <w:r w:rsidRPr="00C25C9D">
        <w:rPr>
          <w:i w:val="0"/>
        </w:rPr>
        <w:t>med gradnjo izročati nadzorniku potrdila o skladnosti in ustreznosti gradbenih in drugih proizvodov, materialov ter naprav in s kakovostnimi zahtevami naročnika,</w:t>
      </w:r>
    </w:p>
    <w:p w:rsidR="00C25C9D" w:rsidRPr="00C25C9D" w:rsidRDefault="00C25C9D" w:rsidP="00C25C9D">
      <w:pPr>
        <w:pStyle w:val="Odstavekseznama"/>
        <w:numPr>
          <w:ilvl w:val="0"/>
          <w:numId w:val="34"/>
        </w:numPr>
        <w:contextualSpacing/>
        <w:jc w:val="both"/>
        <w:rPr>
          <w:i w:val="0"/>
        </w:rPr>
      </w:pPr>
      <w:r w:rsidRPr="00C25C9D">
        <w:rPr>
          <w:i w:val="0"/>
        </w:rPr>
        <w:t>v skladu z gradbenim zakonom in pravili stroke zagotavljati kakovost izvedbe najmanj take ravni, kot je predpisana s tem zakonom,</w:t>
      </w:r>
    </w:p>
    <w:p w:rsidR="00C25C9D" w:rsidRPr="00C25C9D" w:rsidRDefault="00C25C9D" w:rsidP="00C25C9D">
      <w:pPr>
        <w:pStyle w:val="Odstavekseznama"/>
        <w:numPr>
          <w:ilvl w:val="0"/>
          <w:numId w:val="34"/>
        </w:numPr>
        <w:contextualSpacing/>
        <w:jc w:val="both"/>
        <w:rPr>
          <w:i w:val="0"/>
        </w:rPr>
      </w:pPr>
      <w:r w:rsidRPr="00C25C9D">
        <w:rPr>
          <w:i w:val="0"/>
        </w:rPr>
        <w:t xml:space="preserve">izvajati gradnjo v skladu z dokumentacijo za izvedbo gradnje, to pogodbo, predpisi ter pravili stroke, </w:t>
      </w:r>
    </w:p>
    <w:p w:rsidR="00C25C9D" w:rsidRPr="00C25C9D" w:rsidRDefault="00C25C9D" w:rsidP="00C25C9D">
      <w:pPr>
        <w:pStyle w:val="Odstavekseznama"/>
        <w:numPr>
          <w:ilvl w:val="0"/>
          <w:numId w:val="34"/>
        </w:numPr>
        <w:contextualSpacing/>
        <w:jc w:val="both"/>
        <w:rPr>
          <w:i w:val="0"/>
        </w:rPr>
      </w:pPr>
      <w:r w:rsidRPr="00C25C9D">
        <w:rPr>
          <w:i w:val="0"/>
        </w:rPr>
        <w:t>naročnika pravočasno pisno obveščati o vsem, kar bi lahko vplivalo na izvršitev pogodbenih del, zlasti o vseh spremembah, ki bi imele za posledico drugačen način izvedbe ali povečanje količin in pogodbeno dogovorjenih rokov,</w:t>
      </w:r>
    </w:p>
    <w:p w:rsidR="00C25C9D" w:rsidRPr="00C25C9D" w:rsidRDefault="00C25C9D" w:rsidP="00C25C9D">
      <w:pPr>
        <w:pStyle w:val="Odstavekseznama"/>
        <w:numPr>
          <w:ilvl w:val="0"/>
          <w:numId w:val="34"/>
        </w:numPr>
        <w:contextualSpacing/>
        <w:jc w:val="both"/>
        <w:rPr>
          <w:i w:val="0"/>
        </w:rPr>
      </w:pPr>
      <w:r w:rsidRPr="00C25C9D">
        <w:rPr>
          <w:i w:val="0"/>
        </w:rPr>
        <w:t>sodelovati z naročnikom na vseh operativnih sestankih, pregledu obračuna del in vseh pregledih objekta do izteka garancijskega roka,</w:t>
      </w:r>
    </w:p>
    <w:p w:rsidR="00C25C9D" w:rsidRPr="00C25C9D" w:rsidRDefault="00C25C9D" w:rsidP="00C25C9D">
      <w:pPr>
        <w:pStyle w:val="Odstavekseznama"/>
        <w:numPr>
          <w:ilvl w:val="0"/>
          <w:numId w:val="34"/>
        </w:numPr>
        <w:contextualSpacing/>
        <w:jc w:val="both"/>
        <w:rPr>
          <w:i w:val="0"/>
        </w:rPr>
      </w:pPr>
      <w:r w:rsidRPr="00C25C9D">
        <w:rPr>
          <w:i w:val="0"/>
        </w:rPr>
        <w:t>naročniku od vsake posamezne oddaje gradbenih odpadkov zbiralcu ali obdelovalcu gradbenih odpadkov predložiti izpolnjen evidenčni list, določen s predpisom, ki ureja ravnanje z gradbenimi odpadki, ter mu predložiti tudi vse potrjene evidenčne liste,</w:t>
      </w:r>
    </w:p>
    <w:p w:rsidR="00C25C9D" w:rsidRPr="00C25C9D" w:rsidRDefault="00C25C9D" w:rsidP="00C25C9D">
      <w:pPr>
        <w:pStyle w:val="Odstavekseznama"/>
        <w:numPr>
          <w:ilvl w:val="0"/>
          <w:numId w:val="34"/>
        </w:numPr>
        <w:contextualSpacing/>
        <w:jc w:val="both"/>
        <w:rPr>
          <w:i w:val="0"/>
        </w:rPr>
      </w:pPr>
      <w:r w:rsidRPr="00C25C9D">
        <w:rPr>
          <w:i w:val="0"/>
        </w:rPr>
        <w:t>opozoriti naročnika na morebitne pomanjkljivosti ali nepravilnosti, ki jih je kot strokovno usposobljen izvajalec pri izvajanju del odkril (opozorilo poda z vpisom v gradbeni dnevnik),</w:t>
      </w:r>
    </w:p>
    <w:p w:rsidR="00C25C9D" w:rsidRPr="00C25C9D" w:rsidRDefault="00C25C9D" w:rsidP="00C25C9D">
      <w:pPr>
        <w:pStyle w:val="Odstavekseznama"/>
        <w:numPr>
          <w:ilvl w:val="0"/>
          <w:numId w:val="34"/>
        </w:numPr>
        <w:contextualSpacing/>
        <w:jc w:val="both"/>
        <w:rPr>
          <w:i w:val="0"/>
        </w:rPr>
      </w:pPr>
      <w:r w:rsidRPr="00C25C9D">
        <w:rPr>
          <w:i w:val="0"/>
        </w:rPr>
        <w:t>izvajati vsa dela s strokovno usposobljenimi delavci in odgovarjati ter garantirati za svoje delo, kakor tudi za delo svojih podizvajalcev,</w:t>
      </w:r>
    </w:p>
    <w:p w:rsidR="00C25C9D" w:rsidRPr="00C25C9D" w:rsidRDefault="00C25C9D" w:rsidP="00C25C9D">
      <w:pPr>
        <w:pStyle w:val="Odstavekseznama"/>
        <w:numPr>
          <w:ilvl w:val="0"/>
          <w:numId w:val="34"/>
        </w:numPr>
        <w:contextualSpacing/>
        <w:jc w:val="both"/>
        <w:rPr>
          <w:i w:val="0"/>
        </w:rPr>
      </w:pPr>
      <w:r w:rsidRPr="00C25C9D">
        <w:rPr>
          <w:i w:val="0"/>
        </w:rPr>
        <w:t>ob dokončanju del zagotoviti posnetek objekta in eventualnih sprememb poteka komunalnih naprav z vrisom v kataster,</w:t>
      </w:r>
    </w:p>
    <w:p w:rsidR="00C25C9D" w:rsidRPr="00C25C9D" w:rsidRDefault="00C25C9D" w:rsidP="00C25C9D">
      <w:pPr>
        <w:pStyle w:val="Odstavekseznama"/>
        <w:numPr>
          <w:ilvl w:val="0"/>
          <w:numId w:val="34"/>
        </w:numPr>
        <w:contextualSpacing/>
        <w:jc w:val="both"/>
        <w:rPr>
          <w:i w:val="0"/>
        </w:rPr>
      </w:pPr>
      <w:r w:rsidRPr="00C25C9D">
        <w:rPr>
          <w:i w:val="0"/>
        </w:rPr>
        <w:t>zagotoviti projekt izvedenih del (PID) in ga izročiti naročniku v 2 (dveh) tiskanih izvodih in elektronski obliki (pdf in dwg formatu) najpozneje 5dni pred oddajo zahteve za izvedbo komisijskega pregleda,</w:t>
      </w:r>
    </w:p>
    <w:p w:rsidR="00C25C9D" w:rsidRPr="00C25C9D" w:rsidRDefault="00C25C9D" w:rsidP="00C25C9D">
      <w:pPr>
        <w:pStyle w:val="Odstavekseznama"/>
        <w:numPr>
          <w:ilvl w:val="0"/>
          <w:numId w:val="34"/>
        </w:numPr>
        <w:contextualSpacing/>
        <w:jc w:val="both"/>
        <w:rPr>
          <w:i w:val="0"/>
        </w:rPr>
      </w:pPr>
      <w:r w:rsidRPr="00C25C9D">
        <w:rPr>
          <w:i w:val="0"/>
        </w:rPr>
        <w:t>da v primeru zamenjave vodje nadzora ne bo izvajal gradnje, dokler je ne prevzame nov vodja nadzora,</w:t>
      </w:r>
    </w:p>
    <w:p w:rsidR="00C25C9D" w:rsidRPr="00C25C9D" w:rsidRDefault="00C25C9D" w:rsidP="00C25C9D">
      <w:pPr>
        <w:pStyle w:val="Odstavekseznama"/>
        <w:numPr>
          <w:ilvl w:val="0"/>
          <w:numId w:val="34"/>
        </w:numPr>
        <w:contextualSpacing/>
        <w:jc w:val="both"/>
        <w:rPr>
          <w:i w:val="0"/>
        </w:rPr>
      </w:pPr>
      <w:r w:rsidRPr="00C25C9D">
        <w:rPr>
          <w:i w:val="0"/>
        </w:rPr>
        <w:t>pravočasno obvestiti nadzornika pred vsako pomembno fazo izvajanja gradnje,</w:t>
      </w:r>
    </w:p>
    <w:p w:rsidR="00C25C9D" w:rsidRPr="00C25C9D" w:rsidRDefault="00C25C9D" w:rsidP="00C25C9D">
      <w:pPr>
        <w:pStyle w:val="Odstavekseznama"/>
        <w:numPr>
          <w:ilvl w:val="0"/>
          <w:numId w:val="34"/>
        </w:numPr>
        <w:contextualSpacing/>
        <w:jc w:val="both"/>
        <w:rPr>
          <w:i w:val="0"/>
        </w:rPr>
      </w:pPr>
      <w:r w:rsidRPr="00C25C9D">
        <w:rPr>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C25C9D" w:rsidRPr="00C25C9D" w:rsidRDefault="00C25C9D" w:rsidP="00C25C9D">
      <w:pPr>
        <w:pStyle w:val="Odstavekseznama"/>
        <w:numPr>
          <w:ilvl w:val="0"/>
          <w:numId w:val="34"/>
        </w:numPr>
        <w:contextualSpacing/>
        <w:jc w:val="both"/>
        <w:rPr>
          <w:i w:val="0"/>
        </w:rPr>
      </w:pPr>
      <w:r w:rsidRPr="00C25C9D">
        <w:rPr>
          <w:i w:val="0"/>
        </w:rPr>
        <w:t xml:space="preserve">zagotavljati varnost in zdravje delavcev, varnost ljudi in predmetov pri izvajanju gradnje ter preprečevati čezmerne obremenitve okolja, </w:t>
      </w:r>
    </w:p>
    <w:p w:rsidR="00C25C9D" w:rsidRPr="00C25C9D" w:rsidRDefault="00C25C9D" w:rsidP="00C25C9D">
      <w:pPr>
        <w:pStyle w:val="Odstavekseznama"/>
        <w:numPr>
          <w:ilvl w:val="0"/>
          <w:numId w:val="34"/>
        </w:numPr>
        <w:contextualSpacing/>
        <w:jc w:val="both"/>
        <w:rPr>
          <w:i w:val="0"/>
        </w:rPr>
      </w:pPr>
      <w:r w:rsidRPr="00C25C9D">
        <w:rPr>
          <w:i w:val="0"/>
        </w:rPr>
        <w:t>vse prisotne na delovišču seznaniti z varnostnim načrtom in v primeru skupnega delovišča skleniti pisni sporazum o skupnih ukrepih za zagotavljanje varnosti in zdravja pri delu,</w:t>
      </w:r>
    </w:p>
    <w:p w:rsidR="00C25C9D" w:rsidRPr="00C25C9D" w:rsidRDefault="00C25C9D" w:rsidP="00C25C9D">
      <w:pPr>
        <w:pStyle w:val="Odstavekseznama"/>
        <w:numPr>
          <w:ilvl w:val="0"/>
          <w:numId w:val="34"/>
        </w:numPr>
        <w:contextualSpacing/>
        <w:jc w:val="both"/>
        <w:rPr>
          <w:i w:val="0"/>
        </w:rPr>
      </w:pPr>
      <w:r w:rsidRPr="00C25C9D">
        <w:rPr>
          <w:i w:val="0"/>
        </w:rPr>
        <w:t>skrbeti za to, da je zagotovljena varnost objekta, varnost vseh del, ki se izvajajo na gradbišču, opreme, materiala in strojnega parka, življenje in zdravje ljudi, mimoidočih, prometa, sosednjih objektov in okolice,</w:t>
      </w:r>
    </w:p>
    <w:p w:rsidR="00C25C9D" w:rsidRPr="00C25C9D" w:rsidRDefault="00C25C9D" w:rsidP="00C25C9D">
      <w:pPr>
        <w:pStyle w:val="Odstavekseznama"/>
        <w:numPr>
          <w:ilvl w:val="0"/>
          <w:numId w:val="34"/>
        </w:numPr>
        <w:contextualSpacing/>
        <w:jc w:val="both"/>
        <w:rPr>
          <w:i w:val="0"/>
        </w:rPr>
      </w:pPr>
      <w:r w:rsidRPr="00C25C9D">
        <w:rPr>
          <w:i w:val="0"/>
        </w:rPr>
        <w:t>izbirati tehnološke in delovne procese, ki povzročajo najmanjše možno tveganje za nastanek nezgod pri delu, poklicnih bolezni ali bolezni v zvezi z delom ter najmanjše negativne vplive na okolje in objekte,</w:t>
      </w:r>
    </w:p>
    <w:p w:rsidR="00C25C9D" w:rsidRPr="00C25C9D" w:rsidRDefault="00C25C9D" w:rsidP="00C25C9D">
      <w:pPr>
        <w:pStyle w:val="Odstavekseznama"/>
        <w:numPr>
          <w:ilvl w:val="0"/>
          <w:numId w:val="34"/>
        </w:numPr>
        <w:contextualSpacing/>
        <w:jc w:val="both"/>
        <w:rPr>
          <w:i w:val="0"/>
        </w:rPr>
      </w:pPr>
      <w:r w:rsidRPr="00C25C9D">
        <w:rPr>
          <w:i w:val="0"/>
        </w:rPr>
        <w:t>v primeru zahteve naročnika zamenjati vodjo del ali posameznika iz operative, v kolikor le-ti ne upoštevajo zahtev naročnika oz. nadzornika ali malomarno oziroma nekvalitetno izvajajo dela,</w:t>
      </w:r>
    </w:p>
    <w:p w:rsidR="00C25C9D" w:rsidRPr="00C25C9D" w:rsidRDefault="00C25C9D" w:rsidP="00C25C9D">
      <w:pPr>
        <w:pStyle w:val="Odstavekseznama"/>
        <w:numPr>
          <w:ilvl w:val="0"/>
          <w:numId w:val="34"/>
        </w:numPr>
        <w:contextualSpacing/>
        <w:jc w:val="both"/>
        <w:rPr>
          <w:i w:val="0"/>
        </w:rPr>
      </w:pPr>
      <w:r w:rsidRPr="00C25C9D">
        <w:rPr>
          <w:i w:val="0"/>
        </w:rPr>
        <w:lastRenderedPageBreak/>
        <w:t xml:space="preserve">po končani gradnji odstraniti gradbene ovire in omejitve dostopa, na območju gradnje pa odstraniti in očistiti odpadke ter gradbišče ustrezno urediti, </w:t>
      </w:r>
    </w:p>
    <w:p w:rsidR="00C25C9D" w:rsidRPr="00C25C9D" w:rsidRDefault="00C25C9D" w:rsidP="00C25C9D">
      <w:pPr>
        <w:pStyle w:val="Odstavekseznama"/>
        <w:numPr>
          <w:ilvl w:val="0"/>
          <w:numId w:val="34"/>
        </w:numPr>
        <w:contextualSpacing/>
        <w:jc w:val="both"/>
        <w:rPr>
          <w:i w:val="0"/>
        </w:rPr>
      </w:pPr>
      <w:r w:rsidRPr="00C25C9D">
        <w:rPr>
          <w:i w:val="0"/>
        </w:rPr>
        <w:t xml:space="preserve">ob opozorilu vodje nadzora mora nepravilnosti pri gradnji odpraviti v roku, ki ga določi vodja nadzora, </w:t>
      </w:r>
    </w:p>
    <w:p w:rsidR="00C25C9D" w:rsidRPr="00C25C9D" w:rsidRDefault="00C25C9D" w:rsidP="00C25C9D">
      <w:pPr>
        <w:pStyle w:val="Odstavekseznama"/>
        <w:numPr>
          <w:ilvl w:val="0"/>
          <w:numId w:val="34"/>
        </w:numPr>
        <w:contextualSpacing/>
        <w:jc w:val="both"/>
        <w:rPr>
          <w:i w:val="0"/>
        </w:rPr>
      </w:pPr>
      <w:r w:rsidRPr="00C25C9D">
        <w:rPr>
          <w:i w:val="0"/>
        </w:rPr>
        <w:t xml:space="preserve">podpisati izjavo o  dokončanju gradnje, </w:t>
      </w:r>
    </w:p>
    <w:p w:rsidR="00C25C9D" w:rsidRPr="00C25C9D" w:rsidRDefault="00C25C9D" w:rsidP="00C25C9D">
      <w:pPr>
        <w:pStyle w:val="Odstavekseznama"/>
        <w:numPr>
          <w:ilvl w:val="0"/>
          <w:numId w:val="34"/>
        </w:numPr>
        <w:contextualSpacing/>
        <w:jc w:val="both"/>
        <w:rPr>
          <w:i w:val="0"/>
        </w:rPr>
      </w:pPr>
      <w:r w:rsidRPr="00C25C9D">
        <w:rPr>
          <w:i w:val="0"/>
        </w:rPr>
        <w:t xml:space="preserve">obvestiti naročnika, da je objekt pripravljen za kvalitativni pregled in najkasneje ob končnem prevzemu del predati naročniku navodila za obratovanje in vzdrževanje- ter usposobiti uporabnika za uporabo vgrajene opreme, strojev in naprav,  </w:t>
      </w:r>
    </w:p>
    <w:p w:rsidR="00C25C9D" w:rsidRPr="00C25C9D" w:rsidRDefault="00C25C9D" w:rsidP="00C25C9D">
      <w:pPr>
        <w:pStyle w:val="Odstavekseznama"/>
        <w:numPr>
          <w:ilvl w:val="0"/>
          <w:numId w:val="34"/>
        </w:numPr>
        <w:contextualSpacing/>
        <w:jc w:val="both"/>
        <w:rPr>
          <w:i w:val="0"/>
        </w:rPr>
      </w:pPr>
      <w:r w:rsidRPr="00C25C9D">
        <w:rPr>
          <w:i w:val="0"/>
        </w:rPr>
        <w:t>sodelovati pri primopredaji objekta uporabniku,</w:t>
      </w:r>
    </w:p>
    <w:p w:rsidR="00C25C9D" w:rsidRPr="00C25C9D" w:rsidRDefault="00C25C9D" w:rsidP="00C25C9D">
      <w:pPr>
        <w:pStyle w:val="Odstavekseznama"/>
        <w:numPr>
          <w:ilvl w:val="0"/>
          <w:numId w:val="34"/>
        </w:numPr>
        <w:contextualSpacing/>
        <w:jc w:val="both"/>
        <w:rPr>
          <w:i w:val="0"/>
          <w:strike/>
        </w:rPr>
      </w:pPr>
      <w:r w:rsidRPr="00C25C9D">
        <w:rPr>
          <w:i w:val="0"/>
        </w:rPr>
        <w:t>v določenem roku odpraviti nepravilnosti, ugotovljene ob kvalitativnem pregledu, komisijskem pregledu, ali po ponovnem ogledu ali pregledu izvedenih del,</w:t>
      </w:r>
    </w:p>
    <w:p w:rsidR="00C25C9D" w:rsidRPr="00C25C9D" w:rsidRDefault="00C25C9D" w:rsidP="00C25C9D">
      <w:pPr>
        <w:jc w:val="both"/>
        <w:rPr>
          <w:i w:val="0"/>
        </w:rPr>
      </w:pPr>
    </w:p>
    <w:p w:rsidR="00C25C9D" w:rsidRPr="00C25C9D" w:rsidRDefault="00C25C9D" w:rsidP="00C25C9D">
      <w:pPr>
        <w:numPr>
          <w:ilvl w:val="0"/>
          <w:numId w:val="35"/>
        </w:numPr>
        <w:ind w:left="0" w:firstLine="0"/>
        <w:jc w:val="both"/>
        <w:rPr>
          <w:i w:val="0"/>
        </w:rPr>
      </w:pPr>
      <w:r w:rsidRPr="00C25C9D">
        <w:rPr>
          <w:i w:val="0"/>
        </w:rPr>
        <w:t>ob pričetku del predložiti naročniku seznam zemljišč, ki jih bo uporabljal za trajno ali začasno deponijo odvečnega materiala pri gradnji,</w:t>
      </w:r>
    </w:p>
    <w:p w:rsidR="00C25C9D" w:rsidRPr="00C25C9D" w:rsidRDefault="00C25C9D" w:rsidP="00C25C9D">
      <w:pPr>
        <w:numPr>
          <w:ilvl w:val="0"/>
          <w:numId w:val="35"/>
        </w:numPr>
        <w:ind w:left="0" w:firstLine="0"/>
        <w:contextualSpacing/>
        <w:jc w:val="both"/>
        <w:rPr>
          <w:i w:val="0"/>
        </w:rPr>
      </w:pPr>
      <w:r w:rsidRPr="00C25C9D">
        <w:rPr>
          <w:i w:val="0"/>
        </w:rPr>
        <w:t>na svoje stroške organizirati gradbišče, urediti dostopne poti in deponije;</w:t>
      </w:r>
    </w:p>
    <w:p w:rsidR="00C25C9D" w:rsidRPr="00C25C9D" w:rsidRDefault="00C25C9D" w:rsidP="00C25C9D">
      <w:pPr>
        <w:numPr>
          <w:ilvl w:val="0"/>
          <w:numId w:val="35"/>
        </w:numPr>
        <w:ind w:left="0" w:firstLine="0"/>
        <w:jc w:val="both"/>
        <w:rPr>
          <w:i w:val="0"/>
        </w:rPr>
      </w:pPr>
      <w:r w:rsidRPr="00C25C9D">
        <w:rPr>
          <w:i w:val="0"/>
        </w:rPr>
        <w:t>zagotoviti izdelavo Projekta izvedenih del (PID) ter geodetskega načrta novega stanja zemljišča po končani gradnji, Navodila za obratovanje in vzdrževanje (NOV), Dokazila o zanesljivosti objekta, za vsa dela ter jih izročiti naročniku na komisijskem pregledu;</w:t>
      </w:r>
    </w:p>
    <w:p w:rsidR="00C25C9D" w:rsidRPr="00C25C9D" w:rsidRDefault="00C25C9D" w:rsidP="00C25C9D">
      <w:pPr>
        <w:numPr>
          <w:ilvl w:val="0"/>
          <w:numId w:val="35"/>
        </w:numPr>
        <w:ind w:left="0" w:firstLine="0"/>
        <w:jc w:val="both"/>
        <w:rPr>
          <w:i w:val="0"/>
        </w:rPr>
      </w:pPr>
      <w:r w:rsidRPr="00C25C9D">
        <w:rPr>
          <w:i w:val="0"/>
        </w:rPr>
        <w:t xml:space="preserve">pred prevzemom pogodbenih del izročiti naročniku oz. vodji nadzora </w:t>
      </w:r>
      <w:r w:rsidRPr="00C25C9D">
        <w:rPr>
          <w:i w:val="0"/>
          <w:color w:val="000000"/>
        </w:rPr>
        <w:t xml:space="preserve">originale potrebne dokumentacije o kvaliteti izvedenih del, vgrajenih </w:t>
      </w:r>
      <w:r w:rsidRPr="00C25C9D">
        <w:rPr>
          <w:i w:val="0"/>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infrastrukture v skladu z Navodilom o prevzemu komunalne opreme MOL, i.t.d.,</w:t>
      </w:r>
    </w:p>
    <w:p w:rsidR="00C25C9D" w:rsidRPr="00C25C9D" w:rsidRDefault="00C25C9D" w:rsidP="00C25C9D">
      <w:pPr>
        <w:numPr>
          <w:ilvl w:val="0"/>
          <w:numId w:val="35"/>
        </w:numPr>
        <w:ind w:left="0" w:firstLine="0"/>
        <w:jc w:val="both"/>
        <w:rPr>
          <w:i w:val="0"/>
        </w:rPr>
      </w:pPr>
      <w:r w:rsidRPr="00C25C9D">
        <w:rPr>
          <w:i w:val="0"/>
        </w:rPr>
        <w:t>da bo dela izvajal ves svetli del dneva vse dni v tednu, razen ob dela prostih dnevih določenimi s predpisi, pri čemer je svetli del dneva definiran z naslednjimi polnimi urami:</w:t>
      </w:r>
    </w:p>
    <w:p w:rsidR="00C25C9D" w:rsidRPr="00C25C9D" w:rsidRDefault="00C25C9D" w:rsidP="00C25C9D">
      <w:pPr>
        <w:jc w:val="both"/>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C25C9D" w:rsidRPr="00C25C9D" w:rsidTr="00C25C9D">
        <w:trPr>
          <w:trHeight w:val="341"/>
        </w:trPr>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Obdobje leta</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Polne ure dneva</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1. januar – 27. januar</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8.00 – 17.00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8.00 – 17.00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20. februar – 8. marec</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7.00 – 17.00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9. marec – 22. marec</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7.00 – 18.00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23. marec – 23. april</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6.00 – 18.00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24. april – 21. avgust</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6.00 – 19.00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6.00 – 19.00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6.00 – 19.00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7.00 – 17.00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7.00 – 17.00 h</w:t>
            </w:r>
          </w:p>
        </w:tc>
      </w:tr>
      <w:tr w:rsidR="00C25C9D" w:rsidRPr="00C25C9D" w:rsidTr="00C25C9D">
        <w:tc>
          <w:tcPr>
            <w:tcW w:w="4442"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rsidR="00C25C9D" w:rsidRPr="00C25C9D" w:rsidRDefault="00C25C9D">
            <w:pPr>
              <w:rPr>
                <w:i w:val="0"/>
                <w:sz w:val="22"/>
                <w:szCs w:val="22"/>
              </w:rPr>
            </w:pPr>
            <w:r w:rsidRPr="00C25C9D">
              <w:rPr>
                <w:i w:val="0"/>
              </w:rPr>
              <w:t>8.00 – 17.00 h</w:t>
            </w:r>
          </w:p>
        </w:tc>
      </w:tr>
    </w:tbl>
    <w:p w:rsidR="00C25C9D" w:rsidRPr="00C25C9D" w:rsidRDefault="00C25C9D" w:rsidP="00C25C9D">
      <w:pPr>
        <w:jc w:val="both"/>
        <w:rPr>
          <w:i w:val="0"/>
          <w:sz w:val="22"/>
          <w:szCs w:val="22"/>
        </w:rPr>
      </w:pPr>
    </w:p>
    <w:p w:rsidR="00C25C9D" w:rsidRPr="00C25C9D" w:rsidRDefault="00C25C9D" w:rsidP="00C25C9D">
      <w:pPr>
        <w:numPr>
          <w:ilvl w:val="0"/>
          <w:numId w:val="35"/>
        </w:numPr>
        <w:ind w:left="0" w:firstLine="0"/>
        <w:jc w:val="both"/>
        <w:rPr>
          <w:i w:val="0"/>
        </w:rPr>
      </w:pPr>
      <w:r w:rsidRPr="00C25C9D">
        <w:rPr>
          <w:i w:val="0"/>
        </w:rPr>
        <w:t>dela izvajati tako, da bodo ves čas gradnje omogočeni dostopi do bližnjih stanovanjskih in poslovnih objektov v območju gradnje;</w:t>
      </w:r>
    </w:p>
    <w:p w:rsidR="00C25C9D" w:rsidRPr="00C25C9D" w:rsidRDefault="00C25C9D" w:rsidP="00C25C9D">
      <w:pPr>
        <w:numPr>
          <w:ilvl w:val="0"/>
          <w:numId w:val="35"/>
        </w:numPr>
        <w:tabs>
          <w:tab w:val="num" w:pos="0"/>
          <w:tab w:val="left" w:pos="284"/>
        </w:tabs>
        <w:ind w:left="0" w:firstLine="0"/>
        <w:jc w:val="both"/>
        <w:rPr>
          <w:i w:val="0"/>
        </w:rPr>
      </w:pPr>
      <w:r w:rsidRPr="00C25C9D">
        <w:rPr>
          <w:i w:val="0"/>
        </w:rPr>
        <w:t>upoštevati strokovne ocene in pripombe nadzornika glede kvalitete izvedenih del in že med izvajanjem del sproti odpraviti napake in pomanjkljivosti, na katere ga ta opozori;</w:t>
      </w:r>
    </w:p>
    <w:p w:rsidR="00C25C9D" w:rsidRPr="00C25C9D" w:rsidRDefault="00C25C9D" w:rsidP="00C25C9D">
      <w:pPr>
        <w:numPr>
          <w:ilvl w:val="0"/>
          <w:numId w:val="35"/>
        </w:numPr>
        <w:ind w:left="0" w:firstLine="0"/>
        <w:jc w:val="both"/>
        <w:rPr>
          <w:i w:val="0"/>
          <w:color w:val="000000"/>
        </w:rPr>
      </w:pPr>
      <w:r w:rsidRPr="00C25C9D">
        <w:rPr>
          <w:i w:val="0"/>
          <w:color w:val="000000"/>
        </w:rPr>
        <w:t>na gradbišču hraniti ali začasno skladiščiti odpadke, ki nastanejo med izvajanjem del, ločeno po vrstah gradbenih odpadkov iz klasifikacijskega seznama odpadkov;</w:t>
      </w:r>
    </w:p>
    <w:p w:rsidR="00C25C9D" w:rsidRPr="00C25C9D" w:rsidRDefault="00C25C9D" w:rsidP="00C25C9D">
      <w:pPr>
        <w:numPr>
          <w:ilvl w:val="0"/>
          <w:numId w:val="35"/>
        </w:numPr>
        <w:ind w:left="0" w:firstLine="0"/>
        <w:jc w:val="both"/>
        <w:rPr>
          <w:i w:val="0"/>
          <w:color w:val="000000"/>
        </w:rPr>
      </w:pPr>
      <w:r w:rsidRPr="00C25C9D">
        <w:rPr>
          <w:i w:val="0"/>
          <w:color w:val="000000"/>
        </w:rPr>
        <w:t xml:space="preserve">izvajalec je dolžan mesečno dostaviti naročniku fotografije o izvajanju operacije (JPG format primerne velikosti in ločljivosti; vidna morajo biti dela, na katera se nanaša izstavljena mesečna situacija); </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r w:rsidRPr="00C25C9D">
        <w:rPr>
          <w:i w:val="0"/>
        </w:rPr>
        <w:lastRenderedPageBreak/>
        <w:t xml:space="preserve">Izvajalec odgovarja neposredno za škodo, ki nastane naročniku in tretjim osebam in izvira iz njegovega dela in njegovih pogodbenih obveznosti. </w:t>
      </w:r>
    </w:p>
    <w:p w:rsidR="00C25C9D" w:rsidRPr="00C25C9D" w:rsidRDefault="00C25C9D" w:rsidP="00C25C9D">
      <w:pPr>
        <w:jc w:val="both"/>
        <w:rPr>
          <w:i w:val="0"/>
        </w:rPr>
      </w:pPr>
      <w:r w:rsidRPr="00C25C9D">
        <w:rPr>
          <w:i w:val="0"/>
        </w:rPr>
        <w:t xml:space="preserve"> </w:t>
      </w:r>
    </w:p>
    <w:p w:rsidR="00C25C9D" w:rsidRPr="00C25C9D" w:rsidRDefault="00C25C9D" w:rsidP="00C25C9D">
      <w:pPr>
        <w:jc w:val="both"/>
        <w:rPr>
          <w:i w:val="0"/>
        </w:rPr>
      </w:pPr>
      <w:r w:rsidRPr="00C25C9D">
        <w:rPr>
          <w:i w:val="0"/>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C25C9D" w:rsidRPr="00C25C9D" w:rsidRDefault="00C25C9D" w:rsidP="00C25C9D">
      <w:pPr>
        <w:jc w:val="both"/>
        <w:rPr>
          <w:i w:val="0"/>
        </w:rPr>
      </w:pPr>
      <w:r w:rsidRPr="00C25C9D">
        <w:rPr>
          <w:i w:val="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(z besedo: sto tisoč 00/100 eurov). </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V primeru, da izvajalec izvaja pogodbo s podizvajalci, morajo vsa zavarovanja po tem členu zajemati tudi podizvajalce ali morajo podizvajalci imeti sklenjeno enako zavarovanje kot izvajalec.</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 xml:space="preserve">Fotokopija obeh zavarovalnih polic je priloga te pogodbe. </w:t>
      </w:r>
    </w:p>
    <w:p w:rsidR="00C25C9D" w:rsidRPr="00C25C9D" w:rsidRDefault="00C25C9D" w:rsidP="00C25C9D">
      <w:pPr>
        <w:jc w:val="both"/>
        <w:rPr>
          <w:rFonts w:eastAsiaTheme="minorHAnsi"/>
          <w:i w:val="0"/>
          <w:lang w:eastAsia="en-US"/>
        </w:rPr>
      </w:pPr>
    </w:p>
    <w:p w:rsidR="00C25C9D" w:rsidRPr="00C25C9D" w:rsidRDefault="00C25C9D" w:rsidP="00C25C9D">
      <w:pPr>
        <w:jc w:val="both"/>
        <w:rPr>
          <w:i w:val="0"/>
        </w:rPr>
      </w:pPr>
    </w:p>
    <w:p w:rsidR="00C25C9D" w:rsidRPr="00C25C9D" w:rsidRDefault="00C25C9D" w:rsidP="00C25C9D">
      <w:pPr>
        <w:jc w:val="both"/>
        <w:rPr>
          <w:i w:val="0"/>
          <w:color w:val="000000"/>
        </w:rPr>
      </w:pPr>
      <w:r w:rsidRPr="00C25C9D">
        <w:rPr>
          <w:i w:val="0"/>
          <w:color w:val="000000"/>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rsidR="00C25C9D" w:rsidRPr="00C25C9D" w:rsidRDefault="00C25C9D" w:rsidP="00C25C9D">
      <w:pPr>
        <w:jc w:val="both"/>
        <w:rPr>
          <w:i w:val="0"/>
        </w:rPr>
      </w:pPr>
      <w:r w:rsidRPr="00C25C9D">
        <w:rPr>
          <w:i w:val="0"/>
        </w:rPr>
        <w:tab/>
      </w:r>
    </w:p>
    <w:p w:rsidR="00C25C9D" w:rsidRPr="00C25C9D" w:rsidRDefault="00C25C9D" w:rsidP="00C25C9D">
      <w:pPr>
        <w:jc w:val="both"/>
        <w:rPr>
          <w:i w:val="0"/>
          <w:color w:val="000000"/>
        </w:rPr>
      </w:pPr>
      <w:r w:rsidRPr="00C25C9D">
        <w:rPr>
          <w:i w:val="0"/>
          <w:color w:val="000000"/>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določil naročnik.</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 xml:space="preserve"> </w:t>
      </w:r>
    </w:p>
    <w:p w:rsidR="00C25C9D" w:rsidRPr="00C25C9D" w:rsidRDefault="00C25C9D" w:rsidP="00C25C9D">
      <w:pPr>
        <w:jc w:val="both"/>
        <w:rPr>
          <w:b/>
          <w:i w:val="0"/>
        </w:rPr>
      </w:pPr>
      <w:r w:rsidRPr="00C25C9D">
        <w:rPr>
          <w:b/>
          <w:i w:val="0"/>
        </w:rPr>
        <w:t xml:space="preserve">Finančno zavarovanje za  dobro izvedbo pogodbenih obveznosti </w:t>
      </w:r>
    </w:p>
    <w:p w:rsidR="00C25C9D" w:rsidRPr="00C25C9D" w:rsidRDefault="00C25C9D" w:rsidP="00C25C9D">
      <w:pPr>
        <w:jc w:val="both"/>
        <w:rPr>
          <w:i w:val="0"/>
        </w:rPr>
      </w:pPr>
    </w:p>
    <w:p w:rsidR="00C25C9D" w:rsidRPr="00C25C9D" w:rsidRDefault="00C25C9D" w:rsidP="00C25C9D">
      <w:pPr>
        <w:jc w:val="center"/>
        <w:rPr>
          <w:i w:val="0"/>
        </w:rPr>
      </w:pPr>
      <w:r w:rsidRPr="00C25C9D">
        <w:rPr>
          <w:i w:val="0"/>
        </w:rPr>
        <w:t>13. člen</w:t>
      </w:r>
    </w:p>
    <w:p w:rsidR="00C25C9D" w:rsidRPr="00C25C9D" w:rsidRDefault="00C25C9D" w:rsidP="00C25C9D">
      <w:pPr>
        <w:jc w:val="both"/>
        <w:rPr>
          <w:i w:val="0"/>
        </w:rPr>
      </w:pPr>
    </w:p>
    <w:p w:rsidR="00C25C9D" w:rsidRPr="00C25C9D" w:rsidRDefault="00C25C9D" w:rsidP="00C25C9D">
      <w:pPr>
        <w:jc w:val="both"/>
        <w:rPr>
          <w:i w:val="0"/>
          <w:color w:val="000000"/>
        </w:rPr>
      </w:pPr>
      <w:r w:rsidRPr="00C25C9D">
        <w:rPr>
          <w:i w:val="0"/>
          <w:color w:val="000000"/>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C25C9D">
        <w:rPr>
          <w:i w:val="0"/>
        </w:rPr>
        <w:t xml:space="preserve">cene pogodbenih del z DDV </w:t>
      </w:r>
      <w:r w:rsidRPr="00C25C9D">
        <w:rPr>
          <w:i w:val="0"/>
          <w:color w:val="000000"/>
        </w:rPr>
        <w:t>to je ……….…</w:t>
      </w:r>
      <w:r w:rsidRPr="00C25C9D">
        <w:rPr>
          <w:i w:val="0"/>
        </w:rPr>
        <w:t xml:space="preserve"> </w:t>
      </w:r>
      <w:r w:rsidRPr="00C25C9D">
        <w:rPr>
          <w:i w:val="0"/>
          <w:color w:val="000000"/>
        </w:rPr>
        <w:t xml:space="preserve">EUR (z besedo: .................... 00/100 eurov), ki ga bo naročnik unovčil v primeru, če izvajalec svoje pogodbene obveznosti ne bo  izpolnil v dogovorjeni kakovosti, količini in rokih. Finančno zavarovanje mora veljati </w:t>
      </w:r>
      <w:r w:rsidRPr="00C25C9D">
        <w:rPr>
          <w:i w:val="0"/>
        </w:rPr>
        <w:t xml:space="preserve">še najmanj 90 (devetdeset) dni po preteku roka za dokončanje pogodbenih del. </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V kolikor izvajalec v roku iz prvega odstavka tega člena ne predloži finančnega zavarovanja za dobro izvedbo pogodbenih obveznosti, bo naročnik unovčil finančno zavarovanje za resnost ponudbe.</w:t>
      </w:r>
    </w:p>
    <w:p w:rsidR="00C25C9D" w:rsidRPr="00C25C9D" w:rsidRDefault="00C25C9D" w:rsidP="00C25C9D">
      <w:pPr>
        <w:jc w:val="both"/>
        <w:rPr>
          <w:i w:val="0"/>
          <w:color w:val="000000"/>
        </w:rPr>
      </w:pPr>
    </w:p>
    <w:p w:rsidR="00C25C9D" w:rsidRPr="00C25C9D" w:rsidRDefault="00C25C9D" w:rsidP="00C25C9D">
      <w:pPr>
        <w:jc w:val="both"/>
        <w:rPr>
          <w:i w:val="0"/>
          <w:color w:val="000000"/>
          <w:lang w:eastAsia="en-US"/>
        </w:rPr>
      </w:pPr>
      <w:r w:rsidRPr="00C25C9D">
        <w:rPr>
          <w:i w:val="0"/>
          <w:color w:val="000000"/>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C25C9D">
        <w:rPr>
          <w:i w:val="0"/>
        </w:rPr>
        <w:t>ga</w:t>
      </w:r>
      <w:r w:rsidRPr="00C25C9D">
        <w:rPr>
          <w:i w:val="0"/>
          <w:color w:val="000000"/>
        </w:rPr>
        <w:t xml:space="preserve">,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w:t>
      </w:r>
      <w:r w:rsidRPr="00C25C9D">
        <w:rPr>
          <w:i w:val="0"/>
          <w:color w:val="000000"/>
        </w:rPr>
        <w:lastRenderedPageBreak/>
        <w:t xml:space="preserve">pogodbe, lahko naročnik unovči predloženo finančno zavarovanje ali unovči predloženo finančno zavarovanje in odstopi od pogodbe. </w:t>
      </w:r>
    </w:p>
    <w:p w:rsidR="00C25C9D" w:rsidRPr="00C25C9D" w:rsidRDefault="00C25C9D" w:rsidP="00C25C9D">
      <w:pPr>
        <w:jc w:val="both"/>
        <w:rPr>
          <w:i w:val="0"/>
          <w:color w:val="000000"/>
        </w:rPr>
      </w:pPr>
    </w:p>
    <w:p w:rsidR="00C25C9D" w:rsidRPr="00C25C9D" w:rsidRDefault="00C25C9D" w:rsidP="00C25C9D">
      <w:pPr>
        <w:jc w:val="both"/>
        <w:rPr>
          <w:i w:val="0"/>
          <w:color w:val="000000"/>
        </w:rPr>
      </w:pPr>
    </w:p>
    <w:p w:rsidR="00C25C9D" w:rsidRPr="00C25C9D" w:rsidRDefault="00C25C9D" w:rsidP="00C25C9D">
      <w:pPr>
        <w:jc w:val="both"/>
        <w:rPr>
          <w:b/>
          <w:i w:val="0"/>
        </w:rPr>
      </w:pPr>
      <w:r w:rsidRPr="00C25C9D">
        <w:rPr>
          <w:b/>
          <w:i w:val="0"/>
        </w:rPr>
        <w:t>Pogodbena kazen</w:t>
      </w:r>
    </w:p>
    <w:p w:rsidR="00C25C9D" w:rsidRPr="00C25C9D" w:rsidRDefault="00C25C9D" w:rsidP="00C25C9D">
      <w:pPr>
        <w:jc w:val="both"/>
        <w:rPr>
          <w:b/>
          <w:i w:val="0"/>
        </w:rPr>
      </w:pPr>
    </w:p>
    <w:p w:rsidR="00C25C9D" w:rsidRPr="00C25C9D" w:rsidRDefault="00C25C9D" w:rsidP="00C25C9D">
      <w:pPr>
        <w:jc w:val="center"/>
        <w:rPr>
          <w:i w:val="0"/>
        </w:rPr>
      </w:pPr>
      <w:r w:rsidRPr="00C25C9D">
        <w:rPr>
          <w:i w:val="0"/>
        </w:rPr>
        <w:t>14. 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Če izvajalec iz razlogov, za katere je odgovoren, zamuja z izvedbo pogodbenih del, oziroma ne izpolni pravilno svojih obveznosti v pogodbeno določenem roku, je dolžan plačati naročniku za vsak koledarski dan zamude pogodbeno kazen v višini 5</w:t>
      </w:r>
      <w:r w:rsidRPr="00C25C9D">
        <w:rPr>
          <w:i w:val="0"/>
          <w:vertAlign w:val="superscript"/>
        </w:rPr>
        <w:t>0</w:t>
      </w:r>
      <w:r w:rsidRPr="00C25C9D">
        <w:rPr>
          <w:i w:val="0"/>
        </w:rPr>
        <w:t>/</w:t>
      </w:r>
      <w:r w:rsidRPr="00C25C9D">
        <w:rPr>
          <w:i w:val="0"/>
          <w:vertAlign w:val="subscript"/>
        </w:rPr>
        <w:t xml:space="preserve">00  </w:t>
      </w:r>
      <w:r w:rsidRPr="00C25C9D">
        <w:rPr>
          <w:i w:val="0"/>
        </w:rPr>
        <w:t xml:space="preserve">(pet promilov) od cene pogodbenih del z DDV, to je ……..... EUR. Pogodbena kazen skupno ne sme preseči 10 % (deset odstotkov) cene pogodbenih del z DDV. </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Če naročniku zaradi zamude nastane škoda, ki je večja od pogodbene kazni, ima naročnik pravico zahtevati od izvajalca razliko do popolne odškodnine</w:t>
      </w:r>
      <w:r w:rsidRPr="00C25C9D">
        <w:rPr>
          <w:b/>
          <w:i w:val="0"/>
        </w:rPr>
        <w:t xml:space="preserve"> </w:t>
      </w:r>
      <w:r w:rsidRPr="00C25C9D">
        <w:rPr>
          <w:i w:val="0"/>
        </w:rPr>
        <w:t>in vso škodo zaradi slabo ali nestrokovno izvedenih pogodbenih del.</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Plačilo pogodbene kazni izvajalca ne odvezuje od izpolnitve pogodbenih obveznosti.</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Pogodbena kazen se obračuna pri končnem obračunu del.</w:t>
      </w:r>
    </w:p>
    <w:p w:rsidR="00C25C9D" w:rsidRPr="00C25C9D" w:rsidRDefault="00C25C9D" w:rsidP="00C25C9D">
      <w:pPr>
        <w:overflowPunct w:val="0"/>
        <w:autoSpaceDE w:val="0"/>
        <w:autoSpaceDN w:val="0"/>
        <w:adjustRightInd w:val="0"/>
        <w:jc w:val="both"/>
        <w:textAlignment w:val="baseline"/>
        <w:rPr>
          <w:i w:val="0"/>
        </w:rPr>
      </w:pPr>
    </w:p>
    <w:p w:rsidR="00C25C9D" w:rsidRPr="00C25C9D" w:rsidRDefault="00C25C9D" w:rsidP="00C25C9D">
      <w:pPr>
        <w:overflowPunct w:val="0"/>
        <w:autoSpaceDE w:val="0"/>
        <w:autoSpaceDN w:val="0"/>
        <w:adjustRightInd w:val="0"/>
        <w:jc w:val="center"/>
        <w:rPr>
          <w:i w:val="0"/>
        </w:rPr>
      </w:pPr>
      <w:r w:rsidRPr="00C25C9D">
        <w:rPr>
          <w:i w:val="0"/>
        </w:rPr>
        <w:t>15. 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C25C9D" w:rsidRPr="00C25C9D" w:rsidRDefault="00C25C9D" w:rsidP="00C25C9D">
      <w:pPr>
        <w:jc w:val="both"/>
        <w:rPr>
          <w:i w:val="0"/>
        </w:rPr>
      </w:pPr>
    </w:p>
    <w:p w:rsidR="00C25C9D" w:rsidRPr="00C25C9D" w:rsidRDefault="00C25C9D" w:rsidP="00C25C9D">
      <w:pPr>
        <w:jc w:val="center"/>
        <w:rPr>
          <w:i w:val="0"/>
        </w:rPr>
      </w:pPr>
      <w:r w:rsidRPr="00C25C9D">
        <w:rPr>
          <w:i w:val="0"/>
        </w:rPr>
        <w:t>16. 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Pogodbeno kazen v višini 10 % (deset odstotkov) cene pogodbenih del z DDV, to je …………………… EUR (z besedo: .................... 00/100 eurov), je dolžan izvajalec plačati naročniku tudi v primeru njegove neizpolnitve pogodbe.</w:t>
      </w:r>
    </w:p>
    <w:p w:rsidR="00C25C9D" w:rsidRPr="00C25C9D" w:rsidRDefault="00C25C9D" w:rsidP="00C25C9D">
      <w:pPr>
        <w:jc w:val="both"/>
        <w:rPr>
          <w:b/>
          <w:i w:val="0"/>
        </w:rPr>
      </w:pPr>
    </w:p>
    <w:p w:rsidR="00C25C9D" w:rsidRPr="00C25C9D" w:rsidRDefault="00C25C9D" w:rsidP="00C25C9D">
      <w:pPr>
        <w:jc w:val="both"/>
        <w:rPr>
          <w:i w:val="0"/>
        </w:rPr>
      </w:pPr>
      <w:r w:rsidRPr="00C25C9D">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C25C9D" w:rsidRPr="00C25C9D" w:rsidRDefault="00C25C9D" w:rsidP="00C25C9D">
      <w:pPr>
        <w:jc w:val="both"/>
        <w:rPr>
          <w:b/>
          <w:i w:val="0"/>
        </w:rPr>
      </w:pPr>
    </w:p>
    <w:p w:rsidR="00C25C9D" w:rsidRPr="00C25C9D" w:rsidRDefault="00C25C9D" w:rsidP="00C25C9D">
      <w:pPr>
        <w:jc w:val="both"/>
        <w:rPr>
          <w:b/>
          <w:i w:val="0"/>
        </w:rPr>
      </w:pPr>
    </w:p>
    <w:p w:rsidR="00C25C9D" w:rsidRPr="00C25C9D" w:rsidRDefault="00C25C9D" w:rsidP="00C25C9D">
      <w:pPr>
        <w:jc w:val="both"/>
        <w:rPr>
          <w:b/>
          <w:i w:val="0"/>
        </w:rPr>
      </w:pPr>
      <w:r w:rsidRPr="00C25C9D">
        <w:rPr>
          <w:b/>
          <w:i w:val="0"/>
        </w:rPr>
        <w:t>Garancije izvajalca</w:t>
      </w:r>
    </w:p>
    <w:p w:rsidR="00C25C9D" w:rsidRPr="00C25C9D" w:rsidRDefault="00C25C9D" w:rsidP="00C25C9D">
      <w:pPr>
        <w:jc w:val="center"/>
        <w:rPr>
          <w:i w:val="0"/>
        </w:rPr>
      </w:pPr>
      <w:r w:rsidRPr="00C25C9D">
        <w:rPr>
          <w:i w:val="0"/>
        </w:rPr>
        <w:t>17. člen</w:t>
      </w:r>
    </w:p>
    <w:p w:rsidR="00C25C9D" w:rsidRPr="00C25C9D" w:rsidRDefault="00C25C9D" w:rsidP="00C25C9D">
      <w:pPr>
        <w:jc w:val="both"/>
        <w:rPr>
          <w:i w:val="0"/>
        </w:rPr>
      </w:pPr>
    </w:p>
    <w:p w:rsidR="00C25C9D" w:rsidRPr="00C25C9D" w:rsidRDefault="00C25C9D" w:rsidP="00C25C9D">
      <w:pPr>
        <w:jc w:val="both"/>
        <w:rPr>
          <w:i w:val="0"/>
          <w:color w:val="000000"/>
        </w:rPr>
      </w:pPr>
      <w:r w:rsidRPr="00C25C9D">
        <w:rPr>
          <w:i w:val="0"/>
          <w:color w:val="000000"/>
        </w:rPr>
        <w:t>Izvajalec se s to pogodbo zavezuje, da bo odpravil vse stvarne napake, ki se bodo pokazale po prevzemu opravljenih del in daje garancijo za vsa opravljena dela (tudi za dela podizvajalcev), in sicer:</w:t>
      </w:r>
    </w:p>
    <w:p w:rsidR="00C25C9D" w:rsidRPr="00C25C9D" w:rsidRDefault="00C25C9D" w:rsidP="00C25C9D">
      <w:pPr>
        <w:numPr>
          <w:ilvl w:val="0"/>
          <w:numId w:val="36"/>
        </w:numPr>
        <w:overflowPunct w:val="0"/>
        <w:autoSpaceDE w:val="0"/>
        <w:autoSpaceDN w:val="0"/>
        <w:adjustRightInd w:val="0"/>
        <w:ind w:left="0" w:firstLine="0"/>
        <w:jc w:val="both"/>
        <w:textAlignment w:val="baseline"/>
        <w:rPr>
          <w:i w:val="0"/>
          <w:color w:val="000000"/>
        </w:rPr>
      </w:pPr>
      <w:r w:rsidRPr="00C25C9D">
        <w:rPr>
          <w:i w:val="0"/>
          <w:color w:val="000000"/>
        </w:rPr>
        <w:t>splošni garancijski rok za izvedena dela 5 (pet) let,</w:t>
      </w:r>
    </w:p>
    <w:p w:rsidR="00C25C9D" w:rsidRPr="00C25C9D" w:rsidRDefault="00C25C9D" w:rsidP="00C25C9D">
      <w:pPr>
        <w:numPr>
          <w:ilvl w:val="0"/>
          <w:numId w:val="36"/>
        </w:numPr>
        <w:overflowPunct w:val="0"/>
        <w:autoSpaceDE w:val="0"/>
        <w:autoSpaceDN w:val="0"/>
        <w:adjustRightInd w:val="0"/>
        <w:ind w:left="0" w:firstLine="0"/>
        <w:jc w:val="both"/>
        <w:textAlignment w:val="baseline"/>
        <w:rPr>
          <w:i w:val="0"/>
          <w:color w:val="000000"/>
        </w:rPr>
      </w:pPr>
      <w:r w:rsidRPr="00C25C9D">
        <w:rPr>
          <w:i w:val="0"/>
          <w:color w:val="000000"/>
        </w:rPr>
        <w:t>solidnost gradbe 10 (deset) let.</w:t>
      </w:r>
    </w:p>
    <w:p w:rsidR="00C25C9D" w:rsidRPr="00C25C9D" w:rsidRDefault="00C25C9D" w:rsidP="00C25C9D">
      <w:pPr>
        <w:overflowPunct w:val="0"/>
        <w:autoSpaceDE w:val="0"/>
        <w:autoSpaceDN w:val="0"/>
        <w:adjustRightInd w:val="0"/>
        <w:jc w:val="both"/>
        <w:textAlignment w:val="baseline"/>
        <w:rPr>
          <w:i w:val="0"/>
          <w:color w:val="000000"/>
        </w:rPr>
      </w:pPr>
    </w:p>
    <w:p w:rsidR="00C25C9D" w:rsidRPr="00C25C9D" w:rsidRDefault="00C25C9D" w:rsidP="00C25C9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C25C9D">
        <w:rPr>
          <w:i w:val="0"/>
          <w:color w:val="000000"/>
        </w:rPr>
        <w:t>Za vgrajeno opremo in industrijske izdelke, ki imajo garancijske liste, daje izvajalec garancijo v takšnem obsegu, kot jo nudijo dobavitelji navedenih izdelkov, ki pa ne smejo biti krajši od 2 (dveh) let.</w:t>
      </w:r>
    </w:p>
    <w:p w:rsidR="00C25C9D" w:rsidRPr="00C25C9D" w:rsidRDefault="00C25C9D" w:rsidP="00C25C9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C25C9D" w:rsidRPr="00C25C9D" w:rsidRDefault="00C25C9D" w:rsidP="00C25C9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C25C9D">
        <w:rPr>
          <w:i w:val="0"/>
          <w:color w:val="000000"/>
        </w:rPr>
        <w:t>Izvajalec mora za vgrajeno opremo in naprave naročniku dostaviti pravilno izpolnjene in s strani proizvajalcev oziroma dobaviteljev izpolnjene, podpisane in ožigosane garancijske liste.</w:t>
      </w:r>
    </w:p>
    <w:p w:rsidR="00C25C9D" w:rsidRPr="00C25C9D" w:rsidRDefault="00C25C9D" w:rsidP="00C25C9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C25C9D" w:rsidRPr="00C25C9D" w:rsidRDefault="00C25C9D" w:rsidP="00C25C9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C25C9D">
        <w:rPr>
          <w:i w:val="0"/>
          <w:color w:val="000000"/>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C25C9D" w:rsidRPr="00C25C9D" w:rsidRDefault="00C25C9D" w:rsidP="00C25C9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C25C9D" w:rsidRPr="00C25C9D" w:rsidRDefault="00C25C9D" w:rsidP="00C25C9D">
      <w:pPr>
        <w:jc w:val="both"/>
        <w:rPr>
          <w:i w:val="0"/>
        </w:rPr>
      </w:pPr>
      <w:r w:rsidRPr="00C25C9D">
        <w:rPr>
          <w:i w:val="0"/>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Izvajalec je dolžan na svoje stroške odpraviti vse pomanjkljivosti, za katere jamči in ki se pokažejo med garancijskim rokom.</w:t>
      </w:r>
    </w:p>
    <w:p w:rsidR="00C25C9D" w:rsidRPr="00C25C9D" w:rsidRDefault="00C25C9D" w:rsidP="00C25C9D">
      <w:pPr>
        <w:jc w:val="both"/>
        <w:rPr>
          <w:b/>
          <w:i w:val="0"/>
        </w:rPr>
      </w:pPr>
    </w:p>
    <w:p w:rsidR="00C25C9D" w:rsidRPr="00C25C9D" w:rsidRDefault="00C25C9D" w:rsidP="00C25C9D">
      <w:pPr>
        <w:jc w:val="both"/>
        <w:rPr>
          <w:b/>
          <w:i w:val="0"/>
        </w:rPr>
      </w:pPr>
    </w:p>
    <w:p w:rsidR="00C25C9D" w:rsidRPr="00C25C9D" w:rsidRDefault="00C25C9D" w:rsidP="00C25C9D">
      <w:pPr>
        <w:jc w:val="both"/>
        <w:rPr>
          <w:b/>
          <w:i w:val="0"/>
        </w:rPr>
      </w:pPr>
      <w:r w:rsidRPr="00C25C9D">
        <w:rPr>
          <w:b/>
          <w:i w:val="0"/>
        </w:rPr>
        <w:t>Prevzem pogodbenih del</w:t>
      </w:r>
    </w:p>
    <w:p w:rsidR="00C25C9D" w:rsidRPr="00C25C9D" w:rsidRDefault="00C25C9D" w:rsidP="00C25C9D">
      <w:pPr>
        <w:jc w:val="center"/>
        <w:rPr>
          <w:i w:val="0"/>
        </w:rPr>
      </w:pPr>
      <w:r w:rsidRPr="00C25C9D">
        <w:rPr>
          <w:i w:val="0"/>
        </w:rPr>
        <w:t>18. člen</w:t>
      </w:r>
    </w:p>
    <w:p w:rsidR="00C25C9D" w:rsidRPr="00C25C9D" w:rsidRDefault="00C25C9D" w:rsidP="00C25C9D">
      <w:pPr>
        <w:jc w:val="both"/>
        <w:rPr>
          <w:b/>
          <w:i w:val="0"/>
        </w:rPr>
      </w:pPr>
    </w:p>
    <w:p w:rsidR="00C25C9D" w:rsidRPr="00C25C9D" w:rsidRDefault="00C25C9D" w:rsidP="00C25C9D">
      <w:pPr>
        <w:jc w:val="both"/>
        <w:rPr>
          <w:i w:val="0"/>
          <w:color w:val="000000"/>
        </w:rPr>
      </w:pPr>
      <w:r w:rsidRPr="00C25C9D">
        <w:rPr>
          <w:i w:val="0"/>
          <w:color w:val="000000"/>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C25C9D" w:rsidRPr="00C25C9D" w:rsidRDefault="00C25C9D" w:rsidP="00C25C9D">
      <w:pPr>
        <w:jc w:val="both"/>
        <w:rPr>
          <w:i w:val="0"/>
          <w:color w:val="000000"/>
        </w:rPr>
      </w:pPr>
    </w:p>
    <w:p w:rsidR="00C25C9D" w:rsidRPr="00C25C9D" w:rsidRDefault="00C25C9D" w:rsidP="00C25C9D">
      <w:pPr>
        <w:keepNext/>
        <w:jc w:val="both"/>
        <w:rPr>
          <w:i w:val="0"/>
          <w:color w:val="000000"/>
        </w:rPr>
      </w:pPr>
      <w:r w:rsidRPr="00C25C9D">
        <w:rPr>
          <w:i w:val="0"/>
          <w:color w:val="000000"/>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C25C9D">
        <w:rPr>
          <w:i w:val="0"/>
        </w:rPr>
        <w:t>, vključno z izpolnjenimi in potrjenimi obrazci iz katerih je razvidna vrsta, obseg in vrednost zgrajene komunalne infrastrukture v skladu z Navodilom o prevzemu komunalne opreme MOL.</w:t>
      </w:r>
      <w:r w:rsidRPr="00C25C9D">
        <w:rPr>
          <w:i w:val="0"/>
          <w:color w:val="000000"/>
        </w:rPr>
        <w:t xml:space="preserve"> Projektna dokumentacija v elektronski obliki mora biti pripravljena v naslednjih formatih (nezaklenjeno):</w:t>
      </w:r>
    </w:p>
    <w:p w:rsidR="00C25C9D" w:rsidRPr="00C25C9D" w:rsidRDefault="00C25C9D" w:rsidP="00C25C9D">
      <w:pPr>
        <w:numPr>
          <w:ilvl w:val="0"/>
          <w:numId w:val="37"/>
        </w:numPr>
        <w:ind w:left="0" w:firstLine="0"/>
        <w:jc w:val="both"/>
        <w:rPr>
          <w:i w:val="0"/>
          <w:color w:val="000000"/>
        </w:rPr>
      </w:pPr>
      <w:r w:rsidRPr="00C25C9D">
        <w:rPr>
          <w:i w:val="0"/>
          <w:color w:val="000000"/>
        </w:rPr>
        <w:t>grafični del v vektorskem formatu .dwg in .dxf,</w:t>
      </w:r>
    </w:p>
    <w:p w:rsidR="00C25C9D" w:rsidRPr="00C25C9D" w:rsidRDefault="00C25C9D" w:rsidP="00C25C9D">
      <w:pPr>
        <w:numPr>
          <w:ilvl w:val="0"/>
          <w:numId w:val="37"/>
        </w:numPr>
        <w:ind w:left="0" w:firstLine="0"/>
        <w:jc w:val="both"/>
        <w:rPr>
          <w:i w:val="0"/>
          <w:color w:val="000000"/>
        </w:rPr>
      </w:pPr>
      <w:r w:rsidRPr="00C25C9D">
        <w:rPr>
          <w:i w:val="0"/>
          <w:color w:val="000000"/>
        </w:rPr>
        <w:t>tekstualni del v formatu .doc,</w:t>
      </w:r>
    </w:p>
    <w:p w:rsidR="00C25C9D" w:rsidRPr="00C25C9D" w:rsidRDefault="00C25C9D" w:rsidP="00C25C9D">
      <w:pPr>
        <w:numPr>
          <w:ilvl w:val="0"/>
          <w:numId w:val="37"/>
        </w:numPr>
        <w:ind w:left="0" w:firstLine="0"/>
        <w:jc w:val="both"/>
        <w:rPr>
          <w:i w:val="0"/>
          <w:color w:val="000000"/>
        </w:rPr>
      </w:pPr>
      <w:r w:rsidRPr="00C25C9D">
        <w:rPr>
          <w:i w:val="0"/>
          <w:color w:val="000000"/>
        </w:rPr>
        <w:t>tabelarični del v formatu .xls.</w:t>
      </w:r>
    </w:p>
    <w:p w:rsidR="00C25C9D" w:rsidRPr="00C25C9D" w:rsidRDefault="00C25C9D" w:rsidP="00C25C9D">
      <w:pPr>
        <w:keepNext/>
        <w:jc w:val="both"/>
        <w:rPr>
          <w:i w:val="0"/>
          <w:highlight w:val="yellow"/>
        </w:rPr>
      </w:pP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 xml:space="preserve">Izvajalec mora pred končnim prevzemom pogodbenih del izročiti naročniku nepreklicno, brezpogojno bančno garancijo ali kavcijsko zavarovanje pri zavarovalnici za odpravo napak v garancijskem roku, plačljivo na prvi poziv po vzorcu iz razpisne dokumentacije (v nadaljevanju: garancija), in sicer v višini </w:t>
      </w:r>
      <w:r w:rsidRPr="00C25C9D">
        <w:rPr>
          <w:i w:val="0"/>
          <w:color w:val="000000"/>
        </w:rPr>
        <w:lastRenderedPageBreak/>
        <w:t>5 % (pet odstotkov) od končne cene pogodbenih del z DDV. Rok trajanja garancije mora biti za 30 (trideset) dni daljši kot je garancijski rok za solidnost gradbe, t.j. 10 let. Garancija služi naročniku kot jamstvo za vestno izpolnjevanje izvajalčevih obveznosti do naročnika v času garancijskega roka. V kolikor se garancijski rok podaljša, se mora hkrati podaljšati za enak čas tudi rok trajanja garancije.</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Izvajalec lahko namesto garancije, kot je določena v prejšnjem odstavku,  pred  končnim prevzemom pogodbenih del izroči naročniku nepreklicno in brezpogojno bančno garancijo ali kavcijsko zavarovanje pri zavarovalnici za odpravo napak v garancijskem roku plačljivo na prvi poziv, in sicer v višini 5 % (pet odstotkov) od končne cene pogodbenih del z DDV, za več neprekinjenih zaporednih krajših obdobij, pri čemer mora biti skupna doba trajanja predloženih finančnih zavarovanj enaka celotnemu obdobju zahtevanega finančnega zavarovanja skladno s to pogodbo.</w:t>
      </w:r>
    </w:p>
    <w:p w:rsidR="00C25C9D" w:rsidRPr="00C25C9D" w:rsidRDefault="00C25C9D" w:rsidP="00C25C9D">
      <w:pPr>
        <w:jc w:val="both"/>
        <w:rPr>
          <w:i w:val="0"/>
          <w:color w:val="000000"/>
        </w:rPr>
      </w:pPr>
    </w:p>
    <w:p w:rsidR="00C25C9D" w:rsidRPr="00C25C9D" w:rsidRDefault="00C25C9D" w:rsidP="00C25C9D">
      <w:pPr>
        <w:numPr>
          <w:ilvl w:val="12"/>
          <w:numId w:val="0"/>
        </w:numPr>
        <w:jc w:val="both"/>
        <w:rPr>
          <w:i w:val="0"/>
          <w:color w:val="000000"/>
        </w:rPr>
      </w:pPr>
      <w:r w:rsidRPr="00C25C9D">
        <w:rPr>
          <w:i w:val="0"/>
          <w:color w:val="000000"/>
        </w:rPr>
        <w:t>Vsako zaporedno finančno zavarovanje, ki ga bo izvajalec na način iz prejšnjega odstavka tega člena predložil naročniku, mora biti v višini 5% od končne cene pogodbeni del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C25C9D" w:rsidRPr="00C25C9D" w:rsidRDefault="00C25C9D" w:rsidP="00C25C9D">
      <w:pPr>
        <w:numPr>
          <w:ilvl w:val="12"/>
          <w:numId w:val="0"/>
        </w:numPr>
        <w:jc w:val="both"/>
        <w:rPr>
          <w:i w:val="0"/>
          <w:color w:val="000000"/>
        </w:rPr>
      </w:pPr>
    </w:p>
    <w:p w:rsidR="00C25C9D" w:rsidRPr="00C25C9D" w:rsidRDefault="00C25C9D" w:rsidP="00C25C9D">
      <w:pPr>
        <w:numPr>
          <w:ilvl w:val="12"/>
          <w:numId w:val="0"/>
        </w:numPr>
        <w:jc w:val="both"/>
        <w:rPr>
          <w:i w:val="0"/>
          <w:color w:val="000000"/>
        </w:rPr>
      </w:pPr>
      <w:r w:rsidRPr="00C25C9D">
        <w:rPr>
          <w:i w:val="0"/>
          <w:color w:val="000000"/>
        </w:rPr>
        <w:t>V primeru, da izvajalec na način in pod pogoji iz prejšnjega odstavka tega člena naročniku ne bo pravočasno predložil novega finančnega zavarovanja za odpravo napak v garancijskem roku, bo naročnik unovčil že prejeto finančno zavarovanje.</w:t>
      </w:r>
    </w:p>
    <w:p w:rsidR="00C25C9D" w:rsidRPr="00C25C9D" w:rsidRDefault="00C25C9D" w:rsidP="00C25C9D">
      <w:pPr>
        <w:numPr>
          <w:ilvl w:val="12"/>
          <w:numId w:val="0"/>
        </w:numPr>
        <w:jc w:val="both"/>
        <w:rPr>
          <w:i w:val="0"/>
          <w:color w:val="000000"/>
        </w:rPr>
      </w:pPr>
    </w:p>
    <w:p w:rsidR="00C25C9D" w:rsidRPr="00C25C9D" w:rsidRDefault="00C25C9D" w:rsidP="00C25C9D">
      <w:pPr>
        <w:numPr>
          <w:ilvl w:val="12"/>
          <w:numId w:val="0"/>
        </w:numPr>
        <w:jc w:val="both"/>
        <w:rPr>
          <w:i w:val="0"/>
          <w:color w:val="000000"/>
        </w:rPr>
      </w:pPr>
      <w:r w:rsidRPr="00C25C9D">
        <w:rPr>
          <w:i w:val="0"/>
          <w:color w:val="000000"/>
        </w:rPr>
        <w:t>Izvajalec odgovarja za odpravo stvarnih napak v garancijskih rokih skladno s to pogodbo, tudi če bo MOL iz kateregakoli razloga unovčil prejeto zavarovanje za odpravo napak v garancijskem roku.</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 xml:space="preserve">Brez predložene garancije za odpravo napak v garancijski dobi prevzem pogodbenih del po tej pogodbi ni opravljen. </w:t>
      </w:r>
    </w:p>
    <w:p w:rsidR="00C25C9D" w:rsidRPr="00C25C9D" w:rsidRDefault="00C25C9D" w:rsidP="00C25C9D">
      <w:pPr>
        <w:keepNext/>
        <w:jc w:val="both"/>
        <w:rPr>
          <w:bCs/>
          <w:i w:val="0"/>
        </w:rPr>
      </w:pPr>
    </w:p>
    <w:p w:rsidR="00C25C9D" w:rsidRPr="00C25C9D" w:rsidRDefault="00C25C9D" w:rsidP="00C25C9D">
      <w:pPr>
        <w:jc w:val="center"/>
        <w:rPr>
          <w:i w:val="0"/>
        </w:rPr>
      </w:pPr>
      <w:r w:rsidRPr="00C25C9D">
        <w:rPr>
          <w:i w:val="0"/>
        </w:rPr>
        <w:t>19. člen</w:t>
      </w:r>
    </w:p>
    <w:p w:rsidR="00C25C9D" w:rsidRPr="00C25C9D" w:rsidRDefault="00C25C9D" w:rsidP="00C25C9D">
      <w:pPr>
        <w:jc w:val="both"/>
        <w:rPr>
          <w:b/>
          <w:i w:val="0"/>
        </w:rPr>
      </w:pPr>
    </w:p>
    <w:p w:rsidR="00C25C9D" w:rsidRPr="00C25C9D" w:rsidRDefault="00C25C9D" w:rsidP="00C25C9D">
      <w:pPr>
        <w:jc w:val="both"/>
        <w:rPr>
          <w:i w:val="0"/>
          <w:color w:val="000000"/>
        </w:rPr>
      </w:pPr>
      <w:r w:rsidRPr="00C25C9D">
        <w:rPr>
          <w:i w:val="0"/>
          <w:color w:val="000000"/>
        </w:rPr>
        <w:t xml:space="preserve">Za skrite napake, ki se pokažejo v garancijski dobi, je naročnik dolžan obvestiti izvajalca </w:t>
      </w:r>
      <w:r w:rsidRPr="00C25C9D">
        <w:rPr>
          <w:i w:val="0"/>
        </w:rPr>
        <w:t>brez odlašanja</w:t>
      </w:r>
      <w:r w:rsidRPr="00C25C9D">
        <w:rPr>
          <w:i w:val="0"/>
          <w:color w:val="000000"/>
        </w:rPr>
        <w:t>. Stranki sporazumno določita primeren rok za odpravo napak, če to ne bo mogoče, pa ga določi naročnik sam.</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 xml:space="preserve">Izvajalec je k odpravi napak dolžan pristopiti v dogovorjenem roku, v nujnih primerih pa takoj, ko je to mogoče. </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rsidR="00C25C9D" w:rsidRPr="00C25C9D" w:rsidRDefault="00C25C9D" w:rsidP="00C25C9D">
      <w:pPr>
        <w:jc w:val="both"/>
        <w:rPr>
          <w:b/>
          <w:i w:val="0"/>
          <w:color w:val="000000"/>
        </w:rPr>
      </w:pPr>
    </w:p>
    <w:p w:rsidR="00C25C9D" w:rsidRPr="00C25C9D" w:rsidRDefault="00C25C9D" w:rsidP="00C25C9D">
      <w:pPr>
        <w:rPr>
          <w:b/>
          <w:i w:val="0"/>
          <w:color w:val="000000"/>
        </w:rPr>
      </w:pPr>
    </w:p>
    <w:p w:rsidR="00C25C9D" w:rsidRPr="00C25C9D" w:rsidRDefault="00C25C9D" w:rsidP="00C25C9D">
      <w:pPr>
        <w:jc w:val="both"/>
        <w:rPr>
          <w:b/>
          <w:i w:val="0"/>
          <w:color w:val="000000"/>
        </w:rPr>
      </w:pPr>
      <w:r w:rsidRPr="00C25C9D">
        <w:rPr>
          <w:b/>
          <w:i w:val="0"/>
          <w:color w:val="000000"/>
        </w:rPr>
        <w:t>Varstvo podatkov</w:t>
      </w:r>
    </w:p>
    <w:p w:rsidR="00C25C9D" w:rsidRPr="00C25C9D" w:rsidRDefault="00C25C9D" w:rsidP="00C25C9D">
      <w:pPr>
        <w:jc w:val="center"/>
        <w:rPr>
          <w:i w:val="0"/>
        </w:rPr>
      </w:pPr>
      <w:r w:rsidRPr="00C25C9D">
        <w:rPr>
          <w:i w:val="0"/>
        </w:rPr>
        <w:t>20. člen</w:t>
      </w:r>
    </w:p>
    <w:p w:rsidR="00C25C9D" w:rsidRPr="00C25C9D" w:rsidRDefault="00C25C9D" w:rsidP="00C25C9D">
      <w:pPr>
        <w:jc w:val="both"/>
        <w:rPr>
          <w:b/>
          <w:i w:val="0"/>
          <w:color w:val="000000"/>
        </w:rPr>
      </w:pPr>
    </w:p>
    <w:p w:rsidR="00C25C9D" w:rsidRPr="00C25C9D" w:rsidRDefault="00C25C9D" w:rsidP="00C25C9D">
      <w:pPr>
        <w:jc w:val="both"/>
        <w:rPr>
          <w:i w:val="0"/>
          <w:color w:val="000000"/>
        </w:rPr>
      </w:pPr>
      <w:r w:rsidRPr="00C25C9D">
        <w:rPr>
          <w:i w:val="0"/>
          <w:color w:val="000000"/>
        </w:rPr>
        <w:t xml:space="preserve">Izvajalec ne sme izkoriščati za svojo osebno uporabo ali izdati tretjemu podatkov, s katerim se seznani pri izvajanju pogodbenih del, in so kot taki varovani s predpisi o varstvu osebnih ali tajnih podatkov. </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lastRenderedPageBreak/>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V primeru kršitve določb o varovanju poslovne skrivnosti, sta pogodbeni stranki odškodninsko odgovorni za vso posredno in neposredno škodo.</w:t>
      </w:r>
    </w:p>
    <w:p w:rsidR="00C25C9D" w:rsidRPr="00C25C9D" w:rsidRDefault="00C25C9D" w:rsidP="00C25C9D">
      <w:pPr>
        <w:jc w:val="both"/>
        <w:rPr>
          <w:i w:val="0"/>
          <w:color w:val="000000"/>
        </w:rPr>
      </w:pPr>
    </w:p>
    <w:p w:rsidR="00C25C9D" w:rsidRPr="00C25C9D" w:rsidRDefault="00C25C9D" w:rsidP="00C25C9D">
      <w:pPr>
        <w:jc w:val="both"/>
        <w:rPr>
          <w:i w:val="0"/>
          <w:color w:val="000000"/>
        </w:rPr>
      </w:pPr>
    </w:p>
    <w:p w:rsidR="00C25C9D" w:rsidRPr="00C25C9D" w:rsidRDefault="00C25C9D" w:rsidP="00C25C9D">
      <w:pPr>
        <w:jc w:val="both"/>
        <w:rPr>
          <w:b/>
          <w:i w:val="0"/>
        </w:rPr>
      </w:pPr>
      <w:r w:rsidRPr="00C25C9D">
        <w:rPr>
          <w:b/>
          <w:i w:val="0"/>
        </w:rPr>
        <w:t>Pooblaščeni predstavniki pogodbenih strank</w:t>
      </w:r>
    </w:p>
    <w:p w:rsidR="00C25C9D" w:rsidRPr="00C25C9D" w:rsidRDefault="00C25C9D" w:rsidP="00C25C9D">
      <w:pPr>
        <w:jc w:val="both"/>
        <w:rPr>
          <w:i w:val="0"/>
        </w:rPr>
      </w:pPr>
    </w:p>
    <w:p w:rsidR="00C25C9D" w:rsidRPr="00C25C9D" w:rsidRDefault="00C25C9D" w:rsidP="00C25C9D">
      <w:pPr>
        <w:jc w:val="center"/>
        <w:rPr>
          <w:i w:val="0"/>
        </w:rPr>
      </w:pPr>
      <w:r w:rsidRPr="00C25C9D">
        <w:rPr>
          <w:i w:val="0"/>
        </w:rPr>
        <w:t>21. člen</w:t>
      </w:r>
    </w:p>
    <w:p w:rsidR="00C25C9D" w:rsidRPr="00C25C9D" w:rsidRDefault="00C25C9D" w:rsidP="00C25C9D">
      <w:pPr>
        <w:jc w:val="both"/>
        <w:rPr>
          <w:i w:val="0"/>
        </w:rPr>
      </w:pPr>
    </w:p>
    <w:p w:rsidR="00C25C9D" w:rsidRPr="00C25C9D" w:rsidRDefault="00C25C9D" w:rsidP="00C25C9D">
      <w:pPr>
        <w:jc w:val="both"/>
        <w:rPr>
          <w:i w:val="0"/>
          <w:color w:val="000000"/>
        </w:rPr>
      </w:pPr>
      <w:r w:rsidRPr="00C25C9D">
        <w:rPr>
          <w:i w:val="0"/>
          <w:color w:val="000000"/>
        </w:rPr>
        <w:t xml:space="preserve">Pooblaščen predstavnik naročnika za izvajanje te pogodbe je: Maja Trček Hočevar, e-mail: </w:t>
      </w:r>
      <w:hyperlink r:id="rId20" w:history="1">
        <w:r w:rsidRPr="00C25C9D">
          <w:rPr>
            <w:rStyle w:val="Hiperpovezava"/>
            <w:i w:val="0"/>
          </w:rPr>
          <w:t>maja.trcek@ljubljana.si</w:t>
        </w:r>
      </w:hyperlink>
      <w:r w:rsidRPr="00C25C9D">
        <w:rPr>
          <w:i w:val="0"/>
          <w:color w:val="000000"/>
        </w:rPr>
        <w:t xml:space="preserve"> tel. Št. 306 17 78, ki je skrbnica te pogodbe.</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Vodja del izvajalca je: …………………………… e-mail…………….tel. št………………</w:t>
      </w:r>
    </w:p>
    <w:p w:rsidR="00C25C9D" w:rsidRPr="00C25C9D" w:rsidRDefault="00C25C9D" w:rsidP="00C25C9D">
      <w:pPr>
        <w:jc w:val="both"/>
        <w:rPr>
          <w:i w:val="0"/>
          <w:color w:val="000000"/>
        </w:rPr>
      </w:pPr>
      <w:r w:rsidRPr="00C25C9D">
        <w:rPr>
          <w:i w:val="0"/>
          <w:color w:val="000000"/>
        </w:rPr>
        <w:t>Pooblaščen predstavnik na strani izvajalca: ………………. e-mail:……………tel. št………………</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Nadzor nad gradnjo, kot tudi urejanje vseh drugih vprašanj, ki bodo nastala ob izvajanju te pogodbe, bo naročnik uredil pred začetkom izvajanja pogodbenih del in o tem obvestil izvajalca.</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Izvajalec mora na zahtevo naročnika zamenjati odgovorno osebo, če delo opravlja nestrokovno ali v nasprotju z interesi naročnika.</w:t>
      </w:r>
    </w:p>
    <w:p w:rsidR="00C25C9D" w:rsidRPr="00C25C9D" w:rsidRDefault="00C25C9D" w:rsidP="00C25C9D">
      <w:pPr>
        <w:overflowPunct w:val="0"/>
        <w:autoSpaceDE w:val="0"/>
        <w:autoSpaceDN w:val="0"/>
        <w:adjustRightInd w:val="0"/>
        <w:jc w:val="both"/>
        <w:textAlignment w:val="baseline"/>
        <w:rPr>
          <w:i w:val="0"/>
          <w:color w:val="000000"/>
        </w:rPr>
      </w:pPr>
    </w:p>
    <w:p w:rsidR="00C25C9D" w:rsidRPr="00C25C9D" w:rsidRDefault="00C25C9D" w:rsidP="00C25C9D">
      <w:pPr>
        <w:overflowPunct w:val="0"/>
        <w:autoSpaceDE w:val="0"/>
        <w:autoSpaceDN w:val="0"/>
        <w:adjustRightInd w:val="0"/>
        <w:jc w:val="both"/>
        <w:textAlignment w:val="baseline"/>
        <w:rPr>
          <w:i w:val="0"/>
          <w:color w:val="000000"/>
        </w:rPr>
      </w:pPr>
      <w:r w:rsidRPr="00C25C9D">
        <w:rPr>
          <w:i w:val="0"/>
          <w:color w:val="000000"/>
        </w:rPr>
        <w:t>Izvajanje nalog koordinatorja za varnost in zdravje pri delu v izvajalni fazi projekta bo naročnik uredil pred začetkom izvajanja pogodbenih del in o tem obvestil izvajalca.</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V primeru spremembe pooblaščenih predstavnikov pogodbenih del se pogodbeni stranki pisno obvestita.</w:t>
      </w:r>
    </w:p>
    <w:p w:rsidR="00C25C9D" w:rsidRPr="00C25C9D" w:rsidRDefault="00C25C9D" w:rsidP="00C25C9D">
      <w:pPr>
        <w:jc w:val="both"/>
        <w:rPr>
          <w:i w:val="0"/>
        </w:rPr>
      </w:pPr>
    </w:p>
    <w:p w:rsidR="00C25C9D" w:rsidRPr="00C25C9D" w:rsidRDefault="00C25C9D" w:rsidP="00C25C9D">
      <w:pPr>
        <w:jc w:val="both"/>
        <w:rPr>
          <w:b/>
          <w:i w:val="0"/>
        </w:rPr>
      </w:pPr>
    </w:p>
    <w:p w:rsidR="00C25C9D" w:rsidRPr="00C25C9D" w:rsidRDefault="00C25C9D" w:rsidP="00C25C9D">
      <w:pPr>
        <w:jc w:val="both"/>
        <w:rPr>
          <w:b/>
          <w:i w:val="0"/>
        </w:rPr>
      </w:pPr>
      <w:r w:rsidRPr="00C25C9D">
        <w:rPr>
          <w:b/>
          <w:i w:val="0"/>
        </w:rPr>
        <w:t>Odstop od pogodbe</w:t>
      </w:r>
    </w:p>
    <w:p w:rsidR="00C25C9D" w:rsidRPr="00C25C9D" w:rsidRDefault="00C25C9D" w:rsidP="00C25C9D">
      <w:pPr>
        <w:jc w:val="both"/>
        <w:rPr>
          <w:b/>
          <w:i w:val="0"/>
          <w:color w:val="000000"/>
        </w:rPr>
      </w:pPr>
    </w:p>
    <w:p w:rsidR="00C25C9D" w:rsidRPr="00C25C9D" w:rsidRDefault="00C25C9D" w:rsidP="00C25C9D">
      <w:pPr>
        <w:jc w:val="center"/>
        <w:rPr>
          <w:i w:val="0"/>
        </w:rPr>
      </w:pPr>
      <w:r w:rsidRPr="00C25C9D">
        <w:rPr>
          <w:i w:val="0"/>
        </w:rPr>
        <w:t>22. člen</w:t>
      </w:r>
    </w:p>
    <w:p w:rsidR="00C25C9D" w:rsidRPr="00C25C9D" w:rsidRDefault="00C25C9D" w:rsidP="00C25C9D">
      <w:pPr>
        <w:jc w:val="both"/>
        <w:rPr>
          <w:b/>
          <w:i w:val="0"/>
          <w:color w:val="000000"/>
        </w:rPr>
      </w:pPr>
    </w:p>
    <w:p w:rsidR="00C25C9D" w:rsidRPr="00C25C9D" w:rsidRDefault="00C25C9D" w:rsidP="00C25C9D">
      <w:pPr>
        <w:jc w:val="both"/>
        <w:rPr>
          <w:i w:val="0"/>
          <w:color w:val="000000"/>
        </w:rPr>
      </w:pPr>
      <w:r w:rsidRPr="00C25C9D">
        <w:rPr>
          <w:i w:val="0"/>
          <w:color w:val="000000"/>
        </w:rPr>
        <w:t xml:space="preserve">Naročnik lahko odstopi od pogodbe, če izvajalec ne začne z izvedbo del v roku, določenem s to pogodbo, in niti v naknadnem roku, ki mu ga določi naročnik. </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C25C9D" w:rsidRPr="00C25C9D" w:rsidRDefault="00C25C9D" w:rsidP="00C25C9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C25C9D" w:rsidRPr="00C25C9D" w:rsidRDefault="00C25C9D" w:rsidP="00C25C9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C25C9D">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C25C9D" w:rsidRPr="00C25C9D" w:rsidRDefault="00C25C9D" w:rsidP="00C25C9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C25C9D" w:rsidRPr="00C25C9D" w:rsidRDefault="00C25C9D" w:rsidP="00C25C9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C25C9D">
        <w:rPr>
          <w:i w:val="0"/>
          <w:color w:val="000000"/>
        </w:rPr>
        <w:t>V primeru odstopa od pogodbe po tem členu je izvajalec dolžan povrniti naročniku vse stroške, povezane z izborom novega izvajalca kot tudi škodo, ki nastane naročniku zaradi zamude.</w:t>
      </w:r>
    </w:p>
    <w:p w:rsidR="00C25C9D" w:rsidRDefault="00C25C9D" w:rsidP="00C25C9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CB2B36" w:rsidRDefault="00CB2B36" w:rsidP="00C25C9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CB2B36" w:rsidRPr="00C25C9D" w:rsidRDefault="00CB2B36" w:rsidP="00C25C9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C25C9D" w:rsidRPr="00C25C9D" w:rsidRDefault="00C25C9D" w:rsidP="00C25C9D">
      <w:pPr>
        <w:jc w:val="center"/>
        <w:rPr>
          <w:i w:val="0"/>
          <w:color w:val="000000"/>
        </w:rPr>
      </w:pPr>
      <w:r w:rsidRPr="00C25C9D">
        <w:rPr>
          <w:i w:val="0"/>
          <w:color w:val="000000"/>
        </w:rPr>
        <w:t>23. člen</w:t>
      </w:r>
    </w:p>
    <w:p w:rsidR="00C25C9D" w:rsidRPr="00C25C9D" w:rsidRDefault="00C25C9D" w:rsidP="00C25C9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C25C9D" w:rsidRPr="00C25C9D" w:rsidRDefault="00C25C9D" w:rsidP="00C25C9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C25C9D">
        <w:rPr>
          <w:i w:val="0"/>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C25C9D" w:rsidRPr="00C25C9D" w:rsidRDefault="00C25C9D" w:rsidP="00C25C9D">
      <w:pPr>
        <w:jc w:val="both"/>
        <w:rPr>
          <w:i w:val="0"/>
          <w:color w:val="000000"/>
        </w:rPr>
      </w:pPr>
    </w:p>
    <w:p w:rsidR="00C25C9D" w:rsidRPr="00C25C9D" w:rsidRDefault="00C25C9D" w:rsidP="00C25C9D">
      <w:pPr>
        <w:rPr>
          <w:i w:val="0"/>
          <w:color w:val="000000"/>
        </w:rPr>
      </w:pPr>
    </w:p>
    <w:p w:rsidR="00C25C9D" w:rsidRPr="00C25C9D" w:rsidRDefault="00C25C9D" w:rsidP="00C25C9D">
      <w:pPr>
        <w:rPr>
          <w:b/>
          <w:i w:val="0"/>
          <w:color w:val="000000"/>
        </w:rPr>
      </w:pPr>
      <w:r w:rsidRPr="00C25C9D">
        <w:rPr>
          <w:b/>
          <w:i w:val="0"/>
          <w:color w:val="000000"/>
        </w:rPr>
        <w:t>Prepoved prenosa bodočih terjatev</w:t>
      </w:r>
    </w:p>
    <w:p w:rsidR="00C25C9D" w:rsidRPr="00C25C9D" w:rsidRDefault="00C25C9D" w:rsidP="00C25C9D">
      <w:pPr>
        <w:jc w:val="both"/>
        <w:rPr>
          <w:i w:val="0"/>
          <w:color w:val="000000"/>
        </w:rPr>
      </w:pPr>
    </w:p>
    <w:p w:rsidR="00C25C9D" w:rsidRPr="00C25C9D" w:rsidRDefault="00C25C9D" w:rsidP="00C25C9D">
      <w:pPr>
        <w:jc w:val="center"/>
        <w:rPr>
          <w:i w:val="0"/>
          <w:color w:val="000000"/>
        </w:rPr>
      </w:pPr>
      <w:r w:rsidRPr="00C25C9D">
        <w:rPr>
          <w:i w:val="0"/>
          <w:color w:val="000000"/>
        </w:rPr>
        <w:t>24. člen</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t.j……………EUR.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C25C9D" w:rsidRPr="00C25C9D" w:rsidRDefault="00C25C9D" w:rsidP="00C25C9D">
      <w:pPr>
        <w:jc w:val="both"/>
        <w:rPr>
          <w:i w:val="0"/>
          <w:color w:val="000000"/>
        </w:rPr>
      </w:pPr>
    </w:p>
    <w:p w:rsidR="00C25C9D" w:rsidRPr="00C25C9D" w:rsidRDefault="00C25C9D" w:rsidP="00C25C9D">
      <w:pPr>
        <w:jc w:val="both"/>
        <w:rPr>
          <w:i w:val="0"/>
          <w:color w:val="000000"/>
        </w:rPr>
      </w:pPr>
      <w:r w:rsidRPr="00C25C9D">
        <w:rPr>
          <w:i w:val="0"/>
          <w:color w:val="00000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C25C9D" w:rsidRPr="00C25C9D" w:rsidRDefault="00C25C9D" w:rsidP="00C25C9D">
      <w:pPr>
        <w:jc w:val="both"/>
        <w:rPr>
          <w:i w:val="0"/>
          <w:color w:val="000000"/>
        </w:rPr>
      </w:pPr>
    </w:p>
    <w:p w:rsidR="00C25C9D" w:rsidRPr="00C25C9D" w:rsidRDefault="00C25C9D" w:rsidP="00C25C9D">
      <w:pPr>
        <w:jc w:val="both"/>
        <w:rPr>
          <w:i w:val="0"/>
          <w:color w:val="000000"/>
        </w:rPr>
      </w:pPr>
    </w:p>
    <w:p w:rsidR="00C25C9D" w:rsidRPr="00C25C9D" w:rsidRDefault="00C25C9D" w:rsidP="00C25C9D">
      <w:pPr>
        <w:jc w:val="both"/>
        <w:outlineLvl w:val="0"/>
        <w:rPr>
          <w:b/>
          <w:i w:val="0"/>
        </w:rPr>
      </w:pPr>
      <w:r w:rsidRPr="00C25C9D">
        <w:rPr>
          <w:b/>
          <w:i w:val="0"/>
        </w:rPr>
        <w:t>Spremembe pogodbe</w:t>
      </w:r>
    </w:p>
    <w:p w:rsidR="00C25C9D" w:rsidRPr="00C25C9D" w:rsidRDefault="00C25C9D" w:rsidP="00C25C9D">
      <w:pPr>
        <w:jc w:val="both"/>
        <w:rPr>
          <w:b/>
          <w:i w:val="0"/>
        </w:rPr>
      </w:pPr>
    </w:p>
    <w:p w:rsidR="00C25C9D" w:rsidRPr="00C25C9D" w:rsidRDefault="00C25C9D" w:rsidP="00C25C9D">
      <w:pPr>
        <w:jc w:val="center"/>
        <w:rPr>
          <w:i w:val="0"/>
        </w:rPr>
      </w:pPr>
      <w:r w:rsidRPr="00C25C9D">
        <w:rPr>
          <w:i w:val="0"/>
        </w:rPr>
        <w:t>25. člen</w:t>
      </w:r>
    </w:p>
    <w:p w:rsidR="00C25C9D" w:rsidRPr="00C25C9D" w:rsidRDefault="00C25C9D" w:rsidP="00C25C9D">
      <w:pPr>
        <w:jc w:val="both"/>
        <w:rPr>
          <w:b/>
          <w:i w:val="0"/>
        </w:rPr>
      </w:pPr>
    </w:p>
    <w:p w:rsidR="00C25C9D" w:rsidRPr="00C25C9D" w:rsidRDefault="00C25C9D" w:rsidP="00C25C9D">
      <w:pPr>
        <w:jc w:val="both"/>
        <w:rPr>
          <w:i w:val="0"/>
        </w:rPr>
      </w:pPr>
      <w:r w:rsidRPr="00C25C9D">
        <w:rPr>
          <w:i w:val="0"/>
        </w:rPr>
        <w:t>Vse spremembe in dopolnitve te pogodbe se sklenejo v obliki pisnih aneksov k tej pogodbi.</w:t>
      </w:r>
    </w:p>
    <w:p w:rsidR="00C25C9D" w:rsidRPr="00C25C9D" w:rsidRDefault="00C25C9D" w:rsidP="00C25C9D">
      <w:pPr>
        <w:jc w:val="both"/>
        <w:rPr>
          <w:b/>
          <w:i w:val="0"/>
        </w:rPr>
      </w:pPr>
    </w:p>
    <w:p w:rsidR="00C25C9D" w:rsidRPr="00C25C9D" w:rsidRDefault="00C25C9D" w:rsidP="00C25C9D">
      <w:pPr>
        <w:jc w:val="both"/>
        <w:rPr>
          <w:b/>
          <w:i w:val="0"/>
        </w:rPr>
      </w:pPr>
    </w:p>
    <w:p w:rsidR="00C25C9D" w:rsidRPr="00C25C9D" w:rsidRDefault="00C25C9D" w:rsidP="00C25C9D">
      <w:pPr>
        <w:jc w:val="both"/>
        <w:rPr>
          <w:b/>
          <w:i w:val="0"/>
        </w:rPr>
      </w:pPr>
      <w:r w:rsidRPr="00C25C9D">
        <w:rPr>
          <w:b/>
          <w:i w:val="0"/>
        </w:rPr>
        <w:t>Reševanje sporov</w:t>
      </w:r>
    </w:p>
    <w:p w:rsidR="00C25C9D" w:rsidRPr="00C25C9D" w:rsidRDefault="00C25C9D" w:rsidP="00C25C9D">
      <w:pPr>
        <w:jc w:val="both"/>
        <w:rPr>
          <w:i w:val="0"/>
        </w:rPr>
      </w:pPr>
    </w:p>
    <w:p w:rsidR="00C25C9D" w:rsidRPr="00C25C9D" w:rsidRDefault="00C25C9D" w:rsidP="00C25C9D">
      <w:pPr>
        <w:jc w:val="center"/>
        <w:rPr>
          <w:i w:val="0"/>
        </w:rPr>
      </w:pPr>
      <w:r w:rsidRPr="00C25C9D">
        <w:rPr>
          <w:i w:val="0"/>
        </w:rPr>
        <w:t>26. člen</w:t>
      </w:r>
    </w:p>
    <w:p w:rsidR="00C25C9D" w:rsidRPr="00C25C9D" w:rsidRDefault="00C25C9D" w:rsidP="00C25C9D">
      <w:pPr>
        <w:jc w:val="both"/>
        <w:rPr>
          <w:i w:val="0"/>
        </w:rPr>
      </w:pPr>
    </w:p>
    <w:p w:rsidR="00C25C9D" w:rsidRPr="00C25C9D" w:rsidRDefault="00C25C9D" w:rsidP="00C25C9D">
      <w:pPr>
        <w:rPr>
          <w:i w:val="0"/>
        </w:rPr>
      </w:pPr>
      <w:r w:rsidRPr="00C25C9D">
        <w:rPr>
          <w:i w:val="0"/>
        </w:rPr>
        <w:t>Morebitne spore iz te pogodbe bosta pogodbeni stranki</w:t>
      </w:r>
      <w:r w:rsidRPr="00C25C9D">
        <w:rPr>
          <w:i w:val="0"/>
          <w:color w:val="FF0000"/>
        </w:rPr>
        <w:t xml:space="preserve"> </w:t>
      </w:r>
      <w:r w:rsidRPr="00C25C9D">
        <w:rPr>
          <w:i w:val="0"/>
        </w:rPr>
        <w:t>reševali sporazumno, če pa to ne bo mogoče, bo o sporih odločalo stvarno pristojno sodišče v Ljubljani po slovenskem pravu.</w:t>
      </w:r>
    </w:p>
    <w:p w:rsidR="00C25C9D" w:rsidRPr="00C25C9D" w:rsidRDefault="00C25C9D" w:rsidP="00C25C9D">
      <w:pPr>
        <w:jc w:val="both"/>
        <w:rPr>
          <w:b/>
          <w:i w:val="0"/>
        </w:rPr>
      </w:pPr>
    </w:p>
    <w:p w:rsidR="00C25C9D" w:rsidRPr="00C25C9D" w:rsidRDefault="00C25C9D" w:rsidP="00C25C9D">
      <w:pPr>
        <w:jc w:val="both"/>
        <w:rPr>
          <w:b/>
          <w:i w:val="0"/>
        </w:rPr>
      </w:pPr>
    </w:p>
    <w:p w:rsidR="00C25C9D" w:rsidRPr="00C25C9D" w:rsidRDefault="00C25C9D" w:rsidP="00C25C9D">
      <w:pPr>
        <w:jc w:val="both"/>
        <w:rPr>
          <w:b/>
          <w:i w:val="0"/>
        </w:rPr>
      </w:pPr>
    </w:p>
    <w:p w:rsidR="00C25C9D" w:rsidRPr="00C25C9D" w:rsidRDefault="00C25C9D" w:rsidP="00C25C9D">
      <w:pPr>
        <w:jc w:val="both"/>
        <w:rPr>
          <w:b/>
          <w:i w:val="0"/>
        </w:rPr>
      </w:pPr>
    </w:p>
    <w:p w:rsidR="00C25C9D" w:rsidRPr="00C25C9D" w:rsidRDefault="00C25C9D" w:rsidP="00C25C9D">
      <w:pPr>
        <w:jc w:val="both"/>
        <w:rPr>
          <w:b/>
          <w:i w:val="0"/>
        </w:rPr>
      </w:pPr>
    </w:p>
    <w:p w:rsidR="00C25C9D" w:rsidRPr="00C25C9D" w:rsidRDefault="00C25C9D" w:rsidP="00C25C9D">
      <w:pPr>
        <w:jc w:val="both"/>
        <w:rPr>
          <w:b/>
          <w:i w:val="0"/>
        </w:rPr>
      </w:pPr>
    </w:p>
    <w:p w:rsidR="00C25C9D" w:rsidRPr="00C25C9D" w:rsidRDefault="00C25C9D" w:rsidP="00C25C9D">
      <w:pPr>
        <w:jc w:val="both"/>
        <w:rPr>
          <w:b/>
          <w:i w:val="0"/>
        </w:rPr>
      </w:pPr>
      <w:r w:rsidRPr="00C25C9D">
        <w:rPr>
          <w:b/>
          <w:i w:val="0"/>
        </w:rPr>
        <w:t>Uporaba prava</w:t>
      </w:r>
    </w:p>
    <w:p w:rsidR="00C25C9D" w:rsidRPr="00C25C9D" w:rsidRDefault="00C25C9D" w:rsidP="00C25C9D">
      <w:pPr>
        <w:jc w:val="both"/>
        <w:rPr>
          <w:b/>
          <w:i w:val="0"/>
        </w:rPr>
      </w:pPr>
    </w:p>
    <w:p w:rsidR="00C25C9D" w:rsidRPr="00C25C9D" w:rsidRDefault="00C25C9D" w:rsidP="00C25C9D">
      <w:pPr>
        <w:jc w:val="center"/>
        <w:rPr>
          <w:i w:val="0"/>
        </w:rPr>
      </w:pPr>
      <w:r w:rsidRPr="00C25C9D">
        <w:rPr>
          <w:i w:val="0"/>
        </w:rPr>
        <w:t>27. člen</w:t>
      </w:r>
    </w:p>
    <w:p w:rsidR="00C25C9D" w:rsidRPr="00C25C9D" w:rsidRDefault="00C25C9D" w:rsidP="00C25C9D">
      <w:pPr>
        <w:jc w:val="both"/>
        <w:rPr>
          <w:b/>
          <w:i w:val="0"/>
        </w:rPr>
      </w:pPr>
    </w:p>
    <w:p w:rsidR="00C25C9D" w:rsidRPr="00C25C9D" w:rsidRDefault="00C25C9D" w:rsidP="00C25C9D">
      <w:pPr>
        <w:jc w:val="both"/>
        <w:rPr>
          <w:i w:val="0"/>
        </w:rPr>
      </w:pPr>
      <w:r w:rsidRPr="00C25C9D">
        <w:rPr>
          <w:i w:val="0"/>
        </w:rPr>
        <w:t>Za vprašanja, ki jih pogodbeni stranki nista uredili s to pogodbo, niti so urejena z veljavnimi predpisi, se uporabljajo Posebne gradbene uzance.</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r w:rsidRPr="00C25C9D">
        <w:rPr>
          <w:b/>
          <w:i w:val="0"/>
        </w:rPr>
        <w:t>Protikorupcijska klavzula</w:t>
      </w:r>
    </w:p>
    <w:p w:rsidR="00C25C9D" w:rsidRPr="00C25C9D" w:rsidRDefault="00C25C9D" w:rsidP="00C25C9D">
      <w:pPr>
        <w:jc w:val="center"/>
        <w:rPr>
          <w:i w:val="0"/>
        </w:rPr>
      </w:pPr>
      <w:r w:rsidRPr="00C25C9D">
        <w:rPr>
          <w:i w:val="0"/>
        </w:rPr>
        <w:t>28. 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C25C9D" w:rsidRPr="00C25C9D" w:rsidRDefault="00C25C9D" w:rsidP="00C25C9D">
      <w:pPr>
        <w:tabs>
          <w:tab w:val="center" w:pos="4536"/>
          <w:tab w:val="right" w:pos="9072"/>
        </w:tabs>
        <w:jc w:val="both"/>
        <w:rPr>
          <w:i w:val="0"/>
        </w:rPr>
      </w:pPr>
    </w:p>
    <w:p w:rsidR="00C25C9D" w:rsidRDefault="00C25C9D" w:rsidP="00C25C9D">
      <w:pPr>
        <w:tabs>
          <w:tab w:val="center" w:pos="4536"/>
          <w:tab w:val="right" w:pos="9072"/>
        </w:tabs>
        <w:jc w:val="both"/>
        <w:rPr>
          <w:i w:val="0"/>
        </w:rPr>
      </w:pPr>
    </w:p>
    <w:p w:rsidR="00CB2B36" w:rsidRDefault="00CB2B36" w:rsidP="00C25C9D">
      <w:pPr>
        <w:tabs>
          <w:tab w:val="center" w:pos="4536"/>
          <w:tab w:val="right" w:pos="9072"/>
        </w:tabs>
        <w:jc w:val="both"/>
        <w:rPr>
          <w:i w:val="0"/>
        </w:rPr>
      </w:pPr>
    </w:p>
    <w:p w:rsidR="00CB2B36" w:rsidRDefault="00CB2B36" w:rsidP="00C25C9D">
      <w:pPr>
        <w:tabs>
          <w:tab w:val="center" w:pos="4536"/>
          <w:tab w:val="right" w:pos="9072"/>
        </w:tabs>
        <w:jc w:val="both"/>
        <w:rPr>
          <w:i w:val="0"/>
        </w:rPr>
      </w:pPr>
    </w:p>
    <w:p w:rsidR="00CB2B36" w:rsidRDefault="00CB2B36" w:rsidP="00C25C9D">
      <w:pPr>
        <w:tabs>
          <w:tab w:val="center" w:pos="4536"/>
          <w:tab w:val="right" w:pos="9072"/>
        </w:tabs>
        <w:jc w:val="both"/>
        <w:rPr>
          <w:i w:val="0"/>
        </w:rPr>
      </w:pPr>
    </w:p>
    <w:p w:rsidR="00CB2B36" w:rsidRDefault="00CB2B36" w:rsidP="00C25C9D">
      <w:pPr>
        <w:tabs>
          <w:tab w:val="center" w:pos="4536"/>
          <w:tab w:val="right" w:pos="9072"/>
        </w:tabs>
        <w:jc w:val="both"/>
        <w:rPr>
          <w:i w:val="0"/>
        </w:rPr>
      </w:pPr>
    </w:p>
    <w:p w:rsidR="00CB2B36" w:rsidRPr="00C25C9D" w:rsidRDefault="00CB2B36" w:rsidP="00C25C9D">
      <w:pPr>
        <w:tabs>
          <w:tab w:val="center" w:pos="4536"/>
          <w:tab w:val="right" w:pos="9072"/>
        </w:tabs>
        <w:jc w:val="both"/>
        <w:rPr>
          <w:i w:val="0"/>
        </w:rPr>
      </w:pPr>
    </w:p>
    <w:p w:rsidR="00C25C9D" w:rsidRPr="00C25C9D" w:rsidRDefault="00C25C9D" w:rsidP="00C25C9D">
      <w:pPr>
        <w:jc w:val="both"/>
        <w:rPr>
          <w:b/>
          <w:i w:val="0"/>
        </w:rPr>
      </w:pPr>
      <w:r w:rsidRPr="00C25C9D">
        <w:rPr>
          <w:b/>
          <w:i w:val="0"/>
        </w:rPr>
        <w:t>Končne določbe</w:t>
      </w:r>
    </w:p>
    <w:p w:rsidR="00C25C9D" w:rsidRPr="00C25C9D" w:rsidRDefault="00C25C9D" w:rsidP="00C25C9D">
      <w:pPr>
        <w:jc w:val="both"/>
        <w:rPr>
          <w:b/>
          <w:i w:val="0"/>
        </w:rPr>
      </w:pPr>
    </w:p>
    <w:p w:rsidR="00C25C9D" w:rsidRPr="00C25C9D" w:rsidRDefault="00C25C9D" w:rsidP="00C25C9D">
      <w:pPr>
        <w:jc w:val="center"/>
        <w:rPr>
          <w:i w:val="0"/>
        </w:rPr>
      </w:pPr>
      <w:r w:rsidRPr="00C25C9D">
        <w:rPr>
          <w:i w:val="0"/>
        </w:rPr>
        <w:t>29. 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rPr>
        <w:t>Pogodba je sklenjena, ko jo podpišeta obe pogodbeni stranki in začne veljati z dnem predložitve finančnega  zavarovanja za dobro izvedbo pogodbenih obveznosti, pod pogojem, da je predloženo v skladu z določili te pogodbe.</w:t>
      </w:r>
    </w:p>
    <w:p w:rsidR="00C25C9D" w:rsidRPr="00C25C9D" w:rsidRDefault="00C25C9D" w:rsidP="00C25C9D">
      <w:pPr>
        <w:jc w:val="both"/>
        <w:rPr>
          <w:i w:val="0"/>
        </w:rPr>
      </w:pPr>
    </w:p>
    <w:p w:rsidR="00C25C9D" w:rsidRPr="00C25C9D" w:rsidRDefault="00C25C9D" w:rsidP="00C25C9D">
      <w:pPr>
        <w:jc w:val="center"/>
        <w:rPr>
          <w:i w:val="0"/>
        </w:rPr>
      </w:pPr>
      <w:r w:rsidRPr="00C25C9D">
        <w:rPr>
          <w:i w:val="0"/>
        </w:rPr>
        <w:t>30. člen</w:t>
      </w:r>
    </w:p>
    <w:p w:rsidR="00C25C9D" w:rsidRPr="00C25C9D" w:rsidRDefault="00C25C9D" w:rsidP="00C25C9D">
      <w:pPr>
        <w:jc w:val="both"/>
        <w:rPr>
          <w:i w:val="0"/>
        </w:rPr>
      </w:pPr>
    </w:p>
    <w:p w:rsidR="00C25C9D" w:rsidRPr="00C25C9D" w:rsidRDefault="00C25C9D" w:rsidP="00C25C9D">
      <w:pPr>
        <w:jc w:val="both"/>
        <w:rPr>
          <w:i w:val="0"/>
        </w:rPr>
      </w:pPr>
      <w:r w:rsidRPr="00C25C9D">
        <w:rPr>
          <w:i w:val="0"/>
          <w:color w:val="000000"/>
        </w:rPr>
        <w:t xml:space="preserve">Ta pogodba je sestavljena v </w:t>
      </w:r>
      <w:r w:rsidRPr="00C25C9D">
        <w:rPr>
          <w:i w:val="0"/>
        </w:rPr>
        <w:t>6 (šest)</w:t>
      </w:r>
      <w:r w:rsidRPr="00C25C9D">
        <w:rPr>
          <w:i w:val="0"/>
          <w:color w:val="000000"/>
        </w:rPr>
        <w:t xml:space="preserve"> enakih izvodih, od katerih prejme naročnik</w:t>
      </w:r>
      <w:r w:rsidRPr="00C25C9D">
        <w:rPr>
          <w:i w:val="0"/>
          <w:color w:val="FF0000"/>
        </w:rPr>
        <w:t xml:space="preserve"> </w:t>
      </w:r>
      <w:r w:rsidRPr="00C25C9D">
        <w:rPr>
          <w:i w:val="0"/>
        </w:rPr>
        <w:t>4 (štiri) izvode,  izvajalec pa dva 2 (dva) izvoda.</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r w:rsidRPr="00C25C9D">
        <w:rPr>
          <w:i w:val="0"/>
        </w:rPr>
        <w:t>Priloge te pogodbe so:</w:t>
      </w:r>
    </w:p>
    <w:p w:rsidR="00C25C9D" w:rsidRPr="00C25C9D" w:rsidRDefault="00C25C9D" w:rsidP="00C25C9D">
      <w:pPr>
        <w:numPr>
          <w:ilvl w:val="0"/>
          <w:numId w:val="36"/>
        </w:numPr>
        <w:ind w:left="0" w:firstLine="0"/>
        <w:contextualSpacing/>
        <w:jc w:val="both"/>
        <w:rPr>
          <w:i w:val="0"/>
        </w:rPr>
      </w:pPr>
      <w:r w:rsidRPr="00C25C9D">
        <w:rPr>
          <w:i w:val="0"/>
        </w:rPr>
        <w:t>razpisni pogoji naročnika, št. 430-1617/2018-….. z dne …….;</w:t>
      </w:r>
    </w:p>
    <w:p w:rsidR="00C25C9D" w:rsidRPr="00C25C9D" w:rsidRDefault="00C25C9D" w:rsidP="00C25C9D">
      <w:pPr>
        <w:numPr>
          <w:ilvl w:val="0"/>
          <w:numId w:val="36"/>
        </w:numPr>
        <w:ind w:left="0" w:firstLine="0"/>
        <w:contextualSpacing/>
        <w:jc w:val="both"/>
        <w:rPr>
          <w:i w:val="0"/>
        </w:rPr>
      </w:pPr>
      <w:r w:rsidRPr="00C25C9D">
        <w:rPr>
          <w:i w:val="0"/>
        </w:rPr>
        <w:t>ponudba izvajalca št. ………… z dne ……………… in končno ponudbo dogovorjeno na pogajanjih dne …………….;</w:t>
      </w:r>
    </w:p>
    <w:p w:rsidR="00C25C9D" w:rsidRPr="00C25C9D" w:rsidRDefault="00C25C9D" w:rsidP="00C25C9D">
      <w:pPr>
        <w:numPr>
          <w:ilvl w:val="0"/>
          <w:numId w:val="36"/>
        </w:numPr>
        <w:contextualSpacing/>
        <w:jc w:val="both"/>
        <w:rPr>
          <w:i w:val="0"/>
        </w:rPr>
      </w:pPr>
      <w:r w:rsidRPr="00C25C9D">
        <w:rPr>
          <w:i w:val="0"/>
        </w:rPr>
        <w:t>PZI  za Ureditev novega stopnišča Na Stolbi, št. 03/2018, ki jo je izdelal arhitekturni biro Ateljerarhitekti d.o.o. Ljubljana z datumom junij 2018;</w:t>
      </w:r>
    </w:p>
    <w:p w:rsidR="00C25C9D" w:rsidRPr="00C25C9D" w:rsidRDefault="00C25C9D" w:rsidP="00C25C9D">
      <w:pPr>
        <w:numPr>
          <w:ilvl w:val="0"/>
          <w:numId w:val="36"/>
        </w:numPr>
        <w:contextualSpacing/>
        <w:jc w:val="both"/>
        <w:rPr>
          <w:i w:val="0"/>
        </w:rPr>
      </w:pPr>
      <w:r w:rsidRPr="00C25C9D">
        <w:rPr>
          <w:i w:val="0"/>
        </w:rPr>
        <w:t>PZI za ureditev peš poti Ovinki, iz ulice Na Stolbi proti gradu, št……, ki jo je izdelal arhitekturni biro Ambient d.o.o. z datumom ….. 2018</w:t>
      </w:r>
    </w:p>
    <w:p w:rsidR="00C25C9D" w:rsidRPr="00C25C9D" w:rsidRDefault="00C25C9D" w:rsidP="00C25C9D">
      <w:pPr>
        <w:numPr>
          <w:ilvl w:val="0"/>
          <w:numId w:val="36"/>
        </w:numPr>
        <w:ind w:left="0" w:firstLine="0"/>
        <w:contextualSpacing/>
        <w:jc w:val="both"/>
        <w:rPr>
          <w:i w:val="0"/>
        </w:rPr>
      </w:pPr>
      <w:r w:rsidRPr="00C25C9D">
        <w:rPr>
          <w:i w:val="0"/>
        </w:rPr>
        <w:t>terminski plan izvedbe pogodbenih del;</w:t>
      </w:r>
    </w:p>
    <w:p w:rsidR="00C25C9D" w:rsidRPr="00C25C9D" w:rsidRDefault="00C25C9D" w:rsidP="00C25C9D">
      <w:pPr>
        <w:numPr>
          <w:ilvl w:val="0"/>
          <w:numId w:val="36"/>
        </w:numPr>
        <w:ind w:left="0" w:firstLine="0"/>
        <w:contextualSpacing/>
        <w:jc w:val="both"/>
        <w:rPr>
          <w:i w:val="0"/>
        </w:rPr>
      </w:pPr>
      <w:r w:rsidRPr="00C25C9D">
        <w:rPr>
          <w:i w:val="0"/>
        </w:rPr>
        <w:t xml:space="preserve">fotokopija zavarovalne police št. ……………………………………. </w:t>
      </w:r>
    </w:p>
    <w:p w:rsidR="00C25C9D" w:rsidRPr="00C25C9D" w:rsidRDefault="00C25C9D" w:rsidP="00C25C9D">
      <w:pPr>
        <w:jc w:val="both"/>
        <w:rPr>
          <w:i w:val="0"/>
        </w:rPr>
      </w:pPr>
    </w:p>
    <w:p w:rsidR="00C25C9D" w:rsidRPr="00C25C9D" w:rsidRDefault="00C25C9D" w:rsidP="00C25C9D">
      <w:pPr>
        <w:jc w:val="both"/>
        <w:rPr>
          <w:i w:val="0"/>
        </w:rPr>
      </w:pPr>
    </w:p>
    <w:p w:rsidR="00C25C9D" w:rsidRPr="00C25C9D" w:rsidRDefault="00C25C9D" w:rsidP="00C25C9D">
      <w:pPr>
        <w:jc w:val="both"/>
        <w:rPr>
          <w:i w:val="0"/>
        </w:rPr>
      </w:pPr>
    </w:p>
    <w:tbl>
      <w:tblPr>
        <w:tblW w:w="0" w:type="auto"/>
        <w:tblLook w:val="01E0" w:firstRow="1" w:lastRow="1" w:firstColumn="1" w:lastColumn="1" w:noHBand="0" w:noVBand="0"/>
      </w:tblPr>
      <w:tblGrid>
        <w:gridCol w:w="4928"/>
        <w:gridCol w:w="4252"/>
      </w:tblGrid>
      <w:tr w:rsidR="00C25C9D" w:rsidRPr="00C25C9D" w:rsidTr="00C25C9D">
        <w:tc>
          <w:tcPr>
            <w:tcW w:w="4928" w:type="dxa"/>
            <w:hideMark/>
          </w:tcPr>
          <w:p w:rsidR="00C25C9D" w:rsidRPr="00C25C9D" w:rsidRDefault="00C25C9D">
            <w:pPr>
              <w:jc w:val="both"/>
              <w:rPr>
                <w:i w:val="0"/>
                <w:sz w:val="22"/>
                <w:szCs w:val="22"/>
                <w:lang w:eastAsia="en-US"/>
              </w:rPr>
            </w:pPr>
            <w:r w:rsidRPr="00C25C9D">
              <w:rPr>
                <w:i w:val="0"/>
              </w:rPr>
              <w:t>Številka:</w:t>
            </w:r>
          </w:p>
        </w:tc>
        <w:tc>
          <w:tcPr>
            <w:tcW w:w="4252" w:type="dxa"/>
            <w:hideMark/>
          </w:tcPr>
          <w:p w:rsidR="00C25C9D" w:rsidRPr="00C25C9D" w:rsidRDefault="00C25C9D">
            <w:pPr>
              <w:spacing w:line="256" w:lineRule="auto"/>
              <w:rPr>
                <w:i w:val="0"/>
                <w:sz w:val="22"/>
                <w:szCs w:val="22"/>
                <w:lang w:eastAsia="en-US"/>
              </w:rPr>
            </w:pPr>
          </w:p>
        </w:tc>
      </w:tr>
      <w:tr w:rsidR="00C25C9D" w:rsidRPr="00C25C9D" w:rsidTr="00C25C9D">
        <w:tc>
          <w:tcPr>
            <w:tcW w:w="4928" w:type="dxa"/>
          </w:tcPr>
          <w:p w:rsidR="00C25C9D" w:rsidRPr="00C25C9D" w:rsidRDefault="00C25C9D">
            <w:pPr>
              <w:jc w:val="both"/>
              <w:rPr>
                <w:i w:val="0"/>
                <w:sz w:val="22"/>
                <w:szCs w:val="22"/>
                <w:lang w:eastAsia="en-US"/>
              </w:rPr>
            </w:pPr>
          </w:p>
        </w:tc>
        <w:tc>
          <w:tcPr>
            <w:tcW w:w="4252" w:type="dxa"/>
            <w:hideMark/>
          </w:tcPr>
          <w:p w:rsidR="00C25C9D" w:rsidRPr="00C25C9D" w:rsidRDefault="00C25C9D">
            <w:pPr>
              <w:jc w:val="both"/>
              <w:rPr>
                <w:b/>
                <w:i w:val="0"/>
                <w:sz w:val="22"/>
                <w:szCs w:val="22"/>
                <w:lang w:eastAsia="en-US"/>
              </w:rPr>
            </w:pPr>
            <w:r w:rsidRPr="00C25C9D">
              <w:rPr>
                <w:b/>
                <w:i w:val="0"/>
              </w:rPr>
              <w:t>Številka pogodbe: C7560-18-220079</w:t>
            </w:r>
          </w:p>
        </w:tc>
      </w:tr>
      <w:tr w:rsidR="00C25C9D" w:rsidRPr="00C25C9D" w:rsidTr="00C25C9D">
        <w:tc>
          <w:tcPr>
            <w:tcW w:w="4928" w:type="dxa"/>
          </w:tcPr>
          <w:p w:rsidR="00C25C9D" w:rsidRPr="00C25C9D" w:rsidRDefault="00C25C9D">
            <w:pPr>
              <w:jc w:val="both"/>
              <w:rPr>
                <w:i w:val="0"/>
                <w:sz w:val="22"/>
                <w:szCs w:val="22"/>
                <w:lang w:eastAsia="en-US"/>
              </w:rPr>
            </w:pPr>
          </w:p>
        </w:tc>
        <w:tc>
          <w:tcPr>
            <w:tcW w:w="4252" w:type="dxa"/>
            <w:hideMark/>
          </w:tcPr>
          <w:p w:rsidR="00C25C9D" w:rsidRPr="00C25C9D" w:rsidRDefault="00C25C9D">
            <w:pPr>
              <w:jc w:val="both"/>
              <w:rPr>
                <w:i w:val="0"/>
                <w:sz w:val="22"/>
                <w:szCs w:val="22"/>
                <w:lang w:eastAsia="en-US"/>
              </w:rPr>
            </w:pPr>
            <w:r w:rsidRPr="00C25C9D">
              <w:rPr>
                <w:i w:val="0"/>
              </w:rPr>
              <w:t>Številka dok. DS: 430-1617/2018-2</w:t>
            </w:r>
          </w:p>
        </w:tc>
      </w:tr>
      <w:tr w:rsidR="00C25C9D" w:rsidRPr="00C25C9D" w:rsidTr="00C25C9D">
        <w:tc>
          <w:tcPr>
            <w:tcW w:w="4928" w:type="dxa"/>
            <w:hideMark/>
          </w:tcPr>
          <w:p w:rsidR="00C25C9D" w:rsidRPr="00C25C9D" w:rsidRDefault="00C25C9D">
            <w:pPr>
              <w:jc w:val="both"/>
              <w:rPr>
                <w:i w:val="0"/>
                <w:sz w:val="22"/>
                <w:szCs w:val="22"/>
                <w:lang w:eastAsia="en-US"/>
              </w:rPr>
            </w:pPr>
            <w:r w:rsidRPr="00C25C9D">
              <w:rPr>
                <w:i w:val="0"/>
              </w:rPr>
              <w:t>Datum:</w:t>
            </w:r>
          </w:p>
        </w:tc>
        <w:tc>
          <w:tcPr>
            <w:tcW w:w="4252" w:type="dxa"/>
            <w:hideMark/>
          </w:tcPr>
          <w:p w:rsidR="00C25C9D" w:rsidRPr="00C25C9D" w:rsidRDefault="00C25C9D">
            <w:pPr>
              <w:jc w:val="both"/>
              <w:rPr>
                <w:i w:val="0"/>
                <w:sz w:val="22"/>
                <w:szCs w:val="22"/>
                <w:lang w:eastAsia="en-US"/>
              </w:rPr>
            </w:pPr>
            <w:r w:rsidRPr="00C25C9D">
              <w:rPr>
                <w:i w:val="0"/>
              </w:rPr>
              <w:t>Datum:</w:t>
            </w:r>
          </w:p>
        </w:tc>
      </w:tr>
      <w:tr w:rsidR="00C25C9D" w:rsidRPr="00C25C9D" w:rsidTr="00C25C9D">
        <w:tc>
          <w:tcPr>
            <w:tcW w:w="4928" w:type="dxa"/>
          </w:tcPr>
          <w:p w:rsidR="00C25C9D" w:rsidRPr="00C25C9D" w:rsidRDefault="00C25C9D">
            <w:pPr>
              <w:jc w:val="both"/>
              <w:rPr>
                <w:i w:val="0"/>
              </w:rPr>
            </w:pPr>
          </w:p>
          <w:p w:rsidR="00C25C9D" w:rsidRPr="00C25C9D" w:rsidRDefault="00C25C9D">
            <w:pPr>
              <w:jc w:val="both"/>
              <w:rPr>
                <w:i w:val="0"/>
              </w:rPr>
            </w:pPr>
          </w:p>
          <w:p w:rsidR="00C25C9D" w:rsidRPr="00C25C9D" w:rsidRDefault="00C25C9D">
            <w:pPr>
              <w:jc w:val="both"/>
              <w:rPr>
                <w:i w:val="0"/>
                <w:sz w:val="22"/>
                <w:szCs w:val="22"/>
                <w:lang w:eastAsia="en-US"/>
              </w:rPr>
            </w:pPr>
          </w:p>
        </w:tc>
        <w:tc>
          <w:tcPr>
            <w:tcW w:w="4252" w:type="dxa"/>
          </w:tcPr>
          <w:p w:rsidR="00C25C9D" w:rsidRPr="00C25C9D" w:rsidRDefault="00C25C9D">
            <w:pPr>
              <w:jc w:val="both"/>
              <w:rPr>
                <w:i w:val="0"/>
                <w:sz w:val="22"/>
                <w:szCs w:val="22"/>
                <w:lang w:eastAsia="en-US"/>
              </w:rPr>
            </w:pPr>
          </w:p>
        </w:tc>
      </w:tr>
      <w:tr w:rsidR="00C25C9D" w:rsidRPr="00C25C9D" w:rsidTr="00C25C9D">
        <w:tc>
          <w:tcPr>
            <w:tcW w:w="4928" w:type="dxa"/>
            <w:hideMark/>
          </w:tcPr>
          <w:p w:rsidR="00C25C9D" w:rsidRPr="00C25C9D" w:rsidRDefault="00C25C9D">
            <w:pPr>
              <w:jc w:val="both"/>
              <w:rPr>
                <w:i w:val="0"/>
                <w:sz w:val="22"/>
                <w:szCs w:val="22"/>
                <w:lang w:eastAsia="en-US"/>
              </w:rPr>
            </w:pPr>
            <w:r w:rsidRPr="00C25C9D">
              <w:rPr>
                <w:i w:val="0"/>
              </w:rPr>
              <w:t>Izvajalec</w:t>
            </w:r>
          </w:p>
        </w:tc>
        <w:tc>
          <w:tcPr>
            <w:tcW w:w="4252" w:type="dxa"/>
            <w:hideMark/>
          </w:tcPr>
          <w:p w:rsidR="00C25C9D" w:rsidRPr="00C25C9D" w:rsidRDefault="00C25C9D">
            <w:pPr>
              <w:jc w:val="both"/>
              <w:rPr>
                <w:i w:val="0"/>
                <w:sz w:val="22"/>
                <w:szCs w:val="22"/>
                <w:lang w:eastAsia="en-US"/>
              </w:rPr>
            </w:pPr>
            <w:r w:rsidRPr="00C25C9D">
              <w:rPr>
                <w:i w:val="0"/>
              </w:rPr>
              <w:t>Naročnik:</w:t>
            </w:r>
          </w:p>
        </w:tc>
      </w:tr>
      <w:tr w:rsidR="00C25C9D" w:rsidRPr="00C25C9D" w:rsidTr="00C25C9D">
        <w:tc>
          <w:tcPr>
            <w:tcW w:w="4928" w:type="dxa"/>
          </w:tcPr>
          <w:p w:rsidR="00C25C9D" w:rsidRPr="00C25C9D" w:rsidRDefault="00C25C9D">
            <w:pPr>
              <w:jc w:val="both"/>
              <w:rPr>
                <w:b/>
                <w:i w:val="0"/>
                <w:sz w:val="22"/>
                <w:szCs w:val="22"/>
                <w:lang w:eastAsia="en-US"/>
              </w:rPr>
            </w:pPr>
          </w:p>
        </w:tc>
        <w:tc>
          <w:tcPr>
            <w:tcW w:w="4252" w:type="dxa"/>
          </w:tcPr>
          <w:p w:rsidR="00C25C9D" w:rsidRPr="00C25C9D" w:rsidRDefault="00C25C9D">
            <w:pPr>
              <w:jc w:val="both"/>
              <w:rPr>
                <w:b/>
                <w:i w:val="0"/>
              </w:rPr>
            </w:pPr>
            <w:r w:rsidRPr="00C25C9D">
              <w:rPr>
                <w:b/>
                <w:i w:val="0"/>
              </w:rPr>
              <w:t>MESTNA OBČINA LJUBLJANA</w:t>
            </w:r>
          </w:p>
          <w:p w:rsidR="00C25C9D" w:rsidRPr="00C25C9D" w:rsidRDefault="00C25C9D">
            <w:pPr>
              <w:jc w:val="both"/>
              <w:rPr>
                <w:i w:val="0"/>
              </w:rPr>
            </w:pPr>
          </w:p>
          <w:p w:rsidR="00C25C9D" w:rsidRPr="00C25C9D" w:rsidRDefault="00C25C9D">
            <w:pPr>
              <w:jc w:val="both"/>
              <w:rPr>
                <w:i w:val="0"/>
              </w:rPr>
            </w:pPr>
            <w:r w:rsidRPr="00C25C9D">
              <w:rPr>
                <w:i w:val="0"/>
              </w:rPr>
              <w:t>Župan</w:t>
            </w:r>
          </w:p>
          <w:p w:rsidR="00C25C9D" w:rsidRPr="00C25C9D" w:rsidRDefault="00C25C9D">
            <w:pPr>
              <w:jc w:val="both"/>
              <w:rPr>
                <w:b/>
                <w:i w:val="0"/>
                <w:sz w:val="22"/>
                <w:szCs w:val="22"/>
                <w:lang w:eastAsia="en-US"/>
              </w:rPr>
            </w:pPr>
            <w:r w:rsidRPr="00C25C9D">
              <w:rPr>
                <w:i w:val="0"/>
              </w:rPr>
              <w:t>Zoran Janković</w:t>
            </w:r>
          </w:p>
        </w:tc>
      </w:tr>
    </w:tbl>
    <w:p w:rsidR="005A7391" w:rsidRPr="00C25C9D" w:rsidRDefault="001E5860" w:rsidP="00E76B06">
      <w:pPr>
        <w:ind w:left="4956" w:firstLine="708"/>
        <w:rPr>
          <w:b/>
          <w:i w:val="0"/>
          <w:sz w:val="22"/>
          <w:szCs w:val="22"/>
        </w:rPr>
        <w:sectPr w:rsidR="005A7391" w:rsidRPr="00C25C9D" w:rsidSect="005A7391">
          <w:footerReference w:type="default" r:id="rId21"/>
          <w:pgSz w:w="11906" w:h="16838"/>
          <w:pgMar w:top="1400" w:right="1202" w:bottom="1202" w:left="629" w:header="709" w:footer="709" w:gutter="0"/>
          <w:cols w:space="708"/>
          <w:docGrid w:linePitch="360"/>
        </w:sectPr>
      </w:pPr>
      <w:r w:rsidRPr="00C25C9D">
        <w:rPr>
          <w:b/>
          <w:i w:val="0"/>
          <w:sz w:val="22"/>
          <w:szCs w:val="22"/>
        </w:rPr>
        <w:t xml:space="preserve">                                                                                                                   </w:t>
      </w:r>
    </w:p>
    <w:p w:rsidR="008601E8" w:rsidRPr="00C25C9D" w:rsidRDefault="008601E8" w:rsidP="008601E8">
      <w:pPr>
        <w:ind w:left="1080"/>
        <w:jc w:val="right"/>
        <w:rPr>
          <w:b/>
          <w:i w:val="0"/>
          <w:sz w:val="22"/>
          <w:szCs w:val="22"/>
        </w:rPr>
      </w:pPr>
      <w:bookmarkStart w:id="6" w:name="_Toc173211238"/>
      <w:bookmarkStart w:id="7" w:name="_Toc173211631"/>
      <w:bookmarkStart w:id="8" w:name="_Toc176167191"/>
      <w:r w:rsidRPr="00C25C9D">
        <w:rPr>
          <w:b/>
          <w:i w:val="0"/>
          <w:sz w:val="22"/>
          <w:szCs w:val="22"/>
        </w:rPr>
        <w:lastRenderedPageBreak/>
        <w:t>PRILOGA B</w:t>
      </w:r>
    </w:p>
    <w:p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rsidTr="006B1E31">
        <w:tc>
          <w:tcPr>
            <w:tcW w:w="4820" w:type="dxa"/>
          </w:tcPr>
          <w:p w:rsidR="008601E8" w:rsidRPr="008601E8" w:rsidRDefault="008601E8" w:rsidP="008601E8">
            <w:pPr>
              <w:ind w:left="209" w:hanging="209"/>
              <w:jc w:val="both"/>
              <w:rPr>
                <w:b/>
                <w:i w:val="0"/>
                <w:sz w:val="22"/>
                <w:szCs w:val="22"/>
              </w:rPr>
            </w:pPr>
          </w:p>
          <w:p w:rsidR="008601E8" w:rsidRPr="008601E8" w:rsidRDefault="008601E8" w:rsidP="008601E8">
            <w:pPr>
              <w:ind w:left="209" w:hanging="209"/>
              <w:jc w:val="both"/>
              <w:rPr>
                <w:b/>
                <w:i w:val="0"/>
                <w:sz w:val="22"/>
                <w:szCs w:val="22"/>
              </w:rPr>
            </w:pPr>
            <w:r w:rsidRPr="008601E8">
              <w:rPr>
                <w:b/>
                <w:i w:val="0"/>
                <w:sz w:val="22"/>
                <w:szCs w:val="22"/>
              </w:rPr>
              <w:t xml:space="preserve">POŠILJATELJ </w:t>
            </w:r>
            <w:r w:rsidRPr="008601E8">
              <w:rPr>
                <w:i w:val="0"/>
                <w:sz w:val="22"/>
                <w:szCs w:val="22"/>
              </w:rPr>
              <w:t>(</w:t>
            </w:r>
            <w:r w:rsidR="00BC101E">
              <w:rPr>
                <w:i w:val="0"/>
                <w:sz w:val="22"/>
                <w:szCs w:val="22"/>
              </w:rPr>
              <w:t>gospodarski subjekt</w:t>
            </w:r>
            <w:r w:rsidRPr="008601E8">
              <w:rPr>
                <w:i w:val="0"/>
                <w:sz w:val="22"/>
                <w:szCs w:val="22"/>
              </w:rPr>
              <w:t>)</w:t>
            </w:r>
            <w:r w:rsidRPr="008601E8">
              <w:rPr>
                <w:b/>
                <w:i w:val="0"/>
                <w:sz w:val="22"/>
                <w:szCs w:val="22"/>
              </w:rPr>
              <w:t>:</w:t>
            </w: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tc>
      </w:tr>
    </w:tbl>
    <w:p w:rsidR="008601E8" w:rsidRPr="008601E8" w:rsidRDefault="008601E8" w:rsidP="008601E8">
      <w:pPr>
        <w:jc w:val="both"/>
        <w:rPr>
          <w:i w:val="0"/>
          <w:sz w:val="22"/>
          <w:szCs w:val="22"/>
        </w:rPr>
      </w:pPr>
      <w:r w:rsidRPr="008601E8">
        <w:rPr>
          <w:i w:val="0"/>
          <w:sz w:val="22"/>
          <w:szCs w:val="22"/>
        </w:rPr>
        <w:br w:type="textWrapping" w:clear="all"/>
      </w:r>
    </w:p>
    <w:p w:rsidR="008601E8" w:rsidRPr="008601E8" w:rsidRDefault="008601E8" w:rsidP="008601E8">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0B2DB9" w:rsidTr="006B1E31">
        <w:tc>
          <w:tcPr>
            <w:tcW w:w="4815" w:type="dxa"/>
            <w:tcBorders>
              <w:top w:val="single" w:sz="4" w:space="0" w:color="auto"/>
              <w:left w:val="single" w:sz="4" w:space="0" w:color="auto"/>
              <w:bottom w:val="single" w:sz="4" w:space="0" w:color="auto"/>
              <w:right w:val="single" w:sz="4" w:space="0" w:color="auto"/>
            </w:tcBorders>
            <w:shd w:val="clear" w:color="auto" w:fill="auto"/>
          </w:tcPr>
          <w:p w:rsidR="008601E8" w:rsidRPr="00C74542" w:rsidRDefault="008601E8" w:rsidP="008601E8">
            <w:pPr>
              <w:jc w:val="both"/>
              <w:rPr>
                <w:b/>
                <w:i w:val="0"/>
                <w:sz w:val="22"/>
                <w:szCs w:val="22"/>
              </w:rPr>
            </w:pPr>
          </w:p>
          <w:p w:rsidR="008601E8" w:rsidRPr="00C74542" w:rsidRDefault="0077678D" w:rsidP="008601E8">
            <w:pPr>
              <w:jc w:val="both"/>
              <w:rPr>
                <w:i w:val="0"/>
                <w:sz w:val="22"/>
                <w:szCs w:val="22"/>
              </w:rPr>
            </w:pPr>
            <w:r w:rsidRPr="00C74542">
              <w:rPr>
                <w:i w:val="0"/>
                <w:sz w:val="22"/>
                <w:szCs w:val="22"/>
              </w:rPr>
              <w:t xml:space="preserve">PREJEM FINANČNEGA </w:t>
            </w:r>
            <w:r w:rsidR="00CE4069">
              <w:rPr>
                <w:i w:val="0"/>
                <w:sz w:val="22"/>
                <w:szCs w:val="22"/>
              </w:rPr>
              <w:t>ZAVAROVANJA ZA RESNOST PRIJAVE</w:t>
            </w:r>
            <w:r w:rsidR="008601E8" w:rsidRPr="00C74542">
              <w:rPr>
                <w:i w:val="0"/>
                <w:sz w:val="22"/>
                <w:szCs w:val="22"/>
              </w:rPr>
              <w:t xml:space="preserve"> (izpolni prejemnik):</w:t>
            </w:r>
          </w:p>
          <w:p w:rsidR="008601E8" w:rsidRPr="00C74542" w:rsidRDefault="008601E8" w:rsidP="008601E8">
            <w:pPr>
              <w:jc w:val="both"/>
              <w:rPr>
                <w:i w:val="0"/>
                <w:sz w:val="22"/>
                <w:szCs w:val="22"/>
              </w:rPr>
            </w:pPr>
          </w:p>
          <w:p w:rsidR="008601E8" w:rsidRPr="00C74542" w:rsidRDefault="008601E8" w:rsidP="008601E8">
            <w:pPr>
              <w:jc w:val="both"/>
              <w:rPr>
                <w:i w:val="0"/>
                <w:smallCaps/>
                <w:sz w:val="22"/>
                <w:szCs w:val="22"/>
              </w:rPr>
            </w:pPr>
            <w:r w:rsidRPr="00C74542">
              <w:rPr>
                <w:i w:val="0"/>
                <w:smallCaps/>
                <w:sz w:val="22"/>
                <w:szCs w:val="22"/>
              </w:rPr>
              <w:t>osebno                             po pošti</w:t>
            </w:r>
          </w:p>
          <w:p w:rsidR="008601E8" w:rsidRPr="00C74542" w:rsidRDefault="008601E8" w:rsidP="008601E8">
            <w:pPr>
              <w:jc w:val="both"/>
              <w:rPr>
                <w:i w:val="0"/>
                <w:sz w:val="16"/>
                <w:szCs w:val="16"/>
              </w:rPr>
            </w:pPr>
          </w:p>
          <w:p w:rsidR="008601E8" w:rsidRPr="00C74542" w:rsidRDefault="008601E8" w:rsidP="008601E8">
            <w:pPr>
              <w:jc w:val="both"/>
              <w:rPr>
                <w:i w:val="0"/>
                <w:sz w:val="22"/>
                <w:szCs w:val="22"/>
              </w:rPr>
            </w:pPr>
            <w:r w:rsidRPr="00C74542">
              <w:rPr>
                <w:i w:val="0"/>
                <w:sz w:val="22"/>
                <w:szCs w:val="22"/>
              </w:rPr>
              <w:t>Datum:</w:t>
            </w:r>
          </w:p>
          <w:p w:rsidR="008601E8" w:rsidRPr="00C74542" w:rsidRDefault="008601E8" w:rsidP="008601E8">
            <w:pPr>
              <w:jc w:val="both"/>
              <w:rPr>
                <w:i w:val="0"/>
                <w:sz w:val="10"/>
                <w:szCs w:val="10"/>
              </w:rPr>
            </w:pPr>
          </w:p>
          <w:p w:rsidR="008601E8" w:rsidRPr="00C74542" w:rsidRDefault="008601E8" w:rsidP="008601E8">
            <w:pPr>
              <w:jc w:val="both"/>
              <w:rPr>
                <w:i w:val="0"/>
                <w:sz w:val="22"/>
                <w:szCs w:val="22"/>
              </w:rPr>
            </w:pPr>
            <w:r w:rsidRPr="00C74542">
              <w:rPr>
                <w:i w:val="0"/>
                <w:sz w:val="22"/>
                <w:szCs w:val="22"/>
              </w:rPr>
              <w:t>Ura:</w:t>
            </w:r>
          </w:p>
          <w:p w:rsidR="008601E8" w:rsidRPr="00C74542" w:rsidRDefault="008601E8" w:rsidP="008601E8">
            <w:pPr>
              <w:jc w:val="both"/>
              <w:rPr>
                <w:i w:val="0"/>
                <w:sz w:val="10"/>
                <w:szCs w:val="10"/>
              </w:rPr>
            </w:pPr>
          </w:p>
          <w:p w:rsidR="008601E8" w:rsidRPr="00C74542" w:rsidRDefault="008601E8" w:rsidP="008601E8">
            <w:pPr>
              <w:jc w:val="both"/>
              <w:rPr>
                <w:i w:val="0"/>
                <w:sz w:val="22"/>
                <w:szCs w:val="22"/>
              </w:rPr>
            </w:pPr>
            <w:r w:rsidRPr="00C74542">
              <w:rPr>
                <w:i w:val="0"/>
                <w:sz w:val="22"/>
                <w:szCs w:val="22"/>
              </w:rPr>
              <w:t>Številka: 430-</w:t>
            </w:r>
            <w:r w:rsidR="004100BE">
              <w:rPr>
                <w:i w:val="0"/>
                <w:sz w:val="22"/>
                <w:szCs w:val="22"/>
              </w:rPr>
              <w:t>1617/2018-</w:t>
            </w:r>
          </w:p>
          <w:p w:rsidR="008601E8" w:rsidRPr="00C74542" w:rsidRDefault="008601E8" w:rsidP="008601E8">
            <w:pPr>
              <w:jc w:val="both"/>
              <w:rPr>
                <w:i w:val="0"/>
                <w:sz w:val="10"/>
                <w:szCs w:val="10"/>
              </w:rPr>
            </w:pPr>
          </w:p>
          <w:p w:rsidR="008601E8" w:rsidRPr="00C74542" w:rsidRDefault="008601E8" w:rsidP="00BC101E">
            <w:pPr>
              <w:jc w:val="both"/>
              <w:rPr>
                <w:i w:val="0"/>
                <w:sz w:val="22"/>
                <w:szCs w:val="22"/>
              </w:rPr>
            </w:pPr>
            <w:r w:rsidRPr="00C74542">
              <w:rPr>
                <w:i w:val="0"/>
                <w:sz w:val="22"/>
                <w:szCs w:val="22"/>
              </w:rPr>
              <w:t xml:space="preserve">Zaporedna številka </w:t>
            </w:r>
            <w:r w:rsidR="00BC101E" w:rsidRPr="00C74542">
              <w:rPr>
                <w:i w:val="0"/>
                <w:sz w:val="22"/>
                <w:szCs w:val="22"/>
              </w:rPr>
              <w:t>prijave</w:t>
            </w:r>
            <w:r w:rsidRPr="00C74542">
              <w:rPr>
                <w:i w:val="0"/>
                <w:sz w:val="22"/>
                <w:szCs w:val="22"/>
              </w:rPr>
              <w:t>:</w:t>
            </w:r>
          </w:p>
        </w:tc>
      </w:tr>
    </w:tbl>
    <w:p w:rsidR="008601E8" w:rsidRPr="008601E8" w:rsidRDefault="008601E8" w:rsidP="008601E8">
      <w:pPr>
        <w:jc w:val="both"/>
        <w:rPr>
          <w:i w:val="0"/>
          <w:sz w:val="6"/>
          <w:szCs w:val="6"/>
        </w:rPr>
      </w:pPr>
      <w:r w:rsidRPr="008601E8">
        <w:rPr>
          <w:i w:val="0"/>
          <w:sz w:val="22"/>
          <w:szCs w:val="22"/>
        </w:rPr>
        <w:br w:type="textWrapping" w:clear="all"/>
      </w:r>
    </w:p>
    <w:p w:rsidR="008601E8" w:rsidRPr="008601E8" w:rsidRDefault="008601E8" w:rsidP="008601E8">
      <w:pPr>
        <w:rPr>
          <w:sz w:val="22"/>
          <w:szCs w:val="22"/>
        </w:rPr>
      </w:pPr>
    </w:p>
    <w:p w:rsidR="008601E8" w:rsidRPr="008601E8" w:rsidRDefault="008601E8" w:rsidP="008601E8">
      <w:pPr>
        <w:rPr>
          <w:b/>
          <w:i w:val="0"/>
          <w:sz w:val="22"/>
          <w:szCs w:val="22"/>
        </w:rPr>
      </w:pPr>
      <w:r w:rsidRPr="008601E8">
        <w:rPr>
          <w:i w:val="0"/>
          <w:noProof/>
          <w:sz w:val="22"/>
          <w:szCs w:val="22"/>
        </w:rPr>
        <mc:AlternateContent>
          <mc:Choice Requires="wps">
            <w:drawing>
              <wp:anchor distT="0" distB="0" distL="114300" distR="114300" simplePos="0" relativeHeight="251660288" behindDoc="0" locked="0" layoutInCell="1" allowOverlap="1" wp14:anchorId="6EF8577C" wp14:editId="48412070">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8304C5" w:rsidRPr="00BB5893" w:rsidRDefault="008304C5" w:rsidP="008601E8">
                            <w:pPr>
                              <w:rPr>
                                <w:b/>
                                <w:i w:val="0"/>
                                <w:color w:val="000000" w:themeColor="text1"/>
                                <w:szCs w:val="24"/>
                              </w:rPr>
                            </w:pPr>
                            <w:r>
                              <w:rPr>
                                <w:b/>
                                <w:i w:val="0"/>
                                <w:color w:val="000000" w:themeColor="text1"/>
                                <w:szCs w:val="24"/>
                              </w:rPr>
                              <w:t>»NE ODPIRAJ – FINANČNO ZAVAROVANJE ZA RESNOST PRIJAVE</w:t>
                            </w:r>
                            <w:r w:rsidRPr="00BB5893">
                              <w:rPr>
                                <w:b/>
                                <w:i w:val="0"/>
                                <w:color w:val="000000" w:themeColor="text1"/>
                                <w:szCs w:val="24"/>
                              </w:rPr>
                              <w:t xml:space="preserve"> - </w:t>
                            </w:r>
                            <w:r w:rsidRPr="0041164F">
                              <w:rPr>
                                <w:b/>
                                <w:i w:val="0"/>
                                <w:color w:val="000000" w:themeColor="text1"/>
                                <w:szCs w:val="24"/>
                              </w:rPr>
                              <w:t>JN 7560-18-</w:t>
                            </w:r>
                            <w:r w:rsidR="003776AF" w:rsidRPr="0041164F">
                              <w:rPr>
                                <w:b/>
                                <w:i w:val="0"/>
                                <w:color w:val="000000" w:themeColor="text1"/>
                                <w:szCs w:val="24"/>
                              </w:rPr>
                              <w:t>220079</w:t>
                            </w:r>
                            <w:r w:rsidRPr="0041164F">
                              <w:rPr>
                                <w:b/>
                                <w:i w:val="0"/>
                                <w:color w:val="000000" w:themeColor="text1"/>
                                <w:szCs w:val="24"/>
                              </w:rPr>
                              <w:t>«</w:t>
                            </w:r>
                          </w:p>
                          <w:p w:rsidR="008304C5" w:rsidRPr="00BB5893" w:rsidRDefault="008304C5" w:rsidP="008601E8">
                            <w:pPr>
                              <w:ind w:left="1080" w:hanging="1080"/>
                              <w:rPr>
                                <w:i w:val="0"/>
                                <w:color w:val="000000" w:themeColor="text1"/>
                                <w:szCs w:val="24"/>
                              </w:rPr>
                            </w:pPr>
                          </w:p>
                          <w:p w:rsidR="008304C5" w:rsidRPr="00BB5893" w:rsidRDefault="008304C5" w:rsidP="004633DA">
                            <w:pPr>
                              <w:jc w:val="both"/>
                              <w:rPr>
                                <w:b/>
                                <w:color w:val="000000" w:themeColor="text1"/>
                                <w:szCs w:val="24"/>
                              </w:rPr>
                            </w:pPr>
                            <w:r>
                              <w:rPr>
                                <w:b/>
                                <w:i w:val="0"/>
                                <w:color w:val="000000" w:themeColor="text1"/>
                                <w:szCs w:val="24"/>
                              </w:rPr>
                              <w:t>Ureditev novega stopnišča na Stolbi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8304C5" w:rsidRPr="00BB5893" w:rsidRDefault="008304C5" w:rsidP="008601E8">
                      <w:pPr>
                        <w:rPr>
                          <w:b/>
                          <w:i w:val="0"/>
                          <w:color w:val="000000" w:themeColor="text1"/>
                          <w:szCs w:val="24"/>
                        </w:rPr>
                      </w:pPr>
                      <w:r>
                        <w:rPr>
                          <w:b/>
                          <w:i w:val="0"/>
                          <w:color w:val="000000" w:themeColor="text1"/>
                          <w:szCs w:val="24"/>
                        </w:rPr>
                        <w:t>»NE ODPIRAJ – FINANČNO ZAVAROVANJE ZA RESNOST PRIJAVE</w:t>
                      </w:r>
                      <w:r w:rsidRPr="00BB5893">
                        <w:rPr>
                          <w:b/>
                          <w:i w:val="0"/>
                          <w:color w:val="000000" w:themeColor="text1"/>
                          <w:szCs w:val="24"/>
                        </w:rPr>
                        <w:t xml:space="preserve"> - </w:t>
                      </w:r>
                      <w:r w:rsidRPr="0041164F">
                        <w:rPr>
                          <w:b/>
                          <w:i w:val="0"/>
                          <w:color w:val="000000" w:themeColor="text1"/>
                          <w:szCs w:val="24"/>
                        </w:rPr>
                        <w:t>JN 7560-18-</w:t>
                      </w:r>
                      <w:r w:rsidR="003776AF" w:rsidRPr="0041164F">
                        <w:rPr>
                          <w:b/>
                          <w:i w:val="0"/>
                          <w:color w:val="000000" w:themeColor="text1"/>
                          <w:szCs w:val="24"/>
                        </w:rPr>
                        <w:t>220079</w:t>
                      </w:r>
                      <w:r w:rsidRPr="0041164F">
                        <w:rPr>
                          <w:b/>
                          <w:i w:val="0"/>
                          <w:color w:val="000000" w:themeColor="text1"/>
                          <w:szCs w:val="24"/>
                        </w:rPr>
                        <w:t>«</w:t>
                      </w:r>
                    </w:p>
                    <w:p w:rsidR="008304C5" w:rsidRPr="00BB5893" w:rsidRDefault="008304C5" w:rsidP="008601E8">
                      <w:pPr>
                        <w:ind w:left="1080" w:hanging="1080"/>
                        <w:rPr>
                          <w:i w:val="0"/>
                          <w:color w:val="000000" w:themeColor="text1"/>
                          <w:szCs w:val="24"/>
                        </w:rPr>
                      </w:pPr>
                    </w:p>
                    <w:p w:rsidR="008304C5" w:rsidRPr="00BB5893" w:rsidRDefault="008304C5" w:rsidP="004633DA">
                      <w:pPr>
                        <w:jc w:val="both"/>
                        <w:rPr>
                          <w:b/>
                          <w:color w:val="000000" w:themeColor="text1"/>
                          <w:szCs w:val="24"/>
                        </w:rPr>
                      </w:pPr>
                      <w:r>
                        <w:rPr>
                          <w:b/>
                          <w:i w:val="0"/>
                          <w:color w:val="000000" w:themeColor="text1"/>
                          <w:szCs w:val="24"/>
                        </w:rPr>
                        <w:t>Ureditev novega stopnišča na Stolbi</w:t>
                      </w:r>
                    </w:p>
                  </w:txbxContent>
                </v:textbox>
              </v:rect>
            </w:pict>
          </mc:Fallback>
        </mc:AlternateContent>
      </w:r>
    </w:p>
    <w:p w:rsidR="008601E8" w:rsidRPr="008601E8" w:rsidRDefault="008601E8" w:rsidP="008601E8">
      <w:pPr>
        <w:ind w:left="1080"/>
        <w:jc w:val="both"/>
        <w:rPr>
          <w:i w:val="0"/>
          <w:sz w:val="22"/>
          <w:szCs w:val="22"/>
        </w:rPr>
      </w:pPr>
    </w:p>
    <w:p w:rsidR="008601E8" w:rsidRPr="008601E8" w:rsidRDefault="008601E8" w:rsidP="008601E8">
      <w:pPr>
        <w:ind w:left="1080"/>
        <w:jc w:val="both"/>
        <w:rPr>
          <w:i w:val="0"/>
          <w:sz w:val="22"/>
          <w:szCs w:val="22"/>
        </w:rPr>
      </w:pPr>
    </w:p>
    <w:p w:rsidR="008601E8" w:rsidRPr="008601E8" w:rsidRDefault="008601E8" w:rsidP="008601E8">
      <w:pPr>
        <w:ind w:left="1080"/>
        <w:jc w:val="both"/>
        <w:rPr>
          <w:i w:val="0"/>
          <w:sz w:val="22"/>
          <w:szCs w:val="22"/>
        </w:rPr>
      </w:pPr>
    </w:p>
    <w:p w:rsidR="008601E8" w:rsidRPr="008601E8" w:rsidRDefault="008601E8" w:rsidP="008601E8">
      <w:pPr>
        <w:jc w:val="both"/>
        <w:rPr>
          <w:i w:val="0"/>
          <w:sz w:val="22"/>
          <w:szCs w:val="22"/>
        </w:rPr>
      </w:pPr>
      <w:r w:rsidRPr="008601E8">
        <w:rPr>
          <w:i w:val="0"/>
          <w:noProof/>
          <w:sz w:val="22"/>
          <w:szCs w:val="22"/>
        </w:rPr>
        <mc:AlternateContent>
          <mc:Choice Requires="wps">
            <w:drawing>
              <wp:anchor distT="0" distB="0" distL="114300" distR="114300" simplePos="0" relativeHeight="251661312" behindDoc="0" locked="0" layoutInCell="1" allowOverlap="1" wp14:anchorId="05865437" wp14:editId="0D596833">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8304C5" w:rsidRPr="00A70F52" w:rsidRDefault="008304C5" w:rsidP="008601E8">
                            <w:pPr>
                              <w:ind w:left="284"/>
                              <w:jc w:val="center"/>
                              <w:rPr>
                                <w:b/>
                                <w:i w:val="0"/>
                                <w:color w:val="000000" w:themeColor="text1"/>
                                <w:sz w:val="22"/>
                                <w:szCs w:val="22"/>
                              </w:rPr>
                            </w:pP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304C5" w:rsidRPr="00E753C8" w:rsidRDefault="008304C5" w:rsidP="008601E8">
                            <w:pPr>
                              <w:ind w:left="284"/>
                              <w:jc w:val="center"/>
                              <w:rPr>
                                <w:i w:val="0"/>
                                <w:color w:val="000000" w:themeColor="text1"/>
                                <w:sz w:val="22"/>
                                <w:szCs w:val="22"/>
                              </w:rPr>
                            </w:pP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1000 Ljubljana</w:t>
                            </w:r>
                          </w:p>
                          <w:p w:rsidR="008304C5" w:rsidRDefault="008304C5"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8304C5" w:rsidRPr="00A70F52" w:rsidRDefault="008304C5" w:rsidP="008601E8">
                      <w:pPr>
                        <w:ind w:left="284"/>
                        <w:jc w:val="center"/>
                        <w:rPr>
                          <w:b/>
                          <w:i w:val="0"/>
                          <w:color w:val="000000" w:themeColor="text1"/>
                          <w:sz w:val="22"/>
                          <w:szCs w:val="22"/>
                        </w:rPr>
                      </w:pP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304C5" w:rsidRPr="00E753C8" w:rsidRDefault="008304C5" w:rsidP="008601E8">
                      <w:pPr>
                        <w:ind w:left="284"/>
                        <w:jc w:val="center"/>
                        <w:rPr>
                          <w:i w:val="0"/>
                          <w:color w:val="000000" w:themeColor="text1"/>
                          <w:sz w:val="22"/>
                          <w:szCs w:val="22"/>
                        </w:rPr>
                      </w:pP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8304C5" w:rsidRPr="00E753C8" w:rsidRDefault="008304C5" w:rsidP="008601E8">
                      <w:pPr>
                        <w:ind w:left="284"/>
                        <w:jc w:val="center"/>
                        <w:rPr>
                          <w:b/>
                          <w:i w:val="0"/>
                          <w:color w:val="000000" w:themeColor="text1"/>
                          <w:sz w:val="22"/>
                          <w:szCs w:val="22"/>
                        </w:rPr>
                      </w:pPr>
                      <w:r w:rsidRPr="00E753C8">
                        <w:rPr>
                          <w:b/>
                          <w:i w:val="0"/>
                          <w:color w:val="000000" w:themeColor="text1"/>
                          <w:sz w:val="22"/>
                          <w:szCs w:val="22"/>
                        </w:rPr>
                        <w:t>1000 Ljubljana</w:t>
                      </w:r>
                    </w:p>
                    <w:p w:rsidR="008304C5" w:rsidRDefault="008304C5" w:rsidP="008601E8">
                      <w:pPr>
                        <w:ind w:left="284"/>
                        <w:jc w:val="center"/>
                      </w:pPr>
                    </w:p>
                  </w:txbxContent>
                </v:textbox>
              </v:rect>
            </w:pict>
          </mc:Fallback>
        </mc:AlternateContent>
      </w:r>
    </w:p>
    <w:p w:rsidR="008601E8" w:rsidRPr="008601E8" w:rsidRDefault="008601E8" w:rsidP="008601E8">
      <w:pPr>
        <w:jc w:val="both"/>
        <w:rPr>
          <w:i w:val="0"/>
          <w:sz w:val="22"/>
          <w:szCs w:val="22"/>
        </w:rPr>
      </w:pPr>
    </w:p>
    <w:p w:rsidR="008601E8" w:rsidRPr="008601E8" w:rsidRDefault="008601E8" w:rsidP="008601E8">
      <w:pPr>
        <w:jc w:val="both"/>
        <w:rPr>
          <w:i w:val="0"/>
          <w:sz w:val="22"/>
          <w:szCs w:val="22"/>
        </w:rPr>
      </w:pPr>
    </w:p>
    <w:p w:rsidR="008601E8" w:rsidRDefault="008601E8" w:rsidP="008601E8">
      <w:pPr>
        <w:rPr>
          <w:b/>
          <w:i w:val="0"/>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bookmarkEnd w:id="6"/>
    <w:bookmarkEnd w:id="7"/>
    <w:bookmarkEnd w:id="8"/>
    <w:p w:rsidR="00DC2457" w:rsidRPr="0079325B" w:rsidRDefault="00DC2457" w:rsidP="00DC2457">
      <w:pPr>
        <w:pStyle w:val="Glava"/>
        <w:tabs>
          <w:tab w:val="clear" w:pos="4536"/>
          <w:tab w:val="clear" w:pos="9072"/>
        </w:tabs>
        <w:jc w:val="both"/>
        <w:rPr>
          <w:i w:val="0"/>
          <w:sz w:val="22"/>
          <w:szCs w:val="22"/>
        </w:rPr>
      </w:pPr>
    </w:p>
    <w:p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right"/>
        <w:rPr>
          <w:b/>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C25C9D">
      <w:pPr>
        <w:numPr>
          <w:ilvl w:val="0"/>
          <w:numId w:val="11"/>
        </w:numPr>
        <w:rPr>
          <w:i w:val="0"/>
          <w:sz w:val="22"/>
          <w:szCs w:val="22"/>
        </w:rPr>
      </w:pPr>
      <w:r>
        <w:rPr>
          <w:i w:val="0"/>
          <w:sz w:val="22"/>
          <w:szCs w:val="22"/>
        </w:rPr>
        <w:t xml:space="preserve">Vzorec finančnega zavarovanja za resnost prijave in ponudb (priloga C/1) </w:t>
      </w:r>
    </w:p>
    <w:p w:rsidR="00DC2457" w:rsidRDefault="00DC2457" w:rsidP="00C25C9D">
      <w:pPr>
        <w:numPr>
          <w:ilvl w:val="0"/>
          <w:numId w:val="11"/>
        </w:numPr>
        <w:rPr>
          <w:i w:val="0"/>
          <w:sz w:val="22"/>
          <w:szCs w:val="22"/>
        </w:rPr>
      </w:pPr>
      <w:r>
        <w:rPr>
          <w:i w:val="0"/>
          <w:sz w:val="22"/>
          <w:szCs w:val="22"/>
        </w:rPr>
        <w:t>Vzorec finančnega zavarovanja za dobro izvedbo pogodbenih obveznosti (priloga C/2)</w:t>
      </w:r>
    </w:p>
    <w:p w:rsidR="00DC2457" w:rsidRDefault="00DC2457" w:rsidP="00C25C9D">
      <w:pPr>
        <w:numPr>
          <w:ilvl w:val="0"/>
          <w:numId w:val="11"/>
        </w:numPr>
        <w:rPr>
          <w:i w:val="0"/>
          <w:sz w:val="22"/>
          <w:szCs w:val="22"/>
        </w:rPr>
      </w:pPr>
      <w:r>
        <w:rPr>
          <w:i w:val="0"/>
          <w:sz w:val="22"/>
          <w:szCs w:val="22"/>
        </w:rPr>
        <w:t>Vzorec finančnega zavarovanja za odpravo napak v garancijski dobi (priloga C/3)</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C16BB1" w:rsidRDefault="00DC2457" w:rsidP="00DC2457">
      <w:pPr>
        <w:pStyle w:val="Glava"/>
        <w:tabs>
          <w:tab w:val="clear" w:pos="4536"/>
          <w:tab w:val="clear" w:pos="9072"/>
        </w:tabs>
        <w:jc w:val="right"/>
        <w:rPr>
          <w:b/>
          <w:i w:val="0"/>
          <w:sz w:val="22"/>
          <w:szCs w:val="22"/>
        </w:rPr>
      </w:pPr>
      <w:r>
        <w:rPr>
          <w:i w:val="0"/>
          <w:sz w:val="22"/>
          <w:szCs w:val="22"/>
        </w:rPr>
        <w:br w:type="page"/>
      </w:r>
      <w:r>
        <w:rPr>
          <w:b/>
          <w:i w:val="0"/>
          <w:sz w:val="22"/>
          <w:szCs w:val="22"/>
        </w:rPr>
        <w:lastRenderedPageBreak/>
        <w:t>PRILOGA C</w:t>
      </w:r>
      <w:r w:rsidRPr="00C16BB1">
        <w:rPr>
          <w:b/>
          <w:i w:val="0"/>
          <w:sz w:val="22"/>
          <w:szCs w:val="22"/>
        </w:rPr>
        <w:t>/1</w:t>
      </w:r>
    </w:p>
    <w:p w:rsidR="00DC2457" w:rsidRPr="0079325B" w:rsidRDefault="00DC2457" w:rsidP="00DC2457">
      <w:pPr>
        <w:pStyle w:val="Glava"/>
        <w:tabs>
          <w:tab w:val="clear" w:pos="4536"/>
          <w:tab w:val="clear" w:pos="9072"/>
        </w:tabs>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9"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9"/>
      <w:r w:rsidRPr="00554526">
        <w:rPr>
          <w:i w:val="0"/>
          <w:sz w:val="22"/>
          <w:szCs w:val="22"/>
        </w:rPr>
        <w:t xml:space="preserve"> (vpiše se datum, ki je naveden v razpisni dokumentaciji za oddajo predmetnega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DC2457" w:rsidRPr="00554526" w:rsidRDefault="00DC2457" w:rsidP="00C25C9D">
      <w:pPr>
        <w:numPr>
          <w:ilvl w:val="0"/>
          <w:numId w:val="16"/>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rsidR="00DC2457" w:rsidRPr="00554526" w:rsidRDefault="00DC2457" w:rsidP="00C25C9D">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rsidR="00DC2457" w:rsidRPr="00554526" w:rsidRDefault="00DC2457" w:rsidP="00C25C9D">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C30505" w:rsidRDefault="00C30505">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rsidR="00DC2457" w:rsidRDefault="00DC2457" w:rsidP="00DC2457">
      <w:pPr>
        <w:pStyle w:val="Glava"/>
        <w:tabs>
          <w:tab w:val="clear" w:pos="4536"/>
          <w:tab w:val="clear" w:pos="9072"/>
        </w:tabs>
        <w:ind w:left="1080"/>
        <w:jc w:val="both"/>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ind w:left="1134"/>
        <w:jc w:val="both"/>
        <w:rPr>
          <w:rFonts w:ascii="Arial" w:hAnsi="Arial" w:cs="Arial"/>
          <w:sz w:val="20"/>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30505" w:rsidRDefault="00C30505">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rsidR="00DC2457" w:rsidRPr="0079325B" w:rsidRDefault="00DC2457" w:rsidP="00DC2457">
      <w:pPr>
        <w:rPr>
          <w:b/>
          <w:i w:val="0"/>
          <w:sz w:val="22"/>
          <w:szCs w:val="22"/>
        </w:rPr>
      </w:pPr>
    </w:p>
    <w:p w:rsidR="00DC2457" w:rsidRPr="00554526" w:rsidRDefault="00DC2457" w:rsidP="00DC2457">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DC2457" w:rsidRDefault="00DC2457" w:rsidP="00DC2457">
      <w:pPr>
        <w:keepNext/>
        <w:jc w:val="both"/>
        <w:rPr>
          <w:rFonts w:ascii="Arial" w:hAnsi="Arial" w:cs="Arial"/>
          <w:sz w:val="20"/>
        </w:rPr>
      </w:pPr>
    </w:p>
    <w:p w:rsidR="00DC2457" w:rsidRPr="00CB7EE2" w:rsidRDefault="00DC2457" w:rsidP="00DC2457">
      <w:pPr>
        <w:keepNext/>
        <w:jc w:val="both"/>
        <w:rPr>
          <w:rFonts w:ascii="Arial" w:hAnsi="Arial" w:cs="Arial"/>
          <w:sz w:val="20"/>
        </w:rPr>
      </w:pPr>
    </w:p>
    <w:p w:rsidR="00DC2457" w:rsidRPr="00554526" w:rsidRDefault="00DC2457" w:rsidP="00DC2457">
      <w:pPr>
        <w:keepNext/>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keepNext/>
        <w:ind w:left="1134"/>
        <w:jc w:val="both"/>
        <w:rPr>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keepNext/>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jc w:val="right"/>
        <w:rPr>
          <w:i w:val="0"/>
          <w:sz w:val="22"/>
          <w:szCs w:val="22"/>
        </w:rPr>
      </w:pPr>
    </w:p>
    <w:p w:rsidR="00DC2457" w:rsidRDefault="00DC2457" w:rsidP="00DC2457">
      <w:pPr>
        <w:pStyle w:val="Glava"/>
        <w:tabs>
          <w:tab w:val="clear" w:pos="4536"/>
          <w:tab w:val="clear" w:pos="9072"/>
        </w:tabs>
        <w:rPr>
          <w:b/>
          <w:i w:val="0"/>
          <w:sz w:val="22"/>
          <w:szCs w:val="22"/>
        </w:rPr>
      </w:pPr>
    </w:p>
    <w:p w:rsidR="00DC2457" w:rsidRDefault="00DC2457" w:rsidP="00DC2457">
      <w:pPr>
        <w:pStyle w:val="Glava"/>
        <w:tabs>
          <w:tab w:val="clear" w:pos="4536"/>
          <w:tab w:val="clear" w:pos="9072"/>
        </w:tabs>
        <w:jc w:val="both"/>
        <w:rPr>
          <w:b/>
          <w:i w:val="0"/>
          <w:sz w:val="22"/>
          <w:szCs w:val="22"/>
        </w:rPr>
      </w:pPr>
    </w:p>
    <w:p w:rsidR="00DC2457" w:rsidRPr="009D79AD" w:rsidRDefault="00DC2457" w:rsidP="00DC2457">
      <w:pPr>
        <w:ind w:left="993"/>
        <w:rPr>
          <w:i w:val="0"/>
          <w:color w:val="0000FF"/>
          <w:szCs w:val="24"/>
        </w:rPr>
      </w:pPr>
    </w:p>
    <w:p w:rsidR="00DC2457" w:rsidRPr="00941DA8" w:rsidRDefault="00DC2457" w:rsidP="00DC2457">
      <w:pPr>
        <w:ind w:left="993"/>
        <w:rPr>
          <w:color w:val="0000FF"/>
          <w:szCs w:val="24"/>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675195" w:rsidRDefault="00675195">
      <w:pPr>
        <w:rPr>
          <w:b/>
          <w:i w:val="0"/>
          <w:sz w:val="22"/>
          <w:szCs w:val="22"/>
        </w:rPr>
      </w:pPr>
      <w:r>
        <w:rPr>
          <w:b/>
          <w:i w:val="0"/>
          <w:sz w:val="22"/>
          <w:szCs w:val="22"/>
        </w:rPr>
        <w:br w:type="page"/>
      </w:r>
    </w:p>
    <w:p w:rsidR="00DC2457" w:rsidRDefault="00675195" w:rsidP="00675195">
      <w:pPr>
        <w:jc w:val="right"/>
        <w:rPr>
          <w:b/>
          <w:i w:val="0"/>
          <w:sz w:val="22"/>
          <w:szCs w:val="22"/>
        </w:rPr>
      </w:pPr>
      <w:r w:rsidRPr="00BC101E">
        <w:rPr>
          <w:b/>
          <w:i w:val="0"/>
          <w:sz w:val="22"/>
          <w:szCs w:val="22"/>
        </w:rPr>
        <w:lastRenderedPageBreak/>
        <w:t>PRILOGA D</w:t>
      </w:r>
    </w:p>
    <w:p w:rsidR="003A584A" w:rsidRDefault="003A584A" w:rsidP="00675195">
      <w:pPr>
        <w:jc w:val="right"/>
        <w:rPr>
          <w:b/>
          <w:i w:val="0"/>
          <w:sz w:val="22"/>
          <w:szCs w:val="22"/>
        </w:rPr>
      </w:pPr>
    </w:p>
    <w:p w:rsidR="003A584A" w:rsidRPr="003A584A" w:rsidRDefault="003A584A" w:rsidP="003A584A">
      <w:pPr>
        <w:jc w:val="center"/>
        <w:rPr>
          <w:b/>
          <w:i w:val="0"/>
          <w:szCs w:val="24"/>
        </w:rPr>
      </w:pPr>
      <w:r w:rsidRPr="003A584A">
        <w:rPr>
          <w:b/>
          <w:i w:val="0"/>
          <w:szCs w:val="24"/>
        </w:rPr>
        <w:t>Potrdilo o vplačilu varščine</w:t>
      </w:r>
    </w:p>
    <w:p w:rsidR="003A584A" w:rsidRPr="003A584A" w:rsidRDefault="003A584A" w:rsidP="003A584A">
      <w:pPr>
        <w:jc w:val="center"/>
        <w:rPr>
          <w:i w:val="0"/>
          <w:sz w:val="22"/>
          <w:szCs w:val="22"/>
        </w:rPr>
      </w:pPr>
      <w:r w:rsidRPr="003A584A">
        <w:rPr>
          <w:i w:val="0"/>
          <w:sz w:val="22"/>
          <w:szCs w:val="22"/>
        </w:rPr>
        <w:t>(priloži ponudnik)</w:t>
      </w:r>
    </w:p>
    <w:sectPr w:rsidR="003A584A" w:rsidRPr="003A584A" w:rsidSect="005A739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4C5" w:rsidRDefault="008304C5">
      <w:r>
        <w:separator/>
      </w:r>
    </w:p>
  </w:endnote>
  <w:endnote w:type="continuationSeparator" w:id="0">
    <w:p w:rsidR="008304C5" w:rsidRDefault="00830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4C5" w:rsidRPr="00733B9A" w:rsidRDefault="008304C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C01C2">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C01C2">
      <w:rPr>
        <w:rStyle w:val="tevilkastrani"/>
        <w:i w:val="0"/>
        <w:noProof/>
        <w:sz w:val="18"/>
        <w:szCs w:val="18"/>
      </w:rPr>
      <w:t>57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4C5" w:rsidRDefault="008304C5">
      <w:r>
        <w:separator/>
      </w:r>
    </w:p>
  </w:footnote>
  <w:footnote w:type="continuationSeparator" w:id="0">
    <w:p w:rsidR="008304C5" w:rsidRDefault="00830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CFD704D"/>
    <w:multiLevelType w:val="hybridMultilevel"/>
    <w:tmpl w:val="056A262E"/>
    <w:lvl w:ilvl="0" w:tplc="2C3EC1F4">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4">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3FE46249"/>
    <w:multiLevelType w:val="hybridMultilevel"/>
    <w:tmpl w:val="9C5CF324"/>
    <w:lvl w:ilvl="0" w:tplc="66CAA8A2">
      <w:start w:val="19"/>
      <w:numFmt w:val="bullet"/>
      <w:lvlText w:val="-"/>
      <w:lvlJc w:val="left"/>
      <w:pPr>
        <w:ind w:left="643"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nsid w:val="4F7468B4"/>
    <w:multiLevelType w:val="hybridMultilevel"/>
    <w:tmpl w:val="A0741452"/>
    <w:lvl w:ilvl="0" w:tplc="F992FD72">
      <w:start w:val="1"/>
      <w:numFmt w:val="decimal"/>
      <w:lvlText w:val="%1."/>
      <w:lvlJc w:val="left"/>
      <w:pPr>
        <w:ind w:left="393" w:hanging="360"/>
      </w:pPr>
      <w:rPr>
        <w:rFonts w:hint="default"/>
      </w:rPr>
    </w:lvl>
    <w:lvl w:ilvl="1" w:tplc="04240019" w:tentative="1">
      <w:start w:val="1"/>
      <w:numFmt w:val="lowerLetter"/>
      <w:lvlText w:val="%2."/>
      <w:lvlJc w:val="left"/>
      <w:pPr>
        <w:ind w:left="1113" w:hanging="360"/>
      </w:pPr>
    </w:lvl>
    <w:lvl w:ilvl="2" w:tplc="0424001B" w:tentative="1">
      <w:start w:val="1"/>
      <w:numFmt w:val="lowerRoman"/>
      <w:lvlText w:val="%3."/>
      <w:lvlJc w:val="right"/>
      <w:pPr>
        <w:ind w:left="1833" w:hanging="180"/>
      </w:pPr>
    </w:lvl>
    <w:lvl w:ilvl="3" w:tplc="0424000F" w:tentative="1">
      <w:start w:val="1"/>
      <w:numFmt w:val="decimal"/>
      <w:lvlText w:val="%4."/>
      <w:lvlJc w:val="left"/>
      <w:pPr>
        <w:ind w:left="2553" w:hanging="360"/>
      </w:pPr>
    </w:lvl>
    <w:lvl w:ilvl="4" w:tplc="04240019" w:tentative="1">
      <w:start w:val="1"/>
      <w:numFmt w:val="lowerLetter"/>
      <w:lvlText w:val="%5."/>
      <w:lvlJc w:val="left"/>
      <w:pPr>
        <w:ind w:left="3273" w:hanging="360"/>
      </w:pPr>
    </w:lvl>
    <w:lvl w:ilvl="5" w:tplc="0424001B" w:tentative="1">
      <w:start w:val="1"/>
      <w:numFmt w:val="lowerRoman"/>
      <w:lvlText w:val="%6."/>
      <w:lvlJc w:val="right"/>
      <w:pPr>
        <w:ind w:left="3993" w:hanging="180"/>
      </w:pPr>
    </w:lvl>
    <w:lvl w:ilvl="6" w:tplc="0424000F" w:tentative="1">
      <w:start w:val="1"/>
      <w:numFmt w:val="decimal"/>
      <w:lvlText w:val="%7."/>
      <w:lvlJc w:val="left"/>
      <w:pPr>
        <w:ind w:left="4713" w:hanging="360"/>
      </w:pPr>
    </w:lvl>
    <w:lvl w:ilvl="7" w:tplc="04240019" w:tentative="1">
      <w:start w:val="1"/>
      <w:numFmt w:val="lowerLetter"/>
      <w:lvlText w:val="%8."/>
      <w:lvlJc w:val="left"/>
      <w:pPr>
        <w:ind w:left="5433" w:hanging="360"/>
      </w:pPr>
    </w:lvl>
    <w:lvl w:ilvl="8" w:tplc="0424001B" w:tentative="1">
      <w:start w:val="1"/>
      <w:numFmt w:val="lowerRoman"/>
      <w:lvlText w:val="%9."/>
      <w:lvlJc w:val="right"/>
      <w:pPr>
        <w:ind w:left="6153" w:hanging="180"/>
      </w:pPr>
    </w:lvl>
  </w:abstractNum>
  <w:abstractNum w:abstractNumId="28">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nsid w:val="74C755FF"/>
    <w:multiLevelType w:val="hybridMultilevel"/>
    <w:tmpl w:val="5000A824"/>
    <w:lvl w:ilvl="0" w:tplc="04240017">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28"/>
  </w:num>
  <w:num w:numId="3">
    <w:abstractNumId w:val="19"/>
  </w:num>
  <w:num w:numId="4">
    <w:abstractNumId w:val="21"/>
  </w:num>
  <w:num w:numId="5">
    <w:abstractNumId w:val="26"/>
  </w:num>
  <w:num w:numId="6">
    <w:abstractNumId w:val="35"/>
  </w:num>
  <w:num w:numId="7">
    <w:abstractNumId w:val="9"/>
  </w:num>
  <w:num w:numId="8">
    <w:abstractNumId w:val="10"/>
  </w:num>
  <w:num w:numId="9">
    <w:abstractNumId w:val="13"/>
  </w:num>
  <w:num w:numId="10">
    <w:abstractNumId w:val="0"/>
  </w:num>
  <w:num w:numId="11">
    <w:abstractNumId w:val="29"/>
  </w:num>
  <w:num w:numId="12">
    <w:abstractNumId w:val="3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8"/>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
  </w:num>
  <w:num w:numId="19">
    <w:abstractNumId w:val="24"/>
  </w:num>
  <w:num w:numId="20">
    <w:abstractNumId w:val="22"/>
  </w:num>
  <w:num w:numId="21">
    <w:abstractNumId w:val="16"/>
  </w:num>
  <w:num w:numId="22">
    <w:abstractNumId w:val="20"/>
  </w:num>
  <w:num w:numId="23">
    <w:abstractNumId w:val="31"/>
  </w:num>
  <w:num w:numId="24">
    <w:abstractNumId w:val="27"/>
  </w:num>
  <w:num w:numId="25">
    <w:abstractNumId w:val="7"/>
  </w:num>
  <w:num w:numId="26">
    <w:abstractNumId w:val="3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5"/>
  </w:num>
  <w:num w:numId="30">
    <w:abstractNumId w:val="32"/>
  </w:num>
  <w:num w:numId="31">
    <w:abstractNumId w:val="11"/>
  </w:num>
  <w:num w:numId="32">
    <w:abstractNumId w:val="23"/>
  </w:num>
  <w:num w:numId="33">
    <w:abstractNumId w:val="15"/>
  </w:num>
  <w:num w:numId="34">
    <w:abstractNumId w:val="18"/>
  </w:num>
  <w:num w:numId="35">
    <w:abstractNumId w:val="34"/>
  </w:num>
  <w:num w:numId="36">
    <w:abstractNumId w:val="5"/>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375A"/>
    <w:rsid w:val="00004059"/>
    <w:rsid w:val="00005E27"/>
    <w:rsid w:val="0000610A"/>
    <w:rsid w:val="00007022"/>
    <w:rsid w:val="0000740E"/>
    <w:rsid w:val="00007ACB"/>
    <w:rsid w:val="00010B4E"/>
    <w:rsid w:val="000126A8"/>
    <w:rsid w:val="0001313C"/>
    <w:rsid w:val="00015AF4"/>
    <w:rsid w:val="00015DA5"/>
    <w:rsid w:val="00015EDA"/>
    <w:rsid w:val="00016062"/>
    <w:rsid w:val="000167C2"/>
    <w:rsid w:val="0001699D"/>
    <w:rsid w:val="00016C42"/>
    <w:rsid w:val="000206F2"/>
    <w:rsid w:val="00021912"/>
    <w:rsid w:val="000226D3"/>
    <w:rsid w:val="000230FE"/>
    <w:rsid w:val="000240A5"/>
    <w:rsid w:val="00024AB8"/>
    <w:rsid w:val="00024C2F"/>
    <w:rsid w:val="00025219"/>
    <w:rsid w:val="00026DCA"/>
    <w:rsid w:val="00027C0D"/>
    <w:rsid w:val="000316EB"/>
    <w:rsid w:val="000333F7"/>
    <w:rsid w:val="00034920"/>
    <w:rsid w:val="00035153"/>
    <w:rsid w:val="0003641A"/>
    <w:rsid w:val="00036A70"/>
    <w:rsid w:val="000372A0"/>
    <w:rsid w:val="0003779B"/>
    <w:rsid w:val="00037A31"/>
    <w:rsid w:val="00037E00"/>
    <w:rsid w:val="000413CA"/>
    <w:rsid w:val="00042603"/>
    <w:rsid w:val="00042741"/>
    <w:rsid w:val="00044915"/>
    <w:rsid w:val="00045A9F"/>
    <w:rsid w:val="00045F36"/>
    <w:rsid w:val="0004674C"/>
    <w:rsid w:val="0004799D"/>
    <w:rsid w:val="00050911"/>
    <w:rsid w:val="000519F9"/>
    <w:rsid w:val="00051F75"/>
    <w:rsid w:val="000529AF"/>
    <w:rsid w:val="00052E2A"/>
    <w:rsid w:val="00054590"/>
    <w:rsid w:val="000556D1"/>
    <w:rsid w:val="0005577F"/>
    <w:rsid w:val="00056C75"/>
    <w:rsid w:val="00060481"/>
    <w:rsid w:val="0006108B"/>
    <w:rsid w:val="0006170F"/>
    <w:rsid w:val="00062CCA"/>
    <w:rsid w:val="00065DAF"/>
    <w:rsid w:val="00067E87"/>
    <w:rsid w:val="000705DD"/>
    <w:rsid w:val="00070622"/>
    <w:rsid w:val="0007257D"/>
    <w:rsid w:val="00073663"/>
    <w:rsid w:val="00073698"/>
    <w:rsid w:val="00076A4D"/>
    <w:rsid w:val="00082CFF"/>
    <w:rsid w:val="000840A7"/>
    <w:rsid w:val="00085E7E"/>
    <w:rsid w:val="000861A3"/>
    <w:rsid w:val="0009059D"/>
    <w:rsid w:val="0009069D"/>
    <w:rsid w:val="00090EA5"/>
    <w:rsid w:val="000914CC"/>
    <w:rsid w:val="00091914"/>
    <w:rsid w:val="000925B8"/>
    <w:rsid w:val="000930DA"/>
    <w:rsid w:val="00093669"/>
    <w:rsid w:val="00095709"/>
    <w:rsid w:val="00095825"/>
    <w:rsid w:val="000A09D6"/>
    <w:rsid w:val="000A2BEB"/>
    <w:rsid w:val="000A349D"/>
    <w:rsid w:val="000A3E09"/>
    <w:rsid w:val="000A426F"/>
    <w:rsid w:val="000A499C"/>
    <w:rsid w:val="000A5530"/>
    <w:rsid w:val="000A5DE4"/>
    <w:rsid w:val="000A5E10"/>
    <w:rsid w:val="000A5E52"/>
    <w:rsid w:val="000A5EA7"/>
    <w:rsid w:val="000A7953"/>
    <w:rsid w:val="000B0056"/>
    <w:rsid w:val="000B05EC"/>
    <w:rsid w:val="000B1285"/>
    <w:rsid w:val="000B13BA"/>
    <w:rsid w:val="000B18E0"/>
    <w:rsid w:val="000B219E"/>
    <w:rsid w:val="000B2DB9"/>
    <w:rsid w:val="000B329C"/>
    <w:rsid w:val="000B3A40"/>
    <w:rsid w:val="000B3A59"/>
    <w:rsid w:val="000B4152"/>
    <w:rsid w:val="000B5029"/>
    <w:rsid w:val="000B5311"/>
    <w:rsid w:val="000B54B9"/>
    <w:rsid w:val="000B55DF"/>
    <w:rsid w:val="000C01F1"/>
    <w:rsid w:val="000C04A1"/>
    <w:rsid w:val="000C184D"/>
    <w:rsid w:val="000C2567"/>
    <w:rsid w:val="000C269A"/>
    <w:rsid w:val="000C3E44"/>
    <w:rsid w:val="000C4538"/>
    <w:rsid w:val="000C4FF1"/>
    <w:rsid w:val="000C67E8"/>
    <w:rsid w:val="000D23A1"/>
    <w:rsid w:val="000D4332"/>
    <w:rsid w:val="000D5E4B"/>
    <w:rsid w:val="000D6025"/>
    <w:rsid w:val="000E1206"/>
    <w:rsid w:val="000E16A4"/>
    <w:rsid w:val="000E2458"/>
    <w:rsid w:val="000E4748"/>
    <w:rsid w:val="000E76C6"/>
    <w:rsid w:val="000E7F12"/>
    <w:rsid w:val="000F0CD9"/>
    <w:rsid w:val="000F0DDB"/>
    <w:rsid w:val="000F0E80"/>
    <w:rsid w:val="000F1551"/>
    <w:rsid w:val="000F28BC"/>
    <w:rsid w:val="000F60CA"/>
    <w:rsid w:val="000F711B"/>
    <w:rsid w:val="000F7498"/>
    <w:rsid w:val="000F762D"/>
    <w:rsid w:val="000F7D00"/>
    <w:rsid w:val="00102870"/>
    <w:rsid w:val="00104F4E"/>
    <w:rsid w:val="00106C0C"/>
    <w:rsid w:val="00111666"/>
    <w:rsid w:val="00112075"/>
    <w:rsid w:val="00112A8B"/>
    <w:rsid w:val="00113B4C"/>
    <w:rsid w:val="001147A4"/>
    <w:rsid w:val="00114F70"/>
    <w:rsid w:val="00115F80"/>
    <w:rsid w:val="00120746"/>
    <w:rsid w:val="00120AEF"/>
    <w:rsid w:val="00120F46"/>
    <w:rsid w:val="00121952"/>
    <w:rsid w:val="001222B6"/>
    <w:rsid w:val="00122C5A"/>
    <w:rsid w:val="00123D39"/>
    <w:rsid w:val="00124962"/>
    <w:rsid w:val="0012535E"/>
    <w:rsid w:val="00125B23"/>
    <w:rsid w:val="00125EF0"/>
    <w:rsid w:val="00127979"/>
    <w:rsid w:val="00130144"/>
    <w:rsid w:val="001308C9"/>
    <w:rsid w:val="00131B4C"/>
    <w:rsid w:val="00132989"/>
    <w:rsid w:val="00132D4E"/>
    <w:rsid w:val="00132FCC"/>
    <w:rsid w:val="00133C02"/>
    <w:rsid w:val="00134492"/>
    <w:rsid w:val="00134FE4"/>
    <w:rsid w:val="001357F7"/>
    <w:rsid w:val="001363E8"/>
    <w:rsid w:val="00137BFF"/>
    <w:rsid w:val="00140CEE"/>
    <w:rsid w:val="00143144"/>
    <w:rsid w:val="00143B84"/>
    <w:rsid w:val="00145287"/>
    <w:rsid w:val="00147137"/>
    <w:rsid w:val="00147A95"/>
    <w:rsid w:val="00150045"/>
    <w:rsid w:val="0015228C"/>
    <w:rsid w:val="00154E74"/>
    <w:rsid w:val="00155281"/>
    <w:rsid w:val="001562A0"/>
    <w:rsid w:val="001634E7"/>
    <w:rsid w:val="00163ADA"/>
    <w:rsid w:val="00164C6D"/>
    <w:rsid w:val="00170053"/>
    <w:rsid w:val="00170136"/>
    <w:rsid w:val="00170954"/>
    <w:rsid w:val="00171115"/>
    <w:rsid w:val="00171744"/>
    <w:rsid w:val="00175D9A"/>
    <w:rsid w:val="00180DBD"/>
    <w:rsid w:val="00183218"/>
    <w:rsid w:val="0018353F"/>
    <w:rsid w:val="00183889"/>
    <w:rsid w:val="00183FEB"/>
    <w:rsid w:val="00186341"/>
    <w:rsid w:val="001925FA"/>
    <w:rsid w:val="00192A76"/>
    <w:rsid w:val="00192EE7"/>
    <w:rsid w:val="00193FE1"/>
    <w:rsid w:val="00194127"/>
    <w:rsid w:val="0019634B"/>
    <w:rsid w:val="001975CB"/>
    <w:rsid w:val="001A061C"/>
    <w:rsid w:val="001A123C"/>
    <w:rsid w:val="001A1A19"/>
    <w:rsid w:val="001A240E"/>
    <w:rsid w:val="001A2E08"/>
    <w:rsid w:val="001A35EA"/>
    <w:rsid w:val="001A47A6"/>
    <w:rsid w:val="001A4D87"/>
    <w:rsid w:val="001A5FC7"/>
    <w:rsid w:val="001A7C88"/>
    <w:rsid w:val="001B1C19"/>
    <w:rsid w:val="001B1C58"/>
    <w:rsid w:val="001B2FE1"/>
    <w:rsid w:val="001B37BC"/>
    <w:rsid w:val="001B47DB"/>
    <w:rsid w:val="001B4996"/>
    <w:rsid w:val="001B5DBA"/>
    <w:rsid w:val="001B6BB4"/>
    <w:rsid w:val="001B7531"/>
    <w:rsid w:val="001B781D"/>
    <w:rsid w:val="001B7EED"/>
    <w:rsid w:val="001C01C2"/>
    <w:rsid w:val="001C078F"/>
    <w:rsid w:val="001C0C19"/>
    <w:rsid w:val="001C1F0C"/>
    <w:rsid w:val="001C211B"/>
    <w:rsid w:val="001C37AD"/>
    <w:rsid w:val="001C51CA"/>
    <w:rsid w:val="001C5888"/>
    <w:rsid w:val="001C612F"/>
    <w:rsid w:val="001D12C3"/>
    <w:rsid w:val="001D20B3"/>
    <w:rsid w:val="001D2804"/>
    <w:rsid w:val="001D296A"/>
    <w:rsid w:val="001D2E6A"/>
    <w:rsid w:val="001D2FA8"/>
    <w:rsid w:val="001D471F"/>
    <w:rsid w:val="001D5129"/>
    <w:rsid w:val="001D536B"/>
    <w:rsid w:val="001D6BCE"/>
    <w:rsid w:val="001D70B0"/>
    <w:rsid w:val="001D79BB"/>
    <w:rsid w:val="001D7DD8"/>
    <w:rsid w:val="001E0246"/>
    <w:rsid w:val="001E0A2A"/>
    <w:rsid w:val="001E0BF5"/>
    <w:rsid w:val="001E1D4F"/>
    <w:rsid w:val="001E27C4"/>
    <w:rsid w:val="001E30C0"/>
    <w:rsid w:val="001E3153"/>
    <w:rsid w:val="001E422B"/>
    <w:rsid w:val="001E454D"/>
    <w:rsid w:val="001E5860"/>
    <w:rsid w:val="001E5A46"/>
    <w:rsid w:val="001F040A"/>
    <w:rsid w:val="001F07AD"/>
    <w:rsid w:val="001F1894"/>
    <w:rsid w:val="001F2B0C"/>
    <w:rsid w:val="001F32DD"/>
    <w:rsid w:val="001F32FD"/>
    <w:rsid w:val="001F3532"/>
    <w:rsid w:val="001F4497"/>
    <w:rsid w:val="001F5211"/>
    <w:rsid w:val="001F579C"/>
    <w:rsid w:val="001F67E3"/>
    <w:rsid w:val="002011D5"/>
    <w:rsid w:val="0020164B"/>
    <w:rsid w:val="00202D2B"/>
    <w:rsid w:val="00202D85"/>
    <w:rsid w:val="00204876"/>
    <w:rsid w:val="0020626A"/>
    <w:rsid w:val="0020650B"/>
    <w:rsid w:val="002065CD"/>
    <w:rsid w:val="0021161A"/>
    <w:rsid w:val="002131D6"/>
    <w:rsid w:val="002135B2"/>
    <w:rsid w:val="00214D21"/>
    <w:rsid w:val="00215020"/>
    <w:rsid w:val="00215308"/>
    <w:rsid w:val="0021687C"/>
    <w:rsid w:val="002223CD"/>
    <w:rsid w:val="0022291E"/>
    <w:rsid w:val="0022496C"/>
    <w:rsid w:val="00225C9E"/>
    <w:rsid w:val="0022618D"/>
    <w:rsid w:val="002261E0"/>
    <w:rsid w:val="00230B11"/>
    <w:rsid w:val="0023321E"/>
    <w:rsid w:val="00233F77"/>
    <w:rsid w:val="00234BAD"/>
    <w:rsid w:val="0023673B"/>
    <w:rsid w:val="00237FE6"/>
    <w:rsid w:val="002405BC"/>
    <w:rsid w:val="002419BB"/>
    <w:rsid w:val="00244D6D"/>
    <w:rsid w:val="00245E86"/>
    <w:rsid w:val="00246C3B"/>
    <w:rsid w:val="00246E30"/>
    <w:rsid w:val="0024742F"/>
    <w:rsid w:val="00250AFE"/>
    <w:rsid w:val="00253A9F"/>
    <w:rsid w:val="00253BBE"/>
    <w:rsid w:val="00254C73"/>
    <w:rsid w:val="002557A7"/>
    <w:rsid w:val="00256931"/>
    <w:rsid w:val="00256EBC"/>
    <w:rsid w:val="0025772E"/>
    <w:rsid w:val="00261223"/>
    <w:rsid w:val="00262D26"/>
    <w:rsid w:val="002644CB"/>
    <w:rsid w:val="00264770"/>
    <w:rsid w:val="00265952"/>
    <w:rsid w:val="002661E4"/>
    <w:rsid w:val="00266E57"/>
    <w:rsid w:val="0026783B"/>
    <w:rsid w:val="00272700"/>
    <w:rsid w:val="0027445B"/>
    <w:rsid w:val="00274567"/>
    <w:rsid w:val="002749F3"/>
    <w:rsid w:val="00274B0D"/>
    <w:rsid w:val="00274D08"/>
    <w:rsid w:val="00277230"/>
    <w:rsid w:val="00277AD1"/>
    <w:rsid w:val="00281B28"/>
    <w:rsid w:val="0028423F"/>
    <w:rsid w:val="00284C45"/>
    <w:rsid w:val="0029023B"/>
    <w:rsid w:val="0029147C"/>
    <w:rsid w:val="0029161F"/>
    <w:rsid w:val="00291853"/>
    <w:rsid w:val="002920AD"/>
    <w:rsid w:val="002947BA"/>
    <w:rsid w:val="00294A64"/>
    <w:rsid w:val="00294CE4"/>
    <w:rsid w:val="0029526B"/>
    <w:rsid w:val="00296B02"/>
    <w:rsid w:val="0029710E"/>
    <w:rsid w:val="0029742C"/>
    <w:rsid w:val="00297EA4"/>
    <w:rsid w:val="002A013D"/>
    <w:rsid w:val="002A130F"/>
    <w:rsid w:val="002A14CD"/>
    <w:rsid w:val="002A2DA8"/>
    <w:rsid w:val="002A3109"/>
    <w:rsid w:val="002A4AED"/>
    <w:rsid w:val="002A4EDD"/>
    <w:rsid w:val="002A5426"/>
    <w:rsid w:val="002A5B68"/>
    <w:rsid w:val="002A61BB"/>
    <w:rsid w:val="002B1ADB"/>
    <w:rsid w:val="002B30BE"/>
    <w:rsid w:val="002B5696"/>
    <w:rsid w:val="002B59E8"/>
    <w:rsid w:val="002B5DAE"/>
    <w:rsid w:val="002B6087"/>
    <w:rsid w:val="002B6156"/>
    <w:rsid w:val="002B65A9"/>
    <w:rsid w:val="002B75C4"/>
    <w:rsid w:val="002C00D3"/>
    <w:rsid w:val="002C209D"/>
    <w:rsid w:val="002C35AF"/>
    <w:rsid w:val="002C3719"/>
    <w:rsid w:val="002C3BD6"/>
    <w:rsid w:val="002C4C81"/>
    <w:rsid w:val="002C5B98"/>
    <w:rsid w:val="002C5C42"/>
    <w:rsid w:val="002C63B9"/>
    <w:rsid w:val="002C6CB9"/>
    <w:rsid w:val="002C6D1D"/>
    <w:rsid w:val="002C6F85"/>
    <w:rsid w:val="002C7538"/>
    <w:rsid w:val="002D0303"/>
    <w:rsid w:val="002D26C6"/>
    <w:rsid w:val="002D3FD5"/>
    <w:rsid w:val="002D74EC"/>
    <w:rsid w:val="002D7F75"/>
    <w:rsid w:val="002E0D36"/>
    <w:rsid w:val="002E0E16"/>
    <w:rsid w:val="002E135B"/>
    <w:rsid w:val="002E39AE"/>
    <w:rsid w:val="002E46C0"/>
    <w:rsid w:val="002E5C78"/>
    <w:rsid w:val="002E5E3C"/>
    <w:rsid w:val="002E5EE5"/>
    <w:rsid w:val="002E6FF4"/>
    <w:rsid w:val="002E7C6F"/>
    <w:rsid w:val="002E7D8F"/>
    <w:rsid w:val="002F0440"/>
    <w:rsid w:val="002F1174"/>
    <w:rsid w:val="002F28E5"/>
    <w:rsid w:val="002F3EAC"/>
    <w:rsid w:val="002F49D8"/>
    <w:rsid w:val="002F7317"/>
    <w:rsid w:val="00300092"/>
    <w:rsid w:val="0030255A"/>
    <w:rsid w:val="00302D0B"/>
    <w:rsid w:val="003041EF"/>
    <w:rsid w:val="003057AC"/>
    <w:rsid w:val="00305801"/>
    <w:rsid w:val="00305F99"/>
    <w:rsid w:val="003062E8"/>
    <w:rsid w:val="00310168"/>
    <w:rsid w:val="00311A27"/>
    <w:rsid w:val="00312592"/>
    <w:rsid w:val="003128D3"/>
    <w:rsid w:val="00314A37"/>
    <w:rsid w:val="00315691"/>
    <w:rsid w:val="00315A96"/>
    <w:rsid w:val="00321766"/>
    <w:rsid w:val="0032177B"/>
    <w:rsid w:val="00321E1D"/>
    <w:rsid w:val="00322BF9"/>
    <w:rsid w:val="003230B9"/>
    <w:rsid w:val="00324126"/>
    <w:rsid w:val="0032471E"/>
    <w:rsid w:val="00324EA4"/>
    <w:rsid w:val="00327A5A"/>
    <w:rsid w:val="0033175B"/>
    <w:rsid w:val="0033291C"/>
    <w:rsid w:val="00333CC8"/>
    <w:rsid w:val="00333E0F"/>
    <w:rsid w:val="0033563F"/>
    <w:rsid w:val="00340BC5"/>
    <w:rsid w:val="00342AFD"/>
    <w:rsid w:val="00343851"/>
    <w:rsid w:val="00344B52"/>
    <w:rsid w:val="0034731A"/>
    <w:rsid w:val="00347CF7"/>
    <w:rsid w:val="00347E64"/>
    <w:rsid w:val="0035227C"/>
    <w:rsid w:val="003546F0"/>
    <w:rsid w:val="0035574B"/>
    <w:rsid w:val="003567C8"/>
    <w:rsid w:val="00356B8A"/>
    <w:rsid w:val="00361293"/>
    <w:rsid w:val="00362C53"/>
    <w:rsid w:val="003635F9"/>
    <w:rsid w:val="00363CDC"/>
    <w:rsid w:val="003641AF"/>
    <w:rsid w:val="00364816"/>
    <w:rsid w:val="003659E5"/>
    <w:rsid w:val="00366E37"/>
    <w:rsid w:val="00370FB8"/>
    <w:rsid w:val="0037103F"/>
    <w:rsid w:val="00372409"/>
    <w:rsid w:val="00372C98"/>
    <w:rsid w:val="003737B4"/>
    <w:rsid w:val="00374CB9"/>
    <w:rsid w:val="00376557"/>
    <w:rsid w:val="00377472"/>
    <w:rsid w:val="003776AF"/>
    <w:rsid w:val="00377AD1"/>
    <w:rsid w:val="00381705"/>
    <w:rsid w:val="003818D9"/>
    <w:rsid w:val="003822AF"/>
    <w:rsid w:val="0038337D"/>
    <w:rsid w:val="003835B7"/>
    <w:rsid w:val="003835D3"/>
    <w:rsid w:val="00384097"/>
    <w:rsid w:val="00385BBB"/>
    <w:rsid w:val="00387121"/>
    <w:rsid w:val="00387B3C"/>
    <w:rsid w:val="00387FE1"/>
    <w:rsid w:val="0039034B"/>
    <w:rsid w:val="00391DEF"/>
    <w:rsid w:val="003A0086"/>
    <w:rsid w:val="003A09A1"/>
    <w:rsid w:val="003A1382"/>
    <w:rsid w:val="003A1E16"/>
    <w:rsid w:val="003A3FA2"/>
    <w:rsid w:val="003A4536"/>
    <w:rsid w:val="003A584A"/>
    <w:rsid w:val="003A6A60"/>
    <w:rsid w:val="003A6F0D"/>
    <w:rsid w:val="003B1634"/>
    <w:rsid w:val="003B19C5"/>
    <w:rsid w:val="003B3C47"/>
    <w:rsid w:val="003C10CA"/>
    <w:rsid w:val="003C5E63"/>
    <w:rsid w:val="003C5EEA"/>
    <w:rsid w:val="003C7127"/>
    <w:rsid w:val="003C7484"/>
    <w:rsid w:val="003C7D0A"/>
    <w:rsid w:val="003D003A"/>
    <w:rsid w:val="003D0863"/>
    <w:rsid w:val="003D0D18"/>
    <w:rsid w:val="003D0F01"/>
    <w:rsid w:val="003D1CD8"/>
    <w:rsid w:val="003D2636"/>
    <w:rsid w:val="003D3739"/>
    <w:rsid w:val="003D393B"/>
    <w:rsid w:val="003D3AAD"/>
    <w:rsid w:val="003D4C49"/>
    <w:rsid w:val="003D4D7B"/>
    <w:rsid w:val="003D5A9B"/>
    <w:rsid w:val="003D6152"/>
    <w:rsid w:val="003E0D66"/>
    <w:rsid w:val="003E1BC5"/>
    <w:rsid w:val="003E1E60"/>
    <w:rsid w:val="003E2C00"/>
    <w:rsid w:val="003E2DFC"/>
    <w:rsid w:val="003E3682"/>
    <w:rsid w:val="003E4F7E"/>
    <w:rsid w:val="003E6739"/>
    <w:rsid w:val="003E6C30"/>
    <w:rsid w:val="003E730E"/>
    <w:rsid w:val="003F1343"/>
    <w:rsid w:val="003F166C"/>
    <w:rsid w:val="003F3413"/>
    <w:rsid w:val="003F457D"/>
    <w:rsid w:val="003F57DB"/>
    <w:rsid w:val="003F5A32"/>
    <w:rsid w:val="00402159"/>
    <w:rsid w:val="00402C51"/>
    <w:rsid w:val="00402DFE"/>
    <w:rsid w:val="0040359F"/>
    <w:rsid w:val="00404A57"/>
    <w:rsid w:val="004100BE"/>
    <w:rsid w:val="00410BD6"/>
    <w:rsid w:val="0041164F"/>
    <w:rsid w:val="00412773"/>
    <w:rsid w:val="00412887"/>
    <w:rsid w:val="0041466B"/>
    <w:rsid w:val="00416851"/>
    <w:rsid w:val="00417373"/>
    <w:rsid w:val="004175F3"/>
    <w:rsid w:val="00417E52"/>
    <w:rsid w:val="00421116"/>
    <w:rsid w:val="00421A33"/>
    <w:rsid w:val="00422F18"/>
    <w:rsid w:val="00423435"/>
    <w:rsid w:val="00426038"/>
    <w:rsid w:val="00426C9A"/>
    <w:rsid w:val="004275F0"/>
    <w:rsid w:val="004276D3"/>
    <w:rsid w:val="00427C92"/>
    <w:rsid w:val="00427CE0"/>
    <w:rsid w:val="004300E3"/>
    <w:rsid w:val="00431B32"/>
    <w:rsid w:val="00431B75"/>
    <w:rsid w:val="00431E18"/>
    <w:rsid w:val="00435921"/>
    <w:rsid w:val="00436694"/>
    <w:rsid w:val="00437329"/>
    <w:rsid w:val="0043739E"/>
    <w:rsid w:val="004404D9"/>
    <w:rsid w:val="0044132E"/>
    <w:rsid w:val="00441BD3"/>
    <w:rsid w:val="00442950"/>
    <w:rsid w:val="00444221"/>
    <w:rsid w:val="004455A9"/>
    <w:rsid w:val="00445A39"/>
    <w:rsid w:val="00445E14"/>
    <w:rsid w:val="00447589"/>
    <w:rsid w:val="0045334C"/>
    <w:rsid w:val="00454302"/>
    <w:rsid w:val="004552C1"/>
    <w:rsid w:val="00455D37"/>
    <w:rsid w:val="00456255"/>
    <w:rsid w:val="00456B32"/>
    <w:rsid w:val="0046174E"/>
    <w:rsid w:val="00461B73"/>
    <w:rsid w:val="00461ED0"/>
    <w:rsid w:val="00462D4D"/>
    <w:rsid w:val="00463294"/>
    <w:rsid w:val="004633DA"/>
    <w:rsid w:val="00463702"/>
    <w:rsid w:val="00463CED"/>
    <w:rsid w:val="004657D3"/>
    <w:rsid w:val="0046728E"/>
    <w:rsid w:val="004675D5"/>
    <w:rsid w:val="00467AE0"/>
    <w:rsid w:val="00467C44"/>
    <w:rsid w:val="004703C3"/>
    <w:rsid w:val="00473900"/>
    <w:rsid w:val="00473D86"/>
    <w:rsid w:val="0047449E"/>
    <w:rsid w:val="0047631C"/>
    <w:rsid w:val="0047654D"/>
    <w:rsid w:val="00476D7D"/>
    <w:rsid w:val="0048013A"/>
    <w:rsid w:val="00480CF3"/>
    <w:rsid w:val="004836EC"/>
    <w:rsid w:val="00483B9E"/>
    <w:rsid w:val="00484F97"/>
    <w:rsid w:val="004853F5"/>
    <w:rsid w:val="00487721"/>
    <w:rsid w:val="00487F94"/>
    <w:rsid w:val="00490287"/>
    <w:rsid w:val="00491159"/>
    <w:rsid w:val="00491CDD"/>
    <w:rsid w:val="00492305"/>
    <w:rsid w:val="004924D6"/>
    <w:rsid w:val="00492D40"/>
    <w:rsid w:val="00494CFE"/>
    <w:rsid w:val="00497EE4"/>
    <w:rsid w:val="004A1458"/>
    <w:rsid w:val="004A1CE1"/>
    <w:rsid w:val="004A1F08"/>
    <w:rsid w:val="004A29C0"/>
    <w:rsid w:val="004A2B7C"/>
    <w:rsid w:val="004A4BED"/>
    <w:rsid w:val="004A57A9"/>
    <w:rsid w:val="004A699A"/>
    <w:rsid w:val="004A6A4F"/>
    <w:rsid w:val="004A7B28"/>
    <w:rsid w:val="004B02EB"/>
    <w:rsid w:val="004B0499"/>
    <w:rsid w:val="004B04EA"/>
    <w:rsid w:val="004B0A83"/>
    <w:rsid w:val="004B0CF7"/>
    <w:rsid w:val="004B18B8"/>
    <w:rsid w:val="004B1A65"/>
    <w:rsid w:val="004B3DAD"/>
    <w:rsid w:val="004B4808"/>
    <w:rsid w:val="004B5329"/>
    <w:rsid w:val="004B7B07"/>
    <w:rsid w:val="004C0A86"/>
    <w:rsid w:val="004C13BF"/>
    <w:rsid w:val="004C1A65"/>
    <w:rsid w:val="004C3A6E"/>
    <w:rsid w:val="004C5DFC"/>
    <w:rsid w:val="004C65C1"/>
    <w:rsid w:val="004D3123"/>
    <w:rsid w:val="004D3683"/>
    <w:rsid w:val="004D4D1A"/>
    <w:rsid w:val="004D5234"/>
    <w:rsid w:val="004D5356"/>
    <w:rsid w:val="004D59E8"/>
    <w:rsid w:val="004D7E29"/>
    <w:rsid w:val="004E1F30"/>
    <w:rsid w:val="004E3642"/>
    <w:rsid w:val="004E3D94"/>
    <w:rsid w:val="004E4E0B"/>
    <w:rsid w:val="004E4EE7"/>
    <w:rsid w:val="004E5C19"/>
    <w:rsid w:val="004E6479"/>
    <w:rsid w:val="004E67FF"/>
    <w:rsid w:val="004E71E0"/>
    <w:rsid w:val="004E7842"/>
    <w:rsid w:val="004F0D37"/>
    <w:rsid w:val="004F189F"/>
    <w:rsid w:val="004F3490"/>
    <w:rsid w:val="004F4FC2"/>
    <w:rsid w:val="004F6B4B"/>
    <w:rsid w:val="004F74D1"/>
    <w:rsid w:val="00505354"/>
    <w:rsid w:val="00505578"/>
    <w:rsid w:val="00505E6A"/>
    <w:rsid w:val="00505F62"/>
    <w:rsid w:val="0050712A"/>
    <w:rsid w:val="00507169"/>
    <w:rsid w:val="0051165E"/>
    <w:rsid w:val="00511937"/>
    <w:rsid w:val="00512895"/>
    <w:rsid w:val="0051693B"/>
    <w:rsid w:val="00516A5D"/>
    <w:rsid w:val="005202B2"/>
    <w:rsid w:val="005225D2"/>
    <w:rsid w:val="00523952"/>
    <w:rsid w:val="00523B63"/>
    <w:rsid w:val="00524482"/>
    <w:rsid w:val="005247D9"/>
    <w:rsid w:val="00524CE2"/>
    <w:rsid w:val="005265CC"/>
    <w:rsid w:val="00527712"/>
    <w:rsid w:val="00527937"/>
    <w:rsid w:val="005307A0"/>
    <w:rsid w:val="00531637"/>
    <w:rsid w:val="00531669"/>
    <w:rsid w:val="00532FF7"/>
    <w:rsid w:val="00533410"/>
    <w:rsid w:val="005334E4"/>
    <w:rsid w:val="00533B55"/>
    <w:rsid w:val="00535C47"/>
    <w:rsid w:val="00536CEA"/>
    <w:rsid w:val="00537320"/>
    <w:rsid w:val="00537B55"/>
    <w:rsid w:val="0054060B"/>
    <w:rsid w:val="00540635"/>
    <w:rsid w:val="005410D4"/>
    <w:rsid w:val="005411D1"/>
    <w:rsid w:val="00542129"/>
    <w:rsid w:val="00543A42"/>
    <w:rsid w:val="0054504C"/>
    <w:rsid w:val="00545B01"/>
    <w:rsid w:val="0054685D"/>
    <w:rsid w:val="00546E14"/>
    <w:rsid w:val="0055113A"/>
    <w:rsid w:val="005538F8"/>
    <w:rsid w:val="005539B6"/>
    <w:rsid w:val="00554AAA"/>
    <w:rsid w:val="00556FA0"/>
    <w:rsid w:val="00557E53"/>
    <w:rsid w:val="005605FA"/>
    <w:rsid w:val="0056098C"/>
    <w:rsid w:val="00560EC3"/>
    <w:rsid w:val="0056214E"/>
    <w:rsid w:val="00563BE4"/>
    <w:rsid w:val="00563D2B"/>
    <w:rsid w:val="00564510"/>
    <w:rsid w:val="00566D23"/>
    <w:rsid w:val="00570D8C"/>
    <w:rsid w:val="00570EAA"/>
    <w:rsid w:val="00571629"/>
    <w:rsid w:val="00572314"/>
    <w:rsid w:val="0057443B"/>
    <w:rsid w:val="00574E90"/>
    <w:rsid w:val="005750A9"/>
    <w:rsid w:val="00575DDC"/>
    <w:rsid w:val="00576A61"/>
    <w:rsid w:val="00581D24"/>
    <w:rsid w:val="00584482"/>
    <w:rsid w:val="005845FB"/>
    <w:rsid w:val="00584B11"/>
    <w:rsid w:val="0058589C"/>
    <w:rsid w:val="005875A8"/>
    <w:rsid w:val="00587BE0"/>
    <w:rsid w:val="00587C0D"/>
    <w:rsid w:val="005908EC"/>
    <w:rsid w:val="00590B7E"/>
    <w:rsid w:val="00590CB1"/>
    <w:rsid w:val="00591060"/>
    <w:rsid w:val="00592867"/>
    <w:rsid w:val="00593108"/>
    <w:rsid w:val="005934B0"/>
    <w:rsid w:val="00593F1B"/>
    <w:rsid w:val="005943B8"/>
    <w:rsid w:val="00594404"/>
    <w:rsid w:val="0059599D"/>
    <w:rsid w:val="00595C04"/>
    <w:rsid w:val="00596767"/>
    <w:rsid w:val="00596F15"/>
    <w:rsid w:val="00597B9C"/>
    <w:rsid w:val="005A0381"/>
    <w:rsid w:val="005A0E70"/>
    <w:rsid w:val="005A1BD6"/>
    <w:rsid w:val="005A26A1"/>
    <w:rsid w:val="005A2C9A"/>
    <w:rsid w:val="005A3268"/>
    <w:rsid w:val="005A4179"/>
    <w:rsid w:val="005A4350"/>
    <w:rsid w:val="005A4EB9"/>
    <w:rsid w:val="005A637A"/>
    <w:rsid w:val="005A7391"/>
    <w:rsid w:val="005B11A0"/>
    <w:rsid w:val="005B12CA"/>
    <w:rsid w:val="005B143C"/>
    <w:rsid w:val="005B2F55"/>
    <w:rsid w:val="005B4113"/>
    <w:rsid w:val="005B4B1A"/>
    <w:rsid w:val="005B4F36"/>
    <w:rsid w:val="005B51B6"/>
    <w:rsid w:val="005B5278"/>
    <w:rsid w:val="005B5C59"/>
    <w:rsid w:val="005B6BC2"/>
    <w:rsid w:val="005B7AF4"/>
    <w:rsid w:val="005C0772"/>
    <w:rsid w:val="005C2377"/>
    <w:rsid w:val="005C62F5"/>
    <w:rsid w:val="005C65A2"/>
    <w:rsid w:val="005C6EE5"/>
    <w:rsid w:val="005C7FE8"/>
    <w:rsid w:val="005D0AB9"/>
    <w:rsid w:val="005D12AD"/>
    <w:rsid w:val="005D16DB"/>
    <w:rsid w:val="005D2B1D"/>
    <w:rsid w:val="005D3625"/>
    <w:rsid w:val="005D39BE"/>
    <w:rsid w:val="005D41F3"/>
    <w:rsid w:val="005D44F2"/>
    <w:rsid w:val="005D50B5"/>
    <w:rsid w:val="005D5336"/>
    <w:rsid w:val="005D5E8E"/>
    <w:rsid w:val="005D6776"/>
    <w:rsid w:val="005D7045"/>
    <w:rsid w:val="005D75FD"/>
    <w:rsid w:val="005D7AA5"/>
    <w:rsid w:val="005E0C14"/>
    <w:rsid w:val="005E0CA7"/>
    <w:rsid w:val="005E0FF4"/>
    <w:rsid w:val="005E16ED"/>
    <w:rsid w:val="005E229D"/>
    <w:rsid w:val="005E22C1"/>
    <w:rsid w:val="005E2FB4"/>
    <w:rsid w:val="005E3171"/>
    <w:rsid w:val="005E58CA"/>
    <w:rsid w:val="005E592A"/>
    <w:rsid w:val="005F2216"/>
    <w:rsid w:val="005F23D2"/>
    <w:rsid w:val="005F2FD5"/>
    <w:rsid w:val="005F42BE"/>
    <w:rsid w:val="005F4911"/>
    <w:rsid w:val="005F5494"/>
    <w:rsid w:val="005F6C60"/>
    <w:rsid w:val="005F6D03"/>
    <w:rsid w:val="005F71F9"/>
    <w:rsid w:val="005F7529"/>
    <w:rsid w:val="006012C0"/>
    <w:rsid w:val="0060274D"/>
    <w:rsid w:val="00602FB6"/>
    <w:rsid w:val="00603729"/>
    <w:rsid w:val="00605064"/>
    <w:rsid w:val="00605204"/>
    <w:rsid w:val="00605339"/>
    <w:rsid w:val="006107DD"/>
    <w:rsid w:val="006119F6"/>
    <w:rsid w:val="0061434A"/>
    <w:rsid w:val="00614892"/>
    <w:rsid w:val="0061582E"/>
    <w:rsid w:val="00615D77"/>
    <w:rsid w:val="0061612D"/>
    <w:rsid w:val="00616B08"/>
    <w:rsid w:val="00616FF9"/>
    <w:rsid w:val="006219E5"/>
    <w:rsid w:val="0062390E"/>
    <w:rsid w:val="00623EA2"/>
    <w:rsid w:val="006242EE"/>
    <w:rsid w:val="00624570"/>
    <w:rsid w:val="00624861"/>
    <w:rsid w:val="00627042"/>
    <w:rsid w:val="00627AA2"/>
    <w:rsid w:val="00631580"/>
    <w:rsid w:val="00632461"/>
    <w:rsid w:val="006327B4"/>
    <w:rsid w:val="00632D37"/>
    <w:rsid w:val="00635936"/>
    <w:rsid w:val="006414FA"/>
    <w:rsid w:val="00642A83"/>
    <w:rsid w:val="006435CA"/>
    <w:rsid w:val="00644B84"/>
    <w:rsid w:val="00645C93"/>
    <w:rsid w:val="00645CC5"/>
    <w:rsid w:val="00646122"/>
    <w:rsid w:val="00646518"/>
    <w:rsid w:val="00646F3C"/>
    <w:rsid w:val="00650C7D"/>
    <w:rsid w:val="00651637"/>
    <w:rsid w:val="00651A29"/>
    <w:rsid w:val="006537C7"/>
    <w:rsid w:val="00654797"/>
    <w:rsid w:val="00654859"/>
    <w:rsid w:val="006579C7"/>
    <w:rsid w:val="00660009"/>
    <w:rsid w:val="00662130"/>
    <w:rsid w:val="00662972"/>
    <w:rsid w:val="006646C9"/>
    <w:rsid w:val="00665CED"/>
    <w:rsid w:val="0066631D"/>
    <w:rsid w:val="00667712"/>
    <w:rsid w:val="00670661"/>
    <w:rsid w:val="00671036"/>
    <w:rsid w:val="006711F1"/>
    <w:rsid w:val="0067147B"/>
    <w:rsid w:val="00671B1E"/>
    <w:rsid w:val="0067239B"/>
    <w:rsid w:val="00672EB8"/>
    <w:rsid w:val="00673248"/>
    <w:rsid w:val="00675195"/>
    <w:rsid w:val="006761A9"/>
    <w:rsid w:val="006802A6"/>
    <w:rsid w:val="00681956"/>
    <w:rsid w:val="00682E71"/>
    <w:rsid w:val="00683417"/>
    <w:rsid w:val="00684395"/>
    <w:rsid w:val="00684DFD"/>
    <w:rsid w:val="006850DE"/>
    <w:rsid w:val="0068633D"/>
    <w:rsid w:val="00687622"/>
    <w:rsid w:val="006925B3"/>
    <w:rsid w:val="00693B1F"/>
    <w:rsid w:val="00694D0D"/>
    <w:rsid w:val="00695242"/>
    <w:rsid w:val="006968A0"/>
    <w:rsid w:val="00697B24"/>
    <w:rsid w:val="00697E2D"/>
    <w:rsid w:val="006A0CF5"/>
    <w:rsid w:val="006A1A58"/>
    <w:rsid w:val="006A2A3B"/>
    <w:rsid w:val="006A559B"/>
    <w:rsid w:val="006A56EC"/>
    <w:rsid w:val="006A5BB1"/>
    <w:rsid w:val="006A602F"/>
    <w:rsid w:val="006B00EC"/>
    <w:rsid w:val="006B035B"/>
    <w:rsid w:val="006B0CC4"/>
    <w:rsid w:val="006B1E31"/>
    <w:rsid w:val="006B40FC"/>
    <w:rsid w:val="006B4104"/>
    <w:rsid w:val="006B672A"/>
    <w:rsid w:val="006B6C39"/>
    <w:rsid w:val="006B6E08"/>
    <w:rsid w:val="006B71C8"/>
    <w:rsid w:val="006B7900"/>
    <w:rsid w:val="006C0FB5"/>
    <w:rsid w:val="006C198D"/>
    <w:rsid w:val="006C1E56"/>
    <w:rsid w:val="006C3A74"/>
    <w:rsid w:val="006C4767"/>
    <w:rsid w:val="006C5252"/>
    <w:rsid w:val="006C563D"/>
    <w:rsid w:val="006C79BE"/>
    <w:rsid w:val="006C7CA5"/>
    <w:rsid w:val="006D0397"/>
    <w:rsid w:val="006D112F"/>
    <w:rsid w:val="006D20AD"/>
    <w:rsid w:val="006D3D3F"/>
    <w:rsid w:val="006D466B"/>
    <w:rsid w:val="006D77F6"/>
    <w:rsid w:val="006E1519"/>
    <w:rsid w:val="006E2A86"/>
    <w:rsid w:val="006E6A5C"/>
    <w:rsid w:val="006F00AA"/>
    <w:rsid w:val="006F0BEB"/>
    <w:rsid w:val="006F0C48"/>
    <w:rsid w:val="006F23C8"/>
    <w:rsid w:val="006F3613"/>
    <w:rsid w:val="006F4A84"/>
    <w:rsid w:val="006F5743"/>
    <w:rsid w:val="006F754E"/>
    <w:rsid w:val="006F766C"/>
    <w:rsid w:val="006F76BD"/>
    <w:rsid w:val="00700339"/>
    <w:rsid w:val="0070143C"/>
    <w:rsid w:val="007027F9"/>
    <w:rsid w:val="00702906"/>
    <w:rsid w:val="0070316E"/>
    <w:rsid w:val="00705C9C"/>
    <w:rsid w:val="00706707"/>
    <w:rsid w:val="0071090E"/>
    <w:rsid w:val="00711750"/>
    <w:rsid w:val="007121C6"/>
    <w:rsid w:val="00713E47"/>
    <w:rsid w:val="00713F74"/>
    <w:rsid w:val="00714814"/>
    <w:rsid w:val="00714AF3"/>
    <w:rsid w:val="00715412"/>
    <w:rsid w:val="00716604"/>
    <w:rsid w:val="00717FF6"/>
    <w:rsid w:val="00721E7D"/>
    <w:rsid w:val="00722258"/>
    <w:rsid w:val="00722D20"/>
    <w:rsid w:val="007233EF"/>
    <w:rsid w:val="00725806"/>
    <w:rsid w:val="00726DC6"/>
    <w:rsid w:val="007270AC"/>
    <w:rsid w:val="00727427"/>
    <w:rsid w:val="00727F1A"/>
    <w:rsid w:val="00730989"/>
    <w:rsid w:val="0073128F"/>
    <w:rsid w:val="00731776"/>
    <w:rsid w:val="007321D7"/>
    <w:rsid w:val="00733B9A"/>
    <w:rsid w:val="007347E9"/>
    <w:rsid w:val="00735158"/>
    <w:rsid w:val="00735E7B"/>
    <w:rsid w:val="00736B06"/>
    <w:rsid w:val="00741ED7"/>
    <w:rsid w:val="00742491"/>
    <w:rsid w:val="00743BB4"/>
    <w:rsid w:val="00744487"/>
    <w:rsid w:val="00744D47"/>
    <w:rsid w:val="00746433"/>
    <w:rsid w:val="00746EA4"/>
    <w:rsid w:val="00747D48"/>
    <w:rsid w:val="007530DA"/>
    <w:rsid w:val="00753420"/>
    <w:rsid w:val="00753B83"/>
    <w:rsid w:val="007545D0"/>
    <w:rsid w:val="00754DBD"/>
    <w:rsid w:val="007552E1"/>
    <w:rsid w:val="0075563F"/>
    <w:rsid w:val="00755ED6"/>
    <w:rsid w:val="007565C6"/>
    <w:rsid w:val="00756D6F"/>
    <w:rsid w:val="00764369"/>
    <w:rsid w:val="00765905"/>
    <w:rsid w:val="007674CD"/>
    <w:rsid w:val="0076785E"/>
    <w:rsid w:val="00767B15"/>
    <w:rsid w:val="0077284D"/>
    <w:rsid w:val="00772C66"/>
    <w:rsid w:val="007739E2"/>
    <w:rsid w:val="007740B7"/>
    <w:rsid w:val="0077569F"/>
    <w:rsid w:val="007759AD"/>
    <w:rsid w:val="0077678D"/>
    <w:rsid w:val="007778B4"/>
    <w:rsid w:val="00781FDB"/>
    <w:rsid w:val="00782499"/>
    <w:rsid w:val="00783185"/>
    <w:rsid w:val="00783A24"/>
    <w:rsid w:val="00783E7A"/>
    <w:rsid w:val="007846D8"/>
    <w:rsid w:val="00784974"/>
    <w:rsid w:val="00784FD7"/>
    <w:rsid w:val="0078707D"/>
    <w:rsid w:val="007900B0"/>
    <w:rsid w:val="0079047B"/>
    <w:rsid w:val="0079100D"/>
    <w:rsid w:val="007924BF"/>
    <w:rsid w:val="0079325B"/>
    <w:rsid w:val="0079637F"/>
    <w:rsid w:val="0079648C"/>
    <w:rsid w:val="00796B27"/>
    <w:rsid w:val="007A0D8C"/>
    <w:rsid w:val="007A1222"/>
    <w:rsid w:val="007A169A"/>
    <w:rsid w:val="007A28B0"/>
    <w:rsid w:val="007A2CA3"/>
    <w:rsid w:val="007A2FD0"/>
    <w:rsid w:val="007A31FD"/>
    <w:rsid w:val="007A5425"/>
    <w:rsid w:val="007A68D1"/>
    <w:rsid w:val="007A71FA"/>
    <w:rsid w:val="007A721E"/>
    <w:rsid w:val="007B000E"/>
    <w:rsid w:val="007B01E5"/>
    <w:rsid w:val="007B0B29"/>
    <w:rsid w:val="007B0D22"/>
    <w:rsid w:val="007B2904"/>
    <w:rsid w:val="007B4EF3"/>
    <w:rsid w:val="007B56C5"/>
    <w:rsid w:val="007B6273"/>
    <w:rsid w:val="007B78F0"/>
    <w:rsid w:val="007B7B7B"/>
    <w:rsid w:val="007C2330"/>
    <w:rsid w:val="007C4366"/>
    <w:rsid w:val="007C51B8"/>
    <w:rsid w:val="007C558B"/>
    <w:rsid w:val="007C65D4"/>
    <w:rsid w:val="007C6863"/>
    <w:rsid w:val="007C6F17"/>
    <w:rsid w:val="007C707D"/>
    <w:rsid w:val="007C7B2C"/>
    <w:rsid w:val="007D538F"/>
    <w:rsid w:val="007D587D"/>
    <w:rsid w:val="007D5CD4"/>
    <w:rsid w:val="007D662E"/>
    <w:rsid w:val="007D707D"/>
    <w:rsid w:val="007E0173"/>
    <w:rsid w:val="007E07FD"/>
    <w:rsid w:val="007E0A8A"/>
    <w:rsid w:val="007E0AC0"/>
    <w:rsid w:val="007E0E4B"/>
    <w:rsid w:val="007E1091"/>
    <w:rsid w:val="007E16DF"/>
    <w:rsid w:val="007E1A1E"/>
    <w:rsid w:val="007E1E30"/>
    <w:rsid w:val="007E20F1"/>
    <w:rsid w:val="007E2137"/>
    <w:rsid w:val="007E245C"/>
    <w:rsid w:val="007E298A"/>
    <w:rsid w:val="007E339A"/>
    <w:rsid w:val="007E4208"/>
    <w:rsid w:val="007E44D4"/>
    <w:rsid w:val="007E4960"/>
    <w:rsid w:val="007E4D26"/>
    <w:rsid w:val="007E58DF"/>
    <w:rsid w:val="007E7161"/>
    <w:rsid w:val="007E7DDB"/>
    <w:rsid w:val="007F11F7"/>
    <w:rsid w:val="007F30B7"/>
    <w:rsid w:val="007F4D1D"/>
    <w:rsid w:val="007F71BF"/>
    <w:rsid w:val="007F75B2"/>
    <w:rsid w:val="008002DE"/>
    <w:rsid w:val="00800951"/>
    <w:rsid w:val="00800CD8"/>
    <w:rsid w:val="0080310C"/>
    <w:rsid w:val="00804464"/>
    <w:rsid w:val="008074E6"/>
    <w:rsid w:val="00811A98"/>
    <w:rsid w:val="00814F2E"/>
    <w:rsid w:val="00815BE4"/>
    <w:rsid w:val="00820B26"/>
    <w:rsid w:val="00820DE9"/>
    <w:rsid w:val="00821B3F"/>
    <w:rsid w:val="008225A8"/>
    <w:rsid w:val="008236AA"/>
    <w:rsid w:val="00823FEE"/>
    <w:rsid w:val="00824CE4"/>
    <w:rsid w:val="00824FEA"/>
    <w:rsid w:val="008259AF"/>
    <w:rsid w:val="0082605D"/>
    <w:rsid w:val="008304C5"/>
    <w:rsid w:val="00830CF0"/>
    <w:rsid w:val="00831D84"/>
    <w:rsid w:val="00832167"/>
    <w:rsid w:val="00833EB4"/>
    <w:rsid w:val="00833F29"/>
    <w:rsid w:val="008359FC"/>
    <w:rsid w:val="008376E2"/>
    <w:rsid w:val="00837A16"/>
    <w:rsid w:val="00840B69"/>
    <w:rsid w:val="008410A2"/>
    <w:rsid w:val="008422A6"/>
    <w:rsid w:val="00844657"/>
    <w:rsid w:val="00844F36"/>
    <w:rsid w:val="00846B6A"/>
    <w:rsid w:val="00847F14"/>
    <w:rsid w:val="00847FB5"/>
    <w:rsid w:val="00850FC3"/>
    <w:rsid w:val="0085202F"/>
    <w:rsid w:val="00852E20"/>
    <w:rsid w:val="0085311F"/>
    <w:rsid w:val="00856088"/>
    <w:rsid w:val="00856C65"/>
    <w:rsid w:val="00857EA8"/>
    <w:rsid w:val="008600D9"/>
    <w:rsid w:val="008601E8"/>
    <w:rsid w:val="00860352"/>
    <w:rsid w:val="00861863"/>
    <w:rsid w:val="00861CD1"/>
    <w:rsid w:val="00861CFE"/>
    <w:rsid w:val="00862ED6"/>
    <w:rsid w:val="008645F2"/>
    <w:rsid w:val="00864849"/>
    <w:rsid w:val="00867B8C"/>
    <w:rsid w:val="0087149E"/>
    <w:rsid w:val="00872BF8"/>
    <w:rsid w:val="008761F1"/>
    <w:rsid w:val="00876A96"/>
    <w:rsid w:val="00877CAC"/>
    <w:rsid w:val="00880722"/>
    <w:rsid w:val="00881529"/>
    <w:rsid w:val="008831A7"/>
    <w:rsid w:val="0088619D"/>
    <w:rsid w:val="00886629"/>
    <w:rsid w:val="008873C9"/>
    <w:rsid w:val="0089415D"/>
    <w:rsid w:val="00894E9D"/>
    <w:rsid w:val="00895E13"/>
    <w:rsid w:val="0089664E"/>
    <w:rsid w:val="00897085"/>
    <w:rsid w:val="008974CE"/>
    <w:rsid w:val="008A00B4"/>
    <w:rsid w:val="008A0AF3"/>
    <w:rsid w:val="008A0E2C"/>
    <w:rsid w:val="008A1897"/>
    <w:rsid w:val="008A2A71"/>
    <w:rsid w:val="008A2E49"/>
    <w:rsid w:val="008A385E"/>
    <w:rsid w:val="008A46AE"/>
    <w:rsid w:val="008A499E"/>
    <w:rsid w:val="008A4DA4"/>
    <w:rsid w:val="008A56BE"/>
    <w:rsid w:val="008A61FB"/>
    <w:rsid w:val="008A6227"/>
    <w:rsid w:val="008A7B1D"/>
    <w:rsid w:val="008B05C3"/>
    <w:rsid w:val="008B06B5"/>
    <w:rsid w:val="008B0745"/>
    <w:rsid w:val="008B0BDA"/>
    <w:rsid w:val="008B269C"/>
    <w:rsid w:val="008B2A52"/>
    <w:rsid w:val="008B3CFF"/>
    <w:rsid w:val="008B57A3"/>
    <w:rsid w:val="008B5D60"/>
    <w:rsid w:val="008B66D5"/>
    <w:rsid w:val="008B729B"/>
    <w:rsid w:val="008B7DA6"/>
    <w:rsid w:val="008C0A12"/>
    <w:rsid w:val="008C15C7"/>
    <w:rsid w:val="008C257F"/>
    <w:rsid w:val="008C31C1"/>
    <w:rsid w:val="008C39DF"/>
    <w:rsid w:val="008C56FC"/>
    <w:rsid w:val="008C70AA"/>
    <w:rsid w:val="008C72C4"/>
    <w:rsid w:val="008D1811"/>
    <w:rsid w:val="008D215B"/>
    <w:rsid w:val="008D3A63"/>
    <w:rsid w:val="008D3FC0"/>
    <w:rsid w:val="008D4C3B"/>
    <w:rsid w:val="008D6147"/>
    <w:rsid w:val="008D7732"/>
    <w:rsid w:val="008E08D1"/>
    <w:rsid w:val="008E0FD5"/>
    <w:rsid w:val="008E241A"/>
    <w:rsid w:val="008E3183"/>
    <w:rsid w:val="008E3D1E"/>
    <w:rsid w:val="008E3DF1"/>
    <w:rsid w:val="008E48C2"/>
    <w:rsid w:val="008F015A"/>
    <w:rsid w:val="008F0306"/>
    <w:rsid w:val="008F0ACB"/>
    <w:rsid w:val="008F0E7A"/>
    <w:rsid w:val="008F1B74"/>
    <w:rsid w:val="008F298F"/>
    <w:rsid w:val="008F34F6"/>
    <w:rsid w:val="008F4DD4"/>
    <w:rsid w:val="009002F1"/>
    <w:rsid w:val="00900C59"/>
    <w:rsid w:val="00901B2A"/>
    <w:rsid w:val="00902780"/>
    <w:rsid w:val="0090372A"/>
    <w:rsid w:val="009047F1"/>
    <w:rsid w:val="0090551F"/>
    <w:rsid w:val="00905AF1"/>
    <w:rsid w:val="00910AF7"/>
    <w:rsid w:val="00910E99"/>
    <w:rsid w:val="009123D1"/>
    <w:rsid w:val="00912B19"/>
    <w:rsid w:val="0091490E"/>
    <w:rsid w:val="00914FDA"/>
    <w:rsid w:val="009150E8"/>
    <w:rsid w:val="009157CE"/>
    <w:rsid w:val="009161E8"/>
    <w:rsid w:val="009174F7"/>
    <w:rsid w:val="009178E3"/>
    <w:rsid w:val="0092105B"/>
    <w:rsid w:val="00922B66"/>
    <w:rsid w:val="009242FB"/>
    <w:rsid w:val="00924306"/>
    <w:rsid w:val="00926F33"/>
    <w:rsid w:val="0092794B"/>
    <w:rsid w:val="00930DDB"/>
    <w:rsid w:val="00932EE0"/>
    <w:rsid w:val="0093312A"/>
    <w:rsid w:val="00933348"/>
    <w:rsid w:val="00934022"/>
    <w:rsid w:val="00934F43"/>
    <w:rsid w:val="00940C39"/>
    <w:rsid w:val="00940E7D"/>
    <w:rsid w:val="00941BDF"/>
    <w:rsid w:val="00943322"/>
    <w:rsid w:val="00943943"/>
    <w:rsid w:val="009440B4"/>
    <w:rsid w:val="009441C4"/>
    <w:rsid w:val="009443E4"/>
    <w:rsid w:val="00945983"/>
    <w:rsid w:val="009473F9"/>
    <w:rsid w:val="00950065"/>
    <w:rsid w:val="00950CB0"/>
    <w:rsid w:val="009513D6"/>
    <w:rsid w:val="009529BB"/>
    <w:rsid w:val="00956783"/>
    <w:rsid w:val="00961A03"/>
    <w:rsid w:val="0096216D"/>
    <w:rsid w:val="00962A58"/>
    <w:rsid w:val="00962B52"/>
    <w:rsid w:val="009633C1"/>
    <w:rsid w:val="00963808"/>
    <w:rsid w:val="009654B5"/>
    <w:rsid w:val="00967A62"/>
    <w:rsid w:val="00970A1E"/>
    <w:rsid w:val="009716C0"/>
    <w:rsid w:val="00973042"/>
    <w:rsid w:val="009742DF"/>
    <w:rsid w:val="00974409"/>
    <w:rsid w:val="00974769"/>
    <w:rsid w:val="0097495F"/>
    <w:rsid w:val="00974A5D"/>
    <w:rsid w:val="00974E7F"/>
    <w:rsid w:val="00975C5D"/>
    <w:rsid w:val="00976D78"/>
    <w:rsid w:val="00980940"/>
    <w:rsid w:val="00981284"/>
    <w:rsid w:val="009814B9"/>
    <w:rsid w:val="009827E1"/>
    <w:rsid w:val="00982BE9"/>
    <w:rsid w:val="00982E0C"/>
    <w:rsid w:val="00985AFE"/>
    <w:rsid w:val="00985F53"/>
    <w:rsid w:val="009860B9"/>
    <w:rsid w:val="0098781D"/>
    <w:rsid w:val="009916E4"/>
    <w:rsid w:val="0099224D"/>
    <w:rsid w:val="009924C8"/>
    <w:rsid w:val="00993281"/>
    <w:rsid w:val="00993434"/>
    <w:rsid w:val="00994C93"/>
    <w:rsid w:val="00995413"/>
    <w:rsid w:val="00995A35"/>
    <w:rsid w:val="00996560"/>
    <w:rsid w:val="009967BB"/>
    <w:rsid w:val="00996963"/>
    <w:rsid w:val="00996AA9"/>
    <w:rsid w:val="00997813"/>
    <w:rsid w:val="00997C68"/>
    <w:rsid w:val="009A1150"/>
    <w:rsid w:val="009A3344"/>
    <w:rsid w:val="009A44D8"/>
    <w:rsid w:val="009A6263"/>
    <w:rsid w:val="009B1103"/>
    <w:rsid w:val="009B49E4"/>
    <w:rsid w:val="009B6DE3"/>
    <w:rsid w:val="009C10D7"/>
    <w:rsid w:val="009C137D"/>
    <w:rsid w:val="009C1634"/>
    <w:rsid w:val="009C18B7"/>
    <w:rsid w:val="009C3967"/>
    <w:rsid w:val="009C474A"/>
    <w:rsid w:val="009C702D"/>
    <w:rsid w:val="009C70C2"/>
    <w:rsid w:val="009D01C8"/>
    <w:rsid w:val="009D06E2"/>
    <w:rsid w:val="009D679D"/>
    <w:rsid w:val="009E0683"/>
    <w:rsid w:val="009E072F"/>
    <w:rsid w:val="009E16DA"/>
    <w:rsid w:val="009E329A"/>
    <w:rsid w:val="009E3B2E"/>
    <w:rsid w:val="009E46FF"/>
    <w:rsid w:val="009E5400"/>
    <w:rsid w:val="009E730D"/>
    <w:rsid w:val="009E7A2B"/>
    <w:rsid w:val="009F227B"/>
    <w:rsid w:val="009F38B0"/>
    <w:rsid w:val="009F3DF3"/>
    <w:rsid w:val="009F4298"/>
    <w:rsid w:val="009F42F9"/>
    <w:rsid w:val="009F5017"/>
    <w:rsid w:val="009F526B"/>
    <w:rsid w:val="009F5423"/>
    <w:rsid w:val="009F5B07"/>
    <w:rsid w:val="009F6048"/>
    <w:rsid w:val="009F6785"/>
    <w:rsid w:val="009F7C96"/>
    <w:rsid w:val="00A007E9"/>
    <w:rsid w:val="00A02E0C"/>
    <w:rsid w:val="00A04499"/>
    <w:rsid w:val="00A06298"/>
    <w:rsid w:val="00A06943"/>
    <w:rsid w:val="00A06AF1"/>
    <w:rsid w:val="00A07753"/>
    <w:rsid w:val="00A10099"/>
    <w:rsid w:val="00A1034A"/>
    <w:rsid w:val="00A10934"/>
    <w:rsid w:val="00A10BE7"/>
    <w:rsid w:val="00A11EB6"/>
    <w:rsid w:val="00A1252B"/>
    <w:rsid w:val="00A129AA"/>
    <w:rsid w:val="00A13641"/>
    <w:rsid w:val="00A13EB4"/>
    <w:rsid w:val="00A1428D"/>
    <w:rsid w:val="00A14C43"/>
    <w:rsid w:val="00A14D5C"/>
    <w:rsid w:val="00A1618F"/>
    <w:rsid w:val="00A17271"/>
    <w:rsid w:val="00A173BC"/>
    <w:rsid w:val="00A17876"/>
    <w:rsid w:val="00A17EB2"/>
    <w:rsid w:val="00A20BFB"/>
    <w:rsid w:val="00A21163"/>
    <w:rsid w:val="00A216FF"/>
    <w:rsid w:val="00A224B9"/>
    <w:rsid w:val="00A2265D"/>
    <w:rsid w:val="00A22995"/>
    <w:rsid w:val="00A24006"/>
    <w:rsid w:val="00A2433A"/>
    <w:rsid w:val="00A244F4"/>
    <w:rsid w:val="00A25D61"/>
    <w:rsid w:val="00A26743"/>
    <w:rsid w:val="00A26A56"/>
    <w:rsid w:val="00A27C8D"/>
    <w:rsid w:val="00A311EF"/>
    <w:rsid w:val="00A31335"/>
    <w:rsid w:val="00A3297A"/>
    <w:rsid w:val="00A339CB"/>
    <w:rsid w:val="00A33A52"/>
    <w:rsid w:val="00A343F1"/>
    <w:rsid w:val="00A350D5"/>
    <w:rsid w:val="00A354FE"/>
    <w:rsid w:val="00A35612"/>
    <w:rsid w:val="00A35E00"/>
    <w:rsid w:val="00A36E8F"/>
    <w:rsid w:val="00A4122B"/>
    <w:rsid w:val="00A41F21"/>
    <w:rsid w:val="00A43314"/>
    <w:rsid w:val="00A43D11"/>
    <w:rsid w:val="00A44512"/>
    <w:rsid w:val="00A44D32"/>
    <w:rsid w:val="00A44FA9"/>
    <w:rsid w:val="00A45615"/>
    <w:rsid w:val="00A46058"/>
    <w:rsid w:val="00A462D6"/>
    <w:rsid w:val="00A46A95"/>
    <w:rsid w:val="00A5408B"/>
    <w:rsid w:val="00A542E7"/>
    <w:rsid w:val="00A5638F"/>
    <w:rsid w:val="00A56CAF"/>
    <w:rsid w:val="00A57CCB"/>
    <w:rsid w:val="00A601D9"/>
    <w:rsid w:val="00A6261E"/>
    <w:rsid w:val="00A63A8E"/>
    <w:rsid w:val="00A6469A"/>
    <w:rsid w:val="00A65BFA"/>
    <w:rsid w:val="00A731B3"/>
    <w:rsid w:val="00A739D2"/>
    <w:rsid w:val="00A74674"/>
    <w:rsid w:val="00A75E5F"/>
    <w:rsid w:val="00A762AC"/>
    <w:rsid w:val="00A76A70"/>
    <w:rsid w:val="00A76E74"/>
    <w:rsid w:val="00A76FE7"/>
    <w:rsid w:val="00A775DC"/>
    <w:rsid w:val="00A82166"/>
    <w:rsid w:val="00A83445"/>
    <w:rsid w:val="00A853D7"/>
    <w:rsid w:val="00A862E4"/>
    <w:rsid w:val="00A863E7"/>
    <w:rsid w:val="00A871E9"/>
    <w:rsid w:val="00A90623"/>
    <w:rsid w:val="00A90807"/>
    <w:rsid w:val="00A90F69"/>
    <w:rsid w:val="00A91889"/>
    <w:rsid w:val="00A933EF"/>
    <w:rsid w:val="00A949F7"/>
    <w:rsid w:val="00A94EB8"/>
    <w:rsid w:val="00A94F81"/>
    <w:rsid w:val="00A9559C"/>
    <w:rsid w:val="00AA382B"/>
    <w:rsid w:val="00AA61C9"/>
    <w:rsid w:val="00AA6B28"/>
    <w:rsid w:val="00AA7011"/>
    <w:rsid w:val="00AB00F7"/>
    <w:rsid w:val="00AB32E1"/>
    <w:rsid w:val="00AB3EF5"/>
    <w:rsid w:val="00AB4134"/>
    <w:rsid w:val="00AB6009"/>
    <w:rsid w:val="00AC0205"/>
    <w:rsid w:val="00AC14EA"/>
    <w:rsid w:val="00AC2131"/>
    <w:rsid w:val="00AC25DD"/>
    <w:rsid w:val="00AC2626"/>
    <w:rsid w:val="00AC2E64"/>
    <w:rsid w:val="00AC314C"/>
    <w:rsid w:val="00AC35B0"/>
    <w:rsid w:val="00AC57C8"/>
    <w:rsid w:val="00AC583F"/>
    <w:rsid w:val="00AC708C"/>
    <w:rsid w:val="00AC755A"/>
    <w:rsid w:val="00AC785C"/>
    <w:rsid w:val="00AC79BF"/>
    <w:rsid w:val="00AC7E33"/>
    <w:rsid w:val="00AD057C"/>
    <w:rsid w:val="00AD0BBB"/>
    <w:rsid w:val="00AD0CD0"/>
    <w:rsid w:val="00AD0E2D"/>
    <w:rsid w:val="00AD10F7"/>
    <w:rsid w:val="00AD1558"/>
    <w:rsid w:val="00AD3515"/>
    <w:rsid w:val="00AD4185"/>
    <w:rsid w:val="00AD4978"/>
    <w:rsid w:val="00AD5017"/>
    <w:rsid w:val="00AD5511"/>
    <w:rsid w:val="00AD58BD"/>
    <w:rsid w:val="00AD7BB4"/>
    <w:rsid w:val="00AE025B"/>
    <w:rsid w:val="00AE12B5"/>
    <w:rsid w:val="00AE2609"/>
    <w:rsid w:val="00AE3F35"/>
    <w:rsid w:val="00AE4545"/>
    <w:rsid w:val="00AE4A7B"/>
    <w:rsid w:val="00AE507F"/>
    <w:rsid w:val="00AE5215"/>
    <w:rsid w:val="00AE5831"/>
    <w:rsid w:val="00AE5D80"/>
    <w:rsid w:val="00AF0760"/>
    <w:rsid w:val="00AF0E35"/>
    <w:rsid w:val="00AF100B"/>
    <w:rsid w:val="00AF27BC"/>
    <w:rsid w:val="00AF2EA2"/>
    <w:rsid w:val="00AF43BF"/>
    <w:rsid w:val="00AF45E1"/>
    <w:rsid w:val="00AF614B"/>
    <w:rsid w:val="00AF6863"/>
    <w:rsid w:val="00AF7D10"/>
    <w:rsid w:val="00AF7FE6"/>
    <w:rsid w:val="00B002F3"/>
    <w:rsid w:val="00B005A7"/>
    <w:rsid w:val="00B01180"/>
    <w:rsid w:val="00B0192F"/>
    <w:rsid w:val="00B02436"/>
    <w:rsid w:val="00B02AF3"/>
    <w:rsid w:val="00B02DAC"/>
    <w:rsid w:val="00B03140"/>
    <w:rsid w:val="00B0321F"/>
    <w:rsid w:val="00B0340A"/>
    <w:rsid w:val="00B0397A"/>
    <w:rsid w:val="00B046A4"/>
    <w:rsid w:val="00B05B33"/>
    <w:rsid w:val="00B067F8"/>
    <w:rsid w:val="00B07744"/>
    <w:rsid w:val="00B104DD"/>
    <w:rsid w:val="00B1103A"/>
    <w:rsid w:val="00B115A5"/>
    <w:rsid w:val="00B11732"/>
    <w:rsid w:val="00B132B2"/>
    <w:rsid w:val="00B14316"/>
    <w:rsid w:val="00B14326"/>
    <w:rsid w:val="00B160BD"/>
    <w:rsid w:val="00B17BC9"/>
    <w:rsid w:val="00B17DD6"/>
    <w:rsid w:val="00B20477"/>
    <w:rsid w:val="00B213CA"/>
    <w:rsid w:val="00B215BC"/>
    <w:rsid w:val="00B26E00"/>
    <w:rsid w:val="00B30D62"/>
    <w:rsid w:val="00B33255"/>
    <w:rsid w:val="00B341EA"/>
    <w:rsid w:val="00B34B5D"/>
    <w:rsid w:val="00B3518A"/>
    <w:rsid w:val="00B353EC"/>
    <w:rsid w:val="00B358B0"/>
    <w:rsid w:val="00B359B2"/>
    <w:rsid w:val="00B35AF7"/>
    <w:rsid w:val="00B35F43"/>
    <w:rsid w:val="00B35FBD"/>
    <w:rsid w:val="00B36580"/>
    <w:rsid w:val="00B36C52"/>
    <w:rsid w:val="00B408CC"/>
    <w:rsid w:val="00B41B55"/>
    <w:rsid w:val="00B429FB"/>
    <w:rsid w:val="00B42C9E"/>
    <w:rsid w:val="00B42EA8"/>
    <w:rsid w:val="00B430E0"/>
    <w:rsid w:val="00B43606"/>
    <w:rsid w:val="00B44C1D"/>
    <w:rsid w:val="00B4556A"/>
    <w:rsid w:val="00B4592F"/>
    <w:rsid w:val="00B50181"/>
    <w:rsid w:val="00B50A2D"/>
    <w:rsid w:val="00B52600"/>
    <w:rsid w:val="00B53E07"/>
    <w:rsid w:val="00B548A4"/>
    <w:rsid w:val="00B561B0"/>
    <w:rsid w:val="00B5644F"/>
    <w:rsid w:val="00B602D4"/>
    <w:rsid w:val="00B60853"/>
    <w:rsid w:val="00B614F6"/>
    <w:rsid w:val="00B6206C"/>
    <w:rsid w:val="00B628D0"/>
    <w:rsid w:val="00B63255"/>
    <w:rsid w:val="00B64C6E"/>
    <w:rsid w:val="00B652AC"/>
    <w:rsid w:val="00B658CC"/>
    <w:rsid w:val="00B66179"/>
    <w:rsid w:val="00B668C5"/>
    <w:rsid w:val="00B67F68"/>
    <w:rsid w:val="00B67FCB"/>
    <w:rsid w:val="00B72841"/>
    <w:rsid w:val="00B738F5"/>
    <w:rsid w:val="00B73C83"/>
    <w:rsid w:val="00B740C3"/>
    <w:rsid w:val="00B75464"/>
    <w:rsid w:val="00B7556B"/>
    <w:rsid w:val="00B757F6"/>
    <w:rsid w:val="00B76B23"/>
    <w:rsid w:val="00B76E70"/>
    <w:rsid w:val="00B77278"/>
    <w:rsid w:val="00B777B6"/>
    <w:rsid w:val="00B80473"/>
    <w:rsid w:val="00B806B9"/>
    <w:rsid w:val="00B81A22"/>
    <w:rsid w:val="00B81ED0"/>
    <w:rsid w:val="00B8253E"/>
    <w:rsid w:val="00B830EE"/>
    <w:rsid w:val="00B852CE"/>
    <w:rsid w:val="00B856C0"/>
    <w:rsid w:val="00B87110"/>
    <w:rsid w:val="00B87335"/>
    <w:rsid w:val="00B873D6"/>
    <w:rsid w:val="00B87685"/>
    <w:rsid w:val="00B87D06"/>
    <w:rsid w:val="00B90C76"/>
    <w:rsid w:val="00B91201"/>
    <w:rsid w:val="00B91CCC"/>
    <w:rsid w:val="00B91D7B"/>
    <w:rsid w:val="00B92051"/>
    <w:rsid w:val="00B924C6"/>
    <w:rsid w:val="00B944D3"/>
    <w:rsid w:val="00B96760"/>
    <w:rsid w:val="00B96EAB"/>
    <w:rsid w:val="00BA02E8"/>
    <w:rsid w:val="00BA044F"/>
    <w:rsid w:val="00BA0B04"/>
    <w:rsid w:val="00BA0C38"/>
    <w:rsid w:val="00BA2ACA"/>
    <w:rsid w:val="00BA39C1"/>
    <w:rsid w:val="00BA3E91"/>
    <w:rsid w:val="00BA4AA4"/>
    <w:rsid w:val="00BA5105"/>
    <w:rsid w:val="00BA6F7D"/>
    <w:rsid w:val="00BB1441"/>
    <w:rsid w:val="00BB1D09"/>
    <w:rsid w:val="00BB2D7E"/>
    <w:rsid w:val="00BB3D06"/>
    <w:rsid w:val="00BB3F41"/>
    <w:rsid w:val="00BB5E27"/>
    <w:rsid w:val="00BB7187"/>
    <w:rsid w:val="00BB724A"/>
    <w:rsid w:val="00BB7D48"/>
    <w:rsid w:val="00BC101E"/>
    <w:rsid w:val="00BC2838"/>
    <w:rsid w:val="00BC3601"/>
    <w:rsid w:val="00BC4248"/>
    <w:rsid w:val="00BC48A8"/>
    <w:rsid w:val="00BC69D3"/>
    <w:rsid w:val="00BC7B1B"/>
    <w:rsid w:val="00BD0F9F"/>
    <w:rsid w:val="00BD1D59"/>
    <w:rsid w:val="00BD1ED4"/>
    <w:rsid w:val="00BD2248"/>
    <w:rsid w:val="00BD315E"/>
    <w:rsid w:val="00BD3D5C"/>
    <w:rsid w:val="00BD3E28"/>
    <w:rsid w:val="00BD3FA2"/>
    <w:rsid w:val="00BD48EE"/>
    <w:rsid w:val="00BD4EAB"/>
    <w:rsid w:val="00BD4ECD"/>
    <w:rsid w:val="00BD5FCF"/>
    <w:rsid w:val="00BD67D2"/>
    <w:rsid w:val="00BD7ECA"/>
    <w:rsid w:val="00BE1496"/>
    <w:rsid w:val="00BE26C1"/>
    <w:rsid w:val="00BE3E2B"/>
    <w:rsid w:val="00BE716E"/>
    <w:rsid w:val="00BE74B5"/>
    <w:rsid w:val="00BE7A04"/>
    <w:rsid w:val="00BF03F9"/>
    <w:rsid w:val="00BF0ACC"/>
    <w:rsid w:val="00BF1B7E"/>
    <w:rsid w:val="00BF292D"/>
    <w:rsid w:val="00BF32CF"/>
    <w:rsid w:val="00BF363F"/>
    <w:rsid w:val="00BF4560"/>
    <w:rsid w:val="00BF4719"/>
    <w:rsid w:val="00BF6FD4"/>
    <w:rsid w:val="00BF79E5"/>
    <w:rsid w:val="00C01D7F"/>
    <w:rsid w:val="00C03FF0"/>
    <w:rsid w:val="00C04525"/>
    <w:rsid w:val="00C05840"/>
    <w:rsid w:val="00C05F9B"/>
    <w:rsid w:val="00C05FA0"/>
    <w:rsid w:val="00C11F6C"/>
    <w:rsid w:val="00C12574"/>
    <w:rsid w:val="00C126AD"/>
    <w:rsid w:val="00C129C2"/>
    <w:rsid w:val="00C13330"/>
    <w:rsid w:val="00C154E6"/>
    <w:rsid w:val="00C16249"/>
    <w:rsid w:val="00C176DE"/>
    <w:rsid w:val="00C17F3D"/>
    <w:rsid w:val="00C204B1"/>
    <w:rsid w:val="00C21C91"/>
    <w:rsid w:val="00C229B2"/>
    <w:rsid w:val="00C22E3F"/>
    <w:rsid w:val="00C238F8"/>
    <w:rsid w:val="00C250E0"/>
    <w:rsid w:val="00C25498"/>
    <w:rsid w:val="00C25C9D"/>
    <w:rsid w:val="00C30505"/>
    <w:rsid w:val="00C31EF8"/>
    <w:rsid w:val="00C3246B"/>
    <w:rsid w:val="00C36DAA"/>
    <w:rsid w:val="00C40F6B"/>
    <w:rsid w:val="00C418FE"/>
    <w:rsid w:val="00C43CAE"/>
    <w:rsid w:val="00C44335"/>
    <w:rsid w:val="00C44BBC"/>
    <w:rsid w:val="00C44E00"/>
    <w:rsid w:val="00C44F96"/>
    <w:rsid w:val="00C45F46"/>
    <w:rsid w:val="00C476D2"/>
    <w:rsid w:val="00C504FF"/>
    <w:rsid w:val="00C5528E"/>
    <w:rsid w:val="00C57307"/>
    <w:rsid w:val="00C61130"/>
    <w:rsid w:val="00C63ABF"/>
    <w:rsid w:val="00C63EEF"/>
    <w:rsid w:val="00C64F70"/>
    <w:rsid w:val="00C65CFF"/>
    <w:rsid w:val="00C66164"/>
    <w:rsid w:val="00C7158B"/>
    <w:rsid w:val="00C72325"/>
    <w:rsid w:val="00C72CE0"/>
    <w:rsid w:val="00C733D9"/>
    <w:rsid w:val="00C741DF"/>
    <w:rsid w:val="00C74542"/>
    <w:rsid w:val="00C74567"/>
    <w:rsid w:val="00C74767"/>
    <w:rsid w:val="00C74C49"/>
    <w:rsid w:val="00C75693"/>
    <w:rsid w:val="00C7578A"/>
    <w:rsid w:val="00C759CB"/>
    <w:rsid w:val="00C75F2B"/>
    <w:rsid w:val="00C7743B"/>
    <w:rsid w:val="00C77D87"/>
    <w:rsid w:val="00C803F9"/>
    <w:rsid w:val="00C80714"/>
    <w:rsid w:val="00C81370"/>
    <w:rsid w:val="00C8185E"/>
    <w:rsid w:val="00C82035"/>
    <w:rsid w:val="00C82390"/>
    <w:rsid w:val="00C84AB9"/>
    <w:rsid w:val="00C87AE5"/>
    <w:rsid w:val="00C87B64"/>
    <w:rsid w:val="00C87C31"/>
    <w:rsid w:val="00C87EA7"/>
    <w:rsid w:val="00C90B03"/>
    <w:rsid w:val="00C91E53"/>
    <w:rsid w:val="00C927E3"/>
    <w:rsid w:val="00C955EB"/>
    <w:rsid w:val="00C95E0F"/>
    <w:rsid w:val="00C9730B"/>
    <w:rsid w:val="00CA16E2"/>
    <w:rsid w:val="00CA4545"/>
    <w:rsid w:val="00CA527E"/>
    <w:rsid w:val="00CA55B5"/>
    <w:rsid w:val="00CA7234"/>
    <w:rsid w:val="00CA745C"/>
    <w:rsid w:val="00CA7624"/>
    <w:rsid w:val="00CA763F"/>
    <w:rsid w:val="00CA7D2B"/>
    <w:rsid w:val="00CB22C3"/>
    <w:rsid w:val="00CB2B36"/>
    <w:rsid w:val="00CB310D"/>
    <w:rsid w:val="00CB3216"/>
    <w:rsid w:val="00CB36B8"/>
    <w:rsid w:val="00CB4EA8"/>
    <w:rsid w:val="00CB52F3"/>
    <w:rsid w:val="00CB58F5"/>
    <w:rsid w:val="00CB591B"/>
    <w:rsid w:val="00CB6A70"/>
    <w:rsid w:val="00CB7418"/>
    <w:rsid w:val="00CB7A8A"/>
    <w:rsid w:val="00CB7AC7"/>
    <w:rsid w:val="00CC25A3"/>
    <w:rsid w:val="00CC2B50"/>
    <w:rsid w:val="00CC30C0"/>
    <w:rsid w:val="00CC3D7A"/>
    <w:rsid w:val="00CC3E47"/>
    <w:rsid w:val="00CC51E7"/>
    <w:rsid w:val="00CC59BC"/>
    <w:rsid w:val="00CC5F23"/>
    <w:rsid w:val="00CC7492"/>
    <w:rsid w:val="00CD1C7D"/>
    <w:rsid w:val="00CD1DD0"/>
    <w:rsid w:val="00CD2867"/>
    <w:rsid w:val="00CD3122"/>
    <w:rsid w:val="00CD44CD"/>
    <w:rsid w:val="00CD47C8"/>
    <w:rsid w:val="00CD4B34"/>
    <w:rsid w:val="00CD60F9"/>
    <w:rsid w:val="00CD748F"/>
    <w:rsid w:val="00CE0014"/>
    <w:rsid w:val="00CE090E"/>
    <w:rsid w:val="00CE116C"/>
    <w:rsid w:val="00CE1BF7"/>
    <w:rsid w:val="00CE1CA7"/>
    <w:rsid w:val="00CE1FCA"/>
    <w:rsid w:val="00CE2017"/>
    <w:rsid w:val="00CE4069"/>
    <w:rsid w:val="00CE4722"/>
    <w:rsid w:val="00CE4CF8"/>
    <w:rsid w:val="00CE51D5"/>
    <w:rsid w:val="00CE55F5"/>
    <w:rsid w:val="00CE6B11"/>
    <w:rsid w:val="00CE6F9E"/>
    <w:rsid w:val="00CE7D77"/>
    <w:rsid w:val="00CF1099"/>
    <w:rsid w:val="00CF21C2"/>
    <w:rsid w:val="00CF225F"/>
    <w:rsid w:val="00CF38D0"/>
    <w:rsid w:val="00CF4870"/>
    <w:rsid w:val="00CF49DC"/>
    <w:rsid w:val="00CF5260"/>
    <w:rsid w:val="00CF6BC0"/>
    <w:rsid w:val="00CF7AFB"/>
    <w:rsid w:val="00CF7FF6"/>
    <w:rsid w:val="00D000AE"/>
    <w:rsid w:val="00D00D74"/>
    <w:rsid w:val="00D01472"/>
    <w:rsid w:val="00D015F5"/>
    <w:rsid w:val="00D02D37"/>
    <w:rsid w:val="00D048CD"/>
    <w:rsid w:val="00D04CD0"/>
    <w:rsid w:val="00D0529F"/>
    <w:rsid w:val="00D052F2"/>
    <w:rsid w:val="00D059BD"/>
    <w:rsid w:val="00D0668C"/>
    <w:rsid w:val="00D10235"/>
    <w:rsid w:val="00D10575"/>
    <w:rsid w:val="00D1059C"/>
    <w:rsid w:val="00D11612"/>
    <w:rsid w:val="00D13274"/>
    <w:rsid w:val="00D13F3D"/>
    <w:rsid w:val="00D1435E"/>
    <w:rsid w:val="00D15E73"/>
    <w:rsid w:val="00D20348"/>
    <w:rsid w:val="00D2179F"/>
    <w:rsid w:val="00D219BF"/>
    <w:rsid w:val="00D23FEA"/>
    <w:rsid w:val="00D24922"/>
    <w:rsid w:val="00D25A68"/>
    <w:rsid w:val="00D25EE0"/>
    <w:rsid w:val="00D27293"/>
    <w:rsid w:val="00D30040"/>
    <w:rsid w:val="00D3014A"/>
    <w:rsid w:val="00D302C7"/>
    <w:rsid w:val="00D3123B"/>
    <w:rsid w:val="00D31796"/>
    <w:rsid w:val="00D31D05"/>
    <w:rsid w:val="00D33D94"/>
    <w:rsid w:val="00D351E1"/>
    <w:rsid w:val="00D3526D"/>
    <w:rsid w:val="00D37A22"/>
    <w:rsid w:val="00D41A22"/>
    <w:rsid w:val="00D42582"/>
    <w:rsid w:val="00D42602"/>
    <w:rsid w:val="00D429AF"/>
    <w:rsid w:val="00D435D5"/>
    <w:rsid w:val="00D43704"/>
    <w:rsid w:val="00D4376E"/>
    <w:rsid w:val="00D43B4B"/>
    <w:rsid w:val="00D43BD6"/>
    <w:rsid w:val="00D44590"/>
    <w:rsid w:val="00D44955"/>
    <w:rsid w:val="00D465ED"/>
    <w:rsid w:val="00D46648"/>
    <w:rsid w:val="00D47521"/>
    <w:rsid w:val="00D475F6"/>
    <w:rsid w:val="00D47BEC"/>
    <w:rsid w:val="00D506CA"/>
    <w:rsid w:val="00D50B0D"/>
    <w:rsid w:val="00D51369"/>
    <w:rsid w:val="00D53ECD"/>
    <w:rsid w:val="00D55029"/>
    <w:rsid w:val="00D55846"/>
    <w:rsid w:val="00D55920"/>
    <w:rsid w:val="00D568AA"/>
    <w:rsid w:val="00D60CE1"/>
    <w:rsid w:val="00D62B24"/>
    <w:rsid w:val="00D63D1C"/>
    <w:rsid w:val="00D6490E"/>
    <w:rsid w:val="00D650C9"/>
    <w:rsid w:val="00D6692A"/>
    <w:rsid w:val="00D67008"/>
    <w:rsid w:val="00D674B8"/>
    <w:rsid w:val="00D67EE9"/>
    <w:rsid w:val="00D706B8"/>
    <w:rsid w:val="00D71583"/>
    <w:rsid w:val="00D74093"/>
    <w:rsid w:val="00D745C8"/>
    <w:rsid w:val="00D7467B"/>
    <w:rsid w:val="00D74E7E"/>
    <w:rsid w:val="00D761D1"/>
    <w:rsid w:val="00D76EBB"/>
    <w:rsid w:val="00D802AA"/>
    <w:rsid w:val="00D8128C"/>
    <w:rsid w:val="00D81366"/>
    <w:rsid w:val="00D81F1E"/>
    <w:rsid w:val="00D82FE4"/>
    <w:rsid w:val="00D83850"/>
    <w:rsid w:val="00D83C05"/>
    <w:rsid w:val="00D859BE"/>
    <w:rsid w:val="00D86980"/>
    <w:rsid w:val="00D86AE8"/>
    <w:rsid w:val="00D8721E"/>
    <w:rsid w:val="00D87308"/>
    <w:rsid w:val="00D90C96"/>
    <w:rsid w:val="00D93ADA"/>
    <w:rsid w:val="00D93CBE"/>
    <w:rsid w:val="00D94711"/>
    <w:rsid w:val="00D94D99"/>
    <w:rsid w:val="00D94E4F"/>
    <w:rsid w:val="00D94FDD"/>
    <w:rsid w:val="00D970B0"/>
    <w:rsid w:val="00DA1AF5"/>
    <w:rsid w:val="00DA2146"/>
    <w:rsid w:val="00DA2BAB"/>
    <w:rsid w:val="00DA3FD9"/>
    <w:rsid w:val="00DA4478"/>
    <w:rsid w:val="00DA5707"/>
    <w:rsid w:val="00DA58F1"/>
    <w:rsid w:val="00DA6F4E"/>
    <w:rsid w:val="00DB02DD"/>
    <w:rsid w:val="00DB046D"/>
    <w:rsid w:val="00DB1A52"/>
    <w:rsid w:val="00DB2A7C"/>
    <w:rsid w:val="00DB6E52"/>
    <w:rsid w:val="00DB7B10"/>
    <w:rsid w:val="00DB7B2E"/>
    <w:rsid w:val="00DC115B"/>
    <w:rsid w:val="00DC1198"/>
    <w:rsid w:val="00DC1C13"/>
    <w:rsid w:val="00DC2457"/>
    <w:rsid w:val="00DC26F3"/>
    <w:rsid w:val="00DC274B"/>
    <w:rsid w:val="00DC51D7"/>
    <w:rsid w:val="00DC51EB"/>
    <w:rsid w:val="00DC5C44"/>
    <w:rsid w:val="00DC6AB4"/>
    <w:rsid w:val="00DC7645"/>
    <w:rsid w:val="00DD1284"/>
    <w:rsid w:val="00DD1CBF"/>
    <w:rsid w:val="00DD2691"/>
    <w:rsid w:val="00DD2A04"/>
    <w:rsid w:val="00DD3C3F"/>
    <w:rsid w:val="00DD50C8"/>
    <w:rsid w:val="00DD5E26"/>
    <w:rsid w:val="00DD6ECB"/>
    <w:rsid w:val="00DD7DBD"/>
    <w:rsid w:val="00DE0885"/>
    <w:rsid w:val="00DE17BF"/>
    <w:rsid w:val="00DE18C0"/>
    <w:rsid w:val="00DE1DA9"/>
    <w:rsid w:val="00DE3768"/>
    <w:rsid w:val="00DE4D3F"/>
    <w:rsid w:val="00DE5264"/>
    <w:rsid w:val="00DE55E0"/>
    <w:rsid w:val="00DE579D"/>
    <w:rsid w:val="00DE5F3F"/>
    <w:rsid w:val="00DE6839"/>
    <w:rsid w:val="00DF24C9"/>
    <w:rsid w:val="00DF37AA"/>
    <w:rsid w:val="00DF4006"/>
    <w:rsid w:val="00DF442E"/>
    <w:rsid w:val="00DF4846"/>
    <w:rsid w:val="00DF4DC9"/>
    <w:rsid w:val="00DF60F4"/>
    <w:rsid w:val="00DF64E5"/>
    <w:rsid w:val="00DF6B49"/>
    <w:rsid w:val="00DF6B4B"/>
    <w:rsid w:val="00DF6D41"/>
    <w:rsid w:val="00DF7995"/>
    <w:rsid w:val="00E00491"/>
    <w:rsid w:val="00E009EF"/>
    <w:rsid w:val="00E04549"/>
    <w:rsid w:val="00E04E35"/>
    <w:rsid w:val="00E05AB7"/>
    <w:rsid w:val="00E064D3"/>
    <w:rsid w:val="00E073D1"/>
    <w:rsid w:val="00E07961"/>
    <w:rsid w:val="00E10884"/>
    <w:rsid w:val="00E10E4F"/>
    <w:rsid w:val="00E11227"/>
    <w:rsid w:val="00E115AB"/>
    <w:rsid w:val="00E11F8D"/>
    <w:rsid w:val="00E122B5"/>
    <w:rsid w:val="00E1312E"/>
    <w:rsid w:val="00E13C09"/>
    <w:rsid w:val="00E16D4F"/>
    <w:rsid w:val="00E16DF9"/>
    <w:rsid w:val="00E17EBC"/>
    <w:rsid w:val="00E17F2B"/>
    <w:rsid w:val="00E20C39"/>
    <w:rsid w:val="00E21CD4"/>
    <w:rsid w:val="00E23F1F"/>
    <w:rsid w:val="00E24519"/>
    <w:rsid w:val="00E25763"/>
    <w:rsid w:val="00E27764"/>
    <w:rsid w:val="00E27AC8"/>
    <w:rsid w:val="00E31C12"/>
    <w:rsid w:val="00E32423"/>
    <w:rsid w:val="00E34F26"/>
    <w:rsid w:val="00E35F06"/>
    <w:rsid w:val="00E3693B"/>
    <w:rsid w:val="00E36D75"/>
    <w:rsid w:val="00E37A3B"/>
    <w:rsid w:val="00E40B62"/>
    <w:rsid w:val="00E41440"/>
    <w:rsid w:val="00E41FAF"/>
    <w:rsid w:val="00E42192"/>
    <w:rsid w:val="00E422DD"/>
    <w:rsid w:val="00E4259F"/>
    <w:rsid w:val="00E42B3A"/>
    <w:rsid w:val="00E42D6C"/>
    <w:rsid w:val="00E434D7"/>
    <w:rsid w:val="00E44966"/>
    <w:rsid w:val="00E44D22"/>
    <w:rsid w:val="00E4593E"/>
    <w:rsid w:val="00E51A07"/>
    <w:rsid w:val="00E53081"/>
    <w:rsid w:val="00E5323D"/>
    <w:rsid w:val="00E53285"/>
    <w:rsid w:val="00E55714"/>
    <w:rsid w:val="00E5598A"/>
    <w:rsid w:val="00E5603C"/>
    <w:rsid w:val="00E56679"/>
    <w:rsid w:val="00E57106"/>
    <w:rsid w:val="00E57ED2"/>
    <w:rsid w:val="00E60383"/>
    <w:rsid w:val="00E606C5"/>
    <w:rsid w:val="00E62EAE"/>
    <w:rsid w:val="00E6481E"/>
    <w:rsid w:val="00E65711"/>
    <w:rsid w:val="00E65AE9"/>
    <w:rsid w:val="00E65B95"/>
    <w:rsid w:val="00E666F0"/>
    <w:rsid w:val="00E669D4"/>
    <w:rsid w:val="00E70BC3"/>
    <w:rsid w:val="00E70EFF"/>
    <w:rsid w:val="00E71EC6"/>
    <w:rsid w:val="00E730D2"/>
    <w:rsid w:val="00E732E0"/>
    <w:rsid w:val="00E74028"/>
    <w:rsid w:val="00E74B15"/>
    <w:rsid w:val="00E76605"/>
    <w:rsid w:val="00E76B06"/>
    <w:rsid w:val="00E77CD8"/>
    <w:rsid w:val="00E82A2B"/>
    <w:rsid w:val="00E8390D"/>
    <w:rsid w:val="00E85919"/>
    <w:rsid w:val="00E865C3"/>
    <w:rsid w:val="00E87F1B"/>
    <w:rsid w:val="00E87FE6"/>
    <w:rsid w:val="00E93803"/>
    <w:rsid w:val="00E93CE6"/>
    <w:rsid w:val="00E960B2"/>
    <w:rsid w:val="00E96F22"/>
    <w:rsid w:val="00E96F4D"/>
    <w:rsid w:val="00EA1DA8"/>
    <w:rsid w:val="00EA2034"/>
    <w:rsid w:val="00EA24FD"/>
    <w:rsid w:val="00EA2B2B"/>
    <w:rsid w:val="00EA4C1D"/>
    <w:rsid w:val="00EA6078"/>
    <w:rsid w:val="00EA6AC2"/>
    <w:rsid w:val="00EB528C"/>
    <w:rsid w:val="00EB563B"/>
    <w:rsid w:val="00EB6402"/>
    <w:rsid w:val="00EB6B8A"/>
    <w:rsid w:val="00EC0377"/>
    <w:rsid w:val="00EC2992"/>
    <w:rsid w:val="00EC38FD"/>
    <w:rsid w:val="00EC39E6"/>
    <w:rsid w:val="00EC4DC9"/>
    <w:rsid w:val="00EC556A"/>
    <w:rsid w:val="00EC574C"/>
    <w:rsid w:val="00EC5886"/>
    <w:rsid w:val="00EC5B02"/>
    <w:rsid w:val="00ED05B4"/>
    <w:rsid w:val="00ED0823"/>
    <w:rsid w:val="00ED141F"/>
    <w:rsid w:val="00ED34C6"/>
    <w:rsid w:val="00ED3CCC"/>
    <w:rsid w:val="00ED4DDE"/>
    <w:rsid w:val="00ED5939"/>
    <w:rsid w:val="00EE3D2F"/>
    <w:rsid w:val="00EE3DB5"/>
    <w:rsid w:val="00EE469D"/>
    <w:rsid w:val="00EE5303"/>
    <w:rsid w:val="00EE56D3"/>
    <w:rsid w:val="00EE738D"/>
    <w:rsid w:val="00EE7636"/>
    <w:rsid w:val="00EE76C6"/>
    <w:rsid w:val="00EE78B6"/>
    <w:rsid w:val="00EF05F7"/>
    <w:rsid w:val="00EF0A77"/>
    <w:rsid w:val="00EF1836"/>
    <w:rsid w:val="00EF1C90"/>
    <w:rsid w:val="00EF219A"/>
    <w:rsid w:val="00EF52CA"/>
    <w:rsid w:val="00EF5670"/>
    <w:rsid w:val="00EF60B3"/>
    <w:rsid w:val="00EF6273"/>
    <w:rsid w:val="00EF63D9"/>
    <w:rsid w:val="00F00BEC"/>
    <w:rsid w:val="00F01511"/>
    <w:rsid w:val="00F02765"/>
    <w:rsid w:val="00F02ADD"/>
    <w:rsid w:val="00F069C7"/>
    <w:rsid w:val="00F06DCD"/>
    <w:rsid w:val="00F10399"/>
    <w:rsid w:val="00F1080D"/>
    <w:rsid w:val="00F1166F"/>
    <w:rsid w:val="00F118A2"/>
    <w:rsid w:val="00F13CB1"/>
    <w:rsid w:val="00F14643"/>
    <w:rsid w:val="00F16CC9"/>
    <w:rsid w:val="00F1715F"/>
    <w:rsid w:val="00F21EF4"/>
    <w:rsid w:val="00F24358"/>
    <w:rsid w:val="00F2493A"/>
    <w:rsid w:val="00F26B9A"/>
    <w:rsid w:val="00F27148"/>
    <w:rsid w:val="00F308E2"/>
    <w:rsid w:val="00F3147F"/>
    <w:rsid w:val="00F33AF7"/>
    <w:rsid w:val="00F340BA"/>
    <w:rsid w:val="00F34FE7"/>
    <w:rsid w:val="00F35081"/>
    <w:rsid w:val="00F351F2"/>
    <w:rsid w:val="00F36855"/>
    <w:rsid w:val="00F36B05"/>
    <w:rsid w:val="00F36DC9"/>
    <w:rsid w:val="00F376FA"/>
    <w:rsid w:val="00F414C3"/>
    <w:rsid w:val="00F43D0D"/>
    <w:rsid w:val="00F43EC2"/>
    <w:rsid w:val="00F4406C"/>
    <w:rsid w:val="00F440D8"/>
    <w:rsid w:val="00F44184"/>
    <w:rsid w:val="00F50B9B"/>
    <w:rsid w:val="00F54C26"/>
    <w:rsid w:val="00F54E15"/>
    <w:rsid w:val="00F556F6"/>
    <w:rsid w:val="00F55985"/>
    <w:rsid w:val="00F55D72"/>
    <w:rsid w:val="00F57714"/>
    <w:rsid w:val="00F5796F"/>
    <w:rsid w:val="00F579CB"/>
    <w:rsid w:val="00F60B43"/>
    <w:rsid w:val="00F60FC8"/>
    <w:rsid w:val="00F618CA"/>
    <w:rsid w:val="00F61A50"/>
    <w:rsid w:val="00F6313E"/>
    <w:rsid w:val="00F641E2"/>
    <w:rsid w:val="00F67FF8"/>
    <w:rsid w:val="00F7023E"/>
    <w:rsid w:val="00F70F68"/>
    <w:rsid w:val="00F71097"/>
    <w:rsid w:val="00F72461"/>
    <w:rsid w:val="00F76183"/>
    <w:rsid w:val="00F761B0"/>
    <w:rsid w:val="00F80081"/>
    <w:rsid w:val="00F81849"/>
    <w:rsid w:val="00F8255B"/>
    <w:rsid w:val="00F8339C"/>
    <w:rsid w:val="00F83419"/>
    <w:rsid w:val="00F83594"/>
    <w:rsid w:val="00F85E6D"/>
    <w:rsid w:val="00F916D5"/>
    <w:rsid w:val="00F925D2"/>
    <w:rsid w:val="00F92EAF"/>
    <w:rsid w:val="00F93575"/>
    <w:rsid w:val="00F93C3B"/>
    <w:rsid w:val="00F93E96"/>
    <w:rsid w:val="00F949AD"/>
    <w:rsid w:val="00F95054"/>
    <w:rsid w:val="00F95916"/>
    <w:rsid w:val="00F96497"/>
    <w:rsid w:val="00FB0435"/>
    <w:rsid w:val="00FB204C"/>
    <w:rsid w:val="00FB2DD7"/>
    <w:rsid w:val="00FB3524"/>
    <w:rsid w:val="00FB4A25"/>
    <w:rsid w:val="00FB5916"/>
    <w:rsid w:val="00FB69D9"/>
    <w:rsid w:val="00FC1988"/>
    <w:rsid w:val="00FC1FC1"/>
    <w:rsid w:val="00FC5DCF"/>
    <w:rsid w:val="00FC67CC"/>
    <w:rsid w:val="00FC6D89"/>
    <w:rsid w:val="00FD0C21"/>
    <w:rsid w:val="00FD2478"/>
    <w:rsid w:val="00FD2618"/>
    <w:rsid w:val="00FD2C98"/>
    <w:rsid w:val="00FD301B"/>
    <w:rsid w:val="00FD3264"/>
    <w:rsid w:val="00FD35AC"/>
    <w:rsid w:val="00FD3938"/>
    <w:rsid w:val="00FD5532"/>
    <w:rsid w:val="00FD579B"/>
    <w:rsid w:val="00FD609E"/>
    <w:rsid w:val="00FD6581"/>
    <w:rsid w:val="00FD6596"/>
    <w:rsid w:val="00FD7C43"/>
    <w:rsid w:val="00FD7D29"/>
    <w:rsid w:val="00FE0B9A"/>
    <w:rsid w:val="00FE0CB7"/>
    <w:rsid w:val="00FE11AC"/>
    <w:rsid w:val="00FE1201"/>
    <w:rsid w:val="00FE1CB6"/>
    <w:rsid w:val="00FE2C6F"/>
    <w:rsid w:val="00FE3097"/>
    <w:rsid w:val="00FE3CF1"/>
    <w:rsid w:val="00FE3F04"/>
    <w:rsid w:val="00FE7D04"/>
    <w:rsid w:val="00FF0F51"/>
    <w:rsid w:val="00FF2D85"/>
    <w:rsid w:val="00FF33E7"/>
    <w:rsid w:val="00FF3BF6"/>
    <w:rsid w:val="00FF4063"/>
    <w:rsid w:val="00FF47F1"/>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1752001">
      <w:bodyDiv w:val="1"/>
      <w:marLeft w:val="0"/>
      <w:marRight w:val="0"/>
      <w:marTop w:val="0"/>
      <w:marBottom w:val="0"/>
      <w:divBdr>
        <w:top w:val="none" w:sz="0" w:space="0" w:color="auto"/>
        <w:left w:val="none" w:sz="0" w:space="0" w:color="auto"/>
        <w:bottom w:val="none" w:sz="0" w:space="0" w:color="auto"/>
        <w:right w:val="none" w:sz="0" w:space="0" w:color="auto"/>
      </w:divBdr>
    </w:div>
    <w:div w:id="1209996745">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3658131">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mailto:maja.trcek@ljubljana.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theme" Target="theme/theme1.xml"/><Relationship Id="rId10" Type="http://schemas.openxmlformats.org/officeDocument/2006/relationships/hyperlink" Target="http://www.enarocanje.si/_ESPD/" TargetMode="External"/><Relationship Id="rId19" Type="http://schemas.openxmlformats.org/officeDocument/2006/relationships/hyperlink" Target="https://ejn.gov.si/eJN2"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79BF6-2698-47B4-B7E0-EABB7D848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57</Pages>
  <Words>16052</Words>
  <Characters>91499</Characters>
  <Application>Microsoft Office Word</Application>
  <DocSecurity>0</DocSecurity>
  <Lines>762</Lines>
  <Paragraphs>214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mezek</dc:creator>
  <cp:lastModifiedBy>Ana Gazvoda</cp:lastModifiedBy>
  <cp:revision>27</cp:revision>
  <cp:lastPrinted>2018-08-06T06:28:00Z</cp:lastPrinted>
  <dcterms:created xsi:type="dcterms:W3CDTF">2018-07-25T05:51:00Z</dcterms:created>
  <dcterms:modified xsi:type="dcterms:W3CDTF">2018-08-07T08:12:00Z</dcterms:modified>
</cp:coreProperties>
</file>