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4FF" w:rsidRPr="003E2C00" w:rsidRDefault="00C504FF" w:rsidP="00BD6AD5">
      <w:pPr>
        <w:jc w:val="center"/>
        <w:rPr>
          <w:b/>
          <w:i w:val="0"/>
          <w:sz w:val="28"/>
          <w:szCs w:val="28"/>
        </w:rPr>
      </w:pPr>
      <w:bookmarkStart w:id="0" w:name="_GoBack"/>
      <w:bookmarkEnd w:id="0"/>
      <w:r w:rsidRPr="003E2C00">
        <w:rPr>
          <w:b/>
          <w:i w:val="0"/>
          <w:sz w:val="28"/>
          <w:szCs w:val="28"/>
        </w:rPr>
        <w:t>P</w:t>
      </w:r>
      <w:r w:rsidR="00F44184">
        <w:rPr>
          <w:b/>
          <w:i w:val="0"/>
          <w:sz w:val="28"/>
          <w:szCs w:val="28"/>
        </w:rPr>
        <w:t>RIJAVNA</w:t>
      </w:r>
      <w:r w:rsidRPr="003E2C00">
        <w:rPr>
          <w:b/>
          <w:i w:val="0"/>
          <w:sz w:val="28"/>
          <w:szCs w:val="28"/>
        </w:rPr>
        <w:t xml:space="preserve"> DOKUMENTACIJA</w:t>
      </w:r>
    </w:p>
    <w:p w:rsidR="00C504FF" w:rsidRPr="0079325B" w:rsidRDefault="00C504FF" w:rsidP="00D00D74">
      <w:pPr>
        <w:pStyle w:val="Glava"/>
        <w:tabs>
          <w:tab w:val="clear" w:pos="4536"/>
          <w:tab w:val="clear" w:pos="9072"/>
        </w:tabs>
        <w:jc w:val="both"/>
        <w:rPr>
          <w:i w:val="0"/>
          <w:sz w:val="22"/>
          <w:szCs w:val="22"/>
        </w:rPr>
      </w:pPr>
    </w:p>
    <w:p w:rsidR="009D06E2" w:rsidRPr="0079325B" w:rsidRDefault="009D06E2" w:rsidP="00D00D74">
      <w:pPr>
        <w:pStyle w:val="Glava"/>
        <w:tabs>
          <w:tab w:val="clear" w:pos="4536"/>
          <w:tab w:val="clear" w:pos="9072"/>
        </w:tabs>
        <w:jc w:val="both"/>
        <w:rPr>
          <w:i w:val="0"/>
          <w:sz w:val="22"/>
          <w:szCs w:val="22"/>
        </w:rPr>
      </w:pPr>
    </w:p>
    <w:p w:rsidR="00186341" w:rsidRDefault="00186341" w:rsidP="00D00D74">
      <w:pPr>
        <w:pStyle w:val="Glava"/>
        <w:tabs>
          <w:tab w:val="clear" w:pos="4536"/>
          <w:tab w:val="clear" w:pos="9072"/>
        </w:tabs>
        <w:jc w:val="both"/>
        <w:rPr>
          <w:i w:val="0"/>
          <w:sz w:val="22"/>
          <w:szCs w:val="22"/>
        </w:rPr>
      </w:pPr>
    </w:p>
    <w:p w:rsidR="007A486D" w:rsidRDefault="007A486D" w:rsidP="00D00D74">
      <w:pPr>
        <w:pStyle w:val="Glava"/>
        <w:tabs>
          <w:tab w:val="clear" w:pos="4536"/>
          <w:tab w:val="clear" w:pos="9072"/>
        </w:tabs>
        <w:jc w:val="both"/>
        <w:rPr>
          <w:i w:val="0"/>
          <w:sz w:val="22"/>
          <w:szCs w:val="22"/>
        </w:rPr>
      </w:pPr>
    </w:p>
    <w:p w:rsidR="007A486D" w:rsidRDefault="007A486D" w:rsidP="00D00D74">
      <w:pPr>
        <w:pStyle w:val="Glava"/>
        <w:tabs>
          <w:tab w:val="clear" w:pos="4536"/>
          <w:tab w:val="clear" w:pos="9072"/>
        </w:tabs>
        <w:jc w:val="both"/>
        <w:rPr>
          <w:i w:val="0"/>
          <w:sz w:val="22"/>
          <w:szCs w:val="22"/>
        </w:rPr>
      </w:pPr>
    </w:p>
    <w:p w:rsidR="007A486D" w:rsidRDefault="007A486D" w:rsidP="00D00D74">
      <w:pPr>
        <w:pStyle w:val="Glava"/>
        <w:tabs>
          <w:tab w:val="clear" w:pos="4536"/>
          <w:tab w:val="clear" w:pos="9072"/>
        </w:tabs>
        <w:jc w:val="both"/>
        <w:rPr>
          <w:i w:val="0"/>
          <w:sz w:val="22"/>
          <w:szCs w:val="22"/>
        </w:rPr>
      </w:pPr>
    </w:p>
    <w:p w:rsidR="007A486D" w:rsidRDefault="007A486D" w:rsidP="00D00D74">
      <w:pPr>
        <w:pStyle w:val="Glava"/>
        <w:tabs>
          <w:tab w:val="clear" w:pos="4536"/>
          <w:tab w:val="clear" w:pos="9072"/>
        </w:tabs>
        <w:jc w:val="both"/>
        <w:rPr>
          <w:i w:val="0"/>
          <w:sz w:val="22"/>
          <w:szCs w:val="22"/>
        </w:rPr>
      </w:pPr>
    </w:p>
    <w:tbl>
      <w:tblPr>
        <w:tblW w:w="7796"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5953"/>
      </w:tblGrid>
      <w:tr w:rsidR="00605204" w:rsidRPr="000B18E0" w:rsidTr="00605204">
        <w:tc>
          <w:tcPr>
            <w:tcW w:w="184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Številka priloge</w:t>
            </w:r>
          </w:p>
        </w:tc>
        <w:tc>
          <w:tcPr>
            <w:tcW w:w="5953" w:type="dxa"/>
            <w:shd w:val="clear" w:color="auto" w:fill="D9D9D9" w:themeFill="background1" w:themeFillShade="D9"/>
            <w:vAlign w:val="center"/>
          </w:tcPr>
          <w:p w:rsidR="00605204" w:rsidRPr="000B18E0" w:rsidRDefault="00605204" w:rsidP="00D62B24">
            <w:pPr>
              <w:pStyle w:val="Glava"/>
              <w:tabs>
                <w:tab w:val="clear" w:pos="4536"/>
                <w:tab w:val="clear" w:pos="9072"/>
              </w:tabs>
              <w:rPr>
                <w:b/>
                <w:i w:val="0"/>
                <w:sz w:val="18"/>
                <w:szCs w:val="18"/>
              </w:rPr>
            </w:pPr>
            <w:r w:rsidRPr="000B18E0">
              <w:rPr>
                <w:b/>
                <w:i w:val="0"/>
                <w:sz w:val="18"/>
                <w:szCs w:val="18"/>
              </w:rPr>
              <w:t>Naziv priloge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sidRPr="00605204">
              <w:rPr>
                <w:b/>
                <w:i w:val="0"/>
                <w:sz w:val="22"/>
                <w:szCs w:val="22"/>
              </w:rPr>
              <w:t>PRILOGA 1</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Pr>
                <w:i w:val="0"/>
                <w:sz w:val="22"/>
                <w:szCs w:val="22"/>
              </w:rPr>
              <w:t>Prijava za sodelovanje</w:t>
            </w:r>
          </w:p>
        </w:tc>
      </w:tr>
      <w:tr w:rsidR="00FF5AD3" w:rsidRPr="00605204" w:rsidTr="00605204">
        <w:tc>
          <w:tcPr>
            <w:tcW w:w="1843" w:type="dxa"/>
            <w:shd w:val="clear" w:color="auto" w:fill="D9D9D9" w:themeFill="background1" w:themeFillShade="D9"/>
            <w:vAlign w:val="center"/>
          </w:tcPr>
          <w:p w:rsidR="00FF5AD3" w:rsidRPr="00605204" w:rsidRDefault="00FF5AD3" w:rsidP="00605204">
            <w:pPr>
              <w:pStyle w:val="Glava"/>
              <w:tabs>
                <w:tab w:val="clear" w:pos="4536"/>
                <w:tab w:val="clear" w:pos="9072"/>
              </w:tabs>
              <w:rPr>
                <w:b/>
                <w:i w:val="0"/>
                <w:sz w:val="22"/>
                <w:szCs w:val="22"/>
              </w:rPr>
            </w:pPr>
            <w:r>
              <w:rPr>
                <w:b/>
                <w:i w:val="0"/>
                <w:sz w:val="22"/>
                <w:szCs w:val="22"/>
              </w:rPr>
              <w:t>PRILOGA 2</w:t>
            </w:r>
          </w:p>
        </w:tc>
        <w:tc>
          <w:tcPr>
            <w:tcW w:w="5953" w:type="dxa"/>
            <w:shd w:val="clear" w:color="auto" w:fill="auto"/>
            <w:vAlign w:val="center"/>
          </w:tcPr>
          <w:p w:rsidR="00FF5AD3" w:rsidRPr="00605204" w:rsidRDefault="00FF5AD3" w:rsidP="00605204">
            <w:pPr>
              <w:pStyle w:val="Glava"/>
              <w:tabs>
                <w:tab w:val="clear" w:pos="4536"/>
                <w:tab w:val="clear" w:pos="9072"/>
              </w:tabs>
              <w:rPr>
                <w:i w:val="0"/>
                <w:sz w:val="22"/>
                <w:szCs w:val="22"/>
              </w:rPr>
            </w:pPr>
            <w:r w:rsidRPr="00605204">
              <w:rPr>
                <w:i w:val="0"/>
                <w:sz w:val="22"/>
                <w:szCs w:val="22"/>
              </w:rPr>
              <w:t>Obrazec ESPD</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5</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Referenčna tabela</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Pr>
                <w:b/>
                <w:i w:val="0"/>
                <w:sz w:val="22"/>
                <w:szCs w:val="22"/>
              </w:rPr>
              <w:t>PRILOGA 6</w:t>
            </w:r>
          </w:p>
        </w:tc>
        <w:tc>
          <w:tcPr>
            <w:tcW w:w="5953" w:type="dxa"/>
            <w:shd w:val="clear" w:color="auto" w:fill="auto"/>
            <w:vAlign w:val="center"/>
          </w:tcPr>
          <w:p w:rsidR="00B417A8" w:rsidRPr="006D77F6" w:rsidRDefault="00B417A8" w:rsidP="006B71C8">
            <w:pPr>
              <w:pStyle w:val="Glava"/>
              <w:tabs>
                <w:tab w:val="clear" w:pos="4536"/>
                <w:tab w:val="clear" w:pos="9072"/>
              </w:tabs>
              <w:rPr>
                <w:i w:val="0"/>
                <w:sz w:val="22"/>
                <w:szCs w:val="22"/>
              </w:rPr>
            </w:pPr>
            <w:r w:rsidRPr="00FA349E">
              <w:rPr>
                <w:i w:val="0"/>
                <w:sz w:val="22"/>
                <w:szCs w:val="22"/>
              </w:rPr>
              <w:t>Seznam kadrov</w:t>
            </w:r>
          </w:p>
        </w:tc>
      </w:tr>
      <w:tr w:rsidR="00B417A8" w:rsidRPr="00605204" w:rsidTr="00605204">
        <w:tc>
          <w:tcPr>
            <w:tcW w:w="1843" w:type="dxa"/>
            <w:shd w:val="clear" w:color="auto" w:fill="D9D9D9" w:themeFill="background1" w:themeFillShade="D9"/>
            <w:vAlign w:val="center"/>
          </w:tcPr>
          <w:p w:rsidR="00B417A8" w:rsidRPr="00605204" w:rsidRDefault="00B417A8" w:rsidP="00B417A8">
            <w:pPr>
              <w:pStyle w:val="Glava"/>
              <w:tabs>
                <w:tab w:val="clear" w:pos="4536"/>
                <w:tab w:val="clear" w:pos="9072"/>
              </w:tabs>
              <w:rPr>
                <w:b/>
                <w:i w:val="0"/>
                <w:sz w:val="22"/>
                <w:szCs w:val="22"/>
              </w:rPr>
            </w:pPr>
            <w:r w:rsidRPr="00605204">
              <w:rPr>
                <w:b/>
                <w:i w:val="0"/>
                <w:sz w:val="22"/>
                <w:szCs w:val="22"/>
              </w:rPr>
              <w:t xml:space="preserve">PRILOGA </w:t>
            </w:r>
            <w:r>
              <w:rPr>
                <w:b/>
                <w:i w:val="0"/>
                <w:sz w:val="22"/>
                <w:szCs w:val="22"/>
              </w:rPr>
              <w:t>D/1</w:t>
            </w:r>
          </w:p>
        </w:tc>
        <w:tc>
          <w:tcPr>
            <w:tcW w:w="5953" w:type="dxa"/>
            <w:shd w:val="clear" w:color="auto" w:fill="auto"/>
            <w:vAlign w:val="center"/>
          </w:tcPr>
          <w:p w:rsidR="00B417A8" w:rsidRPr="00605204" w:rsidRDefault="00B417A8" w:rsidP="006B71C8">
            <w:pPr>
              <w:pStyle w:val="Glava"/>
              <w:tabs>
                <w:tab w:val="clear" w:pos="4536"/>
                <w:tab w:val="clear" w:pos="9072"/>
              </w:tabs>
              <w:rPr>
                <w:i w:val="0"/>
                <w:sz w:val="22"/>
                <w:szCs w:val="22"/>
              </w:rPr>
            </w:pPr>
            <w:r w:rsidRPr="006D77F6">
              <w:rPr>
                <w:i w:val="0"/>
                <w:sz w:val="22"/>
                <w:szCs w:val="22"/>
              </w:rPr>
              <w:t xml:space="preserve">Finančno zavarovanje za resnost </w:t>
            </w:r>
            <w:r>
              <w:rPr>
                <w:i w:val="0"/>
                <w:sz w:val="22"/>
                <w:szCs w:val="22"/>
              </w:rPr>
              <w:t>prijave in ponudb</w:t>
            </w:r>
          </w:p>
        </w:tc>
      </w:tr>
    </w:tbl>
    <w:p w:rsidR="00605204" w:rsidRPr="0079325B" w:rsidRDefault="00605204" w:rsidP="00D00D74">
      <w:pPr>
        <w:pStyle w:val="Glava"/>
        <w:tabs>
          <w:tab w:val="clear" w:pos="4536"/>
          <w:tab w:val="clear" w:pos="9072"/>
        </w:tabs>
        <w:jc w:val="both"/>
        <w:rPr>
          <w:i w:val="0"/>
          <w:sz w:val="22"/>
          <w:szCs w:val="22"/>
        </w:rPr>
        <w:sectPr w:rsidR="00605204" w:rsidRPr="0079325B" w:rsidSect="00D727C2">
          <w:footerReference w:type="default" r:id="rId9"/>
          <w:pgSz w:w="11906" w:h="16838"/>
          <w:pgMar w:top="1400" w:right="1200" w:bottom="1200" w:left="630" w:header="709" w:footer="709" w:gutter="0"/>
          <w:pgNumType w:start="18"/>
          <w:cols w:space="708"/>
          <w:docGrid w:linePitch="360"/>
        </w:sectPr>
      </w:pP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center"/>
        <w:rPr>
          <w:b/>
          <w:i w:val="0"/>
          <w:sz w:val="22"/>
          <w:szCs w:val="22"/>
        </w:rPr>
      </w:pPr>
      <w:r w:rsidRPr="0079325B">
        <w:rPr>
          <w:b/>
          <w:i w:val="0"/>
          <w:sz w:val="22"/>
          <w:szCs w:val="22"/>
        </w:rPr>
        <w:t>P</w:t>
      </w:r>
      <w:r>
        <w:rPr>
          <w:b/>
          <w:i w:val="0"/>
          <w:sz w:val="22"/>
          <w:szCs w:val="22"/>
        </w:rPr>
        <w:t>RIJAVA ZA SODELOVANJE</w:t>
      </w: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Pr="0079325B" w:rsidRDefault="00FF5AD3" w:rsidP="00FF5AD3">
      <w:pPr>
        <w:pStyle w:val="Glava"/>
        <w:tabs>
          <w:tab w:val="clear" w:pos="4536"/>
          <w:tab w:val="clear" w:pos="9072"/>
        </w:tabs>
        <w:ind w:left="1080"/>
        <w:jc w:val="both"/>
        <w:rPr>
          <w:i w:val="0"/>
          <w:sz w:val="22"/>
          <w:szCs w:val="22"/>
        </w:rPr>
      </w:pPr>
    </w:p>
    <w:tbl>
      <w:tblPr>
        <w:tblW w:w="0" w:type="auto"/>
        <w:tblInd w:w="1188" w:type="dxa"/>
        <w:tblLayout w:type="fixed"/>
        <w:tblLook w:val="01E0" w:firstRow="1" w:lastRow="1" w:firstColumn="1" w:lastColumn="1" w:noHBand="0" w:noVBand="0"/>
      </w:tblPr>
      <w:tblGrid>
        <w:gridCol w:w="2322"/>
        <w:gridCol w:w="6581"/>
      </w:tblGrid>
      <w:tr w:rsidR="00FF5AD3" w:rsidRPr="00994C93" w:rsidTr="006C198D">
        <w:tc>
          <w:tcPr>
            <w:tcW w:w="2322" w:type="dxa"/>
          </w:tcPr>
          <w:p w:rsidR="00FF5AD3" w:rsidRPr="00994C93" w:rsidRDefault="00FF5AD3" w:rsidP="006C198D">
            <w:pPr>
              <w:pStyle w:val="Glava"/>
              <w:tabs>
                <w:tab w:val="clear" w:pos="4536"/>
                <w:tab w:val="clear" w:pos="9072"/>
              </w:tabs>
              <w:jc w:val="both"/>
              <w:rPr>
                <w:i w:val="0"/>
                <w:sz w:val="22"/>
                <w:szCs w:val="22"/>
              </w:rPr>
            </w:pPr>
            <w:r w:rsidRPr="00994C93">
              <w:rPr>
                <w:i w:val="0"/>
                <w:sz w:val="22"/>
                <w:szCs w:val="22"/>
              </w:rPr>
              <w:t xml:space="preserve">1. </w:t>
            </w:r>
            <w:r>
              <w:rPr>
                <w:i w:val="0"/>
                <w:sz w:val="22"/>
                <w:szCs w:val="22"/>
              </w:rPr>
              <w:t>Gospodarski subjekt</w:t>
            </w:r>
            <w:r w:rsidRPr="00994C93">
              <w:rPr>
                <w:i w:val="0"/>
                <w:sz w:val="22"/>
                <w:szCs w:val="22"/>
              </w:rPr>
              <w:t>:</w:t>
            </w:r>
          </w:p>
        </w:tc>
        <w:tc>
          <w:tcPr>
            <w:tcW w:w="6581" w:type="dxa"/>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bottom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Borders>
              <w:top w:val="single" w:sz="4" w:space="0" w:color="auto"/>
            </w:tcBorders>
          </w:tcPr>
          <w:p w:rsidR="00FF5AD3" w:rsidRPr="00994C93" w:rsidRDefault="00FF5AD3" w:rsidP="006C198D">
            <w:pPr>
              <w:pStyle w:val="Glava"/>
              <w:tabs>
                <w:tab w:val="clear" w:pos="4536"/>
                <w:tab w:val="clear" w:pos="9072"/>
              </w:tabs>
              <w:jc w:val="both"/>
              <w:rPr>
                <w:i w:val="0"/>
                <w:sz w:val="22"/>
                <w:szCs w:val="22"/>
              </w:rPr>
            </w:pPr>
          </w:p>
        </w:tc>
      </w:tr>
      <w:tr w:rsidR="00FF5AD3" w:rsidRPr="00047700" w:rsidTr="006C198D">
        <w:tc>
          <w:tcPr>
            <w:tcW w:w="8903" w:type="dxa"/>
            <w:gridSpan w:val="2"/>
          </w:tcPr>
          <w:p w:rsidR="00FF5AD3" w:rsidRPr="00124C84" w:rsidRDefault="00FF5AD3" w:rsidP="00ED37C7">
            <w:pPr>
              <w:pStyle w:val="Glava"/>
              <w:tabs>
                <w:tab w:val="clear" w:pos="4536"/>
                <w:tab w:val="clear" w:pos="9072"/>
              </w:tabs>
              <w:jc w:val="both"/>
              <w:rPr>
                <w:i w:val="0"/>
                <w:sz w:val="22"/>
                <w:szCs w:val="22"/>
              </w:rPr>
            </w:pPr>
            <w:r w:rsidRPr="00124C84">
              <w:rPr>
                <w:i w:val="0"/>
                <w:sz w:val="22"/>
                <w:szCs w:val="22"/>
              </w:rPr>
              <w:t>se prijavljamo za sodelovanje v postopku javnega naročanja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p>
        </w:tc>
      </w:tr>
      <w:tr w:rsidR="00FF5AD3" w:rsidRPr="00994C93" w:rsidTr="006C198D">
        <w:tc>
          <w:tcPr>
            <w:tcW w:w="8903" w:type="dxa"/>
            <w:gridSpan w:val="2"/>
          </w:tcPr>
          <w:p w:rsidR="00FF5AD3" w:rsidRPr="00994C93" w:rsidRDefault="00FF5AD3" w:rsidP="006C198D">
            <w:pPr>
              <w:pStyle w:val="Glava"/>
              <w:tabs>
                <w:tab w:val="clear" w:pos="4536"/>
                <w:tab w:val="clear" w:pos="9072"/>
              </w:tabs>
              <w:jc w:val="both"/>
              <w:rPr>
                <w:i w:val="0"/>
                <w:sz w:val="22"/>
                <w:szCs w:val="22"/>
              </w:rPr>
            </w:pPr>
          </w:p>
        </w:tc>
      </w:tr>
      <w:tr w:rsidR="00FF5AD3" w:rsidRPr="00994C93" w:rsidTr="006C198D">
        <w:tc>
          <w:tcPr>
            <w:tcW w:w="8903" w:type="dxa"/>
            <w:gridSpan w:val="2"/>
          </w:tcPr>
          <w:p w:rsidR="00FF5AD3" w:rsidRPr="00FA1320" w:rsidRDefault="00FF5AD3" w:rsidP="006C198D">
            <w:pPr>
              <w:jc w:val="both"/>
              <w:rPr>
                <w:i w:val="0"/>
                <w:sz w:val="22"/>
                <w:szCs w:val="22"/>
              </w:rPr>
            </w:pPr>
            <w:r>
              <w:rPr>
                <w:i w:val="0"/>
                <w:sz w:val="22"/>
                <w:szCs w:val="22"/>
              </w:rPr>
              <w:t xml:space="preserve">2. </w:t>
            </w:r>
            <w:r w:rsidRPr="00FA1320">
              <w:rPr>
                <w:i w:val="0"/>
                <w:sz w:val="22"/>
                <w:szCs w:val="22"/>
              </w:rPr>
              <w:t xml:space="preserve">Način predložitve </w:t>
            </w:r>
            <w:r>
              <w:rPr>
                <w:i w:val="0"/>
                <w:sz w:val="22"/>
                <w:szCs w:val="22"/>
              </w:rPr>
              <w:t>prijave</w:t>
            </w:r>
            <w:r w:rsidRPr="00FA1320">
              <w:rPr>
                <w:i w:val="0"/>
                <w:sz w:val="22"/>
                <w:szCs w:val="22"/>
              </w:rPr>
              <w:t xml:space="preserve"> </w:t>
            </w:r>
            <w:r w:rsidRPr="00F440D8">
              <w:rPr>
                <w:i w:val="0"/>
                <w:sz w:val="22"/>
                <w:szCs w:val="22"/>
              </w:rPr>
              <w:t>(ustrezno obkrožite)</w:t>
            </w:r>
          </w:p>
          <w:p w:rsidR="00FF5AD3" w:rsidRPr="00F440D8" w:rsidRDefault="00FF5AD3" w:rsidP="00750433">
            <w:pPr>
              <w:numPr>
                <w:ilvl w:val="0"/>
                <w:numId w:val="26"/>
              </w:numPr>
              <w:jc w:val="both"/>
              <w:rPr>
                <w:i w:val="0"/>
                <w:sz w:val="22"/>
                <w:szCs w:val="22"/>
              </w:rPr>
            </w:pPr>
            <w:r w:rsidRPr="00F440D8">
              <w:rPr>
                <w:i w:val="0"/>
                <w:sz w:val="22"/>
                <w:szCs w:val="22"/>
              </w:rPr>
              <w:t xml:space="preserve">samostojno - kot samostojen </w:t>
            </w:r>
            <w:r>
              <w:rPr>
                <w:i w:val="0"/>
                <w:sz w:val="22"/>
                <w:szCs w:val="22"/>
              </w:rPr>
              <w:t>gospodarski subjekt</w:t>
            </w:r>
          </w:p>
          <w:p w:rsidR="00FF5AD3" w:rsidRPr="00F440D8" w:rsidRDefault="00FF5AD3" w:rsidP="00750433">
            <w:pPr>
              <w:numPr>
                <w:ilvl w:val="0"/>
                <w:numId w:val="26"/>
              </w:numPr>
              <w:jc w:val="both"/>
              <w:rPr>
                <w:i w:val="0"/>
                <w:sz w:val="22"/>
                <w:szCs w:val="22"/>
              </w:rPr>
            </w:pPr>
            <w:r w:rsidRPr="00F440D8">
              <w:rPr>
                <w:i w:val="0"/>
                <w:sz w:val="22"/>
                <w:szCs w:val="22"/>
              </w:rPr>
              <w:t>s podizvajalci</w:t>
            </w:r>
            <w:r w:rsidR="00A97260">
              <w:rPr>
                <w:i w:val="0"/>
                <w:sz w:val="22"/>
                <w:szCs w:val="22"/>
              </w:rPr>
              <w:t xml:space="preserve"> in/ali drugimi gospodarskimi subjekti (81. člen ZJN-3)</w:t>
            </w:r>
            <w:r w:rsidRPr="00F440D8">
              <w:rPr>
                <w:i w:val="0"/>
                <w:sz w:val="22"/>
                <w:szCs w:val="22"/>
              </w:rPr>
              <w:t xml:space="preserve"> - kot samostojen </w:t>
            </w:r>
            <w:r>
              <w:rPr>
                <w:i w:val="0"/>
                <w:sz w:val="22"/>
                <w:szCs w:val="22"/>
              </w:rPr>
              <w:t>gospodarski subjekt</w:t>
            </w:r>
            <w:r w:rsidRPr="00F440D8">
              <w:rPr>
                <w:i w:val="0"/>
                <w:sz w:val="22"/>
                <w:szCs w:val="22"/>
              </w:rPr>
              <w:t xml:space="preserve"> s podizvajalci</w:t>
            </w:r>
            <w:r w:rsidR="00A97260">
              <w:rPr>
                <w:i w:val="0"/>
                <w:sz w:val="22"/>
                <w:szCs w:val="22"/>
              </w:rPr>
              <w:t xml:space="preserve"> in/ali drugimi gospodarskimi subjekti (81. člen ZJN-3)</w:t>
            </w:r>
          </w:p>
          <w:p w:rsidR="00FF5AD3" w:rsidRPr="00F440D8" w:rsidRDefault="00FF5AD3" w:rsidP="0075043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p</w:t>
            </w:r>
            <w:r>
              <w:rPr>
                <w:i w:val="0"/>
                <w:sz w:val="22"/>
                <w:szCs w:val="22"/>
              </w:rPr>
              <w:t>rijava</w:t>
            </w:r>
            <w:r w:rsidRPr="00F440D8">
              <w:rPr>
                <w:i w:val="0"/>
                <w:sz w:val="22"/>
                <w:szCs w:val="22"/>
              </w:rPr>
              <w:t xml:space="preserve"> - kot partner v skupini </w:t>
            </w:r>
            <w:r>
              <w:rPr>
                <w:i w:val="0"/>
                <w:sz w:val="22"/>
                <w:szCs w:val="22"/>
              </w:rPr>
              <w:t>gospodarskih subjektov</w:t>
            </w:r>
          </w:p>
          <w:p w:rsidR="00FF5AD3" w:rsidRPr="00994C93" w:rsidRDefault="00FF5AD3" w:rsidP="00750433">
            <w:pPr>
              <w:pStyle w:val="Glava"/>
              <w:numPr>
                <w:ilvl w:val="0"/>
                <w:numId w:val="26"/>
              </w:numPr>
              <w:tabs>
                <w:tab w:val="clear" w:pos="4536"/>
                <w:tab w:val="clear" w:pos="9072"/>
              </w:tabs>
              <w:jc w:val="both"/>
              <w:rPr>
                <w:i w:val="0"/>
                <w:sz w:val="22"/>
                <w:szCs w:val="22"/>
              </w:rPr>
            </w:pPr>
            <w:r w:rsidRPr="00F440D8">
              <w:rPr>
                <w:i w:val="0"/>
                <w:sz w:val="22"/>
                <w:szCs w:val="22"/>
              </w:rPr>
              <w:t>skupn</w:t>
            </w:r>
            <w:r>
              <w:rPr>
                <w:i w:val="0"/>
                <w:sz w:val="22"/>
                <w:szCs w:val="22"/>
              </w:rPr>
              <w:t>a</w:t>
            </w:r>
            <w:r w:rsidRPr="00F440D8">
              <w:rPr>
                <w:i w:val="0"/>
                <w:sz w:val="22"/>
                <w:szCs w:val="22"/>
              </w:rPr>
              <w:t xml:space="preserve"> </w:t>
            </w:r>
            <w:r>
              <w:rPr>
                <w:i w:val="0"/>
                <w:sz w:val="22"/>
                <w:szCs w:val="22"/>
              </w:rPr>
              <w:t>prijava</w:t>
            </w:r>
            <w:r w:rsidRPr="00F440D8">
              <w:rPr>
                <w:i w:val="0"/>
                <w:sz w:val="22"/>
                <w:szCs w:val="22"/>
              </w:rPr>
              <w:t xml:space="preserve"> s podizvajalci</w:t>
            </w:r>
            <w:r w:rsidR="00A97260">
              <w:rPr>
                <w:i w:val="0"/>
                <w:sz w:val="22"/>
                <w:szCs w:val="22"/>
              </w:rPr>
              <w:t xml:space="preserve"> in/ali drugimi gospodarskimi subjekti (81. člen ZJN-3)</w:t>
            </w:r>
          </w:p>
        </w:tc>
      </w:tr>
    </w:tbl>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Default="000C7983" w:rsidP="00FF5AD3">
      <w:pPr>
        <w:pStyle w:val="Glava"/>
        <w:tabs>
          <w:tab w:val="clear" w:pos="4536"/>
          <w:tab w:val="clear" w:pos="9072"/>
        </w:tabs>
        <w:ind w:left="1080"/>
        <w:jc w:val="both"/>
        <w:rPr>
          <w:i w:val="0"/>
          <w:sz w:val="22"/>
          <w:szCs w:val="22"/>
        </w:rPr>
      </w:pPr>
    </w:p>
    <w:p w:rsidR="000C7983" w:rsidRPr="0079325B" w:rsidRDefault="000C7983" w:rsidP="00FF5AD3">
      <w:pPr>
        <w:pStyle w:val="Glava"/>
        <w:tabs>
          <w:tab w:val="clear" w:pos="4536"/>
          <w:tab w:val="clear" w:pos="9072"/>
        </w:tabs>
        <w:ind w:left="1080"/>
        <w:jc w:val="both"/>
        <w:rPr>
          <w:i w:val="0"/>
          <w:sz w:val="22"/>
          <w:szCs w:val="22"/>
        </w:rPr>
      </w:pPr>
    </w:p>
    <w:p w:rsidR="00FF5AD3" w:rsidRDefault="00FF5AD3" w:rsidP="00FF5AD3">
      <w:pPr>
        <w:pStyle w:val="Glava"/>
        <w:tabs>
          <w:tab w:val="clear" w:pos="4536"/>
          <w:tab w:val="clear" w:pos="9072"/>
        </w:tabs>
        <w:ind w:left="1080"/>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FF5AD3" w:rsidRDefault="00FF5AD3" w:rsidP="00FF5AD3">
      <w:pPr>
        <w:pStyle w:val="Glava"/>
        <w:tabs>
          <w:tab w:val="clear" w:pos="4536"/>
          <w:tab w:val="clear" w:pos="9072"/>
        </w:tabs>
        <w:ind w:left="1080"/>
        <w:jc w:val="right"/>
        <w:rPr>
          <w:i w:val="0"/>
          <w:sz w:val="22"/>
          <w:szCs w:val="22"/>
        </w:rPr>
      </w:pPr>
    </w:p>
    <w:p w:rsidR="000C7983" w:rsidRDefault="000C7983">
      <w:pPr>
        <w:rPr>
          <w:i w:val="0"/>
          <w:sz w:val="22"/>
          <w:szCs w:val="22"/>
        </w:rPr>
      </w:pPr>
      <w:r>
        <w:rPr>
          <w:i w:val="0"/>
          <w:sz w:val="22"/>
          <w:szCs w:val="22"/>
        </w:rPr>
        <w:br w:type="page"/>
      </w:r>
    </w:p>
    <w:p w:rsidR="00C504FF" w:rsidRPr="0079325B" w:rsidRDefault="00C504FF" w:rsidP="00FF5AD3">
      <w:pPr>
        <w:pStyle w:val="Glava"/>
        <w:tabs>
          <w:tab w:val="clear" w:pos="4536"/>
          <w:tab w:val="clear" w:pos="9072"/>
        </w:tabs>
        <w:ind w:left="1080"/>
        <w:jc w:val="right"/>
        <w:rPr>
          <w:b/>
          <w:i w:val="0"/>
          <w:sz w:val="22"/>
          <w:szCs w:val="22"/>
        </w:rPr>
      </w:pPr>
      <w:r w:rsidRPr="0079325B">
        <w:rPr>
          <w:b/>
          <w:i w:val="0"/>
          <w:sz w:val="22"/>
          <w:szCs w:val="22"/>
        </w:rPr>
        <w:lastRenderedPageBreak/>
        <w:t xml:space="preserve">PRILOGA </w:t>
      </w:r>
      <w:r w:rsidR="005225D2">
        <w:rPr>
          <w:b/>
          <w:i w:val="0"/>
          <w:sz w:val="22"/>
          <w:szCs w:val="22"/>
        </w:rPr>
        <w:t>2</w:t>
      </w:r>
    </w:p>
    <w:p w:rsidR="00C250E0" w:rsidRDefault="00C250E0" w:rsidP="00BF32CF">
      <w:pPr>
        <w:pStyle w:val="Glava"/>
        <w:tabs>
          <w:tab w:val="clear" w:pos="4536"/>
          <w:tab w:val="clear" w:pos="9072"/>
        </w:tabs>
        <w:ind w:left="1080"/>
        <w:jc w:val="both"/>
        <w:rPr>
          <w:i w:val="0"/>
          <w:sz w:val="22"/>
          <w:szCs w:val="22"/>
        </w:rPr>
      </w:pPr>
    </w:p>
    <w:p w:rsidR="00C250E0" w:rsidRDefault="00C250E0" w:rsidP="00BF32CF">
      <w:pPr>
        <w:pStyle w:val="Glava"/>
        <w:tabs>
          <w:tab w:val="clear" w:pos="4536"/>
          <w:tab w:val="clear" w:pos="9072"/>
        </w:tabs>
        <w:ind w:left="1080"/>
        <w:jc w:val="both"/>
        <w:rPr>
          <w:i w:val="0"/>
          <w:sz w:val="22"/>
          <w:szCs w:val="22"/>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F93C3B" w:rsidRDefault="00F93C3B" w:rsidP="00C250E0">
      <w:pPr>
        <w:pStyle w:val="Glava"/>
        <w:tabs>
          <w:tab w:val="clear" w:pos="4536"/>
          <w:tab w:val="clear" w:pos="9072"/>
        </w:tabs>
        <w:ind w:left="1080"/>
        <w:jc w:val="center"/>
        <w:rPr>
          <w:b/>
          <w:i w:val="0"/>
          <w:sz w:val="28"/>
          <w:szCs w:val="28"/>
        </w:rPr>
      </w:pPr>
    </w:p>
    <w:p w:rsidR="00C504FF" w:rsidRDefault="00C250E0" w:rsidP="00C250E0">
      <w:pPr>
        <w:pStyle w:val="Glava"/>
        <w:tabs>
          <w:tab w:val="clear" w:pos="4536"/>
          <w:tab w:val="clear" w:pos="9072"/>
        </w:tabs>
        <w:ind w:left="1080"/>
        <w:jc w:val="center"/>
        <w:rPr>
          <w:b/>
          <w:i w:val="0"/>
          <w:sz w:val="28"/>
          <w:szCs w:val="28"/>
        </w:rPr>
      </w:pPr>
      <w:r w:rsidRPr="00CE4722">
        <w:rPr>
          <w:b/>
          <w:i w:val="0"/>
          <w:sz w:val="28"/>
          <w:szCs w:val="28"/>
        </w:rPr>
        <w:t>ESPD OBRAZEC</w:t>
      </w:r>
    </w:p>
    <w:p w:rsidR="00516A5D" w:rsidRDefault="00516A5D" w:rsidP="00C250E0">
      <w:pPr>
        <w:pStyle w:val="Glava"/>
        <w:tabs>
          <w:tab w:val="clear" w:pos="4536"/>
          <w:tab w:val="clear" w:pos="9072"/>
        </w:tabs>
        <w:ind w:left="1080"/>
        <w:jc w:val="center"/>
        <w:rPr>
          <w:b/>
          <w:i w:val="0"/>
          <w:sz w:val="28"/>
          <w:szCs w:val="28"/>
        </w:rPr>
      </w:pPr>
    </w:p>
    <w:p w:rsidR="00516A5D" w:rsidRDefault="00516A5D" w:rsidP="00C250E0">
      <w:pPr>
        <w:pStyle w:val="Glava"/>
        <w:tabs>
          <w:tab w:val="clear" w:pos="4536"/>
          <w:tab w:val="clear" w:pos="9072"/>
        </w:tabs>
        <w:ind w:left="1080"/>
        <w:jc w:val="center"/>
        <w:rPr>
          <w:b/>
          <w:i w:val="0"/>
          <w:sz w:val="28"/>
          <w:szCs w:val="28"/>
        </w:rPr>
      </w:pPr>
    </w:p>
    <w:p w:rsidR="00516A5D" w:rsidRPr="00516A5D" w:rsidRDefault="00516A5D" w:rsidP="00516A5D">
      <w:pPr>
        <w:pStyle w:val="Glava"/>
        <w:tabs>
          <w:tab w:val="clear" w:pos="4536"/>
          <w:tab w:val="clear" w:pos="9072"/>
        </w:tabs>
        <w:ind w:left="1080"/>
        <w:jc w:val="both"/>
        <w:rPr>
          <w:i w:val="0"/>
          <w:sz w:val="20"/>
        </w:rPr>
      </w:pPr>
      <w:r w:rsidRPr="00516A5D">
        <w:rPr>
          <w:i w:val="0"/>
          <w:sz w:val="20"/>
        </w:rPr>
        <w:t xml:space="preserve">Obrazec izpolni gospodarski subjekt, vsak podizvajalec in vsak partner v skupni prijavi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rsidR="00516A5D" w:rsidRPr="00516A5D" w:rsidRDefault="00516A5D" w:rsidP="00516A5D">
      <w:pPr>
        <w:pStyle w:val="Glava"/>
        <w:tabs>
          <w:tab w:val="clear" w:pos="4536"/>
          <w:tab w:val="clear" w:pos="9072"/>
        </w:tabs>
        <w:ind w:left="1080"/>
        <w:jc w:val="both"/>
        <w:rPr>
          <w:i w:val="0"/>
          <w:sz w:val="20"/>
        </w:rPr>
      </w:pPr>
    </w:p>
    <w:p w:rsidR="00516A5D" w:rsidRPr="00CE4722" w:rsidRDefault="00516A5D" w:rsidP="00516A5D">
      <w:pPr>
        <w:pStyle w:val="Glava"/>
        <w:tabs>
          <w:tab w:val="clear" w:pos="4536"/>
          <w:tab w:val="clear" w:pos="9072"/>
        </w:tabs>
        <w:ind w:left="1080"/>
        <w:jc w:val="both"/>
        <w:rPr>
          <w:b/>
          <w:i w:val="0"/>
          <w:sz w:val="28"/>
          <w:szCs w:val="28"/>
        </w:rPr>
      </w:pPr>
      <w:r w:rsidRPr="00516A5D">
        <w:rPr>
          <w:i w:val="0"/>
          <w:sz w:val="20"/>
        </w:rPr>
        <w:t xml:space="preserve">Obrazec </w:t>
      </w:r>
      <w:r>
        <w:rPr>
          <w:i w:val="0"/>
          <w:sz w:val="20"/>
        </w:rPr>
        <w:t>ob</w:t>
      </w:r>
      <w:r w:rsidRPr="00516A5D">
        <w:rPr>
          <w:i w:val="0"/>
          <w:sz w:val="20"/>
        </w:rPr>
        <w:t xml:space="preserve"> prijavi za sodelovanje predložijo: gospodarski subjekt, vsak podizvajalec in vsak partner v skupni prijavi,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rsidR="00C504FF" w:rsidRDefault="00C504FF"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3F57DB" w:rsidRDefault="003F57DB" w:rsidP="00BF32CF">
      <w:pPr>
        <w:pStyle w:val="Glava"/>
        <w:tabs>
          <w:tab w:val="clear" w:pos="4536"/>
          <w:tab w:val="clear" w:pos="9072"/>
        </w:tabs>
        <w:ind w:left="1080"/>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C504FF" w:rsidRPr="0079325B" w:rsidRDefault="00C504FF" w:rsidP="00D00D74">
      <w:pPr>
        <w:pStyle w:val="Glava"/>
        <w:tabs>
          <w:tab w:val="clear" w:pos="4536"/>
          <w:tab w:val="clear" w:pos="9072"/>
        </w:tabs>
        <w:jc w:val="both"/>
        <w:rPr>
          <w:i w:val="0"/>
          <w:sz w:val="22"/>
          <w:szCs w:val="22"/>
        </w:rPr>
      </w:pPr>
    </w:p>
    <w:p w:rsidR="00DC26F3" w:rsidRDefault="00DC26F3" w:rsidP="00D00D74">
      <w:pPr>
        <w:pStyle w:val="Glava"/>
        <w:tabs>
          <w:tab w:val="clear" w:pos="4536"/>
          <w:tab w:val="clear" w:pos="9072"/>
        </w:tabs>
        <w:jc w:val="both"/>
        <w:rPr>
          <w:i w:val="0"/>
          <w:sz w:val="22"/>
          <w:szCs w:val="22"/>
        </w:rPr>
      </w:pPr>
    </w:p>
    <w:p w:rsidR="00C250E0" w:rsidRPr="0079325B" w:rsidRDefault="00C250E0"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DC26F3" w:rsidRPr="0079325B" w:rsidRDefault="00DC26F3" w:rsidP="00D00D74">
      <w:pPr>
        <w:pStyle w:val="Glava"/>
        <w:tabs>
          <w:tab w:val="clear" w:pos="4536"/>
          <w:tab w:val="clear" w:pos="9072"/>
        </w:tabs>
        <w:jc w:val="both"/>
        <w:rPr>
          <w:i w:val="0"/>
          <w:sz w:val="22"/>
          <w:szCs w:val="22"/>
        </w:rPr>
      </w:pPr>
    </w:p>
    <w:p w:rsidR="00186341" w:rsidRPr="0079325B" w:rsidRDefault="00186341" w:rsidP="00D00D74">
      <w:pPr>
        <w:pStyle w:val="Glava"/>
        <w:tabs>
          <w:tab w:val="clear" w:pos="4536"/>
          <w:tab w:val="clear" w:pos="9072"/>
        </w:tabs>
        <w:jc w:val="both"/>
        <w:rPr>
          <w:i w:val="0"/>
          <w:sz w:val="22"/>
          <w:szCs w:val="22"/>
        </w:rPr>
        <w:sectPr w:rsidR="00186341" w:rsidRPr="0079325B" w:rsidSect="00BF32CF">
          <w:pgSz w:w="11906" w:h="16838"/>
          <w:pgMar w:top="1400" w:right="1200" w:bottom="1200" w:left="630" w:header="709" w:footer="709" w:gutter="0"/>
          <w:cols w:space="708"/>
          <w:docGrid w:linePitch="360"/>
        </w:sect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prijavi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277AD1" w:rsidRDefault="00277AD1" w:rsidP="009A1150">
      <w:pPr>
        <w:pStyle w:val="Glava"/>
        <w:tabs>
          <w:tab w:val="clear" w:pos="4536"/>
          <w:tab w:val="clear" w:pos="9072"/>
        </w:tabs>
        <w:ind w:left="1080"/>
        <w:jc w:val="both"/>
        <w:rPr>
          <w:i w:val="0"/>
          <w:sz w:val="22"/>
          <w:szCs w:val="22"/>
        </w:rPr>
      </w:pPr>
      <w:r w:rsidRPr="00EE738D">
        <w:rPr>
          <w:i w:val="0"/>
          <w:sz w:val="18"/>
          <w:szCs w:val="18"/>
        </w:rPr>
        <w:t xml:space="preserve">Obrazec bo predložil le </w:t>
      </w:r>
      <w:r w:rsidR="00C8061D">
        <w:rPr>
          <w:i w:val="0"/>
          <w:sz w:val="18"/>
          <w:szCs w:val="18"/>
        </w:rPr>
        <w:t>ponudnik</w:t>
      </w:r>
      <w:r w:rsidRPr="00EE738D">
        <w:rPr>
          <w:i w:val="0"/>
          <w:sz w:val="18"/>
          <w:szCs w:val="18"/>
        </w:rPr>
        <w:t>, kateremu</w:t>
      </w:r>
      <w:r w:rsidR="00671036">
        <w:rPr>
          <w:i w:val="0"/>
          <w:sz w:val="18"/>
          <w:szCs w:val="18"/>
        </w:rPr>
        <w:t>,</w:t>
      </w:r>
      <w:r w:rsidRPr="00EE738D">
        <w:rPr>
          <w:i w:val="0"/>
          <w:sz w:val="18"/>
          <w:szCs w:val="18"/>
        </w:rPr>
        <w:t xml:space="preserve"> naročnik namerava oddati javno naročilo.</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prijavi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277AD1" w:rsidRDefault="00277AD1" w:rsidP="005225D2">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sidR="00C8061D">
        <w:rPr>
          <w:i w:val="0"/>
          <w:sz w:val="18"/>
          <w:szCs w:val="18"/>
        </w:rPr>
        <w:t>ponudnik</w:t>
      </w:r>
      <w:r w:rsidR="004D7E29">
        <w:rPr>
          <w:i w:val="0"/>
          <w:sz w:val="18"/>
          <w:szCs w:val="18"/>
        </w:rPr>
        <w:t xml:space="preserve">, </w:t>
      </w:r>
      <w:r w:rsidRPr="00EE738D">
        <w:rPr>
          <w:i w:val="0"/>
          <w:sz w:val="18"/>
          <w:szCs w:val="18"/>
        </w:rPr>
        <w:t>kateremu, naročnik namerava oddati javno naročilo.</w:t>
      </w:r>
    </w:p>
    <w:p w:rsidR="005225D2" w:rsidRDefault="005225D2"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AE2E89" w:rsidRPr="008150FC" w:rsidRDefault="00AE2E89" w:rsidP="00AE2E89">
      <w:pPr>
        <w:ind w:left="1080"/>
        <w:jc w:val="both"/>
        <w:rPr>
          <w:i w:val="0"/>
          <w:sz w:val="22"/>
          <w:szCs w:val="22"/>
        </w:rPr>
      </w:pPr>
      <w:r w:rsidRPr="008150FC">
        <w:rPr>
          <w:i w:val="0"/>
          <w:sz w:val="22"/>
          <w:szCs w:val="22"/>
        </w:rPr>
        <w:t xml:space="preserve">Gospodarski subjekt, mora v prijavi izkazati, da je v </w:t>
      </w:r>
      <w:r w:rsidRPr="008150FC">
        <w:rPr>
          <w:bCs/>
          <w:i w:val="0"/>
          <w:sz w:val="22"/>
          <w:szCs w:val="22"/>
        </w:rPr>
        <w:t>obdobju od</w:t>
      </w:r>
      <w:r w:rsidR="002555FD" w:rsidRPr="008150FC">
        <w:rPr>
          <w:bCs/>
          <w:i w:val="0"/>
          <w:sz w:val="22"/>
          <w:szCs w:val="22"/>
        </w:rPr>
        <w:t xml:space="preserve"> 1.1.2011 </w:t>
      </w:r>
      <w:r w:rsidRPr="008150FC">
        <w:rPr>
          <w:bCs/>
          <w:i w:val="0"/>
          <w:sz w:val="22"/>
          <w:szCs w:val="22"/>
        </w:rPr>
        <w:t xml:space="preserve">dalje </w:t>
      </w:r>
      <w:r w:rsidRPr="008150FC">
        <w:rPr>
          <w:i w:val="0"/>
          <w:sz w:val="22"/>
          <w:szCs w:val="22"/>
        </w:rPr>
        <w:t>kvalitetno, strokovno in v skladu s pogodbenimi določili, uspešno zaključil (uspešno zaključil pomeni pridobljeno uporabno dovoljenje) vsaj:</w:t>
      </w:r>
    </w:p>
    <w:p w:rsidR="002555FD" w:rsidRPr="008150FC" w:rsidRDefault="002555FD" w:rsidP="00750433">
      <w:pPr>
        <w:pStyle w:val="Odstavekseznama"/>
        <w:numPr>
          <w:ilvl w:val="0"/>
          <w:numId w:val="26"/>
        </w:numPr>
        <w:ind w:left="1418"/>
        <w:jc w:val="both"/>
        <w:rPr>
          <w:i w:val="0"/>
          <w:sz w:val="22"/>
          <w:szCs w:val="22"/>
        </w:rPr>
      </w:pPr>
      <w:r w:rsidRPr="008150FC">
        <w:rPr>
          <w:i w:val="0"/>
          <w:sz w:val="22"/>
          <w:szCs w:val="22"/>
        </w:rPr>
        <w:t xml:space="preserve">en (1) posel s klasifikacijsko oznako </w:t>
      </w:r>
      <w:r w:rsidR="008150FC" w:rsidRPr="008150FC">
        <w:rPr>
          <w:b/>
          <w:i w:val="0"/>
          <w:sz w:val="20"/>
        </w:rPr>
        <w:t>112, 122, 12301, 12302, 12420, 12510</w:t>
      </w:r>
      <w:r w:rsidR="0030068F">
        <w:rPr>
          <w:b/>
          <w:i w:val="0"/>
          <w:sz w:val="20"/>
        </w:rPr>
        <w:t xml:space="preserve"> in </w:t>
      </w:r>
      <w:r w:rsidR="008150FC" w:rsidRPr="008150FC">
        <w:rPr>
          <w:b/>
          <w:i w:val="0"/>
          <w:sz w:val="20"/>
        </w:rPr>
        <w:t>126</w:t>
      </w:r>
      <w:r w:rsidR="008150FC">
        <w:rPr>
          <w:b/>
          <w:i w:val="0"/>
          <w:sz w:val="20"/>
        </w:rPr>
        <w:t xml:space="preserve"> </w:t>
      </w:r>
      <w:r w:rsidR="008150FC" w:rsidRPr="008150FC">
        <w:rPr>
          <w:b/>
          <w:i w:val="0"/>
          <w:sz w:val="20"/>
        </w:rPr>
        <w:t xml:space="preserve"> </w:t>
      </w:r>
      <w:r w:rsidRPr="008150FC">
        <w:rPr>
          <w:i w:val="0"/>
          <w:sz w:val="22"/>
          <w:szCs w:val="22"/>
        </w:rPr>
        <w:t>v vrednosti gradbeno obrtniških in instalacijskih del najmanj 2,0 mio EUR z DDV in</w:t>
      </w:r>
    </w:p>
    <w:p w:rsidR="002555FD" w:rsidRPr="008150FC" w:rsidRDefault="002555FD" w:rsidP="00750433">
      <w:pPr>
        <w:pStyle w:val="Odstavekseznama"/>
        <w:numPr>
          <w:ilvl w:val="0"/>
          <w:numId w:val="26"/>
        </w:numPr>
        <w:ind w:left="1418"/>
        <w:jc w:val="both"/>
        <w:rPr>
          <w:i w:val="0"/>
          <w:sz w:val="22"/>
          <w:szCs w:val="22"/>
        </w:rPr>
      </w:pPr>
      <w:r w:rsidRPr="008150FC">
        <w:rPr>
          <w:i w:val="0"/>
          <w:sz w:val="22"/>
          <w:szCs w:val="22"/>
        </w:rPr>
        <w:t xml:space="preserve">en (1) posel s klasifikacijsko oznako </w:t>
      </w:r>
      <w:r w:rsidR="008150FC" w:rsidRPr="00214507">
        <w:rPr>
          <w:b/>
          <w:i w:val="0"/>
          <w:sz w:val="20"/>
        </w:rPr>
        <w:t>1</w:t>
      </w:r>
      <w:r w:rsidR="008150FC">
        <w:rPr>
          <w:b/>
          <w:i w:val="0"/>
          <w:sz w:val="20"/>
        </w:rPr>
        <w:t xml:space="preserve">12, 122, </w:t>
      </w:r>
      <w:r w:rsidR="008150FC" w:rsidRPr="00214507">
        <w:rPr>
          <w:b/>
          <w:i w:val="0"/>
          <w:sz w:val="20"/>
        </w:rPr>
        <w:t xml:space="preserve">12301, </w:t>
      </w:r>
      <w:r w:rsidR="008150FC">
        <w:rPr>
          <w:b/>
          <w:i w:val="0"/>
          <w:sz w:val="20"/>
        </w:rPr>
        <w:t xml:space="preserve">12302, </w:t>
      </w:r>
      <w:r w:rsidR="008150FC" w:rsidRPr="00214507">
        <w:rPr>
          <w:b/>
          <w:i w:val="0"/>
          <w:sz w:val="20"/>
        </w:rPr>
        <w:t xml:space="preserve">12420, </w:t>
      </w:r>
      <w:r w:rsidR="008150FC">
        <w:rPr>
          <w:b/>
          <w:i w:val="0"/>
          <w:sz w:val="20"/>
        </w:rPr>
        <w:t>12510</w:t>
      </w:r>
      <w:r w:rsidR="0030068F">
        <w:rPr>
          <w:b/>
          <w:i w:val="0"/>
          <w:sz w:val="20"/>
        </w:rPr>
        <w:t xml:space="preserve"> in </w:t>
      </w:r>
      <w:r w:rsidR="008150FC">
        <w:rPr>
          <w:b/>
          <w:i w:val="0"/>
          <w:sz w:val="20"/>
        </w:rPr>
        <w:t xml:space="preserve">126  </w:t>
      </w:r>
      <w:r w:rsidRPr="008150FC">
        <w:rPr>
          <w:i w:val="0"/>
          <w:sz w:val="22"/>
          <w:szCs w:val="22"/>
        </w:rPr>
        <w:t>v vrednosti gradbeno obrtniških in instalacijskih del najmanj 3,0 mio EUR z DDV.</w:t>
      </w:r>
    </w:p>
    <w:p w:rsidR="00AE2E89" w:rsidRPr="007B601D" w:rsidRDefault="00AE2E89" w:rsidP="00AE2E89">
      <w:pPr>
        <w:ind w:left="1080"/>
        <w:jc w:val="both"/>
        <w:rPr>
          <w:i w:val="0"/>
          <w:sz w:val="22"/>
          <w:szCs w:val="22"/>
        </w:rPr>
      </w:pP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90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7"/>
        <w:gridCol w:w="2013"/>
        <w:gridCol w:w="1718"/>
        <w:gridCol w:w="1718"/>
        <w:gridCol w:w="1558"/>
      </w:tblGrid>
      <w:tr w:rsidR="002555FD" w:rsidRPr="0079325B" w:rsidTr="002555FD">
        <w:tc>
          <w:tcPr>
            <w:tcW w:w="1897" w:type="dxa"/>
            <w:vAlign w:val="center"/>
          </w:tcPr>
          <w:p w:rsidR="002555FD" w:rsidRPr="00AE2E89" w:rsidRDefault="002555FD" w:rsidP="00C8061D">
            <w:pPr>
              <w:jc w:val="center"/>
              <w:rPr>
                <w:b/>
                <w:i w:val="0"/>
                <w:sz w:val="16"/>
                <w:szCs w:val="16"/>
              </w:rPr>
            </w:pPr>
            <w:r w:rsidRPr="00AE2E89">
              <w:rPr>
                <w:b/>
                <w:i w:val="0"/>
                <w:sz w:val="16"/>
                <w:szCs w:val="16"/>
              </w:rPr>
              <w:t>Naziv investitorja oz. naročnika referenčnega posla</w:t>
            </w:r>
          </w:p>
        </w:tc>
        <w:tc>
          <w:tcPr>
            <w:tcW w:w="2013" w:type="dxa"/>
            <w:vAlign w:val="center"/>
          </w:tcPr>
          <w:p w:rsidR="002555FD" w:rsidRPr="00B0321F" w:rsidRDefault="002555FD" w:rsidP="00C8061D">
            <w:pPr>
              <w:jc w:val="center"/>
              <w:rPr>
                <w:b/>
                <w:i w:val="0"/>
                <w:sz w:val="20"/>
              </w:rPr>
            </w:pPr>
            <w:r w:rsidRPr="00B0321F">
              <w:rPr>
                <w:b/>
                <w:i w:val="0"/>
                <w:sz w:val="20"/>
              </w:rPr>
              <w:t>Predmet referenčnega posla – kratek opis del</w:t>
            </w:r>
          </w:p>
        </w:tc>
        <w:tc>
          <w:tcPr>
            <w:tcW w:w="1718" w:type="dxa"/>
          </w:tcPr>
          <w:p w:rsidR="002555FD" w:rsidRPr="006C7D11" w:rsidRDefault="002555FD" w:rsidP="00C8061D">
            <w:pPr>
              <w:jc w:val="center"/>
              <w:rPr>
                <w:b/>
                <w:i w:val="0"/>
                <w:sz w:val="18"/>
                <w:szCs w:val="18"/>
              </w:rPr>
            </w:pPr>
            <w:r w:rsidRPr="00AE2E89">
              <w:rPr>
                <w:b/>
                <w:i w:val="0"/>
                <w:sz w:val="18"/>
                <w:szCs w:val="18"/>
              </w:rPr>
              <w:t>Klasifikacijska oznaka posla oz. objekta</w:t>
            </w:r>
          </w:p>
        </w:tc>
        <w:tc>
          <w:tcPr>
            <w:tcW w:w="1718" w:type="dxa"/>
            <w:vAlign w:val="center"/>
          </w:tcPr>
          <w:p w:rsidR="002555FD" w:rsidRPr="006C7D11" w:rsidRDefault="002555FD" w:rsidP="00C8061D">
            <w:pPr>
              <w:jc w:val="center"/>
              <w:rPr>
                <w:b/>
                <w:i w:val="0"/>
                <w:sz w:val="18"/>
                <w:szCs w:val="18"/>
              </w:rPr>
            </w:pPr>
            <w:r w:rsidRPr="006C7D11">
              <w:rPr>
                <w:b/>
                <w:i w:val="0"/>
                <w:sz w:val="18"/>
                <w:szCs w:val="18"/>
              </w:rPr>
              <w:t>Datum začetka in končanja posla</w:t>
            </w:r>
          </w:p>
        </w:tc>
        <w:tc>
          <w:tcPr>
            <w:tcW w:w="1558" w:type="dxa"/>
            <w:vAlign w:val="center"/>
          </w:tcPr>
          <w:p w:rsidR="002555FD" w:rsidRDefault="002555FD" w:rsidP="00C8061D">
            <w:pPr>
              <w:jc w:val="center"/>
              <w:rPr>
                <w:b/>
                <w:i w:val="0"/>
                <w:sz w:val="20"/>
              </w:rPr>
            </w:pPr>
            <w:r w:rsidRPr="00B0321F">
              <w:rPr>
                <w:b/>
                <w:i w:val="0"/>
                <w:sz w:val="20"/>
              </w:rPr>
              <w:t>Vrednost posla</w:t>
            </w:r>
          </w:p>
          <w:p w:rsidR="002555FD" w:rsidRPr="00B0321F" w:rsidRDefault="002555FD" w:rsidP="00C8061D">
            <w:pPr>
              <w:jc w:val="center"/>
              <w:rPr>
                <w:b/>
                <w:i w:val="0"/>
                <w:sz w:val="20"/>
              </w:rPr>
            </w:pPr>
            <w:r>
              <w:rPr>
                <w:b/>
                <w:i w:val="0"/>
                <w:sz w:val="20"/>
              </w:rPr>
              <w:t>v EUR z DDV</w:t>
            </w: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r w:rsidR="002555FD" w:rsidRPr="0079325B" w:rsidTr="002555FD">
        <w:tc>
          <w:tcPr>
            <w:tcW w:w="1897" w:type="dxa"/>
          </w:tcPr>
          <w:p w:rsidR="002555FD" w:rsidRPr="0079325B" w:rsidRDefault="002555FD" w:rsidP="00C8061D">
            <w:pPr>
              <w:pStyle w:val="Glava"/>
              <w:tabs>
                <w:tab w:val="clear" w:pos="4536"/>
                <w:tab w:val="clear" w:pos="9072"/>
              </w:tabs>
              <w:jc w:val="both"/>
              <w:rPr>
                <w:i w:val="0"/>
                <w:sz w:val="22"/>
                <w:szCs w:val="22"/>
              </w:rPr>
            </w:pPr>
          </w:p>
        </w:tc>
        <w:tc>
          <w:tcPr>
            <w:tcW w:w="2013"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718" w:type="dxa"/>
          </w:tcPr>
          <w:p w:rsidR="002555FD" w:rsidRPr="0079325B" w:rsidRDefault="002555FD" w:rsidP="00C8061D">
            <w:pPr>
              <w:pStyle w:val="Glava"/>
              <w:tabs>
                <w:tab w:val="clear" w:pos="4536"/>
                <w:tab w:val="clear" w:pos="9072"/>
              </w:tabs>
              <w:jc w:val="both"/>
              <w:rPr>
                <w:i w:val="0"/>
                <w:sz w:val="22"/>
                <w:szCs w:val="22"/>
              </w:rPr>
            </w:pPr>
          </w:p>
        </w:tc>
        <w:tc>
          <w:tcPr>
            <w:tcW w:w="1558" w:type="dxa"/>
          </w:tcPr>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p w:rsidR="002555FD" w:rsidRPr="0079325B" w:rsidRDefault="002555FD"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FE3CF1" w:rsidRPr="00EE738D" w:rsidRDefault="00E0546A" w:rsidP="00FE3CF1">
      <w:pPr>
        <w:pStyle w:val="Glava"/>
        <w:tabs>
          <w:tab w:val="clear" w:pos="4536"/>
          <w:tab w:val="clear" w:pos="9072"/>
        </w:tabs>
        <w:ind w:left="1080"/>
        <w:jc w:val="both"/>
        <w:rPr>
          <w:i w:val="0"/>
          <w:sz w:val="18"/>
          <w:szCs w:val="18"/>
        </w:rPr>
      </w:pPr>
      <w:r w:rsidRPr="00FA349E">
        <w:rPr>
          <w:b/>
          <w:i w:val="0"/>
          <w:sz w:val="22"/>
          <w:szCs w:val="22"/>
          <w:u w:val="single"/>
        </w:rPr>
        <w:t>Gospodarski subjekt obrazec predloži ob prijavi k sodelovanju kot prilogo ESPD obrazca.</w:t>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5</w:t>
      </w:r>
      <w:r w:rsidRPr="0079325B">
        <w:rPr>
          <w:b/>
          <w:i w:val="0"/>
          <w:sz w:val="22"/>
          <w:szCs w:val="22"/>
        </w:rPr>
        <w:t>/1</w:t>
      </w:r>
    </w:p>
    <w:p w:rsidR="00FE3CF1" w:rsidRPr="0079325B" w:rsidRDefault="005225D2" w:rsidP="00FE3CF1">
      <w:pPr>
        <w:ind w:left="1080"/>
        <w:jc w:val="right"/>
        <w:rPr>
          <w:i w:val="0"/>
          <w:sz w:val="22"/>
          <w:szCs w:val="22"/>
        </w:rPr>
      </w:pPr>
      <w:r>
        <w:rPr>
          <w:i w:val="0"/>
          <w:sz w:val="22"/>
          <w:szCs w:val="22"/>
        </w:rPr>
        <w:t>R</w:t>
      </w:r>
      <w:r w:rsidR="00FE3CF1" w:rsidRPr="0079325B">
        <w:rPr>
          <w:i w:val="0"/>
          <w:sz w:val="22"/>
          <w:szCs w:val="22"/>
        </w:rPr>
        <w:t>eferenčn</w:t>
      </w:r>
      <w:r>
        <w:rPr>
          <w:i w:val="0"/>
          <w:sz w:val="22"/>
          <w:szCs w:val="22"/>
        </w:rPr>
        <w:t>o</w:t>
      </w:r>
      <w:r w:rsidR="00FE3CF1" w:rsidRPr="0079325B">
        <w:rPr>
          <w:i w:val="0"/>
          <w:sz w:val="22"/>
          <w:szCs w:val="22"/>
        </w:rPr>
        <w:t xml:space="preserve"> </w:t>
      </w:r>
      <w:r>
        <w:rPr>
          <w:i w:val="0"/>
          <w:sz w:val="22"/>
          <w:szCs w:val="22"/>
        </w:rPr>
        <w:t>potrdilo</w:t>
      </w:r>
    </w:p>
    <w:p w:rsidR="00FE3CF1" w:rsidRPr="0079325B" w:rsidRDefault="00FE3CF1" w:rsidP="00FE3CF1">
      <w:pPr>
        <w:pStyle w:val="Napis"/>
        <w:ind w:left="1080"/>
        <w:jc w:val="left"/>
        <w:rPr>
          <w:szCs w:val="22"/>
        </w:rPr>
      </w:pPr>
    </w:p>
    <w:p w:rsidR="001C1F1C" w:rsidRPr="0079325B" w:rsidRDefault="001C1F1C" w:rsidP="001C1F1C">
      <w:pPr>
        <w:pStyle w:val="Napis"/>
        <w:ind w:left="1080"/>
        <w:jc w:val="left"/>
        <w:rPr>
          <w:szCs w:val="22"/>
        </w:rPr>
      </w:pPr>
      <w:r w:rsidRPr="0079325B">
        <w:rPr>
          <w:szCs w:val="22"/>
        </w:rPr>
        <w:t>Potrditev referenc s strani posameznih naročnikov</w:t>
      </w:r>
    </w:p>
    <w:p w:rsidR="001C1F1C" w:rsidRPr="0079325B" w:rsidRDefault="001C1F1C" w:rsidP="001C1F1C">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021AC4" w:rsidRDefault="001C1F1C" w:rsidP="001C1F1C">
      <w:pPr>
        <w:ind w:left="1080"/>
        <w:jc w:val="both"/>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p>
    <w:p w:rsidR="001C1F1C" w:rsidRPr="00144778" w:rsidRDefault="001C1F1C" w:rsidP="001C1F1C">
      <w:pPr>
        <w:ind w:left="1080"/>
        <w:rPr>
          <w:i w:val="0"/>
          <w:sz w:val="16"/>
          <w:szCs w:val="16"/>
        </w:rPr>
      </w:pPr>
    </w:p>
    <w:p w:rsidR="001C1F1C" w:rsidRPr="00021AC4" w:rsidRDefault="001C1F1C" w:rsidP="001C1F1C">
      <w:pPr>
        <w:ind w:left="1080"/>
        <w:jc w:val="center"/>
        <w:rPr>
          <w:b/>
          <w:i w:val="0"/>
          <w:szCs w:val="24"/>
          <w:u w:val="single"/>
        </w:rPr>
      </w:pPr>
      <w:r w:rsidRPr="00021AC4">
        <w:rPr>
          <w:b/>
          <w:i w:val="0"/>
          <w:szCs w:val="24"/>
          <w:u w:val="single"/>
        </w:rPr>
        <w:t>POTRJUJEMO</w:t>
      </w:r>
    </w:p>
    <w:p w:rsidR="001C1F1C" w:rsidRPr="00144778" w:rsidRDefault="001C1F1C" w:rsidP="001C1F1C">
      <w:pPr>
        <w:ind w:left="1080"/>
        <w:rPr>
          <w:i w:val="0"/>
          <w:sz w:val="16"/>
          <w:szCs w:val="16"/>
          <w:u w:val="single"/>
        </w:rPr>
      </w:pPr>
    </w:p>
    <w:p w:rsidR="001C1F1C" w:rsidRPr="004657D3" w:rsidRDefault="001C1F1C" w:rsidP="001C1F1C">
      <w:pPr>
        <w:pStyle w:val="Odstavekseznama"/>
        <w:ind w:left="1056"/>
        <w:jc w:val="both"/>
        <w:rPr>
          <w:i w:val="0"/>
          <w:sz w:val="22"/>
          <w:szCs w:val="22"/>
        </w:rPr>
      </w:pPr>
      <w:r w:rsidRPr="008150FC">
        <w:rPr>
          <w:i w:val="0"/>
          <w:sz w:val="22"/>
          <w:szCs w:val="22"/>
        </w:rPr>
        <w:t>da nam je gospodarski subjekt v obdobju</w:t>
      </w:r>
      <w:r w:rsidR="002555FD" w:rsidRPr="008150FC">
        <w:rPr>
          <w:i w:val="0"/>
          <w:sz w:val="22"/>
          <w:szCs w:val="22"/>
        </w:rPr>
        <w:t xml:space="preserve"> od 1.1.2011 </w:t>
      </w:r>
      <w:r w:rsidRPr="008150FC">
        <w:rPr>
          <w:bCs/>
          <w:i w:val="0"/>
          <w:sz w:val="22"/>
          <w:szCs w:val="22"/>
        </w:rPr>
        <w:t xml:space="preserve">dalje </w:t>
      </w:r>
      <w:r w:rsidRPr="008150FC">
        <w:rPr>
          <w:i w:val="0"/>
          <w:sz w:val="22"/>
          <w:szCs w:val="22"/>
        </w:rPr>
        <w:t>uspešno izvedel</w:t>
      </w:r>
      <w:r w:rsidR="002555FD" w:rsidRPr="008150FC">
        <w:rPr>
          <w:i w:val="0"/>
          <w:sz w:val="22"/>
          <w:szCs w:val="22"/>
        </w:rPr>
        <w:t xml:space="preserve"> posel s klasifikacijsko oznako </w:t>
      </w:r>
      <w:r w:rsidR="008150FC" w:rsidRPr="008150FC">
        <w:rPr>
          <w:b/>
          <w:i w:val="0"/>
          <w:sz w:val="20"/>
        </w:rPr>
        <w:t>112, 122, 12301, 12302, 12420, 12510</w:t>
      </w:r>
      <w:r w:rsidR="0030068F">
        <w:rPr>
          <w:b/>
          <w:i w:val="0"/>
          <w:sz w:val="20"/>
        </w:rPr>
        <w:t xml:space="preserve"> in </w:t>
      </w:r>
      <w:r w:rsidR="008150FC" w:rsidRPr="008150FC">
        <w:rPr>
          <w:b/>
          <w:i w:val="0"/>
          <w:sz w:val="20"/>
        </w:rPr>
        <w:t xml:space="preserve">126 </w:t>
      </w:r>
      <w:r w:rsidRPr="008150FC">
        <w:rPr>
          <w:i w:val="0"/>
          <w:sz w:val="22"/>
          <w:szCs w:val="22"/>
        </w:rPr>
        <w:t>in za katerega je bilo pridobljeno uporabno dovoljenje. 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1C1F1C" w:rsidRPr="00021AC4" w:rsidRDefault="001C1F1C" w:rsidP="001C1F1C">
      <w:pPr>
        <w:ind w:left="1080"/>
        <w:rPr>
          <w:i w:val="0"/>
          <w:sz w:val="22"/>
          <w:szCs w:val="22"/>
        </w:rPr>
      </w:pPr>
    </w:p>
    <w:tbl>
      <w:tblPr>
        <w:tblW w:w="8843" w:type="dxa"/>
        <w:tblInd w:w="1188" w:type="dxa"/>
        <w:tblLook w:val="01E0" w:firstRow="1" w:lastRow="1" w:firstColumn="1" w:lastColumn="1" w:noHBand="0" w:noVBand="0"/>
      </w:tblPr>
      <w:tblGrid>
        <w:gridCol w:w="2606"/>
        <w:gridCol w:w="1417"/>
        <w:gridCol w:w="4820"/>
      </w:tblGrid>
      <w:tr w:rsidR="001C1F1C" w:rsidRPr="00021AC4" w:rsidTr="002879A4">
        <w:tc>
          <w:tcPr>
            <w:tcW w:w="2606" w:type="dxa"/>
          </w:tcPr>
          <w:p w:rsidR="001C1F1C" w:rsidRPr="00021AC4" w:rsidRDefault="001C1F1C" w:rsidP="00250BEA">
            <w:pPr>
              <w:rPr>
                <w:i w:val="0"/>
                <w:sz w:val="22"/>
                <w:szCs w:val="22"/>
              </w:rPr>
            </w:pPr>
            <w:r w:rsidRPr="00021AC4">
              <w:rPr>
                <w:i w:val="0"/>
                <w:sz w:val="22"/>
                <w:szCs w:val="22"/>
              </w:rPr>
              <w:t xml:space="preserve">Naziv </w:t>
            </w:r>
            <w:r w:rsidR="002555FD">
              <w:rPr>
                <w:i w:val="0"/>
                <w:sz w:val="22"/>
                <w:szCs w:val="22"/>
              </w:rPr>
              <w:t xml:space="preserve">in klasifikacija </w:t>
            </w:r>
            <w:r w:rsidRPr="00021AC4">
              <w:rPr>
                <w:i w:val="0"/>
                <w:sz w:val="22"/>
                <w:szCs w:val="22"/>
              </w:rPr>
              <w:t>objekta: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Lokacija objekta: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vMerge w:val="restart"/>
          </w:tcPr>
          <w:p w:rsidR="001C1F1C" w:rsidRPr="00021AC4" w:rsidRDefault="001C1F1C" w:rsidP="00144778">
            <w:pPr>
              <w:rPr>
                <w:i w:val="0"/>
                <w:sz w:val="22"/>
                <w:szCs w:val="22"/>
              </w:rPr>
            </w:pPr>
            <w:r>
              <w:rPr>
                <w:i w:val="0"/>
                <w:sz w:val="22"/>
                <w:szCs w:val="22"/>
              </w:rPr>
              <w:t>Gospodarski subjekt</w:t>
            </w:r>
            <w:r w:rsidRPr="00021AC4">
              <w:rPr>
                <w:i w:val="0"/>
                <w:sz w:val="22"/>
                <w:szCs w:val="22"/>
              </w:rPr>
              <w:t xml:space="preserve"> je izvedel naslednja dela: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vMerge/>
          </w:tcPr>
          <w:p w:rsidR="001C1F1C" w:rsidRPr="00021AC4" w:rsidRDefault="001C1F1C" w:rsidP="002879A4">
            <w:pPr>
              <w:rPr>
                <w:i w:val="0"/>
                <w:sz w:val="22"/>
                <w:szCs w:val="22"/>
              </w:rPr>
            </w:pPr>
          </w:p>
        </w:tc>
        <w:tc>
          <w:tcPr>
            <w:tcW w:w="6237" w:type="dxa"/>
            <w:gridSpan w:val="2"/>
            <w:tcBorders>
              <w:top w:val="single" w:sz="4" w:space="0" w:color="auto"/>
            </w:tcBorders>
          </w:tcPr>
          <w:p w:rsidR="001C1F1C" w:rsidRPr="00021AC4" w:rsidRDefault="001C1F1C" w:rsidP="002879A4">
            <w:pPr>
              <w:rPr>
                <w:i w:val="0"/>
                <w:sz w:val="10"/>
                <w:szCs w:val="10"/>
              </w:rPr>
            </w:pPr>
          </w:p>
        </w:tc>
      </w:tr>
      <w:tr w:rsidR="001C1F1C" w:rsidRPr="00021AC4" w:rsidTr="002879A4">
        <w:tc>
          <w:tcPr>
            <w:tcW w:w="2606" w:type="dxa"/>
            <w:vMerge/>
          </w:tcPr>
          <w:p w:rsidR="001C1F1C" w:rsidRPr="00021AC4" w:rsidRDefault="001C1F1C" w:rsidP="002879A4">
            <w:pPr>
              <w:rPr>
                <w:i w:val="0"/>
                <w:sz w:val="22"/>
                <w:szCs w:val="22"/>
              </w:rPr>
            </w:pP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Borders>
              <w:top w:val="single" w:sz="4" w:space="0" w:color="auto"/>
            </w:tcBorders>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Vrednost opravljenih del:</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0"/>
                <w:szCs w:val="10"/>
              </w:rPr>
            </w:pPr>
          </w:p>
        </w:tc>
        <w:tc>
          <w:tcPr>
            <w:tcW w:w="6237" w:type="dxa"/>
            <w:gridSpan w:val="2"/>
          </w:tcPr>
          <w:p w:rsidR="001C1F1C" w:rsidRPr="00021AC4" w:rsidRDefault="001C1F1C" w:rsidP="002879A4">
            <w:pPr>
              <w:rPr>
                <w:i w:val="0"/>
                <w:sz w:val="10"/>
                <w:szCs w:val="10"/>
              </w:rPr>
            </w:pPr>
          </w:p>
        </w:tc>
      </w:tr>
      <w:tr w:rsidR="001C1F1C" w:rsidRPr="00021AC4" w:rsidTr="002879A4">
        <w:tc>
          <w:tcPr>
            <w:tcW w:w="2606" w:type="dxa"/>
          </w:tcPr>
          <w:p w:rsidR="001C1F1C" w:rsidRPr="00021AC4" w:rsidRDefault="001C1F1C" w:rsidP="002879A4">
            <w:pPr>
              <w:rPr>
                <w:i w:val="0"/>
                <w:sz w:val="22"/>
                <w:szCs w:val="22"/>
              </w:rPr>
            </w:pPr>
            <w:r w:rsidRPr="00021AC4">
              <w:rPr>
                <w:i w:val="0"/>
                <w:sz w:val="22"/>
                <w:szCs w:val="22"/>
              </w:rPr>
              <w:t>Datum začetka posla: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021AC4" w:rsidTr="002879A4">
        <w:tc>
          <w:tcPr>
            <w:tcW w:w="2606" w:type="dxa"/>
          </w:tcPr>
          <w:p w:rsidR="001C1F1C" w:rsidRPr="00021AC4" w:rsidRDefault="001C1F1C" w:rsidP="002879A4">
            <w:pPr>
              <w:rPr>
                <w:i w:val="0"/>
                <w:sz w:val="16"/>
                <w:szCs w:val="16"/>
              </w:rPr>
            </w:pPr>
          </w:p>
        </w:tc>
        <w:tc>
          <w:tcPr>
            <w:tcW w:w="6237" w:type="dxa"/>
            <w:gridSpan w:val="2"/>
          </w:tcPr>
          <w:p w:rsidR="001C1F1C" w:rsidRPr="00021AC4" w:rsidRDefault="001C1F1C" w:rsidP="002879A4">
            <w:pPr>
              <w:rPr>
                <w:i w:val="0"/>
                <w:sz w:val="16"/>
                <w:szCs w:val="16"/>
              </w:rPr>
            </w:pPr>
          </w:p>
        </w:tc>
      </w:tr>
      <w:tr w:rsidR="001C1F1C" w:rsidRPr="00021AC4" w:rsidTr="002879A4">
        <w:tc>
          <w:tcPr>
            <w:tcW w:w="2606" w:type="dxa"/>
          </w:tcPr>
          <w:p w:rsidR="001C1F1C" w:rsidRPr="00021AC4" w:rsidRDefault="001C1F1C" w:rsidP="002879A4">
            <w:pPr>
              <w:rPr>
                <w:i w:val="0"/>
                <w:sz w:val="22"/>
                <w:szCs w:val="22"/>
              </w:rPr>
            </w:pPr>
            <w:r w:rsidRPr="00F10399">
              <w:rPr>
                <w:i w:val="0"/>
                <w:sz w:val="22"/>
                <w:szCs w:val="22"/>
              </w:rPr>
              <w:t>Datum končanja posla:</w:t>
            </w:r>
          </w:p>
        </w:tc>
        <w:tc>
          <w:tcPr>
            <w:tcW w:w="6237" w:type="dxa"/>
            <w:gridSpan w:val="2"/>
            <w:tcBorders>
              <w:bottom w:val="single" w:sz="4" w:space="0" w:color="auto"/>
            </w:tcBorders>
          </w:tcPr>
          <w:p w:rsidR="001C1F1C" w:rsidRPr="00021AC4" w:rsidRDefault="001C1F1C" w:rsidP="002879A4">
            <w:pPr>
              <w:rPr>
                <w:i w:val="0"/>
                <w:sz w:val="22"/>
                <w:szCs w:val="22"/>
              </w:rPr>
            </w:pPr>
          </w:p>
        </w:tc>
      </w:tr>
      <w:tr w:rsidR="001C1F1C" w:rsidRPr="00CA763F" w:rsidTr="002879A4">
        <w:tc>
          <w:tcPr>
            <w:tcW w:w="2606" w:type="dxa"/>
          </w:tcPr>
          <w:p w:rsidR="001C1F1C" w:rsidRPr="00CA763F" w:rsidRDefault="001C1F1C" w:rsidP="002879A4">
            <w:pPr>
              <w:rPr>
                <w:i w:val="0"/>
                <w:sz w:val="16"/>
                <w:szCs w:val="16"/>
              </w:rPr>
            </w:pPr>
          </w:p>
        </w:tc>
        <w:tc>
          <w:tcPr>
            <w:tcW w:w="6237" w:type="dxa"/>
            <w:gridSpan w:val="2"/>
            <w:tcBorders>
              <w:top w:val="single" w:sz="4" w:space="0" w:color="auto"/>
            </w:tcBorders>
          </w:tcPr>
          <w:p w:rsidR="001C1F1C" w:rsidRPr="00CA763F" w:rsidRDefault="001C1F1C" w:rsidP="002879A4">
            <w:pPr>
              <w:rPr>
                <w:i w:val="0"/>
                <w:sz w:val="16"/>
                <w:szCs w:val="16"/>
              </w:rPr>
            </w:pPr>
          </w:p>
        </w:tc>
      </w:tr>
      <w:tr w:rsidR="001C1F1C" w:rsidRPr="00021AC4" w:rsidTr="00A8796C">
        <w:tc>
          <w:tcPr>
            <w:tcW w:w="4023" w:type="dxa"/>
            <w:gridSpan w:val="2"/>
          </w:tcPr>
          <w:p w:rsidR="001C1F1C" w:rsidRPr="00F10399" w:rsidRDefault="001C1F1C" w:rsidP="002879A4">
            <w:pPr>
              <w:rPr>
                <w:i w:val="0"/>
                <w:sz w:val="22"/>
                <w:szCs w:val="22"/>
              </w:rPr>
            </w:pPr>
            <w:r>
              <w:rPr>
                <w:i w:val="0"/>
                <w:sz w:val="22"/>
                <w:szCs w:val="22"/>
              </w:rPr>
              <w:t>Datum in številka uporabnega dovoljenja:</w:t>
            </w:r>
          </w:p>
        </w:tc>
        <w:tc>
          <w:tcPr>
            <w:tcW w:w="4820" w:type="dxa"/>
            <w:tcBorders>
              <w:bottom w:val="single" w:sz="4" w:space="0" w:color="auto"/>
            </w:tcBorders>
          </w:tcPr>
          <w:p w:rsidR="001C1F1C" w:rsidRPr="00021AC4" w:rsidRDefault="001C1F1C" w:rsidP="002879A4">
            <w:pPr>
              <w:rPr>
                <w:i w:val="0"/>
                <w:sz w:val="22"/>
                <w:szCs w:val="22"/>
              </w:rPr>
            </w:pPr>
          </w:p>
        </w:tc>
      </w:tr>
    </w:tbl>
    <w:p w:rsidR="001C1F1C" w:rsidRPr="0079325B" w:rsidRDefault="001C1F1C" w:rsidP="001C1F1C">
      <w:pPr>
        <w:ind w:left="1080"/>
        <w:rPr>
          <w:i w:val="0"/>
          <w:sz w:val="22"/>
          <w:szCs w:val="22"/>
        </w:rPr>
      </w:pPr>
    </w:p>
    <w:p w:rsidR="001C1F1C" w:rsidRDefault="001C1F1C" w:rsidP="001C1F1C">
      <w:pPr>
        <w:ind w:left="1080"/>
        <w:rPr>
          <w:i w:val="0"/>
          <w:sz w:val="22"/>
          <w:szCs w:val="22"/>
        </w:rPr>
      </w:pPr>
      <w:r w:rsidRPr="0079325B">
        <w:rPr>
          <w:i w:val="0"/>
          <w:sz w:val="22"/>
          <w:szCs w:val="22"/>
        </w:rPr>
        <w:t xml:space="preserve">Naziv in naslov naročnika: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79325B" w:rsidRDefault="001C1F1C" w:rsidP="001C1F1C">
      <w:pPr>
        <w:ind w:left="1080"/>
        <w:rPr>
          <w:i w:val="0"/>
          <w:sz w:val="22"/>
          <w:szCs w:val="22"/>
        </w:rPr>
      </w:pPr>
      <w:r w:rsidRPr="0079325B">
        <w:rPr>
          <w:i w:val="0"/>
          <w:sz w:val="22"/>
          <w:szCs w:val="22"/>
        </w:rPr>
        <w:t xml:space="preserve">Kontaktna oseba naročnika (e-pošta) in telefonska številka: </w:t>
      </w:r>
    </w:p>
    <w:p w:rsidR="001C1F1C" w:rsidRPr="004A699A" w:rsidRDefault="001C1F1C" w:rsidP="001C1F1C">
      <w:pPr>
        <w:ind w:left="1080"/>
        <w:rPr>
          <w:i w:val="0"/>
          <w:sz w:val="16"/>
          <w:szCs w:val="16"/>
        </w:rPr>
      </w:pPr>
    </w:p>
    <w:p w:rsidR="001C1F1C" w:rsidRPr="0079325B" w:rsidRDefault="001C1F1C" w:rsidP="001C1F1C">
      <w:pPr>
        <w:ind w:left="1080"/>
        <w:rPr>
          <w:i w:val="0"/>
          <w:sz w:val="22"/>
          <w:szCs w:val="22"/>
        </w:rPr>
      </w:pPr>
      <w:r w:rsidRPr="0079325B">
        <w:rPr>
          <w:i w:val="0"/>
          <w:sz w:val="22"/>
          <w:szCs w:val="22"/>
        </w:rPr>
        <w:t>…………………………….…………………………………………………...………………</w:t>
      </w:r>
    </w:p>
    <w:p w:rsidR="001C1F1C" w:rsidRPr="0079325B" w:rsidRDefault="001C1F1C" w:rsidP="001C1F1C">
      <w:pPr>
        <w:ind w:left="1080"/>
        <w:rPr>
          <w:i w:val="0"/>
          <w:sz w:val="22"/>
          <w:szCs w:val="22"/>
        </w:rPr>
      </w:pPr>
    </w:p>
    <w:p w:rsidR="001C1F1C" w:rsidRPr="0079325B" w:rsidRDefault="001C1F1C" w:rsidP="001C1F1C">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C1F1C" w:rsidRPr="0079325B" w:rsidRDefault="001C1F1C" w:rsidP="001C1F1C">
      <w:pPr>
        <w:ind w:left="1080"/>
        <w:rPr>
          <w:i w:val="0"/>
          <w:sz w:val="22"/>
          <w:szCs w:val="22"/>
        </w:rPr>
      </w:pPr>
    </w:p>
    <w:p w:rsidR="001C1F1C" w:rsidRPr="0079325B" w:rsidRDefault="001C1F1C" w:rsidP="00144778">
      <w:pPr>
        <w:ind w:left="1080"/>
        <w:rPr>
          <w:i w:val="0"/>
          <w:sz w:val="22"/>
          <w:szCs w:val="22"/>
        </w:rPr>
      </w:pPr>
      <w:r w:rsidRPr="0079325B">
        <w:rPr>
          <w:i w:val="0"/>
          <w:sz w:val="22"/>
          <w:szCs w:val="22"/>
        </w:rPr>
        <w:t>Kraj:.............................</w:t>
      </w:r>
    </w:p>
    <w:p w:rsidR="001C1F1C" w:rsidRPr="0079325B" w:rsidRDefault="001C1F1C" w:rsidP="00144778">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C1F1C" w:rsidRPr="0079325B" w:rsidRDefault="001C1F1C" w:rsidP="00144778">
      <w:pPr>
        <w:pStyle w:val="Glava"/>
        <w:tabs>
          <w:tab w:val="clear" w:pos="4536"/>
          <w:tab w:val="clear" w:pos="9072"/>
        </w:tabs>
        <w:ind w:left="1080"/>
        <w:jc w:val="both"/>
        <w:rPr>
          <w:i w:val="0"/>
          <w:sz w:val="22"/>
          <w:szCs w:val="22"/>
        </w:rPr>
      </w:pPr>
    </w:p>
    <w:p w:rsidR="001C1F1C" w:rsidRPr="0079325B" w:rsidRDefault="001C1F1C" w:rsidP="00144778">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rsidR="001C1F1C" w:rsidRDefault="001C1F1C" w:rsidP="00144778">
      <w:pPr>
        <w:pStyle w:val="Glava"/>
        <w:tabs>
          <w:tab w:val="clear" w:pos="4536"/>
          <w:tab w:val="clear" w:pos="9072"/>
        </w:tabs>
        <w:ind w:left="1080"/>
        <w:jc w:val="both"/>
        <w:rPr>
          <w:i w:val="0"/>
          <w:sz w:val="22"/>
          <w:szCs w:val="22"/>
        </w:rPr>
      </w:pPr>
    </w:p>
    <w:p w:rsidR="00144778" w:rsidRPr="0079325B" w:rsidRDefault="00144778" w:rsidP="00144778">
      <w:pPr>
        <w:pStyle w:val="Glava"/>
        <w:tabs>
          <w:tab w:val="clear" w:pos="4536"/>
          <w:tab w:val="clear" w:pos="9072"/>
        </w:tabs>
        <w:ind w:left="1080"/>
        <w:jc w:val="both"/>
        <w:rPr>
          <w:i w:val="0"/>
          <w:sz w:val="22"/>
          <w:szCs w:val="22"/>
        </w:rPr>
      </w:pPr>
    </w:p>
    <w:p w:rsidR="00144778" w:rsidRDefault="001C1F1C" w:rsidP="00144778">
      <w:pPr>
        <w:ind w:left="1080"/>
        <w:rPr>
          <w:i w:val="0"/>
          <w:sz w:val="18"/>
          <w:szCs w:val="18"/>
        </w:rPr>
      </w:pPr>
      <w:r w:rsidRPr="00EE738D">
        <w:rPr>
          <w:i w:val="0"/>
          <w:sz w:val="18"/>
          <w:szCs w:val="18"/>
        </w:rPr>
        <w:t>Obrazec se po potrebi fotokopira. Obrazec bo predložil le</w:t>
      </w:r>
      <w:r>
        <w:rPr>
          <w:i w:val="0"/>
          <w:sz w:val="18"/>
          <w:szCs w:val="18"/>
        </w:rPr>
        <w:t xml:space="preserve"> ponudnik</w:t>
      </w:r>
      <w:r w:rsidRPr="00EE738D">
        <w:rPr>
          <w:i w:val="0"/>
          <w:sz w:val="18"/>
          <w:szCs w:val="18"/>
        </w:rPr>
        <w:t>, kateremu, naročnik namerava oddati javno naročilo.</w:t>
      </w:r>
    </w:p>
    <w:p w:rsidR="00144778" w:rsidRDefault="00144778" w:rsidP="00144778">
      <w:pPr>
        <w:ind w:left="1080"/>
        <w:rPr>
          <w:i w:val="0"/>
          <w:sz w:val="18"/>
          <w:szCs w:val="18"/>
        </w:rPr>
      </w:pPr>
    </w:p>
    <w:p w:rsidR="001C1F1C" w:rsidRDefault="001C1F1C" w:rsidP="00144778">
      <w:pPr>
        <w:ind w:left="1080"/>
        <w:rPr>
          <w:i w:val="0"/>
          <w:sz w:val="18"/>
          <w:szCs w:val="18"/>
        </w:rPr>
      </w:pPr>
      <w:r>
        <w:rPr>
          <w:i w:val="0"/>
          <w:sz w:val="18"/>
          <w:szCs w:val="18"/>
        </w:rPr>
        <w:br w:type="page"/>
      </w: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ED37C7" w:rsidTr="00F131EB">
        <w:tc>
          <w:tcPr>
            <w:tcW w:w="621" w:type="dxa"/>
            <w:tcBorders>
              <w:bottom w:val="single" w:sz="4" w:space="0" w:color="auto"/>
            </w:tcBorders>
            <w:shd w:val="clear" w:color="auto" w:fill="E6E6E6"/>
            <w:vAlign w:val="center"/>
          </w:tcPr>
          <w:p w:rsidR="00E0546A" w:rsidRPr="00ED37C7" w:rsidRDefault="00E0546A" w:rsidP="00F131EB">
            <w:pPr>
              <w:jc w:val="center"/>
              <w:rPr>
                <w:b/>
                <w:i w:val="0"/>
                <w:sz w:val="20"/>
              </w:rPr>
            </w:pPr>
            <w:proofErr w:type="spellStart"/>
            <w:r w:rsidRPr="00ED37C7">
              <w:rPr>
                <w:b/>
                <w:i w:val="0"/>
                <w:sz w:val="20"/>
              </w:rPr>
              <w:t>Zap</w:t>
            </w:r>
            <w:proofErr w:type="spellEnd"/>
            <w:r w:rsidRPr="00ED37C7">
              <w:rPr>
                <w:b/>
                <w:i w:val="0"/>
                <w:sz w:val="20"/>
              </w:rPr>
              <w:t>. št.</w:t>
            </w:r>
          </w:p>
        </w:tc>
        <w:tc>
          <w:tcPr>
            <w:tcW w:w="2268" w:type="dxa"/>
            <w:tcBorders>
              <w:bottom w:val="single" w:sz="4" w:space="0" w:color="auto"/>
            </w:tcBorders>
            <w:shd w:val="clear" w:color="auto" w:fill="E6E6E6"/>
            <w:vAlign w:val="center"/>
          </w:tcPr>
          <w:p w:rsidR="00E0546A" w:rsidRPr="00ED37C7" w:rsidRDefault="00E0546A" w:rsidP="00F131EB">
            <w:pPr>
              <w:jc w:val="center"/>
              <w:rPr>
                <w:b/>
                <w:i w:val="0"/>
                <w:sz w:val="20"/>
              </w:rPr>
            </w:pPr>
            <w:r w:rsidRPr="00ED37C7">
              <w:rPr>
                <w:b/>
                <w:i w:val="0"/>
                <w:sz w:val="20"/>
              </w:rPr>
              <w:t>Funkcija pri projektu</w:t>
            </w:r>
          </w:p>
        </w:tc>
        <w:tc>
          <w:tcPr>
            <w:tcW w:w="1985" w:type="dxa"/>
            <w:shd w:val="clear" w:color="auto" w:fill="E6E6E6"/>
            <w:vAlign w:val="center"/>
          </w:tcPr>
          <w:p w:rsidR="00E0546A" w:rsidRPr="00ED37C7" w:rsidRDefault="00E0546A" w:rsidP="00F131EB">
            <w:pPr>
              <w:jc w:val="center"/>
              <w:rPr>
                <w:b/>
                <w:i w:val="0"/>
                <w:sz w:val="20"/>
              </w:rPr>
            </w:pPr>
            <w:r w:rsidRPr="00ED37C7">
              <w:rPr>
                <w:b/>
                <w:i w:val="0"/>
                <w:sz w:val="20"/>
              </w:rPr>
              <w:t>Ime in priimek</w:t>
            </w:r>
          </w:p>
        </w:tc>
        <w:tc>
          <w:tcPr>
            <w:tcW w:w="1701" w:type="dxa"/>
            <w:shd w:val="clear" w:color="auto" w:fill="E6E6E6"/>
            <w:vAlign w:val="center"/>
          </w:tcPr>
          <w:p w:rsidR="00E0546A" w:rsidRPr="00ED37C7" w:rsidRDefault="00E0546A" w:rsidP="00F131EB">
            <w:pPr>
              <w:jc w:val="center"/>
              <w:rPr>
                <w:b/>
                <w:i w:val="0"/>
                <w:sz w:val="20"/>
              </w:rPr>
            </w:pPr>
            <w:r w:rsidRPr="00ED37C7">
              <w:rPr>
                <w:b/>
                <w:i w:val="0"/>
                <w:sz w:val="20"/>
              </w:rPr>
              <w:t>Izobrazba</w:t>
            </w:r>
          </w:p>
        </w:tc>
        <w:tc>
          <w:tcPr>
            <w:tcW w:w="992" w:type="dxa"/>
            <w:shd w:val="clear" w:color="auto" w:fill="E6E6E6"/>
            <w:vAlign w:val="center"/>
          </w:tcPr>
          <w:p w:rsidR="00E0546A" w:rsidRPr="00ED37C7" w:rsidRDefault="00E0546A" w:rsidP="00F131EB">
            <w:pPr>
              <w:jc w:val="center"/>
              <w:rPr>
                <w:b/>
                <w:i w:val="0"/>
                <w:sz w:val="20"/>
              </w:rPr>
            </w:pPr>
            <w:r w:rsidRPr="00ED37C7">
              <w:rPr>
                <w:b/>
                <w:i w:val="0"/>
                <w:sz w:val="20"/>
              </w:rPr>
              <w:t>Delovna doba</w:t>
            </w:r>
          </w:p>
          <w:p w:rsidR="00E0546A" w:rsidRPr="00ED37C7" w:rsidRDefault="00E0546A" w:rsidP="00F131EB">
            <w:pPr>
              <w:jc w:val="center"/>
              <w:rPr>
                <w:b/>
                <w:i w:val="0"/>
                <w:sz w:val="20"/>
              </w:rPr>
            </w:pPr>
            <w:r w:rsidRPr="00ED37C7">
              <w:rPr>
                <w:b/>
                <w:i w:val="0"/>
                <w:sz w:val="20"/>
              </w:rPr>
              <w:t>(v letih)</w:t>
            </w:r>
          </w:p>
        </w:tc>
        <w:tc>
          <w:tcPr>
            <w:tcW w:w="1589" w:type="dxa"/>
            <w:shd w:val="clear" w:color="auto" w:fill="E6E6E6"/>
            <w:vAlign w:val="center"/>
          </w:tcPr>
          <w:p w:rsidR="00E0546A" w:rsidRPr="00ED37C7" w:rsidRDefault="00E0546A" w:rsidP="00F131EB">
            <w:pPr>
              <w:jc w:val="center"/>
              <w:rPr>
                <w:b/>
                <w:i w:val="0"/>
                <w:sz w:val="20"/>
              </w:rPr>
            </w:pPr>
            <w:r w:rsidRPr="00ED37C7">
              <w:rPr>
                <w:b/>
                <w:i w:val="0"/>
                <w:sz w:val="20"/>
              </w:rPr>
              <w:t>Strokovni izpit</w:t>
            </w:r>
          </w:p>
          <w:p w:rsidR="00E0546A" w:rsidRPr="00ED37C7" w:rsidRDefault="00E0546A" w:rsidP="00F131EB">
            <w:pPr>
              <w:jc w:val="center"/>
              <w:rPr>
                <w:b/>
                <w:i w:val="0"/>
                <w:sz w:val="20"/>
              </w:rPr>
            </w:pPr>
            <w:r w:rsidRPr="00ED37C7">
              <w:rPr>
                <w:b/>
                <w:i w:val="0"/>
                <w:sz w:val="20"/>
              </w:rPr>
              <w:t xml:space="preserve">(št. potrdila) in </w:t>
            </w:r>
          </w:p>
          <w:p w:rsidR="00E0546A" w:rsidRPr="00ED37C7" w:rsidRDefault="00E0546A" w:rsidP="00F131EB">
            <w:pPr>
              <w:jc w:val="center"/>
              <w:rPr>
                <w:b/>
                <w:i w:val="0"/>
                <w:sz w:val="20"/>
              </w:rPr>
            </w:pPr>
            <w:proofErr w:type="spellStart"/>
            <w:r w:rsidRPr="00ED37C7">
              <w:rPr>
                <w:b/>
                <w:i w:val="0"/>
                <w:sz w:val="20"/>
              </w:rPr>
              <w:t>ident</w:t>
            </w:r>
            <w:proofErr w:type="spellEnd"/>
            <w:r w:rsidRPr="00ED37C7">
              <w:rPr>
                <w:b/>
                <w:i w:val="0"/>
                <w:sz w:val="20"/>
              </w:rPr>
              <w:t>. št. IZS</w:t>
            </w:r>
          </w:p>
        </w:tc>
      </w:tr>
      <w:tr w:rsidR="00E0546A" w:rsidRPr="00ED37C7" w:rsidTr="00F131EB">
        <w:tc>
          <w:tcPr>
            <w:tcW w:w="621" w:type="dxa"/>
            <w:shd w:val="clear" w:color="auto" w:fill="E6E6E6"/>
            <w:vAlign w:val="center"/>
          </w:tcPr>
          <w:p w:rsidR="00E0546A" w:rsidRPr="00ED37C7" w:rsidRDefault="00E0546A" w:rsidP="00F131EB">
            <w:pPr>
              <w:pStyle w:val="Glava"/>
              <w:tabs>
                <w:tab w:val="clear" w:pos="4536"/>
                <w:tab w:val="clear" w:pos="9072"/>
              </w:tabs>
              <w:jc w:val="center"/>
              <w:rPr>
                <w:i w:val="0"/>
                <w:sz w:val="22"/>
                <w:szCs w:val="22"/>
              </w:rPr>
            </w:pPr>
            <w:r w:rsidRPr="00ED37C7">
              <w:rPr>
                <w:i w:val="0"/>
                <w:sz w:val="22"/>
                <w:szCs w:val="22"/>
              </w:rPr>
              <w:t>1</w:t>
            </w:r>
          </w:p>
        </w:tc>
        <w:tc>
          <w:tcPr>
            <w:tcW w:w="2268" w:type="dxa"/>
            <w:shd w:val="clear" w:color="auto" w:fill="E6E6E6"/>
            <w:vAlign w:val="center"/>
          </w:tcPr>
          <w:p w:rsidR="00E0546A" w:rsidRPr="00ED37C7" w:rsidRDefault="00E0546A" w:rsidP="00F131EB">
            <w:pPr>
              <w:pStyle w:val="Glava"/>
              <w:tabs>
                <w:tab w:val="clear" w:pos="4536"/>
                <w:tab w:val="clear" w:pos="9072"/>
              </w:tabs>
              <w:jc w:val="center"/>
              <w:rPr>
                <w:b/>
                <w:i w:val="0"/>
                <w:sz w:val="22"/>
                <w:szCs w:val="22"/>
              </w:rPr>
            </w:pPr>
            <w:r w:rsidRPr="00ED37C7">
              <w:rPr>
                <w:b/>
                <w:i w:val="0"/>
                <w:sz w:val="22"/>
                <w:szCs w:val="22"/>
              </w:rPr>
              <w:t>ODGOVORNI VODJA DEL</w:t>
            </w:r>
          </w:p>
        </w:tc>
        <w:tc>
          <w:tcPr>
            <w:tcW w:w="1985" w:type="dxa"/>
          </w:tcPr>
          <w:p w:rsidR="00E0546A" w:rsidRPr="00ED37C7" w:rsidRDefault="00E0546A" w:rsidP="00F131EB">
            <w:pPr>
              <w:pStyle w:val="Glava"/>
              <w:tabs>
                <w:tab w:val="clear" w:pos="4536"/>
                <w:tab w:val="clear" w:pos="9072"/>
              </w:tabs>
              <w:jc w:val="both"/>
              <w:rPr>
                <w:i w:val="0"/>
                <w:sz w:val="22"/>
                <w:szCs w:val="22"/>
              </w:rPr>
            </w:pPr>
          </w:p>
        </w:tc>
        <w:tc>
          <w:tcPr>
            <w:tcW w:w="1701" w:type="dxa"/>
          </w:tcPr>
          <w:p w:rsidR="00E0546A" w:rsidRPr="00ED37C7" w:rsidRDefault="00E0546A" w:rsidP="00F131EB">
            <w:pPr>
              <w:pStyle w:val="Glava"/>
              <w:tabs>
                <w:tab w:val="clear" w:pos="4536"/>
                <w:tab w:val="clear" w:pos="9072"/>
              </w:tabs>
              <w:jc w:val="both"/>
              <w:rPr>
                <w:i w:val="0"/>
                <w:sz w:val="22"/>
                <w:szCs w:val="22"/>
              </w:rPr>
            </w:pPr>
          </w:p>
        </w:tc>
        <w:tc>
          <w:tcPr>
            <w:tcW w:w="992" w:type="dxa"/>
          </w:tcPr>
          <w:p w:rsidR="00E0546A" w:rsidRPr="00ED37C7" w:rsidRDefault="00E0546A" w:rsidP="00F131EB">
            <w:pPr>
              <w:pStyle w:val="Glava"/>
              <w:tabs>
                <w:tab w:val="clear" w:pos="4536"/>
                <w:tab w:val="clear" w:pos="9072"/>
              </w:tabs>
              <w:jc w:val="both"/>
              <w:rPr>
                <w:i w:val="0"/>
                <w:sz w:val="22"/>
                <w:szCs w:val="22"/>
              </w:rPr>
            </w:pPr>
          </w:p>
        </w:tc>
        <w:tc>
          <w:tcPr>
            <w:tcW w:w="1589" w:type="dxa"/>
          </w:tcPr>
          <w:p w:rsidR="00E0546A" w:rsidRPr="00ED37C7" w:rsidRDefault="00E0546A" w:rsidP="00F131EB">
            <w:pPr>
              <w:pStyle w:val="Glava"/>
              <w:tabs>
                <w:tab w:val="clear" w:pos="4536"/>
                <w:tab w:val="clear" w:pos="9072"/>
              </w:tabs>
              <w:jc w:val="both"/>
              <w:rPr>
                <w:i w:val="0"/>
                <w:sz w:val="28"/>
                <w:szCs w:val="28"/>
              </w:rPr>
            </w:pPr>
          </w:p>
          <w:p w:rsidR="00E0546A" w:rsidRPr="00ED37C7" w:rsidRDefault="00E0546A" w:rsidP="00F131EB">
            <w:pPr>
              <w:pStyle w:val="Glava"/>
              <w:tabs>
                <w:tab w:val="clear" w:pos="4536"/>
                <w:tab w:val="clear" w:pos="9072"/>
              </w:tabs>
              <w:jc w:val="both"/>
              <w:rPr>
                <w:i w:val="0"/>
                <w:sz w:val="28"/>
                <w:szCs w:val="28"/>
              </w:rPr>
            </w:pPr>
          </w:p>
          <w:p w:rsidR="00E0546A" w:rsidRPr="00ED37C7" w:rsidRDefault="00E0546A" w:rsidP="00F131EB">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ind w:left="1080"/>
        <w:jc w:val="both"/>
        <w:rPr>
          <w:i w:val="0"/>
          <w:sz w:val="22"/>
          <w:szCs w:val="22"/>
        </w:rPr>
      </w:pPr>
      <w:r>
        <w:rPr>
          <w:b/>
          <w:i w:val="0"/>
          <w:sz w:val="20"/>
        </w:rPr>
        <w:t>Referenčni posli za odgovornega vodjo del:</w:t>
      </w:r>
    </w:p>
    <w:p w:rsidR="00E0546A" w:rsidRDefault="00E0546A" w:rsidP="00E0546A">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552"/>
        <w:gridCol w:w="1276"/>
        <w:gridCol w:w="1425"/>
        <w:gridCol w:w="1551"/>
      </w:tblGrid>
      <w:tr w:rsidR="00E0546A" w:rsidTr="00F131EB">
        <w:tc>
          <w:tcPr>
            <w:tcW w:w="2322" w:type="dxa"/>
            <w:shd w:val="clear" w:color="auto" w:fill="D9D9D9"/>
            <w:vAlign w:val="center"/>
          </w:tcPr>
          <w:p w:rsidR="00E0546A" w:rsidRDefault="00E0546A" w:rsidP="00F131EB">
            <w:pPr>
              <w:jc w:val="center"/>
              <w:rPr>
                <w:b/>
                <w:i w:val="0"/>
                <w:sz w:val="16"/>
                <w:szCs w:val="16"/>
              </w:rPr>
            </w:pPr>
            <w:r>
              <w:rPr>
                <w:b/>
                <w:i w:val="0"/>
                <w:sz w:val="16"/>
                <w:szCs w:val="16"/>
              </w:rPr>
              <w:t>Naziv investitorja oz. naročnika referenčnega posla ter kontaktna oseba naročnika (e-pošta in telefonska številka)</w:t>
            </w:r>
          </w:p>
        </w:tc>
        <w:tc>
          <w:tcPr>
            <w:tcW w:w="2552" w:type="dxa"/>
            <w:shd w:val="clear" w:color="auto" w:fill="D9D9D9"/>
            <w:vAlign w:val="center"/>
          </w:tcPr>
          <w:p w:rsidR="00E0546A" w:rsidRDefault="00E0546A" w:rsidP="00F131EB">
            <w:pPr>
              <w:jc w:val="center"/>
              <w:rPr>
                <w:b/>
                <w:i w:val="0"/>
                <w:sz w:val="18"/>
                <w:szCs w:val="18"/>
              </w:rPr>
            </w:pPr>
            <w:r>
              <w:rPr>
                <w:b/>
                <w:i w:val="0"/>
                <w:sz w:val="20"/>
              </w:rPr>
              <w:t>Predmet referenčnega posla – kratek opis del</w:t>
            </w:r>
          </w:p>
        </w:tc>
        <w:tc>
          <w:tcPr>
            <w:tcW w:w="1276" w:type="dxa"/>
            <w:shd w:val="clear" w:color="auto" w:fill="D9D9D9"/>
            <w:vAlign w:val="center"/>
          </w:tcPr>
          <w:p w:rsidR="00E0546A" w:rsidRPr="00D04FCC" w:rsidRDefault="00E0546A" w:rsidP="00F131EB">
            <w:pPr>
              <w:jc w:val="center"/>
              <w:rPr>
                <w:b/>
                <w:i w:val="0"/>
                <w:sz w:val="16"/>
                <w:szCs w:val="16"/>
              </w:rPr>
            </w:pPr>
            <w:r w:rsidRPr="00D04FCC">
              <w:rPr>
                <w:b/>
                <w:i w:val="0"/>
                <w:sz w:val="16"/>
                <w:szCs w:val="16"/>
              </w:rPr>
              <w:t>Klasifikacijska oznaka posla oz. objekta</w:t>
            </w:r>
          </w:p>
        </w:tc>
        <w:tc>
          <w:tcPr>
            <w:tcW w:w="1425" w:type="dxa"/>
            <w:shd w:val="clear" w:color="auto" w:fill="D9D9D9"/>
            <w:vAlign w:val="center"/>
          </w:tcPr>
          <w:p w:rsidR="00E0546A" w:rsidRPr="0069593C" w:rsidRDefault="00E0546A" w:rsidP="00F131EB">
            <w:pPr>
              <w:jc w:val="center"/>
              <w:rPr>
                <w:b/>
                <w:i w:val="0"/>
                <w:sz w:val="16"/>
                <w:szCs w:val="16"/>
              </w:rPr>
            </w:pPr>
            <w:r w:rsidRPr="00D04FCC">
              <w:rPr>
                <w:b/>
                <w:i w:val="0"/>
                <w:sz w:val="16"/>
                <w:szCs w:val="16"/>
              </w:rPr>
              <w:t>Datum začetka in končanja posla ter številka uporabnega dovoljenja</w:t>
            </w:r>
          </w:p>
        </w:tc>
        <w:tc>
          <w:tcPr>
            <w:tcW w:w="1551" w:type="dxa"/>
            <w:shd w:val="clear" w:color="auto" w:fill="D9D9D9"/>
            <w:vAlign w:val="center"/>
          </w:tcPr>
          <w:p w:rsidR="00E0546A" w:rsidRDefault="00E0546A" w:rsidP="00F131EB">
            <w:pPr>
              <w:jc w:val="center"/>
              <w:rPr>
                <w:b/>
                <w:i w:val="0"/>
                <w:sz w:val="20"/>
              </w:rPr>
            </w:pPr>
            <w:r w:rsidRPr="00B0321F">
              <w:rPr>
                <w:b/>
                <w:i w:val="0"/>
                <w:sz w:val="20"/>
              </w:rPr>
              <w:t>Vrednost posla</w:t>
            </w:r>
          </w:p>
          <w:p w:rsidR="00E0546A" w:rsidRDefault="00E0546A" w:rsidP="00F131EB">
            <w:pPr>
              <w:jc w:val="center"/>
              <w:rPr>
                <w:b/>
                <w:i w:val="0"/>
                <w:sz w:val="18"/>
                <w:szCs w:val="18"/>
              </w:rPr>
            </w:pPr>
            <w:r>
              <w:rPr>
                <w:b/>
                <w:i w:val="0"/>
                <w:sz w:val="20"/>
              </w:rPr>
              <w:t>v EUR z DDV</w:t>
            </w:r>
          </w:p>
        </w:tc>
      </w:tr>
      <w:tr w:rsidR="00E0546A" w:rsidTr="00F131EB">
        <w:tc>
          <w:tcPr>
            <w:tcW w:w="2322" w:type="dxa"/>
          </w:tcPr>
          <w:p w:rsidR="00E0546A" w:rsidRDefault="00E0546A" w:rsidP="00F131EB">
            <w:pPr>
              <w:pStyle w:val="Glava"/>
              <w:tabs>
                <w:tab w:val="clear" w:pos="4536"/>
                <w:tab w:val="clear" w:pos="9072"/>
              </w:tabs>
              <w:jc w:val="both"/>
              <w:rPr>
                <w:i w:val="0"/>
                <w:sz w:val="22"/>
                <w:szCs w:val="22"/>
              </w:rPr>
            </w:pPr>
          </w:p>
        </w:tc>
        <w:tc>
          <w:tcPr>
            <w:tcW w:w="2552" w:type="dxa"/>
          </w:tcPr>
          <w:p w:rsidR="00E0546A" w:rsidRDefault="00E0546A" w:rsidP="00F131EB">
            <w:pPr>
              <w:pStyle w:val="Glava"/>
              <w:tabs>
                <w:tab w:val="clear" w:pos="4536"/>
                <w:tab w:val="clear" w:pos="9072"/>
              </w:tabs>
              <w:jc w:val="both"/>
              <w:rPr>
                <w:i w:val="0"/>
                <w:sz w:val="22"/>
                <w:szCs w:val="22"/>
              </w:rPr>
            </w:pPr>
          </w:p>
        </w:tc>
        <w:tc>
          <w:tcPr>
            <w:tcW w:w="1276" w:type="dxa"/>
          </w:tcPr>
          <w:p w:rsidR="00E0546A" w:rsidRDefault="00E0546A" w:rsidP="00F131EB">
            <w:pPr>
              <w:pStyle w:val="Glava"/>
              <w:tabs>
                <w:tab w:val="clear" w:pos="4536"/>
                <w:tab w:val="clear" w:pos="9072"/>
              </w:tabs>
              <w:jc w:val="both"/>
              <w:rPr>
                <w:i w:val="0"/>
                <w:sz w:val="22"/>
                <w:szCs w:val="22"/>
              </w:rPr>
            </w:pPr>
          </w:p>
        </w:tc>
        <w:tc>
          <w:tcPr>
            <w:tcW w:w="1425" w:type="dxa"/>
          </w:tcPr>
          <w:p w:rsidR="00E0546A" w:rsidRDefault="00E0546A" w:rsidP="00F131EB">
            <w:pPr>
              <w:pStyle w:val="Glava"/>
              <w:tabs>
                <w:tab w:val="clear" w:pos="4536"/>
                <w:tab w:val="clear" w:pos="9072"/>
              </w:tabs>
              <w:jc w:val="both"/>
              <w:rPr>
                <w:i w:val="0"/>
                <w:sz w:val="28"/>
                <w:szCs w:val="28"/>
              </w:rPr>
            </w:pPr>
          </w:p>
          <w:p w:rsidR="00E0546A" w:rsidRDefault="00E0546A" w:rsidP="00F131EB">
            <w:pPr>
              <w:pStyle w:val="Glava"/>
              <w:tabs>
                <w:tab w:val="clear" w:pos="4536"/>
                <w:tab w:val="clear" w:pos="9072"/>
              </w:tabs>
              <w:jc w:val="both"/>
              <w:rPr>
                <w:i w:val="0"/>
                <w:sz w:val="28"/>
                <w:szCs w:val="28"/>
              </w:rPr>
            </w:pPr>
          </w:p>
        </w:tc>
        <w:tc>
          <w:tcPr>
            <w:tcW w:w="1551" w:type="dxa"/>
          </w:tcPr>
          <w:p w:rsidR="00E0546A" w:rsidRDefault="00E0546A" w:rsidP="00F131EB">
            <w:pPr>
              <w:pStyle w:val="Glava"/>
              <w:tabs>
                <w:tab w:val="clear" w:pos="4536"/>
                <w:tab w:val="clear" w:pos="9072"/>
              </w:tabs>
              <w:jc w:val="both"/>
              <w:rPr>
                <w:i w:val="0"/>
                <w:sz w:val="28"/>
                <w:szCs w:val="28"/>
              </w:rPr>
            </w:pPr>
          </w:p>
        </w:tc>
      </w:tr>
      <w:tr w:rsidR="00E0546A" w:rsidTr="00F131EB">
        <w:tc>
          <w:tcPr>
            <w:tcW w:w="2322" w:type="dxa"/>
          </w:tcPr>
          <w:p w:rsidR="00E0546A" w:rsidRDefault="00E0546A" w:rsidP="00F131EB">
            <w:pPr>
              <w:pStyle w:val="Glava"/>
              <w:tabs>
                <w:tab w:val="clear" w:pos="4536"/>
                <w:tab w:val="clear" w:pos="9072"/>
              </w:tabs>
              <w:jc w:val="both"/>
              <w:rPr>
                <w:i w:val="0"/>
                <w:sz w:val="22"/>
                <w:szCs w:val="22"/>
              </w:rPr>
            </w:pPr>
          </w:p>
        </w:tc>
        <w:tc>
          <w:tcPr>
            <w:tcW w:w="2552" w:type="dxa"/>
          </w:tcPr>
          <w:p w:rsidR="00E0546A" w:rsidRDefault="00E0546A" w:rsidP="00F131EB">
            <w:pPr>
              <w:pStyle w:val="Glava"/>
              <w:tabs>
                <w:tab w:val="clear" w:pos="4536"/>
                <w:tab w:val="clear" w:pos="9072"/>
              </w:tabs>
              <w:jc w:val="both"/>
              <w:rPr>
                <w:i w:val="0"/>
                <w:sz w:val="22"/>
                <w:szCs w:val="22"/>
              </w:rPr>
            </w:pPr>
          </w:p>
        </w:tc>
        <w:tc>
          <w:tcPr>
            <w:tcW w:w="1276" w:type="dxa"/>
          </w:tcPr>
          <w:p w:rsidR="00E0546A" w:rsidRDefault="00E0546A" w:rsidP="00F131EB">
            <w:pPr>
              <w:pStyle w:val="Glava"/>
              <w:tabs>
                <w:tab w:val="clear" w:pos="4536"/>
                <w:tab w:val="clear" w:pos="9072"/>
              </w:tabs>
              <w:jc w:val="both"/>
              <w:rPr>
                <w:i w:val="0"/>
                <w:sz w:val="22"/>
                <w:szCs w:val="22"/>
              </w:rPr>
            </w:pPr>
          </w:p>
        </w:tc>
        <w:tc>
          <w:tcPr>
            <w:tcW w:w="1425" w:type="dxa"/>
          </w:tcPr>
          <w:p w:rsidR="00E0546A" w:rsidRDefault="00E0546A" w:rsidP="00F131EB">
            <w:pPr>
              <w:pStyle w:val="Glava"/>
              <w:tabs>
                <w:tab w:val="clear" w:pos="4536"/>
                <w:tab w:val="clear" w:pos="9072"/>
              </w:tabs>
              <w:jc w:val="both"/>
              <w:rPr>
                <w:i w:val="0"/>
                <w:sz w:val="28"/>
                <w:szCs w:val="28"/>
              </w:rPr>
            </w:pPr>
          </w:p>
          <w:p w:rsidR="00E0546A" w:rsidRDefault="00E0546A" w:rsidP="00F131EB">
            <w:pPr>
              <w:pStyle w:val="Glava"/>
              <w:tabs>
                <w:tab w:val="clear" w:pos="4536"/>
                <w:tab w:val="clear" w:pos="9072"/>
              </w:tabs>
              <w:jc w:val="both"/>
              <w:rPr>
                <w:i w:val="0"/>
                <w:sz w:val="28"/>
                <w:szCs w:val="28"/>
              </w:rPr>
            </w:pPr>
          </w:p>
        </w:tc>
        <w:tc>
          <w:tcPr>
            <w:tcW w:w="1551" w:type="dxa"/>
          </w:tcPr>
          <w:p w:rsidR="00E0546A" w:rsidRDefault="00E0546A" w:rsidP="00F131EB">
            <w:pPr>
              <w:pStyle w:val="Glava"/>
              <w:tabs>
                <w:tab w:val="clear" w:pos="4536"/>
                <w:tab w:val="clear" w:pos="9072"/>
              </w:tabs>
              <w:jc w:val="both"/>
              <w:rPr>
                <w:i w:val="0"/>
                <w:sz w:val="28"/>
                <w:szCs w:val="28"/>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E0546A" w:rsidRPr="000D17B5" w:rsidTr="00F131EB">
        <w:tc>
          <w:tcPr>
            <w:tcW w:w="621" w:type="dxa"/>
            <w:shd w:val="clear" w:color="auto" w:fill="D9D9D9" w:themeFill="background1" w:themeFillShade="D9"/>
            <w:vAlign w:val="center"/>
          </w:tcPr>
          <w:p w:rsidR="00E0546A" w:rsidRPr="0079325B" w:rsidRDefault="00E0546A" w:rsidP="00F131EB">
            <w:pPr>
              <w:jc w:val="center"/>
              <w:rPr>
                <w:b/>
                <w:i w:val="0"/>
                <w:sz w:val="20"/>
              </w:rPr>
            </w:pPr>
            <w:proofErr w:type="spellStart"/>
            <w:r w:rsidRPr="0079325B">
              <w:rPr>
                <w:b/>
                <w:i w:val="0"/>
                <w:sz w:val="20"/>
              </w:rPr>
              <w:t>Zap</w:t>
            </w:r>
            <w:proofErr w:type="spellEnd"/>
            <w:r w:rsidRPr="0079325B">
              <w:rPr>
                <w:b/>
                <w:i w:val="0"/>
                <w:sz w:val="20"/>
              </w:rPr>
              <w:t>. št.</w:t>
            </w:r>
          </w:p>
        </w:tc>
        <w:tc>
          <w:tcPr>
            <w:tcW w:w="2268"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E0546A" w:rsidRPr="0079325B" w:rsidRDefault="00E0546A" w:rsidP="00F131EB">
            <w:pPr>
              <w:jc w:val="center"/>
              <w:rPr>
                <w:b/>
                <w:i w:val="0"/>
                <w:sz w:val="20"/>
              </w:rPr>
            </w:pPr>
            <w:r w:rsidRPr="0079325B">
              <w:rPr>
                <w:b/>
                <w:i w:val="0"/>
                <w:sz w:val="20"/>
              </w:rPr>
              <w:t>Delovna doba</w:t>
            </w:r>
          </w:p>
          <w:p w:rsidR="00E0546A" w:rsidRPr="0079325B" w:rsidRDefault="00E0546A" w:rsidP="00F131EB">
            <w:pPr>
              <w:jc w:val="center"/>
              <w:rPr>
                <w:b/>
                <w:i w:val="0"/>
                <w:sz w:val="20"/>
              </w:rPr>
            </w:pPr>
            <w:r w:rsidRPr="0079325B">
              <w:rPr>
                <w:b/>
                <w:i w:val="0"/>
                <w:sz w:val="20"/>
              </w:rPr>
              <w:t>(v letih)</w:t>
            </w:r>
          </w:p>
        </w:tc>
        <w:tc>
          <w:tcPr>
            <w:tcW w:w="1589" w:type="dxa"/>
            <w:shd w:val="clear" w:color="auto" w:fill="D9D9D9" w:themeFill="background1" w:themeFillShade="D9"/>
            <w:vAlign w:val="center"/>
          </w:tcPr>
          <w:p w:rsidR="00E0546A" w:rsidRPr="008222FC" w:rsidRDefault="00E0546A" w:rsidP="00F131EB">
            <w:pPr>
              <w:jc w:val="center"/>
              <w:rPr>
                <w:b/>
                <w:i w:val="0"/>
                <w:sz w:val="20"/>
              </w:rPr>
            </w:pPr>
            <w:r w:rsidRPr="008222FC">
              <w:rPr>
                <w:b/>
                <w:i w:val="0"/>
                <w:sz w:val="20"/>
              </w:rPr>
              <w:t>Strokovni izpit</w:t>
            </w:r>
          </w:p>
          <w:p w:rsidR="00E0546A" w:rsidRPr="008222FC" w:rsidRDefault="00E0546A" w:rsidP="00F131EB">
            <w:pPr>
              <w:jc w:val="center"/>
              <w:rPr>
                <w:b/>
                <w:i w:val="0"/>
                <w:sz w:val="20"/>
              </w:rPr>
            </w:pPr>
            <w:r w:rsidRPr="008222FC">
              <w:rPr>
                <w:b/>
                <w:i w:val="0"/>
                <w:sz w:val="20"/>
              </w:rPr>
              <w:t xml:space="preserve">(št. potrdila) in </w:t>
            </w:r>
          </w:p>
          <w:p w:rsidR="00E0546A" w:rsidRPr="008222FC" w:rsidRDefault="00E0546A" w:rsidP="00F131EB">
            <w:pPr>
              <w:jc w:val="center"/>
              <w:rPr>
                <w:b/>
                <w:i w:val="0"/>
                <w:sz w:val="20"/>
              </w:rPr>
            </w:pPr>
            <w:proofErr w:type="spellStart"/>
            <w:r w:rsidRPr="008222FC">
              <w:rPr>
                <w:b/>
                <w:i w:val="0"/>
                <w:sz w:val="20"/>
              </w:rPr>
              <w:t>ident</w:t>
            </w:r>
            <w:proofErr w:type="spellEnd"/>
            <w:r w:rsidRPr="008222FC">
              <w:rPr>
                <w:b/>
                <w:i w:val="0"/>
                <w:sz w:val="20"/>
              </w:rPr>
              <w:t>. št. IZS</w:t>
            </w:r>
          </w:p>
        </w:tc>
      </w:tr>
      <w:tr w:rsidR="00E0546A" w:rsidRPr="000D17B5" w:rsidTr="00F131EB">
        <w:tc>
          <w:tcPr>
            <w:tcW w:w="621" w:type="dxa"/>
            <w:shd w:val="clear" w:color="auto" w:fill="E6E6E6"/>
            <w:vAlign w:val="center"/>
          </w:tcPr>
          <w:p w:rsidR="00E0546A" w:rsidRPr="00021AC4" w:rsidRDefault="00E0546A" w:rsidP="00F131EB">
            <w:pPr>
              <w:pStyle w:val="Glava"/>
              <w:tabs>
                <w:tab w:val="clear" w:pos="4536"/>
                <w:tab w:val="clear" w:pos="9072"/>
              </w:tabs>
              <w:jc w:val="center"/>
              <w:rPr>
                <w:i w:val="0"/>
                <w:sz w:val="22"/>
                <w:szCs w:val="22"/>
              </w:rPr>
            </w:pPr>
            <w:r>
              <w:rPr>
                <w:i w:val="0"/>
                <w:sz w:val="22"/>
                <w:szCs w:val="22"/>
              </w:rPr>
              <w:t>2</w:t>
            </w: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GRADBENIH IN OBRTNIŠKIH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r w:rsidR="00E0546A" w:rsidRPr="000D17B5" w:rsidTr="00F131EB">
        <w:tc>
          <w:tcPr>
            <w:tcW w:w="621" w:type="dxa"/>
            <w:shd w:val="clear" w:color="auto" w:fill="E6E6E6"/>
            <w:vAlign w:val="center"/>
          </w:tcPr>
          <w:p w:rsidR="00E0546A" w:rsidRDefault="00E0546A" w:rsidP="00F131EB">
            <w:pPr>
              <w:pStyle w:val="Glava"/>
              <w:tabs>
                <w:tab w:val="clear" w:pos="4536"/>
                <w:tab w:val="clear" w:pos="9072"/>
              </w:tabs>
              <w:jc w:val="center"/>
              <w:rPr>
                <w:i w:val="0"/>
                <w:sz w:val="22"/>
                <w:szCs w:val="22"/>
              </w:rPr>
            </w:pPr>
          </w:p>
          <w:p w:rsidR="00E0546A" w:rsidRDefault="00E0546A" w:rsidP="00F131EB">
            <w:pPr>
              <w:pStyle w:val="Glava"/>
              <w:tabs>
                <w:tab w:val="clear" w:pos="4536"/>
                <w:tab w:val="clear" w:pos="9072"/>
              </w:tabs>
              <w:jc w:val="center"/>
              <w:rPr>
                <w:i w:val="0"/>
                <w:sz w:val="22"/>
                <w:szCs w:val="22"/>
              </w:rPr>
            </w:pPr>
            <w:r>
              <w:rPr>
                <w:i w:val="0"/>
                <w:sz w:val="22"/>
                <w:szCs w:val="22"/>
              </w:rPr>
              <w:t>3</w:t>
            </w:r>
          </w:p>
          <w:p w:rsidR="00E0546A" w:rsidRPr="00021AC4" w:rsidRDefault="00E0546A" w:rsidP="00F131EB">
            <w:pPr>
              <w:pStyle w:val="Glava"/>
              <w:tabs>
                <w:tab w:val="clear" w:pos="4536"/>
                <w:tab w:val="clear" w:pos="9072"/>
              </w:tabs>
              <w:jc w:val="center"/>
              <w:rPr>
                <w:i w:val="0"/>
                <w:sz w:val="22"/>
                <w:szCs w:val="22"/>
              </w:rPr>
            </w:pP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ELEKTRO INŠTALACIJSKIH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r w:rsidR="00E0546A" w:rsidRPr="000D17B5" w:rsidTr="00F131EB">
        <w:tc>
          <w:tcPr>
            <w:tcW w:w="621" w:type="dxa"/>
            <w:shd w:val="clear" w:color="auto" w:fill="E6E6E6"/>
            <w:vAlign w:val="center"/>
          </w:tcPr>
          <w:p w:rsidR="00E0546A" w:rsidRDefault="00E0546A" w:rsidP="00F131EB">
            <w:pPr>
              <w:pStyle w:val="Glava"/>
              <w:tabs>
                <w:tab w:val="clear" w:pos="4536"/>
                <w:tab w:val="clear" w:pos="9072"/>
              </w:tabs>
              <w:jc w:val="center"/>
              <w:rPr>
                <w:i w:val="0"/>
                <w:sz w:val="22"/>
                <w:szCs w:val="22"/>
              </w:rPr>
            </w:pPr>
          </w:p>
          <w:p w:rsidR="00E0546A" w:rsidRDefault="00E0546A" w:rsidP="00F131EB">
            <w:pPr>
              <w:pStyle w:val="Glava"/>
              <w:tabs>
                <w:tab w:val="clear" w:pos="4536"/>
                <w:tab w:val="clear" w:pos="9072"/>
              </w:tabs>
              <w:jc w:val="center"/>
              <w:rPr>
                <w:i w:val="0"/>
                <w:sz w:val="22"/>
                <w:szCs w:val="22"/>
              </w:rPr>
            </w:pPr>
            <w:r>
              <w:rPr>
                <w:i w:val="0"/>
                <w:sz w:val="22"/>
                <w:szCs w:val="22"/>
              </w:rPr>
              <w:t>4</w:t>
            </w:r>
          </w:p>
          <w:p w:rsidR="00E0546A" w:rsidRPr="00021AC4" w:rsidRDefault="00E0546A" w:rsidP="00F131EB">
            <w:pPr>
              <w:pStyle w:val="Glava"/>
              <w:tabs>
                <w:tab w:val="clear" w:pos="4536"/>
                <w:tab w:val="clear" w:pos="9072"/>
              </w:tabs>
              <w:jc w:val="center"/>
              <w:rPr>
                <w:i w:val="0"/>
                <w:sz w:val="22"/>
                <w:szCs w:val="22"/>
              </w:rPr>
            </w:pPr>
          </w:p>
        </w:tc>
        <w:tc>
          <w:tcPr>
            <w:tcW w:w="2268" w:type="dxa"/>
            <w:shd w:val="clear" w:color="auto" w:fill="E6E6E6"/>
            <w:vAlign w:val="center"/>
          </w:tcPr>
          <w:p w:rsidR="00E0546A" w:rsidRPr="00A8796C" w:rsidRDefault="00E0546A" w:rsidP="00F131EB">
            <w:pPr>
              <w:pStyle w:val="Glava"/>
              <w:tabs>
                <w:tab w:val="clear" w:pos="4536"/>
                <w:tab w:val="clear" w:pos="9072"/>
              </w:tabs>
              <w:jc w:val="center"/>
              <w:rPr>
                <w:b/>
                <w:i w:val="0"/>
                <w:sz w:val="20"/>
              </w:rPr>
            </w:pPr>
            <w:r w:rsidRPr="00A8796C">
              <w:rPr>
                <w:b/>
                <w:i w:val="0"/>
                <w:sz w:val="16"/>
                <w:szCs w:val="16"/>
              </w:rPr>
              <w:t>ODGOVORNI VODJA POSAMEZNIH DEL ZA PODROČJE STROJNO INŠTALACIJSKIH DEL</w:t>
            </w:r>
          </w:p>
        </w:tc>
        <w:tc>
          <w:tcPr>
            <w:tcW w:w="1985" w:type="dxa"/>
          </w:tcPr>
          <w:p w:rsidR="00E0546A" w:rsidRPr="000D17B5" w:rsidRDefault="00E0546A" w:rsidP="00F131EB">
            <w:pPr>
              <w:pStyle w:val="Glava"/>
              <w:tabs>
                <w:tab w:val="clear" w:pos="4536"/>
                <w:tab w:val="clear" w:pos="9072"/>
              </w:tabs>
              <w:jc w:val="both"/>
              <w:rPr>
                <w:i w:val="0"/>
                <w:sz w:val="22"/>
                <w:szCs w:val="22"/>
                <w:highlight w:val="yellow"/>
              </w:rPr>
            </w:pPr>
          </w:p>
        </w:tc>
        <w:tc>
          <w:tcPr>
            <w:tcW w:w="1701" w:type="dxa"/>
          </w:tcPr>
          <w:p w:rsidR="00E0546A" w:rsidRPr="000D17B5" w:rsidRDefault="00E0546A" w:rsidP="00F131EB">
            <w:pPr>
              <w:pStyle w:val="Glava"/>
              <w:tabs>
                <w:tab w:val="clear" w:pos="4536"/>
                <w:tab w:val="clear" w:pos="9072"/>
              </w:tabs>
              <w:jc w:val="both"/>
              <w:rPr>
                <w:i w:val="0"/>
                <w:sz w:val="22"/>
                <w:szCs w:val="22"/>
                <w:highlight w:val="yellow"/>
              </w:rPr>
            </w:pPr>
          </w:p>
        </w:tc>
        <w:tc>
          <w:tcPr>
            <w:tcW w:w="992" w:type="dxa"/>
          </w:tcPr>
          <w:p w:rsidR="00E0546A" w:rsidRPr="000D17B5" w:rsidRDefault="00E0546A" w:rsidP="00F131EB">
            <w:pPr>
              <w:pStyle w:val="Glava"/>
              <w:tabs>
                <w:tab w:val="clear" w:pos="4536"/>
                <w:tab w:val="clear" w:pos="9072"/>
              </w:tabs>
              <w:jc w:val="both"/>
              <w:rPr>
                <w:i w:val="0"/>
                <w:sz w:val="22"/>
                <w:szCs w:val="22"/>
                <w:highlight w:val="yellow"/>
              </w:rPr>
            </w:pPr>
          </w:p>
        </w:tc>
        <w:tc>
          <w:tcPr>
            <w:tcW w:w="1589" w:type="dxa"/>
          </w:tcPr>
          <w:p w:rsidR="00E0546A" w:rsidRPr="000D17B5" w:rsidRDefault="00E0546A" w:rsidP="00F131EB">
            <w:pPr>
              <w:pStyle w:val="Glava"/>
              <w:tabs>
                <w:tab w:val="clear" w:pos="4536"/>
                <w:tab w:val="clear" w:pos="9072"/>
              </w:tabs>
              <w:jc w:val="both"/>
              <w:rPr>
                <w:i w:val="0"/>
                <w:sz w:val="28"/>
                <w:szCs w:val="28"/>
                <w:highlight w:val="yellow"/>
              </w:rPr>
            </w:pPr>
          </w:p>
        </w:tc>
      </w:tr>
    </w:tbl>
    <w:p w:rsidR="00FE3CF1" w:rsidRDefault="00FE3CF1" w:rsidP="00FE3CF1">
      <w:pPr>
        <w:pStyle w:val="Glava"/>
        <w:tabs>
          <w:tab w:val="clear" w:pos="4536"/>
          <w:tab w:val="clear" w:pos="9072"/>
        </w:tabs>
        <w:jc w:val="both"/>
        <w:rPr>
          <w:i w:val="0"/>
          <w:sz w:val="22"/>
          <w:szCs w:val="22"/>
        </w:rPr>
      </w:pPr>
    </w:p>
    <w:p w:rsidR="00E0546A" w:rsidRDefault="00E0546A"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rsidR="00FE3CF1" w:rsidRDefault="00FE3CF1"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p>
    <w:p w:rsidR="00E0546A" w:rsidRDefault="00E0546A" w:rsidP="00FE3CF1">
      <w:pPr>
        <w:pStyle w:val="Glava"/>
        <w:tabs>
          <w:tab w:val="clear" w:pos="4536"/>
          <w:tab w:val="clear" w:pos="9072"/>
        </w:tabs>
        <w:ind w:left="1080"/>
        <w:jc w:val="both"/>
        <w:rPr>
          <w:i w:val="0"/>
          <w:sz w:val="22"/>
          <w:szCs w:val="22"/>
        </w:rPr>
      </w:pPr>
      <w:r w:rsidRPr="00FB2782">
        <w:rPr>
          <w:b/>
          <w:i w:val="0"/>
          <w:color w:val="000000" w:themeColor="text1"/>
          <w:sz w:val="22"/>
          <w:szCs w:val="22"/>
          <w:u w:val="single"/>
        </w:rPr>
        <w:t>Gospodarski subjekt obrazec predloži ob prijavi k sodelovanju kot prilogo ESPD obrazca.</w:t>
      </w:r>
    </w:p>
    <w:p w:rsidR="00E0546A" w:rsidRPr="0079325B" w:rsidRDefault="00E0546A"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E0546A" w:rsidP="00DF6D41">
      <w:pPr>
        <w:ind w:left="1080"/>
        <w:jc w:val="both"/>
        <w:rPr>
          <w:i w:val="0"/>
          <w:sz w:val="18"/>
          <w:szCs w:val="18"/>
          <w:highlight w:val="yellow"/>
        </w:rPr>
      </w:pPr>
      <w:r w:rsidRPr="00FB2782">
        <w:rPr>
          <w:i w:val="0"/>
          <w:sz w:val="18"/>
          <w:szCs w:val="18"/>
        </w:rPr>
        <w:t xml:space="preserve">Poleg tega obrazca bo ponudnik, kateremu naročnik namerava oddati javno naročilo, predložil tudi dokazila, </w:t>
      </w:r>
      <w:r w:rsidRPr="00FB2782">
        <w:rPr>
          <w:i w:val="0"/>
          <w:color w:val="000000" w:themeColor="text1"/>
          <w:sz w:val="18"/>
          <w:szCs w:val="18"/>
        </w:rPr>
        <w:t>s katerimi se dokazuje izpolnjevanje pogojev iz Zakona o graditvi objektov</w:t>
      </w:r>
      <w:r w:rsidRPr="00FB2782">
        <w:rPr>
          <w:i w:val="0"/>
          <w:sz w:val="18"/>
          <w:szCs w:val="18"/>
        </w:rPr>
        <w:t xml:space="preserve"> za vsakega imenovanega v tabeli.</w:t>
      </w:r>
    </w:p>
    <w:p w:rsidR="00FE3CF1" w:rsidRDefault="00FE3CF1"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79325B" w:rsidRDefault="00FE3CF1" w:rsidP="004E3642">
      <w:pPr>
        <w:pStyle w:val="Glava"/>
        <w:tabs>
          <w:tab w:val="clear" w:pos="4536"/>
          <w:tab w:val="clear" w:pos="9072"/>
        </w:tabs>
        <w:ind w:left="1080"/>
        <w:jc w:val="right"/>
        <w:rPr>
          <w:b/>
          <w:i w:val="0"/>
          <w:sz w:val="22"/>
          <w:szCs w:val="22"/>
        </w:rPr>
      </w:pPr>
      <w:r>
        <w:rPr>
          <w:i w:val="0"/>
          <w:sz w:val="22"/>
          <w:szCs w:val="22"/>
        </w:rPr>
        <w:br w:type="page"/>
      </w:r>
      <w:r w:rsidR="000B18E0">
        <w:rPr>
          <w:b/>
          <w:i w:val="0"/>
          <w:sz w:val="22"/>
          <w:szCs w:val="22"/>
        </w:rPr>
        <w:lastRenderedPageBreak/>
        <w:t xml:space="preserve">PRILOGA </w:t>
      </w:r>
      <w:r w:rsidR="005225D2">
        <w:rPr>
          <w:b/>
          <w:i w:val="0"/>
          <w:sz w:val="22"/>
          <w:szCs w:val="22"/>
        </w:rPr>
        <w:t>6</w:t>
      </w:r>
      <w:r w:rsidR="006761A9">
        <w:rPr>
          <w:b/>
          <w:i w:val="0"/>
          <w:sz w:val="22"/>
          <w:szCs w:val="22"/>
        </w:rPr>
        <w:t>/1</w:t>
      </w:r>
    </w:p>
    <w:p w:rsidR="00FE3CF1" w:rsidRPr="0079325B" w:rsidRDefault="00FE3CF1" w:rsidP="00FE3CF1">
      <w:pPr>
        <w:jc w:val="right"/>
        <w:rPr>
          <w:i w:val="0"/>
          <w:sz w:val="22"/>
          <w:szCs w:val="22"/>
        </w:rPr>
      </w:pPr>
    </w:p>
    <w:p w:rsidR="00FE3CF1" w:rsidRPr="0079325B" w:rsidRDefault="00FE3CF1" w:rsidP="00FE3CF1">
      <w:pPr>
        <w:pStyle w:val="Napis"/>
        <w:ind w:left="1080"/>
        <w:jc w:val="left"/>
        <w:rPr>
          <w:szCs w:val="22"/>
        </w:rPr>
      </w:pPr>
      <w:r w:rsidRPr="0079325B">
        <w:rPr>
          <w:szCs w:val="22"/>
        </w:rPr>
        <w:t>Potrditev referenc s strani posameznih naročnikov</w:t>
      </w:r>
    </w:p>
    <w:p w:rsidR="00FE3CF1" w:rsidRPr="0079325B" w:rsidRDefault="00FE3CF1" w:rsidP="00FE3CF1">
      <w:pPr>
        <w:ind w:left="1080"/>
        <w:rPr>
          <w:i w:val="0"/>
          <w:sz w:val="22"/>
          <w:szCs w:val="22"/>
        </w:rPr>
      </w:pPr>
      <w:r w:rsidRPr="0079325B">
        <w:rPr>
          <w:i w:val="0"/>
          <w:sz w:val="22"/>
          <w:szCs w:val="22"/>
        </w:rPr>
        <w:t xml:space="preserve">Na zaprosilo </w:t>
      </w:r>
      <w:r w:rsidR="007A68D1">
        <w:rPr>
          <w:i w:val="0"/>
          <w:sz w:val="22"/>
          <w:szCs w:val="22"/>
        </w:rPr>
        <w:t>gospodarskega subjekta</w:t>
      </w:r>
      <w:r w:rsidR="007A68D1" w:rsidRPr="0079325B">
        <w:rPr>
          <w:i w:val="0"/>
          <w:sz w:val="22"/>
          <w:szCs w:val="22"/>
        </w:rPr>
        <w:t xml:space="preserve"> </w:t>
      </w:r>
      <w:r w:rsidRPr="0079325B">
        <w:rPr>
          <w:i w:val="0"/>
          <w:sz w:val="22"/>
          <w:szCs w:val="22"/>
        </w:rPr>
        <w:t xml:space="preserve">(ime in naslov </w:t>
      </w:r>
      <w:r w:rsidR="007A68D1">
        <w:rPr>
          <w:i w:val="0"/>
          <w:sz w:val="22"/>
          <w:szCs w:val="22"/>
        </w:rPr>
        <w:t>gospodarskega subjekta</w:t>
      </w:r>
      <w:r w:rsidRPr="0079325B">
        <w:rPr>
          <w:i w:val="0"/>
          <w:sz w:val="22"/>
          <w:szCs w:val="22"/>
        </w:rPr>
        <w:t xml:space="preserve">):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jc w:val="both"/>
        <w:rPr>
          <w:i w:val="0"/>
          <w:sz w:val="22"/>
          <w:szCs w:val="22"/>
        </w:rPr>
      </w:pPr>
      <w:r w:rsidRPr="0079325B">
        <w:rPr>
          <w:i w:val="0"/>
          <w:sz w:val="22"/>
          <w:szCs w:val="22"/>
        </w:rPr>
        <w:t xml:space="preserve">za </w:t>
      </w:r>
      <w:r w:rsidR="007A68D1">
        <w:rPr>
          <w:i w:val="0"/>
          <w:sz w:val="22"/>
          <w:szCs w:val="22"/>
        </w:rPr>
        <w:t>prijavo</w:t>
      </w:r>
      <w:r w:rsidRPr="0079325B">
        <w:rPr>
          <w:i w:val="0"/>
          <w:sz w:val="22"/>
          <w:szCs w:val="22"/>
        </w:rPr>
        <w:t xml:space="preserve"> na javni razpis za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p>
    <w:p w:rsidR="00FE3CF1" w:rsidRPr="0079325B" w:rsidRDefault="00FE3CF1" w:rsidP="00FE3CF1">
      <w:pPr>
        <w:ind w:left="1080"/>
        <w:jc w:val="center"/>
        <w:rPr>
          <w:b/>
          <w:i w:val="0"/>
          <w:szCs w:val="24"/>
          <w:u w:val="single"/>
        </w:rPr>
      </w:pPr>
      <w:r w:rsidRPr="0079325B">
        <w:rPr>
          <w:b/>
          <w:i w:val="0"/>
          <w:szCs w:val="24"/>
          <w:u w:val="single"/>
        </w:rPr>
        <w:t>POTRJUJEMO</w:t>
      </w:r>
    </w:p>
    <w:p w:rsidR="00FE3CF1" w:rsidRPr="0079325B" w:rsidRDefault="00FE3CF1" w:rsidP="00FE3CF1">
      <w:pPr>
        <w:ind w:left="1080"/>
        <w:rPr>
          <w:i w:val="0"/>
          <w:sz w:val="22"/>
          <w:szCs w:val="22"/>
          <w:u w:val="single"/>
        </w:rPr>
      </w:pPr>
    </w:p>
    <w:p w:rsidR="00FE3CF1" w:rsidRPr="0079325B" w:rsidRDefault="00FE3CF1" w:rsidP="00FE3CF1">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FE3CF1" w:rsidRPr="0079325B" w:rsidTr="00C7578A">
        <w:tc>
          <w:tcPr>
            <w:tcW w:w="1249" w:type="dxa"/>
          </w:tcPr>
          <w:p w:rsidR="00FE3CF1" w:rsidRPr="0079325B" w:rsidRDefault="00FE3CF1" w:rsidP="00C7578A">
            <w:pPr>
              <w:rPr>
                <w:i w:val="0"/>
                <w:sz w:val="22"/>
                <w:szCs w:val="22"/>
              </w:rPr>
            </w:pPr>
            <w:r w:rsidRPr="0079325B">
              <w:rPr>
                <w:i w:val="0"/>
                <w:sz w:val="22"/>
                <w:szCs w:val="22"/>
              </w:rPr>
              <w:t>da je bil</w:t>
            </w:r>
          </w:p>
        </w:tc>
        <w:tc>
          <w:tcPr>
            <w:tcW w:w="6311" w:type="dxa"/>
            <w:gridSpan w:val="3"/>
            <w:tcBorders>
              <w:bottom w:val="single" w:sz="4" w:space="0" w:color="auto"/>
            </w:tcBorders>
          </w:tcPr>
          <w:p w:rsidR="00FE3CF1" w:rsidRPr="0079325B" w:rsidRDefault="00FE3CF1" w:rsidP="00C7578A">
            <w:pPr>
              <w:rPr>
                <w:i w:val="0"/>
                <w:sz w:val="22"/>
                <w:szCs w:val="22"/>
              </w:rPr>
            </w:pPr>
          </w:p>
        </w:tc>
        <w:tc>
          <w:tcPr>
            <w:tcW w:w="1345" w:type="dxa"/>
            <w:vAlign w:val="center"/>
          </w:tcPr>
          <w:p w:rsidR="00FE3CF1" w:rsidRPr="0079325B" w:rsidRDefault="00FE3CF1" w:rsidP="00C7578A">
            <w:pPr>
              <w:rPr>
                <w:i w:val="0"/>
                <w:sz w:val="16"/>
                <w:szCs w:val="16"/>
              </w:rPr>
            </w:pPr>
            <w:r w:rsidRPr="0079325B">
              <w:rPr>
                <w:i w:val="0"/>
                <w:sz w:val="16"/>
                <w:szCs w:val="16"/>
              </w:rPr>
              <w:t>(ime in priimek)</w:t>
            </w:r>
          </w:p>
        </w:tc>
      </w:tr>
      <w:tr w:rsidR="00FE3CF1" w:rsidRPr="0079325B" w:rsidTr="00C7578A">
        <w:tc>
          <w:tcPr>
            <w:tcW w:w="4430" w:type="dxa"/>
            <w:gridSpan w:val="2"/>
          </w:tcPr>
          <w:p w:rsidR="00FE3CF1" w:rsidRPr="0079325B" w:rsidRDefault="00FE3CF1" w:rsidP="00C7578A">
            <w:pPr>
              <w:rPr>
                <w:i w:val="0"/>
                <w:sz w:val="16"/>
                <w:szCs w:val="16"/>
              </w:rPr>
            </w:pPr>
          </w:p>
        </w:tc>
        <w:tc>
          <w:tcPr>
            <w:tcW w:w="4475" w:type="dxa"/>
            <w:gridSpan w:val="3"/>
          </w:tcPr>
          <w:p w:rsidR="00FE3CF1" w:rsidRPr="0079325B" w:rsidRDefault="00FE3CF1" w:rsidP="00C7578A">
            <w:pPr>
              <w:rPr>
                <w:i w:val="0"/>
                <w:sz w:val="16"/>
                <w:szCs w:val="16"/>
              </w:rPr>
            </w:pPr>
          </w:p>
        </w:tc>
      </w:tr>
      <w:tr w:rsidR="00FE3CF1" w:rsidRPr="00CA763F" w:rsidTr="00C7578A">
        <w:tc>
          <w:tcPr>
            <w:tcW w:w="8905" w:type="dxa"/>
            <w:gridSpan w:val="5"/>
          </w:tcPr>
          <w:p w:rsidR="00FE3CF1" w:rsidRPr="00A8796C" w:rsidRDefault="00CA763F" w:rsidP="00DE1BC0">
            <w:pPr>
              <w:numPr>
                <w:ilvl w:val="0"/>
                <w:numId w:val="14"/>
              </w:numPr>
              <w:rPr>
                <w:i w:val="0"/>
                <w:sz w:val="22"/>
                <w:szCs w:val="22"/>
              </w:rPr>
            </w:pPr>
            <w:r w:rsidRPr="00A8796C">
              <w:rPr>
                <w:i w:val="0"/>
                <w:sz w:val="22"/>
                <w:szCs w:val="22"/>
              </w:rPr>
              <w:t>odgovorni vodja del</w:t>
            </w:r>
          </w:p>
        </w:tc>
      </w:tr>
      <w:tr w:rsidR="00FE3CF1" w:rsidRPr="0079325B" w:rsidTr="00C7578A">
        <w:tc>
          <w:tcPr>
            <w:tcW w:w="8905" w:type="dxa"/>
            <w:gridSpan w:val="5"/>
          </w:tcPr>
          <w:p w:rsidR="00FE3CF1" w:rsidRPr="0079325B" w:rsidRDefault="00FE3CF1" w:rsidP="00C7578A">
            <w:pPr>
              <w:rPr>
                <w:i w:val="0"/>
                <w:sz w:val="22"/>
                <w:szCs w:val="22"/>
              </w:rPr>
            </w:pPr>
          </w:p>
        </w:tc>
      </w:tr>
      <w:tr w:rsidR="00FE3CF1" w:rsidRPr="00021AC4" w:rsidTr="00250BEA">
        <w:tc>
          <w:tcPr>
            <w:tcW w:w="1249" w:type="dxa"/>
          </w:tcPr>
          <w:p w:rsidR="00FE3CF1" w:rsidRPr="00021AC4" w:rsidRDefault="00FE3CF1" w:rsidP="00C7578A">
            <w:pPr>
              <w:rPr>
                <w:i w:val="0"/>
                <w:sz w:val="22"/>
                <w:szCs w:val="22"/>
              </w:rPr>
            </w:pPr>
            <w:r w:rsidRPr="00021AC4">
              <w:rPr>
                <w:i w:val="0"/>
                <w:sz w:val="22"/>
                <w:szCs w:val="22"/>
              </w:rPr>
              <w:t>na objektu</w:t>
            </w:r>
          </w:p>
        </w:tc>
        <w:tc>
          <w:tcPr>
            <w:tcW w:w="6176" w:type="dxa"/>
            <w:gridSpan w:val="2"/>
            <w:tcBorders>
              <w:bottom w:val="single" w:sz="4" w:space="0" w:color="auto"/>
            </w:tcBorders>
          </w:tcPr>
          <w:p w:rsidR="00FE3CF1" w:rsidRPr="00021AC4" w:rsidRDefault="00FE3CF1" w:rsidP="00C7578A">
            <w:pPr>
              <w:rPr>
                <w:i w:val="0"/>
                <w:sz w:val="22"/>
                <w:szCs w:val="22"/>
              </w:rPr>
            </w:pPr>
          </w:p>
        </w:tc>
        <w:tc>
          <w:tcPr>
            <w:tcW w:w="1480" w:type="dxa"/>
            <w:gridSpan w:val="2"/>
            <w:vAlign w:val="center"/>
          </w:tcPr>
          <w:p w:rsidR="00FE3CF1" w:rsidRPr="00021AC4" w:rsidRDefault="00FE3CF1" w:rsidP="00250BEA">
            <w:pPr>
              <w:rPr>
                <w:i w:val="0"/>
                <w:sz w:val="16"/>
                <w:szCs w:val="16"/>
              </w:rPr>
            </w:pPr>
            <w:r w:rsidRPr="00021AC4">
              <w:rPr>
                <w:i w:val="0"/>
                <w:sz w:val="16"/>
                <w:szCs w:val="16"/>
              </w:rPr>
              <w:t>(naziv</w:t>
            </w:r>
            <w:r w:rsidR="00465515">
              <w:rPr>
                <w:i w:val="0"/>
                <w:sz w:val="16"/>
                <w:szCs w:val="16"/>
              </w:rPr>
              <w:t xml:space="preserve">, </w:t>
            </w:r>
            <w:r w:rsidRPr="00021AC4">
              <w:rPr>
                <w:i w:val="0"/>
                <w:sz w:val="16"/>
                <w:szCs w:val="16"/>
              </w:rPr>
              <w:t>lokacija</w:t>
            </w:r>
            <w:r w:rsidR="0030068F">
              <w:rPr>
                <w:i w:val="0"/>
                <w:sz w:val="16"/>
                <w:szCs w:val="16"/>
              </w:rPr>
              <w:t>, klasifikacija objekta</w:t>
            </w:r>
            <w:r w:rsidRPr="00021AC4">
              <w:rPr>
                <w:i w:val="0"/>
                <w:sz w:val="16"/>
                <w:szCs w:val="16"/>
              </w:rPr>
              <w:t>)</w:t>
            </w:r>
          </w:p>
        </w:tc>
      </w:tr>
    </w:tbl>
    <w:p w:rsidR="00FE3CF1" w:rsidRPr="00021AC4" w:rsidRDefault="00FE3CF1" w:rsidP="00FE3CF1">
      <w:pPr>
        <w:ind w:left="1080"/>
        <w:rPr>
          <w:i w:val="0"/>
          <w:sz w:val="22"/>
          <w:szCs w:val="22"/>
        </w:rPr>
      </w:pPr>
    </w:p>
    <w:p w:rsidR="00FE3CF1" w:rsidRDefault="00FE3CF1" w:rsidP="00FE3CF1">
      <w:pPr>
        <w:ind w:left="1080"/>
        <w:rPr>
          <w:i w:val="0"/>
          <w:sz w:val="22"/>
          <w:szCs w:val="22"/>
        </w:rPr>
      </w:pPr>
    </w:p>
    <w:tbl>
      <w:tblPr>
        <w:tblW w:w="8843" w:type="dxa"/>
        <w:tblInd w:w="1188" w:type="dxa"/>
        <w:tblLook w:val="01E0" w:firstRow="1" w:lastRow="1" w:firstColumn="1" w:lastColumn="1" w:noHBand="0" w:noVBand="0"/>
      </w:tblPr>
      <w:tblGrid>
        <w:gridCol w:w="2322"/>
        <w:gridCol w:w="1560"/>
        <w:gridCol w:w="141"/>
        <w:gridCol w:w="4820"/>
      </w:tblGrid>
      <w:tr w:rsidR="001F67E3" w:rsidRPr="00021AC4" w:rsidTr="001F67E3">
        <w:tc>
          <w:tcPr>
            <w:tcW w:w="3882" w:type="dxa"/>
            <w:gridSpan w:val="2"/>
          </w:tcPr>
          <w:p w:rsidR="001F67E3" w:rsidRPr="00021AC4" w:rsidRDefault="001F67E3" w:rsidP="00F93C3B">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gridSpan w:val="2"/>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0"/>
                <w:szCs w:val="10"/>
              </w:rPr>
            </w:pPr>
          </w:p>
        </w:tc>
        <w:tc>
          <w:tcPr>
            <w:tcW w:w="6521" w:type="dxa"/>
            <w:gridSpan w:val="3"/>
          </w:tcPr>
          <w:p w:rsidR="001F67E3" w:rsidRPr="00021AC4" w:rsidRDefault="001F67E3" w:rsidP="00F93C3B">
            <w:pPr>
              <w:rPr>
                <w:i w:val="0"/>
                <w:sz w:val="10"/>
                <w:szCs w:val="10"/>
              </w:rPr>
            </w:pPr>
          </w:p>
        </w:tc>
      </w:tr>
      <w:tr w:rsidR="001F67E3" w:rsidRPr="00021AC4" w:rsidTr="001F67E3">
        <w:tc>
          <w:tcPr>
            <w:tcW w:w="2322" w:type="dxa"/>
          </w:tcPr>
          <w:p w:rsidR="001F67E3" w:rsidRPr="00021AC4" w:rsidRDefault="001F67E3" w:rsidP="00F93C3B">
            <w:pPr>
              <w:rPr>
                <w:i w:val="0"/>
                <w:sz w:val="22"/>
                <w:szCs w:val="22"/>
              </w:rPr>
            </w:pPr>
            <w:r w:rsidRPr="00021AC4">
              <w:rPr>
                <w:i w:val="0"/>
                <w:sz w:val="22"/>
                <w:szCs w:val="22"/>
              </w:rPr>
              <w:t>Datum začetka posla:</w:t>
            </w:r>
          </w:p>
        </w:tc>
        <w:tc>
          <w:tcPr>
            <w:tcW w:w="6521" w:type="dxa"/>
            <w:gridSpan w:val="3"/>
            <w:tcBorders>
              <w:bottom w:val="single" w:sz="4" w:space="0" w:color="auto"/>
            </w:tcBorders>
          </w:tcPr>
          <w:p w:rsidR="001F67E3" w:rsidRPr="00021AC4" w:rsidRDefault="001F67E3" w:rsidP="00F93C3B">
            <w:pPr>
              <w:rPr>
                <w:i w:val="0"/>
                <w:sz w:val="22"/>
                <w:szCs w:val="22"/>
              </w:rPr>
            </w:pPr>
          </w:p>
        </w:tc>
      </w:tr>
      <w:tr w:rsidR="001F67E3" w:rsidRPr="00021AC4" w:rsidTr="001F67E3">
        <w:tc>
          <w:tcPr>
            <w:tcW w:w="2322" w:type="dxa"/>
          </w:tcPr>
          <w:p w:rsidR="001F67E3" w:rsidRPr="00021AC4" w:rsidRDefault="001F67E3" w:rsidP="00F93C3B">
            <w:pPr>
              <w:rPr>
                <w:i w:val="0"/>
                <w:sz w:val="16"/>
                <w:szCs w:val="16"/>
              </w:rPr>
            </w:pPr>
          </w:p>
        </w:tc>
        <w:tc>
          <w:tcPr>
            <w:tcW w:w="6521" w:type="dxa"/>
            <w:gridSpan w:val="3"/>
          </w:tcPr>
          <w:p w:rsidR="001F67E3" w:rsidRPr="00021AC4" w:rsidRDefault="001F67E3" w:rsidP="00F93C3B">
            <w:pPr>
              <w:rPr>
                <w:i w:val="0"/>
                <w:sz w:val="16"/>
                <w:szCs w:val="16"/>
              </w:rPr>
            </w:pPr>
          </w:p>
        </w:tc>
      </w:tr>
      <w:tr w:rsidR="001F67E3" w:rsidRPr="00021AC4" w:rsidTr="001F67E3">
        <w:tc>
          <w:tcPr>
            <w:tcW w:w="2322" w:type="dxa"/>
          </w:tcPr>
          <w:p w:rsidR="001F67E3" w:rsidRPr="00021AC4" w:rsidRDefault="001F67E3" w:rsidP="00F93C3B">
            <w:pPr>
              <w:rPr>
                <w:i w:val="0"/>
                <w:sz w:val="22"/>
                <w:szCs w:val="22"/>
              </w:rPr>
            </w:pPr>
            <w:r w:rsidRPr="00F10399">
              <w:rPr>
                <w:i w:val="0"/>
                <w:sz w:val="22"/>
                <w:szCs w:val="22"/>
              </w:rPr>
              <w:t>Datum končanja posla:</w:t>
            </w:r>
          </w:p>
        </w:tc>
        <w:tc>
          <w:tcPr>
            <w:tcW w:w="6521" w:type="dxa"/>
            <w:gridSpan w:val="3"/>
            <w:tcBorders>
              <w:bottom w:val="single" w:sz="4" w:space="0" w:color="auto"/>
            </w:tcBorders>
          </w:tcPr>
          <w:p w:rsidR="001F67E3" w:rsidRPr="00021AC4" w:rsidRDefault="001F67E3" w:rsidP="00F93C3B">
            <w:pPr>
              <w:rPr>
                <w:i w:val="0"/>
                <w:sz w:val="22"/>
                <w:szCs w:val="22"/>
              </w:rPr>
            </w:pPr>
          </w:p>
        </w:tc>
      </w:tr>
      <w:tr w:rsidR="001F67E3" w:rsidRPr="00CA763F" w:rsidTr="001F67E3">
        <w:tc>
          <w:tcPr>
            <w:tcW w:w="2322" w:type="dxa"/>
          </w:tcPr>
          <w:p w:rsidR="001F67E3" w:rsidRPr="00CA763F" w:rsidRDefault="001F67E3" w:rsidP="00F93C3B">
            <w:pPr>
              <w:rPr>
                <w:i w:val="0"/>
                <w:sz w:val="16"/>
                <w:szCs w:val="16"/>
              </w:rPr>
            </w:pPr>
          </w:p>
        </w:tc>
        <w:tc>
          <w:tcPr>
            <w:tcW w:w="6521" w:type="dxa"/>
            <w:gridSpan w:val="3"/>
            <w:tcBorders>
              <w:top w:val="single" w:sz="4" w:space="0" w:color="auto"/>
            </w:tcBorders>
          </w:tcPr>
          <w:p w:rsidR="001F67E3" w:rsidRPr="00CA763F" w:rsidRDefault="001F67E3" w:rsidP="00F93C3B">
            <w:pPr>
              <w:rPr>
                <w:i w:val="0"/>
                <w:sz w:val="16"/>
                <w:szCs w:val="16"/>
              </w:rPr>
            </w:pPr>
          </w:p>
        </w:tc>
      </w:tr>
      <w:tr w:rsidR="001F67E3" w:rsidRPr="00021AC4" w:rsidTr="00A8796C">
        <w:tc>
          <w:tcPr>
            <w:tcW w:w="4023" w:type="dxa"/>
            <w:gridSpan w:val="3"/>
          </w:tcPr>
          <w:p w:rsidR="001F67E3" w:rsidRPr="00F10399" w:rsidRDefault="001F67E3" w:rsidP="00F93C3B">
            <w:pPr>
              <w:rPr>
                <w:i w:val="0"/>
                <w:sz w:val="22"/>
                <w:szCs w:val="22"/>
              </w:rPr>
            </w:pPr>
            <w:r>
              <w:rPr>
                <w:i w:val="0"/>
                <w:sz w:val="22"/>
                <w:szCs w:val="22"/>
              </w:rPr>
              <w:t>Datum in številka uporabnega dovoljenja:</w:t>
            </w:r>
          </w:p>
        </w:tc>
        <w:tc>
          <w:tcPr>
            <w:tcW w:w="4820" w:type="dxa"/>
            <w:tcBorders>
              <w:bottom w:val="single" w:sz="4" w:space="0" w:color="auto"/>
            </w:tcBorders>
          </w:tcPr>
          <w:p w:rsidR="001F67E3" w:rsidRPr="00021AC4" w:rsidRDefault="001F67E3" w:rsidP="00F93C3B">
            <w:pPr>
              <w:rPr>
                <w:i w:val="0"/>
                <w:sz w:val="22"/>
                <w:szCs w:val="22"/>
              </w:rPr>
            </w:pPr>
          </w:p>
        </w:tc>
      </w:tr>
    </w:tbl>
    <w:p w:rsidR="001F67E3" w:rsidRPr="00021AC4" w:rsidRDefault="001F67E3" w:rsidP="00FE3CF1">
      <w:pPr>
        <w:ind w:left="1080"/>
        <w:rPr>
          <w:i w:val="0"/>
          <w:sz w:val="22"/>
          <w:szCs w:val="22"/>
        </w:rPr>
      </w:pPr>
    </w:p>
    <w:p w:rsidR="00FE3CF1" w:rsidRPr="00021AC4" w:rsidRDefault="00FE3CF1" w:rsidP="00FE3CF1">
      <w:pPr>
        <w:ind w:left="1080"/>
        <w:jc w:val="both"/>
        <w:rPr>
          <w:i w:val="0"/>
          <w:sz w:val="22"/>
          <w:szCs w:val="22"/>
        </w:rPr>
      </w:pPr>
      <w:r w:rsidRPr="00021AC4">
        <w:rPr>
          <w:i w:val="0"/>
          <w:sz w:val="22"/>
          <w:szCs w:val="22"/>
        </w:rPr>
        <w:t>Dela so bila opravljena po predpisih stroke, pravočasno, kvalitetno in v skladu z določili pogodbe.</w:t>
      </w:r>
    </w:p>
    <w:p w:rsidR="00FE3CF1" w:rsidRPr="00021AC4" w:rsidRDefault="00FE3CF1" w:rsidP="00FE3CF1">
      <w:pPr>
        <w:ind w:left="1080"/>
        <w:rPr>
          <w:i w:val="0"/>
          <w:sz w:val="22"/>
          <w:szCs w:val="22"/>
        </w:rPr>
      </w:pPr>
    </w:p>
    <w:p w:rsidR="00FE3CF1" w:rsidRPr="0079325B" w:rsidRDefault="00FE3CF1" w:rsidP="00FE3CF1">
      <w:pPr>
        <w:ind w:left="1080"/>
        <w:rPr>
          <w:i w:val="0"/>
          <w:sz w:val="22"/>
          <w:szCs w:val="22"/>
        </w:rPr>
      </w:pPr>
      <w:r w:rsidRPr="00021AC4">
        <w:rPr>
          <w:i w:val="0"/>
          <w:sz w:val="22"/>
          <w:szCs w:val="22"/>
        </w:rPr>
        <w:t>Naziv in naslov naročnika:</w:t>
      </w:r>
      <w:r w:rsidRPr="0079325B">
        <w:rPr>
          <w:i w:val="0"/>
          <w:sz w:val="22"/>
          <w:szCs w:val="22"/>
        </w:rPr>
        <w:t xml:space="preserve">  ...…………….....................................................…………................................................…........</w:t>
      </w: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 xml:space="preserve">Kontaktna oseba naročnika in telefonska številka: </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w:t>
      </w:r>
    </w:p>
    <w:p w:rsidR="00FE3CF1" w:rsidRPr="0079325B" w:rsidRDefault="00FE3CF1" w:rsidP="00FE3CF1">
      <w:pPr>
        <w:ind w:left="1080"/>
        <w:rPr>
          <w:i w:val="0"/>
          <w:sz w:val="22"/>
          <w:szCs w:val="22"/>
        </w:rPr>
      </w:pPr>
    </w:p>
    <w:p w:rsidR="00FE3CF1" w:rsidRPr="0079325B" w:rsidRDefault="00FE3CF1" w:rsidP="004A699A">
      <w:pPr>
        <w:ind w:left="1080"/>
        <w:jc w:val="both"/>
        <w:rPr>
          <w:i w:val="0"/>
          <w:sz w:val="22"/>
          <w:szCs w:val="22"/>
        </w:rPr>
      </w:pPr>
      <w:r w:rsidRPr="0079325B">
        <w:rPr>
          <w:i w:val="0"/>
          <w:sz w:val="22"/>
          <w:szCs w:val="22"/>
        </w:rPr>
        <w:t xml:space="preserve">To potrdilo se izdaja na zahtevo zgoraj navedenega </w:t>
      </w:r>
      <w:r w:rsidR="007A68D1">
        <w:rPr>
          <w:i w:val="0"/>
          <w:sz w:val="22"/>
          <w:szCs w:val="22"/>
        </w:rPr>
        <w:t>gospodarskega subjekta</w:t>
      </w:r>
      <w:r w:rsidR="007A68D1" w:rsidRPr="0079325B">
        <w:rPr>
          <w:i w:val="0"/>
          <w:sz w:val="22"/>
          <w:szCs w:val="22"/>
        </w:rPr>
        <w:t xml:space="preserve"> </w:t>
      </w:r>
      <w:r w:rsidRPr="0079325B">
        <w:rPr>
          <w:i w:val="0"/>
          <w:sz w:val="22"/>
          <w:szCs w:val="22"/>
        </w:rPr>
        <w:t>in se bo uporabilo samo za potrjevanje referenc na javnem razpisu za zgoraj navedeno javno naročilo pri Mestni občini Ljubljana.</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Kraj:.............................</w:t>
      </w:r>
    </w:p>
    <w:p w:rsidR="00FE3CF1" w:rsidRPr="0079325B" w:rsidRDefault="00FE3CF1" w:rsidP="00FE3CF1">
      <w:pPr>
        <w:ind w:left="1080"/>
        <w:rPr>
          <w:i w:val="0"/>
          <w:sz w:val="22"/>
          <w:szCs w:val="22"/>
        </w:rPr>
      </w:pPr>
    </w:p>
    <w:p w:rsidR="00FE3CF1" w:rsidRPr="0079325B" w:rsidRDefault="00FE3CF1" w:rsidP="00FE3CF1">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FE3CF1" w:rsidRPr="0079325B" w:rsidRDefault="00FE3CF1" w:rsidP="00FE3CF1">
      <w:pPr>
        <w:ind w:left="1080"/>
        <w:rPr>
          <w:i w:val="0"/>
          <w:sz w:val="22"/>
          <w:szCs w:val="22"/>
        </w:rPr>
      </w:pPr>
      <w:r w:rsidRPr="0079325B">
        <w:rPr>
          <w:i w:val="0"/>
          <w:sz w:val="22"/>
          <w:szCs w:val="22"/>
        </w:rPr>
        <w:tab/>
      </w:r>
    </w:p>
    <w:p w:rsidR="00FE3CF1" w:rsidRPr="0079325B" w:rsidRDefault="00FE3CF1" w:rsidP="00FE3CF1">
      <w:pPr>
        <w:pStyle w:val="Naslov"/>
        <w:tabs>
          <w:tab w:val="left" w:pos="5220"/>
        </w:tabs>
        <w:ind w:left="1080"/>
        <w:jc w:val="left"/>
        <w:rPr>
          <w:rFonts w:ascii="Times New Roman" w:hAnsi="Times New Roman" w:cs="Times New Roman"/>
          <w:b w:val="0"/>
          <w:i w:val="0"/>
          <w:sz w:val="22"/>
          <w:szCs w:val="22"/>
        </w:rPr>
      </w:pPr>
      <w:r w:rsidRPr="0079325B">
        <w:rPr>
          <w:rFonts w:ascii="Times New Roman" w:hAnsi="Times New Roman" w:cs="Times New Roman"/>
          <w:b w:val="0"/>
          <w:i w:val="0"/>
          <w:sz w:val="22"/>
          <w:szCs w:val="22"/>
        </w:rPr>
        <w:t xml:space="preserve">                                                                                      .........................................................</w:t>
      </w:r>
    </w:p>
    <w:p w:rsidR="00FE3CF1" w:rsidRPr="0079325B" w:rsidRDefault="00FE3CF1" w:rsidP="00FE3CF1">
      <w:pPr>
        <w:pStyle w:val="Glava"/>
        <w:tabs>
          <w:tab w:val="clear" w:pos="4536"/>
          <w:tab w:val="clear" w:pos="9072"/>
        </w:tabs>
        <w:ind w:left="1080"/>
        <w:jc w:val="both"/>
        <w:rPr>
          <w:i w:val="0"/>
          <w:sz w:val="22"/>
          <w:szCs w:val="22"/>
        </w:rPr>
      </w:pPr>
    </w:p>
    <w:p w:rsidR="00FE3CF1" w:rsidRPr="00EE738D" w:rsidRDefault="00FE3CF1" w:rsidP="00FE3CF1">
      <w:pPr>
        <w:pStyle w:val="Glava"/>
        <w:tabs>
          <w:tab w:val="clear" w:pos="4536"/>
          <w:tab w:val="clear" w:pos="9072"/>
        </w:tabs>
        <w:ind w:left="1080"/>
        <w:jc w:val="both"/>
        <w:rPr>
          <w:i w:val="0"/>
          <w:sz w:val="18"/>
          <w:szCs w:val="18"/>
        </w:rPr>
      </w:pPr>
      <w:r w:rsidRPr="00EE738D">
        <w:rPr>
          <w:i w:val="0"/>
          <w:sz w:val="18"/>
          <w:szCs w:val="18"/>
        </w:rPr>
        <w:t>Obrazec se po potrebi fotokopira.</w:t>
      </w:r>
      <w:r w:rsidR="006B71C8" w:rsidRPr="00EE738D">
        <w:rPr>
          <w:i w:val="0"/>
          <w:sz w:val="18"/>
          <w:szCs w:val="18"/>
        </w:rPr>
        <w:t xml:space="preserve"> </w:t>
      </w:r>
      <w:r w:rsidR="00671036" w:rsidRPr="00EE738D">
        <w:rPr>
          <w:i w:val="0"/>
          <w:sz w:val="18"/>
          <w:szCs w:val="18"/>
        </w:rPr>
        <w:t xml:space="preserve">Obrazec bo predložil le </w:t>
      </w:r>
      <w:r w:rsidR="00C8061D">
        <w:rPr>
          <w:i w:val="0"/>
          <w:sz w:val="18"/>
          <w:szCs w:val="18"/>
        </w:rPr>
        <w:t>ponudnik</w:t>
      </w:r>
      <w:r w:rsidR="00671036">
        <w:rPr>
          <w:i w:val="0"/>
          <w:sz w:val="18"/>
          <w:szCs w:val="18"/>
        </w:rPr>
        <w:t xml:space="preserve">, </w:t>
      </w:r>
      <w:r w:rsidR="00671036" w:rsidRPr="00EE738D">
        <w:rPr>
          <w:i w:val="0"/>
          <w:sz w:val="18"/>
          <w:szCs w:val="18"/>
        </w:rPr>
        <w:t>kateremu naročnik namerava oddati javno naročilo.</w:t>
      </w:r>
    </w:p>
    <w:p w:rsidR="00671036" w:rsidRDefault="00671036" w:rsidP="005225D2">
      <w:pPr>
        <w:pStyle w:val="Glava"/>
        <w:tabs>
          <w:tab w:val="clear" w:pos="4536"/>
          <w:tab w:val="clear" w:pos="9072"/>
        </w:tabs>
        <w:jc w:val="right"/>
        <w:rPr>
          <w:b/>
          <w:i w:val="0"/>
          <w:sz w:val="22"/>
          <w:szCs w:val="22"/>
        </w:rPr>
      </w:pPr>
    </w:p>
    <w:p w:rsidR="00090CBD" w:rsidRDefault="00090CBD"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250BEA" w:rsidRDefault="00250BEA" w:rsidP="005225D2">
      <w:pPr>
        <w:pStyle w:val="Glava"/>
        <w:tabs>
          <w:tab w:val="clear" w:pos="4536"/>
          <w:tab w:val="clear" w:pos="9072"/>
        </w:tabs>
        <w:jc w:val="right"/>
        <w:rPr>
          <w:b/>
          <w:i w:val="0"/>
          <w:sz w:val="22"/>
          <w:szCs w:val="22"/>
        </w:rPr>
      </w:pPr>
    </w:p>
    <w:p w:rsidR="005225D2" w:rsidRDefault="005225D2" w:rsidP="005225D2">
      <w:pPr>
        <w:pStyle w:val="Glava"/>
        <w:tabs>
          <w:tab w:val="clear" w:pos="4536"/>
          <w:tab w:val="clear" w:pos="9072"/>
        </w:tabs>
        <w:jc w:val="right"/>
        <w:rPr>
          <w:b/>
          <w:i w:val="0"/>
          <w:sz w:val="22"/>
          <w:szCs w:val="22"/>
        </w:rPr>
      </w:pPr>
      <w:r>
        <w:rPr>
          <w:b/>
          <w:i w:val="0"/>
          <w:sz w:val="22"/>
          <w:szCs w:val="22"/>
        </w:rPr>
        <w:t>PRILOGA 7</w:t>
      </w:r>
    </w:p>
    <w:p w:rsidR="005225D2" w:rsidRDefault="005225D2" w:rsidP="005225D2">
      <w:pPr>
        <w:rPr>
          <w:b/>
          <w:i w:val="0"/>
          <w:color w:val="000000" w:themeColor="text1"/>
          <w:sz w:val="28"/>
          <w:szCs w:val="28"/>
        </w:rPr>
      </w:pPr>
    </w:p>
    <w:p w:rsidR="00153BEB" w:rsidRPr="000F0B41" w:rsidRDefault="00153BEB" w:rsidP="00153BEB">
      <w:pPr>
        <w:ind w:left="1134"/>
        <w:jc w:val="center"/>
        <w:rPr>
          <w:b/>
          <w:i w:val="0"/>
          <w:sz w:val="28"/>
          <w:szCs w:val="28"/>
        </w:rPr>
      </w:pPr>
      <w:r w:rsidRPr="000F0B41">
        <w:rPr>
          <w:b/>
          <w:i w:val="0"/>
          <w:sz w:val="28"/>
          <w:szCs w:val="28"/>
        </w:rPr>
        <w:t>IZJAVA ZAVAROVALNICE</w:t>
      </w:r>
    </w:p>
    <w:p w:rsidR="00153BEB" w:rsidRPr="000F0B41" w:rsidRDefault="00153BEB" w:rsidP="00153BEB">
      <w:pPr>
        <w:ind w:left="1134"/>
        <w:jc w:val="center"/>
        <w:rPr>
          <w:b/>
          <w:i w:val="0"/>
          <w:color w:val="FF0000"/>
          <w:sz w:val="22"/>
          <w:szCs w:val="22"/>
        </w:rPr>
      </w:pPr>
      <w:r w:rsidRPr="000F0B41">
        <w:rPr>
          <w:i w:val="0"/>
          <w:sz w:val="22"/>
          <w:szCs w:val="22"/>
        </w:rPr>
        <w:t>Obrazec bo predložil le ponudnik, kateremu naročnik namerava oddati javno naročilo.</w:t>
      </w:r>
    </w:p>
    <w:p w:rsidR="00153BEB" w:rsidRPr="000F0B41" w:rsidRDefault="00153BEB" w:rsidP="00153BEB">
      <w:pPr>
        <w:jc w:val="right"/>
        <w:rPr>
          <w:b/>
          <w:i w:val="0"/>
          <w:sz w:val="22"/>
          <w:szCs w:val="22"/>
        </w:rPr>
      </w:pPr>
    </w:p>
    <w:p w:rsidR="00153BEB" w:rsidRPr="000F0B41" w:rsidRDefault="00153BEB" w:rsidP="00153BEB">
      <w:pPr>
        <w:jc w:val="right"/>
        <w:rPr>
          <w:b/>
          <w:i w:val="0"/>
          <w:sz w:val="22"/>
          <w:szCs w:val="22"/>
        </w:rPr>
      </w:pPr>
    </w:p>
    <w:p w:rsidR="00153BEB" w:rsidRPr="000F0B41" w:rsidRDefault="00153BEB" w:rsidP="00153BEB">
      <w:pPr>
        <w:rPr>
          <w:b/>
          <w:i w:val="0"/>
          <w:sz w:val="22"/>
          <w:szCs w:val="22"/>
        </w:rPr>
      </w:pPr>
      <w:r w:rsidRPr="000F0B41">
        <w:rPr>
          <w:i w:val="0"/>
          <w:sz w:val="22"/>
          <w:szCs w:val="22"/>
        </w:rPr>
        <w:t>Naziv zavarovalnice _______________________________________________________________</w:t>
      </w:r>
    </w:p>
    <w:p w:rsidR="00153BEB" w:rsidRPr="000F0B41" w:rsidRDefault="00153BEB" w:rsidP="00153BEB">
      <w:pPr>
        <w:jc w:val="both"/>
        <w:rPr>
          <w:i w:val="0"/>
          <w:sz w:val="22"/>
          <w:szCs w:val="22"/>
        </w:rPr>
      </w:pPr>
    </w:p>
    <w:p w:rsidR="00153BEB" w:rsidRPr="000F0B41" w:rsidRDefault="00153BEB" w:rsidP="00153BEB">
      <w:pPr>
        <w:jc w:val="both"/>
        <w:rPr>
          <w:i w:val="0"/>
          <w:sz w:val="22"/>
          <w:szCs w:val="22"/>
        </w:rPr>
      </w:pPr>
      <w:r w:rsidRPr="000F0B41">
        <w:rPr>
          <w:i w:val="0"/>
          <w:sz w:val="22"/>
          <w:szCs w:val="22"/>
        </w:rPr>
        <w:t>V skladu z javnim naročilom »</w:t>
      </w:r>
      <w:r w:rsidRPr="000F0B41">
        <w:rPr>
          <w:b/>
          <w:i w:val="0"/>
          <w:sz w:val="22"/>
          <w:szCs w:val="22"/>
        </w:rPr>
        <w:t xml:space="preserve">JN </w:t>
      </w:r>
      <w:r w:rsidR="00127262" w:rsidRPr="000F0B41">
        <w:rPr>
          <w:b/>
          <w:i w:val="0"/>
          <w:sz w:val="22"/>
          <w:szCs w:val="22"/>
        </w:rPr>
        <w:t>7560-17-220086</w:t>
      </w:r>
      <w:r w:rsidRPr="000F0B41">
        <w:rPr>
          <w:b/>
          <w:i w:val="0"/>
          <w:sz w:val="22"/>
          <w:szCs w:val="22"/>
        </w:rPr>
        <w:t xml:space="preserve"> </w:t>
      </w:r>
      <w:r w:rsidR="008150FC" w:rsidRPr="000F0B41">
        <w:rPr>
          <w:b/>
          <w:i w:val="0"/>
          <w:sz w:val="22"/>
          <w:szCs w:val="22"/>
        </w:rPr>
        <w:t>Gradnja nove telovadnice Osnovne šole Vižmarje Brod v Ljubljani, pri kateri se upoštevajo okoljski vidiki</w:t>
      </w:r>
      <w:r w:rsidRPr="000F0B41">
        <w:rPr>
          <w:i w:val="0"/>
          <w:sz w:val="22"/>
          <w:szCs w:val="22"/>
        </w:rPr>
        <w:t>«,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rsidR="00153BEB" w:rsidRPr="000F0B41" w:rsidRDefault="00153BEB" w:rsidP="00153BEB">
      <w:pPr>
        <w:jc w:val="both"/>
        <w:rPr>
          <w:b/>
          <w:i w:val="0"/>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153BEB" w:rsidRPr="000F0B41" w:rsidTr="002D0DD0">
        <w:trPr>
          <w:trHeight w:val="490"/>
        </w:trPr>
        <w:tc>
          <w:tcPr>
            <w:tcW w:w="637" w:type="dxa"/>
            <w:vAlign w:val="center"/>
            <w:hideMark/>
          </w:tcPr>
          <w:p w:rsidR="00153BEB" w:rsidRPr="000F0B41" w:rsidRDefault="00153BEB" w:rsidP="002D0DD0">
            <w:pPr>
              <w:jc w:val="center"/>
              <w:rPr>
                <w:b/>
                <w:bCs/>
                <w:i w:val="0"/>
                <w:sz w:val="18"/>
                <w:szCs w:val="18"/>
              </w:rPr>
            </w:pPr>
            <w:proofErr w:type="spellStart"/>
            <w:r w:rsidRPr="000F0B41">
              <w:rPr>
                <w:b/>
                <w:bCs/>
                <w:i w:val="0"/>
                <w:sz w:val="18"/>
                <w:szCs w:val="18"/>
              </w:rPr>
              <w:t>Zap</w:t>
            </w:r>
            <w:proofErr w:type="spellEnd"/>
            <w:r w:rsidRPr="000F0B41">
              <w:rPr>
                <w:b/>
                <w:bCs/>
                <w:i w:val="0"/>
                <w:sz w:val="18"/>
                <w:szCs w:val="18"/>
              </w:rPr>
              <w:t>. št.</w:t>
            </w:r>
          </w:p>
        </w:tc>
        <w:tc>
          <w:tcPr>
            <w:tcW w:w="2642" w:type="dxa"/>
            <w:vAlign w:val="center"/>
            <w:hideMark/>
          </w:tcPr>
          <w:p w:rsidR="00153BEB" w:rsidRPr="000F0B41" w:rsidRDefault="00153BEB" w:rsidP="002D0DD0">
            <w:pPr>
              <w:jc w:val="center"/>
              <w:rPr>
                <w:b/>
                <w:bCs/>
                <w:i w:val="0"/>
                <w:sz w:val="18"/>
                <w:szCs w:val="18"/>
              </w:rPr>
            </w:pPr>
            <w:r w:rsidRPr="000F0B41">
              <w:rPr>
                <w:b/>
                <w:bCs/>
                <w:i w:val="0"/>
                <w:sz w:val="18"/>
                <w:szCs w:val="18"/>
              </w:rPr>
              <w:t>Predmet zavarovanja</w:t>
            </w:r>
          </w:p>
        </w:tc>
        <w:tc>
          <w:tcPr>
            <w:tcW w:w="1984" w:type="dxa"/>
            <w:vAlign w:val="center"/>
            <w:hideMark/>
          </w:tcPr>
          <w:p w:rsidR="00153BEB" w:rsidRPr="000F0B41" w:rsidRDefault="00153BEB" w:rsidP="002D0DD0">
            <w:pPr>
              <w:jc w:val="center"/>
              <w:rPr>
                <w:b/>
                <w:bCs/>
                <w:i w:val="0"/>
                <w:sz w:val="18"/>
                <w:szCs w:val="18"/>
              </w:rPr>
            </w:pPr>
            <w:r w:rsidRPr="000F0B41">
              <w:rPr>
                <w:b/>
                <w:bCs/>
                <w:i w:val="0"/>
                <w:sz w:val="18"/>
                <w:szCs w:val="18"/>
              </w:rPr>
              <w:t>Zavarovane nevarnosti</w:t>
            </w:r>
          </w:p>
        </w:tc>
        <w:tc>
          <w:tcPr>
            <w:tcW w:w="1276" w:type="dxa"/>
            <w:vAlign w:val="center"/>
            <w:hideMark/>
          </w:tcPr>
          <w:p w:rsidR="00153BEB" w:rsidRPr="000F0B41" w:rsidRDefault="00153BEB" w:rsidP="002D0DD0">
            <w:pPr>
              <w:jc w:val="center"/>
              <w:rPr>
                <w:b/>
                <w:bCs/>
                <w:i w:val="0"/>
                <w:sz w:val="18"/>
                <w:szCs w:val="18"/>
              </w:rPr>
            </w:pPr>
            <w:r w:rsidRPr="000F0B41">
              <w:rPr>
                <w:b/>
                <w:bCs/>
                <w:i w:val="0"/>
                <w:sz w:val="18"/>
                <w:szCs w:val="18"/>
              </w:rPr>
              <w:t>Način zavarovanja</w:t>
            </w:r>
          </w:p>
        </w:tc>
        <w:tc>
          <w:tcPr>
            <w:tcW w:w="1417" w:type="dxa"/>
            <w:vAlign w:val="center"/>
            <w:hideMark/>
          </w:tcPr>
          <w:p w:rsidR="00153BEB" w:rsidRPr="000F0B41" w:rsidRDefault="00153BEB" w:rsidP="002D0DD0">
            <w:pPr>
              <w:jc w:val="center"/>
              <w:rPr>
                <w:b/>
                <w:bCs/>
                <w:i w:val="0"/>
                <w:sz w:val="18"/>
                <w:szCs w:val="18"/>
              </w:rPr>
            </w:pPr>
            <w:r w:rsidRPr="000F0B41">
              <w:rPr>
                <w:b/>
                <w:bCs/>
                <w:i w:val="0"/>
                <w:sz w:val="18"/>
                <w:szCs w:val="18"/>
              </w:rPr>
              <w:t>Zavarovalna vsota (v EUR)</w:t>
            </w:r>
          </w:p>
        </w:tc>
        <w:tc>
          <w:tcPr>
            <w:tcW w:w="2179" w:type="dxa"/>
            <w:vAlign w:val="center"/>
            <w:hideMark/>
          </w:tcPr>
          <w:p w:rsidR="00153BEB" w:rsidRPr="000F0B41" w:rsidRDefault="00153BEB" w:rsidP="002D0DD0">
            <w:pPr>
              <w:jc w:val="center"/>
              <w:rPr>
                <w:b/>
                <w:bCs/>
                <w:i w:val="0"/>
                <w:sz w:val="18"/>
                <w:szCs w:val="18"/>
              </w:rPr>
            </w:pPr>
            <w:r w:rsidRPr="000F0B41">
              <w:rPr>
                <w:b/>
                <w:bCs/>
                <w:i w:val="0"/>
                <w:sz w:val="18"/>
                <w:szCs w:val="18"/>
              </w:rPr>
              <w:t>Opomba</w:t>
            </w:r>
          </w:p>
        </w:tc>
      </w:tr>
      <w:tr w:rsidR="00153BEB" w:rsidRPr="000F0B41" w:rsidTr="002D0DD0">
        <w:trPr>
          <w:trHeight w:val="708"/>
        </w:trPr>
        <w:tc>
          <w:tcPr>
            <w:tcW w:w="10135" w:type="dxa"/>
            <w:gridSpan w:val="6"/>
            <w:vAlign w:val="center"/>
            <w:hideMark/>
          </w:tcPr>
          <w:p w:rsidR="00153BEB" w:rsidRPr="000F0B41" w:rsidRDefault="00153BEB" w:rsidP="00153BEB">
            <w:pPr>
              <w:jc w:val="both"/>
              <w:rPr>
                <w:b/>
                <w:bCs/>
                <w:i w:val="0"/>
                <w:sz w:val="18"/>
                <w:szCs w:val="18"/>
              </w:rPr>
            </w:pPr>
            <w:r w:rsidRPr="000F0B41">
              <w:rPr>
                <w:b/>
                <w:bCs/>
                <w:i w:val="0"/>
                <w:sz w:val="18"/>
                <w:szCs w:val="18"/>
              </w:rPr>
              <w:t xml:space="preserve">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w:t>
            </w:r>
            <w:proofErr w:type="spellStart"/>
            <w:r w:rsidRPr="000F0B41">
              <w:rPr>
                <w:b/>
                <w:bCs/>
                <w:i w:val="0"/>
                <w:sz w:val="18"/>
                <w:szCs w:val="18"/>
              </w:rPr>
              <w:t>vlomske</w:t>
            </w:r>
            <w:proofErr w:type="spellEnd"/>
            <w:r w:rsidRPr="000F0B41">
              <w:rPr>
                <w:b/>
                <w:bCs/>
                <w:i w:val="0"/>
                <w:sz w:val="18"/>
                <w:szCs w:val="18"/>
              </w:rPr>
              <w:t xml:space="preserve"> tatvine):</w:t>
            </w:r>
          </w:p>
        </w:tc>
      </w:tr>
      <w:tr w:rsidR="00153BEB" w:rsidRPr="000F0B41" w:rsidTr="002D0DD0">
        <w:trPr>
          <w:trHeight w:val="623"/>
        </w:trPr>
        <w:tc>
          <w:tcPr>
            <w:tcW w:w="637" w:type="dxa"/>
            <w:vAlign w:val="center"/>
            <w:hideMark/>
          </w:tcPr>
          <w:p w:rsidR="00153BEB" w:rsidRPr="000F0B41" w:rsidRDefault="00153BEB" w:rsidP="002D0DD0">
            <w:pPr>
              <w:jc w:val="center"/>
              <w:rPr>
                <w:i w:val="0"/>
                <w:sz w:val="18"/>
                <w:szCs w:val="18"/>
              </w:rPr>
            </w:pPr>
            <w:r w:rsidRPr="000F0B41">
              <w:rPr>
                <w:i w:val="0"/>
                <w:sz w:val="18"/>
                <w:szCs w:val="18"/>
              </w:rPr>
              <w:t>1.</w:t>
            </w:r>
          </w:p>
        </w:tc>
        <w:tc>
          <w:tcPr>
            <w:tcW w:w="2642" w:type="dxa"/>
            <w:tcBorders>
              <w:bottom w:val="nil"/>
            </w:tcBorders>
            <w:vAlign w:val="bottom"/>
            <w:hideMark/>
          </w:tcPr>
          <w:p w:rsidR="00153BEB" w:rsidRPr="000F0B41" w:rsidRDefault="00153BEB" w:rsidP="002D0DD0">
            <w:pPr>
              <w:jc w:val="center"/>
              <w:rPr>
                <w:b/>
                <w:bCs/>
                <w:i w:val="0"/>
                <w:sz w:val="18"/>
                <w:szCs w:val="18"/>
              </w:rPr>
            </w:pPr>
            <w:r w:rsidRPr="000F0B41">
              <w:rPr>
                <w:b/>
                <w:bCs/>
                <w:i w:val="0"/>
                <w:sz w:val="18"/>
                <w:szCs w:val="18"/>
              </w:rPr>
              <w:t xml:space="preserve">GOI dela in dobave ter montaže opreme za gradnjo </w:t>
            </w:r>
            <w:r w:rsidR="000F0B41" w:rsidRPr="000F0B41">
              <w:rPr>
                <w:b/>
                <w:bCs/>
                <w:i w:val="0"/>
                <w:sz w:val="18"/>
                <w:szCs w:val="18"/>
              </w:rPr>
              <w:t>nove telovadnice Osnovne šole Vižmarje-Brod v Ljubljani</w:t>
            </w:r>
          </w:p>
        </w:tc>
        <w:tc>
          <w:tcPr>
            <w:tcW w:w="1984" w:type="dxa"/>
            <w:vAlign w:val="center"/>
            <w:hideMark/>
          </w:tcPr>
          <w:p w:rsidR="00153BEB" w:rsidRPr="000F0B41" w:rsidRDefault="00153BEB" w:rsidP="002D0DD0">
            <w:pPr>
              <w:jc w:val="center"/>
              <w:rPr>
                <w:i w:val="0"/>
                <w:sz w:val="18"/>
                <w:szCs w:val="18"/>
              </w:rPr>
            </w:pPr>
            <w:r w:rsidRPr="000F0B41">
              <w:rPr>
                <w:i w:val="0"/>
                <w:sz w:val="18"/>
                <w:szCs w:val="18"/>
              </w:rPr>
              <w:t>Temeljne nevarnosti gradbenega/montažnega zavarovanja</w:t>
            </w:r>
          </w:p>
        </w:tc>
        <w:tc>
          <w:tcPr>
            <w:tcW w:w="2693" w:type="dxa"/>
            <w:gridSpan w:val="2"/>
            <w:vMerge w:val="restart"/>
            <w:vAlign w:val="center"/>
            <w:hideMark/>
          </w:tcPr>
          <w:p w:rsidR="00153BEB" w:rsidRPr="000F0B41" w:rsidRDefault="00153BEB" w:rsidP="002D0DD0">
            <w:pPr>
              <w:jc w:val="center"/>
              <w:rPr>
                <w:i w:val="0"/>
                <w:sz w:val="18"/>
                <w:szCs w:val="18"/>
              </w:rPr>
            </w:pPr>
            <w:r w:rsidRPr="000F0B41">
              <w:rPr>
                <w:i w:val="0"/>
                <w:sz w:val="18"/>
                <w:szCs w:val="18"/>
              </w:rPr>
              <w:t xml:space="preserve">Celotna investicijska predračunska oziroma pogodbena vrednost </w:t>
            </w:r>
            <w:r w:rsidRPr="000F0B41">
              <w:rPr>
                <w:i w:val="0"/>
                <w:sz w:val="18"/>
                <w:szCs w:val="18"/>
              </w:rPr>
              <w:br/>
              <w:t>(brez DDV)</w:t>
            </w:r>
          </w:p>
        </w:tc>
        <w:tc>
          <w:tcPr>
            <w:tcW w:w="2179" w:type="dxa"/>
            <w:vAlign w:val="center"/>
            <w:hideMark/>
          </w:tcPr>
          <w:p w:rsidR="00153BEB" w:rsidRPr="000F0B41" w:rsidRDefault="00153BEB" w:rsidP="002D0DD0">
            <w:pPr>
              <w:jc w:val="center"/>
              <w:rPr>
                <w:i w:val="0"/>
                <w:sz w:val="18"/>
                <w:szCs w:val="18"/>
              </w:rPr>
            </w:pPr>
            <w:r w:rsidRPr="000F0B41">
              <w:rPr>
                <w:i w:val="0"/>
                <w:sz w:val="18"/>
                <w:szCs w:val="18"/>
              </w:rPr>
              <w:t>Temeljna odbitna franšiza.</w:t>
            </w:r>
          </w:p>
        </w:tc>
      </w:tr>
      <w:tr w:rsidR="00153BEB" w:rsidRPr="000F0B41" w:rsidTr="002D0DD0">
        <w:trPr>
          <w:trHeight w:val="801"/>
        </w:trPr>
        <w:tc>
          <w:tcPr>
            <w:tcW w:w="637" w:type="dxa"/>
            <w:vAlign w:val="center"/>
            <w:hideMark/>
          </w:tcPr>
          <w:p w:rsidR="00153BEB" w:rsidRPr="000F0B41" w:rsidRDefault="00153BEB" w:rsidP="002D0DD0">
            <w:pPr>
              <w:jc w:val="center"/>
              <w:rPr>
                <w:i w:val="0"/>
                <w:sz w:val="18"/>
                <w:szCs w:val="18"/>
              </w:rPr>
            </w:pPr>
            <w:r w:rsidRPr="000F0B41">
              <w:rPr>
                <w:i w:val="0"/>
                <w:sz w:val="18"/>
                <w:szCs w:val="18"/>
              </w:rPr>
              <w:t>2.</w:t>
            </w:r>
          </w:p>
        </w:tc>
        <w:tc>
          <w:tcPr>
            <w:tcW w:w="2642" w:type="dxa"/>
            <w:tcBorders>
              <w:top w:val="nil"/>
            </w:tcBorders>
            <w:hideMark/>
          </w:tcPr>
          <w:p w:rsidR="00153BEB" w:rsidRPr="000F0B41" w:rsidRDefault="00153BEB" w:rsidP="002D0DD0">
            <w:pPr>
              <w:jc w:val="center"/>
              <w:rPr>
                <w:b/>
                <w:bCs/>
                <w:i w:val="0"/>
                <w:sz w:val="18"/>
                <w:szCs w:val="18"/>
              </w:rPr>
            </w:pPr>
            <w:r w:rsidRPr="000F0B41">
              <w:rPr>
                <w:b/>
                <w:bCs/>
                <w:i w:val="0"/>
                <w:sz w:val="18"/>
                <w:szCs w:val="18"/>
              </w:rPr>
              <w:t>(vključno z vsakokratnimi podizvajalci)</w:t>
            </w:r>
          </w:p>
        </w:tc>
        <w:tc>
          <w:tcPr>
            <w:tcW w:w="1984" w:type="dxa"/>
            <w:vAlign w:val="center"/>
            <w:hideMark/>
          </w:tcPr>
          <w:p w:rsidR="00153BEB" w:rsidRPr="000F0B41" w:rsidRDefault="00153BEB" w:rsidP="002D0DD0">
            <w:pPr>
              <w:jc w:val="center"/>
              <w:rPr>
                <w:i w:val="0"/>
                <w:sz w:val="18"/>
                <w:szCs w:val="18"/>
              </w:rPr>
            </w:pPr>
            <w:r w:rsidRPr="000F0B41">
              <w:rPr>
                <w:i w:val="0"/>
                <w:sz w:val="18"/>
                <w:szCs w:val="18"/>
              </w:rPr>
              <w:t xml:space="preserve">Zavarovanje potresa </w:t>
            </w:r>
          </w:p>
        </w:tc>
        <w:tc>
          <w:tcPr>
            <w:tcW w:w="2693" w:type="dxa"/>
            <w:gridSpan w:val="2"/>
            <w:vMerge/>
            <w:vAlign w:val="center"/>
            <w:hideMark/>
          </w:tcPr>
          <w:p w:rsidR="00153BEB" w:rsidRPr="000F0B41" w:rsidRDefault="00153BEB" w:rsidP="002D0DD0">
            <w:pPr>
              <w:rPr>
                <w:i w:val="0"/>
                <w:sz w:val="18"/>
                <w:szCs w:val="18"/>
              </w:rPr>
            </w:pPr>
          </w:p>
        </w:tc>
        <w:tc>
          <w:tcPr>
            <w:tcW w:w="2179" w:type="dxa"/>
            <w:vAlign w:val="center"/>
            <w:hideMark/>
          </w:tcPr>
          <w:p w:rsidR="00153BEB" w:rsidRPr="000F0B41" w:rsidRDefault="00153BEB" w:rsidP="002D0DD0">
            <w:pPr>
              <w:jc w:val="center"/>
              <w:rPr>
                <w:i w:val="0"/>
                <w:sz w:val="18"/>
                <w:szCs w:val="18"/>
              </w:rPr>
            </w:pPr>
            <w:r w:rsidRPr="000F0B41">
              <w:rPr>
                <w:i w:val="0"/>
                <w:sz w:val="18"/>
                <w:szCs w:val="18"/>
              </w:rPr>
              <w:t>Največ 5% odbitna franšiza.</w:t>
            </w:r>
          </w:p>
        </w:tc>
      </w:tr>
      <w:tr w:rsidR="00153BEB" w:rsidRPr="000F0B41" w:rsidTr="002D0DD0">
        <w:trPr>
          <w:trHeight w:val="830"/>
        </w:trPr>
        <w:tc>
          <w:tcPr>
            <w:tcW w:w="637" w:type="dxa"/>
            <w:vAlign w:val="center"/>
            <w:hideMark/>
          </w:tcPr>
          <w:p w:rsidR="00153BEB" w:rsidRPr="000F0B41" w:rsidRDefault="00153BEB" w:rsidP="002D0DD0">
            <w:pPr>
              <w:jc w:val="center"/>
              <w:rPr>
                <w:i w:val="0"/>
                <w:sz w:val="18"/>
                <w:szCs w:val="18"/>
              </w:rPr>
            </w:pPr>
            <w:r w:rsidRPr="000F0B41">
              <w:rPr>
                <w:i w:val="0"/>
                <w:sz w:val="18"/>
                <w:szCs w:val="18"/>
              </w:rPr>
              <w:t>3.</w:t>
            </w:r>
          </w:p>
        </w:tc>
        <w:tc>
          <w:tcPr>
            <w:tcW w:w="2642" w:type="dxa"/>
            <w:vAlign w:val="center"/>
            <w:hideMark/>
          </w:tcPr>
          <w:p w:rsidR="00153BEB" w:rsidRPr="000F0B41" w:rsidRDefault="00153BEB" w:rsidP="002D0DD0">
            <w:pPr>
              <w:rPr>
                <w:i w:val="0"/>
                <w:sz w:val="18"/>
                <w:szCs w:val="18"/>
              </w:rPr>
            </w:pPr>
            <w:r w:rsidRPr="000F0B41">
              <w:rPr>
                <w:i w:val="0"/>
                <w:sz w:val="18"/>
                <w:szCs w:val="18"/>
              </w:rPr>
              <w:t>Razširitev zavarovalnega kritja za zavarovanje pogodbene odgovornosti (odprava napak) v času garancije za dobo 2 let.</w:t>
            </w:r>
          </w:p>
        </w:tc>
        <w:tc>
          <w:tcPr>
            <w:tcW w:w="1984" w:type="dxa"/>
            <w:vAlign w:val="center"/>
            <w:hideMark/>
          </w:tcPr>
          <w:p w:rsidR="00153BEB" w:rsidRPr="000F0B41" w:rsidRDefault="00153BEB" w:rsidP="002D0DD0">
            <w:pPr>
              <w:jc w:val="center"/>
              <w:rPr>
                <w:i w:val="0"/>
                <w:sz w:val="18"/>
                <w:szCs w:val="18"/>
              </w:rPr>
            </w:pPr>
            <w:r w:rsidRPr="000F0B41">
              <w:rPr>
                <w:i w:val="0"/>
                <w:sz w:val="18"/>
                <w:szCs w:val="18"/>
              </w:rPr>
              <w:t>Pogodbena odgovornost v času garancije (2 leti)</w:t>
            </w:r>
          </w:p>
        </w:tc>
        <w:tc>
          <w:tcPr>
            <w:tcW w:w="1276" w:type="dxa"/>
            <w:vMerge w:val="restart"/>
            <w:vAlign w:val="center"/>
            <w:hideMark/>
          </w:tcPr>
          <w:p w:rsidR="00153BEB" w:rsidRPr="000F0B41" w:rsidRDefault="00153BEB" w:rsidP="002D0DD0">
            <w:pPr>
              <w:jc w:val="center"/>
              <w:rPr>
                <w:i w:val="0"/>
                <w:sz w:val="18"/>
                <w:szCs w:val="18"/>
              </w:rPr>
            </w:pPr>
            <w:r w:rsidRPr="000F0B41">
              <w:rPr>
                <w:i w:val="0"/>
                <w:sz w:val="18"/>
                <w:szCs w:val="18"/>
              </w:rPr>
              <w:t>Na I. riziko</w:t>
            </w:r>
          </w:p>
        </w:tc>
        <w:tc>
          <w:tcPr>
            <w:tcW w:w="1417" w:type="dxa"/>
            <w:noWrap/>
            <w:vAlign w:val="center"/>
            <w:hideMark/>
          </w:tcPr>
          <w:p w:rsidR="00153BEB" w:rsidRPr="000F0B41" w:rsidRDefault="00153BEB" w:rsidP="002D0DD0">
            <w:pPr>
              <w:jc w:val="center"/>
              <w:rPr>
                <w:bCs/>
                <w:i w:val="0"/>
                <w:sz w:val="18"/>
                <w:szCs w:val="18"/>
              </w:rPr>
            </w:pPr>
            <w:r w:rsidRPr="000F0B41">
              <w:rPr>
                <w:bCs/>
                <w:i w:val="0"/>
                <w:sz w:val="18"/>
                <w:szCs w:val="18"/>
              </w:rPr>
              <w:t>Najmanj 5% celotne  investicijske predračunske oziroma pogodbena vrednost</w:t>
            </w:r>
          </w:p>
          <w:p w:rsidR="00153BEB" w:rsidRPr="000F0B41" w:rsidRDefault="00153BEB" w:rsidP="002D0DD0">
            <w:pPr>
              <w:ind w:firstLineChars="100" w:firstLine="180"/>
              <w:jc w:val="center"/>
              <w:rPr>
                <w:b/>
                <w:bCs/>
                <w:i w:val="0"/>
                <w:sz w:val="18"/>
                <w:szCs w:val="18"/>
              </w:rPr>
            </w:pPr>
            <w:r w:rsidRPr="000F0B41">
              <w:rPr>
                <w:bCs/>
                <w:i w:val="0"/>
                <w:sz w:val="18"/>
                <w:szCs w:val="18"/>
              </w:rPr>
              <w:t>(brez DDV)</w:t>
            </w:r>
          </w:p>
        </w:tc>
        <w:tc>
          <w:tcPr>
            <w:tcW w:w="2179" w:type="dxa"/>
            <w:vAlign w:val="center"/>
            <w:hideMark/>
          </w:tcPr>
          <w:p w:rsidR="00153BEB" w:rsidRPr="000F0B41" w:rsidRDefault="00153BEB" w:rsidP="002D0DD0">
            <w:pPr>
              <w:jc w:val="center"/>
              <w:rPr>
                <w:i w:val="0"/>
                <w:sz w:val="18"/>
                <w:szCs w:val="18"/>
              </w:rPr>
            </w:pPr>
            <w:r w:rsidRPr="000F0B41">
              <w:rPr>
                <w:i w:val="0"/>
                <w:sz w:val="18"/>
                <w:szCs w:val="18"/>
              </w:rPr>
              <w:br/>
              <w:t xml:space="preserve">Odbitna franšiza največ 10.000 EUR. </w:t>
            </w:r>
          </w:p>
        </w:tc>
      </w:tr>
      <w:tr w:rsidR="00153BEB" w:rsidRPr="000F0B41" w:rsidTr="002D0DD0">
        <w:trPr>
          <w:trHeight w:val="787"/>
        </w:trPr>
        <w:tc>
          <w:tcPr>
            <w:tcW w:w="637" w:type="dxa"/>
            <w:vAlign w:val="center"/>
            <w:hideMark/>
          </w:tcPr>
          <w:p w:rsidR="00153BEB" w:rsidRPr="000F0B41" w:rsidRDefault="00153BEB" w:rsidP="002D0DD0">
            <w:pPr>
              <w:jc w:val="center"/>
              <w:rPr>
                <w:i w:val="0"/>
                <w:sz w:val="18"/>
                <w:szCs w:val="18"/>
              </w:rPr>
            </w:pPr>
            <w:r w:rsidRPr="000F0B41">
              <w:rPr>
                <w:i w:val="0"/>
                <w:sz w:val="18"/>
                <w:szCs w:val="18"/>
              </w:rPr>
              <w:t>4.</w:t>
            </w:r>
          </w:p>
        </w:tc>
        <w:tc>
          <w:tcPr>
            <w:tcW w:w="2642" w:type="dxa"/>
            <w:vAlign w:val="center"/>
            <w:hideMark/>
          </w:tcPr>
          <w:p w:rsidR="00153BEB" w:rsidRPr="000F0B41" w:rsidRDefault="00153BEB" w:rsidP="002D0DD0">
            <w:pPr>
              <w:rPr>
                <w:i w:val="0"/>
                <w:sz w:val="18"/>
                <w:szCs w:val="18"/>
              </w:rPr>
            </w:pPr>
            <w:r w:rsidRPr="000F0B41">
              <w:rPr>
                <w:i w:val="0"/>
                <w:sz w:val="18"/>
                <w:szCs w:val="18"/>
              </w:rPr>
              <w:t>Nevarnost splošne odgovornosti izvajalca del, odgovornost vsakokratnega podizvajalca ter oseb, ki izvajajo dela pri njem, vključno z delodajalčevo odgovornostjo</w:t>
            </w:r>
          </w:p>
        </w:tc>
        <w:tc>
          <w:tcPr>
            <w:tcW w:w="1984" w:type="dxa"/>
            <w:vAlign w:val="center"/>
            <w:hideMark/>
          </w:tcPr>
          <w:p w:rsidR="00153BEB" w:rsidRPr="000F0B41" w:rsidRDefault="00153BEB" w:rsidP="002D0DD0">
            <w:pPr>
              <w:jc w:val="center"/>
              <w:rPr>
                <w:i w:val="0"/>
                <w:sz w:val="18"/>
                <w:szCs w:val="18"/>
              </w:rPr>
            </w:pPr>
            <w:r w:rsidRPr="000F0B41">
              <w:rPr>
                <w:i w:val="0"/>
                <w:sz w:val="18"/>
                <w:szCs w:val="18"/>
              </w:rPr>
              <w:t>Splošna odgovornost z enotno zavarovalno vsoto za poškodovanje, obolenje in smrt oseb (osebe) ter poškodba, uničenje, okvara in izginitev stvari (škoda na tujih stvareh)</w:t>
            </w:r>
          </w:p>
          <w:p w:rsidR="00153BEB" w:rsidRPr="000F0B41" w:rsidRDefault="00153BEB" w:rsidP="002D0DD0">
            <w:pPr>
              <w:jc w:val="center"/>
              <w:rPr>
                <w:i w:val="0"/>
                <w:sz w:val="18"/>
                <w:szCs w:val="18"/>
              </w:rPr>
            </w:pPr>
          </w:p>
        </w:tc>
        <w:tc>
          <w:tcPr>
            <w:tcW w:w="1276" w:type="dxa"/>
            <w:vMerge/>
            <w:vAlign w:val="center"/>
            <w:hideMark/>
          </w:tcPr>
          <w:p w:rsidR="00153BEB" w:rsidRPr="000F0B41" w:rsidRDefault="00153BEB" w:rsidP="002D0DD0">
            <w:pPr>
              <w:rPr>
                <w:i w:val="0"/>
                <w:sz w:val="18"/>
                <w:szCs w:val="18"/>
              </w:rPr>
            </w:pPr>
          </w:p>
        </w:tc>
        <w:tc>
          <w:tcPr>
            <w:tcW w:w="1417" w:type="dxa"/>
            <w:noWrap/>
            <w:vAlign w:val="center"/>
            <w:hideMark/>
          </w:tcPr>
          <w:p w:rsidR="00153BEB" w:rsidRPr="000F0B41" w:rsidRDefault="00153BEB" w:rsidP="002D0DD0">
            <w:pPr>
              <w:ind w:firstLineChars="100" w:firstLine="180"/>
              <w:jc w:val="right"/>
              <w:rPr>
                <w:bCs/>
                <w:i w:val="0"/>
                <w:sz w:val="18"/>
                <w:szCs w:val="18"/>
              </w:rPr>
            </w:pPr>
            <w:r w:rsidRPr="000F0B41">
              <w:rPr>
                <w:bCs/>
                <w:i w:val="0"/>
                <w:sz w:val="18"/>
                <w:szCs w:val="18"/>
              </w:rPr>
              <w:t>1.000.000</w:t>
            </w:r>
          </w:p>
        </w:tc>
        <w:tc>
          <w:tcPr>
            <w:tcW w:w="2179" w:type="dxa"/>
            <w:vAlign w:val="center"/>
            <w:hideMark/>
          </w:tcPr>
          <w:p w:rsidR="00153BEB" w:rsidRPr="000F0B41" w:rsidRDefault="00153BEB" w:rsidP="002D0DD0">
            <w:pPr>
              <w:jc w:val="center"/>
              <w:rPr>
                <w:i w:val="0"/>
                <w:sz w:val="18"/>
                <w:szCs w:val="18"/>
              </w:rPr>
            </w:pPr>
            <w:r w:rsidRPr="000F0B41">
              <w:rPr>
                <w:i w:val="0"/>
                <w:sz w:val="18"/>
                <w:szCs w:val="18"/>
              </w:rPr>
              <w:t>Odbitna franšiza največ 2.500 EUR.</w:t>
            </w:r>
          </w:p>
        </w:tc>
      </w:tr>
      <w:tr w:rsidR="00153BEB" w:rsidRPr="00BD6AD5" w:rsidTr="002D0DD0">
        <w:trPr>
          <w:trHeight w:val="715"/>
        </w:trPr>
        <w:tc>
          <w:tcPr>
            <w:tcW w:w="637" w:type="dxa"/>
            <w:tcBorders>
              <w:bottom w:val="single" w:sz="4" w:space="0" w:color="auto"/>
            </w:tcBorders>
            <w:vAlign w:val="center"/>
            <w:hideMark/>
          </w:tcPr>
          <w:p w:rsidR="00153BEB" w:rsidRPr="000F0B41" w:rsidRDefault="00153BEB" w:rsidP="002D0DD0">
            <w:pPr>
              <w:jc w:val="center"/>
              <w:rPr>
                <w:i w:val="0"/>
                <w:sz w:val="18"/>
                <w:szCs w:val="18"/>
              </w:rPr>
            </w:pPr>
            <w:r w:rsidRPr="000F0B41">
              <w:rPr>
                <w:i w:val="0"/>
                <w:sz w:val="18"/>
                <w:szCs w:val="18"/>
              </w:rPr>
              <w:t>5.</w:t>
            </w:r>
          </w:p>
        </w:tc>
        <w:tc>
          <w:tcPr>
            <w:tcW w:w="2642" w:type="dxa"/>
            <w:tcBorders>
              <w:bottom w:val="single" w:sz="4" w:space="0" w:color="auto"/>
            </w:tcBorders>
            <w:vAlign w:val="center"/>
            <w:hideMark/>
          </w:tcPr>
          <w:p w:rsidR="00153BEB" w:rsidRPr="000F0B41" w:rsidRDefault="00153BEB" w:rsidP="002D0DD0">
            <w:pPr>
              <w:rPr>
                <w:i w:val="0"/>
                <w:sz w:val="18"/>
                <w:szCs w:val="18"/>
              </w:rPr>
            </w:pPr>
            <w:r w:rsidRPr="000F0B41">
              <w:rPr>
                <w:i w:val="0"/>
                <w:sz w:val="18"/>
                <w:szCs w:val="18"/>
              </w:rPr>
              <w:t>Razširitev nevarnosti splošne odgovornosti izvajalca del v času garancijske dobe (vključno podizvajalci)</w:t>
            </w:r>
          </w:p>
        </w:tc>
        <w:tc>
          <w:tcPr>
            <w:tcW w:w="1984" w:type="dxa"/>
            <w:tcBorders>
              <w:bottom w:val="single" w:sz="4" w:space="0" w:color="auto"/>
            </w:tcBorders>
            <w:vAlign w:val="center"/>
            <w:hideMark/>
          </w:tcPr>
          <w:p w:rsidR="00153BEB" w:rsidRPr="000F0B41" w:rsidRDefault="00153BEB" w:rsidP="002D0DD0">
            <w:pPr>
              <w:jc w:val="center"/>
              <w:rPr>
                <w:i w:val="0"/>
                <w:sz w:val="18"/>
                <w:szCs w:val="18"/>
              </w:rPr>
            </w:pPr>
            <w:r w:rsidRPr="000F0B41">
              <w:rPr>
                <w:i w:val="0"/>
                <w:sz w:val="18"/>
                <w:szCs w:val="18"/>
              </w:rPr>
              <w:t>Splošna odgovornost v času garancije (2 leti) z enotno zavarovalno vsoto za osebe in škodo na tujih stvareh</w:t>
            </w:r>
          </w:p>
        </w:tc>
        <w:tc>
          <w:tcPr>
            <w:tcW w:w="1276" w:type="dxa"/>
            <w:vMerge/>
            <w:tcBorders>
              <w:bottom w:val="single" w:sz="4" w:space="0" w:color="auto"/>
            </w:tcBorders>
            <w:vAlign w:val="center"/>
            <w:hideMark/>
          </w:tcPr>
          <w:p w:rsidR="00153BEB" w:rsidRPr="000F0B41" w:rsidRDefault="00153BEB" w:rsidP="002D0DD0">
            <w:pPr>
              <w:rPr>
                <w:i w:val="0"/>
                <w:sz w:val="18"/>
                <w:szCs w:val="18"/>
              </w:rPr>
            </w:pPr>
          </w:p>
        </w:tc>
        <w:tc>
          <w:tcPr>
            <w:tcW w:w="1417" w:type="dxa"/>
            <w:tcBorders>
              <w:bottom w:val="single" w:sz="4" w:space="0" w:color="auto"/>
            </w:tcBorders>
            <w:noWrap/>
            <w:vAlign w:val="center"/>
            <w:hideMark/>
          </w:tcPr>
          <w:p w:rsidR="00153BEB" w:rsidRPr="000F0B41" w:rsidRDefault="00153BEB" w:rsidP="002D0DD0">
            <w:pPr>
              <w:ind w:firstLineChars="100" w:firstLine="180"/>
              <w:jc w:val="right"/>
              <w:rPr>
                <w:bCs/>
                <w:i w:val="0"/>
                <w:sz w:val="18"/>
                <w:szCs w:val="18"/>
              </w:rPr>
            </w:pPr>
            <w:r w:rsidRPr="000F0B41">
              <w:rPr>
                <w:bCs/>
                <w:i w:val="0"/>
                <w:sz w:val="18"/>
                <w:szCs w:val="18"/>
              </w:rPr>
              <w:t>500.000</w:t>
            </w:r>
          </w:p>
        </w:tc>
        <w:tc>
          <w:tcPr>
            <w:tcW w:w="2179" w:type="dxa"/>
            <w:vAlign w:val="center"/>
            <w:hideMark/>
          </w:tcPr>
          <w:p w:rsidR="00153BEB" w:rsidRPr="000F0B41" w:rsidRDefault="00153BEB" w:rsidP="002D0DD0">
            <w:pPr>
              <w:jc w:val="center"/>
              <w:rPr>
                <w:i w:val="0"/>
                <w:sz w:val="18"/>
                <w:szCs w:val="18"/>
              </w:rPr>
            </w:pPr>
            <w:r w:rsidRPr="000F0B41">
              <w:rPr>
                <w:i w:val="0"/>
                <w:sz w:val="18"/>
                <w:szCs w:val="18"/>
              </w:rPr>
              <w:t>Odbitna franšiza največ 10.000 EUR.</w:t>
            </w:r>
          </w:p>
          <w:p w:rsidR="00153BEB" w:rsidRPr="000F0B41" w:rsidRDefault="00153BEB" w:rsidP="002D0DD0">
            <w:pPr>
              <w:jc w:val="center"/>
              <w:rPr>
                <w:i w:val="0"/>
                <w:sz w:val="18"/>
                <w:szCs w:val="18"/>
              </w:rPr>
            </w:pPr>
          </w:p>
        </w:tc>
      </w:tr>
    </w:tbl>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p w:rsidR="00153BEB" w:rsidRPr="00BD6AD5" w:rsidRDefault="00153BEB" w:rsidP="00153BEB">
      <w:pPr>
        <w:jc w:val="right"/>
        <w:rPr>
          <w:b/>
          <w:i w:val="0"/>
          <w:sz w:val="22"/>
          <w:szCs w:val="22"/>
          <w:highlight w:val="yellow"/>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626"/>
        <w:gridCol w:w="1276"/>
        <w:gridCol w:w="1417"/>
        <w:gridCol w:w="2179"/>
      </w:tblGrid>
      <w:tr w:rsidR="00153BEB" w:rsidRPr="000F0B41" w:rsidTr="002D0DD0">
        <w:trPr>
          <w:trHeight w:val="360"/>
        </w:trPr>
        <w:tc>
          <w:tcPr>
            <w:tcW w:w="10135" w:type="dxa"/>
            <w:gridSpan w:val="5"/>
            <w:noWrap/>
            <w:vAlign w:val="bottom"/>
          </w:tcPr>
          <w:p w:rsidR="00153BEB" w:rsidRPr="000F0B41" w:rsidRDefault="00153BEB" w:rsidP="002D0DD0">
            <w:pPr>
              <w:jc w:val="center"/>
              <w:rPr>
                <w:b/>
                <w:bCs/>
                <w:i w:val="0"/>
                <w:sz w:val="22"/>
                <w:szCs w:val="22"/>
              </w:rPr>
            </w:pPr>
          </w:p>
          <w:p w:rsidR="00153BEB" w:rsidRPr="000F0B41" w:rsidRDefault="00153BEB" w:rsidP="002D0DD0">
            <w:pPr>
              <w:jc w:val="center"/>
              <w:rPr>
                <w:b/>
                <w:bCs/>
                <w:i w:val="0"/>
                <w:sz w:val="22"/>
                <w:szCs w:val="22"/>
              </w:rPr>
            </w:pPr>
            <w:r w:rsidRPr="000F0B41">
              <w:rPr>
                <w:b/>
                <w:bCs/>
                <w:i w:val="0"/>
                <w:sz w:val="22"/>
                <w:szCs w:val="22"/>
              </w:rPr>
              <w:t>RAZŠIRITVE ZAVAROVALNEGA KRITJA IN DODATNE NEVARNOSTI</w:t>
            </w:r>
          </w:p>
          <w:p w:rsidR="00153BEB" w:rsidRPr="000F0B41" w:rsidRDefault="00153BEB" w:rsidP="002D0DD0">
            <w:pPr>
              <w:jc w:val="center"/>
              <w:rPr>
                <w:b/>
                <w:bCs/>
                <w:i w:val="0"/>
                <w:szCs w:val="24"/>
              </w:rPr>
            </w:pPr>
          </w:p>
        </w:tc>
      </w:tr>
      <w:tr w:rsidR="00153BEB" w:rsidRPr="000F0B41" w:rsidTr="002D0DD0">
        <w:trPr>
          <w:trHeight w:val="582"/>
        </w:trPr>
        <w:tc>
          <w:tcPr>
            <w:tcW w:w="637" w:type="dxa"/>
            <w:vAlign w:val="center"/>
            <w:hideMark/>
          </w:tcPr>
          <w:p w:rsidR="00153BEB" w:rsidRPr="000F0B41" w:rsidRDefault="00153BEB" w:rsidP="002D0DD0">
            <w:pPr>
              <w:jc w:val="center"/>
              <w:rPr>
                <w:b/>
                <w:bCs/>
                <w:i w:val="0"/>
                <w:sz w:val="22"/>
                <w:szCs w:val="22"/>
              </w:rPr>
            </w:pPr>
            <w:proofErr w:type="spellStart"/>
            <w:r w:rsidRPr="000F0B41">
              <w:rPr>
                <w:b/>
                <w:bCs/>
                <w:i w:val="0"/>
                <w:sz w:val="22"/>
                <w:szCs w:val="22"/>
              </w:rPr>
              <w:t>Zap</w:t>
            </w:r>
            <w:proofErr w:type="spellEnd"/>
            <w:r w:rsidRPr="000F0B41">
              <w:rPr>
                <w:b/>
                <w:bCs/>
                <w:i w:val="0"/>
                <w:sz w:val="22"/>
                <w:szCs w:val="22"/>
              </w:rPr>
              <w:t>. št.</w:t>
            </w:r>
          </w:p>
        </w:tc>
        <w:tc>
          <w:tcPr>
            <w:tcW w:w="4626" w:type="dxa"/>
            <w:vAlign w:val="center"/>
            <w:hideMark/>
          </w:tcPr>
          <w:p w:rsidR="00153BEB" w:rsidRPr="000F0B41" w:rsidRDefault="00153BEB" w:rsidP="002D0DD0">
            <w:pPr>
              <w:jc w:val="center"/>
              <w:rPr>
                <w:b/>
                <w:bCs/>
                <w:i w:val="0"/>
                <w:sz w:val="22"/>
                <w:szCs w:val="22"/>
              </w:rPr>
            </w:pPr>
            <w:r w:rsidRPr="000F0B41">
              <w:rPr>
                <w:b/>
                <w:bCs/>
                <w:i w:val="0"/>
                <w:sz w:val="22"/>
                <w:szCs w:val="22"/>
              </w:rPr>
              <w:t>Predmet zavarovanja</w:t>
            </w:r>
          </w:p>
        </w:tc>
        <w:tc>
          <w:tcPr>
            <w:tcW w:w="1276" w:type="dxa"/>
            <w:vAlign w:val="center"/>
            <w:hideMark/>
          </w:tcPr>
          <w:p w:rsidR="00153BEB" w:rsidRPr="000F0B41" w:rsidRDefault="00153BEB" w:rsidP="002D0DD0">
            <w:pPr>
              <w:jc w:val="center"/>
              <w:rPr>
                <w:b/>
                <w:bCs/>
                <w:i w:val="0"/>
                <w:sz w:val="20"/>
              </w:rPr>
            </w:pPr>
            <w:r w:rsidRPr="000F0B41">
              <w:rPr>
                <w:b/>
                <w:bCs/>
                <w:i w:val="0"/>
                <w:sz w:val="20"/>
              </w:rPr>
              <w:t>Način zavarovanja</w:t>
            </w:r>
          </w:p>
        </w:tc>
        <w:tc>
          <w:tcPr>
            <w:tcW w:w="1417" w:type="dxa"/>
            <w:vAlign w:val="center"/>
            <w:hideMark/>
          </w:tcPr>
          <w:p w:rsidR="00153BEB" w:rsidRPr="000F0B41" w:rsidRDefault="00153BEB" w:rsidP="002D0DD0">
            <w:pPr>
              <w:jc w:val="center"/>
              <w:rPr>
                <w:b/>
                <w:bCs/>
                <w:i w:val="0"/>
                <w:sz w:val="20"/>
              </w:rPr>
            </w:pPr>
            <w:r w:rsidRPr="000F0B41">
              <w:rPr>
                <w:b/>
                <w:bCs/>
                <w:i w:val="0"/>
                <w:sz w:val="20"/>
              </w:rPr>
              <w:t>Zavarovalna vsota (v EUR)</w:t>
            </w:r>
          </w:p>
        </w:tc>
        <w:tc>
          <w:tcPr>
            <w:tcW w:w="2179" w:type="dxa"/>
            <w:vAlign w:val="center"/>
            <w:hideMark/>
          </w:tcPr>
          <w:p w:rsidR="00153BEB" w:rsidRPr="000F0B41" w:rsidRDefault="00153BEB" w:rsidP="002D0DD0">
            <w:pPr>
              <w:jc w:val="center"/>
              <w:rPr>
                <w:b/>
                <w:bCs/>
                <w:i w:val="0"/>
                <w:sz w:val="22"/>
                <w:szCs w:val="22"/>
              </w:rPr>
            </w:pPr>
            <w:r w:rsidRPr="000F0B41">
              <w:rPr>
                <w:b/>
                <w:bCs/>
                <w:i w:val="0"/>
                <w:sz w:val="22"/>
                <w:szCs w:val="22"/>
              </w:rPr>
              <w:t>Opomba</w:t>
            </w:r>
          </w:p>
        </w:tc>
      </w:tr>
      <w:tr w:rsidR="00153BEB" w:rsidRPr="000F0B41" w:rsidTr="002D0DD0">
        <w:trPr>
          <w:trHeight w:val="565"/>
        </w:trPr>
        <w:tc>
          <w:tcPr>
            <w:tcW w:w="637" w:type="dxa"/>
            <w:vAlign w:val="center"/>
            <w:hideMark/>
          </w:tcPr>
          <w:p w:rsidR="00153BEB" w:rsidRPr="000F0B41" w:rsidRDefault="00153BEB" w:rsidP="002D0DD0">
            <w:pPr>
              <w:jc w:val="center"/>
              <w:rPr>
                <w:i w:val="0"/>
                <w:sz w:val="20"/>
              </w:rPr>
            </w:pPr>
            <w:r w:rsidRPr="000F0B41">
              <w:rPr>
                <w:i w:val="0"/>
                <w:sz w:val="20"/>
              </w:rPr>
              <w:t>6.</w:t>
            </w:r>
          </w:p>
        </w:tc>
        <w:tc>
          <w:tcPr>
            <w:tcW w:w="4626" w:type="dxa"/>
            <w:vAlign w:val="center"/>
            <w:hideMark/>
          </w:tcPr>
          <w:p w:rsidR="00153BEB" w:rsidRPr="000F0B41" w:rsidRDefault="00153BEB" w:rsidP="002D0DD0">
            <w:pPr>
              <w:rPr>
                <w:i w:val="0"/>
                <w:sz w:val="20"/>
              </w:rPr>
            </w:pPr>
            <w:r w:rsidRPr="000F0B41">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rsidR="00153BEB" w:rsidRPr="000F0B41" w:rsidRDefault="00153BEB" w:rsidP="002D0DD0">
            <w:pPr>
              <w:jc w:val="center"/>
              <w:rPr>
                <w:i w:val="0"/>
                <w:szCs w:val="24"/>
              </w:rPr>
            </w:pPr>
            <w:r w:rsidRPr="000F0B41">
              <w:rPr>
                <w:i w:val="0"/>
                <w:szCs w:val="24"/>
              </w:rPr>
              <w:t>Na I. riziko</w:t>
            </w:r>
          </w:p>
        </w:tc>
        <w:tc>
          <w:tcPr>
            <w:tcW w:w="1417" w:type="dxa"/>
            <w:vAlign w:val="center"/>
            <w:hideMark/>
          </w:tcPr>
          <w:p w:rsidR="00153BEB" w:rsidRPr="000F0B41" w:rsidRDefault="00153BEB" w:rsidP="002D0DD0">
            <w:pPr>
              <w:ind w:firstLineChars="100" w:firstLine="220"/>
              <w:jc w:val="right"/>
              <w:rPr>
                <w:bCs/>
                <w:i w:val="0"/>
                <w:sz w:val="22"/>
                <w:szCs w:val="22"/>
              </w:rPr>
            </w:pPr>
            <w:r w:rsidRPr="000F0B41">
              <w:rPr>
                <w:bCs/>
                <w:i w:val="0"/>
                <w:sz w:val="22"/>
                <w:szCs w:val="22"/>
              </w:rPr>
              <w:t>1.000.000</w:t>
            </w:r>
          </w:p>
        </w:tc>
        <w:tc>
          <w:tcPr>
            <w:tcW w:w="2179" w:type="dxa"/>
            <w:vAlign w:val="center"/>
            <w:hideMark/>
          </w:tcPr>
          <w:p w:rsidR="00153BEB" w:rsidRPr="000F0B41" w:rsidRDefault="00153BEB" w:rsidP="002D0DD0">
            <w:pPr>
              <w:jc w:val="center"/>
              <w:rPr>
                <w:i w:val="0"/>
                <w:sz w:val="20"/>
              </w:rPr>
            </w:pPr>
            <w:r w:rsidRPr="000F0B41">
              <w:rPr>
                <w:i w:val="0"/>
                <w:sz w:val="20"/>
              </w:rPr>
              <w:t>Odbitna franšiza največ 5.000 EUR.</w:t>
            </w:r>
          </w:p>
        </w:tc>
      </w:tr>
      <w:tr w:rsidR="00153BEB" w:rsidRPr="000F0B41" w:rsidTr="002D0DD0">
        <w:trPr>
          <w:trHeight w:val="360"/>
        </w:trPr>
        <w:tc>
          <w:tcPr>
            <w:tcW w:w="637" w:type="dxa"/>
            <w:vAlign w:val="center"/>
            <w:hideMark/>
          </w:tcPr>
          <w:p w:rsidR="00153BEB" w:rsidRPr="000F0B41" w:rsidRDefault="00153BEB" w:rsidP="002D0DD0">
            <w:pPr>
              <w:jc w:val="center"/>
              <w:rPr>
                <w:i w:val="0"/>
                <w:sz w:val="20"/>
              </w:rPr>
            </w:pPr>
            <w:r w:rsidRPr="000F0B41">
              <w:rPr>
                <w:i w:val="0"/>
                <w:sz w:val="20"/>
              </w:rPr>
              <w:t>7.</w:t>
            </w:r>
          </w:p>
        </w:tc>
        <w:tc>
          <w:tcPr>
            <w:tcW w:w="4626" w:type="dxa"/>
            <w:vAlign w:val="center"/>
            <w:hideMark/>
          </w:tcPr>
          <w:p w:rsidR="00153BEB" w:rsidRPr="000F0B41" w:rsidRDefault="00153BEB" w:rsidP="002D0DD0">
            <w:pPr>
              <w:rPr>
                <w:i w:val="0"/>
                <w:sz w:val="20"/>
              </w:rPr>
            </w:pPr>
            <w:r w:rsidRPr="000F0B41">
              <w:rPr>
                <w:i w:val="0"/>
                <w:sz w:val="20"/>
              </w:rPr>
              <w:t>Stroški čiščenja in rušenja, ki bi nastali zaradi uničenja ali poškodovanja zavarovanih stvari (do 3% od zneska zavarovane vrednosti poškodovanih stvari so ti stroški že vključeni v temeljne nevarnosti)</w:t>
            </w:r>
          </w:p>
        </w:tc>
        <w:tc>
          <w:tcPr>
            <w:tcW w:w="1276" w:type="dxa"/>
            <w:vMerge/>
            <w:vAlign w:val="center"/>
            <w:hideMark/>
          </w:tcPr>
          <w:p w:rsidR="00153BEB" w:rsidRPr="000F0B41" w:rsidRDefault="00153BEB" w:rsidP="002D0DD0">
            <w:pPr>
              <w:rPr>
                <w:i w:val="0"/>
                <w:szCs w:val="24"/>
              </w:rPr>
            </w:pPr>
          </w:p>
        </w:tc>
        <w:tc>
          <w:tcPr>
            <w:tcW w:w="1417" w:type="dxa"/>
            <w:vAlign w:val="center"/>
            <w:hideMark/>
          </w:tcPr>
          <w:p w:rsidR="00153BEB" w:rsidRPr="000F0B41" w:rsidRDefault="00153BEB" w:rsidP="002D0DD0">
            <w:pPr>
              <w:ind w:firstLineChars="100" w:firstLine="220"/>
              <w:jc w:val="right"/>
              <w:rPr>
                <w:bCs/>
                <w:i w:val="0"/>
                <w:sz w:val="22"/>
                <w:szCs w:val="22"/>
              </w:rPr>
            </w:pPr>
            <w:r w:rsidRPr="000F0B41">
              <w:rPr>
                <w:bCs/>
                <w:i w:val="0"/>
                <w:sz w:val="22"/>
                <w:szCs w:val="22"/>
              </w:rPr>
              <w:t>150.000</w:t>
            </w:r>
          </w:p>
        </w:tc>
        <w:tc>
          <w:tcPr>
            <w:tcW w:w="2179" w:type="dxa"/>
            <w:vAlign w:val="center"/>
            <w:hideMark/>
          </w:tcPr>
          <w:p w:rsidR="00153BEB" w:rsidRPr="000F0B41" w:rsidRDefault="00153BEB" w:rsidP="002D0DD0">
            <w:pPr>
              <w:jc w:val="center"/>
              <w:rPr>
                <w:i w:val="0"/>
                <w:sz w:val="20"/>
              </w:rPr>
            </w:pPr>
            <w:r w:rsidRPr="000F0B41">
              <w:rPr>
                <w:i w:val="0"/>
                <w:sz w:val="20"/>
              </w:rPr>
              <w:t>Odbitna franšiza največ 5.000 EUR. </w:t>
            </w:r>
          </w:p>
        </w:tc>
      </w:tr>
      <w:tr w:rsidR="00153BEB" w:rsidRPr="000F0B41" w:rsidTr="002D0DD0">
        <w:trPr>
          <w:trHeight w:val="332"/>
        </w:trPr>
        <w:tc>
          <w:tcPr>
            <w:tcW w:w="637" w:type="dxa"/>
            <w:vAlign w:val="center"/>
            <w:hideMark/>
          </w:tcPr>
          <w:p w:rsidR="00153BEB" w:rsidRPr="000F0B41" w:rsidRDefault="00153BEB" w:rsidP="002D0DD0">
            <w:pPr>
              <w:jc w:val="center"/>
              <w:rPr>
                <w:i w:val="0"/>
                <w:sz w:val="20"/>
              </w:rPr>
            </w:pPr>
            <w:r w:rsidRPr="000F0B41">
              <w:rPr>
                <w:i w:val="0"/>
                <w:sz w:val="20"/>
              </w:rPr>
              <w:t>8.</w:t>
            </w:r>
          </w:p>
        </w:tc>
        <w:tc>
          <w:tcPr>
            <w:tcW w:w="4626" w:type="dxa"/>
            <w:vAlign w:val="center"/>
            <w:hideMark/>
          </w:tcPr>
          <w:p w:rsidR="00153BEB" w:rsidRPr="000F0B41" w:rsidRDefault="00153BEB" w:rsidP="002D0DD0">
            <w:pPr>
              <w:rPr>
                <w:i w:val="0"/>
                <w:sz w:val="20"/>
              </w:rPr>
            </w:pPr>
            <w:r w:rsidRPr="000F0B41">
              <w:rPr>
                <w:i w:val="0"/>
                <w:sz w:val="20"/>
              </w:rPr>
              <w:t>Nevarnost poplave, visoke in talne vode</w:t>
            </w:r>
          </w:p>
        </w:tc>
        <w:tc>
          <w:tcPr>
            <w:tcW w:w="1276" w:type="dxa"/>
            <w:vMerge/>
            <w:vAlign w:val="center"/>
            <w:hideMark/>
          </w:tcPr>
          <w:p w:rsidR="00153BEB" w:rsidRPr="000F0B41" w:rsidRDefault="00153BEB" w:rsidP="002D0DD0">
            <w:pPr>
              <w:rPr>
                <w:i w:val="0"/>
                <w:szCs w:val="24"/>
              </w:rPr>
            </w:pPr>
          </w:p>
        </w:tc>
        <w:tc>
          <w:tcPr>
            <w:tcW w:w="1417" w:type="dxa"/>
            <w:vAlign w:val="center"/>
            <w:hideMark/>
          </w:tcPr>
          <w:p w:rsidR="00153BEB" w:rsidRPr="000F0B41" w:rsidRDefault="00153BEB" w:rsidP="002D0DD0">
            <w:pPr>
              <w:ind w:firstLineChars="100" w:firstLine="220"/>
              <w:jc w:val="right"/>
              <w:rPr>
                <w:bCs/>
                <w:i w:val="0"/>
                <w:sz w:val="22"/>
                <w:szCs w:val="22"/>
              </w:rPr>
            </w:pPr>
            <w:r w:rsidRPr="000F0B41">
              <w:rPr>
                <w:bCs/>
                <w:i w:val="0"/>
                <w:sz w:val="22"/>
                <w:szCs w:val="22"/>
              </w:rPr>
              <w:t>200.000</w:t>
            </w:r>
          </w:p>
        </w:tc>
        <w:tc>
          <w:tcPr>
            <w:tcW w:w="2179" w:type="dxa"/>
            <w:vAlign w:val="center"/>
            <w:hideMark/>
          </w:tcPr>
          <w:p w:rsidR="00153BEB" w:rsidRPr="000F0B41" w:rsidRDefault="00153BEB" w:rsidP="002D0DD0">
            <w:pPr>
              <w:jc w:val="center"/>
              <w:rPr>
                <w:i w:val="0"/>
                <w:sz w:val="20"/>
              </w:rPr>
            </w:pPr>
            <w:r w:rsidRPr="000F0B41">
              <w:rPr>
                <w:i w:val="0"/>
                <w:sz w:val="20"/>
              </w:rPr>
              <w:t>Temeljna odbitna franšiza.</w:t>
            </w:r>
          </w:p>
        </w:tc>
      </w:tr>
      <w:tr w:rsidR="00153BEB" w:rsidRPr="000F0B41" w:rsidTr="002D0DD0">
        <w:trPr>
          <w:trHeight w:val="751"/>
        </w:trPr>
        <w:tc>
          <w:tcPr>
            <w:tcW w:w="637" w:type="dxa"/>
            <w:vAlign w:val="center"/>
            <w:hideMark/>
          </w:tcPr>
          <w:p w:rsidR="00153BEB" w:rsidRPr="000F0B41" w:rsidRDefault="00153BEB" w:rsidP="002D0DD0">
            <w:pPr>
              <w:jc w:val="center"/>
              <w:rPr>
                <w:i w:val="0"/>
                <w:sz w:val="20"/>
              </w:rPr>
            </w:pPr>
            <w:r w:rsidRPr="000F0B41">
              <w:rPr>
                <w:i w:val="0"/>
                <w:sz w:val="20"/>
              </w:rPr>
              <w:t>9.</w:t>
            </w:r>
          </w:p>
        </w:tc>
        <w:tc>
          <w:tcPr>
            <w:tcW w:w="4626" w:type="dxa"/>
            <w:vAlign w:val="center"/>
            <w:hideMark/>
          </w:tcPr>
          <w:p w:rsidR="00153BEB" w:rsidRPr="000F0B41" w:rsidRDefault="00153BEB" w:rsidP="002D0DD0">
            <w:pPr>
              <w:rPr>
                <w:i w:val="0"/>
                <w:sz w:val="20"/>
              </w:rPr>
            </w:pPr>
            <w:r w:rsidRPr="000F0B41">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hideMark/>
          </w:tcPr>
          <w:p w:rsidR="00153BEB" w:rsidRPr="000F0B41" w:rsidRDefault="00153BEB" w:rsidP="002D0DD0">
            <w:pPr>
              <w:rPr>
                <w:i w:val="0"/>
                <w:szCs w:val="24"/>
              </w:rPr>
            </w:pPr>
          </w:p>
        </w:tc>
        <w:tc>
          <w:tcPr>
            <w:tcW w:w="1417" w:type="dxa"/>
            <w:vAlign w:val="center"/>
            <w:hideMark/>
          </w:tcPr>
          <w:p w:rsidR="00153BEB" w:rsidRPr="000F0B41" w:rsidRDefault="00153BEB" w:rsidP="002D0DD0">
            <w:pPr>
              <w:ind w:firstLineChars="100" w:firstLine="220"/>
              <w:jc w:val="right"/>
              <w:rPr>
                <w:bCs/>
                <w:i w:val="0"/>
                <w:sz w:val="22"/>
                <w:szCs w:val="22"/>
              </w:rPr>
            </w:pPr>
            <w:r w:rsidRPr="000F0B41">
              <w:rPr>
                <w:bCs/>
                <w:i w:val="0"/>
                <w:sz w:val="22"/>
                <w:szCs w:val="22"/>
              </w:rPr>
              <w:t>50.000</w:t>
            </w:r>
          </w:p>
        </w:tc>
        <w:tc>
          <w:tcPr>
            <w:tcW w:w="2179" w:type="dxa"/>
            <w:vAlign w:val="center"/>
            <w:hideMark/>
          </w:tcPr>
          <w:p w:rsidR="00153BEB" w:rsidRPr="000F0B41" w:rsidRDefault="00153BEB" w:rsidP="002D0DD0">
            <w:pPr>
              <w:jc w:val="center"/>
              <w:rPr>
                <w:i w:val="0"/>
                <w:sz w:val="20"/>
              </w:rPr>
            </w:pPr>
            <w:r w:rsidRPr="000F0B41">
              <w:rPr>
                <w:i w:val="0"/>
                <w:sz w:val="20"/>
              </w:rPr>
              <w:t>Odbitna franšiza največ 2.500 EUR.</w:t>
            </w:r>
          </w:p>
        </w:tc>
      </w:tr>
      <w:tr w:rsidR="00153BEB" w:rsidRPr="000F0B41" w:rsidTr="002D0DD0">
        <w:trPr>
          <w:trHeight w:val="751"/>
        </w:trPr>
        <w:tc>
          <w:tcPr>
            <w:tcW w:w="637" w:type="dxa"/>
            <w:tcBorders>
              <w:bottom w:val="single" w:sz="4" w:space="0" w:color="auto"/>
            </w:tcBorders>
            <w:vAlign w:val="center"/>
          </w:tcPr>
          <w:p w:rsidR="00153BEB" w:rsidRPr="000F0B41" w:rsidRDefault="00153BEB" w:rsidP="002D0DD0">
            <w:pPr>
              <w:jc w:val="center"/>
              <w:rPr>
                <w:i w:val="0"/>
                <w:sz w:val="20"/>
              </w:rPr>
            </w:pPr>
            <w:r w:rsidRPr="000F0B41">
              <w:rPr>
                <w:i w:val="0"/>
                <w:sz w:val="20"/>
              </w:rPr>
              <w:t>10.</w:t>
            </w:r>
          </w:p>
        </w:tc>
        <w:tc>
          <w:tcPr>
            <w:tcW w:w="4626" w:type="dxa"/>
            <w:tcBorders>
              <w:bottom w:val="single" w:sz="4" w:space="0" w:color="auto"/>
            </w:tcBorders>
            <w:vAlign w:val="center"/>
          </w:tcPr>
          <w:p w:rsidR="00153BEB" w:rsidRPr="000F0B41" w:rsidRDefault="00153BEB" w:rsidP="002D0DD0">
            <w:pPr>
              <w:rPr>
                <w:i w:val="0"/>
                <w:sz w:val="20"/>
              </w:rPr>
            </w:pPr>
            <w:r w:rsidRPr="000F0B41">
              <w:rPr>
                <w:i w:val="0"/>
                <w:sz w:val="20"/>
              </w:rPr>
              <w:t>Deli objekta oziroma oprema, kar izvajajo drugi izvajalci</w:t>
            </w:r>
          </w:p>
        </w:tc>
        <w:tc>
          <w:tcPr>
            <w:tcW w:w="1276" w:type="dxa"/>
            <w:tcBorders>
              <w:bottom w:val="single" w:sz="4" w:space="0" w:color="auto"/>
            </w:tcBorders>
            <w:vAlign w:val="center"/>
          </w:tcPr>
          <w:p w:rsidR="00153BEB" w:rsidRPr="000F0B41" w:rsidRDefault="00153BEB" w:rsidP="002D0DD0">
            <w:pPr>
              <w:rPr>
                <w:i w:val="0"/>
                <w:szCs w:val="24"/>
              </w:rPr>
            </w:pPr>
          </w:p>
        </w:tc>
        <w:tc>
          <w:tcPr>
            <w:tcW w:w="1417" w:type="dxa"/>
            <w:tcBorders>
              <w:bottom w:val="single" w:sz="4" w:space="0" w:color="auto"/>
            </w:tcBorders>
            <w:vAlign w:val="center"/>
          </w:tcPr>
          <w:p w:rsidR="00153BEB" w:rsidRPr="000F0B41" w:rsidRDefault="00153BEB" w:rsidP="002D0DD0">
            <w:pPr>
              <w:ind w:firstLineChars="100" w:firstLine="220"/>
              <w:jc w:val="right"/>
              <w:rPr>
                <w:bCs/>
                <w:i w:val="0"/>
                <w:sz w:val="22"/>
                <w:szCs w:val="22"/>
              </w:rPr>
            </w:pPr>
            <w:r w:rsidRPr="000F0B41">
              <w:rPr>
                <w:bCs/>
                <w:i w:val="0"/>
                <w:sz w:val="22"/>
                <w:szCs w:val="22"/>
              </w:rPr>
              <w:t>150.000</w:t>
            </w:r>
          </w:p>
        </w:tc>
        <w:tc>
          <w:tcPr>
            <w:tcW w:w="2179" w:type="dxa"/>
            <w:tcBorders>
              <w:bottom w:val="single" w:sz="4" w:space="0" w:color="auto"/>
            </w:tcBorders>
            <w:vAlign w:val="center"/>
          </w:tcPr>
          <w:p w:rsidR="00153BEB" w:rsidRPr="000F0B41" w:rsidRDefault="00153BEB" w:rsidP="002D0DD0">
            <w:pPr>
              <w:jc w:val="center"/>
              <w:rPr>
                <w:i w:val="0"/>
                <w:sz w:val="20"/>
              </w:rPr>
            </w:pPr>
            <w:r w:rsidRPr="000F0B41">
              <w:rPr>
                <w:i w:val="0"/>
                <w:sz w:val="20"/>
              </w:rPr>
              <w:t>Odbitna franšiza največ 5.000 EUR.</w:t>
            </w:r>
          </w:p>
        </w:tc>
      </w:tr>
      <w:tr w:rsidR="00153BEB" w:rsidRPr="000F0B41" w:rsidTr="002D0DD0">
        <w:trPr>
          <w:trHeight w:val="237"/>
        </w:trPr>
        <w:tc>
          <w:tcPr>
            <w:tcW w:w="10135" w:type="dxa"/>
            <w:gridSpan w:val="5"/>
            <w:tcBorders>
              <w:bottom w:val="nil"/>
            </w:tcBorders>
            <w:vAlign w:val="center"/>
            <w:hideMark/>
          </w:tcPr>
          <w:p w:rsidR="00153BEB" w:rsidRPr="000F0B41" w:rsidRDefault="00153BEB" w:rsidP="002D0DD0">
            <w:pPr>
              <w:rPr>
                <w:i w:val="0"/>
                <w:sz w:val="20"/>
              </w:rPr>
            </w:pPr>
            <w:r w:rsidRPr="000F0B41">
              <w:rPr>
                <w:b/>
                <w:i w:val="0"/>
                <w:sz w:val="22"/>
                <w:szCs w:val="22"/>
              </w:rPr>
              <w:t>Klavzule:</w:t>
            </w:r>
          </w:p>
        </w:tc>
      </w:tr>
      <w:tr w:rsidR="00153BEB" w:rsidRPr="000F0B41" w:rsidTr="002D0DD0">
        <w:trPr>
          <w:trHeight w:val="1508"/>
        </w:trPr>
        <w:tc>
          <w:tcPr>
            <w:tcW w:w="10135" w:type="dxa"/>
            <w:gridSpan w:val="5"/>
            <w:vMerge w:val="restart"/>
            <w:tcBorders>
              <w:top w:val="nil"/>
            </w:tcBorders>
            <w:vAlign w:val="center"/>
            <w:hideMark/>
          </w:tcPr>
          <w:p w:rsidR="00153BEB" w:rsidRPr="000F0B41" w:rsidRDefault="00153BEB" w:rsidP="00153BEB">
            <w:pPr>
              <w:pStyle w:val="Odstavekseznama"/>
              <w:numPr>
                <w:ilvl w:val="0"/>
                <w:numId w:val="67"/>
              </w:numPr>
              <w:ind w:left="0"/>
              <w:rPr>
                <w:i w:val="0"/>
                <w:sz w:val="20"/>
              </w:rPr>
            </w:pPr>
            <w:r w:rsidRPr="000F0B41">
              <w:rPr>
                <w:i w:val="0"/>
                <w:sz w:val="20"/>
              </w:rPr>
              <w:t xml:space="preserve">Temeljna odbitna franšiza znaša 10% od izračunane zavarovalnine, vendar v absolutnem znesku ne manj kot </w:t>
            </w:r>
            <w:r w:rsidRPr="000F0B41">
              <w:rPr>
                <w:b/>
                <w:i w:val="0"/>
                <w:sz w:val="20"/>
              </w:rPr>
              <w:t>100,00 EUR</w:t>
            </w:r>
            <w:r w:rsidRPr="000F0B41">
              <w:rPr>
                <w:i w:val="0"/>
                <w:sz w:val="20"/>
              </w:rPr>
              <w:t xml:space="preserve"> in ne več kot </w:t>
            </w:r>
            <w:r w:rsidRPr="000F0B41">
              <w:rPr>
                <w:b/>
                <w:i w:val="0"/>
                <w:sz w:val="20"/>
              </w:rPr>
              <w:t>6.700,00 EUR</w:t>
            </w:r>
            <w:r w:rsidRPr="000F0B41">
              <w:rPr>
                <w:i w:val="0"/>
                <w:sz w:val="20"/>
              </w:rPr>
              <w:t xml:space="preserve">, razen če je pri posamezni zaporedni številki določeno drugače. Zavarovanje je lahko sklenjeno z letnim agregatom v višini </w:t>
            </w:r>
            <w:proofErr w:type="spellStart"/>
            <w:r w:rsidRPr="000F0B41">
              <w:rPr>
                <w:i w:val="0"/>
                <w:sz w:val="20"/>
              </w:rPr>
              <w:t>enkratnika</w:t>
            </w:r>
            <w:proofErr w:type="spellEnd"/>
            <w:r w:rsidRPr="000F0B41">
              <w:rPr>
                <w:i w:val="0"/>
                <w:sz w:val="20"/>
              </w:rPr>
              <w:t xml:space="preserve"> zavarovalne vsote, razen če je pri posamezni zaporedni številki določeno drugače.</w:t>
            </w:r>
          </w:p>
          <w:p w:rsidR="00153BEB" w:rsidRPr="000F0B41" w:rsidRDefault="00153BEB" w:rsidP="00153BEB">
            <w:pPr>
              <w:pStyle w:val="Odstavekseznama"/>
              <w:numPr>
                <w:ilvl w:val="0"/>
                <w:numId w:val="67"/>
              </w:numPr>
              <w:ind w:left="0"/>
              <w:rPr>
                <w:i w:val="0"/>
                <w:sz w:val="20"/>
              </w:rPr>
            </w:pPr>
            <w:r w:rsidRPr="000F0B41">
              <w:rPr>
                <w:i w:val="0"/>
                <w:sz w:val="20"/>
              </w:rPr>
              <w:t xml:space="preserve">Pod </w:t>
            </w:r>
            <w:proofErr w:type="spellStart"/>
            <w:r w:rsidRPr="000F0B41">
              <w:rPr>
                <w:i w:val="0"/>
                <w:sz w:val="20"/>
              </w:rPr>
              <w:t>zap</w:t>
            </w:r>
            <w:proofErr w:type="spellEnd"/>
            <w:r w:rsidRPr="000F0B41">
              <w:rPr>
                <w:i w:val="0"/>
                <w:sz w:val="20"/>
              </w:rPr>
              <w:t xml:space="preserve">. št. 4 je v zavarovalno kritje vključena tudi odgovornosti za škode, ki izvirajo iz opravljanja strokovnega poklica odgovornega vodja del in odgovornega vodja posameznih del ter so posledica strokovne (vključno mehke škode) napake s </w:t>
            </w:r>
            <w:proofErr w:type="spellStart"/>
            <w:r w:rsidRPr="000F0B41">
              <w:rPr>
                <w:i w:val="0"/>
                <w:sz w:val="20"/>
              </w:rPr>
              <w:t>podlimitom</w:t>
            </w:r>
            <w:proofErr w:type="spellEnd"/>
            <w:r w:rsidRPr="000F0B41">
              <w:rPr>
                <w:i w:val="0"/>
                <w:sz w:val="20"/>
              </w:rPr>
              <w:t xml:space="preserve"> zavarovalnega kritja v višini 100.000</w:t>
            </w:r>
            <w:r w:rsidRPr="000F0B41">
              <w:rPr>
                <w:b/>
                <w:i w:val="0"/>
                <w:sz w:val="20"/>
              </w:rPr>
              <w:t xml:space="preserve"> EUR</w:t>
            </w:r>
            <w:r w:rsidRPr="000F0B41">
              <w:rPr>
                <w:i w:val="0"/>
                <w:sz w:val="20"/>
              </w:rPr>
              <w:t xml:space="preserve">. Prav tako so v zavarovalno kritje vključene čiste premoženjske škode z zavarovalno vsoto v višini najmanj </w:t>
            </w:r>
            <w:r w:rsidRPr="000F0B41">
              <w:rPr>
                <w:b/>
                <w:i w:val="0"/>
                <w:sz w:val="20"/>
              </w:rPr>
              <w:t>50.000 EUR</w:t>
            </w:r>
            <w:r w:rsidRPr="000F0B41">
              <w:rPr>
                <w:i w:val="0"/>
                <w:sz w:val="20"/>
              </w:rPr>
              <w:t xml:space="preserve"> (dovoljen </w:t>
            </w:r>
            <w:proofErr w:type="spellStart"/>
            <w:r w:rsidRPr="000F0B41">
              <w:rPr>
                <w:i w:val="0"/>
                <w:sz w:val="20"/>
              </w:rPr>
              <w:t>podlimit</w:t>
            </w:r>
            <w:proofErr w:type="spellEnd"/>
            <w:r w:rsidRPr="000F0B41">
              <w:rPr>
                <w:i w:val="0"/>
                <w:sz w:val="20"/>
              </w:rPr>
              <w:t xml:space="preserve">). </w:t>
            </w:r>
          </w:p>
          <w:p w:rsidR="00153BEB" w:rsidRPr="000F0B41" w:rsidRDefault="00153BEB" w:rsidP="00153BEB">
            <w:pPr>
              <w:pStyle w:val="Odstavekseznama"/>
              <w:numPr>
                <w:ilvl w:val="0"/>
                <w:numId w:val="67"/>
              </w:numPr>
              <w:ind w:left="0"/>
              <w:rPr>
                <w:i w:val="0"/>
                <w:sz w:val="20"/>
              </w:rPr>
            </w:pPr>
            <w:r w:rsidRPr="000F0B41">
              <w:rPr>
                <w:i w:val="0"/>
                <w:sz w:val="20"/>
              </w:rPr>
              <w:t xml:space="preserve">V zavarovalno kritje je vključena odgovornost za škodo iz nevarnostnih virov, za katere veljavni premijski sistemi in pogoji zavarovalnice določajo posebno premijo ali doplačilo k premiji in so v povezavi z izvajanjem dejavnosti, ki je predmet tega javnega naročila.                                                                                                                                                                                                                                                                  </w:t>
            </w:r>
          </w:p>
        </w:tc>
      </w:tr>
      <w:tr w:rsidR="00153BEB" w:rsidRPr="00BD6AD5" w:rsidTr="002D0DD0">
        <w:trPr>
          <w:trHeight w:val="519"/>
        </w:trPr>
        <w:tc>
          <w:tcPr>
            <w:tcW w:w="10135" w:type="dxa"/>
            <w:gridSpan w:val="5"/>
            <w:vMerge/>
            <w:vAlign w:val="center"/>
            <w:hideMark/>
          </w:tcPr>
          <w:p w:rsidR="00153BEB" w:rsidRPr="000F0B41" w:rsidRDefault="00153BEB" w:rsidP="002D0DD0">
            <w:pPr>
              <w:rPr>
                <w:i w:val="0"/>
                <w:sz w:val="20"/>
              </w:rPr>
            </w:pPr>
          </w:p>
        </w:tc>
      </w:tr>
    </w:tbl>
    <w:p w:rsidR="00153BEB" w:rsidRPr="000F0B41" w:rsidRDefault="00153BEB" w:rsidP="00153BEB">
      <w:pPr>
        <w:rPr>
          <w:b/>
          <w:i w:val="0"/>
          <w:sz w:val="22"/>
          <w:szCs w:val="22"/>
        </w:rPr>
      </w:pPr>
    </w:p>
    <w:p w:rsidR="00153BEB" w:rsidRPr="000F0B41" w:rsidRDefault="00153BEB" w:rsidP="00153BEB">
      <w:pPr>
        <w:rPr>
          <w:i w:val="0"/>
          <w:sz w:val="22"/>
          <w:szCs w:val="22"/>
        </w:rPr>
      </w:pPr>
    </w:p>
    <w:p w:rsidR="00153BEB" w:rsidRPr="000F0B41" w:rsidRDefault="00153BEB" w:rsidP="00153BEB">
      <w:pPr>
        <w:rPr>
          <w:b/>
          <w:i w:val="0"/>
          <w:sz w:val="22"/>
          <w:szCs w:val="22"/>
        </w:rPr>
      </w:pPr>
      <w:r w:rsidRPr="000F0B41">
        <w:rPr>
          <w:i w:val="0"/>
          <w:sz w:val="22"/>
          <w:szCs w:val="22"/>
        </w:rPr>
        <w:t xml:space="preserve">Kraj in datum:                                                           </w:t>
      </w:r>
      <w:r w:rsidRPr="000F0B41">
        <w:rPr>
          <w:i w:val="0"/>
          <w:sz w:val="22"/>
          <w:szCs w:val="22"/>
        </w:rPr>
        <w:tab/>
        <w:t>Ime in priimek predstavnika zavarovalnice:</w:t>
      </w:r>
    </w:p>
    <w:p w:rsidR="00153BEB" w:rsidRPr="000F0B41" w:rsidRDefault="00153BEB" w:rsidP="00153BEB">
      <w:pPr>
        <w:rPr>
          <w:i w:val="0"/>
          <w:sz w:val="22"/>
          <w:szCs w:val="22"/>
        </w:rPr>
      </w:pPr>
    </w:p>
    <w:p w:rsidR="00153BEB" w:rsidRPr="000F0B41" w:rsidRDefault="00153BEB" w:rsidP="00153BEB">
      <w:pPr>
        <w:rPr>
          <w:b/>
          <w:i w:val="0"/>
          <w:sz w:val="22"/>
          <w:szCs w:val="22"/>
        </w:rPr>
      </w:pPr>
      <w:r w:rsidRPr="000F0B41">
        <w:rPr>
          <w:i w:val="0"/>
          <w:sz w:val="22"/>
          <w:szCs w:val="22"/>
        </w:rPr>
        <w:t>____________________________</w:t>
      </w:r>
      <w:r w:rsidRPr="000F0B41">
        <w:rPr>
          <w:i w:val="0"/>
          <w:sz w:val="22"/>
          <w:szCs w:val="22"/>
        </w:rPr>
        <w:tab/>
      </w:r>
      <w:r w:rsidRPr="000F0B41">
        <w:rPr>
          <w:i w:val="0"/>
          <w:sz w:val="22"/>
          <w:szCs w:val="22"/>
        </w:rPr>
        <w:tab/>
      </w:r>
      <w:r w:rsidRPr="000F0B41">
        <w:rPr>
          <w:i w:val="0"/>
          <w:sz w:val="22"/>
          <w:szCs w:val="22"/>
        </w:rPr>
        <w:tab/>
        <w:t>___________________________________</w:t>
      </w:r>
    </w:p>
    <w:p w:rsidR="00153BEB" w:rsidRPr="000F0B41" w:rsidRDefault="00153BEB" w:rsidP="00153BEB">
      <w:pPr>
        <w:rPr>
          <w:i w:val="0"/>
          <w:sz w:val="22"/>
          <w:szCs w:val="22"/>
        </w:rPr>
      </w:pPr>
    </w:p>
    <w:p w:rsidR="00153BEB" w:rsidRPr="000F0B41" w:rsidRDefault="00153BEB" w:rsidP="00153BEB">
      <w:pPr>
        <w:rPr>
          <w:i w:val="0"/>
          <w:sz w:val="22"/>
          <w:szCs w:val="22"/>
        </w:rPr>
      </w:pPr>
    </w:p>
    <w:p w:rsidR="00153BEB" w:rsidRDefault="00153BEB" w:rsidP="00153BEB">
      <w:pPr>
        <w:ind w:firstLine="708"/>
        <w:jc w:val="center"/>
        <w:rPr>
          <w:b/>
          <w:i w:val="0"/>
          <w:color w:val="000000" w:themeColor="text1"/>
          <w:sz w:val="28"/>
          <w:szCs w:val="28"/>
        </w:rPr>
      </w:pPr>
      <w:r w:rsidRPr="000F0B41">
        <w:rPr>
          <w:i w:val="0"/>
          <w:sz w:val="22"/>
          <w:szCs w:val="22"/>
        </w:rPr>
        <w:t>Žig in podpis:</w:t>
      </w: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5225D2" w:rsidRDefault="005225D2" w:rsidP="00ED0823">
      <w:pPr>
        <w:jc w:val="right"/>
        <w:rPr>
          <w:b/>
          <w:i w:val="0"/>
          <w:sz w:val="22"/>
          <w:szCs w:val="22"/>
        </w:rPr>
      </w:pPr>
    </w:p>
    <w:p w:rsidR="00B77007" w:rsidRDefault="00B77007">
      <w:pPr>
        <w:rPr>
          <w:b/>
          <w:i w:val="0"/>
          <w:sz w:val="22"/>
          <w:szCs w:val="22"/>
        </w:rPr>
      </w:pPr>
      <w:r>
        <w:rPr>
          <w:b/>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5225D2">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E669D4" w:rsidRPr="0079325B" w:rsidRDefault="00E669D4" w:rsidP="00671036">
      <w:pPr>
        <w:pStyle w:val="Glava"/>
        <w:tabs>
          <w:tab w:val="clear" w:pos="4536"/>
          <w:tab w:val="clear" w:pos="9072"/>
        </w:tabs>
        <w:ind w:left="1080"/>
        <w:jc w:val="center"/>
        <w:rPr>
          <w:b/>
          <w:i w:val="0"/>
          <w:sz w:val="28"/>
          <w:szCs w:val="28"/>
        </w:rPr>
      </w:pPr>
      <w:r w:rsidRPr="0079325B">
        <w:rPr>
          <w:b/>
          <w:i w:val="0"/>
          <w:sz w:val="28"/>
          <w:szCs w:val="28"/>
        </w:rPr>
        <w:t>PODIZVAJALCI</w:t>
      </w:r>
    </w:p>
    <w:p w:rsidR="00E669D4" w:rsidRPr="0079325B" w:rsidRDefault="00E669D4" w:rsidP="00E669D4">
      <w:pPr>
        <w:pStyle w:val="Glava"/>
        <w:tabs>
          <w:tab w:val="clear" w:pos="4536"/>
          <w:tab w:val="clear" w:pos="9072"/>
        </w:tabs>
        <w:ind w:left="1080"/>
        <w:jc w:val="center"/>
        <w:rPr>
          <w:i w:val="0"/>
          <w:sz w:val="22"/>
          <w:szCs w:val="22"/>
        </w:rPr>
      </w:pPr>
    </w:p>
    <w:p w:rsidR="00E669D4" w:rsidRPr="0079325B" w:rsidRDefault="00E669D4" w:rsidP="00E669D4">
      <w:pPr>
        <w:pStyle w:val="Glava"/>
        <w:tabs>
          <w:tab w:val="clear" w:pos="4536"/>
          <w:tab w:val="clear" w:pos="9072"/>
        </w:tabs>
        <w:ind w:left="1080"/>
        <w:jc w:val="center"/>
        <w:rPr>
          <w:i w:val="0"/>
          <w:sz w:val="22"/>
          <w:szCs w:val="22"/>
        </w:rPr>
      </w:pPr>
    </w:p>
    <w:p w:rsidR="00E0546A" w:rsidRDefault="00E0546A" w:rsidP="00671036">
      <w:pPr>
        <w:numPr>
          <w:ilvl w:val="0"/>
          <w:numId w:val="10"/>
        </w:numPr>
        <w:ind w:left="3402"/>
        <w:rPr>
          <w:i w:val="0"/>
          <w:sz w:val="22"/>
          <w:szCs w:val="22"/>
        </w:rPr>
      </w:pPr>
      <w:r w:rsidRPr="00FB2782">
        <w:rPr>
          <w:i w:val="0"/>
          <w:sz w:val="22"/>
          <w:szCs w:val="22"/>
        </w:rPr>
        <w:t>udeležba podizvajalcev (priloga 8/1)</w:t>
      </w:r>
    </w:p>
    <w:p w:rsidR="00FF47F1" w:rsidRDefault="00E669D4" w:rsidP="00671036">
      <w:pPr>
        <w:numPr>
          <w:ilvl w:val="0"/>
          <w:numId w:val="10"/>
        </w:numPr>
        <w:ind w:left="3402"/>
        <w:rPr>
          <w:i w:val="0"/>
          <w:sz w:val="22"/>
          <w:szCs w:val="22"/>
        </w:rPr>
      </w:pPr>
      <w:r>
        <w:rPr>
          <w:i w:val="0"/>
          <w:sz w:val="22"/>
          <w:szCs w:val="22"/>
        </w:rPr>
        <w:t>z</w:t>
      </w:r>
      <w:r w:rsidR="00B652AC">
        <w:rPr>
          <w:i w:val="0"/>
          <w:sz w:val="22"/>
          <w:szCs w:val="22"/>
        </w:rPr>
        <w:t xml:space="preserve">ahteva </w:t>
      </w:r>
      <w:r w:rsidR="00361293">
        <w:rPr>
          <w:i w:val="0"/>
          <w:sz w:val="22"/>
          <w:szCs w:val="22"/>
        </w:rPr>
        <w:t xml:space="preserve">podizvajalca </w:t>
      </w:r>
      <w:r w:rsidR="00B652AC">
        <w:rPr>
          <w:i w:val="0"/>
          <w:sz w:val="22"/>
          <w:szCs w:val="22"/>
        </w:rPr>
        <w:t>z</w:t>
      </w:r>
      <w:r w:rsidR="004E3642">
        <w:rPr>
          <w:i w:val="0"/>
          <w:sz w:val="22"/>
          <w:szCs w:val="22"/>
        </w:rPr>
        <w:t xml:space="preserve">a neposredno plačilo (priloga </w:t>
      </w:r>
      <w:r w:rsidR="002E5E3C">
        <w:rPr>
          <w:i w:val="0"/>
          <w:sz w:val="22"/>
          <w:szCs w:val="22"/>
        </w:rPr>
        <w:t>8</w:t>
      </w:r>
      <w:r w:rsidR="00B652AC">
        <w:rPr>
          <w:i w:val="0"/>
          <w:sz w:val="22"/>
          <w:szCs w:val="22"/>
        </w:rPr>
        <w:t>/</w:t>
      </w:r>
      <w:r w:rsidR="00E0546A">
        <w:rPr>
          <w:i w:val="0"/>
          <w:sz w:val="22"/>
          <w:szCs w:val="22"/>
        </w:rPr>
        <w:t>2</w:t>
      </w:r>
      <w:r w:rsidR="00B652AC">
        <w:rPr>
          <w:i w:val="0"/>
          <w:sz w:val="22"/>
          <w:szCs w:val="22"/>
        </w:rPr>
        <w:t>)</w:t>
      </w:r>
    </w:p>
    <w:p w:rsidR="00FF47F1" w:rsidRPr="00FF47F1" w:rsidRDefault="00FF47F1" w:rsidP="00671036">
      <w:pPr>
        <w:numPr>
          <w:ilvl w:val="0"/>
          <w:numId w:val="10"/>
        </w:numPr>
        <w:ind w:left="3402"/>
        <w:rPr>
          <w:i w:val="0"/>
          <w:sz w:val="22"/>
          <w:szCs w:val="22"/>
        </w:rPr>
      </w:pPr>
      <w:r>
        <w:rPr>
          <w:i w:val="0"/>
          <w:sz w:val="22"/>
          <w:szCs w:val="22"/>
        </w:rPr>
        <w:t xml:space="preserve">soglasje podizvajalca </w:t>
      </w:r>
      <w:r w:rsidRPr="001F1894">
        <w:rPr>
          <w:i w:val="0"/>
          <w:sz w:val="22"/>
          <w:szCs w:val="22"/>
        </w:rPr>
        <w:t xml:space="preserve">(priloga </w:t>
      </w:r>
      <w:r>
        <w:rPr>
          <w:i w:val="0"/>
          <w:sz w:val="22"/>
          <w:szCs w:val="22"/>
        </w:rPr>
        <w:t>8/</w:t>
      </w:r>
      <w:r w:rsidR="00E0546A">
        <w:rPr>
          <w:i w:val="0"/>
          <w:sz w:val="22"/>
          <w:szCs w:val="22"/>
        </w:rPr>
        <w:t>3</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jc w:val="right"/>
        <w:rPr>
          <w:b/>
          <w:i w:val="0"/>
          <w:sz w:val="22"/>
          <w:szCs w:val="22"/>
        </w:rPr>
      </w:pPr>
    </w:p>
    <w:p w:rsidR="001F1894" w:rsidRDefault="001F1894"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2223CD" w:rsidRDefault="002223CD" w:rsidP="001F1894">
      <w:pPr>
        <w:jc w:val="right"/>
        <w:rPr>
          <w:b/>
          <w:i w:val="0"/>
          <w:sz w:val="22"/>
          <w:szCs w:val="22"/>
        </w:rPr>
      </w:pPr>
    </w:p>
    <w:p w:rsidR="00361293" w:rsidRDefault="00361293" w:rsidP="001F1894">
      <w:pPr>
        <w:jc w:val="right"/>
        <w:rPr>
          <w:b/>
          <w:i w:val="0"/>
          <w:sz w:val="22"/>
          <w:szCs w:val="22"/>
        </w:rPr>
      </w:pPr>
    </w:p>
    <w:p w:rsidR="00FE3CF1" w:rsidRDefault="00FE3CF1" w:rsidP="001F1894">
      <w:pPr>
        <w:jc w:val="right"/>
        <w:rPr>
          <w:b/>
          <w:i w:val="0"/>
          <w:sz w:val="22"/>
          <w:szCs w:val="22"/>
        </w:rPr>
      </w:pPr>
    </w:p>
    <w:p w:rsidR="00FE3CF1" w:rsidRDefault="00FE3CF1" w:rsidP="001F1894">
      <w:pPr>
        <w:jc w:val="right"/>
        <w:rPr>
          <w:b/>
          <w:i w:val="0"/>
          <w:sz w:val="22"/>
          <w:szCs w:val="22"/>
        </w:rPr>
      </w:pPr>
    </w:p>
    <w:p w:rsidR="00CA763F" w:rsidRDefault="00CA763F" w:rsidP="001F1894">
      <w:pPr>
        <w:jc w:val="right"/>
        <w:rPr>
          <w:b/>
          <w:i w:val="0"/>
          <w:sz w:val="22"/>
          <w:szCs w:val="22"/>
        </w:rPr>
      </w:pPr>
    </w:p>
    <w:p w:rsidR="001D79BB" w:rsidRDefault="001D79BB" w:rsidP="001F1894">
      <w:pPr>
        <w:jc w:val="right"/>
        <w:rPr>
          <w:b/>
          <w:i w:val="0"/>
          <w:sz w:val="22"/>
          <w:szCs w:val="22"/>
        </w:rPr>
      </w:pPr>
    </w:p>
    <w:p w:rsidR="001D79BB" w:rsidRDefault="001D79BB" w:rsidP="001F1894">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671036" w:rsidRDefault="00671036" w:rsidP="002C3719">
      <w:pPr>
        <w:jc w:val="right"/>
        <w:rPr>
          <w:b/>
          <w:i w:val="0"/>
          <w:sz w:val="22"/>
          <w:szCs w:val="22"/>
        </w:rPr>
      </w:pPr>
    </w:p>
    <w:p w:rsidR="00E0546A" w:rsidRDefault="00E0546A" w:rsidP="00E0546A">
      <w:pPr>
        <w:jc w:val="right"/>
        <w:rPr>
          <w:b/>
          <w:i w:val="0"/>
          <w:sz w:val="22"/>
          <w:szCs w:val="22"/>
        </w:rPr>
      </w:pPr>
      <w:r>
        <w:rPr>
          <w:b/>
          <w:i w:val="0"/>
          <w:sz w:val="22"/>
          <w:szCs w:val="22"/>
        </w:rPr>
        <w:lastRenderedPageBreak/>
        <w:t>PRILOGA 8/1</w:t>
      </w:r>
    </w:p>
    <w:p w:rsidR="00E0546A" w:rsidRDefault="00E0546A" w:rsidP="00E0546A">
      <w:pPr>
        <w:jc w:val="right"/>
        <w:rPr>
          <w:b/>
          <w:i w:val="0"/>
          <w:sz w:val="22"/>
          <w:szCs w:val="22"/>
        </w:rPr>
      </w:pPr>
    </w:p>
    <w:p w:rsidR="00E0546A" w:rsidRDefault="00E0546A" w:rsidP="00E0546A">
      <w:pPr>
        <w:jc w:val="right"/>
        <w:rPr>
          <w:b/>
          <w:i w:val="0"/>
          <w:sz w:val="22"/>
          <w:szCs w:val="22"/>
        </w:rPr>
      </w:pPr>
    </w:p>
    <w:p w:rsidR="00E0546A" w:rsidRPr="00F81849" w:rsidRDefault="00E0546A" w:rsidP="00E0546A">
      <w:pPr>
        <w:pStyle w:val="Glava"/>
        <w:tabs>
          <w:tab w:val="clear" w:pos="4536"/>
          <w:tab w:val="clear" w:pos="9072"/>
          <w:tab w:val="center" w:pos="5578"/>
          <w:tab w:val="left" w:pos="9291"/>
        </w:tabs>
        <w:ind w:left="1080"/>
        <w:rPr>
          <w:b/>
          <w:i w:val="0"/>
          <w:sz w:val="28"/>
          <w:szCs w:val="28"/>
        </w:rPr>
      </w:pPr>
      <w:r>
        <w:rPr>
          <w:b/>
          <w:i w:val="0"/>
          <w:sz w:val="28"/>
          <w:szCs w:val="28"/>
        </w:rPr>
        <w:tab/>
      </w:r>
      <w:r w:rsidRPr="00FB2782">
        <w:rPr>
          <w:b/>
          <w:i w:val="0"/>
          <w:sz w:val="28"/>
          <w:szCs w:val="28"/>
        </w:rPr>
        <w:t>UDELEŽBA PODIZVAJALCEV</w:t>
      </w:r>
      <w:r>
        <w:rPr>
          <w:b/>
          <w:i w:val="0"/>
          <w:sz w:val="28"/>
          <w:szCs w:val="28"/>
        </w:rPr>
        <w:tab/>
      </w:r>
    </w:p>
    <w:p w:rsidR="00E0546A" w:rsidRPr="00F81849" w:rsidRDefault="00E0546A" w:rsidP="00E0546A">
      <w:pPr>
        <w:pStyle w:val="Glava"/>
        <w:tabs>
          <w:tab w:val="clear" w:pos="4536"/>
          <w:tab w:val="clear" w:pos="9072"/>
          <w:tab w:val="left" w:pos="9291"/>
        </w:tabs>
        <w:ind w:left="1080"/>
        <w:jc w:val="both"/>
        <w:rPr>
          <w:i w:val="0"/>
          <w:sz w:val="22"/>
          <w:szCs w:val="22"/>
        </w:rPr>
      </w:pPr>
      <w:r>
        <w:rPr>
          <w:i w:val="0"/>
          <w:sz w:val="22"/>
          <w:szCs w:val="22"/>
        </w:rPr>
        <w:tab/>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r w:rsidRPr="00AA3A4C">
        <w:rPr>
          <w:i w:val="0"/>
          <w:sz w:val="22"/>
          <w:szCs w:val="22"/>
        </w:rPr>
        <w:t>V zvezi z javnim naročilom »</w:t>
      </w:r>
      <w:r w:rsidR="003E78E0" w:rsidRPr="003E78E0">
        <w:rPr>
          <w:b/>
          <w:i w:val="0"/>
          <w:sz w:val="22"/>
          <w:szCs w:val="22"/>
        </w:rPr>
        <w:t xml:space="preserve">JN </w:t>
      </w:r>
      <w:r w:rsidR="00127262" w:rsidRPr="00127262">
        <w:rPr>
          <w:b/>
          <w:i w:val="0"/>
          <w:sz w:val="22"/>
          <w:szCs w:val="22"/>
        </w:rPr>
        <w:t>7560-17-220086</w:t>
      </w:r>
      <w:r w:rsidR="00146DE0">
        <w:rPr>
          <w:b/>
          <w:i w:val="0"/>
          <w:sz w:val="22"/>
          <w:szCs w:val="22"/>
        </w:rPr>
        <w:t xml:space="preserve"> </w:t>
      </w:r>
      <w:r w:rsidR="008150FC" w:rsidRPr="008150FC">
        <w:rPr>
          <w:b/>
          <w:i w:val="0"/>
          <w:sz w:val="22"/>
          <w:szCs w:val="22"/>
        </w:rPr>
        <w:t>Gradnja nove telovadnice Osnovne šole Vižmarje Brod v Ljubljani, pri kateri se upoštevajo okoljski vidiki</w:t>
      </w:r>
      <w:r w:rsidRPr="00AA3A4C">
        <w:rPr>
          <w:i w:val="0"/>
          <w:sz w:val="22"/>
          <w:szCs w:val="22"/>
        </w:rPr>
        <w:t>«,</w:t>
      </w:r>
      <w:r w:rsidRPr="00F81849">
        <w:rPr>
          <w:i w:val="0"/>
          <w:sz w:val="22"/>
          <w:szCs w:val="22"/>
        </w:rPr>
        <w:t xml:space="preserve"> izjavljamo, da nastopamo s podizvajalci in sicer v nadaljevanju navajamo udeležbe le-teh:</w:t>
      </w:r>
    </w:p>
    <w:p w:rsidR="00E0546A" w:rsidRPr="00F81849" w:rsidRDefault="00E0546A" w:rsidP="00E0546A">
      <w:pPr>
        <w:pStyle w:val="Glava"/>
        <w:tabs>
          <w:tab w:val="clear" w:pos="4536"/>
          <w:tab w:val="clear" w:pos="9072"/>
        </w:tabs>
        <w:ind w:left="1080"/>
        <w:jc w:val="both"/>
        <w:rPr>
          <w:i w:val="0"/>
          <w:sz w:val="22"/>
          <w:szCs w:val="22"/>
        </w:rPr>
      </w:pPr>
    </w:p>
    <w:p w:rsidR="00E0546A" w:rsidRPr="00F81849" w:rsidRDefault="00E0546A" w:rsidP="00E0546A">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90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(naziv)</w:t>
            </w:r>
          </w:p>
        </w:tc>
      </w:tr>
      <w:tr w:rsidR="00E0546A" w:rsidRPr="00994C93" w:rsidTr="00F131EB">
        <w:tc>
          <w:tcPr>
            <w:tcW w:w="720" w:type="dxa"/>
          </w:tcPr>
          <w:p w:rsidR="00E0546A" w:rsidRPr="00994C93" w:rsidRDefault="00E0546A" w:rsidP="00F131EB">
            <w:pPr>
              <w:pStyle w:val="Glava"/>
              <w:tabs>
                <w:tab w:val="clear" w:pos="4536"/>
                <w:tab w:val="clear" w:pos="9072"/>
              </w:tabs>
              <w:jc w:val="both"/>
              <w:rPr>
                <w:i w:val="0"/>
                <w:sz w:val="16"/>
                <w:szCs w:val="16"/>
              </w:rPr>
            </w:pPr>
          </w:p>
        </w:tc>
        <w:tc>
          <w:tcPr>
            <w:tcW w:w="6480" w:type="dxa"/>
            <w:gridSpan w:val="5"/>
          </w:tcPr>
          <w:p w:rsidR="00E0546A" w:rsidRPr="00994C93" w:rsidRDefault="00E0546A" w:rsidP="00F131EB">
            <w:pPr>
              <w:pStyle w:val="Glava"/>
              <w:tabs>
                <w:tab w:val="clear" w:pos="4536"/>
                <w:tab w:val="clear" w:pos="9072"/>
              </w:tabs>
              <w:jc w:val="both"/>
              <w:rPr>
                <w:i w:val="0"/>
                <w:sz w:val="16"/>
                <w:szCs w:val="16"/>
              </w:rPr>
            </w:pPr>
          </w:p>
        </w:tc>
        <w:tc>
          <w:tcPr>
            <w:tcW w:w="360" w:type="dxa"/>
          </w:tcPr>
          <w:p w:rsidR="00E0546A" w:rsidRPr="00994C93" w:rsidRDefault="00E0546A" w:rsidP="00F131EB">
            <w:pPr>
              <w:pStyle w:val="Glava"/>
              <w:tabs>
                <w:tab w:val="clear" w:pos="4536"/>
                <w:tab w:val="clear" w:pos="9072"/>
              </w:tabs>
              <w:jc w:val="both"/>
              <w:rPr>
                <w:i w:val="0"/>
                <w:sz w:val="16"/>
                <w:szCs w:val="16"/>
              </w:rPr>
            </w:pPr>
          </w:p>
        </w:tc>
        <w:tc>
          <w:tcPr>
            <w:tcW w:w="720" w:type="dxa"/>
            <w:gridSpan w:val="3"/>
          </w:tcPr>
          <w:p w:rsidR="00E0546A" w:rsidRPr="00994C93" w:rsidRDefault="00E0546A" w:rsidP="00F131EB">
            <w:pPr>
              <w:pStyle w:val="Glava"/>
              <w:tabs>
                <w:tab w:val="clear" w:pos="4536"/>
                <w:tab w:val="clear" w:pos="9072"/>
              </w:tabs>
              <w:jc w:val="both"/>
              <w:rPr>
                <w:i w:val="0"/>
                <w:sz w:val="16"/>
                <w:szCs w:val="16"/>
              </w:rPr>
            </w:pPr>
          </w:p>
        </w:tc>
        <w:tc>
          <w:tcPr>
            <w:tcW w:w="720" w:type="dxa"/>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1260" w:type="dxa"/>
            <w:gridSpan w:val="3"/>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(vrsta del)</w:t>
            </w:r>
          </w:p>
        </w:tc>
      </w:tr>
      <w:tr w:rsidR="00E0546A" w:rsidRPr="00994C93" w:rsidTr="00F131EB">
        <w:tc>
          <w:tcPr>
            <w:tcW w:w="9000" w:type="dxa"/>
            <w:gridSpan w:val="11"/>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3780" w:type="dxa"/>
            <w:gridSpan w:val="7"/>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EUR brez DDV</w:t>
            </w: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p>
        </w:tc>
        <w:tc>
          <w:tcPr>
            <w:tcW w:w="7560" w:type="dxa"/>
            <w:gridSpan w:val="9"/>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44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2790" w:type="dxa"/>
            <w:gridSpan w:val="2"/>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c>
          <w:tcPr>
            <w:tcW w:w="805" w:type="dxa"/>
          </w:tcPr>
          <w:p w:rsidR="00E0546A" w:rsidRPr="00994C93" w:rsidRDefault="00E0546A" w:rsidP="00F131EB">
            <w:pPr>
              <w:pStyle w:val="Glava"/>
              <w:tabs>
                <w:tab w:val="clear" w:pos="4536"/>
                <w:tab w:val="clear" w:pos="9072"/>
              </w:tabs>
              <w:jc w:val="both"/>
              <w:rPr>
                <w:i w:val="0"/>
                <w:sz w:val="22"/>
                <w:szCs w:val="22"/>
              </w:rPr>
            </w:pPr>
          </w:p>
        </w:tc>
        <w:tc>
          <w:tcPr>
            <w:tcW w:w="2127" w:type="dxa"/>
            <w:gridSpan w:val="2"/>
          </w:tcPr>
          <w:p w:rsidR="00E0546A" w:rsidRPr="00994C93" w:rsidRDefault="00E0546A" w:rsidP="00F131E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16"/>
                <w:szCs w:val="16"/>
              </w:rPr>
            </w:pPr>
          </w:p>
        </w:tc>
        <w:tc>
          <w:tcPr>
            <w:tcW w:w="2257" w:type="dxa"/>
            <w:tcBorders>
              <w:top w:val="single" w:sz="4" w:space="0" w:color="auto"/>
            </w:tcBorders>
          </w:tcPr>
          <w:p w:rsidR="00E0546A" w:rsidRPr="00994C93" w:rsidRDefault="00E0546A" w:rsidP="00F131EB">
            <w:pPr>
              <w:pStyle w:val="Glava"/>
              <w:tabs>
                <w:tab w:val="clear" w:pos="4536"/>
                <w:tab w:val="clear" w:pos="9072"/>
              </w:tabs>
              <w:jc w:val="both"/>
              <w:rPr>
                <w:i w:val="0"/>
                <w:sz w:val="16"/>
                <w:szCs w:val="16"/>
              </w:rPr>
            </w:pPr>
          </w:p>
        </w:tc>
        <w:tc>
          <w:tcPr>
            <w:tcW w:w="805" w:type="dxa"/>
          </w:tcPr>
          <w:p w:rsidR="00E0546A" w:rsidRPr="00994C93" w:rsidRDefault="00E0546A" w:rsidP="00F131EB">
            <w:pPr>
              <w:pStyle w:val="Glava"/>
              <w:tabs>
                <w:tab w:val="clear" w:pos="4536"/>
                <w:tab w:val="clear" w:pos="9072"/>
              </w:tabs>
              <w:jc w:val="both"/>
              <w:rPr>
                <w:i w:val="0"/>
                <w:sz w:val="16"/>
                <w:szCs w:val="16"/>
              </w:rPr>
            </w:pPr>
          </w:p>
        </w:tc>
        <w:tc>
          <w:tcPr>
            <w:tcW w:w="1917" w:type="dxa"/>
          </w:tcPr>
          <w:p w:rsidR="00E0546A" w:rsidRPr="00994C93" w:rsidRDefault="00E0546A" w:rsidP="00F131EB">
            <w:pPr>
              <w:pStyle w:val="Glava"/>
              <w:tabs>
                <w:tab w:val="clear" w:pos="4536"/>
                <w:tab w:val="clear" w:pos="9072"/>
              </w:tabs>
              <w:jc w:val="both"/>
              <w:rPr>
                <w:i w:val="0"/>
                <w:sz w:val="16"/>
                <w:szCs w:val="16"/>
              </w:rPr>
            </w:pPr>
          </w:p>
        </w:tc>
        <w:tc>
          <w:tcPr>
            <w:tcW w:w="2493" w:type="dxa"/>
            <w:gridSpan w:val="2"/>
          </w:tcPr>
          <w:p w:rsidR="00E0546A" w:rsidRPr="00994C93" w:rsidRDefault="00E0546A" w:rsidP="00F131EB">
            <w:pPr>
              <w:pStyle w:val="Glava"/>
              <w:tabs>
                <w:tab w:val="clear" w:pos="4536"/>
                <w:tab w:val="clear" w:pos="9072"/>
              </w:tabs>
              <w:jc w:val="both"/>
              <w:rPr>
                <w:i w:val="0"/>
                <w:sz w:val="16"/>
                <w:szCs w:val="16"/>
              </w:rPr>
            </w:pPr>
          </w:p>
        </w:tc>
      </w:tr>
      <w:tr w:rsidR="00E0546A" w:rsidRPr="00994C93" w:rsidTr="00F131EB">
        <w:tc>
          <w:tcPr>
            <w:tcW w:w="1528" w:type="dxa"/>
          </w:tcPr>
          <w:p w:rsidR="00E0546A" w:rsidRPr="00994C93" w:rsidRDefault="00E0546A" w:rsidP="00F131EB">
            <w:pPr>
              <w:pStyle w:val="Glava"/>
              <w:tabs>
                <w:tab w:val="clear" w:pos="4536"/>
                <w:tab w:val="clear" w:pos="9072"/>
              </w:tabs>
              <w:jc w:val="both"/>
              <w:rPr>
                <w:i w:val="0"/>
                <w:sz w:val="22"/>
                <w:szCs w:val="22"/>
              </w:rPr>
            </w:pPr>
          </w:p>
        </w:tc>
        <w:tc>
          <w:tcPr>
            <w:tcW w:w="2257" w:type="dxa"/>
          </w:tcPr>
          <w:p w:rsidR="00E0546A" w:rsidRPr="00994C93" w:rsidRDefault="00E0546A" w:rsidP="00F131EB">
            <w:pPr>
              <w:pStyle w:val="Glava"/>
              <w:tabs>
                <w:tab w:val="clear" w:pos="4536"/>
                <w:tab w:val="clear" w:pos="9072"/>
              </w:tabs>
              <w:jc w:val="both"/>
              <w:rPr>
                <w:i w:val="0"/>
                <w:sz w:val="22"/>
                <w:szCs w:val="22"/>
              </w:rPr>
            </w:pPr>
          </w:p>
        </w:tc>
        <w:tc>
          <w:tcPr>
            <w:tcW w:w="805" w:type="dxa"/>
          </w:tcPr>
          <w:p w:rsidR="00E0546A" w:rsidRPr="00994C93" w:rsidRDefault="00E0546A" w:rsidP="00F131EB">
            <w:pPr>
              <w:pStyle w:val="Glava"/>
              <w:tabs>
                <w:tab w:val="clear" w:pos="4536"/>
                <w:tab w:val="clear" w:pos="9072"/>
              </w:tabs>
              <w:jc w:val="both"/>
              <w:rPr>
                <w:i w:val="0"/>
                <w:sz w:val="22"/>
                <w:szCs w:val="22"/>
              </w:rPr>
            </w:pPr>
          </w:p>
        </w:tc>
        <w:tc>
          <w:tcPr>
            <w:tcW w:w="1917" w:type="dxa"/>
          </w:tcPr>
          <w:p w:rsidR="00E0546A" w:rsidRPr="00994C93" w:rsidRDefault="00E0546A" w:rsidP="00F131E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0546A" w:rsidRPr="00994C93" w:rsidRDefault="00E0546A" w:rsidP="00F131EB">
            <w:pPr>
              <w:pStyle w:val="Glava"/>
              <w:tabs>
                <w:tab w:val="clear" w:pos="4536"/>
                <w:tab w:val="clear" w:pos="9072"/>
              </w:tabs>
              <w:jc w:val="both"/>
              <w:rPr>
                <w:i w:val="0"/>
                <w:sz w:val="22"/>
                <w:szCs w:val="22"/>
              </w:rPr>
            </w:pPr>
          </w:p>
        </w:tc>
      </w:tr>
    </w:tbl>
    <w:p w:rsidR="00E0546A" w:rsidRPr="00F81849" w:rsidRDefault="00E0546A" w:rsidP="00E0546A">
      <w:pPr>
        <w:pStyle w:val="Glava"/>
        <w:tabs>
          <w:tab w:val="clear" w:pos="4536"/>
          <w:tab w:val="clear" w:pos="9072"/>
        </w:tabs>
        <w:jc w:val="both"/>
        <w:rPr>
          <w:i w:val="0"/>
          <w:sz w:val="22"/>
          <w:szCs w:val="22"/>
        </w:rPr>
      </w:pPr>
    </w:p>
    <w:p w:rsidR="00E0546A"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E0546A" w:rsidRPr="00F81849" w:rsidRDefault="00E0546A" w:rsidP="00E0546A">
      <w:pPr>
        <w:pStyle w:val="Glava"/>
        <w:tabs>
          <w:tab w:val="clear" w:pos="4536"/>
          <w:tab w:val="clear" w:pos="9072"/>
        </w:tabs>
        <w:jc w:val="both"/>
        <w:rPr>
          <w:i w:val="0"/>
          <w:sz w:val="22"/>
          <w:szCs w:val="22"/>
        </w:rPr>
      </w:pPr>
    </w:p>
    <w:p w:rsidR="00671036" w:rsidRDefault="00E0546A" w:rsidP="00E0546A">
      <w:pPr>
        <w:jc w:val="right"/>
        <w:rPr>
          <w:b/>
          <w:i w:val="0"/>
          <w:sz w:val="22"/>
          <w:szCs w:val="22"/>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rsidR="00E0546A" w:rsidRDefault="00E0546A" w:rsidP="002C3719">
      <w:pPr>
        <w:jc w:val="right"/>
        <w:rPr>
          <w:b/>
          <w:i w:val="0"/>
          <w:sz w:val="22"/>
          <w:szCs w:val="22"/>
        </w:rPr>
      </w:pPr>
    </w:p>
    <w:p w:rsidR="00E0546A" w:rsidRDefault="00E0546A" w:rsidP="002C3719">
      <w:pPr>
        <w:jc w:val="right"/>
        <w:rPr>
          <w:b/>
          <w:i w:val="0"/>
          <w:sz w:val="22"/>
          <w:szCs w:val="22"/>
        </w:rPr>
      </w:pPr>
    </w:p>
    <w:p w:rsidR="00E0546A" w:rsidRDefault="00E0546A" w:rsidP="002C3719">
      <w:pPr>
        <w:jc w:val="right"/>
        <w:rPr>
          <w:b/>
          <w:i w:val="0"/>
          <w:sz w:val="22"/>
          <w:szCs w:val="22"/>
        </w:rPr>
      </w:pPr>
    </w:p>
    <w:p w:rsidR="00E0546A" w:rsidRDefault="00E0546A" w:rsidP="002C3719">
      <w:pPr>
        <w:jc w:val="right"/>
        <w:rPr>
          <w:b/>
          <w:i w:val="0"/>
          <w:sz w:val="22"/>
          <w:szCs w:val="22"/>
        </w:rPr>
      </w:pPr>
    </w:p>
    <w:p w:rsidR="002C3719" w:rsidRPr="002C3719" w:rsidRDefault="004E3642" w:rsidP="002C3719">
      <w:pPr>
        <w:jc w:val="right"/>
        <w:rPr>
          <w:b/>
          <w:i w:val="0"/>
          <w:sz w:val="22"/>
          <w:szCs w:val="22"/>
        </w:rPr>
      </w:pPr>
      <w:r>
        <w:rPr>
          <w:b/>
          <w:i w:val="0"/>
          <w:sz w:val="22"/>
          <w:szCs w:val="22"/>
        </w:rPr>
        <w:lastRenderedPageBreak/>
        <w:t xml:space="preserve">PRILOGA </w:t>
      </w:r>
      <w:r w:rsidR="005225D2">
        <w:rPr>
          <w:b/>
          <w:i w:val="0"/>
          <w:sz w:val="22"/>
          <w:szCs w:val="22"/>
        </w:rPr>
        <w:t>8</w:t>
      </w:r>
      <w:r>
        <w:rPr>
          <w:b/>
          <w:i w:val="0"/>
          <w:sz w:val="22"/>
          <w:szCs w:val="22"/>
        </w:rPr>
        <w:t>/</w:t>
      </w:r>
      <w:r w:rsidR="00E0546A">
        <w:rPr>
          <w:b/>
          <w:i w:val="0"/>
          <w:sz w:val="22"/>
          <w:szCs w:val="22"/>
        </w:rPr>
        <w:t>2</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ED37C7" w:rsidRPr="0079325B">
        <w:rPr>
          <w:b/>
          <w:i w:val="0"/>
          <w:sz w:val="22"/>
          <w:szCs w:val="22"/>
        </w:rPr>
        <w:t xml:space="preserve">JN </w:t>
      </w:r>
      <w:r w:rsidR="00127262" w:rsidRPr="00127262">
        <w:rPr>
          <w:b/>
          <w:i w:val="0"/>
          <w:sz w:val="22"/>
          <w:szCs w:val="22"/>
        </w:rPr>
        <w:t>7560-17-220086</w:t>
      </w:r>
      <w:r w:rsidR="00ED37C7">
        <w:rPr>
          <w:b/>
          <w:i w:val="0"/>
          <w:sz w:val="22"/>
          <w:szCs w:val="22"/>
        </w:rPr>
        <w:t xml:space="preserve"> </w:t>
      </w:r>
      <w:r w:rsidR="008150FC" w:rsidRPr="008150FC">
        <w:rPr>
          <w:b/>
          <w:i w:val="0"/>
          <w:sz w:val="22"/>
          <w:szCs w:val="22"/>
        </w:rPr>
        <w:t>Gradnja nove telovadnice Osnovne šole Vižmarje Brod v Ljubljani, pri kateri se upoštevajo okoljski vidiki</w:t>
      </w:r>
      <w:r w:rsidR="00ED37C7" w:rsidRPr="0079325B">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r w:rsidR="00E0546A">
        <w:rPr>
          <w:i w:val="0"/>
          <w:sz w:val="22"/>
          <w:szCs w:val="22"/>
        </w:rPr>
        <w:t xml:space="preserve"> </w:t>
      </w:r>
      <w:r>
        <w:rPr>
          <w:i w:val="0"/>
          <w:sz w:val="22"/>
          <w:szCs w:val="22"/>
        </w:rPr>
        <w:t>.</w:t>
      </w:r>
      <w:r w:rsidR="00E0546A" w:rsidRPr="00E0546A">
        <w:rPr>
          <w:i w:val="0"/>
          <w:sz w:val="22"/>
          <w:szCs w:val="22"/>
        </w:rPr>
        <w:t xml:space="preserve"> </w:t>
      </w:r>
      <w:r w:rsidR="00E0546A" w:rsidRPr="00FB2782">
        <w:rPr>
          <w:i w:val="0"/>
          <w:sz w:val="22"/>
          <w:szCs w:val="22"/>
        </w:rPr>
        <w:t>………………………………… ………………..…………….………………………… odprt pri banki ……………………………</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PRILOGA 8/</w:t>
      </w:r>
      <w:r w:rsidR="00E0546A">
        <w:rPr>
          <w:b/>
          <w:i w:val="0"/>
          <w:sz w:val="22"/>
          <w:szCs w:val="22"/>
        </w:rPr>
        <w:t>3</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xml:space="preserve">, </w:t>
      </w:r>
      <w:r w:rsidR="00E0546A">
        <w:rPr>
          <w:i w:val="0"/>
          <w:sz w:val="22"/>
          <w:szCs w:val="22"/>
        </w:rPr>
        <w:t>(</w:t>
      </w:r>
      <w:r w:rsidR="00E0546A">
        <w:rPr>
          <w:sz w:val="22"/>
          <w:szCs w:val="22"/>
        </w:rPr>
        <w:t>ime in priimek zakonitega zastopnika podizvajalca</w:t>
      </w:r>
      <w:r w:rsidR="00E0546A">
        <w:rPr>
          <w:i w:val="0"/>
          <w:sz w:val="22"/>
          <w:szCs w:val="22"/>
        </w:rPr>
        <w:t xml:space="preserve">) </w:t>
      </w:r>
      <w:r w:rsidRPr="00CE1983">
        <w:rPr>
          <w:i w:val="0"/>
          <w:sz w:val="22"/>
          <w:szCs w:val="22"/>
        </w:rPr>
        <w:t>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 xml:space="preserve">Obrazec se po potrebi fotokopira. Obrazec bo predložil le </w:t>
      </w:r>
      <w:r w:rsidR="00B56431">
        <w:rPr>
          <w:i w:val="0"/>
          <w:sz w:val="18"/>
          <w:szCs w:val="18"/>
        </w:rPr>
        <w:t>ponudnik</w:t>
      </w:r>
      <w:r>
        <w:rPr>
          <w:i w:val="0"/>
          <w:sz w:val="18"/>
          <w:szCs w:val="18"/>
        </w:rPr>
        <w:t xml:space="preserve">, </w:t>
      </w:r>
      <w:r w:rsidRPr="00EE738D">
        <w:rPr>
          <w:i w:val="0"/>
          <w:sz w:val="18"/>
          <w:szCs w:val="18"/>
        </w:rPr>
        <w:t>kateremu naročnik namerava oddati javno naročilo.</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5225D2">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D12C3" w:rsidRDefault="001F1894" w:rsidP="00D94FDD">
      <w:pPr>
        <w:numPr>
          <w:ilvl w:val="0"/>
          <w:numId w:val="8"/>
        </w:numPr>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prijavi</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r w:rsidRPr="001F1894">
        <w:rPr>
          <w:i w:val="0"/>
          <w:sz w:val="22"/>
          <w:szCs w:val="22"/>
        </w:rPr>
        <w:t>in</w:t>
      </w:r>
    </w:p>
    <w:p w:rsidR="001F1894" w:rsidRPr="001F1894" w:rsidRDefault="001F1894" w:rsidP="001F1894">
      <w:pPr>
        <w:ind w:left="1080"/>
        <w:jc w:val="both"/>
        <w:rPr>
          <w:i w:val="0"/>
          <w:sz w:val="22"/>
          <w:szCs w:val="22"/>
        </w:rPr>
      </w:pPr>
    </w:p>
    <w:p w:rsidR="001F1894" w:rsidRPr="001F1894" w:rsidRDefault="001F1894" w:rsidP="00D94FDD">
      <w:pPr>
        <w:numPr>
          <w:ilvl w:val="0"/>
          <w:numId w:val="9"/>
        </w:numPr>
        <w:jc w:val="both"/>
        <w:rPr>
          <w:i w:val="0"/>
          <w:sz w:val="22"/>
          <w:szCs w:val="22"/>
        </w:rPr>
      </w:pPr>
      <w:r w:rsidRPr="001F1894">
        <w:rPr>
          <w:i w:val="0"/>
          <w:sz w:val="22"/>
          <w:szCs w:val="22"/>
        </w:rPr>
        <w:t xml:space="preserve">naslednja </w:t>
      </w:r>
      <w:r w:rsidR="00A04499">
        <w:rPr>
          <w:i w:val="0"/>
          <w:sz w:val="22"/>
          <w:szCs w:val="22"/>
        </w:rPr>
        <w:t>prijavna</w:t>
      </w:r>
      <w:r w:rsidR="005A26A1" w:rsidRPr="001F1894">
        <w:rPr>
          <w:i w:val="0"/>
          <w:sz w:val="22"/>
          <w:szCs w:val="22"/>
        </w:rPr>
        <w:t xml:space="preserve"> </w:t>
      </w:r>
      <w:r w:rsidRPr="001F1894">
        <w:rPr>
          <w:i w:val="0"/>
          <w:sz w:val="22"/>
          <w:szCs w:val="22"/>
        </w:rPr>
        <w:t>dokumentacija:</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Pr="00FB5916"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E0546A" w:rsidRPr="003F67FD" w:rsidTr="0099550E">
        <w:tc>
          <w:tcPr>
            <w:tcW w:w="2606" w:type="dxa"/>
          </w:tcPr>
          <w:p w:rsidR="00E0546A" w:rsidRPr="0079325B" w:rsidRDefault="00E0546A" w:rsidP="00FD3264">
            <w:pPr>
              <w:pStyle w:val="Glava"/>
              <w:tabs>
                <w:tab w:val="clear" w:pos="4536"/>
                <w:tab w:val="clear" w:pos="9072"/>
              </w:tabs>
              <w:jc w:val="both"/>
              <w:rPr>
                <w:i w:val="0"/>
                <w:sz w:val="22"/>
                <w:szCs w:val="22"/>
              </w:rPr>
            </w:pPr>
            <w:r w:rsidRPr="0079325B">
              <w:rPr>
                <w:i w:val="0"/>
                <w:sz w:val="22"/>
                <w:szCs w:val="22"/>
              </w:rPr>
              <w:t>SKUPNO</w:t>
            </w:r>
          </w:p>
          <w:p w:rsidR="00E0546A" w:rsidRPr="0079325B" w:rsidRDefault="00E0546A" w:rsidP="00A04499">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Prijava za sodelovanje (priloga 1)</w:t>
            </w:r>
          </w:p>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 (priloga 5)</w:t>
            </w:r>
          </w:p>
          <w:p w:rsidR="00E0546A" w:rsidRPr="00FB2782" w:rsidRDefault="00E0546A" w:rsidP="00F131E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priloga 6)</w:t>
            </w:r>
          </w:p>
          <w:p w:rsidR="00E0546A" w:rsidRPr="006B71C8" w:rsidRDefault="00E0546A" w:rsidP="00E0546A">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Finančno zavarovanje za resnost prijave in ponudb (priloga </w:t>
            </w:r>
            <w:r>
              <w:rPr>
                <w:i w:val="0"/>
                <w:color w:val="000000" w:themeColor="text1"/>
                <w:sz w:val="22"/>
                <w:szCs w:val="22"/>
              </w:rPr>
              <w:t>D</w:t>
            </w:r>
            <w:r w:rsidRPr="00FB2782">
              <w:rPr>
                <w:i w:val="0"/>
                <w:color w:val="000000" w:themeColor="text1"/>
                <w:sz w:val="22"/>
                <w:szCs w:val="22"/>
              </w:rPr>
              <w:t>/1)</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C73684" w:rsidRPr="008150FC" w:rsidRDefault="0059599D" w:rsidP="00C73684">
      <w:pPr>
        <w:pStyle w:val="Glava"/>
        <w:jc w:val="right"/>
        <w:rPr>
          <w:b/>
          <w:i w:val="0"/>
          <w:sz w:val="22"/>
          <w:szCs w:val="22"/>
        </w:rPr>
      </w:pPr>
      <w:r>
        <w:rPr>
          <w:b/>
          <w:i w:val="0"/>
          <w:sz w:val="22"/>
          <w:szCs w:val="22"/>
        </w:rPr>
        <w:br w:type="page"/>
      </w:r>
      <w:r w:rsidR="00C73684" w:rsidRPr="008150FC">
        <w:rPr>
          <w:b/>
          <w:i w:val="0"/>
          <w:sz w:val="22"/>
          <w:szCs w:val="22"/>
        </w:rPr>
        <w:lastRenderedPageBreak/>
        <w:t>PRILOGA 10</w:t>
      </w:r>
    </w:p>
    <w:p w:rsidR="00C73684" w:rsidRPr="008150FC" w:rsidRDefault="00C73684" w:rsidP="00C73684">
      <w:pPr>
        <w:pStyle w:val="Glava"/>
        <w:jc w:val="right"/>
        <w:rPr>
          <w:b/>
          <w:i w:val="0"/>
          <w:sz w:val="22"/>
          <w:szCs w:val="22"/>
        </w:rPr>
      </w:pPr>
    </w:p>
    <w:p w:rsidR="00C73684" w:rsidRPr="008150FC" w:rsidRDefault="00C73684" w:rsidP="00C73684">
      <w:pPr>
        <w:pStyle w:val="Telobesedila"/>
        <w:ind w:left="1134"/>
        <w:rPr>
          <w:rFonts w:ascii="Times New Roman" w:hAnsi="Times New Roman"/>
          <w:sz w:val="32"/>
          <w:szCs w:val="32"/>
          <w:u w:val="single"/>
        </w:rPr>
      </w:pPr>
    </w:p>
    <w:p w:rsidR="00C73684" w:rsidRPr="008150FC" w:rsidRDefault="00C73684" w:rsidP="00C73684">
      <w:pPr>
        <w:pStyle w:val="Telobesedila"/>
        <w:ind w:left="1134"/>
        <w:rPr>
          <w:rFonts w:ascii="Times New Roman" w:hAnsi="Times New Roman"/>
          <w:sz w:val="32"/>
          <w:szCs w:val="32"/>
          <w:u w:val="single"/>
        </w:rPr>
      </w:pPr>
    </w:p>
    <w:p w:rsidR="00C73684" w:rsidRPr="008150FC" w:rsidRDefault="00C73684" w:rsidP="00C73684">
      <w:pPr>
        <w:pStyle w:val="Telobesedila"/>
        <w:ind w:left="1134"/>
        <w:rPr>
          <w:rFonts w:ascii="Times New Roman" w:hAnsi="Times New Roman"/>
          <w:sz w:val="32"/>
          <w:szCs w:val="32"/>
          <w:u w:val="single"/>
        </w:rPr>
      </w:pPr>
    </w:p>
    <w:p w:rsidR="00C73684" w:rsidRPr="008150FC" w:rsidRDefault="00C73684" w:rsidP="00C73684">
      <w:pPr>
        <w:pStyle w:val="Telobesedila"/>
        <w:ind w:left="1134"/>
        <w:rPr>
          <w:rFonts w:ascii="Times New Roman" w:hAnsi="Times New Roman"/>
          <w:sz w:val="32"/>
          <w:szCs w:val="32"/>
          <w:u w:val="single"/>
        </w:rPr>
      </w:pPr>
    </w:p>
    <w:p w:rsidR="00C73684" w:rsidRPr="008150FC" w:rsidRDefault="00C73684" w:rsidP="00C73684">
      <w:pPr>
        <w:pStyle w:val="Telobesedila"/>
        <w:ind w:left="1134"/>
        <w:rPr>
          <w:rFonts w:ascii="Times New Roman" w:hAnsi="Times New Roman"/>
          <w:bCs/>
          <w:sz w:val="32"/>
          <w:szCs w:val="32"/>
          <w:u w:val="single"/>
        </w:rPr>
      </w:pPr>
      <w:r w:rsidRPr="008150FC">
        <w:rPr>
          <w:rFonts w:ascii="Times New Roman" w:hAnsi="Times New Roman"/>
          <w:sz w:val="32"/>
          <w:szCs w:val="32"/>
          <w:u w:val="single"/>
        </w:rPr>
        <w:t xml:space="preserve">Klimatska naprava </w:t>
      </w:r>
      <w:r w:rsidRPr="008150FC">
        <w:rPr>
          <w:rFonts w:ascii="Times New Roman" w:hAnsi="Times New Roman"/>
          <w:bCs/>
          <w:sz w:val="32"/>
          <w:szCs w:val="32"/>
          <w:u w:val="single"/>
        </w:rPr>
        <w:t>v razredu energijske učinkovitosti A+ ali več</w:t>
      </w: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ind w:left="1134"/>
        <w:jc w:val="both"/>
        <w:rPr>
          <w:rFonts w:eastAsia="PMingLiU"/>
          <w:bCs/>
          <w:i w:val="0"/>
          <w:sz w:val="22"/>
          <w:szCs w:val="22"/>
          <w:lang w:eastAsia="zh-TW"/>
        </w:rPr>
      </w:pPr>
    </w:p>
    <w:p w:rsidR="00C73684" w:rsidRPr="008150FC" w:rsidRDefault="00C73684" w:rsidP="00C73684">
      <w:pPr>
        <w:pStyle w:val="Telobesedila"/>
        <w:ind w:left="1134"/>
        <w:rPr>
          <w:rFonts w:ascii="Times New Roman" w:hAnsi="Times New Roman"/>
          <w:b w:val="0"/>
          <w:bCs/>
          <w:sz w:val="22"/>
          <w:szCs w:val="22"/>
        </w:rPr>
      </w:pPr>
      <w:r w:rsidRPr="008150FC">
        <w:rPr>
          <w:rFonts w:ascii="Times New Roman" w:eastAsia="PMingLiU" w:hAnsi="Times New Roman"/>
          <w:b w:val="0"/>
          <w:bCs/>
          <w:sz w:val="22"/>
          <w:szCs w:val="22"/>
          <w:lang w:eastAsia="zh-TW"/>
        </w:rPr>
        <w:t>1. Klimatska naprava</w:t>
      </w:r>
      <w:r w:rsidRPr="008150FC">
        <w:rPr>
          <w:rFonts w:ascii="Times New Roman" w:hAnsi="Times New Roman"/>
          <w:b w:val="0"/>
          <w:sz w:val="22"/>
          <w:szCs w:val="22"/>
        </w:rPr>
        <w:t xml:space="preserve">, ki ni enokanalna ali </w:t>
      </w:r>
      <w:proofErr w:type="spellStart"/>
      <w:r w:rsidRPr="008150FC">
        <w:rPr>
          <w:rFonts w:ascii="Times New Roman" w:hAnsi="Times New Roman"/>
          <w:b w:val="0"/>
          <w:sz w:val="22"/>
          <w:szCs w:val="22"/>
        </w:rPr>
        <w:t>dvokanalna</w:t>
      </w:r>
      <w:proofErr w:type="spellEnd"/>
      <w:r w:rsidRPr="008150FC">
        <w:rPr>
          <w:rFonts w:ascii="Times New Roman" w:hAnsi="Times New Roman"/>
          <w:b w:val="0"/>
          <w:sz w:val="22"/>
          <w:szCs w:val="22"/>
        </w:rPr>
        <w:t xml:space="preserve"> in ima </w:t>
      </w:r>
      <w:r w:rsidRPr="008150FC">
        <w:rPr>
          <w:rFonts w:ascii="Times New Roman" w:eastAsia="PMingLiU" w:hAnsi="Times New Roman"/>
          <w:b w:val="0"/>
          <w:bCs/>
          <w:sz w:val="22"/>
          <w:szCs w:val="22"/>
          <w:lang w:eastAsia="zh-TW"/>
        </w:rPr>
        <w:t>razmerje sezonske energijske učinkovitosti SEER ≥</w:t>
      </w:r>
      <w:r w:rsidRPr="008150FC">
        <w:rPr>
          <w:rFonts w:ascii="Times New Roman" w:eastAsia="PMingLiU" w:hAnsi="Times New Roman"/>
          <w:b w:val="0"/>
          <w:sz w:val="22"/>
          <w:szCs w:val="22"/>
          <w:lang w:eastAsia="zh-TW"/>
        </w:rPr>
        <w:t xml:space="preserve"> 5,60 in </w:t>
      </w:r>
      <w:r w:rsidRPr="008150FC">
        <w:rPr>
          <w:rFonts w:ascii="Times New Roman" w:eastAsia="PMingLiU" w:hAnsi="Times New Roman"/>
          <w:b w:val="0"/>
          <w:bCs/>
          <w:sz w:val="22"/>
          <w:szCs w:val="22"/>
          <w:lang w:eastAsia="zh-TW"/>
        </w:rPr>
        <w:t>koeficient sezonske učinkovitosti SCOP ≥ 4,00</w:t>
      </w:r>
      <w:r w:rsidRPr="008150FC">
        <w:rPr>
          <w:rFonts w:ascii="Times New Roman" w:eastAsia="PMingLiU" w:hAnsi="Times New Roman"/>
          <w:b w:val="0"/>
          <w:sz w:val="22"/>
          <w:szCs w:val="22"/>
          <w:lang w:eastAsia="zh-TW"/>
        </w:rPr>
        <w:t>, zaradi česar je uvrščena v razred energijske učinkovitosti A+ ali v višji razred energijske učinkovitosti</w:t>
      </w:r>
      <w:r w:rsidRPr="008150FC">
        <w:rPr>
          <w:rFonts w:ascii="Times New Roman" w:eastAsia="PMingLiU" w:hAnsi="Times New Roman"/>
          <w:b w:val="0"/>
          <w:bCs/>
          <w:sz w:val="22"/>
          <w:szCs w:val="22"/>
          <w:lang w:eastAsia="zh-TW"/>
        </w:rPr>
        <w:t>.</w:t>
      </w: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Glava"/>
        <w:ind w:left="1134"/>
        <w:jc w:val="both"/>
        <w:rPr>
          <w:bCs/>
          <w:i w:val="0"/>
          <w:sz w:val="22"/>
          <w:szCs w:val="22"/>
        </w:rPr>
      </w:pPr>
    </w:p>
    <w:p w:rsidR="00C73684" w:rsidRPr="008150FC" w:rsidRDefault="00C73684" w:rsidP="00C73684">
      <w:pPr>
        <w:pStyle w:val="Glava"/>
        <w:ind w:left="1134"/>
        <w:jc w:val="both"/>
        <w:rPr>
          <w:bCs/>
          <w:i w:val="0"/>
          <w:sz w:val="22"/>
          <w:szCs w:val="22"/>
        </w:rPr>
      </w:pPr>
    </w:p>
    <w:p w:rsidR="00C73684" w:rsidRPr="008150FC" w:rsidRDefault="00C73684" w:rsidP="00C73684">
      <w:pPr>
        <w:ind w:left="1134"/>
        <w:jc w:val="both"/>
        <w:rPr>
          <w:b/>
          <w:i w:val="0"/>
          <w:sz w:val="22"/>
          <w:szCs w:val="22"/>
        </w:rPr>
      </w:pPr>
      <w:r w:rsidRPr="008150FC">
        <w:rPr>
          <w:b/>
          <w:i w:val="0"/>
          <w:sz w:val="22"/>
          <w:szCs w:val="22"/>
        </w:rPr>
        <w:t>DOKAZILO:</w:t>
      </w:r>
    </w:p>
    <w:p w:rsidR="00C73684" w:rsidRPr="008150FC" w:rsidRDefault="00C73684" w:rsidP="00C73684">
      <w:pPr>
        <w:ind w:left="1134"/>
        <w:jc w:val="both"/>
        <w:rPr>
          <w:b/>
          <w:i w:val="0"/>
          <w:sz w:val="22"/>
          <w:szCs w:val="22"/>
        </w:rPr>
      </w:pPr>
      <w:r w:rsidRPr="008150FC">
        <w:rPr>
          <w:rFonts w:cs="Arial"/>
          <w:i w:val="0"/>
          <w:sz w:val="22"/>
          <w:szCs w:val="22"/>
        </w:rPr>
        <w:t xml:space="preserve">Gospodarski subjekt </w:t>
      </w:r>
      <w:r w:rsidRPr="008150FC">
        <w:rPr>
          <w:i w:val="0"/>
          <w:sz w:val="22"/>
          <w:szCs w:val="22"/>
          <w:lang w:eastAsia="en-US"/>
        </w:rPr>
        <w:t>priloži tehnično dokumentacijo proizvajalca, nalepko o energijski učinkovitosti ali ustrezno dokazilo, iz katerega izhaja, da so izpolnjene zahteve.</w:t>
      </w: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8150FC" w:rsidRDefault="00C73684" w:rsidP="00C73684">
      <w:pPr>
        <w:pStyle w:val="Glava"/>
        <w:tabs>
          <w:tab w:val="clear" w:pos="4536"/>
          <w:tab w:val="clear" w:pos="9072"/>
        </w:tabs>
        <w:ind w:left="1080"/>
        <w:jc w:val="both"/>
        <w:rPr>
          <w:i w:val="0"/>
          <w:sz w:val="22"/>
          <w:szCs w:val="22"/>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tabs>
          <w:tab w:val="clear" w:pos="4536"/>
          <w:tab w:val="clear" w:pos="9072"/>
        </w:tabs>
        <w:ind w:left="1080"/>
        <w:jc w:val="both"/>
        <w:rPr>
          <w:i w:val="0"/>
          <w:sz w:val="22"/>
          <w:szCs w:val="22"/>
          <w:highlight w:val="yellow"/>
          <w:lang w:eastAsia="en-US"/>
        </w:rPr>
      </w:pPr>
    </w:p>
    <w:p w:rsidR="00C73684" w:rsidRPr="007C047F" w:rsidRDefault="00C73684" w:rsidP="00C73684">
      <w:pPr>
        <w:pStyle w:val="Glava"/>
        <w:jc w:val="right"/>
        <w:rPr>
          <w:b/>
          <w:i w:val="0"/>
          <w:sz w:val="22"/>
          <w:szCs w:val="22"/>
          <w:highlight w:val="yellow"/>
        </w:rPr>
      </w:pPr>
    </w:p>
    <w:p w:rsidR="00C73684" w:rsidRPr="007C047F" w:rsidRDefault="00C73684" w:rsidP="00C73684">
      <w:pPr>
        <w:pStyle w:val="Glava"/>
        <w:jc w:val="right"/>
        <w:rPr>
          <w:b/>
          <w:i w:val="0"/>
          <w:sz w:val="22"/>
          <w:szCs w:val="22"/>
          <w:highlight w:val="yellow"/>
        </w:rPr>
      </w:pPr>
    </w:p>
    <w:p w:rsidR="00C73684" w:rsidRPr="007C047F" w:rsidRDefault="00C73684" w:rsidP="00C73684">
      <w:pPr>
        <w:pStyle w:val="Glava"/>
        <w:jc w:val="right"/>
        <w:rPr>
          <w:b/>
          <w:i w:val="0"/>
          <w:sz w:val="22"/>
          <w:szCs w:val="22"/>
          <w:highlight w:val="yellow"/>
        </w:rPr>
      </w:pPr>
    </w:p>
    <w:p w:rsidR="00C73684" w:rsidRPr="008150FC" w:rsidRDefault="00C73684" w:rsidP="00C73684">
      <w:pPr>
        <w:pStyle w:val="Glava"/>
        <w:jc w:val="right"/>
        <w:rPr>
          <w:b/>
          <w:i w:val="0"/>
          <w:sz w:val="22"/>
          <w:szCs w:val="22"/>
        </w:rPr>
      </w:pPr>
      <w:r w:rsidRPr="008150FC">
        <w:rPr>
          <w:b/>
          <w:i w:val="0"/>
          <w:sz w:val="22"/>
          <w:szCs w:val="22"/>
        </w:rPr>
        <w:lastRenderedPageBreak/>
        <w:t>PRILOGA 11</w:t>
      </w:r>
    </w:p>
    <w:p w:rsidR="00C73684" w:rsidRPr="008150FC" w:rsidRDefault="00C73684" w:rsidP="00C73684">
      <w:pPr>
        <w:pStyle w:val="Glava"/>
        <w:jc w:val="center"/>
        <w:rPr>
          <w:b/>
          <w:i w:val="0"/>
          <w:sz w:val="22"/>
          <w:szCs w:val="22"/>
        </w:rPr>
      </w:pPr>
    </w:p>
    <w:p w:rsidR="00C73684" w:rsidRPr="008150FC" w:rsidRDefault="00C73684" w:rsidP="00C73684">
      <w:pPr>
        <w:pStyle w:val="Glava"/>
        <w:jc w:val="center"/>
        <w:rPr>
          <w:b/>
          <w:i w:val="0"/>
          <w:sz w:val="22"/>
          <w:szCs w:val="22"/>
        </w:rPr>
      </w:pPr>
    </w:p>
    <w:p w:rsidR="00C73684" w:rsidRPr="008150FC" w:rsidRDefault="00C73684" w:rsidP="00C73684">
      <w:pPr>
        <w:pStyle w:val="Glava"/>
        <w:jc w:val="center"/>
        <w:rPr>
          <w:b/>
          <w:i w:val="0"/>
          <w:sz w:val="22"/>
          <w:szCs w:val="22"/>
        </w:rPr>
      </w:pPr>
    </w:p>
    <w:p w:rsidR="00C73684" w:rsidRPr="008150FC" w:rsidRDefault="00C73684" w:rsidP="00C73684">
      <w:pPr>
        <w:pStyle w:val="Glava"/>
        <w:jc w:val="center"/>
        <w:rPr>
          <w:b/>
          <w:i w:val="0"/>
          <w:sz w:val="22"/>
          <w:szCs w:val="22"/>
        </w:rPr>
      </w:pPr>
    </w:p>
    <w:p w:rsidR="00C73684" w:rsidRPr="008150FC" w:rsidRDefault="00C73684" w:rsidP="00C73684">
      <w:pPr>
        <w:pStyle w:val="Glava"/>
        <w:jc w:val="center"/>
        <w:rPr>
          <w:b/>
          <w:i w:val="0"/>
          <w:sz w:val="22"/>
          <w:szCs w:val="22"/>
        </w:rPr>
      </w:pPr>
    </w:p>
    <w:tbl>
      <w:tblPr>
        <w:tblW w:w="0" w:type="auto"/>
        <w:tblInd w:w="1242" w:type="dxa"/>
        <w:tblLook w:val="01E0" w:firstRow="1" w:lastRow="1" w:firstColumn="1" w:lastColumn="1" w:noHBand="0" w:noVBand="0"/>
      </w:tblPr>
      <w:tblGrid>
        <w:gridCol w:w="2127"/>
        <w:gridCol w:w="6804"/>
      </w:tblGrid>
      <w:tr w:rsidR="00C73684" w:rsidRPr="008150FC" w:rsidTr="00546BFD">
        <w:tc>
          <w:tcPr>
            <w:tcW w:w="2127" w:type="dxa"/>
            <w:vMerge w:val="restart"/>
          </w:tcPr>
          <w:p w:rsidR="00C73684" w:rsidRPr="008150FC" w:rsidRDefault="00C73684" w:rsidP="00546BFD">
            <w:pPr>
              <w:pStyle w:val="Glava"/>
              <w:jc w:val="both"/>
              <w:rPr>
                <w:i w:val="0"/>
                <w:sz w:val="22"/>
                <w:szCs w:val="22"/>
              </w:rPr>
            </w:pPr>
            <w:r w:rsidRPr="008150FC">
              <w:rPr>
                <w:i w:val="0"/>
                <w:sz w:val="22"/>
                <w:szCs w:val="22"/>
              </w:rPr>
              <w:t>Gospodarski subjekt:</w:t>
            </w:r>
          </w:p>
        </w:tc>
        <w:tc>
          <w:tcPr>
            <w:tcW w:w="6804" w:type="dxa"/>
            <w:tcBorders>
              <w:bottom w:val="single" w:sz="4" w:space="0" w:color="auto"/>
            </w:tcBorders>
          </w:tcPr>
          <w:p w:rsidR="00C73684" w:rsidRPr="008150FC" w:rsidRDefault="00C73684" w:rsidP="00546BFD">
            <w:pPr>
              <w:pStyle w:val="Glava"/>
              <w:jc w:val="both"/>
              <w:rPr>
                <w:i w:val="0"/>
                <w:sz w:val="22"/>
                <w:szCs w:val="22"/>
              </w:rPr>
            </w:pPr>
          </w:p>
        </w:tc>
      </w:tr>
      <w:tr w:rsidR="00C73684" w:rsidRPr="008150FC" w:rsidTr="00546BFD">
        <w:tc>
          <w:tcPr>
            <w:tcW w:w="2127" w:type="dxa"/>
            <w:vMerge/>
          </w:tcPr>
          <w:p w:rsidR="00C73684" w:rsidRPr="008150FC" w:rsidRDefault="00C73684" w:rsidP="00546BFD">
            <w:pPr>
              <w:pStyle w:val="Glava"/>
              <w:jc w:val="both"/>
              <w:rPr>
                <w:i w:val="0"/>
                <w:sz w:val="22"/>
                <w:szCs w:val="22"/>
              </w:rPr>
            </w:pPr>
          </w:p>
        </w:tc>
        <w:tc>
          <w:tcPr>
            <w:tcW w:w="6804" w:type="dxa"/>
            <w:tcBorders>
              <w:top w:val="single" w:sz="4" w:space="0" w:color="auto"/>
              <w:bottom w:val="single" w:sz="4" w:space="0" w:color="auto"/>
            </w:tcBorders>
          </w:tcPr>
          <w:p w:rsidR="00C73684" w:rsidRPr="008150FC" w:rsidRDefault="00C73684" w:rsidP="00546BFD">
            <w:pPr>
              <w:pStyle w:val="Glava"/>
              <w:jc w:val="both"/>
              <w:rPr>
                <w:i w:val="0"/>
                <w:sz w:val="22"/>
                <w:szCs w:val="22"/>
              </w:rPr>
            </w:pPr>
          </w:p>
        </w:tc>
      </w:tr>
      <w:tr w:rsidR="00C73684" w:rsidRPr="008150FC" w:rsidTr="00546BFD">
        <w:tc>
          <w:tcPr>
            <w:tcW w:w="2127" w:type="dxa"/>
            <w:vMerge/>
          </w:tcPr>
          <w:p w:rsidR="00C73684" w:rsidRPr="008150FC" w:rsidRDefault="00C73684" w:rsidP="00546BFD">
            <w:pPr>
              <w:pStyle w:val="Glava"/>
              <w:jc w:val="both"/>
              <w:rPr>
                <w:i w:val="0"/>
                <w:sz w:val="22"/>
                <w:szCs w:val="22"/>
              </w:rPr>
            </w:pPr>
          </w:p>
        </w:tc>
        <w:tc>
          <w:tcPr>
            <w:tcW w:w="6804" w:type="dxa"/>
            <w:tcBorders>
              <w:top w:val="single" w:sz="4" w:space="0" w:color="auto"/>
              <w:bottom w:val="single" w:sz="4" w:space="0" w:color="auto"/>
            </w:tcBorders>
          </w:tcPr>
          <w:p w:rsidR="00C73684" w:rsidRPr="008150FC" w:rsidRDefault="00C73684" w:rsidP="00546BFD">
            <w:pPr>
              <w:pStyle w:val="Glava"/>
              <w:jc w:val="both"/>
              <w:rPr>
                <w:i w:val="0"/>
                <w:sz w:val="22"/>
                <w:szCs w:val="22"/>
              </w:rPr>
            </w:pPr>
          </w:p>
        </w:tc>
      </w:tr>
    </w:tbl>
    <w:p w:rsidR="00C73684" w:rsidRPr="008150FC" w:rsidRDefault="00C73684" w:rsidP="00C73684">
      <w:pPr>
        <w:pStyle w:val="Glava"/>
        <w:ind w:left="1080"/>
        <w:jc w:val="both"/>
        <w:rPr>
          <w:i w:val="0"/>
          <w:sz w:val="22"/>
          <w:szCs w:val="22"/>
        </w:rPr>
      </w:pPr>
    </w:p>
    <w:p w:rsidR="00C73684" w:rsidRPr="008150FC" w:rsidRDefault="00C73684" w:rsidP="00C73684">
      <w:pPr>
        <w:pStyle w:val="Glava"/>
        <w:ind w:left="1080"/>
        <w:jc w:val="both"/>
        <w:rPr>
          <w:i w:val="0"/>
          <w:sz w:val="22"/>
          <w:szCs w:val="22"/>
        </w:rPr>
      </w:pPr>
    </w:p>
    <w:p w:rsidR="00C73684" w:rsidRPr="008150FC" w:rsidRDefault="00C73684" w:rsidP="00C73684">
      <w:pPr>
        <w:pStyle w:val="Glava"/>
        <w:jc w:val="center"/>
        <w:rPr>
          <w:b/>
          <w:i w:val="0"/>
          <w:sz w:val="22"/>
          <w:szCs w:val="22"/>
        </w:rPr>
      </w:pPr>
      <w:r w:rsidRPr="008150FC">
        <w:rPr>
          <w:b/>
          <w:i w:val="0"/>
          <w:sz w:val="22"/>
          <w:szCs w:val="22"/>
        </w:rPr>
        <w:t>IZJAVA</w:t>
      </w:r>
    </w:p>
    <w:p w:rsidR="00C73684" w:rsidRPr="008150FC" w:rsidRDefault="00C73684" w:rsidP="00C73684">
      <w:pPr>
        <w:pStyle w:val="Glava"/>
        <w:jc w:val="both"/>
        <w:rPr>
          <w:i w:val="0"/>
          <w:sz w:val="22"/>
          <w:szCs w:val="22"/>
        </w:rPr>
      </w:pPr>
    </w:p>
    <w:p w:rsidR="00C73684" w:rsidRPr="008150FC" w:rsidRDefault="00C73684" w:rsidP="00C73684">
      <w:pPr>
        <w:pStyle w:val="Glava"/>
        <w:jc w:val="both"/>
        <w:rPr>
          <w:i w:val="0"/>
          <w:sz w:val="22"/>
          <w:szCs w:val="22"/>
        </w:rPr>
      </w:pPr>
    </w:p>
    <w:p w:rsidR="00C73684" w:rsidRPr="008150FC" w:rsidRDefault="00C73684" w:rsidP="00C73684">
      <w:pPr>
        <w:ind w:left="1134"/>
        <w:jc w:val="both"/>
        <w:rPr>
          <w:i w:val="0"/>
          <w:sz w:val="22"/>
          <w:szCs w:val="22"/>
        </w:rPr>
      </w:pPr>
      <w:r w:rsidRPr="008150FC">
        <w:rPr>
          <w:i w:val="0"/>
          <w:sz w:val="22"/>
          <w:szCs w:val="22"/>
        </w:rPr>
        <w:t xml:space="preserve">V zvezi z javnim naročilom »7560-17-220086 </w:t>
      </w:r>
      <w:r w:rsidR="008150FC" w:rsidRPr="008150FC">
        <w:rPr>
          <w:b/>
          <w:i w:val="0"/>
          <w:sz w:val="22"/>
          <w:szCs w:val="22"/>
        </w:rPr>
        <w:t>Gradnja nove telovadnice Osnovne šole Vižmarje Brod v Ljubljani, pri kateri se upoštevajo okoljski vidiki</w:t>
      </w:r>
      <w:r w:rsidRPr="008150FC">
        <w:rPr>
          <w:i w:val="0"/>
          <w:sz w:val="22"/>
          <w:szCs w:val="22"/>
        </w:rPr>
        <w:t>«, izjavljamo pod materialno in kazensko odgovornostjo:</w:t>
      </w:r>
    </w:p>
    <w:p w:rsidR="00C73684" w:rsidRPr="008150FC" w:rsidRDefault="00C73684" w:rsidP="00C73684">
      <w:pPr>
        <w:pStyle w:val="Telobesedila"/>
        <w:numPr>
          <w:ilvl w:val="0"/>
          <w:numId w:val="50"/>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da bomo pri gradnji upoštevali zahteve naročnika, ki se nanašajo na predmet gradnje, vzdrževanja, nakupa, vgradnje ali montaže in jih je naročnik opredelil že v postopku javnega naročanja za projektiranje idejne zasnove, idejnega projekta, projekta za pridobitev gradbenega dovoljenja, projekta za izvedbo ali projekta izvedenih del za novogradnjo, dozidavo, nadzidavo ali rekonstrukcijo stavbe, in rešitve iz idejne zasnove, idejnega projekta, projekta za pridobitev gradbenega dovoljenja, projekta za izvedbo ali projekta izvedenih del za novogradnjo, dozidavo, nadzidavo ali rekonstrukcijo stavbe;</w:t>
      </w:r>
    </w:p>
    <w:p w:rsidR="00C73684" w:rsidRPr="008150FC" w:rsidRDefault="00C73684" w:rsidP="00C73684">
      <w:pPr>
        <w:pStyle w:val="Telobesedila"/>
        <w:numPr>
          <w:ilvl w:val="0"/>
          <w:numId w:val="50"/>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da p</w:t>
      </w:r>
      <w:r w:rsidRPr="008150FC">
        <w:rPr>
          <w:rFonts w:ascii="Times New Roman" w:hAnsi="Times New Roman"/>
          <w:b w:val="0"/>
          <w:bCs/>
          <w:sz w:val="22"/>
          <w:szCs w:val="22"/>
        </w:rPr>
        <w:t xml:space="preserve">ri gradnji ne bomo uporabljali proizvodov, ki vsebujejo žveplov </w:t>
      </w:r>
      <w:proofErr w:type="spellStart"/>
      <w:r w:rsidRPr="008150FC">
        <w:rPr>
          <w:rFonts w:ascii="Times New Roman" w:hAnsi="Times New Roman"/>
          <w:b w:val="0"/>
          <w:bCs/>
          <w:sz w:val="22"/>
          <w:szCs w:val="22"/>
        </w:rPr>
        <w:t>heksafluorid</w:t>
      </w:r>
      <w:proofErr w:type="spellEnd"/>
      <w:r w:rsidRPr="008150FC">
        <w:rPr>
          <w:rFonts w:ascii="Times New Roman" w:hAnsi="Times New Roman"/>
          <w:b w:val="0"/>
          <w:bCs/>
          <w:sz w:val="22"/>
          <w:szCs w:val="22"/>
        </w:rPr>
        <w:t xml:space="preserve"> (SF</w:t>
      </w:r>
      <w:r w:rsidRPr="008150FC">
        <w:rPr>
          <w:rFonts w:ascii="Times New Roman" w:hAnsi="Times New Roman"/>
          <w:b w:val="0"/>
          <w:bCs/>
          <w:sz w:val="22"/>
          <w:szCs w:val="22"/>
          <w:vertAlign w:val="subscript"/>
        </w:rPr>
        <w:t>6</w:t>
      </w:r>
      <w:r w:rsidRPr="008150FC">
        <w:rPr>
          <w:rFonts w:ascii="Times New Roman" w:hAnsi="Times New Roman"/>
          <w:b w:val="0"/>
          <w:bCs/>
          <w:sz w:val="22"/>
          <w:szCs w:val="22"/>
        </w:rPr>
        <w:t xml:space="preserve">), notranjih barv in lakov, ki vsebujejo hlapne organske spojine z vreliščem največ 250°C v vrednostih več kot </w:t>
      </w:r>
      <w:r w:rsidRPr="008150FC">
        <w:rPr>
          <w:rFonts w:ascii="Times New Roman" w:eastAsia="Calibri" w:hAnsi="Times New Roman"/>
          <w:b w:val="0"/>
          <w:bCs/>
          <w:sz w:val="22"/>
          <w:szCs w:val="22"/>
        </w:rPr>
        <w:t xml:space="preserve">30 g/l, brez vode, za stenske barve, 250 g/l, brez vode, za druge barve z </w:t>
      </w:r>
      <w:proofErr w:type="spellStart"/>
      <w:r w:rsidRPr="008150FC">
        <w:rPr>
          <w:rFonts w:ascii="Times New Roman" w:eastAsia="Calibri" w:hAnsi="Times New Roman"/>
          <w:b w:val="0"/>
          <w:bCs/>
          <w:sz w:val="22"/>
          <w:szCs w:val="22"/>
        </w:rPr>
        <w:t>razlivnostjo</w:t>
      </w:r>
      <w:proofErr w:type="spellEnd"/>
      <w:r w:rsidRPr="008150FC">
        <w:rPr>
          <w:rFonts w:ascii="Times New Roman" w:eastAsia="Calibri" w:hAnsi="Times New Roman"/>
          <w:b w:val="0"/>
          <w:bCs/>
          <w:sz w:val="22"/>
          <w:szCs w:val="22"/>
        </w:rPr>
        <w:t xml:space="preserve"> najmanj 15 m²/l pri moči pokrivanja z 98 % motnostjo, 180 g/l, brez vode, za vse druge proizvode, vključno z barvami, katerih </w:t>
      </w:r>
      <w:proofErr w:type="spellStart"/>
      <w:r w:rsidRPr="008150FC">
        <w:rPr>
          <w:rFonts w:ascii="Times New Roman" w:eastAsia="Calibri" w:hAnsi="Times New Roman"/>
          <w:b w:val="0"/>
          <w:bCs/>
          <w:sz w:val="22"/>
          <w:szCs w:val="22"/>
        </w:rPr>
        <w:t>razlivnost</w:t>
      </w:r>
      <w:proofErr w:type="spellEnd"/>
      <w:r w:rsidRPr="008150FC">
        <w:rPr>
          <w:rFonts w:ascii="Times New Roman" w:eastAsia="Calibri" w:hAnsi="Times New Roman"/>
          <w:b w:val="0"/>
          <w:bCs/>
          <w:sz w:val="22"/>
          <w:szCs w:val="22"/>
        </w:rPr>
        <w:t xml:space="preserve"> je manjša od 15m2/l, laki, barvami za les, talnimi premazi in talnimi barvami, ter </w:t>
      </w:r>
      <w:r w:rsidRPr="008150FC">
        <w:rPr>
          <w:rFonts w:ascii="Times New Roman" w:hAnsi="Times New Roman"/>
          <w:b w:val="0"/>
          <w:bCs/>
          <w:sz w:val="22"/>
          <w:szCs w:val="22"/>
        </w:rPr>
        <w:t>materialov na osnovi lesa, pri katerih so emisije formaldehida višje od zahtev za emisijski razred E 1, kot jih opredeljujejo standardi SIST EN 300, SIST EN 312, SIST EN 622, SIST EN 636, SIST EN 13986;</w:t>
      </w:r>
    </w:p>
    <w:p w:rsidR="00C73684" w:rsidRPr="008150FC" w:rsidRDefault="00C73684" w:rsidP="00C73684">
      <w:pPr>
        <w:pStyle w:val="Telobesedila"/>
        <w:numPr>
          <w:ilvl w:val="0"/>
          <w:numId w:val="50"/>
        </w:numPr>
        <w:overflowPunct/>
        <w:autoSpaceDE/>
        <w:autoSpaceDN/>
        <w:adjustRightInd/>
        <w:textAlignment w:val="auto"/>
        <w:rPr>
          <w:rFonts w:ascii="Times New Roman" w:hAnsi="Times New Roman"/>
          <w:sz w:val="22"/>
          <w:szCs w:val="22"/>
        </w:rPr>
      </w:pPr>
      <w:r w:rsidRPr="008150FC">
        <w:rPr>
          <w:rFonts w:ascii="Times New Roman" w:hAnsi="Times New Roman"/>
          <w:b w:val="0"/>
          <w:bCs/>
          <w:sz w:val="22"/>
          <w:szCs w:val="22"/>
        </w:rPr>
        <w:t xml:space="preserve">da emisije hlapnih organskih spojin, ki so v uporabljenih gradbenih proizvodih, ne presegajo vrednosti, določenih v evropskem standardu za določitev emisij SIST EN ISO 16000-9, SIST EN ISO 16000-10, SIST EN ISO 16000-11 </w:t>
      </w:r>
      <w:r w:rsidRPr="008150FC">
        <w:rPr>
          <w:rFonts w:ascii="Times New Roman" w:hAnsi="Times New Roman"/>
          <w:b w:val="0"/>
          <w:sz w:val="22"/>
          <w:szCs w:val="22"/>
        </w:rPr>
        <w:t>ali v enakovrednem standardu;</w:t>
      </w:r>
    </w:p>
    <w:p w:rsidR="00C73684" w:rsidRPr="008150FC" w:rsidRDefault="00C73684" w:rsidP="00C73684">
      <w:pPr>
        <w:pStyle w:val="Telobesedila"/>
        <w:numPr>
          <w:ilvl w:val="0"/>
          <w:numId w:val="50"/>
        </w:numPr>
        <w:overflowPunct/>
        <w:autoSpaceDE/>
        <w:autoSpaceDN/>
        <w:adjustRightInd/>
        <w:textAlignment w:val="auto"/>
        <w:rPr>
          <w:rFonts w:ascii="Times New Roman" w:hAnsi="Times New Roman"/>
          <w:b w:val="0"/>
          <w:sz w:val="22"/>
          <w:szCs w:val="22"/>
        </w:rPr>
      </w:pPr>
      <w:r w:rsidRPr="008150FC">
        <w:rPr>
          <w:rFonts w:ascii="Times New Roman" w:hAnsi="Times New Roman"/>
          <w:b w:val="0"/>
          <w:bCs/>
          <w:sz w:val="22"/>
          <w:szCs w:val="22"/>
        </w:rPr>
        <w:t>da bodo stranišča morala imeti dvojno splakovanje, pri čemer ne smejo porabiti več kot 6 l vode za polno splakovanje in ne več kot 3 l za delno splakovanje. V brezvodnih pisoarjih se bodo morali uporabiti biološko razgradljiva tekočina ali pa se uporabljajo popolnoma brez tekočine</w:t>
      </w:r>
      <w:r w:rsidRPr="008150FC">
        <w:rPr>
          <w:rFonts w:ascii="Times New Roman" w:hAnsi="Times New Roman"/>
          <w:b w:val="0"/>
          <w:sz w:val="22"/>
          <w:szCs w:val="22"/>
        </w:rPr>
        <w:t>.</w:t>
      </w:r>
    </w:p>
    <w:p w:rsidR="00C73684" w:rsidRPr="008150FC" w:rsidRDefault="00C73684" w:rsidP="00C73684">
      <w:pPr>
        <w:pStyle w:val="Glava"/>
        <w:jc w:val="both"/>
        <w:rPr>
          <w:i w:val="0"/>
          <w:sz w:val="22"/>
          <w:szCs w:val="22"/>
        </w:rPr>
      </w:pPr>
    </w:p>
    <w:p w:rsidR="00C73684" w:rsidRPr="008150FC" w:rsidRDefault="00C73684" w:rsidP="00C73684">
      <w:pPr>
        <w:pStyle w:val="Glava"/>
        <w:jc w:val="both"/>
        <w:rPr>
          <w:i w:val="0"/>
          <w:sz w:val="22"/>
          <w:szCs w:val="22"/>
        </w:rPr>
      </w:pPr>
    </w:p>
    <w:p w:rsidR="00C73684" w:rsidRPr="008150FC" w:rsidRDefault="00C73684" w:rsidP="00C73684">
      <w:pPr>
        <w:pStyle w:val="Glava"/>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r w:rsidRPr="008150FC">
        <w:rPr>
          <w:i w:val="0"/>
          <w:sz w:val="22"/>
          <w:szCs w:val="22"/>
        </w:rPr>
        <w:t>Datum:                                                  Žig:                                            Podpis odgovorne osebe:</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ind w:left="1134"/>
        <w:jc w:val="both"/>
        <w:rPr>
          <w:b/>
          <w:i w:val="0"/>
          <w:sz w:val="22"/>
          <w:szCs w:val="22"/>
        </w:rPr>
      </w:pPr>
      <w:r w:rsidRPr="008150FC">
        <w:rPr>
          <w:i w:val="0"/>
          <w:sz w:val="22"/>
          <w:szCs w:val="22"/>
        </w:rPr>
        <w:t>Izjavo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jc w:val="right"/>
        <w:rPr>
          <w:b/>
          <w:i w:val="0"/>
          <w:sz w:val="22"/>
          <w:szCs w:val="22"/>
        </w:rPr>
      </w:pPr>
      <w:r w:rsidRPr="008150FC">
        <w:rPr>
          <w:b/>
          <w:i w:val="0"/>
          <w:sz w:val="22"/>
          <w:szCs w:val="22"/>
        </w:rPr>
        <w:lastRenderedPageBreak/>
        <w:t>PRILOGA 12</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r w:rsidRPr="008150FC">
        <w:rPr>
          <w:rFonts w:ascii="Times New Roman" w:hAnsi="Times New Roman"/>
          <w:b w:val="0"/>
          <w:bCs/>
          <w:sz w:val="22"/>
          <w:szCs w:val="22"/>
        </w:rPr>
        <w:t xml:space="preserve">Kadar se </w:t>
      </w:r>
      <w:r w:rsidRPr="008150FC">
        <w:rPr>
          <w:rFonts w:ascii="Times New Roman" w:hAnsi="Times New Roman"/>
          <w:bCs/>
          <w:sz w:val="22"/>
          <w:szCs w:val="22"/>
        </w:rPr>
        <w:t>pri gradnji</w:t>
      </w:r>
      <w:r w:rsidRPr="008150FC">
        <w:rPr>
          <w:rFonts w:ascii="Times New Roman" w:hAnsi="Times New Roman"/>
          <w:b w:val="0"/>
          <w:bCs/>
          <w:sz w:val="22"/>
          <w:szCs w:val="22"/>
        </w:rPr>
        <w:t xml:space="preserve">: </w:t>
      </w:r>
    </w:p>
    <w:p w:rsidR="00C73684" w:rsidRPr="008150FC" w:rsidRDefault="00C73684" w:rsidP="00C73684">
      <w:pPr>
        <w:pStyle w:val="Odstavekseznama"/>
        <w:numPr>
          <w:ilvl w:val="0"/>
          <w:numId w:val="51"/>
        </w:numPr>
        <w:jc w:val="both"/>
        <w:rPr>
          <w:bCs/>
          <w:i w:val="0"/>
          <w:sz w:val="22"/>
          <w:szCs w:val="22"/>
        </w:rPr>
      </w:pPr>
      <w:r w:rsidRPr="008150FC">
        <w:rPr>
          <w:bCs/>
          <w:i w:val="0"/>
          <w:sz w:val="22"/>
          <w:szCs w:val="22"/>
        </w:rPr>
        <w:t>nosilne konstrukcije,</w:t>
      </w:r>
    </w:p>
    <w:p w:rsidR="00C73684" w:rsidRPr="008150FC" w:rsidRDefault="00C73684" w:rsidP="00C73684">
      <w:pPr>
        <w:pStyle w:val="Odstavekseznama"/>
        <w:numPr>
          <w:ilvl w:val="0"/>
          <w:numId w:val="51"/>
        </w:numPr>
        <w:jc w:val="both"/>
        <w:rPr>
          <w:bCs/>
          <w:i w:val="0"/>
          <w:sz w:val="22"/>
          <w:szCs w:val="22"/>
        </w:rPr>
      </w:pPr>
      <w:r w:rsidRPr="008150FC">
        <w:rPr>
          <w:bCs/>
          <w:i w:val="0"/>
          <w:sz w:val="22"/>
          <w:szCs w:val="22"/>
        </w:rPr>
        <w:t>ostrešja,</w:t>
      </w:r>
    </w:p>
    <w:p w:rsidR="00C73684" w:rsidRPr="008150FC" w:rsidRDefault="00C73684" w:rsidP="00C73684">
      <w:pPr>
        <w:pStyle w:val="Odstavekseznama"/>
        <w:numPr>
          <w:ilvl w:val="0"/>
          <w:numId w:val="51"/>
        </w:numPr>
        <w:jc w:val="both"/>
        <w:rPr>
          <w:bCs/>
          <w:i w:val="0"/>
          <w:sz w:val="22"/>
          <w:szCs w:val="22"/>
        </w:rPr>
      </w:pPr>
      <w:r w:rsidRPr="008150FC">
        <w:rPr>
          <w:bCs/>
          <w:i w:val="0"/>
          <w:sz w:val="22"/>
          <w:szCs w:val="22"/>
        </w:rPr>
        <w:t>fasadnih in notranjih oblog sten in tal oziroma stropov in</w:t>
      </w:r>
    </w:p>
    <w:p w:rsidR="00C73684" w:rsidRPr="008150FC" w:rsidRDefault="00C73684" w:rsidP="00C73684">
      <w:pPr>
        <w:pStyle w:val="Odstavekseznama"/>
        <w:numPr>
          <w:ilvl w:val="0"/>
          <w:numId w:val="51"/>
        </w:numPr>
        <w:jc w:val="both"/>
        <w:rPr>
          <w:bCs/>
          <w:i w:val="0"/>
          <w:sz w:val="22"/>
          <w:szCs w:val="22"/>
        </w:rPr>
      </w:pPr>
      <w:r w:rsidRPr="008150FC">
        <w:rPr>
          <w:bCs/>
          <w:i w:val="0"/>
          <w:sz w:val="22"/>
          <w:szCs w:val="22"/>
        </w:rPr>
        <w:t>stavbnega pohištva</w:t>
      </w:r>
    </w:p>
    <w:p w:rsidR="00C73684" w:rsidRPr="008150FC" w:rsidRDefault="00C73684" w:rsidP="00C73684">
      <w:pPr>
        <w:pStyle w:val="Glava"/>
        <w:ind w:left="1134"/>
        <w:jc w:val="both"/>
        <w:rPr>
          <w:bCs/>
          <w:i w:val="0"/>
          <w:sz w:val="22"/>
          <w:szCs w:val="22"/>
        </w:rPr>
      </w:pPr>
    </w:p>
    <w:p w:rsidR="00C73684" w:rsidRPr="008150FC" w:rsidRDefault="00C73684" w:rsidP="00C73684">
      <w:pPr>
        <w:pStyle w:val="Glava"/>
        <w:ind w:left="1134"/>
        <w:jc w:val="both"/>
        <w:rPr>
          <w:bCs/>
          <w:i w:val="0"/>
          <w:sz w:val="22"/>
          <w:szCs w:val="22"/>
        </w:rPr>
      </w:pPr>
      <w:r w:rsidRPr="008150FC">
        <w:rPr>
          <w:b/>
          <w:bCs/>
          <w:i w:val="0"/>
          <w:sz w:val="22"/>
          <w:szCs w:val="22"/>
        </w:rPr>
        <w:t>uporabi les,</w:t>
      </w:r>
      <w:r w:rsidRPr="008150FC">
        <w:rPr>
          <w:bCs/>
          <w:i w:val="0"/>
          <w:sz w:val="22"/>
          <w:szCs w:val="22"/>
        </w:rPr>
        <w:t xml:space="preserve"> </w:t>
      </w:r>
      <w:r w:rsidRPr="008150FC">
        <w:rPr>
          <w:b/>
          <w:bCs/>
          <w:i w:val="0"/>
          <w:sz w:val="22"/>
          <w:szCs w:val="22"/>
        </w:rPr>
        <w:t>mora izvirati iz zakonitih virov</w:t>
      </w:r>
      <w:r w:rsidRPr="008150FC">
        <w:rPr>
          <w:bCs/>
          <w:i w:val="0"/>
          <w:sz w:val="22"/>
          <w:szCs w:val="22"/>
        </w:rPr>
        <w:t>.</w:t>
      </w:r>
    </w:p>
    <w:p w:rsidR="00C73684" w:rsidRPr="008150FC" w:rsidRDefault="00C73684" w:rsidP="00C73684">
      <w:pPr>
        <w:pStyle w:val="Glava"/>
        <w:ind w:left="1134"/>
        <w:jc w:val="both"/>
        <w:rPr>
          <w:bCs/>
          <w:i w:val="0"/>
          <w:sz w:val="22"/>
          <w:szCs w:val="22"/>
        </w:rPr>
      </w:pPr>
    </w:p>
    <w:p w:rsidR="00C73684" w:rsidRPr="008150FC" w:rsidRDefault="00C73684" w:rsidP="00C73684">
      <w:pPr>
        <w:pStyle w:val="Glava"/>
        <w:ind w:left="1134"/>
        <w:jc w:val="both"/>
        <w:rPr>
          <w:bCs/>
          <w:i w:val="0"/>
          <w:sz w:val="22"/>
          <w:szCs w:val="22"/>
        </w:rPr>
      </w:pPr>
    </w:p>
    <w:p w:rsidR="00C73684" w:rsidRPr="008150FC" w:rsidRDefault="00C73684" w:rsidP="00C73684">
      <w:pPr>
        <w:ind w:left="1134"/>
        <w:jc w:val="both"/>
        <w:rPr>
          <w:b/>
          <w:i w:val="0"/>
          <w:sz w:val="22"/>
          <w:szCs w:val="22"/>
        </w:rPr>
      </w:pPr>
      <w:r w:rsidRPr="008150FC">
        <w:rPr>
          <w:b/>
          <w:i w:val="0"/>
          <w:sz w:val="22"/>
          <w:szCs w:val="22"/>
        </w:rPr>
        <w:t>DOKAZILO:</w:t>
      </w:r>
    </w:p>
    <w:p w:rsidR="00C73684" w:rsidRPr="008150FC" w:rsidRDefault="00C73684" w:rsidP="00C73684">
      <w:pPr>
        <w:pStyle w:val="Telobesedila"/>
        <w:ind w:left="1134"/>
        <w:rPr>
          <w:rFonts w:ascii="Times New Roman" w:hAnsi="Times New Roman"/>
          <w:b w:val="0"/>
          <w:bCs/>
          <w:sz w:val="22"/>
          <w:szCs w:val="22"/>
          <w:lang w:val="pl-PL"/>
        </w:rPr>
      </w:pPr>
      <w:r w:rsidRPr="008150FC">
        <w:rPr>
          <w:rFonts w:ascii="Times New Roman" w:hAnsi="Times New Roman"/>
          <w:b w:val="0"/>
          <w:sz w:val="22"/>
          <w:szCs w:val="22"/>
        </w:rPr>
        <w:t xml:space="preserve">Gospodarski subjekt </w:t>
      </w:r>
      <w:r w:rsidRPr="008150FC">
        <w:rPr>
          <w:rFonts w:ascii="Times New Roman" w:hAnsi="Times New Roman"/>
          <w:b w:val="0"/>
          <w:bCs/>
          <w:sz w:val="22"/>
          <w:szCs w:val="22"/>
          <w:lang w:val="pl-PL"/>
        </w:rPr>
        <w:t>priloži:</w:t>
      </w:r>
    </w:p>
    <w:p w:rsidR="00C73684" w:rsidRPr="008150FC" w:rsidRDefault="00C73684" w:rsidP="00C73684">
      <w:pPr>
        <w:pStyle w:val="Odstavekseznama"/>
        <w:numPr>
          <w:ilvl w:val="0"/>
          <w:numId w:val="49"/>
        </w:numPr>
        <w:jc w:val="both"/>
        <w:rPr>
          <w:bCs/>
          <w:i w:val="0"/>
          <w:sz w:val="22"/>
          <w:szCs w:val="22"/>
        </w:rPr>
      </w:pPr>
      <w:r w:rsidRPr="008150FC">
        <w:rPr>
          <w:i w:val="0"/>
          <w:sz w:val="22"/>
          <w:szCs w:val="22"/>
          <w:lang w:val="pl-PL"/>
        </w:rPr>
        <w:t xml:space="preserve">potrdilo, da ima </w:t>
      </w:r>
      <w:r w:rsidRPr="008150FC">
        <w:rPr>
          <w:bCs/>
          <w:i w:val="0"/>
          <w:sz w:val="22"/>
          <w:szCs w:val="22"/>
        </w:rPr>
        <w:t>blago znak za okolje tipa I, iz katerega izhaja, da blago izpolnjuje zahteve, ali</w:t>
      </w:r>
    </w:p>
    <w:p w:rsidR="00C73684" w:rsidRPr="008150FC" w:rsidRDefault="00C73684" w:rsidP="00C73684">
      <w:pPr>
        <w:pStyle w:val="Telobesedila"/>
        <w:numPr>
          <w:ilvl w:val="0"/>
          <w:numId w:val="49"/>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 xml:space="preserve">potrdilo </w:t>
      </w:r>
      <w:r w:rsidRPr="008150FC">
        <w:rPr>
          <w:rFonts w:ascii="Times New Roman" w:hAnsi="Times New Roman"/>
          <w:b w:val="0"/>
          <w:bCs/>
          <w:sz w:val="22"/>
          <w:szCs w:val="22"/>
        </w:rPr>
        <w:t>FSC ali PEFC</w:t>
      </w:r>
      <w:r w:rsidRPr="008150FC">
        <w:rPr>
          <w:rFonts w:ascii="Times New Roman" w:hAnsi="Times New Roman"/>
          <w:b w:val="0"/>
          <w:sz w:val="22"/>
          <w:szCs w:val="22"/>
        </w:rPr>
        <w:t xml:space="preserve"> zadnjega v skrbniški verigi lesa, ali </w:t>
      </w:r>
    </w:p>
    <w:p w:rsidR="00C73684" w:rsidRPr="008150FC" w:rsidRDefault="00C73684" w:rsidP="00C73684">
      <w:pPr>
        <w:pStyle w:val="Telobesedila"/>
        <w:numPr>
          <w:ilvl w:val="0"/>
          <w:numId w:val="49"/>
        </w:numPr>
        <w:overflowPunct/>
        <w:autoSpaceDE/>
        <w:autoSpaceDN/>
        <w:adjustRightInd/>
        <w:textAlignment w:val="auto"/>
        <w:rPr>
          <w:rFonts w:ascii="Times New Roman" w:hAnsi="Times New Roman"/>
          <w:b w:val="0"/>
          <w:bCs/>
          <w:sz w:val="22"/>
          <w:szCs w:val="22"/>
        </w:rPr>
      </w:pPr>
      <w:r w:rsidRPr="008150FC">
        <w:rPr>
          <w:rFonts w:ascii="Times New Roman" w:hAnsi="Times New Roman"/>
          <w:b w:val="0"/>
          <w:bCs/>
          <w:sz w:val="22"/>
          <w:szCs w:val="22"/>
        </w:rPr>
        <w:t xml:space="preserve">potrdilo o vzpostavljenem sistemu sledljivosti, ki ga izda neodvisna akreditirana institucija kot del standarda ISO 9001, standarda ISO 14001 ali sistema upravljanja EMAS, ali </w:t>
      </w:r>
    </w:p>
    <w:p w:rsidR="00C73684" w:rsidRPr="008150FC" w:rsidRDefault="00C73684" w:rsidP="00C73684">
      <w:pPr>
        <w:pStyle w:val="Telobesedila"/>
        <w:numPr>
          <w:ilvl w:val="0"/>
          <w:numId w:val="49"/>
        </w:numPr>
        <w:overflowPunct/>
        <w:autoSpaceDE/>
        <w:autoSpaceDN/>
        <w:adjustRightInd/>
        <w:textAlignment w:val="auto"/>
        <w:rPr>
          <w:rFonts w:ascii="Times New Roman" w:hAnsi="Times New Roman"/>
          <w:b w:val="0"/>
          <w:bCs/>
          <w:sz w:val="22"/>
          <w:szCs w:val="22"/>
        </w:rPr>
      </w:pPr>
      <w:r w:rsidRPr="008150FC">
        <w:rPr>
          <w:rFonts w:ascii="Times New Roman" w:hAnsi="Times New Roman"/>
          <w:b w:val="0"/>
          <w:bCs/>
          <w:sz w:val="22"/>
          <w:szCs w:val="22"/>
        </w:rPr>
        <w:t>dovoljenje FLEGT, če les izhaja iz države, ki je podpisala prostovoljni sporazum o partnerstvu z EU, ali</w:t>
      </w:r>
    </w:p>
    <w:p w:rsidR="00C73684" w:rsidRPr="008150FC" w:rsidRDefault="00C73684" w:rsidP="00C73684">
      <w:pPr>
        <w:pStyle w:val="Glava"/>
        <w:numPr>
          <w:ilvl w:val="0"/>
          <w:numId w:val="49"/>
        </w:numPr>
        <w:tabs>
          <w:tab w:val="clear" w:pos="4536"/>
          <w:tab w:val="clear" w:pos="9072"/>
        </w:tabs>
        <w:jc w:val="both"/>
        <w:rPr>
          <w:bCs/>
          <w:i w:val="0"/>
          <w:sz w:val="22"/>
          <w:szCs w:val="22"/>
          <w:lang w:val="pl-PL"/>
        </w:rPr>
      </w:pPr>
      <w:r w:rsidRPr="008150FC">
        <w:rPr>
          <w:bCs/>
          <w:i w:val="0"/>
          <w:sz w:val="22"/>
          <w:szCs w:val="22"/>
          <w:lang w:val="pl-PL"/>
        </w:rPr>
        <w:t>ustrezno dokazilo</w:t>
      </w:r>
      <w:r w:rsidRPr="008150FC">
        <w:rPr>
          <w:bCs/>
          <w:i w:val="0"/>
          <w:sz w:val="22"/>
          <w:szCs w:val="22"/>
        </w:rPr>
        <w:t xml:space="preserve">, </w:t>
      </w:r>
      <w:r w:rsidRPr="008150FC">
        <w:rPr>
          <w:i w:val="0"/>
          <w:sz w:val="22"/>
          <w:szCs w:val="22"/>
        </w:rPr>
        <w:t>iz katerega izhaja, da so izpolnjene zahteve</w:t>
      </w:r>
      <w:r w:rsidRPr="008150FC">
        <w:rPr>
          <w:bCs/>
          <w:i w:val="0"/>
          <w:sz w:val="22"/>
          <w:szCs w:val="22"/>
          <w:lang w:val="pl-PL"/>
        </w:rPr>
        <w:t>.</w:t>
      </w: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7C047F" w:rsidRDefault="00C73684" w:rsidP="00C73684">
      <w:pPr>
        <w:pStyle w:val="Glava"/>
        <w:tabs>
          <w:tab w:val="clear" w:pos="4536"/>
          <w:tab w:val="clear" w:pos="9072"/>
        </w:tabs>
        <w:ind w:left="1080"/>
        <w:jc w:val="both"/>
        <w:rPr>
          <w:bCs/>
          <w:i w:val="0"/>
          <w:sz w:val="22"/>
          <w:szCs w:val="22"/>
          <w:highlight w:val="yellow"/>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jc w:val="right"/>
        <w:rPr>
          <w:b/>
          <w:i w:val="0"/>
          <w:sz w:val="22"/>
          <w:szCs w:val="22"/>
        </w:rPr>
      </w:pPr>
      <w:r w:rsidRPr="008150FC">
        <w:rPr>
          <w:b/>
          <w:i w:val="0"/>
          <w:sz w:val="22"/>
          <w:szCs w:val="22"/>
        </w:rPr>
        <w:lastRenderedPageBreak/>
        <w:t>PRILOGA 13</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ind w:left="1134"/>
        <w:jc w:val="both"/>
        <w:rPr>
          <w:bCs/>
          <w:i w:val="0"/>
          <w:sz w:val="22"/>
          <w:szCs w:val="22"/>
        </w:rPr>
      </w:pPr>
      <w:r w:rsidRPr="008150FC">
        <w:rPr>
          <w:b/>
          <w:i w:val="0"/>
          <w:sz w:val="22"/>
          <w:szCs w:val="22"/>
        </w:rPr>
        <w:t>Delež lesa ali lesnih tvoriv</w:t>
      </w:r>
      <w:r w:rsidRPr="008150FC">
        <w:rPr>
          <w:i w:val="0"/>
          <w:sz w:val="22"/>
          <w:szCs w:val="22"/>
        </w:rPr>
        <w:t xml:space="preserve"> v pohištvu mora znašati </w:t>
      </w:r>
      <w:r w:rsidRPr="008150FC">
        <w:rPr>
          <w:b/>
          <w:i w:val="0"/>
          <w:sz w:val="22"/>
          <w:szCs w:val="22"/>
        </w:rPr>
        <w:t>vsaj 72 %</w:t>
      </w:r>
      <w:r w:rsidRPr="008150FC">
        <w:rPr>
          <w:i w:val="0"/>
          <w:sz w:val="22"/>
          <w:szCs w:val="22"/>
        </w:rPr>
        <w:t xml:space="preserve"> prostornine uporabljenih materialov za izdelavo pohištva. </w:t>
      </w:r>
      <w:r w:rsidRPr="008150FC">
        <w:rPr>
          <w:bCs/>
          <w:i w:val="0"/>
          <w:sz w:val="22"/>
          <w:szCs w:val="22"/>
        </w:rPr>
        <w:t>Izjema so lahko stoli in pohištvo, pri katerem zaradi namena uporabe, les ali lesna tvoriva niso dovoljeni zaradi predpisov ali standardov.</w:t>
      </w:r>
    </w:p>
    <w:p w:rsidR="00C73684" w:rsidRPr="008150FC" w:rsidRDefault="00C73684" w:rsidP="00C73684">
      <w:pPr>
        <w:pStyle w:val="Glava"/>
        <w:ind w:left="1134"/>
        <w:jc w:val="both"/>
        <w:rPr>
          <w:bCs/>
          <w:i w:val="0"/>
          <w:sz w:val="22"/>
          <w:szCs w:val="22"/>
        </w:rPr>
      </w:pPr>
    </w:p>
    <w:p w:rsidR="00C73684" w:rsidRPr="008150FC" w:rsidRDefault="00C73684" w:rsidP="00C73684">
      <w:pPr>
        <w:pStyle w:val="Glava"/>
        <w:ind w:left="1134"/>
        <w:jc w:val="both"/>
        <w:rPr>
          <w:bCs/>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pStyle w:val="Telobesedila"/>
        <w:ind w:left="1134"/>
        <w:rPr>
          <w:rFonts w:ascii="Times New Roman" w:hAnsi="Times New Roman"/>
          <w:b w:val="0"/>
          <w:sz w:val="22"/>
          <w:szCs w:val="22"/>
        </w:rPr>
      </w:pPr>
      <w:r w:rsidRPr="008150FC">
        <w:rPr>
          <w:rFonts w:ascii="Times New Roman" w:hAnsi="Times New Roman"/>
          <w:b w:val="0"/>
          <w:sz w:val="22"/>
          <w:szCs w:val="22"/>
        </w:rPr>
        <w:t>Gospodarski subjekt priloži:</w:t>
      </w:r>
    </w:p>
    <w:p w:rsidR="00C73684" w:rsidRPr="008150FC" w:rsidRDefault="00C73684" w:rsidP="00C73684">
      <w:pPr>
        <w:pStyle w:val="Odstavekseznama"/>
        <w:numPr>
          <w:ilvl w:val="0"/>
          <w:numId w:val="52"/>
        </w:numPr>
        <w:jc w:val="both"/>
        <w:rPr>
          <w:i w:val="0"/>
          <w:sz w:val="22"/>
          <w:szCs w:val="22"/>
        </w:rPr>
      </w:pPr>
      <w:r w:rsidRPr="008150FC">
        <w:rPr>
          <w:i w:val="0"/>
          <w:sz w:val="22"/>
          <w:szCs w:val="22"/>
        </w:rPr>
        <w:t xml:space="preserve">tehnično dokumentacijo proizvajalca ali </w:t>
      </w:r>
    </w:p>
    <w:p w:rsidR="00C73684" w:rsidRPr="008150FC" w:rsidRDefault="00C73684" w:rsidP="00C73684">
      <w:pPr>
        <w:pStyle w:val="Glava"/>
        <w:numPr>
          <w:ilvl w:val="0"/>
          <w:numId w:val="52"/>
        </w:numPr>
        <w:tabs>
          <w:tab w:val="clear" w:pos="4536"/>
          <w:tab w:val="clear" w:pos="9072"/>
        </w:tabs>
        <w:jc w:val="both"/>
        <w:rPr>
          <w:bCs/>
          <w:i w:val="0"/>
          <w:sz w:val="22"/>
          <w:szCs w:val="22"/>
          <w:lang w:val="pl-PL"/>
        </w:rPr>
      </w:pPr>
      <w:r w:rsidRPr="008150FC">
        <w:rPr>
          <w:i w:val="0"/>
          <w:sz w:val="22"/>
          <w:szCs w:val="22"/>
        </w:rPr>
        <w:t>ustrezno dokazilo, iz katerega izhaja, da so izpolnjene zahteve.</w:t>
      </w: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tabs>
          <w:tab w:val="clear" w:pos="4536"/>
          <w:tab w:val="clear" w:pos="9072"/>
        </w:tabs>
        <w:ind w:left="1080"/>
        <w:jc w:val="both"/>
        <w:rPr>
          <w:bCs/>
          <w:i w:val="0"/>
          <w:sz w:val="22"/>
          <w:szCs w:val="22"/>
          <w:lang w:val="pl-PL"/>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r w:rsidRPr="008150FC">
        <w:rPr>
          <w:b/>
          <w:i w:val="0"/>
          <w:sz w:val="22"/>
          <w:szCs w:val="22"/>
        </w:rPr>
        <w:lastRenderedPageBreak/>
        <w:t>PRILOGA 14</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ind w:left="1134"/>
        <w:jc w:val="both"/>
        <w:rPr>
          <w:b/>
          <w:i w:val="0"/>
          <w:sz w:val="22"/>
          <w:szCs w:val="22"/>
        </w:rPr>
      </w:pPr>
      <w:r w:rsidRPr="008150FC">
        <w:rPr>
          <w:b/>
          <w:i w:val="0"/>
          <w:sz w:val="22"/>
          <w:szCs w:val="22"/>
        </w:rPr>
        <w:t>Les in materiali na njegovi osnovi morajo izvirati iz zakonitih virov.</w:t>
      </w:r>
    </w:p>
    <w:p w:rsidR="00C73684" w:rsidRPr="008150FC" w:rsidRDefault="00C73684" w:rsidP="00C73684">
      <w:pPr>
        <w:pStyle w:val="Glava"/>
        <w:ind w:left="1134"/>
        <w:jc w:val="both"/>
        <w:rPr>
          <w:i w:val="0"/>
          <w:sz w:val="22"/>
          <w:szCs w:val="22"/>
        </w:rPr>
      </w:pPr>
    </w:p>
    <w:p w:rsidR="00C73684" w:rsidRPr="008150FC" w:rsidRDefault="00C73684" w:rsidP="00C73684">
      <w:pPr>
        <w:pStyle w:val="Glava"/>
        <w:ind w:left="1134"/>
        <w:jc w:val="both"/>
        <w:rPr>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pStyle w:val="Telobesedila"/>
        <w:ind w:left="1134"/>
        <w:rPr>
          <w:rFonts w:ascii="Times New Roman" w:hAnsi="Times New Roman"/>
          <w:b w:val="0"/>
          <w:bCs/>
          <w:sz w:val="22"/>
          <w:szCs w:val="22"/>
        </w:rPr>
      </w:pPr>
      <w:r w:rsidRPr="008150FC">
        <w:rPr>
          <w:rFonts w:ascii="Times New Roman" w:hAnsi="Times New Roman"/>
          <w:b w:val="0"/>
          <w:sz w:val="22"/>
          <w:szCs w:val="22"/>
        </w:rPr>
        <w:t>Gospodarski subjekt priloži</w:t>
      </w:r>
      <w:r w:rsidRPr="008150FC">
        <w:rPr>
          <w:rFonts w:ascii="Times New Roman" w:hAnsi="Times New Roman"/>
          <w:b w:val="0"/>
          <w:bCs/>
          <w:sz w:val="22"/>
          <w:szCs w:val="22"/>
        </w:rPr>
        <w:t>:</w:t>
      </w:r>
    </w:p>
    <w:p w:rsidR="00C73684" w:rsidRPr="008150FC" w:rsidRDefault="00C73684" w:rsidP="00C73684">
      <w:pPr>
        <w:pStyle w:val="Odstavekseznama"/>
        <w:numPr>
          <w:ilvl w:val="0"/>
          <w:numId w:val="53"/>
        </w:numPr>
        <w:jc w:val="both"/>
        <w:rPr>
          <w:bCs/>
          <w:i w:val="0"/>
          <w:sz w:val="22"/>
          <w:szCs w:val="22"/>
        </w:rPr>
      </w:pPr>
      <w:r w:rsidRPr="008150FC">
        <w:rPr>
          <w:i w:val="0"/>
          <w:sz w:val="22"/>
          <w:szCs w:val="22"/>
          <w:lang w:val="pl-PL"/>
        </w:rPr>
        <w:t xml:space="preserve">potrdilo, da ima </w:t>
      </w:r>
      <w:r w:rsidRPr="008150FC">
        <w:rPr>
          <w:bCs/>
          <w:i w:val="0"/>
          <w:sz w:val="22"/>
          <w:szCs w:val="22"/>
        </w:rPr>
        <w:t>blago znak za okolje tipa I, iz katerega izhaja, da blago izpolnjuje zahteve, ali</w:t>
      </w:r>
    </w:p>
    <w:p w:rsidR="00C73684" w:rsidRPr="008150FC" w:rsidRDefault="00C73684" w:rsidP="00C73684">
      <w:pPr>
        <w:pStyle w:val="Telobesedila"/>
        <w:numPr>
          <w:ilvl w:val="0"/>
          <w:numId w:val="53"/>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 xml:space="preserve">potrdilo </w:t>
      </w:r>
      <w:r w:rsidRPr="008150FC">
        <w:rPr>
          <w:rFonts w:ascii="Times New Roman" w:hAnsi="Times New Roman"/>
          <w:b w:val="0"/>
          <w:bCs/>
          <w:sz w:val="22"/>
          <w:szCs w:val="22"/>
        </w:rPr>
        <w:t>FSC ali PEFC</w:t>
      </w:r>
      <w:r w:rsidRPr="008150FC">
        <w:rPr>
          <w:rFonts w:ascii="Times New Roman" w:hAnsi="Times New Roman"/>
          <w:b w:val="0"/>
          <w:sz w:val="22"/>
          <w:szCs w:val="22"/>
        </w:rPr>
        <w:t xml:space="preserve"> zadnjega v skrbniški verigi lesa, ali </w:t>
      </w:r>
    </w:p>
    <w:p w:rsidR="00C73684" w:rsidRPr="008150FC" w:rsidRDefault="00C73684" w:rsidP="00C73684">
      <w:pPr>
        <w:pStyle w:val="Telobesedila"/>
        <w:numPr>
          <w:ilvl w:val="0"/>
          <w:numId w:val="53"/>
        </w:numPr>
        <w:overflowPunct/>
        <w:autoSpaceDE/>
        <w:autoSpaceDN/>
        <w:adjustRightInd/>
        <w:textAlignment w:val="auto"/>
        <w:rPr>
          <w:rFonts w:ascii="Times New Roman" w:hAnsi="Times New Roman"/>
          <w:b w:val="0"/>
          <w:bCs/>
          <w:sz w:val="22"/>
          <w:szCs w:val="22"/>
        </w:rPr>
      </w:pPr>
      <w:r w:rsidRPr="008150FC">
        <w:rPr>
          <w:rFonts w:ascii="Times New Roman" w:hAnsi="Times New Roman"/>
          <w:b w:val="0"/>
          <w:bCs/>
          <w:sz w:val="22"/>
          <w:szCs w:val="22"/>
        </w:rPr>
        <w:t xml:space="preserve">potrdilo o vzpostavljenem sistemu sledljivosti, ki ga izda neodvisna akreditirana institucija kot del standarda SIST EN ISO 9001, standarda SIST EN ISO 14001 ali sistema upravljanja EMAS, ali </w:t>
      </w:r>
    </w:p>
    <w:p w:rsidR="00C73684" w:rsidRPr="008150FC" w:rsidRDefault="00C73684" w:rsidP="00C73684">
      <w:pPr>
        <w:pStyle w:val="Telobesedila"/>
        <w:numPr>
          <w:ilvl w:val="0"/>
          <w:numId w:val="53"/>
        </w:numPr>
        <w:overflowPunct/>
        <w:autoSpaceDE/>
        <w:autoSpaceDN/>
        <w:adjustRightInd/>
        <w:textAlignment w:val="auto"/>
        <w:rPr>
          <w:rFonts w:ascii="Times New Roman" w:hAnsi="Times New Roman"/>
          <w:b w:val="0"/>
          <w:sz w:val="22"/>
          <w:szCs w:val="22"/>
        </w:rPr>
      </w:pPr>
      <w:r w:rsidRPr="008150FC">
        <w:rPr>
          <w:rFonts w:ascii="Times New Roman" w:hAnsi="Times New Roman"/>
          <w:b w:val="0"/>
          <w:bCs/>
          <w:sz w:val="22"/>
          <w:szCs w:val="22"/>
        </w:rPr>
        <w:t>dovoljenje FLEGT, če les izhaja iz države, ki je podpisala prostovoljni sporazum o partnerstvu z EU, ali</w:t>
      </w:r>
    </w:p>
    <w:p w:rsidR="00C73684" w:rsidRPr="008150FC" w:rsidRDefault="00C73684" w:rsidP="00C73684">
      <w:pPr>
        <w:pStyle w:val="Glava"/>
        <w:numPr>
          <w:ilvl w:val="0"/>
          <w:numId w:val="53"/>
        </w:numPr>
        <w:tabs>
          <w:tab w:val="clear" w:pos="4536"/>
          <w:tab w:val="clear" w:pos="9072"/>
        </w:tabs>
        <w:jc w:val="both"/>
        <w:rPr>
          <w:i w:val="0"/>
          <w:sz w:val="22"/>
          <w:szCs w:val="22"/>
        </w:rPr>
      </w:pPr>
      <w:r w:rsidRPr="008150FC">
        <w:rPr>
          <w:bCs/>
          <w:i w:val="0"/>
          <w:sz w:val="22"/>
          <w:szCs w:val="22"/>
        </w:rPr>
        <w:t xml:space="preserve">ustrezno dokazilo, </w:t>
      </w:r>
      <w:r w:rsidRPr="008150FC">
        <w:rPr>
          <w:i w:val="0"/>
          <w:sz w:val="22"/>
          <w:szCs w:val="22"/>
        </w:rPr>
        <w:t>iz katerega izhaja, da so izpolnjene zahteve.</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4E4F8E" w:rsidRDefault="004E4F8E">
      <w:pPr>
        <w:rPr>
          <w:b/>
          <w:i w:val="0"/>
          <w:sz w:val="22"/>
          <w:szCs w:val="22"/>
        </w:rPr>
      </w:pPr>
    </w:p>
    <w:p w:rsidR="00C73684" w:rsidRPr="008150FC" w:rsidRDefault="00C73684" w:rsidP="00C73684">
      <w:pPr>
        <w:pStyle w:val="Glava"/>
        <w:tabs>
          <w:tab w:val="clear" w:pos="4536"/>
          <w:tab w:val="clear" w:pos="9072"/>
        </w:tabs>
        <w:ind w:left="1080"/>
        <w:jc w:val="right"/>
        <w:rPr>
          <w:b/>
          <w:i w:val="0"/>
          <w:sz w:val="22"/>
          <w:szCs w:val="22"/>
        </w:rPr>
      </w:pPr>
      <w:r w:rsidRPr="008150FC">
        <w:rPr>
          <w:b/>
          <w:i w:val="0"/>
          <w:sz w:val="22"/>
          <w:szCs w:val="22"/>
        </w:rPr>
        <w:t>PRILOGA 15</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134"/>
        <w:jc w:val="both"/>
        <w:rPr>
          <w:i w:val="0"/>
          <w:sz w:val="22"/>
          <w:szCs w:val="22"/>
        </w:rPr>
      </w:pPr>
      <w:r w:rsidRPr="008150FC">
        <w:rPr>
          <w:rFonts w:eastAsia="PMingLiU"/>
          <w:b/>
          <w:i w:val="0"/>
          <w:sz w:val="22"/>
          <w:szCs w:val="22"/>
          <w:lang w:eastAsia="zh-TW"/>
        </w:rPr>
        <w:t>Plastični deli s težo enako ali večjo od 49 g ne smejo vsebovati dodatkov materialov, ki lahko ovirajo recikliranje.</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pStyle w:val="Telobesedila"/>
        <w:ind w:left="1134"/>
        <w:rPr>
          <w:rFonts w:ascii="Times New Roman" w:hAnsi="Times New Roman"/>
          <w:b w:val="0"/>
          <w:sz w:val="22"/>
          <w:szCs w:val="22"/>
        </w:rPr>
      </w:pPr>
      <w:r w:rsidRPr="008150FC">
        <w:rPr>
          <w:rFonts w:ascii="Times New Roman" w:hAnsi="Times New Roman"/>
          <w:b w:val="0"/>
          <w:sz w:val="22"/>
          <w:szCs w:val="22"/>
        </w:rPr>
        <w:t>Gospodarski subjekt priloži:</w:t>
      </w:r>
    </w:p>
    <w:p w:rsidR="00C73684" w:rsidRPr="008150FC" w:rsidRDefault="00C73684" w:rsidP="00C73684">
      <w:pPr>
        <w:pStyle w:val="Telobesedila"/>
        <w:numPr>
          <w:ilvl w:val="0"/>
          <w:numId w:val="64"/>
        </w:numPr>
        <w:rPr>
          <w:rFonts w:ascii="Times New Roman" w:eastAsia="PMingLiU" w:hAnsi="Times New Roman"/>
          <w:b w:val="0"/>
          <w:sz w:val="22"/>
          <w:szCs w:val="22"/>
          <w:lang w:eastAsia="zh-TW"/>
        </w:rPr>
      </w:pPr>
      <w:r w:rsidRPr="008150FC">
        <w:rPr>
          <w:rFonts w:ascii="Times New Roman" w:hAnsi="Times New Roman"/>
          <w:b w:val="0"/>
          <w:sz w:val="22"/>
          <w:szCs w:val="22"/>
        </w:rPr>
        <w:t xml:space="preserve">seznam plastičnih delov, ki so sestavni del pohištva, in njihovo težo in </w:t>
      </w:r>
    </w:p>
    <w:p w:rsidR="00C73684" w:rsidRPr="008150FC" w:rsidRDefault="00C73684" w:rsidP="00C73684">
      <w:pPr>
        <w:pStyle w:val="Telobesedila"/>
        <w:numPr>
          <w:ilvl w:val="0"/>
          <w:numId w:val="64"/>
        </w:numPr>
        <w:overflowPunct/>
        <w:autoSpaceDE/>
        <w:autoSpaceDN/>
        <w:adjustRightInd/>
        <w:textAlignment w:val="auto"/>
        <w:rPr>
          <w:rFonts w:ascii="Times New Roman" w:eastAsia="PMingLiU" w:hAnsi="Times New Roman"/>
          <w:b w:val="0"/>
          <w:sz w:val="22"/>
          <w:szCs w:val="22"/>
          <w:lang w:eastAsia="zh-TW"/>
        </w:rPr>
      </w:pPr>
      <w:r w:rsidRPr="008150FC">
        <w:rPr>
          <w:rFonts w:ascii="Times New Roman" w:hAnsi="Times New Roman"/>
          <w:b w:val="0"/>
          <w:sz w:val="22"/>
          <w:szCs w:val="22"/>
        </w:rPr>
        <w:t xml:space="preserve">potrdilo o izpolnjevanju zahtev </w:t>
      </w:r>
      <w:r w:rsidRPr="008150FC">
        <w:rPr>
          <w:rFonts w:ascii="Times New Roman" w:eastAsia="PMingLiU" w:hAnsi="Times New Roman"/>
          <w:b w:val="0"/>
          <w:sz w:val="22"/>
          <w:szCs w:val="22"/>
          <w:lang w:eastAsia="zh-TW"/>
        </w:rPr>
        <w:t xml:space="preserve">standarda SIST EN ISO 11469 ali </w:t>
      </w:r>
    </w:p>
    <w:p w:rsidR="00C73684" w:rsidRPr="008150FC" w:rsidRDefault="00C73684" w:rsidP="00C73684">
      <w:pPr>
        <w:pStyle w:val="Telobesedila"/>
        <w:numPr>
          <w:ilvl w:val="0"/>
          <w:numId w:val="64"/>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 xml:space="preserve">potrdilo, da ima blago znak za okolje tipa I, </w:t>
      </w:r>
      <w:r w:rsidRPr="008150FC">
        <w:rPr>
          <w:rFonts w:ascii="Times New Roman" w:hAnsi="Times New Roman"/>
          <w:b w:val="0"/>
          <w:sz w:val="22"/>
          <w:szCs w:val="22"/>
          <w:lang w:val="pl-PL"/>
        </w:rPr>
        <w:t xml:space="preserve">iz katerega izhaja, da blago izpolnjuje zahteve, </w:t>
      </w:r>
      <w:r w:rsidRPr="008150FC">
        <w:rPr>
          <w:rFonts w:ascii="Times New Roman" w:hAnsi="Times New Roman"/>
          <w:b w:val="0"/>
          <w:sz w:val="22"/>
          <w:szCs w:val="22"/>
        </w:rPr>
        <w:t xml:space="preserve">ali </w:t>
      </w:r>
    </w:p>
    <w:p w:rsidR="00C73684" w:rsidRPr="008150FC" w:rsidRDefault="00C73684" w:rsidP="00C73684">
      <w:pPr>
        <w:pStyle w:val="Glava"/>
        <w:numPr>
          <w:ilvl w:val="0"/>
          <w:numId w:val="64"/>
        </w:numPr>
        <w:rPr>
          <w:i w:val="0"/>
          <w:sz w:val="22"/>
          <w:szCs w:val="22"/>
        </w:rPr>
      </w:pPr>
      <w:r w:rsidRPr="008150FC">
        <w:rPr>
          <w:i w:val="0"/>
          <w:sz w:val="22"/>
          <w:szCs w:val="22"/>
        </w:rPr>
        <w:t>tehnično dokumentacijo proizvajalca ali ustrezno dokazilo, iz katerega izhaja, da so izpolnjene zahteve.</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r w:rsidRPr="008150FC">
        <w:rPr>
          <w:b/>
          <w:i w:val="0"/>
          <w:sz w:val="22"/>
          <w:szCs w:val="22"/>
        </w:rPr>
        <w:t>PRILOGA 16</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ind w:left="1134"/>
        <w:jc w:val="both"/>
        <w:rPr>
          <w:rFonts w:eastAsia="PMingLiU"/>
          <w:bCs/>
          <w:i w:val="0"/>
          <w:noProof/>
          <w:sz w:val="20"/>
          <w:lang w:eastAsia="zh-TW"/>
        </w:rPr>
      </w:pPr>
      <w:r w:rsidRPr="008150FC">
        <w:rPr>
          <w:b/>
          <w:i w:val="0"/>
          <w:sz w:val="20"/>
        </w:rPr>
        <w:t>Premaz lesa ali plastični ali kovinski deli</w:t>
      </w:r>
      <w:r w:rsidRPr="008150FC">
        <w:rPr>
          <w:i w:val="0"/>
          <w:sz w:val="20"/>
        </w:rPr>
        <w:t xml:space="preserve"> ne smejo vsebovati </w:t>
      </w:r>
      <w:proofErr w:type="spellStart"/>
      <w:r w:rsidRPr="008150FC">
        <w:rPr>
          <w:i w:val="0"/>
          <w:sz w:val="20"/>
        </w:rPr>
        <w:t>aziridina</w:t>
      </w:r>
      <w:proofErr w:type="spellEnd"/>
      <w:r w:rsidRPr="008150FC">
        <w:rPr>
          <w:i w:val="0"/>
          <w:sz w:val="20"/>
        </w:rPr>
        <w:t xml:space="preserve">, kromovih (VI) spojin, več kot 5 % teže hlapnih organskih spojin (HOS) in nevarnih snovi, </w:t>
      </w:r>
      <w:r w:rsidRPr="008150FC">
        <w:rPr>
          <w:rFonts w:eastAsia="PMingLiU"/>
          <w:bCs/>
          <w:i w:val="0"/>
          <w:noProof/>
          <w:sz w:val="20"/>
          <w:lang w:eastAsia="zh-TW"/>
        </w:rPr>
        <w:t>za katere velja eno ali več naslednjih standardnih opozoril, stavkov za nevarnost ali previdnostnih stavkov iz zakona, ki ureja kemikalije, ali Uredbe (ES) št. 1272/2008:</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R23 (Strupeno pri vdihavanju.) ali H331 (Strupeno pri vdihavanju.),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R24 (Strupeno v stiku s kožo.) ali H311 (Strupeno v stiku s kožo.),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R25 (Strupeno pri zaužitju.) ali H301 (Strupeno pri zaužitju.),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R26 (Zelo strupeno pri vdihavanju.) ali H330 (Smrtno pri vdihavanju.),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R27 (Zelo strupeno v stiku s kožo.) ali H310 (Smrtno v stiku s kožo.),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R28 (Zelo strupeno pri zaužitvi.) ali H300 (Smrtno pri zaužitju.),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R40 (Možen rakotvoren učinek.) ali H351 (Sum povzročitve raka.),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R42 (Vdihavanje lahko povzroči preobčutljivost.) ali H334 (Lahko povzroči simptome alergije ali astme ali težave z dihanjem pri vdihavanju.),</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R45 (Lahko povzroči raka.) ali H350 (Lahko povzroči raka.),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R46 (Lahko povzroči dedne genetske okvare.) ali H340 (Lahko povzroči genetske okvare.),</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R48 (Nevarnost hudih okvar zdravja pri dolgotrajnejši izpostavljenosti.) ali H373 (Lahko škoduje organom pri dolgotrajni ali ponavljajoči se izpostavljenosti.) in H732 (Škoduje organom pri dolgotrajni ali ponavljajoči se izpostavljenosti.),</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R49 (Pri vdihavanju lahko povzroči raka.) ali H350i (Lahko povzroči raka pri vdihavanju.),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R50 (Zelo stupeno za vodne organizme.) ali H400 (Zelo strupeno za vodne organizme.),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R51 (Stupeno za vodne organizme.) ali H411 (Strupeno za vodne organizme z dolgotrajnimi učinki.),</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R52 (Škodljivo za vodne organizme.) ali H412 (Škodljivo za vodne organizme, z dolgotrajnimi učinki.),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R53 (Lahko povzroči dolgotrajne škodljive učinke na vodno okolje.) ali H410 (Zelo strupeno za vodne organizme, z dolgotrajnimi učinki.) ali H413 (Lahko ima dolgotrajne škodljive učinke na vodne organizme.),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R60 (Lahko škoduje plodnosti.) ali H360F (Lahko škoduje plodnosti.),</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R61 (Lahko škoduje nerojenemu otroku.) ali H360D (Lahko škoduje nerojenemu otroku.),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R62 (Možna navarnost oslabitve plodnosti.) ali H361f (Sum škodljivosti za plodnost.),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R63 (Lahko škoduje plodnosti.) ali H361d (Sum škodljivosti za nerojenega otroka.),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R68 (Možna nevarnost trajnih okvar zdravja.) ali H341 (Sum povzročitve genetskih okvar.),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R50/53 (Zelo strupeno za vodne organizme. Lahko povzroči dolgotrajne škodljive učinke na vodno okolje.) ali H400 (Zelo strupeno za vodne organizme.) in H410 (Zelo strupeno za vodne organizme, z dolgotrajnimi učinki.),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R51/53 (Strupeno za vodne organizme. Lahko povzroči dolgotrajne škodljive učinke na vodno okolje.) ali H411 (Strupeno za vodne organizme z dolgotrajnimi učinki.), </w:t>
      </w:r>
    </w:p>
    <w:p w:rsidR="00C73684" w:rsidRPr="008150FC" w:rsidRDefault="00C73684" w:rsidP="00C73684">
      <w:pPr>
        <w:pStyle w:val="Default"/>
        <w:numPr>
          <w:ilvl w:val="0"/>
          <w:numId w:val="54"/>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R52/53 (Škodljivo za vodne organizme. Lahko povzroči dolgotrajne škodljive učinke na vodno okolje.) ali H412 (Škodljivo za vodne organizme, z dolgotrajnimi učinki.).</w:t>
      </w:r>
    </w:p>
    <w:p w:rsidR="00C73684" w:rsidRPr="008150FC" w:rsidRDefault="00C73684" w:rsidP="00C73684">
      <w:pPr>
        <w:ind w:left="1134"/>
        <w:jc w:val="both"/>
        <w:rPr>
          <w:i w:val="0"/>
          <w:sz w:val="20"/>
        </w:rPr>
      </w:pPr>
    </w:p>
    <w:p w:rsidR="00C73684" w:rsidRPr="008150FC" w:rsidRDefault="00C73684" w:rsidP="00C73684">
      <w:pPr>
        <w:pStyle w:val="Default"/>
        <w:ind w:left="1134"/>
        <w:jc w:val="both"/>
        <w:rPr>
          <w:rFonts w:ascii="Times New Roman" w:hAnsi="Times New Roman" w:cs="Times New Roman"/>
          <w:bCs/>
          <w:noProof/>
          <w:color w:val="auto"/>
          <w:sz w:val="20"/>
          <w:szCs w:val="20"/>
        </w:rPr>
      </w:pPr>
      <w:r w:rsidRPr="008150FC">
        <w:rPr>
          <w:rFonts w:ascii="Times New Roman" w:hAnsi="Times New Roman" w:cs="Times New Roman"/>
          <w:b/>
          <w:color w:val="auto"/>
          <w:sz w:val="20"/>
          <w:szCs w:val="20"/>
        </w:rPr>
        <w:t xml:space="preserve">Premazom, ne smejo biti dodani </w:t>
      </w:r>
      <w:proofErr w:type="spellStart"/>
      <w:r w:rsidRPr="008150FC">
        <w:rPr>
          <w:rFonts w:ascii="Times New Roman" w:hAnsi="Times New Roman" w:cs="Times New Roman"/>
          <w:b/>
          <w:color w:val="auto"/>
          <w:sz w:val="20"/>
          <w:szCs w:val="20"/>
        </w:rPr>
        <w:t>ftalati</w:t>
      </w:r>
      <w:proofErr w:type="spellEnd"/>
      <w:r w:rsidRPr="008150FC">
        <w:rPr>
          <w:rFonts w:ascii="Times New Roman" w:hAnsi="Times New Roman" w:cs="Times New Roman"/>
          <w:color w:val="auto"/>
          <w:sz w:val="20"/>
          <w:szCs w:val="20"/>
        </w:rPr>
        <w:t xml:space="preserve">, za katere velja </w:t>
      </w:r>
      <w:r w:rsidRPr="008150FC">
        <w:rPr>
          <w:rFonts w:ascii="Times New Roman" w:eastAsia="PMingLiU" w:hAnsi="Times New Roman" w:cs="Times New Roman"/>
          <w:bCs/>
          <w:noProof/>
          <w:color w:val="auto"/>
          <w:sz w:val="20"/>
          <w:szCs w:val="20"/>
          <w:lang w:eastAsia="zh-TW"/>
        </w:rPr>
        <w:t>eno ali več naslednjih standardnih opozoril, stavkov za nevarnost ali previdnostnih stavkov iz zakona, ki ureja kemikalije, ali Uredbe (ES) št. 1272/2008:</w:t>
      </w:r>
      <w:r w:rsidRPr="008150FC">
        <w:rPr>
          <w:rFonts w:ascii="Times New Roman" w:hAnsi="Times New Roman" w:cs="Times New Roman"/>
          <w:bCs/>
          <w:noProof/>
          <w:color w:val="auto"/>
          <w:sz w:val="20"/>
          <w:szCs w:val="20"/>
        </w:rPr>
        <w:t xml:space="preserve"> </w:t>
      </w:r>
    </w:p>
    <w:p w:rsidR="00C73684" w:rsidRPr="008150FC" w:rsidRDefault="00C73684" w:rsidP="00C73684">
      <w:pPr>
        <w:pStyle w:val="Default"/>
        <w:numPr>
          <w:ilvl w:val="0"/>
          <w:numId w:val="55"/>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R60 (Lahko škoduje plodnosti.) ali H360F (Lahko škoduje plodnosti.),</w:t>
      </w:r>
    </w:p>
    <w:p w:rsidR="00C73684" w:rsidRPr="008150FC" w:rsidRDefault="00C73684" w:rsidP="00C73684">
      <w:pPr>
        <w:pStyle w:val="Default"/>
        <w:numPr>
          <w:ilvl w:val="0"/>
          <w:numId w:val="55"/>
        </w:numPr>
        <w:jc w:val="both"/>
        <w:rPr>
          <w:rFonts w:ascii="Times New Roman" w:eastAsia="PMingLiU" w:hAnsi="Times New Roman" w:cs="Times New Roman"/>
          <w:bCs/>
          <w:noProof/>
          <w:color w:val="auto"/>
          <w:sz w:val="20"/>
          <w:szCs w:val="20"/>
          <w:lang w:eastAsia="zh-TW"/>
        </w:rPr>
      </w:pPr>
      <w:r w:rsidRPr="008150FC">
        <w:rPr>
          <w:rFonts w:ascii="Times New Roman" w:eastAsia="PMingLiU" w:hAnsi="Times New Roman" w:cs="Times New Roman"/>
          <w:bCs/>
          <w:noProof/>
          <w:color w:val="auto"/>
          <w:sz w:val="20"/>
          <w:szCs w:val="20"/>
          <w:lang w:eastAsia="zh-TW"/>
        </w:rPr>
        <w:t xml:space="preserve">R61 (Lahko škoduje nerojenemu otroku.) ali H360D (Lahko škoduje nerojenemu otroku.), </w:t>
      </w:r>
    </w:p>
    <w:p w:rsidR="00C73684" w:rsidRPr="008150FC" w:rsidRDefault="00C73684" w:rsidP="00C73684">
      <w:pPr>
        <w:pStyle w:val="Glava"/>
        <w:numPr>
          <w:ilvl w:val="0"/>
          <w:numId w:val="55"/>
        </w:numPr>
        <w:jc w:val="both"/>
        <w:rPr>
          <w:i w:val="0"/>
          <w:sz w:val="20"/>
        </w:rPr>
      </w:pPr>
      <w:r w:rsidRPr="008150FC">
        <w:rPr>
          <w:bCs/>
          <w:i w:val="0"/>
          <w:noProof/>
          <w:sz w:val="20"/>
        </w:rPr>
        <w:t>R62 (Možna navarnost oslabitve plodnosti.) ali H361f (Sum škodljivosti za plodnost)</w:t>
      </w:r>
      <w:r w:rsidRPr="008150FC">
        <w:rPr>
          <w:i w:val="0"/>
          <w:sz w:val="20"/>
        </w:rPr>
        <w:t>.</w:t>
      </w:r>
    </w:p>
    <w:p w:rsidR="00C73684" w:rsidRPr="008150FC" w:rsidRDefault="00C73684" w:rsidP="00C73684">
      <w:pPr>
        <w:pStyle w:val="Glava"/>
        <w:ind w:left="1134"/>
        <w:jc w:val="both"/>
        <w:rPr>
          <w:i w:val="0"/>
          <w:sz w:val="20"/>
        </w:rPr>
      </w:pPr>
    </w:p>
    <w:p w:rsidR="00C73684" w:rsidRPr="008150FC" w:rsidRDefault="00C73684" w:rsidP="00C73684">
      <w:pPr>
        <w:ind w:left="1134"/>
        <w:jc w:val="both"/>
        <w:rPr>
          <w:i w:val="0"/>
          <w:sz w:val="20"/>
        </w:rPr>
      </w:pPr>
      <w:r w:rsidRPr="008150FC">
        <w:rPr>
          <w:i w:val="0"/>
          <w:sz w:val="20"/>
        </w:rPr>
        <w:t>DOKAZILO:</w:t>
      </w:r>
    </w:p>
    <w:p w:rsidR="00C73684" w:rsidRPr="008150FC" w:rsidRDefault="00C73684" w:rsidP="00C73684">
      <w:pPr>
        <w:pStyle w:val="Telobesedila"/>
        <w:ind w:left="1134"/>
        <w:rPr>
          <w:rFonts w:ascii="Times New Roman" w:hAnsi="Times New Roman"/>
          <w:b w:val="0"/>
        </w:rPr>
      </w:pPr>
      <w:r w:rsidRPr="008150FC">
        <w:rPr>
          <w:rFonts w:ascii="Times New Roman" w:hAnsi="Times New Roman"/>
          <w:b w:val="0"/>
          <w:sz w:val="22"/>
          <w:szCs w:val="22"/>
        </w:rPr>
        <w:t>Gospodarski subjekt priloži</w:t>
      </w:r>
      <w:r w:rsidRPr="008150FC">
        <w:rPr>
          <w:rFonts w:ascii="Times New Roman" w:hAnsi="Times New Roman"/>
          <w:b w:val="0"/>
        </w:rPr>
        <w:t>:</w:t>
      </w:r>
    </w:p>
    <w:p w:rsidR="00C73684" w:rsidRPr="008150FC" w:rsidRDefault="00C73684" w:rsidP="00C73684">
      <w:pPr>
        <w:pStyle w:val="Odstavekseznama"/>
        <w:numPr>
          <w:ilvl w:val="0"/>
          <w:numId w:val="56"/>
        </w:numPr>
        <w:jc w:val="both"/>
        <w:rPr>
          <w:i w:val="0"/>
          <w:sz w:val="20"/>
        </w:rPr>
      </w:pPr>
      <w:r w:rsidRPr="008150FC">
        <w:rPr>
          <w:i w:val="0"/>
          <w:sz w:val="20"/>
        </w:rPr>
        <w:t xml:space="preserve">potrdilo, da ima blago znak za okolje tipa I, </w:t>
      </w:r>
      <w:r w:rsidRPr="008150FC">
        <w:rPr>
          <w:i w:val="0"/>
          <w:sz w:val="20"/>
          <w:lang w:val="pl-PL"/>
        </w:rPr>
        <w:t xml:space="preserve">iz katerega izhaja, da blago izpolnjuje zahteve, </w:t>
      </w:r>
      <w:r w:rsidRPr="008150FC">
        <w:rPr>
          <w:i w:val="0"/>
          <w:sz w:val="20"/>
        </w:rPr>
        <w:t xml:space="preserve">ali </w:t>
      </w:r>
    </w:p>
    <w:p w:rsidR="00C73684" w:rsidRPr="008150FC" w:rsidRDefault="00C73684" w:rsidP="00C73684">
      <w:pPr>
        <w:pStyle w:val="Odstavekseznama"/>
        <w:numPr>
          <w:ilvl w:val="0"/>
          <w:numId w:val="56"/>
        </w:numPr>
        <w:jc w:val="both"/>
        <w:rPr>
          <w:i w:val="0"/>
          <w:sz w:val="20"/>
        </w:rPr>
      </w:pPr>
      <w:r w:rsidRPr="008150FC">
        <w:rPr>
          <w:i w:val="0"/>
          <w:sz w:val="20"/>
        </w:rPr>
        <w:t>seznam vseh snovi za površinsko obdelavo, ki so jo uporabili pri izdelavi pohištva in njen varnostni list, in tehnično dokumentacijo proizvajalca ali</w:t>
      </w:r>
    </w:p>
    <w:p w:rsidR="00C73684" w:rsidRPr="008150FC" w:rsidRDefault="00C73684" w:rsidP="00C73684">
      <w:pPr>
        <w:pStyle w:val="Glava"/>
        <w:numPr>
          <w:ilvl w:val="0"/>
          <w:numId w:val="56"/>
        </w:numPr>
        <w:tabs>
          <w:tab w:val="clear" w:pos="4536"/>
          <w:tab w:val="clear" w:pos="9072"/>
        </w:tabs>
        <w:jc w:val="both"/>
        <w:rPr>
          <w:i w:val="0"/>
          <w:sz w:val="20"/>
        </w:rPr>
      </w:pPr>
      <w:r w:rsidRPr="008150FC">
        <w:rPr>
          <w:i w:val="0"/>
          <w:sz w:val="20"/>
        </w:rPr>
        <w:t>ustrezno dokazilo, iz katerega izhaja, da so izpolnjene zahteve.</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jc w:val="right"/>
        <w:rPr>
          <w:b/>
          <w:i w:val="0"/>
          <w:sz w:val="22"/>
          <w:szCs w:val="22"/>
        </w:rPr>
      </w:pPr>
      <w:r w:rsidRPr="008150FC">
        <w:rPr>
          <w:b/>
          <w:i w:val="0"/>
          <w:sz w:val="22"/>
          <w:szCs w:val="22"/>
        </w:rPr>
        <w:lastRenderedPageBreak/>
        <w:t>PRILOGA 17</w:t>
      </w:r>
    </w:p>
    <w:p w:rsidR="00C73684" w:rsidRPr="008150FC" w:rsidRDefault="00C73684" w:rsidP="00C73684">
      <w:pPr>
        <w:pStyle w:val="Glava"/>
        <w:jc w:val="right"/>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ind w:left="1134"/>
        <w:jc w:val="both"/>
        <w:rPr>
          <w:b/>
          <w:i w:val="0"/>
          <w:sz w:val="22"/>
          <w:szCs w:val="22"/>
        </w:rPr>
      </w:pPr>
      <w:r w:rsidRPr="008150FC">
        <w:rPr>
          <w:b/>
          <w:i w:val="0"/>
          <w:sz w:val="22"/>
          <w:szCs w:val="22"/>
        </w:rPr>
        <w:t>Izhajanje prostega formaldehida iz lesnih tvoriv ne sme biti višja od 8 mg/100 g suhe snovi.</w:t>
      </w:r>
    </w:p>
    <w:p w:rsidR="00C73684" w:rsidRPr="008150FC" w:rsidRDefault="00C73684" w:rsidP="00C73684">
      <w:pPr>
        <w:pStyle w:val="Glava"/>
        <w:ind w:left="1134"/>
        <w:jc w:val="both"/>
        <w:rPr>
          <w:b/>
          <w:i w:val="0"/>
          <w:sz w:val="22"/>
          <w:szCs w:val="22"/>
        </w:rPr>
      </w:pPr>
    </w:p>
    <w:p w:rsidR="00C73684" w:rsidRPr="008150FC" w:rsidRDefault="00C73684" w:rsidP="00C73684">
      <w:pPr>
        <w:pStyle w:val="Glava"/>
        <w:ind w:left="1134"/>
        <w:jc w:val="both"/>
        <w:rPr>
          <w:b/>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pStyle w:val="Telobesedila"/>
        <w:ind w:left="1134"/>
        <w:rPr>
          <w:rFonts w:ascii="Times New Roman" w:hAnsi="Times New Roman"/>
          <w:b w:val="0"/>
          <w:sz w:val="22"/>
          <w:szCs w:val="22"/>
        </w:rPr>
      </w:pPr>
      <w:r w:rsidRPr="008150FC">
        <w:rPr>
          <w:rFonts w:ascii="Times New Roman" w:hAnsi="Times New Roman"/>
          <w:b w:val="0"/>
          <w:sz w:val="22"/>
          <w:szCs w:val="22"/>
        </w:rPr>
        <w:t>Gospodarski subjekt priloži:</w:t>
      </w:r>
    </w:p>
    <w:p w:rsidR="00C73684" w:rsidRPr="008150FC" w:rsidRDefault="00C73684" w:rsidP="00C73684">
      <w:pPr>
        <w:pStyle w:val="Odstavekseznama"/>
        <w:numPr>
          <w:ilvl w:val="0"/>
          <w:numId w:val="57"/>
        </w:numPr>
        <w:jc w:val="both"/>
        <w:rPr>
          <w:i w:val="0"/>
          <w:sz w:val="22"/>
          <w:szCs w:val="22"/>
        </w:rPr>
      </w:pPr>
      <w:r w:rsidRPr="008150FC">
        <w:rPr>
          <w:i w:val="0"/>
          <w:sz w:val="22"/>
          <w:szCs w:val="22"/>
        </w:rPr>
        <w:t>potrdilo, da ima blago znak za okolje tipa I, iz katerega izhaja, da embalaža izpolnjuje zahteve, ali</w:t>
      </w:r>
    </w:p>
    <w:p w:rsidR="00C73684" w:rsidRPr="008150FC" w:rsidRDefault="00C73684" w:rsidP="00C73684">
      <w:pPr>
        <w:pStyle w:val="Odstavekseznama"/>
        <w:numPr>
          <w:ilvl w:val="0"/>
          <w:numId w:val="57"/>
        </w:numPr>
        <w:jc w:val="both"/>
        <w:rPr>
          <w:b/>
          <w:i w:val="0"/>
          <w:sz w:val="22"/>
          <w:szCs w:val="22"/>
        </w:rPr>
      </w:pPr>
      <w:r w:rsidRPr="008150FC">
        <w:rPr>
          <w:i w:val="0"/>
          <w:sz w:val="22"/>
          <w:szCs w:val="22"/>
        </w:rPr>
        <w:t xml:space="preserve">potrdilo o izpolnjevanju zahtev, </w:t>
      </w:r>
      <w:r w:rsidRPr="008150FC">
        <w:rPr>
          <w:bCs/>
          <w:i w:val="0"/>
          <w:sz w:val="22"/>
          <w:szCs w:val="22"/>
        </w:rPr>
        <w:t>ki ga izda neodvisna akreditirana institucija, ali</w:t>
      </w:r>
    </w:p>
    <w:p w:rsidR="00C73684" w:rsidRPr="008150FC" w:rsidRDefault="00C73684" w:rsidP="00C73684">
      <w:pPr>
        <w:pStyle w:val="Glava"/>
        <w:numPr>
          <w:ilvl w:val="0"/>
          <w:numId w:val="57"/>
        </w:numPr>
        <w:tabs>
          <w:tab w:val="clear" w:pos="4536"/>
          <w:tab w:val="clear" w:pos="9072"/>
        </w:tabs>
        <w:jc w:val="both"/>
        <w:rPr>
          <w:bCs/>
          <w:i w:val="0"/>
          <w:sz w:val="22"/>
          <w:szCs w:val="22"/>
        </w:rPr>
      </w:pPr>
      <w:r w:rsidRPr="008150FC">
        <w:rPr>
          <w:bCs/>
          <w:i w:val="0"/>
          <w:sz w:val="22"/>
          <w:szCs w:val="22"/>
        </w:rPr>
        <w:t xml:space="preserve">ustrezno dokazilo, </w:t>
      </w:r>
      <w:r w:rsidRPr="008150FC">
        <w:rPr>
          <w:i w:val="0"/>
          <w:sz w:val="22"/>
          <w:szCs w:val="22"/>
        </w:rPr>
        <w:t>iz katerega izhaja, da so izpolnjene zahteve</w:t>
      </w:r>
      <w:r w:rsidRPr="008150FC">
        <w:rPr>
          <w:bCs/>
          <w:i w:val="0"/>
          <w:sz w:val="22"/>
          <w:szCs w:val="22"/>
        </w:rPr>
        <w:t>.</w:t>
      </w:r>
    </w:p>
    <w:p w:rsidR="00C73684" w:rsidRPr="008150FC" w:rsidRDefault="00C73684" w:rsidP="00C73684">
      <w:pPr>
        <w:pStyle w:val="Glava"/>
        <w:tabs>
          <w:tab w:val="clear" w:pos="4536"/>
          <w:tab w:val="clear" w:pos="9072"/>
        </w:tabs>
        <w:ind w:left="1080"/>
        <w:jc w:val="both"/>
        <w:rPr>
          <w:bCs/>
          <w:i w:val="0"/>
          <w:sz w:val="22"/>
          <w:szCs w:val="22"/>
        </w:rPr>
      </w:pPr>
    </w:p>
    <w:p w:rsidR="00C73684" w:rsidRPr="008150FC" w:rsidRDefault="00C73684" w:rsidP="00C73684">
      <w:pPr>
        <w:pStyle w:val="Glava"/>
        <w:tabs>
          <w:tab w:val="clear" w:pos="4536"/>
          <w:tab w:val="clear" w:pos="9072"/>
        </w:tabs>
        <w:ind w:left="1080"/>
        <w:jc w:val="both"/>
        <w:rPr>
          <w:bCs/>
          <w:i w:val="0"/>
          <w:sz w:val="22"/>
          <w:szCs w:val="22"/>
        </w:rPr>
      </w:pPr>
    </w:p>
    <w:p w:rsidR="00C73684" w:rsidRPr="008150FC" w:rsidRDefault="00C73684" w:rsidP="00C73684">
      <w:pPr>
        <w:pStyle w:val="Glava"/>
        <w:tabs>
          <w:tab w:val="clear" w:pos="4536"/>
          <w:tab w:val="clear" w:pos="9072"/>
        </w:tabs>
        <w:ind w:left="1080"/>
        <w:jc w:val="both"/>
        <w:rPr>
          <w:bCs/>
          <w:i w:val="0"/>
          <w:sz w:val="22"/>
          <w:szCs w:val="22"/>
        </w:rPr>
      </w:pPr>
    </w:p>
    <w:p w:rsidR="00C73684" w:rsidRPr="008150FC" w:rsidRDefault="00C73684" w:rsidP="00C73684">
      <w:pPr>
        <w:pStyle w:val="Glava"/>
        <w:tabs>
          <w:tab w:val="clear" w:pos="4536"/>
          <w:tab w:val="clear" w:pos="9072"/>
        </w:tabs>
        <w:ind w:left="1080"/>
        <w:jc w:val="both"/>
        <w:rPr>
          <w:bCs/>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C73684" w:rsidRPr="007C047F" w:rsidRDefault="00C73684" w:rsidP="00C73684">
      <w:pPr>
        <w:pStyle w:val="Glava"/>
        <w:tabs>
          <w:tab w:val="clear" w:pos="4536"/>
          <w:tab w:val="clear" w:pos="9072"/>
        </w:tabs>
        <w:ind w:left="1080"/>
        <w:jc w:val="both"/>
        <w:rPr>
          <w:i w:val="0"/>
          <w:sz w:val="22"/>
          <w:szCs w:val="22"/>
          <w:highlight w:val="yellow"/>
        </w:rPr>
      </w:pPr>
    </w:p>
    <w:p w:rsidR="008150FC" w:rsidRDefault="008150FC">
      <w:pPr>
        <w:rPr>
          <w:b/>
          <w:i w:val="0"/>
          <w:sz w:val="22"/>
          <w:szCs w:val="22"/>
          <w:highlight w:val="yellow"/>
        </w:rPr>
      </w:pPr>
    </w:p>
    <w:p w:rsidR="00C73684" w:rsidRPr="008150FC" w:rsidRDefault="00C73684" w:rsidP="00C73684">
      <w:pPr>
        <w:pStyle w:val="Glava"/>
        <w:jc w:val="right"/>
        <w:rPr>
          <w:b/>
          <w:i w:val="0"/>
          <w:sz w:val="22"/>
          <w:szCs w:val="22"/>
        </w:rPr>
      </w:pPr>
      <w:r w:rsidRPr="008150FC">
        <w:rPr>
          <w:b/>
          <w:i w:val="0"/>
          <w:sz w:val="22"/>
          <w:szCs w:val="22"/>
        </w:rPr>
        <w:lastRenderedPageBreak/>
        <w:t>PRILOGA 18</w:t>
      </w: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ind w:left="1134"/>
        <w:jc w:val="both"/>
        <w:rPr>
          <w:i w:val="0"/>
          <w:sz w:val="22"/>
          <w:szCs w:val="22"/>
        </w:rPr>
      </w:pPr>
      <w:proofErr w:type="spellStart"/>
      <w:r w:rsidRPr="008150FC">
        <w:rPr>
          <w:b/>
          <w:i w:val="0"/>
          <w:sz w:val="22"/>
          <w:szCs w:val="22"/>
        </w:rPr>
        <w:t>Adhezivi</w:t>
      </w:r>
      <w:proofErr w:type="spellEnd"/>
      <w:r w:rsidRPr="008150FC">
        <w:rPr>
          <w:b/>
          <w:i w:val="0"/>
          <w:sz w:val="22"/>
          <w:szCs w:val="22"/>
        </w:rPr>
        <w:t xml:space="preserve"> ali lepila</w:t>
      </w:r>
      <w:r w:rsidRPr="008150FC">
        <w:rPr>
          <w:i w:val="0"/>
          <w:sz w:val="22"/>
          <w:szCs w:val="22"/>
        </w:rPr>
        <w:t>, ki se uporabljajo pri sestavljanju pohištva, ne smejo vsebovati več kot 10 % mase hlapnih organskih spojin (HOS).</w:t>
      </w:r>
    </w:p>
    <w:p w:rsidR="00C73684" w:rsidRPr="008150FC" w:rsidRDefault="00C73684" w:rsidP="00C73684">
      <w:pPr>
        <w:pStyle w:val="Glava"/>
        <w:ind w:left="1134"/>
        <w:jc w:val="both"/>
        <w:rPr>
          <w:i w:val="0"/>
          <w:sz w:val="22"/>
          <w:szCs w:val="22"/>
        </w:rPr>
      </w:pPr>
    </w:p>
    <w:p w:rsidR="00C73684" w:rsidRPr="008150FC" w:rsidRDefault="00C73684" w:rsidP="00C73684">
      <w:pPr>
        <w:pStyle w:val="Glava"/>
        <w:ind w:left="1134"/>
        <w:jc w:val="both"/>
        <w:rPr>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pStyle w:val="Telobesedila"/>
        <w:ind w:left="1134"/>
        <w:rPr>
          <w:rFonts w:ascii="Times New Roman" w:hAnsi="Times New Roman"/>
          <w:b w:val="0"/>
          <w:sz w:val="22"/>
          <w:szCs w:val="22"/>
        </w:rPr>
      </w:pPr>
      <w:r w:rsidRPr="008150FC">
        <w:rPr>
          <w:rFonts w:ascii="Times New Roman" w:hAnsi="Times New Roman"/>
          <w:b w:val="0"/>
          <w:sz w:val="22"/>
          <w:szCs w:val="22"/>
        </w:rPr>
        <w:t>Gospodarski subjekt priloži:</w:t>
      </w:r>
    </w:p>
    <w:p w:rsidR="00C73684" w:rsidRPr="008150FC" w:rsidRDefault="00C73684" w:rsidP="00C73684">
      <w:pPr>
        <w:pStyle w:val="Telobesedila"/>
        <w:numPr>
          <w:ilvl w:val="0"/>
          <w:numId w:val="58"/>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 xml:space="preserve">potrdilo, da ima blago znak za okolje tipa I, </w:t>
      </w:r>
      <w:r w:rsidRPr="008150FC">
        <w:rPr>
          <w:rFonts w:ascii="Times New Roman" w:hAnsi="Times New Roman"/>
          <w:b w:val="0"/>
          <w:sz w:val="22"/>
          <w:szCs w:val="22"/>
          <w:lang w:val="pl-PL"/>
        </w:rPr>
        <w:t xml:space="preserve">iz katerega izhaja, da blago izpolnjuje zahteve, </w:t>
      </w:r>
      <w:r w:rsidRPr="008150FC">
        <w:rPr>
          <w:rFonts w:ascii="Times New Roman" w:hAnsi="Times New Roman"/>
          <w:b w:val="0"/>
          <w:sz w:val="22"/>
          <w:szCs w:val="22"/>
        </w:rPr>
        <w:t>ali</w:t>
      </w:r>
    </w:p>
    <w:p w:rsidR="00C73684" w:rsidRPr="008150FC" w:rsidRDefault="00C73684" w:rsidP="00C73684">
      <w:pPr>
        <w:pStyle w:val="Telobesedila"/>
        <w:numPr>
          <w:ilvl w:val="0"/>
          <w:numId w:val="58"/>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rPr>
        <w:t xml:space="preserve">seznam vseh </w:t>
      </w:r>
      <w:proofErr w:type="spellStart"/>
      <w:r w:rsidRPr="008150FC">
        <w:rPr>
          <w:rFonts w:ascii="Times New Roman" w:hAnsi="Times New Roman"/>
          <w:b w:val="0"/>
          <w:sz w:val="22"/>
          <w:szCs w:val="22"/>
        </w:rPr>
        <w:t>adhezivov</w:t>
      </w:r>
      <w:proofErr w:type="spellEnd"/>
      <w:r w:rsidRPr="008150FC">
        <w:rPr>
          <w:rFonts w:ascii="Times New Roman" w:hAnsi="Times New Roman"/>
          <w:b w:val="0"/>
          <w:sz w:val="22"/>
          <w:szCs w:val="22"/>
        </w:rPr>
        <w:t xml:space="preserve"> ali lepil, ki so bili uporabljeni pri izdelavi pohištva, njihov varnostni list, in tehnično dokumentacijo proizvajalca ali </w:t>
      </w:r>
    </w:p>
    <w:p w:rsidR="00C73684" w:rsidRPr="008150FC" w:rsidRDefault="00C73684" w:rsidP="00C73684">
      <w:pPr>
        <w:pStyle w:val="Glava"/>
        <w:numPr>
          <w:ilvl w:val="0"/>
          <w:numId w:val="58"/>
        </w:numPr>
        <w:tabs>
          <w:tab w:val="clear" w:pos="4536"/>
          <w:tab w:val="clear" w:pos="9072"/>
        </w:tabs>
        <w:jc w:val="both"/>
        <w:rPr>
          <w:i w:val="0"/>
          <w:sz w:val="22"/>
          <w:szCs w:val="22"/>
        </w:rPr>
      </w:pPr>
      <w:r w:rsidRPr="008150FC">
        <w:rPr>
          <w:i w:val="0"/>
          <w:sz w:val="22"/>
          <w:szCs w:val="22"/>
        </w:rPr>
        <w:t>ustrezno dokazilo, iz katerega izhaja, da so izpolnjene zahteve.</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9F7CC3" w:rsidRDefault="009F7CC3" w:rsidP="00C73684">
      <w:pPr>
        <w:ind w:left="1134"/>
        <w:jc w:val="both"/>
        <w:rPr>
          <w:i w:val="0"/>
          <w:sz w:val="22"/>
          <w:szCs w:val="22"/>
        </w:rPr>
      </w:pPr>
    </w:p>
    <w:p w:rsidR="009F7CC3" w:rsidRDefault="009F7CC3" w:rsidP="00C73684">
      <w:pPr>
        <w:ind w:left="1134"/>
        <w:jc w:val="both"/>
        <w:rPr>
          <w:i w:val="0"/>
          <w:sz w:val="22"/>
          <w:szCs w:val="22"/>
        </w:rPr>
      </w:pPr>
    </w:p>
    <w:p w:rsidR="009F7CC3" w:rsidRDefault="009F7CC3" w:rsidP="00C73684">
      <w:pPr>
        <w:ind w:left="1134"/>
        <w:jc w:val="both"/>
        <w:rPr>
          <w:i w:val="0"/>
          <w:sz w:val="22"/>
          <w:szCs w:val="22"/>
        </w:rPr>
      </w:pPr>
    </w:p>
    <w:p w:rsidR="009F7CC3" w:rsidRDefault="009F7CC3" w:rsidP="00C73684">
      <w:pPr>
        <w:ind w:left="1134"/>
        <w:jc w:val="both"/>
        <w:rPr>
          <w:i w:val="0"/>
          <w:sz w:val="22"/>
          <w:szCs w:val="22"/>
        </w:rPr>
      </w:pPr>
    </w:p>
    <w:p w:rsidR="009F7CC3" w:rsidRDefault="009F7CC3" w:rsidP="00C73684">
      <w:pPr>
        <w:ind w:left="1134"/>
        <w:jc w:val="both"/>
        <w:rPr>
          <w:i w:val="0"/>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right"/>
        <w:rPr>
          <w:b/>
          <w:i w:val="0"/>
          <w:sz w:val="22"/>
          <w:szCs w:val="22"/>
        </w:rPr>
      </w:pPr>
      <w:r w:rsidRPr="008150FC">
        <w:rPr>
          <w:b/>
          <w:i w:val="0"/>
          <w:sz w:val="22"/>
          <w:szCs w:val="22"/>
        </w:rPr>
        <w:lastRenderedPageBreak/>
        <w:t>PRILOGA 19</w:t>
      </w: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pStyle w:val="Glava"/>
        <w:tabs>
          <w:tab w:val="clear" w:pos="4536"/>
          <w:tab w:val="clear" w:pos="9072"/>
        </w:tabs>
        <w:ind w:left="1080"/>
        <w:jc w:val="both"/>
        <w:rPr>
          <w:i w:val="0"/>
          <w:sz w:val="22"/>
          <w:szCs w:val="22"/>
        </w:rPr>
      </w:pPr>
    </w:p>
    <w:p w:rsidR="00C73684" w:rsidRPr="008150FC" w:rsidRDefault="00C73684" w:rsidP="00C73684">
      <w:pPr>
        <w:suppressAutoHyphens/>
        <w:ind w:left="1134"/>
        <w:jc w:val="both"/>
        <w:rPr>
          <w:b/>
          <w:bCs/>
          <w:i w:val="0"/>
          <w:sz w:val="22"/>
          <w:szCs w:val="22"/>
        </w:rPr>
      </w:pPr>
      <w:r w:rsidRPr="008150FC">
        <w:rPr>
          <w:b/>
          <w:i w:val="0"/>
          <w:sz w:val="22"/>
          <w:szCs w:val="22"/>
        </w:rPr>
        <w:t>Embalaža mora biti:</w:t>
      </w:r>
    </w:p>
    <w:p w:rsidR="00C73684" w:rsidRPr="008150FC" w:rsidRDefault="00C73684" w:rsidP="00C73684">
      <w:pPr>
        <w:pStyle w:val="Telobesedila"/>
        <w:numPr>
          <w:ilvl w:val="0"/>
          <w:numId w:val="65"/>
        </w:numPr>
        <w:overflowPunct/>
        <w:autoSpaceDE/>
        <w:autoSpaceDN/>
        <w:adjustRightInd/>
        <w:textAlignment w:val="auto"/>
        <w:rPr>
          <w:sz w:val="22"/>
          <w:szCs w:val="22"/>
        </w:rPr>
      </w:pPr>
      <w:r w:rsidRPr="008150FC">
        <w:rPr>
          <w:rFonts w:ascii="Times New Roman" w:hAnsi="Times New Roman"/>
          <w:bCs/>
          <w:sz w:val="22"/>
          <w:szCs w:val="22"/>
        </w:rPr>
        <w:t xml:space="preserve">iz materiala, ki ga je mogoče enostavno reciklirati, ali </w:t>
      </w:r>
    </w:p>
    <w:p w:rsidR="00C73684" w:rsidRPr="008150FC" w:rsidRDefault="00C73684" w:rsidP="00C73684">
      <w:pPr>
        <w:pStyle w:val="Telobesedila"/>
        <w:numPr>
          <w:ilvl w:val="0"/>
          <w:numId w:val="65"/>
        </w:numPr>
        <w:overflowPunct/>
        <w:autoSpaceDE/>
        <w:autoSpaceDN/>
        <w:adjustRightInd/>
        <w:textAlignment w:val="auto"/>
        <w:rPr>
          <w:sz w:val="22"/>
          <w:szCs w:val="22"/>
        </w:rPr>
      </w:pPr>
      <w:r w:rsidRPr="008150FC">
        <w:rPr>
          <w:rFonts w:ascii="Times New Roman" w:hAnsi="Times New Roman"/>
          <w:bCs/>
          <w:sz w:val="22"/>
          <w:szCs w:val="22"/>
        </w:rPr>
        <w:t>iz materialov, ki temeljijo na obnovljivih virih.</w:t>
      </w: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ind w:left="1134"/>
        <w:jc w:val="both"/>
        <w:rPr>
          <w:i w:val="0"/>
          <w:sz w:val="22"/>
          <w:szCs w:val="22"/>
        </w:rPr>
      </w:pPr>
      <w:r w:rsidRPr="008150FC">
        <w:rPr>
          <w:i w:val="0"/>
          <w:sz w:val="22"/>
          <w:szCs w:val="22"/>
        </w:rPr>
        <w:t>DOKAZILO:</w:t>
      </w:r>
    </w:p>
    <w:p w:rsidR="00C73684" w:rsidRPr="008150FC" w:rsidRDefault="00C73684" w:rsidP="00C73684">
      <w:pPr>
        <w:ind w:left="1134"/>
        <w:jc w:val="both"/>
        <w:rPr>
          <w:i w:val="0"/>
          <w:sz w:val="22"/>
          <w:szCs w:val="22"/>
        </w:rPr>
      </w:pPr>
      <w:r w:rsidRPr="008150FC">
        <w:rPr>
          <w:i w:val="0"/>
          <w:sz w:val="22"/>
          <w:szCs w:val="22"/>
        </w:rPr>
        <w:t>Gospodarski subjekt priloži:</w:t>
      </w:r>
    </w:p>
    <w:p w:rsidR="00C73684" w:rsidRPr="008150FC" w:rsidRDefault="00C73684" w:rsidP="00C73684">
      <w:pPr>
        <w:pStyle w:val="Odstavekseznama"/>
        <w:numPr>
          <w:ilvl w:val="0"/>
          <w:numId w:val="66"/>
        </w:numPr>
        <w:jc w:val="both"/>
        <w:rPr>
          <w:i w:val="0"/>
          <w:sz w:val="22"/>
          <w:szCs w:val="22"/>
        </w:rPr>
      </w:pPr>
      <w:r w:rsidRPr="008150FC">
        <w:rPr>
          <w:i w:val="0"/>
          <w:sz w:val="22"/>
          <w:szCs w:val="22"/>
        </w:rPr>
        <w:t>seznam surovin in embalažnih materialov, iz katerih je izdelana embalaža, in njihov delež v celotni embalaži, in izjavo, da embalaža izpolnjuje zahteve, ali</w:t>
      </w:r>
    </w:p>
    <w:p w:rsidR="00C73684" w:rsidRPr="008150FC" w:rsidRDefault="00C73684" w:rsidP="00C73684">
      <w:pPr>
        <w:pStyle w:val="Telobesedila"/>
        <w:numPr>
          <w:ilvl w:val="0"/>
          <w:numId w:val="66"/>
        </w:numPr>
        <w:overflowPunct/>
        <w:autoSpaceDE/>
        <w:autoSpaceDN/>
        <w:adjustRightInd/>
        <w:textAlignment w:val="auto"/>
        <w:rPr>
          <w:rFonts w:ascii="Times New Roman" w:hAnsi="Times New Roman"/>
          <w:b w:val="0"/>
          <w:sz w:val="22"/>
          <w:szCs w:val="22"/>
        </w:rPr>
      </w:pPr>
      <w:r w:rsidRPr="008150FC">
        <w:rPr>
          <w:rFonts w:ascii="Times New Roman" w:hAnsi="Times New Roman"/>
          <w:b w:val="0"/>
          <w:sz w:val="22"/>
          <w:szCs w:val="22"/>
          <w:lang w:val="pl-PL"/>
        </w:rPr>
        <w:t>potrdilo, da ima blago znak za okolje tipa I, iz katerega izhaja, da embalaža izpolnjuje zahteve, ali</w:t>
      </w:r>
    </w:p>
    <w:p w:rsidR="00C73684" w:rsidRPr="008150FC" w:rsidRDefault="00C73684" w:rsidP="00C73684">
      <w:pPr>
        <w:pStyle w:val="Glava"/>
        <w:numPr>
          <w:ilvl w:val="0"/>
          <w:numId w:val="66"/>
        </w:numPr>
        <w:jc w:val="both"/>
        <w:rPr>
          <w:i w:val="0"/>
          <w:sz w:val="22"/>
          <w:szCs w:val="22"/>
        </w:rPr>
      </w:pPr>
      <w:r w:rsidRPr="008150FC">
        <w:rPr>
          <w:i w:val="0"/>
          <w:sz w:val="22"/>
          <w:szCs w:val="22"/>
          <w:lang w:val="pl-PL"/>
        </w:rPr>
        <w:t>ustrezno dokazilo, iz katerega izhaja, da embalaža izpolnjuje zahteve.</w:t>
      </w: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jc w:val="both"/>
        <w:rPr>
          <w:b/>
          <w:i w:val="0"/>
          <w:sz w:val="22"/>
          <w:szCs w:val="22"/>
        </w:rPr>
      </w:pPr>
    </w:p>
    <w:p w:rsidR="00C73684" w:rsidRPr="008150FC" w:rsidRDefault="00C73684" w:rsidP="00C73684">
      <w:pPr>
        <w:pStyle w:val="Glava"/>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Glava"/>
        <w:jc w:val="right"/>
        <w:rPr>
          <w:b/>
          <w:i w:val="0"/>
          <w:sz w:val="22"/>
          <w:szCs w:val="22"/>
        </w:rPr>
      </w:pPr>
    </w:p>
    <w:p w:rsidR="008150FC" w:rsidRDefault="008150FC">
      <w:pPr>
        <w:rPr>
          <w:b/>
          <w:i w:val="0"/>
          <w:sz w:val="22"/>
          <w:szCs w:val="22"/>
          <w:highlight w:val="yellow"/>
        </w:rPr>
      </w:pPr>
    </w:p>
    <w:p w:rsidR="00C73684" w:rsidRPr="008150FC" w:rsidRDefault="00C73684" w:rsidP="00C73684">
      <w:pPr>
        <w:pStyle w:val="Glava"/>
        <w:jc w:val="right"/>
        <w:rPr>
          <w:b/>
          <w:i w:val="0"/>
          <w:sz w:val="22"/>
          <w:szCs w:val="22"/>
        </w:rPr>
      </w:pPr>
      <w:r w:rsidRPr="008150FC">
        <w:rPr>
          <w:b/>
          <w:i w:val="0"/>
          <w:sz w:val="22"/>
          <w:szCs w:val="22"/>
        </w:rPr>
        <w:lastRenderedPageBreak/>
        <w:t>PRILOGA 20</w:t>
      </w:r>
    </w:p>
    <w:p w:rsidR="00C73684" w:rsidRPr="008150FC" w:rsidRDefault="00C73684" w:rsidP="00C73684">
      <w:pPr>
        <w:pStyle w:val="Glava"/>
        <w:jc w:val="both"/>
        <w:rPr>
          <w:b/>
          <w:i w:val="0"/>
          <w:sz w:val="22"/>
          <w:szCs w:val="22"/>
        </w:rPr>
      </w:pPr>
    </w:p>
    <w:p w:rsidR="00C73684" w:rsidRPr="008150FC" w:rsidRDefault="00C73684" w:rsidP="00C73684">
      <w:pPr>
        <w:pStyle w:val="Glava"/>
        <w:jc w:val="right"/>
        <w:rPr>
          <w:b/>
          <w:i w:val="0"/>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jc w:val="both"/>
        <w:rPr>
          <w:i w:val="0"/>
          <w:sz w:val="22"/>
          <w:szCs w:val="22"/>
        </w:rPr>
      </w:pPr>
      <w:r w:rsidRPr="008150FC">
        <w:rPr>
          <w:i w:val="0"/>
          <w:sz w:val="22"/>
          <w:szCs w:val="22"/>
        </w:rPr>
        <w:t>Oblazinjeno pohištvo, pri katerem tekstil iz bombaža ali drugih naravnih celuloznih vlaken skupno ne vsebuje več kot 1 </w:t>
      </w:r>
      <w:proofErr w:type="spellStart"/>
      <w:r w:rsidRPr="008150FC">
        <w:rPr>
          <w:i w:val="0"/>
          <w:sz w:val="22"/>
          <w:szCs w:val="22"/>
        </w:rPr>
        <w:t>ppm</w:t>
      </w:r>
      <w:proofErr w:type="spellEnd"/>
      <w:r w:rsidRPr="008150FC">
        <w:rPr>
          <w:i w:val="0"/>
          <w:sz w:val="22"/>
          <w:szCs w:val="22"/>
        </w:rPr>
        <w:t xml:space="preserve"> pesticidov iz spodnjega seznama.</w:t>
      </w:r>
    </w:p>
    <w:p w:rsidR="00C73684" w:rsidRPr="008150FC" w:rsidRDefault="00C73684" w:rsidP="00C73684">
      <w:pPr>
        <w:jc w:val="both"/>
        <w:rPr>
          <w:b/>
          <w:i w:val="0"/>
          <w:sz w:val="20"/>
        </w:rPr>
      </w:pPr>
    </w:p>
    <w:p w:rsidR="00C73684" w:rsidRPr="008150FC" w:rsidRDefault="00C73684" w:rsidP="00C73684">
      <w:pPr>
        <w:ind w:left="1134"/>
        <w:jc w:val="both"/>
        <w:rPr>
          <w:i w:val="0"/>
          <w:sz w:val="22"/>
          <w:szCs w:val="22"/>
        </w:rPr>
      </w:pPr>
      <w:r w:rsidRPr="008150FC">
        <w:rPr>
          <w:i w:val="0"/>
          <w:sz w:val="22"/>
          <w:szCs w:val="22"/>
        </w:rPr>
        <w:t>Pesticidi:</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r w:rsidRPr="008150FC">
        <w:rPr>
          <w:rFonts w:ascii="Times New Roman" w:hAnsi="Times New Roman"/>
          <w:b w:val="0"/>
          <w:bCs/>
          <w:sz w:val="22"/>
          <w:szCs w:val="22"/>
        </w:rPr>
        <w:t>2,4,5-T,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aldrin</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kaptafol</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klordan</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klordimeform</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r w:rsidRPr="008150FC">
        <w:rPr>
          <w:rFonts w:ascii="Times New Roman" w:hAnsi="Times New Roman"/>
          <w:b w:val="0"/>
          <w:bCs/>
          <w:sz w:val="22"/>
          <w:szCs w:val="22"/>
        </w:rPr>
        <w:t>DDT,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dieldrin</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dinoseb</w:t>
      </w:r>
      <w:proofErr w:type="spellEnd"/>
      <w:r w:rsidRPr="008150FC">
        <w:rPr>
          <w:rFonts w:ascii="Times New Roman" w:hAnsi="Times New Roman"/>
          <w:b w:val="0"/>
          <w:bCs/>
          <w:sz w:val="22"/>
          <w:szCs w:val="22"/>
        </w:rPr>
        <w:t xml:space="preserve"> in soli,</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endrin</w:t>
      </w:r>
      <w:proofErr w:type="spellEnd"/>
      <w:r w:rsidRPr="008150FC">
        <w:rPr>
          <w:rFonts w:ascii="Times New Roman" w:hAnsi="Times New Roman"/>
          <w:b w:val="0"/>
          <w:bCs/>
          <w:sz w:val="22"/>
          <w:szCs w:val="22"/>
        </w:rPr>
        <w:t>,</w:t>
      </w:r>
    </w:p>
    <w:p w:rsidR="00C73684" w:rsidRPr="008150FC" w:rsidRDefault="00C73684" w:rsidP="00C73684">
      <w:pPr>
        <w:pStyle w:val="Odstavekseznama"/>
        <w:numPr>
          <w:ilvl w:val="0"/>
          <w:numId w:val="59"/>
        </w:numPr>
        <w:jc w:val="both"/>
        <w:rPr>
          <w:bCs/>
          <w:i w:val="0"/>
          <w:sz w:val="22"/>
          <w:szCs w:val="22"/>
        </w:rPr>
      </w:pPr>
      <w:proofErr w:type="spellStart"/>
      <w:r w:rsidRPr="008150FC">
        <w:rPr>
          <w:bCs/>
          <w:i w:val="0"/>
          <w:sz w:val="22"/>
          <w:szCs w:val="22"/>
        </w:rPr>
        <w:t>heptaklor</w:t>
      </w:r>
      <w:proofErr w:type="spellEnd"/>
      <w:r w:rsidRPr="008150FC">
        <w:rPr>
          <w:bCs/>
          <w:i w:val="0"/>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heksaklorbenzen</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heksaklorocikloheksan</w:t>
      </w:r>
      <w:proofErr w:type="spellEnd"/>
      <w:r w:rsidRPr="008150FC">
        <w:rPr>
          <w:rFonts w:ascii="Times New Roman" w:hAnsi="Times New Roman"/>
          <w:b w:val="0"/>
          <w:bCs/>
          <w:sz w:val="22"/>
          <w:szCs w:val="22"/>
        </w:rPr>
        <w:t>, α,</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heksaklorocikloheksan</w:t>
      </w:r>
      <w:proofErr w:type="spellEnd"/>
      <w:r w:rsidRPr="008150FC">
        <w:rPr>
          <w:rFonts w:ascii="Times New Roman" w:hAnsi="Times New Roman"/>
          <w:b w:val="0"/>
          <w:bCs/>
          <w:sz w:val="22"/>
          <w:szCs w:val="22"/>
        </w:rPr>
        <w:t>, β,</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heksaklorocikloheksan</w:t>
      </w:r>
      <w:proofErr w:type="spellEnd"/>
      <w:r w:rsidRPr="008150FC">
        <w:rPr>
          <w:rFonts w:ascii="Times New Roman" w:hAnsi="Times New Roman"/>
          <w:b w:val="0"/>
          <w:bCs/>
          <w:sz w:val="22"/>
          <w:szCs w:val="22"/>
        </w:rPr>
        <w:t>, δ,</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metamidofos</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monokrotofos</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paration</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paration</w:t>
      </w:r>
      <w:proofErr w:type="spellEnd"/>
      <w:r w:rsidRPr="008150FC">
        <w:rPr>
          <w:rFonts w:ascii="Times New Roman" w:hAnsi="Times New Roman"/>
          <w:b w:val="0"/>
          <w:bCs/>
          <w:sz w:val="22"/>
          <w:szCs w:val="22"/>
        </w:rPr>
        <w:t>-metil,</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propetamfos</w:t>
      </w:r>
      <w:proofErr w:type="spellEnd"/>
      <w:r w:rsidRPr="008150FC">
        <w:rPr>
          <w:rFonts w:ascii="Times New Roman" w:hAnsi="Times New Roman"/>
          <w:b w:val="0"/>
          <w:bCs/>
          <w:sz w:val="22"/>
          <w:szCs w:val="22"/>
        </w:rPr>
        <w:t>,</w:t>
      </w:r>
    </w:p>
    <w:p w:rsidR="00C73684" w:rsidRPr="008150FC" w:rsidRDefault="00C73684" w:rsidP="00C73684">
      <w:pPr>
        <w:pStyle w:val="Telobesedila"/>
        <w:numPr>
          <w:ilvl w:val="0"/>
          <w:numId w:val="59"/>
        </w:numPr>
        <w:overflowPunct/>
        <w:autoSpaceDE/>
        <w:autoSpaceDN/>
        <w:adjustRightInd/>
        <w:textAlignment w:val="auto"/>
        <w:rPr>
          <w:rFonts w:ascii="Times New Roman" w:hAnsi="Times New Roman"/>
          <w:b w:val="0"/>
          <w:bCs/>
          <w:sz w:val="22"/>
          <w:szCs w:val="22"/>
        </w:rPr>
      </w:pPr>
      <w:proofErr w:type="spellStart"/>
      <w:r w:rsidRPr="008150FC">
        <w:rPr>
          <w:rFonts w:ascii="Times New Roman" w:hAnsi="Times New Roman"/>
          <w:b w:val="0"/>
          <w:bCs/>
          <w:sz w:val="22"/>
          <w:szCs w:val="22"/>
        </w:rPr>
        <w:t>toksafen</w:t>
      </w:r>
      <w:proofErr w:type="spellEnd"/>
      <w:r w:rsidRPr="008150FC">
        <w:rPr>
          <w:rFonts w:ascii="Times New Roman" w:hAnsi="Times New Roman"/>
          <w:b w:val="0"/>
          <w:bCs/>
          <w:sz w:val="22"/>
          <w:szCs w:val="22"/>
        </w:rPr>
        <w:t>.</w:t>
      </w:r>
    </w:p>
    <w:p w:rsidR="00C73684" w:rsidRPr="008150FC" w:rsidRDefault="00C73684" w:rsidP="00C73684">
      <w:pPr>
        <w:ind w:left="1134"/>
        <w:jc w:val="both"/>
        <w:rPr>
          <w:b/>
          <w:i w:val="0"/>
          <w:sz w:val="20"/>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rPr>
          <w:i w:val="0"/>
          <w:sz w:val="22"/>
          <w:szCs w:val="22"/>
        </w:rPr>
      </w:pPr>
      <w:r w:rsidRPr="008150FC">
        <w:rPr>
          <w:i w:val="0"/>
          <w:sz w:val="22"/>
          <w:szCs w:val="22"/>
        </w:rPr>
        <w:t>DOKAZILO:</w:t>
      </w:r>
    </w:p>
    <w:p w:rsidR="00C73684" w:rsidRPr="008150FC" w:rsidRDefault="00C73684" w:rsidP="00C73684">
      <w:pPr>
        <w:pStyle w:val="Odstavekseznama"/>
        <w:numPr>
          <w:ilvl w:val="0"/>
          <w:numId w:val="60"/>
        </w:numPr>
        <w:rPr>
          <w:i w:val="0"/>
          <w:sz w:val="22"/>
          <w:szCs w:val="22"/>
        </w:rPr>
      </w:pPr>
      <w:r w:rsidRPr="008150FC">
        <w:rPr>
          <w:i w:val="0"/>
          <w:sz w:val="22"/>
          <w:szCs w:val="22"/>
        </w:rPr>
        <w:t>gospodarski subjekt priloži potrdilo, da ima blago znak za okolje tipa I, iz katerega izhaja, da blago izpolnjuje zahteve, ali</w:t>
      </w:r>
    </w:p>
    <w:p w:rsidR="00C73684" w:rsidRPr="008150FC" w:rsidRDefault="00C73684" w:rsidP="00C73684">
      <w:pPr>
        <w:pStyle w:val="Telobesedila"/>
        <w:numPr>
          <w:ilvl w:val="0"/>
          <w:numId w:val="60"/>
        </w:numPr>
        <w:rPr>
          <w:rFonts w:ascii="Times New Roman" w:hAnsi="Times New Roman"/>
          <w:b w:val="0"/>
          <w:bCs/>
          <w:sz w:val="22"/>
          <w:szCs w:val="22"/>
        </w:rPr>
      </w:pPr>
      <w:r w:rsidRPr="008150FC">
        <w:rPr>
          <w:rFonts w:ascii="Times New Roman" w:hAnsi="Times New Roman"/>
          <w:b w:val="0"/>
          <w:sz w:val="22"/>
          <w:szCs w:val="22"/>
        </w:rPr>
        <w:t>tehnično dokumentacijo proizvajalca, iz katere izhaja, da so izpolnjene zahteve.</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4E4F8E">
      <w:pPr>
        <w:ind w:left="708" w:firstLine="708"/>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Cs/>
          <w:sz w:val="22"/>
          <w:szCs w:val="22"/>
        </w:rPr>
      </w:pPr>
    </w:p>
    <w:p w:rsidR="00C73684" w:rsidRPr="008150FC" w:rsidRDefault="00C73684" w:rsidP="00C73684">
      <w:pPr>
        <w:pStyle w:val="Telobesedila"/>
        <w:jc w:val="right"/>
        <w:rPr>
          <w:rFonts w:ascii="Times New Roman" w:hAnsi="Times New Roman"/>
          <w:bCs/>
          <w:sz w:val="22"/>
          <w:szCs w:val="22"/>
        </w:rPr>
      </w:pPr>
    </w:p>
    <w:p w:rsidR="00C73684" w:rsidRPr="008150FC" w:rsidRDefault="00C73684" w:rsidP="00C73684">
      <w:pPr>
        <w:pStyle w:val="Telobesedila"/>
        <w:jc w:val="right"/>
        <w:rPr>
          <w:rFonts w:ascii="Times New Roman" w:hAnsi="Times New Roman"/>
          <w:bCs/>
          <w:sz w:val="22"/>
          <w:szCs w:val="22"/>
        </w:rPr>
      </w:pPr>
    </w:p>
    <w:p w:rsidR="00C73684" w:rsidRPr="008150FC" w:rsidRDefault="00C73684" w:rsidP="00C73684">
      <w:pPr>
        <w:pStyle w:val="Telobesedila"/>
        <w:jc w:val="right"/>
        <w:rPr>
          <w:rFonts w:ascii="Times New Roman" w:hAnsi="Times New Roman"/>
          <w:bCs/>
          <w:sz w:val="22"/>
          <w:szCs w:val="22"/>
        </w:rPr>
      </w:pPr>
      <w:r w:rsidRPr="008150FC">
        <w:rPr>
          <w:rFonts w:ascii="Times New Roman" w:hAnsi="Times New Roman"/>
          <w:bCs/>
          <w:sz w:val="22"/>
          <w:szCs w:val="22"/>
        </w:rPr>
        <w:lastRenderedPageBreak/>
        <w:t>PRILOGA 21</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jc w:val="both"/>
        <w:rPr>
          <w:i w:val="0"/>
          <w:sz w:val="22"/>
          <w:szCs w:val="22"/>
        </w:rPr>
      </w:pPr>
      <w:r w:rsidRPr="008150FC">
        <w:rPr>
          <w:i w:val="0"/>
          <w:sz w:val="22"/>
          <w:szCs w:val="22"/>
        </w:rPr>
        <w:t>Pri oblazinjenem pohištvu tekstil ni obarvan z barvili iz spodnjega seznama, ki povzročajo preobčutljivost ali alergijo, so kancerogena, mutagena ali strupena za razmnoževanje.</w:t>
      </w:r>
    </w:p>
    <w:p w:rsidR="00C73684" w:rsidRPr="008150FC" w:rsidRDefault="00C73684" w:rsidP="00C73684">
      <w:pPr>
        <w:pStyle w:val="Telobesedila"/>
        <w:ind w:left="1134"/>
        <w:rPr>
          <w:rFonts w:ascii="Times New Roman" w:hAnsi="Times New Roman"/>
          <w:b w:val="0"/>
          <w:sz w:val="22"/>
          <w:szCs w:val="22"/>
        </w:rPr>
      </w:pPr>
    </w:p>
    <w:p w:rsidR="00C73684" w:rsidRPr="008150FC" w:rsidRDefault="00C73684" w:rsidP="00C73684">
      <w:pPr>
        <w:pStyle w:val="Telobesedila"/>
        <w:ind w:left="1134"/>
        <w:rPr>
          <w:rFonts w:ascii="Times New Roman" w:hAnsi="Times New Roman"/>
          <w:b w:val="0"/>
          <w:sz w:val="22"/>
          <w:szCs w:val="22"/>
        </w:rPr>
      </w:pPr>
      <w:r w:rsidRPr="008150FC">
        <w:rPr>
          <w:rFonts w:ascii="Times New Roman" w:hAnsi="Times New Roman"/>
          <w:b w:val="0"/>
          <w:sz w:val="22"/>
          <w:szCs w:val="22"/>
        </w:rPr>
        <w:t>Barvila: C</w:t>
      </w:r>
      <w:r w:rsidRPr="008150FC">
        <w:rPr>
          <w:rFonts w:ascii="Times New Roman" w:hAnsi="Times New Roman"/>
          <w:b w:val="0"/>
          <w:bCs/>
          <w:sz w:val="22"/>
          <w:szCs w:val="22"/>
        </w:rPr>
        <w:t>.I. Bazično rdeča 9 − C.I. 42 500, C.I. Kislo rdeča 26 − C.I. 16 150, C.I. Bazično vijoličasta 14 − C.I. 42 510, C.I. Direktno črna 38 − C.I. 30 235, C.I. Direktno modra 6 − C.I. 22 610, C.I. Direktno rdeča 28 − C.I. 22 120, C.I. Disperzno modra 1 − C.I. 64 500, C.I. Disperzno modra 3 − C.I. 61 505, C.I. Disperzno modra 7 − C.I. 62 500, C.I. Disperzno modra 26 − C.I. 63 305, C.I. Disperzno modra 35, C.I. Disperzno modra 102, C.I. Disperzno modra 106, C.I. Disperzno modra 124, C.I. Disperzno modra 1,</w:t>
      </w:r>
      <w:r w:rsidRPr="008150FC">
        <w:rPr>
          <w:rFonts w:ascii="Times New Roman" w:hAnsi="Times New Roman"/>
          <w:b w:val="0"/>
          <w:sz w:val="22"/>
          <w:szCs w:val="22"/>
        </w:rPr>
        <w:t xml:space="preserve"> </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oranžna 1 </w:t>
      </w:r>
      <w:r w:rsidRPr="008150FC">
        <w:rPr>
          <w:rFonts w:ascii="Times New Roman" w:hAnsi="Times New Roman"/>
          <w:b w:val="0"/>
          <w:bCs/>
          <w:sz w:val="22"/>
          <w:szCs w:val="22"/>
        </w:rPr>
        <w:t xml:space="preserve">− </w:t>
      </w:r>
      <w:r w:rsidRPr="008150FC">
        <w:rPr>
          <w:rFonts w:ascii="Times New Roman" w:hAnsi="Times New Roman"/>
          <w:b w:val="0"/>
          <w:sz w:val="22"/>
          <w:szCs w:val="22"/>
        </w:rPr>
        <w:t>C.I. 11 080,</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oranžna 3 </w:t>
      </w:r>
      <w:r w:rsidRPr="008150FC">
        <w:rPr>
          <w:rFonts w:ascii="Times New Roman" w:hAnsi="Times New Roman"/>
          <w:b w:val="0"/>
          <w:bCs/>
          <w:sz w:val="22"/>
          <w:szCs w:val="22"/>
        </w:rPr>
        <w:t xml:space="preserve">− </w:t>
      </w:r>
      <w:r w:rsidRPr="008150FC">
        <w:rPr>
          <w:rFonts w:ascii="Times New Roman" w:hAnsi="Times New Roman"/>
          <w:b w:val="0"/>
          <w:sz w:val="22"/>
          <w:szCs w:val="22"/>
        </w:rPr>
        <w:t>C.I. 11 005,</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oranžna 11 </w:t>
      </w:r>
      <w:r w:rsidRPr="008150FC">
        <w:rPr>
          <w:rFonts w:ascii="Times New Roman" w:hAnsi="Times New Roman"/>
          <w:b w:val="0"/>
          <w:bCs/>
          <w:sz w:val="22"/>
          <w:szCs w:val="22"/>
        </w:rPr>
        <w:t>−</w:t>
      </w:r>
      <w:r w:rsidRPr="008150FC">
        <w:rPr>
          <w:rFonts w:ascii="Times New Roman" w:hAnsi="Times New Roman"/>
          <w:b w:val="0"/>
          <w:sz w:val="22"/>
          <w:szCs w:val="22"/>
        </w:rPr>
        <w:t xml:space="preserve"> C.I. 60 700,</w:t>
      </w:r>
      <w:r w:rsidRPr="008150FC">
        <w:rPr>
          <w:rFonts w:ascii="Times New Roman" w:hAnsi="Times New Roman"/>
          <w:b w:val="0"/>
          <w:bCs/>
          <w:sz w:val="22"/>
          <w:szCs w:val="22"/>
        </w:rPr>
        <w:t xml:space="preserve"> </w:t>
      </w:r>
      <w:r w:rsidRPr="008150FC">
        <w:rPr>
          <w:rFonts w:ascii="Times New Roman" w:hAnsi="Times New Roman"/>
          <w:b w:val="0"/>
          <w:sz w:val="22"/>
          <w:szCs w:val="22"/>
        </w:rPr>
        <w:t>C.I. Disperzno oranžna 37,</w:t>
      </w:r>
      <w:r w:rsidRPr="008150FC">
        <w:rPr>
          <w:rFonts w:ascii="Times New Roman" w:hAnsi="Times New Roman"/>
          <w:b w:val="0"/>
          <w:bCs/>
          <w:sz w:val="22"/>
          <w:szCs w:val="22"/>
        </w:rPr>
        <w:t xml:space="preserve"> </w:t>
      </w:r>
      <w:r w:rsidRPr="008150FC">
        <w:rPr>
          <w:rFonts w:ascii="Times New Roman" w:hAnsi="Times New Roman"/>
          <w:b w:val="0"/>
          <w:sz w:val="22"/>
          <w:szCs w:val="22"/>
        </w:rPr>
        <w:t>C.I. Disperzno oranžna 76 (prej imenovana oranžna 37),</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rdeča 1 </w:t>
      </w:r>
      <w:r w:rsidRPr="008150FC">
        <w:rPr>
          <w:rFonts w:ascii="Times New Roman" w:hAnsi="Times New Roman"/>
          <w:b w:val="0"/>
          <w:bCs/>
          <w:sz w:val="22"/>
          <w:szCs w:val="22"/>
        </w:rPr>
        <w:t xml:space="preserve">− </w:t>
      </w:r>
      <w:r w:rsidRPr="008150FC">
        <w:rPr>
          <w:rFonts w:ascii="Times New Roman" w:hAnsi="Times New Roman"/>
          <w:b w:val="0"/>
          <w:sz w:val="22"/>
          <w:szCs w:val="22"/>
        </w:rPr>
        <w:t>C.I. 11 110,</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rdeča 11 </w:t>
      </w:r>
      <w:r w:rsidRPr="008150FC">
        <w:rPr>
          <w:rFonts w:ascii="Times New Roman" w:hAnsi="Times New Roman"/>
          <w:b w:val="0"/>
          <w:bCs/>
          <w:sz w:val="22"/>
          <w:szCs w:val="22"/>
        </w:rPr>
        <w:t xml:space="preserve">− </w:t>
      </w:r>
      <w:r w:rsidRPr="008150FC">
        <w:rPr>
          <w:rFonts w:ascii="Times New Roman" w:hAnsi="Times New Roman"/>
          <w:b w:val="0"/>
          <w:sz w:val="22"/>
          <w:szCs w:val="22"/>
        </w:rPr>
        <w:t>C.I. 62 015,</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rdeča 17 </w:t>
      </w:r>
      <w:r w:rsidRPr="008150FC">
        <w:rPr>
          <w:rFonts w:ascii="Times New Roman" w:hAnsi="Times New Roman"/>
          <w:b w:val="0"/>
          <w:bCs/>
          <w:sz w:val="22"/>
          <w:szCs w:val="22"/>
        </w:rPr>
        <w:t xml:space="preserve">− </w:t>
      </w:r>
      <w:r w:rsidRPr="008150FC">
        <w:rPr>
          <w:rFonts w:ascii="Times New Roman" w:hAnsi="Times New Roman"/>
          <w:b w:val="0"/>
          <w:sz w:val="22"/>
          <w:szCs w:val="22"/>
        </w:rPr>
        <w:t>C.I. 11 210,</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 xml:space="preserve">C.I. Disperzno rumena 1 </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C.I. 10 345,</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 xml:space="preserve">C.I. Disperzno rumena 3 </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C.I. 11 855,</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 xml:space="preserve">C.I. Disperzno rumena 9 </w:t>
      </w:r>
      <w:r w:rsidRPr="008150FC">
        <w:rPr>
          <w:rFonts w:ascii="Times New Roman" w:hAnsi="Times New Roman"/>
          <w:b w:val="0"/>
          <w:bCs/>
          <w:sz w:val="22"/>
          <w:szCs w:val="22"/>
        </w:rPr>
        <w:t xml:space="preserve">− </w:t>
      </w:r>
      <w:r w:rsidRPr="008150FC">
        <w:rPr>
          <w:rFonts w:ascii="Times New Roman" w:hAnsi="Times New Roman"/>
          <w:b w:val="0"/>
          <w:sz w:val="22"/>
          <w:szCs w:val="22"/>
          <w:lang w:val="es-ES_tradnl"/>
        </w:rPr>
        <w:t>C.I. 10 375,</w:t>
      </w:r>
      <w:r w:rsidRPr="008150FC">
        <w:rPr>
          <w:rFonts w:ascii="Times New Roman" w:hAnsi="Times New Roman"/>
          <w:b w:val="0"/>
          <w:bCs/>
          <w:sz w:val="22"/>
          <w:szCs w:val="22"/>
        </w:rPr>
        <w:t xml:space="preserve"> </w:t>
      </w:r>
      <w:r w:rsidRPr="008150FC">
        <w:rPr>
          <w:rFonts w:ascii="Times New Roman" w:hAnsi="Times New Roman"/>
          <w:b w:val="0"/>
          <w:sz w:val="22"/>
          <w:szCs w:val="22"/>
        </w:rPr>
        <w:t xml:space="preserve">C.I. Disperzno rumena 39, </w:t>
      </w:r>
      <w:r w:rsidRPr="008150FC">
        <w:rPr>
          <w:rFonts w:ascii="Times New Roman" w:hAnsi="Times New Roman"/>
          <w:b w:val="0"/>
          <w:bCs/>
          <w:sz w:val="22"/>
          <w:szCs w:val="22"/>
        </w:rPr>
        <w:t xml:space="preserve"> </w:t>
      </w:r>
      <w:r w:rsidRPr="008150FC">
        <w:rPr>
          <w:rFonts w:ascii="Times New Roman" w:hAnsi="Times New Roman"/>
          <w:b w:val="0"/>
          <w:sz w:val="22"/>
          <w:szCs w:val="22"/>
        </w:rPr>
        <w:t>C.I. Disperzno rumena 49.</w:t>
      </w:r>
    </w:p>
    <w:p w:rsidR="00C73684" w:rsidRPr="008150FC" w:rsidRDefault="00C73684" w:rsidP="00C73684">
      <w:pPr>
        <w:pStyle w:val="Telobesedila"/>
        <w:ind w:left="1134"/>
        <w:rPr>
          <w:rFonts w:ascii="Times New Roman" w:hAnsi="Times New Roman"/>
          <w:b w:val="0"/>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ind w:left="1134"/>
        <w:rPr>
          <w:i w:val="0"/>
          <w:sz w:val="22"/>
          <w:szCs w:val="22"/>
        </w:rPr>
      </w:pPr>
      <w:r w:rsidRPr="008150FC">
        <w:rPr>
          <w:i w:val="0"/>
          <w:sz w:val="22"/>
          <w:szCs w:val="22"/>
        </w:rPr>
        <w:t>DOKAZILO:</w:t>
      </w:r>
    </w:p>
    <w:p w:rsidR="00C73684" w:rsidRPr="008150FC" w:rsidRDefault="00C73684" w:rsidP="00C73684">
      <w:pPr>
        <w:pStyle w:val="Odstavekseznama"/>
        <w:numPr>
          <w:ilvl w:val="0"/>
          <w:numId w:val="61"/>
        </w:numPr>
        <w:rPr>
          <w:i w:val="0"/>
          <w:sz w:val="22"/>
          <w:szCs w:val="22"/>
        </w:rPr>
      </w:pPr>
      <w:r w:rsidRPr="008150FC">
        <w:rPr>
          <w:i w:val="0"/>
          <w:sz w:val="22"/>
          <w:szCs w:val="22"/>
        </w:rPr>
        <w:t>gospodarski subjekt priloži</w:t>
      </w:r>
      <w:r w:rsidRPr="008150FC" w:rsidDel="00A04499">
        <w:rPr>
          <w:i w:val="0"/>
          <w:sz w:val="22"/>
          <w:szCs w:val="22"/>
        </w:rPr>
        <w:t xml:space="preserve"> </w:t>
      </w:r>
      <w:r w:rsidRPr="008150FC">
        <w:rPr>
          <w:i w:val="0"/>
          <w:sz w:val="22"/>
          <w:szCs w:val="22"/>
        </w:rPr>
        <w:t>potrdilo, da ima blago znak za okolje tipa I, iz katerega izhaja, da blago izpolnjuje zahteve, ali</w:t>
      </w:r>
    </w:p>
    <w:p w:rsidR="00C73684" w:rsidRPr="008150FC" w:rsidRDefault="00C73684" w:rsidP="00C73684">
      <w:pPr>
        <w:pStyle w:val="Telobesedila"/>
        <w:numPr>
          <w:ilvl w:val="0"/>
          <w:numId w:val="61"/>
        </w:numPr>
        <w:rPr>
          <w:rFonts w:ascii="Times New Roman" w:hAnsi="Times New Roman"/>
          <w:b w:val="0"/>
          <w:bCs/>
          <w:sz w:val="22"/>
          <w:szCs w:val="22"/>
        </w:rPr>
      </w:pPr>
      <w:r w:rsidRPr="008150FC">
        <w:rPr>
          <w:rFonts w:ascii="Times New Roman" w:hAnsi="Times New Roman"/>
          <w:b w:val="0"/>
          <w:sz w:val="22"/>
          <w:szCs w:val="22"/>
        </w:rPr>
        <w:t>tehnično dokumentacijo proizvajalca, iz katere izhaja, da so izpolnjene zahteve.</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Cs/>
          <w:sz w:val="22"/>
          <w:szCs w:val="22"/>
        </w:rPr>
      </w:pPr>
      <w:r w:rsidRPr="008150FC">
        <w:rPr>
          <w:rFonts w:ascii="Times New Roman" w:hAnsi="Times New Roman"/>
          <w:bCs/>
          <w:sz w:val="22"/>
          <w:szCs w:val="22"/>
        </w:rPr>
        <w:lastRenderedPageBreak/>
        <w:t>PRILOGA 22</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jc w:val="both"/>
        <w:rPr>
          <w:i w:val="0"/>
          <w:sz w:val="22"/>
          <w:szCs w:val="22"/>
        </w:rPr>
      </w:pPr>
      <w:r w:rsidRPr="008150FC">
        <w:rPr>
          <w:i w:val="0"/>
          <w:sz w:val="22"/>
          <w:szCs w:val="22"/>
        </w:rPr>
        <w:t xml:space="preserve">Pri oblazinjenem pohištvu tekstil ne vsebuje </w:t>
      </w:r>
      <w:proofErr w:type="spellStart"/>
      <w:r w:rsidRPr="008150FC">
        <w:rPr>
          <w:i w:val="0"/>
          <w:sz w:val="22"/>
          <w:szCs w:val="22"/>
        </w:rPr>
        <w:t>akrilaminov</w:t>
      </w:r>
      <w:proofErr w:type="spellEnd"/>
      <w:r w:rsidRPr="008150FC">
        <w:rPr>
          <w:i w:val="0"/>
          <w:sz w:val="22"/>
          <w:szCs w:val="22"/>
        </w:rPr>
        <w:t xml:space="preserve"> iz spodnjega seznama.</w:t>
      </w:r>
    </w:p>
    <w:p w:rsidR="00C73684" w:rsidRPr="008150FC" w:rsidRDefault="00C73684" w:rsidP="00C73684">
      <w:pPr>
        <w:jc w:val="both"/>
        <w:rPr>
          <w:b/>
          <w:i w:val="0"/>
          <w:sz w:val="22"/>
          <w:szCs w:val="22"/>
        </w:rPr>
      </w:pPr>
    </w:p>
    <w:p w:rsidR="00C73684" w:rsidRPr="008150FC" w:rsidRDefault="00C73684" w:rsidP="00C73684">
      <w:pPr>
        <w:ind w:left="1134"/>
        <w:jc w:val="both"/>
        <w:rPr>
          <w:i w:val="0"/>
          <w:sz w:val="22"/>
          <w:szCs w:val="22"/>
        </w:rPr>
      </w:pPr>
      <w:proofErr w:type="spellStart"/>
      <w:r w:rsidRPr="008150FC">
        <w:rPr>
          <w:i w:val="0"/>
          <w:sz w:val="22"/>
          <w:szCs w:val="22"/>
        </w:rPr>
        <w:t>Akrilamini</w:t>
      </w:r>
      <w:proofErr w:type="spellEnd"/>
      <w:r w:rsidRPr="008150FC">
        <w:rPr>
          <w:i w:val="0"/>
          <w:sz w:val="22"/>
          <w:szCs w:val="22"/>
        </w:rPr>
        <w:t>:</w:t>
      </w:r>
    </w:p>
    <w:tbl>
      <w:tblPr>
        <w:tblW w:w="7371" w:type="dxa"/>
        <w:tblInd w:w="1242" w:type="dxa"/>
        <w:tblLayout w:type="fixed"/>
        <w:tblLook w:val="01E0" w:firstRow="1" w:lastRow="1" w:firstColumn="1" w:lastColumn="1" w:noHBand="0" w:noVBand="0"/>
      </w:tblPr>
      <w:tblGrid>
        <w:gridCol w:w="4536"/>
        <w:gridCol w:w="2835"/>
      </w:tblGrid>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4-aminodifenil</w:t>
            </w:r>
          </w:p>
        </w:tc>
        <w:tc>
          <w:tcPr>
            <w:tcW w:w="2835" w:type="dxa"/>
          </w:tcPr>
          <w:p w:rsidR="00C73684" w:rsidRPr="008150FC" w:rsidRDefault="00C73684" w:rsidP="00546BFD">
            <w:pPr>
              <w:jc w:val="both"/>
              <w:rPr>
                <w:i w:val="0"/>
                <w:sz w:val="22"/>
                <w:szCs w:val="22"/>
              </w:rPr>
            </w:pPr>
            <w:r w:rsidRPr="008150FC">
              <w:rPr>
                <w:i w:val="0"/>
                <w:sz w:val="22"/>
                <w:szCs w:val="22"/>
              </w:rPr>
              <w:t>(št. CAS 92-67-1),</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benzidin</w:t>
            </w:r>
          </w:p>
        </w:tc>
        <w:tc>
          <w:tcPr>
            <w:tcW w:w="2835" w:type="dxa"/>
          </w:tcPr>
          <w:p w:rsidR="00C73684" w:rsidRPr="008150FC" w:rsidRDefault="00C73684" w:rsidP="00546BFD">
            <w:pPr>
              <w:jc w:val="both"/>
              <w:rPr>
                <w:i w:val="0"/>
                <w:sz w:val="22"/>
                <w:szCs w:val="22"/>
              </w:rPr>
            </w:pPr>
            <w:r w:rsidRPr="008150FC">
              <w:rPr>
                <w:i w:val="0"/>
                <w:sz w:val="22"/>
                <w:szCs w:val="22"/>
              </w:rPr>
              <w:t>(št. CAS 92-87-5),</w:t>
            </w:r>
          </w:p>
        </w:tc>
      </w:tr>
      <w:tr w:rsidR="00C73684" w:rsidRPr="008150FC" w:rsidTr="00546BFD">
        <w:trPr>
          <w:trHeight w:val="247"/>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4-kloro-o-toluidin</w:t>
            </w:r>
          </w:p>
        </w:tc>
        <w:tc>
          <w:tcPr>
            <w:tcW w:w="2835" w:type="dxa"/>
          </w:tcPr>
          <w:p w:rsidR="00C73684" w:rsidRPr="008150FC" w:rsidRDefault="00C73684" w:rsidP="00546BFD">
            <w:pPr>
              <w:jc w:val="both"/>
              <w:rPr>
                <w:i w:val="0"/>
                <w:sz w:val="22"/>
                <w:szCs w:val="22"/>
              </w:rPr>
            </w:pPr>
            <w:r w:rsidRPr="008150FC">
              <w:rPr>
                <w:i w:val="0"/>
                <w:sz w:val="22"/>
                <w:szCs w:val="22"/>
              </w:rPr>
              <w:t>(št. CAS 95-69-2),</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2-naftilamin</w:t>
            </w:r>
          </w:p>
        </w:tc>
        <w:tc>
          <w:tcPr>
            <w:tcW w:w="2835" w:type="dxa"/>
          </w:tcPr>
          <w:p w:rsidR="00C73684" w:rsidRPr="008150FC" w:rsidRDefault="00C73684" w:rsidP="00546BFD">
            <w:pPr>
              <w:jc w:val="both"/>
              <w:rPr>
                <w:i w:val="0"/>
                <w:sz w:val="22"/>
                <w:szCs w:val="22"/>
              </w:rPr>
            </w:pPr>
            <w:r w:rsidRPr="008150FC">
              <w:rPr>
                <w:i w:val="0"/>
                <w:sz w:val="22"/>
                <w:szCs w:val="22"/>
              </w:rPr>
              <w:t>(št. CAS 91-59-8),</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o-</w:t>
            </w:r>
            <w:proofErr w:type="spellStart"/>
            <w:r w:rsidRPr="008150FC">
              <w:rPr>
                <w:rFonts w:ascii="Times New Roman" w:hAnsi="Times New Roman"/>
                <w:b w:val="0"/>
                <w:bCs/>
                <w:sz w:val="22"/>
                <w:szCs w:val="22"/>
              </w:rPr>
              <w:t>amino</w:t>
            </w:r>
            <w:proofErr w:type="spellEnd"/>
            <w:r w:rsidRPr="008150FC">
              <w:rPr>
                <w:rFonts w:ascii="Times New Roman" w:hAnsi="Times New Roman"/>
                <w:b w:val="0"/>
                <w:bCs/>
                <w:sz w:val="22"/>
                <w:szCs w:val="22"/>
              </w:rPr>
              <w:t>-</w:t>
            </w:r>
            <w:proofErr w:type="spellStart"/>
            <w:r w:rsidRPr="008150FC">
              <w:rPr>
                <w:rFonts w:ascii="Times New Roman" w:hAnsi="Times New Roman"/>
                <w:b w:val="0"/>
                <w:bCs/>
                <w:sz w:val="22"/>
                <w:szCs w:val="22"/>
              </w:rPr>
              <w:t>azotoluen</w:t>
            </w:r>
            <w:proofErr w:type="spellEnd"/>
          </w:p>
        </w:tc>
        <w:tc>
          <w:tcPr>
            <w:tcW w:w="2835" w:type="dxa"/>
          </w:tcPr>
          <w:p w:rsidR="00C73684" w:rsidRPr="008150FC" w:rsidRDefault="00C73684" w:rsidP="00546BFD">
            <w:pPr>
              <w:jc w:val="both"/>
              <w:rPr>
                <w:i w:val="0"/>
                <w:sz w:val="22"/>
                <w:szCs w:val="22"/>
              </w:rPr>
            </w:pPr>
            <w:r w:rsidRPr="008150FC">
              <w:rPr>
                <w:i w:val="0"/>
                <w:sz w:val="22"/>
                <w:szCs w:val="22"/>
              </w:rPr>
              <w:t>(št. CAS 97-56-3),</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2-amino-4-nitrotoluen</w:t>
            </w:r>
          </w:p>
        </w:tc>
        <w:tc>
          <w:tcPr>
            <w:tcW w:w="2835" w:type="dxa"/>
          </w:tcPr>
          <w:p w:rsidR="00C73684" w:rsidRPr="008150FC" w:rsidRDefault="00C73684" w:rsidP="00546BFD">
            <w:pPr>
              <w:jc w:val="both"/>
              <w:rPr>
                <w:i w:val="0"/>
                <w:sz w:val="22"/>
                <w:szCs w:val="22"/>
              </w:rPr>
            </w:pPr>
            <w:r w:rsidRPr="008150FC">
              <w:rPr>
                <w:i w:val="0"/>
                <w:sz w:val="22"/>
                <w:szCs w:val="22"/>
              </w:rPr>
              <w:t>(št. CAS 99-55-8),</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p-</w:t>
            </w:r>
            <w:proofErr w:type="spellStart"/>
            <w:r w:rsidRPr="008150FC">
              <w:rPr>
                <w:rFonts w:ascii="Times New Roman" w:hAnsi="Times New Roman"/>
                <w:b w:val="0"/>
                <w:bCs/>
                <w:sz w:val="22"/>
                <w:szCs w:val="22"/>
              </w:rPr>
              <w:t>kloroanilin</w:t>
            </w:r>
            <w:proofErr w:type="spellEnd"/>
          </w:p>
        </w:tc>
        <w:tc>
          <w:tcPr>
            <w:tcW w:w="2835" w:type="dxa"/>
          </w:tcPr>
          <w:p w:rsidR="00C73684" w:rsidRPr="008150FC" w:rsidRDefault="00C73684" w:rsidP="00546BFD">
            <w:pPr>
              <w:jc w:val="both"/>
              <w:rPr>
                <w:i w:val="0"/>
                <w:sz w:val="22"/>
                <w:szCs w:val="22"/>
              </w:rPr>
            </w:pPr>
            <w:r w:rsidRPr="008150FC">
              <w:rPr>
                <w:i w:val="0"/>
                <w:sz w:val="22"/>
                <w:szCs w:val="22"/>
              </w:rPr>
              <w:t>(št. CAS 106-47-8),</w:t>
            </w:r>
          </w:p>
        </w:tc>
      </w:tr>
      <w:tr w:rsidR="00C73684" w:rsidRPr="008150FC" w:rsidTr="00546BFD">
        <w:trPr>
          <w:trHeight w:val="247"/>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2,4-diaminoanizol</w:t>
            </w:r>
          </w:p>
        </w:tc>
        <w:tc>
          <w:tcPr>
            <w:tcW w:w="2835" w:type="dxa"/>
          </w:tcPr>
          <w:p w:rsidR="00C73684" w:rsidRPr="008150FC" w:rsidRDefault="00C73684" w:rsidP="00546BFD">
            <w:pPr>
              <w:jc w:val="both"/>
              <w:rPr>
                <w:i w:val="0"/>
                <w:sz w:val="22"/>
                <w:szCs w:val="22"/>
              </w:rPr>
            </w:pPr>
            <w:r w:rsidRPr="008150FC">
              <w:rPr>
                <w:i w:val="0"/>
                <w:sz w:val="22"/>
                <w:szCs w:val="22"/>
              </w:rPr>
              <w:t>(št. CAS 615-05-4),</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4,4'-diaminodifenilmetan</w:t>
            </w:r>
          </w:p>
        </w:tc>
        <w:tc>
          <w:tcPr>
            <w:tcW w:w="2835" w:type="dxa"/>
          </w:tcPr>
          <w:p w:rsidR="00C73684" w:rsidRPr="008150FC" w:rsidRDefault="00C73684" w:rsidP="00546BFD">
            <w:pPr>
              <w:jc w:val="both"/>
              <w:rPr>
                <w:i w:val="0"/>
                <w:sz w:val="22"/>
                <w:szCs w:val="22"/>
              </w:rPr>
            </w:pPr>
            <w:r w:rsidRPr="008150FC">
              <w:rPr>
                <w:i w:val="0"/>
                <w:sz w:val="22"/>
                <w:szCs w:val="22"/>
              </w:rPr>
              <w:t>(št. CAS 101-77-9),</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3,3'-diklorobenzidin</w:t>
            </w:r>
          </w:p>
        </w:tc>
        <w:tc>
          <w:tcPr>
            <w:tcW w:w="2835" w:type="dxa"/>
          </w:tcPr>
          <w:p w:rsidR="00C73684" w:rsidRPr="008150FC" w:rsidRDefault="00C73684" w:rsidP="00546BFD">
            <w:pPr>
              <w:jc w:val="both"/>
              <w:rPr>
                <w:i w:val="0"/>
                <w:sz w:val="22"/>
                <w:szCs w:val="22"/>
              </w:rPr>
            </w:pPr>
            <w:r w:rsidRPr="008150FC">
              <w:rPr>
                <w:i w:val="0"/>
                <w:sz w:val="22"/>
                <w:szCs w:val="22"/>
              </w:rPr>
              <w:t>(št. CAS 91-94-1),</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3,3'-dimetoksibenzidin</w:t>
            </w:r>
          </w:p>
        </w:tc>
        <w:tc>
          <w:tcPr>
            <w:tcW w:w="2835" w:type="dxa"/>
          </w:tcPr>
          <w:p w:rsidR="00C73684" w:rsidRPr="008150FC" w:rsidRDefault="00C73684" w:rsidP="00546BFD">
            <w:pPr>
              <w:jc w:val="both"/>
              <w:rPr>
                <w:i w:val="0"/>
                <w:sz w:val="22"/>
                <w:szCs w:val="22"/>
              </w:rPr>
            </w:pPr>
            <w:r w:rsidRPr="008150FC">
              <w:rPr>
                <w:i w:val="0"/>
                <w:sz w:val="22"/>
                <w:szCs w:val="22"/>
              </w:rPr>
              <w:t>(št. CAS 119-90-4),</w:t>
            </w:r>
          </w:p>
        </w:tc>
      </w:tr>
      <w:tr w:rsidR="00C73684" w:rsidRPr="008150FC" w:rsidTr="00546BFD">
        <w:trPr>
          <w:trHeight w:val="247"/>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3,3'-dimetilbenzidin</w:t>
            </w:r>
          </w:p>
        </w:tc>
        <w:tc>
          <w:tcPr>
            <w:tcW w:w="2835" w:type="dxa"/>
          </w:tcPr>
          <w:p w:rsidR="00C73684" w:rsidRPr="008150FC" w:rsidRDefault="00C73684" w:rsidP="00546BFD">
            <w:pPr>
              <w:jc w:val="both"/>
              <w:rPr>
                <w:i w:val="0"/>
                <w:sz w:val="22"/>
                <w:szCs w:val="22"/>
              </w:rPr>
            </w:pPr>
            <w:r w:rsidRPr="008150FC">
              <w:rPr>
                <w:i w:val="0"/>
                <w:sz w:val="22"/>
                <w:szCs w:val="22"/>
              </w:rPr>
              <w:t>(št. CAS 119-93-7),</w:t>
            </w:r>
          </w:p>
        </w:tc>
      </w:tr>
      <w:tr w:rsidR="00C73684" w:rsidRPr="008150FC" w:rsidTr="00546BFD">
        <w:trPr>
          <w:trHeight w:val="309"/>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3,3'-dimetil-4,4'-diaminodifenilmetan</w:t>
            </w:r>
          </w:p>
        </w:tc>
        <w:tc>
          <w:tcPr>
            <w:tcW w:w="2835" w:type="dxa"/>
          </w:tcPr>
          <w:p w:rsidR="00C73684" w:rsidRPr="008150FC" w:rsidRDefault="00C73684" w:rsidP="00546BFD">
            <w:pPr>
              <w:jc w:val="both"/>
              <w:rPr>
                <w:i w:val="0"/>
                <w:sz w:val="22"/>
                <w:szCs w:val="22"/>
              </w:rPr>
            </w:pPr>
            <w:r w:rsidRPr="008150FC">
              <w:rPr>
                <w:i w:val="0"/>
                <w:sz w:val="22"/>
                <w:szCs w:val="22"/>
              </w:rPr>
              <w:t>(št. CAS 838-88-0),</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p-</w:t>
            </w:r>
            <w:proofErr w:type="spellStart"/>
            <w:r w:rsidRPr="008150FC">
              <w:rPr>
                <w:rFonts w:ascii="Times New Roman" w:hAnsi="Times New Roman"/>
                <w:b w:val="0"/>
                <w:bCs/>
                <w:sz w:val="22"/>
                <w:szCs w:val="22"/>
              </w:rPr>
              <w:t>kresidin</w:t>
            </w:r>
            <w:proofErr w:type="spellEnd"/>
          </w:p>
        </w:tc>
        <w:tc>
          <w:tcPr>
            <w:tcW w:w="2835" w:type="dxa"/>
          </w:tcPr>
          <w:p w:rsidR="00C73684" w:rsidRPr="008150FC" w:rsidRDefault="00C73684" w:rsidP="00546BFD">
            <w:pPr>
              <w:jc w:val="both"/>
              <w:rPr>
                <w:i w:val="0"/>
                <w:sz w:val="22"/>
                <w:szCs w:val="22"/>
              </w:rPr>
            </w:pPr>
            <w:r w:rsidRPr="008150FC">
              <w:rPr>
                <w:i w:val="0"/>
                <w:sz w:val="22"/>
                <w:szCs w:val="22"/>
              </w:rPr>
              <w:t>(št. CAS 120-71-8),</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4,4'-metilen bis (2-kloroanilin)</w:t>
            </w:r>
          </w:p>
        </w:tc>
        <w:tc>
          <w:tcPr>
            <w:tcW w:w="2835" w:type="dxa"/>
          </w:tcPr>
          <w:p w:rsidR="00C73684" w:rsidRPr="008150FC" w:rsidRDefault="00C73684" w:rsidP="00546BFD">
            <w:pPr>
              <w:jc w:val="both"/>
              <w:rPr>
                <w:i w:val="0"/>
                <w:sz w:val="22"/>
                <w:szCs w:val="22"/>
              </w:rPr>
            </w:pPr>
            <w:r w:rsidRPr="008150FC">
              <w:rPr>
                <w:i w:val="0"/>
                <w:sz w:val="22"/>
                <w:szCs w:val="22"/>
              </w:rPr>
              <w:t>(št. CAS 101-14-4),</w:t>
            </w:r>
          </w:p>
        </w:tc>
      </w:tr>
      <w:tr w:rsidR="00C73684" w:rsidRPr="008150FC" w:rsidTr="00546BFD">
        <w:trPr>
          <w:trHeight w:val="247"/>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4,4'-oksidianilin</w:t>
            </w:r>
          </w:p>
        </w:tc>
        <w:tc>
          <w:tcPr>
            <w:tcW w:w="2835" w:type="dxa"/>
          </w:tcPr>
          <w:p w:rsidR="00C73684" w:rsidRPr="008150FC" w:rsidRDefault="00C73684" w:rsidP="00546BFD">
            <w:pPr>
              <w:jc w:val="both"/>
              <w:rPr>
                <w:i w:val="0"/>
                <w:sz w:val="22"/>
                <w:szCs w:val="22"/>
              </w:rPr>
            </w:pPr>
            <w:r w:rsidRPr="008150FC">
              <w:rPr>
                <w:i w:val="0"/>
                <w:sz w:val="22"/>
                <w:szCs w:val="22"/>
              </w:rPr>
              <w:t>(št. CAS 101-80-4),</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4,4'-tiodianilin</w:t>
            </w:r>
          </w:p>
        </w:tc>
        <w:tc>
          <w:tcPr>
            <w:tcW w:w="2835" w:type="dxa"/>
          </w:tcPr>
          <w:p w:rsidR="00C73684" w:rsidRPr="008150FC" w:rsidRDefault="00C73684" w:rsidP="00546BFD">
            <w:pPr>
              <w:jc w:val="both"/>
              <w:rPr>
                <w:i w:val="0"/>
                <w:sz w:val="22"/>
                <w:szCs w:val="22"/>
              </w:rPr>
            </w:pPr>
            <w:r w:rsidRPr="008150FC">
              <w:rPr>
                <w:i w:val="0"/>
                <w:sz w:val="22"/>
                <w:szCs w:val="22"/>
              </w:rPr>
              <w:t>(št. CAS 139-65-1),</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o-</w:t>
            </w:r>
            <w:proofErr w:type="spellStart"/>
            <w:r w:rsidRPr="008150FC">
              <w:rPr>
                <w:rFonts w:ascii="Times New Roman" w:hAnsi="Times New Roman"/>
                <w:b w:val="0"/>
                <w:bCs/>
                <w:sz w:val="22"/>
                <w:szCs w:val="22"/>
              </w:rPr>
              <w:t>toluidin</w:t>
            </w:r>
            <w:proofErr w:type="spellEnd"/>
          </w:p>
        </w:tc>
        <w:tc>
          <w:tcPr>
            <w:tcW w:w="2835" w:type="dxa"/>
          </w:tcPr>
          <w:p w:rsidR="00C73684" w:rsidRPr="008150FC" w:rsidRDefault="00C73684" w:rsidP="00546BFD">
            <w:pPr>
              <w:jc w:val="both"/>
              <w:rPr>
                <w:i w:val="0"/>
                <w:sz w:val="22"/>
                <w:szCs w:val="22"/>
              </w:rPr>
            </w:pPr>
            <w:r w:rsidRPr="008150FC">
              <w:rPr>
                <w:i w:val="0"/>
                <w:sz w:val="22"/>
                <w:szCs w:val="22"/>
              </w:rPr>
              <w:t>(št. CAS 95-53-4),</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2,4-diaminotoluen</w:t>
            </w:r>
          </w:p>
        </w:tc>
        <w:tc>
          <w:tcPr>
            <w:tcW w:w="2835" w:type="dxa"/>
          </w:tcPr>
          <w:p w:rsidR="00C73684" w:rsidRPr="008150FC" w:rsidRDefault="00C73684" w:rsidP="00546BFD">
            <w:pPr>
              <w:jc w:val="both"/>
              <w:rPr>
                <w:i w:val="0"/>
                <w:sz w:val="22"/>
                <w:szCs w:val="22"/>
              </w:rPr>
            </w:pPr>
            <w:r w:rsidRPr="008150FC">
              <w:rPr>
                <w:i w:val="0"/>
                <w:sz w:val="22"/>
                <w:szCs w:val="22"/>
              </w:rPr>
              <w:t>(št. CAS 95-80-7),</w:t>
            </w:r>
          </w:p>
        </w:tc>
      </w:tr>
      <w:tr w:rsidR="00C73684" w:rsidRPr="008150FC" w:rsidTr="00546BFD">
        <w:trPr>
          <w:trHeight w:val="266"/>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2,4,5-trimetilanilin</w:t>
            </w:r>
          </w:p>
        </w:tc>
        <w:tc>
          <w:tcPr>
            <w:tcW w:w="2835" w:type="dxa"/>
          </w:tcPr>
          <w:p w:rsidR="00C73684" w:rsidRPr="008150FC" w:rsidRDefault="00C73684" w:rsidP="00546BFD">
            <w:pPr>
              <w:jc w:val="both"/>
              <w:rPr>
                <w:i w:val="0"/>
                <w:sz w:val="22"/>
                <w:szCs w:val="22"/>
              </w:rPr>
            </w:pPr>
            <w:r w:rsidRPr="008150FC">
              <w:rPr>
                <w:i w:val="0"/>
                <w:sz w:val="22"/>
                <w:szCs w:val="22"/>
              </w:rPr>
              <w:t>(št. CAS 137-17-7),</w:t>
            </w:r>
          </w:p>
        </w:tc>
      </w:tr>
      <w:tr w:rsidR="00C73684" w:rsidRPr="008150FC" w:rsidTr="00546BFD">
        <w:trPr>
          <w:trHeight w:val="247"/>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4-aminoazobenzen</w:t>
            </w:r>
          </w:p>
        </w:tc>
        <w:tc>
          <w:tcPr>
            <w:tcW w:w="2835" w:type="dxa"/>
          </w:tcPr>
          <w:p w:rsidR="00C73684" w:rsidRPr="008150FC" w:rsidRDefault="00C73684" w:rsidP="00546BFD">
            <w:pPr>
              <w:jc w:val="both"/>
              <w:rPr>
                <w:i w:val="0"/>
                <w:sz w:val="22"/>
                <w:szCs w:val="22"/>
              </w:rPr>
            </w:pPr>
            <w:r w:rsidRPr="008150FC">
              <w:rPr>
                <w:i w:val="0"/>
                <w:sz w:val="22"/>
                <w:szCs w:val="22"/>
              </w:rPr>
              <w:t>(št. CAS 60-09-3),</w:t>
            </w:r>
          </w:p>
        </w:tc>
      </w:tr>
      <w:tr w:rsidR="00C73684" w:rsidRPr="008150FC" w:rsidTr="00546BFD">
        <w:trPr>
          <w:trHeight w:val="79"/>
        </w:trPr>
        <w:tc>
          <w:tcPr>
            <w:tcW w:w="4536" w:type="dxa"/>
          </w:tcPr>
          <w:p w:rsidR="00C73684" w:rsidRPr="008150FC" w:rsidRDefault="00C73684" w:rsidP="00546BFD">
            <w:pPr>
              <w:pStyle w:val="Telobesedila"/>
              <w:numPr>
                <w:ilvl w:val="0"/>
                <w:numId w:val="45"/>
              </w:numPr>
              <w:tabs>
                <w:tab w:val="clear" w:pos="723"/>
              </w:tabs>
              <w:overflowPunct/>
              <w:autoSpaceDE/>
              <w:autoSpaceDN/>
              <w:adjustRightInd/>
              <w:ind w:left="264" w:hanging="264"/>
              <w:jc w:val="left"/>
              <w:textAlignment w:val="auto"/>
              <w:rPr>
                <w:rFonts w:ascii="Times New Roman" w:hAnsi="Times New Roman"/>
                <w:b w:val="0"/>
                <w:bCs/>
                <w:sz w:val="22"/>
                <w:szCs w:val="22"/>
              </w:rPr>
            </w:pPr>
            <w:r w:rsidRPr="008150FC">
              <w:rPr>
                <w:rFonts w:ascii="Times New Roman" w:hAnsi="Times New Roman"/>
                <w:b w:val="0"/>
                <w:bCs/>
                <w:sz w:val="22"/>
                <w:szCs w:val="22"/>
              </w:rPr>
              <w:t>o-</w:t>
            </w:r>
            <w:proofErr w:type="spellStart"/>
            <w:r w:rsidRPr="008150FC">
              <w:rPr>
                <w:rFonts w:ascii="Times New Roman" w:hAnsi="Times New Roman"/>
                <w:b w:val="0"/>
                <w:bCs/>
                <w:sz w:val="22"/>
                <w:szCs w:val="22"/>
              </w:rPr>
              <w:t>anizidin</w:t>
            </w:r>
            <w:proofErr w:type="spellEnd"/>
          </w:p>
        </w:tc>
        <w:tc>
          <w:tcPr>
            <w:tcW w:w="2835" w:type="dxa"/>
          </w:tcPr>
          <w:p w:rsidR="00C73684" w:rsidRPr="008150FC" w:rsidRDefault="00C73684" w:rsidP="00546BFD">
            <w:pPr>
              <w:jc w:val="both"/>
              <w:rPr>
                <w:i w:val="0"/>
                <w:sz w:val="22"/>
                <w:szCs w:val="22"/>
              </w:rPr>
            </w:pPr>
            <w:r w:rsidRPr="008150FC">
              <w:rPr>
                <w:i w:val="0"/>
                <w:sz w:val="22"/>
                <w:szCs w:val="22"/>
              </w:rPr>
              <w:t>(št. CAS 90-04-0).</w:t>
            </w:r>
          </w:p>
        </w:tc>
      </w:tr>
    </w:tbl>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rPr>
          <w:i w:val="0"/>
          <w:sz w:val="22"/>
          <w:szCs w:val="22"/>
        </w:rPr>
      </w:pPr>
      <w:r w:rsidRPr="008150FC">
        <w:rPr>
          <w:i w:val="0"/>
          <w:sz w:val="22"/>
          <w:szCs w:val="22"/>
        </w:rPr>
        <w:t>DOKAZILO:</w:t>
      </w:r>
    </w:p>
    <w:p w:rsidR="00C73684" w:rsidRPr="008150FC" w:rsidRDefault="00C73684" w:rsidP="00C73684">
      <w:pPr>
        <w:pStyle w:val="Odstavekseznama"/>
        <w:numPr>
          <w:ilvl w:val="0"/>
          <w:numId w:val="62"/>
        </w:numPr>
        <w:tabs>
          <w:tab w:val="num" w:pos="488"/>
        </w:tabs>
        <w:rPr>
          <w:i w:val="0"/>
          <w:sz w:val="22"/>
          <w:szCs w:val="22"/>
        </w:rPr>
      </w:pPr>
      <w:r w:rsidRPr="008150FC">
        <w:rPr>
          <w:i w:val="0"/>
          <w:sz w:val="22"/>
          <w:szCs w:val="22"/>
        </w:rPr>
        <w:t>gospodarski subjekt priloži</w:t>
      </w:r>
      <w:r w:rsidRPr="008150FC" w:rsidDel="00A04499">
        <w:rPr>
          <w:i w:val="0"/>
          <w:sz w:val="22"/>
          <w:szCs w:val="22"/>
        </w:rPr>
        <w:t xml:space="preserve"> </w:t>
      </w:r>
      <w:r w:rsidRPr="008150FC">
        <w:rPr>
          <w:i w:val="0"/>
          <w:sz w:val="22"/>
          <w:szCs w:val="22"/>
        </w:rPr>
        <w:t>potrdilo, da ima blago znak za okolje tipa I, iz katerega izhaja, da blago izpolnjuje zahteve, ali</w:t>
      </w:r>
    </w:p>
    <w:p w:rsidR="00C73684" w:rsidRPr="008150FC" w:rsidRDefault="00C73684" w:rsidP="00C73684">
      <w:pPr>
        <w:pStyle w:val="Telobesedila"/>
        <w:numPr>
          <w:ilvl w:val="0"/>
          <w:numId w:val="62"/>
        </w:numPr>
        <w:rPr>
          <w:rFonts w:ascii="Times New Roman" w:hAnsi="Times New Roman"/>
          <w:b w:val="0"/>
          <w:bCs/>
          <w:sz w:val="22"/>
          <w:szCs w:val="22"/>
        </w:rPr>
      </w:pPr>
      <w:r w:rsidRPr="008150FC">
        <w:rPr>
          <w:rFonts w:ascii="Times New Roman" w:hAnsi="Times New Roman"/>
          <w:b w:val="0"/>
          <w:sz w:val="22"/>
          <w:szCs w:val="22"/>
        </w:rPr>
        <w:t>tehnično dokumentacijo proizvajalca, iz katere izhaja, da so izpolnjene zahteve.</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30068F" w:rsidRDefault="0030068F">
      <w:pPr>
        <w:rPr>
          <w:ins w:id="1" w:author="Maja Žitnik" w:date="2018-01-09T08:38:00Z"/>
          <w:b/>
          <w:bCs/>
          <w:i w:val="0"/>
          <w:sz w:val="22"/>
          <w:szCs w:val="22"/>
        </w:rPr>
      </w:pPr>
      <w:ins w:id="2" w:author="Maja Žitnik" w:date="2018-01-09T08:38:00Z">
        <w:r>
          <w:rPr>
            <w:bCs/>
            <w:sz w:val="22"/>
            <w:szCs w:val="22"/>
          </w:rPr>
          <w:br w:type="page"/>
        </w:r>
      </w:ins>
    </w:p>
    <w:p w:rsidR="00C73684" w:rsidRPr="008150FC" w:rsidRDefault="00C73684" w:rsidP="00C73684">
      <w:pPr>
        <w:pStyle w:val="Telobesedila"/>
        <w:jc w:val="right"/>
        <w:rPr>
          <w:rFonts w:ascii="Times New Roman" w:hAnsi="Times New Roman"/>
          <w:bCs/>
          <w:sz w:val="22"/>
          <w:szCs w:val="22"/>
        </w:rPr>
      </w:pPr>
      <w:r w:rsidRPr="008150FC">
        <w:rPr>
          <w:rFonts w:ascii="Times New Roman" w:hAnsi="Times New Roman"/>
          <w:bCs/>
          <w:sz w:val="22"/>
          <w:szCs w:val="22"/>
        </w:rPr>
        <w:lastRenderedPageBreak/>
        <w:t>PRILOGA 23</w:t>
      </w: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ind w:left="1134"/>
        <w:jc w:val="both"/>
        <w:rPr>
          <w:i w:val="0"/>
          <w:sz w:val="22"/>
          <w:szCs w:val="22"/>
        </w:rPr>
      </w:pPr>
      <w:r w:rsidRPr="008150FC">
        <w:rPr>
          <w:i w:val="0"/>
          <w:sz w:val="22"/>
          <w:szCs w:val="22"/>
        </w:rPr>
        <w:t>Pri oblazinjenem pohištvu tekstil ne vsebuje zaviralcev gorenja iz spodnjega seznama.</w:t>
      </w:r>
    </w:p>
    <w:p w:rsidR="00C73684" w:rsidRPr="008150FC" w:rsidRDefault="00C73684" w:rsidP="00C73684">
      <w:pPr>
        <w:jc w:val="both"/>
        <w:rPr>
          <w:i w:val="0"/>
          <w:sz w:val="22"/>
          <w:szCs w:val="22"/>
        </w:rPr>
      </w:pPr>
    </w:p>
    <w:p w:rsidR="00C73684" w:rsidRPr="008150FC" w:rsidRDefault="00C73684" w:rsidP="00C73684">
      <w:pPr>
        <w:ind w:left="1134"/>
        <w:jc w:val="both"/>
        <w:rPr>
          <w:i w:val="0"/>
          <w:sz w:val="22"/>
          <w:szCs w:val="22"/>
        </w:rPr>
      </w:pPr>
      <w:r w:rsidRPr="008150FC">
        <w:rPr>
          <w:i w:val="0"/>
          <w:sz w:val="22"/>
          <w:szCs w:val="22"/>
        </w:rPr>
        <w:t>Zaviralci gorenja:</w:t>
      </w:r>
    </w:p>
    <w:tbl>
      <w:tblPr>
        <w:tblW w:w="6946" w:type="dxa"/>
        <w:tblInd w:w="1242" w:type="dxa"/>
        <w:tblLayout w:type="fixed"/>
        <w:tblLook w:val="01E0" w:firstRow="1" w:lastRow="1" w:firstColumn="1" w:lastColumn="1" w:noHBand="0" w:noVBand="0"/>
      </w:tblPr>
      <w:tblGrid>
        <w:gridCol w:w="3969"/>
        <w:gridCol w:w="2977"/>
      </w:tblGrid>
      <w:tr w:rsidR="00C73684" w:rsidRPr="008150FC" w:rsidTr="00546BFD">
        <w:trPr>
          <w:trHeight w:val="317"/>
        </w:trPr>
        <w:tc>
          <w:tcPr>
            <w:tcW w:w="3969" w:type="dxa"/>
          </w:tcPr>
          <w:p w:rsidR="00C73684" w:rsidRPr="008150FC" w:rsidRDefault="00C73684" w:rsidP="00546BFD">
            <w:pPr>
              <w:pStyle w:val="Telobesedila"/>
              <w:numPr>
                <w:ilvl w:val="0"/>
                <w:numId w:val="46"/>
              </w:numPr>
              <w:tabs>
                <w:tab w:val="clear" w:pos="723"/>
                <w:tab w:val="num" w:pos="264"/>
              </w:tabs>
              <w:overflowPunct/>
              <w:autoSpaceDE/>
              <w:autoSpaceDN/>
              <w:adjustRightInd/>
              <w:ind w:hanging="723"/>
              <w:jc w:val="left"/>
              <w:textAlignment w:val="auto"/>
              <w:rPr>
                <w:rFonts w:ascii="Times New Roman" w:hAnsi="Times New Roman"/>
                <w:b w:val="0"/>
                <w:bCs/>
                <w:sz w:val="22"/>
                <w:szCs w:val="22"/>
              </w:rPr>
            </w:pPr>
            <w:proofErr w:type="spellStart"/>
            <w:r w:rsidRPr="008150FC">
              <w:rPr>
                <w:rFonts w:ascii="Times New Roman" w:hAnsi="Times New Roman"/>
                <w:b w:val="0"/>
                <w:sz w:val="22"/>
                <w:szCs w:val="22"/>
              </w:rPr>
              <w:t>polibrominirani</w:t>
            </w:r>
            <w:proofErr w:type="spellEnd"/>
            <w:r w:rsidRPr="008150FC">
              <w:rPr>
                <w:rFonts w:ascii="Times New Roman" w:hAnsi="Times New Roman"/>
                <w:b w:val="0"/>
                <w:sz w:val="22"/>
                <w:szCs w:val="22"/>
              </w:rPr>
              <w:t xml:space="preserve"> bifenili (PBB)</w:t>
            </w:r>
          </w:p>
        </w:tc>
        <w:tc>
          <w:tcPr>
            <w:tcW w:w="2977" w:type="dxa"/>
          </w:tcPr>
          <w:p w:rsidR="00C73684" w:rsidRPr="008150FC" w:rsidRDefault="00C73684" w:rsidP="00546BFD">
            <w:pPr>
              <w:jc w:val="both"/>
              <w:rPr>
                <w:i w:val="0"/>
                <w:sz w:val="22"/>
                <w:szCs w:val="22"/>
              </w:rPr>
            </w:pPr>
            <w:r w:rsidRPr="008150FC">
              <w:rPr>
                <w:i w:val="0"/>
                <w:sz w:val="22"/>
                <w:szCs w:val="22"/>
              </w:rPr>
              <w:t>(št. CAS 59536-65-1),</w:t>
            </w:r>
          </w:p>
        </w:tc>
      </w:tr>
      <w:tr w:rsidR="00C73684" w:rsidRPr="008150FC" w:rsidTr="00546BFD">
        <w:trPr>
          <w:trHeight w:val="308"/>
        </w:trPr>
        <w:tc>
          <w:tcPr>
            <w:tcW w:w="3969" w:type="dxa"/>
          </w:tcPr>
          <w:p w:rsidR="00C73684" w:rsidRPr="008150FC" w:rsidRDefault="00C73684" w:rsidP="00546BFD">
            <w:pPr>
              <w:pStyle w:val="Telobesedila"/>
              <w:numPr>
                <w:ilvl w:val="0"/>
                <w:numId w:val="46"/>
              </w:numPr>
              <w:tabs>
                <w:tab w:val="clear" w:pos="723"/>
                <w:tab w:val="num" w:pos="264"/>
              </w:tabs>
              <w:overflowPunct/>
              <w:autoSpaceDE/>
              <w:autoSpaceDN/>
              <w:adjustRightInd/>
              <w:ind w:hanging="723"/>
              <w:jc w:val="left"/>
              <w:textAlignment w:val="auto"/>
              <w:rPr>
                <w:rFonts w:ascii="Times New Roman" w:hAnsi="Times New Roman"/>
                <w:b w:val="0"/>
                <w:bCs/>
                <w:sz w:val="22"/>
                <w:szCs w:val="22"/>
              </w:rPr>
            </w:pPr>
            <w:proofErr w:type="spellStart"/>
            <w:r w:rsidRPr="008150FC">
              <w:rPr>
                <w:rFonts w:ascii="Times New Roman" w:hAnsi="Times New Roman"/>
                <w:b w:val="0"/>
                <w:sz w:val="22"/>
                <w:szCs w:val="22"/>
              </w:rPr>
              <w:t>pentabromodifenileter</w:t>
            </w:r>
            <w:proofErr w:type="spellEnd"/>
            <w:r w:rsidRPr="008150FC">
              <w:rPr>
                <w:rFonts w:ascii="Times New Roman" w:hAnsi="Times New Roman"/>
                <w:b w:val="0"/>
                <w:sz w:val="22"/>
                <w:szCs w:val="22"/>
              </w:rPr>
              <w:t xml:space="preserve"> (</w:t>
            </w:r>
            <w:proofErr w:type="spellStart"/>
            <w:r w:rsidRPr="008150FC">
              <w:rPr>
                <w:rFonts w:ascii="Times New Roman" w:hAnsi="Times New Roman"/>
                <w:b w:val="0"/>
                <w:sz w:val="22"/>
                <w:szCs w:val="22"/>
              </w:rPr>
              <w:t>PentaBDE</w:t>
            </w:r>
            <w:proofErr w:type="spellEnd"/>
            <w:r w:rsidRPr="008150FC">
              <w:rPr>
                <w:rFonts w:ascii="Times New Roman" w:hAnsi="Times New Roman"/>
                <w:b w:val="0"/>
                <w:sz w:val="22"/>
                <w:szCs w:val="22"/>
              </w:rPr>
              <w:t>)</w:t>
            </w:r>
          </w:p>
        </w:tc>
        <w:tc>
          <w:tcPr>
            <w:tcW w:w="2977" w:type="dxa"/>
          </w:tcPr>
          <w:p w:rsidR="00C73684" w:rsidRPr="008150FC" w:rsidRDefault="00C73684" w:rsidP="00546BFD">
            <w:pPr>
              <w:jc w:val="both"/>
              <w:rPr>
                <w:i w:val="0"/>
                <w:sz w:val="22"/>
                <w:szCs w:val="22"/>
              </w:rPr>
            </w:pPr>
            <w:r w:rsidRPr="008150FC">
              <w:rPr>
                <w:i w:val="0"/>
                <w:sz w:val="22"/>
                <w:szCs w:val="22"/>
              </w:rPr>
              <w:t>(št. CAS 32534-81-9),</w:t>
            </w:r>
          </w:p>
        </w:tc>
      </w:tr>
      <w:tr w:rsidR="00C73684" w:rsidRPr="008150FC" w:rsidTr="00546BFD">
        <w:trPr>
          <w:trHeight w:val="65"/>
        </w:trPr>
        <w:tc>
          <w:tcPr>
            <w:tcW w:w="3969" w:type="dxa"/>
          </w:tcPr>
          <w:p w:rsidR="00C73684" w:rsidRPr="008150FC" w:rsidRDefault="00C73684" w:rsidP="00546BFD">
            <w:pPr>
              <w:pStyle w:val="Telobesedila"/>
              <w:numPr>
                <w:ilvl w:val="0"/>
                <w:numId w:val="46"/>
              </w:numPr>
              <w:tabs>
                <w:tab w:val="clear" w:pos="723"/>
                <w:tab w:val="num" w:pos="264"/>
              </w:tabs>
              <w:overflowPunct/>
              <w:autoSpaceDE/>
              <w:autoSpaceDN/>
              <w:adjustRightInd/>
              <w:ind w:hanging="723"/>
              <w:jc w:val="left"/>
              <w:textAlignment w:val="auto"/>
              <w:rPr>
                <w:rFonts w:ascii="Times New Roman" w:hAnsi="Times New Roman"/>
                <w:b w:val="0"/>
                <w:bCs/>
                <w:sz w:val="22"/>
                <w:szCs w:val="22"/>
              </w:rPr>
            </w:pPr>
            <w:proofErr w:type="spellStart"/>
            <w:r w:rsidRPr="008150FC">
              <w:rPr>
                <w:rFonts w:ascii="Times New Roman" w:hAnsi="Times New Roman"/>
                <w:b w:val="0"/>
                <w:sz w:val="22"/>
                <w:szCs w:val="22"/>
              </w:rPr>
              <w:t>oktabromodifenil</w:t>
            </w:r>
            <w:proofErr w:type="spellEnd"/>
            <w:r w:rsidRPr="008150FC">
              <w:rPr>
                <w:rFonts w:ascii="Times New Roman" w:hAnsi="Times New Roman"/>
                <w:b w:val="0"/>
                <w:sz w:val="22"/>
                <w:szCs w:val="22"/>
              </w:rPr>
              <w:t xml:space="preserve"> eter (</w:t>
            </w:r>
            <w:proofErr w:type="spellStart"/>
            <w:r w:rsidRPr="008150FC">
              <w:rPr>
                <w:rFonts w:ascii="Times New Roman" w:hAnsi="Times New Roman"/>
                <w:b w:val="0"/>
                <w:sz w:val="22"/>
                <w:szCs w:val="22"/>
              </w:rPr>
              <w:t>octaBDE</w:t>
            </w:r>
            <w:proofErr w:type="spellEnd"/>
            <w:r w:rsidRPr="008150FC">
              <w:rPr>
                <w:rFonts w:ascii="Times New Roman" w:hAnsi="Times New Roman"/>
                <w:b w:val="0"/>
                <w:sz w:val="22"/>
                <w:szCs w:val="22"/>
              </w:rPr>
              <w:t>)</w:t>
            </w:r>
          </w:p>
        </w:tc>
        <w:tc>
          <w:tcPr>
            <w:tcW w:w="2977" w:type="dxa"/>
          </w:tcPr>
          <w:p w:rsidR="00C73684" w:rsidRPr="008150FC" w:rsidRDefault="00C73684" w:rsidP="00546BFD">
            <w:pPr>
              <w:jc w:val="both"/>
              <w:rPr>
                <w:i w:val="0"/>
                <w:sz w:val="22"/>
                <w:szCs w:val="22"/>
              </w:rPr>
            </w:pPr>
            <w:r w:rsidRPr="008150FC">
              <w:rPr>
                <w:i w:val="0"/>
                <w:sz w:val="22"/>
                <w:szCs w:val="22"/>
              </w:rPr>
              <w:t>(št. CAS 32536-52-9).</w:t>
            </w:r>
          </w:p>
        </w:tc>
      </w:tr>
    </w:tbl>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ind w:left="1134"/>
        <w:rPr>
          <w:i w:val="0"/>
          <w:sz w:val="22"/>
          <w:szCs w:val="22"/>
        </w:rPr>
      </w:pPr>
      <w:r w:rsidRPr="008150FC">
        <w:rPr>
          <w:i w:val="0"/>
          <w:sz w:val="22"/>
          <w:szCs w:val="22"/>
        </w:rPr>
        <w:t>DOKAZILO:</w:t>
      </w:r>
    </w:p>
    <w:p w:rsidR="00C73684" w:rsidRPr="008150FC" w:rsidRDefault="00C73684" w:rsidP="00C73684">
      <w:pPr>
        <w:pStyle w:val="Odstavekseznama"/>
        <w:numPr>
          <w:ilvl w:val="0"/>
          <w:numId w:val="63"/>
        </w:numPr>
        <w:rPr>
          <w:i w:val="0"/>
          <w:sz w:val="22"/>
          <w:szCs w:val="22"/>
        </w:rPr>
      </w:pPr>
      <w:r w:rsidRPr="008150FC">
        <w:rPr>
          <w:i w:val="0"/>
          <w:sz w:val="22"/>
          <w:szCs w:val="22"/>
        </w:rPr>
        <w:t>gospodarski subjekt priloži</w:t>
      </w:r>
      <w:r w:rsidRPr="008150FC" w:rsidDel="00A04499">
        <w:rPr>
          <w:i w:val="0"/>
          <w:sz w:val="22"/>
          <w:szCs w:val="22"/>
        </w:rPr>
        <w:t xml:space="preserve"> </w:t>
      </w:r>
      <w:r w:rsidRPr="008150FC">
        <w:rPr>
          <w:i w:val="0"/>
          <w:sz w:val="22"/>
          <w:szCs w:val="22"/>
        </w:rPr>
        <w:t>potrdilo, da ima blago znak za okolje tipa I, iz katerega izhaja, da blago izpolnjuje zahteve, ali</w:t>
      </w:r>
    </w:p>
    <w:p w:rsidR="00C73684" w:rsidRPr="008150FC" w:rsidRDefault="00C73684" w:rsidP="00C73684">
      <w:pPr>
        <w:pStyle w:val="Telobesedila"/>
        <w:numPr>
          <w:ilvl w:val="0"/>
          <w:numId w:val="63"/>
        </w:numPr>
        <w:jc w:val="left"/>
        <w:rPr>
          <w:rFonts w:ascii="Times New Roman" w:hAnsi="Times New Roman"/>
          <w:b w:val="0"/>
          <w:bCs/>
          <w:sz w:val="22"/>
          <w:szCs w:val="22"/>
        </w:rPr>
      </w:pPr>
      <w:r w:rsidRPr="008150FC">
        <w:rPr>
          <w:rFonts w:ascii="Times New Roman" w:hAnsi="Times New Roman"/>
          <w:b w:val="0"/>
          <w:sz w:val="22"/>
          <w:szCs w:val="22"/>
        </w:rPr>
        <w:t>tehnično dokumentacijo proizvajalca, iz katere izhaja, da so izpolnjene zahteve.</w:t>
      </w: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ind w:left="1134"/>
        <w:jc w:val="both"/>
        <w:rPr>
          <w:b/>
          <w:i w:val="0"/>
          <w:sz w:val="22"/>
          <w:szCs w:val="22"/>
        </w:rPr>
      </w:pPr>
      <w:r w:rsidRPr="008150FC">
        <w:rPr>
          <w:i w:val="0"/>
          <w:sz w:val="22"/>
          <w:szCs w:val="22"/>
        </w:rPr>
        <w:t>Dokazila bo predložil le ponudnik, kateremu naročnik namerava oddati javno naročilo.</w:t>
      </w: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C73684" w:rsidRPr="008150FC" w:rsidRDefault="00C73684" w:rsidP="00C73684">
      <w:pPr>
        <w:pStyle w:val="Telobesedila"/>
        <w:jc w:val="left"/>
        <w:rPr>
          <w:rFonts w:ascii="Times New Roman" w:hAnsi="Times New Roman"/>
          <w:b w:val="0"/>
          <w:bCs/>
          <w:sz w:val="22"/>
          <w:szCs w:val="22"/>
        </w:rPr>
      </w:pPr>
    </w:p>
    <w:p w:rsidR="0000692C" w:rsidRDefault="0000692C">
      <w:pPr>
        <w:rPr>
          <w:b/>
          <w:bCs/>
          <w:i w:val="0"/>
          <w:sz w:val="22"/>
          <w:szCs w:val="22"/>
        </w:rPr>
      </w:pPr>
      <w:r>
        <w:rPr>
          <w:bCs/>
          <w:sz w:val="22"/>
          <w:szCs w:val="22"/>
        </w:rPr>
        <w:br w:type="page"/>
      </w:r>
    </w:p>
    <w:p w:rsidR="00C73684" w:rsidRPr="008150FC" w:rsidRDefault="00C73684" w:rsidP="00C73684">
      <w:pPr>
        <w:pStyle w:val="Telobesedila"/>
        <w:jc w:val="right"/>
        <w:rPr>
          <w:rFonts w:ascii="Times New Roman" w:hAnsi="Times New Roman"/>
          <w:bCs/>
          <w:sz w:val="22"/>
          <w:szCs w:val="22"/>
        </w:rPr>
      </w:pPr>
      <w:r w:rsidRPr="008150FC">
        <w:rPr>
          <w:rFonts w:ascii="Times New Roman" w:hAnsi="Times New Roman"/>
          <w:bCs/>
          <w:sz w:val="22"/>
          <w:szCs w:val="22"/>
        </w:rPr>
        <w:lastRenderedPageBreak/>
        <w:t>PRILOGA 24</w:t>
      </w: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jc w:val="right"/>
        <w:rPr>
          <w:rFonts w:ascii="Times New Roman" w:hAnsi="Times New Roman"/>
          <w:b w:val="0"/>
          <w:bCs/>
          <w:sz w:val="22"/>
          <w:szCs w:val="22"/>
        </w:rPr>
      </w:pPr>
    </w:p>
    <w:p w:rsidR="00C73684" w:rsidRPr="008150FC" w:rsidRDefault="00C73684" w:rsidP="00C73684">
      <w:pPr>
        <w:pStyle w:val="Telobesedila"/>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Cs/>
          <w:sz w:val="28"/>
          <w:szCs w:val="28"/>
          <w:u w:val="single"/>
        </w:rPr>
      </w:pPr>
      <w:r w:rsidRPr="008150FC">
        <w:rPr>
          <w:rFonts w:ascii="Times New Roman" w:hAnsi="Times New Roman"/>
          <w:bCs/>
          <w:sz w:val="28"/>
          <w:szCs w:val="28"/>
          <w:u w:val="single"/>
        </w:rPr>
        <w:t xml:space="preserve">Program in način usposabljanja upravljavca stavbe </w:t>
      </w: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Telobesedila"/>
        <w:ind w:left="1134"/>
        <w:rPr>
          <w:rFonts w:ascii="Times New Roman" w:hAnsi="Times New Roman"/>
          <w:b w:val="0"/>
          <w:bCs/>
          <w:sz w:val="22"/>
          <w:szCs w:val="22"/>
        </w:rPr>
      </w:pPr>
    </w:p>
    <w:p w:rsidR="00C73684" w:rsidRPr="008150FC" w:rsidRDefault="00C73684" w:rsidP="00C73684">
      <w:pPr>
        <w:pStyle w:val="Glava"/>
        <w:tabs>
          <w:tab w:val="clear" w:pos="4536"/>
          <w:tab w:val="clear" w:pos="9072"/>
        </w:tabs>
        <w:ind w:left="1080"/>
        <w:jc w:val="both"/>
        <w:rPr>
          <w:b/>
          <w:i w:val="0"/>
          <w:szCs w:val="24"/>
        </w:rPr>
      </w:pPr>
      <w:r w:rsidRPr="008150FC">
        <w:rPr>
          <w:bCs/>
          <w:i w:val="0"/>
          <w:sz w:val="22"/>
          <w:szCs w:val="22"/>
        </w:rPr>
        <w:t>Gospodarski subjekt priloži program in način usposabljanja upravljavca stavbe. Po končanih gradbenih ali obnovitvenih delih izvajalec usposobi upravljavca stavbe za energijsko učinkovito uporabo stavbe, s čimer se najkasneje v dveh letih od začetka uporabe stavbe zagotovi doseganje načrtovane porabe energije in vode.</w:t>
      </w: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8150FC" w:rsidRDefault="00C73684" w:rsidP="00C73684">
      <w:pPr>
        <w:pStyle w:val="Glava"/>
        <w:tabs>
          <w:tab w:val="clear" w:pos="4536"/>
          <w:tab w:val="clear" w:pos="9072"/>
        </w:tabs>
        <w:ind w:left="1080"/>
        <w:jc w:val="center"/>
        <w:rPr>
          <w:b/>
          <w:i w:val="0"/>
          <w:szCs w:val="24"/>
        </w:rPr>
      </w:pPr>
    </w:p>
    <w:p w:rsidR="00C73684" w:rsidRPr="00B56431" w:rsidRDefault="00C73684" w:rsidP="00C73684">
      <w:pPr>
        <w:ind w:left="1134"/>
        <w:jc w:val="both"/>
        <w:rPr>
          <w:b/>
          <w:i w:val="0"/>
          <w:sz w:val="22"/>
          <w:szCs w:val="22"/>
        </w:rPr>
      </w:pPr>
      <w:r w:rsidRPr="008150FC">
        <w:rPr>
          <w:bCs/>
          <w:i w:val="0"/>
          <w:sz w:val="22"/>
          <w:szCs w:val="22"/>
        </w:rPr>
        <w:t>Program in način usposabljanja upravljavca stavbe</w:t>
      </w:r>
      <w:r w:rsidRPr="008150FC">
        <w:rPr>
          <w:i w:val="0"/>
          <w:sz w:val="22"/>
          <w:szCs w:val="22"/>
        </w:rPr>
        <w:t xml:space="preserve"> bo predložil le ponudnik, kateremu naročnik namerava oddati javno naročilo.</w:t>
      </w:r>
    </w:p>
    <w:p w:rsidR="00750433" w:rsidRDefault="00750433" w:rsidP="00C73684">
      <w:pPr>
        <w:pStyle w:val="Glava"/>
        <w:jc w:val="right"/>
        <w:rPr>
          <w:b/>
          <w:i w:val="0"/>
          <w:sz w:val="22"/>
          <w:szCs w:val="22"/>
        </w:rPr>
      </w:pPr>
    </w:p>
    <w:p w:rsidR="0059599D" w:rsidRDefault="0059599D">
      <w:pPr>
        <w:rPr>
          <w:b/>
          <w:i w:val="0"/>
          <w:sz w:val="22"/>
          <w:szCs w:val="22"/>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B56431" w:rsidRDefault="00B56431"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0840A7" w:rsidRDefault="000840A7" w:rsidP="009E7A2B">
      <w:pPr>
        <w:pStyle w:val="Glava"/>
        <w:tabs>
          <w:tab w:val="clear" w:pos="4536"/>
          <w:tab w:val="clear" w:pos="9072"/>
        </w:tabs>
        <w:ind w:left="1080"/>
        <w:jc w:val="center"/>
        <w:rPr>
          <w:b/>
          <w:i w:val="0"/>
          <w:szCs w:val="24"/>
        </w:rPr>
      </w:pPr>
    </w:p>
    <w:p w:rsidR="007C047F" w:rsidRDefault="007C047F">
      <w:pPr>
        <w:rPr>
          <w:b/>
          <w:i w:val="0"/>
          <w:szCs w:val="24"/>
        </w:rPr>
      </w:pPr>
      <w:r>
        <w:rPr>
          <w:b/>
          <w:i w:val="0"/>
          <w:szCs w:val="24"/>
        </w:rPr>
        <w:br w:type="page"/>
      </w: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7C047F" w:rsidRDefault="007C047F" w:rsidP="009E7A2B">
      <w:pPr>
        <w:pStyle w:val="Glava"/>
        <w:tabs>
          <w:tab w:val="clear" w:pos="4536"/>
          <w:tab w:val="clear" w:pos="9072"/>
        </w:tabs>
        <w:ind w:left="1080"/>
        <w:jc w:val="center"/>
        <w:rPr>
          <w:b/>
          <w:i w:val="0"/>
          <w:szCs w:val="24"/>
        </w:rPr>
      </w:pP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rsidR="00DC115B" w:rsidRPr="0079325B" w:rsidRDefault="00DC115B" w:rsidP="00BF32CF">
      <w:pPr>
        <w:pStyle w:val="Glava"/>
        <w:tabs>
          <w:tab w:val="clear" w:pos="4536"/>
          <w:tab w:val="clear" w:pos="9072"/>
        </w:tabs>
        <w:ind w:left="1080"/>
        <w:jc w:val="both"/>
        <w:rPr>
          <w:i w:val="0"/>
          <w:sz w:val="22"/>
          <w:szCs w:val="22"/>
        </w:rPr>
      </w:pPr>
    </w:p>
    <w:p w:rsidR="00DC115B" w:rsidRPr="0079325B" w:rsidRDefault="00DC115B" w:rsidP="00BF32CF">
      <w:pPr>
        <w:pStyle w:val="Glava"/>
        <w:tabs>
          <w:tab w:val="clear" w:pos="4536"/>
          <w:tab w:val="clear" w:pos="9072"/>
        </w:tabs>
        <w:ind w:left="1080"/>
        <w:jc w:val="both"/>
        <w:rPr>
          <w:i w:val="0"/>
          <w:sz w:val="22"/>
          <w:szCs w:val="22"/>
        </w:rPr>
      </w:pPr>
    </w:p>
    <w:p w:rsidR="00BF32CF" w:rsidRPr="0079325B" w:rsidRDefault="00BF32CF" w:rsidP="00BF32CF">
      <w:pPr>
        <w:pStyle w:val="Glava"/>
        <w:tabs>
          <w:tab w:val="clear" w:pos="4536"/>
          <w:tab w:val="clear" w:pos="9072"/>
        </w:tabs>
        <w:ind w:left="1080"/>
        <w:jc w:val="both"/>
        <w:rPr>
          <w:i w:val="0"/>
          <w:sz w:val="22"/>
          <w:szCs w:val="22"/>
        </w:rPr>
      </w:pPr>
    </w:p>
    <w:p w:rsidR="006F23C8" w:rsidRPr="0079325B" w:rsidRDefault="006F23C8" w:rsidP="00245E86">
      <w:pPr>
        <w:ind w:left="1440"/>
        <w:rPr>
          <w:i w:val="0"/>
          <w:sz w:val="22"/>
          <w:szCs w:val="22"/>
        </w:rPr>
      </w:pPr>
    </w:p>
    <w:p w:rsidR="00661D81" w:rsidRPr="00A011B8" w:rsidRDefault="00661D81" w:rsidP="00661D81">
      <w:pPr>
        <w:pStyle w:val="Odstavekseznama"/>
        <w:numPr>
          <w:ilvl w:val="0"/>
          <w:numId w:val="9"/>
        </w:numPr>
        <w:contextualSpacing/>
        <w:jc w:val="both"/>
        <w:rPr>
          <w:i w:val="0"/>
          <w:color w:val="000000" w:themeColor="text1"/>
          <w:sz w:val="22"/>
          <w:szCs w:val="22"/>
        </w:rPr>
      </w:pPr>
      <w:r w:rsidRPr="00A011B8">
        <w:rPr>
          <w:i w:val="0"/>
          <w:color w:val="000000" w:themeColor="text1"/>
          <w:sz w:val="22"/>
          <w:szCs w:val="22"/>
        </w:rPr>
        <w:t>projekt za pridobitev gradbenega dovoljenja št</w:t>
      </w:r>
      <w:r>
        <w:rPr>
          <w:i w:val="0"/>
          <w:color w:val="000000" w:themeColor="text1"/>
          <w:sz w:val="22"/>
          <w:szCs w:val="22"/>
        </w:rPr>
        <w:t>evilka</w:t>
      </w:r>
      <w:r w:rsidRPr="00A011B8">
        <w:rPr>
          <w:i w:val="0"/>
          <w:color w:val="000000" w:themeColor="text1"/>
          <w:sz w:val="22"/>
          <w:szCs w:val="22"/>
        </w:rPr>
        <w:t xml:space="preserve"> 0139-2017, september 2017</w:t>
      </w:r>
      <w:r w:rsidR="0030068F">
        <w:rPr>
          <w:i w:val="0"/>
          <w:color w:val="000000" w:themeColor="text1"/>
          <w:sz w:val="22"/>
          <w:szCs w:val="22"/>
        </w:rPr>
        <w:t xml:space="preserve"> in projekt za izvedbo, december 2017</w:t>
      </w:r>
      <w:r w:rsidRPr="00A011B8">
        <w:rPr>
          <w:i w:val="0"/>
          <w:color w:val="000000" w:themeColor="text1"/>
          <w:sz w:val="22"/>
          <w:szCs w:val="22"/>
        </w:rPr>
        <w:t xml:space="preserve">, </w:t>
      </w:r>
      <w:r>
        <w:rPr>
          <w:i w:val="0"/>
          <w:color w:val="000000" w:themeColor="text1"/>
          <w:sz w:val="22"/>
          <w:szCs w:val="22"/>
        </w:rPr>
        <w:t xml:space="preserve">ki </w:t>
      </w:r>
      <w:r w:rsidR="0030068F">
        <w:rPr>
          <w:i w:val="0"/>
          <w:color w:val="000000" w:themeColor="text1"/>
          <w:sz w:val="22"/>
          <w:szCs w:val="22"/>
        </w:rPr>
        <w:t xml:space="preserve">ju </w:t>
      </w:r>
      <w:r>
        <w:rPr>
          <w:i w:val="0"/>
          <w:color w:val="000000" w:themeColor="text1"/>
          <w:sz w:val="22"/>
          <w:szCs w:val="22"/>
        </w:rPr>
        <w:t xml:space="preserve">je izdelal </w:t>
      </w:r>
      <w:r w:rsidRPr="00A011B8">
        <w:rPr>
          <w:i w:val="0"/>
          <w:color w:val="000000" w:themeColor="text1"/>
          <w:sz w:val="22"/>
          <w:szCs w:val="22"/>
        </w:rPr>
        <w:t>Medprostor d.o.o., Breg 22, 1000 Ljubljana</w:t>
      </w:r>
      <w:r>
        <w:rPr>
          <w:i w:val="0"/>
          <w:color w:val="000000" w:themeColor="text1"/>
          <w:sz w:val="22"/>
          <w:szCs w:val="22"/>
        </w:rPr>
        <w:t xml:space="preserve"> </w:t>
      </w:r>
      <w:r w:rsidR="009F7CC3">
        <w:rPr>
          <w:i w:val="0"/>
          <w:color w:val="000000" w:themeColor="text1"/>
          <w:sz w:val="22"/>
          <w:szCs w:val="22"/>
        </w:rPr>
        <w:t>(</w:t>
      </w:r>
      <w:r>
        <w:rPr>
          <w:i w:val="0"/>
          <w:color w:val="000000" w:themeColor="text1"/>
          <w:sz w:val="22"/>
          <w:szCs w:val="22"/>
        </w:rPr>
        <w:t>priloga A)</w:t>
      </w:r>
      <w:r w:rsidRPr="00A011B8">
        <w:rPr>
          <w:i w:val="0"/>
          <w:color w:val="000000" w:themeColor="text1"/>
          <w:sz w:val="22"/>
          <w:szCs w:val="22"/>
        </w:rPr>
        <w:t>;</w:t>
      </w:r>
    </w:p>
    <w:p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FB5916">
        <w:rPr>
          <w:i w:val="0"/>
          <w:sz w:val="22"/>
          <w:szCs w:val="22"/>
        </w:rPr>
        <w:t>B</w:t>
      </w:r>
      <w:r w:rsidRPr="0079325B">
        <w:rPr>
          <w:i w:val="0"/>
          <w:sz w:val="22"/>
          <w:szCs w:val="22"/>
        </w:rPr>
        <w:t>)</w:t>
      </w:r>
    </w:p>
    <w:p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prijave</w:t>
      </w:r>
      <w:r w:rsidRPr="0079325B">
        <w:rPr>
          <w:i w:val="0"/>
          <w:sz w:val="22"/>
          <w:szCs w:val="22"/>
        </w:rPr>
        <w:t xml:space="preserve"> (priloga </w:t>
      </w:r>
      <w:r w:rsidR="00FB5916">
        <w:rPr>
          <w:i w:val="0"/>
          <w:sz w:val="22"/>
          <w:szCs w:val="22"/>
        </w:rPr>
        <w:t>C</w:t>
      </w:r>
      <w:r w:rsidRPr="0079325B">
        <w:rPr>
          <w:i w:val="0"/>
          <w:sz w:val="22"/>
          <w:szCs w:val="22"/>
        </w:rPr>
        <w:t>)</w:t>
      </w:r>
    </w:p>
    <w:p w:rsidR="00ED0823" w:rsidRDefault="00DD50C8" w:rsidP="00D94FDD">
      <w:pPr>
        <w:numPr>
          <w:ilvl w:val="0"/>
          <w:numId w:val="12"/>
        </w:numPr>
        <w:rPr>
          <w:i w:val="0"/>
          <w:sz w:val="22"/>
          <w:szCs w:val="22"/>
        </w:rPr>
      </w:pPr>
      <w:r>
        <w:rPr>
          <w:i w:val="0"/>
          <w:sz w:val="22"/>
          <w:szCs w:val="22"/>
        </w:rPr>
        <w:t>Vzorec finančnega zavarovanja</w:t>
      </w:r>
      <w:r w:rsidR="00ED0823">
        <w:rPr>
          <w:i w:val="0"/>
          <w:sz w:val="22"/>
          <w:szCs w:val="22"/>
        </w:rPr>
        <w:t xml:space="preserve"> za resnost </w:t>
      </w:r>
      <w:r w:rsidR="00A04499">
        <w:rPr>
          <w:i w:val="0"/>
          <w:sz w:val="22"/>
          <w:szCs w:val="22"/>
        </w:rPr>
        <w:t>prijave</w:t>
      </w:r>
      <w:r w:rsidR="00EE738D">
        <w:rPr>
          <w:i w:val="0"/>
          <w:sz w:val="22"/>
          <w:szCs w:val="22"/>
        </w:rPr>
        <w:t xml:space="preserve"> in ponudb</w:t>
      </w:r>
      <w:r w:rsidR="00ED0823">
        <w:rPr>
          <w:i w:val="0"/>
          <w:sz w:val="22"/>
          <w:szCs w:val="22"/>
        </w:rPr>
        <w:t xml:space="preserve"> (priloga </w:t>
      </w:r>
      <w:r w:rsidR="00FB5916">
        <w:rPr>
          <w:i w:val="0"/>
          <w:sz w:val="22"/>
          <w:szCs w:val="22"/>
        </w:rPr>
        <w:t>D</w:t>
      </w:r>
      <w:r w:rsidR="00ED0823">
        <w:rPr>
          <w:i w:val="0"/>
          <w:sz w:val="22"/>
          <w:szCs w:val="22"/>
        </w:rPr>
        <w:t xml:space="preserve">/1) </w:t>
      </w:r>
    </w:p>
    <w:p w:rsidR="00ED0823" w:rsidRDefault="00ED0823" w:rsidP="00D94FDD">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ED0823" w:rsidRDefault="00ED0823" w:rsidP="00D94FDD">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Pr="0079325B" w:rsidRDefault="00DC115B" w:rsidP="00D00D74">
      <w:pPr>
        <w:pStyle w:val="Glava"/>
        <w:tabs>
          <w:tab w:val="clear" w:pos="4536"/>
          <w:tab w:val="clear" w:pos="9072"/>
        </w:tabs>
        <w:jc w:val="both"/>
        <w:rPr>
          <w:i w:val="0"/>
          <w:sz w:val="22"/>
          <w:szCs w:val="22"/>
        </w:rPr>
      </w:pPr>
    </w:p>
    <w:p w:rsidR="00DC115B" w:rsidRDefault="00DC115B"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Default="00245E86"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9E7A2B" w:rsidRPr="0079325B" w:rsidRDefault="009E7A2B" w:rsidP="00BF32CF">
      <w:pPr>
        <w:pStyle w:val="Glava"/>
        <w:tabs>
          <w:tab w:val="clear" w:pos="4536"/>
          <w:tab w:val="clear" w:pos="9072"/>
        </w:tabs>
        <w:ind w:left="1080"/>
        <w:jc w:val="both"/>
        <w:rPr>
          <w:i w:val="0"/>
          <w:sz w:val="22"/>
          <w:szCs w:val="22"/>
        </w:rPr>
      </w:pPr>
    </w:p>
    <w:p w:rsidR="00DE1BC0" w:rsidRDefault="00DE1BC0" w:rsidP="003B1634">
      <w:pPr>
        <w:pStyle w:val="Glava"/>
        <w:tabs>
          <w:tab w:val="clear" w:pos="4536"/>
          <w:tab w:val="clear" w:pos="9072"/>
        </w:tabs>
        <w:jc w:val="right"/>
        <w:rPr>
          <w:b/>
          <w:i w:val="0"/>
          <w:sz w:val="22"/>
          <w:szCs w:val="22"/>
        </w:rPr>
      </w:pPr>
    </w:p>
    <w:p w:rsidR="009E7A2B" w:rsidRPr="0079325B" w:rsidRDefault="003B1634" w:rsidP="007C047F">
      <w:pPr>
        <w:jc w:val="right"/>
        <w:rPr>
          <w:b/>
          <w:i w:val="0"/>
          <w:sz w:val="22"/>
          <w:szCs w:val="22"/>
        </w:rPr>
      </w:pPr>
      <w:r w:rsidRPr="0079325B">
        <w:rPr>
          <w:b/>
          <w:i w:val="0"/>
          <w:sz w:val="22"/>
          <w:szCs w:val="22"/>
        </w:rPr>
        <w:t xml:space="preserve">PRILOGA </w:t>
      </w:r>
      <w:r w:rsidRPr="009045F4">
        <w:rPr>
          <w:b/>
          <w:i w:val="0"/>
          <w:szCs w:val="24"/>
        </w:rPr>
        <w:t>A</w:t>
      </w:r>
    </w:p>
    <w:p w:rsidR="00421A33" w:rsidRDefault="00421A33" w:rsidP="006F23C8">
      <w:pPr>
        <w:ind w:left="1080"/>
        <w:jc w:val="right"/>
        <w:rPr>
          <w:b/>
          <w:i w:val="0"/>
          <w:sz w:val="22"/>
          <w:szCs w:val="22"/>
        </w:rPr>
      </w:pPr>
    </w:p>
    <w:p w:rsidR="00421A33" w:rsidRDefault="00421A33" w:rsidP="006F23C8">
      <w:pPr>
        <w:ind w:left="1080"/>
        <w:jc w:val="right"/>
        <w:rPr>
          <w:b/>
          <w:i w:val="0"/>
          <w:sz w:val="22"/>
          <w:szCs w:val="22"/>
        </w:rPr>
      </w:pPr>
    </w:p>
    <w:p w:rsidR="0060692F" w:rsidRDefault="0060692F" w:rsidP="00A244F4">
      <w:pPr>
        <w:ind w:left="1080"/>
        <w:jc w:val="both"/>
        <w:rPr>
          <w:b/>
          <w:i w:val="0"/>
          <w:sz w:val="22"/>
          <w:szCs w:val="22"/>
        </w:rPr>
      </w:pPr>
    </w:p>
    <w:p w:rsidR="00661D81" w:rsidRPr="00661D81" w:rsidRDefault="00661D81" w:rsidP="00661D81">
      <w:pPr>
        <w:ind w:left="1080"/>
        <w:contextualSpacing/>
        <w:jc w:val="both"/>
        <w:rPr>
          <w:i w:val="0"/>
          <w:color w:val="000000" w:themeColor="text1"/>
          <w:sz w:val="22"/>
          <w:szCs w:val="22"/>
        </w:rPr>
      </w:pPr>
      <w:r>
        <w:rPr>
          <w:i w:val="0"/>
          <w:color w:val="000000" w:themeColor="text1"/>
          <w:sz w:val="22"/>
          <w:szCs w:val="22"/>
        </w:rPr>
        <w:t>P</w:t>
      </w:r>
      <w:r w:rsidRPr="00661D81">
        <w:rPr>
          <w:i w:val="0"/>
          <w:color w:val="000000" w:themeColor="text1"/>
          <w:sz w:val="22"/>
          <w:szCs w:val="22"/>
        </w:rPr>
        <w:t>rojekt za pridobitev gradbenega dovoljenja številka 0139-2017, september 2017</w:t>
      </w:r>
      <w:r w:rsidR="0030068F">
        <w:rPr>
          <w:i w:val="0"/>
          <w:color w:val="000000" w:themeColor="text1"/>
          <w:sz w:val="22"/>
          <w:szCs w:val="22"/>
        </w:rPr>
        <w:t xml:space="preserve"> in projekt za izvedbo, december 2017</w:t>
      </w:r>
      <w:r w:rsidRPr="00661D81">
        <w:rPr>
          <w:i w:val="0"/>
          <w:color w:val="000000" w:themeColor="text1"/>
          <w:sz w:val="22"/>
          <w:szCs w:val="22"/>
        </w:rPr>
        <w:t xml:space="preserve">, ki </w:t>
      </w:r>
      <w:r w:rsidR="0030068F">
        <w:rPr>
          <w:i w:val="0"/>
          <w:color w:val="000000" w:themeColor="text1"/>
          <w:sz w:val="22"/>
          <w:szCs w:val="22"/>
        </w:rPr>
        <w:t>ju</w:t>
      </w:r>
      <w:r w:rsidRPr="00661D81">
        <w:rPr>
          <w:i w:val="0"/>
          <w:color w:val="000000" w:themeColor="text1"/>
          <w:sz w:val="22"/>
          <w:szCs w:val="22"/>
        </w:rPr>
        <w:t xml:space="preserve"> je izdelal Medprostor d.o.o., Breg 22, 1000 Ljubljana;</w:t>
      </w:r>
    </w:p>
    <w:p w:rsidR="00D839F9" w:rsidRPr="007C047F" w:rsidRDefault="00D839F9" w:rsidP="00A244F4">
      <w:pPr>
        <w:ind w:left="1080"/>
        <w:jc w:val="both"/>
        <w:rPr>
          <w:b/>
          <w:i w:val="0"/>
          <w:sz w:val="22"/>
          <w:szCs w:val="22"/>
        </w:rPr>
      </w:pPr>
    </w:p>
    <w:p w:rsidR="00D839F9" w:rsidRDefault="00D839F9" w:rsidP="00A244F4">
      <w:pPr>
        <w:ind w:left="1080"/>
        <w:jc w:val="both"/>
        <w:rPr>
          <w:i w:val="0"/>
          <w:sz w:val="22"/>
          <w:szCs w:val="22"/>
        </w:rPr>
      </w:pPr>
      <w:r w:rsidRPr="007C047F">
        <w:rPr>
          <w:i w:val="0"/>
          <w:sz w:val="22"/>
          <w:szCs w:val="22"/>
        </w:rPr>
        <w:t>V prilogi razpisne dokumentacije.</w:t>
      </w:r>
    </w:p>
    <w:p w:rsidR="007B601D" w:rsidRDefault="007B601D" w:rsidP="00A244F4">
      <w:pPr>
        <w:ind w:left="1080"/>
        <w:jc w:val="both"/>
        <w:rPr>
          <w:i w:val="0"/>
          <w:sz w:val="22"/>
          <w:szCs w:val="22"/>
        </w:rPr>
      </w:pPr>
    </w:p>
    <w:p w:rsidR="007B601D" w:rsidRPr="00E015B4" w:rsidRDefault="007B601D" w:rsidP="00A244F4">
      <w:pPr>
        <w:ind w:left="1080"/>
        <w:jc w:val="both"/>
        <w:rPr>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0840A7" w:rsidRDefault="000840A7" w:rsidP="006F23C8">
      <w:pPr>
        <w:ind w:left="1080"/>
        <w:jc w:val="right"/>
        <w:rPr>
          <w:b/>
          <w:i w:val="0"/>
          <w:sz w:val="22"/>
          <w:szCs w:val="22"/>
        </w:rPr>
      </w:pPr>
    </w:p>
    <w:p w:rsidR="004E4F8E" w:rsidRDefault="004E4F8E">
      <w:pPr>
        <w:rPr>
          <w:b/>
          <w:i w:val="0"/>
          <w:sz w:val="22"/>
          <w:szCs w:val="22"/>
        </w:rPr>
      </w:pPr>
      <w:r>
        <w:rPr>
          <w:b/>
          <w:i w:val="0"/>
          <w:sz w:val="22"/>
          <w:szCs w:val="22"/>
        </w:rPr>
        <w:br w:type="page"/>
      </w:r>
    </w:p>
    <w:p w:rsidR="00FB5916" w:rsidRPr="0079325B" w:rsidRDefault="00FB5916" w:rsidP="00FB5916">
      <w:pPr>
        <w:pStyle w:val="Glava"/>
        <w:tabs>
          <w:tab w:val="clear" w:pos="4536"/>
          <w:tab w:val="clear" w:pos="9072"/>
        </w:tabs>
        <w:jc w:val="right"/>
        <w:rPr>
          <w:b/>
          <w:i w:val="0"/>
          <w:sz w:val="22"/>
          <w:szCs w:val="22"/>
        </w:rPr>
      </w:pPr>
      <w:r>
        <w:rPr>
          <w:b/>
          <w:i w:val="0"/>
          <w:sz w:val="22"/>
          <w:szCs w:val="22"/>
        </w:rPr>
        <w:lastRenderedPageBreak/>
        <w:t>PRILOGA B</w:t>
      </w:r>
    </w:p>
    <w:p w:rsidR="00FB5916" w:rsidRDefault="00FB5916" w:rsidP="006F23C8">
      <w:pPr>
        <w:ind w:left="1080"/>
        <w:jc w:val="right"/>
        <w:rPr>
          <w:b/>
          <w:i w:val="0"/>
          <w:sz w:val="22"/>
          <w:szCs w:val="22"/>
        </w:rPr>
      </w:pPr>
    </w:p>
    <w:p w:rsidR="0052330F" w:rsidRPr="0052330F" w:rsidRDefault="00FF7A17" w:rsidP="00FF7A17">
      <w:pPr>
        <w:ind w:left="1134"/>
        <w:rPr>
          <w:b/>
          <w:bCs/>
          <w:i w:val="0"/>
          <w:sz w:val="22"/>
          <w:szCs w:val="22"/>
        </w:rPr>
      </w:pPr>
      <w:bookmarkStart w:id="3" w:name="_Toc117586708"/>
      <w:bookmarkStart w:id="4" w:name="_Toc118107489"/>
      <w:r>
        <w:rPr>
          <w:b/>
          <w:bCs/>
          <w:i w:val="0"/>
          <w:sz w:val="22"/>
          <w:szCs w:val="22"/>
        </w:rPr>
        <w:t xml:space="preserve">VZOREC </w:t>
      </w:r>
      <w:bookmarkEnd w:id="3"/>
      <w:bookmarkEnd w:id="4"/>
      <w:r w:rsidR="0052330F" w:rsidRPr="0052330F">
        <w:rPr>
          <w:b/>
          <w:bCs/>
          <w:i w:val="0"/>
          <w:sz w:val="22"/>
          <w:szCs w:val="22"/>
        </w:rPr>
        <w:t>POGODB</w:t>
      </w:r>
      <w:r>
        <w:rPr>
          <w:b/>
          <w:bCs/>
          <w:i w:val="0"/>
          <w:sz w:val="22"/>
          <w:szCs w:val="22"/>
        </w:rPr>
        <w:t>E</w:t>
      </w:r>
      <w:r w:rsidR="0052330F" w:rsidRPr="0052330F">
        <w:rPr>
          <w:b/>
          <w:bCs/>
          <w:i w:val="0"/>
          <w:sz w:val="22"/>
          <w:szCs w:val="22"/>
        </w:rPr>
        <w:t xml:space="preserve"> </w:t>
      </w:r>
    </w:p>
    <w:p w:rsidR="000458EF" w:rsidRPr="009054A4" w:rsidRDefault="000458EF" w:rsidP="000458EF">
      <w:pPr>
        <w:ind w:left="1080"/>
        <w:jc w:val="right"/>
        <w:rPr>
          <w:rStyle w:val="Krepko"/>
        </w:rPr>
      </w:pPr>
    </w:p>
    <w:p w:rsidR="000458EF" w:rsidRPr="00085EE0" w:rsidRDefault="000458EF" w:rsidP="000458EF">
      <w:pPr>
        <w:ind w:left="1134"/>
        <w:jc w:val="both"/>
        <w:rPr>
          <w:i w:val="0"/>
          <w:color w:val="000000" w:themeColor="text1"/>
          <w:sz w:val="22"/>
          <w:szCs w:val="22"/>
        </w:rPr>
      </w:pPr>
      <w:r w:rsidRPr="00085EE0">
        <w:rPr>
          <w:b/>
          <w:i w:val="0"/>
          <w:color w:val="000000" w:themeColor="text1"/>
          <w:sz w:val="22"/>
          <w:szCs w:val="22"/>
        </w:rPr>
        <w:t>MESTNA OBČINA LJUBLJANA</w:t>
      </w:r>
      <w:r w:rsidRPr="00085EE0">
        <w:rPr>
          <w:i w:val="0"/>
          <w:color w:val="000000" w:themeColor="text1"/>
          <w:sz w:val="22"/>
          <w:szCs w:val="22"/>
        </w:rPr>
        <w:t xml:space="preserve">, Mestni trg 1, 1000 Ljubljana, ki jo zastopa župan Zoran Janković </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matična številka: 5874025000</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identifikacijska številka za DDV: SI67593321</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nadaljevanju: naročnik)</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in </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b/>
          <w:i w:val="0"/>
          <w:color w:val="000000" w:themeColor="text1"/>
          <w:sz w:val="22"/>
          <w:szCs w:val="22"/>
        </w:rPr>
        <w:t>………………………………………………,</w:t>
      </w:r>
      <w:r w:rsidRPr="00085EE0">
        <w:rPr>
          <w:i w:val="0"/>
          <w:color w:val="000000" w:themeColor="text1"/>
          <w:sz w:val="22"/>
          <w:szCs w:val="22"/>
        </w:rPr>
        <w:t xml:space="preserve"> ki ga zastopa …………………….. (navesti funkcijo, ime in priimek osebe, pooblaščene za zastopanje)</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matična številka: ……………………………..</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identifikacijska številka za DDV: ………………</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nadaljevanju: izvajalec)</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ab/>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skleneta naslednjo</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center"/>
        <w:rPr>
          <w:i w:val="0"/>
          <w:color w:val="000000" w:themeColor="text1"/>
          <w:sz w:val="22"/>
          <w:szCs w:val="22"/>
        </w:rPr>
      </w:pPr>
    </w:p>
    <w:p w:rsidR="000458EF" w:rsidRPr="00085EE0" w:rsidRDefault="000458EF" w:rsidP="000458EF">
      <w:pPr>
        <w:jc w:val="center"/>
        <w:rPr>
          <w:b/>
          <w:bCs/>
          <w:i w:val="0"/>
          <w:sz w:val="22"/>
          <w:szCs w:val="22"/>
        </w:rPr>
      </w:pPr>
      <w:r w:rsidRPr="00085EE0">
        <w:rPr>
          <w:b/>
          <w:bCs/>
          <w:i w:val="0"/>
          <w:sz w:val="22"/>
          <w:szCs w:val="22"/>
        </w:rPr>
        <w:t xml:space="preserve">GRADBENO POGODBO </w:t>
      </w:r>
    </w:p>
    <w:p w:rsidR="000458EF" w:rsidRPr="00085EE0" w:rsidRDefault="000458EF" w:rsidP="000458EF">
      <w:pPr>
        <w:jc w:val="center"/>
        <w:rPr>
          <w:b/>
          <w:bCs/>
          <w:i w:val="0"/>
          <w:sz w:val="22"/>
          <w:szCs w:val="22"/>
        </w:rPr>
      </w:pPr>
    </w:p>
    <w:p w:rsidR="000458EF" w:rsidRPr="00DB0806" w:rsidRDefault="000458EF" w:rsidP="000458EF">
      <w:pPr>
        <w:ind w:left="1134"/>
        <w:jc w:val="center"/>
        <w:rPr>
          <w:b/>
          <w:i w:val="0"/>
          <w:color w:val="000000" w:themeColor="text1"/>
          <w:sz w:val="22"/>
          <w:szCs w:val="22"/>
        </w:rPr>
      </w:pPr>
      <w:r w:rsidRPr="00DB0806">
        <w:rPr>
          <w:b/>
          <w:i w:val="0"/>
          <w:color w:val="000000" w:themeColor="text1"/>
          <w:sz w:val="22"/>
          <w:szCs w:val="22"/>
        </w:rPr>
        <w:t>O GRADNJI NOVE TELOVADNICE OSNOVNE ŠOLE VIŽMARJE-BROD V LJUBLJANI, PRI KATERI SE UPOŠTEVAJO OKOLJSKI VIDIKI</w:t>
      </w:r>
    </w:p>
    <w:p w:rsidR="000458EF" w:rsidRPr="00085EE0" w:rsidRDefault="000458EF" w:rsidP="000458EF">
      <w:pPr>
        <w:ind w:left="1134" w:right="-286"/>
        <w:jc w:val="center"/>
        <w:rPr>
          <w:b/>
          <w:i w:val="0"/>
          <w:color w:val="000000" w:themeColor="text1"/>
          <w:sz w:val="22"/>
          <w:szCs w:val="22"/>
        </w:rPr>
      </w:pPr>
    </w:p>
    <w:p w:rsidR="000458EF"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Uvodne določbe</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pStyle w:val="Odstavekseznama"/>
        <w:numPr>
          <w:ilvl w:val="0"/>
          <w:numId w:val="69"/>
        </w:numPr>
        <w:ind w:left="1134" w:right="-286"/>
        <w:contextualSpacing/>
        <w:jc w:val="center"/>
        <w:rPr>
          <w:i w:val="0"/>
          <w:color w:val="000000" w:themeColor="text1"/>
          <w:sz w:val="22"/>
          <w:szCs w:val="22"/>
        </w:rPr>
      </w:pPr>
      <w:r w:rsidRPr="00085EE0">
        <w:rPr>
          <w:i w:val="0"/>
          <w:color w:val="000000" w:themeColor="text1"/>
          <w:sz w:val="22"/>
          <w:szCs w:val="22"/>
        </w:rPr>
        <w:t>člen</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Pogodbeni stranki ugotavljata, da:</w:t>
      </w:r>
    </w:p>
    <w:p w:rsidR="000458EF" w:rsidRDefault="000458EF" w:rsidP="000458EF">
      <w:pPr>
        <w:pStyle w:val="Odstavekseznama"/>
        <w:numPr>
          <w:ilvl w:val="0"/>
          <w:numId w:val="71"/>
        </w:numPr>
        <w:contextualSpacing/>
        <w:jc w:val="both"/>
        <w:rPr>
          <w:i w:val="0"/>
          <w:sz w:val="22"/>
          <w:szCs w:val="22"/>
        </w:rPr>
      </w:pPr>
      <w:r w:rsidRPr="00056271">
        <w:rPr>
          <w:i w:val="0"/>
          <w:sz w:val="22"/>
          <w:szCs w:val="22"/>
        </w:rPr>
        <w:t xml:space="preserve">je v načrtu razvojnih programov Mestne občine Ljubljana predvidena </w:t>
      </w:r>
      <w:r w:rsidRPr="00FF1D92">
        <w:rPr>
          <w:i w:val="0"/>
          <w:sz w:val="22"/>
          <w:szCs w:val="22"/>
        </w:rPr>
        <w:t>gradnj</w:t>
      </w:r>
      <w:r>
        <w:rPr>
          <w:i w:val="0"/>
          <w:sz w:val="22"/>
          <w:szCs w:val="22"/>
        </w:rPr>
        <w:t>a</w:t>
      </w:r>
      <w:r w:rsidRPr="00FF1D92">
        <w:rPr>
          <w:i w:val="0"/>
          <w:sz w:val="22"/>
          <w:szCs w:val="22"/>
        </w:rPr>
        <w:t xml:space="preserve"> </w:t>
      </w:r>
      <w:r w:rsidRPr="00016975">
        <w:rPr>
          <w:i w:val="0"/>
          <w:sz w:val="22"/>
          <w:szCs w:val="22"/>
        </w:rPr>
        <w:t xml:space="preserve">nove telovadnice </w:t>
      </w:r>
      <w:r>
        <w:rPr>
          <w:i w:val="0"/>
          <w:sz w:val="22"/>
          <w:szCs w:val="22"/>
        </w:rPr>
        <w:t>Osnovne šole</w:t>
      </w:r>
      <w:r w:rsidRPr="00016975">
        <w:rPr>
          <w:i w:val="0"/>
          <w:sz w:val="22"/>
          <w:szCs w:val="22"/>
        </w:rPr>
        <w:t xml:space="preserve"> Vižmarje</w:t>
      </w:r>
      <w:r>
        <w:rPr>
          <w:i w:val="0"/>
          <w:sz w:val="22"/>
          <w:szCs w:val="22"/>
        </w:rPr>
        <w:t>-</w:t>
      </w:r>
      <w:r w:rsidRPr="00016975">
        <w:rPr>
          <w:i w:val="0"/>
          <w:sz w:val="22"/>
          <w:szCs w:val="22"/>
        </w:rPr>
        <w:t>Brod</w:t>
      </w:r>
      <w:r w:rsidRPr="00FF1D92">
        <w:rPr>
          <w:i w:val="0"/>
          <w:sz w:val="22"/>
          <w:szCs w:val="22"/>
        </w:rPr>
        <w:t xml:space="preserve"> v Ljubljani</w:t>
      </w:r>
      <w:r>
        <w:rPr>
          <w:i w:val="0"/>
          <w:sz w:val="22"/>
          <w:szCs w:val="22"/>
        </w:rPr>
        <w:t xml:space="preserve"> v okviru </w:t>
      </w:r>
      <w:r w:rsidRPr="00056271">
        <w:rPr>
          <w:i w:val="0"/>
          <w:sz w:val="22"/>
          <w:szCs w:val="22"/>
        </w:rPr>
        <w:t>NRP 7560-1</w:t>
      </w:r>
      <w:r>
        <w:rPr>
          <w:i w:val="0"/>
          <w:sz w:val="22"/>
          <w:szCs w:val="22"/>
        </w:rPr>
        <w:t>6</w:t>
      </w:r>
      <w:r w:rsidRPr="00056271">
        <w:rPr>
          <w:i w:val="0"/>
          <w:sz w:val="22"/>
          <w:szCs w:val="22"/>
        </w:rPr>
        <w:t>-0</w:t>
      </w:r>
      <w:r>
        <w:rPr>
          <w:i w:val="0"/>
          <w:sz w:val="22"/>
          <w:szCs w:val="22"/>
        </w:rPr>
        <w:t>640</w:t>
      </w:r>
      <w:r w:rsidRPr="00056271">
        <w:rPr>
          <w:i w:val="0"/>
          <w:sz w:val="22"/>
          <w:szCs w:val="22"/>
        </w:rPr>
        <w:t>,</w:t>
      </w:r>
    </w:p>
    <w:p w:rsidR="000458EF" w:rsidRPr="00085EE0" w:rsidRDefault="000458EF" w:rsidP="000458E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je </w:t>
      </w:r>
      <w:r>
        <w:rPr>
          <w:i w:val="0"/>
          <w:color w:val="000000" w:themeColor="text1"/>
          <w:sz w:val="22"/>
          <w:szCs w:val="22"/>
        </w:rPr>
        <w:t xml:space="preserve">bil </w:t>
      </w:r>
      <w:r w:rsidRPr="00085EE0">
        <w:rPr>
          <w:i w:val="0"/>
          <w:color w:val="000000" w:themeColor="text1"/>
          <w:sz w:val="22"/>
          <w:szCs w:val="22"/>
        </w:rPr>
        <w:t>izvajalec izbran na podlagi izvedenega konkurenčnega postopka s pogajanji v skladu s 44. členom Zakona o javnem naročanju (Uradni list RS, št. 91/15; v nadaljevanju: ZJN-3);</w:t>
      </w:r>
    </w:p>
    <w:p w:rsidR="000458EF" w:rsidRPr="00085EE0" w:rsidRDefault="000458EF" w:rsidP="000458E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je bilo obvestilo o javnem naročilu objavljeno na Portalu javnih naročil dne …………. pod številko objave …………; </w:t>
      </w:r>
    </w:p>
    <w:p w:rsidR="000458EF" w:rsidRDefault="000458EF" w:rsidP="000458EF">
      <w:pPr>
        <w:pStyle w:val="Odstavekseznama"/>
        <w:numPr>
          <w:ilvl w:val="0"/>
          <w:numId w:val="71"/>
        </w:numPr>
        <w:contextualSpacing/>
        <w:jc w:val="both"/>
        <w:rPr>
          <w:i w:val="0"/>
          <w:color w:val="000000" w:themeColor="text1"/>
          <w:sz w:val="22"/>
          <w:szCs w:val="22"/>
        </w:rPr>
      </w:pPr>
      <w:r w:rsidRPr="00085EE0">
        <w:rPr>
          <w:i w:val="0"/>
          <w:color w:val="000000" w:themeColor="text1"/>
          <w:sz w:val="22"/>
          <w:szCs w:val="22"/>
        </w:rPr>
        <w:t xml:space="preserve">je bil izvajalec izbran kot najugodnejši ponudnik z Odločitvijo o oddaji javnega naročila št. </w:t>
      </w:r>
      <w:r>
        <w:rPr>
          <w:i w:val="0"/>
          <w:color w:val="000000" w:themeColor="text1"/>
          <w:sz w:val="22"/>
          <w:szCs w:val="22"/>
        </w:rPr>
        <w:t xml:space="preserve">…………………… </w:t>
      </w:r>
      <w:r w:rsidRPr="00085EE0">
        <w:rPr>
          <w:i w:val="0"/>
          <w:color w:val="000000" w:themeColor="text1"/>
          <w:sz w:val="22"/>
          <w:szCs w:val="22"/>
        </w:rPr>
        <w:t>z dne ……………;</w:t>
      </w:r>
    </w:p>
    <w:p w:rsidR="000458EF" w:rsidRPr="0064089E" w:rsidRDefault="000458EF" w:rsidP="000458EF">
      <w:pPr>
        <w:pStyle w:val="Odstavekseznama"/>
        <w:numPr>
          <w:ilvl w:val="0"/>
          <w:numId w:val="71"/>
        </w:numPr>
        <w:contextualSpacing/>
        <w:jc w:val="both"/>
        <w:rPr>
          <w:i w:val="0"/>
          <w:color w:val="000000" w:themeColor="text1"/>
          <w:sz w:val="22"/>
          <w:szCs w:val="22"/>
        </w:rPr>
      </w:pPr>
      <w:r w:rsidRPr="0064089E">
        <w:rPr>
          <w:i w:val="0"/>
          <w:color w:val="000000" w:themeColor="text1"/>
          <w:sz w:val="22"/>
          <w:szCs w:val="22"/>
        </w:rPr>
        <w:t>je naročnik od Ministrstva za izobraževanje, znanost in šport, Masarykova cesta 16, 1000 Ljubljana prejel Sklep št. 430-176/2017/75 z dne …..,  s katerim je naročnik uvrščen v izbor investicij za sofinanciranje investicij v novogradnje in posodabljanje športnih podov v letih 2017 in 2018</w:t>
      </w:r>
      <w:r>
        <w:rPr>
          <w:i w:val="0"/>
          <w:color w:val="000000" w:themeColor="text1"/>
          <w:sz w:val="22"/>
          <w:szCs w:val="22"/>
        </w:rPr>
        <w:t>; odhodki se bodo evidentirali na PP 091229</w:t>
      </w:r>
      <w:r w:rsidRPr="0064089E">
        <w:rPr>
          <w:i w:val="0"/>
          <w:color w:val="000000" w:themeColor="text1"/>
          <w:sz w:val="22"/>
          <w:szCs w:val="22"/>
        </w:rPr>
        <w:t xml:space="preserve">; </w:t>
      </w:r>
    </w:p>
    <w:p w:rsidR="00FD2F88" w:rsidRDefault="000458EF" w:rsidP="00FD2F88">
      <w:pPr>
        <w:pStyle w:val="Odstavekseznama"/>
        <w:numPr>
          <w:ilvl w:val="0"/>
          <w:numId w:val="71"/>
        </w:numPr>
        <w:contextualSpacing/>
        <w:jc w:val="both"/>
        <w:rPr>
          <w:i w:val="0"/>
          <w:color w:val="000000" w:themeColor="text1"/>
          <w:sz w:val="22"/>
          <w:szCs w:val="22"/>
        </w:rPr>
      </w:pPr>
      <w:r w:rsidRPr="0064089E">
        <w:rPr>
          <w:i w:val="0"/>
          <w:color w:val="000000" w:themeColor="text1"/>
          <w:sz w:val="22"/>
          <w:szCs w:val="22"/>
        </w:rPr>
        <w:t xml:space="preserve">naročnik s projektom kandidira na </w:t>
      </w:r>
      <w:proofErr w:type="spellStart"/>
      <w:r w:rsidRPr="0064089E">
        <w:rPr>
          <w:i w:val="0"/>
          <w:color w:val="000000" w:themeColor="text1"/>
          <w:sz w:val="22"/>
          <w:szCs w:val="22"/>
        </w:rPr>
        <w:t>Eko</w:t>
      </w:r>
      <w:proofErr w:type="spellEnd"/>
      <w:r w:rsidRPr="0064089E">
        <w:rPr>
          <w:i w:val="0"/>
          <w:color w:val="000000" w:themeColor="text1"/>
          <w:sz w:val="22"/>
          <w:szCs w:val="22"/>
        </w:rPr>
        <w:t xml:space="preserve"> skladu, Slovenski okoljski javni zavod, Bleiweisova 30, 1000 Ljubljana za dodelitev nepovratne finančne spodbude za nove naložbe v gradnjo skoraj nič-energijskih stavb</w:t>
      </w:r>
      <w:r>
        <w:rPr>
          <w:i w:val="0"/>
          <w:color w:val="000000" w:themeColor="text1"/>
          <w:sz w:val="22"/>
          <w:szCs w:val="22"/>
        </w:rPr>
        <w:t>; odhodki se bodo evidentirali na PP 091235;</w:t>
      </w:r>
    </w:p>
    <w:p w:rsidR="000458EF" w:rsidRPr="00FD2F88" w:rsidRDefault="000458EF" w:rsidP="00FD2F88">
      <w:pPr>
        <w:pStyle w:val="Odstavekseznama"/>
        <w:numPr>
          <w:ilvl w:val="0"/>
          <w:numId w:val="71"/>
        </w:numPr>
        <w:contextualSpacing/>
        <w:jc w:val="both"/>
        <w:rPr>
          <w:i w:val="0"/>
          <w:color w:val="000000" w:themeColor="text1"/>
          <w:sz w:val="22"/>
          <w:szCs w:val="22"/>
        </w:rPr>
      </w:pPr>
      <w:r w:rsidRPr="00FD2F88">
        <w:rPr>
          <w:i w:val="0"/>
          <w:iCs/>
          <w:color w:val="000000" w:themeColor="text1"/>
          <w:sz w:val="22"/>
          <w:szCs w:val="22"/>
        </w:rPr>
        <w:t xml:space="preserve">ima naročnik sredstva za plačilo del po tej pogodbi za leti 2018 in 2019 predvidena v </w:t>
      </w:r>
      <w:r w:rsidRPr="00FD2F88">
        <w:rPr>
          <w:i w:val="0"/>
          <w:color w:val="000000" w:themeColor="text1"/>
          <w:sz w:val="22"/>
          <w:szCs w:val="22"/>
        </w:rPr>
        <w:t xml:space="preserve">Odloku o spremembah proračuna Mestne občine Ljubljana za leto 2018 </w:t>
      </w:r>
      <w:r w:rsidRPr="00FD2F88">
        <w:rPr>
          <w:i w:val="0"/>
          <w:iCs/>
          <w:color w:val="000000" w:themeColor="text1"/>
          <w:sz w:val="22"/>
          <w:szCs w:val="22"/>
        </w:rPr>
        <w:t xml:space="preserve">v okviru NRP </w:t>
      </w:r>
      <w:r w:rsidRPr="00FD2F88">
        <w:rPr>
          <w:i w:val="0"/>
          <w:color w:val="000000" w:themeColor="text1"/>
          <w:sz w:val="22"/>
          <w:szCs w:val="22"/>
        </w:rPr>
        <w:t>7560-16-0640</w:t>
      </w:r>
      <w:r w:rsidR="00FD2F88">
        <w:rPr>
          <w:i w:val="0"/>
          <w:color w:val="000000" w:themeColor="text1"/>
          <w:sz w:val="22"/>
          <w:szCs w:val="22"/>
        </w:rPr>
        <w:t>, na PP 091299.</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p w:rsidR="000458EF" w:rsidRDefault="000458EF">
      <w:pPr>
        <w:rPr>
          <w:b/>
          <w:i w:val="0"/>
          <w:color w:val="000000" w:themeColor="text1"/>
          <w:sz w:val="22"/>
          <w:szCs w:val="22"/>
        </w:rPr>
      </w:pPr>
      <w:r>
        <w:rPr>
          <w:b/>
          <w:i w:val="0"/>
          <w:color w:val="000000" w:themeColor="text1"/>
          <w:sz w:val="22"/>
          <w:szCs w:val="22"/>
        </w:rPr>
        <w:br w:type="page"/>
      </w: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lastRenderedPageBreak/>
        <w:t>Predmet pogodbe</w:t>
      </w:r>
      <w:r>
        <w:rPr>
          <w:b/>
          <w:i w:val="0"/>
          <w:color w:val="000000" w:themeColor="text1"/>
          <w:sz w:val="22"/>
          <w:szCs w:val="22"/>
        </w:rPr>
        <w:t xml:space="preserve"> </w:t>
      </w:r>
    </w:p>
    <w:p w:rsidR="000458EF" w:rsidRPr="00085EE0" w:rsidRDefault="000458EF" w:rsidP="000458EF">
      <w:pPr>
        <w:ind w:left="1134" w:right="-286"/>
        <w:jc w:val="both"/>
        <w:rPr>
          <w:b/>
          <w:i w:val="0"/>
          <w:color w:val="000000" w:themeColor="text1"/>
          <w:sz w:val="22"/>
          <w:szCs w:val="22"/>
        </w:rPr>
      </w:pPr>
    </w:p>
    <w:p w:rsidR="000458EF" w:rsidRDefault="000458EF" w:rsidP="000458EF">
      <w:pPr>
        <w:pStyle w:val="Odstavekseznama"/>
        <w:numPr>
          <w:ilvl w:val="0"/>
          <w:numId w:val="69"/>
        </w:numPr>
        <w:ind w:left="1134" w:right="-286"/>
        <w:contextualSpacing/>
        <w:jc w:val="center"/>
        <w:rPr>
          <w:i w:val="0"/>
          <w:color w:val="000000" w:themeColor="text1"/>
          <w:sz w:val="22"/>
          <w:szCs w:val="22"/>
        </w:rPr>
      </w:pPr>
      <w:r w:rsidRPr="00085EE0">
        <w:rPr>
          <w:i w:val="0"/>
          <w:color w:val="000000" w:themeColor="text1"/>
          <w:sz w:val="22"/>
          <w:szCs w:val="22"/>
        </w:rPr>
        <w:t>člen</w:t>
      </w:r>
    </w:p>
    <w:p w:rsidR="000458EF" w:rsidRPr="00085EE0" w:rsidRDefault="000458EF" w:rsidP="000458EF">
      <w:pPr>
        <w:pStyle w:val="Odstavekseznama"/>
        <w:ind w:left="1134" w:right="-286"/>
        <w:contextualSpacing/>
        <w:jc w:val="center"/>
        <w:rPr>
          <w:i w:val="0"/>
          <w:color w:val="000000" w:themeColor="text1"/>
          <w:sz w:val="22"/>
          <w:szCs w:val="22"/>
        </w:rPr>
      </w:pPr>
    </w:p>
    <w:p w:rsidR="000458EF" w:rsidRDefault="000458EF" w:rsidP="000458EF">
      <w:pPr>
        <w:ind w:left="1134"/>
        <w:jc w:val="both"/>
        <w:rPr>
          <w:i w:val="0"/>
          <w:color w:val="000000" w:themeColor="text1"/>
          <w:sz w:val="22"/>
          <w:szCs w:val="22"/>
        </w:rPr>
      </w:pPr>
      <w:r w:rsidRPr="00085EE0">
        <w:rPr>
          <w:i w:val="0"/>
          <w:color w:val="000000" w:themeColor="text1"/>
          <w:sz w:val="22"/>
          <w:szCs w:val="22"/>
        </w:rPr>
        <w:t xml:space="preserve">S to pogodbo naročnik odda, izvajalec pa prevzame v izvedbo </w:t>
      </w:r>
      <w:r>
        <w:rPr>
          <w:i w:val="0"/>
          <w:color w:val="000000" w:themeColor="text1"/>
          <w:sz w:val="22"/>
          <w:szCs w:val="22"/>
        </w:rPr>
        <w:t>vsa gradbeno-obrtniška in inštalacijska dela za gradnjo nove telovadnice Osnovne šole Vižmarje-Brod,</w:t>
      </w:r>
      <w:r w:rsidRPr="006C78D4">
        <w:rPr>
          <w:i w:val="0"/>
          <w:color w:val="000000" w:themeColor="text1"/>
          <w:sz w:val="22"/>
          <w:szCs w:val="22"/>
        </w:rPr>
        <w:t xml:space="preserve"> </w:t>
      </w:r>
      <w:r>
        <w:rPr>
          <w:i w:val="0"/>
          <w:color w:val="000000" w:themeColor="text1"/>
          <w:sz w:val="22"/>
          <w:szCs w:val="22"/>
          <w:lang w:eastAsia="en-US"/>
        </w:rPr>
        <w:t>dobavo in montažo opreme ter izvedbo pripadajočih zunanjih in športnih zunanjih površin, komunalne ureditve in parkirišč,</w:t>
      </w:r>
      <w:r w:rsidRPr="006C78D4">
        <w:rPr>
          <w:i w:val="0"/>
          <w:color w:val="000000" w:themeColor="text1"/>
          <w:sz w:val="22"/>
          <w:szCs w:val="22"/>
        </w:rPr>
        <w:t xml:space="preserve"> </w:t>
      </w:r>
      <w:r>
        <w:rPr>
          <w:i w:val="0"/>
          <w:color w:val="000000" w:themeColor="text1"/>
          <w:sz w:val="22"/>
          <w:szCs w:val="22"/>
        </w:rPr>
        <w:t>pri kateri se upoštevajo okoljski vidiki.</w:t>
      </w:r>
    </w:p>
    <w:p w:rsidR="000458EF" w:rsidRDefault="000458EF" w:rsidP="000458EF">
      <w:pPr>
        <w:ind w:left="1134"/>
        <w:jc w:val="both"/>
        <w:rPr>
          <w:i w:val="0"/>
          <w:color w:val="000000" w:themeColor="text1"/>
          <w:sz w:val="22"/>
          <w:szCs w:val="22"/>
        </w:rPr>
      </w:pPr>
    </w:p>
    <w:p w:rsidR="000458EF" w:rsidRDefault="000458EF" w:rsidP="000458EF">
      <w:pPr>
        <w:ind w:left="1134"/>
        <w:jc w:val="both"/>
        <w:rPr>
          <w:i w:val="0"/>
          <w:color w:val="000000" w:themeColor="text1"/>
          <w:sz w:val="22"/>
          <w:szCs w:val="22"/>
        </w:rPr>
      </w:pPr>
      <w:r>
        <w:rPr>
          <w:i w:val="0"/>
          <w:color w:val="000000" w:themeColor="text1"/>
          <w:sz w:val="22"/>
          <w:szCs w:val="22"/>
        </w:rPr>
        <w:t>Predmet</w:t>
      </w:r>
      <w:r>
        <w:rPr>
          <w:i w:val="0"/>
          <w:color w:val="000000" w:themeColor="text1"/>
          <w:sz w:val="22"/>
          <w:szCs w:val="22"/>
          <w:lang w:eastAsia="en-US"/>
        </w:rPr>
        <w:t xml:space="preserve"> pogodbe je tudi pridobitev uporabnih dovoljenj za izvedeno gradnjo.</w:t>
      </w:r>
      <w:r>
        <w:rPr>
          <w:i w:val="0"/>
          <w:color w:val="000000" w:themeColor="text1"/>
          <w:sz w:val="22"/>
          <w:szCs w:val="22"/>
        </w:rPr>
        <w:t xml:space="preserve"> </w:t>
      </w:r>
    </w:p>
    <w:p w:rsidR="000458EF" w:rsidRDefault="000458EF" w:rsidP="000458EF">
      <w:pPr>
        <w:ind w:left="1134"/>
        <w:jc w:val="both"/>
        <w:rPr>
          <w:i w:val="0"/>
          <w:color w:val="000000" w:themeColor="text1"/>
          <w:sz w:val="22"/>
          <w:szCs w:val="22"/>
        </w:rPr>
      </w:pPr>
    </w:p>
    <w:p w:rsidR="000458EF" w:rsidRDefault="000458EF" w:rsidP="000458EF">
      <w:pPr>
        <w:ind w:left="1134"/>
        <w:jc w:val="both"/>
        <w:rPr>
          <w:i w:val="0"/>
          <w:color w:val="000000" w:themeColor="text1"/>
          <w:sz w:val="22"/>
          <w:szCs w:val="22"/>
        </w:rPr>
      </w:pPr>
      <w:r>
        <w:rPr>
          <w:i w:val="0"/>
          <w:color w:val="000000" w:themeColor="text1"/>
          <w:sz w:val="22"/>
          <w:szCs w:val="22"/>
        </w:rPr>
        <w:t>Izvajalec se zavezuje pogodbena dela izvesti v dveh fazah. Razmejitev del posamezne faze je določena v projektu za izvedbo, pri čemer obsega:</w:t>
      </w:r>
    </w:p>
    <w:p w:rsidR="000458EF" w:rsidRPr="0064089E" w:rsidRDefault="000458EF" w:rsidP="000458EF">
      <w:pPr>
        <w:pStyle w:val="Odstavekseznama"/>
        <w:numPr>
          <w:ilvl w:val="0"/>
          <w:numId w:val="71"/>
        </w:numPr>
        <w:jc w:val="both"/>
        <w:rPr>
          <w:i w:val="0"/>
          <w:color w:val="000000" w:themeColor="text1"/>
          <w:sz w:val="22"/>
          <w:szCs w:val="22"/>
        </w:rPr>
      </w:pPr>
      <w:r>
        <w:rPr>
          <w:i w:val="0"/>
          <w:color w:val="000000" w:themeColor="text1"/>
          <w:sz w:val="22"/>
          <w:szCs w:val="22"/>
        </w:rPr>
        <w:t>Faza 1: izvedbo</w:t>
      </w:r>
      <w:r w:rsidRPr="00723FFA">
        <w:rPr>
          <w:i w:val="0"/>
          <w:color w:val="000000" w:themeColor="text1"/>
          <w:sz w:val="22"/>
          <w:szCs w:val="22"/>
        </w:rPr>
        <w:t xml:space="preserve"> </w:t>
      </w:r>
      <w:r w:rsidRPr="00723FFA">
        <w:rPr>
          <w:i w:val="0"/>
          <w:color w:val="000000" w:themeColor="text1"/>
          <w:sz w:val="22"/>
          <w:szCs w:val="22"/>
          <w:lang w:eastAsia="en-US"/>
        </w:rPr>
        <w:t>gradbeno obrtniških in inštalacijskih del</w:t>
      </w:r>
      <w:r>
        <w:rPr>
          <w:i w:val="0"/>
          <w:color w:val="000000" w:themeColor="text1"/>
          <w:sz w:val="22"/>
          <w:szCs w:val="22"/>
          <w:lang w:eastAsia="en-US"/>
        </w:rPr>
        <w:t xml:space="preserve"> za gradnjo nove telovadnice</w:t>
      </w:r>
      <w:r w:rsidRPr="00723FFA">
        <w:rPr>
          <w:i w:val="0"/>
          <w:color w:val="000000" w:themeColor="text1"/>
          <w:sz w:val="22"/>
          <w:szCs w:val="22"/>
          <w:lang w:eastAsia="en-US"/>
        </w:rPr>
        <w:t>, dobav</w:t>
      </w:r>
      <w:r>
        <w:rPr>
          <w:i w:val="0"/>
          <w:color w:val="000000" w:themeColor="text1"/>
          <w:sz w:val="22"/>
          <w:szCs w:val="22"/>
          <w:lang w:eastAsia="en-US"/>
        </w:rPr>
        <w:t>o</w:t>
      </w:r>
      <w:r w:rsidRPr="00723FFA">
        <w:rPr>
          <w:i w:val="0"/>
          <w:color w:val="000000" w:themeColor="text1"/>
          <w:sz w:val="22"/>
          <w:szCs w:val="22"/>
          <w:lang w:eastAsia="en-US"/>
        </w:rPr>
        <w:t xml:space="preserve"> in montaž</w:t>
      </w:r>
      <w:r>
        <w:rPr>
          <w:i w:val="0"/>
          <w:color w:val="000000" w:themeColor="text1"/>
          <w:sz w:val="22"/>
          <w:szCs w:val="22"/>
          <w:lang w:eastAsia="en-US"/>
        </w:rPr>
        <w:t>o</w:t>
      </w:r>
      <w:r w:rsidRPr="00723FFA">
        <w:rPr>
          <w:i w:val="0"/>
          <w:color w:val="000000" w:themeColor="text1"/>
          <w:sz w:val="22"/>
          <w:szCs w:val="22"/>
          <w:lang w:eastAsia="en-US"/>
        </w:rPr>
        <w:t xml:space="preserve"> opreme </w:t>
      </w:r>
      <w:r>
        <w:rPr>
          <w:i w:val="0"/>
          <w:color w:val="000000" w:themeColor="text1"/>
          <w:sz w:val="22"/>
          <w:szCs w:val="22"/>
          <w:lang w:eastAsia="en-US"/>
        </w:rPr>
        <w:t>ter</w:t>
      </w:r>
      <w:r w:rsidRPr="00723FFA">
        <w:rPr>
          <w:i w:val="0"/>
          <w:color w:val="000000" w:themeColor="text1"/>
          <w:sz w:val="22"/>
          <w:szCs w:val="22"/>
        </w:rPr>
        <w:t xml:space="preserve"> </w:t>
      </w:r>
      <w:r w:rsidRPr="00723FFA">
        <w:rPr>
          <w:i w:val="0"/>
          <w:color w:val="000000" w:themeColor="text1"/>
          <w:sz w:val="22"/>
          <w:szCs w:val="22"/>
          <w:lang w:eastAsia="en-US"/>
        </w:rPr>
        <w:t>izvedb</w:t>
      </w:r>
      <w:r>
        <w:rPr>
          <w:i w:val="0"/>
          <w:color w:val="000000" w:themeColor="text1"/>
          <w:sz w:val="22"/>
          <w:szCs w:val="22"/>
          <w:lang w:eastAsia="en-US"/>
        </w:rPr>
        <w:t>o</w:t>
      </w:r>
      <w:r w:rsidRPr="00723FFA">
        <w:rPr>
          <w:i w:val="0"/>
          <w:color w:val="000000" w:themeColor="text1"/>
          <w:sz w:val="22"/>
          <w:szCs w:val="22"/>
          <w:lang w:eastAsia="en-US"/>
        </w:rPr>
        <w:t xml:space="preserve"> pripadajočih zunanjih površin na severni strani območja </w:t>
      </w:r>
      <w:r w:rsidRPr="00723FFA">
        <w:rPr>
          <w:i w:val="0"/>
          <w:color w:val="000000" w:themeColor="text1"/>
          <w:sz w:val="22"/>
          <w:szCs w:val="22"/>
        </w:rPr>
        <w:t xml:space="preserve">pred obstoječim objektom </w:t>
      </w:r>
      <w:r>
        <w:rPr>
          <w:i w:val="0"/>
          <w:color w:val="000000" w:themeColor="text1"/>
          <w:sz w:val="22"/>
          <w:szCs w:val="22"/>
        </w:rPr>
        <w:t>O</w:t>
      </w:r>
      <w:r w:rsidRPr="00723FFA">
        <w:rPr>
          <w:i w:val="0"/>
          <w:color w:val="000000" w:themeColor="text1"/>
          <w:sz w:val="22"/>
          <w:szCs w:val="22"/>
        </w:rPr>
        <w:t>snovne šole Vižmarje Brod</w:t>
      </w:r>
      <w:r>
        <w:rPr>
          <w:i w:val="0"/>
          <w:color w:val="000000" w:themeColor="text1"/>
          <w:sz w:val="22"/>
          <w:szCs w:val="22"/>
        </w:rPr>
        <w:t xml:space="preserve"> s pridobitvijo uporabnega dovoljenja</w:t>
      </w:r>
      <w:r w:rsidRPr="00723FFA">
        <w:rPr>
          <w:i w:val="0"/>
          <w:color w:val="000000" w:themeColor="text1"/>
          <w:sz w:val="22"/>
          <w:szCs w:val="22"/>
        </w:rPr>
        <w:t>,</w:t>
      </w:r>
    </w:p>
    <w:p w:rsidR="000458EF" w:rsidRDefault="000458EF" w:rsidP="000458EF">
      <w:pPr>
        <w:pStyle w:val="Odstavekseznama"/>
        <w:numPr>
          <w:ilvl w:val="0"/>
          <w:numId w:val="71"/>
        </w:numPr>
        <w:jc w:val="both"/>
        <w:rPr>
          <w:i w:val="0"/>
          <w:color w:val="000000" w:themeColor="text1"/>
          <w:sz w:val="22"/>
          <w:szCs w:val="22"/>
        </w:rPr>
      </w:pPr>
      <w:r w:rsidRPr="00E77D2F">
        <w:rPr>
          <w:i w:val="0"/>
          <w:color w:val="000000" w:themeColor="text1"/>
          <w:sz w:val="22"/>
          <w:szCs w:val="22"/>
        </w:rPr>
        <w:t>Faza 2: izvedb</w:t>
      </w:r>
      <w:r>
        <w:rPr>
          <w:i w:val="0"/>
          <w:color w:val="000000" w:themeColor="text1"/>
          <w:sz w:val="22"/>
          <w:szCs w:val="22"/>
        </w:rPr>
        <w:t>o</w:t>
      </w:r>
      <w:r w:rsidRPr="00E77D2F">
        <w:rPr>
          <w:i w:val="0"/>
          <w:color w:val="000000" w:themeColor="text1"/>
          <w:sz w:val="22"/>
          <w:szCs w:val="22"/>
        </w:rPr>
        <w:t xml:space="preserve"> zunanjih športnih površin </w:t>
      </w:r>
      <w:r>
        <w:rPr>
          <w:i w:val="0"/>
          <w:color w:val="000000" w:themeColor="text1"/>
          <w:sz w:val="22"/>
          <w:szCs w:val="22"/>
        </w:rPr>
        <w:t xml:space="preserve">in </w:t>
      </w:r>
      <w:r w:rsidRPr="00E77D2F">
        <w:rPr>
          <w:i w:val="0"/>
          <w:color w:val="000000" w:themeColor="text1"/>
          <w:sz w:val="22"/>
          <w:szCs w:val="22"/>
        </w:rPr>
        <w:t>p</w:t>
      </w:r>
      <w:r>
        <w:rPr>
          <w:i w:val="0"/>
          <w:color w:val="000000" w:themeColor="text1"/>
          <w:sz w:val="22"/>
          <w:szCs w:val="22"/>
        </w:rPr>
        <w:t>a</w:t>
      </w:r>
      <w:r w:rsidRPr="00E77D2F">
        <w:rPr>
          <w:i w:val="0"/>
          <w:color w:val="000000" w:themeColor="text1"/>
          <w:sz w:val="22"/>
          <w:szCs w:val="22"/>
        </w:rPr>
        <w:t xml:space="preserve">rkirišč na vzhodni strani obstoječega objekta </w:t>
      </w:r>
      <w:r>
        <w:rPr>
          <w:i w:val="0"/>
          <w:color w:val="000000" w:themeColor="text1"/>
          <w:sz w:val="22"/>
          <w:szCs w:val="22"/>
        </w:rPr>
        <w:t>O</w:t>
      </w:r>
      <w:r w:rsidRPr="00E77D2F">
        <w:rPr>
          <w:i w:val="0"/>
          <w:color w:val="000000" w:themeColor="text1"/>
          <w:sz w:val="22"/>
          <w:szCs w:val="22"/>
        </w:rPr>
        <w:t>snovne šole Vižmarje Brod s pridobitvijo uporabn</w:t>
      </w:r>
      <w:r>
        <w:rPr>
          <w:i w:val="0"/>
          <w:color w:val="000000" w:themeColor="text1"/>
          <w:sz w:val="22"/>
          <w:szCs w:val="22"/>
        </w:rPr>
        <w:t>ih</w:t>
      </w:r>
      <w:r w:rsidRPr="00E77D2F">
        <w:rPr>
          <w:i w:val="0"/>
          <w:color w:val="000000" w:themeColor="text1"/>
          <w:sz w:val="22"/>
          <w:szCs w:val="22"/>
        </w:rPr>
        <w:t xml:space="preserve"> dovoljenj.</w:t>
      </w:r>
      <w:r>
        <w:rPr>
          <w:i w:val="0"/>
          <w:color w:val="000000" w:themeColor="text1"/>
          <w:sz w:val="22"/>
          <w:szCs w:val="22"/>
        </w:rPr>
        <w:t xml:space="preserve"> </w:t>
      </w:r>
    </w:p>
    <w:p w:rsidR="000458EF" w:rsidRPr="00A8061C" w:rsidRDefault="000458EF" w:rsidP="000458EF">
      <w:pPr>
        <w:pStyle w:val="Odstavekseznama"/>
        <w:ind w:left="1494"/>
        <w:jc w:val="both"/>
        <w:rPr>
          <w:i w:val="0"/>
          <w:color w:val="000000" w:themeColor="text1"/>
          <w:sz w:val="22"/>
          <w:szCs w:val="22"/>
        </w:rPr>
      </w:pPr>
    </w:p>
    <w:p w:rsidR="000458EF" w:rsidRPr="00E77D2F" w:rsidRDefault="000458EF" w:rsidP="000458EF">
      <w:pPr>
        <w:ind w:left="1134"/>
        <w:jc w:val="both"/>
        <w:rPr>
          <w:i w:val="0"/>
          <w:color w:val="000000" w:themeColor="text1"/>
          <w:sz w:val="22"/>
          <w:szCs w:val="22"/>
        </w:rPr>
      </w:pPr>
      <w:r>
        <w:rPr>
          <w:i w:val="0"/>
          <w:color w:val="000000" w:themeColor="text1"/>
          <w:sz w:val="22"/>
          <w:szCs w:val="22"/>
        </w:rPr>
        <w:t xml:space="preserve">Pogodbena dela Faze 2 se izvajajo v dveh etapah,  pri čemer Etapa 1 obsega izvedbo zunanjih športnih površin in pridobitev uporabnega dovoljenja zanje, Etapa 2 pa izvedbo parkirišč s pridobitvijo uporabnega dovoljenja. </w:t>
      </w:r>
    </w:p>
    <w:p w:rsidR="000458EF" w:rsidRDefault="000458EF" w:rsidP="000458EF">
      <w:pPr>
        <w:ind w:left="1134"/>
        <w:jc w:val="both"/>
        <w:rPr>
          <w:i w:val="0"/>
          <w:color w:val="000000" w:themeColor="text1"/>
          <w:sz w:val="22"/>
          <w:szCs w:val="22"/>
        </w:rPr>
      </w:pPr>
    </w:p>
    <w:p w:rsidR="000458EF" w:rsidRDefault="000458EF" w:rsidP="000458EF">
      <w:pPr>
        <w:ind w:left="1134"/>
        <w:jc w:val="both"/>
        <w:rPr>
          <w:i w:val="0"/>
          <w:color w:val="000000" w:themeColor="text1"/>
          <w:sz w:val="22"/>
          <w:szCs w:val="22"/>
        </w:rPr>
      </w:pPr>
      <w:r w:rsidRPr="005D718B">
        <w:rPr>
          <w:i w:val="0"/>
          <w:color w:val="000000" w:themeColor="text1"/>
          <w:sz w:val="22"/>
          <w:szCs w:val="22"/>
        </w:rPr>
        <w:t xml:space="preserve">Izvedba del komunalne ureditve se izvaja v </w:t>
      </w:r>
      <w:r w:rsidRPr="00E77D2F">
        <w:rPr>
          <w:i w:val="0"/>
          <w:color w:val="000000" w:themeColor="text1"/>
          <w:sz w:val="22"/>
          <w:szCs w:val="22"/>
        </w:rPr>
        <w:t>obeh fazah</w:t>
      </w:r>
      <w:r>
        <w:rPr>
          <w:i w:val="0"/>
          <w:color w:val="000000" w:themeColor="text1"/>
          <w:sz w:val="22"/>
          <w:szCs w:val="22"/>
        </w:rPr>
        <w:t xml:space="preserve"> pogodbenih del.</w:t>
      </w:r>
    </w:p>
    <w:p w:rsidR="000458EF" w:rsidRPr="00636F7A" w:rsidRDefault="000458EF" w:rsidP="000458EF">
      <w:pPr>
        <w:ind w:left="1134"/>
        <w:jc w:val="both"/>
        <w:rPr>
          <w:b/>
          <w:i w:val="0"/>
          <w:sz w:val="22"/>
          <w:szCs w:val="22"/>
        </w:rPr>
      </w:pPr>
    </w:p>
    <w:p w:rsidR="000458EF" w:rsidRPr="00085EE0" w:rsidRDefault="000458EF" w:rsidP="000458EF">
      <w:pPr>
        <w:pStyle w:val="Odstavekseznama"/>
        <w:numPr>
          <w:ilvl w:val="0"/>
          <w:numId w:val="69"/>
        </w:numPr>
        <w:ind w:left="1134" w:right="-286"/>
        <w:contextualSpacing/>
        <w:jc w:val="center"/>
        <w:rPr>
          <w:i w:val="0"/>
          <w:color w:val="000000" w:themeColor="text1"/>
          <w:sz w:val="22"/>
          <w:szCs w:val="22"/>
        </w:rPr>
      </w:pPr>
      <w:r w:rsidRPr="00085EE0">
        <w:rPr>
          <w:i w:val="0"/>
          <w:color w:val="000000" w:themeColor="text1"/>
          <w:sz w:val="22"/>
          <w:szCs w:val="22"/>
        </w:rPr>
        <w:t>člen</w:t>
      </w:r>
    </w:p>
    <w:p w:rsidR="000458EF" w:rsidRDefault="000458EF" w:rsidP="000458EF">
      <w:pPr>
        <w:ind w:left="1134"/>
        <w:jc w:val="both"/>
        <w:rPr>
          <w:i w:val="0"/>
          <w:color w:val="000000" w:themeColor="text1"/>
          <w:sz w:val="22"/>
          <w:szCs w:val="22"/>
        </w:rPr>
      </w:pPr>
    </w:p>
    <w:p w:rsidR="000458EF" w:rsidRPr="00A011B8" w:rsidRDefault="000458EF" w:rsidP="000458EF">
      <w:pPr>
        <w:ind w:left="1134"/>
        <w:jc w:val="both"/>
        <w:rPr>
          <w:i w:val="0"/>
          <w:color w:val="000000" w:themeColor="text1"/>
          <w:sz w:val="22"/>
          <w:szCs w:val="22"/>
        </w:rPr>
      </w:pPr>
      <w:r w:rsidRPr="00A011B8">
        <w:rPr>
          <w:i w:val="0"/>
          <w:color w:val="000000" w:themeColor="text1"/>
          <w:sz w:val="22"/>
          <w:szCs w:val="22"/>
        </w:rPr>
        <w:t xml:space="preserve">Izvajalec se zavezuje, da bo izvršil pogodbena dela v skladu in v obsegu z naslednjimi dokumenti, ki so kot priloge sestavni del te pogodbe:  </w:t>
      </w:r>
    </w:p>
    <w:p w:rsidR="000458EF" w:rsidRPr="00A011B8" w:rsidRDefault="000458EF" w:rsidP="000458EF">
      <w:pPr>
        <w:pStyle w:val="Odstavekseznama"/>
        <w:numPr>
          <w:ilvl w:val="0"/>
          <w:numId w:val="71"/>
        </w:numPr>
        <w:jc w:val="both"/>
        <w:rPr>
          <w:i w:val="0"/>
          <w:color w:val="000000" w:themeColor="text1"/>
          <w:sz w:val="22"/>
          <w:szCs w:val="22"/>
        </w:rPr>
      </w:pPr>
      <w:r w:rsidRPr="00A011B8">
        <w:rPr>
          <w:i w:val="0"/>
          <w:color w:val="000000" w:themeColor="text1"/>
          <w:sz w:val="22"/>
          <w:szCs w:val="22"/>
        </w:rPr>
        <w:t xml:space="preserve">razpisno dokumentacijo naročnika št. </w:t>
      </w:r>
      <w:r w:rsidRPr="00960AE2">
        <w:rPr>
          <w:i w:val="0"/>
          <w:color w:val="000000" w:themeColor="text1"/>
          <w:sz w:val="22"/>
          <w:szCs w:val="22"/>
        </w:rPr>
        <w:t>430-2446/2017</w:t>
      </w:r>
      <w:r>
        <w:rPr>
          <w:i w:val="0"/>
          <w:color w:val="000000" w:themeColor="text1"/>
          <w:sz w:val="22"/>
          <w:szCs w:val="22"/>
        </w:rPr>
        <w:t>-…</w:t>
      </w:r>
      <w:r w:rsidRPr="00A011B8">
        <w:rPr>
          <w:i w:val="0"/>
          <w:color w:val="000000" w:themeColor="text1"/>
          <w:sz w:val="22"/>
          <w:szCs w:val="22"/>
        </w:rPr>
        <w:t xml:space="preserve"> z dne ……….. in v skladu in v obsegu z naslednjimi dokumenti (v nadaljevanju: pogodbena dela):</w:t>
      </w:r>
    </w:p>
    <w:p w:rsidR="000458EF" w:rsidRPr="00A011B8" w:rsidRDefault="000458EF" w:rsidP="000458EF">
      <w:pPr>
        <w:pStyle w:val="Odstavekseznama"/>
        <w:numPr>
          <w:ilvl w:val="0"/>
          <w:numId w:val="71"/>
        </w:numPr>
        <w:jc w:val="both"/>
        <w:rPr>
          <w:i w:val="0"/>
          <w:color w:val="000000" w:themeColor="text1"/>
          <w:sz w:val="22"/>
          <w:szCs w:val="22"/>
        </w:rPr>
      </w:pPr>
      <w:r w:rsidRPr="00A011B8">
        <w:rPr>
          <w:i w:val="0"/>
          <w:color w:val="000000" w:themeColor="text1"/>
          <w:sz w:val="22"/>
          <w:szCs w:val="22"/>
        </w:rPr>
        <w:t>ponudbo izvajalca št. ………… z dne ……………… in končno ponudbo številka …….,  dogovorjeno na pogajanjih dne …………….,</w:t>
      </w:r>
    </w:p>
    <w:p w:rsidR="000458EF" w:rsidRPr="00A011B8" w:rsidRDefault="000458EF" w:rsidP="000458EF">
      <w:pPr>
        <w:pStyle w:val="Odstavekseznama"/>
        <w:numPr>
          <w:ilvl w:val="0"/>
          <w:numId w:val="71"/>
        </w:numPr>
        <w:contextualSpacing/>
        <w:jc w:val="both"/>
        <w:rPr>
          <w:i w:val="0"/>
          <w:color w:val="000000" w:themeColor="text1"/>
          <w:sz w:val="22"/>
          <w:szCs w:val="22"/>
        </w:rPr>
      </w:pPr>
      <w:r w:rsidRPr="00A011B8">
        <w:rPr>
          <w:i w:val="0"/>
          <w:color w:val="000000" w:themeColor="text1"/>
          <w:sz w:val="22"/>
          <w:szCs w:val="22"/>
        </w:rPr>
        <w:t>projekt</w:t>
      </w:r>
      <w:r>
        <w:rPr>
          <w:i w:val="0"/>
          <w:color w:val="000000" w:themeColor="text1"/>
          <w:sz w:val="22"/>
          <w:szCs w:val="22"/>
        </w:rPr>
        <w:t>om</w:t>
      </w:r>
      <w:r w:rsidRPr="00A011B8">
        <w:rPr>
          <w:i w:val="0"/>
          <w:color w:val="000000" w:themeColor="text1"/>
          <w:sz w:val="22"/>
          <w:szCs w:val="22"/>
        </w:rPr>
        <w:t xml:space="preserve"> za pridobitev gradbenega dovoljenja št</w:t>
      </w:r>
      <w:r>
        <w:rPr>
          <w:i w:val="0"/>
          <w:color w:val="000000" w:themeColor="text1"/>
          <w:sz w:val="22"/>
          <w:szCs w:val="22"/>
        </w:rPr>
        <w:t>evilka</w:t>
      </w:r>
      <w:r w:rsidRPr="00A011B8">
        <w:rPr>
          <w:i w:val="0"/>
          <w:color w:val="000000" w:themeColor="text1"/>
          <w:sz w:val="22"/>
          <w:szCs w:val="22"/>
        </w:rPr>
        <w:t xml:space="preserve"> 0139-2017, datum september 2017, </w:t>
      </w:r>
      <w:r>
        <w:rPr>
          <w:i w:val="0"/>
          <w:color w:val="000000" w:themeColor="text1"/>
          <w:sz w:val="22"/>
          <w:szCs w:val="22"/>
        </w:rPr>
        <w:t xml:space="preserve">ki ga je izdelal </w:t>
      </w:r>
      <w:r w:rsidRPr="00A011B8">
        <w:rPr>
          <w:i w:val="0"/>
          <w:color w:val="000000" w:themeColor="text1"/>
          <w:sz w:val="22"/>
          <w:szCs w:val="22"/>
        </w:rPr>
        <w:t>Medprostor d.o.o., Breg 22, 1000 Ljubljana;</w:t>
      </w:r>
    </w:p>
    <w:p w:rsidR="000458EF" w:rsidRPr="00A011B8" w:rsidRDefault="000458EF" w:rsidP="000458EF">
      <w:pPr>
        <w:pStyle w:val="Odstavekseznama"/>
        <w:numPr>
          <w:ilvl w:val="0"/>
          <w:numId w:val="71"/>
        </w:numPr>
        <w:contextualSpacing/>
        <w:jc w:val="both"/>
        <w:rPr>
          <w:i w:val="0"/>
          <w:color w:val="000000" w:themeColor="text1"/>
          <w:sz w:val="22"/>
          <w:szCs w:val="22"/>
        </w:rPr>
      </w:pPr>
      <w:r>
        <w:rPr>
          <w:i w:val="0"/>
          <w:color w:val="000000" w:themeColor="text1"/>
          <w:sz w:val="22"/>
          <w:szCs w:val="22"/>
        </w:rPr>
        <w:t>projektom</w:t>
      </w:r>
      <w:r w:rsidRPr="00A011B8">
        <w:rPr>
          <w:i w:val="0"/>
          <w:color w:val="000000" w:themeColor="text1"/>
          <w:sz w:val="22"/>
          <w:szCs w:val="22"/>
        </w:rPr>
        <w:t xml:space="preserve"> za izvedbo št</w:t>
      </w:r>
      <w:r>
        <w:rPr>
          <w:i w:val="0"/>
          <w:color w:val="000000" w:themeColor="text1"/>
          <w:sz w:val="22"/>
          <w:szCs w:val="22"/>
        </w:rPr>
        <w:t>evilka</w:t>
      </w:r>
      <w:r w:rsidR="003505E8">
        <w:rPr>
          <w:i w:val="0"/>
          <w:color w:val="000000" w:themeColor="text1"/>
          <w:sz w:val="22"/>
          <w:szCs w:val="22"/>
        </w:rPr>
        <w:t xml:space="preserve"> 0139-2017, datum december 2017, </w:t>
      </w:r>
      <w:r>
        <w:rPr>
          <w:i w:val="0"/>
          <w:color w:val="000000" w:themeColor="text1"/>
          <w:sz w:val="22"/>
          <w:szCs w:val="22"/>
        </w:rPr>
        <w:t xml:space="preserve">ki ga je izdelal </w:t>
      </w:r>
      <w:r w:rsidRPr="00A011B8">
        <w:rPr>
          <w:i w:val="0"/>
          <w:color w:val="000000" w:themeColor="text1"/>
          <w:sz w:val="22"/>
          <w:szCs w:val="22"/>
        </w:rPr>
        <w:t>Medprostor d.o.o., Breg 22, 1000 Ljubljana;</w:t>
      </w:r>
    </w:p>
    <w:p w:rsidR="000458EF" w:rsidRPr="00A011B8" w:rsidRDefault="000458EF" w:rsidP="000458EF">
      <w:pPr>
        <w:pStyle w:val="Odstavekseznama"/>
        <w:numPr>
          <w:ilvl w:val="0"/>
          <w:numId w:val="71"/>
        </w:numPr>
        <w:contextualSpacing/>
        <w:jc w:val="both"/>
        <w:rPr>
          <w:i w:val="0"/>
          <w:color w:val="000000" w:themeColor="text1"/>
          <w:sz w:val="22"/>
          <w:szCs w:val="22"/>
        </w:rPr>
      </w:pPr>
      <w:r w:rsidRPr="00A011B8">
        <w:rPr>
          <w:i w:val="0"/>
          <w:color w:val="000000" w:themeColor="text1"/>
          <w:sz w:val="22"/>
          <w:szCs w:val="22"/>
        </w:rPr>
        <w:t>pravnomočnim gradbenim dovoljenjem, št. …………………… z dne …………….., ki ga je izdala RS, Upravna enota Ljubljana, izpostava Šiška.</w:t>
      </w:r>
    </w:p>
    <w:p w:rsidR="000458EF" w:rsidRPr="00085EE0" w:rsidRDefault="000458EF" w:rsidP="000458EF">
      <w:pPr>
        <w:rPr>
          <w:i w:val="0"/>
        </w:rPr>
      </w:pPr>
    </w:p>
    <w:p w:rsidR="000458EF" w:rsidRPr="00085EE0" w:rsidRDefault="000458EF" w:rsidP="000458EF">
      <w:pPr>
        <w:ind w:left="1134"/>
        <w:rPr>
          <w:b/>
          <w:i w:val="0"/>
        </w:rPr>
      </w:pPr>
    </w:p>
    <w:p w:rsidR="000458EF" w:rsidRPr="00085EE0" w:rsidRDefault="000458EF" w:rsidP="000458EF">
      <w:pPr>
        <w:pStyle w:val="Noga"/>
        <w:ind w:left="1134"/>
        <w:jc w:val="both"/>
        <w:rPr>
          <w:b/>
          <w:i w:val="0"/>
          <w:color w:val="000000" w:themeColor="text1"/>
          <w:sz w:val="22"/>
          <w:szCs w:val="22"/>
        </w:rPr>
      </w:pPr>
      <w:r w:rsidRPr="00085EE0">
        <w:rPr>
          <w:b/>
          <w:i w:val="0"/>
          <w:color w:val="000000" w:themeColor="text1"/>
          <w:sz w:val="22"/>
          <w:szCs w:val="22"/>
        </w:rPr>
        <w:t>Cena pogodbenih del</w:t>
      </w:r>
    </w:p>
    <w:p w:rsidR="000458EF" w:rsidRPr="00085EE0" w:rsidRDefault="000458EF" w:rsidP="000458EF">
      <w:pPr>
        <w:pStyle w:val="Noga"/>
        <w:ind w:left="1134"/>
        <w:jc w:val="both"/>
        <w:rPr>
          <w:b/>
          <w:i w:val="0"/>
          <w:color w:val="000000" w:themeColor="text1"/>
          <w:sz w:val="22"/>
          <w:szCs w:val="22"/>
        </w:rPr>
      </w:pPr>
    </w:p>
    <w:p w:rsidR="000458EF" w:rsidRPr="006B5214" w:rsidRDefault="000458EF" w:rsidP="000458EF">
      <w:pPr>
        <w:pStyle w:val="Odstavekseznama"/>
        <w:numPr>
          <w:ilvl w:val="0"/>
          <w:numId w:val="69"/>
        </w:numPr>
        <w:ind w:left="1134" w:right="-286"/>
        <w:contextualSpacing/>
        <w:jc w:val="center"/>
        <w:rPr>
          <w:i w:val="0"/>
          <w:color w:val="000000" w:themeColor="text1"/>
          <w:sz w:val="22"/>
          <w:szCs w:val="22"/>
        </w:rPr>
      </w:pPr>
      <w:r w:rsidRPr="006B5214">
        <w:rPr>
          <w:i w:val="0"/>
          <w:color w:val="000000" w:themeColor="text1"/>
          <w:sz w:val="22"/>
          <w:szCs w:val="22"/>
        </w:rPr>
        <w:t>člen</w:t>
      </w:r>
    </w:p>
    <w:p w:rsidR="000458EF" w:rsidRPr="00085EE0" w:rsidRDefault="000458EF" w:rsidP="000458EF">
      <w:pPr>
        <w:pStyle w:val="Odstavekseznama"/>
        <w:ind w:left="1134" w:right="-286"/>
        <w:contextualSpacing/>
        <w:jc w:val="center"/>
        <w:rPr>
          <w:i w:val="0"/>
          <w:color w:val="000000" w:themeColor="text1"/>
          <w:sz w:val="22"/>
          <w:szCs w:val="22"/>
        </w:rPr>
      </w:pPr>
    </w:p>
    <w:p w:rsidR="000458EF" w:rsidRDefault="000458EF" w:rsidP="000458EF">
      <w:pPr>
        <w:ind w:left="1134"/>
        <w:jc w:val="both"/>
        <w:rPr>
          <w:i w:val="0"/>
          <w:color w:val="000000" w:themeColor="text1"/>
          <w:sz w:val="22"/>
          <w:szCs w:val="22"/>
        </w:rPr>
      </w:pPr>
      <w:r w:rsidRPr="00085EE0">
        <w:rPr>
          <w:i w:val="0"/>
          <w:color w:val="000000" w:themeColor="text1"/>
          <w:sz w:val="22"/>
          <w:szCs w:val="22"/>
        </w:rPr>
        <w:t xml:space="preserve">Cena pogodbenih del </w:t>
      </w:r>
      <w:r>
        <w:rPr>
          <w:i w:val="0"/>
          <w:color w:val="000000" w:themeColor="text1"/>
          <w:sz w:val="22"/>
          <w:szCs w:val="22"/>
        </w:rPr>
        <w:t xml:space="preserve">(v nadaljevanju: pogodbena cena) </w:t>
      </w:r>
      <w:r w:rsidRPr="00085EE0">
        <w:rPr>
          <w:i w:val="0"/>
          <w:color w:val="000000" w:themeColor="text1"/>
          <w:sz w:val="22"/>
          <w:szCs w:val="22"/>
        </w:rPr>
        <w:t>je določena na osnovi izvajalčevega ponudbenega predračuna št. ………….. z dne ………… (v nadaljevanju: ponudbeni predračun), ki je sestavni del izvajalčeve ponudbe št. ………. z dne ………, in končne ponudbe številka ……, dogovorjene na pogajanjih dne ………… (v nadaljevanju: končna ponudba), in znaša:</w:t>
      </w:r>
    </w:p>
    <w:p w:rsidR="000458EF" w:rsidRDefault="000458EF" w:rsidP="000458EF">
      <w:pPr>
        <w:ind w:left="1134"/>
        <w:jc w:val="both"/>
        <w:rPr>
          <w:i w:val="0"/>
          <w:color w:val="000000" w:themeColor="text1"/>
          <w:sz w:val="22"/>
          <w:szCs w:val="22"/>
        </w:rPr>
      </w:pPr>
    </w:p>
    <w:tbl>
      <w:tblPr>
        <w:tblW w:w="9440" w:type="dxa"/>
        <w:tblInd w:w="1129" w:type="dxa"/>
        <w:tblCellMar>
          <w:left w:w="70" w:type="dxa"/>
          <w:right w:w="70" w:type="dxa"/>
        </w:tblCellMar>
        <w:tblLook w:val="04A0" w:firstRow="1" w:lastRow="0" w:firstColumn="1" w:lastColumn="0" w:noHBand="0" w:noVBand="1"/>
      </w:tblPr>
      <w:tblGrid>
        <w:gridCol w:w="5240"/>
        <w:gridCol w:w="2060"/>
        <w:gridCol w:w="2140"/>
      </w:tblGrid>
      <w:tr w:rsidR="000458EF" w:rsidRPr="007D3F4D" w:rsidTr="009661CF">
        <w:trPr>
          <w:trHeight w:val="402"/>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58EF" w:rsidRPr="007D3F4D" w:rsidRDefault="000458EF" w:rsidP="009661CF">
            <w:pPr>
              <w:rPr>
                <w:b/>
                <w:bCs/>
                <w:i w:val="0"/>
                <w:iCs/>
                <w:sz w:val="22"/>
                <w:szCs w:val="22"/>
              </w:rPr>
            </w:pPr>
            <w:r>
              <w:rPr>
                <w:b/>
                <w:bCs/>
                <w:i w:val="0"/>
                <w:iCs/>
                <w:sz w:val="22"/>
                <w:szCs w:val="22"/>
              </w:rPr>
              <w:t>Vrsta del</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0458EF" w:rsidRPr="007D3F4D" w:rsidRDefault="000458EF" w:rsidP="009661CF">
            <w:pPr>
              <w:jc w:val="center"/>
              <w:rPr>
                <w:b/>
                <w:bCs/>
                <w:i w:val="0"/>
                <w:iCs/>
                <w:sz w:val="22"/>
                <w:szCs w:val="22"/>
              </w:rPr>
            </w:pPr>
            <w:r w:rsidRPr="007D3F4D">
              <w:rPr>
                <w:b/>
                <w:bCs/>
                <w:i w:val="0"/>
                <w:iCs/>
                <w:sz w:val="22"/>
                <w:szCs w:val="22"/>
              </w:rPr>
              <w:t>EUR brez DDV</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0458EF" w:rsidRPr="007D3F4D" w:rsidRDefault="000458EF" w:rsidP="009661CF">
            <w:pPr>
              <w:jc w:val="center"/>
              <w:rPr>
                <w:b/>
                <w:bCs/>
                <w:i w:val="0"/>
                <w:iCs/>
                <w:sz w:val="22"/>
                <w:szCs w:val="22"/>
              </w:rPr>
            </w:pPr>
            <w:r w:rsidRPr="007D3F4D">
              <w:rPr>
                <w:b/>
                <w:bCs/>
                <w:i w:val="0"/>
                <w:iCs/>
                <w:sz w:val="22"/>
                <w:szCs w:val="22"/>
              </w:rPr>
              <w:t>EUR z DDV</w:t>
            </w:r>
          </w:p>
        </w:tc>
      </w:tr>
      <w:tr w:rsidR="000458EF" w:rsidRPr="007D3F4D" w:rsidTr="009661CF">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0458EF" w:rsidRPr="007D3F4D" w:rsidRDefault="000458EF" w:rsidP="009661CF">
            <w:pPr>
              <w:rPr>
                <w:i w:val="0"/>
                <w:iCs/>
                <w:sz w:val="22"/>
                <w:szCs w:val="22"/>
              </w:rPr>
            </w:pPr>
            <w:r w:rsidRPr="007D3F4D">
              <w:rPr>
                <w:i w:val="0"/>
                <w:iCs/>
                <w:sz w:val="22"/>
                <w:szCs w:val="22"/>
              </w:rPr>
              <w:t>Vrednost pogodbenih del</w:t>
            </w:r>
            <w:r>
              <w:rPr>
                <w:i w:val="0"/>
                <w:iCs/>
                <w:sz w:val="22"/>
                <w:szCs w:val="22"/>
              </w:rPr>
              <w:t>:</w:t>
            </w:r>
            <w:r w:rsidRPr="007D3F4D">
              <w:rPr>
                <w:i w:val="0"/>
                <w:iCs/>
                <w:sz w:val="22"/>
                <w:szCs w:val="22"/>
              </w:rPr>
              <w:t xml:space="preserve"> </w:t>
            </w:r>
            <w:r>
              <w:rPr>
                <w:i w:val="0"/>
                <w:iCs/>
                <w:sz w:val="22"/>
                <w:szCs w:val="22"/>
              </w:rPr>
              <w:t>FAZA</w:t>
            </w:r>
            <w:r w:rsidRPr="007D3F4D">
              <w:rPr>
                <w:i w:val="0"/>
                <w:iCs/>
                <w:sz w:val="22"/>
                <w:szCs w:val="22"/>
              </w:rPr>
              <w:t xml:space="preserve"> 1</w:t>
            </w:r>
          </w:p>
        </w:tc>
        <w:tc>
          <w:tcPr>
            <w:tcW w:w="2060" w:type="dxa"/>
            <w:tcBorders>
              <w:top w:val="nil"/>
              <w:left w:val="nil"/>
              <w:bottom w:val="single" w:sz="4" w:space="0" w:color="auto"/>
              <w:right w:val="single" w:sz="4" w:space="0" w:color="auto"/>
            </w:tcBorders>
            <w:shd w:val="clear" w:color="auto" w:fill="auto"/>
            <w:noWrap/>
            <w:vAlign w:val="center"/>
            <w:hideMark/>
          </w:tcPr>
          <w:p w:rsidR="000458EF" w:rsidRPr="007D3F4D" w:rsidRDefault="000458EF" w:rsidP="009661CF">
            <w:pPr>
              <w:jc w:val="center"/>
              <w:rPr>
                <w:i w:val="0"/>
                <w:iCs/>
                <w:sz w:val="22"/>
                <w:szCs w:val="22"/>
              </w:rPr>
            </w:pPr>
            <w:r w:rsidRPr="007D3F4D">
              <w:rPr>
                <w:i w:val="0"/>
                <w:iCs/>
                <w:sz w:val="22"/>
                <w:szCs w:val="22"/>
              </w:rPr>
              <w:t> </w:t>
            </w:r>
          </w:p>
        </w:tc>
        <w:tc>
          <w:tcPr>
            <w:tcW w:w="2140" w:type="dxa"/>
            <w:tcBorders>
              <w:top w:val="nil"/>
              <w:left w:val="nil"/>
              <w:bottom w:val="single" w:sz="4" w:space="0" w:color="auto"/>
              <w:right w:val="single" w:sz="4" w:space="0" w:color="auto"/>
            </w:tcBorders>
            <w:shd w:val="clear" w:color="auto" w:fill="auto"/>
            <w:noWrap/>
            <w:vAlign w:val="center"/>
            <w:hideMark/>
          </w:tcPr>
          <w:p w:rsidR="000458EF" w:rsidRPr="007D3F4D" w:rsidRDefault="000458EF" w:rsidP="009661CF">
            <w:pPr>
              <w:rPr>
                <w:i w:val="0"/>
                <w:iCs/>
                <w:sz w:val="22"/>
                <w:szCs w:val="22"/>
              </w:rPr>
            </w:pPr>
            <w:r w:rsidRPr="007D3F4D">
              <w:rPr>
                <w:i w:val="0"/>
                <w:iCs/>
                <w:sz w:val="22"/>
                <w:szCs w:val="22"/>
              </w:rPr>
              <w:t> </w:t>
            </w:r>
          </w:p>
        </w:tc>
      </w:tr>
      <w:tr w:rsidR="000458EF" w:rsidRPr="007D3F4D" w:rsidTr="009661CF">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rsidR="000458EF" w:rsidRPr="007D3F4D" w:rsidRDefault="000458EF" w:rsidP="009661CF">
            <w:pPr>
              <w:rPr>
                <w:i w:val="0"/>
                <w:iCs/>
                <w:sz w:val="22"/>
                <w:szCs w:val="22"/>
              </w:rPr>
            </w:pPr>
            <w:r w:rsidRPr="007D3F4D">
              <w:rPr>
                <w:i w:val="0"/>
                <w:iCs/>
                <w:sz w:val="22"/>
                <w:szCs w:val="22"/>
              </w:rPr>
              <w:t xml:space="preserve">Vrednost pogodbenih del: </w:t>
            </w:r>
            <w:r>
              <w:rPr>
                <w:i w:val="0"/>
                <w:iCs/>
                <w:sz w:val="22"/>
                <w:szCs w:val="22"/>
              </w:rPr>
              <w:t>FAZA</w:t>
            </w:r>
            <w:r w:rsidRPr="007D3F4D">
              <w:rPr>
                <w:i w:val="0"/>
                <w:iCs/>
                <w:sz w:val="22"/>
                <w:szCs w:val="22"/>
              </w:rPr>
              <w:t xml:space="preserve"> 2</w:t>
            </w:r>
            <w:r>
              <w:rPr>
                <w:i w:val="0"/>
                <w:iCs/>
                <w:sz w:val="22"/>
                <w:szCs w:val="22"/>
              </w:rPr>
              <w:t xml:space="preserve"> – Etapa 1</w:t>
            </w:r>
            <w:r w:rsidRPr="007D3F4D">
              <w:rPr>
                <w:i w:val="0"/>
                <w:iCs/>
                <w:sz w:val="22"/>
                <w:szCs w:val="22"/>
              </w:rPr>
              <w:t xml:space="preserve"> </w:t>
            </w:r>
          </w:p>
        </w:tc>
        <w:tc>
          <w:tcPr>
            <w:tcW w:w="2060" w:type="dxa"/>
            <w:tcBorders>
              <w:top w:val="nil"/>
              <w:left w:val="nil"/>
              <w:bottom w:val="single" w:sz="4" w:space="0" w:color="auto"/>
              <w:right w:val="single" w:sz="4" w:space="0" w:color="auto"/>
            </w:tcBorders>
            <w:shd w:val="clear" w:color="auto" w:fill="auto"/>
            <w:noWrap/>
            <w:vAlign w:val="center"/>
            <w:hideMark/>
          </w:tcPr>
          <w:p w:rsidR="000458EF" w:rsidRPr="007D3F4D" w:rsidRDefault="000458EF" w:rsidP="009661CF">
            <w:pPr>
              <w:jc w:val="center"/>
              <w:rPr>
                <w:i w:val="0"/>
                <w:iCs/>
                <w:sz w:val="22"/>
                <w:szCs w:val="22"/>
              </w:rPr>
            </w:pPr>
            <w:r w:rsidRPr="007D3F4D">
              <w:rPr>
                <w:i w:val="0"/>
                <w:iCs/>
                <w:sz w:val="22"/>
                <w:szCs w:val="22"/>
              </w:rPr>
              <w:t> </w:t>
            </w:r>
          </w:p>
        </w:tc>
        <w:tc>
          <w:tcPr>
            <w:tcW w:w="2140" w:type="dxa"/>
            <w:tcBorders>
              <w:top w:val="nil"/>
              <w:left w:val="nil"/>
              <w:bottom w:val="single" w:sz="4" w:space="0" w:color="auto"/>
              <w:right w:val="single" w:sz="4" w:space="0" w:color="auto"/>
            </w:tcBorders>
            <w:shd w:val="clear" w:color="auto" w:fill="auto"/>
            <w:noWrap/>
            <w:vAlign w:val="center"/>
            <w:hideMark/>
          </w:tcPr>
          <w:p w:rsidR="000458EF" w:rsidRPr="007D3F4D" w:rsidRDefault="000458EF" w:rsidP="009661CF">
            <w:pPr>
              <w:rPr>
                <w:i w:val="0"/>
                <w:iCs/>
                <w:sz w:val="22"/>
                <w:szCs w:val="22"/>
              </w:rPr>
            </w:pPr>
            <w:r w:rsidRPr="007D3F4D">
              <w:rPr>
                <w:i w:val="0"/>
                <w:iCs/>
                <w:sz w:val="22"/>
                <w:szCs w:val="22"/>
              </w:rPr>
              <w:t> </w:t>
            </w:r>
          </w:p>
        </w:tc>
      </w:tr>
      <w:tr w:rsidR="000458EF" w:rsidRPr="007D3F4D" w:rsidTr="009661CF">
        <w:trPr>
          <w:trHeight w:val="402"/>
        </w:trPr>
        <w:tc>
          <w:tcPr>
            <w:tcW w:w="5240" w:type="dxa"/>
            <w:tcBorders>
              <w:top w:val="nil"/>
              <w:left w:val="single" w:sz="4" w:space="0" w:color="auto"/>
              <w:bottom w:val="single" w:sz="4" w:space="0" w:color="auto"/>
              <w:right w:val="single" w:sz="4" w:space="0" w:color="auto"/>
            </w:tcBorders>
            <w:shd w:val="clear" w:color="auto" w:fill="auto"/>
            <w:noWrap/>
            <w:vAlign w:val="center"/>
          </w:tcPr>
          <w:p w:rsidR="000458EF" w:rsidRPr="007D3F4D" w:rsidRDefault="000458EF" w:rsidP="009661CF">
            <w:pPr>
              <w:rPr>
                <w:i w:val="0"/>
                <w:iCs/>
                <w:sz w:val="22"/>
                <w:szCs w:val="22"/>
              </w:rPr>
            </w:pPr>
            <w:r>
              <w:rPr>
                <w:i w:val="0"/>
                <w:iCs/>
                <w:sz w:val="22"/>
                <w:szCs w:val="22"/>
              </w:rPr>
              <w:lastRenderedPageBreak/>
              <w:t>Vrednost pogodbenih del: FAZA 2 – Etapa 2</w:t>
            </w:r>
          </w:p>
        </w:tc>
        <w:tc>
          <w:tcPr>
            <w:tcW w:w="2060" w:type="dxa"/>
            <w:tcBorders>
              <w:top w:val="nil"/>
              <w:left w:val="nil"/>
              <w:bottom w:val="single" w:sz="4" w:space="0" w:color="auto"/>
              <w:right w:val="single" w:sz="4" w:space="0" w:color="auto"/>
            </w:tcBorders>
            <w:shd w:val="clear" w:color="auto" w:fill="auto"/>
            <w:noWrap/>
            <w:vAlign w:val="center"/>
          </w:tcPr>
          <w:p w:rsidR="000458EF" w:rsidRPr="007D3F4D" w:rsidRDefault="000458EF" w:rsidP="009661CF">
            <w:pPr>
              <w:jc w:val="center"/>
              <w:rPr>
                <w:i w:val="0"/>
                <w:iCs/>
                <w:sz w:val="22"/>
                <w:szCs w:val="22"/>
              </w:rPr>
            </w:pPr>
          </w:p>
        </w:tc>
        <w:tc>
          <w:tcPr>
            <w:tcW w:w="2140" w:type="dxa"/>
            <w:tcBorders>
              <w:top w:val="nil"/>
              <w:left w:val="nil"/>
              <w:bottom w:val="single" w:sz="4" w:space="0" w:color="auto"/>
              <w:right w:val="single" w:sz="4" w:space="0" w:color="auto"/>
            </w:tcBorders>
            <w:shd w:val="clear" w:color="auto" w:fill="auto"/>
            <w:noWrap/>
            <w:vAlign w:val="center"/>
          </w:tcPr>
          <w:p w:rsidR="000458EF" w:rsidRPr="007D3F4D" w:rsidRDefault="000458EF" w:rsidP="009661CF">
            <w:pPr>
              <w:rPr>
                <w:i w:val="0"/>
                <w:iCs/>
                <w:sz w:val="22"/>
                <w:szCs w:val="22"/>
              </w:rPr>
            </w:pPr>
          </w:p>
        </w:tc>
      </w:tr>
      <w:tr w:rsidR="000458EF" w:rsidRPr="007D3F4D" w:rsidTr="009661CF">
        <w:trPr>
          <w:trHeight w:val="402"/>
        </w:trPr>
        <w:tc>
          <w:tcPr>
            <w:tcW w:w="5240" w:type="dxa"/>
            <w:tcBorders>
              <w:top w:val="nil"/>
              <w:left w:val="nil"/>
              <w:bottom w:val="nil"/>
              <w:right w:val="nil"/>
            </w:tcBorders>
            <w:shd w:val="clear" w:color="auto" w:fill="auto"/>
            <w:vAlign w:val="center"/>
            <w:hideMark/>
          </w:tcPr>
          <w:p w:rsidR="000458EF" w:rsidRPr="007D3F4D" w:rsidRDefault="000458EF" w:rsidP="009661CF">
            <w:pPr>
              <w:rPr>
                <w:b/>
                <w:bCs/>
                <w:i w:val="0"/>
                <w:iCs/>
                <w:sz w:val="22"/>
                <w:szCs w:val="22"/>
              </w:rPr>
            </w:pPr>
          </w:p>
        </w:tc>
        <w:tc>
          <w:tcPr>
            <w:tcW w:w="2060" w:type="dxa"/>
            <w:tcBorders>
              <w:top w:val="nil"/>
              <w:left w:val="nil"/>
              <w:bottom w:val="nil"/>
              <w:right w:val="nil"/>
            </w:tcBorders>
            <w:shd w:val="clear" w:color="auto" w:fill="auto"/>
            <w:noWrap/>
            <w:hideMark/>
          </w:tcPr>
          <w:p w:rsidR="000458EF" w:rsidRPr="007D3F4D" w:rsidRDefault="000458EF" w:rsidP="009661CF">
            <w:pPr>
              <w:rPr>
                <w:b/>
                <w:bCs/>
                <w:i w:val="0"/>
                <w:iCs/>
                <w:sz w:val="22"/>
                <w:szCs w:val="22"/>
              </w:rPr>
            </w:pPr>
          </w:p>
        </w:tc>
        <w:tc>
          <w:tcPr>
            <w:tcW w:w="2140" w:type="dxa"/>
            <w:tcBorders>
              <w:top w:val="nil"/>
              <w:left w:val="nil"/>
              <w:bottom w:val="nil"/>
              <w:right w:val="nil"/>
            </w:tcBorders>
            <w:shd w:val="clear" w:color="auto" w:fill="auto"/>
            <w:noWrap/>
            <w:hideMark/>
          </w:tcPr>
          <w:p w:rsidR="000458EF" w:rsidRPr="007D3F4D" w:rsidRDefault="000458EF" w:rsidP="009661CF">
            <w:pPr>
              <w:jc w:val="center"/>
              <w:rPr>
                <w:i w:val="0"/>
                <w:sz w:val="22"/>
                <w:szCs w:val="22"/>
              </w:rPr>
            </w:pPr>
          </w:p>
        </w:tc>
      </w:tr>
    </w:tbl>
    <w:p w:rsidR="000458EF" w:rsidRPr="00085EE0" w:rsidRDefault="000458EF" w:rsidP="000458EF">
      <w:pPr>
        <w:tabs>
          <w:tab w:val="right" w:pos="9072"/>
        </w:tabs>
        <w:ind w:left="1134" w:right="-2"/>
        <w:jc w:val="both"/>
        <w:rPr>
          <w:i w:val="0"/>
          <w:iCs/>
          <w:color w:val="000000" w:themeColor="text1"/>
          <w:sz w:val="22"/>
          <w:szCs w:val="22"/>
        </w:rPr>
      </w:pPr>
    </w:p>
    <w:p w:rsidR="000458EF" w:rsidRPr="00085EE0" w:rsidRDefault="000458EF" w:rsidP="000458EF">
      <w:pPr>
        <w:tabs>
          <w:tab w:val="right" w:pos="9072"/>
        </w:tabs>
        <w:ind w:left="1134" w:right="-2"/>
        <w:jc w:val="both"/>
        <w:rPr>
          <w:i w:val="0"/>
          <w:iCs/>
          <w:color w:val="000000" w:themeColor="text1"/>
          <w:sz w:val="22"/>
          <w:szCs w:val="22"/>
        </w:rPr>
      </w:pPr>
      <w:r>
        <w:rPr>
          <w:i w:val="0"/>
          <w:iCs/>
          <w:color w:val="000000" w:themeColor="text1"/>
          <w:sz w:val="22"/>
          <w:szCs w:val="22"/>
        </w:rPr>
        <w:t>Pogodbena c</w:t>
      </w:r>
      <w:r w:rsidRPr="00085EE0">
        <w:rPr>
          <w:i w:val="0"/>
          <w:iCs/>
          <w:color w:val="000000" w:themeColor="text1"/>
          <w:sz w:val="22"/>
          <w:szCs w:val="22"/>
        </w:rPr>
        <w:t xml:space="preserve">ena </w:t>
      </w:r>
      <w:r>
        <w:rPr>
          <w:i w:val="0"/>
          <w:iCs/>
          <w:color w:val="000000" w:themeColor="text1"/>
          <w:sz w:val="22"/>
          <w:szCs w:val="22"/>
        </w:rPr>
        <w:t xml:space="preserve">vseh </w:t>
      </w:r>
      <w:r w:rsidRPr="00085EE0">
        <w:rPr>
          <w:i w:val="0"/>
          <w:iCs/>
          <w:color w:val="000000" w:themeColor="text1"/>
          <w:sz w:val="22"/>
          <w:szCs w:val="22"/>
        </w:rPr>
        <w:t>pogodbenih del brez DDV</w:t>
      </w:r>
      <w:r w:rsidRPr="00085EE0">
        <w:rPr>
          <w:i w:val="0"/>
          <w:iCs/>
          <w:color w:val="000000" w:themeColor="text1"/>
          <w:sz w:val="22"/>
          <w:szCs w:val="22"/>
        </w:rPr>
        <w:tab/>
        <w:t>EUR</w:t>
      </w:r>
    </w:p>
    <w:p w:rsidR="000458EF" w:rsidRPr="00085EE0" w:rsidRDefault="000458EF" w:rsidP="000458EF">
      <w:pPr>
        <w:tabs>
          <w:tab w:val="right" w:pos="9070"/>
        </w:tabs>
        <w:ind w:left="1134"/>
        <w:jc w:val="both"/>
        <w:rPr>
          <w:i w:val="0"/>
          <w:color w:val="000000" w:themeColor="text1"/>
          <w:sz w:val="22"/>
          <w:szCs w:val="22"/>
        </w:rPr>
      </w:pPr>
      <w:r w:rsidRPr="00085EE0">
        <w:rPr>
          <w:i w:val="0"/>
          <w:color w:val="000000" w:themeColor="text1"/>
          <w:sz w:val="22"/>
          <w:szCs w:val="22"/>
          <w:u w:val="single"/>
        </w:rPr>
        <w:t xml:space="preserve">Popust ……%   </w:t>
      </w:r>
      <w:r w:rsidRPr="00085EE0">
        <w:rPr>
          <w:i w:val="0"/>
          <w:color w:val="000000" w:themeColor="text1"/>
          <w:sz w:val="22"/>
          <w:szCs w:val="22"/>
          <w:u w:val="single"/>
        </w:rPr>
        <w:tab/>
        <w:t xml:space="preserve">                                      EUR</w:t>
      </w:r>
    </w:p>
    <w:p w:rsidR="000458EF" w:rsidRPr="00085EE0" w:rsidRDefault="000458EF" w:rsidP="000458EF">
      <w:pPr>
        <w:tabs>
          <w:tab w:val="right" w:pos="9070"/>
        </w:tabs>
        <w:ind w:left="1134"/>
        <w:jc w:val="both"/>
        <w:rPr>
          <w:i w:val="0"/>
          <w:color w:val="000000" w:themeColor="text1"/>
          <w:sz w:val="22"/>
          <w:szCs w:val="22"/>
        </w:rPr>
      </w:pPr>
      <w:r>
        <w:rPr>
          <w:i w:val="0"/>
          <w:color w:val="000000" w:themeColor="text1"/>
          <w:sz w:val="22"/>
          <w:szCs w:val="22"/>
        </w:rPr>
        <w:t>Pogodbena c</w:t>
      </w:r>
      <w:r w:rsidRPr="00085EE0">
        <w:rPr>
          <w:i w:val="0"/>
          <w:color w:val="000000" w:themeColor="text1"/>
          <w:sz w:val="22"/>
          <w:szCs w:val="22"/>
        </w:rPr>
        <w:t xml:space="preserve">ena </w:t>
      </w:r>
      <w:r>
        <w:rPr>
          <w:i w:val="0"/>
          <w:color w:val="000000" w:themeColor="text1"/>
          <w:sz w:val="22"/>
          <w:szCs w:val="22"/>
        </w:rPr>
        <w:t xml:space="preserve">vseh </w:t>
      </w:r>
      <w:r w:rsidRPr="00085EE0">
        <w:rPr>
          <w:i w:val="0"/>
          <w:color w:val="000000" w:themeColor="text1"/>
          <w:sz w:val="22"/>
          <w:szCs w:val="22"/>
        </w:rPr>
        <w:t>pogodbenih del s popustom - brez DDV</w:t>
      </w:r>
      <w:r w:rsidRPr="00085EE0">
        <w:rPr>
          <w:i w:val="0"/>
          <w:color w:val="000000" w:themeColor="text1"/>
          <w:sz w:val="22"/>
          <w:szCs w:val="22"/>
        </w:rPr>
        <w:tab/>
        <w:t xml:space="preserve">                               EUR</w:t>
      </w:r>
    </w:p>
    <w:p w:rsidR="000458EF" w:rsidRPr="00085EE0" w:rsidRDefault="000458EF" w:rsidP="000458EF">
      <w:pPr>
        <w:pStyle w:val="Telobesedila2"/>
        <w:tabs>
          <w:tab w:val="right" w:pos="9070"/>
        </w:tabs>
        <w:ind w:left="1134"/>
        <w:rPr>
          <w:rFonts w:ascii="Times New Roman" w:hAnsi="Times New Roman"/>
          <w:color w:val="000000" w:themeColor="text1"/>
          <w:sz w:val="22"/>
          <w:szCs w:val="22"/>
          <w:u w:val="single"/>
        </w:rPr>
      </w:pPr>
      <w:r w:rsidRPr="00085EE0">
        <w:rPr>
          <w:rFonts w:ascii="Times New Roman" w:hAnsi="Times New Roman"/>
          <w:color w:val="000000" w:themeColor="text1"/>
          <w:sz w:val="22"/>
          <w:szCs w:val="22"/>
          <w:u w:val="single"/>
        </w:rPr>
        <w:t xml:space="preserve">22 %  DDV            </w:t>
      </w:r>
      <w:r w:rsidRPr="00085EE0">
        <w:rPr>
          <w:rFonts w:ascii="Times New Roman" w:hAnsi="Times New Roman"/>
          <w:color w:val="000000" w:themeColor="text1"/>
          <w:sz w:val="22"/>
          <w:szCs w:val="22"/>
          <w:u w:val="single"/>
        </w:rPr>
        <w:tab/>
        <w:t xml:space="preserve">                         EUR</w:t>
      </w:r>
    </w:p>
    <w:p w:rsidR="000458EF" w:rsidRPr="00085EE0" w:rsidRDefault="000458EF" w:rsidP="000458EF">
      <w:pPr>
        <w:pStyle w:val="Telobesedila2"/>
        <w:ind w:left="1134"/>
        <w:rPr>
          <w:rFonts w:ascii="Times New Roman" w:hAnsi="Times New Roman"/>
          <w:color w:val="000000" w:themeColor="text1"/>
          <w:sz w:val="22"/>
          <w:szCs w:val="22"/>
          <w:u w:val="single"/>
        </w:rPr>
      </w:pPr>
    </w:p>
    <w:p w:rsidR="000458EF" w:rsidRPr="00085EE0" w:rsidRDefault="000458EF" w:rsidP="000458EF">
      <w:pPr>
        <w:pStyle w:val="Telobesedila2"/>
        <w:tabs>
          <w:tab w:val="right" w:pos="9070"/>
        </w:tabs>
        <w:ind w:left="1134"/>
        <w:rPr>
          <w:rFonts w:ascii="Times New Roman" w:hAnsi="Times New Roman"/>
          <w:b/>
          <w:color w:val="000000" w:themeColor="text1"/>
          <w:sz w:val="22"/>
          <w:szCs w:val="22"/>
        </w:rPr>
      </w:pPr>
      <w:r>
        <w:rPr>
          <w:rFonts w:ascii="Times New Roman" w:hAnsi="Times New Roman"/>
          <w:b/>
          <w:color w:val="000000" w:themeColor="text1"/>
          <w:sz w:val="22"/>
          <w:szCs w:val="22"/>
        </w:rPr>
        <w:t xml:space="preserve">POGODBENA CENA </w:t>
      </w:r>
      <w:r w:rsidRPr="00085EE0">
        <w:rPr>
          <w:rFonts w:ascii="Times New Roman" w:hAnsi="Times New Roman"/>
          <w:b/>
          <w:color w:val="000000" w:themeColor="text1"/>
          <w:sz w:val="22"/>
          <w:szCs w:val="22"/>
        </w:rPr>
        <w:t>SKUPAJ Z DDV</w:t>
      </w:r>
      <w:r w:rsidRPr="00085EE0">
        <w:rPr>
          <w:rFonts w:ascii="Times New Roman" w:hAnsi="Times New Roman"/>
          <w:b/>
          <w:color w:val="000000" w:themeColor="text1"/>
          <w:sz w:val="22"/>
          <w:szCs w:val="22"/>
        </w:rPr>
        <w:tab/>
        <w:t xml:space="preserve">                                    EUR</w:t>
      </w:r>
    </w:p>
    <w:p w:rsidR="000458EF" w:rsidRPr="00085EE0" w:rsidRDefault="000458EF" w:rsidP="000458EF">
      <w:pPr>
        <w:pStyle w:val="Telobesedila"/>
        <w:ind w:left="1134" w:right="-286"/>
        <w:rPr>
          <w:rFonts w:ascii="Times New Roman" w:hAnsi="Times New Roman"/>
          <w:b w:val="0"/>
          <w:iCs/>
          <w:color w:val="000000" w:themeColor="text1"/>
          <w:sz w:val="22"/>
          <w:szCs w:val="22"/>
        </w:rPr>
      </w:pPr>
    </w:p>
    <w:p w:rsidR="000458EF" w:rsidRPr="00085EE0" w:rsidRDefault="000458EF" w:rsidP="000458EF">
      <w:pPr>
        <w:pStyle w:val="Telobesedila"/>
        <w:ind w:left="1134" w:right="-286"/>
        <w:rPr>
          <w:rFonts w:ascii="Times New Roman" w:hAnsi="Times New Roman"/>
          <w:b w:val="0"/>
          <w:iCs/>
          <w:color w:val="000000" w:themeColor="text1"/>
          <w:sz w:val="22"/>
          <w:szCs w:val="22"/>
        </w:rPr>
      </w:pPr>
      <w:r w:rsidRPr="00085EE0">
        <w:rPr>
          <w:rFonts w:ascii="Times New Roman" w:hAnsi="Times New Roman"/>
          <w:b w:val="0"/>
          <w:iCs/>
          <w:color w:val="000000" w:themeColor="text1"/>
          <w:sz w:val="22"/>
          <w:szCs w:val="22"/>
        </w:rPr>
        <w:t>(z besedo: ………………………………………… evrov in …../100 ).</w:t>
      </w:r>
      <w:r w:rsidRPr="00085EE0">
        <w:rPr>
          <w:rFonts w:ascii="Times New Roman" w:hAnsi="Times New Roman"/>
          <w:b w:val="0"/>
          <w:color w:val="000000" w:themeColor="text1"/>
          <w:sz w:val="22"/>
          <w:szCs w:val="22"/>
        </w:rPr>
        <w:tab/>
        <w:t xml:space="preserve">                                    </w:t>
      </w:r>
    </w:p>
    <w:p w:rsidR="000458EF" w:rsidRDefault="000458EF" w:rsidP="000458EF">
      <w:pPr>
        <w:ind w:left="1134" w:right="-286"/>
        <w:jc w:val="both"/>
        <w:rPr>
          <w:i w:val="0"/>
          <w:color w:val="000000" w:themeColor="text1"/>
          <w:sz w:val="22"/>
          <w:szCs w:val="22"/>
        </w:rPr>
      </w:pPr>
    </w:p>
    <w:p w:rsidR="000458EF" w:rsidRDefault="000458EF" w:rsidP="000458EF">
      <w:pPr>
        <w:ind w:left="1134" w:right="-286"/>
        <w:jc w:val="both"/>
        <w:rPr>
          <w:i w:val="0"/>
          <w:color w:val="000000" w:themeColor="text1"/>
          <w:sz w:val="22"/>
          <w:szCs w:val="22"/>
        </w:rPr>
      </w:pPr>
      <w:r>
        <w:rPr>
          <w:i w:val="0"/>
          <w:color w:val="000000" w:themeColor="text1"/>
          <w:sz w:val="22"/>
          <w:szCs w:val="22"/>
        </w:rPr>
        <w:t>Pogodbena cena je določena s klavzulo</w:t>
      </w:r>
      <w:r w:rsidRPr="00085EE0">
        <w:rPr>
          <w:i w:val="0"/>
          <w:color w:val="000000" w:themeColor="text1"/>
          <w:sz w:val="22"/>
          <w:szCs w:val="22"/>
        </w:rPr>
        <w:t xml:space="preserve"> »</w:t>
      </w:r>
      <w:r>
        <w:rPr>
          <w:i w:val="0"/>
          <w:color w:val="000000" w:themeColor="text1"/>
          <w:sz w:val="22"/>
          <w:szCs w:val="22"/>
        </w:rPr>
        <w:t>ključ v roke</w:t>
      </w:r>
      <w:r w:rsidRPr="00085EE0">
        <w:rPr>
          <w:i w:val="0"/>
          <w:color w:val="000000" w:themeColor="text1"/>
          <w:sz w:val="22"/>
          <w:szCs w:val="22"/>
        </w:rPr>
        <w:t>«</w:t>
      </w:r>
      <w:r>
        <w:rPr>
          <w:i w:val="0"/>
          <w:color w:val="000000" w:themeColor="text1"/>
          <w:sz w:val="22"/>
          <w:szCs w:val="22"/>
        </w:rPr>
        <w:t>, zato vsebuje tudi vrednost vseh nepredvidenih in presežnih del, izključuje pa vpliv manjkajočih del nanjo.</w:t>
      </w:r>
    </w:p>
    <w:p w:rsidR="000458EF" w:rsidRDefault="000458EF" w:rsidP="000458EF">
      <w:pPr>
        <w:ind w:left="1134" w:right="-286"/>
        <w:jc w:val="both"/>
        <w:rPr>
          <w:i w:val="0"/>
          <w:color w:val="000000" w:themeColor="text1"/>
          <w:sz w:val="22"/>
          <w:szCs w:val="22"/>
        </w:rPr>
      </w:pPr>
      <w:r>
        <w:rPr>
          <w:i w:val="0"/>
          <w:color w:val="000000" w:themeColor="text1"/>
          <w:sz w:val="22"/>
          <w:szCs w:val="22"/>
        </w:rPr>
        <w:t xml:space="preserve">  </w:t>
      </w:r>
    </w:p>
    <w:p w:rsidR="000458EF" w:rsidRPr="00085EE0" w:rsidRDefault="000458EF" w:rsidP="000458EF">
      <w:pPr>
        <w:ind w:left="1134" w:right="-286"/>
        <w:jc w:val="both"/>
        <w:rPr>
          <w:i w:val="0"/>
          <w:color w:val="000000" w:themeColor="text1"/>
          <w:sz w:val="22"/>
          <w:szCs w:val="22"/>
        </w:rPr>
      </w:pPr>
      <w:r>
        <w:rPr>
          <w:i w:val="0"/>
          <w:color w:val="000000" w:themeColor="text1"/>
          <w:sz w:val="22"/>
          <w:szCs w:val="22"/>
        </w:rPr>
        <w:t>Pogodbena cena je fiksna.</w:t>
      </w:r>
    </w:p>
    <w:p w:rsidR="000458EF" w:rsidRDefault="000458EF" w:rsidP="000458EF">
      <w:pPr>
        <w:pStyle w:val="Noga"/>
        <w:ind w:left="1134"/>
        <w:jc w:val="both"/>
        <w:rPr>
          <w:b/>
          <w:i w:val="0"/>
          <w:color w:val="000000" w:themeColor="text1"/>
          <w:sz w:val="22"/>
          <w:szCs w:val="22"/>
        </w:rPr>
      </w:pPr>
    </w:p>
    <w:p w:rsidR="000458EF" w:rsidRDefault="000458EF" w:rsidP="000458EF">
      <w:pPr>
        <w:pStyle w:val="Noga"/>
        <w:ind w:left="1134"/>
        <w:jc w:val="both"/>
        <w:rPr>
          <w:b/>
          <w:i w:val="0"/>
          <w:color w:val="000000" w:themeColor="text1"/>
          <w:sz w:val="22"/>
          <w:szCs w:val="22"/>
        </w:rPr>
      </w:pPr>
    </w:p>
    <w:p w:rsidR="000458EF" w:rsidRPr="00085EE0" w:rsidRDefault="000458EF" w:rsidP="000458EF">
      <w:pPr>
        <w:pStyle w:val="Noga"/>
        <w:ind w:left="1134"/>
        <w:jc w:val="both"/>
        <w:rPr>
          <w:b/>
          <w:i w:val="0"/>
          <w:color w:val="000000" w:themeColor="text1"/>
          <w:sz w:val="22"/>
          <w:szCs w:val="22"/>
        </w:rPr>
      </w:pPr>
      <w:r w:rsidRPr="00085EE0">
        <w:rPr>
          <w:b/>
          <w:i w:val="0"/>
          <w:color w:val="000000" w:themeColor="text1"/>
          <w:sz w:val="22"/>
          <w:szCs w:val="22"/>
        </w:rPr>
        <w:t>Podizvajalci</w:t>
      </w:r>
    </w:p>
    <w:p w:rsidR="000458EF" w:rsidRPr="00085EE0" w:rsidRDefault="000458EF" w:rsidP="000458EF">
      <w:pPr>
        <w:pStyle w:val="Noga"/>
        <w:ind w:left="1134"/>
        <w:jc w:val="both"/>
        <w:rPr>
          <w:b/>
          <w:i w:val="0"/>
          <w:color w:val="000000" w:themeColor="text1"/>
          <w:sz w:val="22"/>
          <w:szCs w:val="22"/>
        </w:rPr>
      </w:pPr>
    </w:p>
    <w:p w:rsidR="000458EF" w:rsidRPr="00085EE0" w:rsidRDefault="000458EF" w:rsidP="000458EF">
      <w:pPr>
        <w:pStyle w:val="Odstavekseznama"/>
        <w:ind w:left="1134" w:right="-286"/>
        <w:contextualSpacing/>
        <w:jc w:val="center"/>
        <w:rPr>
          <w:i w:val="0"/>
          <w:color w:val="000000" w:themeColor="text1"/>
          <w:sz w:val="22"/>
          <w:szCs w:val="22"/>
        </w:rPr>
      </w:pPr>
      <w:r>
        <w:rPr>
          <w:i w:val="0"/>
          <w:color w:val="000000" w:themeColor="text1"/>
          <w:sz w:val="22"/>
          <w:szCs w:val="22"/>
        </w:rPr>
        <w:t>5</w:t>
      </w:r>
      <w:r w:rsidRPr="00085EE0">
        <w:rPr>
          <w:i w:val="0"/>
          <w:color w:val="000000" w:themeColor="text1"/>
          <w:sz w:val="22"/>
          <w:szCs w:val="22"/>
        </w:rPr>
        <w:t>. člen</w:t>
      </w:r>
    </w:p>
    <w:p w:rsidR="000458EF" w:rsidRPr="00085EE0" w:rsidRDefault="000458EF" w:rsidP="000458EF">
      <w:pPr>
        <w:tabs>
          <w:tab w:val="num" w:pos="0"/>
        </w:tabs>
        <w:ind w:left="1134"/>
        <w:jc w:val="center"/>
        <w:rPr>
          <w:i w:val="0"/>
          <w:color w:val="000000" w:themeColor="text1"/>
          <w:sz w:val="22"/>
          <w:szCs w:val="22"/>
        </w:rPr>
      </w:pPr>
    </w:p>
    <w:p w:rsidR="000458EF" w:rsidRPr="00085EE0" w:rsidRDefault="000458EF" w:rsidP="000458EF">
      <w:pPr>
        <w:ind w:left="1134"/>
        <w:jc w:val="both"/>
        <w:rPr>
          <w:color w:val="000000" w:themeColor="text1"/>
          <w:sz w:val="22"/>
          <w:szCs w:val="22"/>
        </w:rPr>
      </w:pPr>
      <w:r w:rsidRPr="00085EE0">
        <w:rPr>
          <w:color w:val="000000" w:themeColor="text1"/>
          <w:sz w:val="22"/>
          <w:szCs w:val="22"/>
        </w:rPr>
        <w:t>(Opomba: Določbe tega člena veljajo samo v primeru, če bo izvajalec nastopal skupaj s podizvajalci. V nasprotnem primeru se ta člen črta, ostale člene te pogodbe pa se ustrezno preštevilči.)</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bo pogodbena dela izvedel skupaj z naslednjim/i podizvajalcem/i:</w:t>
      </w: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(naziv), …………………….. (polni naslov), matična številka. …………………………………., davčna številka/identifikacijska številka za DDV ……………….., bo izvedel …………….……………….. (navesti predmet in vsako vrsto ter količino del, ki jih bo izvedel podizvajalec). Vrednost teh del znaša …………. EUR. Podizvajalec  bo dela izvedel ………….. (navesti kraj izvedbe del) najkasneje do ……/ v roku …….. dni od …………</w:t>
      </w:r>
    </w:p>
    <w:p w:rsidR="000458EF" w:rsidRPr="00085EE0" w:rsidRDefault="000458EF" w:rsidP="000458EF">
      <w:pPr>
        <w:ind w:left="1134"/>
        <w:jc w:val="both"/>
        <w:rPr>
          <w:color w:val="000000" w:themeColor="text1"/>
          <w:sz w:val="22"/>
          <w:szCs w:val="22"/>
        </w:rPr>
      </w:pPr>
    </w:p>
    <w:p w:rsidR="000458EF" w:rsidRPr="00085EE0" w:rsidRDefault="000458EF" w:rsidP="000458EF">
      <w:pPr>
        <w:ind w:left="1134"/>
        <w:jc w:val="both"/>
        <w:rPr>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color w:val="000000" w:themeColor="text1"/>
          <w:sz w:val="22"/>
          <w:szCs w:val="22"/>
        </w:rPr>
        <w:t xml:space="preserve">(Opomba: Če je podizvajalcev več, se zgornje podatke navede za vsakega podizvajalca posebej in  preostalo besedilo tega člena ustrezno spremeni, glede na število podizvajalcev.)  </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0458EF"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Zamenjavo podizvajalcev ali vključitev novega podizvajalca pogodbeni stranki uredita z dodatkom k tej pogodbi.</w:t>
      </w:r>
    </w:p>
    <w:p w:rsidR="000458EF" w:rsidRPr="00085EE0" w:rsidRDefault="000458EF" w:rsidP="000458EF">
      <w:pPr>
        <w:ind w:left="1134"/>
        <w:jc w:val="both"/>
        <w:rPr>
          <w:i w:val="0"/>
          <w:color w:val="000000" w:themeColor="text1"/>
          <w:sz w:val="16"/>
          <w:szCs w:val="16"/>
        </w:rPr>
      </w:pPr>
    </w:p>
    <w:p w:rsidR="000458EF" w:rsidRDefault="000458EF" w:rsidP="000458EF">
      <w:pPr>
        <w:ind w:left="1134"/>
        <w:jc w:val="both"/>
        <w:rPr>
          <w:i w:val="0"/>
          <w:color w:val="000000" w:themeColor="text1"/>
          <w:sz w:val="22"/>
          <w:szCs w:val="22"/>
        </w:rPr>
      </w:pPr>
      <w:r w:rsidRPr="00085EE0">
        <w:rPr>
          <w:i w:val="0"/>
          <w:color w:val="000000" w:themeColor="text1"/>
          <w:sz w:val="22"/>
          <w:szCs w:val="22"/>
        </w:rPr>
        <w:t xml:space="preserve">V razmerju do naročnika izvajalec v celoti odgovarja za izvedbo del, ki so predmet te pogodbe. </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rsidR="000458EF" w:rsidRPr="00085EE0" w:rsidRDefault="000458EF" w:rsidP="000458EF">
      <w:pPr>
        <w:ind w:left="1134" w:right="-2"/>
        <w:jc w:val="both"/>
        <w:rPr>
          <w:i w:val="0"/>
          <w:color w:val="000000" w:themeColor="text1"/>
          <w:sz w:val="16"/>
          <w:szCs w:val="16"/>
        </w:rPr>
      </w:pPr>
    </w:p>
    <w:p w:rsidR="000458EF" w:rsidRPr="00085EE0" w:rsidRDefault="000458EF" w:rsidP="000458EF">
      <w:pPr>
        <w:ind w:left="1134" w:right="-2"/>
        <w:jc w:val="both"/>
        <w:rPr>
          <w:rFonts w:eastAsia="Calibri"/>
          <w:i w:val="0"/>
          <w:color w:val="000000" w:themeColor="text1"/>
          <w:sz w:val="22"/>
          <w:szCs w:val="22"/>
          <w:shd w:val="clear" w:color="auto" w:fill="FFFFFF"/>
          <w:lang w:eastAsia="en-US"/>
        </w:rPr>
      </w:pPr>
      <w:r w:rsidRPr="00085EE0">
        <w:rPr>
          <w:i w:val="0"/>
          <w:color w:val="000000" w:themeColor="text1"/>
          <w:sz w:val="22"/>
          <w:szCs w:val="22"/>
        </w:rPr>
        <w:t>Izvajalec mora za vse podizvajalce, ki niso zahtevali neposrednega plačila  in za katere neposredno plačilo ni obvezno  naročniku najpozneje v 60 (šestdesetih) dneh od plačila končne situacije naročniku poslati s</w:t>
      </w:r>
      <w:r w:rsidRPr="00085EE0">
        <w:rPr>
          <w:rFonts w:eastAsia="Calibri"/>
          <w:i w:val="0"/>
          <w:color w:val="000000" w:themeColor="text1"/>
          <w:sz w:val="22"/>
          <w:szCs w:val="22"/>
          <w:shd w:val="clear" w:color="auto" w:fill="FFFFFF"/>
          <w:lang w:eastAsia="en-US"/>
        </w:rPr>
        <w:t xml:space="preserve">vojo pisno izjavo in pisno izjavo podizvajalca, da je podizvajalec prejel plačilo za izvedena dela po tej pogodbi. </w:t>
      </w:r>
    </w:p>
    <w:p w:rsidR="000458EF" w:rsidRPr="00085EE0" w:rsidRDefault="000458EF" w:rsidP="000458EF">
      <w:pPr>
        <w:ind w:left="1134" w:right="-2"/>
        <w:jc w:val="both"/>
        <w:rPr>
          <w:rFonts w:eastAsia="Calibri"/>
          <w:i w:val="0"/>
          <w:color w:val="000000" w:themeColor="text1"/>
          <w:sz w:val="22"/>
          <w:szCs w:val="22"/>
          <w:shd w:val="clear" w:color="auto" w:fill="FFFFFF"/>
          <w:lang w:eastAsia="en-US"/>
        </w:rPr>
      </w:pPr>
    </w:p>
    <w:p w:rsidR="000458EF" w:rsidRPr="00085EE0" w:rsidRDefault="000458EF" w:rsidP="000458EF">
      <w:pPr>
        <w:ind w:left="1134" w:right="-2"/>
        <w:jc w:val="both"/>
        <w:rPr>
          <w:rFonts w:eastAsia="Calibri"/>
          <w:i w:val="0"/>
          <w:color w:val="000000" w:themeColor="text1"/>
          <w:sz w:val="22"/>
          <w:szCs w:val="22"/>
          <w:shd w:val="clear" w:color="auto" w:fill="FFFFFF"/>
          <w:lang w:eastAsia="en-US"/>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t>Neposredna plačila podizvajalcem</w:t>
      </w:r>
    </w:p>
    <w:p w:rsidR="000458EF" w:rsidRPr="00085EE0" w:rsidRDefault="000458EF" w:rsidP="000458EF">
      <w:pPr>
        <w:ind w:left="1134"/>
        <w:jc w:val="both"/>
        <w:rPr>
          <w:i w:val="0"/>
          <w:color w:val="000000" w:themeColor="text1"/>
          <w:sz w:val="22"/>
          <w:szCs w:val="22"/>
        </w:rPr>
      </w:pPr>
    </w:p>
    <w:p w:rsidR="000458EF" w:rsidRPr="00085EE0" w:rsidRDefault="000458EF" w:rsidP="000458EF">
      <w:pPr>
        <w:numPr>
          <w:ilvl w:val="12"/>
          <w:numId w:val="0"/>
        </w:numPr>
        <w:ind w:left="1134"/>
        <w:jc w:val="center"/>
        <w:rPr>
          <w:i w:val="0"/>
          <w:color w:val="000000" w:themeColor="text1"/>
          <w:sz w:val="22"/>
          <w:szCs w:val="22"/>
        </w:rPr>
      </w:pPr>
      <w:r>
        <w:rPr>
          <w:i w:val="0"/>
          <w:color w:val="000000" w:themeColor="text1"/>
          <w:sz w:val="22"/>
          <w:szCs w:val="22"/>
        </w:rPr>
        <w:t>6</w:t>
      </w:r>
      <w:r w:rsidRPr="00085EE0">
        <w:rPr>
          <w:i w:val="0"/>
          <w:color w:val="000000" w:themeColor="text1"/>
          <w:sz w:val="22"/>
          <w:szCs w:val="22"/>
        </w:rPr>
        <w:t>. člen</w:t>
      </w:r>
    </w:p>
    <w:p w:rsidR="000458EF" w:rsidRPr="00085EE0" w:rsidRDefault="000458EF" w:rsidP="000458EF">
      <w:pPr>
        <w:ind w:left="1134"/>
        <w:jc w:val="both"/>
        <w:rPr>
          <w:color w:val="000000" w:themeColor="text1"/>
          <w:sz w:val="22"/>
          <w:szCs w:val="22"/>
        </w:rPr>
      </w:pPr>
    </w:p>
    <w:p w:rsidR="000458EF" w:rsidRPr="00085EE0" w:rsidRDefault="000458EF" w:rsidP="000458EF">
      <w:pPr>
        <w:ind w:left="1134"/>
        <w:jc w:val="both"/>
        <w:rPr>
          <w:color w:val="000000" w:themeColor="text1"/>
          <w:sz w:val="22"/>
          <w:szCs w:val="22"/>
        </w:rPr>
      </w:pPr>
      <w:r w:rsidRPr="00085EE0">
        <w:rPr>
          <w:color w:val="000000" w:themeColor="text1"/>
          <w:sz w:val="22"/>
          <w:szCs w:val="22"/>
        </w:rPr>
        <w:t>(Opomba: Določbe tega člena veljajo samo v primeru, če podizvajalec zahteva neposredno plačilo s strani naročnika. V nasprotnem primeru se ta člen črta, ostale člene te pogodbe pa se ustrezno preštevilči.)</w:t>
      </w:r>
    </w:p>
    <w:p w:rsidR="000458EF" w:rsidRPr="00085EE0" w:rsidRDefault="000458EF" w:rsidP="000458EF">
      <w:pPr>
        <w:ind w:left="1134"/>
        <w:jc w:val="both"/>
        <w:rPr>
          <w:color w:val="000000" w:themeColor="text1"/>
          <w:sz w:val="22"/>
          <w:szCs w:val="22"/>
        </w:rPr>
      </w:pPr>
    </w:p>
    <w:p w:rsidR="000458EF" w:rsidRPr="00085EE0" w:rsidRDefault="000458EF" w:rsidP="000458EF">
      <w:pPr>
        <w:pStyle w:val="Brezrazmikov"/>
        <w:ind w:left="1134"/>
        <w:jc w:val="both"/>
        <w:rPr>
          <w:i w:val="0"/>
          <w:color w:val="000000" w:themeColor="text1"/>
          <w:sz w:val="22"/>
          <w:szCs w:val="22"/>
        </w:rPr>
      </w:pPr>
      <w:r w:rsidRPr="00085EE0">
        <w:rPr>
          <w:i w:val="0"/>
          <w:color w:val="000000" w:themeColor="text1"/>
          <w:sz w:val="22"/>
          <w:szCs w:val="22"/>
        </w:rPr>
        <w:t xml:space="preserve">Izvajalec je naročniku v ponudbi priložil zahteve za neposredno plačilo za </w:t>
      </w:r>
      <w:proofErr w:type="spellStart"/>
      <w:r w:rsidRPr="00085EE0">
        <w:rPr>
          <w:i w:val="0"/>
          <w:color w:val="000000" w:themeColor="text1"/>
          <w:sz w:val="22"/>
          <w:szCs w:val="22"/>
        </w:rPr>
        <w:t>naslednj</w:t>
      </w:r>
      <w:proofErr w:type="spellEnd"/>
      <w:r w:rsidRPr="00085EE0">
        <w:rPr>
          <w:i w:val="0"/>
          <w:color w:val="000000" w:themeColor="text1"/>
          <w:sz w:val="22"/>
          <w:szCs w:val="22"/>
        </w:rPr>
        <w:t xml:space="preserve">-ega/-e </w:t>
      </w:r>
      <w:proofErr w:type="spellStart"/>
      <w:r w:rsidRPr="00085EE0">
        <w:rPr>
          <w:i w:val="0"/>
          <w:color w:val="000000" w:themeColor="text1"/>
          <w:sz w:val="22"/>
          <w:szCs w:val="22"/>
        </w:rPr>
        <w:t>podizvajalc</w:t>
      </w:r>
      <w:proofErr w:type="spellEnd"/>
      <w:r w:rsidRPr="00085EE0">
        <w:rPr>
          <w:i w:val="0"/>
          <w:color w:val="000000" w:themeColor="text1"/>
          <w:sz w:val="22"/>
          <w:szCs w:val="22"/>
        </w:rPr>
        <w:t>-a/-e:</w:t>
      </w:r>
    </w:p>
    <w:p w:rsidR="000458EF" w:rsidRPr="00085EE0" w:rsidRDefault="000458EF" w:rsidP="000458EF">
      <w:pPr>
        <w:pStyle w:val="Brezrazmikov"/>
        <w:ind w:left="1134"/>
        <w:rPr>
          <w:i w:val="0"/>
          <w:color w:val="000000" w:themeColor="text1"/>
          <w:sz w:val="22"/>
          <w:szCs w:val="22"/>
        </w:rPr>
      </w:pPr>
      <w:r w:rsidRPr="00085EE0">
        <w:rPr>
          <w:i w:val="0"/>
          <w:color w:val="000000" w:themeColor="text1"/>
          <w:sz w:val="22"/>
          <w:szCs w:val="22"/>
        </w:rPr>
        <w:t>- ……………………………………,</w:t>
      </w:r>
    </w:p>
    <w:p w:rsidR="000458EF" w:rsidRPr="00085EE0" w:rsidRDefault="000458EF" w:rsidP="000458EF">
      <w:pPr>
        <w:pStyle w:val="Brezrazmikov"/>
        <w:ind w:left="1134"/>
        <w:rPr>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je naročniku za podizvajalce, ki so zahtevali neposredno plačilo za opravljena dela, priložil tudi soglasje, na podlagi katerega naročnik namesto izvajalca poravna podizvajalčevo terjatev do izvajalca.</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085EE0">
        <w:rPr>
          <w:i w:val="0"/>
          <w:color w:val="000000" w:themeColor="text1"/>
          <w:sz w:val="22"/>
          <w:szCs w:val="22"/>
        </w:rPr>
        <w:t>ev</w:t>
      </w:r>
      <w:proofErr w:type="spellEnd"/>
      <w:r w:rsidRPr="00085EE0">
        <w:rPr>
          <w:i w:val="0"/>
          <w:color w:val="000000" w:themeColor="text1"/>
          <w:sz w:val="22"/>
          <w:szCs w:val="22"/>
        </w:rPr>
        <w:t xml:space="preserve">, ki jih je predhodno potrdil. </w:t>
      </w:r>
    </w:p>
    <w:p w:rsidR="000458EF" w:rsidRPr="00085EE0" w:rsidRDefault="000458EF" w:rsidP="000458EF">
      <w:pPr>
        <w:ind w:left="1134" w:right="-2"/>
        <w:jc w:val="both"/>
        <w:rPr>
          <w:rFonts w:eastAsia="Calibri"/>
          <w:i w:val="0"/>
          <w:color w:val="000000" w:themeColor="text1"/>
          <w:sz w:val="22"/>
          <w:szCs w:val="22"/>
          <w:shd w:val="clear" w:color="auto" w:fill="FFFFFF"/>
          <w:lang w:eastAsia="en-US"/>
        </w:rPr>
      </w:pP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Način obračuna in plačila pogodbenih del</w:t>
      </w:r>
    </w:p>
    <w:p w:rsidR="000458EF" w:rsidRPr="00085EE0" w:rsidRDefault="000458EF" w:rsidP="000458EF">
      <w:pPr>
        <w:ind w:left="1134" w:right="-286"/>
        <w:jc w:val="both"/>
        <w:rPr>
          <w:b/>
          <w:i w:val="0"/>
          <w:color w:val="000000" w:themeColor="text1"/>
          <w:sz w:val="22"/>
          <w:szCs w:val="22"/>
        </w:rPr>
      </w:pPr>
    </w:p>
    <w:p w:rsidR="000458EF" w:rsidRDefault="000458EF" w:rsidP="000458EF">
      <w:pPr>
        <w:ind w:left="1134" w:right="-286"/>
        <w:jc w:val="center"/>
        <w:rPr>
          <w:i w:val="0"/>
          <w:color w:val="000000" w:themeColor="text1"/>
          <w:sz w:val="22"/>
          <w:szCs w:val="22"/>
        </w:rPr>
      </w:pPr>
      <w:r>
        <w:rPr>
          <w:i w:val="0"/>
          <w:color w:val="000000" w:themeColor="text1"/>
          <w:sz w:val="22"/>
          <w:szCs w:val="22"/>
        </w:rPr>
        <w:t>7</w:t>
      </w:r>
      <w:r w:rsidRPr="00085EE0">
        <w:rPr>
          <w:i w:val="0"/>
          <w:color w:val="000000" w:themeColor="text1"/>
          <w:sz w:val="22"/>
          <w:szCs w:val="22"/>
        </w:rPr>
        <w:t>. člen</w:t>
      </w:r>
    </w:p>
    <w:p w:rsidR="000458EF" w:rsidRPr="00085EE0" w:rsidRDefault="000458EF" w:rsidP="000458EF">
      <w:pPr>
        <w:ind w:left="1134" w:right="-286"/>
        <w:jc w:val="center"/>
        <w:rPr>
          <w:i w:val="0"/>
          <w:color w:val="000000" w:themeColor="text1"/>
          <w:sz w:val="22"/>
          <w:szCs w:val="22"/>
        </w:rPr>
      </w:pPr>
    </w:p>
    <w:p w:rsidR="000458EF" w:rsidRPr="00D61C68" w:rsidRDefault="000458EF" w:rsidP="000458EF">
      <w:pPr>
        <w:ind w:left="1134"/>
        <w:jc w:val="both"/>
        <w:rPr>
          <w:rFonts w:eastAsia="Calibri"/>
          <w:i w:val="0"/>
          <w:sz w:val="22"/>
          <w:szCs w:val="22"/>
        </w:rPr>
      </w:pPr>
      <w:r w:rsidRPr="00D61C68">
        <w:rPr>
          <w:rFonts w:eastAsia="Calibri"/>
          <w:i w:val="0"/>
          <w:sz w:val="22"/>
          <w:szCs w:val="22"/>
        </w:rPr>
        <w:t>Opravljena dela po tej pogodbi bo izvajalec obračunaval z začasnimi mesečnimi situacijami in končno situacijo za vsako fazo pogodbenih del. Začasne mesečne situacije bo izvajalec izstavil na podlagi popisa dejansko izvedenih del ter dobavljene in zmontirane opreme na objektu v prejšnjem mesecu, vendar ne več od pogodbene vrednosti za postavke, ki so bile izvedene ali dobavljene in zmontirane.</w:t>
      </w:r>
    </w:p>
    <w:p w:rsidR="000458EF" w:rsidRPr="00D61C68" w:rsidRDefault="000458EF" w:rsidP="000458EF">
      <w:pPr>
        <w:numPr>
          <w:ilvl w:val="12"/>
          <w:numId w:val="0"/>
        </w:numPr>
        <w:ind w:left="1134"/>
        <w:jc w:val="both"/>
        <w:rPr>
          <w:i w:val="0"/>
          <w:sz w:val="22"/>
          <w:szCs w:val="22"/>
        </w:rPr>
      </w:pPr>
    </w:p>
    <w:p w:rsidR="000458EF" w:rsidRPr="00D61C68" w:rsidRDefault="000458EF" w:rsidP="000458EF">
      <w:pPr>
        <w:numPr>
          <w:ilvl w:val="12"/>
          <w:numId w:val="0"/>
        </w:numPr>
        <w:ind w:left="1134"/>
        <w:jc w:val="both"/>
        <w:rPr>
          <w:i w:val="0"/>
          <w:sz w:val="22"/>
          <w:szCs w:val="22"/>
        </w:rPr>
      </w:pPr>
      <w:r w:rsidRPr="00D61C68">
        <w:rPr>
          <w:i w:val="0"/>
          <w:sz w:val="22"/>
          <w:szCs w:val="22"/>
        </w:rPr>
        <w:t>Obračunsko obdobje je od prvega do zadnjega dne v mesecu.</w:t>
      </w:r>
    </w:p>
    <w:p w:rsidR="000458EF" w:rsidRPr="00D61C68" w:rsidRDefault="000458EF" w:rsidP="000458EF">
      <w:pPr>
        <w:numPr>
          <w:ilvl w:val="12"/>
          <w:numId w:val="0"/>
        </w:numPr>
        <w:ind w:left="1134"/>
        <w:jc w:val="both"/>
        <w:rPr>
          <w:i w:val="0"/>
          <w:sz w:val="22"/>
          <w:szCs w:val="22"/>
        </w:rPr>
      </w:pPr>
    </w:p>
    <w:p w:rsidR="000458EF" w:rsidRPr="00D61C68" w:rsidRDefault="000458EF" w:rsidP="000458EF">
      <w:pPr>
        <w:numPr>
          <w:ilvl w:val="12"/>
          <w:numId w:val="0"/>
        </w:numPr>
        <w:ind w:left="1134"/>
        <w:jc w:val="both"/>
        <w:rPr>
          <w:bCs/>
          <w:i w:val="0"/>
          <w:sz w:val="22"/>
          <w:szCs w:val="22"/>
        </w:rPr>
      </w:pPr>
    </w:p>
    <w:p w:rsidR="000458EF" w:rsidRPr="00D61C68" w:rsidRDefault="000458EF" w:rsidP="000458EF">
      <w:pPr>
        <w:ind w:left="1134"/>
        <w:jc w:val="both"/>
        <w:rPr>
          <w:sz w:val="22"/>
          <w:szCs w:val="22"/>
        </w:rPr>
      </w:pPr>
      <w:r w:rsidRPr="00D61C68">
        <w:rPr>
          <w:sz w:val="22"/>
          <w:szCs w:val="22"/>
        </w:rPr>
        <w:t>(VARIANTA: Te določbe se uporabljajo namesto zgornjih določb tega člena v primeru, če bo izvajalec pri izvedbi javnega naročila nastopal skupaj s podizvajalci, ki zahtevajo neposredno plačilo s strani naročnika. V nasprotnem primeru se te določbe črta).</w:t>
      </w:r>
    </w:p>
    <w:p w:rsidR="000458EF" w:rsidRPr="00D61C68" w:rsidRDefault="000458EF" w:rsidP="000458EF">
      <w:pPr>
        <w:ind w:left="1134"/>
        <w:jc w:val="both"/>
        <w:rPr>
          <w:sz w:val="22"/>
          <w:szCs w:val="22"/>
        </w:rPr>
      </w:pPr>
    </w:p>
    <w:p w:rsidR="000458EF" w:rsidRDefault="000458EF" w:rsidP="000458EF">
      <w:pPr>
        <w:ind w:left="1134"/>
        <w:jc w:val="both"/>
        <w:rPr>
          <w:rFonts w:eastAsia="Calibri"/>
          <w:i w:val="0"/>
          <w:color w:val="000000" w:themeColor="text1"/>
          <w:sz w:val="22"/>
          <w:szCs w:val="22"/>
        </w:rPr>
      </w:pPr>
      <w:r w:rsidRPr="00D61C68">
        <w:rPr>
          <w:i w:val="0"/>
          <w:sz w:val="22"/>
          <w:szCs w:val="22"/>
        </w:rPr>
        <w:t>Opravljena dela po tej pogodbi bodo izvajalec in podizvajalci obračunali z začasnimi mesečnimi situacijami in končno situacijo za vsako fazo pogodbenih del</w:t>
      </w:r>
      <w:r w:rsidRPr="00D61C68">
        <w:rPr>
          <w:rFonts w:ascii="Arial" w:hAnsi="Arial" w:cs="Arial"/>
          <w:i w:val="0"/>
          <w:sz w:val="22"/>
          <w:szCs w:val="22"/>
        </w:rPr>
        <w:t xml:space="preserve">.  </w:t>
      </w:r>
      <w:r w:rsidRPr="00D61C68">
        <w:rPr>
          <w:rFonts w:eastAsia="Calibri"/>
          <w:i w:val="0"/>
          <w:sz w:val="22"/>
          <w:szCs w:val="22"/>
        </w:rPr>
        <w:t xml:space="preserve">Začasne mesečne situacije bo izvajalec izstavil na podlagi popisa dejansko izvedenih del ter dobavljene in zmontirane opreme na objektu v prejšnjem mesecu, vendar </w:t>
      </w:r>
      <w:r w:rsidRPr="000E45A2">
        <w:rPr>
          <w:rFonts w:eastAsia="Calibri"/>
          <w:i w:val="0"/>
          <w:color w:val="000000" w:themeColor="text1"/>
          <w:sz w:val="22"/>
          <w:szCs w:val="22"/>
        </w:rPr>
        <w:t>ne več od pogodbene vrednosti za postavke, ki so bile izvedene ali dobavljene in zmontirane.</w:t>
      </w:r>
    </w:p>
    <w:p w:rsidR="000458EF" w:rsidRPr="00085EE0" w:rsidRDefault="000458EF" w:rsidP="000458EF">
      <w:pPr>
        <w:ind w:left="1134"/>
        <w:jc w:val="both"/>
        <w:rPr>
          <w:i w:val="0"/>
          <w:color w:val="000000" w:themeColor="text1"/>
          <w:sz w:val="22"/>
          <w:szCs w:val="22"/>
        </w:rPr>
      </w:pPr>
    </w:p>
    <w:p w:rsidR="000458EF" w:rsidRPr="00DD1E13" w:rsidRDefault="000458EF" w:rsidP="000458EF">
      <w:pPr>
        <w:numPr>
          <w:ilvl w:val="12"/>
          <w:numId w:val="0"/>
        </w:numPr>
        <w:ind w:left="1134"/>
        <w:jc w:val="both"/>
        <w:rPr>
          <w:i w:val="0"/>
          <w:color w:val="000000" w:themeColor="text1"/>
          <w:sz w:val="22"/>
          <w:szCs w:val="22"/>
        </w:rPr>
      </w:pPr>
      <w:r w:rsidRPr="00DD1E13">
        <w:rPr>
          <w:i w:val="0"/>
          <w:color w:val="000000" w:themeColor="text1"/>
          <w:sz w:val="22"/>
          <w:szCs w:val="22"/>
        </w:rPr>
        <w:t>Obračunsko obdobje je od prvega do zadnjega dne v mesecu.</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Pr>
          <w:i w:val="0"/>
          <w:color w:val="000000" w:themeColor="text1"/>
          <w:sz w:val="22"/>
          <w:szCs w:val="22"/>
        </w:rPr>
        <w:lastRenderedPageBreak/>
        <w:t>Izvajalec mora v vsaki izstavljeni situaciji</w:t>
      </w:r>
      <w:r w:rsidRPr="00085EE0">
        <w:rPr>
          <w:i w:val="0"/>
          <w:color w:val="000000" w:themeColor="text1"/>
          <w:sz w:val="22"/>
          <w:szCs w:val="22"/>
        </w:rPr>
        <w:t xml:space="preserve"> prikazati obračun deležev plačil vsem nominiranim podizvajalcem.</w:t>
      </w:r>
    </w:p>
    <w:p w:rsidR="000458EF" w:rsidRDefault="000458EF" w:rsidP="000458EF">
      <w:pPr>
        <w:numPr>
          <w:ilvl w:val="12"/>
          <w:numId w:val="0"/>
        </w:numPr>
        <w:ind w:left="1134"/>
        <w:jc w:val="both"/>
        <w:rPr>
          <w:i w:val="0"/>
          <w:color w:val="000000" w:themeColor="text1"/>
          <w:sz w:val="22"/>
          <w:szCs w:val="22"/>
        </w:rPr>
      </w:pPr>
    </w:p>
    <w:p w:rsidR="000458EF" w:rsidRPr="00085EE0" w:rsidRDefault="000458EF" w:rsidP="000458EF">
      <w:pPr>
        <w:pStyle w:val="Odstavekseznama"/>
        <w:ind w:left="1134"/>
        <w:jc w:val="center"/>
        <w:rPr>
          <w:i w:val="0"/>
          <w:color w:val="000000" w:themeColor="text1"/>
          <w:sz w:val="22"/>
          <w:szCs w:val="22"/>
        </w:rPr>
      </w:pPr>
      <w:r>
        <w:rPr>
          <w:i w:val="0"/>
          <w:color w:val="000000" w:themeColor="text1"/>
          <w:sz w:val="22"/>
          <w:szCs w:val="22"/>
        </w:rPr>
        <w:t>8</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Izvajalec je dolžan najkasneje do vsakega 5. (petega) dne v mesecu za pretekli mesec sestaviti in posredovati naročniku v potr</w:t>
      </w:r>
      <w:r>
        <w:rPr>
          <w:i w:val="0"/>
          <w:color w:val="000000" w:themeColor="text1"/>
          <w:sz w:val="22"/>
          <w:szCs w:val="22"/>
        </w:rPr>
        <w:t>ditev začasno mesečno situacijo.</w:t>
      </w:r>
      <w:r w:rsidRPr="003E659F">
        <w:rPr>
          <w:i w:val="0"/>
          <w:color w:val="000000" w:themeColor="text1"/>
          <w:sz w:val="22"/>
          <w:szCs w:val="22"/>
        </w:rPr>
        <w:t xml:space="preserve"> </w:t>
      </w:r>
      <w:r w:rsidRPr="00085EE0">
        <w:rPr>
          <w:i w:val="0"/>
          <w:color w:val="000000" w:themeColor="text1"/>
          <w:sz w:val="22"/>
          <w:szCs w:val="22"/>
        </w:rPr>
        <w:t>Končno situacijo izstavi izvajalec po</w:t>
      </w:r>
      <w:r w:rsidRPr="006513A4">
        <w:rPr>
          <w:i w:val="0"/>
          <w:color w:val="000000" w:themeColor="text1"/>
          <w:sz w:val="22"/>
          <w:szCs w:val="22"/>
        </w:rPr>
        <w:t xml:space="preserve"> </w:t>
      </w:r>
      <w:r w:rsidRPr="00085EE0">
        <w:rPr>
          <w:i w:val="0"/>
          <w:color w:val="000000" w:themeColor="text1"/>
          <w:sz w:val="22"/>
          <w:szCs w:val="22"/>
        </w:rPr>
        <w:t>končanem prevzemu pogodbenih del</w:t>
      </w:r>
      <w:r>
        <w:rPr>
          <w:i w:val="0"/>
          <w:color w:val="000000" w:themeColor="text1"/>
          <w:sz w:val="22"/>
          <w:szCs w:val="22"/>
        </w:rPr>
        <w:t xml:space="preserve"> posamezne faze</w:t>
      </w:r>
      <w:r w:rsidRPr="00085EE0">
        <w:rPr>
          <w:i w:val="0"/>
          <w:color w:val="000000" w:themeColor="text1"/>
          <w:sz w:val="22"/>
          <w:szCs w:val="22"/>
        </w:rPr>
        <w:t>.</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Izvajalec je dolžan situacije posredovati naročniku izključno v elektronski obliki (e-račun).</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lang w:eastAsia="en-US"/>
        </w:rPr>
        <w:t xml:space="preserve">Situacije (e-računi) </w:t>
      </w:r>
      <w:r w:rsidRPr="00085EE0">
        <w:rPr>
          <w:i w:val="0"/>
          <w:color w:val="000000" w:themeColor="text1"/>
          <w:sz w:val="22"/>
          <w:szCs w:val="22"/>
        </w:rPr>
        <w:t xml:space="preserve">se </w:t>
      </w:r>
      <w:r w:rsidRPr="00085EE0">
        <w:rPr>
          <w:i w:val="0"/>
          <w:color w:val="000000" w:themeColor="text1"/>
          <w:sz w:val="22"/>
          <w:szCs w:val="22"/>
          <w:lang w:eastAsia="en-US"/>
        </w:rPr>
        <w:t xml:space="preserve">naročniku </w:t>
      </w:r>
      <w:r w:rsidRPr="00085EE0">
        <w:rPr>
          <w:i w:val="0"/>
          <w:color w:val="000000" w:themeColor="text1"/>
          <w:sz w:val="22"/>
          <w:szCs w:val="22"/>
        </w:rPr>
        <w:t>izstavijo na naslov Mestna občina Ljubljana, Mestni trg 1, za Službo za razvojne projekte in investicije, 1000 Ljubljana. Na situaciji (e-račun</w:t>
      </w:r>
      <w:r>
        <w:rPr>
          <w:i w:val="0"/>
          <w:color w:val="000000" w:themeColor="text1"/>
          <w:sz w:val="22"/>
          <w:szCs w:val="22"/>
        </w:rPr>
        <w:t>u</w:t>
      </w:r>
      <w:r w:rsidRPr="00085EE0">
        <w:rPr>
          <w:i w:val="0"/>
          <w:color w:val="000000" w:themeColor="text1"/>
          <w:sz w:val="22"/>
          <w:szCs w:val="22"/>
        </w:rPr>
        <w:t xml:space="preserve">) mora biti obvezno navedena številka pogodbe </w:t>
      </w:r>
      <w:r>
        <w:rPr>
          <w:b/>
          <w:i w:val="0"/>
          <w:color w:val="000000" w:themeColor="text1"/>
          <w:sz w:val="22"/>
          <w:szCs w:val="22"/>
        </w:rPr>
        <w:t>C</w:t>
      </w:r>
      <w:r w:rsidRPr="00960AE2">
        <w:rPr>
          <w:b/>
          <w:i w:val="0"/>
          <w:color w:val="000000" w:themeColor="text1"/>
          <w:sz w:val="22"/>
          <w:szCs w:val="22"/>
        </w:rPr>
        <w:t>7560-17-220086</w:t>
      </w:r>
      <w:r w:rsidRPr="00085EE0">
        <w:rPr>
          <w:i w:val="0"/>
          <w:color w:val="000000" w:themeColor="text1"/>
          <w:sz w:val="22"/>
          <w:szCs w:val="22"/>
          <w:lang w:eastAsia="en-US"/>
        </w:rPr>
        <w:t xml:space="preserve">, </w:t>
      </w:r>
      <w:r w:rsidRPr="00085EE0">
        <w:rPr>
          <w:i w:val="0"/>
          <w:color w:val="000000" w:themeColor="text1"/>
          <w:sz w:val="22"/>
          <w:szCs w:val="22"/>
        </w:rPr>
        <w:t xml:space="preserve">sicer bo </w:t>
      </w:r>
      <w:r w:rsidRPr="00085EE0">
        <w:rPr>
          <w:i w:val="0"/>
          <w:color w:val="000000" w:themeColor="text1"/>
          <w:sz w:val="22"/>
          <w:szCs w:val="22"/>
          <w:lang w:eastAsia="en-US"/>
        </w:rPr>
        <w:t xml:space="preserve">naročnik situacijo </w:t>
      </w:r>
      <w:r w:rsidRPr="00085EE0">
        <w:rPr>
          <w:i w:val="0"/>
          <w:color w:val="000000" w:themeColor="text1"/>
          <w:sz w:val="22"/>
          <w:szCs w:val="22"/>
        </w:rPr>
        <w:t xml:space="preserve">zavrnil kot nepopolno. Številka pogodbe je hkrati številka referenčnega dokumenta na e-računu. </w:t>
      </w:r>
    </w:p>
    <w:p w:rsidR="000458EF" w:rsidRPr="00085EE0" w:rsidRDefault="000458EF" w:rsidP="000458EF">
      <w:pPr>
        <w:numPr>
          <w:ilvl w:val="12"/>
          <w:numId w:val="0"/>
        </w:numPr>
        <w:ind w:left="1134"/>
        <w:jc w:val="both"/>
        <w:rPr>
          <w:b/>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 xml:space="preserve">Naročnik in odgovorni nadzornik sta dolžna situacijo pregledati v roku 20 (dvajsetih) dni po prejemu in jo potrditi oziroma zavrniti. Če naročnik v tem roku situacije niti ne potrdi  niti ne zavrne, se po poteku tega roka šteje, da je situacija (e-račun) potrjena.  </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Rok plačila situacije je 30. (trideseti) dan po prejemu pravilno izstavljene situacije (e-računa). Če zadnji dan plačilnega roka sovpada z dnem, ko je po zakonu dela prost dan, se za zadnji dan roka šteje naslednji delavnik.</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Naročnik bo potrjene situacije izvajalca plačeval na transakcijski račun izvajalca številka IBAN SI56…………….., odprt pri………………….. .</w:t>
      </w:r>
    </w:p>
    <w:p w:rsidR="000458EF"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color w:val="000000" w:themeColor="text1"/>
          <w:sz w:val="22"/>
          <w:szCs w:val="22"/>
        </w:rPr>
      </w:pPr>
      <w:r w:rsidRPr="00085EE0">
        <w:rPr>
          <w:color w:val="000000" w:themeColor="text1"/>
          <w:sz w:val="22"/>
          <w:szCs w:val="22"/>
        </w:rPr>
        <w:t>(VARIANTA: Te določbe se uporabljajo namesto zgornjih določb tega člena, če bo izvajalec pri izvedbi javnega naročila nastopal skupaj s podizvajalcem/i, ki zahteva/jo neposredna plačila s strani naročnika. V nasprotnem primeru se te določbe črta.)</w:t>
      </w:r>
    </w:p>
    <w:p w:rsidR="000458EF" w:rsidRPr="00085EE0" w:rsidRDefault="000458EF" w:rsidP="000458EF">
      <w:pPr>
        <w:ind w:left="1134"/>
        <w:jc w:val="both"/>
        <w:rPr>
          <w:i w:val="0"/>
          <w:color w:val="000000" w:themeColor="text1"/>
          <w:sz w:val="16"/>
          <w:szCs w:val="16"/>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 xml:space="preserve">Izvajalec je dolžan najkasneje do vsakega 20. (dvajsetega) v mesecu za pretekli mesec sestaviti in vročiti naročniku v potrditev začasno </w:t>
      </w:r>
      <w:r>
        <w:rPr>
          <w:i w:val="0"/>
          <w:color w:val="000000" w:themeColor="text1"/>
          <w:sz w:val="22"/>
          <w:szCs w:val="22"/>
        </w:rPr>
        <w:t xml:space="preserve">mesečno </w:t>
      </w:r>
      <w:r w:rsidRPr="00085EE0">
        <w:rPr>
          <w:i w:val="0"/>
          <w:color w:val="000000" w:themeColor="text1"/>
          <w:sz w:val="22"/>
          <w:szCs w:val="22"/>
        </w:rPr>
        <w:t>situacijo. Končno situacijo izstavi izvajalec po končnem prevzemu pogodbenih del</w:t>
      </w:r>
      <w:r>
        <w:rPr>
          <w:i w:val="0"/>
          <w:color w:val="000000" w:themeColor="text1"/>
          <w:sz w:val="22"/>
          <w:szCs w:val="22"/>
        </w:rPr>
        <w:t xml:space="preserve"> posamezne faze</w:t>
      </w:r>
      <w:r w:rsidRPr="00085EE0">
        <w:rPr>
          <w:i w:val="0"/>
          <w:color w:val="000000" w:themeColor="text1"/>
          <w:sz w:val="22"/>
          <w:szCs w:val="22"/>
        </w:rPr>
        <w:t xml:space="preserve">. </w:t>
      </w:r>
    </w:p>
    <w:p w:rsidR="000458EF" w:rsidRPr="00085EE0" w:rsidRDefault="000458EF" w:rsidP="000458EF">
      <w:pPr>
        <w:ind w:left="1134"/>
        <w:jc w:val="both"/>
        <w:rPr>
          <w:i w:val="0"/>
          <w:color w:val="000000" w:themeColor="text1"/>
          <w:sz w:val="16"/>
          <w:szCs w:val="16"/>
        </w:rPr>
      </w:pPr>
      <w:r>
        <w:rPr>
          <w:i w:val="0"/>
          <w:color w:val="000000" w:themeColor="text1"/>
          <w:sz w:val="16"/>
          <w:szCs w:val="16"/>
        </w:rPr>
        <w:t>'</w:t>
      </w: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0458EF" w:rsidRPr="00085EE0" w:rsidRDefault="000458EF" w:rsidP="000458EF">
      <w:pPr>
        <w:numPr>
          <w:ilvl w:val="12"/>
          <w:numId w:val="0"/>
        </w:numPr>
        <w:ind w:left="1134"/>
        <w:jc w:val="both"/>
        <w:rPr>
          <w:i w:val="0"/>
          <w:color w:val="000000" w:themeColor="text1"/>
          <w:sz w:val="16"/>
          <w:szCs w:val="16"/>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Izvajalec je dolžan situacije posredovati naročniku izključno v elektronski obliki (e-račun).</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lang w:eastAsia="en-US"/>
        </w:rPr>
        <w:t xml:space="preserve">Situacije (e-računi) </w:t>
      </w:r>
      <w:r w:rsidRPr="00085EE0">
        <w:rPr>
          <w:i w:val="0"/>
          <w:color w:val="000000" w:themeColor="text1"/>
          <w:sz w:val="22"/>
          <w:szCs w:val="22"/>
        </w:rPr>
        <w:t xml:space="preserve">se </w:t>
      </w:r>
      <w:r w:rsidRPr="00085EE0">
        <w:rPr>
          <w:i w:val="0"/>
          <w:color w:val="000000" w:themeColor="text1"/>
          <w:sz w:val="22"/>
          <w:szCs w:val="22"/>
          <w:lang w:eastAsia="en-US"/>
        </w:rPr>
        <w:t xml:space="preserve">naročniku </w:t>
      </w:r>
      <w:r w:rsidRPr="00085EE0">
        <w:rPr>
          <w:i w:val="0"/>
          <w:color w:val="000000" w:themeColor="text1"/>
          <w:sz w:val="22"/>
          <w:szCs w:val="22"/>
        </w:rPr>
        <w:t xml:space="preserve">izstavijo na naslov Mestna občina Ljubljana, Mestni trg 1, za Službo za razvojne projekte in investicije, 1000 Ljubljana. Na situaciji (e-račun) mora biti obvezno navedena številka pogodbe </w:t>
      </w:r>
      <w:r w:rsidRPr="00960AE2">
        <w:rPr>
          <w:b/>
          <w:i w:val="0"/>
          <w:color w:val="000000" w:themeColor="text1"/>
          <w:sz w:val="22"/>
          <w:szCs w:val="22"/>
        </w:rPr>
        <w:t>C7560-17-220086</w:t>
      </w:r>
      <w:r w:rsidRPr="00085EE0">
        <w:rPr>
          <w:i w:val="0"/>
          <w:color w:val="000000" w:themeColor="text1"/>
          <w:sz w:val="22"/>
          <w:szCs w:val="22"/>
          <w:lang w:eastAsia="en-US"/>
        </w:rPr>
        <w:t xml:space="preserve">, </w:t>
      </w:r>
      <w:r w:rsidRPr="00085EE0">
        <w:rPr>
          <w:i w:val="0"/>
          <w:color w:val="000000" w:themeColor="text1"/>
          <w:sz w:val="22"/>
          <w:szCs w:val="22"/>
        </w:rPr>
        <w:t xml:space="preserve">sicer bo </w:t>
      </w:r>
      <w:r w:rsidRPr="00085EE0">
        <w:rPr>
          <w:i w:val="0"/>
          <w:color w:val="000000" w:themeColor="text1"/>
          <w:sz w:val="22"/>
          <w:szCs w:val="22"/>
          <w:lang w:eastAsia="en-US"/>
        </w:rPr>
        <w:t xml:space="preserve">naročnik situacijo </w:t>
      </w:r>
      <w:r w:rsidRPr="00085EE0">
        <w:rPr>
          <w:i w:val="0"/>
          <w:color w:val="000000" w:themeColor="text1"/>
          <w:sz w:val="22"/>
          <w:szCs w:val="22"/>
        </w:rPr>
        <w:t xml:space="preserve">zavrnil kot nepopolno. Številka pogodbe je hkrati številka referenčnega dokumenta na e-računu. </w:t>
      </w:r>
    </w:p>
    <w:p w:rsidR="000458EF" w:rsidRPr="00085EE0" w:rsidRDefault="000458EF" w:rsidP="000458EF">
      <w:pPr>
        <w:numPr>
          <w:ilvl w:val="12"/>
          <w:numId w:val="0"/>
        </w:numPr>
        <w:ind w:left="1134"/>
        <w:jc w:val="both"/>
        <w:rPr>
          <w:b/>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 xml:space="preserve">Naročnik in odgovorni nadzornik sta dolžna situacijo pregledati v roku 20 (dvajsetih) dni po prejemu in jo potrditi oziroma zavrniti. Če naročnik v tem roku situacije niti ne potrdi  niti ne zavrne, se po poteku tega roka šteje, da je situacija (e-račun) potrjena.  </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lastRenderedPageBreak/>
        <w:t>Rok plačila situacije je 30. (trideseti) dan po prejemu pravilno izstavljene situacije (e-računa). Če zadnji dan plačilnega roka sovpada z dnem, ko je po zakonu dela prost dan, se za zadnji dan roka šteje naslednji delavnik.</w:t>
      </w:r>
    </w:p>
    <w:p w:rsidR="000458EF" w:rsidRPr="00085EE0" w:rsidRDefault="000458EF" w:rsidP="000458EF">
      <w:pPr>
        <w:numPr>
          <w:ilvl w:val="12"/>
          <w:numId w:val="0"/>
        </w:numPr>
        <w:ind w:left="1134"/>
        <w:jc w:val="both"/>
        <w:rPr>
          <w:i w:val="0"/>
          <w:color w:val="000000" w:themeColor="text1"/>
          <w:sz w:val="22"/>
          <w:szCs w:val="22"/>
        </w:rPr>
      </w:pPr>
    </w:p>
    <w:p w:rsidR="000458EF" w:rsidRPr="00085EE0" w:rsidRDefault="000458EF" w:rsidP="000458EF">
      <w:pPr>
        <w:numPr>
          <w:ilvl w:val="12"/>
          <w:numId w:val="0"/>
        </w:numPr>
        <w:ind w:left="1134"/>
        <w:jc w:val="both"/>
        <w:rPr>
          <w:i w:val="0"/>
          <w:color w:val="000000" w:themeColor="text1"/>
          <w:sz w:val="22"/>
          <w:szCs w:val="22"/>
        </w:rPr>
      </w:pPr>
      <w:r w:rsidRPr="00085EE0">
        <w:rPr>
          <w:i w:val="0"/>
          <w:color w:val="000000" w:themeColor="text1"/>
          <w:sz w:val="22"/>
          <w:szCs w:val="22"/>
        </w:rPr>
        <w:t>Naročnik bo potrjene situacije izvajalca plačeval na transakcijski račun izvajalca številka IBAN SI56………………………. odprt pri ………………………….</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Naročnik bo potrjene račune/situacije podizvajalca/</w:t>
      </w:r>
      <w:proofErr w:type="spellStart"/>
      <w:r w:rsidRPr="00085EE0">
        <w:rPr>
          <w:i w:val="0"/>
          <w:color w:val="000000" w:themeColor="text1"/>
          <w:sz w:val="22"/>
          <w:szCs w:val="22"/>
        </w:rPr>
        <w:t>ev</w:t>
      </w:r>
      <w:proofErr w:type="spellEnd"/>
      <w:r w:rsidRPr="00085EE0">
        <w:rPr>
          <w:i w:val="0"/>
          <w:color w:val="000000" w:themeColor="text1"/>
          <w:sz w:val="22"/>
          <w:szCs w:val="22"/>
        </w:rPr>
        <w:t>, ki zahtevajo neposredno plačilo s strani naročnika, poravnal podizvajalcu/</w:t>
      </w:r>
      <w:proofErr w:type="spellStart"/>
      <w:r w:rsidRPr="00085EE0">
        <w:rPr>
          <w:i w:val="0"/>
          <w:color w:val="000000" w:themeColor="text1"/>
          <w:sz w:val="22"/>
          <w:szCs w:val="22"/>
        </w:rPr>
        <w:t>em</w:t>
      </w:r>
      <w:proofErr w:type="spellEnd"/>
      <w:r w:rsidRPr="00085EE0">
        <w:rPr>
          <w:i w:val="0"/>
          <w:color w:val="000000" w:themeColor="text1"/>
          <w:sz w:val="22"/>
          <w:szCs w:val="22"/>
        </w:rPr>
        <w:t xml:space="preserve"> na način in v roku kot je dogovorjeno za plačilo izvajalcu na njegov/njihov transakcijski račun:</w:t>
      </w:r>
    </w:p>
    <w:p w:rsidR="000458EF" w:rsidRPr="00085EE0" w:rsidRDefault="000458EF" w:rsidP="000458EF">
      <w:pPr>
        <w:pStyle w:val="Odstavekseznama"/>
        <w:numPr>
          <w:ilvl w:val="0"/>
          <w:numId w:val="72"/>
        </w:numPr>
        <w:contextualSpacing/>
        <w:jc w:val="both"/>
        <w:rPr>
          <w:i w:val="0"/>
          <w:color w:val="000000" w:themeColor="text1"/>
          <w:sz w:val="22"/>
          <w:szCs w:val="22"/>
        </w:rPr>
      </w:pPr>
      <w:r w:rsidRPr="00085EE0">
        <w:rPr>
          <w:i w:val="0"/>
          <w:color w:val="000000" w:themeColor="text1"/>
          <w:sz w:val="22"/>
          <w:szCs w:val="22"/>
        </w:rPr>
        <w:t>podizvajalcu …………… na transakcijski račun št. …. IBAN SI56……………. pri ………….,</w:t>
      </w:r>
    </w:p>
    <w:p w:rsidR="000458EF" w:rsidRPr="00085EE0" w:rsidRDefault="000458EF" w:rsidP="000458EF">
      <w:pPr>
        <w:ind w:left="1134"/>
        <w:jc w:val="both"/>
        <w:rPr>
          <w:i w:val="0"/>
          <w:color w:val="000000" w:themeColor="text1"/>
          <w:sz w:val="22"/>
          <w:szCs w:val="22"/>
        </w:rPr>
      </w:pPr>
    </w:p>
    <w:p w:rsidR="000458EF" w:rsidRPr="00FC74B7" w:rsidRDefault="000458EF" w:rsidP="000458EF">
      <w:pPr>
        <w:ind w:left="1134" w:right="-286"/>
        <w:jc w:val="center"/>
        <w:rPr>
          <w:i w:val="0"/>
          <w:color w:val="000000" w:themeColor="text1"/>
          <w:sz w:val="22"/>
          <w:szCs w:val="22"/>
        </w:rPr>
      </w:pPr>
      <w:r>
        <w:rPr>
          <w:i w:val="0"/>
          <w:color w:val="000000" w:themeColor="text1"/>
          <w:sz w:val="22"/>
          <w:szCs w:val="22"/>
        </w:rPr>
        <w:t>9</w:t>
      </w:r>
      <w:r w:rsidRPr="00FC74B7">
        <w:rPr>
          <w:i w:val="0"/>
          <w:color w:val="000000" w:themeColor="text1"/>
          <w:sz w:val="22"/>
          <w:szCs w:val="22"/>
        </w:rPr>
        <w:t>. člen</w:t>
      </w:r>
    </w:p>
    <w:p w:rsidR="000458EF" w:rsidRDefault="000458EF" w:rsidP="000458EF">
      <w:pPr>
        <w:ind w:left="1134" w:right="-286"/>
        <w:jc w:val="center"/>
        <w:rPr>
          <w:b/>
          <w:i w:val="0"/>
          <w:color w:val="000000" w:themeColor="text1"/>
          <w:sz w:val="22"/>
          <w:szCs w:val="22"/>
        </w:rPr>
      </w:pPr>
    </w:p>
    <w:p w:rsidR="000458EF" w:rsidRPr="001B5161" w:rsidRDefault="000458EF" w:rsidP="000458EF">
      <w:pPr>
        <w:ind w:left="1134"/>
        <w:jc w:val="both"/>
        <w:rPr>
          <w:i w:val="0"/>
          <w:color w:val="000000" w:themeColor="text1"/>
          <w:sz w:val="22"/>
          <w:szCs w:val="22"/>
        </w:rPr>
      </w:pPr>
      <w:r w:rsidRPr="001B5161">
        <w:rPr>
          <w:i w:val="0"/>
          <w:color w:val="000000" w:themeColor="text1"/>
          <w:sz w:val="22"/>
          <w:szCs w:val="22"/>
        </w:rPr>
        <w:t>V primeru, da bodo naročniku dodeljena finančna sredstva</w:t>
      </w:r>
      <w:r>
        <w:rPr>
          <w:i w:val="0"/>
          <w:color w:val="000000" w:themeColor="text1"/>
          <w:sz w:val="22"/>
          <w:szCs w:val="22"/>
        </w:rPr>
        <w:t xml:space="preserve"> za sofinanciranje investicije, ki je predmet te pogodbe</w:t>
      </w:r>
      <w:r w:rsidRPr="001B5161">
        <w:rPr>
          <w:i w:val="0"/>
          <w:color w:val="000000" w:themeColor="text1"/>
          <w:sz w:val="22"/>
          <w:szCs w:val="22"/>
        </w:rPr>
        <w:t>, se izvajalec zavezuje izstavljati mesečne situacije skladno z zahtevami razpisovalca</w:t>
      </w:r>
      <w:r>
        <w:rPr>
          <w:i w:val="0"/>
          <w:color w:val="000000" w:themeColor="text1"/>
          <w:sz w:val="22"/>
          <w:szCs w:val="22"/>
        </w:rPr>
        <w:t xml:space="preserve"> za sofinanciranje investicije.</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p>
    <w:p w:rsidR="000458EF" w:rsidRPr="00FC74B7" w:rsidRDefault="000458EF" w:rsidP="000458EF">
      <w:pPr>
        <w:ind w:left="1134" w:right="-286"/>
        <w:jc w:val="both"/>
        <w:rPr>
          <w:b/>
          <w:i w:val="0"/>
          <w:color w:val="000000" w:themeColor="text1"/>
          <w:sz w:val="22"/>
          <w:szCs w:val="22"/>
        </w:rPr>
      </w:pPr>
      <w:r w:rsidRPr="00FC74B7">
        <w:rPr>
          <w:b/>
          <w:i w:val="0"/>
          <w:color w:val="000000" w:themeColor="text1"/>
          <w:sz w:val="22"/>
          <w:szCs w:val="22"/>
        </w:rPr>
        <w:t>Rok za izvedbo pogodbenih del</w:t>
      </w:r>
    </w:p>
    <w:p w:rsidR="000458EF" w:rsidRPr="00FC74B7" w:rsidRDefault="000458EF" w:rsidP="000458EF">
      <w:pPr>
        <w:ind w:left="1134" w:right="-286"/>
        <w:jc w:val="both"/>
        <w:rPr>
          <w:b/>
          <w:i w:val="0"/>
          <w:color w:val="000000" w:themeColor="text1"/>
          <w:sz w:val="16"/>
          <w:szCs w:val="16"/>
        </w:rPr>
      </w:pPr>
    </w:p>
    <w:p w:rsidR="000458EF" w:rsidRPr="00FC74B7" w:rsidRDefault="000458EF" w:rsidP="000458EF">
      <w:pPr>
        <w:ind w:left="1134" w:right="-286"/>
        <w:jc w:val="center"/>
        <w:rPr>
          <w:i w:val="0"/>
          <w:color w:val="000000" w:themeColor="text1"/>
          <w:sz w:val="22"/>
          <w:szCs w:val="22"/>
        </w:rPr>
      </w:pPr>
      <w:r w:rsidRPr="00FC74B7">
        <w:rPr>
          <w:i w:val="0"/>
          <w:color w:val="000000" w:themeColor="text1"/>
          <w:sz w:val="22"/>
          <w:szCs w:val="22"/>
        </w:rPr>
        <w:t>1</w:t>
      </w:r>
      <w:r>
        <w:rPr>
          <w:i w:val="0"/>
          <w:color w:val="000000" w:themeColor="text1"/>
          <w:sz w:val="22"/>
          <w:szCs w:val="22"/>
        </w:rPr>
        <w:t>0</w:t>
      </w:r>
      <w:r w:rsidRPr="00FC74B7">
        <w:rPr>
          <w:i w:val="0"/>
          <w:color w:val="000000" w:themeColor="text1"/>
          <w:sz w:val="22"/>
          <w:szCs w:val="22"/>
        </w:rPr>
        <w:t>. člen</w:t>
      </w:r>
    </w:p>
    <w:p w:rsidR="000458EF" w:rsidRPr="00FC74B7" w:rsidRDefault="000458EF" w:rsidP="000458EF">
      <w:pPr>
        <w:ind w:left="1134"/>
        <w:jc w:val="both"/>
        <w:rPr>
          <w:i w:val="0"/>
          <w:color w:val="000000" w:themeColor="text1"/>
          <w:sz w:val="16"/>
          <w:szCs w:val="16"/>
        </w:rPr>
      </w:pPr>
    </w:p>
    <w:p w:rsidR="000458EF" w:rsidRPr="00917159" w:rsidRDefault="000458EF" w:rsidP="000458EF">
      <w:pPr>
        <w:pStyle w:val="Odstavekseznama"/>
        <w:ind w:left="1494"/>
        <w:contextualSpacing/>
        <w:rPr>
          <w:i w:val="0"/>
          <w:sz w:val="22"/>
          <w:szCs w:val="22"/>
        </w:rPr>
      </w:pPr>
    </w:p>
    <w:p w:rsidR="000458EF" w:rsidRPr="00C75FE6" w:rsidRDefault="000458EF" w:rsidP="000458EF">
      <w:pPr>
        <w:ind w:left="1134"/>
        <w:jc w:val="both"/>
        <w:rPr>
          <w:i w:val="0"/>
          <w:sz w:val="22"/>
          <w:szCs w:val="22"/>
          <w:lang w:eastAsia="en-US"/>
        </w:rPr>
      </w:pPr>
      <w:r w:rsidRPr="00FC74B7">
        <w:rPr>
          <w:i w:val="0"/>
          <w:color w:val="000000" w:themeColor="text1"/>
          <w:sz w:val="22"/>
          <w:szCs w:val="22"/>
        </w:rPr>
        <w:t xml:space="preserve">Izvajalec se obvezuje, da bo pričel z izvajanjem pogodbenih del najkasneje </w:t>
      </w:r>
      <w:r>
        <w:rPr>
          <w:i w:val="0"/>
          <w:color w:val="000000" w:themeColor="text1"/>
          <w:sz w:val="22"/>
          <w:szCs w:val="22"/>
        </w:rPr>
        <w:t xml:space="preserve">v roku 3 (treh) dneh </w:t>
      </w:r>
      <w:r w:rsidRPr="00FC74B7">
        <w:rPr>
          <w:i w:val="0"/>
          <w:color w:val="000000" w:themeColor="text1"/>
          <w:sz w:val="22"/>
          <w:szCs w:val="22"/>
        </w:rPr>
        <w:t>od dneva uvedbe izvajalca v posel</w:t>
      </w:r>
      <w:r>
        <w:rPr>
          <w:i w:val="0"/>
          <w:color w:val="000000" w:themeColor="text1"/>
          <w:sz w:val="22"/>
          <w:szCs w:val="22"/>
        </w:rPr>
        <w:t xml:space="preserve">, jih izvajal </w:t>
      </w:r>
      <w:r w:rsidRPr="00085EE0">
        <w:rPr>
          <w:i w:val="0"/>
          <w:color w:val="000000" w:themeColor="text1"/>
          <w:sz w:val="22"/>
          <w:szCs w:val="22"/>
          <w:lang w:eastAsia="en-US"/>
        </w:rPr>
        <w:t xml:space="preserve">skladno s terminskim planom </w:t>
      </w:r>
      <w:r>
        <w:rPr>
          <w:i w:val="0"/>
          <w:color w:val="000000" w:themeColor="text1"/>
          <w:sz w:val="22"/>
          <w:szCs w:val="22"/>
          <w:lang w:eastAsia="en-US"/>
        </w:rPr>
        <w:t>izvedbe pogodbenih del in</w:t>
      </w:r>
      <w:r w:rsidRPr="00C75FE6">
        <w:rPr>
          <w:i w:val="0"/>
          <w:sz w:val="22"/>
          <w:szCs w:val="22"/>
          <w:lang w:eastAsia="en-US"/>
        </w:rPr>
        <w:t xml:space="preserve"> </w:t>
      </w:r>
      <w:r w:rsidRPr="00232EC1">
        <w:rPr>
          <w:i w:val="0"/>
          <w:sz w:val="22"/>
          <w:szCs w:val="22"/>
          <w:lang w:eastAsia="en-US"/>
        </w:rPr>
        <w:t>jih dokonča</w:t>
      </w:r>
      <w:r>
        <w:rPr>
          <w:i w:val="0"/>
          <w:sz w:val="22"/>
          <w:szCs w:val="22"/>
          <w:lang w:eastAsia="en-US"/>
        </w:rPr>
        <w:t>l</w:t>
      </w:r>
      <w:r w:rsidRPr="00C75FE6">
        <w:rPr>
          <w:i w:val="0"/>
          <w:color w:val="000000" w:themeColor="text1"/>
          <w:sz w:val="22"/>
          <w:szCs w:val="22"/>
          <w:lang w:eastAsia="en-US"/>
        </w:rPr>
        <w:t xml:space="preserve"> </w:t>
      </w:r>
      <w:r w:rsidRPr="00917159">
        <w:rPr>
          <w:i w:val="0"/>
          <w:color w:val="000000" w:themeColor="text1"/>
          <w:sz w:val="22"/>
          <w:szCs w:val="22"/>
          <w:lang w:eastAsia="en-US"/>
        </w:rPr>
        <w:t>v naslednjih rokih</w:t>
      </w:r>
      <w:r w:rsidRPr="00917159">
        <w:rPr>
          <w:i w:val="0"/>
          <w:sz w:val="22"/>
          <w:szCs w:val="22"/>
          <w:lang w:eastAsia="en-US"/>
        </w:rPr>
        <w:t>:</w:t>
      </w:r>
    </w:p>
    <w:p w:rsidR="000458EF" w:rsidRPr="00917159" w:rsidRDefault="000458EF" w:rsidP="000458EF">
      <w:pPr>
        <w:pStyle w:val="Odstavekseznama"/>
        <w:numPr>
          <w:ilvl w:val="0"/>
          <w:numId w:val="68"/>
        </w:numPr>
        <w:contextualSpacing/>
        <w:jc w:val="both"/>
        <w:rPr>
          <w:i w:val="0"/>
          <w:sz w:val="22"/>
          <w:szCs w:val="22"/>
        </w:rPr>
      </w:pPr>
      <w:r>
        <w:rPr>
          <w:i w:val="0"/>
          <w:sz w:val="22"/>
          <w:szCs w:val="22"/>
          <w:u w:val="single"/>
        </w:rPr>
        <w:t>vsa dela Faze</w:t>
      </w:r>
      <w:r w:rsidRPr="00C75FE6">
        <w:rPr>
          <w:i w:val="0"/>
          <w:sz w:val="22"/>
          <w:szCs w:val="22"/>
          <w:u w:val="single"/>
        </w:rPr>
        <w:t xml:space="preserve"> 1 </w:t>
      </w:r>
      <w:r>
        <w:rPr>
          <w:i w:val="0"/>
          <w:sz w:val="22"/>
          <w:szCs w:val="22"/>
          <w:lang w:eastAsia="en-US"/>
        </w:rPr>
        <w:t xml:space="preserve">najkasneje do 5. 11. 2018 in jih predal </w:t>
      </w:r>
      <w:r w:rsidRPr="00917159">
        <w:rPr>
          <w:i w:val="0"/>
          <w:sz w:val="22"/>
          <w:szCs w:val="22"/>
          <w:lang w:eastAsia="en-US"/>
        </w:rPr>
        <w:t xml:space="preserve">uporabniku najkasneje do </w:t>
      </w:r>
      <w:r>
        <w:rPr>
          <w:i w:val="0"/>
          <w:sz w:val="22"/>
          <w:szCs w:val="22"/>
          <w:lang w:eastAsia="en-US"/>
        </w:rPr>
        <w:t>5</w:t>
      </w:r>
      <w:r w:rsidRPr="00917159">
        <w:rPr>
          <w:i w:val="0"/>
          <w:sz w:val="22"/>
          <w:szCs w:val="22"/>
          <w:lang w:eastAsia="en-US"/>
        </w:rPr>
        <w:t>.</w:t>
      </w:r>
      <w:r>
        <w:rPr>
          <w:i w:val="0"/>
          <w:sz w:val="22"/>
          <w:szCs w:val="22"/>
          <w:lang w:eastAsia="en-US"/>
        </w:rPr>
        <w:t xml:space="preserve"> 12</w:t>
      </w:r>
      <w:r w:rsidRPr="00917159">
        <w:rPr>
          <w:i w:val="0"/>
          <w:sz w:val="22"/>
          <w:szCs w:val="22"/>
          <w:lang w:eastAsia="en-US"/>
        </w:rPr>
        <w:t>.</w:t>
      </w:r>
      <w:r>
        <w:rPr>
          <w:i w:val="0"/>
          <w:sz w:val="22"/>
          <w:szCs w:val="22"/>
          <w:lang w:eastAsia="en-US"/>
        </w:rPr>
        <w:t xml:space="preserve"> </w:t>
      </w:r>
      <w:r w:rsidRPr="00917159">
        <w:rPr>
          <w:i w:val="0"/>
          <w:sz w:val="22"/>
          <w:szCs w:val="22"/>
          <w:lang w:eastAsia="en-US"/>
        </w:rPr>
        <w:t>2018,</w:t>
      </w:r>
    </w:p>
    <w:p w:rsidR="000458EF" w:rsidRDefault="000458EF" w:rsidP="000458EF">
      <w:pPr>
        <w:pStyle w:val="Odstavekseznama"/>
        <w:numPr>
          <w:ilvl w:val="0"/>
          <w:numId w:val="68"/>
        </w:numPr>
        <w:contextualSpacing/>
        <w:jc w:val="both"/>
        <w:rPr>
          <w:i w:val="0"/>
          <w:sz w:val="22"/>
          <w:szCs w:val="22"/>
        </w:rPr>
      </w:pPr>
      <w:r w:rsidRPr="00C75FE6">
        <w:rPr>
          <w:i w:val="0"/>
          <w:sz w:val="22"/>
          <w:szCs w:val="22"/>
          <w:u w:val="single"/>
        </w:rPr>
        <w:t>dela</w:t>
      </w:r>
      <w:r>
        <w:rPr>
          <w:i w:val="0"/>
          <w:sz w:val="22"/>
          <w:szCs w:val="22"/>
          <w:u w:val="single"/>
        </w:rPr>
        <w:t xml:space="preserve"> Etape 1</w:t>
      </w:r>
      <w:r w:rsidRPr="00C75FE6">
        <w:rPr>
          <w:i w:val="0"/>
          <w:sz w:val="22"/>
          <w:szCs w:val="22"/>
          <w:u w:val="single"/>
        </w:rPr>
        <w:t xml:space="preserve"> </w:t>
      </w:r>
      <w:r>
        <w:rPr>
          <w:i w:val="0"/>
          <w:sz w:val="22"/>
          <w:szCs w:val="22"/>
          <w:u w:val="single"/>
        </w:rPr>
        <w:t>F</w:t>
      </w:r>
      <w:r w:rsidRPr="00C75FE6">
        <w:rPr>
          <w:i w:val="0"/>
          <w:sz w:val="22"/>
          <w:szCs w:val="22"/>
          <w:u w:val="single"/>
        </w:rPr>
        <w:t>az</w:t>
      </w:r>
      <w:r>
        <w:rPr>
          <w:i w:val="0"/>
          <w:sz w:val="22"/>
          <w:szCs w:val="22"/>
          <w:u w:val="single"/>
        </w:rPr>
        <w:t>e</w:t>
      </w:r>
      <w:r w:rsidRPr="00C75FE6">
        <w:rPr>
          <w:i w:val="0"/>
          <w:sz w:val="22"/>
          <w:szCs w:val="22"/>
        </w:rPr>
        <w:t xml:space="preserve"> 2</w:t>
      </w:r>
      <w:r w:rsidRPr="00917159">
        <w:rPr>
          <w:i w:val="0"/>
          <w:sz w:val="22"/>
          <w:szCs w:val="22"/>
        </w:rPr>
        <w:t xml:space="preserve"> </w:t>
      </w:r>
      <w:r>
        <w:rPr>
          <w:i w:val="0"/>
          <w:sz w:val="22"/>
          <w:szCs w:val="22"/>
          <w:lang w:eastAsia="en-US"/>
        </w:rPr>
        <w:t xml:space="preserve">najkasneje do 19. 1. 2019 in dela Etape 2 Faze 2 najkasneje do 22. 2. 2019. </w:t>
      </w:r>
    </w:p>
    <w:p w:rsidR="000458EF" w:rsidRDefault="000458EF" w:rsidP="000458EF">
      <w:pPr>
        <w:pStyle w:val="Odstavekseznama"/>
        <w:ind w:left="1494"/>
        <w:contextualSpacing/>
        <w:jc w:val="both"/>
        <w:rPr>
          <w:i w:val="0"/>
          <w:sz w:val="22"/>
          <w:szCs w:val="22"/>
          <w:lang w:eastAsia="en-US"/>
        </w:rPr>
      </w:pPr>
    </w:p>
    <w:p w:rsidR="000458EF" w:rsidRPr="009266F4" w:rsidRDefault="000458EF" w:rsidP="000458EF">
      <w:pPr>
        <w:ind w:left="1134"/>
        <w:jc w:val="both"/>
        <w:rPr>
          <w:i w:val="0"/>
          <w:sz w:val="22"/>
          <w:szCs w:val="22"/>
        </w:rPr>
      </w:pPr>
      <w:r w:rsidRPr="009266F4">
        <w:rPr>
          <w:i w:val="0"/>
          <w:sz w:val="22"/>
          <w:szCs w:val="22"/>
        </w:rPr>
        <w:t>Izdaja uporabnega dovoljenja za objekte predhodne faze ali etape ne vpliva na pričetek izvajanja pogodbenih del naslednje faze oziroma etape.</w:t>
      </w:r>
    </w:p>
    <w:p w:rsidR="000458EF" w:rsidRPr="00232EC1" w:rsidRDefault="000458EF" w:rsidP="000458EF">
      <w:pPr>
        <w:ind w:left="1134"/>
        <w:jc w:val="both"/>
        <w:rPr>
          <w:i w:val="0"/>
          <w:sz w:val="22"/>
          <w:szCs w:val="22"/>
        </w:rPr>
      </w:pPr>
    </w:p>
    <w:p w:rsidR="000458EF" w:rsidRPr="00956E6E" w:rsidRDefault="000458EF" w:rsidP="000458EF">
      <w:pPr>
        <w:ind w:left="1134"/>
        <w:jc w:val="both"/>
        <w:rPr>
          <w:i w:val="0"/>
          <w:sz w:val="22"/>
          <w:szCs w:val="22"/>
        </w:rPr>
      </w:pPr>
      <w:r w:rsidRPr="00956E6E">
        <w:rPr>
          <w:i w:val="0"/>
          <w:sz w:val="22"/>
          <w:szCs w:val="22"/>
        </w:rPr>
        <w:t xml:space="preserve">Izvajalec se obvezuje, da bo </w:t>
      </w:r>
      <w:r>
        <w:rPr>
          <w:i w:val="0"/>
          <w:sz w:val="22"/>
          <w:szCs w:val="22"/>
        </w:rPr>
        <w:t xml:space="preserve">vsak projekt </w:t>
      </w:r>
      <w:r w:rsidRPr="00956E6E">
        <w:rPr>
          <w:i w:val="0"/>
          <w:sz w:val="22"/>
          <w:szCs w:val="22"/>
        </w:rPr>
        <w:t xml:space="preserve">izvedenih del </w:t>
      </w:r>
      <w:r>
        <w:rPr>
          <w:i w:val="0"/>
          <w:sz w:val="22"/>
          <w:szCs w:val="22"/>
        </w:rPr>
        <w:t xml:space="preserve"> izročil naročniku </w:t>
      </w:r>
      <w:r w:rsidRPr="00956E6E">
        <w:rPr>
          <w:i w:val="0"/>
          <w:sz w:val="22"/>
          <w:szCs w:val="22"/>
        </w:rPr>
        <w:t>najkasneje 15 (petnajst) dan pred oddajo vloge za pridobitev uporabnega dovoljenja.</w:t>
      </w:r>
    </w:p>
    <w:p w:rsidR="000458EF" w:rsidRPr="00956E6E" w:rsidRDefault="000458EF" w:rsidP="000458EF">
      <w:pPr>
        <w:ind w:left="1134"/>
        <w:jc w:val="both"/>
        <w:rPr>
          <w:i w:val="0"/>
          <w:color w:val="0070C0"/>
          <w:sz w:val="22"/>
          <w:szCs w:val="22"/>
        </w:rPr>
      </w:pPr>
    </w:p>
    <w:p w:rsidR="000458EF" w:rsidRPr="009266F4" w:rsidRDefault="000458EF" w:rsidP="000458EF">
      <w:pPr>
        <w:ind w:left="1134"/>
        <w:jc w:val="both"/>
        <w:rPr>
          <w:i w:val="0"/>
          <w:sz w:val="22"/>
          <w:szCs w:val="22"/>
          <w:lang w:eastAsia="en-US"/>
        </w:rPr>
      </w:pPr>
      <w:r w:rsidRPr="009266F4">
        <w:rPr>
          <w:i w:val="0"/>
          <w:sz w:val="22"/>
          <w:szCs w:val="22"/>
          <w:lang w:eastAsia="en-US"/>
        </w:rPr>
        <w:t>Šteje se, da so dela posamezne faze oziroma etape končana, ko izvajalec izpolni vse svoje obveznosti, vključno z izročitvijo projekta izvedenih del in vse izvedbene dokumentacije, je pridobljeno uporabno dovoljenje in odpravljene vse napake, ugotovljene na tehničnem pregledu in komisijskem kvalitativnem pregledu.</w:t>
      </w:r>
    </w:p>
    <w:p w:rsidR="000458EF" w:rsidRPr="009266F4" w:rsidRDefault="000458EF" w:rsidP="000458EF">
      <w:pPr>
        <w:ind w:left="1134"/>
        <w:jc w:val="both"/>
        <w:rPr>
          <w:i w:val="0"/>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Če izvajalec zamuja z izvajanjem del glede na rok dokončanja del</w:t>
      </w:r>
      <w:r>
        <w:rPr>
          <w:i w:val="0"/>
          <w:color w:val="000000" w:themeColor="text1"/>
          <w:sz w:val="22"/>
          <w:szCs w:val="22"/>
        </w:rPr>
        <w:t xml:space="preserve"> posamezne faze oziroma etape</w:t>
      </w:r>
      <w:r w:rsidRPr="00085EE0">
        <w:rPr>
          <w:i w:val="0"/>
          <w:color w:val="000000" w:themeColor="text1"/>
          <w:sz w:val="22"/>
          <w:szCs w:val="22"/>
        </w:rPr>
        <w:t xml:space="preserve">, je o tem dolžan pisno obvestiti naročnika takoj po nastanku teh razlogov oziroma najkasneje v roku 3 (treh) delovnih dni od nastanka razloga in v tem roku pisno zaprositi za njegovo primerno podaljšanje. </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rsidR="000458EF" w:rsidRPr="00085EE0" w:rsidRDefault="000458EF" w:rsidP="000458EF">
      <w:pPr>
        <w:ind w:left="1134"/>
        <w:jc w:val="both"/>
        <w:rPr>
          <w:i w:val="0"/>
          <w:color w:val="000000" w:themeColor="text1"/>
          <w:sz w:val="22"/>
          <w:szCs w:val="22"/>
        </w:rPr>
      </w:pPr>
    </w:p>
    <w:p w:rsidR="000458EF" w:rsidRPr="00753F38" w:rsidRDefault="000458EF" w:rsidP="000458EF">
      <w:pPr>
        <w:ind w:left="1134"/>
        <w:jc w:val="both"/>
        <w:rPr>
          <w:i w:val="0"/>
          <w:color w:val="000000" w:themeColor="text1"/>
          <w:sz w:val="22"/>
          <w:szCs w:val="22"/>
        </w:rPr>
      </w:pPr>
      <w:r w:rsidRPr="00085EE0">
        <w:rPr>
          <w:i w:val="0"/>
          <w:color w:val="000000" w:themeColor="text1"/>
          <w:sz w:val="22"/>
          <w:szCs w:val="22"/>
        </w:rPr>
        <w:t>Vzroke za podaljšanje roka, potrebni čas ter posledice ugotavljata naročnik (za naročnika nadzornik) in izvajalec sproti ter jih evidentirata v gradbenem dnevniku.</w:t>
      </w:r>
      <w:r>
        <w:rPr>
          <w:i w:val="0"/>
          <w:color w:val="000000" w:themeColor="text1"/>
          <w:sz w:val="22"/>
          <w:szCs w:val="22"/>
        </w:rPr>
        <w:t xml:space="preserve"> </w:t>
      </w:r>
      <w:r w:rsidRPr="00753F38">
        <w:rPr>
          <w:i w:val="0"/>
          <w:color w:val="000000" w:themeColor="text1"/>
          <w:sz w:val="22"/>
          <w:szCs w:val="22"/>
        </w:rPr>
        <w:t>Za podaljšanje roka se sklene pisni dodatek k tej pogodbi.</w:t>
      </w:r>
    </w:p>
    <w:p w:rsidR="000458EF" w:rsidRPr="00085EE0" w:rsidRDefault="000458EF" w:rsidP="000458EF">
      <w:pPr>
        <w:ind w:left="1134" w:right="-286"/>
        <w:jc w:val="both"/>
        <w:rPr>
          <w:b/>
          <w:i w:val="0"/>
          <w:color w:val="000000" w:themeColor="text1"/>
          <w:sz w:val="22"/>
          <w:szCs w:val="22"/>
        </w:rPr>
      </w:pPr>
    </w:p>
    <w:p w:rsidR="000458EF" w:rsidRDefault="000458EF">
      <w:pPr>
        <w:rPr>
          <w:b/>
          <w:i w:val="0"/>
          <w:color w:val="000000" w:themeColor="text1"/>
          <w:sz w:val="22"/>
          <w:szCs w:val="22"/>
        </w:rPr>
      </w:pPr>
      <w:r>
        <w:rPr>
          <w:b/>
          <w:i w:val="0"/>
          <w:color w:val="000000" w:themeColor="text1"/>
          <w:sz w:val="22"/>
          <w:szCs w:val="22"/>
        </w:rPr>
        <w:br w:type="page"/>
      </w: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lastRenderedPageBreak/>
        <w:t>Obveznosti naročnika</w:t>
      </w:r>
    </w:p>
    <w:p w:rsidR="000458EF" w:rsidRPr="00085EE0" w:rsidRDefault="000458EF" w:rsidP="000458EF">
      <w:pPr>
        <w:ind w:left="1134" w:right="-286"/>
        <w:jc w:val="center"/>
        <w:rPr>
          <w:b/>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1</w:t>
      </w:r>
      <w:r w:rsidRPr="00085EE0">
        <w:rPr>
          <w:i w:val="0"/>
          <w:color w:val="000000" w:themeColor="text1"/>
          <w:sz w:val="22"/>
          <w:szCs w:val="22"/>
        </w:rPr>
        <w:t>. člen</w:t>
      </w:r>
    </w:p>
    <w:p w:rsidR="000458EF" w:rsidRPr="00085EE0" w:rsidRDefault="000458EF" w:rsidP="000458EF">
      <w:pPr>
        <w:ind w:left="1134" w:right="-286"/>
        <w:jc w:val="center"/>
        <w:rPr>
          <w:i w:val="0"/>
          <w:color w:val="000000" w:themeColor="text1"/>
          <w:sz w:val="22"/>
          <w:szCs w:val="22"/>
        </w:rPr>
      </w:pPr>
    </w:p>
    <w:p w:rsidR="000458EF" w:rsidRDefault="000458EF" w:rsidP="000458EF">
      <w:pPr>
        <w:ind w:left="1134"/>
        <w:rPr>
          <w:i w:val="0"/>
          <w:color w:val="000000" w:themeColor="text1"/>
          <w:sz w:val="22"/>
          <w:szCs w:val="22"/>
        </w:rPr>
      </w:pPr>
      <w:r w:rsidRPr="00085EE0">
        <w:rPr>
          <w:i w:val="0"/>
          <w:color w:val="000000" w:themeColor="text1"/>
          <w:sz w:val="22"/>
          <w:szCs w:val="22"/>
        </w:rPr>
        <w:t>Naročnik je dolžan pred pričetkom izvajanja del izvajalca uvesti v posel. Izvajalec je uveden v posel, ko mu naročnik izroči oziroma zagotovi:</w:t>
      </w:r>
    </w:p>
    <w:p w:rsidR="000458EF" w:rsidRPr="00085EE0" w:rsidRDefault="000458EF" w:rsidP="000458EF">
      <w:pPr>
        <w:pStyle w:val="Odstavekseznama"/>
        <w:numPr>
          <w:ilvl w:val="0"/>
          <w:numId w:val="73"/>
        </w:numPr>
        <w:contextualSpacing/>
        <w:jc w:val="both"/>
        <w:rPr>
          <w:i w:val="0"/>
          <w:color w:val="000000" w:themeColor="text1"/>
          <w:sz w:val="22"/>
          <w:szCs w:val="22"/>
        </w:rPr>
      </w:pPr>
      <w:r w:rsidRPr="00085EE0">
        <w:rPr>
          <w:i w:val="0"/>
          <w:color w:val="000000" w:themeColor="text1"/>
          <w:sz w:val="22"/>
          <w:szCs w:val="22"/>
        </w:rPr>
        <w:t>2 (dva) izvoda projekt</w:t>
      </w:r>
      <w:r>
        <w:rPr>
          <w:i w:val="0"/>
          <w:color w:val="000000" w:themeColor="text1"/>
          <w:sz w:val="22"/>
          <w:szCs w:val="22"/>
        </w:rPr>
        <w:t>a za izvedbo</w:t>
      </w:r>
      <w:r w:rsidRPr="00085EE0">
        <w:rPr>
          <w:i w:val="0"/>
          <w:color w:val="000000" w:themeColor="text1"/>
          <w:sz w:val="22"/>
          <w:szCs w:val="22"/>
        </w:rPr>
        <w:t xml:space="preserve"> (PZI),</w:t>
      </w:r>
    </w:p>
    <w:p w:rsidR="000458EF" w:rsidRPr="00085EE0" w:rsidRDefault="000458EF" w:rsidP="000458EF">
      <w:pPr>
        <w:pStyle w:val="Odstavekseznama"/>
        <w:numPr>
          <w:ilvl w:val="0"/>
          <w:numId w:val="73"/>
        </w:numPr>
        <w:contextualSpacing/>
        <w:jc w:val="both"/>
        <w:rPr>
          <w:i w:val="0"/>
          <w:color w:val="000000" w:themeColor="text1"/>
          <w:sz w:val="22"/>
          <w:szCs w:val="22"/>
        </w:rPr>
      </w:pPr>
      <w:r w:rsidRPr="009C5599">
        <w:rPr>
          <w:i w:val="0"/>
          <w:color w:val="000000" w:themeColor="text1"/>
          <w:sz w:val="22"/>
          <w:szCs w:val="22"/>
        </w:rPr>
        <w:t>zemljišča, na kater</w:t>
      </w:r>
      <w:r>
        <w:rPr>
          <w:i w:val="0"/>
          <w:color w:val="000000" w:themeColor="text1"/>
          <w:sz w:val="22"/>
          <w:szCs w:val="22"/>
        </w:rPr>
        <w:t xml:space="preserve">ih </w:t>
      </w:r>
      <w:r w:rsidRPr="009C5599">
        <w:rPr>
          <w:i w:val="0"/>
          <w:color w:val="000000" w:themeColor="text1"/>
          <w:sz w:val="22"/>
          <w:szCs w:val="22"/>
        </w:rPr>
        <w:t xml:space="preserve"> se bodo i</w:t>
      </w:r>
      <w:r w:rsidRPr="00085EE0">
        <w:rPr>
          <w:i w:val="0"/>
          <w:color w:val="000000" w:themeColor="text1"/>
          <w:sz w:val="22"/>
          <w:szCs w:val="22"/>
        </w:rPr>
        <w:t>zvajala pogodbena dela,</w:t>
      </w:r>
    </w:p>
    <w:p w:rsidR="000458EF" w:rsidRPr="00085EE0" w:rsidRDefault="000458EF" w:rsidP="000458EF">
      <w:pPr>
        <w:pStyle w:val="Odstavekseznama"/>
        <w:numPr>
          <w:ilvl w:val="0"/>
          <w:numId w:val="73"/>
        </w:numPr>
        <w:jc w:val="both"/>
        <w:rPr>
          <w:i w:val="0"/>
          <w:color w:val="000000" w:themeColor="text1"/>
          <w:sz w:val="22"/>
          <w:szCs w:val="22"/>
        </w:rPr>
      </w:pPr>
      <w:r w:rsidRPr="00085EE0">
        <w:rPr>
          <w:i w:val="0"/>
          <w:color w:val="000000" w:themeColor="text1"/>
          <w:sz w:val="22"/>
          <w:szCs w:val="22"/>
        </w:rPr>
        <w:t xml:space="preserve">izvajanje nadzora v skladu z določili te pogodbe, </w:t>
      </w:r>
    </w:p>
    <w:p w:rsidR="000458EF" w:rsidRPr="00085EE0" w:rsidRDefault="000458EF" w:rsidP="000458EF">
      <w:pPr>
        <w:pStyle w:val="Odstavekseznama"/>
        <w:numPr>
          <w:ilvl w:val="0"/>
          <w:numId w:val="73"/>
        </w:numPr>
        <w:contextualSpacing/>
        <w:jc w:val="both"/>
        <w:rPr>
          <w:i w:val="0"/>
          <w:color w:val="000000" w:themeColor="text1"/>
          <w:sz w:val="22"/>
          <w:szCs w:val="22"/>
        </w:rPr>
      </w:pPr>
      <w:r w:rsidRPr="00085EE0">
        <w:rPr>
          <w:i w:val="0"/>
          <w:color w:val="000000" w:themeColor="text1"/>
          <w:sz w:val="22"/>
          <w:szCs w:val="22"/>
        </w:rPr>
        <w:t>varnostni načrt in kopijo prijave gradbišča, ki jo je poslal inšpekciji za delo v skladu s predpisi o zagotavljanju varnosti in zdravja pri delu na gradbiščih,</w:t>
      </w:r>
    </w:p>
    <w:p w:rsidR="000458EF" w:rsidRPr="00085EE0" w:rsidRDefault="000458EF" w:rsidP="000458EF">
      <w:pPr>
        <w:pStyle w:val="Odstavekseznama"/>
        <w:numPr>
          <w:ilvl w:val="0"/>
          <w:numId w:val="73"/>
        </w:numPr>
        <w:jc w:val="both"/>
        <w:rPr>
          <w:i w:val="0"/>
          <w:color w:val="000000" w:themeColor="text1"/>
          <w:sz w:val="22"/>
          <w:szCs w:val="22"/>
        </w:rPr>
      </w:pPr>
      <w:r w:rsidRPr="00085EE0">
        <w:rPr>
          <w:i w:val="0"/>
          <w:color w:val="000000" w:themeColor="text1"/>
          <w:sz w:val="22"/>
          <w:szCs w:val="22"/>
        </w:rPr>
        <w:t>pravnomočno in veljavno gradbeno dovoljenje,</w:t>
      </w:r>
    </w:p>
    <w:p w:rsidR="000458EF" w:rsidRPr="00085EE0" w:rsidRDefault="000458EF" w:rsidP="000458EF">
      <w:pPr>
        <w:pStyle w:val="Odstavekseznama"/>
        <w:numPr>
          <w:ilvl w:val="0"/>
          <w:numId w:val="73"/>
        </w:numPr>
        <w:jc w:val="both"/>
        <w:rPr>
          <w:i w:val="0"/>
          <w:color w:val="000000" w:themeColor="text1"/>
          <w:sz w:val="22"/>
          <w:szCs w:val="22"/>
        </w:rPr>
      </w:pPr>
      <w:r w:rsidRPr="00085EE0">
        <w:rPr>
          <w:i w:val="0"/>
          <w:color w:val="000000" w:themeColor="text1"/>
          <w:sz w:val="22"/>
          <w:szCs w:val="22"/>
        </w:rPr>
        <w:t>pooblastilo, s katerim zadolži izvajalca za oddajo gradbenih in drugih odpadkov ter izpolnitev evidenčnih listov v imenu naročnika.</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FC74B7">
        <w:rPr>
          <w:i w:val="0"/>
          <w:color w:val="000000" w:themeColor="text1"/>
          <w:sz w:val="22"/>
          <w:szCs w:val="22"/>
        </w:rPr>
        <w:t>Naročnik se obvezuje izvajalca uvesti v posel najkasneje v roku 5 (petih) dni po začetku veljavnosti te pogodbe.</w:t>
      </w:r>
      <w:r w:rsidRPr="00085EE0">
        <w:rPr>
          <w:i w:val="0"/>
          <w:color w:val="000000" w:themeColor="text1"/>
          <w:sz w:val="22"/>
          <w:szCs w:val="22"/>
        </w:rPr>
        <w:t xml:space="preserve"> </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O uvedbi izvajalca v posel se sestavi poseben zapisnik in to ugotovi v gradbenem dnevniku. </w:t>
      </w:r>
    </w:p>
    <w:p w:rsidR="000458EF" w:rsidRPr="00085EE0" w:rsidRDefault="000458EF" w:rsidP="000458EF">
      <w:pPr>
        <w:ind w:left="1134" w:right="28"/>
        <w:jc w:val="both"/>
        <w:rPr>
          <w:i w:val="0"/>
          <w:color w:val="000000" w:themeColor="text1"/>
          <w:sz w:val="22"/>
          <w:szCs w:val="22"/>
        </w:rPr>
      </w:pPr>
    </w:p>
    <w:p w:rsidR="000458EF" w:rsidRPr="00085EE0" w:rsidRDefault="000458EF" w:rsidP="000458EF">
      <w:pPr>
        <w:ind w:left="1134" w:right="-286"/>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2</w:t>
      </w:r>
      <w:r w:rsidRPr="00085EE0">
        <w:rPr>
          <w:i w:val="0"/>
          <w:color w:val="000000" w:themeColor="text1"/>
          <w:sz w:val="22"/>
          <w:szCs w:val="22"/>
        </w:rPr>
        <w:t>. člen</w:t>
      </w:r>
    </w:p>
    <w:p w:rsidR="000458EF" w:rsidRPr="00085EE0" w:rsidRDefault="000458EF" w:rsidP="000458EF">
      <w:pPr>
        <w:ind w:left="1134" w:right="28"/>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zvezi z izvajanjem pogodbenih del se naročnik obvezuje, da bo:</w:t>
      </w:r>
    </w:p>
    <w:p w:rsidR="000458EF" w:rsidRPr="00085EE0" w:rsidRDefault="000458EF" w:rsidP="000458EF">
      <w:pPr>
        <w:pStyle w:val="Odstavekseznama"/>
        <w:numPr>
          <w:ilvl w:val="0"/>
          <w:numId w:val="74"/>
        </w:numPr>
        <w:contextualSpacing/>
        <w:jc w:val="both"/>
        <w:rPr>
          <w:i w:val="0"/>
          <w:color w:val="000000" w:themeColor="text1"/>
          <w:sz w:val="22"/>
          <w:szCs w:val="22"/>
        </w:rPr>
      </w:pPr>
      <w:r w:rsidRPr="00085EE0">
        <w:rPr>
          <w:i w:val="0"/>
          <w:color w:val="000000" w:themeColor="text1"/>
          <w:sz w:val="22"/>
          <w:szCs w:val="22"/>
        </w:rPr>
        <w:t>izvajalcu dal na razpolago vso ostalo dokumentacijo in informacije, s katerimi razpolaga in so za prevzeti obseg del potrebne,</w:t>
      </w:r>
    </w:p>
    <w:p w:rsidR="000458EF" w:rsidRPr="00085EE0" w:rsidRDefault="000458EF" w:rsidP="000458EF">
      <w:pPr>
        <w:pStyle w:val="Odstavekseznama"/>
        <w:numPr>
          <w:ilvl w:val="0"/>
          <w:numId w:val="74"/>
        </w:numPr>
        <w:contextualSpacing/>
        <w:jc w:val="both"/>
        <w:rPr>
          <w:i w:val="0"/>
          <w:color w:val="000000" w:themeColor="text1"/>
          <w:sz w:val="22"/>
          <w:szCs w:val="22"/>
        </w:rPr>
      </w:pPr>
      <w:r w:rsidRPr="00085EE0">
        <w:rPr>
          <w:i w:val="0"/>
          <w:color w:val="000000" w:themeColor="text1"/>
          <w:sz w:val="22"/>
          <w:szCs w:val="22"/>
        </w:rPr>
        <w:t>sodeloval z izvajalcem s ciljem, da prevzete obveznosti izvrši pravočasno in v skladu z določili te pogodbe,</w:t>
      </w:r>
    </w:p>
    <w:p w:rsidR="000458EF" w:rsidRPr="00085EE0" w:rsidRDefault="000458EF" w:rsidP="000458EF">
      <w:pPr>
        <w:pStyle w:val="Odstavekseznama"/>
        <w:numPr>
          <w:ilvl w:val="0"/>
          <w:numId w:val="74"/>
        </w:numPr>
        <w:contextualSpacing/>
        <w:jc w:val="both"/>
        <w:rPr>
          <w:color w:val="000000" w:themeColor="text1"/>
          <w:sz w:val="22"/>
          <w:szCs w:val="22"/>
        </w:rPr>
      </w:pPr>
      <w:r w:rsidRPr="00085EE0">
        <w:rPr>
          <w:i w:val="0"/>
          <w:color w:val="000000" w:themeColor="text1"/>
          <w:sz w:val="22"/>
          <w:szCs w:val="22"/>
        </w:rPr>
        <w:t xml:space="preserve">tekoče spremljal izvajanje pogodbenih del, potrjeval predložene dokumente in plačeval </w:t>
      </w:r>
      <w:r>
        <w:rPr>
          <w:i w:val="0"/>
          <w:color w:val="000000" w:themeColor="text1"/>
          <w:sz w:val="22"/>
          <w:szCs w:val="22"/>
        </w:rPr>
        <w:t xml:space="preserve">izvedena </w:t>
      </w:r>
      <w:r w:rsidRPr="00085EE0">
        <w:rPr>
          <w:i w:val="0"/>
          <w:color w:val="000000" w:themeColor="text1"/>
          <w:sz w:val="22"/>
          <w:szCs w:val="22"/>
        </w:rPr>
        <w:t>dela v dogovorjenih rokih.</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Obveznosti izvajalca</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3</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9266F4" w:rsidRDefault="000458EF" w:rsidP="000458EF">
      <w:pPr>
        <w:ind w:left="1134"/>
        <w:jc w:val="both"/>
        <w:rPr>
          <w:i w:val="0"/>
          <w:color w:val="000000" w:themeColor="text1"/>
          <w:sz w:val="22"/>
          <w:szCs w:val="22"/>
        </w:rPr>
      </w:pPr>
      <w:r w:rsidRPr="00085EE0">
        <w:rPr>
          <w:i w:val="0"/>
          <w:color w:val="000000" w:themeColor="text1"/>
          <w:sz w:val="22"/>
          <w:szCs w:val="22"/>
        </w:rPr>
        <w:t xml:space="preserve">V zvezi z izvajanjem pogodbenih del se izvajalec </w:t>
      </w:r>
      <w:r w:rsidRPr="009266F4">
        <w:rPr>
          <w:i w:val="0"/>
          <w:color w:val="000000" w:themeColor="text1"/>
          <w:sz w:val="22"/>
          <w:szCs w:val="22"/>
        </w:rPr>
        <w:t>obvezuje za vsako fazo posebej:</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naročniku ob uvedbi v posel predložiti</w:t>
      </w:r>
      <w:r w:rsidRPr="00AD039C">
        <w:rPr>
          <w:i w:val="0"/>
          <w:color w:val="000000" w:themeColor="text1"/>
          <w:sz w:val="22"/>
          <w:szCs w:val="22"/>
        </w:rPr>
        <w:t xml:space="preserve"> </w:t>
      </w:r>
      <w:r w:rsidRPr="00085EE0">
        <w:rPr>
          <w:i w:val="0"/>
          <w:color w:val="000000" w:themeColor="text1"/>
          <w:sz w:val="22"/>
          <w:szCs w:val="22"/>
        </w:rPr>
        <w:t>organizacijsko shemo gradbišča</w:t>
      </w:r>
      <w:r>
        <w:rPr>
          <w:i w:val="0"/>
          <w:color w:val="000000" w:themeColor="text1"/>
          <w:sz w:val="22"/>
          <w:szCs w:val="22"/>
        </w:rPr>
        <w:t xml:space="preserve"> in</w:t>
      </w:r>
      <w:r w:rsidRPr="00085EE0">
        <w:rPr>
          <w:i w:val="0"/>
          <w:color w:val="000000" w:themeColor="text1"/>
          <w:sz w:val="22"/>
          <w:szCs w:val="22"/>
        </w:rPr>
        <w:t xml:space="preserve"> gradbeni dnevnik z izpolnjenimi uvodnimi stranmi</w:t>
      </w:r>
      <w:r>
        <w:rPr>
          <w:i w:val="0"/>
          <w:color w:val="000000" w:themeColor="text1"/>
          <w:sz w:val="22"/>
          <w:szCs w:val="22"/>
        </w:rPr>
        <w:t xml:space="preserve"> ter  detajlni </w:t>
      </w:r>
      <w:r w:rsidRPr="00085EE0">
        <w:rPr>
          <w:i w:val="0"/>
          <w:color w:val="000000" w:themeColor="text1"/>
          <w:sz w:val="22"/>
          <w:szCs w:val="22"/>
        </w:rPr>
        <w:t xml:space="preserve">terminski </w:t>
      </w:r>
      <w:r>
        <w:rPr>
          <w:i w:val="0"/>
          <w:color w:val="000000" w:themeColor="text1"/>
          <w:sz w:val="22"/>
          <w:szCs w:val="22"/>
        </w:rPr>
        <w:t>plan i</w:t>
      </w:r>
      <w:r w:rsidRPr="00085EE0">
        <w:rPr>
          <w:i w:val="0"/>
          <w:color w:val="000000" w:themeColor="text1"/>
          <w:sz w:val="22"/>
          <w:szCs w:val="22"/>
        </w:rPr>
        <w:t xml:space="preserve">zvedbe pogodbenih del, </w:t>
      </w:r>
      <w:r>
        <w:rPr>
          <w:i w:val="0"/>
          <w:color w:val="000000" w:themeColor="text1"/>
          <w:sz w:val="22"/>
          <w:szCs w:val="22"/>
        </w:rPr>
        <w:t>ki s potrditvijo s strani naročnika postane sestavni del te pogodbe,;</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pred pričetkom del izvršiti posnetek dejanskega stanja vključno </w:t>
      </w:r>
      <w:r>
        <w:rPr>
          <w:i w:val="0"/>
          <w:color w:val="000000" w:themeColor="text1"/>
          <w:sz w:val="22"/>
          <w:szCs w:val="22"/>
        </w:rPr>
        <w:t xml:space="preserve">z </w:t>
      </w:r>
      <w:r w:rsidRPr="00085EE0">
        <w:rPr>
          <w:i w:val="0"/>
          <w:color w:val="000000" w:themeColor="text1"/>
          <w:sz w:val="22"/>
          <w:szCs w:val="22"/>
        </w:rPr>
        <w:t xml:space="preserve">obstoječim objektom </w:t>
      </w:r>
      <w:r>
        <w:rPr>
          <w:i w:val="0"/>
          <w:color w:val="000000" w:themeColor="text1"/>
          <w:sz w:val="22"/>
          <w:szCs w:val="22"/>
        </w:rPr>
        <w:t>osnovne šole</w:t>
      </w:r>
      <w:r w:rsidRPr="00085EE0">
        <w:rPr>
          <w:i w:val="0"/>
          <w:color w:val="000000" w:themeColor="text1"/>
          <w:sz w:val="22"/>
          <w:szCs w:val="22"/>
        </w:rPr>
        <w:t>;</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pred pričetkom del predložiti potrjen plan tekoče kontrole kakovosti;</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pred pričetkom del izvesti </w:t>
      </w:r>
      <w:proofErr w:type="spellStart"/>
      <w:r w:rsidRPr="00085EE0">
        <w:rPr>
          <w:i w:val="0"/>
          <w:color w:val="000000" w:themeColor="text1"/>
          <w:sz w:val="22"/>
          <w:szCs w:val="22"/>
        </w:rPr>
        <w:t>zakoličbo</w:t>
      </w:r>
      <w:proofErr w:type="spellEnd"/>
      <w:r w:rsidRPr="00085EE0">
        <w:rPr>
          <w:i w:val="0"/>
          <w:color w:val="000000" w:themeColor="text1"/>
          <w:sz w:val="22"/>
          <w:szCs w:val="22"/>
        </w:rPr>
        <w:t>;</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pisno obvestiti naročnika o pričetku in dokončanju del</w:t>
      </w:r>
      <w:r>
        <w:rPr>
          <w:i w:val="0"/>
          <w:color w:val="000000" w:themeColor="text1"/>
          <w:sz w:val="22"/>
          <w:szCs w:val="22"/>
        </w:rPr>
        <w:t xml:space="preserve"> </w:t>
      </w:r>
      <w:r w:rsidRPr="009266F4">
        <w:rPr>
          <w:i w:val="0"/>
          <w:color w:val="000000" w:themeColor="text1"/>
          <w:sz w:val="22"/>
          <w:szCs w:val="22"/>
        </w:rPr>
        <w:t>posamezne faze oziroma etape</w:t>
      </w:r>
      <w:r w:rsidRPr="00085EE0">
        <w:rPr>
          <w:i w:val="0"/>
          <w:color w:val="000000" w:themeColor="text1"/>
          <w:sz w:val="22"/>
          <w:szCs w:val="22"/>
        </w:rPr>
        <w:t>;</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gradbišče označiti z gradbiščno tablo in ga urediti v skladu z varnostnim načrtom;</w:t>
      </w:r>
    </w:p>
    <w:p w:rsidR="000458EF" w:rsidRPr="00FF646E" w:rsidRDefault="000458EF" w:rsidP="000458EF">
      <w:pPr>
        <w:pStyle w:val="Odstavekseznama"/>
        <w:numPr>
          <w:ilvl w:val="0"/>
          <w:numId w:val="75"/>
        </w:numPr>
        <w:jc w:val="both"/>
        <w:rPr>
          <w:i w:val="0"/>
          <w:color w:val="000000" w:themeColor="text1"/>
          <w:sz w:val="22"/>
          <w:szCs w:val="22"/>
        </w:rPr>
      </w:pPr>
      <w:r w:rsidRPr="00FF646E">
        <w:rPr>
          <w:i w:val="0"/>
          <w:color w:val="000000" w:themeColor="text1"/>
          <w:sz w:val="22"/>
          <w:szCs w:val="22"/>
        </w:rPr>
        <w:t>na svoje stroške urediti gradbišče, za kar mora pri pristojnih organih pridobiti dovoljenje</w:t>
      </w:r>
      <w:r>
        <w:rPr>
          <w:i w:val="0"/>
          <w:color w:val="000000" w:themeColor="text1"/>
          <w:sz w:val="22"/>
          <w:szCs w:val="22"/>
        </w:rPr>
        <w:t xml:space="preserve">, </w:t>
      </w:r>
      <w:r w:rsidRPr="00FF646E">
        <w:rPr>
          <w:i w:val="0"/>
          <w:color w:val="000000" w:themeColor="text1"/>
          <w:sz w:val="22"/>
          <w:szCs w:val="22"/>
        </w:rPr>
        <w:t>kakor tudi uredit</w:t>
      </w:r>
      <w:r>
        <w:rPr>
          <w:i w:val="0"/>
          <w:color w:val="000000" w:themeColor="text1"/>
          <w:sz w:val="22"/>
          <w:szCs w:val="22"/>
        </w:rPr>
        <w:t xml:space="preserve">i </w:t>
      </w:r>
      <w:r w:rsidRPr="00FF646E">
        <w:rPr>
          <w:i w:val="0"/>
          <w:color w:val="000000" w:themeColor="text1"/>
          <w:sz w:val="22"/>
          <w:szCs w:val="22"/>
        </w:rPr>
        <w:t>vozn</w:t>
      </w:r>
      <w:r>
        <w:rPr>
          <w:i w:val="0"/>
          <w:color w:val="000000" w:themeColor="text1"/>
          <w:sz w:val="22"/>
          <w:szCs w:val="22"/>
        </w:rPr>
        <w:t>i režim</w:t>
      </w:r>
      <w:r w:rsidRPr="00FF646E">
        <w:rPr>
          <w:i w:val="0"/>
          <w:color w:val="000000" w:themeColor="text1"/>
          <w:sz w:val="22"/>
          <w:szCs w:val="22"/>
        </w:rPr>
        <w:t xml:space="preserve"> na javnih cestah za čas gradnje. Za ureditev gradbišča mora pridobiti soglasje vseh pristojnih komunalnih organizacij</w:t>
      </w:r>
      <w:r>
        <w:rPr>
          <w:i w:val="0"/>
          <w:color w:val="000000" w:themeColor="text1"/>
          <w:sz w:val="22"/>
          <w:szCs w:val="22"/>
        </w:rPr>
        <w:t>;</w:t>
      </w:r>
    </w:p>
    <w:p w:rsidR="000458EF"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pričeti z deli v pogodbeno dogovorjenem roku, dela izvajati skladno z določili te pogodbe in jih dokončati v rok</w:t>
      </w:r>
      <w:r>
        <w:rPr>
          <w:i w:val="0"/>
          <w:color w:val="000000" w:themeColor="text1"/>
          <w:sz w:val="22"/>
          <w:szCs w:val="22"/>
        </w:rPr>
        <w:t>ih</w:t>
      </w:r>
      <w:r w:rsidRPr="00085EE0">
        <w:rPr>
          <w:i w:val="0"/>
          <w:color w:val="000000" w:themeColor="text1"/>
          <w:sz w:val="22"/>
          <w:szCs w:val="22"/>
        </w:rPr>
        <w:t>, določen</w:t>
      </w:r>
      <w:r>
        <w:rPr>
          <w:i w:val="0"/>
          <w:color w:val="000000" w:themeColor="text1"/>
          <w:sz w:val="22"/>
          <w:szCs w:val="22"/>
        </w:rPr>
        <w:t>ih</w:t>
      </w:r>
      <w:r w:rsidRPr="00085EE0">
        <w:rPr>
          <w:i w:val="0"/>
          <w:color w:val="000000" w:themeColor="text1"/>
          <w:sz w:val="22"/>
          <w:szCs w:val="22"/>
        </w:rPr>
        <w:t xml:space="preserve"> s </w:t>
      </w:r>
      <w:r>
        <w:rPr>
          <w:i w:val="0"/>
          <w:color w:val="000000" w:themeColor="text1"/>
          <w:sz w:val="22"/>
          <w:szCs w:val="22"/>
        </w:rPr>
        <w:t xml:space="preserve">to </w:t>
      </w:r>
      <w:r w:rsidRPr="00085EE0">
        <w:rPr>
          <w:i w:val="0"/>
          <w:color w:val="000000" w:themeColor="text1"/>
          <w:sz w:val="22"/>
          <w:szCs w:val="22"/>
        </w:rPr>
        <w:t>pogodbo;</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 xml:space="preserve">izvajati dela v skladu s to pogodbo, </w:t>
      </w:r>
      <w:r>
        <w:rPr>
          <w:i w:val="0"/>
          <w:color w:val="000000" w:themeColor="text1"/>
          <w:sz w:val="22"/>
          <w:szCs w:val="22"/>
        </w:rPr>
        <w:t xml:space="preserve">projektom za izvedbo, </w:t>
      </w:r>
      <w:r w:rsidRPr="00085EE0">
        <w:rPr>
          <w:i w:val="0"/>
          <w:color w:val="000000" w:themeColor="text1"/>
          <w:sz w:val="22"/>
          <w:szCs w:val="22"/>
        </w:rPr>
        <w:t>z gradbenimi predpisi, ki veljajo za gradnjo, ki jo izvaja</w:t>
      </w:r>
      <w:r>
        <w:rPr>
          <w:i w:val="0"/>
          <w:color w:val="000000" w:themeColor="text1"/>
          <w:sz w:val="22"/>
          <w:szCs w:val="22"/>
        </w:rPr>
        <w:t>,</w:t>
      </w:r>
      <w:r w:rsidRPr="00085EE0">
        <w:rPr>
          <w:i w:val="0"/>
          <w:color w:val="000000" w:themeColor="text1"/>
          <w:sz w:val="22"/>
          <w:szCs w:val="22"/>
        </w:rPr>
        <w:t xml:space="preserve"> in po pravilih gradbene stroke;</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sodelovati z naročnikom na vseh operativnih sestankih, pregledu obračuna del in vseh pregledih objekta do izteka garancijskega roka;</w:t>
      </w:r>
    </w:p>
    <w:p w:rsidR="000458EF" w:rsidRPr="00085EE0" w:rsidRDefault="000458EF" w:rsidP="000458EF">
      <w:pPr>
        <w:pStyle w:val="Odstavekseznama"/>
        <w:numPr>
          <w:ilvl w:val="0"/>
          <w:numId w:val="75"/>
        </w:numPr>
        <w:ind w:right="-130"/>
        <w:jc w:val="both"/>
        <w:rPr>
          <w:i w:val="0"/>
          <w:color w:val="000000" w:themeColor="text1"/>
          <w:sz w:val="22"/>
          <w:szCs w:val="22"/>
          <w:lang w:eastAsia="en-US"/>
        </w:rPr>
      </w:pPr>
      <w:r w:rsidRPr="00085EE0">
        <w:rPr>
          <w:i w:val="0"/>
          <w:color w:val="000000" w:themeColor="text1"/>
          <w:sz w:val="22"/>
          <w:szCs w:val="22"/>
          <w:lang w:eastAsia="en-US"/>
        </w:rPr>
        <w:lastRenderedPageBreak/>
        <w:t>naročniku od vsake posamezne oddaje gradbenih odpadkov zbiralcu gradbenih odpadkov in obdelovalcu predložiti izpolnjen evidenčni list, določen s predpisom, ki ureja ravnanje z odpadki, ter mu predložiti tudi vse potrjene evidenčne liste;</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voditi gradbeni dnevnik in knjigo obračunskih izmer, ažurno ves čas </w:t>
      </w:r>
      <w:r>
        <w:rPr>
          <w:i w:val="0"/>
          <w:color w:val="000000" w:themeColor="text1"/>
          <w:sz w:val="22"/>
          <w:szCs w:val="22"/>
        </w:rPr>
        <w:t>izvedbe del</w:t>
      </w:r>
      <w:r w:rsidRPr="00085EE0">
        <w:rPr>
          <w:i w:val="0"/>
          <w:color w:val="000000" w:themeColor="text1"/>
          <w:sz w:val="22"/>
          <w:szCs w:val="22"/>
        </w:rPr>
        <w:t>;</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 xml:space="preserve">pridobiti vso potrebno dokumentacijo za zaporo cest v </w:t>
      </w:r>
      <w:r>
        <w:rPr>
          <w:i w:val="0"/>
          <w:color w:val="000000" w:themeColor="text1"/>
          <w:sz w:val="22"/>
          <w:szCs w:val="22"/>
        </w:rPr>
        <w:t xml:space="preserve">času gradnje in izvesti </w:t>
      </w:r>
      <w:r w:rsidRPr="00085EE0">
        <w:rPr>
          <w:i w:val="0"/>
          <w:color w:val="000000" w:themeColor="text1"/>
          <w:sz w:val="22"/>
          <w:szCs w:val="22"/>
        </w:rPr>
        <w:t>le-t</w:t>
      </w:r>
      <w:r>
        <w:rPr>
          <w:i w:val="0"/>
          <w:color w:val="000000" w:themeColor="text1"/>
          <w:sz w:val="22"/>
          <w:szCs w:val="22"/>
        </w:rPr>
        <w:t>o, vse na svoje stroške</w:t>
      </w:r>
      <w:r w:rsidRPr="00085EE0">
        <w:rPr>
          <w:i w:val="0"/>
          <w:color w:val="000000" w:themeColor="text1"/>
          <w:sz w:val="22"/>
          <w:szCs w:val="22"/>
        </w:rPr>
        <w:t>;</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0458EF" w:rsidRPr="00E96A2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pravočasno pisno obvestiti naročnika o vseh spremembah, ki bi imele za posledico drugačen način </w:t>
      </w:r>
      <w:r w:rsidRPr="00E96A20">
        <w:rPr>
          <w:i w:val="0"/>
          <w:color w:val="000000" w:themeColor="text1"/>
          <w:sz w:val="22"/>
          <w:szCs w:val="22"/>
        </w:rPr>
        <w:t>izvedbe in zanje pridobiti predhodno soglasje nadzornika in naročnika;</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izvajati vsa dela s strokovno usposobljenimi delavci in odgovarjati ter garantirati za svoje delo, kakor tudi za delo svojih podizvajalcev;</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ob dokončanju vsake faze</w:t>
      </w:r>
      <w:r>
        <w:rPr>
          <w:i w:val="0"/>
          <w:color w:val="000000" w:themeColor="text1"/>
          <w:sz w:val="22"/>
          <w:szCs w:val="22"/>
        </w:rPr>
        <w:t xml:space="preserve"> oziroma </w:t>
      </w:r>
      <w:r w:rsidRPr="00E96A20">
        <w:rPr>
          <w:i w:val="0"/>
          <w:color w:val="000000" w:themeColor="text1"/>
          <w:sz w:val="22"/>
          <w:szCs w:val="22"/>
        </w:rPr>
        <w:t>etape</w:t>
      </w:r>
      <w:r w:rsidRPr="00085EE0">
        <w:rPr>
          <w:i w:val="0"/>
          <w:color w:val="000000" w:themeColor="text1"/>
          <w:sz w:val="22"/>
          <w:szCs w:val="22"/>
        </w:rPr>
        <w:t xml:space="preserve"> izdelati posnetek stanja (objekti in komunaln</w:t>
      </w:r>
      <w:r>
        <w:rPr>
          <w:i w:val="0"/>
          <w:color w:val="000000" w:themeColor="text1"/>
          <w:sz w:val="22"/>
          <w:szCs w:val="22"/>
        </w:rPr>
        <w:t xml:space="preserve">ih </w:t>
      </w:r>
      <w:r w:rsidRPr="00085EE0">
        <w:rPr>
          <w:i w:val="0"/>
          <w:color w:val="000000" w:themeColor="text1"/>
          <w:sz w:val="22"/>
          <w:szCs w:val="22"/>
        </w:rPr>
        <w:t>tras z vrisom v kataster</w:t>
      </w:r>
      <w:r>
        <w:rPr>
          <w:i w:val="0"/>
          <w:color w:val="000000" w:themeColor="text1"/>
          <w:sz w:val="22"/>
          <w:szCs w:val="22"/>
        </w:rPr>
        <w:t>)</w:t>
      </w:r>
      <w:r w:rsidRPr="00085EE0">
        <w:rPr>
          <w:i w:val="0"/>
          <w:color w:val="000000" w:themeColor="text1"/>
          <w:sz w:val="22"/>
          <w:szCs w:val="22"/>
        </w:rPr>
        <w:t>;</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zagotoviti projekt izvedenih del (PID)</w:t>
      </w:r>
      <w:r>
        <w:rPr>
          <w:i w:val="0"/>
          <w:color w:val="000000" w:themeColor="text1"/>
          <w:sz w:val="22"/>
          <w:szCs w:val="22"/>
        </w:rPr>
        <w:t xml:space="preserve"> </w:t>
      </w:r>
      <w:r w:rsidRPr="00E96A20">
        <w:rPr>
          <w:i w:val="0"/>
          <w:color w:val="000000" w:themeColor="text1"/>
          <w:sz w:val="22"/>
          <w:szCs w:val="22"/>
        </w:rPr>
        <w:t>po posameznih fazah</w:t>
      </w:r>
      <w:r>
        <w:rPr>
          <w:i w:val="0"/>
          <w:color w:val="000000" w:themeColor="text1"/>
          <w:sz w:val="22"/>
          <w:szCs w:val="22"/>
        </w:rPr>
        <w:t xml:space="preserve"> oziroma </w:t>
      </w:r>
      <w:r w:rsidRPr="00E96A20">
        <w:rPr>
          <w:i w:val="0"/>
          <w:color w:val="000000" w:themeColor="text1"/>
          <w:sz w:val="22"/>
          <w:szCs w:val="22"/>
        </w:rPr>
        <w:t>etapah</w:t>
      </w:r>
      <w:r w:rsidRPr="00085EE0">
        <w:rPr>
          <w:i w:val="0"/>
          <w:color w:val="000000" w:themeColor="text1"/>
          <w:sz w:val="22"/>
          <w:szCs w:val="22"/>
        </w:rPr>
        <w:t xml:space="preserve"> in </w:t>
      </w:r>
      <w:r>
        <w:rPr>
          <w:i w:val="0"/>
          <w:color w:val="000000" w:themeColor="text1"/>
          <w:sz w:val="22"/>
          <w:szCs w:val="22"/>
        </w:rPr>
        <w:t>vsak projekt</w:t>
      </w:r>
      <w:r w:rsidRPr="00085EE0">
        <w:rPr>
          <w:i w:val="0"/>
          <w:color w:val="000000" w:themeColor="text1"/>
          <w:sz w:val="22"/>
          <w:szCs w:val="22"/>
        </w:rPr>
        <w:t xml:space="preserve"> izročiti naročniku v 4 (štirih) izvodih in elektronski obliki (</w:t>
      </w:r>
      <w:proofErr w:type="spellStart"/>
      <w:r w:rsidRPr="00085EE0">
        <w:rPr>
          <w:i w:val="0"/>
          <w:color w:val="000000" w:themeColor="text1"/>
          <w:sz w:val="22"/>
          <w:szCs w:val="22"/>
        </w:rPr>
        <w:t>pdf</w:t>
      </w:r>
      <w:proofErr w:type="spellEnd"/>
      <w:r w:rsidRPr="00085EE0">
        <w:rPr>
          <w:i w:val="0"/>
          <w:color w:val="000000" w:themeColor="text1"/>
          <w:sz w:val="22"/>
          <w:szCs w:val="22"/>
        </w:rPr>
        <w:t xml:space="preserve">. in </w:t>
      </w:r>
      <w:proofErr w:type="spellStart"/>
      <w:r w:rsidRPr="00085EE0">
        <w:rPr>
          <w:i w:val="0"/>
          <w:color w:val="000000" w:themeColor="text1"/>
          <w:sz w:val="22"/>
          <w:szCs w:val="22"/>
        </w:rPr>
        <w:t>dwg</w:t>
      </w:r>
      <w:proofErr w:type="spellEnd"/>
      <w:r w:rsidRPr="00085EE0">
        <w:rPr>
          <w:i w:val="0"/>
          <w:color w:val="000000" w:themeColor="text1"/>
          <w:sz w:val="22"/>
          <w:szCs w:val="22"/>
        </w:rPr>
        <w:t xml:space="preserve">. </w:t>
      </w:r>
      <w:r w:rsidRPr="000B09FF">
        <w:rPr>
          <w:i w:val="0"/>
          <w:color w:val="000000" w:themeColor="text1"/>
          <w:sz w:val="22"/>
          <w:szCs w:val="22"/>
        </w:rPr>
        <w:t xml:space="preserve">formatu). Po dokončanju </w:t>
      </w:r>
      <w:r w:rsidRPr="00E96A20">
        <w:rPr>
          <w:i w:val="0"/>
          <w:color w:val="000000" w:themeColor="text1"/>
          <w:sz w:val="22"/>
          <w:szCs w:val="22"/>
        </w:rPr>
        <w:t>vseh del pa izročiti naročniku</w:t>
      </w:r>
      <w:r w:rsidRPr="000B09FF">
        <w:rPr>
          <w:i w:val="0"/>
          <w:color w:val="000000" w:themeColor="text1"/>
          <w:sz w:val="22"/>
          <w:szCs w:val="22"/>
        </w:rPr>
        <w:t xml:space="preserve"> enoten PID s celotno zunanjo ureditvijo in vrisom komunalnih vodov;</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pred prevzemom pogodbenih del izročiti naročniku originale potrebne dokumentacije o kvaliteti izvedenih del (ateste, poročila o vodotesnosti izvedbe, poročila pregledov, certifikate, garancijske liste i.t.d.);</w:t>
      </w:r>
    </w:p>
    <w:p w:rsidR="000458EF" w:rsidRPr="00E96A20" w:rsidRDefault="000458EF" w:rsidP="000458EF">
      <w:pPr>
        <w:pStyle w:val="Odstavekseznama"/>
        <w:numPr>
          <w:ilvl w:val="0"/>
          <w:numId w:val="75"/>
        </w:numPr>
        <w:ind w:right="28"/>
        <w:contextualSpacing/>
        <w:jc w:val="both"/>
        <w:rPr>
          <w:i w:val="0"/>
          <w:color w:val="000000" w:themeColor="text1"/>
          <w:sz w:val="22"/>
          <w:szCs w:val="22"/>
        </w:rPr>
      </w:pPr>
      <w:r w:rsidRPr="00E96A20">
        <w:rPr>
          <w:i w:val="0"/>
          <w:color w:val="000000" w:themeColor="text1"/>
          <w:sz w:val="22"/>
          <w:szCs w:val="22"/>
        </w:rPr>
        <w:t xml:space="preserve">pripraviti dokumentacijo za tehnični pregled, sodelovati pri tehničnem pregledu, pridobiti uporabno dovoljenje in sodelovati pri primopredaji objekta uporabniku za </w:t>
      </w:r>
      <w:r>
        <w:rPr>
          <w:i w:val="0"/>
          <w:color w:val="000000" w:themeColor="text1"/>
          <w:sz w:val="22"/>
          <w:szCs w:val="22"/>
        </w:rPr>
        <w:t xml:space="preserve">posamezno </w:t>
      </w:r>
      <w:r w:rsidRPr="00E96A20">
        <w:rPr>
          <w:i w:val="0"/>
          <w:color w:val="000000" w:themeColor="text1"/>
          <w:sz w:val="22"/>
          <w:szCs w:val="22"/>
        </w:rPr>
        <w:t>faz</w:t>
      </w:r>
      <w:r>
        <w:rPr>
          <w:i w:val="0"/>
          <w:color w:val="000000" w:themeColor="text1"/>
          <w:sz w:val="22"/>
          <w:szCs w:val="22"/>
        </w:rPr>
        <w:t>o oziroma etapo</w:t>
      </w:r>
      <w:r w:rsidRPr="00E96A20">
        <w:rPr>
          <w:i w:val="0"/>
          <w:color w:val="000000" w:themeColor="text1"/>
          <w:sz w:val="22"/>
          <w:szCs w:val="22"/>
        </w:rPr>
        <w:t xml:space="preserve"> gradnje </w:t>
      </w:r>
      <w:r>
        <w:rPr>
          <w:i w:val="0"/>
          <w:color w:val="000000" w:themeColor="text1"/>
          <w:sz w:val="22"/>
          <w:szCs w:val="22"/>
        </w:rPr>
        <w:t>;</w:t>
      </w:r>
    </w:p>
    <w:p w:rsidR="000458EF" w:rsidRPr="00E96A20" w:rsidRDefault="000458EF" w:rsidP="000458EF">
      <w:pPr>
        <w:pStyle w:val="Odstavekseznama"/>
        <w:numPr>
          <w:ilvl w:val="0"/>
          <w:numId w:val="75"/>
        </w:numPr>
        <w:tabs>
          <w:tab w:val="left" w:pos="0"/>
        </w:tabs>
        <w:ind w:right="28"/>
        <w:contextualSpacing/>
        <w:jc w:val="both"/>
        <w:rPr>
          <w:i w:val="0"/>
          <w:color w:val="000000" w:themeColor="text1"/>
          <w:sz w:val="22"/>
          <w:szCs w:val="22"/>
        </w:rPr>
      </w:pPr>
      <w:r w:rsidRPr="00085EE0">
        <w:rPr>
          <w:i w:val="0"/>
          <w:color w:val="000000" w:themeColor="text1"/>
          <w:sz w:val="22"/>
          <w:szCs w:val="22"/>
        </w:rPr>
        <w:t xml:space="preserve">odpraviti vse napake in pomanjkljivosti, ugotovljene v zapisniku o tehničnem pregledu in zapisniku o kvalitativnem pregledu </w:t>
      </w:r>
      <w:r w:rsidRPr="00E96A20">
        <w:rPr>
          <w:i w:val="0"/>
          <w:color w:val="000000" w:themeColor="text1"/>
          <w:sz w:val="22"/>
          <w:szCs w:val="22"/>
        </w:rPr>
        <w:t>za posamezno fazo oziroma etapo gradnje, v roku določenem za dokončanje del</w:t>
      </w:r>
      <w:r>
        <w:rPr>
          <w:i w:val="0"/>
          <w:color w:val="000000" w:themeColor="text1"/>
          <w:sz w:val="22"/>
          <w:szCs w:val="22"/>
        </w:rPr>
        <w:t xml:space="preserve"> te faze oziroma etape</w:t>
      </w:r>
      <w:r w:rsidRPr="00E96A20">
        <w:rPr>
          <w:i w:val="0"/>
          <w:color w:val="000000" w:themeColor="text1"/>
          <w:sz w:val="22"/>
          <w:szCs w:val="22"/>
        </w:rPr>
        <w:t>;</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 xml:space="preserve">pravočasno ukreniti, kar je treba za varnost delavcev, mimoidočih, prometa, sosednjih objektov ter varnost same gradnje, opreme, materiala in strojnega parka; </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v primeru zahteve naročnika zamenjati vodstvo gradbišča ali posameznika iz operative, v kolikor le-ti ne upoštevajo zahtev predstavnikov naročnika oz. nadzornika ali malomarno oziroma nekvalitetno izvajajo dela;</w:t>
      </w:r>
    </w:p>
    <w:p w:rsidR="000458EF" w:rsidRPr="00085EE0" w:rsidRDefault="000458EF" w:rsidP="000458EF">
      <w:pPr>
        <w:pStyle w:val="Odstavekseznama"/>
        <w:numPr>
          <w:ilvl w:val="0"/>
          <w:numId w:val="75"/>
        </w:numPr>
        <w:contextualSpacing/>
        <w:jc w:val="both"/>
        <w:rPr>
          <w:i w:val="0"/>
          <w:color w:val="000000" w:themeColor="text1"/>
          <w:sz w:val="22"/>
          <w:szCs w:val="22"/>
        </w:rPr>
      </w:pPr>
      <w:r w:rsidRPr="00085EE0">
        <w:rPr>
          <w:i w:val="0"/>
          <w:color w:val="000000" w:themeColor="text1"/>
          <w:sz w:val="22"/>
          <w:szCs w:val="22"/>
        </w:rPr>
        <w:t>upoštevati strokovne ocene in pripombe nadzornika glede kvalitete izvedenih del in že med izvajanjem del sproti odpraviti napake in pomanjkljivosti, na katere ga ta opozori;</w:t>
      </w:r>
    </w:p>
    <w:p w:rsidR="000458EF" w:rsidRPr="00085EE0" w:rsidRDefault="000458EF" w:rsidP="000458EF">
      <w:pPr>
        <w:pStyle w:val="Odstavekseznama"/>
        <w:numPr>
          <w:ilvl w:val="0"/>
          <w:numId w:val="75"/>
        </w:numPr>
        <w:ind w:right="28"/>
        <w:contextualSpacing/>
        <w:jc w:val="both"/>
        <w:rPr>
          <w:i w:val="0"/>
          <w:color w:val="000000" w:themeColor="text1"/>
          <w:sz w:val="22"/>
          <w:szCs w:val="22"/>
        </w:rPr>
      </w:pPr>
      <w:r w:rsidRPr="00085EE0">
        <w:rPr>
          <w:i w:val="0"/>
          <w:color w:val="000000" w:themeColor="text1"/>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rsidR="000458EF" w:rsidRPr="00085EE0" w:rsidRDefault="000458EF" w:rsidP="000458EF">
      <w:pPr>
        <w:pStyle w:val="Odstavekseznama"/>
        <w:ind w:left="1134" w:right="28"/>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Obdobje leta</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Polne ure dneva</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1. januar – 27. januar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8.00 – 17.00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8.00 – 17.00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20. februar – 8. marec</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9. marec – 22. marec</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7.00 – 18.00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23. marec – 23. april</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6.00 – 18.00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24. april – 21. avgust</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6.00 – 19.00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lastRenderedPageBreak/>
              <w:t>25. oktober – 13. november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7.00 – 17.00 h</w:t>
            </w:r>
          </w:p>
        </w:tc>
      </w:tr>
      <w:tr w:rsidR="000458EF" w:rsidRPr="00085EE0" w:rsidTr="009661CF">
        <w:tc>
          <w:tcPr>
            <w:tcW w:w="3261"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rPr>
                <w:i w:val="0"/>
                <w:color w:val="000000" w:themeColor="text1"/>
                <w:sz w:val="22"/>
                <w:szCs w:val="22"/>
                <w:lang w:eastAsia="en-US"/>
              </w:rPr>
            </w:pPr>
            <w:r w:rsidRPr="00085EE0">
              <w:rPr>
                <w:i w:val="0"/>
                <w:color w:val="000000" w:themeColor="text1"/>
                <w:sz w:val="22"/>
                <w:szCs w:val="22"/>
                <w:lang w:eastAsia="en-US"/>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rsidR="000458EF" w:rsidRPr="00085EE0" w:rsidRDefault="000458EF" w:rsidP="009661CF">
            <w:pPr>
              <w:jc w:val="center"/>
              <w:rPr>
                <w:i w:val="0"/>
                <w:color w:val="000000" w:themeColor="text1"/>
                <w:sz w:val="22"/>
                <w:szCs w:val="22"/>
                <w:lang w:eastAsia="en-US"/>
              </w:rPr>
            </w:pPr>
            <w:r w:rsidRPr="00085EE0">
              <w:rPr>
                <w:i w:val="0"/>
                <w:color w:val="000000" w:themeColor="text1"/>
                <w:sz w:val="22"/>
                <w:szCs w:val="22"/>
                <w:lang w:eastAsia="en-US"/>
              </w:rPr>
              <w:t>8.00 – 17.00 h</w:t>
            </w:r>
          </w:p>
        </w:tc>
      </w:tr>
    </w:tbl>
    <w:p w:rsidR="000458EF" w:rsidRPr="00085EE0" w:rsidRDefault="000458EF" w:rsidP="000458EF">
      <w:pPr>
        <w:ind w:left="1134"/>
        <w:jc w:val="both"/>
        <w:rPr>
          <w:i w:val="0"/>
          <w:color w:val="000000" w:themeColor="text1"/>
          <w:sz w:val="22"/>
          <w:szCs w:val="22"/>
          <w:lang w:eastAsia="en-US"/>
        </w:rPr>
      </w:pPr>
    </w:p>
    <w:p w:rsidR="000458EF" w:rsidRPr="00085EE0" w:rsidRDefault="000458EF" w:rsidP="000458EF">
      <w:pPr>
        <w:ind w:left="1134"/>
        <w:jc w:val="both"/>
        <w:rPr>
          <w:i w:val="0"/>
          <w:color w:val="000000" w:themeColor="text1"/>
          <w:sz w:val="22"/>
          <w:szCs w:val="22"/>
          <w:lang w:eastAsia="en-US"/>
        </w:rPr>
      </w:pPr>
      <w:r w:rsidRPr="00085EE0">
        <w:rPr>
          <w:i w:val="0"/>
          <w:color w:val="000000" w:themeColor="text1"/>
          <w:sz w:val="22"/>
          <w:szCs w:val="22"/>
        </w:rPr>
        <w:t xml:space="preserve">Izvajalec je odgovoren za funkcionalno pravilnost </w:t>
      </w:r>
      <w:r w:rsidRPr="00E96A20">
        <w:rPr>
          <w:i w:val="0"/>
          <w:color w:val="000000" w:themeColor="text1"/>
          <w:sz w:val="22"/>
          <w:szCs w:val="22"/>
        </w:rPr>
        <w:t>izvedenih</w:t>
      </w:r>
      <w:r w:rsidRPr="00085EE0">
        <w:rPr>
          <w:i w:val="0"/>
          <w:color w:val="000000" w:themeColor="text1"/>
          <w:sz w:val="22"/>
          <w:szCs w:val="22"/>
        </w:rPr>
        <w:t xml:space="preserve"> del, zato je dolžan med deli kontrolirati tehnično pravilnost izvedbe. Dela mora opraviti strokovno in ne sme povzročati poškodb na sosednjih objektih in zemljiščih ter okoliških komunalnih vodih. Vsi stroški, ki bi nastali iz tega naslova, so stroški izvajalca.</w:t>
      </w:r>
    </w:p>
    <w:p w:rsidR="000458EF" w:rsidRPr="00085EE0" w:rsidRDefault="000458EF" w:rsidP="000458EF">
      <w:pPr>
        <w:ind w:left="1134"/>
        <w:jc w:val="both"/>
        <w:rPr>
          <w:i w:val="0"/>
          <w:color w:val="000000" w:themeColor="text1"/>
          <w:sz w:val="22"/>
          <w:szCs w:val="22"/>
          <w:lang w:eastAsia="en-US"/>
        </w:rPr>
      </w:pPr>
    </w:p>
    <w:p w:rsidR="000458EF" w:rsidRPr="00085EE0" w:rsidRDefault="000458EF" w:rsidP="000458EF">
      <w:pPr>
        <w:ind w:left="1134"/>
        <w:jc w:val="both"/>
        <w:rPr>
          <w:i w:val="0"/>
          <w:color w:val="000000" w:themeColor="text1"/>
          <w:sz w:val="22"/>
          <w:szCs w:val="22"/>
          <w:lang w:eastAsia="en-US"/>
        </w:rPr>
      </w:pPr>
      <w:r w:rsidRPr="00085EE0">
        <w:rPr>
          <w:i w:val="0"/>
          <w:color w:val="000000" w:themeColor="text1"/>
          <w:sz w:val="22"/>
          <w:szCs w:val="22"/>
          <w:lang w:eastAsia="en-US"/>
        </w:rPr>
        <w:t xml:space="preserve">Izvajalec je dolžan obvestiti naročnika, da je objekt pripravljen za kvalitativni pregled in ob primopredaji objekta predati </w:t>
      </w:r>
      <w:r>
        <w:rPr>
          <w:i w:val="0"/>
          <w:color w:val="000000" w:themeColor="text1"/>
          <w:sz w:val="22"/>
          <w:szCs w:val="22"/>
          <w:lang w:eastAsia="en-US"/>
        </w:rPr>
        <w:t xml:space="preserve">naročniku </w:t>
      </w:r>
      <w:r w:rsidRPr="00085EE0">
        <w:rPr>
          <w:i w:val="0"/>
          <w:color w:val="000000" w:themeColor="text1"/>
          <w:sz w:val="22"/>
          <w:szCs w:val="22"/>
          <w:lang w:eastAsia="en-US"/>
        </w:rPr>
        <w:t>navodila za obratovanje in vzdrževanje ter usposobiti uporabnika za uporabo vgrajene opreme, strojev in naprav.</w:t>
      </w:r>
    </w:p>
    <w:p w:rsidR="000458EF" w:rsidRPr="00085EE0" w:rsidRDefault="000458EF" w:rsidP="000458EF">
      <w:pPr>
        <w:ind w:left="1134"/>
        <w:jc w:val="both"/>
        <w:rPr>
          <w:i w:val="0"/>
          <w:color w:val="000000" w:themeColor="text1"/>
          <w:sz w:val="22"/>
          <w:szCs w:val="22"/>
          <w:lang w:eastAsia="en-US"/>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rsidR="000458EF" w:rsidRDefault="000458EF" w:rsidP="000458EF">
      <w:pPr>
        <w:tabs>
          <w:tab w:val="left" w:pos="0"/>
        </w:tabs>
        <w:ind w:left="1134" w:right="28"/>
        <w:jc w:val="both"/>
        <w:rPr>
          <w:i w:val="0"/>
          <w:color w:val="000000" w:themeColor="text1"/>
          <w:sz w:val="22"/>
          <w:szCs w:val="22"/>
          <w:highlight w:val="yellow"/>
        </w:rPr>
      </w:pPr>
    </w:p>
    <w:p w:rsidR="000458EF" w:rsidRPr="00094340" w:rsidRDefault="000458EF" w:rsidP="000458EF">
      <w:pPr>
        <w:tabs>
          <w:tab w:val="left" w:pos="0"/>
        </w:tabs>
        <w:ind w:left="1134" w:right="28"/>
        <w:jc w:val="both"/>
        <w:rPr>
          <w:i w:val="0"/>
          <w:color w:val="000000" w:themeColor="text1"/>
          <w:sz w:val="22"/>
          <w:szCs w:val="22"/>
        </w:rPr>
      </w:pPr>
      <w:r w:rsidRPr="00094340">
        <w:rPr>
          <w:i w:val="0"/>
          <w:color w:val="000000" w:themeColor="text1"/>
          <w:sz w:val="22"/>
          <w:szCs w:val="22"/>
        </w:rPr>
        <w:t>Izvajalec odgovarja za vso neposredno škodo, ki nastane naročniku ali tretjim osebam in izvira iz njegovega dela in njegovih pogodbenih obveznosti.</w:t>
      </w:r>
    </w:p>
    <w:p w:rsidR="000458EF" w:rsidRPr="00094340" w:rsidRDefault="000458EF" w:rsidP="000458EF">
      <w:pPr>
        <w:tabs>
          <w:tab w:val="left" w:pos="0"/>
        </w:tabs>
        <w:ind w:left="1134" w:right="28"/>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p w:rsidR="000458EF" w:rsidRPr="003A28CA" w:rsidRDefault="000458EF" w:rsidP="000458EF">
      <w:pPr>
        <w:ind w:left="1134"/>
        <w:jc w:val="both"/>
        <w:rPr>
          <w:b/>
          <w:i w:val="0"/>
          <w:color w:val="000000" w:themeColor="text1"/>
          <w:sz w:val="22"/>
          <w:szCs w:val="22"/>
        </w:rPr>
      </w:pPr>
      <w:r w:rsidRPr="003A28CA">
        <w:rPr>
          <w:b/>
          <w:i w:val="0"/>
          <w:color w:val="000000" w:themeColor="text1"/>
          <w:sz w:val="22"/>
          <w:szCs w:val="22"/>
        </w:rPr>
        <w:t>Zavarovanje</w:t>
      </w:r>
    </w:p>
    <w:p w:rsidR="000458EF" w:rsidRPr="003A28CA" w:rsidRDefault="000458EF" w:rsidP="000458EF">
      <w:pPr>
        <w:ind w:left="1134"/>
        <w:jc w:val="both"/>
        <w:rPr>
          <w:i w:val="0"/>
          <w:color w:val="000000" w:themeColor="text1"/>
          <w:sz w:val="22"/>
          <w:szCs w:val="22"/>
        </w:rPr>
      </w:pPr>
    </w:p>
    <w:p w:rsidR="000458EF" w:rsidRPr="003A28CA" w:rsidRDefault="000458EF" w:rsidP="000458EF">
      <w:pPr>
        <w:ind w:left="1134" w:right="-286"/>
        <w:jc w:val="center"/>
        <w:rPr>
          <w:i w:val="0"/>
          <w:color w:val="000000" w:themeColor="text1"/>
          <w:sz w:val="22"/>
          <w:szCs w:val="22"/>
        </w:rPr>
      </w:pPr>
      <w:r w:rsidRPr="003A28CA">
        <w:rPr>
          <w:i w:val="0"/>
          <w:color w:val="000000" w:themeColor="text1"/>
          <w:sz w:val="22"/>
          <w:szCs w:val="22"/>
        </w:rPr>
        <w:t>14. člen</w:t>
      </w:r>
    </w:p>
    <w:p w:rsidR="000458EF" w:rsidRPr="003A28CA" w:rsidRDefault="000458EF" w:rsidP="000458EF">
      <w:pPr>
        <w:tabs>
          <w:tab w:val="left" w:pos="0"/>
        </w:tabs>
        <w:ind w:left="1134" w:right="28"/>
        <w:jc w:val="both"/>
        <w:rPr>
          <w:i w:val="0"/>
          <w:color w:val="000000" w:themeColor="text1"/>
          <w:sz w:val="22"/>
          <w:szCs w:val="22"/>
          <w:highlight w:val="cyan"/>
        </w:rPr>
      </w:pPr>
    </w:p>
    <w:p w:rsidR="000458EF" w:rsidRPr="003A28CA" w:rsidRDefault="000458EF" w:rsidP="000458EF">
      <w:pPr>
        <w:tabs>
          <w:tab w:val="left" w:pos="0"/>
        </w:tabs>
        <w:ind w:left="1134" w:right="28"/>
        <w:jc w:val="both"/>
        <w:rPr>
          <w:i w:val="0"/>
          <w:color w:val="000000" w:themeColor="text1"/>
          <w:sz w:val="22"/>
          <w:szCs w:val="22"/>
        </w:rPr>
      </w:pPr>
      <w:r w:rsidRPr="003A28CA">
        <w:rPr>
          <w:i w:val="0"/>
          <w:color w:val="000000" w:themeColor="text1"/>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ob upoštevanju pravil stroke, vendar najmanj v obsegu minimalnega zavarovalnega programa določenega v izjavi zavarovalnice (Priloga 7 razpisne dokumentacije), ki je kot priloga sestavni del te pogodbe. </w:t>
      </w:r>
    </w:p>
    <w:p w:rsidR="000458EF" w:rsidRPr="003A28CA" w:rsidRDefault="000458EF" w:rsidP="000458EF">
      <w:pPr>
        <w:tabs>
          <w:tab w:val="left" w:pos="0"/>
        </w:tabs>
        <w:ind w:left="1134" w:right="28"/>
        <w:jc w:val="both"/>
        <w:rPr>
          <w:i w:val="0"/>
          <w:color w:val="000000" w:themeColor="text1"/>
          <w:sz w:val="22"/>
          <w:szCs w:val="22"/>
        </w:rPr>
      </w:pPr>
    </w:p>
    <w:p w:rsidR="000458EF" w:rsidRPr="003A28CA" w:rsidRDefault="000458EF" w:rsidP="000458EF">
      <w:pPr>
        <w:ind w:left="1134"/>
        <w:jc w:val="both"/>
        <w:rPr>
          <w:i w:val="0"/>
          <w:color w:val="000000" w:themeColor="text1"/>
          <w:sz w:val="22"/>
          <w:szCs w:val="22"/>
        </w:rPr>
      </w:pPr>
      <w:r w:rsidRPr="003A28CA">
        <w:rPr>
          <w:i w:val="0"/>
          <w:color w:val="000000" w:themeColor="text1"/>
          <w:sz w:val="22"/>
          <w:szCs w:val="22"/>
        </w:rPr>
        <w:t xml:space="preserve">Izvajalec mora imeti zavarovano svojo odgovornost za škodo, ki bi utegnila nastati naročniku in tretjim osebam v zvezi z opravljanjem njegove dejavnosti </w:t>
      </w:r>
      <w:r w:rsidRPr="003A28CA">
        <w:rPr>
          <w:i w:val="0"/>
          <w:color w:val="000000" w:themeColor="text1"/>
          <w:sz w:val="22"/>
          <w:szCs w:val="22"/>
          <w:lang w:eastAsia="en-US"/>
        </w:rPr>
        <w:t>njegove pravne subjektivitete in njegovih pravnih razmerij</w:t>
      </w:r>
      <w:r w:rsidRPr="003A28CA">
        <w:rPr>
          <w:i w:val="0"/>
          <w:color w:val="000000" w:themeColor="text1"/>
          <w:sz w:val="22"/>
          <w:szCs w:val="22"/>
        </w:rPr>
        <w:t xml:space="preserve"> najmanj v obsegu minimalnega zavarovalnega programa določenega v izjavi zavarovalnice (Priloga 7 razpisne dokumentacije), ki je kot priloga sestavni del te pogodbe. </w:t>
      </w:r>
    </w:p>
    <w:p w:rsidR="000458EF" w:rsidRPr="003A28CA" w:rsidRDefault="000458EF" w:rsidP="000458EF">
      <w:pPr>
        <w:ind w:left="1134"/>
        <w:jc w:val="both"/>
        <w:rPr>
          <w:i w:val="0"/>
          <w:color w:val="000000" w:themeColor="text1"/>
          <w:sz w:val="22"/>
          <w:szCs w:val="22"/>
          <w:lang w:eastAsia="en-US"/>
        </w:rPr>
      </w:pPr>
    </w:p>
    <w:p w:rsidR="000458EF" w:rsidRPr="003A28CA"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Poleg tega mora imate izvajalec ves čas do dneva izročitve del naročniku sklenjeno tudi zavarovanje avtomobilske odgovornosti za vsa motorna vozila, ki se bodo nahajala na gradbišču, najmanj na z zakonom določeno zavarovalno vsoto.</w:t>
      </w:r>
    </w:p>
    <w:p w:rsidR="000458EF" w:rsidRPr="003A28CA" w:rsidRDefault="000458EF" w:rsidP="000458EF">
      <w:pPr>
        <w:ind w:left="1134"/>
        <w:jc w:val="both"/>
        <w:rPr>
          <w:i w:val="0"/>
          <w:color w:val="000000" w:themeColor="text1"/>
          <w:sz w:val="22"/>
          <w:szCs w:val="22"/>
          <w:lang w:eastAsia="en-US"/>
        </w:rPr>
      </w:pPr>
    </w:p>
    <w:p w:rsidR="000458EF" w:rsidRPr="003A28CA"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 xml:space="preserve">Sprožilec zavarovalnega kritja za vsa zavarovanja po tem členu mora biti nastanek škodnega dogodka (ne velja </w:t>
      </w:r>
      <w:proofErr w:type="spellStart"/>
      <w:r w:rsidRPr="003A28CA">
        <w:rPr>
          <w:i w:val="0"/>
          <w:color w:val="000000" w:themeColor="text1"/>
          <w:sz w:val="22"/>
          <w:szCs w:val="22"/>
          <w:lang w:eastAsia="en-US"/>
        </w:rPr>
        <w:t>claims</w:t>
      </w:r>
      <w:proofErr w:type="spellEnd"/>
      <w:r w:rsidRPr="003A28CA">
        <w:rPr>
          <w:i w:val="0"/>
          <w:color w:val="000000" w:themeColor="text1"/>
          <w:sz w:val="22"/>
          <w:szCs w:val="22"/>
          <w:lang w:eastAsia="en-US"/>
        </w:rPr>
        <w:t>-</w:t>
      </w:r>
      <w:proofErr w:type="spellStart"/>
      <w:r w:rsidRPr="003A28CA">
        <w:rPr>
          <w:i w:val="0"/>
          <w:color w:val="000000" w:themeColor="text1"/>
          <w:sz w:val="22"/>
          <w:szCs w:val="22"/>
          <w:lang w:eastAsia="en-US"/>
        </w:rPr>
        <w:t>made</w:t>
      </w:r>
      <w:proofErr w:type="spellEnd"/>
      <w:r w:rsidRPr="003A28CA">
        <w:rPr>
          <w:i w:val="0"/>
          <w:color w:val="000000" w:themeColor="text1"/>
          <w:sz w:val="22"/>
          <w:szCs w:val="22"/>
          <w:lang w:eastAsia="en-US"/>
        </w:rPr>
        <w:t xml:space="preserve"> način).</w:t>
      </w:r>
    </w:p>
    <w:p w:rsidR="000458EF" w:rsidRPr="003A28CA" w:rsidRDefault="000458EF" w:rsidP="000458EF">
      <w:pPr>
        <w:ind w:left="1134"/>
        <w:jc w:val="both"/>
        <w:rPr>
          <w:i w:val="0"/>
          <w:color w:val="000000" w:themeColor="text1"/>
          <w:sz w:val="22"/>
          <w:szCs w:val="22"/>
          <w:lang w:eastAsia="en-US"/>
        </w:rPr>
      </w:pPr>
    </w:p>
    <w:p w:rsidR="000458EF" w:rsidRPr="003A28CA"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Naročnik si pridržuje pravico zahtevati od izvajalca dodatna zavarovanja v primeru, da bi nastopila druga tveganja, ki jih ob podpisu pogodbe zaradi kakršnihkoli razlogov ni bilo mogoče predvideti.</w:t>
      </w:r>
    </w:p>
    <w:p w:rsidR="000458EF" w:rsidRPr="003A28CA" w:rsidRDefault="000458EF" w:rsidP="000458EF">
      <w:pPr>
        <w:ind w:left="1134"/>
        <w:jc w:val="both"/>
        <w:rPr>
          <w:i w:val="0"/>
          <w:color w:val="000000" w:themeColor="text1"/>
          <w:sz w:val="22"/>
          <w:szCs w:val="22"/>
          <w:lang w:eastAsia="en-US"/>
        </w:rPr>
      </w:pPr>
    </w:p>
    <w:p w:rsidR="000458EF" w:rsidRPr="003A28CA"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Za obveznost sklenitve morebitnega dodatnega zavarovanja mora ves čas izvajanja te pogodbe skrbeti izvajalec, ki mora o tem obveščati naročnika.</w:t>
      </w:r>
    </w:p>
    <w:p w:rsidR="000458EF" w:rsidRPr="003A28CA" w:rsidRDefault="000458EF" w:rsidP="000458EF">
      <w:pPr>
        <w:ind w:left="1134"/>
        <w:jc w:val="both"/>
        <w:rPr>
          <w:i w:val="0"/>
          <w:color w:val="000000" w:themeColor="text1"/>
          <w:sz w:val="22"/>
          <w:szCs w:val="22"/>
          <w:lang w:eastAsia="en-US"/>
        </w:rPr>
      </w:pPr>
    </w:p>
    <w:p w:rsidR="000458EF" w:rsidRPr="003A28CA"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Izvajalec se zavezuje od dobaviteljev za material in opremo pridobiti potrdilo (certifikat) o zavarovanju proizvajalčeve odgovornosti in jih predložiti na zahtevo naročniku.</w:t>
      </w:r>
    </w:p>
    <w:p w:rsidR="000458EF" w:rsidRPr="003A28CA" w:rsidRDefault="000458EF" w:rsidP="000458EF">
      <w:pPr>
        <w:ind w:left="1134" w:firstLine="709"/>
        <w:jc w:val="both"/>
        <w:rPr>
          <w:i w:val="0"/>
          <w:color w:val="000000" w:themeColor="text1"/>
          <w:sz w:val="22"/>
          <w:szCs w:val="22"/>
          <w:lang w:eastAsia="en-US"/>
        </w:rPr>
      </w:pPr>
    </w:p>
    <w:p w:rsidR="000458EF" w:rsidRPr="003A28CA" w:rsidRDefault="000458EF" w:rsidP="000458EF">
      <w:pPr>
        <w:pStyle w:val="Brezrazmikov"/>
        <w:ind w:left="1134"/>
        <w:jc w:val="both"/>
        <w:rPr>
          <w:i w:val="0"/>
          <w:color w:val="000000" w:themeColor="text1"/>
          <w:sz w:val="22"/>
          <w:szCs w:val="22"/>
          <w:lang w:eastAsia="en-US"/>
        </w:rPr>
      </w:pPr>
      <w:r w:rsidRPr="003A28CA">
        <w:rPr>
          <w:i w:val="0"/>
          <w:color w:val="000000" w:themeColor="text1"/>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3A28CA">
        <w:rPr>
          <w:i w:val="0"/>
          <w:color w:val="000000" w:themeColor="text1"/>
          <w:sz w:val="22"/>
          <w:szCs w:val="22"/>
          <w:lang w:eastAsia="en-US"/>
        </w:rPr>
        <w:t xml:space="preserve">V kolikor zahtevana zavarovanje v primeru skupne ponudbe sklene </w:t>
      </w:r>
      <w:r w:rsidRPr="003A28CA">
        <w:rPr>
          <w:i w:val="0"/>
          <w:color w:val="000000" w:themeColor="text1"/>
          <w:sz w:val="22"/>
          <w:szCs w:val="22"/>
          <w:lang w:eastAsia="en-US"/>
        </w:rPr>
        <w:lastRenderedPageBreak/>
        <w:t>vodilni partner, morajo vsa navedena zavarovanja po tem členu zajemati tudi partnerje skupne ponudbe (z navedbo naziva), ali pa mora zahtevana zavarovanja skleniti vsak posamezni partner skupne ponudbe, kot je to zahtevano za izvajalca.</w:t>
      </w:r>
    </w:p>
    <w:p w:rsidR="000458EF" w:rsidRPr="003A28CA" w:rsidRDefault="000458EF" w:rsidP="000458EF">
      <w:pPr>
        <w:pStyle w:val="Brezrazmikov"/>
        <w:ind w:left="1134"/>
        <w:jc w:val="both"/>
        <w:rPr>
          <w:i w:val="0"/>
          <w:color w:val="000000" w:themeColor="text1"/>
          <w:sz w:val="22"/>
          <w:szCs w:val="22"/>
          <w:lang w:eastAsia="en-US"/>
        </w:rPr>
      </w:pPr>
    </w:p>
    <w:p w:rsidR="000458EF" w:rsidRPr="003A28CA" w:rsidRDefault="000458EF" w:rsidP="000458EF">
      <w:pPr>
        <w:pStyle w:val="Brezrazmikov"/>
        <w:ind w:left="1134"/>
        <w:jc w:val="both"/>
        <w:rPr>
          <w:b/>
          <w:i w:val="0"/>
          <w:color w:val="000000" w:themeColor="text1"/>
          <w:sz w:val="22"/>
          <w:szCs w:val="22"/>
        </w:rPr>
      </w:pPr>
      <w:r w:rsidRPr="003A28CA">
        <w:rPr>
          <w:b/>
          <w:i w:val="0"/>
          <w:color w:val="000000" w:themeColor="text1"/>
          <w:sz w:val="22"/>
          <w:szCs w:val="22"/>
          <w:lang w:eastAsia="en-US"/>
        </w:rPr>
        <w:t xml:space="preserve">Izvajalec se zavezuje, da bo ustrezno zavarovalno dokumentacijo (police, idr.) in potrdilo o vinkulaciji, v skladu z določili tega člena,  izročil naročniku v roku 15 (petnajstih) dni od sklenitve te pogodbe. </w:t>
      </w:r>
    </w:p>
    <w:p w:rsidR="000458EF" w:rsidRPr="003A28CA" w:rsidRDefault="000458EF" w:rsidP="000458EF">
      <w:pPr>
        <w:ind w:left="1134"/>
        <w:jc w:val="both"/>
        <w:rPr>
          <w:i w:val="0"/>
          <w:color w:val="000000" w:themeColor="text1"/>
          <w:sz w:val="22"/>
          <w:szCs w:val="22"/>
          <w:lang w:eastAsia="en-US"/>
        </w:rPr>
      </w:pPr>
    </w:p>
    <w:p w:rsidR="000458EF" w:rsidRPr="004B4208" w:rsidRDefault="000458EF" w:rsidP="000458EF">
      <w:pPr>
        <w:ind w:left="1134"/>
        <w:jc w:val="both"/>
        <w:rPr>
          <w:i w:val="0"/>
          <w:color w:val="000000" w:themeColor="text1"/>
          <w:sz w:val="22"/>
          <w:szCs w:val="22"/>
          <w:lang w:eastAsia="en-US"/>
        </w:rPr>
      </w:pPr>
      <w:r w:rsidRPr="003A28CA">
        <w:rPr>
          <w:i w:val="0"/>
          <w:color w:val="000000" w:themeColor="text1"/>
          <w:sz w:val="22"/>
          <w:szCs w:val="22"/>
          <w:lang w:eastAsia="en-US"/>
        </w:rPr>
        <w:t>Če izvajalec v 15 (petnajstih) dneh od dneva sklenitve te pogodbe ne predloži ustreznih dokazil iz tega člena, lahko naročnik unovči finančno zavarovanje za resnost ponudbe.</w:t>
      </w:r>
      <w:r w:rsidRPr="004B4208">
        <w:rPr>
          <w:i w:val="0"/>
          <w:color w:val="000000" w:themeColor="text1"/>
          <w:sz w:val="22"/>
          <w:szCs w:val="22"/>
          <w:lang w:eastAsia="en-US"/>
        </w:rPr>
        <w:t xml:space="preserve">  </w:t>
      </w:r>
    </w:p>
    <w:p w:rsidR="000458EF"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t xml:space="preserve">Finančno zavarovanje  za  dobro izvedbo pogodbenih obveznosti </w:t>
      </w:r>
    </w:p>
    <w:p w:rsidR="000458EF" w:rsidRPr="00085EE0" w:rsidRDefault="000458EF" w:rsidP="000458EF">
      <w:pPr>
        <w:ind w:left="1134"/>
        <w:jc w:val="both"/>
        <w:rPr>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5</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4B4208">
        <w:rPr>
          <w:i w:val="0"/>
          <w:color w:val="000000" w:themeColor="text1"/>
          <w:sz w:val="22"/>
          <w:szCs w:val="22"/>
        </w:rPr>
        <w:t>Izvajalec se zavezuje izročiti naročniku v roku 15 (petnajstih) dni od sklenitve te pogodbe, kot pogoj za veljavnost te pogodbe, nepreklicno</w:t>
      </w:r>
      <w:r w:rsidRPr="00085EE0">
        <w:rPr>
          <w:i w:val="0"/>
          <w:color w:val="000000" w:themeColor="text1"/>
          <w:sz w:val="22"/>
          <w:szCs w:val="22"/>
        </w:rPr>
        <w:t xml:space="preserve"> in brezpogojno bančno garancijo ali kavcijsko zavarovanje zavarovalnice za dobro izvedbo pogodbenih obveznosti</w:t>
      </w:r>
      <w:r>
        <w:rPr>
          <w:i w:val="0"/>
          <w:color w:val="000000" w:themeColor="text1"/>
          <w:sz w:val="22"/>
          <w:szCs w:val="22"/>
        </w:rPr>
        <w:t xml:space="preserve">, </w:t>
      </w:r>
      <w:r w:rsidRPr="00085EE0">
        <w:rPr>
          <w:i w:val="0"/>
          <w:color w:val="000000" w:themeColor="text1"/>
          <w:sz w:val="22"/>
          <w:szCs w:val="22"/>
        </w:rPr>
        <w:t>plačljivo na prvi poziv, po vzorcu  iz razpisne dokumentacije (v nadaljevanju: finančno zavarovanje za dobro izvedbo pogodbenih obveznosti),</w:t>
      </w:r>
      <w:r>
        <w:rPr>
          <w:i w:val="0"/>
          <w:color w:val="000000" w:themeColor="text1"/>
          <w:sz w:val="22"/>
          <w:szCs w:val="22"/>
        </w:rPr>
        <w:t xml:space="preserve"> </w:t>
      </w:r>
      <w:r w:rsidRPr="00085EE0">
        <w:rPr>
          <w:i w:val="0"/>
          <w:color w:val="000000" w:themeColor="text1"/>
          <w:sz w:val="22"/>
          <w:szCs w:val="22"/>
        </w:rPr>
        <w:t>in sicer v višini 10 % (deset odstotkov) od cene pogodbenih del z DDV, to je …………………. EUR, ki ga bo naročnik unovčil v primeru, če izvajalec svoje pogodbene obveznosti ne bo  izpolnil v dogovorjeni kakovosti, količini in rokih. Rok veljavnosti finančnega zavarovanja za dobro izvedbo pogodbenih obveznosti</w:t>
      </w:r>
      <w:r w:rsidRPr="00085EE0">
        <w:rPr>
          <w:color w:val="000000" w:themeColor="text1"/>
          <w:sz w:val="22"/>
          <w:szCs w:val="22"/>
        </w:rPr>
        <w:t xml:space="preserve"> </w:t>
      </w:r>
      <w:r w:rsidRPr="00085EE0">
        <w:rPr>
          <w:i w:val="0"/>
          <w:color w:val="000000" w:themeColor="text1"/>
          <w:sz w:val="22"/>
          <w:szCs w:val="22"/>
        </w:rPr>
        <w:t>mora znašati še najmanj 60 (šestdeset) dni po preteku ro</w:t>
      </w:r>
      <w:r>
        <w:rPr>
          <w:i w:val="0"/>
          <w:color w:val="000000" w:themeColor="text1"/>
          <w:sz w:val="22"/>
          <w:szCs w:val="22"/>
        </w:rPr>
        <w:t>ka za dokončanje vseh pogodbenih del.</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Kolikor izvajalec v roku iz prejšnjega odstavka ne predloži finančnega zavarovanja za dobro izvedbo pogodbenih obveznosti, bo naročnik unovčil finančno zavarovanje za resnost ponudbe.</w:t>
      </w:r>
    </w:p>
    <w:p w:rsidR="000458EF" w:rsidRDefault="000458EF" w:rsidP="000458EF">
      <w:pPr>
        <w:ind w:left="1134"/>
        <w:jc w:val="both"/>
        <w:rPr>
          <w:i w:val="0"/>
          <w:color w:val="000000" w:themeColor="text1"/>
          <w:sz w:val="22"/>
          <w:szCs w:val="22"/>
          <w:highlight w:val="yellow"/>
        </w:rPr>
      </w:pPr>
    </w:p>
    <w:p w:rsidR="000458EF" w:rsidRPr="00085EE0" w:rsidRDefault="000458EF" w:rsidP="000458EF">
      <w:pPr>
        <w:ind w:left="1134"/>
        <w:jc w:val="both"/>
        <w:rPr>
          <w:i w:val="0"/>
          <w:color w:val="000000" w:themeColor="text1"/>
          <w:sz w:val="22"/>
          <w:szCs w:val="22"/>
          <w:lang w:eastAsia="en-US"/>
        </w:rPr>
      </w:pPr>
      <w:r w:rsidRPr="00E96A20">
        <w:rPr>
          <w:i w:val="0"/>
          <w:color w:val="000000" w:themeColor="text1"/>
          <w:sz w:val="22"/>
          <w:szCs w:val="22"/>
        </w:rPr>
        <w:t>Če se med trajanjem izvedbe pogodbe spremeni rok za izvedbo pogodbenih del mora izvajalec predložiti v roku 10 (desetih) dni od sklenitve dodatka k tej pogodbi, kot pogoj za njegovo veljavnost, novo finančno zavarovanje z novim rokom trajanja le-tega, v skladu s spremembo pogodbenega roka za izvedbo del.</w:t>
      </w:r>
      <w:r w:rsidRPr="00085EE0">
        <w:rPr>
          <w:i w:val="0"/>
          <w:color w:val="000000" w:themeColor="text1"/>
          <w:sz w:val="22"/>
          <w:szCs w:val="22"/>
          <w:lang w:eastAsia="en-US"/>
        </w:rPr>
        <w:t xml:space="preserve"> </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lang w:eastAsia="en-US"/>
        </w:rPr>
        <w:t>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Pogodbena kazen</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6</w:t>
      </w:r>
      <w:r w:rsidRPr="00085EE0">
        <w:rPr>
          <w:i w:val="0"/>
          <w:color w:val="000000" w:themeColor="text1"/>
          <w:sz w:val="22"/>
          <w:szCs w:val="22"/>
        </w:rPr>
        <w:t>. člen</w:t>
      </w:r>
    </w:p>
    <w:p w:rsidR="000458EF" w:rsidRPr="00085EE0" w:rsidRDefault="000458EF" w:rsidP="000458EF">
      <w:pPr>
        <w:ind w:left="1134" w:right="-81"/>
        <w:jc w:val="both"/>
        <w:rPr>
          <w:i w:val="0"/>
          <w:color w:val="000000" w:themeColor="text1"/>
          <w:sz w:val="22"/>
          <w:szCs w:val="22"/>
        </w:rPr>
      </w:pPr>
    </w:p>
    <w:p w:rsidR="000458EF" w:rsidRPr="00085EE0" w:rsidRDefault="000458EF" w:rsidP="000458EF">
      <w:pPr>
        <w:ind w:left="1134" w:right="-81"/>
        <w:jc w:val="both"/>
        <w:rPr>
          <w:i w:val="0"/>
          <w:color w:val="000000" w:themeColor="text1"/>
          <w:sz w:val="22"/>
          <w:szCs w:val="22"/>
        </w:rPr>
      </w:pPr>
      <w:r w:rsidRPr="00085EE0">
        <w:rPr>
          <w:i w:val="0"/>
          <w:color w:val="000000" w:themeColor="text1"/>
          <w:sz w:val="22"/>
          <w:szCs w:val="22"/>
        </w:rPr>
        <w:t>Če izvajalec iz razlogov, za katere je odgovoren, ne izpolni pravilno svojih obveznosti v pogodbeno določen</w:t>
      </w:r>
      <w:r>
        <w:rPr>
          <w:i w:val="0"/>
          <w:color w:val="000000" w:themeColor="text1"/>
          <w:sz w:val="22"/>
          <w:szCs w:val="22"/>
        </w:rPr>
        <w:t>ih rokih</w:t>
      </w:r>
      <w:r w:rsidRPr="00085EE0">
        <w:rPr>
          <w:i w:val="0"/>
          <w:color w:val="000000" w:themeColor="text1"/>
          <w:sz w:val="22"/>
          <w:szCs w:val="22"/>
        </w:rPr>
        <w:t>, je dolžan plačati naročniku za vsak koledarski dan zamude</w:t>
      </w:r>
      <w:r>
        <w:rPr>
          <w:i w:val="0"/>
          <w:color w:val="000000" w:themeColor="text1"/>
          <w:sz w:val="22"/>
          <w:szCs w:val="22"/>
        </w:rPr>
        <w:t xml:space="preserve"> z izvedbo del FAZE 1</w:t>
      </w:r>
      <w:r w:rsidRPr="00085EE0">
        <w:rPr>
          <w:i w:val="0"/>
          <w:color w:val="000000" w:themeColor="text1"/>
          <w:sz w:val="22"/>
          <w:szCs w:val="22"/>
        </w:rPr>
        <w:t xml:space="preserve"> pogodbeno kazen v višini </w:t>
      </w:r>
      <w:r>
        <w:rPr>
          <w:i w:val="0"/>
          <w:color w:val="000000" w:themeColor="text1"/>
          <w:sz w:val="22"/>
          <w:szCs w:val="22"/>
        </w:rPr>
        <w:t>10</w:t>
      </w:r>
      <w:r w:rsidRPr="00085EE0">
        <w:rPr>
          <w:i w:val="0"/>
          <w:color w:val="000000" w:themeColor="text1"/>
          <w:sz w:val="22"/>
          <w:szCs w:val="22"/>
          <w:vertAlign w:val="superscript"/>
        </w:rPr>
        <w:t>0</w:t>
      </w:r>
      <w:r w:rsidRPr="00085EE0">
        <w:rPr>
          <w:i w:val="0"/>
          <w:color w:val="000000" w:themeColor="text1"/>
          <w:sz w:val="22"/>
          <w:szCs w:val="22"/>
        </w:rPr>
        <w:t>/</w:t>
      </w:r>
      <w:r w:rsidRPr="00085EE0">
        <w:rPr>
          <w:i w:val="0"/>
          <w:color w:val="000000" w:themeColor="text1"/>
          <w:sz w:val="22"/>
          <w:szCs w:val="22"/>
          <w:vertAlign w:val="subscript"/>
        </w:rPr>
        <w:t>00</w:t>
      </w:r>
      <w:r>
        <w:rPr>
          <w:i w:val="0"/>
          <w:color w:val="000000" w:themeColor="text1"/>
          <w:sz w:val="22"/>
          <w:szCs w:val="22"/>
          <w:vertAlign w:val="subscript"/>
        </w:rPr>
        <w:t xml:space="preserve"> </w:t>
      </w:r>
      <w:r>
        <w:rPr>
          <w:i w:val="0"/>
          <w:color w:val="000000" w:themeColor="text1"/>
          <w:sz w:val="22"/>
          <w:szCs w:val="22"/>
        </w:rPr>
        <w:t>(deset p</w:t>
      </w:r>
      <w:r w:rsidRPr="00085EE0">
        <w:rPr>
          <w:i w:val="0"/>
          <w:color w:val="000000" w:themeColor="text1"/>
          <w:sz w:val="22"/>
          <w:szCs w:val="22"/>
        </w:rPr>
        <w:t>romilov</w:t>
      </w:r>
      <w:r>
        <w:rPr>
          <w:i w:val="0"/>
          <w:color w:val="000000" w:themeColor="text1"/>
          <w:sz w:val="22"/>
          <w:szCs w:val="22"/>
        </w:rPr>
        <w:t xml:space="preserve">) od cene pogodbenih del te faze skupaj z DDV, to je ……………. EUR, in </w:t>
      </w:r>
      <w:r w:rsidRPr="00085EE0">
        <w:rPr>
          <w:i w:val="0"/>
          <w:color w:val="000000" w:themeColor="text1"/>
          <w:sz w:val="22"/>
          <w:szCs w:val="22"/>
          <w:vertAlign w:val="subscript"/>
        </w:rPr>
        <w:t> </w:t>
      </w:r>
      <w:r w:rsidRPr="00085EE0">
        <w:rPr>
          <w:i w:val="0"/>
          <w:color w:val="000000" w:themeColor="text1"/>
          <w:sz w:val="22"/>
          <w:szCs w:val="22"/>
        </w:rPr>
        <w:t>za vsak koledarski dan zamude</w:t>
      </w:r>
      <w:r>
        <w:rPr>
          <w:i w:val="0"/>
          <w:color w:val="000000" w:themeColor="text1"/>
          <w:sz w:val="22"/>
          <w:szCs w:val="22"/>
        </w:rPr>
        <w:t xml:space="preserve"> z izvedbo del FAZE 2</w:t>
      </w:r>
      <w:r w:rsidRPr="00085EE0">
        <w:rPr>
          <w:i w:val="0"/>
          <w:color w:val="000000" w:themeColor="text1"/>
          <w:sz w:val="22"/>
          <w:szCs w:val="22"/>
        </w:rPr>
        <w:t xml:space="preserve"> pogodbeno kazen v višini</w:t>
      </w:r>
      <w:r w:rsidRPr="00085EE0">
        <w:rPr>
          <w:i w:val="0"/>
          <w:color w:val="000000" w:themeColor="text1"/>
          <w:sz w:val="22"/>
          <w:szCs w:val="22"/>
          <w:vertAlign w:val="subscript"/>
        </w:rPr>
        <w:t xml:space="preserve"> </w:t>
      </w:r>
      <w:r w:rsidRPr="00085EE0">
        <w:rPr>
          <w:i w:val="0"/>
          <w:color w:val="000000" w:themeColor="text1"/>
          <w:sz w:val="22"/>
          <w:szCs w:val="22"/>
        </w:rPr>
        <w:t>5</w:t>
      </w:r>
      <w:r w:rsidRPr="00085EE0">
        <w:rPr>
          <w:i w:val="0"/>
          <w:color w:val="000000" w:themeColor="text1"/>
          <w:sz w:val="22"/>
          <w:szCs w:val="22"/>
          <w:vertAlign w:val="superscript"/>
        </w:rPr>
        <w:t>0</w:t>
      </w:r>
      <w:r w:rsidRPr="00085EE0">
        <w:rPr>
          <w:i w:val="0"/>
          <w:color w:val="000000" w:themeColor="text1"/>
          <w:sz w:val="22"/>
          <w:szCs w:val="22"/>
        </w:rPr>
        <w:t>/</w:t>
      </w:r>
      <w:r w:rsidRPr="00085EE0">
        <w:rPr>
          <w:i w:val="0"/>
          <w:color w:val="000000" w:themeColor="text1"/>
          <w:sz w:val="22"/>
          <w:szCs w:val="22"/>
          <w:vertAlign w:val="subscript"/>
        </w:rPr>
        <w:t xml:space="preserve">00  </w:t>
      </w:r>
      <w:r w:rsidRPr="00085EE0">
        <w:rPr>
          <w:i w:val="0"/>
          <w:color w:val="000000" w:themeColor="text1"/>
          <w:sz w:val="22"/>
          <w:szCs w:val="22"/>
        </w:rPr>
        <w:t xml:space="preserve">(pet promilov) od cene pogodbenih del </w:t>
      </w:r>
      <w:r>
        <w:rPr>
          <w:i w:val="0"/>
          <w:color w:val="000000" w:themeColor="text1"/>
          <w:sz w:val="22"/>
          <w:szCs w:val="22"/>
        </w:rPr>
        <w:t xml:space="preserve">te faze </w:t>
      </w:r>
      <w:r w:rsidRPr="00085EE0">
        <w:rPr>
          <w:i w:val="0"/>
          <w:color w:val="000000" w:themeColor="text1"/>
          <w:sz w:val="22"/>
          <w:szCs w:val="22"/>
        </w:rPr>
        <w:t>z DDV, to je ……....</w:t>
      </w:r>
      <w:r>
        <w:rPr>
          <w:i w:val="0"/>
          <w:color w:val="000000" w:themeColor="text1"/>
          <w:sz w:val="22"/>
          <w:szCs w:val="22"/>
        </w:rPr>
        <w:t>.......</w:t>
      </w:r>
      <w:r w:rsidRPr="00085EE0">
        <w:rPr>
          <w:i w:val="0"/>
          <w:color w:val="000000" w:themeColor="text1"/>
          <w:sz w:val="22"/>
          <w:szCs w:val="22"/>
        </w:rPr>
        <w:t xml:space="preserve">. EUR. Pogodbena kazen </w:t>
      </w:r>
      <w:r>
        <w:rPr>
          <w:i w:val="0"/>
          <w:color w:val="000000" w:themeColor="text1"/>
          <w:sz w:val="22"/>
          <w:szCs w:val="22"/>
        </w:rPr>
        <w:t xml:space="preserve">za posamezno  fazo </w:t>
      </w:r>
      <w:r w:rsidRPr="00085EE0">
        <w:rPr>
          <w:i w:val="0"/>
          <w:color w:val="000000" w:themeColor="text1"/>
          <w:sz w:val="22"/>
          <w:szCs w:val="22"/>
        </w:rPr>
        <w:t xml:space="preserve">ne sme preseči 10 % (deset odstotkov) cene pogodbenih del </w:t>
      </w:r>
      <w:r>
        <w:rPr>
          <w:i w:val="0"/>
          <w:color w:val="000000" w:themeColor="text1"/>
          <w:sz w:val="22"/>
          <w:szCs w:val="22"/>
        </w:rPr>
        <w:t>te faze z</w:t>
      </w:r>
      <w:r w:rsidRPr="00085EE0">
        <w:rPr>
          <w:i w:val="0"/>
          <w:color w:val="000000" w:themeColor="text1"/>
          <w:sz w:val="22"/>
          <w:szCs w:val="22"/>
        </w:rPr>
        <w:t xml:space="preserve"> DDV. </w:t>
      </w:r>
    </w:p>
    <w:p w:rsidR="000458EF" w:rsidRPr="00085EE0" w:rsidRDefault="000458EF" w:rsidP="000458EF">
      <w:pPr>
        <w:ind w:left="1134" w:right="-81"/>
        <w:jc w:val="both"/>
        <w:rPr>
          <w:i w:val="0"/>
          <w:color w:val="000000" w:themeColor="text1"/>
          <w:sz w:val="22"/>
          <w:szCs w:val="22"/>
        </w:rPr>
      </w:pPr>
    </w:p>
    <w:p w:rsidR="000458EF" w:rsidRPr="00085EE0" w:rsidRDefault="000458EF" w:rsidP="000458EF">
      <w:pPr>
        <w:ind w:left="1134" w:right="-81"/>
        <w:jc w:val="both"/>
        <w:rPr>
          <w:i w:val="0"/>
          <w:color w:val="000000" w:themeColor="text1"/>
          <w:sz w:val="22"/>
          <w:szCs w:val="22"/>
        </w:rPr>
      </w:pPr>
      <w:r w:rsidRPr="00085EE0">
        <w:rPr>
          <w:i w:val="0"/>
          <w:color w:val="000000" w:themeColor="text1"/>
          <w:sz w:val="22"/>
          <w:szCs w:val="22"/>
        </w:rPr>
        <w:t>Če naročniku zaradi zamude nastane škoda, ki je večja od pogodbene kazni, ima naročnik pravico zahtevati od izvajalca razliko do popolne odškodnine</w:t>
      </w:r>
      <w:r w:rsidRPr="00085EE0">
        <w:rPr>
          <w:b/>
          <w:i w:val="0"/>
          <w:color w:val="000000" w:themeColor="text1"/>
          <w:sz w:val="22"/>
          <w:szCs w:val="22"/>
        </w:rPr>
        <w:t xml:space="preserve"> </w:t>
      </w:r>
      <w:r w:rsidRPr="00085EE0">
        <w:rPr>
          <w:i w:val="0"/>
          <w:color w:val="000000" w:themeColor="text1"/>
          <w:sz w:val="22"/>
          <w:szCs w:val="22"/>
        </w:rPr>
        <w:t>in vso škodo zaradi slabo ali nestrokovno izvedenih pogodbenih del.</w:t>
      </w:r>
    </w:p>
    <w:p w:rsidR="000458EF" w:rsidRPr="00085EE0" w:rsidRDefault="000458EF" w:rsidP="000458EF">
      <w:pPr>
        <w:ind w:left="1134" w:right="-81"/>
        <w:jc w:val="both"/>
        <w:rPr>
          <w:i w:val="0"/>
          <w:color w:val="000000" w:themeColor="text1"/>
          <w:sz w:val="22"/>
          <w:szCs w:val="22"/>
        </w:rPr>
      </w:pPr>
    </w:p>
    <w:p w:rsidR="000458EF" w:rsidRPr="00085EE0" w:rsidRDefault="000458EF" w:rsidP="000458EF">
      <w:pPr>
        <w:ind w:left="1134" w:right="-81"/>
        <w:jc w:val="both"/>
        <w:rPr>
          <w:i w:val="0"/>
          <w:color w:val="000000" w:themeColor="text1"/>
          <w:sz w:val="22"/>
          <w:szCs w:val="22"/>
        </w:rPr>
      </w:pPr>
      <w:r w:rsidRPr="00085EE0">
        <w:rPr>
          <w:i w:val="0"/>
          <w:color w:val="000000" w:themeColor="text1"/>
          <w:sz w:val="22"/>
          <w:szCs w:val="22"/>
        </w:rPr>
        <w:t>Plačilo pogodbene kazni izvajalca ne odvezuje od izpolnitve pogodbenih obveznosti.</w:t>
      </w:r>
    </w:p>
    <w:p w:rsidR="000458EF" w:rsidRPr="00085EE0" w:rsidRDefault="000458EF" w:rsidP="000458EF">
      <w:pPr>
        <w:ind w:left="1134" w:right="-81"/>
        <w:jc w:val="both"/>
        <w:rPr>
          <w:i w:val="0"/>
          <w:color w:val="000000" w:themeColor="text1"/>
          <w:sz w:val="22"/>
          <w:szCs w:val="22"/>
        </w:rPr>
      </w:pPr>
    </w:p>
    <w:p w:rsidR="000458EF" w:rsidRPr="00085EE0" w:rsidRDefault="000458EF" w:rsidP="000458EF">
      <w:pPr>
        <w:ind w:left="1134" w:right="-81"/>
        <w:jc w:val="both"/>
        <w:rPr>
          <w:i w:val="0"/>
          <w:color w:val="000000" w:themeColor="text1"/>
          <w:sz w:val="22"/>
          <w:szCs w:val="22"/>
        </w:rPr>
      </w:pPr>
      <w:r w:rsidRPr="00085EE0">
        <w:rPr>
          <w:i w:val="0"/>
          <w:color w:val="000000" w:themeColor="text1"/>
          <w:sz w:val="22"/>
          <w:szCs w:val="22"/>
        </w:rPr>
        <w:t xml:space="preserve">Pogodbena kazen se obračuna pri </w:t>
      </w:r>
      <w:r>
        <w:rPr>
          <w:i w:val="0"/>
          <w:color w:val="000000" w:themeColor="text1"/>
          <w:sz w:val="22"/>
          <w:szCs w:val="22"/>
        </w:rPr>
        <w:t xml:space="preserve">končnem </w:t>
      </w:r>
      <w:r w:rsidRPr="00085EE0">
        <w:rPr>
          <w:i w:val="0"/>
          <w:color w:val="000000" w:themeColor="text1"/>
          <w:sz w:val="22"/>
          <w:szCs w:val="22"/>
        </w:rPr>
        <w:t xml:space="preserve">obračunu </w:t>
      </w:r>
      <w:r>
        <w:rPr>
          <w:i w:val="0"/>
          <w:color w:val="000000" w:themeColor="text1"/>
          <w:sz w:val="22"/>
          <w:szCs w:val="22"/>
        </w:rPr>
        <w:t>del posamezne faze</w:t>
      </w:r>
      <w:r w:rsidRPr="00085EE0">
        <w:rPr>
          <w:i w:val="0"/>
          <w:color w:val="000000" w:themeColor="text1"/>
          <w:sz w:val="22"/>
          <w:szCs w:val="22"/>
        </w:rPr>
        <w:t>.</w:t>
      </w:r>
    </w:p>
    <w:p w:rsidR="000458EF" w:rsidRPr="00085EE0" w:rsidRDefault="000458EF" w:rsidP="000458EF">
      <w:pPr>
        <w:pStyle w:val="Telobesedila"/>
        <w:ind w:left="1134"/>
        <w:rPr>
          <w:rFonts w:ascii="Times New Roman" w:hAnsi="Times New Roman"/>
          <w:b w:val="0"/>
          <w:color w:val="000000" w:themeColor="text1"/>
          <w:sz w:val="22"/>
          <w:szCs w:val="22"/>
        </w:rPr>
      </w:pPr>
    </w:p>
    <w:p w:rsidR="000458EF" w:rsidRPr="00085EE0" w:rsidRDefault="000458EF" w:rsidP="000458EF">
      <w:pPr>
        <w:pStyle w:val="Telobesedila"/>
        <w:ind w:left="1134"/>
        <w:rPr>
          <w:rFonts w:ascii="Times New Roman" w:hAnsi="Times New Roman"/>
          <w:b w:val="0"/>
          <w:color w:val="000000" w:themeColor="text1"/>
          <w:sz w:val="22"/>
          <w:szCs w:val="22"/>
        </w:rPr>
      </w:pPr>
      <w:r w:rsidRPr="00085EE0">
        <w:rPr>
          <w:rFonts w:ascii="Times New Roman" w:hAnsi="Times New Roman"/>
          <w:b w:val="0"/>
          <w:color w:val="000000" w:themeColor="text1"/>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0458EF" w:rsidRPr="00085EE0" w:rsidRDefault="000458EF" w:rsidP="000458EF">
      <w:pPr>
        <w:pStyle w:val="Telobesedila"/>
        <w:ind w:left="1134"/>
        <w:rPr>
          <w:rFonts w:ascii="Times New Roman" w:hAnsi="Times New Roman"/>
          <w:b w:val="0"/>
          <w:color w:val="000000" w:themeColor="text1"/>
          <w:sz w:val="22"/>
          <w:szCs w:val="22"/>
        </w:rPr>
      </w:pPr>
    </w:p>
    <w:p w:rsidR="000458EF" w:rsidRPr="00085EE0" w:rsidRDefault="000458EF" w:rsidP="000458EF">
      <w:pPr>
        <w:pStyle w:val="Telobesedila"/>
        <w:ind w:left="1134"/>
        <w:jc w:val="center"/>
        <w:textAlignment w:val="auto"/>
        <w:rPr>
          <w:rFonts w:ascii="Times New Roman" w:hAnsi="Times New Roman"/>
          <w:b w:val="0"/>
          <w:color w:val="000000" w:themeColor="text1"/>
          <w:sz w:val="22"/>
          <w:szCs w:val="22"/>
        </w:rPr>
      </w:pPr>
      <w:r w:rsidRPr="00085EE0">
        <w:rPr>
          <w:rFonts w:ascii="Times New Roman" w:hAnsi="Times New Roman"/>
          <w:b w:val="0"/>
          <w:color w:val="000000" w:themeColor="text1"/>
          <w:sz w:val="22"/>
          <w:szCs w:val="22"/>
        </w:rPr>
        <w:t>1</w:t>
      </w:r>
      <w:r>
        <w:rPr>
          <w:rFonts w:ascii="Times New Roman" w:hAnsi="Times New Roman"/>
          <w:b w:val="0"/>
          <w:color w:val="000000" w:themeColor="text1"/>
          <w:sz w:val="22"/>
          <w:szCs w:val="22"/>
        </w:rPr>
        <w:t>7</w:t>
      </w:r>
      <w:r w:rsidRPr="00085EE0">
        <w:rPr>
          <w:rFonts w:ascii="Times New Roman" w:hAnsi="Times New Roman"/>
          <w:b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Če naročnik oz</w:t>
      </w:r>
      <w:r>
        <w:rPr>
          <w:i w:val="0"/>
          <w:color w:val="000000" w:themeColor="text1"/>
          <w:sz w:val="22"/>
          <w:szCs w:val="22"/>
        </w:rPr>
        <w:t xml:space="preserve">iroma </w:t>
      </w:r>
      <w:r w:rsidRPr="00085EE0">
        <w:rPr>
          <w:i w:val="0"/>
          <w:color w:val="000000" w:themeColor="text1"/>
          <w:sz w:val="22"/>
          <w:szCs w:val="22"/>
        </w:rPr>
        <w:t xml:space="preserve">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Pr>
          <w:i w:val="0"/>
          <w:color w:val="000000" w:themeColor="text1"/>
          <w:sz w:val="22"/>
          <w:szCs w:val="22"/>
        </w:rPr>
        <w:t>10</w:t>
      </w:r>
      <w:r w:rsidRPr="00085EE0">
        <w:rPr>
          <w:i w:val="0"/>
          <w:color w:val="000000" w:themeColor="text1"/>
          <w:sz w:val="22"/>
          <w:szCs w:val="22"/>
        </w:rPr>
        <w:t>.000,00 EUR, pri čemer pogodbena kazen ne more preseči 10 % (deset odstotkov) cene pogodbenih del z DDV. O vsaki ugotovitvi kršitve neizvajanja pogodbenih del ves svetli del dneva, vse dni vse do dokončanja pogodbenih del, razen ob dela prostih dnevih, določenih s predpisi, naročnik obvesti izvajalca pisno ali z vpisom v gradbeni dnevnik.</w:t>
      </w:r>
    </w:p>
    <w:p w:rsidR="000458EF" w:rsidRPr="00085EE0" w:rsidRDefault="000458EF" w:rsidP="000458EF">
      <w:pPr>
        <w:ind w:left="1134"/>
        <w:jc w:val="both"/>
        <w:rPr>
          <w:i w:val="0"/>
          <w:color w:val="000000" w:themeColor="text1"/>
          <w:sz w:val="22"/>
          <w:szCs w:val="22"/>
        </w:rPr>
      </w:pPr>
    </w:p>
    <w:p w:rsidR="000458EF" w:rsidRPr="00085EE0" w:rsidRDefault="000458EF" w:rsidP="000458EF">
      <w:pPr>
        <w:pStyle w:val="Odstavekseznama"/>
        <w:ind w:left="1134"/>
        <w:jc w:val="center"/>
        <w:rPr>
          <w:i w:val="0"/>
          <w:color w:val="000000" w:themeColor="text1"/>
          <w:sz w:val="22"/>
          <w:szCs w:val="22"/>
        </w:rPr>
      </w:pPr>
      <w:r w:rsidRPr="00085EE0">
        <w:rPr>
          <w:i w:val="0"/>
          <w:color w:val="000000" w:themeColor="text1"/>
          <w:sz w:val="22"/>
          <w:szCs w:val="22"/>
        </w:rPr>
        <w:t>1</w:t>
      </w:r>
      <w:r>
        <w:rPr>
          <w:i w:val="0"/>
          <w:color w:val="000000" w:themeColor="text1"/>
          <w:sz w:val="22"/>
          <w:szCs w:val="22"/>
        </w:rPr>
        <w:t>8</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Pogodbeno kazen v višini 10 % (deset odstotkov) cene pogodbenih del z DDV, to je …………………… EUR, je dolžan izvajalec plačati naročniku tudi v primeru njegove neizpolnitve pogodbe.</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Garancije izvajalca</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Pr>
          <w:i w:val="0"/>
          <w:color w:val="000000" w:themeColor="text1"/>
          <w:sz w:val="22"/>
          <w:szCs w:val="22"/>
        </w:rPr>
        <w:t>19</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0458EF" w:rsidRPr="00085EE0" w:rsidRDefault="000458EF" w:rsidP="000458E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themeColor="text1"/>
          <w:sz w:val="22"/>
          <w:szCs w:val="22"/>
        </w:rPr>
      </w:pPr>
      <w:r w:rsidRPr="00085EE0">
        <w:rPr>
          <w:i w:val="0"/>
          <w:color w:val="000000" w:themeColor="text1"/>
          <w:sz w:val="22"/>
          <w:szCs w:val="22"/>
        </w:rPr>
        <w:t>splošni garancijski rok za izvedena dela je 5 (pet) let;</w:t>
      </w:r>
    </w:p>
    <w:p w:rsidR="000458EF" w:rsidRPr="00085EE0" w:rsidRDefault="000458EF" w:rsidP="000458E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1134" w:firstLine="0"/>
        <w:jc w:val="both"/>
        <w:textAlignment w:val="baseline"/>
        <w:rPr>
          <w:i w:val="0"/>
          <w:color w:val="000000" w:themeColor="text1"/>
          <w:sz w:val="22"/>
          <w:szCs w:val="22"/>
        </w:rPr>
      </w:pPr>
      <w:r w:rsidRPr="00085EE0">
        <w:rPr>
          <w:i w:val="0"/>
          <w:color w:val="000000" w:themeColor="text1"/>
          <w:sz w:val="22"/>
          <w:szCs w:val="22"/>
        </w:rPr>
        <w:t>za solidnost gradbe 10 (deset) let;</w:t>
      </w:r>
    </w:p>
    <w:p w:rsidR="000458EF" w:rsidRPr="00085EE0" w:rsidRDefault="000458EF" w:rsidP="000458EF">
      <w:pPr>
        <w:numPr>
          <w:ilvl w:val="0"/>
          <w:numId w:val="70"/>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firstLine="0"/>
        <w:jc w:val="both"/>
        <w:rPr>
          <w:i w:val="0"/>
          <w:color w:val="000000" w:themeColor="text1"/>
          <w:sz w:val="22"/>
          <w:szCs w:val="22"/>
        </w:rPr>
      </w:pPr>
      <w:r w:rsidRPr="00085EE0">
        <w:rPr>
          <w:i w:val="0"/>
          <w:color w:val="000000" w:themeColor="text1"/>
          <w:sz w:val="22"/>
          <w:szCs w:val="22"/>
        </w:rPr>
        <w:t>za vgrajene naprave in opremo veljajo garancijski roki proizvajalcev.</w:t>
      </w:r>
    </w:p>
    <w:p w:rsidR="000458EF" w:rsidRPr="00085EE0" w:rsidRDefault="000458EF" w:rsidP="000458E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0458EF" w:rsidRPr="00085EE0" w:rsidRDefault="000458EF" w:rsidP="000458E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sidRPr="00085EE0">
        <w:rPr>
          <w:i w:val="0"/>
          <w:color w:val="000000" w:themeColor="text1"/>
          <w:sz w:val="22"/>
          <w:szCs w:val="22"/>
        </w:rPr>
        <w:t>Garancijski roki začnejo teči z dnem prevzema pogodbenih del</w:t>
      </w:r>
      <w:r>
        <w:rPr>
          <w:i w:val="0"/>
          <w:color w:val="000000" w:themeColor="text1"/>
          <w:sz w:val="22"/>
          <w:szCs w:val="22"/>
        </w:rPr>
        <w:t xml:space="preserve"> posamezne faze</w:t>
      </w:r>
      <w:r w:rsidRPr="00085EE0">
        <w:rPr>
          <w:i w:val="0"/>
          <w:color w:val="000000" w:themeColor="text1"/>
          <w:sz w:val="22"/>
          <w:szCs w:val="22"/>
        </w:rPr>
        <w:t>.</w:t>
      </w:r>
    </w:p>
    <w:p w:rsidR="000458EF" w:rsidRPr="00085EE0" w:rsidRDefault="000458EF" w:rsidP="000458E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0458EF" w:rsidRPr="00085EE0" w:rsidRDefault="000458EF" w:rsidP="000458EF">
      <w:pPr>
        <w:pStyle w:val="Telobesedila3"/>
        <w:spacing w:after="0"/>
        <w:ind w:left="1134"/>
        <w:jc w:val="both"/>
        <w:rPr>
          <w:i w:val="0"/>
          <w:color w:val="000000" w:themeColor="text1"/>
          <w:sz w:val="22"/>
          <w:szCs w:val="22"/>
        </w:rPr>
      </w:pPr>
      <w:r w:rsidRPr="00085EE0">
        <w:rPr>
          <w:i w:val="0"/>
          <w:color w:val="000000" w:themeColor="text1"/>
          <w:sz w:val="22"/>
          <w:szCs w:val="22"/>
        </w:rPr>
        <w:t>Če bo v garancijskem roku zaradi odprave reklamirane napake izvršeno določeno popravilo ali bo zamenjan določen material ali del opreme, potem za</w:t>
      </w:r>
      <w:r w:rsidRPr="00E130AC">
        <w:rPr>
          <w:i w:val="0"/>
          <w:sz w:val="22"/>
          <w:szCs w:val="22"/>
        </w:rPr>
        <w:t xml:space="preserve"> </w:t>
      </w:r>
      <w:r w:rsidRPr="00E96A20">
        <w:rPr>
          <w:i w:val="0"/>
          <w:sz w:val="22"/>
          <w:szCs w:val="22"/>
        </w:rPr>
        <w:t>celoten sklop</w:t>
      </w:r>
      <w:r w:rsidRPr="00085EE0">
        <w:rPr>
          <w:i w:val="0"/>
          <w:color w:val="000000" w:themeColor="text1"/>
          <w:sz w:val="22"/>
          <w:szCs w:val="22"/>
        </w:rPr>
        <w:t>, v okviru katerega to popravilo sodi, prične teči garancijski rok znova od zapisniškega prevzema reklamiranih del dalje.</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je dolžan na svoje stroške odpraviti vse pomanjkljivosti, za katere jamči in ki se pokažejo med garancijskim rokom.</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i w:val="0"/>
          <w:color w:val="000000" w:themeColor="text1"/>
          <w:sz w:val="22"/>
          <w:szCs w:val="22"/>
        </w:rPr>
      </w:pPr>
    </w:p>
    <w:p w:rsidR="000458EF" w:rsidRDefault="000458EF">
      <w:pPr>
        <w:rPr>
          <w:b/>
          <w:i w:val="0"/>
          <w:color w:val="000000" w:themeColor="text1"/>
          <w:sz w:val="22"/>
          <w:szCs w:val="22"/>
        </w:rPr>
      </w:pPr>
      <w:r>
        <w:rPr>
          <w:b/>
          <w:i w:val="0"/>
          <w:color w:val="000000" w:themeColor="text1"/>
          <w:sz w:val="22"/>
          <w:szCs w:val="22"/>
        </w:rPr>
        <w:br w:type="page"/>
      </w: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lastRenderedPageBreak/>
        <w:t>Prevzem pogodbenih del</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center"/>
        <w:rPr>
          <w:i w:val="0"/>
          <w:color w:val="000000" w:themeColor="text1"/>
          <w:sz w:val="22"/>
          <w:szCs w:val="22"/>
        </w:rPr>
      </w:pPr>
      <w:r>
        <w:rPr>
          <w:i w:val="0"/>
          <w:color w:val="000000" w:themeColor="text1"/>
          <w:sz w:val="22"/>
          <w:szCs w:val="22"/>
        </w:rPr>
        <w:t>20</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mora takoj po dokončanju del posamezne</w:t>
      </w:r>
      <w:r>
        <w:rPr>
          <w:i w:val="0"/>
          <w:color w:val="000000" w:themeColor="text1"/>
          <w:sz w:val="22"/>
          <w:szCs w:val="22"/>
        </w:rPr>
        <w:t xml:space="preserve"> faze </w:t>
      </w:r>
      <w:r w:rsidRPr="00085EE0">
        <w:rPr>
          <w:i w:val="0"/>
          <w:color w:val="000000" w:themeColor="text1"/>
          <w:sz w:val="22"/>
          <w:szCs w:val="22"/>
        </w:rPr>
        <w:t xml:space="preserve">pisno obvestiti naročnika, da so pogodbena dela končana. Naročnik prevzame od izvajalca pogodbena dela pod pogojem, da so dela kvalitetno izvedena in služijo svojemu namenu. </w:t>
      </w:r>
    </w:p>
    <w:p w:rsidR="000458EF" w:rsidRDefault="000458EF" w:rsidP="000458EF">
      <w:pPr>
        <w:jc w:val="both"/>
        <w:rPr>
          <w:i w:val="0"/>
          <w:color w:val="000000"/>
          <w:sz w:val="22"/>
          <w:szCs w:val="22"/>
        </w:rPr>
      </w:pPr>
    </w:p>
    <w:p w:rsidR="000458EF" w:rsidRPr="00C9786A" w:rsidRDefault="000458EF" w:rsidP="000458EF">
      <w:pPr>
        <w:ind w:left="1134"/>
        <w:jc w:val="both"/>
        <w:rPr>
          <w:i w:val="0"/>
          <w:sz w:val="22"/>
          <w:szCs w:val="22"/>
        </w:rPr>
      </w:pPr>
      <w:r w:rsidRPr="00C9786A">
        <w:rPr>
          <w:i w:val="0"/>
          <w:sz w:val="22"/>
          <w:szCs w:val="22"/>
        </w:rPr>
        <w:t>Končni prevzem pogodbenih del posamezne faze se izvede po pridobitvi uporabnega dovoljenja pod pogojem, da morajo biti pred tem odpravljene vse pomanjkljivosti, ugotovljene med gradnjo, na tehničnem pregledu in komisijskem kvalitativnem pregledu. O prevzemu se sestavi zapisnik.</w:t>
      </w:r>
    </w:p>
    <w:p w:rsidR="000458EF" w:rsidRPr="00183C20" w:rsidRDefault="000458EF" w:rsidP="000458EF">
      <w:pPr>
        <w:jc w:val="both"/>
        <w:rPr>
          <w:i w:val="0"/>
          <w:color w:val="0070C0"/>
          <w:sz w:val="22"/>
          <w:szCs w:val="22"/>
        </w:rPr>
      </w:pPr>
    </w:p>
    <w:p w:rsidR="000458EF" w:rsidRPr="00183C20" w:rsidRDefault="000458EF" w:rsidP="000458EF">
      <w:pPr>
        <w:ind w:left="1134"/>
        <w:jc w:val="both"/>
        <w:rPr>
          <w:i w:val="0"/>
          <w:sz w:val="22"/>
          <w:szCs w:val="22"/>
          <w:lang w:eastAsia="en-US"/>
        </w:rPr>
      </w:pPr>
      <w:r>
        <w:rPr>
          <w:i w:val="0"/>
          <w:sz w:val="22"/>
          <w:szCs w:val="22"/>
          <w:lang w:eastAsia="en-US"/>
        </w:rPr>
        <w:t xml:space="preserve">Končni prevzem </w:t>
      </w:r>
      <w:r w:rsidRPr="00183C20">
        <w:rPr>
          <w:i w:val="0"/>
          <w:sz w:val="22"/>
          <w:szCs w:val="22"/>
          <w:lang w:eastAsia="en-US"/>
        </w:rPr>
        <w:t xml:space="preserve">opravljenih del posamezne faze s končnim obračunom mora biti opravljen najkasneje v roku 30 (tridesetih) </w:t>
      </w:r>
      <w:r>
        <w:rPr>
          <w:i w:val="0"/>
          <w:sz w:val="22"/>
          <w:szCs w:val="22"/>
          <w:lang w:eastAsia="en-US"/>
        </w:rPr>
        <w:t xml:space="preserve">dni </w:t>
      </w:r>
      <w:r w:rsidRPr="00183C20">
        <w:rPr>
          <w:i w:val="0"/>
          <w:sz w:val="22"/>
          <w:szCs w:val="22"/>
          <w:lang w:eastAsia="en-US"/>
        </w:rPr>
        <w:t xml:space="preserve">po pridobitvi uporabnega dovoljenja za </w:t>
      </w:r>
      <w:r>
        <w:rPr>
          <w:i w:val="0"/>
          <w:sz w:val="22"/>
          <w:szCs w:val="22"/>
          <w:lang w:eastAsia="en-US"/>
        </w:rPr>
        <w:t xml:space="preserve">vsa dela </w:t>
      </w:r>
      <w:r w:rsidRPr="00DC5CD0">
        <w:rPr>
          <w:i w:val="0"/>
          <w:sz w:val="22"/>
          <w:szCs w:val="22"/>
          <w:lang w:eastAsia="en-US"/>
        </w:rPr>
        <w:t>posamezn</w:t>
      </w:r>
      <w:r>
        <w:rPr>
          <w:i w:val="0"/>
          <w:sz w:val="22"/>
          <w:szCs w:val="22"/>
          <w:lang w:eastAsia="en-US"/>
        </w:rPr>
        <w:t>e</w:t>
      </w:r>
      <w:r w:rsidRPr="00DC5CD0">
        <w:rPr>
          <w:i w:val="0"/>
          <w:sz w:val="22"/>
          <w:szCs w:val="22"/>
          <w:lang w:eastAsia="en-US"/>
        </w:rPr>
        <w:t xml:space="preserve"> faz</w:t>
      </w:r>
      <w:r>
        <w:rPr>
          <w:i w:val="0"/>
          <w:sz w:val="22"/>
          <w:szCs w:val="22"/>
          <w:lang w:eastAsia="en-US"/>
        </w:rPr>
        <w:t>e</w:t>
      </w:r>
      <w:r w:rsidRPr="00183C20">
        <w:rPr>
          <w:i w:val="0"/>
          <w:sz w:val="22"/>
          <w:szCs w:val="22"/>
          <w:lang w:eastAsia="en-US"/>
        </w:rPr>
        <w:t xml:space="preserve">. O prevzemu se sestavi zapisnik. </w:t>
      </w:r>
    </w:p>
    <w:p w:rsidR="000458EF" w:rsidRDefault="000458EF" w:rsidP="000458EF">
      <w:pPr>
        <w:ind w:left="1134"/>
        <w:jc w:val="both"/>
        <w:rPr>
          <w:i w:val="0"/>
          <w:color w:val="000000" w:themeColor="text1"/>
          <w:sz w:val="22"/>
          <w:szCs w:val="22"/>
        </w:rPr>
      </w:pPr>
    </w:p>
    <w:p w:rsidR="000458EF" w:rsidRPr="00BD398A" w:rsidRDefault="000458EF" w:rsidP="000458EF">
      <w:pPr>
        <w:ind w:left="1134"/>
        <w:jc w:val="both"/>
        <w:rPr>
          <w:i w:val="0"/>
          <w:color w:val="0070C0"/>
          <w:sz w:val="22"/>
          <w:szCs w:val="22"/>
        </w:rPr>
      </w:pPr>
      <w:r w:rsidRPr="00085EE0">
        <w:rPr>
          <w:i w:val="0"/>
          <w:color w:val="000000" w:themeColor="text1"/>
          <w:sz w:val="22"/>
          <w:szCs w:val="22"/>
        </w:rPr>
        <w:t xml:space="preserve">Izvajalec mora ob </w:t>
      </w:r>
      <w:r>
        <w:rPr>
          <w:i w:val="0"/>
          <w:color w:val="000000" w:themeColor="text1"/>
          <w:sz w:val="22"/>
          <w:szCs w:val="22"/>
        </w:rPr>
        <w:t xml:space="preserve">končnem </w:t>
      </w:r>
      <w:r w:rsidRPr="00085EE0">
        <w:rPr>
          <w:i w:val="0"/>
          <w:color w:val="000000" w:themeColor="text1"/>
          <w:sz w:val="22"/>
          <w:szCs w:val="22"/>
        </w:rPr>
        <w:t>prevzemu pogodbenih del posamezne</w:t>
      </w:r>
      <w:r>
        <w:rPr>
          <w:i w:val="0"/>
          <w:color w:val="000000" w:themeColor="text1"/>
          <w:sz w:val="22"/>
          <w:szCs w:val="22"/>
        </w:rPr>
        <w:t xml:space="preserve"> faze </w:t>
      </w:r>
      <w:r w:rsidRPr="00085EE0">
        <w:rPr>
          <w:i w:val="0"/>
          <w:color w:val="000000" w:themeColor="text1"/>
          <w:sz w:val="22"/>
          <w:szCs w:val="22"/>
        </w:rPr>
        <w:t xml:space="preserve">izročiti naročniku nepreklicno in brezpogojno bančno garancijo ali kavcijsko zavarovanje zavarovalnice za odpravo napak v garancijskem roku, plačljivo na prvi poziv, po vzorcu  iz razpisne dokumentacije (v nadaljevanju: finančno zavarovanje za odpravo napak), in sicer v višini 5 % (pet odstotkov) od cene pogodbenih del </w:t>
      </w:r>
      <w:r>
        <w:rPr>
          <w:i w:val="0"/>
          <w:color w:val="000000" w:themeColor="text1"/>
          <w:sz w:val="22"/>
          <w:szCs w:val="22"/>
        </w:rPr>
        <w:t>posamezne faze</w:t>
      </w:r>
      <w:r w:rsidRPr="00DC5CD0">
        <w:rPr>
          <w:i w:val="0"/>
          <w:color w:val="000000" w:themeColor="text1"/>
          <w:sz w:val="22"/>
          <w:szCs w:val="22"/>
        </w:rPr>
        <w:t xml:space="preserve"> </w:t>
      </w:r>
      <w:r>
        <w:rPr>
          <w:i w:val="0"/>
          <w:color w:val="000000" w:themeColor="text1"/>
          <w:sz w:val="22"/>
          <w:szCs w:val="22"/>
        </w:rPr>
        <w:t>z DDV</w:t>
      </w:r>
      <w:r w:rsidRPr="00085EE0">
        <w:rPr>
          <w:i w:val="0"/>
          <w:color w:val="000000" w:themeColor="text1"/>
          <w:sz w:val="22"/>
          <w:szCs w:val="22"/>
        </w:rPr>
        <w:t xml:space="preserve">. Rok trajanja finančnega zavarovanja za odpravo napak </w:t>
      </w:r>
      <w:r>
        <w:rPr>
          <w:i w:val="0"/>
          <w:color w:val="000000" w:themeColor="text1"/>
          <w:sz w:val="22"/>
          <w:szCs w:val="22"/>
        </w:rPr>
        <w:t xml:space="preserve">mora biti za </w:t>
      </w:r>
      <w:r w:rsidRPr="00085EE0">
        <w:rPr>
          <w:i w:val="0"/>
          <w:color w:val="000000" w:themeColor="text1"/>
          <w:sz w:val="22"/>
          <w:szCs w:val="22"/>
        </w:rPr>
        <w:t xml:space="preserve">60 (šestdeset) dni daljši kot </w:t>
      </w:r>
      <w:r>
        <w:rPr>
          <w:i w:val="0"/>
          <w:color w:val="000000" w:themeColor="text1"/>
          <w:sz w:val="22"/>
          <w:szCs w:val="22"/>
        </w:rPr>
        <w:t xml:space="preserve">je </w:t>
      </w:r>
      <w:r w:rsidRPr="00085EE0">
        <w:rPr>
          <w:i w:val="0"/>
          <w:color w:val="000000" w:themeColor="text1"/>
          <w:sz w:val="22"/>
          <w:szCs w:val="22"/>
        </w:rPr>
        <w:t>garancijski rok za solidnost gradbe</w:t>
      </w:r>
      <w:r>
        <w:rPr>
          <w:i w:val="0"/>
          <w:color w:val="000000" w:themeColor="text1"/>
          <w:sz w:val="22"/>
          <w:szCs w:val="22"/>
        </w:rPr>
        <w:t xml:space="preserve">, določen s to pogodbo. Izvajalec lahko </w:t>
      </w:r>
      <w:r w:rsidRPr="00085EE0">
        <w:rPr>
          <w:i w:val="0"/>
          <w:color w:val="000000" w:themeColor="text1"/>
          <w:sz w:val="22"/>
          <w:szCs w:val="22"/>
          <w:lang w:eastAsia="en-US"/>
        </w:rPr>
        <w:t>ob končnem prevzemu</w:t>
      </w:r>
      <w:r>
        <w:rPr>
          <w:i w:val="0"/>
          <w:color w:val="000000" w:themeColor="text1"/>
          <w:sz w:val="22"/>
          <w:szCs w:val="22"/>
          <w:lang w:eastAsia="en-US"/>
        </w:rPr>
        <w:t xml:space="preserve"> </w:t>
      </w:r>
      <w:r w:rsidRPr="00085EE0">
        <w:rPr>
          <w:i w:val="0"/>
          <w:color w:val="000000" w:themeColor="text1"/>
          <w:sz w:val="22"/>
          <w:szCs w:val="22"/>
          <w:lang w:eastAsia="en-US"/>
        </w:rPr>
        <w:t xml:space="preserve"> pogodbenih del posamezne faze naročniku izroči </w:t>
      </w:r>
      <w:r w:rsidRPr="00085EE0">
        <w:rPr>
          <w:i w:val="0"/>
          <w:color w:val="000000" w:themeColor="text1"/>
          <w:sz w:val="22"/>
          <w:szCs w:val="22"/>
        </w:rPr>
        <w:t xml:space="preserve">finančno zavarovanje za </w:t>
      </w:r>
      <w:r w:rsidRPr="00943BEC">
        <w:rPr>
          <w:i w:val="0"/>
          <w:color w:val="000000" w:themeColor="text1"/>
          <w:sz w:val="22"/>
          <w:szCs w:val="22"/>
        </w:rPr>
        <w:t>odpravo napak</w:t>
      </w:r>
      <w:r>
        <w:rPr>
          <w:i w:val="0"/>
          <w:color w:val="000000" w:themeColor="text1"/>
          <w:sz w:val="22"/>
          <w:szCs w:val="22"/>
        </w:rPr>
        <w:t xml:space="preserve"> </w:t>
      </w:r>
      <w:r>
        <w:rPr>
          <w:i w:val="0"/>
          <w:color w:val="000000" w:themeColor="text1"/>
          <w:sz w:val="22"/>
          <w:szCs w:val="22"/>
          <w:lang w:eastAsia="en-US"/>
        </w:rPr>
        <w:t>s</w:t>
      </w:r>
      <w:r w:rsidRPr="00085EE0">
        <w:rPr>
          <w:i w:val="0"/>
          <w:color w:val="000000" w:themeColor="text1"/>
          <w:sz w:val="22"/>
          <w:szCs w:val="22"/>
          <w:lang w:eastAsia="en-US"/>
        </w:rPr>
        <w:t xml:space="preserve"> rokom trajanja najmanj 5 (pet) let, </w:t>
      </w:r>
      <w:r>
        <w:rPr>
          <w:i w:val="0"/>
          <w:color w:val="000000" w:themeColor="text1"/>
          <w:sz w:val="22"/>
          <w:szCs w:val="22"/>
          <w:lang w:eastAsia="en-US"/>
        </w:rPr>
        <w:t xml:space="preserve">vendar mora v tem primeru </w:t>
      </w:r>
      <w:r w:rsidRPr="00085EE0">
        <w:rPr>
          <w:i w:val="0"/>
          <w:color w:val="000000" w:themeColor="text1"/>
          <w:sz w:val="22"/>
          <w:szCs w:val="22"/>
          <w:lang w:eastAsia="en-US"/>
        </w:rPr>
        <w:t>najkasneje 30 (trideset) d</w:t>
      </w:r>
      <w:r>
        <w:rPr>
          <w:i w:val="0"/>
          <w:color w:val="000000" w:themeColor="text1"/>
          <w:sz w:val="22"/>
          <w:szCs w:val="22"/>
          <w:lang w:eastAsia="en-US"/>
        </w:rPr>
        <w:t>ni</w:t>
      </w:r>
      <w:r w:rsidRPr="00085EE0">
        <w:rPr>
          <w:i w:val="0"/>
          <w:color w:val="000000" w:themeColor="text1"/>
          <w:sz w:val="22"/>
          <w:szCs w:val="22"/>
          <w:lang w:eastAsia="en-US"/>
        </w:rPr>
        <w:t xml:space="preserve"> pred iztekom veljavnosti </w:t>
      </w:r>
      <w:r>
        <w:rPr>
          <w:i w:val="0"/>
          <w:color w:val="000000" w:themeColor="text1"/>
          <w:sz w:val="22"/>
          <w:szCs w:val="22"/>
          <w:lang w:eastAsia="en-US"/>
        </w:rPr>
        <w:t xml:space="preserve">predloženega </w:t>
      </w:r>
      <w:r w:rsidRPr="00085EE0">
        <w:rPr>
          <w:i w:val="0"/>
          <w:color w:val="000000" w:themeColor="text1"/>
          <w:sz w:val="22"/>
          <w:szCs w:val="22"/>
          <w:lang w:eastAsia="en-US"/>
        </w:rPr>
        <w:t xml:space="preserve">finančnega zavarovanja </w:t>
      </w:r>
      <w:r>
        <w:rPr>
          <w:i w:val="0"/>
          <w:color w:val="000000" w:themeColor="text1"/>
          <w:sz w:val="22"/>
          <w:szCs w:val="22"/>
          <w:lang w:eastAsia="en-US"/>
        </w:rPr>
        <w:t xml:space="preserve">predložiti novo </w:t>
      </w:r>
      <w:r w:rsidRPr="00085EE0">
        <w:rPr>
          <w:i w:val="0"/>
          <w:color w:val="000000" w:themeColor="text1"/>
          <w:sz w:val="22"/>
          <w:szCs w:val="22"/>
          <w:lang w:eastAsia="en-US"/>
        </w:rPr>
        <w:t>finančno zavarovanje za odpravo napak še za 5 (pet) let in 60 (šestdeset) dni</w:t>
      </w:r>
      <w:r>
        <w:rPr>
          <w:i w:val="0"/>
          <w:color w:val="000000" w:themeColor="text1"/>
          <w:sz w:val="22"/>
          <w:szCs w:val="22"/>
          <w:lang w:eastAsia="en-US"/>
        </w:rPr>
        <w:t xml:space="preserve">. </w:t>
      </w:r>
      <w:r w:rsidRPr="00943BEC">
        <w:rPr>
          <w:i w:val="0"/>
          <w:sz w:val="22"/>
          <w:szCs w:val="22"/>
          <w:lang w:eastAsia="en-US"/>
        </w:rPr>
        <w:t>Kolikor izvajalec ne bo v dogovorjenem roku predložil novega finančnega zavarovanja še za nadaljnjih 5 (pet) let in 60 (šestdeset) dni, bo naročnik unovčil prejeto finančno zavarovanje za odpravo napak.</w:t>
      </w:r>
      <w:r w:rsidRPr="00BD398A">
        <w:rPr>
          <w:i w:val="0"/>
          <w:color w:val="0070C0"/>
          <w:sz w:val="22"/>
          <w:szCs w:val="22"/>
        </w:rPr>
        <w:t xml:space="preserve"> </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lang w:eastAsia="en-US"/>
        </w:rPr>
        <w:t xml:space="preserve">Finančno zavarovanje za odpravo napak </w:t>
      </w:r>
      <w:r w:rsidRPr="00085EE0">
        <w:rPr>
          <w:i w:val="0"/>
          <w:color w:val="000000" w:themeColor="text1"/>
          <w:sz w:val="22"/>
          <w:szCs w:val="22"/>
        </w:rPr>
        <w:t>služi naročniku kot jamstvo za vestno izpolnjevanje izvajalčevih obveznosti do naročnika v času garancijskega roka. V kolikor se garancijski rok podaljša, se mora hkrati podaljšati za enak čas tudi rok trajanja f</w:t>
      </w:r>
      <w:r w:rsidRPr="00085EE0">
        <w:rPr>
          <w:i w:val="0"/>
          <w:color w:val="000000" w:themeColor="text1"/>
          <w:sz w:val="22"/>
          <w:szCs w:val="22"/>
          <w:lang w:eastAsia="en-US"/>
        </w:rPr>
        <w:t>inančnega zavarovanja za odpravo napak</w:t>
      </w:r>
      <w:r w:rsidRPr="00085EE0">
        <w:rPr>
          <w:i w:val="0"/>
          <w:color w:val="000000" w:themeColor="text1"/>
          <w:sz w:val="22"/>
          <w:szCs w:val="22"/>
        </w:rPr>
        <w:t>.</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Brez predloženega f</w:t>
      </w:r>
      <w:r w:rsidRPr="00085EE0">
        <w:rPr>
          <w:i w:val="0"/>
          <w:color w:val="000000" w:themeColor="text1"/>
          <w:sz w:val="22"/>
          <w:szCs w:val="22"/>
          <w:lang w:eastAsia="en-US"/>
        </w:rPr>
        <w:t xml:space="preserve">inančnega zavarovanja </w:t>
      </w:r>
      <w:r w:rsidRPr="00085EE0">
        <w:rPr>
          <w:i w:val="0"/>
          <w:color w:val="000000" w:themeColor="text1"/>
          <w:sz w:val="22"/>
          <w:szCs w:val="22"/>
        </w:rPr>
        <w:t xml:space="preserve">končni prevzem pogodbenih del </w:t>
      </w:r>
      <w:r w:rsidRPr="000B16FE">
        <w:rPr>
          <w:i w:val="0"/>
          <w:color w:val="000000" w:themeColor="text1"/>
          <w:sz w:val="22"/>
          <w:szCs w:val="22"/>
        </w:rPr>
        <w:t>posamezne faze ni opravljen.</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1</w:t>
      </w:r>
      <w:r w:rsidRPr="00085EE0">
        <w:rPr>
          <w:i w:val="0"/>
          <w:color w:val="000000" w:themeColor="text1"/>
          <w:sz w:val="22"/>
          <w:szCs w:val="22"/>
        </w:rPr>
        <w:t>. člen</w:t>
      </w:r>
    </w:p>
    <w:p w:rsidR="000458EF" w:rsidRDefault="000458EF" w:rsidP="000458EF">
      <w:pPr>
        <w:ind w:left="1134" w:right="-286"/>
        <w:jc w:val="both"/>
        <w:rPr>
          <w:i w:val="0"/>
          <w:color w:val="000000" w:themeColor="text1"/>
          <w:sz w:val="10"/>
          <w:szCs w:val="10"/>
        </w:rPr>
      </w:pP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Za skrite napake, ki se pokažejo v garancijski dobi, je naročnik dolžan obvestiti izvajalca. Stranki sporazumno določita primeren rok za odpravo napak, če to ne bo mogoče, pa ga določi naročnik sam.</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Izvajalec je k odpravi napak dolžan pristopiti v dogovorjenem roku, v nujnih primerih pa takoj, ko je to mogoče. </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Če izvajalec k odpravi napak ne pristopi in jih ne odpravi v primernem roku, jih po načelu dobrega gospodarja odpravi naročnik na stroške izvajalca in se poplača iz finančnega zavarovanja za odpravo napak v garancijskem roku.</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b/>
          <w:i w:val="0"/>
          <w:color w:val="000000" w:themeColor="text1"/>
          <w:sz w:val="22"/>
          <w:szCs w:val="22"/>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t>Varstvo podatkov</w:t>
      </w:r>
    </w:p>
    <w:p w:rsidR="000458EF" w:rsidRPr="00085EE0" w:rsidRDefault="000458EF" w:rsidP="000458EF">
      <w:pPr>
        <w:ind w:left="1134"/>
        <w:jc w:val="both"/>
        <w:rPr>
          <w:i w:val="0"/>
          <w:color w:val="000000" w:themeColor="text1"/>
          <w:sz w:val="10"/>
          <w:szCs w:val="10"/>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2</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Pogodbeni stranki se obvezujeta, da bosta varovali kot poslovno skrivnost vse podatke, ki sta jih v skladu z veljavnimi predpisi določili kot poslovno skrivnost, in podatke, za katere je očitno, da bi drugi pogodbeni stranki nastala občutna škoda, če bi zanje izvedela nepooblaščena oseba. Prav tako sta dolžni varovati osebne podatke, ki so kot takšni določeni z veljavnimi predpisi. </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kršitve določb o varovanju poslovne skrivnosti, sta pogodbeni stranki odškodninsko odgovorni za vso posredno in neposredno škodo.</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Pooblaščeni predstavniki pogodbenih strank</w:t>
      </w:r>
    </w:p>
    <w:p w:rsidR="000458EF" w:rsidRDefault="000458EF" w:rsidP="000458EF">
      <w:pPr>
        <w:ind w:left="1134" w:right="-286"/>
        <w:jc w:val="both"/>
        <w:rPr>
          <w:i w:val="0"/>
          <w:color w:val="000000" w:themeColor="text1"/>
          <w:sz w:val="10"/>
          <w:szCs w:val="10"/>
        </w:rPr>
      </w:pP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3</w:t>
      </w:r>
      <w:r w:rsidRPr="00085EE0">
        <w:rPr>
          <w:i w:val="0"/>
          <w:color w:val="000000" w:themeColor="text1"/>
          <w:sz w:val="22"/>
          <w:szCs w:val="22"/>
        </w:rPr>
        <w:t>. člen</w:t>
      </w:r>
    </w:p>
    <w:p w:rsidR="000458EF"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Pooblaščen predstavnik naročnika za izvajanje te pogodbe je: …………………e-mail: ………….tel. št………………….., ki je skrbnik/ca te pogodbe.</w:t>
      </w:r>
    </w:p>
    <w:p w:rsidR="000458EF"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Pooblaščen predstavnik izvajalca za izvajanje te pogodbe je: ………………. e-mail:……………tel. št………………</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Odgovorni vodja del izvajalca je: ………………………… e-mail…………….tel. št………………</w:t>
      </w:r>
    </w:p>
    <w:p w:rsidR="000458EF"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Izvajalec mora na zahtevo naročnika zamenjati odgovorno osebo, če delo opravlja nestrokovno ali v nasprotju z interesi naročnika.</w:t>
      </w:r>
    </w:p>
    <w:p w:rsidR="000458EF"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spremembe pooblaščenih predstavnikov se pogodbeni stranki pisno obvestita.</w:t>
      </w:r>
    </w:p>
    <w:p w:rsidR="000458EF"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0458EF" w:rsidRPr="00085EE0" w:rsidRDefault="000458EF" w:rsidP="000458EF">
      <w:pPr>
        <w:ind w:left="1134"/>
        <w:jc w:val="both"/>
        <w:rPr>
          <w:i w:val="0"/>
          <w:color w:val="000000" w:themeColor="text1"/>
          <w:sz w:val="10"/>
          <w:szCs w:val="10"/>
        </w:rPr>
      </w:pPr>
    </w:p>
    <w:p w:rsidR="000458EF" w:rsidRPr="00085EE0" w:rsidRDefault="000458EF" w:rsidP="000458EF">
      <w:pPr>
        <w:overflowPunct w:val="0"/>
        <w:autoSpaceDE w:val="0"/>
        <w:autoSpaceDN w:val="0"/>
        <w:adjustRightInd w:val="0"/>
        <w:ind w:left="1134"/>
        <w:jc w:val="both"/>
        <w:textAlignment w:val="baseline"/>
        <w:rPr>
          <w:i w:val="0"/>
          <w:color w:val="000000" w:themeColor="text1"/>
          <w:sz w:val="10"/>
          <w:szCs w:val="10"/>
        </w:rPr>
      </w:pPr>
    </w:p>
    <w:p w:rsidR="000458EF" w:rsidRPr="00085EE0" w:rsidRDefault="000458EF" w:rsidP="000458EF">
      <w:pPr>
        <w:overflowPunct w:val="0"/>
        <w:autoSpaceDE w:val="0"/>
        <w:autoSpaceDN w:val="0"/>
        <w:adjustRightInd w:val="0"/>
        <w:ind w:left="1134"/>
        <w:jc w:val="both"/>
        <w:textAlignment w:val="baseline"/>
        <w:rPr>
          <w:i w:val="0"/>
          <w:color w:val="000000" w:themeColor="text1"/>
          <w:sz w:val="22"/>
          <w:szCs w:val="22"/>
        </w:rPr>
      </w:pPr>
      <w:r w:rsidRPr="00085EE0">
        <w:rPr>
          <w:i w:val="0"/>
          <w:color w:val="000000" w:themeColor="text1"/>
          <w:sz w:val="22"/>
          <w:szCs w:val="22"/>
        </w:rPr>
        <w:t>Izvajanje nalog koordinatorja za varnost in zdravje pri delu v izvajalni fazi projekta bo naročnik uredil pred začetkom izvajanja pogodbenih del in o tem obvestil izvajalca.</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t>Prenehanje pogodbe</w:t>
      </w:r>
    </w:p>
    <w:p w:rsidR="000458EF" w:rsidRPr="00085EE0" w:rsidRDefault="000458EF" w:rsidP="000458EF">
      <w:pPr>
        <w:ind w:left="1134"/>
        <w:jc w:val="both"/>
        <w:rPr>
          <w:b/>
          <w:i w:val="0"/>
          <w:color w:val="000000" w:themeColor="text1"/>
          <w:sz w:val="10"/>
          <w:szCs w:val="10"/>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4</w:t>
      </w:r>
      <w:r w:rsidRPr="00085EE0">
        <w:rPr>
          <w:i w:val="0"/>
          <w:color w:val="000000" w:themeColor="text1"/>
          <w:sz w:val="22"/>
          <w:szCs w:val="22"/>
        </w:rPr>
        <w:t>. člen</w:t>
      </w:r>
    </w:p>
    <w:p w:rsidR="000458EF" w:rsidRPr="00085EE0" w:rsidRDefault="000458EF" w:rsidP="000458EF">
      <w:pPr>
        <w:ind w:left="1134"/>
        <w:jc w:val="both"/>
        <w:rPr>
          <w:b/>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Naročnik lahko odstopi od pogodbe, če izvajalec ne začne z izvedbo del v roku, določenem s to pogodbo in niti v naknadnem roku, ki mu ga določi naročnik. </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0458EF"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0458EF" w:rsidRPr="005E265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5E2650">
        <w:rPr>
          <w:i w:val="0"/>
          <w:color w:val="000000" w:themeColor="text1"/>
          <w:sz w:val="22"/>
          <w:szCs w:val="22"/>
        </w:rPr>
        <w:t>V primeru, da izvajalec kako drugače ne izpolnjuje pogodbenih obveznosti na način, predviden v tej pogodbi, lahko začne naročnik ustrezne postopke za njeno prekinitev.</w:t>
      </w: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 xml:space="preserve">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w:t>
      </w: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0"/>
          <w:szCs w:val="10"/>
        </w:rPr>
      </w:pP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sidRPr="00085EE0">
        <w:rPr>
          <w:i w:val="0"/>
          <w:color w:val="000000" w:themeColor="text1"/>
          <w:sz w:val="22"/>
          <w:szCs w:val="22"/>
        </w:rPr>
        <w:t>Naročnik bo o prenehanju pogodbe nemudoma pisno obvestil izvajalca.</w:t>
      </w:r>
    </w:p>
    <w:p w:rsidR="000458EF" w:rsidRPr="00085EE0" w:rsidRDefault="000458EF" w:rsidP="000458E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p w:rsidR="000458EF" w:rsidRDefault="000458EF">
      <w:pPr>
        <w:rPr>
          <w:b/>
          <w:i w:val="0"/>
          <w:color w:val="000000" w:themeColor="text1"/>
          <w:sz w:val="22"/>
          <w:szCs w:val="22"/>
        </w:rPr>
      </w:pPr>
      <w:r>
        <w:rPr>
          <w:b/>
          <w:i w:val="0"/>
          <w:color w:val="000000" w:themeColor="text1"/>
          <w:sz w:val="22"/>
          <w:szCs w:val="22"/>
        </w:rPr>
        <w:br w:type="page"/>
      </w: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lastRenderedPageBreak/>
        <w:t>Prepoved prenosa bodočih terjatev</w:t>
      </w:r>
    </w:p>
    <w:p w:rsidR="000458EF" w:rsidRPr="00085EE0" w:rsidRDefault="000458EF" w:rsidP="000458EF">
      <w:pPr>
        <w:ind w:left="1134"/>
        <w:jc w:val="both"/>
        <w:rPr>
          <w:i w:val="0"/>
          <w:color w:val="000000" w:themeColor="text1"/>
          <w:sz w:val="10"/>
          <w:szCs w:val="10"/>
        </w:rPr>
      </w:pPr>
    </w:p>
    <w:p w:rsidR="000458EF" w:rsidRPr="00085EE0" w:rsidRDefault="000458EF" w:rsidP="000458EF">
      <w:pPr>
        <w:pStyle w:val="Odstavekseznama"/>
        <w:ind w:left="1134"/>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5</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računa/situacije ter je naročnik izstavljeni račun/situacijo potrdil.</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w:t>
      </w:r>
      <w:r>
        <w:rPr>
          <w:i w:val="0"/>
          <w:color w:val="000000" w:themeColor="text1"/>
          <w:sz w:val="22"/>
          <w:szCs w:val="22"/>
        </w:rPr>
        <w:t xml:space="preserve"> 5% pogodbene vrednosti vseh pogodbenih del </w:t>
      </w:r>
      <w:r w:rsidRPr="00943BEC">
        <w:rPr>
          <w:i w:val="0"/>
          <w:color w:val="000000" w:themeColor="text1"/>
          <w:sz w:val="22"/>
          <w:szCs w:val="22"/>
        </w:rPr>
        <w:t>z DDV</w:t>
      </w:r>
      <w:r>
        <w:rPr>
          <w:i w:val="0"/>
          <w:color w:val="000000" w:themeColor="text1"/>
          <w:sz w:val="22"/>
          <w:szCs w:val="22"/>
        </w:rPr>
        <w:t>, to je ………...</w:t>
      </w:r>
      <w:r w:rsidRPr="00085EE0">
        <w:rPr>
          <w:i w:val="0"/>
          <w:color w:val="000000" w:themeColor="text1"/>
          <w:sz w:val="22"/>
          <w:szCs w:val="22"/>
        </w:rPr>
        <w:t xml:space="preserve">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Pogodbeni stranki ugotavljata, da naročnik ni seznanjen s tem, da bi izvajalec kateregakoli dela po tej pogodbi izvedel s podizvajalci, razen za dela, za katera je s to pogodbo izrecno dogovorjeno, da bodo izvedena s podizvajalci. Izvajalec se izrecno zaveže, da bo sam pravočasno poplačal vse terjatve vseh svojih podizvajalcev, ki niso zahtevali neposrednega plačila s strani naročnika. </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right="-286"/>
        <w:jc w:val="both"/>
        <w:outlineLvl w:val="0"/>
        <w:rPr>
          <w:b/>
          <w:i w:val="0"/>
          <w:color w:val="000000" w:themeColor="text1"/>
          <w:sz w:val="22"/>
          <w:szCs w:val="22"/>
        </w:rPr>
      </w:pPr>
      <w:r w:rsidRPr="00085EE0">
        <w:rPr>
          <w:b/>
          <w:i w:val="0"/>
          <w:color w:val="000000" w:themeColor="text1"/>
          <w:sz w:val="22"/>
          <w:szCs w:val="22"/>
        </w:rPr>
        <w:t>Spremembe pogodbe</w:t>
      </w: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6</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ind w:left="1134" w:right="-286"/>
        <w:jc w:val="both"/>
        <w:rPr>
          <w:i w:val="0"/>
          <w:color w:val="000000" w:themeColor="text1"/>
          <w:sz w:val="22"/>
          <w:szCs w:val="22"/>
        </w:rPr>
      </w:pPr>
      <w:r w:rsidRPr="00085EE0">
        <w:rPr>
          <w:i w:val="0"/>
          <w:color w:val="000000" w:themeColor="text1"/>
          <w:sz w:val="22"/>
          <w:szCs w:val="22"/>
        </w:rPr>
        <w:t>Vse spremembe in dopolnitve te pogodbe se sklenejo v obliki pisnih dodatkov k tej pogodbi.</w:t>
      </w:r>
    </w:p>
    <w:p w:rsidR="000458EF" w:rsidRPr="00085EE0" w:rsidRDefault="000458EF" w:rsidP="000458EF">
      <w:pPr>
        <w:ind w:left="1134" w:right="-286"/>
        <w:jc w:val="both"/>
        <w:rPr>
          <w:i w:val="0"/>
          <w:color w:val="000000" w:themeColor="text1"/>
          <w:sz w:val="16"/>
          <w:szCs w:val="16"/>
        </w:rPr>
      </w:pPr>
    </w:p>
    <w:p w:rsidR="000458EF" w:rsidRPr="00085EE0" w:rsidRDefault="000458EF" w:rsidP="000458EF">
      <w:pPr>
        <w:ind w:left="1134" w:right="-286"/>
        <w:jc w:val="both"/>
        <w:rPr>
          <w:i w:val="0"/>
          <w:color w:val="000000" w:themeColor="text1"/>
          <w:sz w:val="16"/>
          <w:szCs w:val="16"/>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lastRenderedPageBreak/>
        <w:t>Reševanje sporov</w:t>
      </w:r>
    </w:p>
    <w:p w:rsidR="000458EF" w:rsidRPr="00085EE0" w:rsidRDefault="000458EF" w:rsidP="000458EF">
      <w:pPr>
        <w:ind w:left="1134"/>
        <w:jc w:val="both"/>
        <w:rPr>
          <w:i w:val="0"/>
          <w:color w:val="000000" w:themeColor="text1"/>
          <w:sz w:val="10"/>
          <w:szCs w:val="10"/>
        </w:rPr>
      </w:pPr>
    </w:p>
    <w:p w:rsidR="000458EF" w:rsidRPr="00085EE0" w:rsidRDefault="000458EF" w:rsidP="000458EF">
      <w:pPr>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7</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10"/>
          <w:szCs w:val="10"/>
        </w:rPr>
      </w:pPr>
    </w:p>
    <w:p w:rsidR="000458EF" w:rsidRPr="00085EE0" w:rsidRDefault="000458EF" w:rsidP="000458EF">
      <w:pPr>
        <w:ind w:left="1134" w:right="-2"/>
        <w:jc w:val="both"/>
        <w:rPr>
          <w:i w:val="0"/>
          <w:color w:val="000000" w:themeColor="text1"/>
          <w:sz w:val="22"/>
          <w:szCs w:val="22"/>
        </w:rPr>
      </w:pPr>
      <w:r w:rsidRPr="00085EE0">
        <w:rPr>
          <w:i w:val="0"/>
          <w:color w:val="000000" w:themeColor="text1"/>
          <w:sz w:val="22"/>
          <w:szCs w:val="22"/>
        </w:rPr>
        <w:t xml:space="preserve">Morebitne spore iz te pogodbe bosta pogodbeni stranki reševali sporazumno, če pa to ne bo </w:t>
      </w:r>
    </w:p>
    <w:p w:rsidR="000458EF" w:rsidRPr="00085EE0" w:rsidRDefault="000458EF" w:rsidP="000458EF">
      <w:pPr>
        <w:ind w:left="1134" w:right="-2"/>
        <w:jc w:val="both"/>
        <w:rPr>
          <w:i w:val="0"/>
          <w:color w:val="000000" w:themeColor="text1"/>
          <w:sz w:val="22"/>
          <w:szCs w:val="22"/>
        </w:rPr>
      </w:pPr>
      <w:r w:rsidRPr="00085EE0">
        <w:rPr>
          <w:i w:val="0"/>
          <w:color w:val="000000" w:themeColor="text1"/>
          <w:sz w:val="22"/>
          <w:szCs w:val="22"/>
        </w:rPr>
        <w:t>mogoče, bo o sporih odločalo pristojno sodišče v Ljubljani po slovenskem pravu.</w:t>
      </w: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p>
    <w:p w:rsidR="000458EF" w:rsidRPr="00085EE0" w:rsidRDefault="000458EF" w:rsidP="000458EF">
      <w:pPr>
        <w:ind w:left="1134" w:right="-286"/>
        <w:jc w:val="both"/>
        <w:rPr>
          <w:b/>
          <w:i w:val="0"/>
          <w:color w:val="000000" w:themeColor="text1"/>
          <w:sz w:val="22"/>
          <w:szCs w:val="22"/>
        </w:rPr>
      </w:pPr>
      <w:r w:rsidRPr="00085EE0">
        <w:rPr>
          <w:b/>
          <w:i w:val="0"/>
          <w:color w:val="000000" w:themeColor="text1"/>
          <w:sz w:val="22"/>
          <w:szCs w:val="22"/>
        </w:rPr>
        <w:t>Uporaba prava</w:t>
      </w:r>
    </w:p>
    <w:p w:rsidR="000458EF" w:rsidRPr="00085EE0" w:rsidRDefault="000458EF" w:rsidP="000458EF">
      <w:pPr>
        <w:ind w:left="1134" w:right="-286"/>
        <w:jc w:val="both"/>
        <w:rPr>
          <w:b/>
          <w:i w:val="0"/>
          <w:color w:val="000000" w:themeColor="text1"/>
          <w:sz w:val="16"/>
          <w:szCs w:val="16"/>
        </w:rPr>
      </w:pPr>
    </w:p>
    <w:p w:rsidR="000458EF" w:rsidRPr="00085EE0" w:rsidRDefault="000458EF" w:rsidP="000458EF">
      <w:pPr>
        <w:ind w:left="1134" w:right="-286"/>
        <w:jc w:val="center"/>
        <w:rPr>
          <w:i w:val="0"/>
          <w:color w:val="000000" w:themeColor="text1"/>
          <w:sz w:val="22"/>
          <w:szCs w:val="22"/>
        </w:rPr>
      </w:pPr>
      <w:r w:rsidRPr="00085EE0">
        <w:rPr>
          <w:i w:val="0"/>
          <w:color w:val="000000" w:themeColor="text1"/>
          <w:sz w:val="22"/>
          <w:szCs w:val="22"/>
        </w:rPr>
        <w:t>2</w:t>
      </w:r>
      <w:r>
        <w:rPr>
          <w:i w:val="0"/>
          <w:color w:val="000000" w:themeColor="text1"/>
          <w:sz w:val="22"/>
          <w:szCs w:val="22"/>
        </w:rPr>
        <w:t>8</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Za vprašanja, ki jih pogodbeni stranki nista uredili s to pogodbo, niti so urejena z veljavnimi predpisi, se uporabljajo Posebne gradbene uzance.</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b/>
          <w:bCs/>
          <w:i w:val="0"/>
          <w:color w:val="000000" w:themeColor="text1"/>
          <w:sz w:val="22"/>
          <w:szCs w:val="22"/>
        </w:rPr>
      </w:pPr>
      <w:r w:rsidRPr="00085EE0">
        <w:rPr>
          <w:b/>
          <w:bCs/>
          <w:i w:val="0"/>
          <w:color w:val="000000" w:themeColor="text1"/>
          <w:sz w:val="22"/>
          <w:szCs w:val="22"/>
        </w:rPr>
        <w:t>Protikorupcijska klavzula</w:t>
      </w:r>
    </w:p>
    <w:p w:rsidR="000458EF" w:rsidRPr="00085EE0" w:rsidRDefault="000458EF" w:rsidP="000458EF">
      <w:pPr>
        <w:ind w:left="1134" w:right="-286"/>
        <w:jc w:val="both"/>
        <w:rPr>
          <w:i w:val="0"/>
          <w:color w:val="000000" w:themeColor="text1"/>
          <w:sz w:val="16"/>
          <w:szCs w:val="16"/>
        </w:rPr>
      </w:pPr>
    </w:p>
    <w:p w:rsidR="000458EF" w:rsidRPr="00085EE0" w:rsidRDefault="000458EF" w:rsidP="000458EF">
      <w:pPr>
        <w:pStyle w:val="Odstavekseznama"/>
        <w:ind w:left="1134" w:right="-286"/>
        <w:jc w:val="center"/>
        <w:rPr>
          <w:i w:val="0"/>
          <w:color w:val="000000" w:themeColor="text1"/>
          <w:sz w:val="22"/>
          <w:szCs w:val="22"/>
        </w:rPr>
      </w:pPr>
      <w:r>
        <w:rPr>
          <w:i w:val="0"/>
          <w:color w:val="000000" w:themeColor="text1"/>
          <w:sz w:val="22"/>
          <w:szCs w:val="22"/>
        </w:rPr>
        <w:t>29</w:t>
      </w:r>
      <w:r w:rsidRPr="00085EE0">
        <w:rPr>
          <w:i w:val="0"/>
          <w:color w:val="000000" w:themeColor="text1"/>
          <w:sz w:val="22"/>
          <w:szCs w:val="22"/>
        </w:rPr>
        <w:t>. člen</w:t>
      </w:r>
    </w:p>
    <w:p w:rsidR="000458EF" w:rsidRPr="00085EE0" w:rsidRDefault="000458EF" w:rsidP="000458EF">
      <w:pPr>
        <w:ind w:left="1134"/>
        <w:jc w:val="both"/>
        <w:rPr>
          <w:i w:val="0"/>
          <w:color w:val="000000" w:themeColor="text1"/>
          <w:sz w:val="16"/>
          <w:szCs w:val="16"/>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rsidR="000458EF" w:rsidRPr="00085EE0" w:rsidRDefault="000458EF" w:rsidP="000458EF">
      <w:pPr>
        <w:ind w:left="1134"/>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0458EF" w:rsidRPr="00085EE0" w:rsidRDefault="000458EF" w:rsidP="000458EF">
      <w:pPr>
        <w:ind w:left="1134"/>
        <w:jc w:val="both"/>
        <w:rPr>
          <w:color w:val="000000" w:themeColor="text1"/>
          <w:sz w:val="22"/>
          <w:szCs w:val="22"/>
        </w:rPr>
      </w:pPr>
    </w:p>
    <w:p w:rsidR="000458EF" w:rsidRPr="00085EE0" w:rsidRDefault="000458EF" w:rsidP="000458EF">
      <w:pPr>
        <w:ind w:left="1134"/>
        <w:jc w:val="both"/>
        <w:rPr>
          <w:color w:val="000000" w:themeColor="text1"/>
          <w:sz w:val="22"/>
          <w:szCs w:val="22"/>
        </w:rPr>
      </w:pPr>
    </w:p>
    <w:p w:rsidR="000458EF" w:rsidRPr="00085EE0" w:rsidRDefault="000458EF" w:rsidP="000458EF">
      <w:pPr>
        <w:ind w:left="1134"/>
        <w:jc w:val="both"/>
        <w:rPr>
          <w:b/>
          <w:i w:val="0"/>
          <w:color w:val="000000" w:themeColor="text1"/>
          <w:sz w:val="22"/>
          <w:szCs w:val="22"/>
        </w:rPr>
      </w:pPr>
      <w:r w:rsidRPr="00085EE0">
        <w:rPr>
          <w:b/>
          <w:i w:val="0"/>
          <w:color w:val="000000" w:themeColor="text1"/>
          <w:sz w:val="22"/>
          <w:szCs w:val="22"/>
        </w:rPr>
        <w:t>Končne določbe</w:t>
      </w:r>
    </w:p>
    <w:p w:rsidR="000458EF" w:rsidRPr="00085EE0" w:rsidRDefault="000458EF" w:rsidP="000458EF">
      <w:pPr>
        <w:ind w:left="1134"/>
        <w:jc w:val="both"/>
        <w:rPr>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3</w:t>
      </w:r>
      <w:r>
        <w:rPr>
          <w:i w:val="0"/>
          <w:color w:val="000000" w:themeColor="text1"/>
          <w:sz w:val="22"/>
          <w:szCs w:val="22"/>
        </w:rPr>
        <w:t>0</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 xml:space="preserve">Pogodba je sklenjena, ko jo podpišeta obe pogodbeni stranki in </w:t>
      </w:r>
      <w:r>
        <w:rPr>
          <w:i w:val="0"/>
          <w:color w:val="000000" w:themeColor="text1"/>
          <w:sz w:val="22"/>
          <w:szCs w:val="22"/>
        </w:rPr>
        <w:t>stopi v veljavo</w:t>
      </w:r>
      <w:r w:rsidRPr="00085EE0">
        <w:rPr>
          <w:i w:val="0"/>
          <w:color w:val="000000" w:themeColor="text1"/>
          <w:sz w:val="22"/>
          <w:szCs w:val="22"/>
        </w:rPr>
        <w:t xml:space="preserve"> z dnem predložitve vseh dokazil o zavarovanju odgovornosti izvajalca iz 1</w:t>
      </w:r>
      <w:r>
        <w:rPr>
          <w:i w:val="0"/>
          <w:color w:val="000000" w:themeColor="text1"/>
          <w:sz w:val="22"/>
          <w:szCs w:val="22"/>
        </w:rPr>
        <w:t>4</w:t>
      </w:r>
      <w:r w:rsidRPr="00085EE0">
        <w:rPr>
          <w:i w:val="0"/>
          <w:color w:val="000000" w:themeColor="text1"/>
          <w:sz w:val="22"/>
          <w:szCs w:val="22"/>
        </w:rPr>
        <w:t>. člena te pogodbe in finančnega zavarovanja za dobro izvedbo pogodbenih obveznosti</w:t>
      </w:r>
      <w:r>
        <w:rPr>
          <w:i w:val="0"/>
          <w:color w:val="000000" w:themeColor="text1"/>
          <w:sz w:val="22"/>
          <w:szCs w:val="22"/>
        </w:rPr>
        <w:t xml:space="preserve"> iz 15. člena te pogodbe</w:t>
      </w:r>
      <w:r w:rsidRPr="00085EE0">
        <w:rPr>
          <w:i w:val="0"/>
          <w:color w:val="000000" w:themeColor="text1"/>
          <w:sz w:val="22"/>
          <w:szCs w:val="22"/>
        </w:rPr>
        <w:t>, pod pogojem, da so predložen</w:t>
      </w:r>
      <w:r>
        <w:rPr>
          <w:i w:val="0"/>
          <w:color w:val="000000" w:themeColor="text1"/>
          <w:sz w:val="22"/>
          <w:szCs w:val="22"/>
        </w:rPr>
        <w:t>i</w:t>
      </w:r>
      <w:r w:rsidRPr="00085EE0">
        <w:rPr>
          <w:i w:val="0"/>
          <w:color w:val="000000" w:themeColor="text1"/>
          <w:sz w:val="22"/>
          <w:szCs w:val="22"/>
        </w:rPr>
        <w:t xml:space="preserve"> v skladu z določili te pogodbe.</w:t>
      </w:r>
    </w:p>
    <w:p w:rsidR="000458EF" w:rsidRPr="00085EE0" w:rsidRDefault="000458EF" w:rsidP="000458EF">
      <w:pPr>
        <w:ind w:left="1134"/>
        <w:jc w:val="both"/>
        <w:rPr>
          <w:i w:val="0"/>
          <w:color w:val="000000" w:themeColor="text1"/>
          <w:sz w:val="22"/>
          <w:szCs w:val="22"/>
        </w:rPr>
      </w:pPr>
    </w:p>
    <w:p w:rsidR="000458EF" w:rsidRPr="00085EE0" w:rsidRDefault="000458EF" w:rsidP="000458EF">
      <w:pPr>
        <w:pStyle w:val="Odstavekseznama"/>
        <w:ind w:left="1134" w:right="-286"/>
        <w:jc w:val="center"/>
        <w:rPr>
          <w:i w:val="0"/>
          <w:color w:val="000000" w:themeColor="text1"/>
          <w:sz w:val="22"/>
          <w:szCs w:val="22"/>
        </w:rPr>
      </w:pPr>
      <w:r w:rsidRPr="00085EE0">
        <w:rPr>
          <w:i w:val="0"/>
          <w:color w:val="000000" w:themeColor="text1"/>
          <w:sz w:val="22"/>
          <w:szCs w:val="22"/>
        </w:rPr>
        <w:t>3</w:t>
      </w:r>
      <w:r>
        <w:rPr>
          <w:i w:val="0"/>
          <w:color w:val="000000" w:themeColor="text1"/>
          <w:sz w:val="22"/>
          <w:szCs w:val="22"/>
        </w:rPr>
        <w:t>1</w:t>
      </w:r>
      <w:r w:rsidRPr="00085EE0">
        <w:rPr>
          <w:i w:val="0"/>
          <w:color w:val="000000" w:themeColor="text1"/>
          <w:sz w:val="22"/>
          <w:szCs w:val="22"/>
        </w:rPr>
        <w:t>. člen</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jc w:val="both"/>
        <w:rPr>
          <w:i w:val="0"/>
          <w:color w:val="000000" w:themeColor="text1"/>
          <w:sz w:val="22"/>
          <w:szCs w:val="22"/>
        </w:rPr>
      </w:pPr>
      <w:r w:rsidRPr="00085EE0">
        <w:rPr>
          <w:i w:val="0"/>
          <w:color w:val="000000" w:themeColor="text1"/>
          <w:sz w:val="22"/>
          <w:szCs w:val="22"/>
        </w:rPr>
        <w:t>Ta pogodba je sestavljena v 6 (šestih) enakih izvodih, od katerih prejme naročnik 4 (štiri) izvode,  izvajalec pa dva 2 (dva) izvoda.</w:t>
      </w: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left="1134" w:right="-286"/>
        <w:jc w:val="both"/>
        <w:rPr>
          <w:i w:val="0"/>
          <w:color w:val="000000" w:themeColor="text1"/>
          <w:sz w:val="22"/>
          <w:szCs w:val="22"/>
        </w:rPr>
      </w:pPr>
    </w:p>
    <w:p w:rsidR="000458EF" w:rsidRPr="00085EE0" w:rsidRDefault="000458EF" w:rsidP="000458EF">
      <w:pPr>
        <w:ind w:right="-286"/>
        <w:jc w:val="both"/>
        <w:rPr>
          <w:i w:val="0"/>
          <w:color w:val="000000" w:themeColor="text1"/>
          <w:sz w:val="22"/>
          <w:szCs w:val="22"/>
        </w:rPr>
      </w:pPr>
    </w:p>
    <w:tbl>
      <w:tblPr>
        <w:tblW w:w="0" w:type="auto"/>
        <w:tblInd w:w="1242" w:type="dxa"/>
        <w:tblLook w:val="01E0" w:firstRow="1" w:lastRow="1" w:firstColumn="1" w:lastColumn="1" w:noHBand="0" w:noVBand="0"/>
      </w:tblPr>
      <w:tblGrid>
        <w:gridCol w:w="5103"/>
        <w:gridCol w:w="3828"/>
      </w:tblGrid>
      <w:tr w:rsidR="000458EF" w:rsidRPr="00085EE0" w:rsidTr="009661CF">
        <w:tc>
          <w:tcPr>
            <w:tcW w:w="5103"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Številka: …………………………</w:t>
            </w:r>
          </w:p>
        </w:tc>
        <w:tc>
          <w:tcPr>
            <w:tcW w:w="3828"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Številka dok. DS: 430-</w:t>
            </w:r>
            <w:r>
              <w:rPr>
                <w:i w:val="0"/>
                <w:color w:val="000000" w:themeColor="text1"/>
                <w:sz w:val="22"/>
                <w:szCs w:val="22"/>
                <w:lang w:eastAsia="en-US"/>
              </w:rPr>
              <w:t>2446/2017-</w:t>
            </w:r>
          </w:p>
        </w:tc>
      </w:tr>
      <w:tr w:rsidR="000458EF" w:rsidRPr="00085EE0" w:rsidTr="009661CF">
        <w:tc>
          <w:tcPr>
            <w:tcW w:w="5103" w:type="dxa"/>
          </w:tcPr>
          <w:p w:rsidR="000458EF" w:rsidRPr="00085EE0" w:rsidRDefault="000458EF" w:rsidP="009661CF">
            <w:pPr>
              <w:ind w:right="-286"/>
              <w:jc w:val="both"/>
              <w:rPr>
                <w:i w:val="0"/>
                <w:color w:val="000000" w:themeColor="text1"/>
                <w:sz w:val="22"/>
                <w:szCs w:val="22"/>
                <w:lang w:eastAsia="en-US"/>
              </w:rPr>
            </w:pPr>
          </w:p>
        </w:tc>
        <w:tc>
          <w:tcPr>
            <w:tcW w:w="3828"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Števi</w:t>
            </w:r>
            <w:r>
              <w:rPr>
                <w:i w:val="0"/>
                <w:color w:val="000000" w:themeColor="text1"/>
                <w:sz w:val="22"/>
                <w:szCs w:val="22"/>
                <w:lang w:eastAsia="en-US"/>
              </w:rPr>
              <w:t xml:space="preserve">lka pogodbe: </w:t>
            </w:r>
            <w:r w:rsidRPr="00960AE2">
              <w:rPr>
                <w:i w:val="0"/>
                <w:color w:val="000000" w:themeColor="text1"/>
                <w:sz w:val="22"/>
                <w:szCs w:val="22"/>
                <w:lang w:eastAsia="en-US"/>
              </w:rPr>
              <w:t>C7560-17-220086</w:t>
            </w:r>
          </w:p>
        </w:tc>
      </w:tr>
      <w:tr w:rsidR="000458EF" w:rsidRPr="00085EE0" w:rsidTr="009661CF">
        <w:tc>
          <w:tcPr>
            <w:tcW w:w="5103" w:type="dxa"/>
          </w:tcPr>
          <w:p w:rsidR="000458EF" w:rsidRPr="00085EE0" w:rsidRDefault="000458EF" w:rsidP="009661CF">
            <w:pPr>
              <w:ind w:right="-286"/>
              <w:jc w:val="both"/>
              <w:rPr>
                <w:i w:val="0"/>
                <w:color w:val="000000" w:themeColor="text1"/>
                <w:sz w:val="22"/>
                <w:szCs w:val="22"/>
                <w:lang w:eastAsia="en-US"/>
              </w:rPr>
            </w:pPr>
          </w:p>
        </w:tc>
        <w:tc>
          <w:tcPr>
            <w:tcW w:w="3828" w:type="dxa"/>
          </w:tcPr>
          <w:p w:rsidR="000458EF" w:rsidRPr="00085EE0" w:rsidRDefault="000458EF" w:rsidP="009661CF">
            <w:pPr>
              <w:ind w:right="-286"/>
              <w:jc w:val="both"/>
              <w:rPr>
                <w:i w:val="0"/>
                <w:color w:val="000000" w:themeColor="text1"/>
                <w:sz w:val="22"/>
                <w:szCs w:val="22"/>
                <w:lang w:eastAsia="en-US"/>
              </w:rPr>
            </w:pPr>
          </w:p>
        </w:tc>
      </w:tr>
      <w:tr w:rsidR="000458EF" w:rsidRPr="00085EE0" w:rsidTr="009661CF">
        <w:tc>
          <w:tcPr>
            <w:tcW w:w="5103"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Datum: …………………………...</w:t>
            </w:r>
          </w:p>
        </w:tc>
        <w:tc>
          <w:tcPr>
            <w:tcW w:w="3828"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Datum: ……………………………</w:t>
            </w:r>
          </w:p>
        </w:tc>
      </w:tr>
      <w:tr w:rsidR="000458EF" w:rsidRPr="00085EE0" w:rsidTr="009661CF">
        <w:tc>
          <w:tcPr>
            <w:tcW w:w="5103" w:type="dxa"/>
          </w:tcPr>
          <w:p w:rsidR="000458EF" w:rsidRPr="00085EE0" w:rsidRDefault="000458EF" w:rsidP="009661CF">
            <w:pPr>
              <w:ind w:right="-286"/>
              <w:jc w:val="both"/>
              <w:rPr>
                <w:i w:val="0"/>
                <w:color w:val="000000" w:themeColor="text1"/>
                <w:sz w:val="22"/>
                <w:szCs w:val="22"/>
                <w:lang w:eastAsia="en-US"/>
              </w:rPr>
            </w:pPr>
          </w:p>
          <w:p w:rsidR="000458EF" w:rsidRPr="00085EE0" w:rsidRDefault="000458EF" w:rsidP="009661CF">
            <w:pPr>
              <w:ind w:right="-286"/>
              <w:jc w:val="both"/>
              <w:rPr>
                <w:i w:val="0"/>
                <w:color w:val="000000" w:themeColor="text1"/>
                <w:sz w:val="22"/>
                <w:szCs w:val="22"/>
                <w:lang w:eastAsia="en-US"/>
              </w:rPr>
            </w:pPr>
          </w:p>
        </w:tc>
        <w:tc>
          <w:tcPr>
            <w:tcW w:w="3828" w:type="dxa"/>
          </w:tcPr>
          <w:p w:rsidR="000458EF" w:rsidRPr="00085EE0" w:rsidRDefault="000458EF" w:rsidP="009661CF">
            <w:pPr>
              <w:ind w:right="-286"/>
              <w:jc w:val="both"/>
              <w:rPr>
                <w:i w:val="0"/>
                <w:color w:val="000000" w:themeColor="text1"/>
                <w:sz w:val="22"/>
                <w:szCs w:val="22"/>
                <w:lang w:eastAsia="en-US"/>
              </w:rPr>
            </w:pPr>
          </w:p>
        </w:tc>
      </w:tr>
      <w:tr w:rsidR="000458EF" w:rsidRPr="00085EE0" w:rsidTr="009661CF">
        <w:tc>
          <w:tcPr>
            <w:tcW w:w="5103" w:type="dxa"/>
            <w:hideMark/>
          </w:tcPr>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IZVAJALEC</w:t>
            </w:r>
          </w:p>
        </w:tc>
        <w:tc>
          <w:tcPr>
            <w:tcW w:w="3828" w:type="dxa"/>
            <w:hideMark/>
          </w:tcPr>
          <w:p w:rsidR="000458EF" w:rsidRPr="00085EE0" w:rsidRDefault="000458EF" w:rsidP="009661CF">
            <w:pPr>
              <w:ind w:right="-286"/>
              <w:jc w:val="both"/>
              <w:rPr>
                <w:i w:val="0"/>
                <w:color w:val="000000" w:themeColor="text1"/>
                <w:sz w:val="22"/>
                <w:szCs w:val="22"/>
                <w:lang w:eastAsia="en-US"/>
              </w:rPr>
            </w:pPr>
            <w:r>
              <w:rPr>
                <w:i w:val="0"/>
                <w:color w:val="000000" w:themeColor="text1"/>
                <w:sz w:val="22"/>
                <w:szCs w:val="22"/>
                <w:lang w:eastAsia="en-US"/>
              </w:rPr>
              <w:t>NAROČNIK</w:t>
            </w:r>
          </w:p>
        </w:tc>
      </w:tr>
      <w:tr w:rsidR="000458EF" w:rsidRPr="00085EE0" w:rsidTr="009661CF">
        <w:tc>
          <w:tcPr>
            <w:tcW w:w="5103" w:type="dxa"/>
          </w:tcPr>
          <w:p w:rsidR="000458EF" w:rsidRPr="00085EE0" w:rsidRDefault="000458EF" w:rsidP="009661CF">
            <w:pPr>
              <w:ind w:right="-286"/>
              <w:jc w:val="both"/>
              <w:rPr>
                <w:b/>
                <w:i w:val="0"/>
                <w:color w:val="000000" w:themeColor="text1"/>
                <w:sz w:val="22"/>
                <w:szCs w:val="22"/>
                <w:lang w:eastAsia="en-US"/>
              </w:rPr>
            </w:pPr>
            <w:r w:rsidRPr="00085EE0">
              <w:rPr>
                <w:b/>
                <w:i w:val="0"/>
                <w:color w:val="000000" w:themeColor="text1"/>
                <w:sz w:val="22"/>
                <w:szCs w:val="22"/>
                <w:lang w:eastAsia="en-US"/>
              </w:rPr>
              <w:lastRenderedPageBreak/>
              <w:t>………………………………….</w:t>
            </w:r>
          </w:p>
          <w:p w:rsidR="000458EF" w:rsidRPr="00085EE0" w:rsidRDefault="000458EF" w:rsidP="009661CF">
            <w:pPr>
              <w:ind w:right="-286"/>
              <w:jc w:val="both"/>
              <w:rPr>
                <w:i w:val="0"/>
                <w:color w:val="000000" w:themeColor="text1"/>
                <w:sz w:val="22"/>
                <w:szCs w:val="22"/>
                <w:lang w:eastAsia="en-US"/>
              </w:rPr>
            </w:pPr>
          </w:p>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w:t>
            </w:r>
          </w:p>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w:t>
            </w:r>
          </w:p>
        </w:tc>
        <w:tc>
          <w:tcPr>
            <w:tcW w:w="3828" w:type="dxa"/>
            <w:hideMark/>
          </w:tcPr>
          <w:p w:rsidR="000458EF" w:rsidRPr="00085EE0" w:rsidRDefault="000458EF" w:rsidP="009661CF">
            <w:pPr>
              <w:ind w:right="-286"/>
              <w:jc w:val="both"/>
              <w:rPr>
                <w:b/>
                <w:i w:val="0"/>
                <w:color w:val="000000" w:themeColor="text1"/>
                <w:sz w:val="22"/>
                <w:szCs w:val="22"/>
                <w:lang w:eastAsia="en-US"/>
              </w:rPr>
            </w:pPr>
            <w:r w:rsidRPr="00085EE0">
              <w:rPr>
                <w:b/>
                <w:i w:val="0"/>
                <w:color w:val="000000" w:themeColor="text1"/>
                <w:sz w:val="22"/>
                <w:szCs w:val="22"/>
                <w:lang w:eastAsia="en-US"/>
              </w:rPr>
              <w:t>MESTNA OBČINA LJUBLJANA</w:t>
            </w:r>
          </w:p>
          <w:p w:rsidR="000458EF" w:rsidRPr="00085EE0" w:rsidRDefault="000458EF" w:rsidP="009661CF">
            <w:pPr>
              <w:ind w:right="-286"/>
              <w:jc w:val="both"/>
              <w:rPr>
                <w:i w:val="0"/>
                <w:color w:val="000000" w:themeColor="text1"/>
                <w:sz w:val="22"/>
                <w:szCs w:val="22"/>
                <w:lang w:eastAsia="en-US"/>
              </w:rPr>
            </w:pPr>
          </w:p>
          <w:p w:rsidR="000458EF" w:rsidRPr="00085EE0" w:rsidRDefault="000458EF" w:rsidP="009661CF">
            <w:pPr>
              <w:ind w:right="-286"/>
              <w:jc w:val="both"/>
              <w:rPr>
                <w:i w:val="0"/>
                <w:color w:val="000000" w:themeColor="text1"/>
                <w:sz w:val="22"/>
                <w:szCs w:val="22"/>
                <w:lang w:eastAsia="en-US"/>
              </w:rPr>
            </w:pPr>
            <w:r w:rsidRPr="00085EE0">
              <w:rPr>
                <w:i w:val="0"/>
                <w:color w:val="000000" w:themeColor="text1"/>
                <w:sz w:val="22"/>
                <w:szCs w:val="22"/>
                <w:lang w:eastAsia="en-US"/>
              </w:rPr>
              <w:t>Župan</w:t>
            </w:r>
          </w:p>
          <w:p w:rsidR="000458EF" w:rsidRPr="00085EE0" w:rsidRDefault="000458EF" w:rsidP="009661CF">
            <w:pPr>
              <w:ind w:right="-286"/>
              <w:jc w:val="both"/>
              <w:rPr>
                <w:b/>
                <w:i w:val="0"/>
                <w:color w:val="000000" w:themeColor="text1"/>
                <w:sz w:val="22"/>
                <w:szCs w:val="22"/>
                <w:lang w:eastAsia="en-US"/>
              </w:rPr>
            </w:pPr>
            <w:r w:rsidRPr="00085EE0">
              <w:rPr>
                <w:i w:val="0"/>
                <w:color w:val="000000" w:themeColor="text1"/>
                <w:sz w:val="22"/>
                <w:szCs w:val="22"/>
                <w:lang w:eastAsia="en-US"/>
              </w:rPr>
              <w:t>Zoran Janković</w:t>
            </w:r>
          </w:p>
        </w:tc>
      </w:tr>
    </w:tbl>
    <w:p w:rsidR="000458EF" w:rsidRPr="00085EE0" w:rsidRDefault="000458EF" w:rsidP="000458EF">
      <w:pPr>
        <w:rPr>
          <w:color w:val="000000" w:themeColor="text1"/>
        </w:rPr>
      </w:pPr>
    </w:p>
    <w:p w:rsidR="000458EF" w:rsidRDefault="000458EF" w:rsidP="000458E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52330F" w:rsidRPr="0052330F" w:rsidRDefault="0052330F" w:rsidP="0052330F">
      <w:pPr>
        <w:ind w:left="1134"/>
        <w:rPr>
          <w:b/>
          <w:i w:val="0"/>
          <w:sz w:val="22"/>
          <w:szCs w:val="22"/>
        </w:rPr>
      </w:pPr>
    </w:p>
    <w:p w:rsidR="00843DCF" w:rsidRPr="00D04FCC" w:rsidRDefault="00843DCF" w:rsidP="00843DCF">
      <w:pPr>
        <w:ind w:left="1080"/>
        <w:jc w:val="right"/>
        <w:rPr>
          <w:b/>
          <w:i w:val="0"/>
          <w:sz w:val="22"/>
          <w:szCs w:val="22"/>
        </w:rPr>
      </w:pPr>
    </w:p>
    <w:p w:rsidR="00843DCF" w:rsidRPr="00085EE0" w:rsidRDefault="00843DCF" w:rsidP="00843DCF">
      <w:pPr>
        <w:rPr>
          <w:color w:val="000000" w:themeColor="text1"/>
        </w:rPr>
      </w:pPr>
    </w:p>
    <w:p w:rsidR="00E0546A" w:rsidRDefault="00E0546A" w:rsidP="006F23C8">
      <w:pPr>
        <w:ind w:left="1080"/>
        <w:jc w:val="right"/>
        <w:rPr>
          <w:b/>
          <w:i w:val="0"/>
          <w:sz w:val="22"/>
          <w:szCs w:val="22"/>
        </w:rPr>
        <w:sectPr w:rsidR="00E0546A" w:rsidSect="00BF32CF">
          <w:pgSz w:w="11906" w:h="16838"/>
          <w:pgMar w:top="1400" w:right="1200" w:bottom="1200" w:left="630" w:header="709" w:footer="709" w:gutter="0"/>
          <w:cols w:space="708"/>
          <w:docGrid w:linePitch="360"/>
        </w:sectPr>
      </w:pPr>
    </w:p>
    <w:p w:rsidR="00FF7A17" w:rsidRDefault="00FF7A17" w:rsidP="006F23C8">
      <w:pPr>
        <w:ind w:left="1080"/>
        <w:jc w:val="right"/>
        <w:rPr>
          <w:b/>
          <w:i w:val="0"/>
          <w:sz w:val="22"/>
          <w:szCs w:val="22"/>
        </w:rPr>
      </w:pPr>
    </w:p>
    <w:p w:rsidR="00E0546A" w:rsidRPr="0079325B" w:rsidRDefault="00E0546A" w:rsidP="00E0546A">
      <w:pPr>
        <w:ind w:left="1080"/>
        <w:jc w:val="right"/>
        <w:rPr>
          <w:b/>
          <w:i w:val="0"/>
          <w:sz w:val="22"/>
          <w:szCs w:val="22"/>
        </w:rPr>
      </w:pPr>
      <w:r w:rsidRPr="0079325B">
        <w:rPr>
          <w:b/>
          <w:i w:val="0"/>
          <w:sz w:val="22"/>
          <w:szCs w:val="22"/>
        </w:rPr>
        <w:t xml:space="preserve">PRILOGA </w:t>
      </w:r>
      <w:r>
        <w:rPr>
          <w:b/>
          <w:i w:val="0"/>
          <w:sz w:val="22"/>
          <w:szCs w:val="22"/>
        </w:rPr>
        <w:t>C</w:t>
      </w:r>
    </w:p>
    <w:p w:rsidR="00E0546A" w:rsidRDefault="00E0546A" w:rsidP="00E0546A">
      <w:pPr>
        <w:ind w:left="1080"/>
        <w:rPr>
          <w:b/>
          <w:i w:val="0"/>
          <w:sz w:val="22"/>
          <w:szCs w:val="22"/>
        </w:rPr>
      </w:pPr>
    </w:p>
    <w:p w:rsidR="00E0546A" w:rsidRDefault="00E0546A" w:rsidP="00E0546A">
      <w:pPr>
        <w:pStyle w:val="Glava"/>
        <w:tabs>
          <w:tab w:val="clear" w:pos="4536"/>
          <w:tab w:val="clear" w:pos="9072"/>
        </w:tabs>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E0546A" w:rsidTr="00F131EB">
        <w:tc>
          <w:tcPr>
            <w:tcW w:w="4820" w:type="dxa"/>
          </w:tcPr>
          <w:p w:rsidR="00E0546A" w:rsidRDefault="00E0546A" w:rsidP="00F131EB">
            <w:pPr>
              <w:ind w:left="209" w:hanging="209"/>
              <w:jc w:val="both"/>
              <w:rPr>
                <w:b/>
                <w:i w:val="0"/>
                <w:sz w:val="22"/>
                <w:szCs w:val="22"/>
              </w:rPr>
            </w:pPr>
          </w:p>
          <w:p w:rsidR="00E0546A" w:rsidRDefault="00E0546A" w:rsidP="00F131EB">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p w:rsidR="00E0546A" w:rsidRDefault="00E0546A" w:rsidP="00F131EB">
            <w:pPr>
              <w:ind w:left="209" w:hanging="209"/>
              <w:jc w:val="both"/>
              <w:rPr>
                <w:i w:val="0"/>
                <w:sz w:val="22"/>
                <w:szCs w:val="22"/>
              </w:rPr>
            </w:pPr>
          </w:p>
        </w:tc>
      </w:tr>
    </w:tbl>
    <w:p w:rsidR="00E0546A" w:rsidRDefault="00E0546A" w:rsidP="00E0546A">
      <w:pPr>
        <w:jc w:val="both"/>
        <w:rPr>
          <w:i w:val="0"/>
          <w:sz w:val="22"/>
          <w:szCs w:val="22"/>
        </w:rPr>
      </w:pPr>
      <w:r>
        <w:rPr>
          <w:i w:val="0"/>
          <w:sz w:val="22"/>
          <w:szCs w:val="22"/>
        </w:rPr>
        <w:br w:type="textWrapping" w:clear="all"/>
      </w:r>
    </w:p>
    <w:p w:rsidR="00E0546A" w:rsidRDefault="00E0546A" w:rsidP="00E0546A">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E0546A" w:rsidTr="00F131EB">
        <w:tc>
          <w:tcPr>
            <w:tcW w:w="4815" w:type="dxa"/>
            <w:tcBorders>
              <w:top w:val="single" w:sz="4" w:space="0" w:color="auto"/>
              <w:left w:val="single" w:sz="4" w:space="0" w:color="auto"/>
              <w:bottom w:val="single" w:sz="4" w:space="0" w:color="auto"/>
              <w:right w:val="single" w:sz="4" w:space="0" w:color="auto"/>
            </w:tcBorders>
            <w:shd w:val="clear" w:color="auto" w:fill="auto"/>
          </w:tcPr>
          <w:p w:rsidR="00E0546A" w:rsidRDefault="00E0546A" w:rsidP="00F131EB">
            <w:pPr>
              <w:jc w:val="both"/>
              <w:rPr>
                <w:b/>
                <w:i w:val="0"/>
                <w:sz w:val="22"/>
                <w:szCs w:val="22"/>
              </w:rPr>
            </w:pPr>
          </w:p>
          <w:p w:rsidR="00E0546A" w:rsidRDefault="00E0546A" w:rsidP="00F131EB">
            <w:pPr>
              <w:jc w:val="both"/>
              <w:rPr>
                <w:i w:val="0"/>
                <w:sz w:val="22"/>
                <w:szCs w:val="22"/>
              </w:rPr>
            </w:pPr>
            <w:r>
              <w:rPr>
                <w:i w:val="0"/>
                <w:sz w:val="22"/>
                <w:szCs w:val="22"/>
              </w:rPr>
              <w:t>PREJEM PRIJAVE (izpolni prejemnik):</w:t>
            </w:r>
          </w:p>
          <w:p w:rsidR="00E0546A" w:rsidRDefault="00E0546A" w:rsidP="00F131EB">
            <w:pPr>
              <w:jc w:val="both"/>
              <w:rPr>
                <w:i w:val="0"/>
                <w:sz w:val="22"/>
                <w:szCs w:val="22"/>
              </w:rPr>
            </w:pPr>
          </w:p>
          <w:p w:rsidR="00E0546A" w:rsidRPr="00DB479F" w:rsidRDefault="00E0546A" w:rsidP="00F131EB">
            <w:pPr>
              <w:jc w:val="both"/>
              <w:rPr>
                <w:i w:val="0"/>
                <w:smallCaps/>
                <w:sz w:val="22"/>
                <w:szCs w:val="22"/>
              </w:rPr>
            </w:pPr>
            <w:r w:rsidRPr="00DB479F">
              <w:rPr>
                <w:i w:val="0"/>
                <w:smallCaps/>
                <w:sz w:val="22"/>
                <w:szCs w:val="22"/>
              </w:rPr>
              <w:t>osebno                             po pošti</w:t>
            </w:r>
          </w:p>
          <w:p w:rsidR="00E0546A" w:rsidRPr="00DB479F" w:rsidRDefault="00E0546A" w:rsidP="00F131EB">
            <w:pPr>
              <w:jc w:val="both"/>
              <w:rPr>
                <w:i w:val="0"/>
                <w:sz w:val="16"/>
                <w:szCs w:val="16"/>
              </w:rPr>
            </w:pPr>
          </w:p>
          <w:p w:rsidR="00E0546A" w:rsidRDefault="00E0546A" w:rsidP="00F131EB">
            <w:pPr>
              <w:jc w:val="both"/>
              <w:rPr>
                <w:i w:val="0"/>
                <w:sz w:val="22"/>
                <w:szCs w:val="22"/>
              </w:rPr>
            </w:pPr>
            <w:r>
              <w:rPr>
                <w:i w:val="0"/>
                <w:sz w:val="22"/>
                <w:szCs w:val="22"/>
              </w:rPr>
              <w:t>Datum:</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Ura:</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 xml:space="preserve">Številka: </w:t>
            </w:r>
            <w:r w:rsidR="0082630A">
              <w:t xml:space="preserve"> </w:t>
            </w:r>
            <w:r w:rsidR="0082630A" w:rsidRPr="0082630A">
              <w:rPr>
                <w:i w:val="0"/>
                <w:sz w:val="22"/>
                <w:szCs w:val="22"/>
              </w:rPr>
              <w:t xml:space="preserve">430-2446/2017 </w:t>
            </w:r>
            <w:r>
              <w:rPr>
                <w:i w:val="0"/>
                <w:sz w:val="22"/>
                <w:szCs w:val="22"/>
              </w:rPr>
              <w:t>-</w:t>
            </w:r>
          </w:p>
          <w:p w:rsidR="00E0546A" w:rsidRPr="00186C2C" w:rsidRDefault="00E0546A" w:rsidP="00F131EB">
            <w:pPr>
              <w:jc w:val="both"/>
              <w:rPr>
                <w:i w:val="0"/>
                <w:sz w:val="10"/>
                <w:szCs w:val="10"/>
              </w:rPr>
            </w:pPr>
          </w:p>
          <w:p w:rsidR="00E0546A" w:rsidRDefault="00E0546A" w:rsidP="00F131EB">
            <w:pPr>
              <w:jc w:val="both"/>
              <w:rPr>
                <w:i w:val="0"/>
                <w:sz w:val="22"/>
                <w:szCs w:val="22"/>
              </w:rPr>
            </w:pPr>
            <w:r>
              <w:rPr>
                <w:i w:val="0"/>
                <w:sz w:val="22"/>
                <w:szCs w:val="22"/>
              </w:rPr>
              <w:t>Zaporedna številka prijave:</w:t>
            </w:r>
          </w:p>
        </w:tc>
      </w:tr>
    </w:tbl>
    <w:p w:rsidR="00E0546A" w:rsidRPr="00DB7C70" w:rsidRDefault="00E0546A" w:rsidP="00E0546A">
      <w:pPr>
        <w:jc w:val="both"/>
        <w:rPr>
          <w:i w:val="0"/>
          <w:sz w:val="6"/>
          <w:szCs w:val="6"/>
        </w:rPr>
      </w:pPr>
      <w:r>
        <w:rPr>
          <w:i w:val="0"/>
          <w:sz w:val="22"/>
          <w:szCs w:val="22"/>
        </w:rPr>
        <w:br w:type="textWrapping" w:clear="all"/>
      </w:r>
    </w:p>
    <w:p w:rsidR="00E0546A" w:rsidRDefault="00E0546A" w:rsidP="00E0546A">
      <w:pPr>
        <w:rPr>
          <w:sz w:val="22"/>
          <w:szCs w:val="22"/>
        </w:rPr>
      </w:pPr>
    </w:p>
    <w:p w:rsidR="00E0546A" w:rsidRPr="0079325B" w:rsidRDefault="00E0546A" w:rsidP="00E0546A">
      <w:pPr>
        <w:rPr>
          <w:b/>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449E2E18" wp14:editId="035B19F3">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F7CC3" w:rsidRPr="0004218E" w:rsidRDefault="009F7CC3" w:rsidP="00E0546A">
                            <w:pPr>
                              <w:rPr>
                                <w:b/>
                                <w:i w:val="0"/>
                                <w:color w:val="000000" w:themeColor="text1"/>
                                <w:szCs w:val="24"/>
                              </w:rPr>
                            </w:pPr>
                            <w:r w:rsidRPr="0004218E">
                              <w:rPr>
                                <w:b/>
                                <w:i w:val="0"/>
                                <w:color w:val="000000" w:themeColor="text1"/>
                                <w:szCs w:val="24"/>
                              </w:rPr>
                              <w:t>»NE ODPIRAJ - PRIJAVA - JN 7560-17-220086«</w:t>
                            </w:r>
                          </w:p>
                          <w:p w:rsidR="009F7CC3" w:rsidRPr="0004218E" w:rsidRDefault="009F7CC3" w:rsidP="00E0546A">
                            <w:pPr>
                              <w:ind w:left="1080" w:hanging="1080"/>
                              <w:rPr>
                                <w:i w:val="0"/>
                                <w:color w:val="000000" w:themeColor="text1"/>
                                <w:szCs w:val="24"/>
                              </w:rPr>
                            </w:pPr>
                          </w:p>
                          <w:p w:rsidR="009F7CC3" w:rsidRPr="0004218E" w:rsidRDefault="009F7CC3" w:rsidP="00661D81">
                            <w:pPr>
                              <w:jc w:val="both"/>
                              <w:rPr>
                                <w:b/>
                                <w:color w:val="000000" w:themeColor="text1"/>
                                <w:szCs w:val="24"/>
                              </w:rPr>
                            </w:pPr>
                            <w:r w:rsidRPr="0004218E">
                              <w:rPr>
                                <w:b/>
                                <w:i w:val="0"/>
                                <w:color w:val="000000" w:themeColor="text1"/>
                                <w:szCs w:val="24"/>
                              </w:rPr>
                              <w:t>Gradnja nove telovadnice Osnovne šole Vižmarje Brod v Ljubljani, pri kateri se upoštevajo okoljski vidiki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49E2E18" id="Pravokotnik 2" o:spid="_x0000_s1026" style="position:absolute;margin-left:25.65pt;margin-top:11pt;width:389.75pt;height:9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" filled="f" stroked="f" strokeweight="2pt">
                <v:textbox>
                  <w:txbxContent>
                    <w:p w:rsidR="009F7CC3" w:rsidRPr="0004218E" w:rsidRDefault="009F7CC3" w:rsidP="00E0546A">
                      <w:pPr>
                        <w:rPr>
                          <w:b/>
                          <w:i w:val="0"/>
                          <w:color w:val="000000" w:themeColor="text1"/>
                          <w:szCs w:val="24"/>
                        </w:rPr>
                      </w:pPr>
                      <w:r w:rsidRPr="0004218E">
                        <w:rPr>
                          <w:b/>
                          <w:i w:val="0"/>
                          <w:color w:val="000000" w:themeColor="text1"/>
                          <w:szCs w:val="24"/>
                        </w:rPr>
                        <w:t>»NE ODPIRAJ - PRIJAVA - JN 7560-17-220086«</w:t>
                      </w:r>
                    </w:p>
                    <w:p w:rsidR="009F7CC3" w:rsidRPr="0004218E" w:rsidRDefault="009F7CC3" w:rsidP="00E0546A">
                      <w:pPr>
                        <w:ind w:left="1080" w:hanging="1080"/>
                        <w:rPr>
                          <w:i w:val="0"/>
                          <w:color w:val="000000" w:themeColor="text1"/>
                          <w:szCs w:val="24"/>
                        </w:rPr>
                      </w:pPr>
                    </w:p>
                    <w:p w:rsidR="009F7CC3" w:rsidRPr="0004218E" w:rsidRDefault="009F7CC3" w:rsidP="00661D81">
                      <w:pPr>
                        <w:jc w:val="both"/>
                        <w:rPr>
                          <w:b/>
                          <w:color w:val="000000" w:themeColor="text1"/>
                          <w:szCs w:val="24"/>
                        </w:rPr>
                      </w:pPr>
                      <w:r w:rsidRPr="0004218E">
                        <w:rPr>
                          <w:b/>
                          <w:i w:val="0"/>
                          <w:color w:val="000000" w:themeColor="text1"/>
                          <w:szCs w:val="24"/>
                        </w:rPr>
                        <w:t>Gradnja nove telovadnice Osnovne šole Vižmarje Brod v Ljubljani, pri kateri se upoštevajo okoljski vidiki</w:t>
                      </w:r>
                    </w:p>
                  </w:txbxContent>
                </v:textbox>
              </v:rect>
            </w:pict>
          </mc:Fallback>
        </mc:AlternateContent>
      </w:r>
    </w:p>
    <w:p w:rsidR="00E0546A" w:rsidRPr="0079325B" w:rsidRDefault="00E0546A" w:rsidP="00E0546A">
      <w:pPr>
        <w:pStyle w:val="Glava"/>
        <w:tabs>
          <w:tab w:val="clear" w:pos="4536"/>
          <w:tab w:val="clear" w:pos="9072"/>
        </w:tabs>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58FF40D7" wp14:editId="53674F79">
                <wp:simplePos x="0" y="0"/>
                <wp:positionH relativeFrom="column">
                  <wp:posOffset>6710680</wp:posOffset>
                </wp:positionH>
                <wp:positionV relativeFrom="paragraph">
                  <wp:posOffset>73660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9F7CC3" w:rsidRPr="00A70F52" w:rsidRDefault="009F7CC3" w:rsidP="00E0546A">
                            <w:pPr>
                              <w:ind w:left="284"/>
                              <w:jc w:val="center"/>
                              <w:rPr>
                                <w:b/>
                                <w:i w:val="0"/>
                                <w:color w:val="000000" w:themeColor="text1"/>
                                <w:sz w:val="22"/>
                                <w:szCs w:val="22"/>
                              </w:rPr>
                            </w:pP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9F7CC3" w:rsidRPr="00E753C8" w:rsidRDefault="009F7CC3" w:rsidP="00E0546A">
                            <w:pPr>
                              <w:ind w:left="284"/>
                              <w:jc w:val="center"/>
                              <w:rPr>
                                <w:i w:val="0"/>
                                <w:color w:val="000000" w:themeColor="text1"/>
                                <w:sz w:val="22"/>
                                <w:szCs w:val="22"/>
                              </w:rPr>
                            </w:pP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8FF40D7" id="Pravokotnik 3" o:spid="_x0000_s1027" style="position:absolute;left:0;text-align:left;margin-left:528.4pt;margin-top:5.8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" fillcolor="white [3212]" stroked="f" strokeweight=".25pt">
                <v:textbox>
                  <w:txbxContent>
                    <w:p w:rsidR="009F7CC3" w:rsidRPr="00A70F52" w:rsidRDefault="009F7CC3" w:rsidP="00E0546A">
                      <w:pPr>
                        <w:ind w:left="284"/>
                        <w:jc w:val="center"/>
                        <w:rPr>
                          <w:b/>
                          <w:i w:val="0"/>
                          <w:color w:val="000000" w:themeColor="text1"/>
                          <w:sz w:val="22"/>
                          <w:szCs w:val="22"/>
                        </w:rPr>
                      </w:pP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9F7CC3" w:rsidRPr="00E753C8" w:rsidRDefault="009F7CC3" w:rsidP="00E0546A">
                      <w:pPr>
                        <w:ind w:left="284"/>
                        <w:jc w:val="center"/>
                        <w:rPr>
                          <w:i w:val="0"/>
                          <w:color w:val="000000" w:themeColor="text1"/>
                          <w:sz w:val="22"/>
                          <w:szCs w:val="22"/>
                        </w:rPr>
                      </w:pP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MESTNA OBČINA LJUBLJANA</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Služba za javna naročila</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Dalmatinova 1, II. nadstropje</w:t>
                      </w:r>
                    </w:p>
                    <w:p w:rsidR="009F7CC3" w:rsidRPr="00E753C8" w:rsidRDefault="009F7CC3" w:rsidP="00E0546A">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p>
    <w:p w:rsidR="00E0546A" w:rsidRPr="0079325B" w:rsidRDefault="00E0546A" w:rsidP="00E0546A">
      <w:pPr>
        <w:ind w:left="1080"/>
        <w:jc w:val="both"/>
        <w:rPr>
          <w:i w:val="0"/>
          <w:sz w:val="22"/>
          <w:szCs w:val="22"/>
        </w:rPr>
      </w:pPr>
    </w:p>
    <w:p w:rsidR="00E0546A" w:rsidRPr="0079325B" w:rsidRDefault="00E0546A" w:rsidP="00E0546A">
      <w:pPr>
        <w:ind w:left="1080"/>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E0546A" w:rsidRPr="0079325B" w:rsidRDefault="00E0546A" w:rsidP="00E0546A">
      <w:pPr>
        <w:pStyle w:val="Glava"/>
        <w:tabs>
          <w:tab w:val="clear" w:pos="4536"/>
          <w:tab w:val="clear" w:pos="9072"/>
        </w:tabs>
        <w:jc w:val="both"/>
        <w:rPr>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FF7A17" w:rsidRDefault="00FF7A17" w:rsidP="006F23C8">
      <w:pPr>
        <w:ind w:left="1080"/>
        <w:jc w:val="right"/>
        <w:rPr>
          <w:b/>
          <w:i w:val="0"/>
          <w:sz w:val="22"/>
          <w:szCs w:val="22"/>
        </w:rPr>
      </w:pPr>
    </w:p>
    <w:p w:rsidR="00E0546A" w:rsidRDefault="00E0546A">
      <w:pPr>
        <w:rPr>
          <w:b/>
          <w:i w:val="0"/>
          <w:sz w:val="22"/>
          <w:szCs w:val="22"/>
        </w:rPr>
        <w:sectPr w:rsidR="00E0546A" w:rsidSect="00E0546A">
          <w:pgSz w:w="16838" w:h="11906" w:orient="landscape"/>
          <w:pgMar w:top="630" w:right="1400" w:bottom="1200" w:left="1200" w:header="709" w:footer="709" w:gutter="0"/>
          <w:cols w:space="708"/>
          <w:docGrid w:linePitch="360"/>
        </w:sectPr>
      </w:pPr>
    </w:p>
    <w:p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right"/>
        <w:rPr>
          <w:b/>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ind w:left="1080"/>
        <w:jc w:val="center"/>
        <w:rPr>
          <w:b/>
          <w:i w:val="0"/>
          <w:sz w:val="28"/>
          <w:szCs w:val="28"/>
        </w:rPr>
      </w:pPr>
      <w:r w:rsidRPr="0079325B">
        <w:rPr>
          <w:b/>
          <w:i w:val="0"/>
          <w:sz w:val="28"/>
          <w:szCs w:val="28"/>
        </w:rPr>
        <w:t>FINANČNA ZAVAROVANJA</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ind w:left="1080"/>
        <w:jc w:val="both"/>
        <w:rPr>
          <w:i w:val="0"/>
          <w:sz w:val="22"/>
          <w:szCs w:val="22"/>
        </w:rPr>
      </w:pPr>
    </w:p>
    <w:p w:rsidR="00DD50C8" w:rsidRDefault="00DD50C8" w:rsidP="00DD50C8">
      <w:pPr>
        <w:numPr>
          <w:ilvl w:val="0"/>
          <w:numId w:val="12"/>
        </w:numPr>
        <w:rPr>
          <w:i w:val="0"/>
          <w:sz w:val="22"/>
          <w:szCs w:val="22"/>
        </w:rPr>
      </w:pPr>
      <w:r>
        <w:rPr>
          <w:i w:val="0"/>
          <w:sz w:val="22"/>
          <w:szCs w:val="22"/>
        </w:rPr>
        <w:t xml:space="preserve">Vzorec finančnega zavarovanja za resnost </w:t>
      </w:r>
      <w:r w:rsidR="00BD4ECD">
        <w:rPr>
          <w:i w:val="0"/>
          <w:sz w:val="22"/>
          <w:szCs w:val="22"/>
        </w:rPr>
        <w:t>prijave</w:t>
      </w:r>
      <w:r w:rsidR="00EE738D">
        <w:rPr>
          <w:i w:val="0"/>
          <w:sz w:val="22"/>
          <w:szCs w:val="22"/>
        </w:rPr>
        <w:t xml:space="preserve"> in ponudb</w:t>
      </w:r>
      <w:r>
        <w:rPr>
          <w:i w:val="0"/>
          <w:sz w:val="22"/>
          <w:szCs w:val="22"/>
        </w:rPr>
        <w:t xml:space="preserve"> (priloga </w:t>
      </w:r>
      <w:r w:rsidR="00FB5916">
        <w:rPr>
          <w:i w:val="0"/>
          <w:sz w:val="22"/>
          <w:szCs w:val="22"/>
        </w:rPr>
        <w:t>D</w:t>
      </w:r>
      <w:r>
        <w:rPr>
          <w:i w:val="0"/>
          <w:sz w:val="22"/>
          <w:szCs w:val="22"/>
        </w:rPr>
        <w:t xml:space="preserve">/1) </w:t>
      </w:r>
    </w:p>
    <w:p w:rsidR="00DD50C8" w:rsidRDefault="00DD50C8" w:rsidP="00DD50C8">
      <w:pPr>
        <w:numPr>
          <w:ilvl w:val="0"/>
          <w:numId w:val="12"/>
        </w:numPr>
        <w:rPr>
          <w:i w:val="0"/>
          <w:sz w:val="22"/>
          <w:szCs w:val="22"/>
        </w:rPr>
      </w:pPr>
      <w:r>
        <w:rPr>
          <w:i w:val="0"/>
          <w:sz w:val="22"/>
          <w:szCs w:val="22"/>
        </w:rPr>
        <w:t xml:space="preserve">Vzorec finančnega zavarovanja za dobro izvedbo pogodbenih obveznosti (priloga </w:t>
      </w:r>
      <w:r w:rsidR="00FB5916">
        <w:rPr>
          <w:i w:val="0"/>
          <w:sz w:val="22"/>
          <w:szCs w:val="22"/>
        </w:rPr>
        <w:t>D</w:t>
      </w:r>
      <w:r>
        <w:rPr>
          <w:i w:val="0"/>
          <w:sz w:val="22"/>
          <w:szCs w:val="22"/>
        </w:rPr>
        <w:t>/2)</w:t>
      </w:r>
    </w:p>
    <w:p w:rsidR="00DD50C8" w:rsidRDefault="00DD50C8" w:rsidP="00DD50C8">
      <w:pPr>
        <w:numPr>
          <w:ilvl w:val="0"/>
          <w:numId w:val="12"/>
        </w:numPr>
        <w:rPr>
          <w:i w:val="0"/>
          <w:sz w:val="22"/>
          <w:szCs w:val="22"/>
        </w:rPr>
      </w:pPr>
      <w:r>
        <w:rPr>
          <w:i w:val="0"/>
          <w:sz w:val="22"/>
          <w:szCs w:val="22"/>
        </w:rPr>
        <w:t xml:space="preserve">Vzorec finančnega zavarovanja za odpravo napak v garancijski dobi (priloga </w:t>
      </w:r>
      <w:r w:rsidR="00FB5916">
        <w:rPr>
          <w:i w:val="0"/>
          <w:sz w:val="22"/>
          <w:szCs w:val="22"/>
        </w:rPr>
        <w:t>D</w:t>
      </w:r>
      <w:r>
        <w:rPr>
          <w:i w:val="0"/>
          <w:sz w:val="22"/>
          <w:szCs w:val="22"/>
        </w:rPr>
        <w:t>/3)</w:t>
      </w: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C16BB1" w:rsidRDefault="00ED0823" w:rsidP="00ED0823">
      <w:pPr>
        <w:pStyle w:val="Glava"/>
        <w:tabs>
          <w:tab w:val="clear" w:pos="4536"/>
          <w:tab w:val="clear" w:pos="9072"/>
        </w:tabs>
        <w:jc w:val="right"/>
        <w:rPr>
          <w:b/>
          <w:i w:val="0"/>
          <w:sz w:val="22"/>
          <w:szCs w:val="22"/>
        </w:rPr>
      </w:pPr>
      <w:r>
        <w:rPr>
          <w:i w:val="0"/>
          <w:sz w:val="22"/>
          <w:szCs w:val="22"/>
        </w:rPr>
        <w:br w:type="page"/>
      </w:r>
      <w:r w:rsidR="00DA1AF5">
        <w:rPr>
          <w:b/>
          <w:i w:val="0"/>
          <w:sz w:val="22"/>
          <w:szCs w:val="22"/>
        </w:rPr>
        <w:lastRenderedPageBreak/>
        <w:t xml:space="preserve">PRILOGA </w:t>
      </w:r>
      <w:r w:rsidR="00FB5916">
        <w:rPr>
          <w:b/>
          <w:i w:val="0"/>
          <w:sz w:val="22"/>
          <w:szCs w:val="22"/>
        </w:rPr>
        <w:t>D</w:t>
      </w:r>
      <w:r w:rsidRPr="00C16BB1">
        <w:rPr>
          <w:b/>
          <w:i w:val="0"/>
          <w:sz w:val="22"/>
          <w:szCs w:val="22"/>
        </w:rPr>
        <w:t>/1</w:t>
      </w:r>
    </w:p>
    <w:p w:rsidR="00ED0823" w:rsidRPr="0079325B" w:rsidRDefault="00ED0823" w:rsidP="00ED0823">
      <w:pPr>
        <w:pStyle w:val="Glava"/>
        <w:tabs>
          <w:tab w:val="clear" w:pos="4536"/>
          <w:tab w:val="clear" w:pos="9072"/>
        </w:tabs>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sidR="00BD4ECD">
        <w:rPr>
          <w:b/>
          <w:i w:val="0"/>
          <w:sz w:val="28"/>
          <w:szCs w:val="28"/>
        </w:rPr>
        <w:t>PRIJAVE</w:t>
      </w:r>
      <w:r w:rsidR="00EE738D">
        <w:rPr>
          <w:b/>
          <w:i w:val="0"/>
          <w:sz w:val="28"/>
          <w:szCs w:val="28"/>
        </w:rPr>
        <w:t xml:space="preserve"> IN PONUDB</w:t>
      </w:r>
      <w:r w:rsidRPr="00554526">
        <w:rPr>
          <w:b/>
          <w:i w:val="0"/>
          <w:sz w:val="28"/>
          <w:szCs w:val="28"/>
        </w:rPr>
        <w:t xml:space="preserve">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sidR="00EE738D">
        <w:rPr>
          <w:i w:val="0"/>
          <w:sz w:val="22"/>
          <w:szCs w:val="22"/>
        </w:rPr>
        <w:t xml:space="preserve">prijave in </w:t>
      </w:r>
      <w:r w:rsidRPr="00554526">
        <w:rPr>
          <w:i w:val="0"/>
          <w:sz w:val="22"/>
          <w:szCs w:val="22"/>
        </w:rPr>
        <w:t>ponudb)</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sidR="00EE738D">
        <w:rPr>
          <w:i w:val="0"/>
          <w:sz w:val="22"/>
          <w:szCs w:val="22"/>
        </w:rPr>
        <w:t xml:space="preserve">prijave in </w:t>
      </w:r>
      <w:r w:rsidRPr="00554526">
        <w:rPr>
          <w:i w:val="0"/>
          <w:sz w:val="22"/>
          <w:szCs w:val="22"/>
        </w:rPr>
        <w:t>ponudb, predložen</w:t>
      </w:r>
      <w:r w:rsidR="00EE738D">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5"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5"/>
      <w:r w:rsidRPr="00554526">
        <w:rPr>
          <w:i w:val="0"/>
          <w:sz w:val="22"/>
          <w:szCs w:val="22"/>
        </w:rPr>
        <w:t xml:space="preserve"> (vpiše se datum, ki je naveden v razpisni dokumentaciji za oddajo predmetnega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prijav svojo prijavo umakne;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ne predloži ponudbe; ali</w:t>
      </w:r>
    </w:p>
    <w:p w:rsidR="00E0546A" w:rsidRPr="00FB2782" w:rsidRDefault="00E0546A" w:rsidP="00E0546A">
      <w:pPr>
        <w:numPr>
          <w:ilvl w:val="0"/>
          <w:numId w:val="18"/>
        </w:numPr>
        <w:ind w:left="1134" w:firstLine="0"/>
        <w:jc w:val="both"/>
        <w:rPr>
          <w:i w:val="0"/>
          <w:sz w:val="22"/>
          <w:szCs w:val="22"/>
        </w:rPr>
      </w:pPr>
      <w:r w:rsidRPr="00FB2782">
        <w:rPr>
          <w:i w:val="0"/>
          <w:sz w:val="22"/>
          <w:szCs w:val="22"/>
        </w:rPr>
        <w:t>po roku določenem za oddajo ponudbe svojo ponudbo umakne;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na poziv upravičenca ni podpisal pogodbe; ali</w:t>
      </w:r>
    </w:p>
    <w:p w:rsidR="00ED0823" w:rsidRPr="00554526" w:rsidRDefault="00ED0823" w:rsidP="00DE1BC0">
      <w:pPr>
        <w:numPr>
          <w:ilvl w:val="0"/>
          <w:numId w:val="18"/>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00ED0823" w:rsidRPr="00554526">
        <w:rPr>
          <w:i w:val="0"/>
          <w:sz w:val="22"/>
          <w:szCs w:val="22"/>
        </w:rPr>
        <w:t>arant</w:t>
      </w:r>
    </w:p>
    <w:p w:rsidR="00ED0823" w:rsidRPr="00554526" w:rsidRDefault="00ED0823"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AC2F41" w:rsidRDefault="00AC2F41">
      <w:pPr>
        <w:rPr>
          <w:b/>
          <w:i w:val="0"/>
          <w:sz w:val="22"/>
          <w:szCs w:val="22"/>
        </w:rPr>
      </w:pPr>
      <w:r>
        <w:rPr>
          <w:b/>
          <w:i w:val="0"/>
          <w:sz w:val="22"/>
          <w:szCs w:val="22"/>
        </w:rPr>
        <w:br w:type="page"/>
      </w:r>
    </w:p>
    <w:p w:rsidR="00ED0823" w:rsidRPr="0079325B"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2</w:t>
      </w: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Pr="0079325B" w:rsidRDefault="00C63ABF"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FB5916">
        <w:rPr>
          <w:b/>
          <w:i w:val="0"/>
          <w:sz w:val="22"/>
          <w:szCs w:val="22"/>
        </w:rPr>
        <w:t>D</w:t>
      </w:r>
      <w:r w:rsidR="00ED0823" w:rsidRPr="0079325B">
        <w:rPr>
          <w:b/>
          <w:i w:val="0"/>
          <w:sz w:val="22"/>
          <w:szCs w:val="22"/>
        </w:rPr>
        <w:t>/</w:t>
      </w:r>
      <w:r w:rsidR="00ED0823">
        <w:rPr>
          <w:b/>
          <w:i w:val="0"/>
          <w:sz w:val="22"/>
          <w:szCs w:val="22"/>
        </w:rPr>
        <w:t>3</w:t>
      </w:r>
    </w:p>
    <w:p w:rsidR="00ED0823" w:rsidRPr="0079325B" w:rsidRDefault="00ED0823"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jc w:val="right"/>
        <w:rPr>
          <w:i w:val="0"/>
          <w:sz w:val="22"/>
          <w:szCs w:val="22"/>
        </w:rPr>
      </w:pPr>
    </w:p>
    <w:p w:rsidR="00ED0823" w:rsidRDefault="00ED0823" w:rsidP="00ED0823">
      <w:pPr>
        <w:pStyle w:val="Glava"/>
        <w:tabs>
          <w:tab w:val="clear" w:pos="4536"/>
          <w:tab w:val="clear" w:pos="9072"/>
        </w:tabs>
        <w:rPr>
          <w:b/>
          <w:i w:val="0"/>
          <w:sz w:val="22"/>
          <w:szCs w:val="22"/>
        </w:rPr>
      </w:pPr>
    </w:p>
    <w:p w:rsidR="00ED0823" w:rsidRDefault="00ED0823" w:rsidP="00ED0823">
      <w:pPr>
        <w:pStyle w:val="Glava"/>
        <w:tabs>
          <w:tab w:val="clear" w:pos="4536"/>
          <w:tab w:val="clear" w:pos="9072"/>
        </w:tabs>
        <w:jc w:val="both"/>
        <w:rPr>
          <w:b/>
          <w:i w:val="0"/>
          <w:sz w:val="22"/>
          <w:szCs w:val="22"/>
        </w:rPr>
      </w:pPr>
    </w:p>
    <w:p w:rsidR="00ED0823" w:rsidRPr="009D79AD" w:rsidRDefault="00ED0823" w:rsidP="00ED0823">
      <w:pPr>
        <w:ind w:left="993"/>
        <w:rPr>
          <w:i w:val="0"/>
          <w:color w:val="0000FF"/>
          <w:szCs w:val="24"/>
        </w:rPr>
      </w:pPr>
    </w:p>
    <w:p w:rsidR="00ED0823" w:rsidRPr="00941DA8" w:rsidRDefault="00ED0823" w:rsidP="00ED0823">
      <w:pPr>
        <w:ind w:left="993"/>
        <w:rPr>
          <w:color w:val="0000FF"/>
          <w:szCs w:val="24"/>
        </w:rPr>
      </w:pPr>
    </w:p>
    <w:p w:rsidR="0019634B" w:rsidRPr="0079325B" w:rsidRDefault="0019634B" w:rsidP="00D00D74">
      <w:pPr>
        <w:pStyle w:val="Glava"/>
        <w:tabs>
          <w:tab w:val="clear" w:pos="4536"/>
          <w:tab w:val="clear" w:pos="9072"/>
        </w:tabs>
        <w:jc w:val="both"/>
        <w:rPr>
          <w:i w:val="0"/>
          <w:sz w:val="22"/>
          <w:szCs w:val="22"/>
        </w:rPr>
      </w:pPr>
    </w:p>
    <w:p w:rsidR="0019634B" w:rsidRPr="0079325B" w:rsidRDefault="0019634B" w:rsidP="00D00D74">
      <w:pPr>
        <w:pStyle w:val="Glava"/>
        <w:tabs>
          <w:tab w:val="clear" w:pos="4536"/>
          <w:tab w:val="clear" w:pos="9072"/>
        </w:tabs>
        <w:jc w:val="both"/>
        <w:rPr>
          <w:i w:val="0"/>
          <w:sz w:val="22"/>
          <w:szCs w:val="22"/>
        </w:rPr>
      </w:pPr>
    </w:p>
    <w:p w:rsidR="00492305" w:rsidRDefault="00492305" w:rsidP="00D00D74">
      <w:pPr>
        <w:pStyle w:val="Glava"/>
        <w:tabs>
          <w:tab w:val="clear" w:pos="4536"/>
          <w:tab w:val="clear" w:pos="9072"/>
        </w:tabs>
        <w:jc w:val="both"/>
        <w:rPr>
          <w:i w:val="0"/>
          <w:sz w:val="22"/>
          <w:szCs w:val="22"/>
        </w:rPr>
      </w:pPr>
    </w:p>
    <w:p w:rsidR="00245E86" w:rsidRPr="0079325B" w:rsidRDefault="00245E86" w:rsidP="00D00D74">
      <w:pPr>
        <w:pStyle w:val="Glava"/>
        <w:tabs>
          <w:tab w:val="clear" w:pos="4536"/>
          <w:tab w:val="clear" w:pos="9072"/>
        </w:tabs>
        <w:jc w:val="both"/>
        <w:rPr>
          <w:i w:val="0"/>
          <w:sz w:val="22"/>
          <w:szCs w:val="22"/>
        </w:rPr>
      </w:pPr>
    </w:p>
    <w:p w:rsidR="00245E86" w:rsidRDefault="00245E86">
      <w:pPr>
        <w:rPr>
          <w:b/>
          <w:i w:val="0"/>
          <w:sz w:val="22"/>
          <w:szCs w:val="22"/>
        </w:rPr>
      </w:pPr>
    </w:p>
    <w:sectPr w:rsidR="00245E86" w:rsidSect="00E0546A">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0C9" w:rsidRDefault="00F950C9">
      <w:r>
        <w:separator/>
      </w:r>
    </w:p>
  </w:endnote>
  <w:endnote w:type="continuationSeparator" w:id="0">
    <w:p w:rsidR="00F950C9" w:rsidRDefault="00F9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CC3" w:rsidRPr="00733B9A" w:rsidRDefault="009F7CC3" w:rsidP="00D727C2">
    <w:pPr>
      <w:pStyle w:val="Noga"/>
      <w:pBdr>
        <w:top w:val="single" w:sz="4" w:space="0"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727C2">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00D727C2">
      <w:rPr>
        <w:rStyle w:val="tevilkastrani"/>
        <w:i w:val="0"/>
        <w:sz w:val="18"/>
        <w:szCs w:val="18"/>
      </w:rPr>
      <w:t>74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0C9" w:rsidRDefault="00F950C9">
      <w:r>
        <w:separator/>
      </w:r>
    </w:p>
  </w:footnote>
  <w:footnote w:type="continuationSeparator" w:id="0">
    <w:p w:rsidR="00F950C9" w:rsidRDefault="00F950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450515"/>
    <w:multiLevelType w:val="hybridMultilevel"/>
    <w:tmpl w:val="4A506D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nsid w:val="00557CD7"/>
    <w:multiLevelType w:val="hybridMultilevel"/>
    <w:tmpl w:val="99CEE492"/>
    <w:lvl w:ilvl="0" w:tplc="4912C63E">
      <w:numFmt w:val="bullet"/>
      <w:lvlText w:val="–"/>
      <w:lvlJc w:val="left"/>
      <w:pPr>
        <w:tabs>
          <w:tab w:val="num" w:pos="723"/>
        </w:tabs>
        <w:ind w:left="723" w:hanging="480"/>
      </w:pPr>
      <w:rPr>
        <w:rFonts w:ascii="Arial" w:eastAsia="Trebuchet MS" w:hAnsi="Arial" w:cs="Arial" w:hint="default"/>
        <w:color w:val="auto"/>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nsid w:val="037B328A"/>
    <w:multiLevelType w:val="hybridMultilevel"/>
    <w:tmpl w:val="259069CA"/>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08AB38C9"/>
    <w:multiLevelType w:val="hybridMultilevel"/>
    <w:tmpl w:val="8188B42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1">
    <w:nsid w:val="0E923356"/>
    <w:multiLevelType w:val="hybridMultilevel"/>
    <w:tmpl w:val="4A7E4E9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2">
    <w:nsid w:val="12201624"/>
    <w:multiLevelType w:val="hybridMultilevel"/>
    <w:tmpl w:val="1C180E0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nsid w:val="16853277"/>
    <w:multiLevelType w:val="hybridMultilevel"/>
    <w:tmpl w:val="7610C55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BA2460B"/>
    <w:multiLevelType w:val="hybridMultilevel"/>
    <w:tmpl w:val="BBD673A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nsid w:val="1C3F5336"/>
    <w:multiLevelType w:val="hybridMultilevel"/>
    <w:tmpl w:val="E1AC3A3C"/>
    <w:lvl w:ilvl="0" w:tplc="CCF4249A">
      <w:start w:val="1"/>
      <w:numFmt w:val="lowerLetter"/>
      <w:lvlText w:val="%1)"/>
      <w:lvlJc w:val="left"/>
      <w:pPr>
        <w:tabs>
          <w:tab w:val="num" w:pos="860"/>
        </w:tabs>
        <w:ind w:left="860" w:hanging="360"/>
      </w:pPr>
      <w:rPr>
        <w:rFonts w:hint="default"/>
        <w:color w:val="auto"/>
        <w:sz w:val="20"/>
        <w:szCs w:val="20"/>
      </w:rPr>
    </w:lvl>
    <w:lvl w:ilvl="1" w:tplc="04240003" w:tentative="1">
      <w:start w:val="1"/>
      <w:numFmt w:val="bullet"/>
      <w:lvlText w:val="o"/>
      <w:lvlJc w:val="left"/>
      <w:pPr>
        <w:ind w:left="1580" w:hanging="360"/>
      </w:pPr>
      <w:rPr>
        <w:rFonts w:ascii="Courier New" w:hAnsi="Courier New" w:cs="Courier New" w:hint="default"/>
      </w:rPr>
    </w:lvl>
    <w:lvl w:ilvl="2" w:tplc="04240005" w:tentative="1">
      <w:start w:val="1"/>
      <w:numFmt w:val="bullet"/>
      <w:lvlText w:val=""/>
      <w:lvlJc w:val="left"/>
      <w:pPr>
        <w:ind w:left="2300" w:hanging="360"/>
      </w:pPr>
      <w:rPr>
        <w:rFonts w:ascii="Wingdings" w:hAnsi="Wingdings" w:hint="default"/>
      </w:rPr>
    </w:lvl>
    <w:lvl w:ilvl="3" w:tplc="04240001" w:tentative="1">
      <w:start w:val="1"/>
      <w:numFmt w:val="bullet"/>
      <w:lvlText w:val=""/>
      <w:lvlJc w:val="left"/>
      <w:pPr>
        <w:ind w:left="3020" w:hanging="360"/>
      </w:pPr>
      <w:rPr>
        <w:rFonts w:ascii="Symbol" w:hAnsi="Symbol" w:hint="default"/>
      </w:rPr>
    </w:lvl>
    <w:lvl w:ilvl="4" w:tplc="04240003" w:tentative="1">
      <w:start w:val="1"/>
      <w:numFmt w:val="bullet"/>
      <w:lvlText w:val="o"/>
      <w:lvlJc w:val="left"/>
      <w:pPr>
        <w:ind w:left="3740" w:hanging="360"/>
      </w:pPr>
      <w:rPr>
        <w:rFonts w:ascii="Courier New" w:hAnsi="Courier New" w:cs="Courier New" w:hint="default"/>
      </w:rPr>
    </w:lvl>
    <w:lvl w:ilvl="5" w:tplc="04240005" w:tentative="1">
      <w:start w:val="1"/>
      <w:numFmt w:val="bullet"/>
      <w:lvlText w:val=""/>
      <w:lvlJc w:val="left"/>
      <w:pPr>
        <w:ind w:left="4460" w:hanging="360"/>
      </w:pPr>
      <w:rPr>
        <w:rFonts w:ascii="Wingdings" w:hAnsi="Wingdings" w:hint="default"/>
      </w:rPr>
    </w:lvl>
    <w:lvl w:ilvl="6" w:tplc="04240001" w:tentative="1">
      <w:start w:val="1"/>
      <w:numFmt w:val="bullet"/>
      <w:lvlText w:val=""/>
      <w:lvlJc w:val="left"/>
      <w:pPr>
        <w:ind w:left="5180" w:hanging="360"/>
      </w:pPr>
      <w:rPr>
        <w:rFonts w:ascii="Symbol" w:hAnsi="Symbol" w:hint="default"/>
      </w:rPr>
    </w:lvl>
    <w:lvl w:ilvl="7" w:tplc="04240003" w:tentative="1">
      <w:start w:val="1"/>
      <w:numFmt w:val="bullet"/>
      <w:lvlText w:val="o"/>
      <w:lvlJc w:val="left"/>
      <w:pPr>
        <w:ind w:left="5900" w:hanging="360"/>
      </w:pPr>
      <w:rPr>
        <w:rFonts w:ascii="Courier New" w:hAnsi="Courier New" w:cs="Courier New" w:hint="default"/>
      </w:rPr>
    </w:lvl>
    <w:lvl w:ilvl="8" w:tplc="04240005" w:tentative="1">
      <w:start w:val="1"/>
      <w:numFmt w:val="bullet"/>
      <w:lvlText w:val=""/>
      <w:lvlJc w:val="left"/>
      <w:pPr>
        <w:ind w:left="6620" w:hanging="360"/>
      </w:pPr>
      <w:rPr>
        <w:rFonts w:ascii="Wingdings" w:hAnsi="Wingdings" w:hint="default"/>
      </w:rPr>
    </w:lvl>
  </w:abstractNum>
  <w:abstractNum w:abstractNumId="18">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9">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1CE24330"/>
    <w:multiLevelType w:val="hybridMultilevel"/>
    <w:tmpl w:val="AC9424DA"/>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nsid w:val="1CEA71FA"/>
    <w:multiLevelType w:val="hybridMultilevel"/>
    <w:tmpl w:val="89F04C08"/>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3">
    <w:nsid w:val="1E3756C4"/>
    <w:multiLevelType w:val="hybridMultilevel"/>
    <w:tmpl w:val="AA5E7AB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nsid w:val="246F00A5"/>
    <w:multiLevelType w:val="hybridMultilevel"/>
    <w:tmpl w:val="AEB02AFC"/>
    <w:lvl w:ilvl="0" w:tplc="E2B02D32">
      <w:start w:val="1"/>
      <w:numFmt w:val="bullet"/>
      <w:lvlText w:val="-"/>
      <w:lvlJc w:val="left"/>
      <w:pPr>
        <w:ind w:left="1494" w:hanging="360"/>
      </w:pPr>
      <w:rPr>
        <w:rFonts w:ascii="Arial" w:eastAsia="Palatino Linotype"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5">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6">
    <w:nsid w:val="24DA07FE"/>
    <w:multiLevelType w:val="hybridMultilevel"/>
    <w:tmpl w:val="A2B8D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8">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2EA51DCB"/>
    <w:multiLevelType w:val="hybridMultilevel"/>
    <w:tmpl w:val="7C5C5CE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nsid w:val="2F8377A8"/>
    <w:multiLevelType w:val="hybridMultilevel"/>
    <w:tmpl w:val="8C82ECCE"/>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nsid w:val="32FF1EE1"/>
    <w:multiLevelType w:val="hybridMultilevel"/>
    <w:tmpl w:val="906E492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2">
    <w:nsid w:val="33871108"/>
    <w:multiLevelType w:val="hybridMultilevel"/>
    <w:tmpl w:val="20FE115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4">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39D900C3"/>
    <w:multiLevelType w:val="hybridMultilevel"/>
    <w:tmpl w:val="AE100AC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7">
    <w:nsid w:val="3B7F399F"/>
    <w:multiLevelType w:val="hybridMultilevel"/>
    <w:tmpl w:val="6DB641F8"/>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nsid w:val="3CE276D2"/>
    <w:multiLevelType w:val="hybridMultilevel"/>
    <w:tmpl w:val="40FA237A"/>
    <w:lvl w:ilvl="0" w:tplc="D32E01D2">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3D635078"/>
    <w:multiLevelType w:val="hybridMultilevel"/>
    <w:tmpl w:val="ACD4E76A"/>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nsid w:val="3F364259"/>
    <w:multiLevelType w:val="hybridMultilevel"/>
    <w:tmpl w:val="3D62649E"/>
    <w:lvl w:ilvl="0" w:tplc="E2B02D32">
      <w:start w:val="1"/>
      <w:numFmt w:val="bullet"/>
      <w:lvlText w:val="-"/>
      <w:lvlJc w:val="left"/>
      <w:pPr>
        <w:ind w:left="1494" w:hanging="360"/>
      </w:pPr>
      <w:rPr>
        <w:rFonts w:ascii="Arial" w:eastAsia="Palatino Linotype" w:hAnsi="Arial"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4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36A77F6"/>
    <w:multiLevelType w:val="hybridMultilevel"/>
    <w:tmpl w:val="DD70A7A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nsid w:val="43E84E6F"/>
    <w:multiLevelType w:val="hybridMultilevel"/>
    <w:tmpl w:val="8B06EEF8"/>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nsid w:val="45D669ED"/>
    <w:multiLevelType w:val="hybridMultilevel"/>
    <w:tmpl w:val="E000107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9">
    <w:nsid w:val="4AB54DF6"/>
    <w:multiLevelType w:val="hybridMultilevel"/>
    <w:tmpl w:val="6C8E004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0">
    <w:nsid w:val="4AFA2701"/>
    <w:multiLevelType w:val="hybridMultilevel"/>
    <w:tmpl w:val="7D24724C"/>
    <w:lvl w:ilvl="0" w:tplc="6DEC621E">
      <w:numFmt w:val="bullet"/>
      <w:lvlText w:val="-"/>
      <w:lvlJc w:val="left"/>
      <w:pPr>
        <w:tabs>
          <w:tab w:val="num" w:pos="720"/>
        </w:tabs>
        <w:ind w:left="720" w:hanging="360"/>
      </w:pPr>
      <w:rPr>
        <w:rFonts w:ascii="Arial" w:eastAsia="Times New Roman" w:hAnsi="Arial" w:hint="default"/>
        <w:b w:val="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nsid w:val="4D6031D1"/>
    <w:multiLevelType w:val="hybridMultilevel"/>
    <w:tmpl w:val="D4541104"/>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nsid w:val="4DF85BA8"/>
    <w:multiLevelType w:val="hybridMultilevel"/>
    <w:tmpl w:val="265A9EA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3">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5">
    <w:nsid w:val="519E6899"/>
    <w:multiLevelType w:val="hybridMultilevel"/>
    <w:tmpl w:val="E870ACB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6">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nsid w:val="586A2EF8"/>
    <w:multiLevelType w:val="hybridMultilevel"/>
    <w:tmpl w:val="471E9A30"/>
    <w:lvl w:ilvl="0" w:tplc="E126FCE8">
      <w:numFmt w:val="bullet"/>
      <w:lvlText w:val="–"/>
      <w:lvlJc w:val="left"/>
      <w:pPr>
        <w:tabs>
          <w:tab w:val="num" w:pos="723"/>
        </w:tabs>
        <w:ind w:left="723" w:hanging="480"/>
      </w:pPr>
      <w:rPr>
        <w:rFonts w:ascii="Arial" w:eastAsia="Trebuchet MS"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9">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nsid w:val="64D74EDF"/>
    <w:multiLevelType w:val="hybridMultilevel"/>
    <w:tmpl w:val="3A7C098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2">
    <w:nsid w:val="69B049C5"/>
    <w:multiLevelType w:val="hybridMultilevel"/>
    <w:tmpl w:val="B882EBC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3">
    <w:nsid w:val="6AA63ABC"/>
    <w:multiLevelType w:val="hybridMultilevel"/>
    <w:tmpl w:val="FD9CF1EE"/>
    <w:lvl w:ilvl="0" w:tplc="E126FCE8">
      <w:numFmt w:val="bullet"/>
      <w:lvlText w:val="–"/>
      <w:lvlJc w:val="left"/>
      <w:pPr>
        <w:tabs>
          <w:tab w:val="num" w:pos="1340"/>
        </w:tabs>
        <w:ind w:left="1340" w:hanging="480"/>
      </w:pPr>
      <w:rPr>
        <w:rFonts w:ascii="Arial" w:eastAsia="Trebuchet MS" w:hAnsi="Arial" w:cs="Arial" w:hint="default"/>
      </w:rPr>
    </w:lvl>
    <w:lvl w:ilvl="1" w:tplc="04240003">
      <w:start w:val="1"/>
      <w:numFmt w:val="bullet"/>
      <w:lvlText w:val="o"/>
      <w:lvlJc w:val="left"/>
      <w:pPr>
        <w:tabs>
          <w:tab w:val="num" w:pos="2057"/>
        </w:tabs>
        <w:ind w:left="2057" w:hanging="360"/>
      </w:pPr>
      <w:rPr>
        <w:rFonts w:ascii="Courier New" w:hAnsi="Courier New" w:cs="Courier New" w:hint="default"/>
      </w:rPr>
    </w:lvl>
    <w:lvl w:ilvl="2" w:tplc="04240005" w:tentative="1">
      <w:start w:val="1"/>
      <w:numFmt w:val="bullet"/>
      <w:lvlText w:val=""/>
      <w:lvlJc w:val="left"/>
      <w:pPr>
        <w:tabs>
          <w:tab w:val="num" w:pos="2777"/>
        </w:tabs>
        <w:ind w:left="2777" w:hanging="360"/>
      </w:pPr>
      <w:rPr>
        <w:rFonts w:ascii="Wingdings" w:hAnsi="Wingdings" w:hint="default"/>
      </w:rPr>
    </w:lvl>
    <w:lvl w:ilvl="3" w:tplc="04240001" w:tentative="1">
      <w:start w:val="1"/>
      <w:numFmt w:val="bullet"/>
      <w:lvlText w:val=""/>
      <w:lvlJc w:val="left"/>
      <w:pPr>
        <w:tabs>
          <w:tab w:val="num" w:pos="3497"/>
        </w:tabs>
        <w:ind w:left="3497" w:hanging="360"/>
      </w:pPr>
      <w:rPr>
        <w:rFonts w:ascii="Symbol" w:hAnsi="Symbol" w:hint="default"/>
      </w:rPr>
    </w:lvl>
    <w:lvl w:ilvl="4" w:tplc="04240003" w:tentative="1">
      <w:start w:val="1"/>
      <w:numFmt w:val="bullet"/>
      <w:lvlText w:val="o"/>
      <w:lvlJc w:val="left"/>
      <w:pPr>
        <w:tabs>
          <w:tab w:val="num" w:pos="4217"/>
        </w:tabs>
        <w:ind w:left="4217" w:hanging="360"/>
      </w:pPr>
      <w:rPr>
        <w:rFonts w:ascii="Courier New" w:hAnsi="Courier New" w:cs="Courier New" w:hint="default"/>
      </w:rPr>
    </w:lvl>
    <w:lvl w:ilvl="5" w:tplc="04240005" w:tentative="1">
      <w:start w:val="1"/>
      <w:numFmt w:val="bullet"/>
      <w:lvlText w:val=""/>
      <w:lvlJc w:val="left"/>
      <w:pPr>
        <w:tabs>
          <w:tab w:val="num" w:pos="4937"/>
        </w:tabs>
        <w:ind w:left="4937" w:hanging="360"/>
      </w:pPr>
      <w:rPr>
        <w:rFonts w:ascii="Wingdings" w:hAnsi="Wingdings" w:hint="default"/>
      </w:rPr>
    </w:lvl>
    <w:lvl w:ilvl="6" w:tplc="04240001" w:tentative="1">
      <w:start w:val="1"/>
      <w:numFmt w:val="bullet"/>
      <w:lvlText w:val=""/>
      <w:lvlJc w:val="left"/>
      <w:pPr>
        <w:tabs>
          <w:tab w:val="num" w:pos="5657"/>
        </w:tabs>
        <w:ind w:left="5657" w:hanging="360"/>
      </w:pPr>
      <w:rPr>
        <w:rFonts w:ascii="Symbol" w:hAnsi="Symbol" w:hint="default"/>
      </w:rPr>
    </w:lvl>
    <w:lvl w:ilvl="7" w:tplc="04240003" w:tentative="1">
      <w:start w:val="1"/>
      <w:numFmt w:val="bullet"/>
      <w:lvlText w:val="o"/>
      <w:lvlJc w:val="left"/>
      <w:pPr>
        <w:tabs>
          <w:tab w:val="num" w:pos="6377"/>
        </w:tabs>
        <w:ind w:left="6377" w:hanging="360"/>
      </w:pPr>
      <w:rPr>
        <w:rFonts w:ascii="Courier New" w:hAnsi="Courier New" w:cs="Courier New" w:hint="default"/>
      </w:rPr>
    </w:lvl>
    <w:lvl w:ilvl="8" w:tplc="04240005" w:tentative="1">
      <w:start w:val="1"/>
      <w:numFmt w:val="bullet"/>
      <w:lvlText w:val=""/>
      <w:lvlJc w:val="left"/>
      <w:pPr>
        <w:tabs>
          <w:tab w:val="num" w:pos="7097"/>
        </w:tabs>
        <w:ind w:left="7097" w:hanging="360"/>
      </w:pPr>
      <w:rPr>
        <w:rFonts w:ascii="Wingdings" w:hAnsi="Wingdings" w:hint="default"/>
      </w:rPr>
    </w:lvl>
  </w:abstractNum>
  <w:abstractNum w:abstractNumId="64">
    <w:nsid w:val="6D8855D3"/>
    <w:multiLevelType w:val="hybridMultilevel"/>
    <w:tmpl w:val="8354A96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5">
    <w:nsid w:val="6E0D2D0B"/>
    <w:multiLevelType w:val="hybridMultilevel"/>
    <w:tmpl w:val="8ED03F26"/>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6">
    <w:nsid w:val="6FB83466"/>
    <w:multiLevelType w:val="hybridMultilevel"/>
    <w:tmpl w:val="B28418AA"/>
    <w:lvl w:ilvl="0" w:tplc="E126FCE8">
      <w:numFmt w:val="bullet"/>
      <w:lvlText w:val="–"/>
      <w:lvlJc w:val="left"/>
      <w:pPr>
        <w:tabs>
          <w:tab w:val="num" w:pos="723"/>
        </w:tabs>
        <w:ind w:left="723" w:hanging="480"/>
      </w:pPr>
      <w:rPr>
        <w:rFonts w:ascii="Arial" w:eastAsia="Trebuchet MS"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nsid w:val="703C0D42"/>
    <w:multiLevelType w:val="hybridMultilevel"/>
    <w:tmpl w:val="99D03F02"/>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8">
    <w:nsid w:val="71CC75CC"/>
    <w:multiLevelType w:val="hybridMultilevel"/>
    <w:tmpl w:val="B8C6F48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69">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71">
    <w:nsid w:val="77885F28"/>
    <w:multiLevelType w:val="hybridMultilevel"/>
    <w:tmpl w:val="7E26190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2">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73">
    <w:nsid w:val="7B9E2A09"/>
    <w:multiLevelType w:val="hybridMultilevel"/>
    <w:tmpl w:val="C5C48D6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74">
    <w:nsid w:val="7C2724DA"/>
    <w:multiLevelType w:val="hybridMultilevel"/>
    <w:tmpl w:val="F594F76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0"/>
  </w:num>
  <w:num w:numId="2">
    <w:abstractNumId w:val="54"/>
  </w:num>
  <w:num w:numId="3">
    <w:abstractNumId w:val="36"/>
  </w:num>
  <w:num w:numId="4">
    <w:abstractNumId w:val="43"/>
  </w:num>
  <w:num w:numId="5">
    <w:abstractNumId w:val="53"/>
  </w:num>
  <w:num w:numId="6">
    <w:abstractNumId w:val="70"/>
  </w:num>
  <w:num w:numId="7">
    <w:abstractNumId w:val="15"/>
  </w:num>
  <w:num w:numId="8">
    <w:abstractNumId w:val="18"/>
  </w:num>
  <w:num w:numId="9">
    <w:abstractNumId w:val="4"/>
  </w:num>
  <w:num w:numId="10">
    <w:abstractNumId w:val="27"/>
  </w:num>
  <w:num w:numId="11">
    <w:abstractNumId w:val="0"/>
  </w:num>
  <w:num w:numId="12">
    <w:abstractNumId w:val="58"/>
  </w:num>
  <w:num w:numId="13">
    <w:abstractNumId w:val="61"/>
  </w:num>
  <w:num w:numId="14">
    <w:abstractNumId w:val="19"/>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7"/>
  </w:num>
  <w:num w:numId="21">
    <w:abstractNumId w:val="60"/>
  </w:num>
  <w:num w:numId="22">
    <w:abstractNumId w:val="48"/>
  </w:num>
  <w:num w:numId="23">
    <w:abstractNumId w:val="44"/>
  </w:num>
  <w:num w:numId="24">
    <w:abstractNumId w:val="33"/>
  </w:num>
  <w:num w:numId="25">
    <w:abstractNumId w:val="41"/>
  </w:num>
  <w:num w:numId="26">
    <w:abstractNumId w:val="34"/>
  </w:num>
  <w:num w:numId="27">
    <w:abstractNumId w:val="38"/>
  </w:num>
  <w:num w:numId="28">
    <w:abstractNumId w:val="66"/>
  </w:num>
  <w:num w:numId="29">
    <w:abstractNumId w:val="63"/>
  </w:num>
  <w:num w:numId="30">
    <w:abstractNumId w:val="17"/>
  </w:num>
  <w:num w:numId="31">
    <w:abstractNumId w:val="3"/>
  </w:num>
  <w:num w:numId="32">
    <w:abstractNumId w:val="8"/>
  </w:num>
  <w:num w:numId="33">
    <w:abstractNumId w:val="2"/>
  </w:num>
  <w:num w:numId="34">
    <w:abstractNumId w:val="20"/>
  </w:num>
  <w:num w:numId="35">
    <w:abstractNumId w:val="47"/>
  </w:num>
  <w:num w:numId="36">
    <w:abstractNumId w:val="67"/>
  </w:num>
  <w:num w:numId="37">
    <w:abstractNumId w:val="30"/>
  </w:num>
  <w:num w:numId="38">
    <w:abstractNumId w:val="29"/>
  </w:num>
  <w:num w:numId="39">
    <w:abstractNumId w:val="14"/>
  </w:num>
  <w:num w:numId="40">
    <w:abstractNumId w:val="35"/>
  </w:num>
  <w:num w:numId="41">
    <w:abstractNumId w:val="74"/>
  </w:num>
  <w:num w:numId="42">
    <w:abstractNumId w:val="21"/>
  </w:num>
  <w:num w:numId="43">
    <w:abstractNumId w:val="57"/>
  </w:num>
  <w:num w:numId="44">
    <w:abstractNumId w:val="50"/>
  </w:num>
  <w:num w:numId="45">
    <w:abstractNumId w:val="46"/>
  </w:num>
  <w:num w:numId="46">
    <w:abstractNumId w:val="39"/>
  </w:num>
  <w:num w:numId="47">
    <w:abstractNumId w:val="26"/>
  </w:num>
  <w:num w:numId="48">
    <w:abstractNumId w:val="51"/>
  </w:num>
  <w:num w:numId="49">
    <w:abstractNumId w:val="49"/>
  </w:num>
  <w:num w:numId="50">
    <w:abstractNumId w:val="55"/>
  </w:num>
  <w:num w:numId="51">
    <w:abstractNumId w:val="68"/>
  </w:num>
  <w:num w:numId="52">
    <w:abstractNumId w:val="64"/>
  </w:num>
  <w:num w:numId="53">
    <w:abstractNumId w:val="31"/>
  </w:num>
  <w:num w:numId="54">
    <w:abstractNumId w:val="37"/>
  </w:num>
  <w:num w:numId="55">
    <w:abstractNumId w:val="45"/>
  </w:num>
  <w:num w:numId="56">
    <w:abstractNumId w:val="16"/>
  </w:num>
  <w:num w:numId="57">
    <w:abstractNumId w:val="73"/>
  </w:num>
  <w:num w:numId="58">
    <w:abstractNumId w:val="32"/>
  </w:num>
  <w:num w:numId="59">
    <w:abstractNumId w:val="23"/>
  </w:num>
  <w:num w:numId="60">
    <w:abstractNumId w:val="62"/>
  </w:num>
  <w:num w:numId="61">
    <w:abstractNumId w:val="11"/>
  </w:num>
  <w:num w:numId="62">
    <w:abstractNumId w:val="5"/>
  </w:num>
  <w:num w:numId="63">
    <w:abstractNumId w:val="52"/>
  </w:num>
  <w:num w:numId="64">
    <w:abstractNumId w:val="24"/>
  </w:num>
  <w:num w:numId="65">
    <w:abstractNumId w:val="40"/>
  </w:num>
  <w:num w:numId="66">
    <w:abstractNumId w:val="12"/>
  </w:num>
  <w:num w:numId="67">
    <w:abstractNumId w:val="56"/>
  </w:num>
  <w:num w:numId="68">
    <w:abstractNumId w:val="22"/>
  </w:num>
  <w:num w:numId="6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num>
  <w:num w:numId="71">
    <w:abstractNumId w:val="71"/>
  </w:num>
  <w:num w:numId="72">
    <w:abstractNumId w:val="65"/>
  </w:num>
  <w:num w:numId="73">
    <w:abstractNumId w:val="69"/>
  </w:num>
  <w:num w:numId="74">
    <w:abstractNumId w:val="42"/>
  </w:num>
  <w:num w:numId="75">
    <w:abstractNumId w:val="72"/>
  </w:num>
  <w:numIdMacAtCleanup w:val="6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BAB"/>
    <w:rsid w:val="00005729"/>
    <w:rsid w:val="0000692C"/>
    <w:rsid w:val="00010B4C"/>
    <w:rsid w:val="0001313C"/>
    <w:rsid w:val="00015DA5"/>
    <w:rsid w:val="00015EDA"/>
    <w:rsid w:val="00016062"/>
    <w:rsid w:val="000167C2"/>
    <w:rsid w:val="0001699D"/>
    <w:rsid w:val="000206F2"/>
    <w:rsid w:val="00021912"/>
    <w:rsid w:val="000226D3"/>
    <w:rsid w:val="000240A5"/>
    <w:rsid w:val="00026446"/>
    <w:rsid w:val="00026DCA"/>
    <w:rsid w:val="00027C0D"/>
    <w:rsid w:val="000316EB"/>
    <w:rsid w:val="000333F7"/>
    <w:rsid w:val="00035153"/>
    <w:rsid w:val="0003641A"/>
    <w:rsid w:val="000372A0"/>
    <w:rsid w:val="0003777D"/>
    <w:rsid w:val="0003779B"/>
    <w:rsid w:val="00037A31"/>
    <w:rsid w:val="00037E00"/>
    <w:rsid w:val="0004218E"/>
    <w:rsid w:val="00042741"/>
    <w:rsid w:val="00044915"/>
    <w:rsid w:val="000458EF"/>
    <w:rsid w:val="00050911"/>
    <w:rsid w:val="00051F75"/>
    <w:rsid w:val="00052E2A"/>
    <w:rsid w:val="0005577F"/>
    <w:rsid w:val="00056C75"/>
    <w:rsid w:val="00067E87"/>
    <w:rsid w:val="00070622"/>
    <w:rsid w:val="00071861"/>
    <w:rsid w:val="00073663"/>
    <w:rsid w:val="00073698"/>
    <w:rsid w:val="0007437E"/>
    <w:rsid w:val="00076A4D"/>
    <w:rsid w:val="00082CFF"/>
    <w:rsid w:val="000840A7"/>
    <w:rsid w:val="0009059D"/>
    <w:rsid w:val="00090CBD"/>
    <w:rsid w:val="000914CC"/>
    <w:rsid w:val="000930DA"/>
    <w:rsid w:val="00093669"/>
    <w:rsid w:val="00095709"/>
    <w:rsid w:val="00095825"/>
    <w:rsid w:val="00095C01"/>
    <w:rsid w:val="000A09D6"/>
    <w:rsid w:val="000A141F"/>
    <w:rsid w:val="000A426F"/>
    <w:rsid w:val="000A5530"/>
    <w:rsid w:val="000A5DE4"/>
    <w:rsid w:val="000A7DB1"/>
    <w:rsid w:val="000B0056"/>
    <w:rsid w:val="000B05EC"/>
    <w:rsid w:val="000B13BA"/>
    <w:rsid w:val="000B18E0"/>
    <w:rsid w:val="000B20A3"/>
    <w:rsid w:val="000B219E"/>
    <w:rsid w:val="000B4152"/>
    <w:rsid w:val="000B5029"/>
    <w:rsid w:val="000B54B9"/>
    <w:rsid w:val="000B55DF"/>
    <w:rsid w:val="000C01F1"/>
    <w:rsid w:val="000C3E44"/>
    <w:rsid w:val="000C4538"/>
    <w:rsid w:val="000C67E8"/>
    <w:rsid w:val="000C7983"/>
    <w:rsid w:val="000D5E4B"/>
    <w:rsid w:val="000D6025"/>
    <w:rsid w:val="000E4748"/>
    <w:rsid w:val="000F0B41"/>
    <w:rsid w:val="000F0CD9"/>
    <w:rsid w:val="000F0DDB"/>
    <w:rsid w:val="000F60CA"/>
    <w:rsid w:val="000F711B"/>
    <w:rsid w:val="000F7498"/>
    <w:rsid w:val="000F762D"/>
    <w:rsid w:val="000F7D00"/>
    <w:rsid w:val="00102870"/>
    <w:rsid w:val="00104F4E"/>
    <w:rsid w:val="0010727E"/>
    <w:rsid w:val="00111666"/>
    <w:rsid w:val="00113B4C"/>
    <w:rsid w:val="00114F70"/>
    <w:rsid w:val="00120AEF"/>
    <w:rsid w:val="00120F46"/>
    <w:rsid w:val="00121952"/>
    <w:rsid w:val="00122C5A"/>
    <w:rsid w:val="00123D39"/>
    <w:rsid w:val="00124C84"/>
    <w:rsid w:val="00125161"/>
    <w:rsid w:val="0012535E"/>
    <w:rsid w:val="00125B23"/>
    <w:rsid w:val="00127262"/>
    <w:rsid w:val="00127532"/>
    <w:rsid w:val="00127979"/>
    <w:rsid w:val="00130144"/>
    <w:rsid w:val="001308C9"/>
    <w:rsid w:val="00131B4C"/>
    <w:rsid w:val="00133C02"/>
    <w:rsid w:val="00134FE4"/>
    <w:rsid w:val="00137BFF"/>
    <w:rsid w:val="00140CEE"/>
    <w:rsid w:val="00144778"/>
    <w:rsid w:val="00145287"/>
    <w:rsid w:val="00146881"/>
    <w:rsid w:val="00146DE0"/>
    <w:rsid w:val="00147A95"/>
    <w:rsid w:val="00150045"/>
    <w:rsid w:val="00150D3A"/>
    <w:rsid w:val="00153BEB"/>
    <w:rsid w:val="00155281"/>
    <w:rsid w:val="00163ADA"/>
    <w:rsid w:val="001641A2"/>
    <w:rsid w:val="00170136"/>
    <w:rsid w:val="0017032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3EC3"/>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FA8"/>
    <w:rsid w:val="001D471F"/>
    <w:rsid w:val="001D61DF"/>
    <w:rsid w:val="001D6BCE"/>
    <w:rsid w:val="001D70B0"/>
    <w:rsid w:val="001D79BB"/>
    <w:rsid w:val="001E020F"/>
    <w:rsid w:val="001E0A2A"/>
    <w:rsid w:val="001E0BF5"/>
    <w:rsid w:val="001E1D4F"/>
    <w:rsid w:val="001E30C0"/>
    <w:rsid w:val="001E3153"/>
    <w:rsid w:val="001E422B"/>
    <w:rsid w:val="001E454D"/>
    <w:rsid w:val="001E4C71"/>
    <w:rsid w:val="001F040A"/>
    <w:rsid w:val="001F1894"/>
    <w:rsid w:val="001F2B0C"/>
    <w:rsid w:val="001F32DD"/>
    <w:rsid w:val="001F3532"/>
    <w:rsid w:val="001F5211"/>
    <w:rsid w:val="001F579C"/>
    <w:rsid w:val="001F67E3"/>
    <w:rsid w:val="00202D85"/>
    <w:rsid w:val="00203689"/>
    <w:rsid w:val="00204876"/>
    <w:rsid w:val="0020626A"/>
    <w:rsid w:val="0020650B"/>
    <w:rsid w:val="002065CD"/>
    <w:rsid w:val="002131D6"/>
    <w:rsid w:val="00214507"/>
    <w:rsid w:val="00215308"/>
    <w:rsid w:val="0021687C"/>
    <w:rsid w:val="002223CD"/>
    <w:rsid w:val="0022291E"/>
    <w:rsid w:val="002261E0"/>
    <w:rsid w:val="00230B11"/>
    <w:rsid w:val="00231528"/>
    <w:rsid w:val="00233219"/>
    <w:rsid w:val="00234BAD"/>
    <w:rsid w:val="00245E86"/>
    <w:rsid w:val="0024742F"/>
    <w:rsid w:val="00250AFE"/>
    <w:rsid w:val="00250BEA"/>
    <w:rsid w:val="00253BBE"/>
    <w:rsid w:val="002555FD"/>
    <w:rsid w:val="00262D26"/>
    <w:rsid w:val="00263E98"/>
    <w:rsid w:val="00264770"/>
    <w:rsid w:val="00265952"/>
    <w:rsid w:val="00265D19"/>
    <w:rsid w:val="0026783B"/>
    <w:rsid w:val="0027445B"/>
    <w:rsid w:val="00274567"/>
    <w:rsid w:val="00274D08"/>
    <w:rsid w:val="00277AD1"/>
    <w:rsid w:val="002860A7"/>
    <w:rsid w:val="002879A4"/>
    <w:rsid w:val="0029147C"/>
    <w:rsid w:val="0029161F"/>
    <w:rsid w:val="00291853"/>
    <w:rsid w:val="002920AD"/>
    <w:rsid w:val="00294A64"/>
    <w:rsid w:val="0029526B"/>
    <w:rsid w:val="0029710E"/>
    <w:rsid w:val="0029742C"/>
    <w:rsid w:val="002A14CD"/>
    <w:rsid w:val="002A4AED"/>
    <w:rsid w:val="002A4EDD"/>
    <w:rsid w:val="002A61BB"/>
    <w:rsid w:val="002A6FAA"/>
    <w:rsid w:val="002B1ADB"/>
    <w:rsid w:val="002B2013"/>
    <w:rsid w:val="002B30BE"/>
    <w:rsid w:val="002B65A9"/>
    <w:rsid w:val="002B75C4"/>
    <w:rsid w:val="002C35AF"/>
    <w:rsid w:val="002C3719"/>
    <w:rsid w:val="002C5C42"/>
    <w:rsid w:val="002C63B9"/>
    <w:rsid w:val="002C6CB9"/>
    <w:rsid w:val="002D0303"/>
    <w:rsid w:val="002D0DD0"/>
    <w:rsid w:val="002D1A15"/>
    <w:rsid w:val="002D74E1"/>
    <w:rsid w:val="002D7F75"/>
    <w:rsid w:val="002E0D36"/>
    <w:rsid w:val="002E0E16"/>
    <w:rsid w:val="002E135B"/>
    <w:rsid w:val="002E266C"/>
    <w:rsid w:val="002E2DAE"/>
    <w:rsid w:val="002E32A2"/>
    <w:rsid w:val="002E39AE"/>
    <w:rsid w:val="002E46C0"/>
    <w:rsid w:val="002E59C4"/>
    <w:rsid w:val="002E5E3C"/>
    <w:rsid w:val="002E7C6F"/>
    <w:rsid w:val="002E7D8F"/>
    <w:rsid w:val="002F1174"/>
    <w:rsid w:val="002F28E5"/>
    <w:rsid w:val="002F37C9"/>
    <w:rsid w:val="002F3EAC"/>
    <w:rsid w:val="002F49D8"/>
    <w:rsid w:val="002F4F02"/>
    <w:rsid w:val="00300092"/>
    <w:rsid w:val="0030068F"/>
    <w:rsid w:val="003041EF"/>
    <w:rsid w:val="00304E2A"/>
    <w:rsid w:val="003057AC"/>
    <w:rsid w:val="00305F99"/>
    <w:rsid w:val="00311A27"/>
    <w:rsid w:val="00312592"/>
    <w:rsid w:val="00314A37"/>
    <w:rsid w:val="00315691"/>
    <w:rsid w:val="0032177B"/>
    <w:rsid w:val="00321E1D"/>
    <w:rsid w:val="00324126"/>
    <w:rsid w:val="00324EA4"/>
    <w:rsid w:val="003304CB"/>
    <w:rsid w:val="00330C72"/>
    <w:rsid w:val="0033175B"/>
    <w:rsid w:val="003325AF"/>
    <w:rsid w:val="0033291C"/>
    <w:rsid w:val="00333CC8"/>
    <w:rsid w:val="00333E0F"/>
    <w:rsid w:val="0033563F"/>
    <w:rsid w:val="00344B52"/>
    <w:rsid w:val="00347CF7"/>
    <w:rsid w:val="00347E64"/>
    <w:rsid w:val="003505E8"/>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58C0"/>
    <w:rsid w:val="00381705"/>
    <w:rsid w:val="003822AF"/>
    <w:rsid w:val="003835D3"/>
    <w:rsid w:val="00384281"/>
    <w:rsid w:val="00386ACF"/>
    <w:rsid w:val="00387121"/>
    <w:rsid w:val="00387B3C"/>
    <w:rsid w:val="00391DEF"/>
    <w:rsid w:val="003926A5"/>
    <w:rsid w:val="003A09A1"/>
    <w:rsid w:val="003A1382"/>
    <w:rsid w:val="003A2687"/>
    <w:rsid w:val="003A4536"/>
    <w:rsid w:val="003A6F0D"/>
    <w:rsid w:val="003B1634"/>
    <w:rsid w:val="003B3C47"/>
    <w:rsid w:val="003C10CA"/>
    <w:rsid w:val="003C287C"/>
    <w:rsid w:val="003C32F9"/>
    <w:rsid w:val="003C5E63"/>
    <w:rsid w:val="003C5EEA"/>
    <w:rsid w:val="003C7484"/>
    <w:rsid w:val="003C7D0A"/>
    <w:rsid w:val="003D0F01"/>
    <w:rsid w:val="003D2636"/>
    <w:rsid w:val="003D4C49"/>
    <w:rsid w:val="003D5A9B"/>
    <w:rsid w:val="003D6152"/>
    <w:rsid w:val="003E1BC5"/>
    <w:rsid w:val="003E1E60"/>
    <w:rsid w:val="003E20D2"/>
    <w:rsid w:val="003E2C00"/>
    <w:rsid w:val="003E2DFC"/>
    <w:rsid w:val="003E565D"/>
    <w:rsid w:val="003E78E0"/>
    <w:rsid w:val="003F3413"/>
    <w:rsid w:val="003F457D"/>
    <w:rsid w:val="003F57DB"/>
    <w:rsid w:val="003F5A32"/>
    <w:rsid w:val="00401029"/>
    <w:rsid w:val="00402159"/>
    <w:rsid w:val="00402C51"/>
    <w:rsid w:val="00402DFE"/>
    <w:rsid w:val="00412773"/>
    <w:rsid w:val="00412887"/>
    <w:rsid w:val="00416851"/>
    <w:rsid w:val="00417373"/>
    <w:rsid w:val="004175F3"/>
    <w:rsid w:val="00421116"/>
    <w:rsid w:val="00421A33"/>
    <w:rsid w:val="00426C9A"/>
    <w:rsid w:val="004275F0"/>
    <w:rsid w:val="00427C92"/>
    <w:rsid w:val="00427CE0"/>
    <w:rsid w:val="004300E3"/>
    <w:rsid w:val="00431B75"/>
    <w:rsid w:val="00436694"/>
    <w:rsid w:val="00437311"/>
    <w:rsid w:val="00437329"/>
    <w:rsid w:val="0043739E"/>
    <w:rsid w:val="0044132E"/>
    <w:rsid w:val="00441BD3"/>
    <w:rsid w:val="00444221"/>
    <w:rsid w:val="00444FA6"/>
    <w:rsid w:val="004455A9"/>
    <w:rsid w:val="004552C1"/>
    <w:rsid w:val="00456255"/>
    <w:rsid w:val="0046036B"/>
    <w:rsid w:val="0046174E"/>
    <w:rsid w:val="00461ED0"/>
    <w:rsid w:val="00462D4D"/>
    <w:rsid w:val="00465515"/>
    <w:rsid w:val="004657D3"/>
    <w:rsid w:val="00465D62"/>
    <w:rsid w:val="0046728E"/>
    <w:rsid w:val="004675D5"/>
    <w:rsid w:val="00467AE0"/>
    <w:rsid w:val="00467C44"/>
    <w:rsid w:val="004703C3"/>
    <w:rsid w:val="00473D86"/>
    <w:rsid w:val="0047449E"/>
    <w:rsid w:val="0047631C"/>
    <w:rsid w:val="0047654D"/>
    <w:rsid w:val="0048013A"/>
    <w:rsid w:val="00480CF3"/>
    <w:rsid w:val="004836EC"/>
    <w:rsid w:val="004853F5"/>
    <w:rsid w:val="00487F94"/>
    <w:rsid w:val="00491159"/>
    <w:rsid w:val="00491CDD"/>
    <w:rsid w:val="00492305"/>
    <w:rsid w:val="00492D40"/>
    <w:rsid w:val="004A1F08"/>
    <w:rsid w:val="004A235C"/>
    <w:rsid w:val="004A4BED"/>
    <w:rsid w:val="004A57A9"/>
    <w:rsid w:val="004A699A"/>
    <w:rsid w:val="004B02EB"/>
    <w:rsid w:val="004B04EA"/>
    <w:rsid w:val="004B0A83"/>
    <w:rsid w:val="004B0CF7"/>
    <w:rsid w:val="004B3DAD"/>
    <w:rsid w:val="004B4808"/>
    <w:rsid w:val="004B5329"/>
    <w:rsid w:val="004B587B"/>
    <w:rsid w:val="004C650B"/>
    <w:rsid w:val="004D5356"/>
    <w:rsid w:val="004D59E8"/>
    <w:rsid w:val="004D7E29"/>
    <w:rsid w:val="004E20CD"/>
    <w:rsid w:val="004E3642"/>
    <w:rsid w:val="004E3D94"/>
    <w:rsid w:val="004E4EE7"/>
    <w:rsid w:val="004E4F8E"/>
    <w:rsid w:val="004E53F1"/>
    <w:rsid w:val="004E5C19"/>
    <w:rsid w:val="004E67FF"/>
    <w:rsid w:val="004F189F"/>
    <w:rsid w:val="004F3490"/>
    <w:rsid w:val="004F74D1"/>
    <w:rsid w:val="00505578"/>
    <w:rsid w:val="0050712A"/>
    <w:rsid w:val="00512895"/>
    <w:rsid w:val="00516A5D"/>
    <w:rsid w:val="00520112"/>
    <w:rsid w:val="005225D2"/>
    <w:rsid w:val="005228DC"/>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1273"/>
    <w:rsid w:val="00542129"/>
    <w:rsid w:val="00543A42"/>
    <w:rsid w:val="0054504C"/>
    <w:rsid w:val="00545B01"/>
    <w:rsid w:val="0054685D"/>
    <w:rsid w:val="00546BFD"/>
    <w:rsid w:val="005538F8"/>
    <w:rsid w:val="00554AAA"/>
    <w:rsid w:val="00556FA0"/>
    <w:rsid w:val="00556FDD"/>
    <w:rsid w:val="00560B17"/>
    <w:rsid w:val="00560EC3"/>
    <w:rsid w:val="00570D8C"/>
    <w:rsid w:val="00572314"/>
    <w:rsid w:val="0057443B"/>
    <w:rsid w:val="005750A9"/>
    <w:rsid w:val="00575625"/>
    <w:rsid w:val="00576A61"/>
    <w:rsid w:val="005845FB"/>
    <w:rsid w:val="0058589C"/>
    <w:rsid w:val="00585F31"/>
    <w:rsid w:val="00587BE0"/>
    <w:rsid w:val="00587C0D"/>
    <w:rsid w:val="005908EC"/>
    <w:rsid w:val="00590CB1"/>
    <w:rsid w:val="00591060"/>
    <w:rsid w:val="00592867"/>
    <w:rsid w:val="00593F1B"/>
    <w:rsid w:val="00594404"/>
    <w:rsid w:val="0059599D"/>
    <w:rsid w:val="00595C04"/>
    <w:rsid w:val="00597B9C"/>
    <w:rsid w:val="005A0381"/>
    <w:rsid w:val="005A26A1"/>
    <w:rsid w:val="005A2C9A"/>
    <w:rsid w:val="005A394E"/>
    <w:rsid w:val="005A4179"/>
    <w:rsid w:val="005A4350"/>
    <w:rsid w:val="005A5CC2"/>
    <w:rsid w:val="005A637A"/>
    <w:rsid w:val="005B12CA"/>
    <w:rsid w:val="005B2F55"/>
    <w:rsid w:val="005B3DDE"/>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000"/>
    <w:rsid w:val="005E0C14"/>
    <w:rsid w:val="005E0FF4"/>
    <w:rsid w:val="005E16ED"/>
    <w:rsid w:val="005E1EB0"/>
    <w:rsid w:val="005E22C1"/>
    <w:rsid w:val="005E3242"/>
    <w:rsid w:val="005E3307"/>
    <w:rsid w:val="005F23D2"/>
    <w:rsid w:val="005F2FD5"/>
    <w:rsid w:val="005F3B42"/>
    <w:rsid w:val="005F4911"/>
    <w:rsid w:val="005F6C60"/>
    <w:rsid w:val="005F71F9"/>
    <w:rsid w:val="0060274D"/>
    <w:rsid w:val="00603729"/>
    <w:rsid w:val="00605064"/>
    <w:rsid w:val="00605204"/>
    <w:rsid w:val="00605339"/>
    <w:rsid w:val="0060692F"/>
    <w:rsid w:val="006119F6"/>
    <w:rsid w:val="00615D77"/>
    <w:rsid w:val="0061612D"/>
    <w:rsid w:val="00616B08"/>
    <w:rsid w:val="00616FF9"/>
    <w:rsid w:val="0062390E"/>
    <w:rsid w:val="00624570"/>
    <w:rsid w:val="00624861"/>
    <w:rsid w:val="00627042"/>
    <w:rsid w:val="00627AA2"/>
    <w:rsid w:val="00632D37"/>
    <w:rsid w:val="0063393D"/>
    <w:rsid w:val="00635936"/>
    <w:rsid w:val="0063698B"/>
    <w:rsid w:val="00642A83"/>
    <w:rsid w:val="00644B84"/>
    <w:rsid w:val="006452CF"/>
    <w:rsid w:val="00646122"/>
    <w:rsid w:val="00651637"/>
    <w:rsid w:val="00651A29"/>
    <w:rsid w:val="006537C7"/>
    <w:rsid w:val="00654797"/>
    <w:rsid w:val="00654859"/>
    <w:rsid w:val="006570FD"/>
    <w:rsid w:val="00660009"/>
    <w:rsid w:val="00661D81"/>
    <w:rsid w:val="00670661"/>
    <w:rsid w:val="00671036"/>
    <w:rsid w:val="0067147B"/>
    <w:rsid w:val="00671B1E"/>
    <w:rsid w:val="0067239B"/>
    <w:rsid w:val="0067288A"/>
    <w:rsid w:val="00672EB8"/>
    <w:rsid w:val="006761A9"/>
    <w:rsid w:val="006802A6"/>
    <w:rsid w:val="00681956"/>
    <w:rsid w:val="00682E71"/>
    <w:rsid w:val="00683417"/>
    <w:rsid w:val="00684395"/>
    <w:rsid w:val="00684DFD"/>
    <w:rsid w:val="00693B1F"/>
    <w:rsid w:val="00697B24"/>
    <w:rsid w:val="006A2A3B"/>
    <w:rsid w:val="006A5BB1"/>
    <w:rsid w:val="006A5FCB"/>
    <w:rsid w:val="006A602F"/>
    <w:rsid w:val="006A7EF8"/>
    <w:rsid w:val="006B00EC"/>
    <w:rsid w:val="006B0CC4"/>
    <w:rsid w:val="006B40FC"/>
    <w:rsid w:val="006B4FF6"/>
    <w:rsid w:val="006B6C39"/>
    <w:rsid w:val="006B6E08"/>
    <w:rsid w:val="006B71C8"/>
    <w:rsid w:val="006B7900"/>
    <w:rsid w:val="006B7BA0"/>
    <w:rsid w:val="006C0FB5"/>
    <w:rsid w:val="006C198D"/>
    <w:rsid w:val="006C208B"/>
    <w:rsid w:val="006C3A74"/>
    <w:rsid w:val="006C4767"/>
    <w:rsid w:val="006C5252"/>
    <w:rsid w:val="006C7CA5"/>
    <w:rsid w:val="006D112F"/>
    <w:rsid w:val="006D466B"/>
    <w:rsid w:val="006D68B8"/>
    <w:rsid w:val="006D77F6"/>
    <w:rsid w:val="006E0785"/>
    <w:rsid w:val="006E2FDD"/>
    <w:rsid w:val="006E640A"/>
    <w:rsid w:val="006F0BEB"/>
    <w:rsid w:val="006F0C48"/>
    <w:rsid w:val="006F23C8"/>
    <w:rsid w:val="006F5743"/>
    <w:rsid w:val="006F76BD"/>
    <w:rsid w:val="00700339"/>
    <w:rsid w:val="0070143C"/>
    <w:rsid w:val="00702906"/>
    <w:rsid w:val="0070316E"/>
    <w:rsid w:val="0071090E"/>
    <w:rsid w:val="00711130"/>
    <w:rsid w:val="00711750"/>
    <w:rsid w:val="007121C6"/>
    <w:rsid w:val="00713F74"/>
    <w:rsid w:val="00714814"/>
    <w:rsid w:val="00716604"/>
    <w:rsid w:val="00716AA4"/>
    <w:rsid w:val="00720E73"/>
    <w:rsid w:val="00721E7D"/>
    <w:rsid w:val="00722258"/>
    <w:rsid w:val="00725806"/>
    <w:rsid w:val="00726DC6"/>
    <w:rsid w:val="00727427"/>
    <w:rsid w:val="00727F1A"/>
    <w:rsid w:val="0073128F"/>
    <w:rsid w:val="00731776"/>
    <w:rsid w:val="00733B9A"/>
    <w:rsid w:val="007347E9"/>
    <w:rsid w:val="00736B06"/>
    <w:rsid w:val="00741E99"/>
    <w:rsid w:val="00743BB4"/>
    <w:rsid w:val="00747D48"/>
    <w:rsid w:val="00750433"/>
    <w:rsid w:val="007530DA"/>
    <w:rsid w:val="00753AF3"/>
    <w:rsid w:val="00753B83"/>
    <w:rsid w:val="00754DBD"/>
    <w:rsid w:val="007552E1"/>
    <w:rsid w:val="00755ED6"/>
    <w:rsid w:val="007565C6"/>
    <w:rsid w:val="00764369"/>
    <w:rsid w:val="00766C54"/>
    <w:rsid w:val="0076785E"/>
    <w:rsid w:val="0077284D"/>
    <w:rsid w:val="00772C66"/>
    <w:rsid w:val="007739E2"/>
    <w:rsid w:val="0077569F"/>
    <w:rsid w:val="007759AD"/>
    <w:rsid w:val="00776C2B"/>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AAA"/>
    <w:rsid w:val="007A2CA3"/>
    <w:rsid w:val="007A2FD0"/>
    <w:rsid w:val="007A486D"/>
    <w:rsid w:val="007A5425"/>
    <w:rsid w:val="007A68D1"/>
    <w:rsid w:val="007A71FA"/>
    <w:rsid w:val="007B000E"/>
    <w:rsid w:val="007B2904"/>
    <w:rsid w:val="007B48B3"/>
    <w:rsid w:val="007B56C5"/>
    <w:rsid w:val="007B5CBB"/>
    <w:rsid w:val="007B601D"/>
    <w:rsid w:val="007B78F0"/>
    <w:rsid w:val="007C047F"/>
    <w:rsid w:val="007C50AD"/>
    <w:rsid w:val="007C51B8"/>
    <w:rsid w:val="007C558B"/>
    <w:rsid w:val="007C6F17"/>
    <w:rsid w:val="007C700D"/>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06B9"/>
    <w:rsid w:val="008122E1"/>
    <w:rsid w:val="008150FC"/>
    <w:rsid w:val="00815BE4"/>
    <w:rsid w:val="00821B3F"/>
    <w:rsid w:val="008236AA"/>
    <w:rsid w:val="00823FEE"/>
    <w:rsid w:val="00824CE4"/>
    <w:rsid w:val="00824FEA"/>
    <w:rsid w:val="0082605D"/>
    <w:rsid w:val="0082630A"/>
    <w:rsid w:val="00831D84"/>
    <w:rsid w:val="00832167"/>
    <w:rsid w:val="00833021"/>
    <w:rsid w:val="008359FC"/>
    <w:rsid w:val="008376E2"/>
    <w:rsid w:val="00837A16"/>
    <w:rsid w:val="00843DCF"/>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64BB8"/>
    <w:rsid w:val="0087149E"/>
    <w:rsid w:val="00872BF8"/>
    <w:rsid w:val="00876A96"/>
    <w:rsid w:val="008777ED"/>
    <w:rsid w:val="00877CAC"/>
    <w:rsid w:val="00880152"/>
    <w:rsid w:val="00881529"/>
    <w:rsid w:val="00886629"/>
    <w:rsid w:val="008873C9"/>
    <w:rsid w:val="00892E21"/>
    <w:rsid w:val="0089415D"/>
    <w:rsid w:val="0089664E"/>
    <w:rsid w:val="008974CE"/>
    <w:rsid w:val="00897867"/>
    <w:rsid w:val="008A0AF3"/>
    <w:rsid w:val="008A0E2C"/>
    <w:rsid w:val="008A1897"/>
    <w:rsid w:val="008A385E"/>
    <w:rsid w:val="008A4328"/>
    <w:rsid w:val="008A46AE"/>
    <w:rsid w:val="008A499E"/>
    <w:rsid w:val="008A4DA4"/>
    <w:rsid w:val="008A6F71"/>
    <w:rsid w:val="008A7B1D"/>
    <w:rsid w:val="008B0745"/>
    <w:rsid w:val="008B269C"/>
    <w:rsid w:val="008B2A52"/>
    <w:rsid w:val="008B3421"/>
    <w:rsid w:val="008B3CFF"/>
    <w:rsid w:val="008B729B"/>
    <w:rsid w:val="008C257F"/>
    <w:rsid w:val="008C31C1"/>
    <w:rsid w:val="008C5C01"/>
    <w:rsid w:val="008C5E56"/>
    <w:rsid w:val="008C72C4"/>
    <w:rsid w:val="008C789A"/>
    <w:rsid w:val="008D215B"/>
    <w:rsid w:val="008D3A63"/>
    <w:rsid w:val="008D4C3B"/>
    <w:rsid w:val="008D6147"/>
    <w:rsid w:val="008E0C4A"/>
    <w:rsid w:val="008E3183"/>
    <w:rsid w:val="008E3D1E"/>
    <w:rsid w:val="008E48C2"/>
    <w:rsid w:val="008E758E"/>
    <w:rsid w:val="008F0E7A"/>
    <w:rsid w:val="008F1813"/>
    <w:rsid w:val="008F34F6"/>
    <w:rsid w:val="009002F1"/>
    <w:rsid w:val="00900C59"/>
    <w:rsid w:val="009045F4"/>
    <w:rsid w:val="009047F1"/>
    <w:rsid w:val="00905AF1"/>
    <w:rsid w:val="00910E99"/>
    <w:rsid w:val="00911557"/>
    <w:rsid w:val="009123D1"/>
    <w:rsid w:val="00912B19"/>
    <w:rsid w:val="0091490E"/>
    <w:rsid w:val="009161E8"/>
    <w:rsid w:val="009166B2"/>
    <w:rsid w:val="009170C9"/>
    <w:rsid w:val="0092105B"/>
    <w:rsid w:val="00922B66"/>
    <w:rsid w:val="00925D12"/>
    <w:rsid w:val="00926F33"/>
    <w:rsid w:val="0092794B"/>
    <w:rsid w:val="0093171A"/>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42DF"/>
    <w:rsid w:val="00974A5D"/>
    <w:rsid w:val="00975351"/>
    <w:rsid w:val="00976D78"/>
    <w:rsid w:val="00981284"/>
    <w:rsid w:val="009814B9"/>
    <w:rsid w:val="00982BE9"/>
    <w:rsid w:val="00985F53"/>
    <w:rsid w:val="009860B9"/>
    <w:rsid w:val="009916E4"/>
    <w:rsid w:val="0099224D"/>
    <w:rsid w:val="009927CB"/>
    <w:rsid w:val="0099390B"/>
    <w:rsid w:val="00994C93"/>
    <w:rsid w:val="00995413"/>
    <w:rsid w:val="0099550E"/>
    <w:rsid w:val="00996AA9"/>
    <w:rsid w:val="00997C68"/>
    <w:rsid w:val="009A1150"/>
    <w:rsid w:val="009A3344"/>
    <w:rsid w:val="009A44D8"/>
    <w:rsid w:val="009B1103"/>
    <w:rsid w:val="009B6DE3"/>
    <w:rsid w:val="009B6F32"/>
    <w:rsid w:val="009C10D7"/>
    <w:rsid w:val="009C18B7"/>
    <w:rsid w:val="009C689E"/>
    <w:rsid w:val="009C702D"/>
    <w:rsid w:val="009C70C2"/>
    <w:rsid w:val="009D06E2"/>
    <w:rsid w:val="009E16DA"/>
    <w:rsid w:val="009E7A2B"/>
    <w:rsid w:val="009F0196"/>
    <w:rsid w:val="009F3DF3"/>
    <w:rsid w:val="009F5423"/>
    <w:rsid w:val="009F6785"/>
    <w:rsid w:val="009F6FCD"/>
    <w:rsid w:val="009F7CC3"/>
    <w:rsid w:val="00A007E9"/>
    <w:rsid w:val="00A02E0C"/>
    <w:rsid w:val="00A0416D"/>
    <w:rsid w:val="00A04499"/>
    <w:rsid w:val="00A06943"/>
    <w:rsid w:val="00A10934"/>
    <w:rsid w:val="00A11EB6"/>
    <w:rsid w:val="00A13EB4"/>
    <w:rsid w:val="00A14D5C"/>
    <w:rsid w:val="00A1618F"/>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635"/>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7755B"/>
    <w:rsid w:val="00A82166"/>
    <w:rsid w:val="00A83445"/>
    <w:rsid w:val="00A862E4"/>
    <w:rsid w:val="00A863E7"/>
    <w:rsid w:val="00A86CAD"/>
    <w:rsid w:val="00A871E9"/>
    <w:rsid w:val="00A8796C"/>
    <w:rsid w:val="00A90623"/>
    <w:rsid w:val="00A90807"/>
    <w:rsid w:val="00A90F69"/>
    <w:rsid w:val="00A91D85"/>
    <w:rsid w:val="00A94EB8"/>
    <w:rsid w:val="00A958BE"/>
    <w:rsid w:val="00A95A87"/>
    <w:rsid w:val="00A97260"/>
    <w:rsid w:val="00AA382B"/>
    <w:rsid w:val="00AA6B28"/>
    <w:rsid w:val="00AA7011"/>
    <w:rsid w:val="00AB00F7"/>
    <w:rsid w:val="00AB32E1"/>
    <w:rsid w:val="00AB3EF5"/>
    <w:rsid w:val="00AB4134"/>
    <w:rsid w:val="00AC14EA"/>
    <w:rsid w:val="00AC2131"/>
    <w:rsid w:val="00AC25DD"/>
    <w:rsid w:val="00AC2626"/>
    <w:rsid w:val="00AC2E64"/>
    <w:rsid w:val="00AC2F41"/>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3CB"/>
    <w:rsid w:val="00AE3F35"/>
    <w:rsid w:val="00AE4A7B"/>
    <w:rsid w:val="00AF0760"/>
    <w:rsid w:val="00AF0E35"/>
    <w:rsid w:val="00AF100B"/>
    <w:rsid w:val="00AF614B"/>
    <w:rsid w:val="00AF6863"/>
    <w:rsid w:val="00B002F3"/>
    <w:rsid w:val="00B004C5"/>
    <w:rsid w:val="00B005A7"/>
    <w:rsid w:val="00B02436"/>
    <w:rsid w:val="00B02AF3"/>
    <w:rsid w:val="00B02DAC"/>
    <w:rsid w:val="00B03140"/>
    <w:rsid w:val="00B0321F"/>
    <w:rsid w:val="00B0424B"/>
    <w:rsid w:val="00B046A4"/>
    <w:rsid w:val="00B047F4"/>
    <w:rsid w:val="00B05B33"/>
    <w:rsid w:val="00B067F8"/>
    <w:rsid w:val="00B07744"/>
    <w:rsid w:val="00B1103A"/>
    <w:rsid w:val="00B11732"/>
    <w:rsid w:val="00B132B2"/>
    <w:rsid w:val="00B14316"/>
    <w:rsid w:val="00B156BE"/>
    <w:rsid w:val="00B160BD"/>
    <w:rsid w:val="00B17BC9"/>
    <w:rsid w:val="00B17DD6"/>
    <w:rsid w:val="00B20477"/>
    <w:rsid w:val="00B213CA"/>
    <w:rsid w:val="00B215BC"/>
    <w:rsid w:val="00B26E00"/>
    <w:rsid w:val="00B301D4"/>
    <w:rsid w:val="00B30DBD"/>
    <w:rsid w:val="00B32E73"/>
    <w:rsid w:val="00B341EA"/>
    <w:rsid w:val="00B3518A"/>
    <w:rsid w:val="00B358B0"/>
    <w:rsid w:val="00B35AF7"/>
    <w:rsid w:val="00B35FBD"/>
    <w:rsid w:val="00B36580"/>
    <w:rsid w:val="00B408CC"/>
    <w:rsid w:val="00B417A8"/>
    <w:rsid w:val="00B42C9E"/>
    <w:rsid w:val="00B42EA8"/>
    <w:rsid w:val="00B4556A"/>
    <w:rsid w:val="00B50181"/>
    <w:rsid w:val="00B52600"/>
    <w:rsid w:val="00B53E07"/>
    <w:rsid w:val="00B548A4"/>
    <w:rsid w:val="00B561B0"/>
    <w:rsid w:val="00B56431"/>
    <w:rsid w:val="00B602D4"/>
    <w:rsid w:val="00B60321"/>
    <w:rsid w:val="00B60853"/>
    <w:rsid w:val="00B614F6"/>
    <w:rsid w:val="00B63255"/>
    <w:rsid w:val="00B652AC"/>
    <w:rsid w:val="00B668C5"/>
    <w:rsid w:val="00B67F68"/>
    <w:rsid w:val="00B67FCB"/>
    <w:rsid w:val="00B72841"/>
    <w:rsid w:val="00B740C3"/>
    <w:rsid w:val="00B76B23"/>
    <w:rsid w:val="00B77007"/>
    <w:rsid w:val="00B77278"/>
    <w:rsid w:val="00B80473"/>
    <w:rsid w:val="00B823E1"/>
    <w:rsid w:val="00B830EE"/>
    <w:rsid w:val="00B87110"/>
    <w:rsid w:val="00B87685"/>
    <w:rsid w:val="00B87D06"/>
    <w:rsid w:val="00B91201"/>
    <w:rsid w:val="00B91CCC"/>
    <w:rsid w:val="00B92035"/>
    <w:rsid w:val="00B92051"/>
    <w:rsid w:val="00BA02E8"/>
    <w:rsid w:val="00BA0A34"/>
    <w:rsid w:val="00BA2ACA"/>
    <w:rsid w:val="00BA6F7D"/>
    <w:rsid w:val="00BB2D7E"/>
    <w:rsid w:val="00BB3D06"/>
    <w:rsid w:val="00BB3F41"/>
    <w:rsid w:val="00BB5E27"/>
    <w:rsid w:val="00BB724A"/>
    <w:rsid w:val="00BC3601"/>
    <w:rsid w:val="00BC48A8"/>
    <w:rsid w:val="00BC7B1B"/>
    <w:rsid w:val="00BD1841"/>
    <w:rsid w:val="00BD1D59"/>
    <w:rsid w:val="00BD315E"/>
    <w:rsid w:val="00BD3D5C"/>
    <w:rsid w:val="00BD3E28"/>
    <w:rsid w:val="00BD3FA2"/>
    <w:rsid w:val="00BD4EAB"/>
    <w:rsid w:val="00BD4ECD"/>
    <w:rsid w:val="00BD6AD5"/>
    <w:rsid w:val="00BD7ECA"/>
    <w:rsid w:val="00BE26C1"/>
    <w:rsid w:val="00BF03F9"/>
    <w:rsid w:val="00BF1B7E"/>
    <w:rsid w:val="00BF292D"/>
    <w:rsid w:val="00BF32CF"/>
    <w:rsid w:val="00BF363F"/>
    <w:rsid w:val="00BF79E5"/>
    <w:rsid w:val="00C01D7F"/>
    <w:rsid w:val="00C04525"/>
    <w:rsid w:val="00C048DE"/>
    <w:rsid w:val="00C05840"/>
    <w:rsid w:val="00C05F9B"/>
    <w:rsid w:val="00C05FA0"/>
    <w:rsid w:val="00C12574"/>
    <w:rsid w:val="00C129C2"/>
    <w:rsid w:val="00C16249"/>
    <w:rsid w:val="00C204B1"/>
    <w:rsid w:val="00C23352"/>
    <w:rsid w:val="00C238F8"/>
    <w:rsid w:val="00C250E0"/>
    <w:rsid w:val="00C27DE0"/>
    <w:rsid w:val="00C3018F"/>
    <w:rsid w:val="00C40F6B"/>
    <w:rsid w:val="00C418FE"/>
    <w:rsid w:val="00C43CAE"/>
    <w:rsid w:val="00C44335"/>
    <w:rsid w:val="00C44BBC"/>
    <w:rsid w:val="00C44E00"/>
    <w:rsid w:val="00C44F96"/>
    <w:rsid w:val="00C476D2"/>
    <w:rsid w:val="00C504FF"/>
    <w:rsid w:val="00C57307"/>
    <w:rsid w:val="00C61130"/>
    <w:rsid w:val="00C63ABF"/>
    <w:rsid w:val="00C7158B"/>
    <w:rsid w:val="00C71B53"/>
    <w:rsid w:val="00C71C6B"/>
    <w:rsid w:val="00C73684"/>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25A3"/>
    <w:rsid w:val="00CC2B50"/>
    <w:rsid w:val="00CC3054"/>
    <w:rsid w:val="00CC30C0"/>
    <w:rsid w:val="00CC3E47"/>
    <w:rsid w:val="00CC7EDD"/>
    <w:rsid w:val="00CD1DD0"/>
    <w:rsid w:val="00CD2867"/>
    <w:rsid w:val="00CD3122"/>
    <w:rsid w:val="00CE0014"/>
    <w:rsid w:val="00CE090E"/>
    <w:rsid w:val="00CE116C"/>
    <w:rsid w:val="00CE1CA7"/>
    <w:rsid w:val="00CE2017"/>
    <w:rsid w:val="00CE4722"/>
    <w:rsid w:val="00CE51D5"/>
    <w:rsid w:val="00CE55F5"/>
    <w:rsid w:val="00CE6206"/>
    <w:rsid w:val="00CE6B11"/>
    <w:rsid w:val="00CE6F9E"/>
    <w:rsid w:val="00CF21C2"/>
    <w:rsid w:val="00CF225F"/>
    <w:rsid w:val="00CF38D0"/>
    <w:rsid w:val="00CF4870"/>
    <w:rsid w:val="00CF4CFB"/>
    <w:rsid w:val="00CF5260"/>
    <w:rsid w:val="00CF5B01"/>
    <w:rsid w:val="00CF6BC0"/>
    <w:rsid w:val="00D0005F"/>
    <w:rsid w:val="00D000AE"/>
    <w:rsid w:val="00D00D74"/>
    <w:rsid w:val="00D02D37"/>
    <w:rsid w:val="00D048CD"/>
    <w:rsid w:val="00D0529F"/>
    <w:rsid w:val="00D10235"/>
    <w:rsid w:val="00D1366A"/>
    <w:rsid w:val="00D1435E"/>
    <w:rsid w:val="00D15E73"/>
    <w:rsid w:val="00D20348"/>
    <w:rsid w:val="00D219BF"/>
    <w:rsid w:val="00D23FEA"/>
    <w:rsid w:val="00D25A68"/>
    <w:rsid w:val="00D25EE0"/>
    <w:rsid w:val="00D27293"/>
    <w:rsid w:val="00D31D05"/>
    <w:rsid w:val="00D33D94"/>
    <w:rsid w:val="00D37A22"/>
    <w:rsid w:val="00D37F87"/>
    <w:rsid w:val="00D4178C"/>
    <w:rsid w:val="00D42582"/>
    <w:rsid w:val="00D43704"/>
    <w:rsid w:val="00D465ED"/>
    <w:rsid w:val="00D46648"/>
    <w:rsid w:val="00D475F6"/>
    <w:rsid w:val="00D47BEC"/>
    <w:rsid w:val="00D50B0D"/>
    <w:rsid w:val="00D50B7A"/>
    <w:rsid w:val="00D51369"/>
    <w:rsid w:val="00D539D2"/>
    <w:rsid w:val="00D55846"/>
    <w:rsid w:val="00D55920"/>
    <w:rsid w:val="00D568AA"/>
    <w:rsid w:val="00D60CE1"/>
    <w:rsid w:val="00D61EB4"/>
    <w:rsid w:val="00D62B24"/>
    <w:rsid w:val="00D63D1C"/>
    <w:rsid w:val="00D67008"/>
    <w:rsid w:val="00D67EE9"/>
    <w:rsid w:val="00D727C2"/>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6562"/>
    <w:rsid w:val="00D970B0"/>
    <w:rsid w:val="00DA1AF5"/>
    <w:rsid w:val="00DA2146"/>
    <w:rsid w:val="00DA2BAB"/>
    <w:rsid w:val="00DA3F68"/>
    <w:rsid w:val="00DA4478"/>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40E"/>
    <w:rsid w:val="00DE0885"/>
    <w:rsid w:val="00DE1BC0"/>
    <w:rsid w:val="00DE3768"/>
    <w:rsid w:val="00DE4A09"/>
    <w:rsid w:val="00DE4F3C"/>
    <w:rsid w:val="00DE5264"/>
    <w:rsid w:val="00DE6839"/>
    <w:rsid w:val="00DF0BEB"/>
    <w:rsid w:val="00DF4006"/>
    <w:rsid w:val="00DF60F4"/>
    <w:rsid w:val="00DF641B"/>
    <w:rsid w:val="00DF6C22"/>
    <w:rsid w:val="00DF6D41"/>
    <w:rsid w:val="00DF7995"/>
    <w:rsid w:val="00E00491"/>
    <w:rsid w:val="00E015B4"/>
    <w:rsid w:val="00E04E35"/>
    <w:rsid w:val="00E0546A"/>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35F"/>
    <w:rsid w:val="00E32423"/>
    <w:rsid w:val="00E325B6"/>
    <w:rsid w:val="00E35F06"/>
    <w:rsid w:val="00E36D75"/>
    <w:rsid w:val="00E37A3B"/>
    <w:rsid w:val="00E40B62"/>
    <w:rsid w:val="00E42B3A"/>
    <w:rsid w:val="00E434D7"/>
    <w:rsid w:val="00E44966"/>
    <w:rsid w:val="00E5323D"/>
    <w:rsid w:val="00E53285"/>
    <w:rsid w:val="00E55447"/>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6150"/>
    <w:rsid w:val="00E87F1B"/>
    <w:rsid w:val="00E91334"/>
    <w:rsid w:val="00E93803"/>
    <w:rsid w:val="00E93CE6"/>
    <w:rsid w:val="00E960B2"/>
    <w:rsid w:val="00E96F4D"/>
    <w:rsid w:val="00EA1DA8"/>
    <w:rsid w:val="00EA2034"/>
    <w:rsid w:val="00EA24FD"/>
    <w:rsid w:val="00EA2B2B"/>
    <w:rsid w:val="00EA346F"/>
    <w:rsid w:val="00EA6078"/>
    <w:rsid w:val="00EB528C"/>
    <w:rsid w:val="00EB563B"/>
    <w:rsid w:val="00EC2992"/>
    <w:rsid w:val="00EC38FD"/>
    <w:rsid w:val="00EC556A"/>
    <w:rsid w:val="00EC574C"/>
    <w:rsid w:val="00ED05B4"/>
    <w:rsid w:val="00ED0823"/>
    <w:rsid w:val="00ED141F"/>
    <w:rsid w:val="00ED37C7"/>
    <w:rsid w:val="00ED3CCC"/>
    <w:rsid w:val="00ED3FA4"/>
    <w:rsid w:val="00ED4DDE"/>
    <w:rsid w:val="00ED602C"/>
    <w:rsid w:val="00EE5303"/>
    <w:rsid w:val="00EE56D3"/>
    <w:rsid w:val="00EE738D"/>
    <w:rsid w:val="00EE7636"/>
    <w:rsid w:val="00EE76C6"/>
    <w:rsid w:val="00EF05F7"/>
    <w:rsid w:val="00EF1836"/>
    <w:rsid w:val="00EF1C90"/>
    <w:rsid w:val="00EF219A"/>
    <w:rsid w:val="00EF5670"/>
    <w:rsid w:val="00F0166E"/>
    <w:rsid w:val="00F02765"/>
    <w:rsid w:val="00F10399"/>
    <w:rsid w:val="00F1080D"/>
    <w:rsid w:val="00F118A2"/>
    <w:rsid w:val="00F131EB"/>
    <w:rsid w:val="00F14643"/>
    <w:rsid w:val="00F16CC9"/>
    <w:rsid w:val="00F1715F"/>
    <w:rsid w:val="00F21EF4"/>
    <w:rsid w:val="00F26B9A"/>
    <w:rsid w:val="00F27148"/>
    <w:rsid w:val="00F308E2"/>
    <w:rsid w:val="00F340BA"/>
    <w:rsid w:val="00F351F2"/>
    <w:rsid w:val="00F36855"/>
    <w:rsid w:val="00F4056A"/>
    <w:rsid w:val="00F43D0D"/>
    <w:rsid w:val="00F43EC2"/>
    <w:rsid w:val="00F4406C"/>
    <w:rsid w:val="00F440D8"/>
    <w:rsid w:val="00F44184"/>
    <w:rsid w:val="00F50B9B"/>
    <w:rsid w:val="00F54C26"/>
    <w:rsid w:val="00F55D4A"/>
    <w:rsid w:val="00F60B43"/>
    <w:rsid w:val="00F60FC8"/>
    <w:rsid w:val="00F641E2"/>
    <w:rsid w:val="00F67FF8"/>
    <w:rsid w:val="00F7023E"/>
    <w:rsid w:val="00F75AFF"/>
    <w:rsid w:val="00F76183"/>
    <w:rsid w:val="00F761B0"/>
    <w:rsid w:val="00F77DD3"/>
    <w:rsid w:val="00F81849"/>
    <w:rsid w:val="00F8255B"/>
    <w:rsid w:val="00F8339C"/>
    <w:rsid w:val="00F925D2"/>
    <w:rsid w:val="00F92EAF"/>
    <w:rsid w:val="00F93C3B"/>
    <w:rsid w:val="00F95054"/>
    <w:rsid w:val="00F950C9"/>
    <w:rsid w:val="00F96497"/>
    <w:rsid w:val="00FA09C2"/>
    <w:rsid w:val="00FB0435"/>
    <w:rsid w:val="00FB3524"/>
    <w:rsid w:val="00FB4A25"/>
    <w:rsid w:val="00FB5916"/>
    <w:rsid w:val="00FC1988"/>
    <w:rsid w:val="00FC1A2C"/>
    <w:rsid w:val="00FC5DCF"/>
    <w:rsid w:val="00FC67CC"/>
    <w:rsid w:val="00FD2478"/>
    <w:rsid w:val="00FD2618"/>
    <w:rsid w:val="00FD2C98"/>
    <w:rsid w:val="00FD2F88"/>
    <w:rsid w:val="00FD301B"/>
    <w:rsid w:val="00FD3264"/>
    <w:rsid w:val="00FD35AC"/>
    <w:rsid w:val="00FD445D"/>
    <w:rsid w:val="00FD5532"/>
    <w:rsid w:val="00FD579B"/>
    <w:rsid w:val="00FD57E0"/>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099"/>
    <w:rsid w:val="00FF33E7"/>
    <w:rsid w:val="00FF4063"/>
    <w:rsid w:val="00FF47F1"/>
    <w:rsid w:val="00FF5AD3"/>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843DCF"/>
    <w:rPr>
      <w: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7"/>
      </w:numPr>
    </w:pPr>
  </w:style>
  <w:style w:type="paragraph" w:styleId="Oznaenseznam">
    <w:name w:val="List Bullet"/>
    <w:basedOn w:val="Navaden"/>
    <w:autoRedefine/>
    <w:rsid w:val="00387121"/>
    <w:pPr>
      <w:numPr>
        <w:numId w:val="1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3"/>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843DCF"/>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9C537-4FC8-4D4A-847D-2A804860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13689</Words>
  <Characters>78029</Characters>
  <Application>Microsoft Office Word</Application>
  <DocSecurity>0</DocSecurity>
  <Lines>650</Lines>
  <Paragraphs>183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Dejan Mezek</cp:lastModifiedBy>
  <cp:revision>3</cp:revision>
  <cp:lastPrinted>2018-01-11T07:40:00Z</cp:lastPrinted>
  <dcterms:created xsi:type="dcterms:W3CDTF">2018-01-11T08:35:00Z</dcterms:created>
  <dcterms:modified xsi:type="dcterms:W3CDTF">2018-01-11T08:37:00Z</dcterms:modified>
</cp:coreProperties>
</file>