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CA23E" w14:textId="07BC342A" w:rsidR="00B46687" w:rsidRPr="0079325B" w:rsidRDefault="00B77891" w:rsidP="00D00D74">
      <w:pPr>
        <w:pStyle w:val="Glava"/>
        <w:ind w:left="-91"/>
      </w:pPr>
      <w:r>
        <w:t xml:space="preserve"> </w:t>
      </w:r>
    </w:p>
    <w:p w14:paraId="4D88D7D9" w14:textId="45D1DB48" w:rsidR="00391DEF" w:rsidRPr="0079325B" w:rsidRDefault="00391DEF" w:rsidP="00D00D74">
      <w:pPr>
        <w:jc w:val="both"/>
        <w:rPr>
          <w:i w:val="0"/>
          <w:sz w:val="22"/>
          <w:szCs w:val="22"/>
        </w:rPr>
      </w:pPr>
    </w:p>
    <w:p w14:paraId="15CD89EF" w14:textId="0DFBC5B7" w:rsidR="00391DEF" w:rsidRPr="0079325B" w:rsidRDefault="00391DEF" w:rsidP="00D00D74">
      <w:pPr>
        <w:jc w:val="both"/>
        <w:rPr>
          <w:i w:val="0"/>
          <w:sz w:val="22"/>
          <w:szCs w:val="22"/>
        </w:rPr>
      </w:pPr>
    </w:p>
    <w:p w14:paraId="41A35540"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sidR="00D20A28">
        <w:rPr>
          <w:b/>
          <w:i w:val="0"/>
          <w:sz w:val="22"/>
          <w:szCs w:val="22"/>
        </w:rPr>
        <w:t>2</w:t>
      </w:r>
    </w:p>
    <w:p w14:paraId="320A5889" w14:textId="77777777" w:rsidR="005225D2" w:rsidRDefault="005225D2" w:rsidP="005225D2">
      <w:pPr>
        <w:pStyle w:val="Glava"/>
        <w:tabs>
          <w:tab w:val="clear" w:pos="4536"/>
          <w:tab w:val="clear" w:pos="9072"/>
        </w:tabs>
        <w:ind w:left="1080"/>
        <w:jc w:val="right"/>
        <w:rPr>
          <w:i w:val="0"/>
          <w:sz w:val="22"/>
          <w:szCs w:val="22"/>
        </w:rPr>
      </w:pPr>
    </w:p>
    <w:p w14:paraId="51F342E8" w14:textId="77777777" w:rsidR="005225D2" w:rsidRDefault="005225D2" w:rsidP="005225D2">
      <w:pPr>
        <w:pStyle w:val="Glava"/>
        <w:tabs>
          <w:tab w:val="clear" w:pos="4536"/>
          <w:tab w:val="clear" w:pos="9072"/>
        </w:tabs>
        <w:ind w:left="1080"/>
        <w:jc w:val="right"/>
        <w:rPr>
          <w:i w:val="0"/>
          <w:sz w:val="22"/>
          <w:szCs w:val="22"/>
        </w:rPr>
      </w:pPr>
    </w:p>
    <w:p w14:paraId="7C5A8E87" w14:textId="77777777" w:rsidR="005225D2" w:rsidRDefault="005225D2" w:rsidP="005225D2">
      <w:pPr>
        <w:pStyle w:val="Glava"/>
        <w:tabs>
          <w:tab w:val="clear" w:pos="4536"/>
          <w:tab w:val="clear" w:pos="9072"/>
        </w:tabs>
        <w:ind w:left="1080"/>
        <w:jc w:val="right"/>
        <w:rPr>
          <w:i w:val="0"/>
          <w:sz w:val="22"/>
          <w:szCs w:val="22"/>
        </w:rPr>
      </w:pPr>
    </w:p>
    <w:p w14:paraId="391ABF7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230EE5C" w14:textId="77777777" w:rsidR="005225D2" w:rsidRPr="00FF38DC" w:rsidRDefault="005225D2" w:rsidP="005225D2">
      <w:pPr>
        <w:pStyle w:val="Glava"/>
        <w:tabs>
          <w:tab w:val="clear" w:pos="4536"/>
          <w:tab w:val="clear" w:pos="9072"/>
        </w:tabs>
        <w:ind w:left="1080"/>
        <w:jc w:val="both"/>
        <w:rPr>
          <w:i w:val="0"/>
          <w:sz w:val="22"/>
          <w:szCs w:val="22"/>
        </w:rPr>
      </w:pPr>
    </w:p>
    <w:p w14:paraId="3A3511FE" w14:textId="77777777" w:rsidR="005225D2" w:rsidRPr="00FF38DC" w:rsidRDefault="005225D2" w:rsidP="005225D2">
      <w:pPr>
        <w:pStyle w:val="Glava"/>
        <w:tabs>
          <w:tab w:val="clear" w:pos="4536"/>
          <w:tab w:val="clear" w:pos="9072"/>
        </w:tabs>
        <w:ind w:left="1080"/>
        <w:jc w:val="both"/>
        <w:rPr>
          <w:i w:val="0"/>
          <w:sz w:val="22"/>
          <w:szCs w:val="22"/>
        </w:rPr>
      </w:pPr>
    </w:p>
    <w:p w14:paraId="21001D8F" w14:textId="009298A2"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742E3" w:rsidRPr="003742E3">
        <w:rPr>
          <w:i w:val="0"/>
          <w:sz w:val="22"/>
          <w:szCs w:val="22"/>
        </w:rPr>
        <w:t>Rekonstrukcija Šentjakobskega odra</w:t>
      </w:r>
      <w:r w:rsidR="00214E01" w:rsidRPr="00214E01">
        <w:rPr>
          <w:i w:val="0"/>
          <w:sz w:val="22"/>
          <w:szCs w:val="22"/>
        </w:rPr>
        <w:t>«</w:t>
      </w:r>
      <w:r w:rsidR="00214E01">
        <w:rPr>
          <w:i w:val="0"/>
          <w:sz w:val="22"/>
          <w:szCs w:val="22"/>
        </w:rPr>
        <w:t>.</w:t>
      </w:r>
    </w:p>
    <w:p w14:paraId="1C7ABA16" w14:textId="77777777" w:rsidR="005225D2" w:rsidRDefault="005225D2" w:rsidP="005225D2">
      <w:pPr>
        <w:pStyle w:val="Glava"/>
        <w:tabs>
          <w:tab w:val="clear" w:pos="4536"/>
          <w:tab w:val="clear" w:pos="9072"/>
        </w:tabs>
        <w:ind w:left="1080"/>
        <w:jc w:val="both"/>
        <w:rPr>
          <w:i w:val="0"/>
          <w:sz w:val="22"/>
          <w:szCs w:val="22"/>
        </w:rPr>
      </w:pPr>
    </w:p>
    <w:p w14:paraId="2B41AE3E"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14:paraId="11C6489C" w14:textId="77777777" w:rsidR="005225D2" w:rsidRDefault="005225D2" w:rsidP="005225D2">
      <w:pPr>
        <w:pStyle w:val="Glava"/>
        <w:tabs>
          <w:tab w:val="clear" w:pos="4536"/>
          <w:tab w:val="clear" w:pos="9072"/>
        </w:tabs>
        <w:ind w:left="1080"/>
        <w:jc w:val="both"/>
        <w:rPr>
          <w:i w:val="0"/>
          <w:sz w:val="22"/>
          <w:szCs w:val="22"/>
        </w:rPr>
      </w:pPr>
    </w:p>
    <w:p w14:paraId="7EDC321B"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00D81D2D" w14:textId="77777777" w:rsidTr="006C198D">
        <w:tc>
          <w:tcPr>
            <w:tcW w:w="2976" w:type="dxa"/>
          </w:tcPr>
          <w:p w14:paraId="607B20CE"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EA6675C" w14:textId="77777777" w:rsidR="005225D2" w:rsidRDefault="005225D2" w:rsidP="006C198D">
            <w:pPr>
              <w:pStyle w:val="Glava"/>
              <w:tabs>
                <w:tab w:val="clear" w:pos="4536"/>
                <w:tab w:val="clear" w:pos="9072"/>
              </w:tabs>
              <w:jc w:val="both"/>
              <w:rPr>
                <w:i w:val="0"/>
                <w:sz w:val="22"/>
                <w:szCs w:val="22"/>
              </w:rPr>
            </w:pPr>
          </w:p>
        </w:tc>
      </w:tr>
      <w:tr w:rsidR="005225D2" w14:paraId="1FAF9F52" w14:textId="77777777" w:rsidTr="006C198D">
        <w:tc>
          <w:tcPr>
            <w:tcW w:w="2976" w:type="dxa"/>
          </w:tcPr>
          <w:p w14:paraId="7DE3F86C" w14:textId="77777777" w:rsidR="005225D2" w:rsidRDefault="005225D2" w:rsidP="006C198D">
            <w:pPr>
              <w:pStyle w:val="Glava"/>
              <w:tabs>
                <w:tab w:val="clear" w:pos="4536"/>
                <w:tab w:val="clear" w:pos="9072"/>
              </w:tabs>
              <w:jc w:val="both"/>
              <w:rPr>
                <w:i w:val="0"/>
                <w:sz w:val="22"/>
                <w:szCs w:val="22"/>
              </w:rPr>
            </w:pPr>
          </w:p>
          <w:p w14:paraId="2DBE4677"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7A21294" w14:textId="77777777" w:rsidR="005225D2" w:rsidRDefault="005225D2" w:rsidP="006C198D">
            <w:pPr>
              <w:pStyle w:val="Glava"/>
              <w:tabs>
                <w:tab w:val="clear" w:pos="4536"/>
                <w:tab w:val="clear" w:pos="9072"/>
              </w:tabs>
              <w:jc w:val="both"/>
              <w:rPr>
                <w:i w:val="0"/>
                <w:sz w:val="22"/>
                <w:szCs w:val="22"/>
              </w:rPr>
            </w:pPr>
          </w:p>
        </w:tc>
      </w:tr>
      <w:tr w:rsidR="005225D2" w14:paraId="6EB2202C" w14:textId="77777777" w:rsidTr="006C198D">
        <w:tc>
          <w:tcPr>
            <w:tcW w:w="2976" w:type="dxa"/>
          </w:tcPr>
          <w:p w14:paraId="2F7FC177" w14:textId="77777777" w:rsidR="005225D2" w:rsidRDefault="005225D2" w:rsidP="006C198D">
            <w:pPr>
              <w:pStyle w:val="Glava"/>
              <w:tabs>
                <w:tab w:val="clear" w:pos="4536"/>
                <w:tab w:val="clear" w:pos="9072"/>
              </w:tabs>
              <w:jc w:val="both"/>
              <w:rPr>
                <w:i w:val="0"/>
                <w:sz w:val="22"/>
                <w:szCs w:val="22"/>
              </w:rPr>
            </w:pPr>
          </w:p>
          <w:p w14:paraId="532DC04E"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D375484" w14:textId="77777777" w:rsidR="005225D2" w:rsidRDefault="005225D2" w:rsidP="006C198D">
            <w:pPr>
              <w:pStyle w:val="Glava"/>
              <w:tabs>
                <w:tab w:val="clear" w:pos="4536"/>
                <w:tab w:val="clear" w:pos="9072"/>
              </w:tabs>
              <w:jc w:val="both"/>
              <w:rPr>
                <w:i w:val="0"/>
                <w:sz w:val="22"/>
                <w:szCs w:val="22"/>
              </w:rPr>
            </w:pPr>
          </w:p>
        </w:tc>
      </w:tr>
      <w:tr w:rsidR="005225D2" w14:paraId="510127A5" w14:textId="77777777" w:rsidTr="006C198D">
        <w:tc>
          <w:tcPr>
            <w:tcW w:w="2976" w:type="dxa"/>
          </w:tcPr>
          <w:p w14:paraId="4289181E" w14:textId="77777777" w:rsidR="005225D2" w:rsidRDefault="005225D2" w:rsidP="006C198D">
            <w:pPr>
              <w:pStyle w:val="Glava"/>
              <w:tabs>
                <w:tab w:val="clear" w:pos="4536"/>
                <w:tab w:val="clear" w:pos="9072"/>
              </w:tabs>
              <w:jc w:val="both"/>
              <w:rPr>
                <w:i w:val="0"/>
                <w:sz w:val="22"/>
                <w:szCs w:val="22"/>
              </w:rPr>
            </w:pPr>
          </w:p>
          <w:p w14:paraId="206F128A"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026F13A" w14:textId="77777777" w:rsidR="005225D2" w:rsidRDefault="005225D2" w:rsidP="006C198D">
            <w:pPr>
              <w:pStyle w:val="Glava"/>
              <w:tabs>
                <w:tab w:val="clear" w:pos="4536"/>
                <w:tab w:val="clear" w:pos="9072"/>
              </w:tabs>
              <w:jc w:val="both"/>
              <w:rPr>
                <w:i w:val="0"/>
                <w:sz w:val="22"/>
                <w:szCs w:val="22"/>
              </w:rPr>
            </w:pPr>
          </w:p>
        </w:tc>
      </w:tr>
    </w:tbl>
    <w:p w14:paraId="345ABC29" w14:textId="77777777" w:rsidR="005225D2" w:rsidRDefault="005225D2" w:rsidP="005225D2">
      <w:pPr>
        <w:pStyle w:val="Glava"/>
        <w:tabs>
          <w:tab w:val="clear" w:pos="4536"/>
          <w:tab w:val="clear" w:pos="9072"/>
        </w:tabs>
        <w:ind w:left="1080"/>
        <w:jc w:val="both"/>
        <w:rPr>
          <w:i w:val="0"/>
          <w:sz w:val="22"/>
          <w:szCs w:val="22"/>
        </w:rPr>
      </w:pPr>
    </w:p>
    <w:p w14:paraId="17F134DB" w14:textId="77777777" w:rsidR="005225D2" w:rsidRDefault="005225D2" w:rsidP="005225D2">
      <w:pPr>
        <w:pStyle w:val="Glava"/>
        <w:tabs>
          <w:tab w:val="clear" w:pos="4536"/>
          <w:tab w:val="clear" w:pos="9072"/>
        </w:tabs>
        <w:ind w:left="1080"/>
        <w:jc w:val="both"/>
        <w:rPr>
          <w:i w:val="0"/>
          <w:sz w:val="22"/>
          <w:szCs w:val="22"/>
        </w:rPr>
      </w:pPr>
    </w:p>
    <w:p w14:paraId="1B8585BC"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C683E68" w14:textId="77777777" w:rsidR="005225D2" w:rsidRDefault="005225D2" w:rsidP="005225D2">
      <w:pPr>
        <w:pStyle w:val="Glava"/>
        <w:tabs>
          <w:tab w:val="clear" w:pos="4536"/>
          <w:tab w:val="clear" w:pos="9072"/>
        </w:tabs>
        <w:ind w:left="1080"/>
        <w:jc w:val="both"/>
        <w:rPr>
          <w:i w:val="0"/>
          <w:sz w:val="22"/>
          <w:szCs w:val="22"/>
        </w:rPr>
      </w:pPr>
    </w:p>
    <w:p w14:paraId="762F1610" w14:textId="77777777" w:rsidR="005225D2" w:rsidRDefault="005225D2" w:rsidP="005225D2">
      <w:pPr>
        <w:pStyle w:val="Glava"/>
        <w:tabs>
          <w:tab w:val="clear" w:pos="4536"/>
          <w:tab w:val="clear" w:pos="9072"/>
        </w:tabs>
        <w:ind w:left="1080"/>
        <w:jc w:val="both"/>
        <w:rPr>
          <w:i w:val="0"/>
          <w:sz w:val="22"/>
          <w:szCs w:val="22"/>
        </w:rPr>
      </w:pPr>
    </w:p>
    <w:p w14:paraId="076E4E70" w14:textId="77777777" w:rsidR="005225D2" w:rsidRDefault="005225D2" w:rsidP="005225D2">
      <w:pPr>
        <w:jc w:val="both"/>
        <w:rPr>
          <w:i w:val="0"/>
          <w:sz w:val="22"/>
          <w:szCs w:val="22"/>
        </w:rPr>
      </w:pPr>
    </w:p>
    <w:p w14:paraId="2DC3E472" w14:textId="77777777" w:rsidR="005225D2" w:rsidRDefault="005225D2" w:rsidP="005225D2">
      <w:pPr>
        <w:jc w:val="both"/>
        <w:rPr>
          <w:i w:val="0"/>
          <w:sz w:val="22"/>
          <w:szCs w:val="22"/>
        </w:rPr>
      </w:pPr>
    </w:p>
    <w:p w14:paraId="4F1FC760"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64DD409" w14:textId="77777777" w:rsidTr="006C198D">
        <w:tc>
          <w:tcPr>
            <w:tcW w:w="766" w:type="dxa"/>
          </w:tcPr>
          <w:p w14:paraId="11307F2D"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0C8B97E6" w14:textId="77777777" w:rsidR="005225D2" w:rsidRDefault="005225D2" w:rsidP="006C198D">
            <w:pPr>
              <w:ind w:hanging="54"/>
              <w:jc w:val="both"/>
              <w:rPr>
                <w:i w:val="0"/>
                <w:sz w:val="22"/>
                <w:szCs w:val="22"/>
              </w:rPr>
            </w:pPr>
          </w:p>
        </w:tc>
        <w:tc>
          <w:tcPr>
            <w:tcW w:w="1800" w:type="dxa"/>
          </w:tcPr>
          <w:p w14:paraId="624F0F05"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E002310"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48A132E9" w14:textId="77777777" w:rsidTr="006C198D">
        <w:tc>
          <w:tcPr>
            <w:tcW w:w="766" w:type="dxa"/>
          </w:tcPr>
          <w:p w14:paraId="62CC3216" w14:textId="77777777" w:rsidR="005225D2" w:rsidRDefault="005225D2" w:rsidP="006C198D">
            <w:pPr>
              <w:ind w:hanging="54"/>
              <w:jc w:val="both"/>
              <w:rPr>
                <w:i w:val="0"/>
                <w:sz w:val="22"/>
                <w:szCs w:val="22"/>
              </w:rPr>
            </w:pPr>
          </w:p>
        </w:tc>
        <w:tc>
          <w:tcPr>
            <w:tcW w:w="1646" w:type="dxa"/>
            <w:tcBorders>
              <w:top w:val="single" w:sz="4" w:space="0" w:color="auto"/>
            </w:tcBorders>
          </w:tcPr>
          <w:p w14:paraId="4EAA6782" w14:textId="77777777" w:rsidR="005225D2" w:rsidRDefault="005225D2" w:rsidP="006C198D">
            <w:pPr>
              <w:ind w:hanging="54"/>
              <w:jc w:val="both"/>
              <w:rPr>
                <w:i w:val="0"/>
                <w:sz w:val="22"/>
                <w:szCs w:val="22"/>
              </w:rPr>
            </w:pPr>
          </w:p>
        </w:tc>
        <w:tc>
          <w:tcPr>
            <w:tcW w:w="1800" w:type="dxa"/>
          </w:tcPr>
          <w:p w14:paraId="7A51C72E" w14:textId="77777777" w:rsidR="005225D2" w:rsidRDefault="005225D2" w:rsidP="006C198D">
            <w:pPr>
              <w:ind w:hanging="54"/>
              <w:jc w:val="both"/>
              <w:rPr>
                <w:i w:val="0"/>
                <w:sz w:val="22"/>
                <w:szCs w:val="22"/>
              </w:rPr>
            </w:pPr>
          </w:p>
        </w:tc>
        <w:tc>
          <w:tcPr>
            <w:tcW w:w="4676" w:type="dxa"/>
            <w:tcBorders>
              <w:bottom w:val="single" w:sz="4" w:space="0" w:color="auto"/>
            </w:tcBorders>
          </w:tcPr>
          <w:p w14:paraId="2E533190" w14:textId="77777777" w:rsidR="005225D2" w:rsidRDefault="005225D2" w:rsidP="006C198D">
            <w:pPr>
              <w:ind w:hanging="54"/>
              <w:jc w:val="both"/>
              <w:rPr>
                <w:i w:val="0"/>
                <w:sz w:val="22"/>
                <w:szCs w:val="22"/>
              </w:rPr>
            </w:pPr>
          </w:p>
        </w:tc>
      </w:tr>
      <w:tr w:rsidR="005225D2" w14:paraId="6FE8064A" w14:textId="77777777" w:rsidTr="006C198D">
        <w:tc>
          <w:tcPr>
            <w:tcW w:w="766" w:type="dxa"/>
          </w:tcPr>
          <w:p w14:paraId="6B2AE710" w14:textId="77777777" w:rsidR="005225D2" w:rsidRDefault="005225D2" w:rsidP="006C198D">
            <w:pPr>
              <w:ind w:hanging="54"/>
              <w:jc w:val="both"/>
              <w:rPr>
                <w:i w:val="0"/>
                <w:sz w:val="22"/>
                <w:szCs w:val="22"/>
              </w:rPr>
            </w:pPr>
          </w:p>
        </w:tc>
        <w:tc>
          <w:tcPr>
            <w:tcW w:w="1646" w:type="dxa"/>
          </w:tcPr>
          <w:p w14:paraId="67EF4985" w14:textId="77777777" w:rsidR="005225D2" w:rsidRDefault="005225D2" w:rsidP="006C198D">
            <w:pPr>
              <w:ind w:hanging="54"/>
              <w:jc w:val="both"/>
              <w:rPr>
                <w:i w:val="0"/>
                <w:sz w:val="22"/>
                <w:szCs w:val="22"/>
              </w:rPr>
            </w:pPr>
          </w:p>
        </w:tc>
        <w:tc>
          <w:tcPr>
            <w:tcW w:w="1800" w:type="dxa"/>
          </w:tcPr>
          <w:p w14:paraId="61E46521" w14:textId="77777777" w:rsidR="005225D2" w:rsidRDefault="005225D2" w:rsidP="006C198D">
            <w:pPr>
              <w:ind w:hanging="54"/>
              <w:jc w:val="both"/>
              <w:rPr>
                <w:i w:val="0"/>
                <w:sz w:val="22"/>
                <w:szCs w:val="22"/>
              </w:rPr>
            </w:pPr>
          </w:p>
        </w:tc>
        <w:tc>
          <w:tcPr>
            <w:tcW w:w="4676" w:type="dxa"/>
            <w:tcBorders>
              <w:top w:val="single" w:sz="4" w:space="0" w:color="auto"/>
            </w:tcBorders>
          </w:tcPr>
          <w:p w14:paraId="12089FD2" w14:textId="77777777" w:rsidR="005225D2" w:rsidRDefault="005225D2" w:rsidP="006C198D">
            <w:pPr>
              <w:ind w:hanging="54"/>
              <w:jc w:val="both"/>
              <w:rPr>
                <w:i w:val="0"/>
                <w:sz w:val="22"/>
                <w:szCs w:val="22"/>
              </w:rPr>
            </w:pPr>
          </w:p>
        </w:tc>
      </w:tr>
      <w:tr w:rsidR="005225D2" w14:paraId="25120115" w14:textId="77777777" w:rsidTr="006C198D">
        <w:tc>
          <w:tcPr>
            <w:tcW w:w="766" w:type="dxa"/>
          </w:tcPr>
          <w:p w14:paraId="33463E45" w14:textId="77777777" w:rsidR="005225D2" w:rsidRDefault="005225D2" w:rsidP="006C198D">
            <w:pPr>
              <w:jc w:val="both"/>
              <w:rPr>
                <w:i w:val="0"/>
                <w:sz w:val="22"/>
                <w:szCs w:val="22"/>
              </w:rPr>
            </w:pPr>
          </w:p>
        </w:tc>
        <w:tc>
          <w:tcPr>
            <w:tcW w:w="1646" w:type="dxa"/>
          </w:tcPr>
          <w:p w14:paraId="28CF9A6F" w14:textId="77777777" w:rsidR="005225D2" w:rsidRDefault="005225D2" w:rsidP="006C198D">
            <w:pPr>
              <w:jc w:val="both"/>
              <w:rPr>
                <w:i w:val="0"/>
                <w:sz w:val="22"/>
                <w:szCs w:val="22"/>
              </w:rPr>
            </w:pPr>
          </w:p>
        </w:tc>
        <w:tc>
          <w:tcPr>
            <w:tcW w:w="1800" w:type="dxa"/>
          </w:tcPr>
          <w:p w14:paraId="3F646519" w14:textId="77777777" w:rsidR="005225D2" w:rsidRDefault="005225D2" w:rsidP="006C198D">
            <w:pPr>
              <w:jc w:val="both"/>
              <w:rPr>
                <w:i w:val="0"/>
                <w:sz w:val="22"/>
                <w:szCs w:val="22"/>
              </w:rPr>
            </w:pPr>
          </w:p>
        </w:tc>
        <w:tc>
          <w:tcPr>
            <w:tcW w:w="4676" w:type="dxa"/>
          </w:tcPr>
          <w:p w14:paraId="09874295" w14:textId="77777777" w:rsidR="005225D2" w:rsidRDefault="005225D2" w:rsidP="006C198D">
            <w:pPr>
              <w:jc w:val="both"/>
              <w:rPr>
                <w:i w:val="0"/>
                <w:sz w:val="22"/>
                <w:szCs w:val="22"/>
              </w:rPr>
            </w:pPr>
            <w:r>
              <w:rPr>
                <w:i w:val="0"/>
                <w:sz w:val="22"/>
                <w:szCs w:val="22"/>
              </w:rPr>
              <w:t xml:space="preserve">                        (podpis)</w:t>
            </w:r>
          </w:p>
        </w:tc>
      </w:tr>
    </w:tbl>
    <w:p w14:paraId="3EC049E3" w14:textId="77777777" w:rsidR="005225D2" w:rsidRDefault="005225D2" w:rsidP="005225D2">
      <w:pPr>
        <w:ind w:left="1080"/>
        <w:jc w:val="both"/>
        <w:rPr>
          <w:i w:val="0"/>
          <w:sz w:val="22"/>
          <w:szCs w:val="22"/>
        </w:rPr>
      </w:pPr>
    </w:p>
    <w:p w14:paraId="71DF5956" w14:textId="77777777" w:rsidR="005225D2" w:rsidRDefault="005225D2" w:rsidP="005225D2">
      <w:pPr>
        <w:pStyle w:val="Glava"/>
        <w:tabs>
          <w:tab w:val="clear" w:pos="4536"/>
          <w:tab w:val="clear" w:pos="9072"/>
        </w:tabs>
        <w:ind w:left="1080"/>
        <w:jc w:val="right"/>
        <w:rPr>
          <w:i w:val="0"/>
          <w:sz w:val="22"/>
          <w:szCs w:val="22"/>
        </w:rPr>
      </w:pPr>
    </w:p>
    <w:p w14:paraId="20732A36" w14:textId="77777777" w:rsidR="005225D2" w:rsidRDefault="005225D2" w:rsidP="005225D2">
      <w:pPr>
        <w:pStyle w:val="Glava"/>
        <w:tabs>
          <w:tab w:val="clear" w:pos="4536"/>
          <w:tab w:val="clear" w:pos="9072"/>
        </w:tabs>
        <w:ind w:left="1080"/>
        <w:jc w:val="right"/>
        <w:rPr>
          <w:i w:val="0"/>
          <w:sz w:val="22"/>
          <w:szCs w:val="22"/>
        </w:rPr>
      </w:pPr>
    </w:p>
    <w:p w14:paraId="7D2717BB" w14:textId="77777777" w:rsidR="005225D2" w:rsidRDefault="005225D2" w:rsidP="005225D2">
      <w:pPr>
        <w:pStyle w:val="Glava"/>
        <w:tabs>
          <w:tab w:val="clear" w:pos="4536"/>
          <w:tab w:val="clear" w:pos="9072"/>
        </w:tabs>
        <w:ind w:left="1080"/>
        <w:jc w:val="right"/>
        <w:rPr>
          <w:i w:val="0"/>
          <w:sz w:val="22"/>
          <w:szCs w:val="22"/>
        </w:rPr>
      </w:pPr>
    </w:p>
    <w:p w14:paraId="5FC65106" w14:textId="77777777" w:rsidR="005225D2" w:rsidRDefault="005225D2" w:rsidP="005225D2">
      <w:pPr>
        <w:pStyle w:val="Glava"/>
        <w:tabs>
          <w:tab w:val="clear" w:pos="4536"/>
          <w:tab w:val="clear" w:pos="9072"/>
        </w:tabs>
        <w:ind w:left="1080"/>
        <w:jc w:val="right"/>
        <w:rPr>
          <w:i w:val="0"/>
          <w:sz w:val="22"/>
          <w:szCs w:val="22"/>
        </w:rPr>
      </w:pPr>
    </w:p>
    <w:p w14:paraId="561F4931" w14:textId="77777777" w:rsidR="005225D2" w:rsidRDefault="005225D2" w:rsidP="005225D2">
      <w:pPr>
        <w:pStyle w:val="Glava"/>
        <w:tabs>
          <w:tab w:val="clear" w:pos="4536"/>
          <w:tab w:val="clear" w:pos="9072"/>
        </w:tabs>
        <w:ind w:left="1080"/>
        <w:jc w:val="right"/>
        <w:rPr>
          <w:i w:val="0"/>
          <w:sz w:val="22"/>
          <w:szCs w:val="22"/>
        </w:rPr>
      </w:pPr>
    </w:p>
    <w:p w14:paraId="0947B9DE" w14:textId="77777777" w:rsidR="005225D2" w:rsidRDefault="005225D2" w:rsidP="005225D2">
      <w:pPr>
        <w:pStyle w:val="Glava"/>
        <w:tabs>
          <w:tab w:val="clear" w:pos="4536"/>
          <w:tab w:val="clear" w:pos="9072"/>
        </w:tabs>
        <w:ind w:left="1080"/>
        <w:jc w:val="right"/>
        <w:rPr>
          <w:i w:val="0"/>
          <w:sz w:val="22"/>
          <w:szCs w:val="22"/>
        </w:rPr>
      </w:pPr>
    </w:p>
    <w:p w14:paraId="1FB21DB1" w14:textId="77777777" w:rsidR="005225D2" w:rsidRDefault="005225D2" w:rsidP="005225D2">
      <w:pPr>
        <w:pStyle w:val="Glava"/>
        <w:tabs>
          <w:tab w:val="clear" w:pos="4536"/>
          <w:tab w:val="clear" w:pos="9072"/>
        </w:tabs>
        <w:ind w:left="1080"/>
        <w:jc w:val="right"/>
        <w:rPr>
          <w:i w:val="0"/>
          <w:sz w:val="22"/>
          <w:szCs w:val="22"/>
        </w:rPr>
      </w:pPr>
      <w:bookmarkStart w:id="0" w:name="_GoBack"/>
      <w:bookmarkEnd w:id="0"/>
    </w:p>
    <w:p w14:paraId="0F29D0F1" w14:textId="77777777" w:rsidR="005225D2" w:rsidRDefault="005225D2" w:rsidP="005225D2">
      <w:pPr>
        <w:pStyle w:val="Glava"/>
        <w:tabs>
          <w:tab w:val="clear" w:pos="4536"/>
          <w:tab w:val="clear" w:pos="9072"/>
        </w:tabs>
        <w:ind w:left="1080"/>
        <w:jc w:val="right"/>
        <w:rPr>
          <w:i w:val="0"/>
          <w:sz w:val="22"/>
          <w:szCs w:val="22"/>
        </w:rPr>
      </w:pPr>
    </w:p>
    <w:p w14:paraId="52416585" w14:textId="77777777" w:rsidR="005225D2" w:rsidRDefault="005225D2" w:rsidP="005225D2">
      <w:pPr>
        <w:pStyle w:val="Glava"/>
        <w:tabs>
          <w:tab w:val="clear" w:pos="4536"/>
          <w:tab w:val="clear" w:pos="9072"/>
        </w:tabs>
        <w:ind w:left="1080"/>
        <w:jc w:val="right"/>
        <w:rPr>
          <w:i w:val="0"/>
          <w:sz w:val="22"/>
          <w:szCs w:val="22"/>
        </w:rPr>
      </w:pPr>
    </w:p>
    <w:p w14:paraId="31E09375" w14:textId="77777777" w:rsidR="005225D2" w:rsidRDefault="005225D2" w:rsidP="005225D2">
      <w:pPr>
        <w:pStyle w:val="Glava"/>
        <w:tabs>
          <w:tab w:val="clear" w:pos="4536"/>
          <w:tab w:val="clear" w:pos="9072"/>
        </w:tabs>
        <w:ind w:left="1080"/>
        <w:jc w:val="right"/>
        <w:rPr>
          <w:i w:val="0"/>
          <w:sz w:val="22"/>
          <w:szCs w:val="22"/>
        </w:rPr>
      </w:pPr>
    </w:p>
    <w:p w14:paraId="0F85B7D0" w14:textId="77777777" w:rsidR="005225D2" w:rsidRDefault="005225D2" w:rsidP="005225D2">
      <w:pPr>
        <w:pStyle w:val="Glava"/>
        <w:tabs>
          <w:tab w:val="clear" w:pos="4536"/>
          <w:tab w:val="clear" w:pos="9072"/>
        </w:tabs>
        <w:ind w:left="1080"/>
        <w:jc w:val="right"/>
        <w:rPr>
          <w:i w:val="0"/>
          <w:sz w:val="22"/>
          <w:szCs w:val="22"/>
        </w:rPr>
      </w:pPr>
    </w:p>
    <w:p w14:paraId="17E964E8"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6FD0D08D" w14:textId="77777777" w:rsidR="00277AD1" w:rsidRPr="00EE738D" w:rsidRDefault="00277AD1" w:rsidP="005225D2">
      <w:pPr>
        <w:pStyle w:val="Glava"/>
        <w:tabs>
          <w:tab w:val="clear" w:pos="4536"/>
          <w:tab w:val="clear" w:pos="9072"/>
        </w:tabs>
        <w:ind w:left="1080"/>
        <w:rPr>
          <w:i w:val="0"/>
          <w:sz w:val="18"/>
          <w:szCs w:val="18"/>
        </w:rPr>
      </w:pPr>
    </w:p>
    <w:p w14:paraId="38DD9ADF" w14:textId="77777777" w:rsidR="00517A3E" w:rsidRDefault="00517A3E" w:rsidP="009A1150">
      <w:pPr>
        <w:pStyle w:val="Glava"/>
        <w:tabs>
          <w:tab w:val="clear" w:pos="4536"/>
          <w:tab w:val="clear" w:pos="9072"/>
        </w:tabs>
        <w:ind w:left="1080"/>
        <w:jc w:val="both"/>
        <w:rPr>
          <w:i w:val="0"/>
          <w:sz w:val="18"/>
          <w:szCs w:val="18"/>
        </w:rPr>
      </w:pPr>
    </w:p>
    <w:p w14:paraId="288B3B59" w14:textId="77777777" w:rsidR="00517A3E" w:rsidRPr="001C5D07" w:rsidRDefault="00517A3E" w:rsidP="009A1150">
      <w:pPr>
        <w:pStyle w:val="Glava"/>
        <w:tabs>
          <w:tab w:val="clear" w:pos="4536"/>
          <w:tab w:val="clear" w:pos="9072"/>
        </w:tabs>
        <w:ind w:left="1080"/>
        <w:jc w:val="both"/>
        <w:rPr>
          <w:b/>
          <w:i w:val="0"/>
          <w:sz w:val="22"/>
          <w:szCs w:val="22"/>
        </w:rPr>
      </w:pPr>
      <w:r w:rsidRPr="001C5D07">
        <w:rPr>
          <w:b/>
          <w:i w:val="0"/>
          <w:sz w:val="18"/>
          <w:szCs w:val="18"/>
        </w:rPr>
        <w:t xml:space="preserve">Obrazec </w:t>
      </w:r>
      <w:r w:rsidR="00D27D19" w:rsidRPr="001C5D07">
        <w:rPr>
          <w:b/>
          <w:i w:val="0"/>
          <w:sz w:val="18"/>
          <w:szCs w:val="18"/>
        </w:rPr>
        <w:t>se</w:t>
      </w:r>
      <w:r w:rsidRPr="001C5D07">
        <w:rPr>
          <w:b/>
          <w:i w:val="0"/>
          <w:sz w:val="18"/>
          <w:szCs w:val="18"/>
        </w:rPr>
        <w:t xml:space="preserve"> predloži ob prijavi!</w:t>
      </w:r>
    </w:p>
    <w:p w14:paraId="0070931D" w14:textId="77777777" w:rsidR="005225D2" w:rsidRDefault="005225D2" w:rsidP="005225D2">
      <w:pPr>
        <w:pStyle w:val="Glava"/>
        <w:tabs>
          <w:tab w:val="clear" w:pos="4536"/>
          <w:tab w:val="clear" w:pos="9072"/>
        </w:tabs>
        <w:ind w:left="1080"/>
        <w:jc w:val="right"/>
        <w:rPr>
          <w:i w:val="0"/>
          <w:sz w:val="22"/>
          <w:szCs w:val="22"/>
        </w:rPr>
      </w:pPr>
    </w:p>
    <w:p w14:paraId="79C86179" w14:textId="77777777" w:rsidR="005225D2" w:rsidRPr="009D6CEB" w:rsidRDefault="005225D2" w:rsidP="005225D2">
      <w:pPr>
        <w:pStyle w:val="Glava"/>
        <w:tabs>
          <w:tab w:val="clear" w:pos="4536"/>
          <w:tab w:val="clear" w:pos="9072"/>
        </w:tabs>
        <w:ind w:left="1080"/>
        <w:jc w:val="right"/>
        <w:rPr>
          <w:i w:val="0"/>
          <w:sz w:val="22"/>
          <w:szCs w:val="22"/>
        </w:rPr>
      </w:pPr>
    </w:p>
    <w:p w14:paraId="17506A07" w14:textId="77777777" w:rsidR="00A244F4" w:rsidRDefault="00A244F4" w:rsidP="005225D2">
      <w:pPr>
        <w:pStyle w:val="Glava"/>
        <w:tabs>
          <w:tab w:val="clear" w:pos="4536"/>
          <w:tab w:val="clear" w:pos="9072"/>
        </w:tabs>
        <w:jc w:val="right"/>
        <w:rPr>
          <w:b/>
          <w:i w:val="0"/>
          <w:sz w:val="22"/>
          <w:szCs w:val="22"/>
        </w:rPr>
      </w:pPr>
    </w:p>
    <w:p w14:paraId="0300525B" w14:textId="77777777" w:rsidR="00EE738D" w:rsidRDefault="00EE738D" w:rsidP="005225D2">
      <w:pPr>
        <w:pStyle w:val="Glava"/>
        <w:tabs>
          <w:tab w:val="clear" w:pos="4536"/>
          <w:tab w:val="clear" w:pos="9072"/>
        </w:tabs>
        <w:jc w:val="right"/>
        <w:rPr>
          <w:b/>
          <w:i w:val="0"/>
          <w:sz w:val="22"/>
          <w:szCs w:val="22"/>
        </w:rPr>
      </w:pPr>
    </w:p>
    <w:p w14:paraId="3E642F4C" w14:textId="77777777" w:rsidR="00B8531A" w:rsidRDefault="00B8531A" w:rsidP="005225D2">
      <w:pPr>
        <w:pStyle w:val="Glava"/>
        <w:tabs>
          <w:tab w:val="clear" w:pos="4536"/>
          <w:tab w:val="clear" w:pos="9072"/>
        </w:tabs>
        <w:jc w:val="right"/>
        <w:rPr>
          <w:b/>
          <w:i w:val="0"/>
          <w:sz w:val="22"/>
          <w:szCs w:val="22"/>
        </w:rPr>
      </w:pPr>
    </w:p>
    <w:p w14:paraId="24773FF8"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 xml:space="preserve">PRILOGA </w:t>
      </w:r>
      <w:r w:rsidR="00D20A28">
        <w:rPr>
          <w:b/>
          <w:i w:val="0"/>
          <w:sz w:val="22"/>
          <w:szCs w:val="22"/>
        </w:rPr>
        <w:t>3</w:t>
      </w:r>
    </w:p>
    <w:p w14:paraId="0DDDD0E8"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14:paraId="39465AA8" w14:textId="77777777" w:rsidTr="006C198D">
        <w:tc>
          <w:tcPr>
            <w:tcW w:w="2181" w:type="dxa"/>
            <w:vMerge w:val="restart"/>
          </w:tcPr>
          <w:p w14:paraId="11A41685"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F00B5AB" w14:textId="77777777" w:rsidR="005225D2" w:rsidRPr="00FF38DC" w:rsidRDefault="005225D2" w:rsidP="006C198D">
            <w:pPr>
              <w:pStyle w:val="Glava"/>
              <w:tabs>
                <w:tab w:val="clear" w:pos="4536"/>
                <w:tab w:val="clear" w:pos="9072"/>
              </w:tabs>
              <w:jc w:val="both"/>
              <w:rPr>
                <w:i w:val="0"/>
                <w:szCs w:val="24"/>
              </w:rPr>
            </w:pPr>
          </w:p>
        </w:tc>
      </w:tr>
      <w:tr w:rsidR="005225D2" w:rsidRPr="00FF38DC" w14:paraId="6677182C" w14:textId="77777777" w:rsidTr="006C198D">
        <w:tc>
          <w:tcPr>
            <w:tcW w:w="2181" w:type="dxa"/>
            <w:vMerge/>
          </w:tcPr>
          <w:p w14:paraId="5B10AA55"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9636DC6" w14:textId="77777777" w:rsidR="005225D2" w:rsidRPr="00FF38DC" w:rsidRDefault="005225D2" w:rsidP="006C198D">
            <w:pPr>
              <w:pStyle w:val="Glava"/>
              <w:tabs>
                <w:tab w:val="clear" w:pos="4536"/>
                <w:tab w:val="clear" w:pos="9072"/>
              </w:tabs>
              <w:jc w:val="both"/>
              <w:rPr>
                <w:i w:val="0"/>
                <w:szCs w:val="24"/>
              </w:rPr>
            </w:pPr>
          </w:p>
        </w:tc>
      </w:tr>
      <w:tr w:rsidR="005225D2" w:rsidRPr="00FF38DC" w14:paraId="5CAE2B9B" w14:textId="77777777" w:rsidTr="006C198D">
        <w:tc>
          <w:tcPr>
            <w:tcW w:w="2181" w:type="dxa"/>
            <w:vMerge/>
          </w:tcPr>
          <w:p w14:paraId="01E7489F"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0D9C02C" w14:textId="77777777" w:rsidR="005225D2" w:rsidRPr="00FF38DC" w:rsidRDefault="005225D2" w:rsidP="006C198D">
            <w:pPr>
              <w:pStyle w:val="Glava"/>
              <w:tabs>
                <w:tab w:val="clear" w:pos="4536"/>
                <w:tab w:val="clear" w:pos="9072"/>
              </w:tabs>
              <w:jc w:val="both"/>
              <w:rPr>
                <w:i w:val="0"/>
                <w:szCs w:val="24"/>
              </w:rPr>
            </w:pPr>
          </w:p>
        </w:tc>
      </w:tr>
    </w:tbl>
    <w:p w14:paraId="20CBBF10" w14:textId="77777777" w:rsidR="005225D2" w:rsidRDefault="005225D2" w:rsidP="005225D2">
      <w:pPr>
        <w:pStyle w:val="Glava"/>
        <w:tabs>
          <w:tab w:val="clear" w:pos="4536"/>
          <w:tab w:val="clear" w:pos="9072"/>
          <w:tab w:val="left" w:pos="2523"/>
        </w:tabs>
        <w:rPr>
          <w:b/>
          <w:i w:val="0"/>
          <w:sz w:val="22"/>
          <w:szCs w:val="22"/>
        </w:rPr>
      </w:pPr>
    </w:p>
    <w:p w14:paraId="436D95EA" w14:textId="77777777" w:rsidR="005225D2" w:rsidRPr="00FF38DC" w:rsidRDefault="005225D2" w:rsidP="005225D2">
      <w:pPr>
        <w:pStyle w:val="Glava"/>
        <w:tabs>
          <w:tab w:val="clear" w:pos="4536"/>
          <w:tab w:val="clear" w:pos="9072"/>
          <w:tab w:val="left" w:pos="2523"/>
        </w:tabs>
        <w:rPr>
          <w:b/>
          <w:i w:val="0"/>
          <w:sz w:val="22"/>
          <w:szCs w:val="22"/>
        </w:rPr>
      </w:pPr>
    </w:p>
    <w:p w14:paraId="5E1D0853"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AD53B96" w14:textId="77777777" w:rsidR="005225D2" w:rsidRPr="00600D75" w:rsidRDefault="005225D2" w:rsidP="005225D2">
      <w:pPr>
        <w:pStyle w:val="Glava"/>
        <w:tabs>
          <w:tab w:val="clear" w:pos="4536"/>
          <w:tab w:val="clear" w:pos="9072"/>
        </w:tabs>
        <w:ind w:left="1080"/>
        <w:jc w:val="right"/>
        <w:rPr>
          <w:b/>
          <w:i w:val="0"/>
          <w:sz w:val="22"/>
          <w:szCs w:val="22"/>
        </w:rPr>
      </w:pPr>
    </w:p>
    <w:p w14:paraId="015B9E65" w14:textId="77777777" w:rsidR="005225D2" w:rsidRDefault="005225D2" w:rsidP="005225D2">
      <w:pPr>
        <w:pStyle w:val="Glava"/>
        <w:tabs>
          <w:tab w:val="clear" w:pos="4536"/>
          <w:tab w:val="clear" w:pos="9072"/>
        </w:tabs>
        <w:ind w:left="1080"/>
        <w:jc w:val="both"/>
        <w:rPr>
          <w:i w:val="0"/>
          <w:sz w:val="22"/>
          <w:szCs w:val="22"/>
        </w:rPr>
      </w:pPr>
    </w:p>
    <w:p w14:paraId="32D8454F" w14:textId="402DAC94"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3742E3">
        <w:rPr>
          <w:i w:val="0"/>
          <w:sz w:val="22"/>
          <w:szCs w:val="22"/>
        </w:rPr>
        <w:t>»</w:t>
      </w:r>
      <w:r w:rsidR="003742E3" w:rsidRPr="003742E3">
        <w:rPr>
          <w:i w:val="0"/>
          <w:sz w:val="22"/>
          <w:szCs w:val="22"/>
        </w:rPr>
        <w:t>Rekonstrukcija Šentjakobskega odra</w:t>
      </w:r>
      <w:r w:rsidR="003742E3">
        <w:rPr>
          <w:b/>
          <w:i w:val="0"/>
          <w:sz w:val="22"/>
          <w:szCs w:val="22"/>
        </w:rPr>
        <w:t>«</w:t>
      </w:r>
      <w:r>
        <w:rPr>
          <w:i w:val="0"/>
          <w:sz w:val="22"/>
          <w:szCs w:val="22"/>
        </w:rPr>
        <w:t xml:space="preserve"> od Ministrstva za pravosodje pridobi potrdilo iz kazenske evidence fizičnih oseb.</w:t>
      </w:r>
    </w:p>
    <w:p w14:paraId="2DE7BF85" w14:textId="77777777" w:rsidR="005225D2" w:rsidRDefault="005225D2" w:rsidP="005225D2">
      <w:pPr>
        <w:pStyle w:val="Glava"/>
        <w:tabs>
          <w:tab w:val="clear" w:pos="4536"/>
          <w:tab w:val="clear" w:pos="9072"/>
        </w:tabs>
        <w:ind w:left="1080"/>
        <w:jc w:val="both"/>
        <w:rPr>
          <w:i w:val="0"/>
          <w:sz w:val="22"/>
          <w:szCs w:val="22"/>
        </w:rPr>
      </w:pPr>
    </w:p>
    <w:p w14:paraId="2EAB0BCD"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72F07553"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7B83DE3B" w14:textId="77777777" w:rsidTr="006C198D">
        <w:tc>
          <w:tcPr>
            <w:tcW w:w="1701" w:type="dxa"/>
            <w:gridSpan w:val="3"/>
          </w:tcPr>
          <w:p w14:paraId="0DD1DC0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46F336A3"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1120024C" w14:textId="77777777" w:rsidTr="006C198D">
        <w:tc>
          <w:tcPr>
            <w:tcW w:w="4432" w:type="dxa"/>
            <w:gridSpan w:val="7"/>
          </w:tcPr>
          <w:p w14:paraId="0CF1878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8E916E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4564FED" w14:textId="77777777" w:rsidTr="006C198D">
        <w:tc>
          <w:tcPr>
            <w:tcW w:w="2853" w:type="dxa"/>
            <w:gridSpan w:val="5"/>
          </w:tcPr>
          <w:p w14:paraId="1404CC7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1723D2A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98D7A2D" w14:textId="77777777" w:rsidTr="006C198D">
        <w:tc>
          <w:tcPr>
            <w:tcW w:w="4432" w:type="dxa"/>
            <w:gridSpan w:val="7"/>
          </w:tcPr>
          <w:p w14:paraId="0E45147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B2EB2C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9A32BCC" w14:textId="77777777" w:rsidTr="006C198D">
        <w:tc>
          <w:tcPr>
            <w:tcW w:w="1621" w:type="dxa"/>
            <w:gridSpan w:val="2"/>
          </w:tcPr>
          <w:p w14:paraId="6394C9D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5E0F3CF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A431BDD" w14:textId="77777777" w:rsidTr="006C198D">
        <w:tc>
          <w:tcPr>
            <w:tcW w:w="4432" w:type="dxa"/>
            <w:gridSpan w:val="7"/>
          </w:tcPr>
          <w:p w14:paraId="53D3F6F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5B5607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36C3F3" w14:textId="77777777" w:rsidTr="006C198D">
        <w:tc>
          <w:tcPr>
            <w:tcW w:w="1418" w:type="dxa"/>
          </w:tcPr>
          <w:p w14:paraId="1B90A43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6F8649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23A033A" w14:textId="77777777" w:rsidTr="006C198D">
        <w:tc>
          <w:tcPr>
            <w:tcW w:w="4432" w:type="dxa"/>
            <w:gridSpan w:val="7"/>
          </w:tcPr>
          <w:p w14:paraId="1A0820BD"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4DCB5D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D20B1C3" w14:textId="77777777" w:rsidTr="006C198D">
        <w:tc>
          <w:tcPr>
            <w:tcW w:w="1621" w:type="dxa"/>
            <w:gridSpan w:val="2"/>
          </w:tcPr>
          <w:p w14:paraId="669AB264" w14:textId="77777777" w:rsidR="005225D2" w:rsidRPr="00FF38DC" w:rsidRDefault="00DE65EE" w:rsidP="006C198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w:t>
            </w:r>
            <w:r w:rsidR="005225D2" w:rsidRPr="00FF38DC">
              <w:rPr>
                <w:i w:val="0"/>
                <w:sz w:val="22"/>
                <w:szCs w:val="22"/>
              </w:rPr>
              <w:t>rojstva:</w:t>
            </w:r>
          </w:p>
        </w:tc>
        <w:tc>
          <w:tcPr>
            <w:tcW w:w="7307" w:type="dxa"/>
            <w:gridSpan w:val="6"/>
            <w:tcBorders>
              <w:bottom w:val="single" w:sz="4" w:space="0" w:color="auto"/>
            </w:tcBorders>
          </w:tcPr>
          <w:p w14:paraId="57BA9CD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6AA7521" w14:textId="77777777" w:rsidTr="006C198D">
        <w:tc>
          <w:tcPr>
            <w:tcW w:w="4432" w:type="dxa"/>
            <w:gridSpan w:val="7"/>
          </w:tcPr>
          <w:p w14:paraId="5A5059C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790521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38EF79A" w14:textId="77777777" w:rsidTr="006C198D">
        <w:tc>
          <w:tcPr>
            <w:tcW w:w="8928" w:type="dxa"/>
            <w:gridSpan w:val="8"/>
          </w:tcPr>
          <w:p w14:paraId="645C49F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1B385BC2" w14:textId="77777777" w:rsidTr="006C198D">
        <w:tc>
          <w:tcPr>
            <w:tcW w:w="2325" w:type="dxa"/>
            <w:gridSpan w:val="4"/>
          </w:tcPr>
          <w:p w14:paraId="5EBDAB7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2D68740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AE43BB8" w14:textId="77777777" w:rsidTr="006C198D">
        <w:tc>
          <w:tcPr>
            <w:tcW w:w="4432" w:type="dxa"/>
            <w:gridSpan w:val="7"/>
          </w:tcPr>
          <w:p w14:paraId="5C24D6D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C52431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BACD38E" w14:textId="77777777" w:rsidTr="006C198D">
        <w:tc>
          <w:tcPr>
            <w:tcW w:w="2325" w:type="dxa"/>
            <w:gridSpan w:val="4"/>
          </w:tcPr>
          <w:p w14:paraId="30D3D97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A495E2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ACEC290" w14:textId="77777777" w:rsidTr="006C198D">
        <w:tc>
          <w:tcPr>
            <w:tcW w:w="4432" w:type="dxa"/>
            <w:gridSpan w:val="7"/>
          </w:tcPr>
          <w:p w14:paraId="303CD7F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934D4A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7DC3629" w14:textId="77777777" w:rsidTr="006C198D">
        <w:tc>
          <w:tcPr>
            <w:tcW w:w="1621" w:type="dxa"/>
            <w:gridSpan w:val="2"/>
          </w:tcPr>
          <w:p w14:paraId="190AFB7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55E908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E23CA57" w14:textId="77777777" w:rsidTr="006C198D">
        <w:tc>
          <w:tcPr>
            <w:tcW w:w="4432" w:type="dxa"/>
            <w:gridSpan w:val="7"/>
          </w:tcPr>
          <w:p w14:paraId="46167A9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768E4F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05F1CB" w14:textId="77777777" w:rsidTr="006C198D">
        <w:tc>
          <w:tcPr>
            <w:tcW w:w="4253" w:type="dxa"/>
            <w:gridSpan w:val="6"/>
          </w:tcPr>
          <w:p w14:paraId="7E164EC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38DA47EC" w14:textId="77777777" w:rsidR="005225D2" w:rsidRPr="00FF38DC" w:rsidRDefault="005225D2" w:rsidP="006C198D">
            <w:pPr>
              <w:pStyle w:val="Glava"/>
              <w:tabs>
                <w:tab w:val="clear" w:pos="4536"/>
                <w:tab w:val="clear" w:pos="9072"/>
              </w:tabs>
              <w:jc w:val="both"/>
              <w:rPr>
                <w:i w:val="0"/>
                <w:sz w:val="22"/>
                <w:szCs w:val="22"/>
              </w:rPr>
            </w:pPr>
          </w:p>
        </w:tc>
      </w:tr>
    </w:tbl>
    <w:p w14:paraId="6419B00B" w14:textId="77777777" w:rsidR="005225D2" w:rsidRPr="00FF38DC" w:rsidRDefault="005225D2" w:rsidP="005225D2">
      <w:pPr>
        <w:pStyle w:val="Glava"/>
        <w:tabs>
          <w:tab w:val="clear" w:pos="4536"/>
          <w:tab w:val="clear" w:pos="9072"/>
        </w:tabs>
        <w:ind w:left="1080"/>
        <w:jc w:val="both"/>
        <w:rPr>
          <w:i w:val="0"/>
          <w:sz w:val="22"/>
          <w:szCs w:val="22"/>
        </w:rPr>
      </w:pPr>
    </w:p>
    <w:p w14:paraId="488371C8" w14:textId="77777777" w:rsidR="005225D2" w:rsidRPr="00FF38DC" w:rsidRDefault="005225D2" w:rsidP="005225D2">
      <w:pPr>
        <w:pStyle w:val="Glava"/>
        <w:tabs>
          <w:tab w:val="clear" w:pos="4536"/>
          <w:tab w:val="clear" w:pos="9072"/>
        </w:tabs>
        <w:jc w:val="both"/>
        <w:rPr>
          <w:i w:val="0"/>
          <w:sz w:val="22"/>
          <w:szCs w:val="22"/>
        </w:rPr>
      </w:pPr>
    </w:p>
    <w:p w14:paraId="75B0F30C" w14:textId="77777777" w:rsidR="005225D2" w:rsidRPr="00FF38DC" w:rsidRDefault="005225D2" w:rsidP="005225D2">
      <w:pPr>
        <w:pStyle w:val="Glava"/>
        <w:tabs>
          <w:tab w:val="clear" w:pos="4536"/>
          <w:tab w:val="clear" w:pos="9072"/>
        </w:tabs>
        <w:ind w:left="1080"/>
        <w:jc w:val="both"/>
        <w:rPr>
          <w:i w:val="0"/>
          <w:sz w:val="22"/>
          <w:szCs w:val="22"/>
        </w:rPr>
      </w:pPr>
    </w:p>
    <w:p w14:paraId="20691B0F"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B3FC020" w14:textId="77777777" w:rsidR="005225D2" w:rsidRPr="00FF38DC" w:rsidRDefault="005225D2" w:rsidP="005225D2">
      <w:pPr>
        <w:pStyle w:val="Glava"/>
        <w:tabs>
          <w:tab w:val="clear" w:pos="4536"/>
          <w:tab w:val="clear" w:pos="9072"/>
        </w:tabs>
        <w:ind w:left="1080"/>
        <w:jc w:val="both"/>
        <w:rPr>
          <w:i w:val="0"/>
          <w:sz w:val="22"/>
          <w:szCs w:val="22"/>
        </w:rPr>
      </w:pPr>
    </w:p>
    <w:p w14:paraId="57BA75DF" w14:textId="77777777" w:rsidR="005225D2" w:rsidRPr="00FF38DC" w:rsidRDefault="005225D2" w:rsidP="005225D2">
      <w:pPr>
        <w:pStyle w:val="Glava"/>
        <w:tabs>
          <w:tab w:val="clear" w:pos="4536"/>
          <w:tab w:val="clear" w:pos="9072"/>
        </w:tabs>
        <w:ind w:left="1080"/>
        <w:jc w:val="both"/>
        <w:rPr>
          <w:i w:val="0"/>
          <w:sz w:val="22"/>
          <w:szCs w:val="22"/>
        </w:rPr>
      </w:pPr>
    </w:p>
    <w:p w14:paraId="2748DBBB" w14:textId="77777777" w:rsidR="005225D2" w:rsidRPr="009D6CEB" w:rsidRDefault="005225D2" w:rsidP="005225D2">
      <w:pPr>
        <w:pStyle w:val="Glava"/>
        <w:tabs>
          <w:tab w:val="clear" w:pos="4536"/>
          <w:tab w:val="clear" w:pos="9072"/>
        </w:tabs>
        <w:ind w:left="1080"/>
        <w:jc w:val="both"/>
        <w:rPr>
          <w:i w:val="0"/>
          <w:sz w:val="22"/>
          <w:szCs w:val="22"/>
        </w:rPr>
      </w:pPr>
    </w:p>
    <w:p w14:paraId="3122681B" w14:textId="77777777" w:rsidR="005225D2" w:rsidRDefault="005225D2" w:rsidP="005225D2">
      <w:pPr>
        <w:pStyle w:val="Glava"/>
        <w:tabs>
          <w:tab w:val="clear" w:pos="4536"/>
          <w:tab w:val="clear" w:pos="9072"/>
        </w:tabs>
        <w:ind w:left="1080"/>
        <w:jc w:val="right"/>
        <w:rPr>
          <w:b/>
          <w:i w:val="0"/>
          <w:sz w:val="22"/>
          <w:szCs w:val="22"/>
        </w:rPr>
      </w:pPr>
    </w:p>
    <w:p w14:paraId="10009F1D" w14:textId="77777777" w:rsidR="005225D2" w:rsidRDefault="005225D2" w:rsidP="005225D2">
      <w:pPr>
        <w:pStyle w:val="Glava"/>
        <w:tabs>
          <w:tab w:val="clear" w:pos="4536"/>
          <w:tab w:val="clear" w:pos="9072"/>
        </w:tabs>
        <w:ind w:left="1080"/>
        <w:jc w:val="right"/>
        <w:rPr>
          <w:b/>
          <w:i w:val="0"/>
          <w:sz w:val="22"/>
          <w:szCs w:val="22"/>
        </w:rPr>
      </w:pPr>
    </w:p>
    <w:p w14:paraId="02E4E412"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220E336C" w14:textId="77777777" w:rsidR="00277AD1" w:rsidRPr="00EE738D" w:rsidRDefault="00277AD1" w:rsidP="005225D2">
      <w:pPr>
        <w:pStyle w:val="Glava"/>
        <w:tabs>
          <w:tab w:val="clear" w:pos="4536"/>
          <w:tab w:val="clear" w:pos="9072"/>
        </w:tabs>
        <w:ind w:left="1080"/>
        <w:jc w:val="both"/>
        <w:rPr>
          <w:i w:val="0"/>
          <w:sz w:val="18"/>
          <w:szCs w:val="18"/>
        </w:rPr>
      </w:pPr>
    </w:p>
    <w:p w14:paraId="15D78883" w14:textId="77777777" w:rsidR="00277AD1" w:rsidRDefault="00277AD1" w:rsidP="005225D2">
      <w:pPr>
        <w:pStyle w:val="Glava"/>
        <w:tabs>
          <w:tab w:val="clear" w:pos="4536"/>
          <w:tab w:val="clear" w:pos="9072"/>
        </w:tabs>
        <w:ind w:left="1080"/>
        <w:jc w:val="both"/>
        <w:rPr>
          <w:i w:val="0"/>
          <w:sz w:val="18"/>
          <w:szCs w:val="18"/>
        </w:rPr>
      </w:pPr>
    </w:p>
    <w:p w14:paraId="089CBEA5" w14:textId="77777777" w:rsidR="00517A3E" w:rsidRDefault="00517A3E" w:rsidP="005225D2">
      <w:pPr>
        <w:pStyle w:val="Glava"/>
        <w:tabs>
          <w:tab w:val="clear" w:pos="4536"/>
          <w:tab w:val="clear" w:pos="9072"/>
        </w:tabs>
        <w:ind w:left="1080"/>
        <w:jc w:val="both"/>
        <w:rPr>
          <w:i w:val="0"/>
          <w:sz w:val="18"/>
          <w:szCs w:val="18"/>
        </w:rPr>
      </w:pPr>
    </w:p>
    <w:p w14:paraId="40F03BED" w14:textId="1A6721B6" w:rsidR="005225D2" w:rsidRDefault="00517A3E" w:rsidP="007E0D68">
      <w:pPr>
        <w:pStyle w:val="Glava"/>
        <w:tabs>
          <w:tab w:val="clear" w:pos="4536"/>
          <w:tab w:val="clear" w:pos="9072"/>
        </w:tabs>
        <w:ind w:left="1080"/>
        <w:rPr>
          <w:b/>
          <w:i w:val="0"/>
          <w:sz w:val="22"/>
          <w:szCs w:val="22"/>
        </w:rPr>
      </w:pPr>
      <w:r w:rsidRPr="001C5D07">
        <w:rPr>
          <w:b/>
          <w:i w:val="0"/>
          <w:sz w:val="18"/>
          <w:szCs w:val="18"/>
        </w:rPr>
        <w:t>Obrazec se predloži ob prijavi!</w:t>
      </w:r>
    </w:p>
    <w:p w14:paraId="5B37C931" w14:textId="77777777" w:rsidR="00AF6863" w:rsidRPr="004E3642" w:rsidRDefault="004F45DF" w:rsidP="00BB7161">
      <w:pPr>
        <w:jc w:val="right"/>
        <w:rPr>
          <w:b/>
          <w:i w:val="0"/>
          <w:sz w:val="22"/>
          <w:szCs w:val="22"/>
        </w:rPr>
      </w:pPr>
      <w:r>
        <w:rPr>
          <w:b/>
          <w:i w:val="0"/>
          <w:sz w:val="22"/>
          <w:szCs w:val="22"/>
        </w:rPr>
        <w:br w:type="page"/>
      </w:r>
      <w:r w:rsidR="00AF6863" w:rsidRPr="00711130">
        <w:rPr>
          <w:b/>
          <w:i w:val="0"/>
          <w:sz w:val="22"/>
          <w:szCs w:val="22"/>
        </w:rPr>
        <w:lastRenderedPageBreak/>
        <w:t xml:space="preserve">PRILOGA </w:t>
      </w:r>
      <w:r w:rsidR="00D20A28">
        <w:rPr>
          <w:b/>
          <w:i w:val="0"/>
          <w:sz w:val="22"/>
          <w:szCs w:val="22"/>
        </w:rPr>
        <w:t>4</w:t>
      </w:r>
    </w:p>
    <w:p w14:paraId="062E39B7" w14:textId="77777777" w:rsidR="00AB4134" w:rsidRDefault="00AB4134" w:rsidP="00AB4134">
      <w:pPr>
        <w:pStyle w:val="Glava"/>
        <w:tabs>
          <w:tab w:val="clear" w:pos="4536"/>
          <w:tab w:val="clear" w:pos="9072"/>
        </w:tabs>
        <w:ind w:left="1080"/>
        <w:jc w:val="right"/>
        <w:rPr>
          <w:i w:val="0"/>
          <w:sz w:val="22"/>
          <w:szCs w:val="22"/>
        </w:rPr>
      </w:pPr>
    </w:p>
    <w:p w14:paraId="3668DDF3" w14:textId="77777777" w:rsidR="00AB4134" w:rsidRDefault="00AB4134" w:rsidP="00AB4134">
      <w:pPr>
        <w:pStyle w:val="Glava"/>
        <w:tabs>
          <w:tab w:val="clear" w:pos="4536"/>
          <w:tab w:val="clear" w:pos="9072"/>
        </w:tabs>
        <w:ind w:left="1080"/>
        <w:jc w:val="right"/>
        <w:rPr>
          <w:i w:val="0"/>
          <w:sz w:val="22"/>
          <w:szCs w:val="22"/>
        </w:rPr>
      </w:pPr>
    </w:p>
    <w:p w14:paraId="70177D27" w14:textId="77777777" w:rsidR="009A13B4" w:rsidRPr="0022154A" w:rsidRDefault="009A13B4" w:rsidP="009A13B4">
      <w:pPr>
        <w:pStyle w:val="Glava"/>
        <w:tabs>
          <w:tab w:val="clear" w:pos="4536"/>
          <w:tab w:val="clear" w:pos="9072"/>
        </w:tabs>
        <w:ind w:left="1080"/>
        <w:jc w:val="center"/>
        <w:rPr>
          <w:b/>
          <w:i w:val="0"/>
          <w:sz w:val="28"/>
          <w:szCs w:val="28"/>
        </w:rPr>
      </w:pPr>
      <w:r w:rsidRPr="0022154A">
        <w:rPr>
          <w:b/>
          <w:i w:val="0"/>
          <w:sz w:val="28"/>
          <w:szCs w:val="28"/>
        </w:rPr>
        <w:t>REFERENČNA TABELA</w:t>
      </w:r>
    </w:p>
    <w:p w14:paraId="5029451E" w14:textId="77777777" w:rsidR="009A13B4" w:rsidRPr="0022154A" w:rsidRDefault="009A13B4" w:rsidP="009A13B4">
      <w:pPr>
        <w:pStyle w:val="Glava"/>
        <w:tabs>
          <w:tab w:val="clear" w:pos="4536"/>
          <w:tab w:val="clear" w:pos="9072"/>
        </w:tabs>
        <w:ind w:left="1080"/>
        <w:jc w:val="both"/>
        <w:rPr>
          <w:i w:val="0"/>
          <w:sz w:val="22"/>
          <w:szCs w:val="22"/>
        </w:rPr>
      </w:pPr>
    </w:p>
    <w:p w14:paraId="5A4D64CA" w14:textId="77777777" w:rsidR="009A13B4" w:rsidRPr="0022154A" w:rsidRDefault="009A13B4" w:rsidP="009A13B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9A13B4" w:rsidRPr="0022154A" w14:paraId="3D6646E9" w14:textId="77777777" w:rsidTr="008D16B8">
        <w:tc>
          <w:tcPr>
            <w:tcW w:w="2181" w:type="dxa"/>
          </w:tcPr>
          <w:p w14:paraId="662091DE" w14:textId="77777777" w:rsidR="009A13B4" w:rsidRPr="0022154A" w:rsidRDefault="009A13B4" w:rsidP="008D16B8">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0A88CE7D" w14:textId="77777777" w:rsidR="009A13B4" w:rsidRPr="0022154A" w:rsidRDefault="009A13B4" w:rsidP="008D16B8">
            <w:pPr>
              <w:pStyle w:val="Glava"/>
              <w:tabs>
                <w:tab w:val="clear" w:pos="4536"/>
                <w:tab w:val="clear" w:pos="9072"/>
              </w:tabs>
              <w:jc w:val="both"/>
              <w:rPr>
                <w:i w:val="0"/>
                <w:szCs w:val="24"/>
              </w:rPr>
            </w:pPr>
          </w:p>
        </w:tc>
      </w:tr>
    </w:tbl>
    <w:p w14:paraId="17BB26A6" w14:textId="193A4899" w:rsidR="009A13B4" w:rsidRPr="00C73402" w:rsidRDefault="009A13B4" w:rsidP="009A13B4">
      <w:pPr>
        <w:pStyle w:val="Glava"/>
        <w:tabs>
          <w:tab w:val="clear" w:pos="4536"/>
          <w:tab w:val="clear" w:pos="9072"/>
        </w:tabs>
        <w:ind w:left="1080"/>
        <w:jc w:val="both"/>
        <w:rPr>
          <w:i w:val="0"/>
          <w:szCs w:val="22"/>
        </w:rPr>
      </w:pPr>
    </w:p>
    <w:p w14:paraId="6BFFD365" w14:textId="744CF50D" w:rsidR="00E420EB" w:rsidRPr="00C73402" w:rsidRDefault="00E420EB" w:rsidP="009A13B4">
      <w:pPr>
        <w:pStyle w:val="Glava"/>
        <w:tabs>
          <w:tab w:val="clear" w:pos="4536"/>
          <w:tab w:val="clear" w:pos="9072"/>
        </w:tabs>
        <w:ind w:left="1080"/>
        <w:jc w:val="both"/>
        <w:rPr>
          <w:i w:val="0"/>
          <w:szCs w:val="22"/>
        </w:rPr>
      </w:pPr>
      <w:r w:rsidRPr="00C73402">
        <w:rPr>
          <w:i w:val="0"/>
          <w:sz w:val="22"/>
        </w:rPr>
        <w:t>Gospodarski subjekt, mora v prijavi izkazati, da je v obdobju od 1.1.2009 kvalitetno, strokovno in v skladu s pogodbenimi določili, uspešno izvedel novogradnjo ali rekonstrukcijo vsaj 2 objektov visokih gradenj, iz Uredbe o razvrščanju objektov klasifikacije 122, 123 in 126 in za katera je bilo pridobljeno gradbeno in uporabno dovoljenje. Vredn</w:t>
      </w:r>
      <w:r w:rsidR="00C914F0">
        <w:rPr>
          <w:i w:val="0"/>
          <w:sz w:val="22"/>
        </w:rPr>
        <w:t>ost GOI del posameznega objekta je</w:t>
      </w:r>
      <w:r w:rsidRPr="00C73402">
        <w:rPr>
          <w:i w:val="0"/>
          <w:sz w:val="22"/>
        </w:rPr>
        <w:t xml:space="preserve"> bila najmanj 1.500.000 EUR brez DDV.</w:t>
      </w:r>
    </w:p>
    <w:p w14:paraId="01C66528" w14:textId="77777777" w:rsidR="009A13B4" w:rsidRPr="0022154A" w:rsidRDefault="009A13B4" w:rsidP="009A13B4">
      <w:pPr>
        <w:pStyle w:val="Glava"/>
        <w:tabs>
          <w:tab w:val="clear" w:pos="4536"/>
          <w:tab w:val="clear" w:pos="9072"/>
        </w:tabs>
        <w:ind w:left="1080"/>
        <w:jc w:val="both"/>
        <w:rPr>
          <w:i w:val="0"/>
          <w:sz w:val="22"/>
          <w:szCs w:val="22"/>
        </w:rPr>
      </w:pPr>
    </w:p>
    <w:p w14:paraId="682E1A62" w14:textId="77777777" w:rsidR="009A13B4" w:rsidRPr="004E6E7F" w:rsidRDefault="009A13B4" w:rsidP="009A13B4">
      <w:pPr>
        <w:pStyle w:val="Glava"/>
        <w:tabs>
          <w:tab w:val="clear" w:pos="4536"/>
          <w:tab w:val="clear" w:pos="9072"/>
        </w:tabs>
        <w:ind w:left="1080"/>
        <w:jc w:val="both"/>
        <w:rPr>
          <w:i w:val="0"/>
          <w:sz w:val="22"/>
          <w:szCs w:val="22"/>
        </w:rPr>
      </w:pPr>
    </w:p>
    <w:p w14:paraId="4BB70A20" w14:textId="77777777" w:rsidR="009A13B4" w:rsidRPr="004E6E7F" w:rsidRDefault="009A13B4" w:rsidP="009A13B4">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80C5660" w14:textId="77777777" w:rsidR="009A13B4" w:rsidRPr="009A13B4" w:rsidRDefault="009A13B4" w:rsidP="009A13B4">
      <w:pPr>
        <w:pStyle w:val="Glava"/>
        <w:tabs>
          <w:tab w:val="clear" w:pos="4536"/>
          <w:tab w:val="clear" w:pos="9072"/>
        </w:tabs>
        <w:ind w:left="1080"/>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2268"/>
        <w:gridCol w:w="1703"/>
        <w:gridCol w:w="1699"/>
        <w:gridCol w:w="1575"/>
      </w:tblGrid>
      <w:tr w:rsidR="003742E3" w:rsidRPr="00B225A8" w14:paraId="4BA5C008" w14:textId="77777777" w:rsidTr="003742E3">
        <w:tc>
          <w:tcPr>
            <w:tcW w:w="1755" w:type="dxa"/>
            <w:vAlign w:val="center"/>
          </w:tcPr>
          <w:p w14:paraId="1C5A782B" w14:textId="77777777" w:rsidR="003742E3" w:rsidRPr="00B225A8" w:rsidRDefault="003742E3" w:rsidP="008D16B8">
            <w:pPr>
              <w:jc w:val="center"/>
              <w:rPr>
                <w:b/>
                <w:i w:val="0"/>
                <w:sz w:val="18"/>
                <w:szCs w:val="18"/>
              </w:rPr>
            </w:pPr>
            <w:r w:rsidRPr="00B225A8">
              <w:rPr>
                <w:b/>
                <w:i w:val="0"/>
                <w:sz w:val="18"/>
                <w:szCs w:val="18"/>
              </w:rPr>
              <w:t>Naziv investitorja oz. naročnika referenčnega posla</w:t>
            </w:r>
          </w:p>
        </w:tc>
        <w:tc>
          <w:tcPr>
            <w:tcW w:w="2268" w:type="dxa"/>
            <w:vAlign w:val="center"/>
          </w:tcPr>
          <w:p w14:paraId="55C0D48C" w14:textId="77777777" w:rsidR="003742E3" w:rsidRPr="00B225A8" w:rsidRDefault="003742E3" w:rsidP="008D16B8">
            <w:pPr>
              <w:jc w:val="center"/>
              <w:rPr>
                <w:b/>
                <w:i w:val="0"/>
                <w:sz w:val="18"/>
                <w:szCs w:val="18"/>
              </w:rPr>
            </w:pPr>
            <w:r w:rsidRPr="00B225A8">
              <w:rPr>
                <w:b/>
                <w:i w:val="0"/>
                <w:sz w:val="18"/>
                <w:szCs w:val="18"/>
              </w:rPr>
              <w:t>Predmet referenčnega posla – kratek opis del</w:t>
            </w:r>
          </w:p>
        </w:tc>
        <w:tc>
          <w:tcPr>
            <w:tcW w:w="1703" w:type="dxa"/>
            <w:vAlign w:val="center"/>
          </w:tcPr>
          <w:p w14:paraId="61A6F146" w14:textId="77777777" w:rsidR="003742E3" w:rsidRPr="00B225A8" w:rsidRDefault="003742E3" w:rsidP="008D16B8">
            <w:pPr>
              <w:jc w:val="center"/>
              <w:rPr>
                <w:b/>
                <w:i w:val="0"/>
                <w:sz w:val="18"/>
                <w:szCs w:val="18"/>
              </w:rPr>
            </w:pPr>
            <w:r w:rsidRPr="00B225A8">
              <w:rPr>
                <w:b/>
                <w:i w:val="0"/>
                <w:sz w:val="18"/>
                <w:szCs w:val="18"/>
              </w:rPr>
              <w:t>Klasifikacijska oznaka posla oz. objekta</w:t>
            </w:r>
          </w:p>
        </w:tc>
        <w:tc>
          <w:tcPr>
            <w:tcW w:w="1699" w:type="dxa"/>
            <w:vAlign w:val="center"/>
          </w:tcPr>
          <w:p w14:paraId="5C82F247" w14:textId="77777777" w:rsidR="003742E3" w:rsidRPr="00B225A8" w:rsidRDefault="003742E3" w:rsidP="008D16B8">
            <w:pPr>
              <w:jc w:val="center"/>
              <w:rPr>
                <w:b/>
                <w:i w:val="0"/>
                <w:sz w:val="18"/>
                <w:szCs w:val="18"/>
              </w:rPr>
            </w:pPr>
            <w:r w:rsidRPr="00B225A8">
              <w:rPr>
                <w:b/>
                <w:i w:val="0"/>
                <w:sz w:val="18"/>
                <w:szCs w:val="18"/>
              </w:rPr>
              <w:t>Datum začetka in končanja posla</w:t>
            </w:r>
          </w:p>
        </w:tc>
        <w:tc>
          <w:tcPr>
            <w:tcW w:w="1575" w:type="dxa"/>
            <w:vAlign w:val="center"/>
          </w:tcPr>
          <w:p w14:paraId="510B119A" w14:textId="77777777" w:rsidR="003742E3" w:rsidRPr="00B225A8" w:rsidRDefault="003742E3" w:rsidP="008D16B8">
            <w:pPr>
              <w:jc w:val="center"/>
              <w:rPr>
                <w:b/>
                <w:i w:val="0"/>
                <w:sz w:val="18"/>
                <w:szCs w:val="18"/>
              </w:rPr>
            </w:pPr>
            <w:r w:rsidRPr="00B225A8">
              <w:rPr>
                <w:b/>
                <w:i w:val="0"/>
                <w:sz w:val="18"/>
                <w:szCs w:val="18"/>
              </w:rPr>
              <w:t>Vrednost posla</w:t>
            </w:r>
          </w:p>
          <w:p w14:paraId="30AF2EDE" w14:textId="77777777" w:rsidR="003742E3" w:rsidRPr="00B225A8" w:rsidRDefault="003742E3" w:rsidP="008D16B8">
            <w:pPr>
              <w:jc w:val="center"/>
              <w:rPr>
                <w:b/>
                <w:i w:val="0"/>
                <w:sz w:val="18"/>
                <w:szCs w:val="18"/>
              </w:rPr>
            </w:pPr>
            <w:r w:rsidRPr="00B225A8">
              <w:rPr>
                <w:b/>
                <w:i w:val="0"/>
                <w:sz w:val="18"/>
                <w:szCs w:val="18"/>
              </w:rPr>
              <w:t>v EUR z DDV</w:t>
            </w:r>
          </w:p>
        </w:tc>
      </w:tr>
      <w:tr w:rsidR="003742E3" w:rsidRPr="00B225A8" w14:paraId="2AFB4013" w14:textId="77777777" w:rsidTr="003742E3">
        <w:tc>
          <w:tcPr>
            <w:tcW w:w="1755" w:type="dxa"/>
          </w:tcPr>
          <w:p w14:paraId="30C4D464" w14:textId="77777777" w:rsidR="003742E3" w:rsidRPr="00B225A8" w:rsidRDefault="003742E3" w:rsidP="008D16B8">
            <w:pPr>
              <w:pStyle w:val="Glava"/>
              <w:tabs>
                <w:tab w:val="clear" w:pos="4536"/>
                <w:tab w:val="clear" w:pos="9072"/>
              </w:tabs>
              <w:jc w:val="both"/>
              <w:rPr>
                <w:i w:val="0"/>
                <w:sz w:val="18"/>
                <w:szCs w:val="18"/>
              </w:rPr>
            </w:pPr>
          </w:p>
        </w:tc>
        <w:tc>
          <w:tcPr>
            <w:tcW w:w="2268" w:type="dxa"/>
          </w:tcPr>
          <w:p w14:paraId="0A14BFDF" w14:textId="77777777" w:rsidR="003742E3" w:rsidRPr="00B225A8" w:rsidRDefault="003742E3" w:rsidP="008D16B8">
            <w:pPr>
              <w:pStyle w:val="Glava"/>
              <w:tabs>
                <w:tab w:val="clear" w:pos="4536"/>
                <w:tab w:val="clear" w:pos="9072"/>
              </w:tabs>
              <w:jc w:val="both"/>
              <w:rPr>
                <w:i w:val="0"/>
                <w:sz w:val="18"/>
                <w:szCs w:val="18"/>
              </w:rPr>
            </w:pPr>
          </w:p>
        </w:tc>
        <w:tc>
          <w:tcPr>
            <w:tcW w:w="1703" w:type="dxa"/>
          </w:tcPr>
          <w:p w14:paraId="591182AF" w14:textId="77777777" w:rsidR="003742E3" w:rsidRPr="00B225A8" w:rsidRDefault="003742E3" w:rsidP="008D16B8">
            <w:pPr>
              <w:pStyle w:val="Glava"/>
              <w:tabs>
                <w:tab w:val="clear" w:pos="4536"/>
                <w:tab w:val="clear" w:pos="9072"/>
              </w:tabs>
              <w:jc w:val="both"/>
              <w:rPr>
                <w:i w:val="0"/>
                <w:sz w:val="18"/>
                <w:szCs w:val="18"/>
              </w:rPr>
            </w:pPr>
          </w:p>
        </w:tc>
        <w:tc>
          <w:tcPr>
            <w:tcW w:w="1699" w:type="dxa"/>
          </w:tcPr>
          <w:p w14:paraId="0FCF6804" w14:textId="77777777" w:rsidR="003742E3" w:rsidRPr="00B225A8" w:rsidRDefault="003742E3" w:rsidP="008D16B8">
            <w:pPr>
              <w:pStyle w:val="Glava"/>
              <w:tabs>
                <w:tab w:val="clear" w:pos="4536"/>
                <w:tab w:val="clear" w:pos="9072"/>
              </w:tabs>
              <w:jc w:val="both"/>
              <w:rPr>
                <w:i w:val="0"/>
                <w:sz w:val="18"/>
                <w:szCs w:val="18"/>
              </w:rPr>
            </w:pPr>
          </w:p>
        </w:tc>
        <w:tc>
          <w:tcPr>
            <w:tcW w:w="1575" w:type="dxa"/>
          </w:tcPr>
          <w:p w14:paraId="0B7A6E4A" w14:textId="77777777" w:rsidR="003742E3" w:rsidRPr="00B225A8" w:rsidRDefault="003742E3" w:rsidP="008D16B8">
            <w:pPr>
              <w:pStyle w:val="Glava"/>
              <w:tabs>
                <w:tab w:val="clear" w:pos="4536"/>
                <w:tab w:val="clear" w:pos="9072"/>
              </w:tabs>
              <w:jc w:val="both"/>
              <w:rPr>
                <w:i w:val="0"/>
                <w:sz w:val="18"/>
                <w:szCs w:val="18"/>
              </w:rPr>
            </w:pPr>
          </w:p>
          <w:p w14:paraId="72E5C6A6" w14:textId="77777777" w:rsidR="003742E3" w:rsidRPr="00B225A8" w:rsidRDefault="003742E3" w:rsidP="008D16B8">
            <w:pPr>
              <w:pStyle w:val="Glava"/>
              <w:tabs>
                <w:tab w:val="clear" w:pos="4536"/>
                <w:tab w:val="clear" w:pos="9072"/>
              </w:tabs>
              <w:jc w:val="both"/>
              <w:rPr>
                <w:i w:val="0"/>
                <w:sz w:val="18"/>
                <w:szCs w:val="18"/>
              </w:rPr>
            </w:pPr>
          </w:p>
          <w:p w14:paraId="7402D03A" w14:textId="77777777" w:rsidR="003742E3" w:rsidRPr="00B225A8" w:rsidRDefault="003742E3" w:rsidP="008D16B8">
            <w:pPr>
              <w:pStyle w:val="Glava"/>
              <w:tabs>
                <w:tab w:val="clear" w:pos="4536"/>
                <w:tab w:val="clear" w:pos="9072"/>
              </w:tabs>
              <w:jc w:val="both"/>
              <w:rPr>
                <w:i w:val="0"/>
                <w:sz w:val="18"/>
                <w:szCs w:val="18"/>
              </w:rPr>
            </w:pPr>
          </w:p>
        </w:tc>
      </w:tr>
      <w:tr w:rsidR="003742E3" w:rsidRPr="00B225A8" w14:paraId="0CB0E20D" w14:textId="77777777" w:rsidTr="003742E3">
        <w:tc>
          <w:tcPr>
            <w:tcW w:w="1755" w:type="dxa"/>
          </w:tcPr>
          <w:p w14:paraId="03D5EE40" w14:textId="77777777" w:rsidR="003742E3" w:rsidRPr="00B225A8" w:rsidRDefault="003742E3" w:rsidP="008D16B8">
            <w:pPr>
              <w:pStyle w:val="Glava"/>
              <w:tabs>
                <w:tab w:val="clear" w:pos="4536"/>
                <w:tab w:val="clear" w:pos="9072"/>
              </w:tabs>
              <w:jc w:val="both"/>
              <w:rPr>
                <w:i w:val="0"/>
                <w:sz w:val="18"/>
                <w:szCs w:val="18"/>
              </w:rPr>
            </w:pPr>
          </w:p>
        </w:tc>
        <w:tc>
          <w:tcPr>
            <w:tcW w:w="2268" w:type="dxa"/>
          </w:tcPr>
          <w:p w14:paraId="4121BC75" w14:textId="77777777" w:rsidR="003742E3" w:rsidRPr="00B225A8" w:rsidRDefault="003742E3" w:rsidP="008D16B8">
            <w:pPr>
              <w:pStyle w:val="Glava"/>
              <w:tabs>
                <w:tab w:val="clear" w:pos="4536"/>
                <w:tab w:val="clear" w:pos="9072"/>
              </w:tabs>
              <w:jc w:val="both"/>
              <w:rPr>
                <w:i w:val="0"/>
                <w:sz w:val="18"/>
                <w:szCs w:val="18"/>
              </w:rPr>
            </w:pPr>
          </w:p>
        </w:tc>
        <w:tc>
          <w:tcPr>
            <w:tcW w:w="1703" w:type="dxa"/>
          </w:tcPr>
          <w:p w14:paraId="4647989D" w14:textId="77777777" w:rsidR="003742E3" w:rsidRPr="00B225A8" w:rsidRDefault="003742E3" w:rsidP="008D16B8">
            <w:pPr>
              <w:pStyle w:val="Glava"/>
              <w:tabs>
                <w:tab w:val="clear" w:pos="4536"/>
                <w:tab w:val="clear" w:pos="9072"/>
              </w:tabs>
              <w:jc w:val="both"/>
              <w:rPr>
                <w:i w:val="0"/>
                <w:sz w:val="18"/>
                <w:szCs w:val="18"/>
              </w:rPr>
            </w:pPr>
          </w:p>
        </w:tc>
        <w:tc>
          <w:tcPr>
            <w:tcW w:w="1699" w:type="dxa"/>
          </w:tcPr>
          <w:p w14:paraId="43B69D25" w14:textId="77777777" w:rsidR="003742E3" w:rsidRPr="00B225A8" w:rsidRDefault="003742E3" w:rsidP="008D16B8">
            <w:pPr>
              <w:pStyle w:val="Glava"/>
              <w:tabs>
                <w:tab w:val="clear" w:pos="4536"/>
                <w:tab w:val="clear" w:pos="9072"/>
              </w:tabs>
              <w:jc w:val="both"/>
              <w:rPr>
                <w:i w:val="0"/>
                <w:sz w:val="18"/>
                <w:szCs w:val="18"/>
              </w:rPr>
            </w:pPr>
          </w:p>
        </w:tc>
        <w:tc>
          <w:tcPr>
            <w:tcW w:w="1575" w:type="dxa"/>
          </w:tcPr>
          <w:p w14:paraId="4BDD8884" w14:textId="77777777" w:rsidR="003742E3" w:rsidRPr="00B225A8" w:rsidRDefault="003742E3" w:rsidP="008D16B8">
            <w:pPr>
              <w:pStyle w:val="Glava"/>
              <w:tabs>
                <w:tab w:val="clear" w:pos="4536"/>
                <w:tab w:val="clear" w:pos="9072"/>
              </w:tabs>
              <w:jc w:val="both"/>
              <w:rPr>
                <w:i w:val="0"/>
                <w:sz w:val="18"/>
                <w:szCs w:val="18"/>
              </w:rPr>
            </w:pPr>
          </w:p>
          <w:p w14:paraId="0CCB1389" w14:textId="77777777" w:rsidR="003742E3" w:rsidRPr="00B225A8" w:rsidRDefault="003742E3" w:rsidP="008D16B8">
            <w:pPr>
              <w:pStyle w:val="Glava"/>
              <w:tabs>
                <w:tab w:val="clear" w:pos="4536"/>
                <w:tab w:val="clear" w:pos="9072"/>
              </w:tabs>
              <w:jc w:val="both"/>
              <w:rPr>
                <w:i w:val="0"/>
                <w:sz w:val="18"/>
                <w:szCs w:val="18"/>
              </w:rPr>
            </w:pPr>
          </w:p>
          <w:p w14:paraId="65B9319B" w14:textId="77777777" w:rsidR="003742E3" w:rsidRPr="00B225A8" w:rsidRDefault="003742E3" w:rsidP="008D16B8">
            <w:pPr>
              <w:pStyle w:val="Glava"/>
              <w:tabs>
                <w:tab w:val="clear" w:pos="4536"/>
                <w:tab w:val="clear" w:pos="9072"/>
              </w:tabs>
              <w:jc w:val="both"/>
              <w:rPr>
                <w:i w:val="0"/>
                <w:sz w:val="18"/>
                <w:szCs w:val="18"/>
              </w:rPr>
            </w:pPr>
          </w:p>
        </w:tc>
      </w:tr>
      <w:tr w:rsidR="003742E3" w:rsidRPr="00B225A8" w14:paraId="0EAF2A18" w14:textId="77777777" w:rsidTr="003742E3">
        <w:tc>
          <w:tcPr>
            <w:tcW w:w="1755" w:type="dxa"/>
          </w:tcPr>
          <w:p w14:paraId="78DCBEEC" w14:textId="77777777" w:rsidR="003742E3" w:rsidRPr="00B225A8" w:rsidRDefault="003742E3" w:rsidP="008D16B8">
            <w:pPr>
              <w:pStyle w:val="Glava"/>
              <w:tabs>
                <w:tab w:val="clear" w:pos="4536"/>
                <w:tab w:val="clear" w:pos="9072"/>
              </w:tabs>
              <w:jc w:val="both"/>
              <w:rPr>
                <w:i w:val="0"/>
                <w:sz w:val="18"/>
                <w:szCs w:val="18"/>
              </w:rPr>
            </w:pPr>
          </w:p>
        </w:tc>
        <w:tc>
          <w:tcPr>
            <w:tcW w:w="2268" w:type="dxa"/>
          </w:tcPr>
          <w:p w14:paraId="47955866" w14:textId="77777777" w:rsidR="003742E3" w:rsidRPr="00B225A8" w:rsidRDefault="003742E3" w:rsidP="008D16B8">
            <w:pPr>
              <w:pStyle w:val="Glava"/>
              <w:tabs>
                <w:tab w:val="clear" w:pos="4536"/>
                <w:tab w:val="clear" w:pos="9072"/>
              </w:tabs>
              <w:jc w:val="both"/>
              <w:rPr>
                <w:i w:val="0"/>
                <w:sz w:val="18"/>
                <w:szCs w:val="18"/>
              </w:rPr>
            </w:pPr>
          </w:p>
        </w:tc>
        <w:tc>
          <w:tcPr>
            <w:tcW w:w="1703" w:type="dxa"/>
          </w:tcPr>
          <w:p w14:paraId="476D13DA" w14:textId="77777777" w:rsidR="003742E3" w:rsidRPr="00B225A8" w:rsidRDefault="003742E3" w:rsidP="008D16B8">
            <w:pPr>
              <w:pStyle w:val="Glava"/>
              <w:tabs>
                <w:tab w:val="clear" w:pos="4536"/>
                <w:tab w:val="clear" w:pos="9072"/>
              </w:tabs>
              <w:jc w:val="both"/>
              <w:rPr>
                <w:i w:val="0"/>
                <w:sz w:val="18"/>
                <w:szCs w:val="18"/>
              </w:rPr>
            </w:pPr>
          </w:p>
        </w:tc>
        <w:tc>
          <w:tcPr>
            <w:tcW w:w="1699" w:type="dxa"/>
          </w:tcPr>
          <w:p w14:paraId="3E9F6105" w14:textId="77777777" w:rsidR="003742E3" w:rsidRPr="00B225A8" w:rsidRDefault="003742E3" w:rsidP="008D16B8">
            <w:pPr>
              <w:pStyle w:val="Glava"/>
              <w:tabs>
                <w:tab w:val="clear" w:pos="4536"/>
                <w:tab w:val="clear" w:pos="9072"/>
              </w:tabs>
              <w:jc w:val="both"/>
              <w:rPr>
                <w:i w:val="0"/>
                <w:sz w:val="18"/>
                <w:szCs w:val="18"/>
              </w:rPr>
            </w:pPr>
          </w:p>
        </w:tc>
        <w:tc>
          <w:tcPr>
            <w:tcW w:w="1575" w:type="dxa"/>
          </w:tcPr>
          <w:p w14:paraId="290B3704" w14:textId="77777777" w:rsidR="003742E3" w:rsidRPr="00B225A8" w:rsidRDefault="003742E3" w:rsidP="008D16B8">
            <w:pPr>
              <w:pStyle w:val="Glava"/>
              <w:tabs>
                <w:tab w:val="clear" w:pos="4536"/>
                <w:tab w:val="clear" w:pos="9072"/>
              </w:tabs>
              <w:jc w:val="both"/>
              <w:rPr>
                <w:i w:val="0"/>
                <w:sz w:val="18"/>
                <w:szCs w:val="18"/>
              </w:rPr>
            </w:pPr>
          </w:p>
          <w:p w14:paraId="2E4A51F8" w14:textId="77777777" w:rsidR="003742E3" w:rsidRPr="00B225A8" w:rsidRDefault="003742E3" w:rsidP="008D16B8">
            <w:pPr>
              <w:pStyle w:val="Glava"/>
              <w:tabs>
                <w:tab w:val="clear" w:pos="4536"/>
                <w:tab w:val="clear" w:pos="9072"/>
              </w:tabs>
              <w:jc w:val="both"/>
              <w:rPr>
                <w:i w:val="0"/>
                <w:sz w:val="18"/>
                <w:szCs w:val="18"/>
              </w:rPr>
            </w:pPr>
          </w:p>
          <w:p w14:paraId="743775CD" w14:textId="77777777" w:rsidR="003742E3" w:rsidRPr="00B225A8" w:rsidRDefault="003742E3" w:rsidP="008D16B8">
            <w:pPr>
              <w:pStyle w:val="Glava"/>
              <w:tabs>
                <w:tab w:val="clear" w:pos="4536"/>
                <w:tab w:val="clear" w:pos="9072"/>
              </w:tabs>
              <w:jc w:val="both"/>
              <w:rPr>
                <w:i w:val="0"/>
                <w:sz w:val="18"/>
                <w:szCs w:val="18"/>
              </w:rPr>
            </w:pPr>
          </w:p>
        </w:tc>
      </w:tr>
      <w:tr w:rsidR="003742E3" w:rsidRPr="00B225A8" w14:paraId="4F7C75CE" w14:textId="77777777" w:rsidTr="003742E3">
        <w:tc>
          <w:tcPr>
            <w:tcW w:w="1755" w:type="dxa"/>
          </w:tcPr>
          <w:p w14:paraId="70EE8E7E" w14:textId="77777777" w:rsidR="003742E3" w:rsidRPr="00B225A8" w:rsidRDefault="003742E3" w:rsidP="008D16B8">
            <w:pPr>
              <w:pStyle w:val="Glava"/>
              <w:tabs>
                <w:tab w:val="clear" w:pos="4536"/>
                <w:tab w:val="clear" w:pos="9072"/>
              </w:tabs>
              <w:jc w:val="both"/>
              <w:rPr>
                <w:i w:val="0"/>
                <w:sz w:val="18"/>
                <w:szCs w:val="18"/>
              </w:rPr>
            </w:pPr>
          </w:p>
        </w:tc>
        <w:tc>
          <w:tcPr>
            <w:tcW w:w="2268" w:type="dxa"/>
          </w:tcPr>
          <w:p w14:paraId="0ADD6552" w14:textId="77777777" w:rsidR="003742E3" w:rsidRPr="00B225A8" w:rsidRDefault="003742E3" w:rsidP="008D16B8">
            <w:pPr>
              <w:pStyle w:val="Glava"/>
              <w:tabs>
                <w:tab w:val="clear" w:pos="4536"/>
                <w:tab w:val="clear" w:pos="9072"/>
              </w:tabs>
              <w:jc w:val="both"/>
              <w:rPr>
                <w:i w:val="0"/>
                <w:sz w:val="18"/>
                <w:szCs w:val="18"/>
              </w:rPr>
            </w:pPr>
          </w:p>
        </w:tc>
        <w:tc>
          <w:tcPr>
            <w:tcW w:w="1703" w:type="dxa"/>
          </w:tcPr>
          <w:p w14:paraId="6A84C3D8" w14:textId="77777777" w:rsidR="003742E3" w:rsidRPr="00B225A8" w:rsidRDefault="003742E3" w:rsidP="008D16B8">
            <w:pPr>
              <w:pStyle w:val="Glava"/>
              <w:tabs>
                <w:tab w:val="clear" w:pos="4536"/>
                <w:tab w:val="clear" w:pos="9072"/>
              </w:tabs>
              <w:jc w:val="both"/>
              <w:rPr>
                <w:i w:val="0"/>
                <w:sz w:val="18"/>
                <w:szCs w:val="18"/>
              </w:rPr>
            </w:pPr>
          </w:p>
        </w:tc>
        <w:tc>
          <w:tcPr>
            <w:tcW w:w="1699" w:type="dxa"/>
          </w:tcPr>
          <w:p w14:paraId="025A1322" w14:textId="77777777" w:rsidR="003742E3" w:rsidRPr="00B225A8" w:rsidRDefault="003742E3" w:rsidP="008D16B8">
            <w:pPr>
              <w:pStyle w:val="Glava"/>
              <w:tabs>
                <w:tab w:val="clear" w:pos="4536"/>
                <w:tab w:val="clear" w:pos="9072"/>
              </w:tabs>
              <w:jc w:val="both"/>
              <w:rPr>
                <w:i w:val="0"/>
                <w:sz w:val="18"/>
                <w:szCs w:val="18"/>
              </w:rPr>
            </w:pPr>
          </w:p>
        </w:tc>
        <w:tc>
          <w:tcPr>
            <w:tcW w:w="1575" w:type="dxa"/>
          </w:tcPr>
          <w:p w14:paraId="1ACFFD54" w14:textId="77777777" w:rsidR="003742E3" w:rsidRPr="00B225A8" w:rsidRDefault="003742E3" w:rsidP="008D16B8">
            <w:pPr>
              <w:pStyle w:val="Glava"/>
              <w:tabs>
                <w:tab w:val="clear" w:pos="4536"/>
                <w:tab w:val="clear" w:pos="9072"/>
              </w:tabs>
              <w:jc w:val="both"/>
              <w:rPr>
                <w:i w:val="0"/>
                <w:sz w:val="18"/>
                <w:szCs w:val="18"/>
              </w:rPr>
            </w:pPr>
          </w:p>
          <w:p w14:paraId="3836517D" w14:textId="77777777" w:rsidR="003742E3" w:rsidRPr="00B225A8" w:rsidRDefault="003742E3" w:rsidP="008D16B8">
            <w:pPr>
              <w:pStyle w:val="Glava"/>
              <w:tabs>
                <w:tab w:val="clear" w:pos="4536"/>
                <w:tab w:val="clear" w:pos="9072"/>
              </w:tabs>
              <w:jc w:val="both"/>
              <w:rPr>
                <w:i w:val="0"/>
                <w:sz w:val="18"/>
                <w:szCs w:val="18"/>
              </w:rPr>
            </w:pPr>
          </w:p>
          <w:p w14:paraId="16E0F750" w14:textId="77777777" w:rsidR="003742E3" w:rsidRPr="00B225A8" w:rsidRDefault="003742E3" w:rsidP="008D16B8">
            <w:pPr>
              <w:pStyle w:val="Glava"/>
              <w:tabs>
                <w:tab w:val="clear" w:pos="4536"/>
                <w:tab w:val="clear" w:pos="9072"/>
              </w:tabs>
              <w:jc w:val="both"/>
              <w:rPr>
                <w:i w:val="0"/>
                <w:sz w:val="18"/>
                <w:szCs w:val="18"/>
              </w:rPr>
            </w:pPr>
          </w:p>
        </w:tc>
      </w:tr>
    </w:tbl>
    <w:p w14:paraId="74C02D16" w14:textId="77777777" w:rsidR="009A13B4" w:rsidRPr="0022154A" w:rsidRDefault="009A13B4" w:rsidP="009A13B4">
      <w:pPr>
        <w:pStyle w:val="Glava"/>
        <w:tabs>
          <w:tab w:val="clear" w:pos="4536"/>
          <w:tab w:val="clear" w:pos="9072"/>
        </w:tabs>
        <w:ind w:left="1080"/>
        <w:jc w:val="both"/>
        <w:rPr>
          <w:i w:val="0"/>
          <w:sz w:val="22"/>
          <w:szCs w:val="22"/>
        </w:rPr>
      </w:pPr>
    </w:p>
    <w:p w14:paraId="0B8E8940" w14:textId="77777777" w:rsidR="009A13B4" w:rsidRPr="0022154A" w:rsidRDefault="009A13B4" w:rsidP="009A13B4">
      <w:pPr>
        <w:pStyle w:val="Glava"/>
        <w:tabs>
          <w:tab w:val="clear" w:pos="4536"/>
          <w:tab w:val="clear" w:pos="9072"/>
        </w:tabs>
        <w:ind w:left="1080"/>
        <w:jc w:val="both"/>
        <w:rPr>
          <w:i w:val="0"/>
          <w:sz w:val="22"/>
          <w:szCs w:val="22"/>
        </w:rPr>
      </w:pPr>
    </w:p>
    <w:p w14:paraId="76341139" w14:textId="77777777"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4685A1A8" w14:textId="77777777" w:rsidR="009A13B4" w:rsidRPr="0022154A" w:rsidRDefault="009A13B4" w:rsidP="009A13B4">
      <w:pPr>
        <w:pStyle w:val="Glava"/>
        <w:tabs>
          <w:tab w:val="clear" w:pos="4536"/>
          <w:tab w:val="clear" w:pos="9072"/>
        </w:tabs>
        <w:ind w:left="1080"/>
        <w:jc w:val="both"/>
        <w:rPr>
          <w:i w:val="0"/>
          <w:sz w:val="22"/>
          <w:szCs w:val="22"/>
        </w:rPr>
      </w:pPr>
    </w:p>
    <w:p w14:paraId="0F977DE1" w14:textId="77777777" w:rsidR="009A13B4" w:rsidRPr="0022154A" w:rsidRDefault="009A13B4" w:rsidP="009A13B4">
      <w:pPr>
        <w:pStyle w:val="Glava"/>
        <w:tabs>
          <w:tab w:val="clear" w:pos="4536"/>
          <w:tab w:val="clear" w:pos="9072"/>
        </w:tabs>
        <w:ind w:left="1080"/>
        <w:jc w:val="both"/>
        <w:rPr>
          <w:i w:val="0"/>
          <w:sz w:val="22"/>
          <w:szCs w:val="22"/>
        </w:rPr>
      </w:pPr>
    </w:p>
    <w:p w14:paraId="41C4DE08" w14:textId="77777777" w:rsidR="009A13B4" w:rsidRPr="0022154A" w:rsidRDefault="009A13B4" w:rsidP="009A13B4">
      <w:pPr>
        <w:pStyle w:val="Glava"/>
        <w:tabs>
          <w:tab w:val="clear" w:pos="4536"/>
          <w:tab w:val="clear" w:pos="9072"/>
        </w:tabs>
        <w:ind w:left="1080"/>
        <w:jc w:val="both"/>
        <w:rPr>
          <w:i w:val="0"/>
          <w:sz w:val="22"/>
          <w:szCs w:val="22"/>
        </w:rPr>
      </w:pPr>
    </w:p>
    <w:p w14:paraId="3886A2B6" w14:textId="77777777" w:rsidR="009A13B4" w:rsidRPr="0022154A" w:rsidRDefault="009A13B4" w:rsidP="009A13B4">
      <w:pPr>
        <w:pStyle w:val="Glava"/>
        <w:tabs>
          <w:tab w:val="clear" w:pos="4536"/>
          <w:tab w:val="clear" w:pos="9072"/>
        </w:tabs>
        <w:ind w:left="1080"/>
        <w:jc w:val="both"/>
        <w:rPr>
          <w:i w:val="0"/>
          <w:sz w:val="22"/>
          <w:szCs w:val="22"/>
        </w:rPr>
      </w:pPr>
    </w:p>
    <w:p w14:paraId="201CF6BD" w14:textId="77777777" w:rsidR="009A13B4" w:rsidRPr="006E13E4" w:rsidRDefault="00517A3E" w:rsidP="009A13B4">
      <w:pPr>
        <w:pStyle w:val="Glava"/>
        <w:tabs>
          <w:tab w:val="clear" w:pos="4536"/>
          <w:tab w:val="clear" w:pos="9072"/>
        </w:tabs>
        <w:ind w:left="1080"/>
        <w:jc w:val="both"/>
        <w:rPr>
          <w:b/>
          <w:i w:val="0"/>
          <w:sz w:val="22"/>
          <w:szCs w:val="22"/>
        </w:rPr>
      </w:pPr>
      <w:r w:rsidRPr="006E13E4">
        <w:rPr>
          <w:b/>
          <w:i w:val="0"/>
          <w:sz w:val="18"/>
          <w:szCs w:val="18"/>
        </w:rPr>
        <w:t>Obrazec se predloži ob prijavi!</w:t>
      </w:r>
    </w:p>
    <w:p w14:paraId="1232633D" w14:textId="77777777" w:rsidR="009A13B4" w:rsidRPr="0022154A" w:rsidRDefault="009A13B4" w:rsidP="009A13B4">
      <w:pPr>
        <w:pStyle w:val="Glava"/>
        <w:tabs>
          <w:tab w:val="clear" w:pos="4536"/>
          <w:tab w:val="clear" w:pos="9072"/>
        </w:tabs>
        <w:jc w:val="both"/>
        <w:rPr>
          <w:i w:val="0"/>
          <w:sz w:val="22"/>
          <w:szCs w:val="22"/>
        </w:rPr>
      </w:pPr>
    </w:p>
    <w:p w14:paraId="3215E5F1" w14:textId="77777777" w:rsidR="00277AD1" w:rsidRDefault="00277AD1" w:rsidP="00FE3CF1">
      <w:pPr>
        <w:pStyle w:val="Glava"/>
        <w:tabs>
          <w:tab w:val="clear" w:pos="4536"/>
          <w:tab w:val="clear" w:pos="9072"/>
        </w:tabs>
        <w:ind w:left="1080"/>
        <w:jc w:val="both"/>
        <w:rPr>
          <w:i w:val="0"/>
          <w:sz w:val="22"/>
          <w:szCs w:val="22"/>
        </w:rPr>
      </w:pPr>
    </w:p>
    <w:p w14:paraId="0D230CAB" w14:textId="77777777" w:rsidR="00277AD1" w:rsidRDefault="00277AD1" w:rsidP="00FE3CF1">
      <w:pPr>
        <w:pStyle w:val="Glava"/>
        <w:tabs>
          <w:tab w:val="clear" w:pos="4536"/>
          <w:tab w:val="clear" w:pos="9072"/>
        </w:tabs>
        <w:ind w:left="1080"/>
        <w:jc w:val="right"/>
        <w:rPr>
          <w:i w:val="0"/>
          <w:sz w:val="22"/>
          <w:szCs w:val="22"/>
        </w:rPr>
      </w:pPr>
    </w:p>
    <w:p w14:paraId="14A9C5DA" w14:textId="77777777" w:rsidR="00FE3CF1" w:rsidRPr="0079325B" w:rsidRDefault="00FE3CF1" w:rsidP="00FE3CF1">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D20A28">
        <w:rPr>
          <w:b/>
          <w:i w:val="0"/>
          <w:sz w:val="22"/>
          <w:szCs w:val="22"/>
        </w:rPr>
        <w:t>4</w:t>
      </w:r>
      <w:r w:rsidRPr="0079325B">
        <w:rPr>
          <w:b/>
          <w:i w:val="0"/>
          <w:sz w:val="22"/>
          <w:szCs w:val="22"/>
        </w:rPr>
        <w:t>/1</w:t>
      </w:r>
    </w:p>
    <w:p w14:paraId="50180BD8" w14:textId="77777777" w:rsidR="00FE3CF1" w:rsidRPr="0079325B" w:rsidRDefault="005225D2" w:rsidP="00FE3CF1">
      <w:pPr>
        <w:ind w:left="1080"/>
        <w:jc w:val="right"/>
        <w:rPr>
          <w:i w:val="0"/>
          <w:sz w:val="22"/>
          <w:szCs w:val="22"/>
        </w:rPr>
      </w:pPr>
      <w:r>
        <w:rPr>
          <w:i w:val="0"/>
          <w:sz w:val="22"/>
          <w:szCs w:val="22"/>
        </w:rPr>
        <w:t>R</w:t>
      </w:r>
      <w:r w:rsidR="00FE3CF1" w:rsidRPr="0079325B">
        <w:rPr>
          <w:i w:val="0"/>
          <w:sz w:val="22"/>
          <w:szCs w:val="22"/>
        </w:rPr>
        <w:t>eferenčn</w:t>
      </w:r>
      <w:r>
        <w:rPr>
          <w:i w:val="0"/>
          <w:sz w:val="22"/>
          <w:szCs w:val="22"/>
        </w:rPr>
        <w:t>o</w:t>
      </w:r>
      <w:r w:rsidR="00FE3CF1" w:rsidRPr="0079325B">
        <w:rPr>
          <w:i w:val="0"/>
          <w:sz w:val="22"/>
          <w:szCs w:val="22"/>
        </w:rPr>
        <w:t xml:space="preserve"> </w:t>
      </w:r>
      <w:r>
        <w:rPr>
          <w:i w:val="0"/>
          <w:sz w:val="22"/>
          <w:szCs w:val="22"/>
        </w:rPr>
        <w:t>potrdilo</w:t>
      </w:r>
    </w:p>
    <w:p w14:paraId="458B3A88" w14:textId="77777777" w:rsidR="00FE3CF1" w:rsidRPr="0079325B" w:rsidRDefault="00FE3CF1" w:rsidP="00FE3CF1">
      <w:pPr>
        <w:pStyle w:val="Napis"/>
        <w:ind w:left="1080"/>
        <w:jc w:val="left"/>
        <w:rPr>
          <w:szCs w:val="22"/>
        </w:rPr>
      </w:pPr>
    </w:p>
    <w:p w14:paraId="09513DD0" w14:textId="77777777" w:rsidR="001C1F1C" w:rsidRPr="0079325B" w:rsidRDefault="001C1F1C" w:rsidP="001C1F1C">
      <w:pPr>
        <w:pStyle w:val="Napis"/>
        <w:ind w:left="1080"/>
        <w:jc w:val="left"/>
        <w:rPr>
          <w:szCs w:val="22"/>
        </w:rPr>
      </w:pPr>
      <w:r w:rsidRPr="0079325B">
        <w:rPr>
          <w:szCs w:val="22"/>
        </w:rPr>
        <w:t>Potrditev referenc s strani posameznih naročnikov</w:t>
      </w:r>
    </w:p>
    <w:p w14:paraId="0CBD1634" w14:textId="77777777" w:rsidR="001C1F1C" w:rsidRPr="0079325B" w:rsidRDefault="001C1F1C" w:rsidP="001C1F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4D0980DD" w14:textId="77777777" w:rsidR="001C1F1C" w:rsidRPr="0079325B" w:rsidRDefault="001C1F1C" w:rsidP="001C1F1C">
      <w:pPr>
        <w:ind w:left="1080"/>
        <w:rPr>
          <w:i w:val="0"/>
          <w:sz w:val="22"/>
          <w:szCs w:val="22"/>
        </w:rPr>
      </w:pPr>
      <w:r w:rsidRPr="0079325B">
        <w:rPr>
          <w:i w:val="0"/>
          <w:sz w:val="22"/>
          <w:szCs w:val="22"/>
        </w:rPr>
        <w:t>……………………………………………………………………….......………....…..............</w:t>
      </w:r>
    </w:p>
    <w:p w14:paraId="00A16C11" w14:textId="77777777" w:rsidR="001C1F1C" w:rsidRPr="0079325B" w:rsidRDefault="001C1F1C" w:rsidP="001C1F1C">
      <w:pPr>
        <w:ind w:left="1080"/>
        <w:rPr>
          <w:i w:val="0"/>
          <w:sz w:val="22"/>
          <w:szCs w:val="22"/>
        </w:rPr>
      </w:pPr>
      <w:r w:rsidRPr="0079325B">
        <w:rPr>
          <w:i w:val="0"/>
          <w:sz w:val="22"/>
          <w:szCs w:val="22"/>
        </w:rPr>
        <w:t>....................................................................................................………............………..............</w:t>
      </w:r>
    </w:p>
    <w:p w14:paraId="4BBB6A1E" w14:textId="77777777" w:rsidR="001C1F1C" w:rsidRPr="0079325B" w:rsidRDefault="001C1F1C" w:rsidP="001C1F1C">
      <w:pPr>
        <w:ind w:left="1080"/>
        <w:rPr>
          <w:i w:val="0"/>
          <w:sz w:val="22"/>
          <w:szCs w:val="22"/>
        </w:rPr>
      </w:pPr>
    </w:p>
    <w:p w14:paraId="6FE2E59A" w14:textId="4047903E" w:rsidR="001C1F1C" w:rsidRPr="00144778" w:rsidRDefault="001C1F1C" w:rsidP="004E6E7F">
      <w:pPr>
        <w:ind w:left="1080"/>
        <w:jc w:val="both"/>
        <w:rPr>
          <w:i w:val="0"/>
          <w:sz w:val="16"/>
          <w:szCs w:val="16"/>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6E13E4">
        <w:rPr>
          <w:i w:val="0"/>
          <w:sz w:val="22"/>
          <w:szCs w:val="22"/>
        </w:rPr>
        <w:t>7560-</w:t>
      </w:r>
      <w:r w:rsidR="003742E3">
        <w:rPr>
          <w:i w:val="0"/>
          <w:sz w:val="22"/>
          <w:szCs w:val="22"/>
        </w:rPr>
        <w:t>20</w:t>
      </w:r>
      <w:r w:rsidR="006E13E4">
        <w:rPr>
          <w:i w:val="0"/>
          <w:sz w:val="22"/>
          <w:szCs w:val="22"/>
        </w:rPr>
        <w:t>-2200</w:t>
      </w:r>
      <w:r w:rsidR="003742E3">
        <w:rPr>
          <w:i w:val="0"/>
          <w:sz w:val="22"/>
          <w:szCs w:val="22"/>
        </w:rPr>
        <w:t>01</w:t>
      </w:r>
      <w:r w:rsidR="006E13E4">
        <w:rPr>
          <w:i w:val="0"/>
          <w:sz w:val="22"/>
          <w:szCs w:val="22"/>
        </w:rPr>
        <w:t xml:space="preserve"> -</w:t>
      </w:r>
      <w:r w:rsidR="00214E01" w:rsidRPr="006E13E4">
        <w:rPr>
          <w:i w:val="0"/>
          <w:sz w:val="22"/>
          <w:szCs w:val="22"/>
        </w:rPr>
        <w:t xml:space="preserve"> </w:t>
      </w:r>
      <w:r w:rsidR="00FD6B0D" w:rsidRPr="003742E3">
        <w:rPr>
          <w:i w:val="0"/>
          <w:sz w:val="22"/>
          <w:szCs w:val="22"/>
        </w:rPr>
        <w:t>Rekonstrukcija Šentjakobskega odra</w:t>
      </w:r>
      <w:r w:rsidR="00214E01" w:rsidRPr="00214E01">
        <w:rPr>
          <w:i w:val="0"/>
          <w:sz w:val="22"/>
          <w:szCs w:val="22"/>
        </w:rPr>
        <w:t>«</w:t>
      </w:r>
    </w:p>
    <w:p w14:paraId="6E8F2F0B" w14:textId="77777777" w:rsidR="00F414D6" w:rsidRDefault="00F414D6" w:rsidP="001C1F1C">
      <w:pPr>
        <w:ind w:left="1080"/>
        <w:jc w:val="center"/>
        <w:rPr>
          <w:b/>
          <w:i w:val="0"/>
          <w:szCs w:val="24"/>
          <w:u w:val="single"/>
        </w:rPr>
      </w:pPr>
    </w:p>
    <w:p w14:paraId="060C9AA2" w14:textId="77777777" w:rsidR="001C1F1C" w:rsidRPr="00021AC4" w:rsidRDefault="001C1F1C" w:rsidP="001C1F1C">
      <w:pPr>
        <w:ind w:left="1080"/>
        <w:jc w:val="center"/>
        <w:rPr>
          <w:b/>
          <w:i w:val="0"/>
          <w:szCs w:val="24"/>
          <w:u w:val="single"/>
        </w:rPr>
      </w:pPr>
      <w:r w:rsidRPr="00021AC4">
        <w:rPr>
          <w:b/>
          <w:i w:val="0"/>
          <w:szCs w:val="24"/>
          <w:u w:val="single"/>
        </w:rPr>
        <w:t>POTRJUJEMO</w:t>
      </w:r>
    </w:p>
    <w:p w14:paraId="2C94E00A" w14:textId="77777777" w:rsidR="001C1F1C" w:rsidRPr="00144778" w:rsidRDefault="001C1F1C" w:rsidP="001C1F1C">
      <w:pPr>
        <w:ind w:left="1080"/>
        <w:rPr>
          <w:i w:val="0"/>
          <w:sz w:val="16"/>
          <w:szCs w:val="16"/>
          <w:u w:val="single"/>
        </w:rPr>
      </w:pPr>
    </w:p>
    <w:p w14:paraId="1ACC48C3" w14:textId="7497B6F5" w:rsidR="009A13B4" w:rsidRPr="00C914F0" w:rsidRDefault="009A13B4" w:rsidP="00E420EB">
      <w:pPr>
        <w:pStyle w:val="Odstavekseznama"/>
        <w:ind w:left="1056"/>
        <w:jc w:val="both"/>
        <w:rPr>
          <w:i w:val="0"/>
          <w:sz w:val="22"/>
          <w:szCs w:val="22"/>
        </w:rPr>
      </w:pPr>
      <w:r w:rsidRPr="00FA3117">
        <w:rPr>
          <w:i w:val="0"/>
          <w:sz w:val="22"/>
          <w:szCs w:val="22"/>
        </w:rPr>
        <w:t>da je gospodarski subjekt v obdobju</w:t>
      </w:r>
      <w:r w:rsidRPr="00C914F0">
        <w:rPr>
          <w:i w:val="0"/>
          <w:sz w:val="22"/>
          <w:szCs w:val="22"/>
        </w:rPr>
        <w:t xml:space="preserve"> </w:t>
      </w:r>
      <w:r w:rsidR="00E420EB" w:rsidRPr="00C914F0">
        <w:rPr>
          <w:i w:val="0"/>
          <w:sz w:val="22"/>
          <w:szCs w:val="22"/>
        </w:rPr>
        <w:t xml:space="preserve"> od 1.1.2009 kvalitetno, strokovno in v skladu s pogodbenimi določili, uspešno izvedel novogradnjo ali rekonstrukcijo vsaj 2 objektov visokih gradenj, iz Uredbe o razvrščanju objektov klasifikacije 122, 123 in 126 in za katera je bilo pridobljeno gradbeno in uporabno dovoljenje. Vrednost GOI del posameznega objekta  je  bila najmanj 1.500.000 EUR brez DDV.</w:t>
      </w:r>
    </w:p>
    <w:p w14:paraId="7B52D26E" w14:textId="6CAFECFB" w:rsidR="00E420EB" w:rsidRDefault="00E420EB" w:rsidP="00E420EB">
      <w:pPr>
        <w:pStyle w:val="Odstavekseznama"/>
        <w:ind w:left="1056"/>
        <w:jc w:val="both"/>
        <w:rPr>
          <w:i w:val="0"/>
          <w:sz w:val="20"/>
        </w:rPr>
      </w:pPr>
    </w:p>
    <w:p w14:paraId="34235438" w14:textId="77777777" w:rsidR="00E420EB" w:rsidRPr="0022154A" w:rsidRDefault="00E420EB" w:rsidP="00E420EB">
      <w:pPr>
        <w:pStyle w:val="Odstavekseznama"/>
        <w:ind w:left="1056"/>
        <w:jc w:val="both"/>
        <w:rPr>
          <w:i w:val="0"/>
          <w:sz w:val="22"/>
          <w:szCs w:val="22"/>
        </w:rPr>
      </w:pPr>
    </w:p>
    <w:tbl>
      <w:tblPr>
        <w:tblW w:w="8843" w:type="dxa"/>
        <w:tblInd w:w="1188" w:type="dxa"/>
        <w:tblLook w:val="01E0" w:firstRow="1" w:lastRow="1" w:firstColumn="1" w:lastColumn="1" w:noHBand="0" w:noVBand="0"/>
      </w:tblPr>
      <w:tblGrid>
        <w:gridCol w:w="2606"/>
        <w:gridCol w:w="6237"/>
      </w:tblGrid>
      <w:tr w:rsidR="009A13B4" w:rsidRPr="0022154A" w14:paraId="145D921E" w14:textId="77777777" w:rsidTr="008D16B8">
        <w:tc>
          <w:tcPr>
            <w:tcW w:w="2606" w:type="dxa"/>
          </w:tcPr>
          <w:p w14:paraId="2A1017FD" w14:textId="77777777" w:rsidR="009A13B4" w:rsidRPr="0022154A" w:rsidRDefault="009A13B4" w:rsidP="008D16B8">
            <w:pPr>
              <w:rPr>
                <w:i w:val="0"/>
                <w:sz w:val="22"/>
                <w:szCs w:val="22"/>
              </w:rPr>
            </w:pPr>
            <w:r w:rsidRPr="0022154A">
              <w:rPr>
                <w:i w:val="0"/>
                <w:sz w:val="22"/>
                <w:szCs w:val="22"/>
              </w:rPr>
              <w:t>Naziv objekta in klasifikacija objekta:</w:t>
            </w:r>
          </w:p>
        </w:tc>
        <w:tc>
          <w:tcPr>
            <w:tcW w:w="6237" w:type="dxa"/>
            <w:tcBorders>
              <w:bottom w:val="single" w:sz="4" w:space="0" w:color="auto"/>
            </w:tcBorders>
          </w:tcPr>
          <w:p w14:paraId="467512C3" w14:textId="77777777" w:rsidR="009A13B4" w:rsidRPr="0022154A" w:rsidRDefault="009A13B4" w:rsidP="008D16B8">
            <w:pPr>
              <w:rPr>
                <w:i w:val="0"/>
                <w:sz w:val="22"/>
                <w:szCs w:val="22"/>
              </w:rPr>
            </w:pPr>
          </w:p>
        </w:tc>
      </w:tr>
      <w:tr w:rsidR="009A13B4" w:rsidRPr="0022154A" w14:paraId="58CB0E68" w14:textId="77777777" w:rsidTr="008D16B8">
        <w:tc>
          <w:tcPr>
            <w:tcW w:w="2606" w:type="dxa"/>
          </w:tcPr>
          <w:p w14:paraId="64BB431E" w14:textId="77777777" w:rsidR="009A13B4" w:rsidRPr="0022154A" w:rsidRDefault="009A13B4" w:rsidP="008D16B8">
            <w:pPr>
              <w:rPr>
                <w:i w:val="0"/>
                <w:sz w:val="10"/>
                <w:szCs w:val="10"/>
              </w:rPr>
            </w:pPr>
          </w:p>
        </w:tc>
        <w:tc>
          <w:tcPr>
            <w:tcW w:w="6237" w:type="dxa"/>
          </w:tcPr>
          <w:p w14:paraId="7F0AB4E7" w14:textId="77777777" w:rsidR="009A13B4" w:rsidRPr="0022154A" w:rsidRDefault="009A13B4" w:rsidP="008D16B8">
            <w:pPr>
              <w:rPr>
                <w:i w:val="0"/>
                <w:sz w:val="10"/>
                <w:szCs w:val="10"/>
              </w:rPr>
            </w:pPr>
          </w:p>
        </w:tc>
      </w:tr>
      <w:tr w:rsidR="009A13B4" w:rsidRPr="0022154A" w14:paraId="6A834959" w14:textId="77777777" w:rsidTr="008D16B8">
        <w:tc>
          <w:tcPr>
            <w:tcW w:w="2606" w:type="dxa"/>
          </w:tcPr>
          <w:p w14:paraId="00F49BCE" w14:textId="77777777" w:rsidR="009A13B4" w:rsidRPr="0022154A" w:rsidRDefault="009A13B4" w:rsidP="008D16B8">
            <w:pPr>
              <w:rPr>
                <w:i w:val="0"/>
                <w:sz w:val="22"/>
                <w:szCs w:val="22"/>
              </w:rPr>
            </w:pPr>
            <w:r w:rsidRPr="0022154A">
              <w:rPr>
                <w:i w:val="0"/>
                <w:sz w:val="22"/>
                <w:szCs w:val="22"/>
              </w:rPr>
              <w:t>Lokacija objekta:</w:t>
            </w:r>
          </w:p>
        </w:tc>
        <w:tc>
          <w:tcPr>
            <w:tcW w:w="6237" w:type="dxa"/>
            <w:tcBorders>
              <w:bottom w:val="single" w:sz="4" w:space="0" w:color="auto"/>
            </w:tcBorders>
          </w:tcPr>
          <w:p w14:paraId="4309D027" w14:textId="77777777" w:rsidR="009A13B4" w:rsidRPr="0022154A" w:rsidRDefault="009A13B4" w:rsidP="008D16B8">
            <w:pPr>
              <w:rPr>
                <w:i w:val="0"/>
                <w:sz w:val="22"/>
                <w:szCs w:val="22"/>
              </w:rPr>
            </w:pPr>
          </w:p>
        </w:tc>
      </w:tr>
      <w:tr w:rsidR="009A13B4" w:rsidRPr="0022154A" w14:paraId="214112C9" w14:textId="77777777" w:rsidTr="008D16B8">
        <w:tc>
          <w:tcPr>
            <w:tcW w:w="2606" w:type="dxa"/>
          </w:tcPr>
          <w:p w14:paraId="49A1D730" w14:textId="77777777" w:rsidR="009A13B4" w:rsidRPr="0022154A" w:rsidRDefault="009A13B4" w:rsidP="008D16B8">
            <w:pPr>
              <w:rPr>
                <w:i w:val="0"/>
                <w:sz w:val="10"/>
                <w:szCs w:val="10"/>
              </w:rPr>
            </w:pPr>
          </w:p>
        </w:tc>
        <w:tc>
          <w:tcPr>
            <w:tcW w:w="6237" w:type="dxa"/>
          </w:tcPr>
          <w:p w14:paraId="60C92FF1" w14:textId="77777777" w:rsidR="009A13B4" w:rsidRPr="0022154A" w:rsidRDefault="009A13B4" w:rsidP="008D16B8">
            <w:pPr>
              <w:rPr>
                <w:i w:val="0"/>
                <w:sz w:val="10"/>
                <w:szCs w:val="10"/>
              </w:rPr>
            </w:pPr>
          </w:p>
        </w:tc>
      </w:tr>
      <w:tr w:rsidR="009A13B4" w:rsidRPr="0022154A" w14:paraId="0AE9492F" w14:textId="77777777" w:rsidTr="008D16B8">
        <w:tc>
          <w:tcPr>
            <w:tcW w:w="2606" w:type="dxa"/>
            <w:vMerge w:val="restart"/>
          </w:tcPr>
          <w:p w14:paraId="587A6184" w14:textId="77777777" w:rsidR="009A13B4" w:rsidRPr="0022154A" w:rsidRDefault="009A13B4" w:rsidP="008D16B8">
            <w:pPr>
              <w:rPr>
                <w:i w:val="0"/>
                <w:sz w:val="22"/>
                <w:szCs w:val="22"/>
              </w:rPr>
            </w:pPr>
            <w:r w:rsidRPr="0022154A">
              <w:rPr>
                <w:i w:val="0"/>
                <w:sz w:val="22"/>
                <w:szCs w:val="22"/>
              </w:rPr>
              <w:t>Gospodarski subjekt je izvedel naslednja dela:</w:t>
            </w:r>
          </w:p>
          <w:p w14:paraId="69FBDD24" w14:textId="77777777" w:rsidR="009A13B4" w:rsidRPr="0022154A" w:rsidRDefault="009A13B4" w:rsidP="008D16B8">
            <w:pPr>
              <w:rPr>
                <w:i w:val="0"/>
                <w:sz w:val="22"/>
                <w:szCs w:val="22"/>
              </w:rPr>
            </w:pPr>
          </w:p>
          <w:p w14:paraId="7E5FA642" w14:textId="77777777" w:rsidR="009A13B4" w:rsidRPr="0022154A" w:rsidRDefault="009A13B4" w:rsidP="008D16B8">
            <w:pPr>
              <w:rPr>
                <w:i w:val="0"/>
                <w:sz w:val="22"/>
                <w:szCs w:val="22"/>
              </w:rPr>
            </w:pPr>
          </w:p>
        </w:tc>
        <w:tc>
          <w:tcPr>
            <w:tcW w:w="6237" w:type="dxa"/>
            <w:tcBorders>
              <w:bottom w:val="single" w:sz="4" w:space="0" w:color="auto"/>
            </w:tcBorders>
          </w:tcPr>
          <w:p w14:paraId="367A3FAB" w14:textId="77777777" w:rsidR="009A13B4" w:rsidRPr="0022154A" w:rsidRDefault="009A13B4" w:rsidP="008D16B8">
            <w:pPr>
              <w:rPr>
                <w:i w:val="0"/>
                <w:sz w:val="22"/>
                <w:szCs w:val="22"/>
              </w:rPr>
            </w:pPr>
          </w:p>
        </w:tc>
      </w:tr>
      <w:tr w:rsidR="009A13B4" w:rsidRPr="0022154A" w14:paraId="1D6B86E0" w14:textId="77777777" w:rsidTr="008D16B8">
        <w:tc>
          <w:tcPr>
            <w:tcW w:w="2606" w:type="dxa"/>
            <w:vMerge/>
          </w:tcPr>
          <w:p w14:paraId="32A93D2F" w14:textId="77777777" w:rsidR="009A13B4" w:rsidRPr="0022154A" w:rsidRDefault="009A13B4" w:rsidP="008D16B8">
            <w:pPr>
              <w:rPr>
                <w:i w:val="0"/>
                <w:sz w:val="22"/>
                <w:szCs w:val="22"/>
              </w:rPr>
            </w:pPr>
          </w:p>
        </w:tc>
        <w:tc>
          <w:tcPr>
            <w:tcW w:w="6237" w:type="dxa"/>
            <w:tcBorders>
              <w:top w:val="single" w:sz="4" w:space="0" w:color="auto"/>
            </w:tcBorders>
          </w:tcPr>
          <w:p w14:paraId="219CF4E4" w14:textId="77777777" w:rsidR="009A13B4" w:rsidRPr="0022154A" w:rsidRDefault="009A13B4" w:rsidP="008D16B8">
            <w:pPr>
              <w:rPr>
                <w:i w:val="0"/>
                <w:sz w:val="10"/>
                <w:szCs w:val="10"/>
              </w:rPr>
            </w:pPr>
          </w:p>
        </w:tc>
      </w:tr>
      <w:tr w:rsidR="009A13B4" w:rsidRPr="0022154A" w14:paraId="3E8CD37E" w14:textId="77777777" w:rsidTr="008D16B8">
        <w:tc>
          <w:tcPr>
            <w:tcW w:w="2606" w:type="dxa"/>
            <w:vMerge/>
          </w:tcPr>
          <w:p w14:paraId="4122141F" w14:textId="77777777" w:rsidR="009A13B4" w:rsidRPr="0022154A" w:rsidRDefault="009A13B4" w:rsidP="008D16B8">
            <w:pPr>
              <w:rPr>
                <w:i w:val="0"/>
                <w:sz w:val="22"/>
                <w:szCs w:val="22"/>
              </w:rPr>
            </w:pPr>
          </w:p>
        </w:tc>
        <w:tc>
          <w:tcPr>
            <w:tcW w:w="6237" w:type="dxa"/>
            <w:tcBorders>
              <w:bottom w:val="single" w:sz="4" w:space="0" w:color="auto"/>
            </w:tcBorders>
          </w:tcPr>
          <w:p w14:paraId="536AAD72" w14:textId="77777777" w:rsidR="009A13B4" w:rsidRPr="0022154A" w:rsidRDefault="009A13B4" w:rsidP="008D16B8">
            <w:pPr>
              <w:rPr>
                <w:i w:val="0"/>
                <w:sz w:val="22"/>
                <w:szCs w:val="22"/>
              </w:rPr>
            </w:pPr>
          </w:p>
        </w:tc>
      </w:tr>
      <w:tr w:rsidR="009A13B4" w:rsidRPr="0022154A" w14:paraId="13A9EB4A" w14:textId="77777777" w:rsidTr="008D16B8">
        <w:tc>
          <w:tcPr>
            <w:tcW w:w="2606" w:type="dxa"/>
          </w:tcPr>
          <w:p w14:paraId="3B9A63E3" w14:textId="77777777" w:rsidR="009A13B4" w:rsidRPr="0022154A" w:rsidRDefault="009A13B4" w:rsidP="008D16B8">
            <w:pPr>
              <w:rPr>
                <w:i w:val="0"/>
                <w:sz w:val="10"/>
                <w:szCs w:val="10"/>
              </w:rPr>
            </w:pPr>
          </w:p>
        </w:tc>
        <w:tc>
          <w:tcPr>
            <w:tcW w:w="6237" w:type="dxa"/>
            <w:tcBorders>
              <w:top w:val="single" w:sz="4" w:space="0" w:color="auto"/>
            </w:tcBorders>
          </w:tcPr>
          <w:p w14:paraId="2CF6D083" w14:textId="77777777" w:rsidR="009A13B4" w:rsidRPr="0022154A" w:rsidRDefault="009A13B4" w:rsidP="008D16B8">
            <w:pPr>
              <w:rPr>
                <w:i w:val="0"/>
                <w:sz w:val="10"/>
                <w:szCs w:val="10"/>
              </w:rPr>
            </w:pPr>
          </w:p>
        </w:tc>
      </w:tr>
      <w:tr w:rsidR="009A13B4" w:rsidRPr="0022154A" w14:paraId="1E34FDC4" w14:textId="77777777" w:rsidTr="008D16B8">
        <w:tc>
          <w:tcPr>
            <w:tcW w:w="2606" w:type="dxa"/>
          </w:tcPr>
          <w:p w14:paraId="78B4241C" w14:textId="77777777" w:rsidR="009A13B4" w:rsidRPr="0022154A" w:rsidRDefault="009A13B4" w:rsidP="008D16B8">
            <w:pPr>
              <w:rPr>
                <w:i w:val="0"/>
                <w:sz w:val="22"/>
                <w:szCs w:val="22"/>
              </w:rPr>
            </w:pPr>
            <w:r w:rsidRPr="0022154A">
              <w:rPr>
                <w:i w:val="0"/>
                <w:sz w:val="22"/>
                <w:szCs w:val="22"/>
              </w:rPr>
              <w:t>Vrednost opravljenih del:</w:t>
            </w:r>
          </w:p>
        </w:tc>
        <w:tc>
          <w:tcPr>
            <w:tcW w:w="6237" w:type="dxa"/>
            <w:tcBorders>
              <w:bottom w:val="single" w:sz="4" w:space="0" w:color="auto"/>
            </w:tcBorders>
          </w:tcPr>
          <w:p w14:paraId="31DA4926" w14:textId="77777777" w:rsidR="009A13B4" w:rsidRPr="0022154A" w:rsidRDefault="009A13B4" w:rsidP="008D16B8">
            <w:pPr>
              <w:rPr>
                <w:i w:val="0"/>
                <w:sz w:val="22"/>
                <w:szCs w:val="22"/>
              </w:rPr>
            </w:pPr>
          </w:p>
        </w:tc>
      </w:tr>
      <w:tr w:rsidR="009A13B4" w:rsidRPr="0022154A" w14:paraId="171783CE" w14:textId="77777777" w:rsidTr="008D16B8">
        <w:tc>
          <w:tcPr>
            <w:tcW w:w="2606" w:type="dxa"/>
          </w:tcPr>
          <w:p w14:paraId="71F7FC33" w14:textId="77777777" w:rsidR="009A13B4" w:rsidRPr="0022154A" w:rsidRDefault="009A13B4" w:rsidP="008D16B8">
            <w:pPr>
              <w:rPr>
                <w:i w:val="0"/>
                <w:sz w:val="10"/>
                <w:szCs w:val="10"/>
              </w:rPr>
            </w:pPr>
          </w:p>
        </w:tc>
        <w:tc>
          <w:tcPr>
            <w:tcW w:w="6237" w:type="dxa"/>
          </w:tcPr>
          <w:p w14:paraId="519332FA" w14:textId="77777777" w:rsidR="009A13B4" w:rsidRPr="0022154A" w:rsidRDefault="009A13B4" w:rsidP="008D16B8">
            <w:pPr>
              <w:rPr>
                <w:i w:val="0"/>
                <w:sz w:val="10"/>
                <w:szCs w:val="10"/>
              </w:rPr>
            </w:pPr>
          </w:p>
        </w:tc>
      </w:tr>
      <w:tr w:rsidR="009A13B4" w:rsidRPr="0022154A" w14:paraId="391FE1B7" w14:textId="77777777" w:rsidTr="008D16B8">
        <w:tc>
          <w:tcPr>
            <w:tcW w:w="2606" w:type="dxa"/>
          </w:tcPr>
          <w:p w14:paraId="7C282749" w14:textId="77777777" w:rsidR="009A13B4" w:rsidRPr="0022154A" w:rsidRDefault="009A13B4" w:rsidP="008D16B8">
            <w:pPr>
              <w:rPr>
                <w:i w:val="0"/>
                <w:sz w:val="22"/>
                <w:szCs w:val="22"/>
              </w:rPr>
            </w:pPr>
            <w:r w:rsidRPr="0022154A">
              <w:rPr>
                <w:i w:val="0"/>
                <w:sz w:val="22"/>
                <w:szCs w:val="22"/>
              </w:rPr>
              <w:t>Datum začetka posla:</w:t>
            </w:r>
          </w:p>
        </w:tc>
        <w:tc>
          <w:tcPr>
            <w:tcW w:w="6237" w:type="dxa"/>
            <w:tcBorders>
              <w:bottom w:val="single" w:sz="4" w:space="0" w:color="auto"/>
            </w:tcBorders>
          </w:tcPr>
          <w:p w14:paraId="2B78173A" w14:textId="77777777" w:rsidR="009A13B4" w:rsidRPr="0022154A" w:rsidRDefault="009A13B4" w:rsidP="008D16B8">
            <w:pPr>
              <w:rPr>
                <w:i w:val="0"/>
                <w:sz w:val="22"/>
                <w:szCs w:val="22"/>
              </w:rPr>
            </w:pPr>
          </w:p>
        </w:tc>
      </w:tr>
      <w:tr w:rsidR="009A13B4" w:rsidRPr="0022154A" w14:paraId="11C435CD" w14:textId="77777777" w:rsidTr="008D16B8">
        <w:tc>
          <w:tcPr>
            <w:tcW w:w="2606" w:type="dxa"/>
          </w:tcPr>
          <w:p w14:paraId="1722F490" w14:textId="77777777" w:rsidR="009A13B4" w:rsidRPr="0022154A" w:rsidRDefault="009A13B4" w:rsidP="008D16B8">
            <w:pPr>
              <w:rPr>
                <w:i w:val="0"/>
                <w:sz w:val="16"/>
                <w:szCs w:val="16"/>
              </w:rPr>
            </w:pPr>
          </w:p>
        </w:tc>
        <w:tc>
          <w:tcPr>
            <w:tcW w:w="6237" w:type="dxa"/>
          </w:tcPr>
          <w:p w14:paraId="330CEBF0" w14:textId="77777777" w:rsidR="009A13B4" w:rsidRPr="0022154A" w:rsidRDefault="009A13B4" w:rsidP="008D16B8">
            <w:pPr>
              <w:rPr>
                <w:i w:val="0"/>
                <w:sz w:val="16"/>
                <w:szCs w:val="16"/>
              </w:rPr>
            </w:pPr>
          </w:p>
        </w:tc>
      </w:tr>
      <w:tr w:rsidR="009A13B4" w:rsidRPr="0022154A" w14:paraId="5C40C359" w14:textId="77777777" w:rsidTr="008D16B8">
        <w:tc>
          <w:tcPr>
            <w:tcW w:w="2606" w:type="dxa"/>
          </w:tcPr>
          <w:p w14:paraId="2F50A442" w14:textId="77777777" w:rsidR="009A13B4" w:rsidRPr="0022154A" w:rsidRDefault="009A13B4" w:rsidP="008D16B8">
            <w:pPr>
              <w:rPr>
                <w:i w:val="0"/>
                <w:sz w:val="22"/>
                <w:szCs w:val="22"/>
              </w:rPr>
            </w:pPr>
            <w:r w:rsidRPr="0022154A">
              <w:rPr>
                <w:i w:val="0"/>
                <w:sz w:val="22"/>
                <w:szCs w:val="22"/>
              </w:rPr>
              <w:t>Datum končanja posla:</w:t>
            </w:r>
          </w:p>
        </w:tc>
        <w:tc>
          <w:tcPr>
            <w:tcW w:w="6237" w:type="dxa"/>
            <w:tcBorders>
              <w:bottom w:val="single" w:sz="4" w:space="0" w:color="auto"/>
            </w:tcBorders>
          </w:tcPr>
          <w:p w14:paraId="43BA46F3" w14:textId="77777777" w:rsidR="009A13B4" w:rsidRPr="0022154A" w:rsidRDefault="009A13B4" w:rsidP="008D16B8">
            <w:pPr>
              <w:rPr>
                <w:i w:val="0"/>
                <w:sz w:val="22"/>
                <w:szCs w:val="22"/>
              </w:rPr>
            </w:pPr>
          </w:p>
        </w:tc>
      </w:tr>
      <w:tr w:rsidR="009A13B4" w:rsidRPr="0022154A" w14:paraId="5BE234D2" w14:textId="77777777" w:rsidTr="008D16B8">
        <w:tc>
          <w:tcPr>
            <w:tcW w:w="2606" w:type="dxa"/>
          </w:tcPr>
          <w:p w14:paraId="3B931CD3" w14:textId="77777777" w:rsidR="009A13B4" w:rsidRPr="0022154A" w:rsidRDefault="009A13B4" w:rsidP="008D16B8">
            <w:pPr>
              <w:rPr>
                <w:i w:val="0"/>
                <w:sz w:val="16"/>
                <w:szCs w:val="16"/>
              </w:rPr>
            </w:pPr>
          </w:p>
        </w:tc>
        <w:tc>
          <w:tcPr>
            <w:tcW w:w="6237" w:type="dxa"/>
            <w:tcBorders>
              <w:top w:val="single" w:sz="4" w:space="0" w:color="auto"/>
            </w:tcBorders>
          </w:tcPr>
          <w:p w14:paraId="15C5AF49" w14:textId="77777777" w:rsidR="009A13B4" w:rsidRPr="0022154A" w:rsidRDefault="009A13B4" w:rsidP="008D16B8">
            <w:pPr>
              <w:rPr>
                <w:i w:val="0"/>
                <w:sz w:val="16"/>
                <w:szCs w:val="16"/>
              </w:rPr>
            </w:pPr>
          </w:p>
        </w:tc>
      </w:tr>
      <w:tr w:rsidR="009A13B4" w:rsidRPr="0022154A" w14:paraId="451770B3" w14:textId="77777777" w:rsidTr="008D16B8">
        <w:tc>
          <w:tcPr>
            <w:tcW w:w="2606" w:type="dxa"/>
          </w:tcPr>
          <w:p w14:paraId="10114A10" w14:textId="77777777" w:rsidR="009A13B4" w:rsidRPr="0022154A" w:rsidRDefault="009A13B4" w:rsidP="008D16B8">
            <w:pPr>
              <w:rPr>
                <w:i w:val="0"/>
                <w:sz w:val="22"/>
                <w:szCs w:val="22"/>
              </w:rPr>
            </w:pPr>
            <w:r w:rsidRPr="0022154A">
              <w:rPr>
                <w:i w:val="0"/>
                <w:sz w:val="22"/>
                <w:szCs w:val="22"/>
              </w:rPr>
              <w:t>Datum, številka in izdajatelj uporabnega dovoljenja:</w:t>
            </w:r>
          </w:p>
        </w:tc>
        <w:tc>
          <w:tcPr>
            <w:tcW w:w="6237" w:type="dxa"/>
            <w:tcBorders>
              <w:bottom w:val="single" w:sz="4" w:space="0" w:color="auto"/>
            </w:tcBorders>
          </w:tcPr>
          <w:p w14:paraId="0252FF43" w14:textId="77777777" w:rsidR="009A13B4" w:rsidRPr="0022154A" w:rsidRDefault="009A13B4" w:rsidP="008D16B8">
            <w:pPr>
              <w:rPr>
                <w:i w:val="0"/>
                <w:sz w:val="22"/>
                <w:szCs w:val="22"/>
              </w:rPr>
            </w:pPr>
          </w:p>
        </w:tc>
      </w:tr>
    </w:tbl>
    <w:p w14:paraId="2F4B682F" w14:textId="77777777" w:rsidR="009A13B4" w:rsidRPr="0022154A" w:rsidRDefault="009A13B4" w:rsidP="009A13B4">
      <w:pPr>
        <w:ind w:left="1080"/>
        <w:rPr>
          <w:i w:val="0"/>
          <w:sz w:val="22"/>
          <w:szCs w:val="22"/>
        </w:rPr>
      </w:pPr>
    </w:p>
    <w:p w14:paraId="7AE8A5CB" w14:textId="77777777" w:rsidR="009A13B4" w:rsidRPr="0022154A" w:rsidRDefault="009A13B4" w:rsidP="009A13B4">
      <w:pPr>
        <w:ind w:left="1080"/>
        <w:rPr>
          <w:i w:val="0"/>
          <w:sz w:val="22"/>
          <w:szCs w:val="22"/>
        </w:rPr>
      </w:pPr>
      <w:r w:rsidRPr="0022154A">
        <w:rPr>
          <w:i w:val="0"/>
          <w:sz w:val="22"/>
          <w:szCs w:val="22"/>
        </w:rPr>
        <w:t xml:space="preserve">Naziv in naslov naročnika:  </w:t>
      </w:r>
    </w:p>
    <w:p w14:paraId="4A2D4AF7" w14:textId="77777777" w:rsidR="009A13B4" w:rsidRPr="0022154A" w:rsidRDefault="009A13B4" w:rsidP="009A13B4">
      <w:pPr>
        <w:ind w:left="1080"/>
        <w:rPr>
          <w:i w:val="0"/>
          <w:sz w:val="16"/>
          <w:szCs w:val="16"/>
        </w:rPr>
      </w:pPr>
    </w:p>
    <w:p w14:paraId="46A1C710" w14:textId="77777777" w:rsidR="009A13B4" w:rsidRPr="0022154A" w:rsidRDefault="009A13B4" w:rsidP="009A13B4">
      <w:pPr>
        <w:ind w:left="1080"/>
        <w:rPr>
          <w:i w:val="0"/>
          <w:sz w:val="22"/>
          <w:szCs w:val="22"/>
        </w:rPr>
      </w:pPr>
      <w:r w:rsidRPr="0022154A">
        <w:rPr>
          <w:i w:val="0"/>
          <w:sz w:val="22"/>
          <w:szCs w:val="22"/>
        </w:rPr>
        <w:t>...........…………....................................................................................................…………........</w:t>
      </w:r>
    </w:p>
    <w:p w14:paraId="475E88C7" w14:textId="77777777" w:rsidR="009A13B4" w:rsidRPr="0022154A" w:rsidRDefault="009A13B4" w:rsidP="009A13B4">
      <w:pPr>
        <w:ind w:left="1080"/>
        <w:rPr>
          <w:i w:val="0"/>
          <w:sz w:val="22"/>
          <w:szCs w:val="22"/>
        </w:rPr>
      </w:pPr>
    </w:p>
    <w:p w14:paraId="10B21D93" w14:textId="77777777" w:rsidR="009A13B4" w:rsidRPr="0022154A" w:rsidRDefault="009A13B4" w:rsidP="009A13B4">
      <w:pPr>
        <w:ind w:left="1080"/>
        <w:rPr>
          <w:i w:val="0"/>
          <w:sz w:val="22"/>
          <w:szCs w:val="22"/>
        </w:rPr>
      </w:pPr>
      <w:r w:rsidRPr="0022154A">
        <w:rPr>
          <w:i w:val="0"/>
          <w:sz w:val="22"/>
          <w:szCs w:val="22"/>
        </w:rPr>
        <w:t xml:space="preserve">Kontaktna oseba naročnika (e-pošta) in telefonska številka: </w:t>
      </w:r>
    </w:p>
    <w:p w14:paraId="1C255DBB" w14:textId="77777777" w:rsidR="009A13B4" w:rsidRPr="0022154A" w:rsidRDefault="009A13B4" w:rsidP="009A13B4">
      <w:pPr>
        <w:ind w:left="1080"/>
        <w:rPr>
          <w:i w:val="0"/>
          <w:sz w:val="16"/>
          <w:szCs w:val="16"/>
        </w:rPr>
      </w:pPr>
    </w:p>
    <w:p w14:paraId="608993CB" w14:textId="77777777" w:rsidR="009A13B4" w:rsidRPr="0022154A" w:rsidRDefault="009A13B4" w:rsidP="009A13B4">
      <w:pPr>
        <w:ind w:left="1080"/>
        <w:rPr>
          <w:i w:val="0"/>
          <w:sz w:val="22"/>
          <w:szCs w:val="22"/>
        </w:rPr>
      </w:pPr>
      <w:r w:rsidRPr="0022154A">
        <w:rPr>
          <w:i w:val="0"/>
          <w:sz w:val="22"/>
          <w:szCs w:val="22"/>
        </w:rPr>
        <w:t>…………………………….…………………………………………………...………………</w:t>
      </w:r>
    </w:p>
    <w:p w14:paraId="18F7A9D1" w14:textId="77777777" w:rsidR="009A13B4" w:rsidRPr="0022154A" w:rsidRDefault="009A13B4" w:rsidP="009A13B4">
      <w:pPr>
        <w:ind w:left="1080"/>
        <w:rPr>
          <w:i w:val="0"/>
          <w:sz w:val="22"/>
          <w:szCs w:val="22"/>
        </w:rPr>
      </w:pPr>
    </w:p>
    <w:p w14:paraId="703A6CF2" w14:textId="77777777" w:rsidR="009A13B4" w:rsidRPr="0022154A" w:rsidRDefault="009A13B4" w:rsidP="009A13B4">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0C727EB2" w14:textId="77777777" w:rsidR="009A13B4" w:rsidRPr="0022154A" w:rsidRDefault="009A13B4" w:rsidP="009A13B4">
      <w:pPr>
        <w:ind w:left="1080"/>
        <w:rPr>
          <w:i w:val="0"/>
          <w:sz w:val="22"/>
          <w:szCs w:val="22"/>
        </w:rPr>
      </w:pPr>
    </w:p>
    <w:p w14:paraId="1F733308" w14:textId="77777777" w:rsidR="009A13B4" w:rsidRPr="0022154A" w:rsidRDefault="009A13B4" w:rsidP="009A13B4">
      <w:pPr>
        <w:ind w:left="1080"/>
        <w:rPr>
          <w:i w:val="0"/>
          <w:sz w:val="22"/>
          <w:szCs w:val="22"/>
        </w:rPr>
      </w:pPr>
      <w:r w:rsidRPr="0022154A">
        <w:rPr>
          <w:i w:val="0"/>
          <w:sz w:val="22"/>
          <w:szCs w:val="22"/>
        </w:rPr>
        <w:t>Kraj:.............................</w:t>
      </w:r>
    </w:p>
    <w:p w14:paraId="21796E82" w14:textId="77777777" w:rsidR="009A13B4" w:rsidRPr="0022154A" w:rsidRDefault="009A13B4" w:rsidP="009A13B4">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4A913855" w14:textId="77777777" w:rsidR="009A13B4" w:rsidRPr="0022154A" w:rsidRDefault="009A13B4" w:rsidP="009A13B4">
      <w:pPr>
        <w:pStyle w:val="Glava"/>
        <w:tabs>
          <w:tab w:val="clear" w:pos="4536"/>
          <w:tab w:val="clear" w:pos="9072"/>
        </w:tabs>
        <w:ind w:left="1080"/>
        <w:jc w:val="both"/>
        <w:rPr>
          <w:i w:val="0"/>
          <w:sz w:val="22"/>
          <w:szCs w:val="22"/>
        </w:rPr>
      </w:pPr>
    </w:p>
    <w:p w14:paraId="402AFD2E" w14:textId="77777777"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4C3FA18E" w14:textId="77777777" w:rsidR="009A13B4" w:rsidRPr="0022154A" w:rsidRDefault="009A13B4" w:rsidP="009A13B4">
      <w:pPr>
        <w:pStyle w:val="Glava"/>
        <w:tabs>
          <w:tab w:val="clear" w:pos="4536"/>
          <w:tab w:val="clear" w:pos="9072"/>
        </w:tabs>
        <w:ind w:left="1080"/>
        <w:jc w:val="both"/>
        <w:rPr>
          <w:i w:val="0"/>
          <w:sz w:val="22"/>
          <w:szCs w:val="22"/>
        </w:rPr>
      </w:pPr>
    </w:p>
    <w:p w14:paraId="4025A83E" w14:textId="77777777" w:rsidR="009C1300" w:rsidRPr="006E13E4" w:rsidRDefault="009A13B4" w:rsidP="006E13E4">
      <w:pPr>
        <w:pStyle w:val="Glava"/>
        <w:tabs>
          <w:tab w:val="clear" w:pos="4536"/>
          <w:tab w:val="clear" w:pos="9072"/>
        </w:tabs>
        <w:ind w:left="1080"/>
        <w:jc w:val="both"/>
        <w:rPr>
          <w:i w:val="0"/>
          <w:sz w:val="18"/>
          <w:szCs w:val="18"/>
        </w:rPr>
      </w:pPr>
      <w:r w:rsidRPr="0022154A">
        <w:rPr>
          <w:i w:val="0"/>
          <w:sz w:val="18"/>
          <w:szCs w:val="18"/>
        </w:rPr>
        <w:t>Obrazec se po potrebi fotokopira. Obrazec bo predložil le ponudnik, kateremu naročnik namerava oddati javno naročilo.</w:t>
      </w:r>
    </w:p>
    <w:p w14:paraId="7FB41C53" w14:textId="77777777" w:rsidR="00B225A8" w:rsidRDefault="00B225A8">
      <w:pPr>
        <w:rPr>
          <w:b/>
          <w:i w:val="0"/>
          <w:sz w:val="22"/>
          <w:szCs w:val="22"/>
        </w:rPr>
      </w:pPr>
      <w:r>
        <w:rPr>
          <w:b/>
          <w:i w:val="0"/>
          <w:sz w:val="22"/>
          <w:szCs w:val="22"/>
        </w:rPr>
        <w:br w:type="page"/>
      </w:r>
    </w:p>
    <w:p w14:paraId="3BAF9922" w14:textId="77777777" w:rsidR="00FE3CF1" w:rsidRPr="004E6E7F" w:rsidRDefault="000B18E0" w:rsidP="007C700D">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D20A28">
        <w:rPr>
          <w:b/>
          <w:i w:val="0"/>
          <w:sz w:val="22"/>
          <w:szCs w:val="22"/>
        </w:rPr>
        <w:t>5</w:t>
      </w:r>
    </w:p>
    <w:p w14:paraId="5A92864A" w14:textId="77777777" w:rsidR="00FE3CF1" w:rsidRPr="004E6E7F" w:rsidRDefault="00FE3CF1" w:rsidP="00FE3CF1">
      <w:pPr>
        <w:rPr>
          <w:i w:val="0"/>
          <w:sz w:val="22"/>
          <w:szCs w:val="22"/>
        </w:rPr>
      </w:pPr>
    </w:p>
    <w:p w14:paraId="4236B606" w14:textId="77777777" w:rsidR="00FE3CF1" w:rsidRPr="004E6E7F" w:rsidRDefault="00FE3CF1" w:rsidP="00FE3CF1">
      <w:pPr>
        <w:rPr>
          <w:i w:val="0"/>
          <w:sz w:val="22"/>
          <w:szCs w:val="22"/>
        </w:rPr>
      </w:pPr>
      <w:r w:rsidRPr="004E6E7F">
        <w:rPr>
          <w:i w:val="0"/>
          <w:sz w:val="22"/>
          <w:szCs w:val="22"/>
        </w:rPr>
        <w:tab/>
      </w:r>
    </w:p>
    <w:p w14:paraId="47F1E8A9" w14:textId="77777777" w:rsidR="00FE3CF1" w:rsidRPr="004E6E7F" w:rsidRDefault="00FE3CF1" w:rsidP="00FE3CF1">
      <w:pPr>
        <w:ind w:left="1080"/>
        <w:jc w:val="center"/>
        <w:rPr>
          <w:b/>
          <w:i w:val="0"/>
          <w:sz w:val="28"/>
          <w:szCs w:val="28"/>
        </w:rPr>
      </w:pPr>
      <w:r w:rsidRPr="004E6E7F">
        <w:rPr>
          <w:b/>
          <w:i w:val="0"/>
          <w:sz w:val="28"/>
          <w:szCs w:val="28"/>
        </w:rPr>
        <w:t>SEZNAM KADROV</w:t>
      </w:r>
    </w:p>
    <w:p w14:paraId="26776520" w14:textId="77777777" w:rsidR="00FE3CF1" w:rsidRPr="004E6E7F"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4E6E7F" w14:paraId="15760A2E" w14:textId="77777777" w:rsidTr="004A699A">
        <w:tc>
          <w:tcPr>
            <w:tcW w:w="2181" w:type="dxa"/>
          </w:tcPr>
          <w:p w14:paraId="4D6F4C46" w14:textId="77777777" w:rsidR="00FE3CF1" w:rsidRPr="004E6E7F" w:rsidRDefault="004A699A" w:rsidP="00C7578A">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41CDF67E" w14:textId="77777777" w:rsidR="00FE3CF1" w:rsidRPr="004E6E7F" w:rsidRDefault="00FE3CF1" w:rsidP="00C7578A">
            <w:pPr>
              <w:pStyle w:val="Glava"/>
              <w:tabs>
                <w:tab w:val="clear" w:pos="4536"/>
                <w:tab w:val="clear" w:pos="9072"/>
              </w:tabs>
              <w:jc w:val="both"/>
              <w:rPr>
                <w:i w:val="0"/>
                <w:szCs w:val="24"/>
              </w:rPr>
            </w:pPr>
          </w:p>
        </w:tc>
      </w:tr>
    </w:tbl>
    <w:p w14:paraId="6C714859" w14:textId="77777777" w:rsidR="00326943" w:rsidRDefault="00326943" w:rsidP="00FE3CF1">
      <w:pPr>
        <w:pStyle w:val="Glava"/>
        <w:tabs>
          <w:tab w:val="clear" w:pos="4536"/>
          <w:tab w:val="clear" w:pos="9072"/>
        </w:tabs>
        <w:jc w:val="both"/>
        <w:rPr>
          <w:i w:val="0"/>
          <w:sz w:val="22"/>
          <w:szCs w:val="22"/>
        </w:rPr>
      </w:pPr>
    </w:p>
    <w:p w14:paraId="50F15CAB" w14:textId="77777777" w:rsidR="00326943" w:rsidRPr="004E6E7F" w:rsidRDefault="00326943" w:rsidP="00FE3CF1">
      <w:pPr>
        <w:pStyle w:val="Glava"/>
        <w:tabs>
          <w:tab w:val="clear" w:pos="4536"/>
          <w:tab w:val="clear" w:pos="9072"/>
        </w:tabs>
        <w:jc w:val="both"/>
        <w:rPr>
          <w:i w:val="0"/>
          <w:sz w:val="22"/>
          <w:szCs w:val="22"/>
        </w:rPr>
      </w:pPr>
    </w:p>
    <w:tbl>
      <w:tblPr>
        <w:tblW w:w="816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1589"/>
      </w:tblGrid>
      <w:tr w:rsidR="00B225A8" w:rsidRPr="00B225A8" w14:paraId="7459E0E3" w14:textId="77777777" w:rsidTr="00304EE3">
        <w:tc>
          <w:tcPr>
            <w:tcW w:w="621" w:type="dxa"/>
            <w:tcBorders>
              <w:bottom w:val="single" w:sz="4" w:space="0" w:color="auto"/>
            </w:tcBorders>
            <w:shd w:val="clear" w:color="auto" w:fill="E6E6E6"/>
            <w:vAlign w:val="center"/>
          </w:tcPr>
          <w:p w14:paraId="567CD9F8" w14:textId="77777777" w:rsidR="00B225A8" w:rsidRPr="00B225A8" w:rsidRDefault="00B225A8" w:rsidP="00374993">
            <w:pPr>
              <w:jc w:val="center"/>
              <w:rPr>
                <w:b/>
                <w:i w:val="0"/>
                <w:sz w:val="18"/>
                <w:szCs w:val="18"/>
              </w:rPr>
            </w:pPr>
            <w:proofErr w:type="spellStart"/>
            <w:r w:rsidRPr="00B225A8">
              <w:rPr>
                <w:b/>
                <w:i w:val="0"/>
                <w:sz w:val="18"/>
                <w:szCs w:val="18"/>
              </w:rPr>
              <w:t>Zap</w:t>
            </w:r>
            <w:proofErr w:type="spellEnd"/>
            <w:r w:rsidRPr="00B225A8">
              <w:rPr>
                <w:b/>
                <w:i w:val="0"/>
                <w:sz w:val="18"/>
                <w:szCs w:val="18"/>
              </w:rPr>
              <w:t>. št.</w:t>
            </w:r>
          </w:p>
        </w:tc>
        <w:tc>
          <w:tcPr>
            <w:tcW w:w="2268" w:type="dxa"/>
            <w:tcBorders>
              <w:bottom w:val="single" w:sz="4" w:space="0" w:color="auto"/>
            </w:tcBorders>
            <w:shd w:val="clear" w:color="auto" w:fill="E6E6E6"/>
            <w:vAlign w:val="center"/>
          </w:tcPr>
          <w:p w14:paraId="0EC2F4BC" w14:textId="77777777" w:rsidR="00B225A8" w:rsidRPr="00B225A8" w:rsidRDefault="00B225A8" w:rsidP="00374993">
            <w:pPr>
              <w:jc w:val="center"/>
              <w:rPr>
                <w:b/>
                <w:i w:val="0"/>
                <w:sz w:val="18"/>
                <w:szCs w:val="18"/>
              </w:rPr>
            </w:pPr>
            <w:r w:rsidRPr="00B225A8">
              <w:rPr>
                <w:b/>
                <w:i w:val="0"/>
                <w:sz w:val="18"/>
                <w:szCs w:val="18"/>
              </w:rPr>
              <w:t>Funkcija pri projektu</w:t>
            </w:r>
          </w:p>
        </w:tc>
        <w:tc>
          <w:tcPr>
            <w:tcW w:w="1985" w:type="dxa"/>
            <w:shd w:val="clear" w:color="auto" w:fill="E6E6E6"/>
            <w:vAlign w:val="center"/>
          </w:tcPr>
          <w:p w14:paraId="68338A84" w14:textId="77777777" w:rsidR="00B225A8" w:rsidRPr="00B225A8" w:rsidRDefault="00B225A8" w:rsidP="00374993">
            <w:pPr>
              <w:jc w:val="center"/>
              <w:rPr>
                <w:b/>
                <w:i w:val="0"/>
                <w:sz w:val="18"/>
                <w:szCs w:val="18"/>
              </w:rPr>
            </w:pPr>
            <w:r w:rsidRPr="00B225A8">
              <w:rPr>
                <w:b/>
                <w:i w:val="0"/>
                <w:sz w:val="18"/>
                <w:szCs w:val="18"/>
              </w:rPr>
              <w:t>Ime in priimek</w:t>
            </w:r>
          </w:p>
        </w:tc>
        <w:tc>
          <w:tcPr>
            <w:tcW w:w="1701" w:type="dxa"/>
            <w:shd w:val="clear" w:color="auto" w:fill="E6E6E6"/>
            <w:vAlign w:val="center"/>
          </w:tcPr>
          <w:p w14:paraId="1C55C8F7" w14:textId="77777777" w:rsidR="00B225A8" w:rsidRPr="00B225A8" w:rsidRDefault="00B225A8" w:rsidP="00374993">
            <w:pPr>
              <w:jc w:val="center"/>
              <w:rPr>
                <w:b/>
                <w:i w:val="0"/>
                <w:sz w:val="18"/>
                <w:szCs w:val="18"/>
              </w:rPr>
            </w:pPr>
            <w:r w:rsidRPr="00B225A8">
              <w:rPr>
                <w:b/>
                <w:i w:val="0"/>
                <w:sz w:val="18"/>
                <w:szCs w:val="18"/>
              </w:rPr>
              <w:t>Izobrazba</w:t>
            </w:r>
          </w:p>
        </w:tc>
        <w:tc>
          <w:tcPr>
            <w:tcW w:w="1589" w:type="dxa"/>
            <w:shd w:val="clear" w:color="auto" w:fill="E6E6E6"/>
            <w:vAlign w:val="center"/>
          </w:tcPr>
          <w:p w14:paraId="220B6B7F" w14:textId="77777777" w:rsidR="00B225A8" w:rsidRPr="00B225A8" w:rsidRDefault="00B225A8" w:rsidP="00374993">
            <w:pPr>
              <w:jc w:val="center"/>
              <w:rPr>
                <w:b/>
                <w:i w:val="0"/>
                <w:sz w:val="18"/>
                <w:szCs w:val="18"/>
              </w:rPr>
            </w:pPr>
            <w:r w:rsidRPr="00B225A8">
              <w:rPr>
                <w:b/>
                <w:i w:val="0"/>
                <w:sz w:val="18"/>
                <w:szCs w:val="18"/>
              </w:rPr>
              <w:t>Strokovni izpit</w:t>
            </w:r>
          </w:p>
          <w:p w14:paraId="2B27B0B8" w14:textId="77777777" w:rsidR="00B225A8" w:rsidRPr="00B225A8" w:rsidRDefault="00B225A8" w:rsidP="00374993">
            <w:pPr>
              <w:jc w:val="center"/>
              <w:rPr>
                <w:b/>
                <w:i w:val="0"/>
                <w:sz w:val="18"/>
                <w:szCs w:val="18"/>
              </w:rPr>
            </w:pPr>
            <w:r w:rsidRPr="00B225A8">
              <w:rPr>
                <w:b/>
                <w:i w:val="0"/>
                <w:sz w:val="18"/>
                <w:szCs w:val="18"/>
              </w:rPr>
              <w:t xml:space="preserve">(št. potrdila) in </w:t>
            </w:r>
          </w:p>
          <w:p w14:paraId="2CB3448F" w14:textId="77777777" w:rsidR="00B225A8" w:rsidRPr="00B225A8" w:rsidRDefault="00B225A8" w:rsidP="00374993">
            <w:pPr>
              <w:jc w:val="center"/>
              <w:rPr>
                <w:b/>
                <w:i w:val="0"/>
                <w:sz w:val="18"/>
                <w:szCs w:val="18"/>
              </w:rPr>
            </w:pPr>
            <w:proofErr w:type="spellStart"/>
            <w:r w:rsidRPr="00B225A8">
              <w:rPr>
                <w:b/>
                <w:i w:val="0"/>
                <w:sz w:val="18"/>
                <w:szCs w:val="18"/>
              </w:rPr>
              <w:t>ident</w:t>
            </w:r>
            <w:proofErr w:type="spellEnd"/>
            <w:r w:rsidRPr="00B225A8">
              <w:rPr>
                <w:b/>
                <w:i w:val="0"/>
                <w:sz w:val="18"/>
                <w:szCs w:val="18"/>
              </w:rPr>
              <w:t>. št. IZS</w:t>
            </w:r>
          </w:p>
        </w:tc>
      </w:tr>
      <w:tr w:rsidR="00B225A8" w:rsidRPr="00B225A8" w14:paraId="571D0D32" w14:textId="77777777" w:rsidTr="00304EE3">
        <w:tc>
          <w:tcPr>
            <w:tcW w:w="621" w:type="dxa"/>
            <w:shd w:val="clear" w:color="auto" w:fill="E6E6E6"/>
            <w:vAlign w:val="center"/>
          </w:tcPr>
          <w:p w14:paraId="3715547C" w14:textId="77777777" w:rsidR="00B225A8" w:rsidRPr="00B225A8" w:rsidRDefault="00B225A8" w:rsidP="00374993">
            <w:pPr>
              <w:pStyle w:val="Glava"/>
              <w:tabs>
                <w:tab w:val="clear" w:pos="4536"/>
                <w:tab w:val="clear" w:pos="9072"/>
              </w:tabs>
              <w:jc w:val="center"/>
              <w:rPr>
                <w:i w:val="0"/>
                <w:sz w:val="18"/>
                <w:szCs w:val="18"/>
              </w:rPr>
            </w:pPr>
            <w:r w:rsidRPr="00B225A8">
              <w:rPr>
                <w:i w:val="0"/>
                <w:sz w:val="18"/>
                <w:szCs w:val="18"/>
              </w:rPr>
              <w:t>1</w:t>
            </w:r>
          </w:p>
        </w:tc>
        <w:tc>
          <w:tcPr>
            <w:tcW w:w="2268" w:type="dxa"/>
            <w:shd w:val="clear" w:color="auto" w:fill="E6E6E6"/>
            <w:vAlign w:val="center"/>
          </w:tcPr>
          <w:p w14:paraId="4856E1CD" w14:textId="77777777" w:rsidR="00B225A8" w:rsidRPr="00B225A8" w:rsidRDefault="00B225A8" w:rsidP="00374993">
            <w:pPr>
              <w:pStyle w:val="Glava"/>
              <w:tabs>
                <w:tab w:val="clear" w:pos="4536"/>
                <w:tab w:val="clear" w:pos="9072"/>
              </w:tabs>
              <w:jc w:val="center"/>
              <w:rPr>
                <w:b/>
                <w:i w:val="0"/>
                <w:sz w:val="18"/>
                <w:szCs w:val="18"/>
              </w:rPr>
            </w:pPr>
            <w:r w:rsidRPr="00B225A8">
              <w:rPr>
                <w:b/>
                <w:i w:val="0"/>
                <w:sz w:val="18"/>
                <w:szCs w:val="18"/>
              </w:rPr>
              <w:t>VODJA DEL</w:t>
            </w:r>
          </w:p>
        </w:tc>
        <w:tc>
          <w:tcPr>
            <w:tcW w:w="1985" w:type="dxa"/>
          </w:tcPr>
          <w:p w14:paraId="48215D9F" w14:textId="77777777" w:rsidR="00B225A8" w:rsidRPr="00B225A8" w:rsidRDefault="00B225A8" w:rsidP="00374993">
            <w:pPr>
              <w:pStyle w:val="Glava"/>
              <w:tabs>
                <w:tab w:val="clear" w:pos="4536"/>
                <w:tab w:val="clear" w:pos="9072"/>
              </w:tabs>
              <w:jc w:val="both"/>
              <w:rPr>
                <w:i w:val="0"/>
                <w:sz w:val="18"/>
                <w:szCs w:val="18"/>
              </w:rPr>
            </w:pPr>
          </w:p>
        </w:tc>
        <w:tc>
          <w:tcPr>
            <w:tcW w:w="1701" w:type="dxa"/>
          </w:tcPr>
          <w:p w14:paraId="43118909" w14:textId="77777777" w:rsidR="00B225A8" w:rsidRPr="00B225A8" w:rsidRDefault="00B225A8" w:rsidP="00374993">
            <w:pPr>
              <w:pStyle w:val="Glava"/>
              <w:tabs>
                <w:tab w:val="clear" w:pos="4536"/>
                <w:tab w:val="clear" w:pos="9072"/>
              </w:tabs>
              <w:jc w:val="both"/>
              <w:rPr>
                <w:i w:val="0"/>
                <w:sz w:val="18"/>
                <w:szCs w:val="18"/>
              </w:rPr>
            </w:pPr>
          </w:p>
        </w:tc>
        <w:tc>
          <w:tcPr>
            <w:tcW w:w="1589" w:type="dxa"/>
          </w:tcPr>
          <w:p w14:paraId="12C2E3CE" w14:textId="77777777" w:rsidR="00B225A8" w:rsidRPr="00B225A8" w:rsidRDefault="00B225A8" w:rsidP="00374993">
            <w:pPr>
              <w:pStyle w:val="Glava"/>
              <w:tabs>
                <w:tab w:val="clear" w:pos="4536"/>
                <w:tab w:val="clear" w:pos="9072"/>
              </w:tabs>
              <w:jc w:val="both"/>
              <w:rPr>
                <w:i w:val="0"/>
                <w:sz w:val="18"/>
                <w:szCs w:val="18"/>
              </w:rPr>
            </w:pPr>
          </w:p>
          <w:p w14:paraId="59AA1EE4" w14:textId="77777777" w:rsidR="00B225A8" w:rsidRPr="00B225A8" w:rsidRDefault="00B225A8" w:rsidP="00374993">
            <w:pPr>
              <w:pStyle w:val="Glava"/>
              <w:tabs>
                <w:tab w:val="clear" w:pos="4536"/>
                <w:tab w:val="clear" w:pos="9072"/>
              </w:tabs>
              <w:jc w:val="both"/>
              <w:rPr>
                <w:i w:val="0"/>
                <w:sz w:val="18"/>
                <w:szCs w:val="18"/>
              </w:rPr>
            </w:pPr>
          </w:p>
          <w:p w14:paraId="6E6FEE7C" w14:textId="77777777" w:rsidR="00B225A8" w:rsidRPr="00B225A8" w:rsidRDefault="00B225A8" w:rsidP="00374993">
            <w:pPr>
              <w:pStyle w:val="Glava"/>
              <w:tabs>
                <w:tab w:val="clear" w:pos="4536"/>
                <w:tab w:val="clear" w:pos="9072"/>
              </w:tabs>
              <w:jc w:val="both"/>
              <w:rPr>
                <w:i w:val="0"/>
                <w:sz w:val="18"/>
                <w:szCs w:val="18"/>
              </w:rPr>
            </w:pPr>
          </w:p>
        </w:tc>
      </w:tr>
    </w:tbl>
    <w:p w14:paraId="2CC23138" w14:textId="77777777" w:rsidR="00326943" w:rsidRPr="004E6E7F" w:rsidRDefault="00326943" w:rsidP="00E0546A">
      <w:pPr>
        <w:pStyle w:val="Glava"/>
        <w:tabs>
          <w:tab w:val="clear" w:pos="4536"/>
          <w:tab w:val="clear" w:pos="9072"/>
        </w:tabs>
        <w:ind w:left="1080"/>
        <w:jc w:val="both"/>
        <w:rPr>
          <w:b/>
          <w:i w:val="0"/>
          <w:sz w:val="20"/>
        </w:rPr>
      </w:pPr>
    </w:p>
    <w:p w14:paraId="30E6F754" w14:textId="77777777" w:rsidR="00E0546A" w:rsidRPr="00FA3117" w:rsidRDefault="00E0546A" w:rsidP="00E0546A">
      <w:pPr>
        <w:pStyle w:val="Glava"/>
        <w:tabs>
          <w:tab w:val="clear" w:pos="4536"/>
          <w:tab w:val="clear" w:pos="9072"/>
        </w:tabs>
        <w:ind w:left="1080"/>
        <w:jc w:val="both"/>
        <w:rPr>
          <w:i w:val="0"/>
          <w:sz w:val="22"/>
          <w:szCs w:val="22"/>
        </w:rPr>
      </w:pPr>
      <w:r w:rsidRPr="00FA3117">
        <w:rPr>
          <w:b/>
          <w:i w:val="0"/>
          <w:sz w:val="20"/>
        </w:rPr>
        <w:t>Referenčn</w:t>
      </w:r>
      <w:r w:rsidR="00027DC1" w:rsidRPr="00FA3117">
        <w:rPr>
          <w:b/>
          <w:i w:val="0"/>
          <w:sz w:val="20"/>
        </w:rPr>
        <w:t>a</w:t>
      </w:r>
      <w:r w:rsidRPr="00FA3117">
        <w:rPr>
          <w:b/>
          <w:i w:val="0"/>
          <w:sz w:val="20"/>
        </w:rPr>
        <w:t xml:space="preserve"> posl</w:t>
      </w:r>
      <w:r w:rsidR="00027DC1" w:rsidRPr="00FA3117">
        <w:rPr>
          <w:b/>
          <w:i w:val="0"/>
          <w:sz w:val="20"/>
        </w:rPr>
        <w:t>a</w:t>
      </w:r>
      <w:r w:rsidRPr="00FA3117">
        <w:rPr>
          <w:b/>
          <w:i w:val="0"/>
          <w:sz w:val="20"/>
        </w:rPr>
        <w:t xml:space="preserve"> za vodjo del:</w:t>
      </w:r>
    </w:p>
    <w:p w14:paraId="27AB1E05" w14:textId="77777777" w:rsidR="00E0546A" w:rsidRPr="00FA3117" w:rsidRDefault="00E0546A" w:rsidP="00E0546A">
      <w:pPr>
        <w:pStyle w:val="Glava"/>
        <w:tabs>
          <w:tab w:val="clear" w:pos="4536"/>
          <w:tab w:val="clear" w:pos="9072"/>
        </w:tabs>
        <w:ind w:left="1080"/>
        <w:jc w:val="both"/>
        <w:rPr>
          <w:i w:val="0"/>
          <w:sz w:val="22"/>
          <w:szCs w:val="22"/>
        </w:rPr>
      </w:pPr>
    </w:p>
    <w:tbl>
      <w:tblPr>
        <w:tblW w:w="94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425"/>
        <w:gridCol w:w="1551"/>
        <w:gridCol w:w="1551"/>
      </w:tblGrid>
      <w:tr w:rsidR="00D528A0" w:rsidRPr="00B225A8" w14:paraId="745108A3" w14:textId="77777777" w:rsidTr="00FB5C8C">
        <w:tc>
          <w:tcPr>
            <w:tcW w:w="2322" w:type="dxa"/>
            <w:shd w:val="clear" w:color="auto" w:fill="D9D9D9"/>
            <w:vAlign w:val="center"/>
          </w:tcPr>
          <w:p w14:paraId="6AAB6AC0" w14:textId="77777777" w:rsidR="00D528A0" w:rsidRPr="00B225A8" w:rsidRDefault="00D528A0" w:rsidP="00374993">
            <w:pPr>
              <w:jc w:val="center"/>
              <w:rPr>
                <w:b/>
                <w:i w:val="0"/>
                <w:sz w:val="16"/>
                <w:szCs w:val="16"/>
              </w:rPr>
            </w:pPr>
            <w:r w:rsidRPr="00B225A8">
              <w:rPr>
                <w:b/>
                <w:i w:val="0"/>
                <w:sz w:val="16"/>
                <w:szCs w:val="16"/>
              </w:rPr>
              <w:t>Naziv investitorja oz. naročnika referenčnega posla ter kontaktna oseba naročnika (e-pošta in telefonska številka)</w:t>
            </w:r>
          </w:p>
        </w:tc>
        <w:tc>
          <w:tcPr>
            <w:tcW w:w="2552" w:type="dxa"/>
            <w:shd w:val="clear" w:color="auto" w:fill="D9D9D9"/>
            <w:vAlign w:val="center"/>
          </w:tcPr>
          <w:p w14:paraId="4D2B25C9" w14:textId="77777777" w:rsidR="00D528A0" w:rsidRPr="00B225A8" w:rsidRDefault="00D528A0" w:rsidP="00374993">
            <w:pPr>
              <w:jc w:val="center"/>
              <w:rPr>
                <w:b/>
                <w:i w:val="0"/>
                <w:sz w:val="16"/>
                <w:szCs w:val="16"/>
              </w:rPr>
            </w:pPr>
            <w:r w:rsidRPr="00B225A8">
              <w:rPr>
                <w:b/>
                <w:i w:val="0"/>
                <w:sz w:val="16"/>
                <w:szCs w:val="16"/>
              </w:rPr>
              <w:t>Predmet referenčnega posla – kratek opis del</w:t>
            </w:r>
          </w:p>
        </w:tc>
        <w:tc>
          <w:tcPr>
            <w:tcW w:w="1425" w:type="dxa"/>
            <w:shd w:val="clear" w:color="auto" w:fill="D9D9D9"/>
            <w:vAlign w:val="center"/>
          </w:tcPr>
          <w:p w14:paraId="0B55684A" w14:textId="77777777" w:rsidR="00D528A0" w:rsidRPr="00B225A8" w:rsidRDefault="00D528A0" w:rsidP="00FB5C8C">
            <w:pPr>
              <w:jc w:val="center"/>
              <w:rPr>
                <w:b/>
                <w:i w:val="0"/>
                <w:sz w:val="16"/>
                <w:szCs w:val="16"/>
              </w:rPr>
            </w:pPr>
            <w:r w:rsidRPr="00B225A8">
              <w:rPr>
                <w:b/>
                <w:i w:val="0"/>
                <w:sz w:val="16"/>
                <w:szCs w:val="16"/>
              </w:rPr>
              <w:t xml:space="preserve">Datum začetka in končanja posla (zapisnik oz. potrdilo o uspešni-končni primopredaji objekta) </w:t>
            </w:r>
          </w:p>
        </w:tc>
        <w:tc>
          <w:tcPr>
            <w:tcW w:w="1551" w:type="dxa"/>
            <w:shd w:val="clear" w:color="auto" w:fill="D9D9D9"/>
            <w:vAlign w:val="center"/>
          </w:tcPr>
          <w:p w14:paraId="668E914F" w14:textId="77777777" w:rsidR="00D528A0" w:rsidRPr="00B225A8" w:rsidRDefault="00D528A0" w:rsidP="00FB5C8C">
            <w:pPr>
              <w:jc w:val="center"/>
              <w:rPr>
                <w:b/>
                <w:i w:val="0"/>
                <w:sz w:val="16"/>
                <w:szCs w:val="16"/>
              </w:rPr>
            </w:pPr>
          </w:p>
          <w:p w14:paraId="066966E8" w14:textId="77777777" w:rsidR="00D528A0" w:rsidRPr="00B225A8" w:rsidRDefault="009A13B4" w:rsidP="00FB5C8C">
            <w:pPr>
              <w:jc w:val="center"/>
              <w:rPr>
                <w:b/>
                <w:i w:val="0"/>
                <w:sz w:val="16"/>
                <w:szCs w:val="16"/>
              </w:rPr>
            </w:pPr>
            <w:r w:rsidRPr="00B225A8">
              <w:rPr>
                <w:b/>
                <w:i w:val="0"/>
                <w:sz w:val="16"/>
                <w:szCs w:val="16"/>
              </w:rPr>
              <w:t>Klasifikacijska oznaka posla oz. objekta</w:t>
            </w:r>
          </w:p>
        </w:tc>
        <w:tc>
          <w:tcPr>
            <w:tcW w:w="1551" w:type="dxa"/>
            <w:shd w:val="clear" w:color="auto" w:fill="D9D9D9"/>
            <w:vAlign w:val="center"/>
          </w:tcPr>
          <w:p w14:paraId="149D98A4" w14:textId="77777777" w:rsidR="00D528A0" w:rsidRPr="00B225A8" w:rsidRDefault="00D528A0" w:rsidP="00374993">
            <w:pPr>
              <w:jc w:val="center"/>
              <w:rPr>
                <w:b/>
                <w:i w:val="0"/>
                <w:sz w:val="16"/>
                <w:szCs w:val="16"/>
              </w:rPr>
            </w:pPr>
            <w:r w:rsidRPr="00B225A8">
              <w:rPr>
                <w:b/>
                <w:i w:val="0"/>
                <w:sz w:val="16"/>
                <w:szCs w:val="16"/>
              </w:rPr>
              <w:t>Vrednost posla</w:t>
            </w:r>
          </w:p>
          <w:p w14:paraId="7CF5948E" w14:textId="77777777" w:rsidR="00D528A0" w:rsidRPr="00B225A8" w:rsidRDefault="00D528A0" w:rsidP="00374993">
            <w:pPr>
              <w:jc w:val="center"/>
              <w:rPr>
                <w:b/>
                <w:i w:val="0"/>
                <w:sz w:val="16"/>
                <w:szCs w:val="16"/>
              </w:rPr>
            </w:pPr>
            <w:r w:rsidRPr="00B225A8">
              <w:rPr>
                <w:b/>
                <w:i w:val="0"/>
                <w:sz w:val="16"/>
                <w:szCs w:val="16"/>
              </w:rPr>
              <w:t>v EUR z DDV</w:t>
            </w:r>
          </w:p>
        </w:tc>
      </w:tr>
      <w:tr w:rsidR="00D528A0" w:rsidRPr="00B225A8" w14:paraId="7A94E7CA" w14:textId="77777777" w:rsidTr="00D528A0">
        <w:tc>
          <w:tcPr>
            <w:tcW w:w="2322" w:type="dxa"/>
          </w:tcPr>
          <w:p w14:paraId="63C55B8F" w14:textId="77777777" w:rsidR="00D528A0" w:rsidRPr="00B225A8" w:rsidRDefault="00D528A0" w:rsidP="00374993">
            <w:pPr>
              <w:pStyle w:val="Glava"/>
              <w:tabs>
                <w:tab w:val="clear" w:pos="4536"/>
                <w:tab w:val="clear" w:pos="9072"/>
              </w:tabs>
              <w:jc w:val="both"/>
              <w:rPr>
                <w:i w:val="0"/>
                <w:sz w:val="16"/>
                <w:szCs w:val="16"/>
                <w:highlight w:val="yellow"/>
              </w:rPr>
            </w:pPr>
          </w:p>
        </w:tc>
        <w:tc>
          <w:tcPr>
            <w:tcW w:w="2552" w:type="dxa"/>
          </w:tcPr>
          <w:p w14:paraId="25567104" w14:textId="77777777" w:rsidR="00D528A0" w:rsidRPr="00B225A8" w:rsidRDefault="00D528A0" w:rsidP="00374993">
            <w:pPr>
              <w:pStyle w:val="Glava"/>
              <w:tabs>
                <w:tab w:val="clear" w:pos="4536"/>
                <w:tab w:val="clear" w:pos="9072"/>
              </w:tabs>
              <w:jc w:val="both"/>
              <w:rPr>
                <w:i w:val="0"/>
                <w:sz w:val="16"/>
                <w:szCs w:val="16"/>
                <w:highlight w:val="yellow"/>
              </w:rPr>
            </w:pPr>
          </w:p>
          <w:p w14:paraId="003A67CB" w14:textId="77777777" w:rsidR="00D528A0" w:rsidRPr="00B225A8" w:rsidRDefault="00D528A0" w:rsidP="00374993">
            <w:pPr>
              <w:pStyle w:val="Glava"/>
              <w:tabs>
                <w:tab w:val="clear" w:pos="4536"/>
                <w:tab w:val="clear" w:pos="9072"/>
              </w:tabs>
              <w:jc w:val="both"/>
              <w:rPr>
                <w:i w:val="0"/>
                <w:sz w:val="16"/>
                <w:szCs w:val="16"/>
                <w:highlight w:val="yellow"/>
              </w:rPr>
            </w:pPr>
          </w:p>
          <w:p w14:paraId="5BAC9935" w14:textId="77777777" w:rsidR="00D528A0" w:rsidRPr="00B225A8" w:rsidRDefault="00D528A0" w:rsidP="00374993">
            <w:pPr>
              <w:pStyle w:val="Glava"/>
              <w:tabs>
                <w:tab w:val="clear" w:pos="4536"/>
                <w:tab w:val="clear" w:pos="9072"/>
              </w:tabs>
              <w:jc w:val="both"/>
              <w:rPr>
                <w:i w:val="0"/>
                <w:sz w:val="16"/>
                <w:szCs w:val="16"/>
                <w:highlight w:val="yellow"/>
              </w:rPr>
            </w:pPr>
          </w:p>
          <w:p w14:paraId="077E6485" w14:textId="77777777" w:rsidR="00D528A0" w:rsidRPr="00B225A8" w:rsidRDefault="00D528A0" w:rsidP="00374993">
            <w:pPr>
              <w:pStyle w:val="Glava"/>
              <w:tabs>
                <w:tab w:val="clear" w:pos="4536"/>
                <w:tab w:val="clear" w:pos="9072"/>
              </w:tabs>
              <w:jc w:val="both"/>
              <w:rPr>
                <w:i w:val="0"/>
                <w:sz w:val="16"/>
                <w:szCs w:val="16"/>
                <w:highlight w:val="yellow"/>
              </w:rPr>
            </w:pPr>
          </w:p>
          <w:p w14:paraId="16E2F126" w14:textId="77777777" w:rsidR="00D528A0" w:rsidRPr="00B225A8" w:rsidRDefault="00D528A0" w:rsidP="00374993">
            <w:pPr>
              <w:pStyle w:val="Glava"/>
              <w:tabs>
                <w:tab w:val="clear" w:pos="4536"/>
                <w:tab w:val="clear" w:pos="9072"/>
              </w:tabs>
              <w:jc w:val="both"/>
              <w:rPr>
                <w:i w:val="0"/>
                <w:sz w:val="16"/>
                <w:szCs w:val="16"/>
                <w:highlight w:val="yellow"/>
              </w:rPr>
            </w:pPr>
          </w:p>
          <w:p w14:paraId="1B4A0670" w14:textId="77777777" w:rsidR="00D528A0" w:rsidRPr="00B225A8" w:rsidRDefault="00D528A0" w:rsidP="00374993">
            <w:pPr>
              <w:pStyle w:val="Glava"/>
              <w:tabs>
                <w:tab w:val="clear" w:pos="4536"/>
                <w:tab w:val="clear" w:pos="9072"/>
              </w:tabs>
              <w:jc w:val="both"/>
              <w:rPr>
                <w:i w:val="0"/>
                <w:sz w:val="16"/>
                <w:szCs w:val="16"/>
                <w:highlight w:val="yellow"/>
              </w:rPr>
            </w:pPr>
          </w:p>
        </w:tc>
        <w:tc>
          <w:tcPr>
            <w:tcW w:w="1425" w:type="dxa"/>
          </w:tcPr>
          <w:p w14:paraId="01E5C30B" w14:textId="77777777" w:rsidR="00D528A0" w:rsidRPr="00B225A8" w:rsidRDefault="00D528A0" w:rsidP="00374993">
            <w:pPr>
              <w:pStyle w:val="Glava"/>
              <w:tabs>
                <w:tab w:val="clear" w:pos="4536"/>
                <w:tab w:val="clear" w:pos="9072"/>
              </w:tabs>
              <w:jc w:val="both"/>
              <w:rPr>
                <w:i w:val="0"/>
                <w:sz w:val="16"/>
                <w:szCs w:val="16"/>
                <w:highlight w:val="yellow"/>
              </w:rPr>
            </w:pPr>
          </w:p>
          <w:p w14:paraId="667833FE" w14:textId="77777777" w:rsidR="00D528A0" w:rsidRPr="00B225A8" w:rsidRDefault="00D528A0" w:rsidP="00374993">
            <w:pPr>
              <w:pStyle w:val="Glava"/>
              <w:tabs>
                <w:tab w:val="clear" w:pos="4536"/>
                <w:tab w:val="clear" w:pos="9072"/>
              </w:tabs>
              <w:jc w:val="both"/>
              <w:rPr>
                <w:i w:val="0"/>
                <w:sz w:val="16"/>
                <w:szCs w:val="16"/>
                <w:highlight w:val="yellow"/>
              </w:rPr>
            </w:pPr>
          </w:p>
        </w:tc>
        <w:tc>
          <w:tcPr>
            <w:tcW w:w="1551" w:type="dxa"/>
          </w:tcPr>
          <w:p w14:paraId="2C6F7D8E" w14:textId="77777777" w:rsidR="00D528A0" w:rsidRPr="00B225A8" w:rsidRDefault="00D528A0" w:rsidP="00374993">
            <w:pPr>
              <w:pStyle w:val="Glava"/>
              <w:tabs>
                <w:tab w:val="clear" w:pos="4536"/>
                <w:tab w:val="clear" w:pos="9072"/>
              </w:tabs>
              <w:jc w:val="both"/>
              <w:rPr>
                <w:i w:val="0"/>
                <w:sz w:val="16"/>
                <w:szCs w:val="16"/>
                <w:highlight w:val="yellow"/>
              </w:rPr>
            </w:pPr>
          </w:p>
        </w:tc>
        <w:tc>
          <w:tcPr>
            <w:tcW w:w="1551" w:type="dxa"/>
          </w:tcPr>
          <w:p w14:paraId="4C3078BE" w14:textId="77777777" w:rsidR="00D528A0" w:rsidRPr="00B225A8" w:rsidRDefault="00D528A0" w:rsidP="00374993">
            <w:pPr>
              <w:pStyle w:val="Glava"/>
              <w:tabs>
                <w:tab w:val="clear" w:pos="4536"/>
                <w:tab w:val="clear" w:pos="9072"/>
              </w:tabs>
              <w:jc w:val="both"/>
              <w:rPr>
                <w:i w:val="0"/>
                <w:sz w:val="16"/>
                <w:szCs w:val="16"/>
                <w:highlight w:val="yellow"/>
              </w:rPr>
            </w:pPr>
          </w:p>
        </w:tc>
      </w:tr>
      <w:tr w:rsidR="00D528A0" w:rsidRPr="00B225A8" w14:paraId="699163BF" w14:textId="77777777" w:rsidTr="00D528A0">
        <w:tc>
          <w:tcPr>
            <w:tcW w:w="2322" w:type="dxa"/>
          </w:tcPr>
          <w:p w14:paraId="3D8D1743" w14:textId="77777777" w:rsidR="00D528A0" w:rsidRPr="00B225A8" w:rsidRDefault="00D528A0" w:rsidP="00374993">
            <w:pPr>
              <w:pStyle w:val="Glava"/>
              <w:tabs>
                <w:tab w:val="clear" w:pos="4536"/>
                <w:tab w:val="clear" w:pos="9072"/>
              </w:tabs>
              <w:jc w:val="both"/>
              <w:rPr>
                <w:i w:val="0"/>
                <w:sz w:val="16"/>
                <w:szCs w:val="16"/>
                <w:highlight w:val="yellow"/>
              </w:rPr>
            </w:pPr>
          </w:p>
        </w:tc>
        <w:tc>
          <w:tcPr>
            <w:tcW w:w="2552" w:type="dxa"/>
          </w:tcPr>
          <w:p w14:paraId="68C227F3" w14:textId="77777777" w:rsidR="00D528A0" w:rsidRPr="00B225A8" w:rsidRDefault="00D528A0" w:rsidP="00374993">
            <w:pPr>
              <w:pStyle w:val="Glava"/>
              <w:tabs>
                <w:tab w:val="clear" w:pos="4536"/>
                <w:tab w:val="clear" w:pos="9072"/>
              </w:tabs>
              <w:jc w:val="both"/>
              <w:rPr>
                <w:i w:val="0"/>
                <w:sz w:val="16"/>
                <w:szCs w:val="16"/>
                <w:highlight w:val="yellow"/>
              </w:rPr>
            </w:pPr>
          </w:p>
          <w:p w14:paraId="7B838178" w14:textId="77777777" w:rsidR="00D528A0" w:rsidRPr="00B225A8" w:rsidRDefault="00D528A0" w:rsidP="00374993">
            <w:pPr>
              <w:pStyle w:val="Glava"/>
              <w:tabs>
                <w:tab w:val="clear" w:pos="4536"/>
                <w:tab w:val="clear" w:pos="9072"/>
              </w:tabs>
              <w:jc w:val="both"/>
              <w:rPr>
                <w:i w:val="0"/>
                <w:sz w:val="16"/>
                <w:szCs w:val="16"/>
                <w:highlight w:val="yellow"/>
              </w:rPr>
            </w:pPr>
          </w:p>
          <w:p w14:paraId="7F0AE3E2" w14:textId="77777777" w:rsidR="00D528A0" w:rsidRPr="00B225A8" w:rsidRDefault="00D528A0" w:rsidP="00374993">
            <w:pPr>
              <w:pStyle w:val="Glava"/>
              <w:tabs>
                <w:tab w:val="clear" w:pos="4536"/>
                <w:tab w:val="clear" w:pos="9072"/>
              </w:tabs>
              <w:jc w:val="both"/>
              <w:rPr>
                <w:i w:val="0"/>
                <w:sz w:val="16"/>
                <w:szCs w:val="16"/>
                <w:highlight w:val="yellow"/>
              </w:rPr>
            </w:pPr>
          </w:p>
          <w:p w14:paraId="5FD548B7" w14:textId="77777777" w:rsidR="00D528A0" w:rsidRPr="00B225A8" w:rsidRDefault="00D528A0" w:rsidP="00374993">
            <w:pPr>
              <w:pStyle w:val="Glava"/>
              <w:tabs>
                <w:tab w:val="clear" w:pos="4536"/>
                <w:tab w:val="clear" w:pos="9072"/>
              </w:tabs>
              <w:jc w:val="both"/>
              <w:rPr>
                <w:i w:val="0"/>
                <w:sz w:val="16"/>
                <w:szCs w:val="16"/>
                <w:highlight w:val="yellow"/>
              </w:rPr>
            </w:pPr>
          </w:p>
          <w:p w14:paraId="145378D0" w14:textId="77777777" w:rsidR="00D528A0" w:rsidRPr="00B225A8" w:rsidRDefault="00D528A0" w:rsidP="00374993">
            <w:pPr>
              <w:pStyle w:val="Glava"/>
              <w:tabs>
                <w:tab w:val="clear" w:pos="4536"/>
                <w:tab w:val="clear" w:pos="9072"/>
              </w:tabs>
              <w:jc w:val="both"/>
              <w:rPr>
                <w:i w:val="0"/>
                <w:sz w:val="16"/>
                <w:szCs w:val="16"/>
                <w:highlight w:val="yellow"/>
              </w:rPr>
            </w:pPr>
          </w:p>
          <w:p w14:paraId="614E7F5B" w14:textId="77777777" w:rsidR="00D528A0" w:rsidRPr="00B225A8" w:rsidRDefault="00D528A0" w:rsidP="00374993">
            <w:pPr>
              <w:pStyle w:val="Glava"/>
              <w:tabs>
                <w:tab w:val="clear" w:pos="4536"/>
                <w:tab w:val="clear" w:pos="9072"/>
              </w:tabs>
              <w:jc w:val="both"/>
              <w:rPr>
                <w:i w:val="0"/>
                <w:sz w:val="16"/>
                <w:szCs w:val="16"/>
                <w:highlight w:val="yellow"/>
              </w:rPr>
            </w:pPr>
          </w:p>
        </w:tc>
        <w:tc>
          <w:tcPr>
            <w:tcW w:w="1425" w:type="dxa"/>
          </w:tcPr>
          <w:p w14:paraId="1B789DF4" w14:textId="77777777" w:rsidR="00D528A0" w:rsidRPr="00B225A8" w:rsidRDefault="00D528A0" w:rsidP="00374993">
            <w:pPr>
              <w:pStyle w:val="Glava"/>
              <w:tabs>
                <w:tab w:val="clear" w:pos="4536"/>
                <w:tab w:val="clear" w:pos="9072"/>
              </w:tabs>
              <w:jc w:val="both"/>
              <w:rPr>
                <w:i w:val="0"/>
                <w:sz w:val="16"/>
                <w:szCs w:val="16"/>
                <w:highlight w:val="yellow"/>
              </w:rPr>
            </w:pPr>
          </w:p>
          <w:p w14:paraId="7D504F96" w14:textId="77777777" w:rsidR="00D528A0" w:rsidRPr="00B225A8" w:rsidRDefault="00D528A0" w:rsidP="00374993">
            <w:pPr>
              <w:pStyle w:val="Glava"/>
              <w:tabs>
                <w:tab w:val="clear" w:pos="4536"/>
                <w:tab w:val="clear" w:pos="9072"/>
              </w:tabs>
              <w:jc w:val="both"/>
              <w:rPr>
                <w:i w:val="0"/>
                <w:sz w:val="16"/>
                <w:szCs w:val="16"/>
                <w:highlight w:val="yellow"/>
              </w:rPr>
            </w:pPr>
          </w:p>
        </w:tc>
        <w:tc>
          <w:tcPr>
            <w:tcW w:w="1551" w:type="dxa"/>
          </w:tcPr>
          <w:p w14:paraId="0D0A254E" w14:textId="77777777" w:rsidR="00D528A0" w:rsidRPr="00B225A8" w:rsidRDefault="00D528A0" w:rsidP="00374993">
            <w:pPr>
              <w:pStyle w:val="Glava"/>
              <w:tabs>
                <w:tab w:val="clear" w:pos="4536"/>
                <w:tab w:val="clear" w:pos="9072"/>
              </w:tabs>
              <w:jc w:val="both"/>
              <w:rPr>
                <w:i w:val="0"/>
                <w:sz w:val="16"/>
                <w:szCs w:val="16"/>
                <w:highlight w:val="yellow"/>
              </w:rPr>
            </w:pPr>
          </w:p>
        </w:tc>
        <w:tc>
          <w:tcPr>
            <w:tcW w:w="1551" w:type="dxa"/>
          </w:tcPr>
          <w:p w14:paraId="5945E5E5" w14:textId="77777777" w:rsidR="00D528A0" w:rsidRPr="00B225A8" w:rsidRDefault="00D528A0" w:rsidP="00374993">
            <w:pPr>
              <w:pStyle w:val="Glava"/>
              <w:tabs>
                <w:tab w:val="clear" w:pos="4536"/>
                <w:tab w:val="clear" w:pos="9072"/>
              </w:tabs>
              <w:jc w:val="both"/>
              <w:rPr>
                <w:i w:val="0"/>
                <w:sz w:val="16"/>
                <w:szCs w:val="16"/>
                <w:highlight w:val="yellow"/>
              </w:rPr>
            </w:pPr>
          </w:p>
        </w:tc>
      </w:tr>
    </w:tbl>
    <w:p w14:paraId="09AC8343" w14:textId="77777777" w:rsidR="00FE3CF1" w:rsidRPr="009C1300" w:rsidRDefault="00FE3CF1" w:rsidP="00FE3CF1">
      <w:pPr>
        <w:pStyle w:val="Glava"/>
        <w:tabs>
          <w:tab w:val="clear" w:pos="4536"/>
          <w:tab w:val="clear" w:pos="9072"/>
        </w:tabs>
        <w:ind w:left="1080"/>
        <w:jc w:val="both"/>
        <w:rPr>
          <w:i w:val="0"/>
          <w:sz w:val="22"/>
          <w:szCs w:val="22"/>
          <w:highlight w:val="yellow"/>
        </w:rPr>
      </w:pPr>
    </w:p>
    <w:p w14:paraId="3A3451E5" w14:textId="77777777" w:rsidR="00FE3CF1" w:rsidRPr="00FA3117" w:rsidRDefault="00FE3CF1" w:rsidP="00FE3CF1">
      <w:pPr>
        <w:pStyle w:val="Glava"/>
        <w:tabs>
          <w:tab w:val="clear" w:pos="4536"/>
          <w:tab w:val="clear" w:pos="9072"/>
        </w:tabs>
        <w:ind w:left="1080"/>
        <w:jc w:val="both"/>
        <w:rPr>
          <w:i w:val="0"/>
          <w:sz w:val="22"/>
          <w:szCs w:val="22"/>
        </w:rPr>
      </w:pPr>
      <w:r w:rsidRPr="00FA3117">
        <w:rPr>
          <w:i w:val="0"/>
          <w:sz w:val="22"/>
          <w:szCs w:val="22"/>
        </w:rPr>
        <w:t>Datum:</w:t>
      </w:r>
      <w:r w:rsidRPr="00FA3117">
        <w:rPr>
          <w:i w:val="0"/>
          <w:sz w:val="22"/>
          <w:szCs w:val="22"/>
        </w:rPr>
        <w:tab/>
      </w:r>
      <w:r w:rsidRPr="00FA3117">
        <w:rPr>
          <w:i w:val="0"/>
          <w:sz w:val="22"/>
          <w:szCs w:val="22"/>
        </w:rPr>
        <w:tab/>
      </w:r>
      <w:r w:rsidRPr="00FA3117">
        <w:rPr>
          <w:i w:val="0"/>
          <w:sz w:val="22"/>
          <w:szCs w:val="22"/>
        </w:rPr>
        <w:tab/>
      </w:r>
      <w:r w:rsidRPr="00FA3117">
        <w:rPr>
          <w:i w:val="0"/>
          <w:sz w:val="22"/>
          <w:szCs w:val="22"/>
        </w:rPr>
        <w:tab/>
      </w:r>
      <w:r w:rsidRPr="00FA3117">
        <w:rPr>
          <w:i w:val="0"/>
          <w:sz w:val="22"/>
          <w:szCs w:val="22"/>
        </w:rPr>
        <w:tab/>
      </w:r>
    </w:p>
    <w:p w14:paraId="04368CA5" w14:textId="77777777" w:rsidR="00027DC1" w:rsidRPr="00FA3117" w:rsidRDefault="00027DC1" w:rsidP="00FE3CF1">
      <w:pPr>
        <w:pStyle w:val="Glava"/>
        <w:tabs>
          <w:tab w:val="clear" w:pos="4536"/>
          <w:tab w:val="clear" w:pos="9072"/>
        </w:tabs>
        <w:ind w:left="1080"/>
        <w:jc w:val="both"/>
        <w:rPr>
          <w:i w:val="0"/>
          <w:sz w:val="22"/>
          <w:szCs w:val="22"/>
        </w:rPr>
      </w:pPr>
    </w:p>
    <w:p w14:paraId="3BBE503C" w14:textId="77777777" w:rsidR="00E0546A" w:rsidRPr="00FA3117" w:rsidRDefault="00E0546A" w:rsidP="00FE3CF1">
      <w:pPr>
        <w:pStyle w:val="Glava"/>
        <w:tabs>
          <w:tab w:val="clear" w:pos="4536"/>
          <w:tab w:val="clear" w:pos="9072"/>
        </w:tabs>
        <w:ind w:left="1080"/>
        <w:jc w:val="both"/>
        <w:rPr>
          <w:i w:val="0"/>
          <w:sz w:val="22"/>
          <w:szCs w:val="22"/>
        </w:rPr>
      </w:pPr>
    </w:p>
    <w:p w14:paraId="0F18F3C7" w14:textId="77777777" w:rsidR="00FE3CF1" w:rsidRPr="00FA3117" w:rsidRDefault="00E0546A" w:rsidP="00DF6D41">
      <w:pPr>
        <w:ind w:left="1080"/>
        <w:jc w:val="both"/>
        <w:rPr>
          <w:i w:val="0"/>
          <w:sz w:val="18"/>
          <w:szCs w:val="18"/>
        </w:rPr>
      </w:pPr>
      <w:r w:rsidRPr="00FA3117">
        <w:rPr>
          <w:i w:val="0"/>
          <w:sz w:val="18"/>
          <w:szCs w:val="18"/>
        </w:rPr>
        <w:t xml:space="preserve">Poleg tega obrazca bo ponudnik, kateremu naročnik namerava oddati javno naročilo, predložil tudi dokazila, </w:t>
      </w:r>
      <w:r w:rsidRPr="00FA3117">
        <w:rPr>
          <w:i w:val="0"/>
          <w:color w:val="000000" w:themeColor="text1"/>
          <w:sz w:val="18"/>
          <w:szCs w:val="18"/>
        </w:rPr>
        <w:t xml:space="preserve">s katerimi se dokazuje izpolnjevanje pogojev iz </w:t>
      </w:r>
      <w:r w:rsidR="00BF4611">
        <w:rPr>
          <w:i w:val="0"/>
          <w:color w:val="000000" w:themeColor="text1"/>
          <w:sz w:val="18"/>
          <w:szCs w:val="18"/>
        </w:rPr>
        <w:t>Gradbenega zakona</w:t>
      </w:r>
      <w:r w:rsidRPr="00FA3117">
        <w:rPr>
          <w:i w:val="0"/>
          <w:sz w:val="18"/>
          <w:szCs w:val="18"/>
        </w:rPr>
        <w:t xml:space="preserve"> za vsakega imenovanega v tabeli.</w:t>
      </w:r>
    </w:p>
    <w:p w14:paraId="4B4CD4EF" w14:textId="77777777" w:rsidR="00EF219A" w:rsidRDefault="00EF219A" w:rsidP="00FE3CF1">
      <w:pPr>
        <w:pStyle w:val="Glava"/>
        <w:tabs>
          <w:tab w:val="clear" w:pos="4536"/>
          <w:tab w:val="clear" w:pos="9072"/>
        </w:tabs>
        <w:ind w:left="1080"/>
        <w:jc w:val="both"/>
        <w:rPr>
          <w:i w:val="0"/>
          <w:sz w:val="22"/>
          <w:szCs w:val="22"/>
        </w:rPr>
      </w:pPr>
    </w:p>
    <w:p w14:paraId="5D91C524" w14:textId="77777777" w:rsidR="00BF4611" w:rsidRPr="00FA3117" w:rsidRDefault="00BF4611" w:rsidP="00FE3CF1">
      <w:pPr>
        <w:pStyle w:val="Glava"/>
        <w:tabs>
          <w:tab w:val="clear" w:pos="4536"/>
          <w:tab w:val="clear" w:pos="9072"/>
        </w:tabs>
        <w:ind w:left="1080"/>
        <w:jc w:val="both"/>
        <w:rPr>
          <w:i w:val="0"/>
          <w:sz w:val="22"/>
          <w:szCs w:val="22"/>
        </w:rPr>
      </w:pPr>
    </w:p>
    <w:p w14:paraId="3C44DAA2" w14:textId="77777777" w:rsidR="00FE3CF1" w:rsidRPr="006E13E4" w:rsidRDefault="00517A3E" w:rsidP="00FE3CF1">
      <w:pPr>
        <w:pStyle w:val="Glava"/>
        <w:tabs>
          <w:tab w:val="clear" w:pos="4536"/>
          <w:tab w:val="clear" w:pos="9072"/>
        </w:tabs>
        <w:ind w:left="1080"/>
        <w:jc w:val="both"/>
        <w:rPr>
          <w:b/>
          <w:i w:val="0"/>
          <w:sz w:val="22"/>
          <w:szCs w:val="22"/>
        </w:rPr>
      </w:pPr>
      <w:r w:rsidRPr="006E13E4">
        <w:rPr>
          <w:b/>
          <w:i w:val="0"/>
          <w:sz w:val="18"/>
          <w:szCs w:val="18"/>
        </w:rPr>
        <w:t>Obrazec se predloži ob prijavi!</w:t>
      </w:r>
    </w:p>
    <w:p w14:paraId="3884498D" w14:textId="77777777" w:rsidR="00FE3CF1" w:rsidRDefault="00FE3CF1" w:rsidP="00FE3CF1">
      <w:pPr>
        <w:pStyle w:val="Glava"/>
        <w:tabs>
          <w:tab w:val="clear" w:pos="4536"/>
          <w:tab w:val="clear" w:pos="9072"/>
        </w:tabs>
        <w:ind w:left="1080"/>
        <w:jc w:val="both"/>
        <w:rPr>
          <w:i w:val="0"/>
          <w:sz w:val="22"/>
          <w:szCs w:val="22"/>
        </w:rPr>
      </w:pPr>
    </w:p>
    <w:p w14:paraId="460671C0" w14:textId="77777777" w:rsidR="00FE3CF1" w:rsidRPr="0079325B" w:rsidRDefault="00FE3CF1" w:rsidP="004E3642">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D20A28">
        <w:rPr>
          <w:b/>
          <w:i w:val="0"/>
          <w:sz w:val="22"/>
          <w:szCs w:val="22"/>
        </w:rPr>
        <w:t>5</w:t>
      </w:r>
      <w:r w:rsidR="006761A9">
        <w:rPr>
          <w:b/>
          <w:i w:val="0"/>
          <w:sz w:val="22"/>
          <w:szCs w:val="22"/>
        </w:rPr>
        <w:t>/1</w:t>
      </w:r>
    </w:p>
    <w:p w14:paraId="0046B031" w14:textId="77777777" w:rsidR="00FE3CF1" w:rsidRPr="0079325B" w:rsidRDefault="00FE3CF1" w:rsidP="00FE3CF1">
      <w:pPr>
        <w:jc w:val="right"/>
        <w:rPr>
          <w:i w:val="0"/>
          <w:sz w:val="22"/>
          <w:szCs w:val="22"/>
        </w:rPr>
      </w:pPr>
    </w:p>
    <w:p w14:paraId="32E1E852" w14:textId="77777777" w:rsidR="00FE3CF1" w:rsidRPr="0079325B" w:rsidRDefault="00FE3CF1" w:rsidP="00FE3CF1">
      <w:pPr>
        <w:pStyle w:val="Napis"/>
        <w:ind w:left="1080"/>
        <w:jc w:val="left"/>
        <w:rPr>
          <w:szCs w:val="22"/>
        </w:rPr>
      </w:pPr>
      <w:r w:rsidRPr="0079325B">
        <w:rPr>
          <w:szCs w:val="22"/>
        </w:rPr>
        <w:t>Potrditev referenc s strani posameznih naročnikov</w:t>
      </w:r>
    </w:p>
    <w:p w14:paraId="1F9A6530" w14:textId="77777777" w:rsidR="00FE3CF1" w:rsidRPr="0079325B" w:rsidRDefault="00FE3CF1" w:rsidP="00FE3CF1">
      <w:pPr>
        <w:ind w:left="1080"/>
        <w:rPr>
          <w:i w:val="0"/>
          <w:sz w:val="22"/>
          <w:szCs w:val="22"/>
        </w:rPr>
      </w:pPr>
      <w:r w:rsidRPr="0079325B">
        <w:rPr>
          <w:i w:val="0"/>
          <w:sz w:val="22"/>
          <w:szCs w:val="22"/>
        </w:rPr>
        <w:t xml:space="preserve">Na zaprosilo </w:t>
      </w:r>
      <w:r w:rsidR="007A68D1">
        <w:rPr>
          <w:i w:val="0"/>
          <w:sz w:val="22"/>
          <w:szCs w:val="22"/>
        </w:rPr>
        <w:t>gospodarskega subjekta</w:t>
      </w:r>
      <w:r w:rsidR="007A68D1" w:rsidRPr="0079325B">
        <w:rPr>
          <w:i w:val="0"/>
          <w:sz w:val="22"/>
          <w:szCs w:val="22"/>
        </w:rPr>
        <w:t xml:space="preserve"> </w:t>
      </w:r>
      <w:r w:rsidRPr="0079325B">
        <w:rPr>
          <w:i w:val="0"/>
          <w:sz w:val="22"/>
          <w:szCs w:val="22"/>
        </w:rPr>
        <w:t xml:space="preserve">(ime in naslov </w:t>
      </w:r>
      <w:r w:rsidR="007A68D1">
        <w:rPr>
          <w:i w:val="0"/>
          <w:sz w:val="22"/>
          <w:szCs w:val="22"/>
        </w:rPr>
        <w:t>gospodarskega subjekta</w:t>
      </w:r>
      <w:r w:rsidRPr="0079325B">
        <w:rPr>
          <w:i w:val="0"/>
          <w:sz w:val="22"/>
          <w:szCs w:val="22"/>
        </w:rPr>
        <w:t xml:space="preserve">): </w:t>
      </w:r>
    </w:p>
    <w:p w14:paraId="0128AAAC" w14:textId="77777777" w:rsidR="00FE3CF1" w:rsidRPr="0079325B" w:rsidRDefault="00FE3CF1" w:rsidP="00FE3CF1">
      <w:pPr>
        <w:ind w:left="1080"/>
        <w:rPr>
          <w:i w:val="0"/>
          <w:sz w:val="22"/>
          <w:szCs w:val="22"/>
        </w:rPr>
      </w:pPr>
    </w:p>
    <w:p w14:paraId="10283FDC" w14:textId="77777777" w:rsidR="00FE3CF1" w:rsidRPr="0079325B" w:rsidRDefault="00FE3CF1" w:rsidP="00FE3CF1">
      <w:pPr>
        <w:ind w:left="1080"/>
        <w:rPr>
          <w:i w:val="0"/>
          <w:sz w:val="22"/>
          <w:szCs w:val="22"/>
        </w:rPr>
      </w:pPr>
      <w:r w:rsidRPr="0079325B">
        <w:rPr>
          <w:i w:val="0"/>
          <w:sz w:val="22"/>
          <w:szCs w:val="22"/>
        </w:rPr>
        <w:t>…………………………………………………………………................………....…..............</w:t>
      </w:r>
    </w:p>
    <w:p w14:paraId="73269750" w14:textId="77777777" w:rsidR="00FE3CF1" w:rsidRPr="0079325B" w:rsidRDefault="00FE3CF1" w:rsidP="00FE3CF1">
      <w:pPr>
        <w:ind w:left="1080"/>
        <w:rPr>
          <w:i w:val="0"/>
          <w:sz w:val="22"/>
          <w:szCs w:val="22"/>
        </w:rPr>
      </w:pPr>
      <w:r w:rsidRPr="0079325B">
        <w:rPr>
          <w:i w:val="0"/>
          <w:sz w:val="22"/>
          <w:szCs w:val="22"/>
        </w:rPr>
        <w:t>....................................................................................................………............………..............</w:t>
      </w:r>
    </w:p>
    <w:p w14:paraId="2A87CCD7" w14:textId="77777777" w:rsidR="00FE3CF1" w:rsidRPr="0079325B" w:rsidRDefault="00FE3CF1" w:rsidP="00FE3CF1">
      <w:pPr>
        <w:ind w:left="1080"/>
        <w:rPr>
          <w:i w:val="0"/>
          <w:sz w:val="22"/>
          <w:szCs w:val="22"/>
        </w:rPr>
      </w:pPr>
    </w:p>
    <w:p w14:paraId="36CA1E36" w14:textId="232ED8E1" w:rsidR="00FE3CF1" w:rsidRPr="00304EE3" w:rsidRDefault="00FE3CF1" w:rsidP="00FE3CF1">
      <w:pPr>
        <w:ind w:left="1080"/>
        <w:jc w:val="both"/>
        <w:rPr>
          <w:b/>
          <w:i w:val="0"/>
          <w:sz w:val="22"/>
          <w:szCs w:val="22"/>
        </w:rPr>
      </w:pPr>
      <w:r w:rsidRPr="0079325B">
        <w:rPr>
          <w:i w:val="0"/>
          <w:sz w:val="22"/>
          <w:szCs w:val="22"/>
        </w:rPr>
        <w:t xml:space="preserve">za </w:t>
      </w:r>
      <w:r w:rsidR="007A68D1">
        <w:rPr>
          <w:i w:val="0"/>
          <w:sz w:val="22"/>
          <w:szCs w:val="22"/>
        </w:rPr>
        <w:t>prijavo</w:t>
      </w:r>
      <w:r w:rsidRPr="0079325B">
        <w:rPr>
          <w:i w:val="0"/>
          <w:sz w:val="22"/>
          <w:szCs w:val="22"/>
        </w:rPr>
        <w:t xml:space="preserve"> na javni razpis za »</w:t>
      </w:r>
      <w:r w:rsidR="009F02D4" w:rsidRPr="003742E3">
        <w:rPr>
          <w:i w:val="0"/>
          <w:sz w:val="22"/>
          <w:szCs w:val="22"/>
        </w:rPr>
        <w:t>Rekonstrukcija Šentjakobskega odra</w:t>
      </w:r>
      <w:r w:rsidR="00214E01" w:rsidRPr="00304EE3">
        <w:rPr>
          <w:b/>
          <w:i w:val="0"/>
          <w:sz w:val="22"/>
          <w:szCs w:val="22"/>
        </w:rPr>
        <w:t>«</w:t>
      </w:r>
    </w:p>
    <w:p w14:paraId="02F5C9C0" w14:textId="77777777" w:rsidR="00FE3CF1" w:rsidRPr="0079325B" w:rsidRDefault="00FE3CF1" w:rsidP="00FE3CF1">
      <w:pPr>
        <w:ind w:left="1080"/>
        <w:rPr>
          <w:i w:val="0"/>
          <w:sz w:val="22"/>
          <w:szCs w:val="22"/>
        </w:rPr>
      </w:pPr>
    </w:p>
    <w:p w14:paraId="2A496CD8" w14:textId="77777777" w:rsidR="00FE3CF1" w:rsidRPr="0079325B" w:rsidRDefault="00FE3CF1" w:rsidP="00FE3CF1">
      <w:pPr>
        <w:ind w:left="1080"/>
        <w:jc w:val="center"/>
        <w:rPr>
          <w:b/>
          <w:i w:val="0"/>
          <w:szCs w:val="24"/>
          <w:u w:val="single"/>
        </w:rPr>
      </w:pPr>
      <w:r w:rsidRPr="0079325B">
        <w:rPr>
          <w:b/>
          <w:i w:val="0"/>
          <w:szCs w:val="24"/>
          <w:u w:val="single"/>
        </w:rPr>
        <w:t>POTRJUJEMO</w:t>
      </w:r>
    </w:p>
    <w:p w14:paraId="5DE166BF" w14:textId="77777777" w:rsidR="00FE3CF1" w:rsidRPr="0079325B" w:rsidRDefault="00FE3CF1" w:rsidP="00FE3CF1">
      <w:pPr>
        <w:ind w:left="1080"/>
        <w:rPr>
          <w:i w:val="0"/>
          <w:sz w:val="22"/>
          <w:szCs w:val="22"/>
          <w:u w:val="single"/>
        </w:rPr>
      </w:pPr>
    </w:p>
    <w:p w14:paraId="2B2F9AC9" w14:textId="77777777" w:rsidR="00FE3CF1" w:rsidRPr="0079325B" w:rsidRDefault="00FE3CF1" w:rsidP="00FE3CF1">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995"/>
        <w:gridCol w:w="135"/>
        <w:gridCol w:w="1345"/>
      </w:tblGrid>
      <w:tr w:rsidR="00FE3CF1" w:rsidRPr="0079325B" w14:paraId="37C59E5C" w14:textId="77777777" w:rsidTr="00C7578A">
        <w:tc>
          <w:tcPr>
            <w:tcW w:w="1249" w:type="dxa"/>
          </w:tcPr>
          <w:p w14:paraId="5C51CBFD" w14:textId="77777777" w:rsidR="00FE3CF1" w:rsidRPr="0079325B" w:rsidRDefault="00FE3CF1" w:rsidP="00C7578A">
            <w:pPr>
              <w:rPr>
                <w:i w:val="0"/>
                <w:sz w:val="22"/>
                <w:szCs w:val="22"/>
              </w:rPr>
            </w:pPr>
            <w:r w:rsidRPr="0079325B">
              <w:rPr>
                <w:i w:val="0"/>
                <w:sz w:val="22"/>
                <w:szCs w:val="22"/>
              </w:rPr>
              <w:t>da je bil</w:t>
            </w:r>
          </w:p>
        </w:tc>
        <w:tc>
          <w:tcPr>
            <w:tcW w:w="6311" w:type="dxa"/>
            <w:gridSpan w:val="3"/>
            <w:tcBorders>
              <w:bottom w:val="single" w:sz="4" w:space="0" w:color="auto"/>
            </w:tcBorders>
          </w:tcPr>
          <w:p w14:paraId="490B80E0" w14:textId="77777777" w:rsidR="00FE3CF1" w:rsidRPr="0079325B" w:rsidRDefault="00FE3CF1" w:rsidP="00C7578A">
            <w:pPr>
              <w:rPr>
                <w:i w:val="0"/>
                <w:sz w:val="22"/>
                <w:szCs w:val="22"/>
              </w:rPr>
            </w:pPr>
          </w:p>
        </w:tc>
        <w:tc>
          <w:tcPr>
            <w:tcW w:w="1345" w:type="dxa"/>
            <w:vAlign w:val="center"/>
          </w:tcPr>
          <w:p w14:paraId="595BF4A7" w14:textId="77777777" w:rsidR="00FE3CF1" w:rsidRPr="0079325B" w:rsidRDefault="00FE3CF1" w:rsidP="00C7578A">
            <w:pPr>
              <w:rPr>
                <w:i w:val="0"/>
                <w:sz w:val="16"/>
                <w:szCs w:val="16"/>
              </w:rPr>
            </w:pPr>
            <w:r w:rsidRPr="0079325B">
              <w:rPr>
                <w:i w:val="0"/>
                <w:sz w:val="16"/>
                <w:szCs w:val="16"/>
              </w:rPr>
              <w:t>(ime in priimek)</w:t>
            </w:r>
          </w:p>
        </w:tc>
      </w:tr>
      <w:tr w:rsidR="00FE3CF1" w:rsidRPr="0079325B" w14:paraId="7D8C7817" w14:textId="77777777" w:rsidTr="00C7578A">
        <w:tc>
          <w:tcPr>
            <w:tcW w:w="4430" w:type="dxa"/>
            <w:gridSpan w:val="2"/>
          </w:tcPr>
          <w:p w14:paraId="3358F448" w14:textId="77777777" w:rsidR="00FE3CF1" w:rsidRPr="0079325B" w:rsidRDefault="00FE3CF1" w:rsidP="00C7578A">
            <w:pPr>
              <w:rPr>
                <w:i w:val="0"/>
                <w:sz w:val="16"/>
                <w:szCs w:val="16"/>
              </w:rPr>
            </w:pPr>
          </w:p>
        </w:tc>
        <w:tc>
          <w:tcPr>
            <w:tcW w:w="4475" w:type="dxa"/>
            <w:gridSpan w:val="3"/>
          </w:tcPr>
          <w:p w14:paraId="76A04538" w14:textId="77777777" w:rsidR="00FE3CF1" w:rsidRPr="0079325B" w:rsidRDefault="00FE3CF1" w:rsidP="00C7578A">
            <w:pPr>
              <w:rPr>
                <w:i w:val="0"/>
                <w:sz w:val="16"/>
                <w:szCs w:val="16"/>
              </w:rPr>
            </w:pPr>
          </w:p>
        </w:tc>
      </w:tr>
      <w:tr w:rsidR="00FE3CF1" w:rsidRPr="00CA763F" w14:paraId="30B62406" w14:textId="77777777" w:rsidTr="00C7578A">
        <w:tc>
          <w:tcPr>
            <w:tcW w:w="8905" w:type="dxa"/>
            <w:gridSpan w:val="5"/>
          </w:tcPr>
          <w:p w14:paraId="10E80936" w14:textId="77777777" w:rsidR="00FE3CF1" w:rsidRPr="00A8796C" w:rsidRDefault="00CA763F" w:rsidP="003C6352">
            <w:pPr>
              <w:numPr>
                <w:ilvl w:val="0"/>
                <w:numId w:val="13"/>
              </w:numPr>
              <w:rPr>
                <w:i w:val="0"/>
                <w:sz w:val="22"/>
                <w:szCs w:val="22"/>
              </w:rPr>
            </w:pPr>
            <w:r w:rsidRPr="00A8796C">
              <w:rPr>
                <w:i w:val="0"/>
                <w:sz w:val="22"/>
                <w:szCs w:val="22"/>
              </w:rPr>
              <w:t>vodja del</w:t>
            </w:r>
          </w:p>
        </w:tc>
      </w:tr>
      <w:tr w:rsidR="00FE3CF1" w:rsidRPr="0079325B" w14:paraId="0DBAEEA3" w14:textId="77777777" w:rsidTr="00C7578A">
        <w:tc>
          <w:tcPr>
            <w:tcW w:w="8905" w:type="dxa"/>
            <w:gridSpan w:val="5"/>
          </w:tcPr>
          <w:p w14:paraId="5690D7FD" w14:textId="77777777" w:rsidR="00FE3CF1" w:rsidRPr="0079325B" w:rsidRDefault="00FE3CF1" w:rsidP="00C7578A">
            <w:pPr>
              <w:rPr>
                <w:i w:val="0"/>
                <w:sz w:val="22"/>
                <w:szCs w:val="22"/>
              </w:rPr>
            </w:pPr>
          </w:p>
        </w:tc>
      </w:tr>
      <w:tr w:rsidR="00FE3CF1" w:rsidRPr="00021AC4" w14:paraId="3AB5C3AD" w14:textId="77777777" w:rsidTr="00250BEA">
        <w:tc>
          <w:tcPr>
            <w:tcW w:w="1249" w:type="dxa"/>
          </w:tcPr>
          <w:p w14:paraId="5761A201" w14:textId="77777777" w:rsidR="00FE3CF1" w:rsidRPr="00021AC4" w:rsidRDefault="00FE3CF1" w:rsidP="00C7578A">
            <w:pPr>
              <w:rPr>
                <w:i w:val="0"/>
                <w:sz w:val="22"/>
                <w:szCs w:val="22"/>
              </w:rPr>
            </w:pPr>
            <w:r w:rsidRPr="00021AC4">
              <w:rPr>
                <w:i w:val="0"/>
                <w:sz w:val="22"/>
                <w:szCs w:val="22"/>
              </w:rPr>
              <w:t>na objektu</w:t>
            </w:r>
          </w:p>
        </w:tc>
        <w:tc>
          <w:tcPr>
            <w:tcW w:w="6176" w:type="dxa"/>
            <w:gridSpan w:val="2"/>
            <w:tcBorders>
              <w:bottom w:val="single" w:sz="4" w:space="0" w:color="auto"/>
            </w:tcBorders>
          </w:tcPr>
          <w:p w14:paraId="5790E271" w14:textId="77777777" w:rsidR="00FE3CF1" w:rsidRPr="00021AC4" w:rsidRDefault="00FE3CF1" w:rsidP="00C7578A">
            <w:pPr>
              <w:rPr>
                <w:i w:val="0"/>
                <w:sz w:val="22"/>
                <w:szCs w:val="22"/>
              </w:rPr>
            </w:pPr>
          </w:p>
        </w:tc>
        <w:tc>
          <w:tcPr>
            <w:tcW w:w="1480" w:type="dxa"/>
            <w:gridSpan w:val="2"/>
            <w:vAlign w:val="center"/>
          </w:tcPr>
          <w:p w14:paraId="6C4C0056" w14:textId="77777777" w:rsidR="00FE3CF1" w:rsidRPr="00021AC4" w:rsidRDefault="00FE3CF1" w:rsidP="00250BEA">
            <w:pPr>
              <w:rPr>
                <w:i w:val="0"/>
                <w:sz w:val="16"/>
                <w:szCs w:val="16"/>
              </w:rPr>
            </w:pPr>
            <w:r w:rsidRPr="00021AC4">
              <w:rPr>
                <w:i w:val="0"/>
                <w:sz w:val="16"/>
                <w:szCs w:val="16"/>
              </w:rPr>
              <w:t>(naziv</w:t>
            </w:r>
            <w:r w:rsidR="00465515">
              <w:rPr>
                <w:i w:val="0"/>
                <w:sz w:val="16"/>
                <w:szCs w:val="16"/>
              </w:rPr>
              <w:t xml:space="preserve">, </w:t>
            </w:r>
            <w:r w:rsidRPr="00021AC4">
              <w:rPr>
                <w:i w:val="0"/>
                <w:sz w:val="16"/>
                <w:szCs w:val="16"/>
              </w:rPr>
              <w:t>lokacija</w:t>
            </w:r>
            <w:r w:rsidR="00C53A17">
              <w:t xml:space="preserve"> </w:t>
            </w:r>
            <w:r w:rsidR="00C53A17" w:rsidRPr="00C53A17">
              <w:rPr>
                <w:i w:val="0"/>
                <w:sz w:val="16"/>
                <w:szCs w:val="16"/>
              </w:rPr>
              <w:t>in klasifikacija objekta</w:t>
            </w:r>
            <w:r w:rsidRPr="00021AC4">
              <w:rPr>
                <w:i w:val="0"/>
                <w:sz w:val="16"/>
                <w:szCs w:val="16"/>
              </w:rPr>
              <w:t>)</w:t>
            </w:r>
          </w:p>
        </w:tc>
      </w:tr>
    </w:tbl>
    <w:p w14:paraId="6A2094FE" w14:textId="77777777" w:rsidR="00FE3CF1" w:rsidRPr="00021AC4" w:rsidRDefault="00FE3CF1" w:rsidP="00FE3CF1">
      <w:pPr>
        <w:ind w:left="1080"/>
        <w:rPr>
          <w:i w:val="0"/>
          <w:sz w:val="22"/>
          <w:szCs w:val="22"/>
        </w:rPr>
      </w:pPr>
    </w:p>
    <w:p w14:paraId="7F00C99C" w14:textId="77777777" w:rsidR="00FE3CF1" w:rsidRDefault="00FE3CF1" w:rsidP="00FE3CF1">
      <w:pPr>
        <w:ind w:left="1080"/>
        <w:rPr>
          <w:i w:val="0"/>
          <w:sz w:val="22"/>
          <w:szCs w:val="22"/>
        </w:rPr>
      </w:pPr>
    </w:p>
    <w:tbl>
      <w:tblPr>
        <w:tblW w:w="8843" w:type="dxa"/>
        <w:tblInd w:w="1188" w:type="dxa"/>
        <w:tblLook w:val="01E0" w:firstRow="1" w:lastRow="1" w:firstColumn="1" w:lastColumn="1" w:noHBand="0" w:noVBand="0"/>
      </w:tblPr>
      <w:tblGrid>
        <w:gridCol w:w="2322"/>
        <w:gridCol w:w="1560"/>
        <w:gridCol w:w="4961"/>
      </w:tblGrid>
      <w:tr w:rsidR="001F67E3" w:rsidRPr="00021AC4" w14:paraId="71882473" w14:textId="77777777" w:rsidTr="001F67E3">
        <w:tc>
          <w:tcPr>
            <w:tcW w:w="3882" w:type="dxa"/>
            <w:gridSpan w:val="2"/>
          </w:tcPr>
          <w:p w14:paraId="5C4350BE" w14:textId="77777777" w:rsidR="001F67E3" w:rsidRPr="00021AC4" w:rsidRDefault="001F67E3" w:rsidP="00F93C3B">
            <w:pPr>
              <w:rPr>
                <w:i w:val="0"/>
                <w:sz w:val="22"/>
                <w:szCs w:val="22"/>
              </w:rPr>
            </w:pPr>
            <w:r w:rsidRPr="00021AC4">
              <w:rPr>
                <w:i w:val="0"/>
                <w:sz w:val="22"/>
                <w:szCs w:val="22"/>
              </w:rPr>
              <w:t>Vrednost opravljenih del</w:t>
            </w:r>
            <w:r>
              <w:rPr>
                <w:i w:val="0"/>
                <w:sz w:val="22"/>
                <w:szCs w:val="22"/>
              </w:rPr>
              <w:t xml:space="preserve"> v EUR z DDV</w:t>
            </w:r>
            <w:r w:rsidRPr="00021AC4">
              <w:rPr>
                <w:i w:val="0"/>
                <w:sz w:val="22"/>
                <w:szCs w:val="22"/>
              </w:rPr>
              <w:t>:</w:t>
            </w:r>
          </w:p>
        </w:tc>
        <w:tc>
          <w:tcPr>
            <w:tcW w:w="4961" w:type="dxa"/>
            <w:tcBorders>
              <w:bottom w:val="single" w:sz="4" w:space="0" w:color="auto"/>
            </w:tcBorders>
          </w:tcPr>
          <w:p w14:paraId="1D7D7898" w14:textId="77777777" w:rsidR="001F67E3" w:rsidRPr="00021AC4" w:rsidRDefault="001F67E3" w:rsidP="00F93C3B">
            <w:pPr>
              <w:rPr>
                <w:i w:val="0"/>
                <w:sz w:val="22"/>
                <w:szCs w:val="22"/>
              </w:rPr>
            </w:pPr>
          </w:p>
        </w:tc>
      </w:tr>
      <w:tr w:rsidR="001F67E3" w:rsidRPr="00021AC4" w14:paraId="2ACFC901" w14:textId="77777777" w:rsidTr="001F67E3">
        <w:tc>
          <w:tcPr>
            <w:tcW w:w="2322" w:type="dxa"/>
          </w:tcPr>
          <w:p w14:paraId="0EEB49B0" w14:textId="77777777" w:rsidR="001F67E3" w:rsidRPr="00021AC4" w:rsidRDefault="001F67E3" w:rsidP="00F93C3B">
            <w:pPr>
              <w:rPr>
                <w:i w:val="0"/>
                <w:sz w:val="10"/>
                <w:szCs w:val="10"/>
              </w:rPr>
            </w:pPr>
          </w:p>
        </w:tc>
        <w:tc>
          <w:tcPr>
            <w:tcW w:w="6521" w:type="dxa"/>
            <w:gridSpan w:val="2"/>
          </w:tcPr>
          <w:p w14:paraId="7376ACCA" w14:textId="77777777" w:rsidR="001F67E3" w:rsidRPr="00021AC4" w:rsidRDefault="001F67E3" w:rsidP="00F93C3B">
            <w:pPr>
              <w:rPr>
                <w:i w:val="0"/>
                <w:sz w:val="10"/>
                <w:szCs w:val="10"/>
              </w:rPr>
            </w:pPr>
          </w:p>
        </w:tc>
      </w:tr>
      <w:tr w:rsidR="001F67E3" w:rsidRPr="00021AC4" w14:paraId="352B0B63" w14:textId="77777777" w:rsidTr="001F67E3">
        <w:tc>
          <w:tcPr>
            <w:tcW w:w="2322" w:type="dxa"/>
          </w:tcPr>
          <w:p w14:paraId="005EFC84" w14:textId="77777777" w:rsidR="001F67E3" w:rsidRPr="00021AC4" w:rsidRDefault="001F67E3" w:rsidP="00F93C3B">
            <w:pPr>
              <w:rPr>
                <w:i w:val="0"/>
                <w:sz w:val="22"/>
                <w:szCs w:val="22"/>
              </w:rPr>
            </w:pPr>
            <w:r w:rsidRPr="00021AC4">
              <w:rPr>
                <w:i w:val="0"/>
                <w:sz w:val="22"/>
                <w:szCs w:val="22"/>
              </w:rPr>
              <w:t>Datum začetka posla:</w:t>
            </w:r>
          </w:p>
        </w:tc>
        <w:tc>
          <w:tcPr>
            <w:tcW w:w="6521" w:type="dxa"/>
            <w:gridSpan w:val="2"/>
            <w:tcBorders>
              <w:bottom w:val="single" w:sz="4" w:space="0" w:color="auto"/>
            </w:tcBorders>
          </w:tcPr>
          <w:p w14:paraId="5709FC90" w14:textId="77777777" w:rsidR="001F67E3" w:rsidRPr="00021AC4" w:rsidRDefault="001F67E3" w:rsidP="00F93C3B">
            <w:pPr>
              <w:rPr>
                <w:i w:val="0"/>
                <w:sz w:val="22"/>
                <w:szCs w:val="22"/>
              </w:rPr>
            </w:pPr>
          </w:p>
        </w:tc>
      </w:tr>
      <w:tr w:rsidR="001F67E3" w:rsidRPr="00021AC4" w14:paraId="20F71002" w14:textId="77777777" w:rsidTr="001F67E3">
        <w:tc>
          <w:tcPr>
            <w:tcW w:w="2322" w:type="dxa"/>
          </w:tcPr>
          <w:p w14:paraId="4F60AC7B" w14:textId="77777777" w:rsidR="001F67E3" w:rsidRPr="00021AC4" w:rsidRDefault="001F67E3" w:rsidP="00F93C3B">
            <w:pPr>
              <w:rPr>
                <w:i w:val="0"/>
                <w:sz w:val="16"/>
                <w:szCs w:val="16"/>
              </w:rPr>
            </w:pPr>
          </w:p>
        </w:tc>
        <w:tc>
          <w:tcPr>
            <w:tcW w:w="6521" w:type="dxa"/>
            <w:gridSpan w:val="2"/>
          </w:tcPr>
          <w:p w14:paraId="4AC5CA84" w14:textId="77777777" w:rsidR="001F67E3" w:rsidRPr="00021AC4" w:rsidRDefault="001F67E3" w:rsidP="00F93C3B">
            <w:pPr>
              <w:rPr>
                <w:i w:val="0"/>
                <w:sz w:val="16"/>
                <w:szCs w:val="16"/>
              </w:rPr>
            </w:pPr>
          </w:p>
        </w:tc>
      </w:tr>
      <w:tr w:rsidR="001F67E3" w:rsidRPr="00021AC4" w14:paraId="33DEF79E" w14:textId="77777777" w:rsidTr="001F67E3">
        <w:tc>
          <w:tcPr>
            <w:tcW w:w="2322" w:type="dxa"/>
          </w:tcPr>
          <w:p w14:paraId="412DDF57" w14:textId="77777777" w:rsidR="001F67E3" w:rsidRPr="00021AC4" w:rsidRDefault="001F67E3" w:rsidP="00F93C3B">
            <w:pPr>
              <w:rPr>
                <w:i w:val="0"/>
                <w:sz w:val="22"/>
                <w:szCs w:val="22"/>
              </w:rPr>
            </w:pPr>
            <w:r w:rsidRPr="00F10399">
              <w:rPr>
                <w:i w:val="0"/>
                <w:sz w:val="22"/>
                <w:szCs w:val="22"/>
              </w:rPr>
              <w:t>Datum končanja posla</w:t>
            </w:r>
            <w:r w:rsidR="001103D5">
              <w:rPr>
                <w:i w:val="0"/>
                <w:sz w:val="22"/>
                <w:szCs w:val="22"/>
              </w:rPr>
              <w:t xml:space="preserve"> (datum zapisnika o prevzemu oz. potrdila o prevzemu)</w:t>
            </w:r>
            <w:r w:rsidRPr="00F10399">
              <w:rPr>
                <w:i w:val="0"/>
                <w:sz w:val="22"/>
                <w:szCs w:val="22"/>
              </w:rPr>
              <w:t>:</w:t>
            </w:r>
          </w:p>
        </w:tc>
        <w:tc>
          <w:tcPr>
            <w:tcW w:w="6521" w:type="dxa"/>
            <w:gridSpan w:val="2"/>
            <w:tcBorders>
              <w:bottom w:val="single" w:sz="4" w:space="0" w:color="auto"/>
            </w:tcBorders>
          </w:tcPr>
          <w:p w14:paraId="17DDD271" w14:textId="77777777" w:rsidR="001F67E3" w:rsidRPr="00021AC4" w:rsidRDefault="001F67E3" w:rsidP="00F93C3B">
            <w:pPr>
              <w:rPr>
                <w:i w:val="0"/>
                <w:sz w:val="22"/>
                <w:szCs w:val="22"/>
              </w:rPr>
            </w:pPr>
          </w:p>
        </w:tc>
      </w:tr>
      <w:tr w:rsidR="00662F03" w:rsidRPr="00021AC4" w14:paraId="31B4B03F" w14:textId="77777777" w:rsidTr="001F67E3">
        <w:tc>
          <w:tcPr>
            <w:tcW w:w="2322" w:type="dxa"/>
          </w:tcPr>
          <w:p w14:paraId="0BCE3594" w14:textId="77777777" w:rsidR="00662F03" w:rsidRPr="00F10399" w:rsidRDefault="00662F03" w:rsidP="00F93C3B">
            <w:pPr>
              <w:rPr>
                <w:i w:val="0"/>
                <w:sz w:val="22"/>
                <w:szCs w:val="22"/>
              </w:rPr>
            </w:pPr>
            <w:r>
              <w:rPr>
                <w:i w:val="0"/>
                <w:sz w:val="22"/>
                <w:szCs w:val="22"/>
              </w:rPr>
              <w:t>Datum, številka in izdajatelj uporabnega dovoljenja:</w:t>
            </w:r>
          </w:p>
        </w:tc>
        <w:tc>
          <w:tcPr>
            <w:tcW w:w="6521" w:type="dxa"/>
            <w:gridSpan w:val="2"/>
            <w:tcBorders>
              <w:bottom w:val="single" w:sz="4" w:space="0" w:color="auto"/>
            </w:tcBorders>
          </w:tcPr>
          <w:p w14:paraId="00EA25B1" w14:textId="77777777" w:rsidR="00662F03" w:rsidRPr="00021AC4" w:rsidRDefault="00662F03" w:rsidP="00F93C3B">
            <w:pPr>
              <w:rPr>
                <w:i w:val="0"/>
                <w:sz w:val="22"/>
                <w:szCs w:val="22"/>
              </w:rPr>
            </w:pPr>
          </w:p>
        </w:tc>
      </w:tr>
      <w:tr w:rsidR="001F67E3" w:rsidRPr="00CA763F" w14:paraId="7CA12479" w14:textId="77777777" w:rsidTr="001F67E3">
        <w:tc>
          <w:tcPr>
            <w:tcW w:w="2322" w:type="dxa"/>
          </w:tcPr>
          <w:p w14:paraId="7BDA3C86" w14:textId="77777777" w:rsidR="001F67E3" w:rsidRPr="00CA763F" w:rsidRDefault="001F67E3" w:rsidP="00F93C3B">
            <w:pPr>
              <w:rPr>
                <w:i w:val="0"/>
                <w:sz w:val="16"/>
                <w:szCs w:val="16"/>
              </w:rPr>
            </w:pPr>
          </w:p>
        </w:tc>
        <w:tc>
          <w:tcPr>
            <w:tcW w:w="6521" w:type="dxa"/>
            <w:gridSpan w:val="2"/>
            <w:tcBorders>
              <w:top w:val="single" w:sz="4" w:space="0" w:color="auto"/>
            </w:tcBorders>
          </w:tcPr>
          <w:p w14:paraId="7E50CBA3" w14:textId="77777777" w:rsidR="001F67E3" w:rsidRPr="00CA763F" w:rsidRDefault="001F67E3" w:rsidP="00F93C3B">
            <w:pPr>
              <w:rPr>
                <w:i w:val="0"/>
                <w:sz w:val="16"/>
                <w:szCs w:val="16"/>
              </w:rPr>
            </w:pPr>
          </w:p>
        </w:tc>
      </w:tr>
    </w:tbl>
    <w:p w14:paraId="4D012453" w14:textId="77777777" w:rsidR="001F67E3" w:rsidRPr="00021AC4" w:rsidRDefault="001F67E3" w:rsidP="00341884">
      <w:pPr>
        <w:rPr>
          <w:i w:val="0"/>
          <w:sz w:val="22"/>
          <w:szCs w:val="22"/>
        </w:rPr>
      </w:pPr>
    </w:p>
    <w:p w14:paraId="3FDB736C" w14:textId="77777777" w:rsidR="00FE3CF1" w:rsidRPr="00021AC4" w:rsidRDefault="00FE3CF1" w:rsidP="00FE3CF1">
      <w:pPr>
        <w:ind w:left="1080"/>
        <w:jc w:val="both"/>
        <w:rPr>
          <w:i w:val="0"/>
          <w:sz w:val="22"/>
          <w:szCs w:val="22"/>
        </w:rPr>
      </w:pPr>
      <w:r w:rsidRPr="00021AC4">
        <w:rPr>
          <w:i w:val="0"/>
          <w:sz w:val="22"/>
          <w:szCs w:val="22"/>
        </w:rPr>
        <w:t>Dela so bila opravljena po predpisih stroke, pravočasno, kvalitetno in v skladu z določili pogodbe.</w:t>
      </w:r>
    </w:p>
    <w:p w14:paraId="60E7C5F5" w14:textId="77777777" w:rsidR="00FE3CF1" w:rsidRPr="00021AC4" w:rsidRDefault="00FE3CF1" w:rsidP="00FE3CF1">
      <w:pPr>
        <w:ind w:left="1080"/>
        <w:rPr>
          <w:i w:val="0"/>
          <w:sz w:val="22"/>
          <w:szCs w:val="22"/>
        </w:rPr>
      </w:pPr>
    </w:p>
    <w:p w14:paraId="36A22C09" w14:textId="77777777" w:rsidR="00FE3CF1" w:rsidRPr="0079325B" w:rsidRDefault="00FE3CF1" w:rsidP="00FE3CF1">
      <w:pPr>
        <w:ind w:left="1080"/>
        <w:rPr>
          <w:i w:val="0"/>
          <w:sz w:val="22"/>
          <w:szCs w:val="22"/>
        </w:rPr>
      </w:pPr>
      <w:r w:rsidRPr="00021AC4">
        <w:rPr>
          <w:i w:val="0"/>
          <w:sz w:val="22"/>
          <w:szCs w:val="22"/>
        </w:rPr>
        <w:t>Naziv in naslov naročnika:</w:t>
      </w:r>
      <w:r w:rsidRPr="0079325B">
        <w:rPr>
          <w:i w:val="0"/>
          <w:sz w:val="22"/>
          <w:szCs w:val="22"/>
        </w:rPr>
        <w:t xml:space="preserve">  ...…………….....................................................…………................................................…........</w:t>
      </w:r>
    </w:p>
    <w:p w14:paraId="06801B8E" w14:textId="77777777" w:rsidR="00FE3CF1" w:rsidRPr="0079325B" w:rsidRDefault="00FE3CF1" w:rsidP="00FE3CF1">
      <w:pPr>
        <w:ind w:left="1080"/>
        <w:rPr>
          <w:i w:val="0"/>
          <w:sz w:val="22"/>
          <w:szCs w:val="22"/>
        </w:rPr>
      </w:pPr>
      <w:r w:rsidRPr="0079325B">
        <w:rPr>
          <w:i w:val="0"/>
          <w:sz w:val="22"/>
          <w:szCs w:val="22"/>
        </w:rPr>
        <w:t>...........…………....................................................................................................…………........</w:t>
      </w:r>
    </w:p>
    <w:p w14:paraId="7BADD898" w14:textId="77777777" w:rsidR="00FE3CF1" w:rsidRPr="0079325B" w:rsidRDefault="00FE3CF1" w:rsidP="00FE3CF1">
      <w:pPr>
        <w:ind w:left="1080"/>
        <w:rPr>
          <w:i w:val="0"/>
          <w:sz w:val="22"/>
          <w:szCs w:val="22"/>
        </w:rPr>
      </w:pPr>
    </w:p>
    <w:p w14:paraId="575B4065" w14:textId="77777777" w:rsidR="00FE3CF1" w:rsidRPr="0079325B" w:rsidRDefault="00FE3CF1" w:rsidP="00FE3CF1">
      <w:pPr>
        <w:ind w:left="1080"/>
        <w:rPr>
          <w:i w:val="0"/>
          <w:sz w:val="22"/>
          <w:szCs w:val="22"/>
        </w:rPr>
      </w:pPr>
      <w:r w:rsidRPr="0079325B">
        <w:rPr>
          <w:i w:val="0"/>
          <w:sz w:val="22"/>
          <w:szCs w:val="22"/>
        </w:rPr>
        <w:t xml:space="preserve">Kontaktna oseba naročnika in telefonska številka: </w:t>
      </w:r>
    </w:p>
    <w:p w14:paraId="62C24239" w14:textId="77777777" w:rsidR="00FE3CF1" w:rsidRPr="0079325B" w:rsidRDefault="00FE3CF1" w:rsidP="00FE3CF1">
      <w:pPr>
        <w:ind w:left="1080"/>
        <w:rPr>
          <w:i w:val="0"/>
          <w:sz w:val="22"/>
          <w:szCs w:val="22"/>
        </w:rPr>
      </w:pPr>
      <w:r w:rsidRPr="0079325B">
        <w:rPr>
          <w:i w:val="0"/>
          <w:sz w:val="22"/>
          <w:szCs w:val="22"/>
        </w:rPr>
        <w:t>…………………………….…………………………………………………...………………</w:t>
      </w:r>
    </w:p>
    <w:p w14:paraId="51737540" w14:textId="77777777" w:rsidR="00FE3CF1" w:rsidRPr="0079325B" w:rsidRDefault="00FE3CF1" w:rsidP="00FE3CF1">
      <w:pPr>
        <w:ind w:left="1080"/>
        <w:rPr>
          <w:i w:val="0"/>
          <w:sz w:val="22"/>
          <w:szCs w:val="22"/>
        </w:rPr>
      </w:pPr>
    </w:p>
    <w:p w14:paraId="5565EB58" w14:textId="77777777" w:rsidR="00FE3CF1" w:rsidRPr="0079325B" w:rsidRDefault="00FE3CF1" w:rsidP="004A699A">
      <w:pPr>
        <w:ind w:left="1080"/>
        <w:jc w:val="both"/>
        <w:rPr>
          <w:i w:val="0"/>
          <w:sz w:val="22"/>
          <w:szCs w:val="22"/>
        </w:rPr>
      </w:pPr>
      <w:r w:rsidRPr="0079325B">
        <w:rPr>
          <w:i w:val="0"/>
          <w:sz w:val="22"/>
          <w:szCs w:val="22"/>
        </w:rPr>
        <w:t xml:space="preserve">To potrdilo se izdaja na zahtevo zgoraj navedenega </w:t>
      </w:r>
      <w:r w:rsidR="007A68D1">
        <w:rPr>
          <w:i w:val="0"/>
          <w:sz w:val="22"/>
          <w:szCs w:val="22"/>
        </w:rPr>
        <w:t>gospodarskega subjekta</w:t>
      </w:r>
      <w:r w:rsidR="007A68D1" w:rsidRPr="0079325B">
        <w:rPr>
          <w:i w:val="0"/>
          <w:sz w:val="22"/>
          <w:szCs w:val="22"/>
        </w:rPr>
        <w:t xml:space="preserve"> </w:t>
      </w:r>
      <w:r w:rsidRPr="0079325B">
        <w:rPr>
          <w:i w:val="0"/>
          <w:sz w:val="22"/>
          <w:szCs w:val="22"/>
        </w:rPr>
        <w:t>in se bo uporabilo samo za potrjevanje referenc na javnem razpisu za zgoraj navedeno javno naročilo pri Mestni občini Ljubljana.</w:t>
      </w:r>
    </w:p>
    <w:p w14:paraId="420279AB" w14:textId="77777777" w:rsidR="00FE3CF1" w:rsidRPr="0079325B" w:rsidRDefault="00FE3CF1" w:rsidP="00FE3CF1">
      <w:pPr>
        <w:ind w:left="1080"/>
        <w:rPr>
          <w:i w:val="0"/>
          <w:sz w:val="22"/>
          <w:szCs w:val="22"/>
        </w:rPr>
      </w:pPr>
    </w:p>
    <w:p w14:paraId="740261C5" w14:textId="77777777" w:rsidR="00FE3CF1" w:rsidRPr="0079325B" w:rsidRDefault="00FE3CF1" w:rsidP="00FE3CF1">
      <w:pPr>
        <w:ind w:left="1080"/>
        <w:rPr>
          <w:i w:val="0"/>
          <w:sz w:val="22"/>
          <w:szCs w:val="22"/>
        </w:rPr>
      </w:pPr>
      <w:r w:rsidRPr="0079325B">
        <w:rPr>
          <w:i w:val="0"/>
          <w:sz w:val="22"/>
          <w:szCs w:val="22"/>
        </w:rPr>
        <w:t>Kraj:.............................</w:t>
      </w:r>
    </w:p>
    <w:p w14:paraId="1A6DBBCE" w14:textId="77777777" w:rsidR="00FE3CF1" w:rsidRPr="0079325B" w:rsidRDefault="00FE3CF1" w:rsidP="00FE3CF1">
      <w:pPr>
        <w:ind w:left="1080"/>
        <w:rPr>
          <w:i w:val="0"/>
          <w:sz w:val="22"/>
          <w:szCs w:val="22"/>
        </w:rPr>
      </w:pPr>
    </w:p>
    <w:p w14:paraId="7ECA7D69" w14:textId="77777777" w:rsidR="00FE3CF1" w:rsidRPr="0079325B" w:rsidRDefault="00FE3CF1" w:rsidP="00FE3CF1">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393A3276" w14:textId="77777777" w:rsidR="00FE3CF1" w:rsidRPr="0079325B" w:rsidRDefault="00FE3CF1" w:rsidP="00FE3CF1">
      <w:pPr>
        <w:ind w:left="1080"/>
        <w:rPr>
          <w:i w:val="0"/>
          <w:sz w:val="22"/>
          <w:szCs w:val="22"/>
        </w:rPr>
      </w:pPr>
      <w:r w:rsidRPr="0079325B">
        <w:rPr>
          <w:i w:val="0"/>
          <w:sz w:val="22"/>
          <w:szCs w:val="22"/>
        </w:rPr>
        <w:tab/>
      </w:r>
    </w:p>
    <w:p w14:paraId="08AEA287" w14:textId="77777777" w:rsidR="00FE3CF1" w:rsidRPr="0079325B" w:rsidRDefault="00FE3CF1" w:rsidP="00FE3CF1">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p>
    <w:p w14:paraId="2E9DB75D" w14:textId="77777777" w:rsidR="00FE3CF1" w:rsidRPr="0079325B" w:rsidRDefault="00FE3CF1" w:rsidP="00FE3CF1">
      <w:pPr>
        <w:pStyle w:val="Glava"/>
        <w:tabs>
          <w:tab w:val="clear" w:pos="4536"/>
          <w:tab w:val="clear" w:pos="9072"/>
        </w:tabs>
        <w:ind w:left="1080"/>
        <w:jc w:val="both"/>
        <w:rPr>
          <w:i w:val="0"/>
          <w:sz w:val="22"/>
          <w:szCs w:val="22"/>
        </w:rPr>
      </w:pPr>
    </w:p>
    <w:p w14:paraId="7390259A" w14:textId="77777777" w:rsidR="00FE3CF1" w:rsidRPr="00EE738D" w:rsidRDefault="00FE3CF1" w:rsidP="00FE3CF1">
      <w:pPr>
        <w:pStyle w:val="Glava"/>
        <w:tabs>
          <w:tab w:val="clear" w:pos="4536"/>
          <w:tab w:val="clear" w:pos="9072"/>
        </w:tabs>
        <w:ind w:left="1080"/>
        <w:jc w:val="both"/>
        <w:rPr>
          <w:i w:val="0"/>
          <w:sz w:val="18"/>
          <w:szCs w:val="18"/>
        </w:rPr>
      </w:pPr>
      <w:r w:rsidRPr="00EE738D">
        <w:rPr>
          <w:i w:val="0"/>
          <w:sz w:val="18"/>
          <w:szCs w:val="18"/>
        </w:rPr>
        <w:t>Obrazec se po potrebi fotokopira.</w:t>
      </w:r>
      <w:r w:rsidR="006B71C8" w:rsidRPr="00EE738D">
        <w:rPr>
          <w:i w:val="0"/>
          <w:sz w:val="18"/>
          <w:szCs w:val="18"/>
        </w:rPr>
        <w:t xml:space="preserve"> </w:t>
      </w:r>
      <w:r w:rsidR="00671036" w:rsidRPr="00EE738D">
        <w:rPr>
          <w:i w:val="0"/>
          <w:sz w:val="18"/>
          <w:szCs w:val="18"/>
        </w:rPr>
        <w:t xml:space="preserve">Obrazec bo predložil le </w:t>
      </w:r>
      <w:r w:rsidR="00C8061D">
        <w:rPr>
          <w:i w:val="0"/>
          <w:sz w:val="18"/>
          <w:szCs w:val="18"/>
        </w:rPr>
        <w:t>ponudnik</w:t>
      </w:r>
      <w:r w:rsidR="00671036">
        <w:rPr>
          <w:i w:val="0"/>
          <w:sz w:val="18"/>
          <w:szCs w:val="18"/>
        </w:rPr>
        <w:t xml:space="preserve">, </w:t>
      </w:r>
      <w:r w:rsidR="00671036" w:rsidRPr="00EE738D">
        <w:rPr>
          <w:i w:val="0"/>
          <w:sz w:val="18"/>
          <w:szCs w:val="18"/>
        </w:rPr>
        <w:t>kateremu naročnik namerava oddati javno naročilo.</w:t>
      </w:r>
    </w:p>
    <w:p w14:paraId="7BFF7556" w14:textId="77777777" w:rsidR="005A7715" w:rsidRDefault="005A7715">
      <w:pPr>
        <w:rPr>
          <w:b/>
          <w:i w:val="0"/>
          <w:sz w:val="22"/>
          <w:szCs w:val="22"/>
          <w:highlight w:val="yellow"/>
        </w:rPr>
      </w:pPr>
    </w:p>
    <w:p w14:paraId="12454FC4" w14:textId="77777777" w:rsidR="00BF4611" w:rsidRDefault="00BF4611" w:rsidP="005225D2">
      <w:pPr>
        <w:pStyle w:val="Glava"/>
        <w:tabs>
          <w:tab w:val="clear" w:pos="4536"/>
          <w:tab w:val="clear" w:pos="9072"/>
        </w:tabs>
        <w:jc w:val="right"/>
        <w:rPr>
          <w:b/>
          <w:i w:val="0"/>
          <w:sz w:val="22"/>
          <w:szCs w:val="22"/>
        </w:rPr>
      </w:pPr>
    </w:p>
    <w:p w14:paraId="66679197" w14:textId="77777777" w:rsidR="00E942FD" w:rsidRDefault="00E942FD" w:rsidP="005225D2">
      <w:pPr>
        <w:pStyle w:val="Glava"/>
        <w:tabs>
          <w:tab w:val="clear" w:pos="4536"/>
          <w:tab w:val="clear" w:pos="9072"/>
        </w:tabs>
        <w:jc w:val="right"/>
        <w:rPr>
          <w:b/>
          <w:i w:val="0"/>
          <w:sz w:val="22"/>
          <w:szCs w:val="22"/>
        </w:rPr>
      </w:pPr>
    </w:p>
    <w:p w14:paraId="0811DEDC" w14:textId="17244B40" w:rsidR="005225D2" w:rsidRDefault="005225D2" w:rsidP="005225D2">
      <w:pPr>
        <w:pStyle w:val="Glava"/>
        <w:tabs>
          <w:tab w:val="clear" w:pos="4536"/>
          <w:tab w:val="clear" w:pos="9072"/>
        </w:tabs>
        <w:jc w:val="right"/>
        <w:rPr>
          <w:b/>
          <w:i w:val="0"/>
          <w:sz w:val="22"/>
          <w:szCs w:val="22"/>
        </w:rPr>
      </w:pPr>
      <w:r w:rsidRPr="00BD5251">
        <w:rPr>
          <w:b/>
          <w:i w:val="0"/>
          <w:sz w:val="22"/>
          <w:szCs w:val="22"/>
        </w:rPr>
        <w:lastRenderedPageBreak/>
        <w:t xml:space="preserve">PRILOGA </w:t>
      </w:r>
      <w:r w:rsidR="00D20A28">
        <w:rPr>
          <w:b/>
          <w:i w:val="0"/>
          <w:sz w:val="22"/>
          <w:szCs w:val="22"/>
        </w:rPr>
        <w:t>6</w:t>
      </w:r>
    </w:p>
    <w:p w14:paraId="309F4A6E" w14:textId="77777777" w:rsidR="005225D2" w:rsidRDefault="005225D2" w:rsidP="005225D2">
      <w:pPr>
        <w:rPr>
          <w:b/>
          <w:i w:val="0"/>
          <w:color w:val="000000" w:themeColor="text1"/>
          <w:sz w:val="28"/>
          <w:szCs w:val="28"/>
        </w:rPr>
      </w:pPr>
    </w:p>
    <w:p w14:paraId="69F733C0" w14:textId="77777777" w:rsidR="005225D2" w:rsidRDefault="005225D2" w:rsidP="005225D2">
      <w:pPr>
        <w:ind w:left="1134"/>
        <w:jc w:val="center"/>
        <w:rPr>
          <w:b/>
          <w:i w:val="0"/>
          <w:color w:val="000000" w:themeColor="text1"/>
          <w:sz w:val="28"/>
          <w:szCs w:val="28"/>
        </w:rPr>
      </w:pPr>
    </w:p>
    <w:p w14:paraId="4B894C21" w14:textId="77777777" w:rsidR="00BF4611" w:rsidRDefault="00BF4611" w:rsidP="005225D2">
      <w:pPr>
        <w:ind w:left="1134"/>
        <w:jc w:val="center"/>
        <w:rPr>
          <w:b/>
          <w:i w:val="0"/>
          <w:color w:val="000000" w:themeColor="text1"/>
          <w:sz w:val="28"/>
          <w:szCs w:val="28"/>
        </w:rPr>
      </w:pPr>
      <w:r>
        <w:rPr>
          <w:b/>
          <w:i w:val="0"/>
          <w:color w:val="000000" w:themeColor="text1"/>
          <w:sz w:val="28"/>
          <w:szCs w:val="28"/>
        </w:rPr>
        <w:t>ZAVAROVANJE ODGOVORNOSTI</w:t>
      </w:r>
    </w:p>
    <w:p w14:paraId="6D3A5FBC" w14:textId="77777777" w:rsidR="00BF4611" w:rsidRDefault="00BF4611" w:rsidP="005225D2">
      <w:pPr>
        <w:ind w:left="1134"/>
        <w:jc w:val="center"/>
        <w:rPr>
          <w:b/>
          <w:i w:val="0"/>
          <w:color w:val="000000" w:themeColor="text1"/>
          <w:sz w:val="28"/>
          <w:szCs w:val="28"/>
        </w:rPr>
      </w:pPr>
    </w:p>
    <w:p w14:paraId="73778FA7" w14:textId="77777777" w:rsidR="00616F79" w:rsidRPr="009D2B02" w:rsidRDefault="00616F79" w:rsidP="00616F79">
      <w:pPr>
        <w:ind w:left="1134"/>
        <w:rPr>
          <w:i w:val="0"/>
          <w:color w:val="000000" w:themeColor="text1"/>
          <w:sz w:val="22"/>
          <w:szCs w:val="22"/>
        </w:rPr>
      </w:pPr>
      <w:r w:rsidRPr="009D2B02">
        <w:rPr>
          <w:i w:val="0"/>
          <w:color w:val="000000" w:themeColor="text1"/>
          <w:sz w:val="22"/>
          <w:szCs w:val="22"/>
        </w:rPr>
        <w:t>OPCIJSKO:</w:t>
      </w:r>
    </w:p>
    <w:p w14:paraId="4CCEEA49" w14:textId="77777777" w:rsidR="00616F79" w:rsidRPr="009D2B02" w:rsidRDefault="00616F79" w:rsidP="00616F79">
      <w:pPr>
        <w:ind w:left="1134"/>
        <w:rPr>
          <w:i w:val="0"/>
          <w:color w:val="000000" w:themeColor="text1"/>
          <w:sz w:val="22"/>
          <w:szCs w:val="22"/>
        </w:rPr>
      </w:pPr>
    </w:p>
    <w:p w14:paraId="38FECCA9" w14:textId="77777777" w:rsidR="00BF4611" w:rsidRPr="009D2B02" w:rsidRDefault="00BF4611" w:rsidP="003C6352">
      <w:pPr>
        <w:pStyle w:val="Odstavekseznama"/>
        <w:numPr>
          <w:ilvl w:val="0"/>
          <w:numId w:val="34"/>
        </w:numPr>
        <w:rPr>
          <w:i w:val="0"/>
          <w:color w:val="000000" w:themeColor="text1"/>
          <w:sz w:val="22"/>
          <w:szCs w:val="22"/>
        </w:rPr>
      </w:pPr>
      <w:r w:rsidRPr="009D2B02">
        <w:rPr>
          <w:i w:val="0"/>
          <w:color w:val="000000" w:themeColor="text1"/>
          <w:sz w:val="22"/>
          <w:szCs w:val="22"/>
        </w:rPr>
        <w:t>Fotokopija zavarovalne police ali</w:t>
      </w:r>
    </w:p>
    <w:p w14:paraId="21FE3694" w14:textId="77777777" w:rsidR="00BF4611" w:rsidRPr="009D2B02" w:rsidRDefault="00BF4611" w:rsidP="003C6352">
      <w:pPr>
        <w:pStyle w:val="Odstavekseznama"/>
        <w:numPr>
          <w:ilvl w:val="0"/>
          <w:numId w:val="34"/>
        </w:numPr>
        <w:rPr>
          <w:b/>
          <w:i w:val="0"/>
          <w:color w:val="000000" w:themeColor="text1"/>
          <w:sz w:val="28"/>
          <w:szCs w:val="28"/>
        </w:rPr>
      </w:pPr>
      <w:r w:rsidRPr="009D2B02">
        <w:rPr>
          <w:i w:val="0"/>
          <w:color w:val="000000" w:themeColor="text1"/>
          <w:sz w:val="22"/>
          <w:szCs w:val="22"/>
        </w:rPr>
        <w:t>Izjava zavarovalnice</w:t>
      </w:r>
    </w:p>
    <w:p w14:paraId="308094AC" w14:textId="77777777" w:rsidR="00C8061D" w:rsidRDefault="00C8061D" w:rsidP="005225D2">
      <w:pPr>
        <w:ind w:left="1134"/>
        <w:jc w:val="center"/>
        <w:rPr>
          <w:b/>
          <w:i w:val="0"/>
          <w:color w:val="000000" w:themeColor="text1"/>
          <w:sz w:val="28"/>
          <w:szCs w:val="28"/>
        </w:rPr>
      </w:pPr>
    </w:p>
    <w:p w14:paraId="4FD45A35" w14:textId="77777777" w:rsidR="00616F79" w:rsidRDefault="00616F79" w:rsidP="005225D2">
      <w:pPr>
        <w:ind w:left="1134"/>
        <w:jc w:val="center"/>
        <w:rPr>
          <w:b/>
          <w:i w:val="0"/>
          <w:color w:val="000000" w:themeColor="text1"/>
          <w:sz w:val="28"/>
          <w:szCs w:val="28"/>
        </w:rPr>
      </w:pPr>
    </w:p>
    <w:p w14:paraId="20958749" w14:textId="77777777" w:rsidR="00C53A17" w:rsidRPr="0022154A" w:rsidRDefault="00C53A17" w:rsidP="00C53A17">
      <w:pPr>
        <w:ind w:left="1134"/>
        <w:jc w:val="center"/>
        <w:rPr>
          <w:b/>
          <w:i w:val="0"/>
          <w:color w:val="000000" w:themeColor="text1"/>
          <w:sz w:val="28"/>
          <w:szCs w:val="28"/>
        </w:rPr>
      </w:pPr>
      <w:r w:rsidRPr="0022154A">
        <w:rPr>
          <w:b/>
          <w:i w:val="0"/>
          <w:color w:val="000000" w:themeColor="text1"/>
          <w:sz w:val="28"/>
          <w:szCs w:val="28"/>
        </w:rPr>
        <w:t>IZJAVA ZAVAROVALNICE</w:t>
      </w:r>
    </w:p>
    <w:p w14:paraId="2373C1CE" w14:textId="77777777" w:rsidR="00C53A17" w:rsidRPr="0022154A" w:rsidRDefault="00C53A17" w:rsidP="00C53A17">
      <w:pPr>
        <w:ind w:left="1134"/>
        <w:jc w:val="center"/>
        <w:rPr>
          <w:b/>
          <w:i w:val="0"/>
          <w:color w:val="000000" w:themeColor="text1"/>
          <w:sz w:val="28"/>
          <w:szCs w:val="28"/>
        </w:rPr>
      </w:pPr>
    </w:p>
    <w:p w14:paraId="2ADEBDD9" w14:textId="77777777" w:rsidR="00C53A17" w:rsidRPr="0022154A" w:rsidRDefault="00C53A17" w:rsidP="00C53A17">
      <w:pPr>
        <w:ind w:left="1134"/>
        <w:jc w:val="center"/>
        <w:rPr>
          <w:b/>
          <w:i w:val="0"/>
          <w:color w:val="000000" w:themeColor="text1"/>
          <w:sz w:val="28"/>
          <w:szCs w:val="28"/>
        </w:rPr>
      </w:pPr>
    </w:p>
    <w:p w14:paraId="3E2608A5" w14:textId="77777777" w:rsidR="00C53A17" w:rsidRPr="0022154A" w:rsidRDefault="00C53A17" w:rsidP="00C53A17">
      <w:pPr>
        <w:ind w:left="1134"/>
        <w:jc w:val="center"/>
        <w:rPr>
          <w:b/>
          <w:i w:val="0"/>
          <w:color w:val="000000" w:themeColor="text1"/>
          <w:sz w:val="28"/>
          <w:szCs w:val="28"/>
        </w:rPr>
      </w:pPr>
    </w:p>
    <w:p w14:paraId="54268179" w14:textId="77777777" w:rsidR="00C53A17" w:rsidRPr="0022154A" w:rsidRDefault="00C53A17" w:rsidP="00C53A17">
      <w:pPr>
        <w:ind w:left="1134"/>
        <w:jc w:val="center"/>
        <w:rPr>
          <w:b/>
          <w:i w:val="0"/>
          <w:color w:val="000000" w:themeColor="text1"/>
          <w:sz w:val="28"/>
          <w:szCs w:val="28"/>
        </w:rPr>
      </w:pPr>
    </w:p>
    <w:p w14:paraId="6441EF7F" w14:textId="77777777" w:rsidR="00C53A17" w:rsidRPr="00254D36" w:rsidRDefault="00C53A17" w:rsidP="00C53A17">
      <w:pPr>
        <w:ind w:left="1134"/>
        <w:rPr>
          <w:b/>
          <w:i w:val="0"/>
          <w:sz w:val="22"/>
          <w:szCs w:val="22"/>
        </w:rPr>
      </w:pPr>
      <w:r w:rsidRPr="00254D36">
        <w:rPr>
          <w:i w:val="0"/>
          <w:sz w:val="22"/>
          <w:szCs w:val="22"/>
        </w:rPr>
        <w:t>Naziv zavarovalnice _______________________________________________________________</w:t>
      </w:r>
    </w:p>
    <w:p w14:paraId="508DD498" w14:textId="77777777" w:rsidR="00C53A17" w:rsidRPr="00254D36" w:rsidRDefault="00C53A17" w:rsidP="00C53A17">
      <w:pPr>
        <w:ind w:left="1134"/>
        <w:jc w:val="both"/>
        <w:rPr>
          <w:i w:val="0"/>
          <w:sz w:val="22"/>
          <w:szCs w:val="22"/>
        </w:rPr>
      </w:pPr>
    </w:p>
    <w:p w14:paraId="6C21B5EA" w14:textId="3EA14F56" w:rsidR="00C53A17" w:rsidRPr="00254D36" w:rsidRDefault="00C53A17" w:rsidP="00C53A17">
      <w:pPr>
        <w:ind w:left="1080"/>
        <w:jc w:val="both"/>
        <w:rPr>
          <w:i w:val="0"/>
          <w:sz w:val="22"/>
          <w:szCs w:val="22"/>
        </w:rPr>
      </w:pPr>
      <w:r w:rsidRPr="00254D36">
        <w:rPr>
          <w:i w:val="0"/>
          <w:sz w:val="22"/>
          <w:szCs w:val="22"/>
        </w:rPr>
        <w:t xml:space="preserve">V skladu z javnim naročilom </w:t>
      </w:r>
      <w:r w:rsidR="00B51CA4" w:rsidRPr="00254D36">
        <w:rPr>
          <w:i w:val="0"/>
          <w:sz w:val="22"/>
          <w:szCs w:val="22"/>
        </w:rPr>
        <w:t>»</w:t>
      </w:r>
      <w:r w:rsidR="006E13E4" w:rsidRPr="006E13E4">
        <w:rPr>
          <w:i w:val="0"/>
          <w:sz w:val="22"/>
          <w:szCs w:val="22"/>
        </w:rPr>
        <w:t>Izvedba gradbeno-obrtniških in inštalacijskih del pri obnovi Plečnikovega podhoda</w:t>
      </w:r>
      <w:r w:rsidR="00B51CA4"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w:t>
      </w:r>
      <w:r w:rsidRPr="00F14BF9">
        <w:rPr>
          <w:i w:val="0"/>
          <w:sz w:val="22"/>
          <w:szCs w:val="22"/>
        </w:rPr>
        <w:t xml:space="preserve">v </w:t>
      </w:r>
      <w:r w:rsidR="00DA3871" w:rsidRPr="00F14BF9">
        <w:rPr>
          <w:i w:val="0"/>
          <w:sz w:val="22"/>
          <w:szCs w:val="22"/>
        </w:rPr>
        <w:t>10</w:t>
      </w:r>
      <w:r w:rsidR="00733370" w:rsidRPr="00F14BF9">
        <w:rPr>
          <w:i w:val="0"/>
          <w:sz w:val="22"/>
          <w:szCs w:val="22"/>
        </w:rPr>
        <w:t>.</w:t>
      </w:r>
      <w:r w:rsidRPr="00F14BF9">
        <w:rPr>
          <w:i w:val="0"/>
          <w:sz w:val="22"/>
          <w:szCs w:val="22"/>
        </w:rPr>
        <w:t xml:space="preserve"> členu vzorca pogodbe iz razpisne dokumentacije sklenili zavarovanje vseh nevarnosti, ki po pravilih stroke</w:t>
      </w:r>
      <w:r w:rsidRPr="00254D36">
        <w:rPr>
          <w:i w:val="0"/>
          <w:sz w:val="22"/>
          <w:szCs w:val="22"/>
        </w:rPr>
        <w:t xml:space="preserve"> pridejo v poštev pri predmetnem javnem naročilu in to z ustreznim načinom zavarovanja in z ustreznimi zavarovalnimi vsotami.</w:t>
      </w:r>
    </w:p>
    <w:p w14:paraId="644CC505" w14:textId="77777777" w:rsidR="00C53A17" w:rsidRPr="00254D36" w:rsidRDefault="00C53A17" w:rsidP="00C53A17">
      <w:pPr>
        <w:ind w:left="1134"/>
        <w:jc w:val="both"/>
        <w:rPr>
          <w:b/>
          <w:i w:val="0"/>
          <w:sz w:val="22"/>
          <w:szCs w:val="22"/>
        </w:rPr>
      </w:pPr>
    </w:p>
    <w:p w14:paraId="702F4A1F" w14:textId="77777777" w:rsidR="00C53A17" w:rsidRPr="00254D36" w:rsidRDefault="00C53A17" w:rsidP="00C53A17">
      <w:pPr>
        <w:ind w:left="1134"/>
        <w:jc w:val="both"/>
        <w:rPr>
          <w:b/>
          <w:i w:val="0"/>
          <w:sz w:val="22"/>
          <w:szCs w:val="22"/>
        </w:rPr>
      </w:pPr>
    </w:p>
    <w:p w14:paraId="613B8A62" w14:textId="77777777" w:rsidR="00C53A17" w:rsidRPr="00254D36" w:rsidRDefault="00C53A17" w:rsidP="00C53A17">
      <w:pPr>
        <w:rPr>
          <w:b/>
          <w:i w:val="0"/>
          <w:sz w:val="22"/>
          <w:szCs w:val="22"/>
        </w:rPr>
      </w:pPr>
    </w:p>
    <w:p w14:paraId="4438CD02" w14:textId="77777777" w:rsidR="00C53A17" w:rsidRPr="00254D36" w:rsidRDefault="00C53A17" w:rsidP="00C53A17">
      <w:pPr>
        <w:ind w:left="1134"/>
        <w:rPr>
          <w:i w:val="0"/>
          <w:sz w:val="22"/>
          <w:szCs w:val="22"/>
        </w:rPr>
      </w:pPr>
    </w:p>
    <w:p w14:paraId="521DA5C9" w14:textId="77777777" w:rsidR="00C53A17" w:rsidRPr="00254D36" w:rsidRDefault="00C53A17" w:rsidP="00C53A1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566DE49D" w14:textId="77777777" w:rsidR="00C53A17" w:rsidRPr="00254D36" w:rsidRDefault="00C53A17" w:rsidP="00C53A17">
      <w:pPr>
        <w:ind w:left="1134"/>
        <w:rPr>
          <w:i w:val="0"/>
          <w:sz w:val="22"/>
          <w:szCs w:val="22"/>
        </w:rPr>
      </w:pPr>
    </w:p>
    <w:p w14:paraId="50E837A5" w14:textId="77777777" w:rsidR="00C53A17" w:rsidRPr="00254D36" w:rsidRDefault="00C53A17" w:rsidP="00C53A1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7ABA242" w14:textId="77777777" w:rsidR="00C53A17" w:rsidRPr="00254D36" w:rsidRDefault="00C53A17" w:rsidP="00C53A17">
      <w:pPr>
        <w:rPr>
          <w:i w:val="0"/>
          <w:sz w:val="22"/>
          <w:szCs w:val="22"/>
        </w:rPr>
      </w:pPr>
    </w:p>
    <w:p w14:paraId="0E7CBEB5" w14:textId="77777777" w:rsidR="00C53A17" w:rsidRPr="00254D36" w:rsidRDefault="00C53A17" w:rsidP="00C53A17">
      <w:pPr>
        <w:rPr>
          <w:i w:val="0"/>
          <w:sz w:val="22"/>
          <w:szCs w:val="22"/>
        </w:rPr>
      </w:pPr>
    </w:p>
    <w:p w14:paraId="62ACDBA0" w14:textId="77777777" w:rsidR="00C53A17" w:rsidRPr="00254D36" w:rsidRDefault="00C53A17" w:rsidP="00C53A17">
      <w:pPr>
        <w:rPr>
          <w:i w:val="0"/>
          <w:sz w:val="22"/>
          <w:szCs w:val="22"/>
        </w:rPr>
      </w:pPr>
    </w:p>
    <w:p w14:paraId="1C7279F8" w14:textId="77777777" w:rsidR="00C53A17" w:rsidRPr="0022154A" w:rsidRDefault="00C53A17" w:rsidP="00C53A17">
      <w:pPr>
        <w:ind w:left="1134"/>
        <w:jc w:val="center"/>
        <w:rPr>
          <w:b/>
          <w:i w:val="0"/>
          <w:color w:val="000000" w:themeColor="text1"/>
          <w:sz w:val="28"/>
          <w:szCs w:val="28"/>
        </w:rPr>
      </w:pPr>
      <w:r w:rsidRPr="00254D36">
        <w:rPr>
          <w:i w:val="0"/>
          <w:sz w:val="22"/>
          <w:szCs w:val="22"/>
        </w:rPr>
        <w:t>Žig in podpis:</w:t>
      </w:r>
    </w:p>
    <w:p w14:paraId="6EBDE7B2" w14:textId="77777777" w:rsidR="00C53A17" w:rsidRPr="0022154A" w:rsidRDefault="00C53A17" w:rsidP="00C53A17">
      <w:pPr>
        <w:ind w:left="1134"/>
        <w:jc w:val="center"/>
        <w:rPr>
          <w:b/>
          <w:i w:val="0"/>
          <w:color w:val="000000" w:themeColor="text1"/>
          <w:sz w:val="28"/>
          <w:szCs w:val="28"/>
        </w:rPr>
      </w:pPr>
    </w:p>
    <w:p w14:paraId="066E983F" w14:textId="77777777" w:rsidR="00C53A17" w:rsidRPr="0022154A" w:rsidRDefault="00C53A17" w:rsidP="00C53A17">
      <w:pPr>
        <w:ind w:left="1134"/>
        <w:jc w:val="center"/>
        <w:rPr>
          <w:i w:val="0"/>
          <w:sz w:val="22"/>
          <w:szCs w:val="22"/>
        </w:rPr>
      </w:pPr>
    </w:p>
    <w:p w14:paraId="5BD350AC" w14:textId="77777777" w:rsidR="00C53A17" w:rsidRPr="0022154A" w:rsidRDefault="00C53A17" w:rsidP="00C53A17">
      <w:pPr>
        <w:ind w:left="1134"/>
        <w:jc w:val="center"/>
        <w:rPr>
          <w:i w:val="0"/>
          <w:sz w:val="22"/>
          <w:szCs w:val="22"/>
        </w:rPr>
      </w:pPr>
    </w:p>
    <w:p w14:paraId="54CAC1A2" w14:textId="77777777" w:rsidR="00C53A17" w:rsidRPr="0022154A" w:rsidRDefault="00C53A17" w:rsidP="00C53A17">
      <w:pPr>
        <w:ind w:left="1134"/>
        <w:jc w:val="center"/>
        <w:rPr>
          <w:i w:val="0"/>
          <w:sz w:val="22"/>
          <w:szCs w:val="22"/>
        </w:rPr>
      </w:pPr>
    </w:p>
    <w:p w14:paraId="017333F4" w14:textId="77777777" w:rsidR="00C53A17" w:rsidRPr="0022154A" w:rsidRDefault="00C53A17" w:rsidP="00C53A17">
      <w:pPr>
        <w:ind w:left="1134"/>
        <w:jc w:val="center"/>
        <w:rPr>
          <w:i w:val="0"/>
          <w:sz w:val="22"/>
          <w:szCs w:val="22"/>
        </w:rPr>
      </w:pPr>
    </w:p>
    <w:p w14:paraId="3B9CD1C9" w14:textId="77777777" w:rsidR="00C53A17" w:rsidRPr="0022154A" w:rsidRDefault="00C53A17" w:rsidP="00C53A17">
      <w:pPr>
        <w:ind w:left="1134"/>
        <w:jc w:val="center"/>
        <w:rPr>
          <w:i w:val="0"/>
          <w:sz w:val="22"/>
          <w:szCs w:val="22"/>
        </w:rPr>
      </w:pPr>
    </w:p>
    <w:p w14:paraId="0A28E411" w14:textId="77777777" w:rsidR="00C53A17" w:rsidRPr="0022154A" w:rsidRDefault="00C53A17" w:rsidP="00C53A17">
      <w:pPr>
        <w:ind w:left="1134"/>
        <w:jc w:val="center"/>
        <w:rPr>
          <w:i w:val="0"/>
          <w:sz w:val="22"/>
          <w:szCs w:val="22"/>
        </w:rPr>
      </w:pPr>
    </w:p>
    <w:p w14:paraId="5DC20929" w14:textId="77777777" w:rsidR="00C53A17" w:rsidRPr="0022154A" w:rsidRDefault="00C53A17" w:rsidP="00C53A17">
      <w:pPr>
        <w:ind w:left="1134"/>
        <w:jc w:val="center"/>
        <w:rPr>
          <w:i w:val="0"/>
          <w:sz w:val="22"/>
          <w:szCs w:val="22"/>
        </w:rPr>
      </w:pPr>
    </w:p>
    <w:p w14:paraId="77E65171" w14:textId="77777777" w:rsidR="00C53A17" w:rsidRPr="0022154A" w:rsidRDefault="00C53A17" w:rsidP="00C53A17">
      <w:pPr>
        <w:ind w:left="1134"/>
        <w:jc w:val="center"/>
        <w:rPr>
          <w:i w:val="0"/>
          <w:sz w:val="22"/>
          <w:szCs w:val="22"/>
        </w:rPr>
      </w:pPr>
    </w:p>
    <w:p w14:paraId="59CF5D4D" w14:textId="77777777" w:rsidR="00C53A17" w:rsidRPr="0022154A" w:rsidRDefault="00C53A17" w:rsidP="00C53A17">
      <w:pPr>
        <w:ind w:left="1134"/>
        <w:rPr>
          <w:b/>
          <w:i w:val="0"/>
          <w:sz w:val="22"/>
          <w:szCs w:val="22"/>
        </w:rPr>
      </w:pPr>
      <w:r w:rsidRPr="0022154A">
        <w:rPr>
          <w:i w:val="0"/>
          <w:sz w:val="22"/>
          <w:szCs w:val="22"/>
        </w:rPr>
        <w:t>Obrazec bo predložil le ponudnik, kateremu naročnik namerava oddati javno naročilo.</w:t>
      </w:r>
    </w:p>
    <w:p w14:paraId="033B398E" w14:textId="77777777" w:rsidR="00DF6D41" w:rsidRPr="00BD5251" w:rsidRDefault="00DF6D41" w:rsidP="00250BEA">
      <w:pPr>
        <w:ind w:left="1134"/>
        <w:jc w:val="center"/>
        <w:rPr>
          <w:b/>
          <w:i w:val="0"/>
          <w:sz w:val="22"/>
          <w:szCs w:val="22"/>
        </w:rPr>
      </w:pPr>
    </w:p>
    <w:p w14:paraId="121BA341" w14:textId="77777777" w:rsidR="005225D2" w:rsidRDefault="005225D2" w:rsidP="00ED0823">
      <w:pPr>
        <w:jc w:val="right"/>
        <w:rPr>
          <w:b/>
          <w:i w:val="0"/>
          <w:sz w:val="22"/>
          <w:szCs w:val="22"/>
        </w:rPr>
      </w:pPr>
    </w:p>
    <w:p w14:paraId="49529D9A" w14:textId="77777777" w:rsidR="005225D2" w:rsidRDefault="005225D2" w:rsidP="00ED0823">
      <w:pPr>
        <w:jc w:val="right"/>
        <w:rPr>
          <w:b/>
          <w:i w:val="0"/>
          <w:sz w:val="22"/>
          <w:szCs w:val="22"/>
        </w:rPr>
      </w:pPr>
    </w:p>
    <w:p w14:paraId="0174F524" w14:textId="77777777" w:rsidR="005225D2" w:rsidRDefault="005225D2" w:rsidP="00ED0823">
      <w:pPr>
        <w:jc w:val="right"/>
        <w:rPr>
          <w:b/>
          <w:i w:val="0"/>
          <w:sz w:val="22"/>
          <w:szCs w:val="22"/>
        </w:rPr>
      </w:pPr>
    </w:p>
    <w:p w14:paraId="7EED1188" w14:textId="77777777" w:rsidR="005225D2" w:rsidRDefault="005225D2" w:rsidP="00ED0823">
      <w:pPr>
        <w:jc w:val="right"/>
        <w:rPr>
          <w:b/>
          <w:i w:val="0"/>
          <w:sz w:val="22"/>
          <w:szCs w:val="22"/>
        </w:rPr>
      </w:pPr>
    </w:p>
    <w:p w14:paraId="67C69C18" w14:textId="77777777" w:rsidR="00250BEA" w:rsidRDefault="00250BEA" w:rsidP="00ED0823">
      <w:pPr>
        <w:jc w:val="right"/>
        <w:rPr>
          <w:b/>
          <w:i w:val="0"/>
          <w:sz w:val="22"/>
          <w:szCs w:val="22"/>
        </w:rPr>
      </w:pPr>
    </w:p>
    <w:p w14:paraId="495F3CAE" w14:textId="77777777" w:rsidR="001F1894" w:rsidRPr="001F1894" w:rsidRDefault="000B18E0" w:rsidP="00ED0823">
      <w:pPr>
        <w:jc w:val="right"/>
        <w:rPr>
          <w:b/>
          <w:i w:val="0"/>
          <w:sz w:val="22"/>
          <w:szCs w:val="22"/>
        </w:rPr>
      </w:pPr>
      <w:r>
        <w:rPr>
          <w:b/>
          <w:i w:val="0"/>
          <w:sz w:val="22"/>
          <w:szCs w:val="22"/>
        </w:rPr>
        <w:t xml:space="preserve">PRILOGA </w:t>
      </w:r>
      <w:r w:rsidR="00D20A28">
        <w:rPr>
          <w:b/>
          <w:i w:val="0"/>
          <w:sz w:val="22"/>
          <w:szCs w:val="22"/>
        </w:rPr>
        <w:t>7</w:t>
      </w:r>
    </w:p>
    <w:p w14:paraId="65A7B1A1" w14:textId="77777777" w:rsidR="001F1894" w:rsidRPr="001F1894" w:rsidRDefault="001F1894" w:rsidP="001F1894">
      <w:pPr>
        <w:jc w:val="both"/>
        <w:rPr>
          <w:i w:val="0"/>
          <w:sz w:val="22"/>
          <w:szCs w:val="22"/>
        </w:rPr>
      </w:pPr>
    </w:p>
    <w:p w14:paraId="6D566632" w14:textId="77777777" w:rsidR="001F1894" w:rsidRPr="001F1894" w:rsidRDefault="001F1894" w:rsidP="001F1894">
      <w:pPr>
        <w:jc w:val="both"/>
        <w:rPr>
          <w:i w:val="0"/>
          <w:sz w:val="22"/>
          <w:szCs w:val="22"/>
        </w:rPr>
      </w:pPr>
    </w:p>
    <w:p w14:paraId="269B7DE8" w14:textId="77777777" w:rsidR="001F1894" w:rsidRPr="001F1894" w:rsidRDefault="001F1894" w:rsidP="001F1894">
      <w:pPr>
        <w:jc w:val="both"/>
        <w:rPr>
          <w:i w:val="0"/>
          <w:sz w:val="22"/>
          <w:szCs w:val="22"/>
        </w:rPr>
      </w:pPr>
    </w:p>
    <w:p w14:paraId="3639FCEE" w14:textId="77777777" w:rsidR="001F1894" w:rsidRPr="001F1894" w:rsidRDefault="001F1894" w:rsidP="001F1894">
      <w:pPr>
        <w:jc w:val="both"/>
        <w:rPr>
          <w:i w:val="0"/>
          <w:sz w:val="22"/>
          <w:szCs w:val="22"/>
        </w:rPr>
      </w:pPr>
    </w:p>
    <w:p w14:paraId="69A91385" w14:textId="77777777" w:rsidR="001F1894" w:rsidRPr="001F1894" w:rsidRDefault="001F1894" w:rsidP="001F1894">
      <w:pPr>
        <w:jc w:val="both"/>
        <w:rPr>
          <w:i w:val="0"/>
          <w:sz w:val="22"/>
          <w:szCs w:val="22"/>
        </w:rPr>
      </w:pPr>
    </w:p>
    <w:p w14:paraId="165EC616" w14:textId="77777777" w:rsidR="001F1894" w:rsidRPr="001F1894" w:rsidRDefault="001F1894" w:rsidP="001F1894">
      <w:pPr>
        <w:jc w:val="both"/>
        <w:rPr>
          <w:i w:val="0"/>
          <w:sz w:val="22"/>
          <w:szCs w:val="22"/>
        </w:rPr>
      </w:pPr>
    </w:p>
    <w:p w14:paraId="4CE1FBA1" w14:textId="77777777" w:rsidR="001F1894" w:rsidRPr="001F1894" w:rsidRDefault="001F1894" w:rsidP="001F1894">
      <w:pPr>
        <w:jc w:val="both"/>
        <w:rPr>
          <w:i w:val="0"/>
          <w:sz w:val="22"/>
          <w:szCs w:val="22"/>
        </w:rPr>
      </w:pPr>
    </w:p>
    <w:p w14:paraId="147F2DD3" w14:textId="77777777"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14:paraId="6E0DC56D" w14:textId="77777777" w:rsidR="00E669D4" w:rsidRPr="0079325B" w:rsidRDefault="00E669D4" w:rsidP="00E669D4">
      <w:pPr>
        <w:pStyle w:val="Glava"/>
        <w:tabs>
          <w:tab w:val="clear" w:pos="4536"/>
          <w:tab w:val="clear" w:pos="9072"/>
        </w:tabs>
        <w:ind w:left="1080"/>
        <w:jc w:val="center"/>
        <w:rPr>
          <w:i w:val="0"/>
          <w:sz w:val="22"/>
          <w:szCs w:val="22"/>
        </w:rPr>
      </w:pPr>
    </w:p>
    <w:p w14:paraId="215BD545" w14:textId="77777777" w:rsidR="00E669D4" w:rsidRPr="0079325B" w:rsidRDefault="00E669D4" w:rsidP="00E669D4">
      <w:pPr>
        <w:pStyle w:val="Glava"/>
        <w:tabs>
          <w:tab w:val="clear" w:pos="4536"/>
          <w:tab w:val="clear" w:pos="9072"/>
        </w:tabs>
        <w:ind w:left="1080"/>
        <w:jc w:val="center"/>
        <w:rPr>
          <w:i w:val="0"/>
          <w:sz w:val="22"/>
          <w:szCs w:val="22"/>
        </w:rPr>
      </w:pPr>
    </w:p>
    <w:p w14:paraId="5B11767B" w14:textId="77777777" w:rsidR="00E0546A" w:rsidRDefault="00E0546A" w:rsidP="003C6352">
      <w:pPr>
        <w:numPr>
          <w:ilvl w:val="0"/>
          <w:numId w:val="9"/>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14:paraId="47FB3249" w14:textId="77777777" w:rsidR="00FF47F1" w:rsidRDefault="00E669D4" w:rsidP="003C6352">
      <w:pPr>
        <w:numPr>
          <w:ilvl w:val="0"/>
          <w:numId w:val="9"/>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14:paraId="0AC5000D" w14:textId="77777777" w:rsidR="00FF47F1" w:rsidRPr="00FF47F1" w:rsidRDefault="00FF47F1" w:rsidP="003C6352">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14:paraId="429FAAEB" w14:textId="77777777" w:rsidR="001F1894" w:rsidRPr="001F1894" w:rsidRDefault="001F1894" w:rsidP="001F1894">
      <w:pPr>
        <w:ind w:left="1080"/>
        <w:jc w:val="both"/>
        <w:rPr>
          <w:i w:val="0"/>
          <w:sz w:val="22"/>
          <w:szCs w:val="22"/>
        </w:rPr>
      </w:pPr>
    </w:p>
    <w:p w14:paraId="026CDC0E" w14:textId="77777777" w:rsidR="001F1894" w:rsidRPr="001F1894" w:rsidRDefault="001F1894" w:rsidP="001F1894">
      <w:pPr>
        <w:ind w:left="1080"/>
        <w:jc w:val="both"/>
        <w:rPr>
          <w:i w:val="0"/>
          <w:sz w:val="22"/>
          <w:szCs w:val="22"/>
        </w:rPr>
      </w:pPr>
    </w:p>
    <w:p w14:paraId="2542C108" w14:textId="77777777" w:rsidR="001F1894" w:rsidRPr="001F1894" w:rsidRDefault="001F1894" w:rsidP="001F1894">
      <w:pPr>
        <w:ind w:left="1080"/>
        <w:jc w:val="both"/>
        <w:rPr>
          <w:i w:val="0"/>
          <w:sz w:val="22"/>
          <w:szCs w:val="22"/>
        </w:rPr>
      </w:pPr>
    </w:p>
    <w:p w14:paraId="0CF40F60" w14:textId="77777777" w:rsidR="001F1894" w:rsidRPr="001F1894" w:rsidRDefault="001F1894" w:rsidP="001F1894">
      <w:pPr>
        <w:ind w:left="1080"/>
        <w:jc w:val="both"/>
        <w:rPr>
          <w:i w:val="0"/>
          <w:sz w:val="22"/>
          <w:szCs w:val="22"/>
        </w:rPr>
      </w:pPr>
    </w:p>
    <w:p w14:paraId="09FE9A96" w14:textId="77777777" w:rsidR="001F1894" w:rsidRPr="001F1894" w:rsidRDefault="001F1894" w:rsidP="001F1894">
      <w:pPr>
        <w:ind w:left="1080"/>
        <w:jc w:val="both"/>
        <w:rPr>
          <w:i w:val="0"/>
          <w:sz w:val="22"/>
          <w:szCs w:val="22"/>
        </w:rPr>
      </w:pPr>
    </w:p>
    <w:p w14:paraId="077D35A0" w14:textId="77777777" w:rsidR="001F1894" w:rsidRPr="001F1894" w:rsidRDefault="001F1894" w:rsidP="001F1894">
      <w:pPr>
        <w:ind w:left="1080"/>
        <w:jc w:val="both"/>
        <w:rPr>
          <w:i w:val="0"/>
          <w:sz w:val="22"/>
          <w:szCs w:val="22"/>
        </w:rPr>
      </w:pPr>
    </w:p>
    <w:p w14:paraId="697EF963" w14:textId="77777777" w:rsidR="001F1894" w:rsidRPr="001F1894" w:rsidRDefault="001F1894" w:rsidP="001F1894">
      <w:pPr>
        <w:ind w:left="1080"/>
        <w:jc w:val="both"/>
        <w:rPr>
          <w:i w:val="0"/>
          <w:sz w:val="22"/>
          <w:szCs w:val="22"/>
        </w:rPr>
      </w:pPr>
    </w:p>
    <w:p w14:paraId="473248FE" w14:textId="77777777" w:rsidR="001F1894" w:rsidRPr="001F1894" w:rsidRDefault="001F1894" w:rsidP="001F1894">
      <w:pPr>
        <w:ind w:left="1080"/>
        <w:jc w:val="both"/>
        <w:rPr>
          <w:i w:val="0"/>
          <w:sz w:val="22"/>
          <w:szCs w:val="22"/>
        </w:rPr>
      </w:pPr>
    </w:p>
    <w:p w14:paraId="6F27260A" w14:textId="77777777" w:rsidR="001F1894" w:rsidRPr="001F1894" w:rsidRDefault="001F1894" w:rsidP="001F1894">
      <w:pPr>
        <w:ind w:left="1080"/>
        <w:jc w:val="both"/>
        <w:rPr>
          <w:i w:val="0"/>
          <w:sz w:val="22"/>
          <w:szCs w:val="22"/>
        </w:rPr>
      </w:pPr>
    </w:p>
    <w:p w14:paraId="4BEB51CE" w14:textId="77777777" w:rsidR="001F1894" w:rsidRPr="001F1894" w:rsidRDefault="001F1894" w:rsidP="001F1894">
      <w:pPr>
        <w:ind w:left="1080"/>
        <w:jc w:val="both"/>
        <w:rPr>
          <w:i w:val="0"/>
          <w:sz w:val="22"/>
          <w:szCs w:val="22"/>
        </w:rPr>
      </w:pPr>
    </w:p>
    <w:p w14:paraId="1DAE3590" w14:textId="77777777" w:rsidR="001F1894" w:rsidRPr="001F1894" w:rsidRDefault="001F1894" w:rsidP="001F1894">
      <w:pPr>
        <w:ind w:left="1080"/>
        <w:jc w:val="both"/>
        <w:rPr>
          <w:i w:val="0"/>
          <w:sz w:val="22"/>
          <w:szCs w:val="22"/>
        </w:rPr>
      </w:pPr>
    </w:p>
    <w:p w14:paraId="3F49941A" w14:textId="77777777" w:rsidR="001F1894" w:rsidRPr="001F1894" w:rsidRDefault="001F1894" w:rsidP="001F1894">
      <w:pPr>
        <w:ind w:left="1080"/>
        <w:jc w:val="both"/>
        <w:rPr>
          <w:i w:val="0"/>
          <w:sz w:val="22"/>
          <w:szCs w:val="22"/>
        </w:rPr>
      </w:pPr>
    </w:p>
    <w:p w14:paraId="04C38B88" w14:textId="77777777" w:rsidR="001F1894" w:rsidRPr="001F1894" w:rsidRDefault="001F1894" w:rsidP="001F1894">
      <w:pPr>
        <w:ind w:left="1080"/>
        <w:jc w:val="both"/>
        <w:rPr>
          <w:i w:val="0"/>
          <w:sz w:val="22"/>
          <w:szCs w:val="22"/>
        </w:rPr>
      </w:pPr>
    </w:p>
    <w:p w14:paraId="5CCC8AF7" w14:textId="77777777" w:rsidR="001F1894" w:rsidRPr="001F1894" w:rsidRDefault="001F1894" w:rsidP="001F1894">
      <w:pPr>
        <w:ind w:left="1080"/>
        <w:jc w:val="both"/>
        <w:rPr>
          <w:i w:val="0"/>
          <w:sz w:val="22"/>
          <w:szCs w:val="22"/>
        </w:rPr>
      </w:pPr>
    </w:p>
    <w:p w14:paraId="2DFC062A" w14:textId="77777777" w:rsidR="001F1894" w:rsidRPr="001F1894" w:rsidRDefault="001F1894" w:rsidP="001F1894">
      <w:pPr>
        <w:ind w:left="1080"/>
        <w:jc w:val="both"/>
        <w:rPr>
          <w:i w:val="0"/>
          <w:sz w:val="22"/>
          <w:szCs w:val="22"/>
        </w:rPr>
      </w:pPr>
    </w:p>
    <w:p w14:paraId="38854A55" w14:textId="77777777" w:rsidR="001F1894" w:rsidRPr="001F1894" w:rsidRDefault="001F1894" w:rsidP="001F1894">
      <w:pPr>
        <w:ind w:left="1080"/>
        <w:jc w:val="both"/>
        <w:rPr>
          <w:i w:val="0"/>
          <w:sz w:val="22"/>
          <w:szCs w:val="22"/>
        </w:rPr>
      </w:pPr>
    </w:p>
    <w:p w14:paraId="6C8166E2" w14:textId="77777777" w:rsidR="001F1894" w:rsidRPr="001F1894" w:rsidRDefault="001F1894" w:rsidP="001F1894">
      <w:pPr>
        <w:ind w:left="1080"/>
        <w:jc w:val="both"/>
        <w:rPr>
          <w:i w:val="0"/>
          <w:sz w:val="22"/>
          <w:szCs w:val="22"/>
        </w:rPr>
      </w:pPr>
    </w:p>
    <w:p w14:paraId="3B54DB4C" w14:textId="77777777" w:rsidR="001F1894" w:rsidRPr="001F1894" w:rsidRDefault="001F1894" w:rsidP="001F1894">
      <w:pPr>
        <w:ind w:left="1080"/>
        <w:jc w:val="both"/>
        <w:rPr>
          <w:i w:val="0"/>
          <w:sz w:val="22"/>
          <w:szCs w:val="22"/>
        </w:rPr>
      </w:pPr>
    </w:p>
    <w:p w14:paraId="416DBB5D" w14:textId="77777777" w:rsidR="001F1894" w:rsidRPr="001F1894" w:rsidRDefault="001F1894" w:rsidP="001F1894">
      <w:pPr>
        <w:ind w:left="1080"/>
        <w:jc w:val="both"/>
        <w:rPr>
          <w:i w:val="0"/>
          <w:sz w:val="22"/>
          <w:szCs w:val="22"/>
        </w:rPr>
      </w:pPr>
    </w:p>
    <w:p w14:paraId="29B9C6F0" w14:textId="77777777" w:rsidR="001F1894" w:rsidRPr="001F1894" w:rsidRDefault="001F1894" w:rsidP="001F1894">
      <w:pPr>
        <w:ind w:left="1080"/>
        <w:jc w:val="both"/>
        <w:rPr>
          <w:i w:val="0"/>
          <w:sz w:val="22"/>
          <w:szCs w:val="22"/>
        </w:rPr>
      </w:pPr>
    </w:p>
    <w:p w14:paraId="5711AB18" w14:textId="77777777" w:rsidR="001F1894" w:rsidRPr="001F1894" w:rsidRDefault="001F1894" w:rsidP="001F1894">
      <w:pPr>
        <w:ind w:left="1080"/>
        <w:jc w:val="both"/>
        <w:rPr>
          <w:i w:val="0"/>
          <w:sz w:val="22"/>
          <w:szCs w:val="22"/>
        </w:rPr>
      </w:pPr>
    </w:p>
    <w:p w14:paraId="5BDDA39D" w14:textId="77777777" w:rsidR="001F1894" w:rsidRPr="001F1894" w:rsidRDefault="001F1894" w:rsidP="001F1894">
      <w:pPr>
        <w:ind w:left="1080"/>
        <w:jc w:val="both"/>
        <w:rPr>
          <w:i w:val="0"/>
          <w:sz w:val="22"/>
          <w:szCs w:val="22"/>
        </w:rPr>
      </w:pPr>
    </w:p>
    <w:p w14:paraId="60DAAD74" w14:textId="77777777" w:rsidR="001F1894" w:rsidRPr="001F1894" w:rsidRDefault="001F1894" w:rsidP="001F1894">
      <w:pPr>
        <w:ind w:left="1080"/>
        <w:jc w:val="both"/>
        <w:rPr>
          <w:i w:val="0"/>
          <w:sz w:val="22"/>
          <w:szCs w:val="22"/>
        </w:rPr>
      </w:pPr>
    </w:p>
    <w:p w14:paraId="403D18CD" w14:textId="77777777" w:rsidR="001F1894" w:rsidRPr="001F1894" w:rsidRDefault="001F1894" w:rsidP="001F1894">
      <w:pPr>
        <w:ind w:left="1080"/>
        <w:jc w:val="both"/>
        <w:rPr>
          <w:i w:val="0"/>
          <w:sz w:val="22"/>
          <w:szCs w:val="22"/>
        </w:rPr>
      </w:pPr>
    </w:p>
    <w:p w14:paraId="02ED4C44" w14:textId="77777777" w:rsidR="001F1894" w:rsidRPr="001F1894" w:rsidRDefault="001F1894" w:rsidP="001F1894">
      <w:pPr>
        <w:ind w:left="1080"/>
        <w:jc w:val="both"/>
        <w:rPr>
          <w:i w:val="0"/>
          <w:sz w:val="22"/>
          <w:szCs w:val="22"/>
        </w:rPr>
      </w:pPr>
    </w:p>
    <w:p w14:paraId="64936D5F" w14:textId="77777777" w:rsidR="001F1894" w:rsidRPr="001F1894" w:rsidRDefault="001F1894" w:rsidP="001F1894">
      <w:pPr>
        <w:ind w:left="1080"/>
        <w:jc w:val="both"/>
        <w:rPr>
          <w:i w:val="0"/>
          <w:sz w:val="22"/>
          <w:szCs w:val="22"/>
        </w:rPr>
      </w:pPr>
    </w:p>
    <w:p w14:paraId="06D7B6DA" w14:textId="77777777" w:rsidR="001F1894" w:rsidRPr="001F1894" w:rsidRDefault="001F1894" w:rsidP="001F1894">
      <w:pPr>
        <w:ind w:left="1080"/>
        <w:jc w:val="both"/>
        <w:rPr>
          <w:i w:val="0"/>
          <w:sz w:val="22"/>
          <w:szCs w:val="22"/>
        </w:rPr>
      </w:pPr>
    </w:p>
    <w:p w14:paraId="1C8E6B71" w14:textId="77777777" w:rsidR="001F1894" w:rsidRPr="001F1894" w:rsidRDefault="001F1894" w:rsidP="001F1894">
      <w:pPr>
        <w:jc w:val="right"/>
        <w:rPr>
          <w:b/>
          <w:i w:val="0"/>
          <w:sz w:val="22"/>
          <w:szCs w:val="22"/>
        </w:rPr>
      </w:pPr>
    </w:p>
    <w:p w14:paraId="1EBC81E7" w14:textId="77777777" w:rsidR="001F1894" w:rsidRDefault="001F1894" w:rsidP="001F1894">
      <w:pPr>
        <w:jc w:val="right"/>
        <w:rPr>
          <w:b/>
          <w:i w:val="0"/>
          <w:sz w:val="22"/>
          <w:szCs w:val="22"/>
        </w:rPr>
      </w:pPr>
    </w:p>
    <w:p w14:paraId="40D04912" w14:textId="77777777" w:rsidR="002223CD" w:rsidRDefault="002223CD" w:rsidP="001F1894">
      <w:pPr>
        <w:jc w:val="right"/>
        <w:rPr>
          <w:b/>
          <w:i w:val="0"/>
          <w:sz w:val="22"/>
          <w:szCs w:val="22"/>
        </w:rPr>
      </w:pPr>
    </w:p>
    <w:p w14:paraId="118FFC54" w14:textId="77777777" w:rsidR="002223CD" w:rsidRDefault="002223CD" w:rsidP="001F1894">
      <w:pPr>
        <w:jc w:val="right"/>
        <w:rPr>
          <w:b/>
          <w:i w:val="0"/>
          <w:sz w:val="22"/>
          <w:szCs w:val="22"/>
        </w:rPr>
      </w:pPr>
    </w:p>
    <w:p w14:paraId="5BCFCC40" w14:textId="77777777" w:rsidR="00361293" w:rsidRDefault="00361293" w:rsidP="001F1894">
      <w:pPr>
        <w:jc w:val="right"/>
        <w:rPr>
          <w:b/>
          <w:i w:val="0"/>
          <w:sz w:val="22"/>
          <w:szCs w:val="22"/>
        </w:rPr>
      </w:pPr>
    </w:p>
    <w:p w14:paraId="4DDB93C2" w14:textId="77777777" w:rsidR="00FE3CF1" w:rsidRDefault="00FE3CF1" w:rsidP="001F1894">
      <w:pPr>
        <w:jc w:val="right"/>
        <w:rPr>
          <w:b/>
          <w:i w:val="0"/>
          <w:sz w:val="22"/>
          <w:szCs w:val="22"/>
        </w:rPr>
      </w:pPr>
    </w:p>
    <w:p w14:paraId="7BC05184" w14:textId="77777777" w:rsidR="00FE3CF1" w:rsidRDefault="00FE3CF1" w:rsidP="001F1894">
      <w:pPr>
        <w:jc w:val="right"/>
        <w:rPr>
          <w:b/>
          <w:i w:val="0"/>
          <w:sz w:val="22"/>
          <w:szCs w:val="22"/>
        </w:rPr>
      </w:pPr>
    </w:p>
    <w:p w14:paraId="1C041F34" w14:textId="77777777" w:rsidR="00CA763F" w:rsidRDefault="00CA763F" w:rsidP="001F1894">
      <w:pPr>
        <w:jc w:val="right"/>
        <w:rPr>
          <w:b/>
          <w:i w:val="0"/>
          <w:sz w:val="22"/>
          <w:szCs w:val="22"/>
        </w:rPr>
      </w:pPr>
    </w:p>
    <w:p w14:paraId="652DD73E" w14:textId="77777777" w:rsidR="001D79BB" w:rsidRDefault="001D79BB" w:rsidP="001F1894">
      <w:pPr>
        <w:jc w:val="right"/>
        <w:rPr>
          <w:b/>
          <w:i w:val="0"/>
          <w:sz w:val="22"/>
          <w:szCs w:val="22"/>
        </w:rPr>
      </w:pPr>
    </w:p>
    <w:p w14:paraId="2AA75F0F" w14:textId="77777777" w:rsidR="001D79BB" w:rsidRDefault="001D79BB" w:rsidP="001F1894">
      <w:pPr>
        <w:jc w:val="right"/>
        <w:rPr>
          <w:b/>
          <w:i w:val="0"/>
          <w:sz w:val="22"/>
          <w:szCs w:val="22"/>
        </w:rPr>
      </w:pPr>
    </w:p>
    <w:p w14:paraId="71F68DC0" w14:textId="77777777" w:rsidR="00671036" w:rsidRDefault="00671036" w:rsidP="002C3719">
      <w:pPr>
        <w:jc w:val="right"/>
        <w:rPr>
          <w:b/>
          <w:i w:val="0"/>
          <w:sz w:val="22"/>
          <w:szCs w:val="22"/>
        </w:rPr>
      </w:pPr>
    </w:p>
    <w:p w14:paraId="1AA8EDA5" w14:textId="77777777" w:rsidR="00671036" w:rsidRDefault="00671036" w:rsidP="002C3719">
      <w:pPr>
        <w:jc w:val="right"/>
        <w:rPr>
          <w:b/>
          <w:i w:val="0"/>
          <w:sz w:val="22"/>
          <w:szCs w:val="22"/>
        </w:rPr>
      </w:pPr>
    </w:p>
    <w:p w14:paraId="5DB1A62F" w14:textId="77777777" w:rsidR="00326943" w:rsidRDefault="00326943">
      <w:pPr>
        <w:rPr>
          <w:b/>
          <w:i w:val="0"/>
          <w:sz w:val="22"/>
          <w:szCs w:val="22"/>
        </w:rPr>
      </w:pPr>
    </w:p>
    <w:p w14:paraId="034151B6" w14:textId="77777777" w:rsidR="009E2AE3" w:rsidRDefault="009E2AE3">
      <w:pPr>
        <w:rPr>
          <w:b/>
          <w:i w:val="0"/>
          <w:sz w:val="22"/>
          <w:szCs w:val="22"/>
        </w:rPr>
      </w:pPr>
      <w:r>
        <w:rPr>
          <w:b/>
          <w:i w:val="0"/>
          <w:sz w:val="22"/>
          <w:szCs w:val="22"/>
        </w:rPr>
        <w:br w:type="page"/>
      </w:r>
    </w:p>
    <w:p w14:paraId="7BE87786" w14:textId="77777777" w:rsidR="00E0546A" w:rsidRDefault="00E0546A" w:rsidP="00662F03">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/1</w:t>
      </w:r>
    </w:p>
    <w:p w14:paraId="203E49AB" w14:textId="77777777" w:rsidR="00E0546A" w:rsidRDefault="00E0546A" w:rsidP="00E0546A">
      <w:pPr>
        <w:jc w:val="right"/>
        <w:rPr>
          <w:b/>
          <w:i w:val="0"/>
          <w:sz w:val="22"/>
          <w:szCs w:val="22"/>
        </w:rPr>
      </w:pPr>
    </w:p>
    <w:p w14:paraId="109CE497" w14:textId="77777777" w:rsidR="00E0546A" w:rsidRDefault="00E0546A" w:rsidP="00E0546A">
      <w:pPr>
        <w:jc w:val="right"/>
        <w:rPr>
          <w:b/>
          <w:i w:val="0"/>
          <w:sz w:val="22"/>
          <w:szCs w:val="22"/>
        </w:rPr>
      </w:pPr>
    </w:p>
    <w:p w14:paraId="6DFA228F" w14:textId="77777777"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14:paraId="300CC083" w14:textId="77777777"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14:paraId="74421F1A" w14:textId="77777777" w:rsidR="00E0546A" w:rsidRPr="00F81849" w:rsidRDefault="00E0546A" w:rsidP="00E0546A">
      <w:pPr>
        <w:pStyle w:val="Glava"/>
        <w:tabs>
          <w:tab w:val="clear" w:pos="4536"/>
          <w:tab w:val="clear" w:pos="9072"/>
        </w:tabs>
        <w:ind w:left="1080"/>
        <w:jc w:val="both"/>
        <w:rPr>
          <w:i w:val="0"/>
          <w:sz w:val="22"/>
          <w:szCs w:val="22"/>
        </w:rPr>
      </w:pPr>
    </w:p>
    <w:p w14:paraId="27B02D85" w14:textId="27C9FA01"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436538">
        <w:rPr>
          <w:i w:val="0"/>
          <w:sz w:val="22"/>
          <w:szCs w:val="22"/>
        </w:rPr>
        <w:t>7560-</w:t>
      </w:r>
      <w:r w:rsidR="00E9239A">
        <w:rPr>
          <w:i w:val="0"/>
          <w:sz w:val="22"/>
          <w:szCs w:val="22"/>
        </w:rPr>
        <w:t>20</w:t>
      </w:r>
      <w:r w:rsidR="00436538">
        <w:rPr>
          <w:i w:val="0"/>
          <w:sz w:val="22"/>
          <w:szCs w:val="22"/>
        </w:rPr>
        <w:t>-2200</w:t>
      </w:r>
      <w:r w:rsidR="00E9239A">
        <w:rPr>
          <w:i w:val="0"/>
          <w:sz w:val="22"/>
          <w:szCs w:val="22"/>
        </w:rPr>
        <w:t>01</w:t>
      </w:r>
      <w:r w:rsidR="00436538">
        <w:rPr>
          <w:i w:val="0"/>
          <w:sz w:val="22"/>
          <w:szCs w:val="22"/>
        </w:rPr>
        <w:t xml:space="preserve"> </w:t>
      </w:r>
      <w:r w:rsidR="00E9239A">
        <w:rPr>
          <w:i w:val="0"/>
          <w:sz w:val="22"/>
          <w:szCs w:val="22"/>
        </w:rPr>
        <w:t>–</w:t>
      </w:r>
      <w:r w:rsidR="00214E01" w:rsidRPr="00214E01">
        <w:rPr>
          <w:i w:val="0"/>
          <w:sz w:val="22"/>
          <w:szCs w:val="22"/>
        </w:rPr>
        <w:t xml:space="preserve"> </w:t>
      </w:r>
      <w:r w:rsidR="00E9239A" w:rsidRPr="00CB0C52">
        <w:rPr>
          <w:i w:val="0"/>
          <w:sz w:val="22"/>
          <w:szCs w:val="22"/>
        </w:rPr>
        <w:t>Rekonstrukcija Šentjakobskega odra</w:t>
      </w:r>
      <w:r w:rsidR="00214E01" w:rsidRPr="00304EE3">
        <w:rPr>
          <w:b/>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14:paraId="2CCF1192" w14:textId="77777777" w:rsidR="00E0546A" w:rsidRPr="00F81849" w:rsidRDefault="00E0546A" w:rsidP="00E0546A">
      <w:pPr>
        <w:pStyle w:val="Glava"/>
        <w:tabs>
          <w:tab w:val="clear" w:pos="4536"/>
          <w:tab w:val="clear" w:pos="9072"/>
        </w:tabs>
        <w:ind w:left="1080"/>
        <w:jc w:val="both"/>
        <w:rPr>
          <w:i w:val="0"/>
          <w:sz w:val="22"/>
          <w:szCs w:val="22"/>
        </w:rPr>
      </w:pPr>
    </w:p>
    <w:p w14:paraId="1EE1E81B" w14:textId="77777777"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5390AA7F" w14:textId="77777777" w:rsidTr="00374993">
        <w:tc>
          <w:tcPr>
            <w:tcW w:w="1440" w:type="dxa"/>
            <w:gridSpan w:val="2"/>
          </w:tcPr>
          <w:p w14:paraId="5B92140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E16F736"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22167B9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5EE14DE6" w14:textId="77777777" w:rsidTr="00374993">
        <w:tc>
          <w:tcPr>
            <w:tcW w:w="720" w:type="dxa"/>
          </w:tcPr>
          <w:p w14:paraId="6FE9A506"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716CBDAE"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73B5A8A1"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1B132266"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481B6AE9"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774E0776" w14:textId="77777777" w:rsidTr="00374993">
        <w:tc>
          <w:tcPr>
            <w:tcW w:w="1440" w:type="dxa"/>
            <w:gridSpan w:val="2"/>
          </w:tcPr>
          <w:p w14:paraId="047667E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D7D6369"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5E5B8018"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0089F9BA" w14:textId="77777777" w:rsidTr="00374993">
        <w:tc>
          <w:tcPr>
            <w:tcW w:w="9000" w:type="dxa"/>
            <w:gridSpan w:val="11"/>
          </w:tcPr>
          <w:p w14:paraId="0781258B"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2597CDF5" w14:textId="77777777" w:rsidTr="00374993">
        <w:tc>
          <w:tcPr>
            <w:tcW w:w="1440" w:type="dxa"/>
            <w:gridSpan w:val="2"/>
          </w:tcPr>
          <w:p w14:paraId="483DF8D6"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C80004A"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605F1921" w14:textId="77777777" w:rsidTr="00374993">
        <w:tc>
          <w:tcPr>
            <w:tcW w:w="1440" w:type="dxa"/>
            <w:gridSpan w:val="2"/>
          </w:tcPr>
          <w:p w14:paraId="4BC4F6E3"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5E4035DC"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43C69743" w14:textId="77777777" w:rsidTr="00374993">
        <w:tc>
          <w:tcPr>
            <w:tcW w:w="1440" w:type="dxa"/>
            <w:gridSpan w:val="2"/>
          </w:tcPr>
          <w:p w14:paraId="3B53E98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D3267B0"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31C092A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213B4EDE" w14:textId="77777777" w:rsidTr="00374993">
        <w:tc>
          <w:tcPr>
            <w:tcW w:w="1440" w:type="dxa"/>
            <w:gridSpan w:val="2"/>
          </w:tcPr>
          <w:p w14:paraId="34A5BE95"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558D1A6B"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5C5110AF" w14:textId="77777777" w:rsidTr="00374993">
        <w:tc>
          <w:tcPr>
            <w:tcW w:w="1440" w:type="dxa"/>
            <w:gridSpan w:val="2"/>
          </w:tcPr>
          <w:p w14:paraId="7B4D65E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34A2A4C"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2F45A36A"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D9AF260" w14:textId="77777777" w:rsidR="00E0546A" w:rsidRPr="00994C93" w:rsidRDefault="00E0546A" w:rsidP="00374993">
            <w:pPr>
              <w:pStyle w:val="Glava"/>
              <w:tabs>
                <w:tab w:val="clear" w:pos="4536"/>
                <w:tab w:val="clear" w:pos="9072"/>
              </w:tabs>
              <w:jc w:val="both"/>
              <w:rPr>
                <w:i w:val="0"/>
                <w:sz w:val="22"/>
                <w:szCs w:val="22"/>
              </w:rPr>
            </w:pPr>
          </w:p>
        </w:tc>
      </w:tr>
    </w:tbl>
    <w:p w14:paraId="2CF9F22D" w14:textId="77777777" w:rsidR="00E0546A" w:rsidRDefault="00E0546A" w:rsidP="00E0546A">
      <w:pPr>
        <w:pStyle w:val="Glava"/>
        <w:tabs>
          <w:tab w:val="clear" w:pos="4536"/>
          <w:tab w:val="clear" w:pos="9072"/>
        </w:tabs>
        <w:jc w:val="both"/>
        <w:rPr>
          <w:i w:val="0"/>
          <w:sz w:val="22"/>
          <w:szCs w:val="22"/>
        </w:rPr>
      </w:pPr>
    </w:p>
    <w:p w14:paraId="0BCC71B5" w14:textId="77777777"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3672D2B5" w14:textId="77777777" w:rsidTr="00374993">
        <w:tc>
          <w:tcPr>
            <w:tcW w:w="1440" w:type="dxa"/>
            <w:gridSpan w:val="2"/>
          </w:tcPr>
          <w:p w14:paraId="3D32D99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2D1349D"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0EDC59EF"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42C41360" w14:textId="77777777" w:rsidTr="00374993">
        <w:tc>
          <w:tcPr>
            <w:tcW w:w="720" w:type="dxa"/>
          </w:tcPr>
          <w:p w14:paraId="6E0A3C06"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19AD9CF5"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346B1056"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0A5E88F7"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67B91769"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182396CE" w14:textId="77777777" w:rsidTr="00374993">
        <w:tc>
          <w:tcPr>
            <w:tcW w:w="1440" w:type="dxa"/>
            <w:gridSpan w:val="2"/>
          </w:tcPr>
          <w:p w14:paraId="772829D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ADAAA8C"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11CD9D98"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15E2D7C1" w14:textId="77777777" w:rsidTr="00374993">
        <w:tc>
          <w:tcPr>
            <w:tcW w:w="9000" w:type="dxa"/>
            <w:gridSpan w:val="11"/>
          </w:tcPr>
          <w:p w14:paraId="285D145C"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1DCC3DF0" w14:textId="77777777" w:rsidTr="00374993">
        <w:tc>
          <w:tcPr>
            <w:tcW w:w="1440" w:type="dxa"/>
            <w:gridSpan w:val="2"/>
          </w:tcPr>
          <w:p w14:paraId="3A7BC1C8"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8C5F81D"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2EE9ADD1" w14:textId="77777777" w:rsidTr="00374993">
        <w:tc>
          <w:tcPr>
            <w:tcW w:w="1440" w:type="dxa"/>
            <w:gridSpan w:val="2"/>
          </w:tcPr>
          <w:p w14:paraId="3F70EC04"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6A1B2866"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A7BC61F" w14:textId="77777777" w:rsidTr="00374993">
        <w:tc>
          <w:tcPr>
            <w:tcW w:w="1440" w:type="dxa"/>
            <w:gridSpan w:val="2"/>
          </w:tcPr>
          <w:p w14:paraId="55BDFFD2"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0BED68"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659FB1F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61078565" w14:textId="77777777" w:rsidTr="00374993">
        <w:tc>
          <w:tcPr>
            <w:tcW w:w="1440" w:type="dxa"/>
            <w:gridSpan w:val="2"/>
          </w:tcPr>
          <w:p w14:paraId="396C683B"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0EE77887"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0A121252" w14:textId="77777777" w:rsidTr="00374993">
        <w:tc>
          <w:tcPr>
            <w:tcW w:w="1440" w:type="dxa"/>
            <w:gridSpan w:val="2"/>
          </w:tcPr>
          <w:p w14:paraId="78954FED"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32827F1"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0691114F"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651C57D" w14:textId="77777777" w:rsidR="00E0546A" w:rsidRPr="00994C93" w:rsidRDefault="00E0546A" w:rsidP="00374993">
            <w:pPr>
              <w:pStyle w:val="Glava"/>
              <w:tabs>
                <w:tab w:val="clear" w:pos="4536"/>
                <w:tab w:val="clear" w:pos="9072"/>
              </w:tabs>
              <w:jc w:val="both"/>
              <w:rPr>
                <w:i w:val="0"/>
                <w:sz w:val="22"/>
                <w:szCs w:val="22"/>
              </w:rPr>
            </w:pPr>
          </w:p>
        </w:tc>
      </w:tr>
    </w:tbl>
    <w:p w14:paraId="72559952" w14:textId="77777777" w:rsidR="00E0546A" w:rsidRDefault="00E0546A" w:rsidP="00E0546A">
      <w:pPr>
        <w:pStyle w:val="Glava"/>
        <w:tabs>
          <w:tab w:val="clear" w:pos="4536"/>
          <w:tab w:val="clear" w:pos="9072"/>
        </w:tabs>
        <w:jc w:val="both"/>
        <w:rPr>
          <w:i w:val="0"/>
          <w:sz w:val="22"/>
          <w:szCs w:val="22"/>
        </w:rPr>
      </w:pPr>
    </w:p>
    <w:p w14:paraId="58E7CE35" w14:textId="77777777"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65A96B9C" w14:textId="77777777" w:rsidTr="00374993">
        <w:tc>
          <w:tcPr>
            <w:tcW w:w="1440" w:type="dxa"/>
            <w:gridSpan w:val="2"/>
          </w:tcPr>
          <w:p w14:paraId="4FDEA4FD"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B6C60AB"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77C54307"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3C26C61E" w14:textId="77777777" w:rsidTr="00374993">
        <w:tc>
          <w:tcPr>
            <w:tcW w:w="720" w:type="dxa"/>
          </w:tcPr>
          <w:p w14:paraId="2F923A7B"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17DA4F5C"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2D234B9F"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3E18EC60"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5D310201"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2F4302D3" w14:textId="77777777" w:rsidTr="00374993">
        <w:tc>
          <w:tcPr>
            <w:tcW w:w="1440" w:type="dxa"/>
            <w:gridSpan w:val="2"/>
          </w:tcPr>
          <w:p w14:paraId="368B3A0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63CE852"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39A94ED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21CCCFE2" w14:textId="77777777" w:rsidTr="00374993">
        <w:tc>
          <w:tcPr>
            <w:tcW w:w="9000" w:type="dxa"/>
            <w:gridSpan w:val="11"/>
          </w:tcPr>
          <w:p w14:paraId="38D01545"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0C561FA9" w14:textId="77777777" w:rsidTr="00374993">
        <w:tc>
          <w:tcPr>
            <w:tcW w:w="1440" w:type="dxa"/>
            <w:gridSpan w:val="2"/>
          </w:tcPr>
          <w:p w14:paraId="494FE672"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94878FC"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55B7C3BB" w14:textId="77777777" w:rsidTr="00374993">
        <w:tc>
          <w:tcPr>
            <w:tcW w:w="1440" w:type="dxa"/>
            <w:gridSpan w:val="2"/>
          </w:tcPr>
          <w:p w14:paraId="5F094E24"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03079A51"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AAB3443" w14:textId="77777777" w:rsidTr="00374993">
        <w:tc>
          <w:tcPr>
            <w:tcW w:w="1440" w:type="dxa"/>
            <w:gridSpan w:val="2"/>
          </w:tcPr>
          <w:p w14:paraId="05DCC08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0D261CC"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21FE7A6C"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4222A038" w14:textId="77777777" w:rsidTr="00374993">
        <w:tc>
          <w:tcPr>
            <w:tcW w:w="1440" w:type="dxa"/>
            <w:gridSpan w:val="2"/>
          </w:tcPr>
          <w:p w14:paraId="5500C811"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1A080E8B"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17AAA789" w14:textId="77777777" w:rsidTr="00374993">
        <w:tc>
          <w:tcPr>
            <w:tcW w:w="1440" w:type="dxa"/>
            <w:gridSpan w:val="2"/>
          </w:tcPr>
          <w:p w14:paraId="4569674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7AAD318"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6F713F8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69FB333" w14:textId="77777777" w:rsidR="00E0546A" w:rsidRPr="00994C93" w:rsidRDefault="00E0546A" w:rsidP="00374993">
            <w:pPr>
              <w:pStyle w:val="Glava"/>
              <w:tabs>
                <w:tab w:val="clear" w:pos="4536"/>
                <w:tab w:val="clear" w:pos="9072"/>
              </w:tabs>
              <w:jc w:val="both"/>
              <w:rPr>
                <w:i w:val="0"/>
                <w:sz w:val="22"/>
                <w:szCs w:val="22"/>
              </w:rPr>
            </w:pPr>
          </w:p>
        </w:tc>
      </w:tr>
    </w:tbl>
    <w:p w14:paraId="08E9FDDA" w14:textId="77777777" w:rsidR="00E0546A" w:rsidRDefault="00E0546A" w:rsidP="00E0546A">
      <w:pPr>
        <w:pStyle w:val="Glava"/>
        <w:tabs>
          <w:tab w:val="clear" w:pos="4536"/>
          <w:tab w:val="clear" w:pos="9072"/>
        </w:tabs>
        <w:jc w:val="both"/>
        <w:rPr>
          <w:i w:val="0"/>
          <w:sz w:val="22"/>
          <w:szCs w:val="22"/>
        </w:rPr>
      </w:pPr>
    </w:p>
    <w:p w14:paraId="13BC47D3" w14:textId="77777777" w:rsidR="00E0546A" w:rsidRDefault="00E0546A" w:rsidP="00E0546A">
      <w:pPr>
        <w:pStyle w:val="Glava"/>
        <w:tabs>
          <w:tab w:val="clear" w:pos="4536"/>
          <w:tab w:val="clear" w:pos="9072"/>
        </w:tabs>
        <w:jc w:val="both"/>
        <w:rPr>
          <w:i w:val="0"/>
          <w:sz w:val="22"/>
          <w:szCs w:val="22"/>
        </w:rPr>
      </w:pPr>
    </w:p>
    <w:p w14:paraId="391C22E6" w14:textId="77777777"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14:paraId="78E8C61F" w14:textId="77777777" w:rsidTr="009C1300">
        <w:tc>
          <w:tcPr>
            <w:tcW w:w="1528" w:type="dxa"/>
          </w:tcPr>
          <w:p w14:paraId="0773A2B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A35A25D" w14:textId="77777777" w:rsidR="00E0546A" w:rsidRPr="00994C93" w:rsidRDefault="00E0546A" w:rsidP="00374993">
            <w:pPr>
              <w:pStyle w:val="Glava"/>
              <w:tabs>
                <w:tab w:val="clear" w:pos="4536"/>
                <w:tab w:val="clear" w:pos="9072"/>
              </w:tabs>
              <w:jc w:val="both"/>
              <w:rPr>
                <w:i w:val="0"/>
                <w:sz w:val="22"/>
                <w:szCs w:val="22"/>
              </w:rPr>
            </w:pPr>
          </w:p>
        </w:tc>
        <w:tc>
          <w:tcPr>
            <w:tcW w:w="805" w:type="dxa"/>
          </w:tcPr>
          <w:p w14:paraId="76A2B4DB" w14:textId="77777777" w:rsidR="00E0546A" w:rsidRPr="00994C93" w:rsidRDefault="00E0546A" w:rsidP="00374993">
            <w:pPr>
              <w:pStyle w:val="Glava"/>
              <w:tabs>
                <w:tab w:val="clear" w:pos="4536"/>
                <w:tab w:val="clear" w:pos="9072"/>
              </w:tabs>
              <w:jc w:val="both"/>
              <w:rPr>
                <w:i w:val="0"/>
                <w:sz w:val="22"/>
                <w:szCs w:val="22"/>
              </w:rPr>
            </w:pPr>
          </w:p>
        </w:tc>
        <w:tc>
          <w:tcPr>
            <w:tcW w:w="2127" w:type="dxa"/>
            <w:gridSpan w:val="2"/>
          </w:tcPr>
          <w:p w14:paraId="5B012520" w14:textId="77777777" w:rsidR="00E0546A" w:rsidRPr="00994C93" w:rsidRDefault="00E0546A" w:rsidP="00374993">
            <w:pPr>
              <w:pStyle w:val="Glava"/>
              <w:tabs>
                <w:tab w:val="clear" w:pos="4536"/>
                <w:tab w:val="clear" w:pos="9072"/>
              </w:tabs>
              <w:jc w:val="both"/>
              <w:rPr>
                <w:i w:val="0"/>
                <w:sz w:val="22"/>
                <w:szCs w:val="22"/>
              </w:rPr>
            </w:pPr>
          </w:p>
        </w:tc>
        <w:tc>
          <w:tcPr>
            <w:tcW w:w="2283" w:type="dxa"/>
          </w:tcPr>
          <w:p w14:paraId="55FA284C"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2E16593D" w14:textId="77777777" w:rsidTr="00374993">
        <w:tc>
          <w:tcPr>
            <w:tcW w:w="1528" w:type="dxa"/>
          </w:tcPr>
          <w:p w14:paraId="15057D4A" w14:textId="77777777"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14:paraId="0EA43443" w14:textId="77777777" w:rsidR="00E0546A" w:rsidRPr="00994C93" w:rsidRDefault="00E0546A" w:rsidP="00374993">
            <w:pPr>
              <w:pStyle w:val="Glava"/>
              <w:tabs>
                <w:tab w:val="clear" w:pos="4536"/>
                <w:tab w:val="clear" w:pos="9072"/>
              </w:tabs>
              <w:jc w:val="both"/>
              <w:rPr>
                <w:i w:val="0"/>
                <w:sz w:val="16"/>
                <w:szCs w:val="16"/>
              </w:rPr>
            </w:pPr>
          </w:p>
        </w:tc>
        <w:tc>
          <w:tcPr>
            <w:tcW w:w="805" w:type="dxa"/>
          </w:tcPr>
          <w:p w14:paraId="4C75A08B" w14:textId="77777777" w:rsidR="00E0546A" w:rsidRPr="00994C93" w:rsidRDefault="00E0546A" w:rsidP="00374993">
            <w:pPr>
              <w:pStyle w:val="Glava"/>
              <w:tabs>
                <w:tab w:val="clear" w:pos="4536"/>
                <w:tab w:val="clear" w:pos="9072"/>
              </w:tabs>
              <w:jc w:val="both"/>
              <w:rPr>
                <w:i w:val="0"/>
                <w:sz w:val="16"/>
                <w:szCs w:val="16"/>
              </w:rPr>
            </w:pPr>
          </w:p>
        </w:tc>
        <w:tc>
          <w:tcPr>
            <w:tcW w:w="1917" w:type="dxa"/>
          </w:tcPr>
          <w:p w14:paraId="579CC2CC" w14:textId="77777777" w:rsidR="00E0546A" w:rsidRPr="00994C93" w:rsidRDefault="00E0546A" w:rsidP="00374993">
            <w:pPr>
              <w:pStyle w:val="Glava"/>
              <w:tabs>
                <w:tab w:val="clear" w:pos="4536"/>
                <w:tab w:val="clear" w:pos="9072"/>
              </w:tabs>
              <w:jc w:val="both"/>
              <w:rPr>
                <w:i w:val="0"/>
                <w:sz w:val="16"/>
                <w:szCs w:val="16"/>
              </w:rPr>
            </w:pPr>
          </w:p>
        </w:tc>
        <w:tc>
          <w:tcPr>
            <w:tcW w:w="2493" w:type="dxa"/>
            <w:gridSpan w:val="2"/>
          </w:tcPr>
          <w:p w14:paraId="33E9DED5"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53C4DBA5" w14:textId="77777777" w:rsidTr="009C1300">
        <w:tc>
          <w:tcPr>
            <w:tcW w:w="1528" w:type="dxa"/>
          </w:tcPr>
          <w:p w14:paraId="2A6A340E" w14:textId="77777777" w:rsidR="00E0546A" w:rsidRPr="00994C93" w:rsidRDefault="00E0546A" w:rsidP="00374993">
            <w:pPr>
              <w:pStyle w:val="Glava"/>
              <w:tabs>
                <w:tab w:val="clear" w:pos="4536"/>
                <w:tab w:val="clear" w:pos="9072"/>
              </w:tabs>
              <w:jc w:val="both"/>
              <w:rPr>
                <w:i w:val="0"/>
                <w:sz w:val="22"/>
                <w:szCs w:val="22"/>
              </w:rPr>
            </w:pPr>
          </w:p>
        </w:tc>
        <w:tc>
          <w:tcPr>
            <w:tcW w:w="2257" w:type="dxa"/>
          </w:tcPr>
          <w:p w14:paraId="475BCE15" w14:textId="77777777" w:rsidR="00E0546A" w:rsidRPr="00994C93" w:rsidRDefault="00E0546A" w:rsidP="00374993">
            <w:pPr>
              <w:pStyle w:val="Glava"/>
              <w:tabs>
                <w:tab w:val="clear" w:pos="4536"/>
                <w:tab w:val="clear" w:pos="9072"/>
              </w:tabs>
              <w:jc w:val="both"/>
              <w:rPr>
                <w:i w:val="0"/>
                <w:sz w:val="22"/>
                <w:szCs w:val="22"/>
              </w:rPr>
            </w:pPr>
          </w:p>
        </w:tc>
        <w:tc>
          <w:tcPr>
            <w:tcW w:w="805" w:type="dxa"/>
          </w:tcPr>
          <w:p w14:paraId="27FDE308" w14:textId="77777777" w:rsidR="00E0546A" w:rsidRPr="00994C93" w:rsidRDefault="00E0546A" w:rsidP="00374993">
            <w:pPr>
              <w:pStyle w:val="Glava"/>
              <w:tabs>
                <w:tab w:val="clear" w:pos="4536"/>
                <w:tab w:val="clear" w:pos="9072"/>
              </w:tabs>
              <w:jc w:val="both"/>
              <w:rPr>
                <w:i w:val="0"/>
                <w:sz w:val="22"/>
                <w:szCs w:val="22"/>
              </w:rPr>
            </w:pPr>
          </w:p>
        </w:tc>
        <w:tc>
          <w:tcPr>
            <w:tcW w:w="1917" w:type="dxa"/>
          </w:tcPr>
          <w:p w14:paraId="51FB76DB" w14:textId="77777777" w:rsidR="00E0546A" w:rsidRPr="00994C93" w:rsidRDefault="00E0546A" w:rsidP="00374993">
            <w:pPr>
              <w:pStyle w:val="Glava"/>
              <w:tabs>
                <w:tab w:val="clear" w:pos="4536"/>
                <w:tab w:val="clear" w:pos="9072"/>
              </w:tabs>
              <w:jc w:val="both"/>
              <w:rPr>
                <w:i w:val="0"/>
                <w:sz w:val="22"/>
                <w:szCs w:val="22"/>
              </w:rPr>
            </w:pPr>
          </w:p>
        </w:tc>
        <w:tc>
          <w:tcPr>
            <w:tcW w:w="2493" w:type="dxa"/>
            <w:gridSpan w:val="2"/>
          </w:tcPr>
          <w:p w14:paraId="370B9E4E" w14:textId="77777777" w:rsidR="00E0546A" w:rsidRPr="00994C93" w:rsidRDefault="00E0546A" w:rsidP="00374993">
            <w:pPr>
              <w:pStyle w:val="Glava"/>
              <w:tabs>
                <w:tab w:val="clear" w:pos="4536"/>
                <w:tab w:val="clear" w:pos="9072"/>
              </w:tabs>
              <w:jc w:val="both"/>
              <w:rPr>
                <w:i w:val="0"/>
                <w:sz w:val="22"/>
                <w:szCs w:val="22"/>
              </w:rPr>
            </w:pPr>
          </w:p>
        </w:tc>
      </w:tr>
    </w:tbl>
    <w:p w14:paraId="422B2374" w14:textId="77777777" w:rsidR="00E0546A" w:rsidRPr="00F81849" w:rsidRDefault="00E0546A" w:rsidP="00E0546A">
      <w:pPr>
        <w:pStyle w:val="Glava"/>
        <w:tabs>
          <w:tab w:val="clear" w:pos="4536"/>
          <w:tab w:val="clear" w:pos="9072"/>
        </w:tabs>
        <w:jc w:val="both"/>
        <w:rPr>
          <w:i w:val="0"/>
          <w:sz w:val="22"/>
          <w:szCs w:val="22"/>
        </w:rPr>
      </w:pPr>
    </w:p>
    <w:p w14:paraId="0BFC032B" w14:textId="77777777" w:rsidR="00E0546A" w:rsidRDefault="00E0546A" w:rsidP="00E0546A">
      <w:pPr>
        <w:pStyle w:val="Glava"/>
        <w:tabs>
          <w:tab w:val="clear" w:pos="4536"/>
          <w:tab w:val="clear" w:pos="9072"/>
        </w:tabs>
        <w:jc w:val="both"/>
        <w:rPr>
          <w:i w:val="0"/>
          <w:sz w:val="22"/>
          <w:szCs w:val="22"/>
        </w:rPr>
      </w:pPr>
    </w:p>
    <w:p w14:paraId="5E123CEB" w14:textId="77777777" w:rsidR="00E0546A" w:rsidRPr="00F81849" w:rsidRDefault="00E0546A" w:rsidP="00E0546A">
      <w:pPr>
        <w:pStyle w:val="Glava"/>
        <w:tabs>
          <w:tab w:val="clear" w:pos="4536"/>
          <w:tab w:val="clear" w:pos="9072"/>
        </w:tabs>
        <w:jc w:val="both"/>
        <w:rPr>
          <w:i w:val="0"/>
          <w:sz w:val="22"/>
          <w:szCs w:val="22"/>
        </w:rPr>
      </w:pPr>
    </w:p>
    <w:p w14:paraId="7CB7FB54" w14:textId="77777777" w:rsidR="00671036" w:rsidRDefault="00E0546A" w:rsidP="00616F79">
      <w:pPr>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3931BE4D" w14:textId="77777777" w:rsidR="00FB5C8C" w:rsidRDefault="00FB5C8C">
      <w:pPr>
        <w:rPr>
          <w:b/>
          <w:i w:val="0"/>
          <w:sz w:val="22"/>
          <w:szCs w:val="22"/>
        </w:rPr>
      </w:pPr>
      <w:r>
        <w:rPr>
          <w:b/>
          <w:i w:val="0"/>
          <w:sz w:val="22"/>
          <w:szCs w:val="22"/>
        </w:rPr>
        <w:br w:type="page"/>
      </w:r>
    </w:p>
    <w:p w14:paraId="445E6252" w14:textId="77777777"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14:paraId="73EEAF2A" w14:textId="77777777" w:rsidR="00B652AC" w:rsidRDefault="00B652AC" w:rsidP="00B652AC">
      <w:pPr>
        <w:ind w:left="1080"/>
        <w:jc w:val="center"/>
        <w:rPr>
          <w:i w:val="0"/>
          <w:sz w:val="22"/>
          <w:szCs w:val="22"/>
        </w:rPr>
      </w:pPr>
    </w:p>
    <w:p w14:paraId="26C2D41F" w14:textId="77777777" w:rsidR="00B652AC" w:rsidRDefault="00B652AC" w:rsidP="00B652AC">
      <w:pPr>
        <w:ind w:left="1080"/>
        <w:jc w:val="center"/>
        <w:rPr>
          <w:i w:val="0"/>
          <w:sz w:val="22"/>
          <w:szCs w:val="22"/>
        </w:rPr>
      </w:pPr>
    </w:p>
    <w:p w14:paraId="1B507877" w14:textId="77777777" w:rsidR="00B652AC" w:rsidRDefault="00B652AC" w:rsidP="00B652AC">
      <w:pPr>
        <w:ind w:left="1080"/>
        <w:jc w:val="center"/>
        <w:rPr>
          <w:i w:val="0"/>
          <w:sz w:val="22"/>
          <w:szCs w:val="22"/>
        </w:rPr>
      </w:pPr>
    </w:p>
    <w:p w14:paraId="792A207A" w14:textId="77777777" w:rsidR="006761A9" w:rsidRDefault="006761A9" w:rsidP="00B652AC">
      <w:pPr>
        <w:ind w:left="1080"/>
        <w:jc w:val="center"/>
        <w:rPr>
          <w:i w:val="0"/>
          <w:sz w:val="22"/>
          <w:szCs w:val="22"/>
        </w:rPr>
      </w:pPr>
    </w:p>
    <w:p w14:paraId="602CF1D0" w14:textId="77777777" w:rsidR="006761A9" w:rsidRDefault="006761A9" w:rsidP="00B652AC">
      <w:pPr>
        <w:ind w:left="1080"/>
        <w:jc w:val="center"/>
        <w:rPr>
          <w:i w:val="0"/>
          <w:sz w:val="22"/>
          <w:szCs w:val="22"/>
        </w:rPr>
      </w:pPr>
    </w:p>
    <w:p w14:paraId="37459E64" w14:textId="77777777" w:rsidR="00CA763F" w:rsidRDefault="00CA763F" w:rsidP="00B652AC">
      <w:pPr>
        <w:ind w:left="1080"/>
        <w:jc w:val="center"/>
        <w:rPr>
          <w:i w:val="0"/>
          <w:sz w:val="22"/>
          <w:szCs w:val="22"/>
        </w:rPr>
      </w:pPr>
    </w:p>
    <w:p w14:paraId="04DA3667" w14:textId="77777777" w:rsidR="00B652AC" w:rsidRPr="001F1894" w:rsidRDefault="00B652AC" w:rsidP="00B652AC">
      <w:pPr>
        <w:ind w:left="1080"/>
        <w:jc w:val="center"/>
        <w:rPr>
          <w:i w:val="0"/>
          <w:sz w:val="22"/>
          <w:szCs w:val="22"/>
        </w:rPr>
      </w:pPr>
    </w:p>
    <w:p w14:paraId="4265B940"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5380B00E" w14:textId="77777777" w:rsidR="00B652AC" w:rsidRPr="001F1894" w:rsidRDefault="00B652AC" w:rsidP="00B652AC">
      <w:pPr>
        <w:ind w:left="1080"/>
        <w:rPr>
          <w:i w:val="0"/>
          <w:sz w:val="22"/>
          <w:szCs w:val="22"/>
        </w:rPr>
      </w:pPr>
    </w:p>
    <w:p w14:paraId="0AEEE0D5" w14:textId="77777777" w:rsidR="00B652AC" w:rsidRPr="001F1894" w:rsidRDefault="00B652AC" w:rsidP="00B652AC">
      <w:pPr>
        <w:ind w:left="1080"/>
        <w:rPr>
          <w:i w:val="0"/>
          <w:sz w:val="22"/>
          <w:szCs w:val="22"/>
        </w:rPr>
      </w:pPr>
    </w:p>
    <w:p w14:paraId="0933F365" w14:textId="2A5B1113"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36538">
        <w:rPr>
          <w:i w:val="0"/>
          <w:sz w:val="22"/>
          <w:szCs w:val="22"/>
        </w:rPr>
        <w:t>7560-</w:t>
      </w:r>
      <w:r w:rsidR="00E9239A">
        <w:rPr>
          <w:i w:val="0"/>
          <w:sz w:val="22"/>
          <w:szCs w:val="22"/>
        </w:rPr>
        <w:t>20</w:t>
      </w:r>
      <w:r w:rsidR="00436538">
        <w:rPr>
          <w:i w:val="0"/>
          <w:sz w:val="22"/>
          <w:szCs w:val="22"/>
        </w:rPr>
        <w:t>-2200</w:t>
      </w:r>
      <w:r w:rsidR="00E9239A">
        <w:rPr>
          <w:i w:val="0"/>
          <w:sz w:val="22"/>
          <w:szCs w:val="22"/>
        </w:rPr>
        <w:t>01</w:t>
      </w:r>
      <w:r w:rsidR="00436538">
        <w:rPr>
          <w:i w:val="0"/>
          <w:sz w:val="22"/>
          <w:szCs w:val="22"/>
        </w:rPr>
        <w:t xml:space="preserve"> </w:t>
      </w:r>
      <w:r w:rsidR="00436538" w:rsidRPr="00304EE3">
        <w:rPr>
          <w:b/>
          <w:i w:val="0"/>
          <w:sz w:val="22"/>
          <w:szCs w:val="22"/>
        </w:rPr>
        <w:t xml:space="preserve">- </w:t>
      </w:r>
      <w:r w:rsidR="00E9239A" w:rsidRPr="00CB0C52">
        <w:rPr>
          <w:i w:val="0"/>
          <w:sz w:val="22"/>
          <w:szCs w:val="22"/>
        </w:rPr>
        <w:t>Rekonstrukcija Šentjakobskega odra</w:t>
      </w:r>
      <w:r w:rsidR="00214E01" w:rsidRPr="00304EE3">
        <w:rPr>
          <w:b/>
          <w:i w:val="0"/>
          <w:sz w:val="22"/>
          <w:szCs w:val="22"/>
        </w:rPr>
        <w:t>«</w:t>
      </w:r>
      <w:r w:rsidR="00FE3097" w:rsidRPr="00304EE3">
        <w:rPr>
          <w:b/>
          <w:i w:val="0"/>
          <w:sz w:val="22"/>
          <w:szCs w:val="22"/>
        </w:rPr>
        <w:t xml:space="preserve"> </w:t>
      </w:r>
      <w:r w:rsidR="00FE3097">
        <w:rPr>
          <w:i w:val="0"/>
          <w:sz w:val="22"/>
          <w:szCs w:val="22"/>
        </w:rPr>
        <w:t>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14:paraId="290D1D05" w14:textId="77777777" w:rsidR="00B652AC" w:rsidRDefault="00B652AC" w:rsidP="00B652AC">
      <w:pPr>
        <w:jc w:val="right"/>
        <w:rPr>
          <w:b/>
          <w:i w:val="0"/>
          <w:sz w:val="22"/>
          <w:szCs w:val="22"/>
        </w:rPr>
      </w:pPr>
    </w:p>
    <w:p w14:paraId="771F0C8C" w14:textId="77777777" w:rsidR="00B652AC" w:rsidRDefault="00B652AC" w:rsidP="00B652AC">
      <w:pPr>
        <w:jc w:val="right"/>
        <w:rPr>
          <w:b/>
          <w:i w:val="0"/>
          <w:sz w:val="22"/>
          <w:szCs w:val="22"/>
        </w:rPr>
      </w:pPr>
    </w:p>
    <w:p w14:paraId="7D315EDA" w14:textId="77777777" w:rsidR="00B652AC" w:rsidRPr="001F1894" w:rsidRDefault="00B652AC" w:rsidP="00B652AC">
      <w:pPr>
        <w:jc w:val="right"/>
        <w:rPr>
          <w:b/>
          <w:i w:val="0"/>
          <w:sz w:val="22"/>
          <w:szCs w:val="22"/>
        </w:rPr>
      </w:pPr>
    </w:p>
    <w:p w14:paraId="6A10C51B"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0669D03" w14:textId="77777777" w:rsidR="009A1150" w:rsidRDefault="009A1150" w:rsidP="006761A9">
      <w:pPr>
        <w:ind w:left="1080"/>
        <w:jc w:val="both"/>
        <w:rPr>
          <w:i w:val="0"/>
          <w:sz w:val="22"/>
          <w:szCs w:val="22"/>
        </w:rPr>
      </w:pPr>
    </w:p>
    <w:p w14:paraId="1BA24DC4" w14:textId="77777777" w:rsidR="009A1150" w:rsidRDefault="009A1150" w:rsidP="006761A9">
      <w:pPr>
        <w:ind w:left="1080"/>
        <w:jc w:val="both"/>
        <w:rPr>
          <w:i w:val="0"/>
          <w:sz w:val="22"/>
          <w:szCs w:val="22"/>
        </w:rPr>
      </w:pPr>
    </w:p>
    <w:p w14:paraId="3C8E0B3B" w14:textId="77777777" w:rsidR="009A1150" w:rsidRDefault="009A1150" w:rsidP="006761A9">
      <w:pPr>
        <w:ind w:left="1080"/>
        <w:jc w:val="both"/>
        <w:rPr>
          <w:i w:val="0"/>
          <w:sz w:val="22"/>
          <w:szCs w:val="22"/>
        </w:rPr>
      </w:pPr>
    </w:p>
    <w:p w14:paraId="3051A4A9" w14:textId="77777777" w:rsidR="009A1150" w:rsidRDefault="009A1150" w:rsidP="006761A9">
      <w:pPr>
        <w:ind w:left="1080"/>
        <w:jc w:val="both"/>
        <w:rPr>
          <w:i w:val="0"/>
          <w:sz w:val="22"/>
          <w:szCs w:val="22"/>
        </w:rPr>
      </w:pPr>
    </w:p>
    <w:p w14:paraId="4726B326" w14:textId="77777777" w:rsidR="009A1150" w:rsidRDefault="009A1150" w:rsidP="006761A9">
      <w:pPr>
        <w:ind w:left="1080"/>
        <w:jc w:val="both"/>
        <w:rPr>
          <w:i w:val="0"/>
          <w:sz w:val="22"/>
          <w:szCs w:val="22"/>
        </w:rPr>
      </w:pPr>
    </w:p>
    <w:p w14:paraId="32B384C8" w14:textId="77777777" w:rsidR="009A1150" w:rsidRDefault="009A1150" w:rsidP="006761A9">
      <w:pPr>
        <w:ind w:left="1080"/>
        <w:jc w:val="both"/>
        <w:rPr>
          <w:i w:val="0"/>
          <w:sz w:val="22"/>
          <w:szCs w:val="22"/>
        </w:rPr>
      </w:pPr>
    </w:p>
    <w:p w14:paraId="2BF9CD8A" w14:textId="77777777" w:rsidR="009A1150" w:rsidRDefault="009A1150" w:rsidP="006761A9">
      <w:pPr>
        <w:ind w:left="1080"/>
        <w:jc w:val="both"/>
        <w:rPr>
          <w:i w:val="0"/>
          <w:sz w:val="22"/>
          <w:szCs w:val="22"/>
        </w:rPr>
      </w:pPr>
    </w:p>
    <w:p w14:paraId="294EFBA7" w14:textId="77777777" w:rsidR="009A1150" w:rsidRDefault="009A1150" w:rsidP="006761A9">
      <w:pPr>
        <w:ind w:left="1080"/>
        <w:jc w:val="both"/>
        <w:rPr>
          <w:i w:val="0"/>
          <w:sz w:val="22"/>
          <w:szCs w:val="22"/>
        </w:rPr>
      </w:pPr>
    </w:p>
    <w:p w14:paraId="56190B4F" w14:textId="77777777" w:rsidR="009A1150" w:rsidRDefault="009A1150" w:rsidP="006761A9">
      <w:pPr>
        <w:ind w:left="1080"/>
        <w:jc w:val="both"/>
        <w:rPr>
          <w:i w:val="0"/>
          <w:sz w:val="22"/>
          <w:szCs w:val="22"/>
        </w:rPr>
      </w:pPr>
    </w:p>
    <w:p w14:paraId="19D3C725" w14:textId="77777777" w:rsidR="009A1150" w:rsidRDefault="009A1150" w:rsidP="006761A9">
      <w:pPr>
        <w:ind w:left="1080"/>
        <w:jc w:val="both"/>
        <w:rPr>
          <w:i w:val="0"/>
          <w:sz w:val="22"/>
          <w:szCs w:val="22"/>
        </w:rPr>
      </w:pPr>
    </w:p>
    <w:p w14:paraId="6C8B8A11" w14:textId="77777777" w:rsidR="009A1150" w:rsidRDefault="009A1150" w:rsidP="006761A9">
      <w:pPr>
        <w:ind w:left="1080"/>
        <w:jc w:val="both"/>
        <w:rPr>
          <w:i w:val="0"/>
          <w:sz w:val="22"/>
          <w:szCs w:val="22"/>
        </w:rPr>
      </w:pPr>
    </w:p>
    <w:p w14:paraId="403C8DC9" w14:textId="77777777" w:rsidR="009A1150" w:rsidRDefault="009A1150" w:rsidP="006761A9">
      <w:pPr>
        <w:ind w:left="1080"/>
        <w:jc w:val="both"/>
        <w:rPr>
          <w:i w:val="0"/>
          <w:sz w:val="22"/>
          <w:szCs w:val="22"/>
        </w:rPr>
      </w:pPr>
    </w:p>
    <w:p w14:paraId="6E18292A" w14:textId="77777777" w:rsidR="009A1150" w:rsidRDefault="009A1150" w:rsidP="006761A9">
      <w:pPr>
        <w:ind w:left="1080"/>
        <w:jc w:val="both"/>
        <w:rPr>
          <w:i w:val="0"/>
          <w:sz w:val="22"/>
          <w:szCs w:val="22"/>
        </w:rPr>
      </w:pPr>
    </w:p>
    <w:p w14:paraId="2FF02599" w14:textId="77777777" w:rsidR="009A1150" w:rsidRDefault="009A1150" w:rsidP="006761A9">
      <w:pPr>
        <w:ind w:left="1080"/>
        <w:jc w:val="both"/>
        <w:rPr>
          <w:i w:val="0"/>
          <w:sz w:val="22"/>
          <w:szCs w:val="22"/>
        </w:rPr>
      </w:pPr>
    </w:p>
    <w:p w14:paraId="2ADF2371" w14:textId="77777777" w:rsidR="009A1150" w:rsidRDefault="009A1150" w:rsidP="006761A9">
      <w:pPr>
        <w:ind w:left="1080"/>
        <w:jc w:val="both"/>
        <w:rPr>
          <w:i w:val="0"/>
          <w:sz w:val="22"/>
          <w:szCs w:val="22"/>
        </w:rPr>
      </w:pPr>
    </w:p>
    <w:p w14:paraId="4D5F7D1E" w14:textId="77777777" w:rsidR="009A1150" w:rsidRDefault="009A1150" w:rsidP="006761A9">
      <w:pPr>
        <w:ind w:left="1080"/>
        <w:jc w:val="both"/>
        <w:rPr>
          <w:i w:val="0"/>
          <w:sz w:val="22"/>
          <w:szCs w:val="22"/>
        </w:rPr>
      </w:pPr>
    </w:p>
    <w:p w14:paraId="634FC448" w14:textId="77777777" w:rsidR="009A1150" w:rsidRDefault="009A1150" w:rsidP="006761A9">
      <w:pPr>
        <w:ind w:left="1080"/>
        <w:jc w:val="both"/>
        <w:rPr>
          <w:i w:val="0"/>
          <w:sz w:val="22"/>
          <w:szCs w:val="22"/>
        </w:rPr>
      </w:pPr>
    </w:p>
    <w:p w14:paraId="0629FCF0" w14:textId="77777777" w:rsidR="009A1150" w:rsidRDefault="009A1150" w:rsidP="006761A9">
      <w:pPr>
        <w:ind w:left="1080"/>
        <w:jc w:val="both"/>
        <w:rPr>
          <w:i w:val="0"/>
          <w:sz w:val="22"/>
          <w:szCs w:val="22"/>
        </w:rPr>
      </w:pPr>
    </w:p>
    <w:p w14:paraId="13D9438E" w14:textId="77777777" w:rsidR="009A1150" w:rsidRDefault="009A1150" w:rsidP="006761A9">
      <w:pPr>
        <w:ind w:left="1080"/>
        <w:jc w:val="both"/>
        <w:rPr>
          <w:i w:val="0"/>
          <w:sz w:val="22"/>
          <w:szCs w:val="22"/>
        </w:rPr>
      </w:pPr>
    </w:p>
    <w:p w14:paraId="11015330" w14:textId="77777777" w:rsidR="009A1150" w:rsidRDefault="009A1150" w:rsidP="006761A9">
      <w:pPr>
        <w:ind w:left="1080"/>
        <w:jc w:val="both"/>
        <w:rPr>
          <w:i w:val="0"/>
          <w:sz w:val="22"/>
          <w:szCs w:val="22"/>
        </w:rPr>
      </w:pPr>
    </w:p>
    <w:p w14:paraId="7AE11F8B" w14:textId="77777777" w:rsidR="009A1150" w:rsidRDefault="009A1150" w:rsidP="006761A9">
      <w:pPr>
        <w:ind w:left="1080"/>
        <w:jc w:val="both"/>
        <w:rPr>
          <w:i w:val="0"/>
          <w:sz w:val="22"/>
          <w:szCs w:val="22"/>
        </w:rPr>
      </w:pPr>
    </w:p>
    <w:p w14:paraId="2983FFCC" w14:textId="77777777" w:rsidR="009A1150" w:rsidRDefault="009A1150" w:rsidP="006761A9">
      <w:pPr>
        <w:ind w:left="1080"/>
        <w:jc w:val="both"/>
        <w:rPr>
          <w:i w:val="0"/>
          <w:sz w:val="22"/>
          <w:szCs w:val="22"/>
        </w:rPr>
      </w:pPr>
    </w:p>
    <w:p w14:paraId="47F908F4" w14:textId="77777777" w:rsidR="009A1150" w:rsidRDefault="009A1150" w:rsidP="006761A9">
      <w:pPr>
        <w:ind w:left="1080"/>
        <w:jc w:val="both"/>
        <w:rPr>
          <w:i w:val="0"/>
          <w:sz w:val="22"/>
          <w:szCs w:val="22"/>
        </w:rPr>
      </w:pPr>
    </w:p>
    <w:p w14:paraId="37D95C4C" w14:textId="77777777" w:rsidR="009A1150" w:rsidRDefault="009A1150" w:rsidP="006761A9">
      <w:pPr>
        <w:ind w:left="1080"/>
        <w:jc w:val="both"/>
        <w:rPr>
          <w:i w:val="0"/>
          <w:sz w:val="22"/>
          <w:szCs w:val="22"/>
        </w:rPr>
      </w:pPr>
    </w:p>
    <w:p w14:paraId="28B6996A" w14:textId="77777777" w:rsidR="009A1150" w:rsidRDefault="009A1150" w:rsidP="006761A9">
      <w:pPr>
        <w:ind w:left="1080"/>
        <w:jc w:val="both"/>
        <w:rPr>
          <w:i w:val="0"/>
          <w:sz w:val="22"/>
          <w:szCs w:val="22"/>
        </w:rPr>
      </w:pPr>
    </w:p>
    <w:p w14:paraId="00284E21" w14:textId="77777777" w:rsidR="000163D4" w:rsidRDefault="000163D4" w:rsidP="006761A9">
      <w:pPr>
        <w:ind w:left="1080"/>
        <w:jc w:val="both"/>
        <w:rPr>
          <w:i w:val="0"/>
          <w:sz w:val="18"/>
          <w:szCs w:val="18"/>
        </w:rPr>
      </w:pPr>
    </w:p>
    <w:p w14:paraId="2549FA91" w14:textId="77777777" w:rsidR="000163D4" w:rsidRDefault="000163D4" w:rsidP="006761A9">
      <w:pPr>
        <w:ind w:left="1080"/>
        <w:jc w:val="both"/>
        <w:rPr>
          <w:i w:val="0"/>
          <w:sz w:val="18"/>
          <w:szCs w:val="18"/>
        </w:rPr>
      </w:pPr>
    </w:p>
    <w:p w14:paraId="221E5775" w14:textId="77777777" w:rsidR="009A1150" w:rsidRPr="006761A9" w:rsidRDefault="009A1150" w:rsidP="006761A9">
      <w:pPr>
        <w:ind w:left="1080"/>
        <w:jc w:val="both"/>
        <w:rPr>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14:paraId="010DF003" w14:textId="77777777" w:rsidR="006761A9" w:rsidRDefault="006761A9">
      <w:pPr>
        <w:rPr>
          <w:b/>
          <w:i w:val="0"/>
          <w:sz w:val="22"/>
          <w:szCs w:val="22"/>
        </w:rPr>
      </w:pPr>
      <w:r>
        <w:rPr>
          <w:b/>
          <w:i w:val="0"/>
          <w:sz w:val="22"/>
          <w:szCs w:val="22"/>
        </w:rPr>
        <w:br w:type="page"/>
      </w:r>
    </w:p>
    <w:p w14:paraId="0EBD41AA" w14:textId="77777777"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14:paraId="0D8CCE6F" w14:textId="77777777" w:rsidR="00FF47F1" w:rsidRPr="001F1894" w:rsidRDefault="00FF47F1" w:rsidP="00FF47F1">
      <w:pPr>
        <w:jc w:val="both"/>
        <w:rPr>
          <w:i w:val="0"/>
          <w:sz w:val="22"/>
          <w:szCs w:val="22"/>
        </w:rPr>
      </w:pPr>
    </w:p>
    <w:p w14:paraId="6DD835BA" w14:textId="77777777" w:rsidR="00FF47F1" w:rsidRDefault="00FF47F1" w:rsidP="00FF47F1">
      <w:pPr>
        <w:ind w:left="1080"/>
        <w:jc w:val="both"/>
        <w:rPr>
          <w:i w:val="0"/>
          <w:sz w:val="22"/>
          <w:szCs w:val="22"/>
        </w:rPr>
      </w:pPr>
    </w:p>
    <w:p w14:paraId="1A920803" w14:textId="77777777" w:rsidR="00FF47F1" w:rsidRDefault="00FF47F1" w:rsidP="00FF47F1">
      <w:pPr>
        <w:ind w:left="1080"/>
        <w:jc w:val="both"/>
        <w:rPr>
          <w:i w:val="0"/>
          <w:sz w:val="22"/>
          <w:szCs w:val="22"/>
        </w:rPr>
      </w:pPr>
    </w:p>
    <w:p w14:paraId="6F4A1874" w14:textId="77777777" w:rsidR="00FF47F1" w:rsidRDefault="00FF47F1" w:rsidP="00FF47F1">
      <w:pPr>
        <w:ind w:left="1080"/>
        <w:jc w:val="both"/>
        <w:rPr>
          <w:i w:val="0"/>
          <w:sz w:val="22"/>
          <w:szCs w:val="22"/>
        </w:rPr>
      </w:pPr>
    </w:p>
    <w:p w14:paraId="08991148" w14:textId="77777777" w:rsidR="00FF47F1" w:rsidRDefault="00FF47F1" w:rsidP="00FF47F1">
      <w:pPr>
        <w:ind w:left="1080"/>
        <w:jc w:val="both"/>
        <w:rPr>
          <w:i w:val="0"/>
          <w:sz w:val="22"/>
          <w:szCs w:val="22"/>
        </w:rPr>
      </w:pPr>
    </w:p>
    <w:p w14:paraId="7338A370" w14:textId="77777777" w:rsidR="00FF47F1" w:rsidRPr="001F1894" w:rsidRDefault="00FF47F1" w:rsidP="00FF47F1">
      <w:pPr>
        <w:ind w:left="1080"/>
        <w:jc w:val="both"/>
        <w:rPr>
          <w:i w:val="0"/>
          <w:sz w:val="22"/>
          <w:szCs w:val="22"/>
        </w:rPr>
      </w:pPr>
    </w:p>
    <w:p w14:paraId="5EE2E6F0"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41C26AB7" w14:textId="77777777" w:rsidR="00FF47F1" w:rsidRPr="001F1894" w:rsidRDefault="00FF47F1" w:rsidP="00FF47F1">
      <w:pPr>
        <w:ind w:left="1080"/>
        <w:jc w:val="both"/>
        <w:rPr>
          <w:i w:val="0"/>
          <w:sz w:val="22"/>
          <w:szCs w:val="22"/>
        </w:rPr>
      </w:pPr>
    </w:p>
    <w:p w14:paraId="5A84CD0A" w14:textId="77777777" w:rsidR="00FF47F1" w:rsidRPr="001F1894" w:rsidRDefault="00FF47F1" w:rsidP="00FF47F1">
      <w:pPr>
        <w:ind w:left="1080"/>
        <w:jc w:val="both"/>
        <w:rPr>
          <w:i w:val="0"/>
          <w:sz w:val="22"/>
          <w:szCs w:val="22"/>
        </w:rPr>
      </w:pPr>
    </w:p>
    <w:p w14:paraId="33BADB50" w14:textId="77777777" w:rsidR="00FF47F1" w:rsidRPr="001F1894" w:rsidRDefault="00FF47F1" w:rsidP="00FF47F1">
      <w:pPr>
        <w:ind w:left="1080"/>
        <w:jc w:val="right"/>
        <w:rPr>
          <w:i w:val="0"/>
          <w:sz w:val="22"/>
          <w:szCs w:val="22"/>
        </w:rPr>
      </w:pPr>
    </w:p>
    <w:p w14:paraId="227C6E5F" w14:textId="77777777" w:rsidR="00FF47F1" w:rsidRPr="001F1894" w:rsidRDefault="00FF47F1" w:rsidP="00FF47F1">
      <w:pPr>
        <w:ind w:left="1080"/>
        <w:jc w:val="center"/>
        <w:rPr>
          <w:i w:val="0"/>
          <w:sz w:val="22"/>
          <w:szCs w:val="22"/>
        </w:rPr>
      </w:pPr>
    </w:p>
    <w:p w14:paraId="1AA2F1FB"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7829D7E3" w14:textId="77777777" w:rsidR="00FF47F1" w:rsidRPr="001F1894" w:rsidRDefault="00FF47F1" w:rsidP="00FF47F1">
      <w:pPr>
        <w:ind w:left="1080"/>
        <w:rPr>
          <w:i w:val="0"/>
          <w:sz w:val="22"/>
          <w:szCs w:val="22"/>
        </w:rPr>
      </w:pPr>
    </w:p>
    <w:p w14:paraId="784C1805" w14:textId="77777777" w:rsidR="00FF47F1" w:rsidRPr="001F1894" w:rsidRDefault="00FF47F1" w:rsidP="00FF47F1">
      <w:pPr>
        <w:ind w:left="1080"/>
        <w:rPr>
          <w:i w:val="0"/>
          <w:sz w:val="22"/>
          <w:szCs w:val="22"/>
        </w:rPr>
      </w:pPr>
    </w:p>
    <w:p w14:paraId="1A428210"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0484583D" w14:textId="77777777" w:rsidR="00FF47F1" w:rsidRPr="001F1894" w:rsidRDefault="00FF47F1" w:rsidP="00FF47F1">
      <w:pPr>
        <w:ind w:left="1080"/>
        <w:rPr>
          <w:i w:val="0"/>
          <w:sz w:val="22"/>
          <w:szCs w:val="22"/>
        </w:rPr>
      </w:pPr>
    </w:p>
    <w:p w14:paraId="6439C704" w14:textId="77777777" w:rsidR="00FF47F1" w:rsidRPr="0035574B" w:rsidRDefault="00FF47F1" w:rsidP="00FF47F1">
      <w:pPr>
        <w:ind w:left="1080"/>
        <w:jc w:val="right"/>
        <w:rPr>
          <w:i w:val="0"/>
          <w:sz w:val="22"/>
          <w:szCs w:val="22"/>
        </w:rPr>
      </w:pPr>
    </w:p>
    <w:p w14:paraId="1794E0C3" w14:textId="77777777" w:rsidR="00FF47F1" w:rsidRPr="0079325B" w:rsidRDefault="00FF47F1" w:rsidP="00FF47F1">
      <w:pPr>
        <w:ind w:left="1080"/>
        <w:jc w:val="both"/>
        <w:rPr>
          <w:i w:val="0"/>
          <w:sz w:val="22"/>
          <w:szCs w:val="22"/>
        </w:rPr>
      </w:pPr>
    </w:p>
    <w:p w14:paraId="457F596E" w14:textId="77777777" w:rsidR="00FF47F1" w:rsidRPr="001F1894" w:rsidRDefault="00FF47F1" w:rsidP="00FF47F1">
      <w:pPr>
        <w:ind w:left="1080"/>
        <w:jc w:val="right"/>
        <w:rPr>
          <w:i w:val="0"/>
          <w:sz w:val="22"/>
          <w:szCs w:val="22"/>
        </w:rPr>
      </w:pPr>
    </w:p>
    <w:p w14:paraId="41969A77" w14:textId="77777777" w:rsidR="00FF47F1" w:rsidRPr="001F1894" w:rsidRDefault="00FF47F1" w:rsidP="00FF47F1">
      <w:pPr>
        <w:ind w:left="1080"/>
        <w:jc w:val="right"/>
        <w:rPr>
          <w:i w:val="0"/>
          <w:sz w:val="22"/>
          <w:szCs w:val="22"/>
        </w:rPr>
      </w:pPr>
    </w:p>
    <w:p w14:paraId="49B0A856" w14:textId="77777777" w:rsidR="00FF47F1" w:rsidRPr="001F1894" w:rsidRDefault="00FF47F1" w:rsidP="00FF47F1">
      <w:pPr>
        <w:ind w:left="1080"/>
        <w:jc w:val="right"/>
        <w:rPr>
          <w:i w:val="0"/>
          <w:sz w:val="22"/>
          <w:szCs w:val="22"/>
        </w:rPr>
      </w:pPr>
    </w:p>
    <w:p w14:paraId="1936D4AB" w14:textId="77777777" w:rsidR="00FF47F1" w:rsidRPr="001F1894" w:rsidRDefault="00FF47F1" w:rsidP="00FF47F1">
      <w:pPr>
        <w:ind w:left="1080"/>
        <w:jc w:val="both"/>
        <w:rPr>
          <w:i w:val="0"/>
          <w:sz w:val="22"/>
          <w:szCs w:val="22"/>
        </w:rPr>
      </w:pPr>
    </w:p>
    <w:p w14:paraId="67896D66" w14:textId="77777777" w:rsidR="00FF47F1" w:rsidRPr="001F1894" w:rsidRDefault="00FF47F1" w:rsidP="00FF47F1">
      <w:pPr>
        <w:ind w:left="1080"/>
        <w:jc w:val="both"/>
        <w:rPr>
          <w:i w:val="0"/>
          <w:sz w:val="22"/>
          <w:szCs w:val="22"/>
        </w:rPr>
      </w:pPr>
    </w:p>
    <w:p w14:paraId="1E36D49F" w14:textId="77777777" w:rsidR="00FF47F1" w:rsidRPr="001F1894" w:rsidRDefault="00FF47F1" w:rsidP="00FF47F1">
      <w:pPr>
        <w:ind w:left="1080"/>
        <w:jc w:val="both"/>
        <w:rPr>
          <w:i w:val="0"/>
          <w:sz w:val="22"/>
          <w:szCs w:val="22"/>
        </w:rPr>
      </w:pPr>
    </w:p>
    <w:p w14:paraId="3887A730"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725A498" w14:textId="77777777" w:rsidR="009A1150" w:rsidRDefault="009A1150" w:rsidP="00FF47F1">
      <w:pPr>
        <w:ind w:left="1080"/>
        <w:rPr>
          <w:i w:val="0"/>
          <w:sz w:val="22"/>
          <w:szCs w:val="22"/>
        </w:rPr>
      </w:pPr>
    </w:p>
    <w:p w14:paraId="0A2831FD" w14:textId="77777777" w:rsidR="009A1150" w:rsidRDefault="009A1150" w:rsidP="00FF47F1">
      <w:pPr>
        <w:ind w:left="1080"/>
        <w:rPr>
          <w:i w:val="0"/>
          <w:sz w:val="22"/>
          <w:szCs w:val="22"/>
        </w:rPr>
      </w:pPr>
    </w:p>
    <w:p w14:paraId="4312776C" w14:textId="77777777" w:rsidR="009A1150" w:rsidRDefault="009A1150" w:rsidP="00FF47F1">
      <w:pPr>
        <w:ind w:left="1080"/>
        <w:rPr>
          <w:i w:val="0"/>
          <w:sz w:val="22"/>
          <w:szCs w:val="22"/>
        </w:rPr>
      </w:pPr>
    </w:p>
    <w:p w14:paraId="367C5323" w14:textId="77777777" w:rsidR="009A1150" w:rsidRDefault="009A1150" w:rsidP="00FF47F1">
      <w:pPr>
        <w:ind w:left="1080"/>
        <w:rPr>
          <w:i w:val="0"/>
          <w:sz w:val="22"/>
          <w:szCs w:val="22"/>
        </w:rPr>
      </w:pPr>
    </w:p>
    <w:p w14:paraId="5A8E2494" w14:textId="77777777" w:rsidR="009A1150" w:rsidRDefault="009A1150" w:rsidP="00FF47F1">
      <w:pPr>
        <w:ind w:left="1080"/>
        <w:rPr>
          <w:i w:val="0"/>
          <w:sz w:val="22"/>
          <w:szCs w:val="22"/>
        </w:rPr>
      </w:pPr>
    </w:p>
    <w:p w14:paraId="1A1E2AD1" w14:textId="77777777" w:rsidR="009A1150" w:rsidRDefault="009A1150" w:rsidP="00FF47F1">
      <w:pPr>
        <w:ind w:left="1080"/>
        <w:rPr>
          <w:i w:val="0"/>
          <w:sz w:val="22"/>
          <w:szCs w:val="22"/>
        </w:rPr>
      </w:pPr>
    </w:p>
    <w:p w14:paraId="125D60BB" w14:textId="77777777" w:rsidR="009A1150" w:rsidRDefault="009A1150" w:rsidP="00FF47F1">
      <w:pPr>
        <w:ind w:left="1080"/>
        <w:rPr>
          <w:i w:val="0"/>
          <w:sz w:val="22"/>
          <w:szCs w:val="22"/>
        </w:rPr>
      </w:pPr>
    </w:p>
    <w:p w14:paraId="2354A061" w14:textId="77777777" w:rsidR="009A1150" w:rsidRDefault="009A1150" w:rsidP="00FF47F1">
      <w:pPr>
        <w:ind w:left="1080"/>
        <w:rPr>
          <w:i w:val="0"/>
          <w:sz w:val="22"/>
          <w:szCs w:val="22"/>
        </w:rPr>
      </w:pPr>
    </w:p>
    <w:p w14:paraId="009976CB" w14:textId="77777777" w:rsidR="009A1150" w:rsidRDefault="009A1150" w:rsidP="00FF47F1">
      <w:pPr>
        <w:ind w:left="1080"/>
        <w:rPr>
          <w:i w:val="0"/>
          <w:sz w:val="22"/>
          <w:szCs w:val="22"/>
        </w:rPr>
      </w:pPr>
    </w:p>
    <w:p w14:paraId="1A6EFD26" w14:textId="77777777" w:rsidR="009A1150" w:rsidRDefault="009A1150" w:rsidP="00FF47F1">
      <w:pPr>
        <w:ind w:left="1080"/>
        <w:rPr>
          <w:i w:val="0"/>
          <w:sz w:val="22"/>
          <w:szCs w:val="22"/>
        </w:rPr>
      </w:pPr>
    </w:p>
    <w:p w14:paraId="2EF26583" w14:textId="77777777" w:rsidR="009A1150" w:rsidRDefault="009A1150" w:rsidP="00FF47F1">
      <w:pPr>
        <w:ind w:left="1080"/>
        <w:rPr>
          <w:i w:val="0"/>
          <w:sz w:val="22"/>
          <w:szCs w:val="22"/>
        </w:rPr>
      </w:pPr>
    </w:p>
    <w:p w14:paraId="242D153E" w14:textId="77777777" w:rsidR="009A1150" w:rsidRDefault="009A1150" w:rsidP="00FF47F1">
      <w:pPr>
        <w:ind w:left="1080"/>
        <w:rPr>
          <w:i w:val="0"/>
          <w:sz w:val="22"/>
          <w:szCs w:val="22"/>
        </w:rPr>
      </w:pPr>
    </w:p>
    <w:p w14:paraId="7094A1A8" w14:textId="77777777" w:rsidR="009A1150" w:rsidRDefault="009A1150" w:rsidP="00FF47F1">
      <w:pPr>
        <w:ind w:left="1080"/>
        <w:rPr>
          <w:i w:val="0"/>
          <w:sz w:val="22"/>
          <w:szCs w:val="22"/>
        </w:rPr>
      </w:pPr>
    </w:p>
    <w:p w14:paraId="110AA015" w14:textId="77777777" w:rsidR="009A1150" w:rsidRDefault="009A1150" w:rsidP="00FF47F1">
      <w:pPr>
        <w:ind w:left="1080"/>
        <w:rPr>
          <w:i w:val="0"/>
          <w:sz w:val="22"/>
          <w:szCs w:val="22"/>
        </w:rPr>
      </w:pPr>
    </w:p>
    <w:p w14:paraId="5FAC1307" w14:textId="77777777" w:rsidR="009A1150" w:rsidRDefault="009A1150" w:rsidP="00FF47F1">
      <w:pPr>
        <w:ind w:left="1080"/>
        <w:rPr>
          <w:i w:val="0"/>
          <w:sz w:val="22"/>
          <w:szCs w:val="22"/>
        </w:rPr>
      </w:pPr>
    </w:p>
    <w:p w14:paraId="6762E5BB" w14:textId="77777777" w:rsidR="009A1150" w:rsidRDefault="009A1150" w:rsidP="00FF47F1">
      <w:pPr>
        <w:ind w:left="1080"/>
        <w:rPr>
          <w:i w:val="0"/>
          <w:sz w:val="22"/>
          <w:szCs w:val="22"/>
        </w:rPr>
      </w:pPr>
    </w:p>
    <w:p w14:paraId="5814303E" w14:textId="77777777" w:rsidR="009A1150" w:rsidRDefault="009A1150" w:rsidP="00FF47F1">
      <w:pPr>
        <w:ind w:left="1080"/>
        <w:rPr>
          <w:i w:val="0"/>
          <w:sz w:val="22"/>
          <w:szCs w:val="22"/>
        </w:rPr>
      </w:pPr>
    </w:p>
    <w:p w14:paraId="198B974A" w14:textId="77777777" w:rsidR="009A1150" w:rsidRDefault="009A1150" w:rsidP="00FF47F1">
      <w:pPr>
        <w:ind w:left="1080"/>
        <w:rPr>
          <w:i w:val="0"/>
          <w:sz w:val="22"/>
          <w:szCs w:val="22"/>
        </w:rPr>
      </w:pPr>
    </w:p>
    <w:p w14:paraId="1B37A06A" w14:textId="77777777" w:rsidR="009A1150" w:rsidRDefault="009A1150" w:rsidP="00FF47F1">
      <w:pPr>
        <w:ind w:left="1080"/>
        <w:rPr>
          <w:i w:val="0"/>
          <w:sz w:val="22"/>
          <w:szCs w:val="22"/>
        </w:rPr>
      </w:pPr>
    </w:p>
    <w:p w14:paraId="4011D4A1" w14:textId="77777777" w:rsidR="009A1150" w:rsidRDefault="009A1150" w:rsidP="00FF47F1">
      <w:pPr>
        <w:ind w:left="1080"/>
        <w:rPr>
          <w:i w:val="0"/>
          <w:sz w:val="22"/>
          <w:szCs w:val="22"/>
        </w:rPr>
      </w:pPr>
    </w:p>
    <w:p w14:paraId="07170154" w14:textId="77777777" w:rsidR="009A1150" w:rsidRDefault="009A1150" w:rsidP="00FF47F1">
      <w:pPr>
        <w:ind w:left="1080"/>
        <w:rPr>
          <w:i w:val="0"/>
          <w:sz w:val="22"/>
          <w:szCs w:val="22"/>
        </w:rPr>
      </w:pPr>
    </w:p>
    <w:p w14:paraId="189AA904" w14:textId="77777777" w:rsidR="009A1150" w:rsidRDefault="009A1150" w:rsidP="00FF47F1">
      <w:pPr>
        <w:ind w:left="1080"/>
        <w:rPr>
          <w:b/>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14:paraId="0052CC75" w14:textId="77777777" w:rsidR="00FF47F1" w:rsidRDefault="00FF47F1" w:rsidP="00FF47F1">
      <w:pPr>
        <w:ind w:left="1080"/>
        <w:jc w:val="right"/>
        <w:rPr>
          <w:b/>
          <w:i w:val="0"/>
          <w:sz w:val="22"/>
          <w:szCs w:val="22"/>
        </w:rPr>
      </w:pPr>
    </w:p>
    <w:p w14:paraId="037A5B5B" w14:textId="77777777" w:rsidR="00FF47F1" w:rsidRDefault="00FF47F1" w:rsidP="001F1894">
      <w:pPr>
        <w:jc w:val="right"/>
        <w:rPr>
          <w:b/>
          <w:i w:val="0"/>
          <w:sz w:val="22"/>
          <w:szCs w:val="22"/>
        </w:rPr>
      </w:pPr>
    </w:p>
    <w:p w14:paraId="080F640A" w14:textId="77777777" w:rsidR="00FF47F1" w:rsidRDefault="00FF47F1" w:rsidP="001F1894">
      <w:pPr>
        <w:jc w:val="right"/>
        <w:rPr>
          <w:b/>
          <w:i w:val="0"/>
          <w:sz w:val="22"/>
          <w:szCs w:val="22"/>
        </w:rPr>
      </w:pPr>
    </w:p>
    <w:p w14:paraId="517D9B66" w14:textId="77777777" w:rsidR="001F1894" w:rsidRPr="001F1894" w:rsidRDefault="004E3642" w:rsidP="001F1894">
      <w:pPr>
        <w:jc w:val="right"/>
        <w:rPr>
          <w:b/>
          <w:i w:val="0"/>
          <w:sz w:val="22"/>
          <w:szCs w:val="22"/>
        </w:rPr>
      </w:pPr>
      <w:r>
        <w:rPr>
          <w:b/>
          <w:i w:val="0"/>
          <w:sz w:val="22"/>
          <w:szCs w:val="22"/>
        </w:rPr>
        <w:lastRenderedPageBreak/>
        <w:t xml:space="preserve">PRILOGA </w:t>
      </w:r>
      <w:r w:rsidR="00D20A28">
        <w:rPr>
          <w:b/>
          <w:i w:val="0"/>
          <w:sz w:val="22"/>
          <w:szCs w:val="22"/>
        </w:rPr>
        <w:t>8</w:t>
      </w:r>
    </w:p>
    <w:p w14:paraId="5ABF81D1" w14:textId="77777777" w:rsidR="001F1894" w:rsidRPr="001F1894" w:rsidRDefault="001F1894" w:rsidP="001F1894">
      <w:pPr>
        <w:jc w:val="both"/>
        <w:rPr>
          <w:i w:val="0"/>
          <w:sz w:val="22"/>
          <w:szCs w:val="22"/>
        </w:rPr>
      </w:pPr>
    </w:p>
    <w:p w14:paraId="7FE40457" w14:textId="77777777" w:rsidR="001F1894" w:rsidRPr="001F1894" w:rsidRDefault="001F1894" w:rsidP="001F1894">
      <w:pPr>
        <w:jc w:val="both"/>
        <w:rPr>
          <w:i w:val="0"/>
          <w:sz w:val="22"/>
          <w:szCs w:val="22"/>
        </w:rPr>
      </w:pPr>
    </w:p>
    <w:p w14:paraId="69878081" w14:textId="77777777" w:rsidR="001F1894" w:rsidRPr="001F1894" w:rsidRDefault="001F1894" w:rsidP="001F1894">
      <w:pPr>
        <w:jc w:val="both"/>
        <w:rPr>
          <w:i w:val="0"/>
          <w:sz w:val="22"/>
          <w:szCs w:val="22"/>
        </w:rPr>
      </w:pPr>
    </w:p>
    <w:p w14:paraId="0E59BB4B" w14:textId="77777777" w:rsidR="001F1894" w:rsidRPr="001F1894" w:rsidRDefault="001F1894" w:rsidP="001F1894">
      <w:pPr>
        <w:jc w:val="both"/>
        <w:rPr>
          <w:i w:val="0"/>
          <w:sz w:val="22"/>
          <w:szCs w:val="22"/>
        </w:rPr>
      </w:pPr>
    </w:p>
    <w:p w14:paraId="2372EB56" w14:textId="77777777" w:rsidR="001F1894" w:rsidRPr="001F1894" w:rsidRDefault="001F1894" w:rsidP="001F1894">
      <w:pPr>
        <w:jc w:val="both"/>
        <w:rPr>
          <w:i w:val="0"/>
          <w:sz w:val="22"/>
          <w:szCs w:val="22"/>
        </w:rPr>
      </w:pPr>
    </w:p>
    <w:p w14:paraId="0ABB19D6"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14:paraId="46DAE72E" w14:textId="77777777" w:rsidR="001F1894" w:rsidRPr="001F1894" w:rsidRDefault="001F1894" w:rsidP="001F1894">
      <w:pPr>
        <w:ind w:left="1080"/>
        <w:rPr>
          <w:b/>
          <w:i w:val="0"/>
          <w:sz w:val="28"/>
          <w:szCs w:val="28"/>
        </w:rPr>
      </w:pPr>
    </w:p>
    <w:p w14:paraId="56E3B1A4"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14:paraId="7822C9ED" w14:textId="77777777" w:rsidR="001F1894" w:rsidRPr="001F1894" w:rsidRDefault="001F1894" w:rsidP="001F1894">
      <w:pPr>
        <w:ind w:left="1080"/>
        <w:jc w:val="both"/>
        <w:rPr>
          <w:i w:val="0"/>
          <w:sz w:val="22"/>
          <w:szCs w:val="22"/>
        </w:rPr>
      </w:pPr>
    </w:p>
    <w:p w14:paraId="69A971C5" w14:textId="77777777" w:rsidR="001F1894" w:rsidRPr="001F1894" w:rsidRDefault="001F1894" w:rsidP="001F1894">
      <w:pPr>
        <w:ind w:left="1080"/>
        <w:jc w:val="both"/>
        <w:rPr>
          <w:i w:val="0"/>
          <w:sz w:val="22"/>
          <w:szCs w:val="22"/>
        </w:rPr>
      </w:pPr>
    </w:p>
    <w:p w14:paraId="247E8954" w14:textId="77777777" w:rsidR="001F1894" w:rsidRPr="001F1894" w:rsidRDefault="003079BF" w:rsidP="001F1894">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587"/>
        <w:gridCol w:w="6301"/>
      </w:tblGrid>
      <w:tr w:rsidR="001F1894" w:rsidRPr="001F1894" w14:paraId="041F87E7" w14:textId="77777777" w:rsidTr="0099550E">
        <w:tc>
          <w:tcPr>
            <w:tcW w:w="2606" w:type="dxa"/>
          </w:tcPr>
          <w:p w14:paraId="25673189" w14:textId="77777777" w:rsidR="001F1894" w:rsidRPr="001F1894" w:rsidRDefault="001F1894" w:rsidP="001F1894">
            <w:pPr>
              <w:jc w:val="both"/>
              <w:rPr>
                <w:i w:val="0"/>
                <w:sz w:val="22"/>
                <w:szCs w:val="22"/>
              </w:rPr>
            </w:pPr>
          </w:p>
        </w:tc>
        <w:tc>
          <w:tcPr>
            <w:tcW w:w="6379" w:type="dxa"/>
          </w:tcPr>
          <w:p w14:paraId="02E41C55" w14:textId="77777777" w:rsidR="001F1894" w:rsidRPr="001F1894" w:rsidRDefault="001F1894" w:rsidP="001F1894">
            <w:pPr>
              <w:ind w:left="340"/>
              <w:jc w:val="both"/>
              <w:rPr>
                <w:i w:val="0"/>
                <w:sz w:val="22"/>
                <w:szCs w:val="22"/>
              </w:rPr>
            </w:pPr>
          </w:p>
        </w:tc>
      </w:tr>
      <w:tr w:rsidR="00387121" w:rsidRPr="0079325B" w14:paraId="60EAE040" w14:textId="77777777" w:rsidTr="0099550E">
        <w:tc>
          <w:tcPr>
            <w:tcW w:w="2606" w:type="dxa"/>
          </w:tcPr>
          <w:p w14:paraId="48AD640A"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3EE3AA2A"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03F64F" w14:textId="77777777" w:rsidR="00387121"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p w14:paraId="160D0181" w14:textId="77777777" w:rsidR="00616F79"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2)</w:t>
            </w:r>
          </w:p>
          <w:p w14:paraId="0BFF6C50" w14:textId="77777777" w:rsidR="00587706" w:rsidRPr="00FB5916"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3)</w:t>
            </w:r>
          </w:p>
        </w:tc>
      </w:tr>
      <w:tr w:rsidR="00387121" w:rsidRPr="0079325B" w14:paraId="146A490B" w14:textId="77777777" w:rsidTr="0099550E">
        <w:tc>
          <w:tcPr>
            <w:tcW w:w="2606" w:type="dxa"/>
          </w:tcPr>
          <w:p w14:paraId="2DA9D104"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66C45128" w14:textId="77777777" w:rsidR="00387121" w:rsidRPr="0079325B" w:rsidRDefault="00387121" w:rsidP="00FD3264">
            <w:pPr>
              <w:pStyle w:val="Glava"/>
              <w:tabs>
                <w:tab w:val="clear" w:pos="4536"/>
                <w:tab w:val="clear" w:pos="9072"/>
              </w:tabs>
              <w:jc w:val="both"/>
              <w:rPr>
                <w:i w:val="0"/>
                <w:sz w:val="22"/>
                <w:szCs w:val="22"/>
              </w:rPr>
            </w:pPr>
          </w:p>
        </w:tc>
      </w:tr>
      <w:tr w:rsidR="00E0546A" w:rsidRPr="003F67FD" w14:paraId="4FE4C617" w14:textId="77777777" w:rsidTr="0099550E">
        <w:tc>
          <w:tcPr>
            <w:tcW w:w="2606" w:type="dxa"/>
          </w:tcPr>
          <w:p w14:paraId="4C80F8D9" w14:textId="77777777"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14:paraId="0AD76C1C" w14:textId="77777777"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055B2865" w14:textId="77777777"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14:paraId="15296357" w14:textId="77777777"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14:paraId="6FD4C05E" w14:textId="208B6C2E" w:rsidR="00E0546A" w:rsidRPr="006B71C8" w:rsidRDefault="00E0546A" w:rsidP="00E462B0">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sidR="00E462B0">
              <w:rPr>
                <w:i w:val="0"/>
                <w:color w:val="000000" w:themeColor="text1"/>
                <w:sz w:val="22"/>
                <w:szCs w:val="22"/>
              </w:rPr>
              <w:t>C</w:t>
            </w:r>
            <w:r w:rsidRPr="00FB2782">
              <w:rPr>
                <w:i w:val="0"/>
                <w:color w:val="000000" w:themeColor="text1"/>
                <w:sz w:val="22"/>
                <w:szCs w:val="22"/>
              </w:rPr>
              <w:t>/1)</w:t>
            </w:r>
          </w:p>
        </w:tc>
      </w:tr>
    </w:tbl>
    <w:p w14:paraId="16904895" w14:textId="77777777" w:rsidR="001F1894" w:rsidRPr="001F1894" w:rsidRDefault="001F1894" w:rsidP="001F1894">
      <w:pPr>
        <w:ind w:left="1080"/>
        <w:jc w:val="both"/>
        <w:rPr>
          <w:i w:val="0"/>
          <w:sz w:val="22"/>
          <w:szCs w:val="22"/>
        </w:rPr>
      </w:pPr>
    </w:p>
    <w:p w14:paraId="383D4902" w14:textId="77777777" w:rsidR="001F1894" w:rsidRPr="001F1894" w:rsidRDefault="001F1894" w:rsidP="001F1894">
      <w:pPr>
        <w:ind w:left="1080"/>
        <w:jc w:val="both"/>
        <w:rPr>
          <w:i w:val="0"/>
          <w:sz w:val="22"/>
          <w:szCs w:val="22"/>
        </w:rPr>
      </w:pPr>
    </w:p>
    <w:p w14:paraId="22269324" w14:textId="77777777" w:rsidR="001F1894" w:rsidRPr="001F1894" w:rsidRDefault="001F1894" w:rsidP="001F1894">
      <w:pPr>
        <w:ind w:left="1080"/>
        <w:jc w:val="both"/>
        <w:rPr>
          <w:i w:val="0"/>
          <w:sz w:val="22"/>
          <w:szCs w:val="22"/>
        </w:rPr>
      </w:pPr>
    </w:p>
    <w:p w14:paraId="3CE79582" w14:textId="77777777" w:rsidR="001F1894" w:rsidRPr="001F1894" w:rsidRDefault="001F1894" w:rsidP="001F1894">
      <w:pPr>
        <w:ind w:left="1080"/>
        <w:jc w:val="both"/>
        <w:rPr>
          <w:i w:val="0"/>
          <w:sz w:val="22"/>
          <w:szCs w:val="22"/>
        </w:rPr>
      </w:pPr>
    </w:p>
    <w:p w14:paraId="1B5F765E" w14:textId="77777777" w:rsidR="001F1894" w:rsidRPr="001F1894" w:rsidRDefault="001F1894" w:rsidP="001F1894">
      <w:pPr>
        <w:ind w:left="1080"/>
        <w:jc w:val="both"/>
        <w:rPr>
          <w:i w:val="0"/>
          <w:sz w:val="22"/>
          <w:szCs w:val="22"/>
        </w:rPr>
      </w:pPr>
    </w:p>
    <w:p w14:paraId="384CBB55" w14:textId="77777777" w:rsidR="001F1894" w:rsidRPr="0079325B" w:rsidRDefault="001F1894" w:rsidP="00BF32CF">
      <w:pPr>
        <w:pStyle w:val="Glava"/>
        <w:tabs>
          <w:tab w:val="clear" w:pos="4536"/>
          <w:tab w:val="clear" w:pos="9072"/>
        </w:tabs>
        <w:ind w:left="1080"/>
        <w:jc w:val="both"/>
        <w:rPr>
          <w:i w:val="0"/>
          <w:sz w:val="22"/>
          <w:szCs w:val="22"/>
        </w:rPr>
      </w:pPr>
    </w:p>
    <w:p w14:paraId="72BB74C8" w14:textId="77777777" w:rsidR="00F81849" w:rsidRPr="0079325B" w:rsidRDefault="00F81849" w:rsidP="00BF32CF">
      <w:pPr>
        <w:pStyle w:val="Glava"/>
        <w:tabs>
          <w:tab w:val="clear" w:pos="4536"/>
          <w:tab w:val="clear" w:pos="9072"/>
        </w:tabs>
        <w:ind w:left="1080"/>
        <w:jc w:val="both"/>
        <w:rPr>
          <w:i w:val="0"/>
          <w:sz w:val="22"/>
          <w:szCs w:val="22"/>
        </w:rPr>
      </w:pPr>
    </w:p>
    <w:p w14:paraId="7AA9A29D" w14:textId="5AE92F8F" w:rsidR="00616F79" w:rsidRDefault="0059599D" w:rsidP="009B12F2">
      <w:pPr>
        <w:rPr>
          <w:b/>
          <w:i w:val="0"/>
          <w:sz w:val="22"/>
          <w:szCs w:val="22"/>
        </w:rPr>
      </w:pPr>
      <w:r>
        <w:rPr>
          <w:b/>
          <w:i w:val="0"/>
          <w:sz w:val="22"/>
          <w:szCs w:val="22"/>
        </w:rPr>
        <w:br w:type="page"/>
      </w:r>
    </w:p>
    <w:p w14:paraId="21F158D3" w14:textId="52381595" w:rsidR="0052330F" w:rsidRPr="0052330F" w:rsidRDefault="009B12F2" w:rsidP="008D7848">
      <w:pPr>
        <w:pStyle w:val="Glava"/>
        <w:tabs>
          <w:tab w:val="clear" w:pos="4536"/>
          <w:tab w:val="clear" w:pos="9072"/>
        </w:tabs>
        <w:jc w:val="right"/>
        <w:rPr>
          <w:b/>
          <w:bCs/>
          <w:i w:val="0"/>
          <w:sz w:val="22"/>
          <w:szCs w:val="22"/>
        </w:rPr>
      </w:pPr>
      <w:bookmarkStart w:id="1" w:name="_Toc117586708"/>
      <w:bookmarkStart w:id="2" w:name="_Toc118107489"/>
      <w:r>
        <w:rPr>
          <w:b/>
          <w:i w:val="0"/>
          <w:sz w:val="22"/>
          <w:szCs w:val="22"/>
        </w:rPr>
        <w:lastRenderedPageBreak/>
        <w:t>PRILOGA A</w:t>
      </w:r>
      <w:r w:rsidR="008D7848" w:rsidRPr="008C2A25">
        <w:rPr>
          <w:b/>
          <w:i w:val="0"/>
          <w:sz w:val="22"/>
          <w:szCs w:val="22"/>
        </w:rPr>
        <w:t xml:space="preserve"> </w:t>
      </w:r>
      <w:bookmarkEnd w:id="1"/>
      <w:bookmarkEnd w:id="2"/>
    </w:p>
    <w:p w14:paraId="42E9543E" w14:textId="77777777" w:rsidR="00326943" w:rsidRDefault="00326943" w:rsidP="00326943">
      <w:pPr>
        <w:spacing w:after="160" w:line="259" w:lineRule="auto"/>
        <w:jc w:val="both"/>
        <w:rPr>
          <w:rFonts w:eastAsia="Calibri"/>
          <w:b/>
          <w:i w:val="0"/>
          <w:sz w:val="22"/>
          <w:szCs w:val="22"/>
          <w:lang w:eastAsia="en-US"/>
        </w:rPr>
      </w:pPr>
    </w:p>
    <w:p w14:paraId="0C51B434" w14:textId="77777777" w:rsidR="0052330F" w:rsidRPr="0052330F" w:rsidRDefault="0052330F" w:rsidP="0052330F">
      <w:pPr>
        <w:ind w:left="1134" w:right="-286"/>
        <w:jc w:val="both"/>
        <w:rPr>
          <w:b/>
          <w:i w:val="0"/>
          <w:sz w:val="22"/>
          <w:szCs w:val="22"/>
        </w:rPr>
      </w:pPr>
    </w:p>
    <w:p w14:paraId="2B6800C8" w14:textId="77777777" w:rsidR="00937AD9" w:rsidRPr="00193A7A" w:rsidRDefault="00937AD9" w:rsidP="00937AD9">
      <w:pPr>
        <w:ind w:right="141"/>
        <w:jc w:val="both"/>
        <w:rPr>
          <w:i w:val="0"/>
          <w:color w:val="000000" w:themeColor="text1"/>
          <w:sz w:val="22"/>
          <w:szCs w:val="22"/>
        </w:rPr>
      </w:pPr>
      <w:r w:rsidRPr="00193A7A">
        <w:rPr>
          <w:b/>
          <w:i w:val="0"/>
          <w:color w:val="000000" w:themeColor="text1"/>
          <w:sz w:val="22"/>
          <w:szCs w:val="22"/>
        </w:rPr>
        <w:t>MESTNA OBČINA LJUBLJANA</w:t>
      </w:r>
      <w:r w:rsidRPr="00193A7A">
        <w:rPr>
          <w:i w:val="0"/>
          <w:color w:val="000000" w:themeColor="text1"/>
          <w:sz w:val="22"/>
          <w:szCs w:val="22"/>
        </w:rPr>
        <w:t xml:space="preserve">, Mestni trg 1, 1000 Ljubljana, ki jo zastopa župan Zoran Janković, </w:t>
      </w:r>
    </w:p>
    <w:p w14:paraId="4FF2D3C5" w14:textId="77777777" w:rsidR="00937AD9" w:rsidRPr="00193A7A" w:rsidRDefault="00937AD9" w:rsidP="00937AD9">
      <w:pPr>
        <w:ind w:right="141"/>
        <w:jc w:val="both"/>
        <w:rPr>
          <w:i w:val="0"/>
          <w:color w:val="000000" w:themeColor="text1"/>
          <w:sz w:val="22"/>
          <w:szCs w:val="22"/>
        </w:rPr>
      </w:pPr>
      <w:r>
        <w:rPr>
          <w:i w:val="0"/>
          <w:color w:val="000000" w:themeColor="text1"/>
          <w:sz w:val="22"/>
          <w:szCs w:val="22"/>
        </w:rPr>
        <w:t>matična številka: 5874025000</w:t>
      </w:r>
    </w:p>
    <w:p w14:paraId="31B3189D"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identifikacijska številka za DDV: SI67593321</w:t>
      </w:r>
    </w:p>
    <w:p w14:paraId="3EC41607"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(v nadaljevanju: naročnik)</w:t>
      </w:r>
    </w:p>
    <w:p w14:paraId="038DDFF7" w14:textId="77777777" w:rsidR="00937AD9" w:rsidRPr="00193A7A" w:rsidRDefault="00937AD9" w:rsidP="00937AD9">
      <w:pPr>
        <w:ind w:right="141"/>
        <w:jc w:val="both"/>
        <w:rPr>
          <w:i w:val="0"/>
          <w:color w:val="000000" w:themeColor="text1"/>
          <w:sz w:val="22"/>
          <w:szCs w:val="22"/>
        </w:rPr>
      </w:pPr>
    </w:p>
    <w:p w14:paraId="74D5BCE7"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in </w:t>
      </w:r>
    </w:p>
    <w:p w14:paraId="46BCD045" w14:textId="77777777" w:rsidR="00937AD9" w:rsidRPr="00193A7A" w:rsidRDefault="00937AD9" w:rsidP="00937AD9">
      <w:pPr>
        <w:ind w:right="141"/>
        <w:jc w:val="both"/>
        <w:rPr>
          <w:i w:val="0"/>
          <w:color w:val="000000" w:themeColor="text1"/>
          <w:sz w:val="22"/>
          <w:szCs w:val="22"/>
        </w:rPr>
      </w:pPr>
    </w:p>
    <w:p w14:paraId="548EC5B3" w14:textId="77777777" w:rsidR="00937AD9" w:rsidRPr="00193A7A" w:rsidRDefault="00937AD9" w:rsidP="00937AD9">
      <w:pPr>
        <w:ind w:right="141"/>
        <w:jc w:val="both"/>
        <w:rPr>
          <w:i w:val="0"/>
          <w:color w:val="000000" w:themeColor="text1"/>
          <w:sz w:val="22"/>
          <w:szCs w:val="22"/>
        </w:rPr>
      </w:pPr>
      <w:r w:rsidRPr="00193A7A">
        <w:rPr>
          <w:b/>
          <w:i w:val="0"/>
          <w:color w:val="000000" w:themeColor="text1"/>
          <w:sz w:val="22"/>
          <w:szCs w:val="22"/>
        </w:rPr>
        <w:t>………………………………………………,</w:t>
      </w:r>
      <w:r w:rsidRPr="00193A7A">
        <w:rPr>
          <w:i w:val="0"/>
          <w:color w:val="000000" w:themeColor="text1"/>
          <w:sz w:val="22"/>
          <w:szCs w:val="22"/>
        </w:rPr>
        <w:t xml:space="preserve"> ki ga zastopa …………………….. </w:t>
      </w:r>
      <w:r w:rsidRPr="007D42E4">
        <w:rPr>
          <w:color w:val="000000" w:themeColor="text1"/>
          <w:sz w:val="22"/>
          <w:szCs w:val="22"/>
        </w:rPr>
        <w:t>(navesti funkcijo, ime in priimek osebe, pooblaščene za zastopanje),</w:t>
      </w:r>
    </w:p>
    <w:p w14:paraId="04434DAE"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matična številka: ……………………………..</w:t>
      </w:r>
    </w:p>
    <w:p w14:paraId="2507C409"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identifikacijska številka za DDV: ………………</w:t>
      </w:r>
    </w:p>
    <w:p w14:paraId="35F84D1C"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(v nadaljevanju: izvajalec)</w:t>
      </w:r>
    </w:p>
    <w:p w14:paraId="11B2FBB9"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ab/>
      </w:r>
    </w:p>
    <w:p w14:paraId="1A6FA5CD" w14:textId="77777777" w:rsidR="00937AD9" w:rsidRPr="00193A7A" w:rsidRDefault="00937AD9" w:rsidP="00937AD9">
      <w:pPr>
        <w:ind w:right="141"/>
        <w:jc w:val="both"/>
        <w:rPr>
          <w:i w:val="0"/>
          <w:color w:val="000000" w:themeColor="text1"/>
          <w:sz w:val="22"/>
          <w:szCs w:val="22"/>
        </w:rPr>
      </w:pPr>
    </w:p>
    <w:p w14:paraId="483868C9"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skleneta naslednjo</w:t>
      </w:r>
    </w:p>
    <w:p w14:paraId="3718D384" w14:textId="77777777" w:rsidR="00937AD9" w:rsidRPr="00193A7A" w:rsidRDefault="00937AD9" w:rsidP="00937AD9">
      <w:pPr>
        <w:ind w:right="141"/>
        <w:jc w:val="both"/>
        <w:rPr>
          <w:i w:val="0"/>
          <w:color w:val="000000" w:themeColor="text1"/>
          <w:sz w:val="22"/>
          <w:szCs w:val="22"/>
        </w:rPr>
      </w:pPr>
    </w:p>
    <w:p w14:paraId="4E774964" w14:textId="77777777" w:rsidR="00937AD9" w:rsidRPr="00193A7A" w:rsidRDefault="00937AD9" w:rsidP="00937AD9">
      <w:pPr>
        <w:ind w:right="141"/>
        <w:jc w:val="both"/>
        <w:rPr>
          <w:i w:val="0"/>
          <w:color w:val="000000" w:themeColor="text1"/>
          <w:sz w:val="22"/>
          <w:szCs w:val="22"/>
        </w:rPr>
      </w:pPr>
    </w:p>
    <w:p w14:paraId="51476462" w14:textId="77777777" w:rsidR="00937AD9" w:rsidRPr="00193A7A" w:rsidRDefault="00937AD9" w:rsidP="00937AD9">
      <w:pPr>
        <w:ind w:right="141"/>
        <w:jc w:val="center"/>
        <w:rPr>
          <w:i w:val="0"/>
          <w:color w:val="000000" w:themeColor="text1"/>
          <w:sz w:val="22"/>
          <w:szCs w:val="22"/>
        </w:rPr>
      </w:pPr>
    </w:p>
    <w:p w14:paraId="3AE2E263" w14:textId="77777777" w:rsidR="00937AD9" w:rsidRPr="00193A7A" w:rsidRDefault="00937AD9" w:rsidP="00937AD9">
      <w:pPr>
        <w:ind w:right="141"/>
        <w:jc w:val="center"/>
        <w:rPr>
          <w:b/>
          <w:bCs/>
          <w:i w:val="0"/>
          <w:sz w:val="22"/>
          <w:szCs w:val="22"/>
        </w:rPr>
      </w:pPr>
      <w:r w:rsidRPr="00193A7A">
        <w:rPr>
          <w:b/>
          <w:bCs/>
          <w:i w:val="0"/>
          <w:sz w:val="22"/>
          <w:szCs w:val="22"/>
        </w:rPr>
        <w:t xml:space="preserve">POGODBO </w:t>
      </w:r>
    </w:p>
    <w:p w14:paraId="2D13C130" w14:textId="77777777" w:rsidR="00937AD9" w:rsidRPr="00193A7A" w:rsidRDefault="00937AD9" w:rsidP="00937AD9">
      <w:pPr>
        <w:ind w:right="141"/>
        <w:jc w:val="center"/>
        <w:rPr>
          <w:b/>
          <w:bCs/>
          <w:i w:val="0"/>
          <w:sz w:val="22"/>
          <w:szCs w:val="22"/>
        </w:rPr>
      </w:pPr>
    </w:p>
    <w:p w14:paraId="69E72461" w14:textId="77777777" w:rsidR="00937AD9" w:rsidRPr="00193A7A" w:rsidRDefault="00937AD9" w:rsidP="00937AD9">
      <w:pPr>
        <w:ind w:right="141"/>
        <w:jc w:val="center"/>
        <w:rPr>
          <w:b/>
          <w:i w:val="0"/>
          <w:color w:val="000000" w:themeColor="text1"/>
          <w:sz w:val="22"/>
          <w:szCs w:val="22"/>
        </w:rPr>
      </w:pPr>
      <w:r w:rsidRPr="00193A7A">
        <w:rPr>
          <w:b/>
          <w:bCs/>
          <w:i w:val="0"/>
          <w:sz w:val="22"/>
          <w:szCs w:val="22"/>
        </w:rPr>
        <w:t>ZA</w:t>
      </w:r>
      <w:r w:rsidRPr="00193A7A">
        <w:rPr>
          <w:b/>
          <w:i w:val="0"/>
          <w:sz w:val="22"/>
          <w:szCs w:val="22"/>
        </w:rPr>
        <w:t xml:space="preserve"> IZVEDBO </w:t>
      </w:r>
      <w:r>
        <w:rPr>
          <w:b/>
          <w:i w:val="0"/>
          <w:sz w:val="22"/>
          <w:szCs w:val="22"/>
        </w:rPr>
        <w:t xml:space="preserve">REKONSTRUKCIJE ŠENTJAKOBSKEGA ODRA TER DOBAVO IN MONTAŽO OPREME, ODRSKE TEHNIKE IN LUČI </w:t>
      </w:r>
    </w:p>
    <w:p w14:paraId="636B8430" w14:textId="77777777" w:rsidR="00937AD9" w:rsidRPr="00193A7A" w:rsidRDefault="00937AD9" w:rsidP="00937AD9">
      <w:pPr>
        <w:ind w:right="141"/>
        <w:jc w:val="both"/>
        <w:rPr>
          <w:b/>
          <w:i w:val="0"/>
          <w:color w:val="000000" w:themeColor="text1"/>
          <w:sz w:val="22"/>
          <w:szCs w:val="22"/>
        </w:rPr>
      </w:pPr>
    </w:p>
    <w:p w14:paraId="2EBB154F" w14:textId="77777777" w:rsidR="00937AD9" w:rsidRPr="00193A7A" w:rsidRDefault="00937AD9" w:rsidP="00937AD9">
      <w:pPr>
        <w:ind w:right="141"/>
        <w:jc w:val="both"/>
        <w:rPr>
          <w:b/>
          <w:i w:val="0"/>
          <w:color w:val="000000" w:themeColor="text1"/>
          <w:sz w:val="22"/>
          <w:szCs w:val="22"/>
        </w:rPr>
      </w:pPr>
    </w:p>
    <w:p w14:paraId="5A2D3271"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Uvodne določbe</w:t>
      </w:r>
    </w:p>
    <w:p w14:paraId="12F5027A" w14:textId="77777777" w:rsidR="00937AD9" w:rsidRPr="00193A7A" w:rsidRDefault="00937AD9" w:rsidP="00937AD9">
      <w:pPr>
        <w:ind w:right="141"/>
        <w:jc w:val="both"/>
        <w:rPr>
          <w:b/>
          <w:i w:val="0"/>
          <w:color w:val="000000" w:themeColor="text1"/>
          <w:sz w:val="22"/>
          <w:szCs w:val="22"/>
        </w:rPr>
      </w:pPr>
    </w:p>
    <w:p w14:paraId="5C6CCB99" w14:textId="77777777" w:rsidR="00937AD9" w:rsidRPr="00193A7A" w:rsidRDefault="00937AD9" w:rsidP="00937AD9">
      <w:pPr>
        <w:numPr>
          <w:ilvl w:val="0"/>
          <w:numId w:val="26"/>
        </w:numPr>
        <w:ind w:left="0" w:right="141" w:firstLine="0"/>
        <w:contextualSpacing/>
        <w:jc w:val="center"/>
        <w:rPr>
          <w:i w:val="0"/>
          <w:color w:val="000000" w:themeColor="text1"/>
          <w:sz w:val="22"/>
          <w:szCs w:val="22"/>
        </w:rPr>
      </w:pPr>
      <w:r w:rsidRPr="00193A7A">
        <w:rPr>
          <w:i w:val="0"/>
          <w:color w:val="000000" w:themeColor="text1"/>
          <w:sz w:val="22"/>
          <w:szCs w:val="22"/>
        </w:rPr>
        <w:t>člen</w:t>
      </w:r>
    </w:p>
    <w:p w14:paraId="54CB9F25" w14:textId="77777777" w:rsidR="00937AD9" w:rsidRPr="00193A7A" w:rsidRDefault="00937AD9" w:rsidP="00937AD9">
      <w:pPr>
        <w:ind w:right="141"/>
        <w:jc w:val="both"/>
        <w:rPr>
          <w:i w:val="0"/>
          <w:color w:val="000000" w:themeColor="text1"/>
          <w:sz w:val="22"/>
          <w:szCs w:val="22"/>
        </w:rPr>
      </w:pPr>
    </w:p>
    <w:p w14:paraId="22A5443B"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Pogodbeni stranki ugotavljata, da:</w:t>
      </w:r>
    </w:p>
    <w:p w14:paraId="39375397" w14:textId="77777777" w:rsidR="00937AD9" w:rsidRPr="00193A7A" w:rsidRDefault="00937AD9" w:rsidP="00937AD9">
      <w:pPr>
        <w:numPr>
          <w:ilvl w:val="0"/>
          <w:numId w:val="29"/>
        </w:numPr>
        <w:ind w:left="142" w:right="141" w:hanging="142"/>
        <w:contextualSpacing/>
        <w:jc w:val="both"/>
        <w:rPr>
          <w:i w:val="0"/>
          <w:color w:val="000000" w:themeColor="text1"/>
          <w:sz w:val="22"/>
          <w:szCs w:val="22"/>
        </w:rPr>
      </w:pPr>
      <w:r w:rsidRPr="00193A7A">
        <w:rPr>
          <w:i w:val="0"/>
          <w:color w:val="000000" w:themeColor="text1"/>
          <w:sz w:val="22"/>
          <w:szCs w:val="22"/>
        </w:rPr>
        <w:t xml:space="preserve">je izvedba gradbeno obrtniških in inštalacijskih del ter </w:t>
      </w:r>
      <w:r>
        <w:rPr>
          <w:i w:val="0"/>
          <w:color w:val="000000" w:themeColor="text1"/>
          <w:sz w:val="22"/>
          <w:szCs w:val="22"/>
        </w:rPr>
        <w:t>dobava in montaža opreme, odrske tehnike in luči pri rekonstrukciji Šentjakobskega odra v Lutkovnem gledališču Ljubljana, Krekov trg 1</w:t>
      </w:r>
      <w:r w:rsidRPr="00193A7A">
        <w:rPr>
          <w:i w:val="0"/>
          <w:color w:val="000000" w:themeColor="text1"/>
          <w:sz w:val="22"/>
          <w:szCs w:val="22"/>
        </w:rPr>
        <w:t xml:space="preserve"> v Ljubljani</w:t>
      </w:r>
      <w:r>
        <w:rPr>
          <w:i w:val="0"/>
          <w:color w:val="000000" w:themeColor="text1"/>
          <w:sz w:val="22"/>
          <w:szCs w:val="22"/>
        </w:rPr>
        <w:t xml:space="preserve">, </w:t>
      </w:r>
      <w:r w:rsidRPr="00193A7A">
        <w:rPr>
          <w:i w:val="0"/>
          <w:color w:val="000000" w:themeColor="text1"/>
          <w:sz w:val="22"/>
          <w:szCs w:val="22"/>
        </w:rPr>
        <w:t>predvidena v načrtu razvojnih programov Mest</w:t>
      </w:r>
      <w:r>
        <w:rPr>
          <w:i w:val="0"/>
          <w:color w:val="000000" w:themeColor="text1"/>
          <w:sz w:val="22"/>
          <w:szCs w:val="22"/>
        </w:rPr>
        <w:t>ne občine Ljubljana (NRP 7560-17</w:t>
      </w:r>
      <w:r w:rsidRPr="00193A7A">
        <w:rPr>
          <w:i w:val="0"/>
          <w:color w:val="000000" w:themeColor="text1"/>
          <w:sz w:val="22"/>
          <w:szCs w:val="22"/>
        </w:rPr>
        <w:t>-07</w:t>
      </w:r>
      <w:r>
        <w:rPr>
          <w:i w:val="0"/>
          <w:color w:val="000000" w:themeColor="text1"/>
          <w:sz w:val="22"/>
          <w:szCs w:val="22"/>
        </w:rPr>
        <w:t>12 REKONSTRUKCIJA ŠENTJAKOBSKEGA ODRA</w:t>
      </w:r>
      <w:r w:rsidRPr="00193A7A">
        <w:rPr>
          <w:i w:val="0"/>
          <w:color w:val="000000" w:themeColor="text1"/>
          <w:sz w:val="22"/>
          <w:szCs w:val="22"/>
        </w:rPr>
        <w:t>);</w:t>
      </w:r>
    </w:p>
    <w:p w14:paraId="1A8E9EA0" w14:textId="77777777" w:rsidR="00937AD9" w:rsidRPr="00193A7A" w:rsidRDefault="00937AD9" w:rsidP="00937AD9">
      <w:pPr>
        <w:numPr>
          <w:ilvl w:val="0"/>
          <w:numId w:val="29"/>
        </w:numPr>
        <w:ind w:left="142" w:right="141" w:hanging="142"/>
        <w:contextualSpacing/>
        <w:jc w:val="both"/>
        <w:rPr>
          <w:i w:val="0"/>
          <w:color w:val="000000" w:themeColor="text1"/>
          <w:sz w:val="22"/>
          <w:szCs w:val="22"/>
        </w:rPr>
      </w:pPr>
      <w:r w:rsidRPr="00193A7A">
        <w:rPr>
          <w:i w:val="0"/>
          <w:color w:val="000000" w:themeColor="text1"/>
          <w:sz w:val="22"/>
          <w:szCs w:val="22"/>
        </w:rPr>
        <w:t xml:space="preserve">je </w:t>
      </w:r>
      <w:r>
        <w:rPr>
          <w:i w:val="0"/>
          <w:color w:val="000000" w:themeColor="text1"/>
          <w:sz w:val="22"/>
          <w:szCs w:val="22"/>
        </w:rPr>
        <w:t xml:space="preserve">bil </w:t>
      </w:r>
      <w:r w:rsidRPr="00193A7A">
        <w:rPr>
          <w:i w:val="0"/>
          <w:color w:val="000000" w:themeColor="text1"/>
          <w:sz w:val="22"/>
          <w:szCs w:val="22"/>
        </w:rPr>
        <w:t>izvajalec izbran na podlagi izvedenega konkurenčnega postopka s pogajanji, v skladu s 44. členom Zakona o javnem naročanju (Uradni list RS, št. 91/15 in 14/18; v nadaljevanju: ZJN-3);</w:t>
      </w:r>
    </w:p>
    <w:p w14:paraId="6C6820A3" w14:textId="77777777" w:rsidR="00937AD9" w:rsidRPr="00193A7A" w:rsidRDefault="00937AD9" w:rsidP="00937AD9">
      <w:pPr>
        <w:numPr>
          <w:ilvl w:val="0"/>
          <w:numId w:val="29"/>
        </w:numPr>
        <w:ind w:left="142" w:right="141" w:hanging="142"/>
        <w:contextualSpacing/>
        <w:jc w:val="both"/>
        <w:rPr>
          <w:i w:val="0"/>
          <w:color w:val="000000" w:themeColor="text1"/>
          <w:sz w:val="22"/>
          <w:szCs w:val="22"/>
        </w:rPr>
      </w:pPr>
      <w:r w:rsidRPr="00193A7A">
        <w:rPr>
          <w:i w:val="0"/>
          <w:color w:val="000000" w:themeColor="text1"/>
          <w:sz w:val="22"/>
          <w:szCs w:val="22"/>
        </w:rPr>
        <w:t xml:space="preserve">je bilo obvestilo o javnem naročilu objavljeno na Portalu javnih naročil dne …………. pod številko objave …………; </w:t>
      </w:r>
    </w:p>
    <w:p w14:paraId="71B8F61D" w14:textId="77777777" w:rsidR="00937AD9" w:rsidRPr="00193A7A" w:rsidRDefault="00937AD9" w:rsidP="00937AD9">
      <w:pPr>
        <w:numPr>
          <w:ilvl w:val="0"/>
          <w:numId w:val="29"/>
        </w:numPr>
        <w:ind w:left="142" w:right="141" w:hanging="142"/>
        <w:contextualSpacing/>
        <w:jc w:val="both"/>
        <w:rPr>
          <w:i w:val="0"/>
          <w:color w:val="000000" w:themeColor="text1"/>
          <w:sz w:val="22"/>
          <w:szCs w:val="22"/>
        </w:rPr>
      </w:pPr>
      <w:r w:rsidRPr="00193A7A">
        <w:rPr>
          <w:i w:val="0"/>
          <w:color w:val="000000" w:themeColor="text1"/>
          <w:sz w:val="22"/>
          <w:szCs w:val="22"/>
        </w:rPr>
        <w:t>je bil izvajalec izbran kot najugodnejši ponudnik z Odločitvijo o oddaji javnega naročila št. 430-1892/2019 -…. z dne ……………;</w:t>
      </w:r>
    </w:p>
    <w:p w14:paraId="5FC69BC3" w14:textId="10D019EE" w:rsidR="00937AD9" w:rsidRPr="00840A9E" w:rsidRDefault="00937AD9" w:rsidP="00937AD9">
      <w:pPr>
        <w:numPr>
          <w:ilvl w:val="0"/>
          <w:numId w:val="29"/>
        </w:numPr>
        <w:ind w:left="142" w:right="141" w:hanging="142"/>
        <w:contextualSpacing/>
        <w:jc w:val="both"/>
        <w:rPr>
          <w:b/>
          <w:i w:val="0"/>
          <w:color w:val="000000" w:themeColor="text1"/>
          <w:sz w:val="22"/>
          <w:szCs w:val="22"/>
        </w:rPr>
      </w:pPr>
      <w:r w:rsidRPr="00193A7A">
        <w:rPr>
          <w:i w:val="0"/>
          <w:iCs/>
          <w:color w:val="000000" w:themeColor="text1"/>
          <w:sz w:val="22"/>
          <w:szCs w:val="22"/>
        </w:rPr>
        <w:t xml:space="preserve">ima naročnik sredstva za plačilo del po tej pogodbi predvidena </w:t>
      </w:r>
      <w:r>
        <w:rPr>
          <w:i w:val="0"/>
          <w:iCs/>
          <w:color w:val="000000" w:themeColor="text1"/>
          <w:sz w:val="22"/>
          <w:szCs w:val="22"/>
        </w:rPr>
        <w:t xml:space="preserve">v proračunu Mestne občine Ljubljana na proračunski postavki 082097, konto 420401 in 4202 v okviru NRP 7560-17-0712 . </w:t>
      </w:r>
    </w:p>
    <w:p w14:paraId="615270F6" w14:textId="77777777" w:rsidR="00937AD9" w:rsidRPr="00840A9E" w:rsidRDefault="00937AD9" w:rsidP="00937AD9">
      <w:pPr>
        <w:ind w:right="141"/>
        <w:jc w:val="both"/>
        <w:rPr>
          <w:b/>
          <w:i w:val="0"/>
          <w:color w:val="000000" w:themeColor="text1"/>
          <w:sz w:val="22"/>
          <w:szCs w:val="22"/>
        </w:rPr>
      </w:pPr>
    </w:p>
    <w:p w14:paraId="32C48780" w14:textId="77777777" w:rsidR="00937AD9" w:rsidRPr="00193A7A" w:rsidRDefault="00937AD9" w:rsidP="00937AD9">
      <w:pPr>
        <w:ind w:right="141"/>
        <w:jc w:val="both"/>
        <w:rPr>
          <w:i w:val="0"/>
          <w:color w:val="000000" w:themeColor="text1"/>
          <w:sz w:val="22"/>
          <w:szCs w:val="22"/>
        </w:rPr>
      </w:pPr>
    </w:p>
    <w:p w14:paraId="388F1630"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Predmet pogodbe</w:t>
      </w:r>
    </w:p>
    <w:p w14:paraId="6452FD5C" w14:textId="77777777" w:rsidR="00937AD9" w:rsidRPr="00193A7A" w:rsidRDefault="00937AD9" w:rsidP="00937AD9">
      <w:pPr>
        <w:ind w:right="141"/>
        <w:jc w:val="both"/>
        <w:rPr>
          <w:b/>
          <w:i w:val="0"/>
          <w:color w:val="000000" w:themeColor="text1"/>
          <w:sz w:val="22"/>
          <w:szCs w:val="22"/>
        </w:rPr>
      </w:pPr>
    </w:p>
    <w:p w14:paraId="5ECEAF07" w14:textId="77777777" w:rsidR="00937AD9" w:rsidRPr="00193A7A" w:rsidRDefault="00937AD9" w:rsidP="00937AD9">
      <w:pPr>
        <w:numPr>
          <w:ilvl w:val="0"/>
          <w:numId w:val="26"/>
        </w:numPr>
        <w:ind w:left="0" w:right="141" w:firstLine="0"/>
        <w:contextualSpacing/>
        <w:jc w:val="center"/>
        <w:rPr>
          <w:i w:val="0"/>
          <w:color w:val="000000" w:themeColor="text1"/>
          <w:sz w:val="22"/>
          <w:szCs w:val="22"/>
        </w:rPr>
      </w:pPr>
      <w:r w:rsidRPr="00193A7A">
        <w:rPr>
          <w:i w:val="0"/>
          <w:color w:val="000000" w:themeColor="text1"/>
          <w:sz w:val="22"/>
          <w:szCs w:val="22"/>
        </w:rPr>
        <w:t>člen</w:t>
      </w:r>
    </w:p>
    <w:p w14:paraId="3A1D7C01" w14:textId="77777777" w:rsidR="00937AD9" w:rsidRPr="00193A7A" w:rsidRDefault="00937AD9" w:rsidP="00937AD9">
      <w:pPr>
        <w:ind w:right="141"/>
        <w:jc w:val="both"/>
        <w:rPr>
          <w:i w:val="0"/>
          <w:color w:val="000000" w:themeColor="text1"/>
          <w:sz w:val="22"/>
          <w:szCs w:val="22"/>
        </w:rPr>
      </w:pPr>
    </w:p>
    <w:p w14:paraId="182B11C0"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S to pogodbo naročnik odda, izvajalec pa prevzame v izvedbo</w:t>
      </w:r>
      <w:r w:rsidRPr="00EC044F">
        <w:rPr>
          <w:i w:val="0"/>
          <w:color w:val="000000" w:themeColor="text1"/>
          <w:sz w:val="22"/>
          <w:szCs w:val="22"/>
        </w:rPr>
        <w:t xml:space="preserve"> </w:t>
      </w:r>
      <w:r w:rsidRPr="00193A7A">
        <w:rPr>
          <w:i w:val="0"/>
          <w:color w:val="000000" w:themeColor="text1"/>
          <w:sz w:val="22"/>
          <w:szCs w:val="22"/>
        </w:rPr>
        <w:t>gradbeno obrtnišk</w:t>
      </w:r>
      <w:r>
        <w:rPr>
          <w:i w:val="0"/>
          <w:color w:val="000000" w:themeColor="text1"/>
          <w:sz w:val="22"/>
          <w:szCs w:val="22"/>
        </w:rPr>
        <w:t>a</w:t>
      </w:r>
      <w:r w:rsidRPr="00193A7A">
        <w:rPr>
          <w:i w:val="0"/>
          <w:color w:val="000000" w:themeColor="text1"/>
          <w:sz w:val="22"/>
          <w:szCs w:val="22"/>
        </w:rPr>
        <w:t xml:space="preserve"> in inštalacijsk</w:t>
      </w:r>
      <w:r>
        <w:rPr>
          <w:i w:val="0"/>
          <w:color w:val="000000" w:themeColor="text1"/>
          <w:sz w:val="22"/>
          <w:szCs w:val="22"/>
        </w:rPr>
        <w:t>a</w:t>
      </w:r>
      <w:r w:rsidRPr="00193A7A">
        <w:rPr>
          <w:i w:val="0"/>
          <w:color w:val="000000" w:themeColor="text1"/>
          <w:sz w:val="22"/>
          <w:szCs w:val="22"/>
        </w:rPr>
        <w:t xml:space="preserve"> del</w:t>
      </w:r>
      <w:r>
        <w:rPr>
          <w:i w:val="0"/>
          <w:color w:val="000000" w:themeColor="text1"/>
          <w:sz w:val="22"/>
          <w:szCs w:val="22"/>
        </w:rPr>
        <w:t>a</w:t>
      </w:r>
      <w:r w:rsidRPr="00193A7A">
        <w:rPr>
          <w:i w:val="0"/>
          <w:color w:val="000000" w:themeColor="text1"/>
          <w:sz w:val="22"/>
          <w:szCs w:val="22"/>
        </w:rPr>
        <w:t xml:space="preserve"> ter </w:t>
      </w:r>
      <w:r>
        <w:rPr>
          <w:i w:val="0"/>
          <w:color w:val="000000" w:themeColor="text1"/>
          <w:sz w:val="22"/>
          <w:szCs w:val="22"/>
        </w:rPr>
        <w:t>dobavo in montažo opreme, odrske tehnike in luči pri rekonstrukciji Šentjakobskega odra v Lutkovnem gledališču Ljubljana, Krekov trg 1</w:t>
      </w:r>
      <w:r w:rsidRPr="00193A7A">
        <w:rPr>
          <w:i w:val="0"/>
          <w:color w:val="000000" w:themeColor="text1"/>
          <w:sz w:val="22"/>
          <w:szCs w:val="22"/>
        </w:rPr>
        <w:t xml:space="preserve"> v Ljubljani, v skladu in v obsegu z naslednjimi dokumenti:</w:t>
      </w:r>
    </w:p>
    <w:p w14:paraId="4754AEFE" w14:textId="77777777" w:rsidR="00937AD9" w:rsidRPr="00193A7A" w:rsidRDefault="00937AD9" w:rsidP="00937AD9">
      <w:pPr>
        <w:ind w:right="141"/>
        <w:jc w:val="both"/>
        <w:rPr>
          <w:i w:val="0"/>
          <w:color w:val="000000" w:themeColor="text1"/>
          <w:sz w:val="22"/>
          <w:szCs w:val="22"/>
        </w:rPr>
      </w:pPr>
    </w:p>
    <w:p w14:paraId="16CA219D" w14:textId="77777777" w:rsidR="00937AD9" w:rsidRDefault="00937AD9" w:rsidP="00937AD9">
      <w:pPr>
        <w:numPr>
          <w:ilvl w:val="0"/>
          <w:numId w:val="29"/>
        </w:numPr>
        <w:ind w:left="426" w:right="141" w:hanging="284"/>
        <w:jc w:val="both"/>
        <w:rPr>
          <w:i w:val="0"/>
          <w:color w:val="000000" w:themeColor="text1"/>
          <w:sz w:val="22"/>
          <w:szCs w:val="22"/>
        </w:rPr>
      </w:pPr>
      <w:r w:rsidRPr="00D45972">
        <w:rPr>
          <w:i w:val="0"/>
          <w:color w:val="000000" w:themeColor="text1"/>
          <w:sz w:val="22"/>
          <w:szCs w:val="22"/>
        </w:rPr>
        <w:lastRenderedPageBreak/>
        <w:t>razpisno dokumentacijo  š</w:t>
      </w:r>
      <w:r>
        <w:rPr>
          <w:i w:val="0"/>
          <w:color w:val="000000" w:themeColor="text1"/>
          <w:sz w:val="22"/>
          <w:szCs w:val="22"/>
        </w:rPr>
        <w:t>t. 430-3171/2019-…. z dne …, v kateri so</w:t>
      </w:r>
      <w:r w:rsidRPr="00193A7A">
        <w:rPr>
          <w:i w:val="0"/>
          <w:color w:val="000000" w:themeColor="text1"/>
          <w:sz w:val="22"/>
          <w:szCs w:val="22"/>
        </w:rPr>
        <w:t xml:space="preserve"> </w:t>
      </w:r>
      <w:r w:rsidRPr="00EC044F">
        <w:rPr>
          <w:i w:val="0"/>
          <w:color w:val="000000" w:themeColor="text1"/>
          <w:sz w:val="22"/>
          <w:szCs w:val="22"/>
        </w:rPr>
        <w:t>upošteva</w:t>
      </w:r>
      <w:r>
        <w:rPr>
          <w:i w:val="0"/>
          <w:color w:val="000000" w:themeColor="text1"/>
          <w:sz w:val="22"/>
          <w:szCs w:val="22"/>
        </w:rPr>
        <w:t>ne</w:t>
      </w:r>
      <w:r w:rsidRPr="00EC044F">
        <w:rPr>
          <w:i w:val="0"/>
          <w:color w:val="000000" w:themeColor="text1"/>
          <w:sz w:val="22"/>
          <w:szCs w:val="22"/>
        </w:rPr>
        <w:t xml:space="preserve"> spomeniškovarstvene zahteve</w:t>
      </w:r>
      <w:r w:rsidRPr="00D45972">
        <w:rPr>
          <w:i w:val="0"/>
          <w:color w:val="000000" w:themeColor="text1"/>
          <w:sz w:val="22"/>
          <w:szCs w:val="22"/>
        </w:rPr>
        <w:t>;</w:t>
      </w:r>
    </w:p>
    <w:p w14:paraId="6378479E" w14:textId="77777777" w:rsidR="00937AD9" w:rsidRPr="00193A7A" w:rsidRDefault="00937AD9" w:rsidP="00937AD9">
      <w:pPr>
        <w:numPr>
          <w:ilvl w:val="0"/>
          <w:numId w:val="29"/>
        </w:numPr>
        <w:ind w:left="426" w:right="141" w:hanging="284"/>
        <w:jc w:val="both"/>
        <w:rPr>
          <w:i w:val="0"/>
          <w:color w:val="000000" w:themeColor="text1"/>
          <w:sz w:val="22"/>
          <w:szCs w:val="22"/>
        </w:rPr>
      </w:pPr>
      <w:r w:rsidRPr="00193A7A">
        <w:rPr>
          <w:i w:val="0"/>
          <w:color w:val="000000" w:themeColor="text1"/>
          <w:sz w:val="22"/>
          <w:szCs w:val="22"/>
        </w:rPr>
        <w:t>ponudbo izvajalca št. ………… z dne ……………… in končno ponudbo številka …….,  dogovorjeno na pogajanjih dne …………….,</w:t>
      </w:r>
    </w:p>
    <w:p w14:paraId="18607276" w14:textId="77777777" w:rsidR="00937AD9" w:rsidRPr="00D45972" w:rsidRDefault="00937AD9" w:rsidP="00937AD9">
      <w:pPr>
        <w:numPr>
          <w:ilvl w:val="0"/>
          <w:numId w:val="29"/>
        </w:numPr>
        <w:ind w:left="426" w:right="141" w:hanging="284"/>
        <w:jc w:val="both"/>
        <w:rPr>
          <w:i w:val="0"/>
          <w:color w:val="000000" w:themeColor="text1"/>
          <w:sz w:val="22"/>
          <w:szCs w:val="22"/>
        </w:rPr>
      </w:pPr>
      <w:r w:rsidRPr="00D45972">
        <w:rPr>
          <w:i w:val="0"/>
          <w:color w:val="000000" w:themeColor="text1"/>
          <w:sz w:val="22"/>
          <w:szCs w:val="22"/>
        </w:rPr>
        <w:t xml:space="preserve">projektno dokumentacijo za pridobitev </w:t>
      </w:r>
      <w:r>
        <w:rPr>
          <w:i w:val="0"/>
          <w:color w:val="000000" w:themeColor="text1"/>
          <w:sz w:val="22"/>
          <w:szCs w:val="22"/>
        </w:rPr>
        <w:t xml:space="preserve">mnenj in </w:t>
      </w:r>
      <w:r w:rsidRPr="00D45972">
        <w:rPr>
          <w:i w:val="0"/>
          <w:color w:val="000000" w:themeColor="text1"/>
          <w:sz w:val="22"/>
          <w:szCs w:val="22"/>
        </w:rPr>
        <w:t>gradbenega dovoljenja (DGD) št.</w:t>
      </w:r>
      <w:r>
        <w:rPr>
          <w:i w:val="0"/>
          <w:color w:val="000000" w:themeColor="text1"/>
          <w:sz w:val="22"/>
          <w:szCs w:val="22"/>
        </w:rPr>
        <w:t xml:space="preserve"> </w:t>
      </w:r>
      <w:r w:rsidRPr="00D45972">
        <w:rPr>
          <w:i w:val="0"/>
          <w:color w:val="000000" w:themeColor="text1"/>
          <w:sz w:val="22"/>
          <w:szCs w:val="22"/>
        </w:rPr>
        <w:t xml:space="preserve">8/2018, datum februar 2019,  izdelovalca </w:t>
      </w:r>
      <w:proofErr w:type="spellStart"/>
      <w:r w:rsidRPr="00D45972">
        <w:rPr>
          <w:i w:val="0"/>
          <w:sz w:val="22"/>
          <w:szCs w:val="22"/>
        </w:rPr>
        <w:t>ATELIERarhitekti</w:t>
      </w:r>
      <w:proofErr w:type="spellEnd"/>
      <w:r w:rsidRPr="00D45972">
        <w:rPr>
          <w:i w:val="0"/>
          <w:sz w:val="22"/>
          <w:szCs w:val="22"/>
        </w:rPr>
        <w:t xml:space="preserve"> </w:t>
      </w:r>
      <w:proofErr w:type="spellStart"/>
      <w:r w:rsidRPr="00D45972">
        <w:rPr>
          <w:i w:val="0"/>
          <w:sz w:val="22"/>
          <w:szCs w:val="22"/>
        </w:rPr>
        <w:t>d.o.o</w:t>
      </w:r>
      <w:proofErr w:type="spellEnd"/>
      <w:r w:rsidRPr="00D45972">
        <w:rPr>
          <w:i w:val="0"/>
          <w:sz w:val="22"/>
          <w:szCs w:val="22"/>
        </w:rPr>
        <w:t>., Mestni trg 24, Ljubljana;</w:t>
      </w:r>
    </w:p>
    <w:p w14:paraId="4713C839" w14:textId="77777777" w:rsidR="00937AD9" w:rsidRPr="00D45972" w:rsidRDefault="00937AD9" w:rsidP="00937AD9">
      <w:pPr>
        <w:numPr>
          <w:ilvl w:val="0"/>
          <w:numId w:val="29"/>
        </w:numPr>
        <w:ind w:left="426" w:right="141" w:hanging="284"/>
        <w:jc w:val="both"/>
        <w:rPr>
          <w:i w:val="0"/>
          <w:color w:val="000000" w:themeColor="text1"/>
          <w:sz w:val="22"/>
          <w:szCs w:val="22"/>
        </w:rPr>
      </w:pPr>
      <w:r w:rsidRPr="00D45972">
        <w:rPr>
          <w:i w:val="0"/>
          <w:color w:val="000000" w:themeColor="text1"/>
          <w:sz w:val="22"/>
          <w:szCs w:val="22"/>
        </w:rPr>
        <w:t>projektno dokumentacijo za izvedbo</w:t>
      </w:r>
      <w:r>
        <w:rPr>
          <w:i w:val="0"/>
          <w:color w:val="000000" w:themeColor="text1"/>
          <w:sz w:val="22"/>
          <w:szCs w:val="22"/>
        </w:rPr>
        <w:t xml:space="preserve"> gradnje</w:t>
      </w:r>
      <w:r w:rsidRPr="00D45972">
        <w:rPr>
          <w:i w:val="0"/>
          <w:color w:val="000000" w:themeColor="text1"/>
          <w:sz w:val="22"/>
          <w:szCs w:val="22"/>
        </w:rPr>
        <w:t xml:space="preserve"> (PZI) </w:t>
      </w:r>
      <w:r w:rsidRPr="00D45972">
        <w:rPr>
          <w:i w:val="0"/>
          <w:sz w:val="22"/>
          <w:szCs w:val="22"/>
        </w:rPr>
        <w:t xml:space="preserve">št.08/2018, datum oktober 2019, izdelovalca </w:t>
      </w:r>
      <w:proofErr w:type="spellStart"/>
      <w:r w:rsidRPr="00D45972">
        <w:rPr>
          <w:i w:val="0"/>
          <w:sz w:val="22"/>
          <w:szCs w:val="22"/>
        </w:rPr>
        <w:t>ATELIERarhitekti</w:t>
      </w:r>
      <w:proofErr w:type="spellEnd"/>
      <w:r w:rsidRPr="00D45972">
        <w:rPr>
          <w:i w:val="0"/>
          <w:sz w:val="22"/>
          <w:szCs w:val="22"/>
        </w:rPr>
        <w:t xml:space="preserve"> </w:t>
      </w:r>
      <w:proofErr w:type="spellStart"/>
      <w:r w:rsidRPr="00D45972">
        <w:rPr>
          <w:i w:val="0"/>
          <w:sz w:val="22"/>
          <w:szCs w:val="22"/>
        </w:rPr>
        <w:t>d.o.o</w:t>
      </w:r>
      <w:proofErr w:type="spellEnd"/>
      <w:r w:rsidRPr="00D45972">
        <w:rPr>
          <w:i w:val="0"/>
          <w:sz w:val="22"/>
          <w:szCs w:val="22"/>
        </w:rPr>
        <w:t>., Mestni trg 24, Ljubljana;</w:t>
      </w:r>
    </w:p>
    <w:p w14:paraId="5CF504C1" w14:textId="77777777" w:rsidR="00937AD9" w:rsidRDefault="00937AD9" w:rsidP="00937AD9">
      <w:pPr>
        <w:numPr>
          <w:ilvl w:val="0"/>
          <w:numId w:val="29"/>
        </w:numPr>
        <w:ind w:left="426" w:right="141" w:hanging="284"/>
        <w:jc w:val="both"/>
        <w:rPr>
          <w:i w:val="0"/>
          <w:color w:val="000000" w:themeColor="text1"/>
          <w:sz w:val="22"/>
          <w:szCs w:val="22"/>
        </w:rPr>
      </w:pPr>
      <w:r w:rsidRPr="00193A7A">
        <w:rPr>
          <w:i w:val="0"/>
          <w:color w:val="000000" w:themeColor="text1"/>
          <w:sz w:val="22"/>
          <w:szCs w:val="22"/>
        </w:rPr>
        <w:t xml:space="preserve">pravnomočnim gradbenim dovoljenjem, </w:t>
      </w:r>
      <w:r w:rsidRPr="00D45972">
        <w:rPr>
          <w:i w:val="0"/>
          <w:color w:val="000000" w:themeColor="text1"/>
          <w:sz w:val="22"/>
          <w:szCs w:val="22"/>
        </w:rPr>
        <w:t>št. 351-</w:t>
      </w:r>
      <w:r>
        <w:rPr>
          <w:i w:val="0"/>
          <w:color w:val="000000" w:themeColor="text1"/>
          <w:sz w:val="22"/>
          <w:szCs w:val="22"/>
        </w:rPr>
        <w:t>1328</w:t>
      </w:r>
      <w:r w:rsidRPr="00D45972">
        <w:rPr>
          <w:i w:val="0"/>
          <w:color w:val="000000" w:themeColor="text1"/>
          <w:sz w:val="22"/>
          <w:szCs w:val="22"/>
        </w:rPr>
        <w:t>/201</w:t>
      </w:r>
      <w:r>
        <w:rPr>
          <w:i w:val="0"/>
          <w:color w:val="000000" w:themeColor="text1"/>
          <w:sz w:val="22"/>
          <w:szCs w:val="22"/>
        </w:rPr>
        <w:t>9</w:t>
      </w:r>
      <w:r w:rsidRPr="00D45972">
        <w:rPr>
          <w:i w:val="0"/>
          <w:color w:val="000000" w:themeColor="text1"/>
          <w:sz w:val="22"/>
          <w:szCs w:val="22"/>
        </w:rPr>
        <w:t>-</w:t>
      </w:r>
      <w:r>
        <w:rPr>
          <w:i w:val="0"/>
          <w:color w:val="000000" w:themeColor="text1"/>
          <w:sz w:val="22"/>
          <w:szCs w:val="22"/>
        </w:rPr>
        <w:t>8</w:t>
      </w:r>
      <w:r w:rsidRPr="00D45972">
        <w:rPr>
          <w:i w:val="0"/>
          <w:color w:val="000000" w:themeColor="text1"/>
          <w:sz w:val="22"/>
          <w:szCs w:val="22"/>
        </w:rPr>
        <w:t xml:space="preserve"> z dne </w:t>
      </w:r>
      <w:r>
        <w:rPr>
          <w:i w:val="0"/>
          <w:color w:val="000000" w:themeColor="text1"/>
          <w:sz w:val="22"/>
          <w:szCs w:val="22"/>
        </w:rPr>
        <w:t>9</w:t>
      </w:r>
      <w:r w:rsidRPr="00D45972">
        <w:rPr>
          <w:i w:val="0"/>
          <w:color w:val="000000" w:themeColor="text1"/>
          <w:sz w:val="22"/>
          <w:szCs w:val="22"/>
        </w:rPr>
        <w:t>.</w:t>
      </w:r>
      <w:r>
        <w:rPr>
          <w:i w:val="0"/>
          <w:color w:val="000000" w:themeColor="text1"/>
          <w:sz w:val="22"/>
          <w:szCs w:val="22"/>
        </w:rPr>
        <w:t>8</w:t>
      </w:r>
      <w:r w:rsidRPr="00D45972">
        <w:rPr>
          <w:i w:val="0"/>
          <w:color w:val="000000" w:themeColor="text1"/>
          <w:sz w:val="22"/>
          <w:szCs w:val="22"/>
        </w:rPr>
        <w:t>.2019</w:t>
      </w:r>
      <w:r w:rsidRPr="00193A7A">
        <w:rPr>
          <w:i w:val="0"/>
          <w:color w:val="000000" w:themeColor="text1"/>
          <w:sz w:val="22"/>
          <w:szCs w:val="22"/>
        </w:rPr>
        <w:t>, ki ga je izdala RS, Upravna enota Ljubljana, Adamič-Lundrovo nabrežje 2, Ljubljana</w:t>
      </w:r>
      <w:r>
        <w:rPr>
          <w:i w:val="0"/>
          <w:color w:val="000000" w:themeColor="text1"/>
          <w:sz w:val="22"/>
          <w:szCs w:val="22"/>
        </w:rPr>
        <w:t xml:space="preserve">; </w:t>
      </w:r>
    </w:p>
    <w:p w14:paraId="3EC435FB" w14:textId="77777777" w:rsidR="00937AD9" w:rsidRDefault="00937AD9" w:rsidP="00937AD9">
      <w:pPr>
        <w:numPr>
          <w:ilvl w:val="0"/>
          <w:numId w:val="29"/>
        </w:numPr>
        <w:ind w:left="426" w:right="141" w:hanging="284"/>
        <w:jc w:val="both"/>
        <w:rPr>
          <w:i w:val="0"/>
          <w:color w:val="000000" w:themeColor="text1"/>
          <w:sz w:val="22"/>
          <w:szCs w:val="22"/>
        </w:rPr>
      </w:pPr>
      <w:proofErr w:type="spellStart"/>
      <w:r>
        <w:rPr>
          <w:i w:val="0"/>
          <w:color w:val="000000" w:themeColor="text1"/>
          <w:sz w:val="22"/>
          <w:szCs w:val="22"/>
        </w:rPr>
        <w:t>kulturnovarstvenim</w:t>
      </w:r>
      <w:proofErr w:type="spellEnd"/>
      <w:r>
        <w:rPr>
          <w:i w:val="0"/>
          <w:color w:val="000000" w:themeColor="text1"/>
          <w:sz w:val="22"/>
          <w:szCs w:val="22"/>
        </w:rPr>
        <w:t xml:space="preserve"> mnenjem št.: 35102-0624/2015-12 z dne 7.3.2019, ki ga je izdal ZVKDS OE Ljubljana;</w:t>
      </w:r>
    </w:p>
    <w:p w14:paraId="0857BE2C" w14:textId="77777777" w:rsidR="00937AD9" w:rsidRPr="00193A7A" w:rsidRDefault="00937AD9" w:rsidP="00937AD9">
      <w:pPr>
        <w:numPr>
          <w:ilvl w:val="0"/>
          <w:numId w:val="29"/>
        </w:numPr>
        <w:ind w:left="426" w:right="141" w:hanging="284"/>
        <w:jc w:val="both"/>
        <w:rPr>
          <w:i w:val="0"/>
          <w:color w:val="000000" w:themeColor="text1"/>
          <w:sz w:val="22"/>
          <w:szCs w:val="22"/>
        </w:rPr>
      </w:pPr>
      <w:r>
        <w:rPr>
          <w:i w:val="0"/>
          <w:color w:val="000000" w:themeColor="text1"/>
          <w:sz w:val="22"/>
          <w:szCs w:val="22"/>
        </w:rPr>
        <w:t>terminskim planom izvedbe pogodbenih del</w:t>
      </w:r>
      <w:r w:rsidRPr="00193A7A">
        <w:rPr>
          <w:i w:val="0"/>
          <w:color w:val="000000" w:themeColor="text1"/>
          <w:sz w:val="22"/>
          <w:szCs w:val="22"/>
        </w:rPr>
        <w:t>.</w:t>
      </w:r>
    </w:p>
    <w:p w14:paraId="29274540" w14:textId="77777777" w:rsidR="00937AD9" w:rsidRPr="00193A7A" w:rsidRDefault="00937AD9" w:rsidP="00937AD9">
      <w:pPr>
        <w:ind w:right="141"/>
        <w:jc w:val="both"/>
        <w:rPr>
          <w:i w:val="0"/>
          <w:sz w:val="22"/>
          <w:szCs w:val="22"/>
        </w:rPr>
      </w:pPr>
    </w:p>
    <w:p w14:paraId="6298629E" w14:textId="77777777" w:rsidR="00937AD9" w:rsidRPr="00193A7A" w:rsidRDefault="00937AD9" w:rsidP="00937AD9">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 xml:space="preserve">Dokumenti iz prvega odstavka tega člena so </w:t>
      </w:r>
      <w:r>
        <w:rPr>
          <w:i w:val="0"/>
          <w:color w:val="000000" w:themeColor="text1"/>
          <w:sz w:val="22"/>
          <w:szCs w:val="22"/>
        </w:rPr>
        <w:t xml:space="preserve">priloge in </w:t>
      </w:r>
      <w:r w:rsidRPr="00193A7A">
        <w:rPr>
          <w:i w:val="0"/>
          <w:color w:val="000000" w:themeColor="text1"/>
          <w:sz w:val="22"/>
          <w:szCs w:val="22"/>
        </w:rPr>
        <w:t>sestavni deli te pogodbe.</w:t>
      </w:r>
    </w:p>
    <w:p w14:paraId="0B0C3459" w14:textId="77777777" w:rsidR="00937AD9" w:rsidRPr="00193A7A" w:rsidRDefault="00937AD9" w:rsidP="00937AD9">
      <w:pPr>
        <w:ind w:right="141"/>
        <w:rPr>
          <w:b/>
          <w:i w:val="0"/>
          <w:sz w:val="22"/>
          <w:szCs w:val="22"/>
        </w:rPr>
      </w:pPr>
    </w:p>
    <w:p w14:paraId="6E40F1DA" w14:textId="77777777" w:rsidR="00937AD9" w:rsidRPr="00193A7A" w:rsidRDefault="00937AD9" w:rsidP="00937AD9">
      <w:pPr>
        <w:tabs>
          <w:tab w:val="left" w:pos="567"/>
          <w:tab w:val="num" w:pos="851"/>
          <w:tab w:val="left" w:pos="993"/>
        </w:tabs>
        <w:ind w:right="141"/>
        <w:jc w:val="both"/>
        <w:rPr>
          <w:b/>
          <w:i w:val="0"/>
          <w:color w:val="000000" w:themeColor="text1"/>
          <w:sz w:val="22"/>
          <w:szCs w:val="22"/>
        </w:rPr>
      </w:pPr>
    </w:p>
    <w:p w14:paraId="4C8B28E3" w14:textId="77777777" w:rsidR="00937AD9" w:rsidRPr="00193A7A" w:rsidRDefault="00937AD9" w:rsidP="00937AD9">
      <w:pPr>
        <w:numPr>
          <w:ilvl w:val="0"/>
          <w:numId w:val="26"/>
        </w:numPr>
        <w:ind w:left="0" w:right="141" w:firstLine="0"/>
        <w:jc w:val="center"/>
        <w:rPr>
          <w:i w:val="0"/>
          <w:sz w:val="22"/>
          <w:szCs w:val="22"/>
        </w:rPr>
      </w:pPr>
      <w:r w:rsidRPr="00193A7A">
        <w:rPr>
          <w:i w:val="0"/>
          <w:sz w:val="22"/>
          <w:szCs w:val="22"/>
        </w:rPr>
        <w:t>člen</w:t>
      </w:r>
    </w:p>
    <w:p w14:paraId="11AC6D80" w14:textId="77777777" w:rsidR="00937AD9" w:rsidRPr="00193A7A" w:rsidRDefault="00937AD9" w:rsidP="00937AD9">
      <w:pPr>
        <w:tabs>
          <w:tab w:val="center" w:pos="4536"/>
          <w:tab w:val="right" w:pos="9072"/>
        </w:tabs>
        <w:ind w:right="141"/>
        <w:jc w:val="both"/>
        <w:rPr>
          <w:b/>
          <w:i w:val="0"/>
          <w:color w:val="000000" w:themeColor="text1"/>
          <w:sz w:val="22"/>
          <w:szCs w:val="22"/>
        </w:rPr>
      </w:pPr>
    </w:p>
    <w:p w14:paraId="1EF18398"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Cena pogodbenih del je določena po sistemu »cena na enoto« na osnovi izvajalčeve ponudbe št. ………….. z dne ………… </w:t>
      </w:r>
      <w:r>
        <w:rPr>
          <w:i w:val="0"/>
          <w:color w:val="000000" w:themeColor="text1"/>
          <w:sz w:val="22"/>
          <w:szCs w:val="22"/>
        </w:rPr>
        <w:t xml:space="preserve"> </w:t>
      </w:r>
      <w:r w:rsidRPr="00193A7A">
        <w:rPr>
          <w:i w:val="0"/>
          <w:color w:val="000000" w:themeColor="text1"/>
          <w:sz w:val="22"/>
          <w:szCs w:val="22"/>
        </w:rPr>
        <w:t>in končne ponudbe dogovorjene na pogajanjih dne ………… (v nadaljevanju: končna ponudba), in znaša:</w:t>
      </w:r>
    </w:p>
    <w:p w14:paraId="32522B9F" w14:textId="77777777" w:rsidR="00937AD9" w:rsidRPr="00193A7A" w:rsidRDefault="00937AD9" w:rsidP="00937AD9">
      <w:pPr>
        <w:tabs>
          <w:tab w:val="right" w:pos="9072"/>
        </w:tabs>
        <w:ind w:right="141"/>
        <w:jc w:val="both"/>
        <w:rPr>
          <w:i w:val="0"/>
          <w:iCs/>
          <w:color w:val="000000" w:themeColor="text1"/>
          <w:sz w:val="22"/>
          <w:szCs w:val="22"/>
        </w:rPr>
      </w:pPr>
    </w:p>
    <w:p w14:paraId="15603E98" w14:textId="77777777" w:rsidR="00937AD9" w:rsidRPr="00193A7A" w:rsidRDefault="00937AD9" w:rsidP="00937AD9">
      <w:pPr>
        <w:tabs>
          <w:tab w:val="right" w:pos="9072"/>
        </w:tabs>
        <w:ind w:right="141"/>
        <w:jc w:val="both"/>
        <w:rPr>
          <w:i w:val="0"/>
          <w:iCs/>
          <w:color w:val="000000" w:themeColor="text1"/>
          <w:sz w:val="22"/>
          <w:szCs w:val="22"/>
        </w:rPr>
      </w:pPr>
      <w:r w:rsidRPr="00193A7A">
        <w:rPr>
          <w:i w:val="0"/>
          <w:iCs/>
          <w:color w:val="000000" w:themeColor="text1"/>
          <w:sz w:val="22"/>
          <w:szCs w:val="22"/>
        </w:rPr>
        <w:t>Cena pogodbenih del brez DDV</w:t>
      </w:r>
      <w:r w:rsidRPr="00193A7A">
        <w:rPr>
          <w:i w:val="0"/>
          <w:iCs/>
          <w:color w:val="000000" w:themeColor="text1"/>
          <w:sz w:val="22"/>
          <w:szCs w:val="22"/>
        </w:rPr>
        <w:tab/>
        <w:t>EUR</w:t>
      </w:r>
    </w:p>
    <w:p w14:paraId="284DF9CE" w14:textId="77777777" w:rsidR="00937AD9" w:rsidRPr="00193A7A" w:rsidRDefault="00937AD9" w:rsidP="00937AD9">
      <w:pPr>
        <w:tabs>
          <w:tab w:val="right" w:pos="9070"/>
        </w:tabs>
        <w:ind w:right="141"/>
        <w:jc w:val="both"/>
        <w:rPr>
          <w:i w:val="0"/>
          <w:color w:val="000000" w:themeColor="text1"/>
          <w:sz w:val="22"/>
          <w:szCs w:val="22"/>
        </w:rPr>
      </w:pPr>
      <w:r w:rsidRPr="00193A7A">
        <w:rPr>
          <w:i w:val="0"/>
          <w:color w:val="000000" w:themeColor="text1"/>
          <w:sz w:val="22"/>
          <w:szCs w:val="22"/>
          <w:u w:val="single"/>
        </w:rPr>
        <w:t xml:space="preserve">Popust ……%   </w:t>
      </w:r>
      <w:r w:rsidRPr="00193A7A">
        <w:rPr>
          <w:i w:val="0"/>
          <w:color w:val="000000" w:themeColor="text1"/>
          <w:sz w:val="22"/>
          <w:szCs w:val="22"/>
          <w:u w:val="single"/>
        </w:rPr>
        <w:tab/>
        <w:t xml:space="preserve">                                      EUR</w:t>
      </w:r>
    </w:p>
    <w:p w14:paraId="52750A3C" w14:textId="77777777" w:rsidR="00937AD9" w:rsidRPr="00193A7A" w:rsidRDefault="00937AD9" w:rsidP="00937AD9">
      <w:pPr>
        <w:tabs>
          <w:tab w:val="right" w:pos="9070"/>
        </w:tabs>
        <w:ind w:right="141"/>
        <w:jc w:val="both"/>
        <w:rPr>
          <w:i w:val="0"/>
          <w:color w:val="000000" w:themeColor="text1"/>
          <w:sz w:val="22"/>
          <w:szCs w:val="22"/>
        </w:rPr>
      </w:pPr>
      <w:r w:rsidRPr="00193A7A">
        <w:rPr>
          <w:i w:val="0"/>
          <w:color w:val="000000" w:themeColor="text1"/>
          <w:sz w:val="22"/>
          <w:szCs w:val="22"/>
        </w:rPr>
        <w:t>Cena pogodbenih del s popustom - brez DDV</w:t>
      </w:r>
      <w:r w:rsidRPr="00193A7A">
        <w:rPr>
          <w:i w:val="0"/>
          <w:color w:val="000000" w:themeColor="text1"/>
          <w:sz w:val="22"/>
          <w:szCs w:val="22"/>
        </w:rPr>
        <w:tab/>
        <w:t xml:space="preserve">                                    EUR</w:t>
      </w:r>
    </w:p>
    <w:p w14:paraId="6F1674B0" w14:textId="77777777" w:rsidR="00937AD9" w:rsidRPr="00193A7A" w:rsidRDefault="00937AD9" w:rsidP="00937AD9">
      <w:pPr>
        <w:tabs>
          <w:tab w:val="right" w:pos="9070"/>
        </w:tabs>
        <w:overflowPunct w:val="0"/>
        <w:autoSpaceDE w:val="0"/>
        <w:autoSpaceDN w:val="0"/>
        <w:adjustRightInd w:val="0"/>
        <w:ind w:right="141"/>
        <w:jc w:val="both"/>
        <w:textAlignment w:val="baseline"/>
        <w:rPr>
          <w:i w:val="0"/>
          <w:color w:val="000000" w:themeColor="text1"/>
          <w:sz w:val="22"/>
          <w:szCs w:val="22"/>
          <w:u w:val="single"/>
        </w:rPr>
      </w:pPr>
      <w:r w:rsidRPr="00193A7A">
        <w:rPr>
          <w:i w:val="0"/>
          <w:color w:val="000000" w:themeColor="text1"/>
          <w:sz w:val="22"/>
          <w:szCs w:val="22"/>
          <w:u w:val="single"/>
        </w:rPr>
        <w:t xml:space="preserve">22 %  DDV            </w:t>
      </w:r>
      <w:r w:rsidRPr="00193A7A">
        <w:rPr>
          <w:i w:val="0"/>
          <w:color w:val="000000" w:themeColor="text1"/>
          <w:sz w:val="22"/>
          <w:szCs w:val="22"/>
          <w:u w:val="single"/>
        </w:rPr>
        <w:tab/>
        <w:t xml:space="preserve">                         EUR</w:t>
      </w:r>
    </w:p>
    <w:p w14:paraId="4B877C6C" w14:textId="77777777" w:rsidR="00937AD9" w:rsidRPr="00193A7A" w:rsidRDefault="00937AD9" w:rsidP="00937AD9">
      <w:pPr>
        <w:overflowPunct w:val="0"/>
        <w:autoSpaceDE w:val="0"/>
        <w:autoSpaceDN w:val="0"/>
        <w:adjustRightInd w:val="0"/>
        <w:ind w:right="141"/>
        <w:jc w:val="both"/>
        <w:textAlignment w:val="baseline"/>
        <w:rPr>
          <w:i w:val="0"/>
          <w:color w:val="000000" w:themeColor="text1"/>
          <w:sz w:val="22"/>
          <w:szCs w:val="22"/>
          <w:u w:val="single"/>
        </w:rPr>
      </w:pPr>
    </w:p>
    <w:p w14:paraId="27BD1813" w14:textId="77777777" w:rsidR="00937AD9" w:rsidRPr="00193A7A" w:rsidRDefault="00937AD9" w:rsidP="00937AD9">
      <w:pPr>
        <w:tabs>
          <w:tab w:val="right" w:pos="9070"/>
        </w:tabs>
        <w:overflowPunct w:val="0"/>
        <w:autoSpaceDE w:val="0"/>
        <w:autoSpaceDN w:val="0"/>
        <w:adjustRightInd w:val="0"/>
        <w:ind w:right="141"/>
        <w:jc w:val="both"/>
        <w:textAlignment w:val="baseline"/>
        <w:rPr>
          <w:b/>
          <w:i w:val="0"/>
          <w:color w:val="000000" w:themeColor="text1"/>
          <w:sz w:val="22"/>
          <w:szCs w:val="22"/>
        </w:rPr>
      </w:pPr>
      <w:r w:rsidRPr="00193A7A">
        <w:rPr>
          <w:b/>
          <w:i w:val="0"/>
          <w:color w:val="000000" w:themeColor="text1"/>
          <w:sz w:val="22"/>
          <w:szCs w:val="22"/>
        </w:rPr>
        <w:t>SKUPAJ Z DDV</w:t>
      </w:r>
      <w:r w:rsidRPr="00193A7A">
        <w:rPr>
          <w:b/>
          <w:i w:val="0"/>
          <w:color w:val="000000" w:themeColor="text1"/>
          <w:sz w:val="22"/>
          <w:szCs w:val="22"/>
        </w:rPr>
        <w:tab/>
        <w:t xml:space="preserve">                                    EUR</w:t>
      </w:r>
    </w:p>
    <w:p w14:paraId="1C514667" w14:textId="77777777" w:rsidR="00937AD9" w:rsidRPr="00193A7A" w:rsidRDefault="00937AD9" w:rsidP="00937AD9">
      <w:pPr>
        <w:overflowPunct w:val="0"/>
        <w:autoSpaceDE w:val="0"/>
        <w:autoSpaceDN w:val="0"/>
        <w:adjustRightInd w:val="0"/>
        <w:ind w:right="141"/>
        <w:jc w:val="both"/>
        <w:textAlignment w:val="baseline"/>
        <w:rPr>
          <w:i w:val="0"/>
          <w:iCs/>
          <w:color w:val="000000" w:themeColor="text1"/>
          <w:sz w:val="22"/>
          <w:szCs w:val="22"/>
        </w:rPr>
      </w:pPr>
    </w:p>
    <w:p w14:paraId="7506AB6A" w14:textId="77777777" w:rsidR="00937AD9" w:rsidRPr="00193A7A" w:rsidRDefault="00937AD9" w:rsidP="00937AD9">
      <w:pPr>
        <w:overflowPunct w:val="0"/>
        <w:autoSpaceDE w:val="0"/>
        <w:autoSpaceDN w:val="0"/>
        <w:adjustRightInd w:val="0"/>
        <w:ind w:right="141"/>
        <w:jc w:val="both"/>
        <w:textAlignment w:val="baseline"/>
        <w:rPr>
          <w:i w:val="0"/>
          <w:iCs/>
          <w:color w:val="000000" w:themeColor="text1"/>
          <w:sz w:val="22"/>
          <w:szCs w:val="22"/>
        </w:rPr>
      </w:pPr>
      <w:r w:rsidRPr="00193A7A">
        <w:rPr>
          <w:i w:val="0"/>
          <w:iCs/>
          <w:color w:val="000000" w:themeColor="text1"/>
          <w:sz w:val="22"/>
          <w:szCs w:val="22"/>
        </w:rPr>
        <w:t>(z besedo: ………………………………………… evrov in …../100 ).</w:t>
      </w:r>
    </w:p>
    <w:p w14:paraId="1BEB0516" w14:textId="77777777" w:rsidR="00937AD9" w:rsidRPr="00193A7A" w:rsidRDefault="00937AD9" w:rsidP="00937AD9">
      <w:pPr>
        <w:ind w:right="141"/>
        <w:jc w:val="both"/>
        <w:rPr>
          <w:i w:val="0"/>
          <w:color w:val="000000" w:themeColor="text1"/>
          <w:sz w:val="22"/>
          <w:szCs w:val="22"/>
        </w:rPr>
      </w:pPr>
    </w:p>
    <w:p w14:paraId="222ECEF9"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Cene na enoto in popust, dogovorjen s to pogodbo, so fiksni ves čas izvedbe do </w:t>
      </w:r>
      <w:r>
        <w:rPr>
          <w:i w:val="0"/>
          <w:color w:val="000000" w:themeColor="text1"/>
          <w:sz w:val="22"/>
          <w:szCs w:val="22"/>
        </w:rPr>
        <w:t xml:space="preserve">prevzema </w:t>
      </w:r>
      <w:r w:rsidRPr="00193A7A">
        <w:rPr>
          <w:i w:val="0"/>
          <w:color w:val="000000" w:themeColor="text1"/>
          <w:sz w:val="22"/>
          <w:szCs w:val="22"/>
        </w:rPr>
        <w:t>pogodbenih del.</w:t>
      </w:r>
    </w:p>
    <w:p w14:paraId="78C6DFD9" w14:textId="77777777" w:rsidR="00937AD9" w:rsidRPr="00193A7A" w:rsidRDefault="00937AD9" w:rsidP="00937AD9">
      <w:pPr>
        <w:ind w:right="141"/>
        <w:jc w:val="both"/>
        <w:rPr>
          <w:i w:val="0"/>
          <w:color w:val="000000" w:themeColor="text1"/>
          <w:sz w:val="22"/>
          <w:szCs w:val="22"/>
        </w:rPr>
      </w:pPr>
    </w:p>
    <w:p w14:paraId="00868D49" w14:textId="77777777" w:rsidR="00937AD9" w:rsidRPr="00C7103F" w:rsidRDefault="00937AD9" w:rsidP="00937AD9">
      <w:pPr>
        <w:jc w:val="both"/>
        <w:rPr>
          <w:i w:val="0"/>
          <w:sz w:val="22"/>
          <w:szCs w:val="22"/>
        </w:rPr>
      </w:pPr>
      <w:r w:rsidRPr="00C7103F">
        <w:rPr>
          <w:i w:val="0"/>
          <w:sz w:val="22"/>
          <w:szCs w:val="22"/>
        </w:rPr>
        <w:t xml:space="preserve">Za morebitna nepredvidena dela, ki niso zajeta v ponudbenem predračunu oziroma tej pogodbi, bosta pogodbeni stranki sklenili aneks k tej pogodbi, cene pa se bodo oblikovale na osnovi </w:t>
      </w:r>
      <w:proofErr w:type="spellStart"/>
      <w:r w:rsidRPr="00C7103F">
        <w:rPr>
          <w:i w:val="0"/>
          <w:sz w:val="22"/>
          <w:szCs w:val="22"/>
        </w:rPr>
        <w:t>kalkulativnih</w:t>
      </w:r>
      <w:proofErr w:type="spellEnd"/>
      <w:r w:rsidRPr="00C7103F">
        <w:rPr>
          <w:i w:val="0"/>
          <w:sz w:val="22"/>
          <w:szCs w:val="22"/>
        </w:rPr>
        <w:t xml:space="preserve"> osnov iz ponudbe izvajalca. Če teh ni, bosta stranki ceno za ta dela določil</w:t>
      </w:r>
      <w:r>
        <w:rPr>
          <w:i w:val="0"/>
          <w:sz w:val="22"/>
          <w:szCs w:val="22"/>
        </w:rPr>
        <w:t>i</w:t>
      </w:r>
      <w:r w:rsidRPr="00C7103F">
        <w:rPr>
          <w:i w:val="0"/>
          <w:sz w:val="22"/>
          <w:szCs w:val="22"/>
        </w:rPr>
        <w:t xml:space="preserve"> na osnovi naknadno dogovorjenih osnov. Naročnik ima pravico izvesti pogajanja o ceni za izvedbo nepredvidenih del.</w:t>
      </w:r>
    </w:p>
    <w:p w14:paraId="44E6C9F7" w14:textId="77777777" w:rsidR="00937AD9" w:rsidRPr="002118D0" w:rsidRDefault="00937AD9" w:rsidP="00937AD9">
      <w:pPr>
        <w:tabs>
          <w:tab w:val="center" w:pos="4536"/>
          <w:tab w:val="right" w:pos="9072"/>
        </w:tabs>
        <w:ind w:right="141"/>
        <w:jc w:val="both"/>
        <w:rPr>
          <w:b/>
          <w:i w:val="0"/>
          <w:color w:val="000000" w:themeColor="text1"/>
          <w:sz w:val="22"/>
          <w:szCs w:val="22"/>
        </w:rPr>
      </w:pPr>
    </w:p>
    <w:p w14:paraId="64DED528" w14:textId="77777777" w:rsidR="00937AD9" w:rsidRPr="00C7103F" w:rsidRDefault="00937AD9" w:rsidP="00937AD9">
      <w:pPr>
        <w:jc w:val="both"/>
        <w:rPr>
          <w:sz w:val="22"/>
          <w:szCs w:val="22"/>
        </w:rPr>
      </w:pPr>
      <w:r w:rsidRPr="002118D0">
        <w:rPr>
          <w:i w:val="0"/>
          <w:color w:val="000000" w:themeColor="text1"/>
          <w:sz w:val="22"/>
          <w:szCs w:val="22"/>
        </w:rPr>
        <w:t xml:space="preserve">Končna pogodbena cena bo razvidna iz končnega obračuna del. </w:t>
      </w:r>
      <w:r w:rsidRPr="00C7103F">
        <w:rPr>
          <w:i w:val="0"/>
          <w:sz w:val="22"/>
          <w:szCs w:val="22"/>
        </w:rPr>
        <w:t xml:space="preserve">Če bo vrednost izvedenih del nižja ali višja od pogodbene cene del, določene s to pogodbo, bosta pogodbeni stranki sklenili </w:t>
      </w:r>
      <w:r>
        <w:rPr>
          <w:i w:val="0"/>
          <w:sz w:val="22"/>
          <w:szCs w:val="22"/>
        </w:rPr>
        <w:t xml:space="preserve">dodatek </w:t>
      </w:r>
      <w:r w:rsidRPr="00C7103F">
        <w:rPr>
          <w:i w:val="0"/>
          <w:sz w:val="22"/>
          <w:szCs w:val="22"/>
        </w:rPr>
        <w:t>k tej pogodbi, s katerim bosta ugotovili pogodbeno ceno izvedenih del.</w:t>
      </w:r>
      <w:r w:rsidRPr="00C7103F">
        <w:rPr>
          <w:sz w:val="22"/>
          <w:szCs w:val="22"/>
        </w:rPr>
        <w:t xml:space="preserve">   </w:t>
      </w:r>
    </w:p>
    <w:p w14:paraId="53A44F53" w14:textId="77777777" w:rsidR="00937AD9" w:rsidRPr="00193A7A" w:rsidRDefault="00937AD9" w:rsidP="00937AD9">
      <w:pPr>
        <w:tabs>
          <w:tab w:val="center" w:pos="4536"/>
          <w:tab w:val="right" w:pos="9072"/>
        </w:tabs>
        <w:ind w:right="141"/>
        <w:jc w:val="both"/>
        <w:rPr>
          <w:b/>
          <w:i w:val="0"/>
          <w:color w:val="000000" w:themeColor="text1"/>
          <w:sz w:val="22"/>
          <w:szCs w:val="22"/>
        </w:rPr>
      </w:pPr>
    </w:p>
    <w:p w14:paraId="6183FD4A" w14:textId="77777777" w:rsidR="00937AD9" w:rsidRDefault="00937AD9" w:rsidP="00937AD9">
      <w:pPr>
        <w:rPr>
          <w:b/>
          <w:i w:val="0"/>
          <w:color w:val="000000" w:themeColor="text1"/>
          <w:sz w:val="22"/>
          <w:szCs w:val="22"/>
        </w:rPr>
      </w:pPr>
    </w:p>
    <w:p w14:paraId="1F98ED6E" w14:textId="77777777" w:rsidR="00937AD9" w:rsidRPr="00193A7A" w:rsidRDefault="00937AD9" w:rsidP="00937AD9">
      <w:pPr>
        <w:tabs>
          <w:tab w:val="center" w:pos="4536"/>
          <w:tab w:val="right" w:pos="9072"/>
        </w:tabs>
        <w:ind w:right="141"/>
        <w:jc w:val="both"/>
        <w:rPr>
          <w:b/>
          <w:i w:val="0"/>
          <w:color w:val="000000" w:themeColor="text1"/>
          <w:sz w:val="22"/>
          <w:szCs w:val="22"/>
        </w:rPr>
      </w:pPr>
      <w:r w:rsidRPr="00193A7A">
        <w:rPr>
          <w:b/>
          <w:i w:val="0"/>
          <w:color w:val="000000" w:themeColor="text1"/>
          <w:sz w:val="22"/>
          <w:szCs w:val="22"/>
        </w:rPr>
        <w:t>Podizvajalci</w:t>
      </w:r>
    </w:p>
    <w:p w14:paraId="48D95DDE" w14:textId="77777777" w:rsidR="00937AD9" w:rsidRPr="00193A7A" w:rsidRDefault="00937AD9" w:rsidP="00937AD9">
      <w:pPr>
        <w:tabs>
          <w:tab w:val="center" w:pos="4536"/>
          <w:tab w:val="right" w:pos="9072"/>
        </w:tabs>
        <w:ind w:right="141"/>
        <w:jc w:val="both"/>
        <w:rPr>
          <w:b/>
          <w:i w:val="0"/>
          <w:color w:val="000000" w:themeColor="text1"/>
          <w:sz w:val="22"/>
          <w:szCs w:val="22"/>
        </w:rPr>
      </w:pPr>
    </w:p>
    <w:p w14:paraId="55F2DD5F" w14:textId="77777777" w:rsidR="00937AD9" w:rsidRPr="00193A7A" w:rsidRDefault="00937AD9" w:rsidP="00937AD9">
      <w:pPr>
        <w:ind w:right="141"/>
        <w:contextualSpacing/>
        <w:jc w:val="center"/>
        <w:rPr>
          <w:i w:val="0"/>
          <w:color w:val="000000" w:themeColor="text1"/>
          <w:sz w:val="22"/>
          <w:szCs w:val="22"/>
        </w:rPr>
      </w:pPr>
      <w:r w:rsidRPr="00193A7A">
        <w:rPr>
          <w:i w:val="0"/>
          <w:color w:val="000000" w:themeColor="text1"/>
          <w:sz w:val="22"/>
          <w:szCs w:val="22"/>
        </w:rPr>
        <w:t>4. člen</w:t>
      </w:r>
    </w:p>
    <w:p w14:paraId="6123698A" w14:textId="77777777" w:rsidR="00937AD9" w:rsidRPr="00193A7A" w:rsidRDefault="00937AD9" w:rsidP="00937AD9">
      <w:pPr>
        <w:tabs>
          <w:tab w:val="num" w:pos="0"/>
        </w:tabs>
        <w:ind w:right="141"/>
        <w:jc w:val="center"/>
        <w:rPr>
          <w:i w:val="0"/>
          <w:color w:val="000000" w:themeColor="text1"/>
          <w:sz w:val="22"/>
          <w:szCs w:val="22"/>
        </w:rPr>
      </w:pPr>
    </w:p>
    <w:p w14:paraId="2694BFC8" w14:textId="77777777" w:rsidR="00937AD9" w:rsidRPr="00193A7A" w:rsidRDefault="00937AD9" w:rsidP="00937AD9">
      <w:pPr>
        <w:jc w:val="both"/>
        <w:rPr>
          <w:sz w:val="22"/>
          <w:szCs w:val="22"/>
        </w:rPr>
      </w:pPr>
      <w:r w:rsidRPr="00193A7A">
        <w:rPr>
          <w:sz w:val="22"/>
          <w:szCs w:val="22"/>
        </w:rPr>
        <w:t>(Opomba: Določbe prvega do četrtega odstavka tega člena se upošteva</w:t>
      </w:r>
      <w:r>
        <w:rPr>
          <w:sz w:val="22"/>
          <w:szCs w:val="22"/>
        </w:rPr>
        <w:t>jo</w:t>
      </w:r>
      <w:r w:rsidRPr="00193A7A">
        <w:rPr>
          <w:sz w:val="22"/>
          <w:szCs w:val="22"/>
        </w:rPr>
        <w:t xml:space="preserve"> v primeru, če izvajalec </w:t>
      </w:r>
      <w:r w:rsidRPr="00F3186F">
        <w:rPr>
          <w:sz w:val="22"/>
          <w:szCs w:val="22"/>
          <w:u w:val="single"/>
        </w:rPr>
        <w:t>ne nastopa</w:t>
      </w:r>
      <w:r w:rsidRPr="00193A7A">
        <w:rPr>
          <w:sz w:val="22"/>
          <w:szCs w:val="22"/>
        </w:rPr>
        <w:t xml:space="preserve"> s </w:t>
      </w:r>
      <w:proofErr w:type="spellStart"/>
      <w:r w:rsidRPr="00193A7A">
        <w:rPr>
          <w:sz w:val="22"/>
          <w:szCs w:val="22"/>
        </w:rPr>
        <w:t>podizvajalc-em</w:t>
      </w:r>
      <w:proofErr w:type="spellEnd"/>
      <w:r w:rsidRPr="00193A7A">
        <w:rPr>
          <w:sz w:val="22"/>
          <w:szCs w:val="22"/>
        </w:rPr>
        <w:t>/-i)</w:t>
      </w:r>
    </w:p>
    <w:p w14:paraId="338E1DAB" w14:textId="77777777" w:rsidR="00937AD9" w:rsidRPr="00193A7A" w:rsidRDefault="00937AD9" w:rsidP="00937AD9">
      <w:pPr>
        <w:jc w:val="both"/>
        <w:rPr>
          <w:i w:val="0"/>
          <w:sz w:val="22"/>
          <w:szCs w:val="22"/>
        </w:rPr>
      </w:pPr>
    </w:p>
    <w:p w14:paraId="6E1503EF" w14:textId="77777777" w:rsidR="00937AD9" w:rsidRPr="00193A7A" w:rsidRDefault="00937AD9" w:rsidP="00937AD9">
      <w:pPr>
        <w:jc w:val="both"/>
        <w:rPr>
          <w:i w:val="0"/>
          <w:sz w:val="22"/>
          <w:szCs w:val="22"/>
        </w:rPr>
      </w:pPr>
      <w:r w:rsidRPr="00193A7A">
        <w:rPr>
          <w:i w:val="0"/>
          <w:sz w:val="22"/>
          <w:szCs w:val="22"/>
        </w:rPr>
        <w:t>Izvajalec ob predložitvi ponudbe in ob sklenitvi te pogodbe nima prijavljenih podizvajalcev za izvedbo pogodbenih del.</w:t>
      </w:r>
    </w:p>
    <w:p w14:paraId="3744C75C" w14:textId="77777777" w:rsidR="00937AD9" w:rsidRPr="00193A7A" w:rsidRDefault="00937AD9" w:rsidP="00937AD9">
      <w:pPr>
        <w:jc w:val="both"/>
        <w:rPr>
          <w:i w:val="0"/>
          <w:sz w:val="22"/>
          <w:szCs w:val="22"/>
        </w:rPr>
      </w:pPr>
    </w:p>
    <w:p w14:paraId="64A0DEAD" w14:textId="77777777" w:rsidR="00937AD9" w:rsidRPr="00193A7A" w:rsidRDefault="00937AD9" w:rsidP="00937AD9">
      <w:pPr>
        <w:jc w:val="both"/>
        <w:rPr>
          <w:i w:val="0"/>
          <w:sz w:val="22"/>
          <w:szCs w:val="22"/>
        </w:rPr>
      </w:pPr>
      <w:r w:rsidRPr="00193A7A">
        <w:rPr>
          <w:i w:val="0"/>
          <w:sz w:val="22"/>
          <w:szCs w:val="22"/>
        </w:rPr>
        <w:t xml:space="preserve">Izvajalec se zavezuje, da bo v primeru naknadne nominacije podizvajalcev obvestil naročnika najkasneje v 5 (petih) dneh po spremembi. </w:t>
      </w:r>
    </w:p>
    <w:p w14:paraId="0A8B6CEA" w14:textId="77777777" w:rsidR="00937AD9" w:rsidRPr="00193A7A" w:rsidRDefault="00937AD9" w:rsidP="00937AD9">
      <w:pPr>
        <w:jc w:val="both"/>
        <w:rPr>
          <w:i w:val="0"/>
          <w:sz w:val="22"/>
          <w:szCs w:val="22"/>
        </w:rPr>
      </w:pPr>
    </w:p>
    <w:p w14:paraId="21DE0D39" w14:textId="77777777" w:rsidR="00937AD9" w:rsidRPr="00193A7A" w:rsidRDefault="00937AD9" w:rsidP="00937AD9">
      <w:pPr>
        <w:jc w:val="both"/>
        <w:rPr>
          <w:i w:val="0"/>
          <w:sz w:val="22"/>
          <w:szCs w:val="22"/>
        </w:rPr>
      </w:pPr>
      <w:r w:rsidRPr="00193A7A">
        <w:rPr>
          <w:i w:val="0"/>
          <w:sz w:val="22"/>
          <w:szCs w:val="22"/>
        </w:rPr>
        <w:lastRenderedPageBreak/>
        <w:t>Naročnik skladno s četrtim odstavkom 94. člena ZJN-3 nominacijo podizvajalca bodisi odobri ali zavrne. Izvajalec lahko nominira podizvajalca šele po naročnikovi odobritvi, pri čemer mora predložiti vse zahtevane dokumente v skladu s 94. členom ZJN-3.</w:t>
      </w:r>
    </w:p>
    <w:p w14:paraId="5EAE10BB" w14:textId="77777777" w:rsidR="00937AD9" w:rsidRPr="00193A7A" w:rsidRDefault="00937AD9" w:rsidP="00937AD9">
      <w:pPr>
        <w:jc w:val="both"/>
        <w:rPr>
          <w:i w:val="0"/>
          <w:sz w:val="22"/>
          <w:szCs w:val="22"/>
          <w:highlight w:val="yellow"/>
        </w:rPr>
      </w:pPr>
    </w:p>
    <w:p w14:paraId="56C4CBA5" w14:textId="77777777" w:rsidR="00937AD9" w:rsidRDefault="00937AD9" w:rsidP="00937AD9">
      <w:pPr>
        <w:tabs>
          <w:tab w:val="num" w:pos="1495"/>
        </w:tabs>
        <w:ind w:right="142"/>
        <w:jc w:val="both"/>
        <w:rPr>
          <w:i w:val="0"/>
          <w:sz w:val="22"/>
          <w:szCs w:val="22"/>
        </w:rPr>
      </w:pPr>
      <w:r w:rsidRPr="00193A7A">
        <w:rPr>
          <w:i w:val="0"/>
          <w:sz w:val="22"/>
          <w:szCs w:val="22"/>
        </w:rPr>
        <w:t xml:space="preserve">Vključitev </w:t>
      </w:r>
      <w:proofErr w:type="spellStart"/>
      <w:r w:rsidRPr="00193A7A">
        <w:rPr>
          <w:i w:val="0"/>
          <w:sz w:val="22"/>
          <w:szCs w:val="22"/>
        </w:rPr>
        <w:t>podizvajalc</w:t>
      </w:r>
      <w:proofErr w:type="spellEnd"/>
      <w:r w:rsidRPr="00193A7A">
        <w:rPr>
          <w:i w:val="0"/>
          <w:sz w:val="22"/>
          <w:szCs w:val="22"/>
        </w:rPr>
        <w:t>/-a/-</w:t>
      </w:r>
      <w:proofErr w:type="spellStart"/>
      <w:r w:rsidRPr="00193A7A">
        <w:rPr>
          <w:i w:val="0"/>
          <w:sz w:val="22"/>
          <w:szCs w:val="22"/>
        </w:rPr>
        <w:t>ev</w:t>
      </w:r>
      <w:proofErr w:type="spellEnd"/>
      <w:r w:rsidRPr="00193A7A">
        <w:rPr>
          <w:i w:val="0"/>
          <w:sz w:val="22"/>
          <w:szCs w:val="22"/>
        </w:rPr>
        <w:t xml:space="preserve"> med izvajanjem te pogodbe pogodbeni stranki uredita z dodatkom k tej pogodbi.</w:t>
      </w:r>
      <w:r w:rsidRPr="00804D71">
        <w:rPr>
          <w:i w:val="0"/>
          <w:sz w:val="22"/>
          <w:szCs w:val="22"/>
        </w:rPr>
        <w:t xml:space="preserve"> </w:t>
      </w:r>
      <w:r w:rsidRPr="00C2692F">
        <w:rPr>
          <w:i w:val="0"/>
          <w:sz w:val="22"/>
          <w:szCs w:val="22"/>
        </w:rPr>
        <w:t>V razmerju do naročnika izvajalec v celoti odgovarja za izvedbo del, ki so predmet te pogodbe.</w:t>
      </w:r>
    </w:p>
    <w:p w14:paraId="56C5607E" w14:textId="77777777" w:rsidR="00937AD9" w:rsidRPr="00193A7A" w:rsidRDefault="00937AD9" w:rsidP="00937AD9">
      <w:pPr>
        <w:jc w:val="both"/>
        <w:rPr>
          <w:i w:val="0"/>
          <w:sz w:val="22"/>
          <w:szCs w:val="22"/>
        </w:rPr>
      </w:pPr>
    </w:p>
    <w:p w14:paraId="6D139CA9" w14:textId="77777777" w:rsidR="00937AD9" w:rsidRPr="00193A7A" w:rsidRDefault="00937AD9" w:rsidP="00937AD9">
      <w:pPr>
        <w:rPr>
          <w:sz w:val="22"/>
          <w:szCs w:val="22"/>
        </w:rPr>
      </w:pPr>
      <w:r>
        <w:rPr>
          <w:sz w:val="22"/>
          <w:szCs w:val="22"/>
        </w:rPr>
        <w:t xml:space="preserve">(Opomba: </w:t>
      </w:r>
      <w:r w:rsidRPr="00F3186F">
        <w:rPr>
          <w:sz w:val="22"/>
          <w:szCs w:val="22"/>
        </w:rPr>
        <w:t xml:space="preserve">Določbe </w:t>
      </w:r>
      <w:r>
        <w:rPr>
          <w:sz w:val="22"/>
          <w:szCs w:val="22"/>
        </w:rPr>
        <w:t>s</w:t>
      </w:r>
      <w:r w:rsidRPr="00193A7A">
        <w:rPr>
          <w:sz w:val="22"/>
          <w:szCs w:val="22"/>
        </w:rPr>
        <w:t>podnj</w:t>
      </w:r>
      <w:r>
        <w:rPr>
          <w:sz w:val="22"/>
          <w:szCs w:val="22"/>
        </w:rPr>
        <w:t>ih</w:t>
      </w:r>
      <w:r w:rsidRPr="00193A7A">
        <w:rPr>
          <w:sz w:val="22"/>
          <w:szCs w:val="22"/>
        </w:rPr>
        <w:t xml:space="preserve"> </w:t>
      </w:r>
      <w:r>
        <w:rPr>
          <w:sz w:val="22"/>
          <w:szCs w:val="22"/>
        </w:rPr>
        <w:t>odstavkov</w:t>
      </w:r>
      <w:r w:rsidRPr="00193A7A">
        <w:rPr>
          <w:sz w:val="22"/>
          <w:szCs w:val="22"/>
        </w:rPr>
        <w:t xml:space="preserve"> se upošteva</w:t>
      </w:r>
      <w:r>
        <w:rPr>
          <w:sz w:val="22"/>
          <w:szCs w:val="22"/>
        </w:rPr>
        <w:t>jo</w:t>
      </w:r>
      <w:r w:rsidRPr="00193A7A">
        <w:rPr>
          <w:sz w:val="22"/>
          <w:szCs w:val="22"/>
        </w:rPr>
        <w:t xml:space="preserve"> v primeru, da izvajalec </w:t>
      </w:r>
      <w:r w:rsidRPr="00F3186F">
        <w:rPr>
          <w:sz w:val="22"/>
          <w:szCs w:val="22"/>
          <w:u w:val="single"/>
        </w:rPr>
        <w:t>nastopa</w:t>
      </w:r>
      <w:r w:rsidRPr="00193A7A">
        <w:rPr>
          <w:sz w:val="22"/>
          <w:szCs w:val="22"/>
        </w:rPr>
        <w:t xml:space="preserve"> s </w:t>
      </w:r>
      <w:proofErr w:type="spellStart"/>
      <w:r w:rsidRPr="00193A7A">
        <w:rPr>
          <w:sz w:val="22"/>
          <w:szCs w:val="22"/>
        </w:rPr>
        <w:t>podizvajalc-em</w:t>
      </w:r>
      <w:proofErr w:type="spellEnd"/>
      <w:r w:rsidRPr="00193A7A">
        <w:rPr>
          <w:sz w:val="22"/>
          <w:szCs w:val="22"/>
        </w:rPr>
        <w:t>/-i)</w:t>
      </w:r>
    </w:p>
    <w:p w14:paraId="246DE5E6" w14:textId="77777777" w:rsidR="00937AD9" w:rsidRPr="00193A7A" w:rsidRDefault="00937AD9" w:rsidP="00937AD9">
      <w:pPr>
        <w:jc w:val="center"/>
        <w:rPr>
          <w:i w:val="0"/>
          <w:sz w:val="22"/>
          <w:szCs w:val="22"/>
        </w:rPr>
      </w:pPr>
    </w:p>
    <w:p w14:paraId="27196E9D" w14:textId="77777777" w:rsidR="00937AD9" w:rsidRPr="00193A7A" w:rsidRDefault="00937AD9" w:rsidP="00937AD9">
      <w:pPr>
        <w:jc w:val="both"/>
        <w:rPr>
          <w:i w:val="0"/>
          <w:sz w:val="22"/>
          <w:szCs w:val="22"/>
        </w:rPr>
      </w:pPr>
      <w:r w:rsidRPr="00193A7A">
        <w:rPr>
          <w:i w:val="0"/>
          <w:sz w:val="22"/>
          <w:szCs w:val="22"/>
        </w:rPr>
        <w:t xml:space="preserve">Izvajalec bo pogodbena dela izvedel skupaj z naslednjim/i </w:t>
      </w:r>
      <w:proofErr w:type="spellStart"/>
      <w:r w:rsidRPr="00193A7A">
        <w:rPr>
          <w:i w:val="0"/>
          <w:sz w:val="22"/>
          <w:szCs w:val="22"/>
        </w:rPr>
        <w:t>podizvajalc-em</w:t>
      </w:r>
      <w:proofErr w:type="spellEnd"/>
      <w:r w:rsidRPr="00193A7A">
        <w:rPr>
          <w:i w:val="0"/>
          <w:sz w:val="22"/>
          <w:szCs w:val="22"/>
        </w:rPr>
        <w:t>/-i:</w:t>
      </w:r>
    </w:p>
    <w:p w14:paraId="15B55082" w14:textId="77777777" w:rsidR="00937AD9" w:rsidRPr="00193A7A" w:rsidRDefault="00937AD9" w:rsidP="00937AD9">
      <w:pPr>
        <w:jc w:val="both"/>
        <w:rPr>
          <w:i w:val="0"/>
          <w:sz w:val="22"/>
          <w:szCs w:val="22"/>
        </w:rPr>
      </w:pPr>
      <w:r w:rsidRPr="00193A7A">
        <w:rPr>
          <w:i w:val="0"/>
          <w:sz w:val="22"/>
          <w:szCs w:val="22"/>
        </w:rPr>
        <w:t>…………………………………. (naziv), …………………….. (polni naslov), matična številka …………………., davčna številka/identifikacijska številka za DDV ……………….., bo izvedel …………….……………….. (navesti vsako vrsto ter količino del, ki jih bo izvedel podizvajalec). Vrednost teh del znaša …………. EUR</w:t>
      </w:r>
      <w:r>
        <w:rPr>
          <w:i w:val="0"/>
          <w:sz w:val="22"/>
          <w:szCs w:val="22"/>
        </w:rPr>
        <w:t xml:space="preserve"> (z ali brez DDV)</w:t>
      </w:r>
      <w:r w:rsidRPr="00193A7A">
        <w:rPr>
          <w:i w:val="0"/>
          <w:sz w:val="22"/>
          <w:szCs w:val="22"/>
        </w:rPr>
        <w:t>. Podizvajalec bo dela izvedel ………….. (navesti kraj izvedbe del) najkasneje do ……/ v roku …….. dni od …………</w:t>
      </w:r>
    </w:p>
    <w:p w14:paraId="67DE4C0A" w14:textId="77777777" w:rsidR="00937AD9" w:rsidRPr="00193A7A" w:rsidRDefault="00937AD9" w:rsidP="00937AD9">
      <w:pPr>
        <w:jc w:val="both"/>
        <w:rPr>
          <w:sz w:val="22"/>
          <w:szCs w:val="22"/>
        </w:rPr>
      </w:pPr>
      <w:r w:rsidRPr="00193A7A">
        <w:rPr>
          <w:sz w:val="22"/>
          <w:szCs w:val="22"/>
        </w:rPr>
        <w:t>(Opomba: Če je podizvajalcev več, se zgornje podatke navede za vsakega podizvajalca posebej in preostalo besedilo tega člena ustrezno spremeni, glede na število podizvajalce</w:t>
      </w:r>
      <w:r>
        <w:rPr>
          <w:sz w:val="22"/>
          <w:szCs w:val="22"/>
        </w:rPr>
        <w:t>v</w:t>
      </w:r>
      <w:r w:rsidRPr="00193A7A">
        <w:rPr>
          <w:sz w:val="22"/>
          <w:szCs w:val="22"/>
        </w:rPr>
        <w:t xml:space="preserve">). </w:t>
      </w:r>
    </w:p>
    <w:p w14:paraId="5617FA0B" w14:textId="77777777" w:rsidR="00937AD9" w:rsidRPr="00193A7A" w:rsidRDefault="00937AD9" w:rsidP="00937AD9">
      <w:pPr>
        <w:jc w:val="both"/>
        <w:rPr>
          <w:i w:val="0"/>
          <w:sz w:val="22"/>
          <w:szCs w:val="22"/>
        </w:rPr>
      </w:pPr>
    </w:p>
    <w:p w14:paraId="70E04CBD" w14:textId="77777777" w:rsidR="00937AD9" w:rsidRPr="00193A7A" w:rsidRDefault="00937AD9" w:rsidP="00937AD9">
      <w:pPr>
        <w:jc w:val="both"/>
        <w:rPr>
          <w:i w:val="0"/>
          <w:sz w:val="22"/>
          <w:szCs w:val="22"/>
        </w:rPr>
      </w:pPr>
      <w:r w:rsidRPr="00193A7A">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67ECD935" w14:textId="77777777" w:rsidR="00937AD9" w:rsidRPr="00193A7A" w:rsidRDefault="00937AD9" w:rsidP="00937AD9">
      <w:pPr>
        <w:jc w:val="both"/>
        <w:rPr>
          <w:i w:val="0"/>
          <w:sz w:val="22"/>
          <w:szCs w:val="22"/>
        </w:rPr>
      </w:pPr>
    </w:p>
    <w:p w14:paraId="0455AB7C" w14:textId="77777777" w:rsidR="00937AD9" w:rsidRPr="00193A7A" w:rsidRDefault="00937AD9" w:rsidP="00937AD9">
      <w:pPr>
        <w:jc w:val="both"/>
        <w:rPr>
          <w:i w:val="0"/>
          <w:sz w:val="22"/>
          <w:szCs w:val="22"/>
        </w:rPr>
      </w:pPr>
      <w:r w:rsidRPr="00193A7A">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65A076BB" w14:textId="77777777" w:rsidR="00937AD9" w:rsidRPr="00193A7A" w:rsidRDefault="00937AD9" w:rsidP="00937AD9">
      <w:pPr>
        <w:jc w:val="both"/>
        <w:rPr>
          <w:i w:val="0"/>
          <w:sz w:val="22"/>
          <w:szCs w:val="22"/>
        </w:rPr>
      </w:pPr>
    </w:p>
    <w:p w14:paraId="57F7D719" w14:textId="77777777" w:rsidR="00937AD9" w:rsidRPr="00193A7A" w:rsidRDefault="00937AD9" w:rsidP="00937AD9">
      <w:pPr>
        <w:jc w:val="both"/>
        <w:rPr>
          <w:i w:val="0"/>
          <w:sz w:val="22"/>
          <w:szCs w:val="22"/>
        </w:rPr>
      </w:pPr>
      <w:r w:rsidRPr="00193A7A">
        <w:rPr>
          <w:i w:val="0"/>
          <w:sz w:val="22"/>
          <w:szCs w:val="22"/>
        </w:rPr>
        <w:t xml:space="preserve">Izvajalec je naročniku predložil zahteve za neposredno plačilo za </w:t>
      </w:r>
      <w:proofErr w:type="spellStart"/>
      <w:r w:rsidRPr="00193A7A">
        <w:rPr>
          <w:i w:val="0"/>
          <w:sz w:val="22"/>
          <w:szCs w:val="22"/>
        </w:rPr>
        <w:t>naslednj</w:t>
      </w:r>
      <w:proofErr w:type="spellEnd"/>
      <w:r w:rsidRPr="00193A7A">
        <w:rPr>
          <w:i w:val="0"/>
          <w:sz w:val="22"/>
          <w:szCs w:val="22"/>
        </w:rPr>
        <w:t xml:space="preserve">-ega/-e </w:t>
      </w:r>
      <w:proofErr w:type="spellStart"/>
      <w:r w:rsidRPr="00193A7A">
        <w:rPr>
          <w:i w:val="0"/>
          <w:sz w:val="22"/>
          <w:szCs w:val="22"/>
        </w:rPr>
        <w:t>podizvajalc</w:t>
      </w:r>
      <w:proofErr w:type="spellEnd"/>
      <w:r w:rsidRPr="00193A7A">
        <w:rPr>
          <w:i w:val="0"/>
          <w:sz w:val="22"/>
          <w:szCs w:val="22"/>
        </w:rPr>
        <w:t>-a/-e:</w:t>
      </w:r>
    </w:p>
    <w:p w14:paraId="5A03BAE3" w14:textId="77777777" w:rsidR="00937AD9" w:rsidRPr="00193A7A" w:rsidRDefault="00937AD9" w:rsidP="00937AD9">
      <w:pPr>
        <w:jc w:val="both"/>
        <w:rPr>
          <w:i w:val="0"/>
          <w:sz w:val="22"/>
          <w:szCs w:val="22"/>
        </w:rPr>
      </w:pPr>
      <w:r w:rsidRPr="00193A7A">
        <w:rPr>
          <w:i w:val="0"/>
          <w:sz w:val="22"/>
          <w:szCs w:val="22"/>
        </w:rPr>
        <w:t>-……………………………,</w:t>
      </w:r>
    </w:p>
    <w:p w14:paraId="5C258A61" w14:textId="77777777" w:rsidR="00937AD9" w:rsidRPr="00193A7A" w:rsidRDefault="00937AD9" w:rsidP="00937AD9">
      <w:pPr>
        <w:jc w:val="both"/>
        <w:rPr>
          <w:i w:val="0"/>
          <w:sz w:val="22"/>
          <w:szCs w:val="22"/>
        </w:rPr>
      </w:pPr>
      <w:r w:rsidRPr="00193A7A">
        <w:rPr>
          <w:i w:val="0"/>
          <w:sz w:val="22"/>
          <w:szCs w:val="22"/>
        </w:rPr>
        <w:t xml:space="preserve">- …………………………… </w:t>
      </w:r>
    </w:p>
    <w:p w14:paraId="273A8501" w14:textId="77777777" w:rsidR="00937AD9" w:rsidRPr="00193A7A" w:rsidRDefault="00937AD9" w:rsidP="00937AD9">
      <w:pPr>
        <w:jc w:val="both"/>
        <w:rPr>
          <w:i w:val="0"/>
          <w:sz w:val="22"/>
          <w:szCs w:val="22"/>
        </w:rPr>
      </w:pPr>
    </w:p>
    <w:p w14:paraId="0B0D4212" w14:textId="77777777" w:rsidR="00937AD9" w:rsidRPr="00193A7A" w:rsidRDefault="00937AD9" w:rsidP="00937AD9">
      <w:pPr>
        <w:jc w:val="both"/>
        <w:rPr>
          <w:i w:val="0"/>
          <w:sz w:val="22"/>
          <w:szCs w:val="22"/>
        </w:rPr>
      </w:pPr>
      <w:r w:rsidRPr="00193A7A">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193A7A">
        <w:rPr>
          <w:i w:val="0"/>
          <w:sz w:val="22"/>
          <w:szCs w:val="22"/>
        </w:rPr>
        <w:t>petih</w:t>
      </w:r>
      <w:r>
        <w:rPr>
          <w:i w:val="0"/>
          <w:sz w:val="22"/>
          <w:szCs w:val="22"/>
        </w:rPr>
        <w:t>)</w:t>
      </w:r>
      <w:r w:rsidRPr="00193A7A">
        <w:rPr>
          <w:i w:val="0"/>
          <w:sz w:val="22"/>
          <w:szCs w:val="22"/>
        </w:rPr>
        <w:t>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16AC63B0" w14:textId="77777777" w:rsidR="00937AD9" w:rsidRPr="00193A7A" w:rsidRDefault="00937AD9" w:rsidP="00937AD9">
      <w:pPr>
        <w:jc w:val="both"/>
        <w:rPr>
          <w:i w:val="0"/>
          <w:sz w:val="22"/>
          <w:szCs w:val="22"/>
        </w:rPr>
      </w:pPr>
    </w:p>
    <w:p w14:paraId="6E7924C9" w14:textId="77777777" w:rsidR="00937AD9" w:rsidRPr="00193A7A" w:rsidRDefault="00937AD9" w:rsidP="00937AD9">
      <w:pPr>
        <w:jc w:val="both"/>
        <w:rPr>
          <w:i w:val="0"/>
          <w:sz w:val="22"/>
          <w:szCs w:val="22"/>
        </w:rPr>
      </w:pPr>
      <w:r w:rsidRPr="00193A7A">
        <w:rPr>
          <w:i w:val="0"/>
          <w:sz w:val="22"/>
          <w:szCs w:val="22"/>
        </w:rPr>
        <w:t xml:space="preserve">Naročnik skladno s četrtim odstavkom 94. člena ZJN-3 nominacijo podizvajalca bodisi odobri ali zavrne. </w:t>
      </w:r>
    </w:p>
    <w:p w14:paraId="388528A8" w14:textId="77777777" w:rsidR="00937AD9" w:rsidRPr="00193A7A" w:rsidRDefault="00937AD9" w:rsidP="00937AD9">
      <w:pPr>
        <w:jc w:val="both"/>
        <w:rPr>
          <w:i w:val="0"/>
          <w:sz w:val="22"/>
          <w:szCs w:val="22"/>
        </w:rPr>
      </w:pPr>
    </w:p>
    <w:p w14:paraId="677595C3" w14:textId="77777777" w:rsidR="00937AD9" w:rsidRPr="00193A7A" w:rsidRDefault="00937AD9" w:rsidP="00937AD9">
      <w:pPr>
        <w:jc w:val="both"/>
        <w:rPr>
          <w:i w:val="0"/>
          <w:sz w:val="22"/>
          <w:szCs w:val="22"/>
        </w:rPr>
      </w:pPr>
      <w:r w:rsidRPr="00193A7A">
        <w:rPr>
          <w:i w:val="0"/>
          <w:sz w:val="22"/>
          <w:szCs w:val="22"/>
        </w:rPr>
        <w:t>Zamenjavo podizvajalcev ali vključitev novega podizvajalca pogodbeni stranki uredita z dodatkom k tej pogodbi.</w:t>
      </w:r>
    </w:p>
    <w:p w14:paraId="24FF46CA" w14:textId="77777777" w:rsidR="00937AD9" w:rsidRPr="00193A7A" w:rsidRDefault="00937AD9" w:rsidP="00937AD9">
      <w:pPr>
        <w:jc w:val="both"/>
        <w:rPr>
          <w:i w:val="0"/>
          <w:sz w:val="22"/>
          <w:szCs w:val="22"/>
        </w:rPr>
      </w:pPr>
    </w:p>
    <w:p w14:paraId="704B6AE7" w14:textId="77777777" w:rsidR="00937AD9" w:rsidRDefault="00937AD9" w:rsidP="00937AD9">
      <w:pPr>
        <w:jc w:val="both"/>
        <w:rPr>
          <w:i w:val="0"/>
          <w:sz w:val="22"/>
          <w:szCs w:val="22"/>
        </w:rPr>
      </w:pPr>
      <w:r w:rsidRPr="00193A7A">
        <w:rPr>
          <w:i w:val="0"/>
          <w:sz w:val="22"/>
          <w:szCs w:val="22"/>
        </w:rPr>
        <w:t xml:space="preserve">V razmerju do naročnika izvajalec v celoti odgovarja za izvedbo del, ki so predmet te pogodbe. </w:t>
      </w:r>
    </w:p>
    <w:p w14:paraId="1851109D" w14:textId="77777777" w:rsidR="00937AD9" w:rsidRPr="00193A7A" w:rsidRDefault="00937AD9" w:rsidP="00937AD9">
      <w:pPr>
        <w:jc w:val="both"/>
        <w:rPr>
          <w:i w:val="0"/>
          <w:sz w:val="22"/>
          <w:szCs w:val="22"/>
        </w:rPr>
      </w:pPr>
    </w:p>
    <w:p w14:paraId="78F711B3" w14:textId="77777777" w:rsidR="00937AD9" w:rsidRPr="00193A7A" w:rsidRDefault="00937AD9" w:rsidP="00937AD9">
      <w:pPr>
        <w:jc w:val="both"/>
        <w:rPr>
          <w:i w:val="0"/>
          <w:sz w:val="22"/>
          <w:szCs w:val="22"/>
        </w:rPr>
      </w:pPr>
      <w:r w:rsidRPr="00193A7A">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396F08D9" w14:textId="77777777" w:rsidR="00937AD9" w:rsidRPr="00193A7A" w:rsidRDefault="00937AD9" w:rsidP="00937AD9">
      <w:pPr>
        <w:ind w:right="141"/>
        <w:jc w:val="both"/>
        <w:rPr>
          <w:i w:val="0"/>
          <w:color w:val="000000" w:themeColor="text1"/>
          <w:sz w:val="22"/>
          <w:szCs w:val="22"/>
        </w:rPr>
      </w:pPr>
    </w:p>
    <w:p w14:paraId="73B33A61" w14:textId="77777777" w:rsidR="00937AD9" w:rsidRPr="00193A7A" w:rsidRDefault="00937AD9" w:rsidP="00937AD9">
      <w:pPr>
        <w:ind w:right="141"/>
        <w:jc w:val="both"/>
        <w:rPr>
          <w:i w:val="0"/>
          <w:color w:val="000000" w:themeColor="text1"/>
          <w:sz w:val="22"/>
          <w:szCs w:val="22"/>
        </w:rPr>
      </w:pPr>
    </w:p>
    <w:p w14:paraId="3DD39B5E"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Način obračuna in plačila pogodbenih del</w:t>
      </w:r>
    </w:p>
    <w:p w14:paraId="79FC3000" w14:textId="77777777" w:rsidR="00937AD9" w:rsidRPr="00193A7A" w:rsidRDefault="00937AD9" w:rsidP="00937AD9">
      <w:pPr>
        <w:ind w:right="141"/>
        <w:jc w:val="both"/>
        <w:rPr>
          <w:b/>
          <w:i w:val="0"/>
          <w:color w:val="000000" w:themeColor="text1"/>
          <w:sz w:val="22"/>
          <w:szCs w:val="22"/>
        </w:rPr>
      </w:pPr>
    </w:p>
    <w:p w14:paraId="5ACA5B72"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5. člen</w:t>
      </w:r>
    </w:p>
    <w:p w14:paraId="2023108A" w14:textId="77777777" w:rsidR="00937AD9" w:rsidRPr="00193A7A" w:rsidRDefault="00937AD9" w:rsidP="00937AD9">
      <w:pPr>
        <w:ind w:right="141"/>
        <w:jc w:val="both"/>
        <w:rPr>
          <w:i w:val="0"/>
          <w:color w:val="000000" w:themeColor="text1"/>
          <w:sz w:val="22"/>
          <w:szCs w:val="22"/>
        </w:rPr>
      </w:pPr>
    </w:p>
    <w:p w14:paraId="7C3E35BA" w14:textId="77777777" w:rsidR="00937AD9" w:rsidRPr="00193A7A" w:rsidRDefault="00937AD9" w:rsidP="00937AD9">
      <w:pPr>
        <w:jc w:val="both"/>
        <w:rPr>
          <w:i w:val="0"/>
          <w:sz w:val="22"/>
          <w:szCs w:val="22"/>
        </w:rPr>
      </w:pPr>
      <w:r w:rsidRPr="00193A7A">
        <w:rPr>
          <w:i w:val="0"/>
          <w:sz w:val="22"/>
          <w:szCs w:val="22"/>
        </w:rPr>
        <w:t>Opravljena dela po tej pogodbi bo izvajalec obračunal po cenah na enoto iz ponudbenega predračuna in s popustom/i iz končne ponudbe ter po dejansko izvršenih količinah, potrjenih v knjigi obračunskih izmer.</w:t>
      </w:r>
    </w:p>
    <w:p w14:paraId="79A0183A" w14:textId="77777777" w:rsidR="00937AD9" w:rsidRPr="00193A7A" w:rsidRDefault="00937AD9" w:rsidP="00937AD9">
      <w:pPr>
        <w:jc w:val="both"/>
        <w:rPr>
          <w:i w:val="0"/>
          <w:strike/>
          <w:sz w:val="22"/>
          <w:szCs w:val="22"/>
        </w:rPr>
      </w:pPr>
    </w:p>
    <w:p w14:paraId="0DCE6C6C" w14:textId="77777777" w:rsidR="00937AD9" w:rsidRPr="004F411D" w:rsidRDefault="00937AD9" w:rsidP="00937AD9">
      <w:pPr>
        <w:jc w:val="both"/>
        <w:rPr>
          <w:rFonts w:eastAsia="Calibri"/>
          <w:i w:val="0"/>
          <w:sz w:val="22"/>
          <w:szCs w:val="22"/>
        </w:rPr>
      </w:pPr>
      <w:r w:rsidRPr="004F411D">
        <w:rPr>
          <w:rFonts w:eastAsia="Calibri"/>
          <w:i w:val="0"/>
          <w:sz w:val="22"/>
          <w:szCs w:val="22"/>
        </w:rPr>
        <w:lastRenderedPageBreak/>
        <w:t>Opravljena dela izvajalec obračuna z izstavitvijo začasnih in končne situacije.</w:t>
      </w:r>
    </w:p>
    <w:p w14:paraId="43222EBF" w14:textId="77777777" w:rsidR="00937AD9" w:rsidRPr="004F411D" w:rsidRDefault="00937AD9" w:rsidP="00937AD9">
      <w:pPr>
        <w:jc w:val="both"/>
        <w:rPr>
          <w:rFonts w:eastAsia="Calibri"/>
          <w:i w:val="0"/>
          <w:sz w:val="22"/>
          <w:szCs w:val="22"/>
        </w:rPr>
      </w:pPr>
    </w:p>
    <w:p w14:paraId="1168221E" w14:textId="77777777" w:rsidR="00937AD9" w:rsidRDefault="00937AD9" w:rsidP="00937AD9">
      <w:pPr>
        <w:jc w:val="both"/>
        <w:rPr>
          <w:rFonts w:eastAsia="Calibri"/>
          <w:i w:val="0"/>
          <w:sz w:val="22"/>
          <w:szCs w:val="22"/>
        </w:rPr>
      </w:pPr>
      <w:r w:rsidRPr="004F411D">
        <w:rPr>
          <w:rFonts w:eastAsia="Calibri"/>
          <w:i w:val="0"/>
          <w:sz w:val="22"/>
          <w:szCs w:val="22"/>
        </w:rPr>
        <w:t xml:space="preserve">Začasne situacije izstavlja izvajalec </w:t>
      </w:r>
      <w:r w:rsidRPr="00655231">
        <w:rPr>
          <w:rFonts w:eastAsia="Calibri"/>
          <w:sz w:val="22"/>
          <w:szCs w:val="22"/>
        </w:rPr>
        <w:t>(v primeru skupne ponudbe: vodilni pogodbenik)</w:t>
      </w:r>
      <w:r w:rsidRPr="004F411D">
        <w:rPr>
          <w:rFonts w:eastAsia="Calibri"/>
          <w:i w:val="0"/>
          <w:sz w:val="22"/>
          <w:szCs w:val="22"/>
        </w:rPr>
        <w:t xml:space="preserve"> za dobo enega meseca, pri čemer je obračunsko obdobje od prvega do zadnjega dne v mesecu.</w:t>
      </w:r>
    </w:p>
    <w:p w14:paraId="62F18C5F" w14:textId="77777777" w:rsidR="00937AD9" w:rsidRDefault="00937AD9" w:rsidP="00937AD9">
      <w:pPr>
        <w:jc w:val="both"/>
        <w:rPr>
          <w:rFonts w:eastAsia="Calibri"/>
          <w:i w:val="0"/>
          <w:sz w:val="22"/>
          <w:szCs w:val="22"/>
        </w:rPr>
      </w:pPr>
    </w:p>
    <w:p w14:paraId="67A3108B" w14:textId="77777777" w:rsidR="00937AD9" w:rsidRPr="004F411D" w:rsidRDefault="00937AD9" w:rsidP="00937AD9">
      <w:pPr>
        <w:jc w:val="both"/>
        <w:rPr>
          <w:rFonts w:eastAsia="Calibri"/>
          <w:i w:val="0"/>
          <w:sz w:val="22"/>
          <w:szCs w:val="22"/>
        </w:rPr>
      </w:pPr>
      <w:r w:rsidRPr="004F411D">
        <w:rPr>
          <w:rFonts w:eastAsia="Calibri"/>
          <w:i w:val="0"/>
          <w:sz w:val="22"/>
          <w:szCs w:val="22"/>
        </w:rPr>
        <w:t xml:space="preserve">Izvajalec </w:t>
      </w:r>
      <w:r w:rsidRPr="00655231">
        <w:rPr>
          <w:rFonts w:eastAsia="Calibri"/>
          <w:sz w:val="22"/>
          <w:szCs w:val="22"/>
        </w:rPr>
        <w:t>(v primeru skupne ponudbe: vodilni pogodbenik)</w:t>
      </w:r>
      <w:r w:rsidRPr="004F411D">
        <w:rPr>
          <w:rFonts w:eastAsia="Calibri"/>
          <w:i w:val="0"/>
          <w:sz w:val="22"/>
          <w:szCs w:val="22"/>
        </w:rPr>
        <w:t xml:space="preserve"> za dela, opravljena v preteklem mesecu, izstavi začasno situacijo najkasneje do 5. (petega) dne v mesecu oziroma najkasneje do 20. (dvajsetega) dne v mesecu, če nastopa s podizvajalci, ki zahtevajo neposredno plačilo. </w:t>
      </w:r>
    </w:p>
    <w:p w14:paraId="75BEA43F" w14:textId="77777777" w:rsidR="00937AD9" w:rsidRDefault="00937AD9" w:rsidP="00937AD9">
      <w:pPr>
        <w:jc w:val="both"/>
        <w:rPr>
          <w:rFonts w:eastAsia="Calibri"/>
          <w:i w:val="0"/>
          <w:sz w:val="22"/>
          <w:szCs w:val="22"/>
        </w:rPr>
      </w:pPr>
    </w:p>
    <w:p w14:paraId="2DAFF97A" w14:textId="77777777" w:rsidR="00937AD9" w:rsidRPr="004F411D" w:rsidRDefault="00937AD9" w:rsidP="00937AD9">
      <w:pPr>
        <w:jc w:val="both"/>
        <w:rPr>
          <w:rFonts w:eastAsia="Calibri"/>
          <w:i w:val="0"/>
          <w:sz w:val="22"/>
          <w:szCs w:val="22"/>
        </w:rPr>
      </w:pPr>
      <w:r w:rsidRPr="004F411D">
        <w:rPr>
          <w:rFonts w:eastAsia="Calibri"/>
          <w:i w:val="0"/>
          <w:sz w:val="22"/>
          <w:szCs w:val="22"/>
        </w:rPr>
        <w:t xml:space="preserve">Končno obračunsko situacijo izvajalec </w:t>
      </w:r>
      <w:r w:rsidRPr="00655231">
        <w:rPr>
          <w:rFonts w:eastAsia="Calibri"/>
          <w:sz w:val="22"/>
          <w:szCs w:val="22"/>
        </w:rPr>
        <w:t>(v primeru skupne ponudbe: vodilni pogodbenik)</w:t>
      </w:r>
      <w:r w:rsidRPr="004F411D">
        <w:rPr>
          <w:rFonts w:eastAsia="Calibri"/>
          <w:i w:val="0"/>
          <w:sz w:val="22"/>
          <w:szCs w:val="22"/>
        </w:rPr>
        <w:t xml:space="preserve">  izstavi po končnem prevzemu del.</w:t>
      </w:r>
    </w:p>
    <w:p w14:paraId="53028912" w14:textId="77777777" w:rsidR="00937AD9" w:rsidRPr="004F411D" w:rsidRDefault="00937AD9" w:rsidP="00937AD9">
      <w:pPr>
        <w:jc w:val="both"/>
        <w:rPr>
          <w:rFonts w:eastAsia="Calibri"/>
          <w:i w:val="0"/>
          <w:sz w:val="22"/>
          <w:szCs w:val="22"/>
        </w:rPr>
      </w:pPr>
    </w:p>
    <w:p w14:paraId="235169E2" w14:textId="77777777" w:rsidR="00937AD9" w:rsidRPr="004F411D" w:rsidRDefault="00937AD9" w:rsidP="00937AD9">
      <w:pPr>
        <w:jc w:val="both"/>
        <w:rPr>
          <w:rFonts w:eastAsia="Calibri"/>
          <w:i w:val="0"/>
          <w:sz w:val="22"/>
          <w:szCs w:val="22"/>
        </w:rPr>
      </w:pPr>
      <w:r w:rsidRPr="004F411D">
        <w:rPr>
          <w:rFonts w:eastAsia="Calibri"/>
          <w:i w:val="0"/>
          <w:sz w:val="22"/>
          <w:szCs w:val="22"/>
        </w:rPr>
        <w:t xml:space="preserve">Če izvajalec nastopa s podizvajalci, ki zahtevajo neposredna plačila, izvajalec </w:t>
      </w:r>
      <w:r w:rsidRPr="00655231">
        <w:rPr>
          <w:rFonts w:eastAsia="Calibri"/>
          <w:sz w:val="22"/>
          <w:szCs w:val="22"/>
        </w:rPr>
        <w:t>(v primeru skupne ponudbe: vodilni pogodbenik)</w:t>
      </w:r>
      <w:r w:rsidRPr="004F411D">
        <w:rPr>
          <w:rFonts w:eastAsia="Calibri"/>
          <w:i w:val="0"/>
          <w:sz w:val="22"/>
          <w:szCs w:val="22"/>
        </w:rPr>
        <w:t xml:space="preserve"> opravljena dela obračuna z izstavitvijo začasnih in končne situacije, v katerih mora posebej prikazati obračun deležev plačil vsem nominiranim podizvajalcem, ki zahtevajo neposredna plačila.</w:t>
      </w:r>
    </w:p>
    <w:p w14:paraId="0557BDA0" w14:textId="77777777" w:rsidR="00937AD9" w:rsidRPr="004F411D" w:rsidRDefault="00937AD9" w:rsidP="00937AD9">
      <w:pPr>
        <w:jc w:val="both"/>
        <w:rPr>
          <w:rFonts w:eastAsia="Calibri"/>
          <w:i w:val="0"/>
          <w:sz w:val="22"/>
          <w:szCs w:val="22"/>
        </w:rPr>
      </w:pPr>
    </w:p>
    <w:p w14:paraId="12125149" w14:textId="77777777" w:rsidR="00937AD9" w:rsidRPr="002118D0" w:rsidRDefault="00937AD9" w:rsidP="00937AD9">
      <w:pPr>
        <w:jc w:val="both"/>
        <w:rPr>
          <w:i w:val="0"/>
          <w:sz w:val="22"/>
          <w:szCs w:val="22"/>
        </w:rPr>
      </w:pPr>
      <w:r w:rsidRPr="002118D0">
        <w:rPr>
          <w:i w:val="0"/>
          <w:sz w:val="22"/>
          <w:szCs w:val="22"/>
        </w:rPr>
        <w:t xml:space="preserve">Izvajalec je dolžan situacije </w:t>
      </w:r>
      <w:r w:rsidRPr="00655231">
        <w:rPr>
          <w:rFonts w:eastAsia="Calibri"/>
          <w:sz w:val="22"/>
          <w:szCs w:val="22"/>
        </w:rPr>
        <w:t>(v primeru skupne ponudbe: vodilni pogodbenik)</w:t>
      </w:r>
      <w:r w:rsidRPr="00C7103F">
        <w:rPr>
          <w:rFonts w:eastAsia="Calibri"/>
          <w:sz w:val="22"/>
          <w:szCs w:val="22"/>
        </w:rPr>
        <w:t xml:space="preserve">  </w:t>
      </w:r>
      <w:r w:rsidRPr="002118D0">
        <w:rPr>
          <w:i w:val="0"/>
          <w:sz w:val="22"/>
          <w:szCs w:val="22"/>
        </w:rPr>
        <w:t>posredovati naročniku izključno v elektronski obliki (e-račun)</w:t>
      </w:r>
      <w:r>
        <w:rPr>
          <w:i w:val="0"/>
          <w:sz w:val="22"/>
          <w:szCs w:val="22"/>
        </w:rPr>
        <w:t>, skladno z veljavnimi predpisi</w:t>
      </w:r>
      <w:r w:rsidRPr="002118D0">
        <w:rPr>
          <w:i w:val="0"/>
          <w:sz w:val="22"/>
          <w:szCs w:val="22"/>
        </w:rPr>
        <w:t>.</w:t>
      </w:r>
    </w:p>
    <w:p w14:paraId="63C50CCC" w14:textId="77777777" w:rsidR="00937AD9" w:rsidRPr="002118D0" w:rsidRDefault="00937AD9" w:rsidP="00937AD9">
      <w:pPr>
        <w:jc w:val="both"/>
        <w:rPr>
          <w:i w:val="0"/>
          <w:sz w:val="22"/>
          <w:szCs w:val="22"/>
        </w:rPr>
      </w:pPr>
    </w:p>
    <w:p w14:paraId="1988DF8E" w14:textId="77777777" w:rsidR="00937AD9" w:rsidRPr="002118D0" w:rsidRDefault="00937AD9" w:rsidP="00937AD9">
      <w:pPr>
        <w:ind w:right="1"/>
        <w:jc w:val="both"/>
        <w:rPr>
          <w:i w:val="0"/>
          <w:sz w:val="22"/>
          <w:szCs w:val="22"/>
        </w:rPr>
      </w:pPr>
      <w:r w:rsidRPr="002118D0">
        <w:rPr>
          <w:i w:val="0"/>
          <w:sz w:val="22"/>
          <w:szCs w:val="22"/>
        </w:rPr>
        <w:t xml:space="preserve">Izvajalec </w:t>
      </w:r>
      <w:r w:rsidRPr="00655231">
        <w:rPr>
          <w:rFonts w:eastAsia="Calibri"/>
          <w:sz w:val="22"/>
          <w:szCs w:val="22"/>
        </w:rPr>
        <w:t>(v primeru skupne ponudbe: vodilni pogodbenik)</w:t>
      </w:r>
      <w:r w:rsidRPr="00DD3095">
        <w:rPr>
          <w:rFonts w:eastAsia="Calibri"/>
          <w:i w:val="0"/>
          <w:sz w:val="22"/>
          <w:szCs w:val="22"/>
        </w:rPr>
        <w:t xml:space="preserve">  </w:t>
      </w:r>
      <w:r w:rsidRPr="00DD3095">
        <w:rPr>
          <w:i w:val="0"/>
          <w:sz w:val="22"/>
          <w:szCs w:val="22"/>
        </w:rPr>
        <w:t>izstavi</w:t>
      </w:r>
      <w:r w:rsidRPr="002118D0">
        <w:rPr>
          <w:i w:val="0"/>
          <w:sz w:val="22"/>
          <w:szCs w:val="22"/>
        </w:rPr>
        <w:t xml:space="preserve"> situacije naročniku na naslov: Mestna občina Ljubljana, Mestni trg 1, 1000 Ljubljana, za </w:t>
      </w:r>
      <w:r w:rsidRPr="002118D0">
        <w:rPr>
          <w:i w:val="0"/>
          <w:color w:val="000000" w:themeColor="text1"/>
          <w:sz w:val="22"/>
          <w:szCs w:val="22"/>
        </w:rPr>
        <w:t>Službo za razvojne projekte in investicije</w:t>
      </w:r>
      <w:r w:rsidRPr="002118D0">
        <w:rPr>
          <w:i w:val="0"/>
          <w:sz w:val="22"/>
          <w:szCs w:val="22"/>
        </w:rPr>
        <w:t xml:space="preserve">. Na situaciji (e-računu) mora biti obvezno navedena številka pogodbe </w:t>
      </w:r>
      <w:r>
        <w:rPr>
          <w:b/>
          <w:i w:val="0"/>
          <w:sz w:val="22"/>
          <w:szCs w:val="22"/>
        </w:rPr>
        <w:t xml:space="preserve">C7560-20-220001, </w:t>
      </w:r>
      <w:r w:rsidRPr="002118D0">
        <w:rPr>
          <w:i w:val="0"/>
          <w:sz w:val="22"/>
          <w:szCs w:val="22"/>
        </w:rPr>
        <w:t xml:space="preserve">sicer bo naročnik situacijo </w:t>
      </w:r>
      <w:r>
        <w:rPr>
          <w:i w:val="0"/>
          <w:sz w:val="22"/>
          <w:szCs w:val="22"/>
        </w:rPr>
        <w:t xml:space="preserve">(e-račun) </w:t>
      </w:r>
      <w:r w:rsidRPr="002118D0">
        <w:rPr>
          <w:i w:val="0"/>
          <w:sz w:val="22"/>
          <w:szCs w:val="22"/>
        </w:rPr>
        <w:t>zavrnil kot nepopoln. Številka pogodbe je hkrati številka referenčnega dokumenta na e-računu.</w:t>
      </w:r>
    </w:p>
    <w:p w14:paraId="32F4FE36" w14:textId="77777777" w:rsidR="00937AD9" w:rsidRPr="002118D0" w:rsidRDefault="00937AD9" w:rsidP="00937AD9">
      <w:pPr>
        <w:jc w:val="both"/>
        <w:rPr>
          <w:i w:val="0"/>
          <w:sz w:val="22"/>
          <w:szCs w:val="22"/>
        </w:rPr>
      </w:pPr>
    </w:p>
    <w:p w14:paraId="7BC93D39" w14:textId="77777777" w:rsidR="00937AD9" w:rsidRPr="002118D0" w:rsidRDefault="00937AD9" w:rsidP="00937AD9">
      <w:pPr>
        <w:jc w:val="both"/>
        <w:rPr>
          <w:i w:val="0"/>
          <w:sz w:val="22"/>
          <w:szCs w:val="22"/>
        </w:rPr>
      </w:pPr>
      <w:r w:rsidRPr="002118D0">
        <w:rPr>
          <w:i w:val="0"/>
          <w:sz w:val="22"/>
          <w:szCs w:val="22"/>
        </w:rPr>
        <w:t xml:space="preserve">Izvajalec </w:t>
      </w:r>
      <w:r w:rsidRPr="00DD3095">
        <w:rPr>
          <w:rFonts w:eastAsia="Calibri"/>
          <w:sz w:val="22"/>
          <w:szCs w:val="22"/>
        </w:rPr>
        <w:t>(v primeru skupne ponudbe: vodilni pogodbenik)</w:t>
      </w:r>
      <w:r w:rsidRPr="00DD3095">
        <w:rPr>
          <w:rFonts w:eastAsia="Calibri"/>
          <w:i w:val="0"/>
          <w:sz w:val="22"/>
          <w:szCs w:val="22"/>
        </w:rPr>
        <w:t xml:space="preserve">  </w:t>
      </w:r>
      <w:r w:rsidRPr="00DD3095">
        <w:rPr>
          <w:i w:val="0"/>
          <w:sz w:val="22"/>
          <w:szCs w:val="22"/>
        </w:rPr>
        <w:t>mora</w:t>
      </w:r>
      <w:r w:rsidRPr="002118D0">
        <w:rPr>
          <w:i w:val="0"/>
          <w:sz w:val="22"/>
          <w:szCs w:val="22"/>
        </w:rPr>
        <w:t xml:space="preserve">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723EAB37" w14:textId="77777777" w:rsidR="00937AD9" w:rsidRPr="002118D0" w:rsidRDefault="00937AD9" w:rsidP="00937AD9">
      <w:pPr>
        <w:jc w:val="both"/>
        <w:rPr>
          <w:i w:val="0"/>
          <w:sz w:val="22"/>
          <w:szCs w:val="22"/>
        </w:rPr>
      </w:pPr>
    </w:p>
    <w:p w14:paraId="693B5264" w14:textId="77777777" w:rsidR="00937AD9" w:rsidRPr="002118D0" w:rsidRDefault="00937AD9" w:rsidP="00937AD9">
      <w:pPr>
        <w:jc w:val="both"/>
        <w:rPr>
          <w:i w:val="0"/>
          <w:sz w:val="22"/>
          <w:szCs w:val="22"/>
        </w:rPr>
      </w:pPr>
      <w:r w:rsidRPr="002118D0">
        <w:rPr>
          <w:i w:val="0"/>
          <w:sz w:val="22"/>
          <w:szCs w:val="22"/>
        </w:rPr>
        <w:t xml:space="preserve">Če </w:t>
      </w:r>
      <w:r w:rsidRPr="00DD3095">
        <w:rPr>
          <w:i w:val="0"/>
          <w:sz w:val="22"/>
          <w:szCs w:val="22"/>
        </w:rPr>
        <w:t xml:space="preserve">izvajalec </w:t>
      </w:r>
      <w:r w:rsidRPr="00DD3095">
        <w:rPr>
          <w:rFonts w:eastAsia="Calibri"/>
          <w:sz w:val="22"/>
          <w:szCs w:val="22"/>
        </w:rPr>
        <w:t>(v primeru skupne ponudbe: vodilni pogodbenik</w:t>
      </w:r>
      <w:r w:rsidRPr="00DD3095">
        <w:rPr>
          <w:rFonts w:eastAsia="Calibri"/>
          <w:i w:val="0"/>
          <w:sz w:val="22"/>
          <w:szCs w:val="22"/>
        </w:rPr>
        <w:t xml:space="preserve">)  </w:t>
      </w:r>
      <w:r w:rsidRPr="00DD3095">
        <w:rPr>
          <w:i w:val="0"/>
          <w:sz w:val="22"/>
          <w:szCs w:val="22"/>
        </w:rPr>
        <w:t>ne predloži potrjene</w:t>
      </w:r>
      <w:r w:rsidRPr="002118D0">
        <w:rPr>
          <w:i w:val="0"/>
          <w:sz w:val="22"/>
          <w:szCs w:val="22"/>
        </w:rPr>
        <w:t xml:space="preserve"> situacije/računa za podizvajalca, ki je zahteval neposredno plačilo s strani naročnika, naročnik do predložitve vseh dokumentov zadrži plačilo celotnega zneska situacije/računa in zaradi tega ne pride v zamudo pri plačilu. </w:t>
      </w:r>
    </w:p>
    <w:p w14:paraId="23D4B872" w14:textId="77777777" w:rsidR="00937AD9" w:rsidRPr="002118D0" w:rsidRDefault="00937AD9" w:rsidP="00937AD9">
      <w:pPr>
        <w:jc w:val="both"/>
        <w:rPr>
          <w:i w:val="0"/>
          <w:sz w:val="22"/>
          <w:szCs w:val="22"/>
          <w:highlight w:val="yellow"/>
        </w:rPr>
      </w:pPr>
    </w:p>
    <w:p w14:paraId="32B4B964" w14:textId="77777777" w:rsidR="00937AD9" w:rsidRPr="002118D0" w:rsidRDefault="00937AD9" w:rsidP="00937AD9">
      <w:pPr>
        <w:numPr>
          <w:ilvl w:val="12"/>
          <w:numId w:val="0"/>
        </w:numPr>
        <w:jc w:val="both"/>
        <w:rPr>
          <w:i w:val="0"/>
          <w:sz w:val="22"/>
          <w:szCs w:val="22"/>
        </w:rPr>
      </w:pPr>
      <w:r w:rsidRPr="002118D0">
        <w:rPr>
          <w:i w:val="0"/>
          <w:sz w:val="22"/>
          <w:szCs w:val="22"/>
        </w:rPr>
        <w:t xml:space="preserve">Nadzornik in naročnik </w:t>
      </w:r>
      <w:r>
        <w:rPr>
          <w:i w:val="0"/>
          <w:sz w:val="22"/>
          <w:szCs w:val="22"/>
        </w:rPr>
        <w:t xml:space="preserve">sta dolžna situacijo </w:t>
      </w:r>
      <w:r w:rsidRPr="002118D0">
        <w:rPr>
          <w:i w:val="0"/>
          <w:sz w:val="22"/>
          <w:szCs w:val="22"/>
        </w:rPr>
        <w:t>pregleda</w:t>
      </w:r>
      <w:r>
        <w:rPr>
          <w:i w:val="0"/>
          <w:sz w:val="22"/>
          <w:szCs w:val="22"/>
        </w:rPr>
        <w:t>ti</w:t>
      </w:r>
      <w:r w:rsidRPr="002118D0">
        <w:rPr>
          <w:i w:val="0"/>
          <w:sz w:val="22"/>
          <w:szCs w:val="22"/>
        </w:rPr>
        <w:t xml:space="preserve"> v 15 (petnajstih) dneh od prejema</w:t>
      </w:r>
      <w:r w:rsidRPr="00CC6EC6">
        <w:rPr>
          <w:i w:val="0"/>
          <w:sz w:val="22"/>
          <w:szCs w:val="22"/>
        </w:rPr>
        <w:t xml:space="preserve"> </w:t>
      </w:r>
      <w:r w:rsidRPr="002118D0">
        <w:rPr>
          <w:i w:val="0"/>
          <w:sz w:val="22"/>
          <w:szCs w:val="22"/>
        </w:rPr>
        <w:t xml:space="preserve">in </w:t>
      </w:r>
      <w:r>
        <w:rPr>
          <w:i w:val="0"/>
          <w:sz w:val="22"/>
          <w:szCs w:val="22"/>
        </w:rPr>
        <w:t xml:space="preserve">jo v tem roku </w:t>
      </w:r>
      <w:r w:rsidRPr="002118D0">
        <w:rPr>
          <w:i w:val="0"/>
          <w:sz w:val="22"/>
          <w:szCs w:val="22"/>
        </w:rPr>
        <w:t>potrdit</w:t>
      </w:r>
      <w:r>
        <w:rPr>
          <w:i w:val="0"/>
          <w:sz w:val="22"/>
          <w:szCs w:val="22"/>
        </w:rPr>
        <w:t>i</w:t>
      </w:r>
      <w:r w:rsidRPr="002118D0">
        <w:rPr>
          <w:i w:val="0"/>
          <w:sz w:val="22"/>
          <w:szCs w:val="22"/>
        </w:rPr>
        <w:t xml:space="preserve"> ali pa jo v tem roku zavrn</w:t>
      </w:r>
      <w:r>
        <w:rPr>
          <w:i w:val="0"/>
          <w:sz w:val="22"/>
          <w:szCs w:val="22"/>
        </w:rPr>
        <w:t>iti</w:t>
      </w:r>
      <w:r w:rsidRPr="002118D0">
        <w:rPr>
          <w:i w:val="0"/>
          <w:sz w:val="22"/>
          <w:szCs w:val="22"/>
        </w:rPr>
        <w:t xml:space="preserve">. </w:t>
      </w:r>
    </w:p>
    <w:p w14:paraId="5A391236" w14:textId="77777777" w:rsidR="00937AD9" w:rsidRPr="002118D0" w:rsidRDefault="00937AD9" w:rsidP="00937AD9">
      <w:pPr>
        <w:numPr>
          <w:ilvl w:val="12"/>
          <w:numId w:val="0"/>
        </w:numPr>
        <w:jc w:val="both"/>
        <w:rPr>
          <w:i w:val="0"/>
          <w:sz w:val="22"/>
          <w:szCs w:val="22"/>
        </w:rPr>
      </w:pPr>
    </w:p>
    <w:p w14:paraId="5A7C7623" w14:textId="77777777" w:rsidR="00937AD9" w:rsidRPr="002118D0" w:rsidRDefault="00937AD9" w:rsidP="00937AD9">
      <w:pPr>
        <w:numPr>
          <w:ilvl w:val="12"/>
          <w:numId w:val="0"/>
        </w:numPr>
        <w:jc w:val="both"/>
        <w:rPr>
          <w:i w:val="0"/>
          <w:sz w:val="22"/>
          <w:szCs w:val="22"/>
        </w:rPr>
      </w:pPr>
      <w:r w:rsidRPr="002118D0">
        <w:rPr>
          <w:i w:val="0"/>
          <w:sz w:val="22"/>
          <w:szCs w:val="22"/>
        </w:rPr>
        <w:t xml:space="preserve">Rok plačila je 30. (trideseti) dan po prejemu </w:t>
      </w:r>
      <w:r>
        <w:rPr>
          <w:i w:val="0"/>
          <w:sz w:val="22"/>
          <w:szCs w:val="22"/>
        </w:rPr>
        <w:t>pravilno izstavljenega e-računa</w:t>
      </w:r>
      <w:r w:rsidRPr="002118D0">
        <w:rPr>
          <w:i w:val="0"/>
          <w:sz w:val="22"/>
          <w:szCs w:val="22"/>
        </w:rPr>
        <w:t>. Če zadnji dan plačilnega roka sovpada z dnem, ko je po zakonu dela prost dan, se za zadnji dan roka šteje naslednji delavnik.</w:t>
      </w:r>
    </w:p>
    <w:p w14:paraId="73CCF25B" w14:textId="77777777" w:rsidR="00937AD9" w:rsidRPr="002118D0" w:rsidRDefault="00937AD9" w:rsidP="00937AD9">
      <w:pPr>
        <w:jc w:val="both"/>
        <w:rPr>
          <w:i w:val="0"/>
          <w:sz w:val="22"/>
          <w:szCs w:val="22"/>
        </w:rPr>
      </w:pPr>
    </w:p>
    <w:p w14:paraId="187A7E81" w14:textId="77777777" w:rsidR="00937AD9" w:rsidRPr="002118D0" w:rsidRDefault="00937AD9" w:rsidP="00937AD9">
      <w:pPr>
        <w:jc w:val="both"/>
        <w:rPr>
          <w:i w:val="0"/>
          <w:sz w:val="22"/>
          <w:szCs w:val="22"/>
        </w:rPr>
      </w:pPr>
      <w:r w:rsidRPr="002118D0">
        <w:rPr>
          <w:i w:val="0"/>
          <w:sz w:val="22"/>
          <w:szCs w:val="22"/>
        </w:rPr>
        <w:t xml:space="preserve">Naročnik bo potrjene situacije </w:t>
      </w:r>
      <w:r w:rsidRPr="00DD3095">
        <w:rPr>
          <w:i w:val="0"/>
          <w:sz w:val="22"/>
          <w:szCs w:val="22"/>
        </w:rPr>
        <w:t xml:space="preserve">izvajalca </w:t>
      </w:r>
      <w:r w:rsidRPr="00DD3095">
        <w:rPr>
          <w:rFonts w:eastAsia="Calibri"/>
          <w:sz w:val="22"/>
          <w:szCs w:val="22"/>
        </w:rPr>
        <w:t xml:space="preserve">(v primeru skupne ponudbe: vodilnega pogodbenika) </w:t>
      </w:r>
      <w:r w:rsidRPr="00DD3095">
        <w:rPr>
          <w:i w:val="0"/>
          <w:sz w:val="22"/>
          <w:szCs w:val="22"/>
        </w:rPr>
        <w:t>plačeval</w:t>
      </w:r>
      <w:r w:rsidRPr="002118D0">
        <w:rPr>
          <w:i w:val="0"/>
          <w:sz w:val="22"/>
          <w:szCs w:val="22"/>
        </w:rPr>
        <w:t xml:space="preserve"> na njegov transakcijski račun številka: ……………, odprt pri ………………………..</w:t>
      </w:r>
    </w:p>
    <w:p w14:paraId="2E53CEA4" w14:textId="77777777" w:rsidR="00937AD9" w:rsidRPr="002118D0" w:rsidRDefault="00937AD9" w:rsidP="00937AD9">
      <w:pPr>
        <w:jc w:val="both"/>
        <w:rPr>
          <w:i w:val="0"/>
          <w:sz w:val="22"/>
          <w:szCs w:val="22"/>
        </w:rPr>
      </w:pPr>
    </w:p>
    <w:p w14:paraId="602B30C2" w14:textId="77777777" w:rsidR="00937AD9" w:rsidRPr="002118D0" w:rsidRDefault="00937AD9" w:rsidP="00937AD9">
      <w:pPr>
        <w:jc w:val="both"/>
        <w:rPr>
          <w:i w:val="0"/>
          <w:sz w:val="22"/>
          <w:szCs w:val="22"/>
        </w:rPr>
      </w:pPr>
      <w:r w:rsidRPr="002118D0">
        <w:rPr>
          <w:i w:val="0"/>
          <w:sz w:val="22"/>
          <w:szCs w:val="22"/>
        </w:rPr>
        <w:t>Naročnik bo potrjene situacije podizvajalca/</w:t>
      </w:r>
      <w:proofErr w:type="spellStart"/>
      <w:r w:rsidRPr="002118D0">
        <w:rPr>
          <w:i w:val="0"/>
          <w:sz w:val="22"/>
          <w:szCs w:val="22"/>
        </w:rPr>
        <w:t>ev</w:t>
      </w:r>
      <w:proofErr w:type="spellEnd"/>
      <w:r w:rsidRPr="002118D0">
        <w:rPr>
          <w:i w:val="0"/>
          <w:sz w:val="22"/>
          <w:szCs w:val="22"/>
        </w:rPr>
        <w:t>, ki zahteva/jo neposredno plačilo s strani naročnika, poravnal neposredno podizvajalcu/-</w:t>
      </w:r>
      <w:proofErr w:type="spellStart"/>
      <w:r w:rsidRPr="002118D0">
        <w:rPr>
          <w:i w:val="0"/>
          <w:sz w:val="22"/>
          <w:szCs w:val="22"/>
        </w:rPr>
        <w:t>em</w:t>
      </w:r>
      <w:proofErr w:type="spellEnd"/>
      <w:r w:rsidRPr="002118D0">
        <w:rPr>
          <w:i w:val="0"/>
          <w:sz w:val="22"/>
          <w:szCs w:val="22"/>
        </w:rPr>
        <w:t xml:space="preserve"> na način in v roku kot je dogovorjeno za plačilo izvajalcu na njegov/njihov transakcijski račun:</w:t>
      </w:r>
    </w:p>
    <w:p w14:paraId="73FA71BE" w14:textId="77777777" w:rsidR="00937AD9" w:rsidRPr="002118D0" w:rsidRDefault="00937AD9" w:rsidP="00937AD9">
      <w:pPr>
        <w:jc w:val="both"/>
        <w:rPr>
          <w:i w:val="0"/>
          <w:sz w:val="22"/>
          <w:szCs w:val="22"/>
        </w:rPr>
      </w:pPr>
      <w:r w:rsidRPr="002118D0">
        <w:rPr>
          <w:i w:val="0"/>
          <w:sz w:val="22"/>
          <w:szCs w:val="22"/>
        </w:rPr>
        <w:t>- podizvajalcu …………… na transakcijski račun številka:  …………………., odprt pri …………….,</w:t>
      </w:r>
    </w:p>
    <w:p w14:paraId="69EA7C1C" w14:textId="77777777" w:rsidR="00937AD9" w:rsidRPr="002118D0" w:rsidRDefault="00937AD9" w:rsidP="00937AD9">
      <w:pPr>
        <w:jc w:val="both"/>
        <w:rPr>
          <w:i w:val="0"/>
          <w:sz w:val="22"/>
          <w:szCs w:val="22"/>
        </w:rPr>
      </w:pPr>
      <w:r w:rsidRPr="002118D0">
        <w:rPr>
          <w:i w:val="0"/>
          <w:sz w:val="22"/>
          <w:szCs w:val="22"/>
        </w:rPr>
        <w:t>- podizvajalcu …………… na transakcijski račun številka: …………………., odprt pri ……………...</w:t>
      </w:r>
    </w:p>
    <w:p w14:paraId="63A82233" w14:textId="77777777" w:rsidR="00937AD9" w:rsidRDefault="00937AD9" w:rsidP="00937AD9">
      <w:pPr>
        <w:ind w:right="142"/>
        <w:jc w:val="both"/>
        <w:rPr>
          <w:rFonts w:eastAsia="Calibri"/>
          <w:sz w:val="22"/>
          <w:szCs w:val="22"/>
        </w:rPr>
      </w:pPr>
      <w:r w:rsidRPr="00BD3AC6">
        <w:rPr>
          <w:rFonts w:eastAsia="Calibri"/>
          <w:sz w:val="22"/>
          <w:szCs w:val="22"/>
        </w:rPr>
        <w:t xml:space="preserve">(Opomba: </w:t>
      </w:r>
      <w:r>
        <w:rPr>
          <w:rFonts w:eastAsia="Calibri"/>
          <w:sz w:val="22"/>
          <w:szCs w:val="22"/>
        </w:rPr>
        <w:t>V</w:t>
      </w:r>
      <w:r w:rsidRPr="00BD3AC6">
        <w:rPr>
          <w:rFonts w:eastAsia="Calibri"/>
          <w:sz w:val="22"/>
          <w:szCs w:val="22"/>
        </w:rPr>
        <w:t xml:space="preserve"> primeru, da izvajalec ob sklenitvi te pogodbe ne nastopa s podizvajalci, ki zahtevajo neposredno plačilo, se </w:t>
      </w:r>
      <w:r w:rsidRPr="00655ACA">
        <w:rPr>
          <w:rFonts w:eastAsia="Calibri"/>
          <w:sz w:val="22"/>
          <w:szCs w:val="22"/>
          <w:u w:val="single"/>
        </w:rPr>
        <w:t>samo alineje</w:t>
      </w:r>
      <w:r w:rsidRPr="00BD3AC6">
        <w:rPr>
          <w:rFonts w:eastAsia="Calibri"/>
          <w:sz w:val="22"/>
          <w:szCs w:val="22"/>
        </w:rPr>
        <w:t xml:space="preserve"> </w:t>
      </w:r>
      <w:r>
        <w:rPr>
          <w:rFonts w:eastAsia="Calibri"/>
          <w:sz w:val="22"/>
          <w:szCs w:val="22"/>
        </w:rPr>
        <w:t xml:space="preserve">s podatki o TRR podizvajalcev </w:t>
      </w:r>
      <w:r w:rsidRPr="00BD3AC6">
        <w:rPr>
          <w:rFonts w:eastAsia="Calibri"/>
          <w:sz w:val="22"/>
          <w:szCs w:val="22"/>
        </w:rPr>
        <w:t>briše</w:t>
      </w:r>
      <w:r>
        <w:rPr>
          <w:rFonts w:eastAsia="Calibri"/>
          <w:sz w:val="22"/>
          <w:szCs w:val="22"/>
        </w:rPr>
        <w:t>jo</w:t>
      </w:r>
      <w:r w:rsidRPr="00BD3AC6">
        <w:rPr>
          <w:rFonts w:eastAsia="Calibri"/>
          <w:sz w:val="22"/>
          <w:szCs w:val="22"/>
        </w:rPr>
        <w:t xml:space="preserve">). </w:t>
      </w:r>
    </w:p>
    <w:p w14:paraId="4434EB2C" w14:textId="77777777" w:rsidR="00937AD9" w:rsidRPr="002118D0" w:rsidRDefault="00937AD9" w:rsidP="00937AD9">
      <w:pPr>
        <w:jc w:val="both"/>
        <w:rPr>
          <w:i w:val="0"/>
          <w:sz w:val="22"/>
          <w:szCs w:val="22"/>
        </w:rPr>
      </w:pPr>
    </w:p>
    <w:p w14:paraId="3D2EDF5C" w14:textId="77777777" w:rsidR="00937AD9" w:rsidRPr="002118D0" w:rsidRDefault="00937AD9" w:rsidP="00937AD9">
      <w:pPr>
        <w:jc w:val="both"/>
        <w:rPr>
          <w:i w:val="0"/>
          <w:sz w:val="22"/>
          <w:szCs w:val="22"/>
        </w:rPr>
      </w:pPr>
      <w:r w:rsidRPr="002118D0">
        <w:rPr>
          <w:i w:val="0"/>
          <w:sz w:val="22"/>
          <w:szCs w:val="22"/>
        </w:rPr>
        <w:t xml:space="preserve">Izvajalec </w:t>
      </w:r>
      <w:r w:rsidRPr="00C7103F">
        <w:rPr>
          <w:rFonts w:eastAsia="Calibri"/>
          <w:sz w:val="22"/>
          <w:szCs w:val="22"/>
        </w:rPr>
        <w:t xml:space="preserve">(v primeru skupne ponudbe: vodilni </w:t>
      </w:r>
      <w:r>
        <w:rPr>
          <w:rFonts w:eastAsia="Calibri"/>
          <w:sz w:val="22"/>
          <w:szCs w:val="22"/>
        </w:rPr>
        <w:t>pogodbenik</w:t>
      </w:r>
      <w:r w:rsidRPr="00C7103F">
        <w:rPr>
          <w:rFonts w:eastAsia="Calibri"/>
          <w:sz w:val="22"/>
          <w:szCs w:val="22"/>
        </w:rPr>
        <w:t xml:space="preserve">)  </w:t>
      </w:r>
      <w:r w:rsidRPr="002118D0">
        <w:rPr>
          <w:i w:val="0"/>
          <w:sz w:val="22"/>
          <w:szCs w:val="22"/>
        </w:rPr>
        <w:t>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4A3BA73C" w14:textId="77777777" w:rsidR="00937AD9" w:rsidRDefault="00937AD9" w:rsidP="00937AD9">
      <w:pPr>
        <w:jc w:val="both"/>
        <w:rPr>
          <w:i w:val="0"/>
          <w:sz w:val="22"/>
          <w:szCs w:val="22"/>
        </w:rPr>
      </w:pPr>
    </w:p>
    <w:p w14:paraId="6D8B8854" w14:textId="77777777" w:rsidR="00937AD9" w:rsidRPr="00193A7A" w:rsidRDefault="00937AD9" w:rsidP="00937AD9">
      <w:pPr>
        <w:jc w:val="both"/>
        <w:rPr>
          <w:i w:val="0"/>
          <w:sz w:val="22"/>
          <w:szCs w:val="22"/>
        </w:rPr>
      </w:pPr>
    </w:p>
    <w:p w14:paraId="1CF9EF0F" w14:textId="77777777" w:rsidR="00937AD9" w:rsidRPr="00193A7A" w:rsidRDefault="00937AD9" w:rsidP="00937AD9">
      <w:pPr>
        <w:ind w:right="141"/>
        <w:jc w:val="both"/>
        <w:rPr>
          <w:b/>
          <w:i w:val="0"/>
          <w:color w:val="000000" w:themeColor="text1"/>
          <w:sz w:val="22"/>
          <w:szCs w:val="22"/>
        </w:rPr>
      </w:pPr>
    </w:p>
    <w:p w14:paraId="3B54E5B2" w14:textId="77777777" w:rsidR="00937AD9" w:rsidRPr="00EE009B" w:rsidRDefault="00937AD9" w:rsidP="00937AD9">
      <w:pPr>
        <w:ind w:right="141"/>
        <w:jc w:val="both"/>
        <w:rPr>
          <w:b/>
          <w:i w:val="0"/>
          <w:color w:val="000000" w:themeColor="text1"/>
          <w:sz w:val="22"/>
          <w:szCs w:val="22"/>
        </w:rPr>
      </w:pPr>
      <w:r w:rsidRPr="00EE009B">
        <w:rPr>
          <w:b/>
          <w:i w:val="0"/>
          <w:color w:val="000000" w:themeColor="text1"/>
          <w:sz w:val="22"/>
          <w:szCs w:val="22"/>
        </w:rPr>
        <w:t>Rok za izvedbo pogodbenih del</w:t>
      </w:r>
    </w:p>
    <w:p w14:paraId="42FCAFEF" w14:textId="77777777" w:rsidR="00937AD9" w:rsidRPr="00EE009B" w:rsidRDefault="00937AD9" w:rsidP="00937AD9">
      <w:pPr>
        <w:ind w:right="141"/>
        <w:jc w:val="both"/>
        <w:rPr>
          <w:b/>
          <w:i w:val="0"/>
          <w:color w:val="000000" w:themeColor="text1"/>
          <w:sz w:val="22"/>
          <w:szCs w:val="22"/>
        </w:rPr>
      </w:pPr>
    </w:p>
    <w:p w14:paraId="72F64E98" w14:textId="77777777" w:rsidR="00937AD9" w:rsidRPr="00EE009B" w:rsidRDefault="00937AD9" w:rsidP="00937AD9">
      <w:pPr>
        <w:ind w:right="141"/>
        <w:jc w:val="center"/>
        <w:rPr>
          <w:i w:val="0"/>
          <w:color w:val="000000" w:themeColor="text1"/>
          <w:sz w:val="22"/>
          <w:szCs w:val="22"/>
        </w:rPr>
      </w:pPr>
      <w:r w:rsidRPr="00EE009B">
        <w:rPr>
          <w:i w:val="0"/>
          <w:color w:val="000000" w:themeColor="text1"/>
          <w:sz w:val="22"/>
          <w:szCs w:val="22"/>
        </w:rPr>
        <w:t>6. člen</w:t>
      </w:r>
    </w:p>
    <w:p w14:paraId="6E321733" w14:textId="77777777" w:rsidR="00937AD9" w:rsidRPr="00EE009B" w:rsidRDefault="00937AD9" w:rsidP="00937AD9">
      <w:pPr>
        <w:ind w:right="141"/>
        <w:jc w:val="both"/>
        <w:rPr>
          <w:i w:val="0"/>
          <w:color w:val="000000" w:themeColor="text1"/>
          <w:sz w:val="22"/>
          <w:szCs w:val="22"/>
        </w:rPr>
      </w:pPr>
    </w:p>
    <w:p w14:paraId="12B0F4A5" w14:textId="77777777" w:rsidR="00937AD9" w:rsidRPr="00EE009B" w:rsidRDefault="00937AD9" w:rsidP="00937AD9">
      <w:pPr>
        <w:jc w:val="both"/>
        <w:rPr>
          <w:b/>
          <w:i w:val="0"/>
          <w:sz w:val="22"/>
          <w:szCs w:val="22"/>
          <w:lang w:eastAsia="en-US"/>
        </w:rPr>
      </w:pPr>
      <w:r w:rsidRPr="00EE009B">
        <w:rPr>
          <w:b/>
          <w:i w:val="0"/>
          <w:color w:val="000000" w:themeColor="text1"/>
          <w:sz w:val="22"/>
          <w:szCs w:val="22"/>
          <w:lang w:eastAsia="en-US"/>
        </w:rPr>
        <w:t>Naročnik se obvezuje, da bo izvajalcu predal prostore, ki so predmet te pogodbe 29.5. 2020. Izvajalec se obvezuje, da bo z deli začel 1.6.2020 in jih v celoti dokončal do 30. septembra 2020</w:t>
      </w:r>
      <w:r>
        <w:rPr>
          <w:b/>
          <w:i w:val="0"/>
          <w:color w:val="000000" w:themeColor="text1"/>
          <w:sz w:val="22"/>
          <w:szCs w:val="22"/>
          <w:lang w:eastAsia="en-US"/>
        </w:rPr>
        <w:t>, vključno</w:t>
      </w:r>
      <w:r w:rsidRPr="00EE009B">
        <w:rPr>
          <w:b/>
          <w:i w:val="0"/>
          <w:color w:val="000000" w:themeColor="text1"/>
          <w:sz w:val="22"/>
          <w:szCs w:val="22"/>
          <w:lang w:eastAsia="en-US"/>
        </w:rPr>
        <w:t xml:space="preserve"> s pridobitvijo uporabnega dovoljenja.</w:t>
      </w:r>
    </w:p>
    <w:p w14:paraId="29A60DD3" w14:textId="77777777" w:rsidR="00937AD9" w:rsidRPr="00EE009B" w:rsidRDefault="00937AD9" w:rsidP="00937AD9">
      <w:pPr>
        <w:ind w:right="141"/>
        <w:jc w:val="both"/>
        <w:rPr>
          <w:i w:val="0"/>
          <w:color w:val="000000" w:themeColor="text1"/>
          <w:sz w:val="22"/>
          <w:szCs w:val="22"/>
        </w:rPr>
      </w:pPr>
    </w:p>
    <w:p w14:paraId="626D0DC0" w14:textId="77777777" w:rsidR="00937AD9" w:rsidRPr="00EE009B" w:rsidRDefault="00937AD9" w:rsidP="00937AD9">
      <w:pPr>
        <w:ind w:right="141"/>
        <w:jc w:val="both"/>
        <w:rPr>
          <w:i w:val="0"/>
          <w:color w:val="000000" w:themeColor="text1"/>
          <w:sz w:val="22"/>
          <w:szCs w:val="22"/>
        </w:rPr>
      </w:pPr>
      <w:r w:rsidRPr="00EE009B">
        <w:rPr>
          <w:i w:val="0"/>
          <w:color w:val="000000" w:themeColor="text1"/>
          <w:sz w:val="22"/>
          <w:szCs w:val="22"/>
        </w:rPr>
        <w:t xml:space="preserve">Izvajalec se obvezuje, da bo </w:t>
      </w:r>
      <w:r w:rsidRPr="00EE009B">
        <w:rPr>
          <w:i w:val="0"/>
          <w:color w:val="000000" w:themeColor="text1"/>
          <w:sz w:val="22"/>
          <w:szCs w:val="22"/>
          <w:lang w:eastAsia="en-US"/>
        </w:rPr>
        <w:t>znotraj pogodbenega roka</w:t>
      </w:r>
      <w:r>
        <w:rPr>
          <w:i w:val="0"/>
          <w:color w:val="000000" w:themeColor="text1"/>
          <w:sz w:val="22"/>
          <w:szCs w:val="22"/>
          <w:lang w:eastAsia="en-US"/>
        </w:rPr>
        <w:t xml:space="preserve"> iz prejšnjega odstavka tega člena</w:t>
      </w:r>
      <w:r w:rsidRPr="00EE009B">
        <w:rPr>
          <w:i w:val="0"/>
          <w:color w:val="000000" w:themeColor="text1"/>
          <w:sz w:val="22"/>
          <w:szCs w:val="22"/>
          <w:lang w:eastAsia="en-US"/>
        </w:rPr>
        <w:t>:</w:t>
      </w:r>
    </w:p>
    <w:p w14:paraId="0CB55E23" w14:textId="77777777" w:rsidR="00937AD9" w:rsidRPr="00EE009B" w:rsidRDefault="00937AD9" w:rsidP="00937AD9">
      <w:pPr>
        <w:numPr>
          <w:ilvl w:val="0"/>
          <w:numId w:val="35"/>
        </w:numPr>
        <w:ind w:left="426"/>
        <w:jc w:val="both"/>
        <w:rPr>
          <w:i w:val="0"/>
          <w:color w:val="000000" w:themeColor="text1"/>
          <w:sz w:val="22"/>
          <w:szCs w:val="22"/>
          <w:lang w:eastAsia="en-US"/>
        </w:rPr>
      </w:pPr>
      <w:r>
        <w:rPr>
          <w:i w:val="0"/>
          <w:color w:val="000000" w:themeColor="text1"/>
          <w:sz w:val="22"/>
          <w:szCs w:val="22"/>
          <w:lang w:eastAsia="en-US"/>
        </w:rPr>
        <w:t xml:space="preserve">zagotovil </w:t>
      </w:r>
      <w:r w:rsidRPr="00EE009B">
        <w:rPr>
          <w:i w:val="0"/>
          <w:color w:val="000000" w:themeColor="text1"/>
          <w:sz w:val="22"/>
          <w:szCs w:val="22"/>
          <w:lang w:eastAsia="en-US"/>
        </w:rPr>
        <w:t>izdelavo projektne dokumentacije izvedenih del (PID) najkasneje 15. (petnajsti) dan pred oddajo vloge za pridobitev uporabnega dovoljenja;</w:t>
      </w:r>
    </w:p>
    <w:p w14:paraId="24E920F6" w14:textId="77777777" w:rsidR="00937AD9" w:rsidRPr="00655231" w:rsidRDefault="00937AD9" w:rsidP="00937AD9">
      <w:pPr>
        <w:numPr>
          <w:ilvl w:val="0"/>
          <w:numId w:val="35"/>
        </w:numPr>
        <w:ind w:left="426"/>
        <w:jc w:val="both"/>
        <w:rPr>
          <w:i w:val="0"/>
          <w:color w:val="000000" w:themeColor="text1"/>
          <w:sz w:val="22"/>
          <w:szCs w:val="22"/>
        </w:rPr>
      </w:pPr>
      <w:r>
        <w:rPr>
          <w:i w:val="0"/>
          <w:color w:val="000000" w:themeColor="text1"/>
          <w:sz w:val="22"/>
          <w:szCs w:val="22"/>
          <w:lang w:eastAsia="en-US"/>
        </w:rPr>
        <w:t>oddal</w:t>
      </w:r>
      <w:r w:rsidRPr="00EE009B">
        <w:rPr>
          <w:i w:val="0"/>
          <w:color w:val="000000" w:themeColor="text1"/>
          <w:sz w:val="22"/>
          <w:szCs w:val="22"/>
          <w:lang w:eastAsia="en-US"/>
        </w:rPr>
        <w:t xml:space="preserve"> vlog</w:t>
      </w:r>
      <w:r>
        <w:rPr>
          <w:i w:val="0"/>
          <w:color w:val="000000" w:themeColor="text1"/>
          <w:sz w:val="22"/>
          <w:szCs w:val="22"/>
          <w:lang w:eastAsia="en-US"/>
        </w:rPr>
        <w:t>o</w:t>
      </w:r>
      <w:r w:rsidRPr="00EE009B">
        <w:rPr>
          <w:i w:val="0"/>
          <w:color w:val="000000" w:themeColor="text1"/>
          <w:sz w:val="22"/>
          <w:szCs w:val="22"/>
          <w:lang w:eastAsia="en-US"/>
        </w:rPr>
        <w:t xml:space="preserve"> za  pridobitev </w:t>
      </w:r>
      <w:r w:rsidRPr="00EE009B">
        <w:rPr>
          <w:i w:val="0"/>
          <w:sz w:val="22"/>
          <w:szCs w:val="22"/>
        </w:rPr>
        <w:t>uporabnega dovoljenja;</w:t>
      </w:r>
    </w:p>
    <w:p w14:paraId="1EA23258" w14:textId="77777777" w:rsidR="00937AD9" w:rsidRPr="00EE009B" w:rsidRDefault="00937AD9" w:rsidP="00937AD9">
      <w:pPr>
        <w:numPr>
          <w:ilvl w:val="0"/>
          <w:numId w:val="35"/>
        </w:numPr>
        <w:ind w:left="426"/>
        <w:jc w:val="both"/>
        <w:rPr>
          <w:i w:val="0"/>
          <w:color w:val="000000" w:themeColor="text1"/>
          <w:sz w:val="22"/>
          <w:szCs w:val="22"/>
          <w:lang w:eastAsia="en-US"/>
        </w:rPr>
      </w:pPr>
      <w:r>
        <w:rPr>
          <w:i w:val="0"/>
          <w:color w:val="000000" w:themeColor="text1"/>
          <w:sz w:val="22"/>
          <w:szCs w:val="22"/>
          <w:lang w:eastAsia="en-US"/>
        </w:rPr>
        <w:t xml:space="preserve">sodeloval pri </w:t>
      </w:r>
      <w:r w:rsidRPr="00EE009B">
        <w:rPr>
          <w:i w:val="0"/>
          <w:color w:val="000000" w:themeColor="text1"/>
          <w:sz w:val="22"/>
          <w:szCs w:val="22"/>
          <w:lang w:eastAsia="en-US"/>
        </w:rPr>
        <w:t>izvedb</w:t>
      </w:r>
      <w:r>
        <w:rPr>
          <w:i w:val="0"/>
          <w:color w:val="000000" w:themeColor="text1"/>
          <w:sz w:val="22"/>
          <w:szCs w:val="22"/>
          <w:lang w:eastAsia="en-US"/>
        </w:rPr>
        <w:t>i</w:t>
      </w:r>
      <w:r w:rsidRPr="00EE009B">
        <w:rPr>
          <w:i w:val="0"/>
          <w:color w:val="000000" w:themeColor="text1"/>
          <w:sz w:val="22"/>
          <w:szCs w:val="22"/>
          <w:lang w:eastAsia="en-US"/>
        </w:rPr>
        <w:t xml:space="preserve"> tehničnega pregleda; </w:t>
      </w:r>
    </w:p>
    <w:p w14:paraId="4F721D8E" w14:textId="77777777" w:rsidR="00937AD9" w:rsidRPr="00EE009B" w:rsidRDefault="00937AD9" w:rsidP="00937AD9">
      <w:pPr>
        <w:numPr>
          <w:ilvl w:val="0"/>
          <w:numId w:val="35"/>
        </w:numPr>
        <w:ind w:left="426"/>
        <w:jc w:val="both"/>
        <w:rPr>
          <w:i w:val="0"/>
          <w:color w:val="000000" w:themeColor="text1"/>
          <w:sz w:val="22"/>
          <w:szCs w:val="22"/>
        </w:rPr>
      </w:pPr>
      <w:r>
        <w:rPr>
          <w:i w:val="0"/>
          <w:sz w:val="22"/>
          <w:szCs w:val="22"/>
        </w:rPr>
        <w:t>o</w:t>
      </w:r>
      <w:r w:rsidRPr="00EE009B">
        <w:rPr>
          <w:i w:val="0"/>
          <w:sz w:val="22"/>
          <w:szCs w:val="22"/>
        </w:rPr>
        <w:t>dprav</w:t>
      </w:r>
      <w:r>
        <w:rPr>
          <w:i w:val="0"/>
          <w:sz w:val="22"/>
          <w:szCs w:val="22"/>
        </w:rPr>
        <w:t>il</w:t>
      </w:r>
      <w:r w:rsidRPr="00EE009B">
        <w:rPr>
          <w:i w:val="0"/>
          <w:sz w:val="22"/>
          <w:szCs w:val="22"/>
        </w:rPr>
        <w:t xml:space="preserve"> vse</w:t>
      </w:r>
      <w:r>
        <w:rPr>
          <w:i w:val="0"/>
          <w:sz w:val="22"/>
          <w:szCs w:val="22"/>
        </w:rPr>
        <w:t xml:space="preserve"> </w:t>
      </w:r>
      <w:r w:rsidRPr="00EE009B">
        <w:rPr>
          <w:i w:val="0"/>
          <w:sz w:val="22"/>
          <w:szCs w:val="22"/>
        </w:rPr>
        <w:t>pomanjkljivosti</w:t>
      </w:r>
      <w:r>
        <w:rPr>
          <w:i w:val="0"/>
          <w:sz w:val="22"/>
          <w:szCs w:val="22"/>
        </w:rPr>
        <w:t>,</w:t>
      </w:r>
      <w:r w:rsidRPr="00EE009B">
        <w:rPr>
          <w:i w:val="0"/>
          <w:sz w:val="22"/>
          <w:szCs w:val="22"/>
        </w:rPr>
        <w:t xml:space="preserve"> ugotovljen</w:t>
      </w:r>
      <w:r>
        <w:rPr>
          <w:i w:val="0"/>
          <w:sz w:val="22"/>
          <w:szCs w:val="22"/>
        </w:rPr>
        <w:t>e</w:t>
      </w:r>
      <w:r w:rsidRPr="00EE009B">
        <w:rPr>
          <w:i w:val="0"/>
          <w:sz w:val="22"/>
          <w:szCs w:val="22"/>
        </w:rPr>
        <w:t xml:space="preserve"> na tehničnem in kv</w:t>
      </w:r>
      <w:r>
        <w:rPr>
          <w:i w:val="0"/>
          <w:sz w:val="22"/>
          <w:szCs w:val="22"/>
        </w:rPr>
        <w:t xml:space="preserve">alitativnem pregledu ter predal </w:t>
      </w:r>
      <w:r w:rsidRPr="00EE009B">
        <w:rPr>
          <w:i w:val="0"/>
          <w:sz w:val="22"/>
          <w:szCs w:val="22"/>
        </w:rPr>
        <w:t>objekt</w:t>
      </w:r>
      <w:r>
        <w:rPr>
          <w:i w:val="0"/>
          <w:sz w:val="22"/>
          <w:szCs w:val="22"/>
        </w:rPr>
        <w:t xml:space="preserve"> uporabniku </w:t>
      </w:r>
      <w:r w:rsidRPr="00EE009B">
        <w:rPr>
          <w:i w:val="0"/>
          <w:sz w:val="22"/>
          <w:szCs w:val="22"/>
        </w:rPr>
        <w:t xml:space="preserve">  takoj po pridobitvi uporabnega dovoljenja. </w:t>
      </w:r>
    </w:p>
    <w:p w14:paraId="67E4A447" w14:textId="77777777" w:rsidR="00937AD9" w:rsidRPr="00EE009B" w:rsidRDefault="00937AD9" w:rsidP="00937AD9">
      <w:pPr>
        <w:ind w:right="141"/>
        <w:jc w:val="both"/>
        <w:rPr>
          <w:i w:val="0"/>
          <w:color w:val="000000" w:themeColor="text1"/>
          <w:sz w:val="22"/>
          <w:szCs w:val="22"/>
        </w:rPr>
      </w:pPr>
    </w:p>
    <w:p w14:paraId="497F33E0" w14:textId="77777777" w:rsidR="00937AD9" w:rsidRPr="00EE009B" w:rsidRDefault="00937AD9" w:rsidP="00937AD9">
      <w:pPr>
        <w:ind w:right="141"/>
        <w:jc w:val="both"/>
        <w:rPr>
          <w:i w:val="0"/>
          <w:color w:val="000000" w:themeColor="text1"/>
          <w:sz w:val="22"/>
          <w:szCs w:val="22"/>
          <w:lang w:eastAsia="en-US"/>
        </w:rPr>
      </w:pPr>
      <w:r>
        <w:rPr>
          <w:i w:val="0"/>
          <w:color w:val="000000" w:themeColor="text1"/>
          <w:sz w:val="22"/>
          <w:szCs w:val="22"/>
          <w:lang w:eastAsia="en-US"/>
        </w:rPr>
        <w:t>Končni p</w:t>
      </w:r>
      <w:r w:rsidRPr="00EE009B">
        <w:rPr>
          <w:i w:val="0"/>
          <w:color w:val="000000" w:themeColor="text1"/>
          <w:sz w:val="22"/>
          <w:szCs w:val="22"/>
          <w:lang w:eastAsia="en-US"/>
        </w:rPr>
        <w:t xml:space="preserve">revzem opravljenih del z obračunom mora biti opravljen najkasneje v roku 60 (šestdesetih) dni po pridobitvi uporabnega dovoljenja. O prevzemu se sestavi zapisnik. </w:t>
      </w:r>
    </w:p>
    <w:p w14:paraId="2FF5EA6C" w14:textId="77777777" w:rsidR="00937AD9" w:rsidRPr="00EE009B" w:rsidRDefault="00937AD9" w:rsidP="00937AD9">
      <w:pPr>
        <w:ind w:right="141"/>
        <w:jc w:val="both"/>
        <w:rPr>
          <w:i w:val="0"/>
          <w:color w:val="000000" w:themeColor="text1"/>
          <w:sz w:val="22"/>
          <w:szCs w:val="22"/>
        </w:rPr>
      </w:pPr>
    </w:p>
    <w:p w14:paraId="082F071B" w14:textId="77777777" w:rsidR="00937AD9" w:rsidRPr="00EE009B" w:rsidRDefault="00937AD9" w:rsidP="00937AD9">
      <w:pPr>
        <w:ind w:right="141"/>
        <w:jc w:val="both"/>
        <w:rPr>
          <w:i w:val="0"/>
          <w:color w:val="000000" w:themeColor="text1"/>
          <w:sz w:val="22"/>
          <w:szCs w:val="22"/>
        </w:rPr>
      </w:pPr>
      <w:r w:rsidRPr="00EE009B">
        <w:rPr>
          <w:i w:val="0"/>
          <w:color w:val="000000" w:themeColor="text1"/>
          <w:sz w:val="22"/>
          <w:szCs w:val="22"/>
        </w:rPr>
        <w:t>Če izvajalec zamuja z izvajanjem del glede na rok dokončanja del, je o tem dolžan pisno obvestiti naročnika najkasneje v roku 3 (treh) delovnih dni od nastanka razloga</w:t>
      </w:r>
      <w:r>
        <w:rPr>
          <w:i w:val="0"/>
          <w:color w:val="000000" w:themeColor="text1"/>
          <w:sz w:val="22"/>
          <w:szCs w:val="22"/>
        </w:rPr>
        <w:t xml:space="preserve">, vendar še znotraj roka za dokončanje del iz prvega odstavka tega člena, </w:t>
      </w:r>
      <w:r w:rsidRPr="00EE009B">
        <w:rPr>
          <w:i w:val="0"/>
          <w:color w:val="000000" w:themeColor="text1"/>
          <w:sz w:val="22"/>
          <w:szCs w:val="22"/>
        </w:rPr>
        <w:t xml:space="preserve"> in </w:t>
      </w:r>
      <w:r>
        <w:rPr>
          <w:i w:val="0"/>
          <w:color w:val="000000" w:themeColor="text1"/>
          <w:sz w:val="22"/>
          <w:szCs w:val="22"/>
        </w:rPr>
        <w:t>hkrati p</w:t>
      </w:r>
      <w:r w:rsidRPr="00EE009B">
        <w:rPr>
          <w:i w:val="0"/>
          <w:color w:val="000000" w:themeColor="text1"/>
          <w:sz w:val="22"/>
          <w:szCs w:val="22"/>
        </w:rPr>
        <w:t>isno zaprositi za primerno podaljšanje</w:t>
      </w:r>
      <w:r>
        <w:rPr>
          <w:i w:val="0"/>
          <w:color w:val="000000" w:themeColor="text1"/>
          <w:sz w:val="22"/>
          <w:szCs w:val="22"/>
        </w:rPr>
        <w:t xml:space="preserve"> roka</w:t>
      </w:r>
      <w:r w:rsidRPr="00EE009B">
        <w:rPr>
          <w:i w:val="0"/>
          <w:color w:val="000000" w:themeColor="text1"/>
          <w:sz w:val="22"/>
          <w:szCs w:val="22"/>
        </w:rPr>
        <w:t xml:space="preserve">. </w:t>
      </w:r>
    </w:p>
    <w:p w14:paraId="0F30506F" w14:textId="77777777" w:rsidR="00937AD9" w:rsidRPr="00EE009B" w:rsidRDefault="00937AD9" w:rsidP="00937AD9">
      <w:pPr>
        <w:ind w:right="141"/>
        <w:jc w:val="both"/>
        <w:rPr>
          <w:i w:val="0"/>
          <w:color w:val="000000" w:themeColor="text1"/>
          <w:sz w:val="22"/>
          <w:szCs w:val="22"/>
        </w:rPr>
      </w:pPr>
    </w:p>
    <w:p w14:paraId="4B8A5996" w14:textId="77777777" w:rsidR="00937AD9" w:rsidRPr="00193A7A" w:rsidRDefault="00937AD9" w:rsidP="00937AD9">
      <w:pPr>
        <w:ind w:right="141"/>
        <w:jc w:val="both"/>
        <w:rPr>
          <w:i w:val="0"/>
          <w:color w:val="000000" w:themeColor="text1"/>
          <w:sz w:val="22"/>
          <w:szCs w:val="22"/>
        </w:rPr>
      </w:pPr>
      <w:r w:rsidRPr="00EE009B">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159BB03A" w14:textId="77777777" w:rsidR="00937AD9" w:rsidRPr="00193A7A" w:rsidRDefault="00937AD9" w:rsidP="00937AD9">
      <w:pPr>
        <w:ind w:right="141"/>
        <w:jc w:val="both"/>
        <w:rPr>
          <w:i w:val="0"/>
          <w:color w:val="000000" w:themeColor="text1"/>
          <w:sz w:val="22"/>
          <w:szCs w:val="22"/>
        </w:rPr>
      </w:pPr>
    </w:p>
    <w:p w14:paraId="10C467A8"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Vzroke za podaljšanje roka, potrebni čas ter posledice ugotavljata naročnik (za naročnika nadzornik) in izvajalec sproti ter jih evidentirata v gradbenem dnevniku.</w:t>
      </w:r>
    </w:p>
    <w:p w14:paraId="59C94F8D" w14:textId="77777777" w:rsidR="00937AD9" w:rsidRPr="00193A7A" w:rsidRDefault="00937AD9" w:rsidP="00937AD9">
      <w:pPr>
        <w:ind w:right="141"/>
        <w:jc w:val="both"/>
        <w:rPr>
          <w:i w:val="0"/>
          <w:color w:val="000000" w:themeColor="text1"/>
          <w:sz w:val="22"/>
          <w:szCs w:val="22"/>
        </w:rPr>
      </w:pPr>
    </w:p>
    <w:p w14:paraId="1AFDC4EB" w14:textId="77777777" w:rsidR="00937AD9" w:rsidRPr="00193A7A" w:rsidRDefault="00937AD9" w:rsidP="00937AD9">
      <w:pPr>
        <w:ind w:right="141"/>
        <w:jc w:val="both"/>
        <w:rPr>
          <w:b/>
          <w:i w:val="0"/>
          <w:color w:val="000000" w:themeColor="text1"/>
          <w:sz w:val="22"/>
          <w:szCs w:val="22"/>
        </w:rPr>
      </w:pPr>
    </w:p>
    <w:p w14:paraId="1478260B"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Obveznosti naročnika</w:t>
      </w:r>
    </w:p>
    <w:p w14:paraId="60583016" w14:textId="77777777" w:rsidR="00937AD9" w:rsidRPr="00193A7A" w:rsidRDefault="00937AD9" w:rsidP="00937AD9">
      <w:pPr>
        <w:ind w:right="141"/>
        <w:jc w:val="center"/>
        <w:rPr>
          <w:b/>
          <w:i w:val="0"/>
          <w:color w:val="000000" w:themeColor="text1"/>
          <w:sz w:val="22"/>
          <w:szCs w:val="22"/>
        </w:rPr>
      </w:pPr>
    </w:p>
    <w:p w14:paraId="3239AFC2"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7. člen</w:t>
      </w:r>
    </w:p>
    <w:p w14:paraId="6A18714D" w14:textId="77777777" w:rsidR="00937AD9" w:rsidRPr="00193A7A" w:rsidRDefault="00937AD9" w:rsidP="00937AD9">
      <w:pPr>
        <w:ind w:right="141"/>
        <w:jc w:val="center"/>
        <w:rPr>
          <w:i w:val="0"/>
          <w:color w:val="000000" w:themeColor="text1"/>
          <w:sz w:val="22"/>
          <w:szCs w:val="22"/>
        </w:rPr>
      </w:pPr>
    </w:p>
    <w:p w14:paraId="46BF9048" w14:textId="77777777" w:rsidR="00937AD9" w:rsidRPr="00193A7A" w:rsidRDefault="00937AD9" w:rsidP="00937AD9">
      <w:pPr>
        <w:ind w:right="141"/>
        <w:rPr>
          <w:i w:val="0"/>
          <w:color w:val="000000" w:themeColor="text1"/>
          <w:sz w:val="22"/>
          <w:szCs w:val="22"/>
        </w:rPr>
      </w:pPr>
      <w:r w:rsidRPr="00193A7A">
        <w:rPr>
          <w:i w:val="0"/>
          <w:color w:val="000000" w:themeColor="text1"/>
          <w:sz w:val="22"/>
          <w:szCs w:val="22"/>
        </w:rPr>
        <w:t>Naročnik je dolžan pred pričetkom izvajanja del izvajalca uvesti v posel. Izvajalec je uveden v posel, ko mu naročnik izroči oziroma zagotovi:</w:t>
      </w:r>
    </w:p>
    <w:p w14:paraId="3E0EF6EB" w14:textId="77777777" w:rsidR="00937AD9" w:rsidRDefault="00937AD9" w:rsidP="00937AD9">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2 (dva) izvoda projektne dokumentacije (PZI</w:t>
      </w:r>
      <w:r>
        <w:rPr>
          <w:i w:val="0"/>
          <w:color w:val="000000" w:themeColor="text1"/>
          <w:sz w:val="22"/>
          <w:szCs w:val="22"/>
        </w:rPr>
        <w:t xml:space="preserve"> in DGD</w:t>
      </w:r>
      <w:r w:rsidRPr="00193A7A">
        <w:rPr>
          <w:i w:val="0"/>
          <w:color w:val="000000" w:themeColor="text1"/>
          <w:sz w:val="22"/>
          <w:szCs w:val="22"/>
        </w:rPr>
        <w:t>)</w:t>
      </w:r>
      <w:r>
        <w:rPr>
          <w:i w:val="0"/>
          <w:color w:val="000000" w:themeColor="text1"/>
          <w:sz w:val="22"/>
          <w:szCs w:val="22"/>
        </w:rPr>
        <w:t xml:space="preserve"> iz 2. člena te pogodbe</w:t>
      </w:r>
      <w:r w:rsidRPr="00193A7A">
        <w:rPr>
          <w:i w:val="0"/>
          <w:color w:val="000000" w:themeColor="text1"/>
          <w:sz w:val="22"/>
          <w:szCs w:val="22"/>
        </w:rPr>
        <w:t>,</w:t>
      </w:r>
    </w:p>
    <w:p w14:paraId="5F236A43" w14:textId="77777777" w:rsidR="00937AD9" w:rsidRPr="00193A7A" w:rsidRDefault="00937AD9" w:rsidP="00937AD9">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pravnomočno in veljavno gradbeno dovoljenje,</w:t>
      </w:r>
    </w:p>
    <w:p w14:paraId="6CB084D2" w14:textId="77777777" w:rsidR="00937AD9" w:rsidRPr="00193A7A" w:rsidRDefault="00937AD9" w:rsidP="00937AD9">
      <w:pPr>
        <w:numPr>
          <w:ilvl w:val="0"/>
          <w:numId w:val="35"/>
        </w:numPr>
        <w:ind w:left="426" w:right="141"/>
        <w:contextualSpacing/>
        <w:jc w:val="both"/>
        <w:rPr>
          <w:i w:val="0"/>
          <w:color w:val="000000" w:themeColor="text1"/>
          <w:sz w:val="22"/>
          <w:szCs w:val="22"/>
        </w:rPr>
      </w:pPr>
      <w:r>
        <w:rPr>
          <w:i w:val="0"/>
          <w:color w:val="000000" w:themeColor="text1"/>
          <w:sz w:val="22"/>
          <w:szCs w:val="22"/>
        </w:rPr>
        <w:t>objekt</w:t>
      </w:r>
      <w:r w:rsidRPr="00193A7A">
        <w:rPr>
          <w:i w:val="0"/>
          <w:color w:val="000000" w:themeColor="text1"/>
          <w:sz w:val="22"/>
          <w:szCs w:val="22"/>
        </w:rPr>
        <w:t>, na katerem se bodo izvajala pogodbena dela,</w:t>
      </w:r>
    </w:p>
    <w:p w14:paraId="4AE46F7D" w14:textId="77777777" w:rsidR="00937AD9" w:rsidRPr="00193A7A" w:rsidRDefault="00937AD9" w:rsidP="00937AD9">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 xml:space="preserve">izvajanje nadzora v skladu z določili te pogodbe, </w:t>
      </w:r>
    </w:p>
    <w:p w14:paraId="3895EA59" w14:textId="77777777" w:rsidR="00937AD9" w:rsidRDefault="00937AD9" w:rsidP="00937AD9">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izvedbeni varnostni načrt in kopijo prijave gradbišča, ki jo je poslal inšpekciji za delo v skladu s predpisi o zagotavljanju varnosti in zdravja pri delu na gradbiščih,</w:t>
      </w:r>
    </w:p>
    <w:p w14:paraId="6A4C2D4C" w14:textId="77777777" w:rsidR="00937AD9" w:rsidRPr="00193A7A" w:rsidRDefault="00937AD9" w:rsidP="00937AD9">
      <w:pPr>
        <w:numPr>
          <w:ilvl w:val="0"/>
          <w:numId w:val="35"/>
        </w:numPr>
        <w:ind w:left="426" w:right="141"/>
        <w:contextualSpacing/>
        <w:jc w:val="both"/>
        <w:rPr>
          <w:i w:val="0"/>
          <w:color w:val="000000" w:themeColor="text1"/>
          <w:sz w:val="22"/>
          <w:szCs w:val="22"/>
        </w:rPr>
      </w:pPr>
      <w:r>
        <w:rPr>
          <w:i w:val="0"/>
          <w:color w:val="000000" w:themeColor="text1"/>
          <w:sz w:val="22"/>
          <w:szCs w:val="22"/>
        </w:rPr>
        <w:t>prijavo začetka gradnje pri pristojnem upravnem organu za gradbene zadeve,</w:t>
      </w:r>
    </w:p>
    <w:p w14:paraId="0772BC11" w14:textId="77777777" w:rsidR="00937AD9" w:rsidRPr="00193A7A" w:rsidRDefault="00937AD9" w:rsidP="00937AD9">
      <w:pPr>
        <w:numPr>
          <w:ilvl w:val="0"/>
          <w:numId w:val="35"/>
        </w:numPr>
        <w:ind w:left="426" w:right="141"/>
        <w:contextualSpacing/>
        <w:jc w:val="both"/>
        <w:rPr>
          <w:i w:val="0"/>
          <w:color w:val="000000" w:themeColor="text1"/>
          <w:sz w:val="22"/>
          <w:szCs w:val="22"/>
        </w:rPr>
      </w:pPr>
      <w:r w:rsidRPr="00193A7A">
        <w:rPr>
          <w:i w:val="0"/>
          <w:color w:val="000000" w:themeColor="text1"/>
          <w:sz w:val="22"/>
          <w:szCs w:val="22"/>
        </w:rPr>
        <w:t>pooblastilo, s katerim zadolži izvajalca za oddajo gradbenih in drugih odpadkov ter izpolnitev evidenčnih listov v imenu naročnika.</w:t>
      </w:r>
    </w:p>
    <w:p w14:paraId="57A58A87" w14:textId="77777777" w:rsidR="00937AD9" w:rsidRPr="00193A7A" w:rsidRDefault="00937AD9" w:rsidP="00937AD9">
      <w:pPr>
        <w:ind w:right="141"/>
        <w:jc w:val="both"/>
        <w:rPr>
          <w:i w:val="0"/>
          <w:color w:val="000000" w:themeColor="text1"/>
          <w:sz w:val="22"/>
          <w:szCs w:val="22"/>
        </w:rPr>
      </w:pPr>
    </w:p>
    <w:p w14:paraId="04C03949"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Naročnik se obvezuje izvajalca uvesti v posel najkasneje v roku 5 (petih) dni po začetku veljavnosti te pogodbe. </w:t>
      </w:r>
    </w:p>
    <w:p w14:paraId="5D6249A2" w14:textId="77777777" w:rsidR="00937AD9" w:rsidRPr="00193A7A" w:rsidRDefault="00937AD9" w:rsidP="00937AD9">
      <w:pPr>
        <w:ind w:right="141"/>
        <w:jc w:val="both"/>
        <w:rPr>
          <w:i w:val="0"/>
          <w:color w:val="000000" w:themeColor="text1"/>
          <w:sz w:val="22"/>
          <w:szCs w:val="22"/>
        </w:rPr>
      </w:pPr>
    </w:p>
    <w:p w14:paraId="1EAFBAD3"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O uvedbi izvajalca v posel se sestavi poseben zapisnik in to ugotovi v gradbenem dnevniku. </w:t>
      </w:r>
    </w:p>
    <w:p w14:paraId="569EE480" w14:textId="77777777" w:rsidR="00937AD9" w:rsidRDefault="00937AD9" w:rsidP="00937AD9">
      <w:pPr>
        <w:ind w:right="141"/>
        <w:jc w:val="both"/>
        <w:rPr>
          <w:i w:val="0"/>
          <w:color w:val="000000" w:themeColor="text1"/>
          <w:sz w:val="22"/>
          <w:szCs w:val="22"/>
        </w:rPr>
      </w:pPr>
    </w:p>
    <w:p w14:paraId="28B0F704" w14:textId="77777777" w:rsidR="00937AD9" w:rsidRPr="00193A7A" w:rsidRDefault="00937AD9" w:rsidP="00937AD9">
      <w:pPr>
        <w:ind w:right="141"/>
        <w:jc w:val="both"/>
        <w:rPr>
          <w:i w:val="0"/>
          <w:color w:val="000000" w:themeColor="text1"/>
          <w:sz w:val="22"/>
          <w:szCs w:val="22"/>
        </w:rPr>
      </w:pPr>
    </w:p>
    <w:p w14:paraId="2801193D"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8. člen</w:t>
      </w:r>
    </w:p>
    <w:p w14:paraId="4D320942" w14:textId="77777777" w:rsidR="00937AD9" w:rsidRPr="00193A7A" w:rsidRDefault="00937AD9" w:rsidP="00937AD9">
      <w:pPr>
        <w:ind w:right="141"/>
        <w:jc w:val="both"/>
        <w:rPr>
          <w:i w:val="0"/>
          <w:color w:val="000000" w:themeColor="text1"/>
          <w:sz w:val="22"/>
          <w:szCs w:val="22"/>
        </w:rPr>
      </w:pPr>
    </w:p>
    <w:p w14:paraId="139A097D"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V zvezi z izvajanjem pogodbenih del se naročnik obvezuje, da bo:</w:t>
      </w:r>
    </w:p>
    <w:p w14:paraId="176AB217" w14:textId="77777777" w:rsidR="00937AD9" w:rsidRPr="00193A7A" w:rsidRDefault="00937AD9" w:rsidP="00937AD9">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lastRenderedPageBreak/>
        <w:t>izvajalcu dal na razpolago vso ostalo dokumentacijo in informacije, s katerimi razpolaga,</w:t>
      </w:r>
    </w:p>
    <w:p w14:paraId="733EE03D" w14:textId="77777777" w:rsidR="00937AD9" w:rsidRPr="00193A7A" w:rsidRDefault="00937AD9" w:rsidP="00937AD9">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sodeloval z izvajalcem s ciljem, da prevzete obveznosti izvrši pravočasno in v skladu z določili te pogodbe,</w:t>
      </w:r>
    </w:p>
    <w:p w14:paraId="4E2D73BA" w14:textId="77777777" w:rsidR="00937AD9" w:rsidRPr="00193A7A" w:rsidRDefault="00937AD9" w:rsidP="00937AD9">
      <w:pPr>
        <w:numPr>
          <w:ilvl w:val="0"/>
          <w:numId w:val="36"/>
        </w:numPr>
        <w:ind w:left="426" w:right="141"/>
        <w:contextualSpacing/>
        <w:jc w:val="both"/>
        <w:rPr>
          <w:i w:val="0"/>
          <w:color w:val="000000" w:themeColor="text1"/>
          <w:sz w:val="22"/>
          <w:szCs w:val="22"/>
        </w:rPr>
      </w:pPr>
      <w:r w:rsidRPr="00193A7A">
        <w:rPr>
          <w:i w:val="0"/>
          <w:color w:val="000000" w:themeColor="text1"/>
          <w:sz w:val="22"/>
          <w:szCs w:val="22"/>
        </w:rPr>
        <w:t>tekoče spremljal izvajanje pogodbenih del, potrjeval predložene dokumente in plačeval naročena dela v dogovorjenih rokih.</w:t>
      </w:r>
    </w:p>
    <w:p w14:paraId="40BD923E" w14:textId="77777777" w:rsidR="00937AD9" w:rsidRPr="00193A7A" w:rsidRDefault="00937AD9" w:rsidP="00937AD9">
      <w:pPr>
        <w:ind w:right="141"/>
        <w:jc w:val="both"/>
        <w:rPr>
          <w:b/>
          <w:i w:val="0"/>
          <w:color w:val="000000" w:themeColor="text1"/>
          <w:sz w:val="22"/>
          <w:szCs w:val="22"/>
        </w:rPr>
      </w:pPr>
    </w:p>
    <w:p w14:paraId="43A02F09" w14:textId="77777777" w:rsidR="00937AD9" w:rsidRPr="00193A7A" w:rsidRDefault="00937AD9" w:rsidP="00937AD9">
      <w:pPr>
        <w:ind w:right="141"/>
        <w:jc w:val="both"/>
        <w:rPr>
          <w:b/>
          <w:i w:val="0"/>
          <w:color w:val="000000" w:themeColor="text1"/>
          <w:sz w:val="22"/>
          <w:szCs w:val="22"/>
        </w:rPr>
      </w:pPr>
    </w:p>
    <w:p w14:paraId="7339564A"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Obveznosti izvajalca</w:t>
      </w:r>
    </w:p>
    <w:p w14:paraId="79B055E8" w14:textId="77777777" w:rsidR="00937AD9" w:rsidRPr="00193A7A" w:rsidRDefault="00937AD9" w:rsidP="00937AD9">
      <w:pPr>
        <w:ind w:right="141"/>
        <w:jc w:val="both"/>
        <w:rPr>
          <w:b/>
          <w:i w:val="0"/>
          <w:color w:val="000000" w:themeColor="text1"/>
          <w:sz w:val="22"/>
          <w:szCs w:val="22"/>
        </w:rPr>
      </w:pPr>
    </w:p>
    <w:p w14:paraId="7CDC9D63"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9. člen</w:t>
      </w:r>
    </w:p>
    <w:p w14:paraId="368EE5C3" w14:textId="77777777" w:rsidR="00937AD9" w:rsidRPr="00193A7A" w:rsidRDefault="00937AD9" w:rsidP="00937AD9">
      <w:pPr>
        <w:ind w:right="141"/>
        <w:jc w:val="both"/>
        <w:rPr>
          <w:i w:val="0"/>
          <w:color w:val="000000" w:themeColor="text1"/>
          <w:sz w:val="22"/>
          <w:szCs w:val="22"/>
        </w:rPr>
      </w:pPr>
    </w:p>
    <w:p w14:paraId="23113AFD"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V zvezi z izvajanjem pogodbenih del se izvajalec obvezuje:</w:t>
      </w:r>
    </w:p>
    <w:p w14:paraId="6710CAE2"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naročniku ob uvedbi v posel predložiti terminski plan izvedbe pogodbenih del, organizacijsko shemo gradbišča, tehnološko-ekonomski elaborat, gradbeni dnevnik z izpolnjenimi uvodnimi stranmi,</w:t>
      </w:r>
    </w:p>
    <w:p w14:paraId="0A442B2D"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pisno obvestiti naročnika o pričetku izvajanja del,</w:t>
      </w:r>
    </w:p>
    <w:p w14:paraId="7439267A"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w:t>
      </w:r>
      <w:r>
        <w:rPr>
          <w:rFonts w:eastAsiaTheme="minorHAnsi"/>
          <w:i w:val="0"/>
          <w:sz w:val="22"/>
          <w:szCs w:val="22"/>
          <w:lang w:eastAsia="en-US"/>
        </w:rPr>
        <w:t xml:space="preserve">estah za čas gradnje vključno z </w:t>
      </w:r>
      <w:r w:rsidRPr="00C74C5A">
        <w:rPr>
          <w:rFonts w:eastAsiaTheme="minorHAnsi"/>
          <w:i w:val="0"/>
          <w:sz w:val="22"/>
          <w:szCs w:val="22"/>
          <w:lang w:eastAsia="en-US"/>
        </w:rPr>
        <w:t>izvedbo zapore ceste,</w:t>
      </w:r>
    </w:p>
    <w:p w14:paraId="4F85FAF3"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pred pričetkom del izvršiti posnetek dejanskega stanja,</w:t>
      </w:r>
    </w:p>
    <w:p w14:paraId="61F91404" w14:textId="77777777" w:rsidR="00937AD9"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pred pričetkom del predložiti potrjen plan tekoče kontrole</w:t>
      </w:r>
      <w:r>
        <w:rPr>
          <w:rFonts w:eastAsiaTheme="minorHAnsi"/>
          <w:i w:val="0"/>
          <w:sz w:val="22"/>
          <w:szCs w:val="22"/>
          <w:lang w:eastAsia="en-US"/>
        </w:rPr>
        <w:t xml:space="preserve"> kakovosti</w:t>
      </w:r>
      <w:r w:rsidRPr="00C74C5A">
        <w:rPr>
          <w:rFonts w:eastAsiaTheme="minorHAnsi"/>
          <w:i w:val="0"/>
          <w:sz w:val="22"/>
          <w:szCs w:val="22"/>
          <w:lang w:eastAsia="en-US"/>
        </w:rPr>
        <w:t>,</w:t>
      </w:r>
    </w:p>
    <w:p w14:paraId="2B81D231"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ob pričetku del predložiti naročniku seznam zemljišč, ki jih bo uporabljal za trajno ali začasno deponijo odvečnega materiala pri gradnji,</w:t>
      </w:r>
    </w:p>
    <w:p w14:paraId="2E697B7E"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pričeti z deli v pogodbeno dogovorjenem roku in jih dokončati v roku, določenem s to pogodbo,</w:t>
      </w:r>
    </w:p>
    <w:p w14:paraId="1FB35483" w14:textId="77777777" w:rsidR="00937AD9"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ves čas gradnje na gradbišču ažurno voditi gradbeni dnevnik ter vanj vnašati pomembne podatke o izvajanju gradnje, in knjigo obračunskih izmer,</w:t>
      </w:r>
    </w:p>
    <w:p w14:paraId="3DBDE0DC"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za vsak predlog sprememb pri izvajanju del pridobiti predhodno potrditev nadzornika, naročnika in projektanta,</w:t>
      </w:r>
    </w:p>
    <w:p w14:paraId="38682566"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zabeležiti spremembe, nastale med gradnjo, v dokumentacijo za izvedbo gradnje (projekt za izvedbo),</w:t>
      </w:r>
    </w:p>
    <w:p w14:paraId="0E6F8CDB"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med gradnjo izročati nadzorniku potrdila o skladnosti in ustreznosti gradbenih in drugih proizvodov, materialov ter naprav in s kakovostnimi zahtevami naročnika,</w:t>
      </w:r>
    </w:p>
    <w:p w14:paraId="687B5605"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 xml:space="preserve">v skladu z gradbenim zakonom in pravili stroke zagotavljati kakovost izvedbe najmanj take ravni, kot je predpisana s tem zakonom, </w:t>
      </w:r>
    </w:p>
    <w:p w14:paraId="5E9FDAF3"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 xml:space="preserve">izvajati gradnjo v skladu z dokumentacijo za izvedbo gradnje, to pogodbo, predpisi ter pravili stroke, </w:t>
      </w:r>
    </w:p>
    <w:p w14:paraId="359F9404"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14:paraId="45FE1AF8"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sodelovati z naročnikom na vseh operativnih sestankih, pregledu obračuna del in vseh pregledih objekta do izteka garancijskega roka,</w:t>
      </w:r>
    </w:p>
    <w:p w14:paraId="405D7ACE"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5D3CFB17"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opozoriti naročnika na morebitne pomanjkljivosti ali nepravilnosti, ki jih je kot strokovno usposobljen izvajalec pri izvajanju del odkril (opozorilo poda z vpisom v gradbeni dnevnik),</w:t>
      </w:r>
    </w:p>
    <w:p w14:paraId="07797B6C"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izvajati vsa dela s strokovno usposobljenimi delavci in odgovarjati ter garantirati za svoje delo, kakor tudi za delo svojih podizvajalcev,</w:t>
      </w:r>
    </w:p>
    <w:p w14:paraId="134B6ECF" w14:textId="77777777" w:rsidR="00937AD9" w:rsidRPr="00C74C5A" w:rsidRDefault="00937AD9" w:rsidP="00937AD9">
      <w:pPr>
        <w:numPr>
          <w:ilvl w:val="0"/>
          <w:numId w:val="45"/>
        </w:numPr>
        <w:contextualSpacing/>
        <w:jc w:val="both"/>
        <w:rPr>
          <w:rFonts w:eastAsiaTheme="minorHAnsi"/>
          <w:i w:val="0"/>
          <w:sz w:val="22"/>
          <w:szCs w:val="22"/>
          <w:lang w:eastAsia="en-US"/>
        </w:rPr>
      </w:pPr>
      <w:r w:rsidRPr="00193A7A">
        <w:rPr>
          <w:i w:val="0"/>
          <w:color w:val="000000" w:themeColor="text1"/>
          <w:sz w:val="22"/>
          <w:szCs w:val="22"/>
        </w:rPr>
        <w:t>zagotoviti in izdelati projekt izvedenih del (PID) objekta  in ga izročiti naročniku v 4 (štirih) izvodih in elektronski obliki (</w:t>
      </w:r>
      <w:proofErr w:type="spellStart"/>
      <w:r w:rsidRPr="00193A7A">
        <w:rPr>
          <w:i w:val="0"/>
          <w:color w:val="000000" w:themeColor="text1"/>
          <w:sz w:val="22"/>
          <w:szCs w:val="22"/>
        </w:rPr>
        <w:t>pdf</w:t>
      </w:r>
      <w:proofErr w:type="spellEnd"/>
      <w:r w:rsidRPr="00193A7A">
        <w:rPr>
          <w:i w:val="0"/>
          <w:color w:val="000000" w:themeColor="text1"/>
          <w:sz w:val="22"/>
          <w:szCs w:val="22"/>
        </w:rPr>
        <w:t xml:space="preserve">. in </w:t>
      </w:r>
      <w:proofErr w:type="spellStart"/>
      <w:r w:rsidRPr="00193A7A">
        <w:rPr>
          <w:i w:val="0"/>
          <w:color w:val="000000" w:themeColor="text1"/>
          <w:sz w:val="22"/>
          <w:szCs w:val="22"/>
        </w:rPr>
        <w:t>dwg</w:t>
      </w:r>
      <w:proofErr w:type="spellEnd"/>
      <w:r w:rsidRPr="00193A7A">
        <w:rPr>
          <w:i w:val="0"/>
          <w:color w:val="000000" w:themeColor="text1"/>
          <w:sz w:val="22"/>
          <w:szCs w:val="22"/>
        </w:rPr>
        <w:t>. formatu)</w:t>
      </w:r>
      <w:r>
        <w:rPr>
          <w:i w:val="0"/>
          <w:color w:val="000000" w:themeColor="text1"/>
          <w:sz w:val="22"/>
          <w:szCs w:val="22"/>
        </w:rPr>
        <w:t>;</w:t>
      </w:r>
      <w:r w:rsidRPr="00C74C5A">
        <w:rPr>
          <w:rFonts w:eastAsiaTheme="minorHAnsi"/>
          <w:i w:val="0"/>
          <w:sz w:val="22"/>
          <w:szCs w:val="22"/>
          <w:lang w:eastAsia="en-US"/>
        </w:rPr>
        <w:t xml:space="preserve"> </w:t>
      </w:r>
    </w:p>
    <w:p w14:paraId="4FE6A42F"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da v primeru zamenjave vodje nadzora ne bo izvajal gradnje, dokler je ne prevzame nov vodja nadzora,</w:t>
      </w:r>
    </w:p>
    <w:p w14:paraId="5E3586A0"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pravočasno obvestiti nadzornika pred vsako pomembno fazo izvajanja gradnje,</w:t>
      </w:r>
    </w:p>
    <w:p w14:paraId="467A8303"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6500F097"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 xml:space="preserve">zagotavljati varnost in zdravje delavcev, varnost ljudi in predmetov pri izvajanju gradnje ter preprečevati čezmerne obremenitve okolja, </w:t>
      </w:r>
    </w:p>
    <w:p w14:paraId="701ABD46"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vse prisotne na delovišču seznaniti z varnostnim načrtom in v primeru skupnega delovišča skleniti pisni sporazum o skupnih ukrepih za zagotavljanje varnosti in zdravja pri delu,</w:t>
      </w:r>
    </w:p>
    <w:p w14:paraId="4CDC2043"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lastRenderedPageBreak/>
        <w:t>skrbeti za to, da je zagotovljena varnost objekta, varnost vseh del, ki se izvajajo na gradbišču, opreme, materiala in strojnega parka, življenje in zdravje ljudi, mimoidočih, prometa, sosednjih objektov in okolice,</w:t>
      </w:r>
    </w:p>
    <w:p w14:paraId="33CE91AB"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14:paraId="16B7131B" w14:textId="77777777" w:rsidR="00937AD9"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v primeru zahteve naročnika zamenjati vodjo gradnje ali posameznika iz operative, v kolikor le-ti ne upoštevajo zahtev naročnika oz. nadzornika ali malomarno oziroma nekvalitetno izvajajo dela,</w:t>
      </w:r>
    </w:p>
    <w:p w14:paraId="0864BF50" w14:textId="77777777" w:rsidR="00937AD9" w:rsidRPr="00783C9E" w:rsidRDefault="00937AD9" w:rsidP="00937AD9">
      <w:pPr>
        <w:numPr>
          <w:ilvl w:val="0"/>
          <w:numId w:val="45"/>
        </w:numPr>
        <w:contextualSpacing/>
        <w:jc w:val="both"/>
        <w:rPr>
          <w:rFonts w:eastAsiaTheme="minorHAnsi"/>
          <w:i w:val="0"/>
          <w:sz w:val="22"/>
          <w:szCs w:val="22"/>
          <w:lang w:eastAsia="en-US"/>
        </w:rPr>
      </w:pPr>
      <w:r w:rsidRPr="00783C9E">
        <w:rPr>
          <w:rFonts w:eastAsiaTheme="minorHAnsi"/>
          <w:i w:val="0"/>
          <w:sz w:val="22"/>
          <w:szCs w:val="22"/>
          <w:lang w:eastAsia="en-US"/>
        </w:rPr>
        <w:t>dela izvajati tako, da bodo ves čas gradnje omogočeni dostopi do bližnjih stanovanjskih in poslovnih objektov v območju gradnje</w:t>
      </w:r>
      <w:r>
        <w:rPr>
          <w:rFonts w:eastAsiaTheme="minorHAnsi"/>
          <w:i w:val="0"/>
          <w:sz w:val="22"/>
          <w:szCs w:val="22"/>
          <w:lang w:eastAsia="en-US"/>
        </w:rPr>
        <w:t>,</w:t>
      </w:r>
    </w:p>
    <w:p w14:paraId="1C0C2500" w14:textId="77777777" w:rsidR="00937AD9" w:rsidRDefault="00937AD9" w:rsidP="00937AD9">
      <w:pPr>
        <w:numPr>
          <w:ilvl w:val="0"/>
          <w:numId w:val="45"/>
        </w:numPr>
        <w:contextualSpacing/>
        <w:jc w:val="both"/>
        <w:rPr>
          <w:rFonts w:eastAsiaTheme="minorHAnsi"/>
          <w:i w:val="0"/>
          <w:sz w:val="22"/>
          <w:szCs w:val="22"/>
          <w:lang w:eastAsia="en-US"/>
        </w:rPr>
      </w:pPr>
      <w:r w:rsidRPr="00783C9E">
        <w:rPr>
          <w:rFonts w:eastAsiaTheme="minorHAnsi"/>
          <w:i w:val="0"/>
          <w:sz w:val="22"/>
          <w:szCs w:val="22"/>
          <w:lang w:eastAsia="en-US"/>
        </w:rPr>
        <w:t>upoštevati strokovne ocene in pripombe nadzornika glede kvalitete izvedenih del in že med izvajanjem del sproti odpraviti napake in pomanjklj</w:t>
      </w:r>
      <w:r>
        <w:rPr>
          <w:rFonts w:eastAsiaTheme="minorHAnsi"/>
          <w:i w:val="0"/>
          <w:sz w:val="22"/>
          <w:szCs w:val="22"/>
          <w:lang w:eastAsia="en-US"/>
        </w:rPr>
        <w:t>ivosti, na katere ga ta opozori,</w:t>
      </w:r>
    </w:p>
    <w:p w14:paraId="18F428AD" w14:textId="77777777" w:rsidR="00937AD9" w:rsidRPr="00783C9E" w:rsidRDefault="00937AD9" w:rsidP="00937AD9">
      <w:pPr>
        <w:pStyle w:val="Odstavekseznama"/>
        <w:numPr>
          <w:ilvl w:val="0"/>
          <w:numId w:val="45"/>
        </w:numPr>
        <w:contextualSpacing/>
        <w:rPr>
          <w:i w:val="0"/>
          <w:sz w:val="22"/>
          <w:szCs w:val="22"/>
        </w:rPr>
      </w:pPr>
      <w:r w:rsidRPr="00783C9E">
        <w:rPr>
          <w:i w:val="0"/>
          <w:sz w:val="22"/>
          <w:szCs w:val="22"/>
        </w:rPr>
        <w:t>mesečno dostav</w:t>
      </w:r>
      <w:r>
        <w:rPr>
          <w:i w:val="0"/>
          <w:sz w:val="22"/>
          <w:szCs w:val="22"/>
        </w:rPr>
        <w:t>ljati</w:t>
      </w:r>
      <w:r w:rsidRPr="00783C9E">
        <w:rPr>
          <w:i w:val="0"/>
          <w:sz w:val="22"/>
          <w:szCs w:val="22"/>
        </w:rPr>
        <w:t xml:space="preserve"> naročniku fotografije o izvajanju operacije (JPG format primerne velikosti in ločljivosti; vidna morajo biti dela, na katera se nanaša izstavljena mesečna situacija),</w:t>
      </w:r>
    </w:p>
    <w:p w14:paraId="69C926BF" w14:textId="77777777" w:rsidR="00937AD9" w:rsidRPr="00783C9E" w:rsidRDefault="00937AD9" w:rsidP="00937AD9">
      <w:pPr>
        <w:numPr>
          <w:ilvl w:val="0"/>
          <w:numId w:val="45"/>
        </w:numPr>
        <w:contextualSpacing/>
        <w:jc w:val="both"/>
        <w:rPr>
          <w:rFonts w:eastAsiaTheme="minorHAnsi"/>
          <w:i w:val="0"/>
          <w:sz w:val="22"/>
          <w:szCs w:val="22"/>
          <w:lang w:eastAsia="en-US"/>
        </w:rPr>
      </w:pPr>
      <w:r w:rsidRPr="00783C9E">
        <w:rPr>
          <w:rFonts w:eastAsiaTheme="minorHAnsi"/>
          <w:i w:val="0"/>
          <w:sz w:val="22"/>
          <w:szCs w:val="22"/>
          <w:lang w:eastAsia="en-US"/>
        </w:rPr>
        <w:t>na gradbišču hraniti ali začasno skladiščiti odpadke, ki nastanejo med izvajanjem del, ločeno po vrstah gradbenih odpadkov iz klasifikacijskega seznama odpadkov;</w:t>
      </w:r>
    </w:p>
    <w:p w14:paraId="64E06C8A"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 xml:space="preserve">o končani gradnji odstraniti gradbene ovire in omejitve dostopa, na območju gradnje pa odstraniti in očistiti odpadke ter gradbišče ustrezno urediti, </w:t>
      </w:r>
    </w:p>
    <w:p w14:paraId="10B0CD57"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 xml:space="preserve">ob opozorilu vodje nadzora mora nepravilnosti pri gradnji odpraviti v roku, ki ga določi vodja nadzora, </w:t>
      </w:r>
    </w:p>
    <w:p w14:paraId="69C248F6"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 xml:space="preserve">podpisati izjavo o  dokončanju gradnje, </w:t>
      </w:r>
    </w:p>
    <w:p w14:paraId="5D75F4B6" w14:textId="77777777" w:rsidR="00937AD9" w:rsidRPr="00C74C5A" w:rsidRDefault="00937AD9" w:rsidP="00937AD9">
      <w:pPr>
        <w:numPr>
          <w:ilvl w:val="0"/>
          <w:numId w:val="45"/>
        </w:numPr>
        <w:contextualSpacing/>
        <w:jc w:val="both"/>
        <w:rPr>
          <w:rFonts w:eastAsiaTheme="minorHAnsi"/>
          <w:i w:val="0"/>
          <w:sz w:val="22"/>
          <w:szCs w:val="22"/>
          <w:lang w:eastAsia="en-US"/>
        </w:rPr>
      </w:pPr>
      <w:r w:rsidRPr="00C74C5A">
        <w:rPr>
          <w:rFonts w:eastAsiaTheme="minorHAnsi"/>
          <w:i w:val="0"/>
          <w:sz w:val="22"/>
          <w:szCs w:val="22"/>
          <w:lang w:eastAsia="en-US"/>
        </w:rPr>
        <w:t xml:space="preserve">obvestiti naročnika, da je objekt pripravljen za </w:t>
      </w:r>
      <w:r>
        <w:rPr>
          <w:rFonts w:eastAsiaTheme="minorHAnsi"/>
          <w:i w:val="0"/>
          <w:sz w:val="22"/>
          <w:szCs w:val="22"/>
          <w:lang w:eastAsia="en-US"/>
        </w:rPr>
        <w:t xml:space="preserve">kvalitativni </w:t>
      </w:r>
      <w:r w:rsidRPr="00C74C5A">
        <w:rPr>
          <w:rFonts w:eastAsiaTheme="minorHAnsi"/>
          <w:i w:val="0"/>
          <w:sz w:val="22"/>
          <w:szCs w:val="22"/>
          <w:lang w:eastAsia="en-US"/>
        </w:rPr>
        <w:t>pregled in najkasneje ob končnem prevzemu del predati naročniku navodila za obratovanje in vzdrževanje,</w:t>
      </w:r>
    </w:p>
    <w:p w14:paraId="1139C0D0" w14:textId="77777777" w:rsidR="00937AD9" w:rsidRPr="00BD3AC6" w:rsidRDefault="00937AD9" w:rsidP="00937AD9">
      <w:pPr>
        <w:numPr>
          <w:ilvl w:val="0"/>
          <w:numId w:val="45"/>
        </w:numPr>
        <w:contextualSpacing/>
        <w:jc w:val="both"/>
        <w:rPr>
          <w:rFonts w:eastAsiaTheme="minorHAnsi"/>
          <w:i w:val="0"/>
          <w:strike/>
          <w:sz w:val="22"/>
          <w:szCs w:val="22"/>
          <w:lang w:eastAsia="en-US"/>
        </w:rPr>
      </w:pPr>
      <w:r w:rsidRPr="00C74C5A">
        <w:rPr>
          <w:rFonts w:eastAsiaTheme="minorHAnsi"/>
          <w:i w:val="0"/>
          <w:sz w:val="22"/>
          <w:szCs w:val="22"/>
          <w:lang w:eastAsia="en-US"/>
        </w:rPr>
        <w:t>v določenem roku odpraviti nepravilnosti, ugotovljene ob kvalitativnem pregledu, komisijskem pregledu, ali po ponovnem ogledu ali pregledu izvedenih del,</w:t>
      </w:r>
    </w:p>
    <w:p w14:paraId="6FA6A51B" w14:textId="77777777" w:rsidR="00937AD9" w:rsidRPr="00BD3AC6" w:rsidRDefault="00937AD9" w:rsidP="00937AD9">
      <w:pPr>
        <w:numPr>
          <w:ilvl w:val="0"/>
          <w:numId w:val="45"/>
        </w:numPr>
        <w:contextualSpacing/>
        <w:jc w:val="both"/>
        <w:rPr>
          <w:rFonts w:eastAsiaTheme="minorHAnsi"/>
          <w:i w:val="0"/>
          <w:sz w:val="22"/>
          <w:szCs w:val="22"/>
          <w:lang w:eastAsia="en-US"/>
        </w:rPr>
      </w:pPr>
      <w:r w:rsidRPr="00BD3AC6">
        <w:rPr>
          <w:rFonts w:eastAsiaTheme="minorHAnsi"/>
          <w:i w:val="0"/>
          <w:sz w:val="22"/>
          <w:szCs w:val="22"/>
          <w:lang w:eastAsia="en-US"/>
        </w:rPr>
        <w:t>sodelovati pri pripravi dokumentacije za tehnični pregled in v postopku pridobivanja uporabnega dovoljenja za vsa dela po tej pogodbi,</w:t>
      </w:r>
    </w:p>
    <w:p w14:paraId="6718E9D4" w14:textId="77777777" w:rsidR="00937AD9" w:rsidRPr="00BD3AC6" w:rsidRDefault="00937AD9" w:rsidP="00937AD9">
      <w:pPr>
        <w:numPr>
          <w:ilvl w:val="0"/>
          <w:numId w:val="45"/>
        </w:numPr>
        <w:contextualSpacing/>
        <w:jc w:val="both"/>
        <w:rPr>
          <w:rFonts w:eastAsiaTheme="minorHAnsi"/>
          <w:i w:val="0"/>
          <w:sz w:val="22"/>
          <w:szCs w:val="22"/>
          <w:lang w:eastAsia="en-US"/>
        </w:rPr>
      </w:pPr>
      <w:r w:rsidRPr="00BD3AC6">
        <w:rPr>
          <w:rFonts w:eastAsiaTheme="minorHAnsi"/>
          <w:i w:val="0"/>
          <w:sz w:val="22"/>
          <w:szCs w:val="22"/>
          <w:lang w:eastAsia="en-US"/>
        </w:rPr>
        <w:t>sodelovati pri tehničnem pregledu in primopredaji objekta v upravljanje in vzdrževanje,</w:t>
      </w:r>
    </w:p>
    <w:p w14:paraId="41CF4EF2" w14:textId="77777777" w:rsidR="00937AD9" w:rsidRPr="00BD3AC6" w:rsidRDefault="00937AD9" w:rsidP="00937AD9">
      <w:pPr>
        <w:numPr>
          <w:ilvl w:val="0"/>
          <w:numId w:val="45"/>
        </w:numPr>
        <w:ind w:right="142"/>
        <w:contextualSpacing/>
        <w:jc w:val="both"/>
        <w:rPr>
          <w:i w:val="0"/>
          <w:sz w:val="22"/>
          <w:szCs w:val="22"/>
        </w:rPr>
      </w:pPr>
      <w:r w:rsidRPr="00783C9E">
        <w:rPr>
          <w:rFonts w:eastAsiaTheme="minorHAnsi"/>
          <w:i w:val="0"/>
          <w:sz w:val="22"/>
          <w:szCs w:val="22"/>
          <w:lang w:eastAsia="en-US"/>
        </w:rPr>
        <w:t>pred prevzemom pogodbenih del izročiti naročniku oz. pooblaščenemu inženirju originale potrebne dokumentacije o kvaliteti izvedenih del, vgrajenih materialih in konst</w:t>
      </w:r>
      <w:r w:rsidRPr="00E5294A">
        <w:rPr>
          <w:rFonts w:eastAsiaTheme="minorHAnsi"/>
          <w:i w:val="0"/>
          <w:sz w:val="22"/>
          <w:szCs w:val="22"/>
          <w:lang w:eastAsia="en-US"/>
        </w:rPr>
        <w:t>rukcijah (ateste, poročila o vodotesnosti izvedbe, poročila pregledov, certifikate, garancijske liste, potrjene evidenčne liste o odvozu in deponiranju odvečnega materiala</w:t>
      </w:r>
      <w:r w:rsidRPr="00783C9E">
        <w:rPr>
          <w:rFonts w:eastAsiaTheme="minorHAnsi"/>
          <w:i w:val="0"/>
          <w:sz w:val="22"/>
          <w:szCs w:val="22"/>
          <w:lang w:eastAsia="en-US"/>
        </w:rPr>
        <w:t>,</w:t>
      </w:r>
    </w:p>
    <w:p w14:paraId="49146717" w14:textId="77777777" w:rsidR="00937AD9" w:rsidRPr="00783C9E" w:rsidRDefault="00937AD9" w:rsidP="00937AD9">
      <w:pPr>
        <w:pStyle w:val="Odstavekseznama"/>
        <w:numPr>
          <w:ilvl w:val="0"/>
          <w:numId w:val="45"/>
        </w:numPr>
        <w:contextualSpacing/>
        <w:rPr>
          <w:i w:val="0"/>
          <w:sz w:val="22"/>
          <w:szCs w:val="22"/>
        </w:rPr>
      </w:pPr>
      <w:r w:rsidRPr="00783C9E">
        <w:rPr>
          <w:i w:val="0"/>
          <w:sz w:val="22"/>
          <w:szCs w:val="22"/>
        </w:rPr>
        <w:t>da bo dela izvajal ves svetli del dneva vse dni v tednu, razen ob dela prostih dnevih določenimi s predpisi, pri čemer je svetli del dneva definiran z naslednjimi polnimi urami:</w:t>
      </w:r>
    </w:p>
    <w:p w14:paraId="2EC3BAA4" w14:textId="77777777" w:rsidR="00937AD9" w:rsidRPr="00100E43" w:rsidRDefault="00937AD9" w:rsidP="00937AD9">
      <w:pPr>
        <w:ind w:right="142"/>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937AD9" w:rsidRPr="00100E43" w14:paraId="150B48E8" w14:textId="77777777" w:rsidTr="002941A4">
        <w:trPr>
          <w:trHeight w:val="341"/>
        </w:trPr>
        <w:tc>
          <w:tcPr>
            <w:tcW w:w="4442" w:type="dxa"/>
          </w:tcPr>
          <w:p w14:paraId="25DC04E4" w14:textId="77777777" w:rsidR="00937AD9" w:rsidRPr="00100E43" w:rsidRDefault="00937AD9" w:rsidP="002941A4">
            <w:pPr>
              <w:ind w:right="142"/>
              <w:rPr>
                <w:i w:val="0"/>
                <w:sz w:val="22"/>
                <w:szCs w:val="22"/>
              </w:rPr>
            </w:pPr>
            <w:r w:rsidRPr="00100E43">
              <w:rPr>
                <w:i w:val="0"/>
                <w:sz w:val="22"/>
                <w:szCs w:val="22"/>
              </w:rPr>
              <w:t>Obdobje leta</w:t>
            </w:r>
          </w:p>
        </w:tc>
        <w:tc>
          <w:tcPr>
            <w:tcW w:w="2805" w:type="dxa"/>
          </w:tcPr>
          <w:p w14:paraId="04B4541B" w14:textId="77777777" w:rsidR="00937AD9" w:rsidRPr="00100E43" w:rsidRDefault="00937AD9" w:rsidP="002941A4">
            <w:pPr>
              <w:ind w:right="142"/>
              <w:rPr>
                <w:i w:val="0"/>
                <w:sz w:val="22"/>
                <w:szCs w:val="22"/>
              </w:rPr>
            </w:pPr>
            <w:r w:rsidRPr="00100E43">
              <w:rPr>
                <w:i w:val="0"/>
                <w:sz w:val="22"/>
                <w:szCs w:val="22"/>
              </w:rPr>
              <w:t>Polne ure dneva</w:t>
            </w:r>
          </w:p>
        </w:tc>
      </w:tr>
      <w:tr w:rsidR="00937AD9" w:rsidRPr="00100E43" w14:paraId="647D133B" w14:textId="77777777" w:rsidTr="002941A4">
        <w:tc>
          <w:tcPr>
            <w:tcW w:w="4442" w:type="dxa"/>
          </w:tcPr>
          <w:p w14:paraId="6CF8AF7D" w14:textId="77777777" w:rsidR="00937AD9" w:rsidRPr="00100E43" w:rsidRDefault="00937AD9" w:rsidP="002941A4">
            <w:pPr>
              <w:ind w:right="142"/>
              <w:rPr>
                <w:i w:val="0"/>
                <w:sz w:val="22"/>
                <w:szCs w:val="22"/>
              </w:rPr>
            </w:pPr>
            <w:r w:rsidRPr="00100E43">
              <w:rPr>
                <w:i w:val="0"/>
                <w:sz w:val="22"/>
                <w:szCs w:val="22"/>
              </w:rPr>
              <w:t>1. januar – 27. januar</w:t>
            </w:r>
          </w:p>
        </w:tc>
        <w:tc>
          <w:tcPr>
            <w:tcW w:w="2805" w:type="dxa"/>
          </w:tcPr>
          <w:p w14:paraId="1B714BFE" w14:textId="77777777" w:rsidR="00937AD9" w:rsidRPr="00100E43" w:rsidRDefault="00937AD9" w:rsidP="002941A4">
            <w:pPr>
              <w:ind w:right="142"/>
              <w:rPr>
                <w:i w:val="0"/>
                <w:sz w:val="22"/>
                <w:szCs w:val="22"/>
              </w:rPr>
            </w:pPr>
            <w:r w:rsidRPr="00100E43">
              <w:rPr>
                <w:i w:val="0"/>
                <w:sz w:val="22"/>
                <w:szCs w:val="22"/>
              </w:rPr>
              <w:t>8.00 – 17.00 h</w:t>
            </w:r>
          </w:p>
        </w:tc>
      </w:tr>
      <w:tr w:rsidR="00937AD9" w:rsidRPr="00100E43" w14:paraId="109935F6" w14:textId="77777777" w:rsidTr="002941A4">
        <w:tc>
          <w:tcPr>
            <w:tcW w:w="4442" w:type="dxa"/>
          </w:tcPr>
          <w:p w14:paraId="2D57B4F9" w14:textId="77777777" w:rsidR="00937AD9" w:rsidRPr="00100E43" w:rsidRDefault="00937AD9" w:rsidP="002941A4">
            <w:pPr>
              <w:ind w:right="142"/>
              <w:rPr>
                <w:i w:val="0"/>
                <w:sz w:val="22"/>
                <w:szCs w:val="22"/>
              </w:rPr>
            </w:pPr>
            <w:r w:rsidRPr="00100E43">
              <w:rPr>
                <w:i w:val="0"/>
                <w:sz w:val="22"/>
                <w:szCs w:val="22"/>
              </w:rPr>
              <w:t>28. januar – 19. februar</w:t>
            </w:r>
          </w:p>
        </w:tc>
        <w:tc>
          <w:tcPr>
            <w:tcW w:w="2805" w:type="dxa"/>
          </w:tcPr>
          <w:p w14:paraId="18C67593" w14:textId="77777777" w:rsidR="00937AD9" w:rsidRPr="00100E43" w:rsidRDefault="00937AD9" w:rsidP="002941A4">
            <w:pPr>
              <w:ind w:right="142"/>
              <w:rPr>
                <w:i w:val="0"/>
                <w:sz w:val="22"/>
                <w:szCs w:val="22"/>
              </w:rPr>
            </w:pPr>
            <w:r w:rsidRPr="00100E43">
              <w:rPr>
                <w:i w:val="0"/>
                <w:sz w:val="22"/>
                <w:szCs w:val="22"/>
              </w:rPr>
              <w:t>8.00 – 17.00 h</w:t>
            </w:r>
          </w:p>
        </w:tc>
      </w:tr>
      <w:tr w:rsidR="00937AD9" w:rsidRPr="00100E43" w14:paraId="41D96EFA" w14:textId="77777777" w:rsidTr="002941A4">
        <w:tc>
          <w:tcPr>
            <w:tcW w:w="4442" w:type="dxa"/>
          </w:tcPr>
          <w:p w14:paraId="60B7E2A0" w14:textId="77777777" w:rsidR="00937AD9" w:rsidRPr="00100E43" w:rsidRDefault="00937AD9" w:rsidP="002941A4">
            <w:pPr>
              <w:ind w:right="142"/>
              <w:rPr>
                <w:i w:val="0"/>
                <w:sz w:val="22"/>
                <w:szCs w:val="22"/>
              </w:rPr>
            </w:pPr>
            <w:r w:rsidRPr="00100E43">
              <w:rPr>
                <w:i w:val="0"/>
                <w:sz w:val="22"/>
                <w:szCs w:val="22"/>
              </w:rPr>
              <w:t>20. februar – 8. marec</w:t>
            </w:r>
          </w:p>
        </w:tc>
        <w:tc>
          <w:tcPr>
            <w:tcW w:w="2805" w:type="dxa"/>
          </w:tcPr>
          <w:p w14:paraId="097E002D" w14:textId="77777777" w:rsidR="00937AD9" w:rsidRPr="00100E43" w:rsidRDefault="00937AD9" w:rsidP="002941A4">
            <w:pPr>
              <w:ind w:right="142"/>
              <w:rPr>
                <w:i w:val="0"/>
                <w:sz w:val="22"/>
                <w:szCs w:val="22"/>
              </w:rPr>
            </w:pPr>
            <w:r w:rsidRPr="00100E43">
              <w:rPr>
                <w:i w:val="0"/>
                <w:sz w:val="22"/>
                <w:szCs w:val="22"/>
              </w:rPr>
              <w:t>7.00 – 17.00 h</w:t>
            </w:r>
          </w:p>
        </w:tc>
      </w:tr>
      <w:tr w:rsidR="00937AD9" w:rsidRPr="00100E43" w14:paraId="37EE6504" w14:textId="77777777" w:rsidTr="002941A4">
        <w:tc>
          <w:tcPr>
            <w:tcW w:w="4442" w:type="dxa"/>
          </w:tcPr>
          <w:p w14:paraId="4D83423D" w14:textId="77777777" w:rsidR="00937AD9" w:rsidRPr="00100E43" w:rsidRDefault="00937AD9" w:rsidP="002941A4">
            <w:pPr>
              <w:ind w:right="142"/>
              <w:rPr>
                <w:i w:val="0"/>
                <w:sz w:val="22"/>
                <w:szCs w:val="22"/>
              </w:rPr>
            </w:pPr>
            <w:r w:rsidRPr="00100E43">
              <w:rPr>
                <w:i w:val="0"/>
                <w:sz w:val="22"/>
                <w:szCs w:val="22"/>
              </w:rPr>
              <w:t>9. marec – 22. marec</w:t>
            </w:r>
          </w:p>
        </w:tc>
        <w:tc>
          <w:tcPr>
            <w:tcW w:w="2805" w:type="dxa"/>
          </w:tcPr>
          <w:p w14:paraId="3F90FAB2" w14:textId="77777777" w:rsidR="00937AD9" w:rsidRPr="00100E43" w:rsidRDefault="00937AD9" w:rsidP="002941A4">
            <w:pPr>
              <w:ind w:right="142"/>
              <w:rPr>
                <w:i w:val="0"/>
                <w:sz w:val="22"/>
                <w:szCs w:val="22"/>
              </w:rPr>
            </w:pPr>
            <w:r w:rsidRPr="00100E43">
              <w:rPr>
                <w:i w:val="0"/>
                <w:sz w:val="22"/>
                <w:szCs w:val="22"/>
              </w:rPr>
              <w:t>7.00 – 18.00 h</w:t>
            </w:r>
          </w:p>
        </w:tc>
      </w:tr>
      <w:tr w:rsidR="00937AD9" w:rsidRPr="00100E43" w14:paraId="48150FFB" w14:textId="77777777" w:rsidTr="002941A4">
        <w:tc>
          <w:tcPr>
            <w:tcW w:w="4442" w:type="dxa"/>
          </w:tcPr>
          <w:p w14:paraId="4FA628F0" w14:textId="77777777" w:rsidR="00937AD9" w:rsidRPr="00100E43" w:rsidRDefault="00937AD9" w:rsidP="002941A4">
            <w:pPr>
              <w:ind w:right="142"/>
              <w:rPr>
                <w:i w:val="0"/>
                <w:sz w:val="22"/>
                <w:szCs w:val="22"/>
              </w:rPr>
            </w:pPr>
            <w:r w:rsidRPr="00100E43">
              <w:rPr>
                <w:i w:val="0"/>
                <w:sz w:val="22"/>
                <w:szCs w:val="22"/>
              </w:rPr>
              <w:t>23. marec – 23. april</w:t>
            </w:r>
          </w:p>
        </w:tc>
        <w:tc>
          <w:tcPr>
            <w:tcW w:w="2805" w:type="dxa"/>
          </w:tcPr>
          <w:p w14:paraId="347D5AE7" w14:textId="77777777" w:rsidR="00937AD9" w:rsidRPr="00100E43" w:rsidRDefault="00937AD9" w:rsidP="002941A4">
            <w:pPr>
              <w:ind w:right="142"/>
              <w:rPr>
                <w:i w:val="0"/>
                <w:sz w:val="22"/>
                <w:szCs w:val="22"/>
              </w:rPr>
            </w:pPr>
            <w:r w:rsidRPr="00100E43">
              <w:rPr>
                <w:i w:val="0"/>
                <w:sz w:val="22"/>
                <w:szCs w:val="22"/>
              </w:rPr>
              <w:t>6.00 – 18.00 h</w:t>
            </w:r>
          </w:p>
        </w:tc>
      </w:tr>
      <w:tr w:rsidR="00937AD9" w:rsidRPr="00100E43" w14:paraId="5B90D6B6" w14:textId="77777777" w:rsidTr="002941A4">
        <w:tc>
          <w:tcPr>
            <w:tcW w:w="4442" w:type="dxa"/>
          </w:tcPr>
          <w:p w14:paraId="6B12F5A2" w14:textId="77777777" w:rsidR="00937AD9" w:rsidRPr="00100E43" w:rsidRDefault="00937AD9" w:rsidP="002941A4">
            <w:pPr>
              <w:ind w:right="142"/>
              <w:rPr>
                <w:i w:val="0"/>
                <w:sz w:val="22"/>
                <w:szCs w:val="22"/>
              </w:rPr>
            </w:pPr>
            <w:r w:rsidRPr="00100E43">
              <w:rPr>
                <w:i w:val="0"/>
                <w:sz w:val="22"/>
                <w:szCs w:val="22"/>
              </w:rPr>
              <w:t>24. april – 21. avgust</w:t>
            </w:r>
          </w:p>
        </w:tc>
        <w:tc>
          <w:tcPr>
            <w:tcW w:w="2805" w:type="dxa"/>
          </w:tcPr>
          <w:p w14:paraId="516645CE" w14:textId="77777777" w:rsidR="00937AD9" w:rsidRPr="00100E43" w:rsidRDefault="00937AD9" w:rsidP="002941A4">
            <w:pPr>
              <w:ind w:right="142"/>
              <w:rPr>
                <w:i w:val="0"/>
                <w:sz w:val="22"/>
                <w:szCs w:val="22"/>
              </w:rPr>
            </w:pPr>
            <w:r w:rsidRPr="00100E43">
              <w:rPr>
                <w:i w:val="0"/>
                <w:sz w:val="22"/>
                <w:szCs w:val="22"/>
              </w:rPr>
              <w:t>6.00 – 19.00 h</w:t>
            </w:r>
          </w:p>
        </w:tc>
      </w:tr>
      <w:tr w:rsidR="00937AD9" w:rsidRPr="00100E43" w14:paraId="5105D742" w14:textId="77777777" w:rsidTr="002941A4">
        <w:tc>
          <w:tcPr>
            <w:tcW w:w="4442" w:type="dxa"/>
          </w:tcPr>
          <w:p w14:paraId="5E89ED04" w14:textId="77777777" w:rsidR="00937AD9" w:rsidRPr="00100E43" w:rsidRDefault="00937AD9" w:rsidP="002941A4">
            <w:pPr>
              <w:ind w:right="142"/>
              <w:rPr>
                <w:i w:val="0"/>
                <w:sz w:val="22"/>
                <w:szCs w:val="22"/>
              </w:rPr>
            </w:pPr>
            <w:r w:rsidRPr="00100E43">
              <w:rPr>
                <w:i w:val="0"/>
                <w:sz w:val="22"/>
                <w:szCs w:val="22"/>
              </w:rPr>
              <w:t xml:space="preserve">22. avgust – 21. september </w:t>
            </w:r>
          </w:p>
        </w:tc>
        <w:tc>
          <w:tcPr>
            <w:tcW w:w="2805" w:type="dxa"/>
          </w:tcPr>
          <w:p w14:paraId="6C5697AE" w14:textId="77777777" w:rsidR="00937AD9" w:rsidRPr="00100E43" w:rsidRDefault="00937AD9" w:rsidP="002941A4">
            <w:pPr>
              <w:ind w:right="142"/>
              <w:rPr>
                <w:i w:val="0"/>
                <w:sz w:val="22"/>
                <w:szCs w:val="22"/>
              </w:rPr>
            </w:pPr>
            <w:r w:rsidRPr="00100E43">
              <w:rPr>
                <w:i w:val="0"/>
                <w:sz w:val="22"/>
                <w:szCs w:val="22"/>
              </w:rPr>
              <w:t>6.00 – 19.00 h</w:t>
            </w:r>
          </w:p>
        </w:tc>
      </w:tr>
      <w:tr w:rsidR="00937AD9" w:rsidRPr="00100E43" w14:paraId="685BB8CB" w14:textId="77777777" w:rsidTr="002941A4">
        <w:tc>
          <w:tcPr>
            <w:tcW w:w="4442" w:type="dxa"/>
          </w:tcPr>
          <w:p w14:paraId="681FF24A" w14:textId="77777777" w:rsidR="00937AD9" w:rsidRPr="00100E43" w:rsidRDefault="00937AD9" w:rsidP="002941A4">
            <w:pPr>
              <w:ind w:right="142"/>
              <w:rPr>
                <w:i w:val="0"/>
                <w:sz w:val="22"/>
                <w:szCs w:val="22"/>
              </w:rPr>
            </w:pPr>
            <w:r w:rsidRPr="00100E43">
              <w:rPr>
                <w:i w:val="0"/>
                <w:sz w:val="22"/>
                <w:szCs w:val="22"/>
              </w:rPr>
              <w:t>22. september – 30. september</w:t>
            </w:r>
          </w:p>
        </w:tc>
        <w:tc>
          <w:tcPr>
            <w:tcW w:w="2805" w:type="dxa"/>
          </w:tcPr>
          <w:p w14:paraId="2C9EEFA1" w14:textId="77777777" w:rsidR="00937AD9" w:rsidRPr="00100E43" w:rsidRDefault="00937AD9" w:rsidP="002941A4">
            <w:pPr>
              <w:ind w:right="142"/>
              <w:rPr>
                <w:i w:val="0"/>
                <w:sz w:val="22"/>
                <w:szCs w:val="22"/>
              </w:rPr>
            </w:pPr>
            <w:r w:rsidRPr="00100E43">
              <w:rPr>
                <w:i w:val="0"/>
                <w:sz w:val="22"/>
                <w:szCs w:val="22"/>
              </w:rPr>
              <w:t>6.00 – 19.00 h</w:t>
            </w:r>
          </w:p>
        </w:tc>
      </w:tr>
      <w:tr w:rsidR="00937AD9" w:rsidRPr="00100E43" w14:paraId="3CF006AF" w14:textId="77777777" w:rsidTr="002941A4">
        <w:tc>
          <w:tcPr>
            <w:tcW w:w="4442" w:type="dxa"/>
          </w:tcPr>
          <w:p w14:paraId="21CD44A0" w14:textId="77777777" w:rsidR="00937AD9" w:rsidRPr="00100E43" w:rsidRDefault="00937AD9" w:rsidP="002941A4">
            <w:pPr>
              <w:ind w:right="142"/>
              <w:rPr>
                <w:i w:val="0"/>
                <w:sz w:val="22"/>
                <w:szCs w:val="22"/>
              </w:rPr>
            </w:pPr>
            <w:r w:rsidRPr="00100E43">
              <w:rPr>
                <w:i w:val="0"/>
                <w:sz w:val="22"/>
                <w:szCs w:val="22"/>
              </w:rPr>
              <w:t>1. oktober – 24. oktober</w:t>
            </w:r>
          </w:p>
        </w:tc>
        <w:tc>
          <w:tcPr>
            <w:tcW w:w="2805" w:type="dxa"/>
          </w:tcPr>
          <w:p w14:paraId="5ACE71C9" w14:textId="77777777" w:rsidR="00937AD9" w:rsidRPr="00100E43" w:rsidRDefault="00937AD9" w:rsidP="002941A4">
            <w:pPr>
              <w:ind w:right="142"/>
              <w:rPr>
                <w:i w:val="0"/>
                <w:sz w:val="22"/>
                <w:szCs w:val="22"/>
              </w:rPr>
            </w:pPr>
            <w:r w:rsidRPr="00100E43">
              <w:rPr>
                <w:i w:val="0"/>
                <w:sz w:val="22"/>
                <w:szCs w:val="22"/>
              </w:rPr>
              <w:t>7.00 – 17.00 h</w:t>
            </w:r>
          </w:p>
        </w:tc>
      </w:tr>
      <w:tr w:rsidR="00937AD9" w:rsidRPr="00100E43" w14:paraId="540CAB20" w14:textId="77777777" w:rsidTr="002941A4">
        <w:tc>
          <w:tcPr>
            <w:tcW w:w="4442" w:type="dxa"/>
          </w:tcPr>
          <w:p w14:paraId="5F3D392B" w14:textId="77777777" w:rsidR="00937AD9" w:rsidRPr="00100E43" w:rsidRDefault="00937AD9" w:rsidP="002941A4">
            <w:pPr>
              <w:ind w:right="142"/>
              <w:rPr>
                <w:i w:val="0"/>
                <w:sz w:val="22"/>
                <w:szCs w:val="22"/>
              </w:rPr>
            </w:pPr>
            <w:r w:rsidRPr="00100E43">
              <w:rPr>
                <w:i w:val="0"/>
                <w:sz w:val="22"/>
                <w:szCs w:val="22"/>
              </w:rPr>
              <w:t>25. oktober – 13. november</w:t>
            </w:r>
          </w:p>
        </w:tc>
        <w:tc>
          <w:tcPr>
            <w:tcW w:w="2805" w:type="dxa"/>
          </w:tcPr>
          <w:p w14:paraId="4AC71F68" w14:textId="77777777" w:rsidR="00937AD9" w:rsidRPr="00100E43" w:rsidRDefault="00937AD9" w:rsidP="002941A4">
            <w:pPr>
              <w:ind w:right="142"/>
              <w:rPr>
                <w:i w:val="0"/>
                <w:sz w:val="22"/>
                <w:szCs w:val="22"/>
              </w:rPr>
            </w:pPr>
            <w:r w:rsidRPr="00100E43">
              <w:rPr>
                <w:i w:val="0"/>
                <w:sz w:val="22"/>
                <w:szCs w:val="22"/>
              </w:rPr>
              <w:t>7.00 – 17.00 h</w:t>
            </w:r>
          </w:p>
        </w:tc>
      </w:tr>
      <w:tr w:rsidR="00937AD9" w:rsidRPr="00100E43" w14:paraId="49369C6E" w14:textId="77777777" w:rsidTr="002941A4">
        <w:tc>
          <w:tcPr>
            <w:tcW w:w="4442" w:type="dxa"/>
          </w:tcPr>
          <w:p w14:paraId="050DDC5F" w14:textId="77777777" w:rsidR="00937AD9" w:rsidRPr="00100E43" w:rsidRDefault="00937AD9" w:rsidP="002941A4">
            <w:pPr>
              <w:ind w:right="142"/>
              <w:rPr>
                <w:i w:val="0"/>
                <w:sz w:val="22"/>
                <w:szCs w:val="22"/>
              </w:rPr>
            </w:pPr>
            <w:r w:rsidRPr="00100E43">
              <w:rPr>
                <w:i w:val="0"/>
                <w:sz w:val="22"/>
                <w:szCs w:val="22"/>
              </w:rPr>
              <w:t>14. november – 31. december</w:t>
            </w:r>
          </w:p>
        </w:tc>
        <w:tc>
          <w:tcPr>
            <w:tcW w:w="2805" w:type="dxa"/>
          </w:tcPr>
          <w:p w14:paraId="7FCBD1A5" w14:textId="77777777" w:rsidR="00937AD9" w:rsidRPr="00100E43" w:rsidRDefault="00937AD9" w:rsidP="002941A4">
            <w:pPr>
              <w:ind w:right="142"/>
              <w:rPr>
                <w:i w:val="0"/>
                <w:sz w:val="22"/>
                <w:szCs w:val="22"/>
              </w:rPr>
            </w:pPr>
            <w:r w:rsidRPr="00100E43">
              <w:rPr>
                <w:i w:val="0"/>
                <w:sz w:val="22"/>
                <w:szCs w:val="22"/>
              </w:rPr>
              <w:t>8.00 – 17.00 h</w:t>
            </w:r>
          </w:p>
        </w:tc>
      </w:tr>
    </w:tbl>
    <w:p w14:paraId="4F1BFA9B" w14:textId="77777777" w:rsidR="00937AD9" w:rsidRPr="00100E43" w:rsidRDefault="00937AD9" w:rsidP="00937AD9">
      <w:pPr>
        <w:ind w:right="142"/>
        <w:jc w:val="both"/>
        <w:rPr>
          <w:i w:val="0"/>
          <w:sz w:val="22"/>
          <w:szCs w:val="22"/>
        </w:rPr>
      </w:pPr>
    </w:p>
    <w:p w14:paraId="7F69F38E" w14:textId="77777777" w:rsidR="00937AD9" w:rsidRDefault="00937AD9" w:rsidP="00937AD9">
      <w:pPr>
        <w:ind w:right="142"/>
        <w:jc w:val="both"/>
        <w:rPr>
          <w:i w:val="0"/>
          <w:color w:val="000000"/>
          <w:sz w:val="22"/>
          <w:szCs w:val="22"/>
        </w:rPr>
      </w:pPr>
      <w:r w:rsidRPr="00100E43">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1EB19A54" w14:textId="77777777" w:rsidR="00937AD9" w:rsidRDefault="00937AD9" w:rsidP="00937AD9">
      <w:pPr>
        <w:ind w:right="142"/>
        <w:jc w:val="both"/>
        <w:rPr>
          <w:i w:val="0"/>
          <w:color w:val="000000"/>
          <w:sz w:val="22"/>
          <w:szCs w:val="22"/>
        </w:rPr>
      </w:pPr>
    </w:p>
    <w:p w14:paraId="1E7A5937"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56BD5E82" w14:textId="77777777" w:rsidR="00937AD9" w:rsidRDefault="00937AD9" w:rsidP="00937AD9">
      <w:pPr>
        <w:ind w:right="141"/>
        <w:jc w:val="both"/>
        <w:rPr>
          <w:i w:val="0"/>
          <w:strike/>
          <w:color w:val="000000" w:themeColor="text1"/>
          <w:sz w:val="22"/>
          <w:szCs w:val="22"/>
        </w:rPr>
      </w:pPr>
    </w:p>
    <w:p w14:paraId="39DF7EAA"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Zavarovanje</w:t>
      </w:r>
    </w:p>
    <w:p w14:paraId="4E0B06A4" w14:textId="77777777" w:rsidR="00937AD9" w:rsidRPr="00193A7A" w:rsidRDefault="00937AD9" w:rsidP="00937AD9">
      <w:pPr>
        <w:ind w:right="141"/>
        <w:jc w:val="both"/>
        <w:rPr>
          <w:i w:val="0"/>
          <w:color w:val="000000" w:themeColor="text1"/>
          <w:sz w:val="22"/>
          <w:szCs w:val="22"/>
        </w:rPr>
      </w:pPr>
    </w:p>
    <w:p w14:paraId="180A94FA"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lastRenderedPageBreak/>
        <w:t>10. člen</w:t>
      </w:r>
    </w:p>
    <w:p w14:paraId="6901F4AA" w14:textId="77777777" w:rsidR="00937AD9" w:rsidRPr="00193A7A" w:rsidRDefault="00937AD9" w:rsidP="00937AD9">
      <w:pPr>
        <w:tabs>
          <w:tab w:val="left" w:pos="0"/>
        </w:tabs>
        <w:ind w:right="141"/>
        <w:jc w:val="both"/>
        <w:rPr>
          <w:i w:val="0"/>
          <w:color w:val="000000" w:themeColor="text1"/>
          <w:sz w:val="22"/>
          <w:szCs w:val="22"/>
        </w:rPr>
      </w:pPr>
    </w:p>
    <w:p w14:paraId="0B14004B" w14:textId="77777777" w:rsidR="00937AD9" w:rsidRPr="00193A7A" w:rsidRDefault="00937AD9" w:rsidP="00937AD9">
      <w:pPr>
        <w:tabs>
          <w:tab w:val="left" w:pos="0"/>
        </w:tabs>
        <w:ind w:right="141"/>
        <w:jc w:val="both"/>
        <w:rPr>
          <w:i w:val="0"/>
          <w:color w:val="000000" w:themeColor="text1"/>
          <w:sz w:val="22"/>
          <w:szCs w:val="22"/>
        </w:rPr>
      </w:pPr>
      <w:r w:rsidRPr="00193A7A">
        <w:rPr>
          <w:i w:val="0"/>
          <w:color w:val="000000" w:themeColor="text1"/>
          <w:sz w:val="22"/>
          <w:szCs w:val="22"/>
        </w:rPr>
        <w:t>Izvajalec odgovarja za vso neposredno škodo, ki nastane naročniku ali tretjim osebam in izvira iz njegovega dela in njegovih pogodbenih obveznosti.</w:t>
      </w:r>
    </w:p>
    <w:p w14:paraId="195BEB41" w14:textId="77777777" w:rsidR="00937AD9" w:rsidRPr="00193A7A" w:rsidRDefault="00937AD9" w:rsidP="00937AD9">
      <w:pPr>
        <w:tabs>
          <w:tab w:val="left" w:pos="0"/>
        </w:tabs>
        <w:ind w:right="141"/>
        <w:jc w:val="both"/>
        <w:rPr>
          <w:i w:val="0"/>
          <w:color w:val="000000" w:themeColor="text1"/>
          <w:sz w:val="22"/>
          <w:szCs w:val="22"/>
        </w:rPr>
      </w:pPr>
    </w:p>
    <w:p w14:paraId="765CE451" w14:textId="77777777" w:rsidR="00937AD9" w:rsidRPr="00193A7A" w:rsidRDefault="00937AD9" w:rsidP="00937AD9">
      <w:pPr>
        <w:tabs>
          <w:tab w:val="left" w:pos="0"/>
        </w:tabs>
        <w:ind w:right="141"/>
        <w:jc w:val="both"/>
        <w:rPr>
          <w:i w:val="0"/>
          <w:color w:val="000000" w:themeColor="text1"/>
          <w:sz w:val="22"/>
          <w:szCs w:val="22"/>
        </w:rPr>
      </w:pPr>
      <w:r w:rsidRPr="00193A7A">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ki se določijo glede na vse okoliščine, ki bi v danem primeru lahko vplivale na njihov nastanek, do njihove polne vrednosti, vendar najmanj v obsegu minimalnega zavarovalnega programa določenega v izjavi zavarovalnice </w:t>
      </w:r>
      <w:r w:rsidRPr="00C7103F">
        <w:rPr>
          <w:i w:val="0"/>
          <w:color w:val="000000" w:themeColor="text1"/>
          <w:sz w:val="22"/>
          <w:szCs w:val="22"/>
        </w:rPr>
        <w:t>(Priloga 6 razpisne dokumentacije</w:t>
      </w:r>
      <w:r w:rsidRPr="00193A7A">
        <w:rPr>
          <w:i w:val="0"/>
          <w:color w:val="000000" w:themeColor="text1"/>
          <w:sz w:val="22"/>
          <w:szCs w:val="22"/>
        </w:rPr>
        <w:t xml:space="preserve">), ki je kot priloga sestavni del te pogodbe. </w:t>
      </w:r>
    </w:p>
    <w:p w14:paraId="64AFF11B" w14:textId="77777777" w:rsidR="00937AD9" w:rsidRPr="00193A7A" w:rsidRDefault="00937AD9" w:rsidP="00937AD9">
      <w:pPr>
        <w:tabs>
          <w:tab w:val="left" w:pos="0"/>
        </w:tabs>
        <w:ind w:right="141"/>
        <w:jc w:val="both"/>
        <w:rPr>
          <w:i w:val="0"/>
          <w:color w:val="000000" w:themeColor="text1"/>
          <w:sz w:val="22"/>
          <w:szCs w:val="22"/>
        </w:rPr>
      </w:pPr>
    </w:p>
    <w:p w14:paraId="4CC19869"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Izvajalec mora imeti </w:t>
      </w:r>
      <w:r>
        <w:rPr>
          <w:i w:val="0"/>
          <w:color w:val="000000" w:themeColor="text1"/>
          <w:sz w:val="22"/>
          <w:szCs w:val="22"/>
        </w:rPr>
        <w:t xml:space="preserve">ves čas svojega poslovanja do poteka vseh zastaralnih rokov za morebitne odškodninske zahtevke, ki izvirajo iz te pogodbe, </w:t>
      </w:r>
      <w:r w:rsidRPr="00193A7A">
        <w:rPr>
          <w:i w:val="0"/>
          <w:color w:val="000000" w:themeColor="text1"/>
          <w:sz w:val="22"/>
          <w:szCs w:val="22"/>
        </w:rPr>
        <w:t xml:space="preserve">zavarovano svojo odgovornost za škodo, ki bi utegnila nastati naročniku in tretjim osebam v zvezi z opravljanjem njegove dejavnosti najmanj v obsegu minimalnega zavarovalnega programa določenega v izjavi zavarovalnice (Priloga </w:t>
      </w:r>
      <w:r>
        <w:rPr>
          <w:i w:val="0"/>
          <w:color w:val="000000" w:themeColor="text1"/>
          <w:sz w:val="22"/>
          <w:szCs w:val="22"/>
        </w:rPr>
        <w:t>6</w:t>
      </w:r>
      <w:r w:rsidRPr="00193A7A">
        <w:rPr>
          <w:i w:val="0"/>
          <w:color w:val="000000" w:themeColor="text1"/>
          <w:sz w:val="22"/>
          <w:szCs w:val="22"/>
        </w:rPr>
        <w:t xml:space="preserve"> razpisne dokumentacije), ki je kot priloga sestavni del te pogodbe. </w:t>
      </w:r>
    </w:p>
    <w:p w14:paraId="3A00DACC" w14:textId="77777777" w:rsidR="00937AD9" w:rsidRPr="00193A7A" w:rsidRDefault="00937AD9" w:rsidP="00937AD9">
      <w:pPr>
        <w:ind w:right="141"/>
        <w:jc w:val="both"/>
        <w:rPr>
          <w:i w:val="0"/>
          <w:color w:val="000000" w:themeColor="text1"/>
          <w:sz w:val="22"/>
          <w:szCs w:val="22"/>
          <w:lang w:eastAsia="en-US"/>
        </w:rPr>
      </w:pPr>
    </w:p>
    <w:p w14:paraId="4DD6981A" w14:textId="77777777" w:rsidR="00937AD9" w:rsidRPr="00193A7A" w:rsidRDefault="00937AD9" w:rsidP="00937AD9">
      <w:pPr>
        <w:ind w:right="141"/>
        <w:jc w:val="both"/>
        <w:rPr>
          <w:i w:val="0"/>
          <w:color w:val="000000" w:themeColor="text1"/>
          <w:sz w:val="22"/>
          <w:szCs w:val="22"/>
          <w:lang w:eastAsia="en-US"/>
        </w:rPr>
      </w:pPr>
      <w:r w:rsidRPr="00193A7A">
        <w:rPr>
          <w:i w:val="0"/>
          <w:color w:val="000000" w:themeColor="text1"/>
          <w:sz w:val="22"/>
          <w:szCs w:val="22"/>
          <w:lang w:eastAsia="en-US"/>
        </w:rPr>
        <w:t xml:space="preserve">Sprožilec zavarovalnega kritja za vsa zavarovanja po tem členu mora biti nastanek škodnega dogodka (ne </w:t>
      </w:r>
      <w:r>
        <w:rPr>
          <w:i w:val="0"/>
          <w:color w:val="000000" w:themeColor="text1"/>
          <w:sz w:val="22"/>
          <w:szCs w:val="22"/>
          <w:lang w:eastAsia="en-US"/>
        </w:rPr>
        <w:t>smejo biti sklenjena s klavzulo »</w:t>
      </w:r>
      <w:proofErr w:type="spellStart"/>
      <w:r w:rsidRPr="00193A7A">
        <w:rPr>
          <w:i w:val="0"/>
          <w:color w:val="000000" w:themeColor="text1"/>
          <w:sz w:val="22"/>
          <w:szCs w:val="22"/>
          <w:lang w:eastAsia="en-US"/>
        </w:rPr>
        <w:t>claims-made</w:t>
      </w:r>
      <w:proofErr w:type="spellEnd"/>
      <w:r>
        <w:rPr>
          <w:i w:val="0"/>
          <w:color w:val="000000" w:themeColor="text1"/>
          <w:sz w:val="22"/>
          <w:szCs w:val="22"/>
          <w:lang w:eastAsia="en-US"/>
        </w:rPr>
        <w:t>«)</w:t>
      </w:r>
      <w:r w:rsidRPr="00193A7A">
        <w:rPr>
          <w:i w:val="0"/>
          <w:color w:val="000000" w:themeColor="text1"/>
          <w:sz w:val="22"/>
          <w:szCs w:val="22"/>
          <w:lang w:eastAsia="en-US"/>
        </w:rPr>
        <w:t xml:space="preserve"> .</w:t>
      </w:r>
    </w:p>
    <w:p w14:paraId="3C960F0A" w14:textId="77777777" w:rsidR="00937AD9" w:rsidRPr="00193A7A" w:rsidRDefault="00937AD9" w:rsidP="00937AD9">
      <w:pPr>
        <w:ind w:right="141"/>
        <w:jc w:val="both"/>
        <w:rPr>
          <w:i w:val="0"/>
          <w:color w:val="000000" w:themeColor="text1"/>
          <w:sz w:val="22"/>
          <w:szCs w:val="22"/>
          <w:lang w:eastAsia="en-US"/>
        </w:rPr>
      </w:pPr>
    </w:p>
    <w:p w14:paraId="63CBB431" w14:textId="77777777" w:rsidR="00937AD9" w:rsidRPr="00193A7A" w:rsidRDefault="00937AD9" w:rsidP="00937AD9">
      <w:pPr>
        <w:ind w:right="141"/>
        <w:jc w:val="both"/>
        <w:rPr>
          <w:i w:val="0"/>
          <w:color w:val="000000" w:themeColor="text1"/>
          <w:sz w:val="22"/>
          <w:szCs w:val="22"/>
          <w:lang w:eastAsia="en-US"/>
        </w:rPr>
      </w:pPr>
      <w:r w:rsidRPr="00193A7A">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18CCB988" w14:textId="77777777" w:rsidR="00937AD9" w:rsidRPr="00193A7A" w:rsidRDefault="00937AD9" w:rsidP="00937AD9">
      <w:pPr>
        <w:ind w:right="141"/>
        <w:jc w:val="both"/>
        <w:rPr>
          <w:i w:val="0"/>
          <w:color w:val="000000" w:themeColor="text1"/>
          <w:sz w:val="22"/>
          <w:szCs w:val="22"/>
          <w:lang w:eastAsia="en-US"/>
        </w:rPr>
      </w:pPr>
    </w:p>
    <w:p w14:paraId="00F6684F" w14:textId="77777777" w:rsidR="00937AD9" w:rsidRPr="00193A7A" w:rsidRDefault="00937AD9" w:rsidP="00937AD9">
      <w:pPr>
        <w:ind w:right="141"/>
        <w:jc w:val="both"/>
        <w:rPr>
          <w:i w:val="0"/>
          <w:color w:val="000000" w:themeColor="text1"/>
          <w:sz w:val="22"/>
          <w:szCs w:val="22"/>
          <w:lang w:eastAsia="en-US"/>
        </w:rPr>
      </w:pPr>
      <w:r w:rsidRPr="00193A7A">
        <w:rPr>
          <w:i w:val="0"/>
          <w:color w:val="000000" w:themeColor="text1"/>
          <w:sz w:val="22"/>
          <w:szCs w:val="22"/>
        </w:rPr>
        <w:t>V primeru, da izvajalec izvaja pogodbo s podizvajalci</w:t>
      </w:r>
      <w:r>
        <w:rPr>
          <w:i w:val="0"/>
          <w:color w:val="000000" w:themeColor="text1"/>
          <w:sz w:val="22"/>
          <w:szCs w:val="22"/>
        </w:rPr>
        <w:t>,</w:t>
      </w:r>
      <w:r w:rsidRPr="00193A7A">
        <w:rPr>
          <w:i w:val="0"/>
          <w:color w:val="000000" w:themeColor="text1"/>
          <w:sz w:val="22"/>
          <w:szCs w:val="22"/>
        </w:rPr>
        <w:t xml:space="preserve"> morajo vsa navedena zavarovanja po tem členu zajemati tudi podizvajalce ali morajo podizvajalci imeti sklenjena najmanj enaka zavarovanja, kot je to zahtevano za izvajalca. </w:t>
      </w:r>
      <w:r w:rsidRPr="00193A7A">
        <w:rPr>
          <w:i w:val="0"/>
          <w:color w:val="000000" w:themeColor="text1"/>
          <w:sz w:val="22"/>
          <w:szCs w:val="22"/>
          <w:lang w:eastAsia="en-US"/>
        </w:rPr>
        <w:t>V kolikor zahtevana zavarovanje v primeru skupne ponudbe sklene vodilni partner</w:t>
      </w:r>
      <w:r>
        <w:rPr>
          <w:i w:val="0"/>
          <w:color w:val="000000" w:themeColor="text1"/>
          <w:sz w:val="22"/>
          <w:szCs w:val="22"/>
          <w:lang w:eastAsia="en-US"/>
        </w:rPr>
        <w:t xml:space="preserve"> (vodilni pogodbenik)</w:t>
      </w:r>
      <w:r w:rsidRPr="00193A7A">
        <w:rPr>
          <w:i w:val="0"/>
          <w:color w:val="000000" w:themeColor="text1"/>
          <w:sz w:val="22"/>
          <w:szCs w:val="22"/>
          <w:lang w:eastAsia="en-US"/>
        </w:rPr>
        <w:t>, morajo vsa navedena zavarovanja po tem členu zajemati tudi partnerje skupne ponudbe (z navedbo naziva) ali pa mora zahtevana zavarovanja skleniti vsak posamezni partner skupne ponudbe.</w:t>
      </w:r>
    </w:p>
    <w:p w14:paraId="080C4045" w14:textId="77777777" w:rsidR="00937AD9" w:rsidRPr="00193A7A" w:rsidRDefault="00937AD9" w:rsidP="00937AD9">
      <w:pPr>
        <w:ind w:right="141"/>
        <w:jc w:val="both"/>
        <w:rPr>
          <w:i w:val="0"/>
          <w:color w:val="000000" w:themeColor="text1"/>
          <w:sz w:val="22"/>
          <w:szCs w:val="22"/>
          <w:lang w:eastAsia="en-US"/>
        </w:rPr>
      </w:pPr>
    </w:p>
    <w:p w14:paraId="590A58EE"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lang w:eastAsia="en-US"/>
        </w:rPr>
        <w:t>Izvajalec se zavezuje, da bo ustrezno zavarovalno dokumentacijo (</w:t>
      </w:r>
      <w:r>
        <w:rPr>
          <w:b/>
          <w:i w:val="0"/>
          <w:color w:val="000000" w:themeColor="text1"/>
          <w:sz w:val="22"/>
          <w:szCs w:val="22"/>
          <w:lang w:eastAsia="en-US"/>
        </w:rPr>
        <w:t xml:space="preserve">kopijo zavarovalnih </w:t>
      </w:r>
      <w:r w:rsidRPr="00193A7A">
        <w:rPr>
          <w:b/>
          <w:i w:val="0"/>
          <w:color w:val="000000" w:themeColor="text1"/>
          <w:sz w:val="22"/>
          <w:szCs w:val="22"/>
          <w:lang w:eastAsia="en-US"/>
        </w:rPr>
        <w:t>polic</w:t>
      </w:r>
      <w:r>
        <w:rPr>
          <w:b/>
          <w:i w:val="0"/>
          <w:color w:val="000000" w:themeColor="text1"/>
          <w:sz w:val="22"/>
          <w:szCs w:val="22"/>
          <w:lang w:eastAsia="en-US"/>
        </w:rPr>
        <w:t xml:space="preserve"> in potrdilo o plačilu premije)</w:t>
      </w:r>
      <w:r w:rsidRPr="00193A7A">
        <w:rPr>
          <w:b/>
          <w:i w:val="0"/>
          <w:color w:val="000000" w:themeColor="text1"/>
          <w:sz w:val="22"/>
          <w:szCs w:val="22"/>
          <w:lang w:eastAsia="en-US"/>
        </w:rPr>
        <w:t xml:space="preserve">,  izročil naročniku v roku 15 (petnajstih) dni od sklenitve te pogodbe, kot pogoj za veljavnost te pogodbe. </w:t>
      </w:r>
    </w:p>
    <w:p w14:paraId="7D027AD6" w14:textId="77777777" w:rsidR="00937AD9" w:rsidRPr="00193A7A" w:rsidRDefault="00937AD9" w:rsidP="00937AD9">
      <w:pPr>
        <w:ind w:right="141"/>
        <w:jc w:val="both"/>
        <w:rPr>
          <w:i w:val="0"/>
          <w:color w:val="000000" w:themeColor="text1"/>
          <w:sz w:val="22"/>
          <w:szCs w:val="22"/>
          <w:lang w:eastAsia="en-US"/>
        </w:rPr>
      </w:pPr>
    </w:p>
    <w:p w14:paraId="632F5A21" w14:textId="77777777" w:rsidR="00937AD9" w:rsidRPr="00193A7A" w:rsidRDefault="00937AD9" w:rsidP="00937AD9">
      <w:pPr>
        <w:ind w:right="141"/>
        <w:jc w:val="both"/>
        <w:rPr>
          <w:i w:val="0"/>
          <w:color w:val="000000" w:themeColor="text1"/>
          <w:sz w:val="22"/>
          <w:szCs w:val="22"/>
          <w:lang w:eastAsia="en-US"/>
        </w:rPr>
      </w:pPr>
      <w:r w:rsidRPr="00193A7A">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14:paraId="2AA17D87" w14:textId="77777777" w:rsidR="00937AD9" w:rsidRPr="00193A7A" w:rsidRDefault="00937AD9" w:rsidP="00937AD9">
      <w:pPr>
        <w:ind w:right="141"/>
        <w:jc w:val="both"/>
        <w:rPr>
          <w:i w:val="0"/>
          <w:color w:val="000000" w:themeColor="text1"/>
          <w:sz w:val="22"/>
          <w:szCs w:val="22"/>
        </w:rPr>
      </w:pPr>
    </w:p>
    <w:p w14:paraId="10598035" w14:textId="77777777" w:rsidR="00937AD9" w:rsidRPr="00193A7A" w:rsidRDefault="00937AD9" w:rsidP="00937AD9">
      <w:pPr>
        <w:ind w:right="141"/>
        <w:jc w:val="both"/>
        <w:rPr>
          <w:i w:val="0"/>
          <w:color w:val="000000" w:themeColor="text1"/>
          <w:sz w:val="22"/>
          <w:szCs w:val="22"/>
        </w:rPr>
      </w:pPr>
    </w:p>
    <w:p w14:paraId="549834C3"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 xml:space="preserve">Finančno zavarovanje za dobro izvedbo pogodbenih obveznosti </w:t>
      </w:r>
    </w:p>
    <w:p w14:paraId="6E2D0FED" w14:textId="77777777" w:rsidR="00937AD9" w:rsidRPr="00193A7A" w:rsidRDefault="00937AD9" w:rsidP="00937AD9">
      <w:pPr>
        <w:ind w:right="141"/>
        <w:jc w:val="both"/>
        <w:rPr>
          <w:i w:val="0"/>
          <w:color w:val="000000" w:themeColor="text1"/>
          <w:sz w:val="22"/>
          <w:szCs w:val="22"/>
        </w:rPr>
      </w:pPr>
    </w:p>
    <w:p w14:paraId="51C8F74D"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11. člen</w:t>
      </w:r>
    </w:p>
    <w:p w14:paraId="25C416B9" w14:textId="77777777" w:rsidR="00937AD9" w:rsidRPr="00193A7A" w:rsidRDefault="00937AD9" w:rsidP="00937AD9">
      <w:pPr>
        <w:ind w:right="141"/>
        <w:jc w:val="both"/>
        <w:rPr>
          <w:i w:val="0"/>
          <w:color w:val="000000" w:themeColor="text1"/>
          <w:sz w:val="22"/>
          <w:szCs w:val="22"/>
        </w:rPr>
      </w:pPr>
    </w:p>
    <w:p w14:paraId="6EA87133"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Izvajalec </w:t>
      </w:r>
      <w:r w:rsidRPr="00DA2540">
        <w:rPr>
          <w:rFonts w:eastAsia="Calibri"/>
          <w:sz w:val="22"/>
          <w:szCs w:val="22"/>
        </w:rPr>
        <w:t>(v primeru skupne ponudbe: vodilni pogodbenik)</w:t>
      </w:r>
      <w:r w:rsidRPr="00193A7A">
        <w:rPr>
          <w:rFonts w:eastAsia="Calibri"/>
        </w:rPr>
        <w:t xml:space="preserve"> </w:t>
      </w:r>
      <w:r w:rsidRPr="00193A7A">
        <w:rPr>
          <w:color w:val="000000"/>
        </w:rPr>
        <w:t xml:space="preserve"> </w:t>
      </w:r>
      <w:r w:rsidRPr="00193A7A">
        <w:rPr>
          <w:i w:val="0"/>
          <w:color w:val="000000" w:themeColor="text1"/>
          <w:sz w:val="22"/>
          <w:szCs w:val="22"/>
        </w:rPr>
        <w:t xml:space="preserve">se zavezuje izročiti naročniku v roku 15 (petnajstih) dni od sklenitve te pogodbe, </w:t>
      </w:r>
      <w:r w:rsidRPr="00193A7A">
        <w:rPr>
          <w:b/>
          <w:i w:val="0"/>
          <w:color w:val="000000" w:themeColor="text1"/>
          <w:sz w:val="22"/>
          <w:szCs w:val="22"/>
        </w:rPr>
        <w:t>kot pogoj za veljavnost te pogodbe,</w:t>
      </w:r>
      <w:r w:rsidRPr="00193A7A">
        <w:rPr>
          <w:i w:val="0"/>
          <w:color w:val="000000" w:themeColor="text1"/>
          <w:sz w:val="22"/>
          <w:szCs w:val="22"/>
        </w:rPr>
        <w:t xml:space="preserv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svoje pogodbene obveznosti ne bo  izpolnil v dogovorjeni kakovosti, količini in rokih. </w:t>
      </w:r>
      <w:r>
        <w:rPr>
          <w:i w:val="0"/>
          <w:color w:val="000000" w:themeColor="text1"/>
          <w:sz w:val="22"/>
          <w:szCs w:val="22"/>
        </w:rPr>
        <w:t xml:space="preserve">Predloženo </w:t>
      </w:r>
      <w:r w:rsidRPr="00193A7A">
        <w:rPr>
          <w:i w:val="0"/>
          <w:color w:val="000000" w:themeColor="text1"/>
          <w:sz w:val="22"/>
          <w:szCs w:val="22"/>
        </w:rPr>
        <w:t>finančn</w:t>
      </w:r>
      <w:r>
        <w:rPr>
          <w:i w:val="0"/>
          <w:color w:val="000000" w:themeColor="text1"/>
          <w:sz w:val="22"/>
          <w:szCs w:val="22"/>
        </w:rPr>
        <w:t>o</w:t>
      </w:r>
      <w:r w:rsidRPr="00193A7A">
        <w:rPr>
          <w:i w:val="0"/>
          <w:color w:val="000000" w:themeColor="text1"/>
          <w:sz w:val="22"/>
          <w:szCs w:val="22"/>
        </w:rPr>
        <w:t xml:space="preserve"> zavarovanj</w:t>
      </w:r>
      <w:r>
        <w:rPr>
          <w:i w:val="0"/>
          <w:color w:val="000000" w:themeColor="text1"/>
          <w:sz w:val="22"/>
          <w:szCs w:val="22"/>
        </w:rPr>
        <w:t>e</w:t>
      </w:r>
      <w:r w:rsidRPr="00193A7A">
        <w:rPr>
          <w:i w:val="0"/>
          <w:color w:val="000000" w:themeColor="text1"/>
          <w:sz w:val="22"/>
          <w:szCs w:val="22"/>
        </w:rPr>
        <w:t xml:space="preserve"> za dobro izvedbo pogodbenih obveznosti</w:t>
      </w:r>
      <w:r w:rsidRPr="00193A7A">
        <w:rPr>
          <w:color w:val="000000" w:themeColor="text1"/>
          <w:sz w:val="22"/>
          <w:szCs w:val="22"/>
        </w:rPr>
        <w:t xml:space="preserve"> </w:t>
      </w:r>
      <w:r w:rsidRPr="00193A7A">
        <w:rPr>
          <w:i w:val="0"/>
          <w:color w:val="000000" w:themeColor="text1"/>
          <w:sz w:val="22"/>
          <w:szCs w:val="22"/>
        </w:rPr>
        <w:t xml:space="preserve">mora </w:t>
      </w:r>
      <w:r>
        <w:rPr>
          <w:i w:val="0"/>
          <w:color w:val="000000" w:themeColor="text1"/>
          <w:sz w:val="22"/>
          <w:szCs w:val="22"/>
        </w:rPr>
        <w:t xml:space="preserve">veljati </w:t>
      </w:r>
      <w:r w:rsidRPr="00193A7A">
        <w:rPr>
          <w:i w:val="0"/>
          <w:color w:val="000000" w:themeColor="text1"/>
          <w:sz w:val="22"/>
          <w:szCs w:val="22"/>
        </w:rPr>
        <w:t xml:space="preserve">še najmanj 60 (šestdeset) dni po preteku roka za dokončanje pogodbenih del. </w:t>
      </w:r>
    </w:p>
    <w:p w14:paraId="4F0BA1FE" w14:textId="77777777" w:rsidR="00937AD9" w:rsidRPr="00193A7A" w:rsidRDefault="00937AD9" w:rsidP="00937AD9">
      <w:pPr>
        <w:ind w:right="141"/>
        <w:jc w:val="both"/>
        <w:rPr>
          <w:i w:val="0"/>
          <w:color w:val="000000" w:themeColor="text1"/>
          <w:sz w:val="22"/>
          <w:szCs w:val="22"/>
        </w:rPr>
      </w:pPr>
    </w:p>
    <w:p w14:paraId="0C527FD8" w14:textId="77777777" w:rsidR="00937AD9" w:rsidRPr="00193A7A" w:rsidRDefault="00937AD9" w:rsidP="00937AD9">
      <w:pPr>
        <w:ind w:right="141"/>
        <w:jc w:val="both"/>
        <w:rPr>
          <w:i w:val="0"/>
          <w:color w:val="000000" w:themeColor="text1"/>
          <w:sz w:val="22"/>
          <w:szCs w:val="22"/>
        </w:rPr>
      </w:pPr>
      <w:r>
        <w:rPr>
          <w:i w:val="0"/>
          <w:color w:val="000000" w:themeColor="text1"/>
          <w:sz w:val="22"/>
          <w:szCs w:val="22"/>
        </w:rPr>
        <w:t>V k</w:t>
      </w:r>
      <w:r w:rsidRPr="00193A7A">
        <w:rPr>
          <w:i w:val="0"/>
          <w:color w:val="000000" w:themeColor="text1"/>
          <w:sz w:val="22"/>
          <w:szCs w:val="22"/>
        </w:rPr>
        <w:t xml:space="preserve">olikor </w:t>
      </w:r>
      <w:r w:rsidRPr="00250245">
        <w:rPr>
          <w:i w:val="0"/>
          <w:color w:val="000000" w:themeColor="text1"/>
          <w:sz w:val="22"/>
          <w:szCs w:val="22"/>
        </w:rPr>
        <w:t xml:space="preserve">izvajalec </w:t>
      </w:r>
      <w:r w:rsidRPr="00840A9E">
        <w:rPr>
          <w:rFonts w:eastAsia="Calibri"/>
          <w:sz w:val="22"/>
          <w:szCs w:val="22"/>
        </w:rPr>
        <w:t xml:space="preserve">(v primeru skupne ponudbe: vodilni </w:t>
      </w:r>
      <w:r>
        <w:rPr>
          <w:rFonts w:eastAsia="Calibri"/>
          <w:sz w:val="22"/>
          <w:szCs w:val="22"/>
        </w:rPr>
        <w:t>pogodbenik</w:t>
      </w:r>
      <w:r w:rsidRPr="00840A9E">
        <w:rPr>
          <w:rFonts w:eastAsia="Calibri"/>
          <w:sz w:val="22"/>
          <w:szCs w:val="22"/>
        </w:rPr>
        <w:t xml:space="preserve">) </w:t>
      </w:r>
      <w:r w:rsidRPr="00840A9E">
        <w:rPr>
          <w:color w:val="000000"/>
          <w:sz w:val="22"/>
          <w:szCs w:val="22"/>
        </w:rPr>
        <w:t xml:space="preserve"> </w:t>
      </w:r>
      <w:r w:rsidRPr="00250245">
        <w:rPr>
          <w:i w:val="0"/>
          <w:color w:val="000000" w:themeColor="text1"/>
          <w:sz w:val="22"/>
          <w:szCs w:val="22"/>
        </w:rPr>
        <w:t>v roku iz prejšnjega odstavka ne predloži finančnega zavarovanja za dobro izvedbo pogodbenih obveznosti, bo naročnik</w:t>
      </w:r>
      <w:r w:rsidRPr="00193A7A">
        <w:rPr>
          <w:i w:val="0"/>
          <w:color w:val="000000" w:themeColor="text1"/>
          <w:sz w:val="22"/>
          <w:szCs w:val="22"/>
        </w:rPr>
        <w:t xml:space="preserve"> unovčil finančno zavarovanje za resnost ponudbe.</w:t>
      </w:r>
    </w:p>
    <w:p w14:paraId="53FF2A87" w14:textId="77777777" w:rsidR="00937AD9" w:rsidRPr="00193A7A" w:rsidRDefault="00937AD9" w:rsidP="00937AD9">
      <w:pPr>
        <w:ind w:right="141"/>
        <w:jc w:val="both"/>
        <w:rPr>
          <w:i w:val="0"/>
          <w:color w:val="000000" w:themeColor="text1"/>
          <w:sz w:val="22"/>
          <w:szCs w:val="22"/>
        </w:rPr>
      </w:pPr>
    </w:p>
    <w:p w14:paraId="7F0F6B8F" w14:textId="77777777" w:rsidR="00937AD9" w:rsidRPr="00193A7A" w:rsidRDefault="00937AD9" w:rsidP="00937AD9">
      <w:pPr>
        <w:ind w:right="141"/>
        <w:jc w:val="both"/>
        <w:rPr>
          <w:i w:val="0"/>
          <w:color w:val="000000" w:themeColor="text1"/>
          <w:sz w:val="22"/>
          <w:szCs w:val="22"/>
          <w:lang w:eastAsia="en-US"/>
        </w:rPr>
      </w:pPr>
      <w:r w:rsidRPr="00193A7A">
        <w:rPr>
          <w:i w:val="0"/>
          <w:color w:val="000000" w:themeColor="text1"/>
          <w:sz w:val="22"/>
          <w:szCs w:val="22"/>
        </w:rPr>
        <w:t xml:space="preserve">Če se med trajanjem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w:t>
      </w:r>
      <w:r w:rsidRPr="00193A7A">
        <w:rPr>
          <w:i w:val="0"/>
          <w:color w:val="000000" w:themeColor="text1"/>
          <w:sz w:val="22"/>
          <w:szCs w:val="22"/>
        </w:rPr>
        <w:lastRenderedPageBreak/>
        <w:t xml:space="preserve">oziroma novo finančno zavarovanje s spremenjeno višino garantiranega zneska, v skladu s spremembo pogodbene vrednosti. </w:t>
      </w:r>
    </w:p>
    <w:p w14:paraId="0D9E4A15" w14:textId="77777777" w:rsidR="00937AD9" w:rsidRPr="00193A7A" w:rsidRDefault="00937AD9" w:rsidP="00937AD9">
      <w:pPr>
        <w:ind w:right="141"/>
        <w:jc w:val="both"/>
        <w:rPr>
          <w:i w:val="0"/>
          <w:color w:val="000000" w:themeColor="text1"/>
          <w:sz w:val="22"/>
          <w:szCs w:val="22"/>
        </w:rPr>
      </w:pPr>
    </w:p>
    <w:p w14:paraId="0C8CC84C" w14:textId="77777777" w:rsidR="00937AD9" w:rsidRPr="00193A7A" w:rsidRDefault="00937AD9" w:rsidP="00937AD9">
      <w:pPr>
        <w:tabs>
          <w:tab w:val="left" w:pos="9072"/>
        </w:tabs>
        <w:ind w:right="141"/>
        <w:jc w:val="both"/>
        <w:rPr>
          <w:i w:val="0"/>
          <w:color w:val="000000" w:themeColor="text1"/>
          <w:sz w:val="22"/>
          <w:szCs w:val="22"/>
        </w:rPr>
      </w:pPr>
      <w:r w:rsidRPr="00193A7A">
        <w:rPr>
          <w:i w:val="0"/>
          <w:color w:val="000000" w:themeColor="text1"/>
          <w:sz w:val="22"/>
          <w:szCs w:val="22"/>
          <w:lang w:eastAsia="en-US"/>
        </w:rPr>
        <w:t xml:space="preserve">Če </w:t>
      </w:r>
      <w:r w:rsidRPr="00250245">
        <w:rPr>
          <w:i w:val="0"/>
          <w:color w:val="000000" w:themeColor="text1"/>
          <w:sz w:val="22"/>
          <w:szCs w:val="22"/>
          <w:lang w:eastAsia="en-US"/>
        </w:rPr>
        <w:t xml:space="preserve">izvajalec </w:t>
      </w:r>
      <w:r w:rsidRPr="00840A9E">
        <w:rPr>
          <w:rFonts w:eastAsia="Calibri"/>
          <w:sz w:val="22"/>
          <w:szCs w:val="22"/>
        </w:rPr>
        <w:t xml:space="preserve">(v primeru skupne ponudbe: vodilni </w:t>
      </w:r>
      <w:r>
        <w:rPr>
          <w:rFonts w:eastAsia="Calibri"/>
          <w:sz w:val="22"/>
          <w:szCs w:val="22"/>
        </w:rPr>
        <w:t>pogodbenik</w:t>
      </w:r>
      <w:r w:rsidRPr="00840A9E">
        <w:rPr>
          <w:rFonts w:eastAsia="Calibri"/>
          <w:sz w:val="22"/>
          <w:szCs w:val="22"/>
        </w:rPr>
        <w:t xml:space="preserve">) </w:t>
      </w:r>
      <w:r w:rsidRPr="00250245">
        <w:rPr>
          <w:i w:val="0"/>
          <w:color w:val="000000" w:themeColor="text1"/>
          <w:sz w:val="22"/>
          <w:szCs w:val="22"/>
          <w:lang w:eastAsia="en-US"/>
        </w:rPr>
        <w:t>v</w:t>
      </w:r>
      <w:r w:rsidRPr="00193A7A">
        <w:rPr>
          <w:i w:val="0"/>
          <w:color w:val="000000" w:themeColor="text1"/>
          <w:sz w:val="22"/>
          <w:szCs w:val="22"/>
          <w:lang w:eastAsia="en-US"/>
        </w:rPr>
        <w:t xml:space="preserve">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0FECB5B9" w14:textId="77777777" w:rsidR="00937AD9" w:rsidRPr="00193A7A" w:rsidRDefault="00937AD9" w:rsidP="00937AD9">
      <w:pPr>
        <w:ind w:right="141"/>
        <w:jc w:val="both"/>
        <w:rPr>
          <w:i w:val="0"/>
          <w:color w:val="000000" w:themeColor="text1"/>
          <w:sz w:val="22"/>
          <w:szCs w:val="22"/>
        </w:rPr>
      </w:pPr>
    </w:p>
    <w:p w14:paraId="070430D5" w14:textId="77777777" w:rsidR="00937AD9" w:rsidRPr="00193A7A" w:rsidRDefault="00937AD9" w:rsidP="00937AD9">
      <w:pPr>
        <w:ind w:right="141"/>
        <w:jc w:val="both"/>
        <w:rPr>
          <w:b/>
          <w:i w:val="0"/>
          <w:color w:val="000000" w:themeColor="text1"/>
          <w:sz w:val="22"/>
          <w:szCs w:val="22"/>
        </w:rPr>
      </w:pPr>
    </w:p>
    <w:p w14:paraId="46D21ED0"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Pogodbena kazen</w:t>
      </w:r>
    </w:p>
    <w:p w14:paraId="05F4FDB0" w14:textId="77777777" w:rsidR="00937AD9" w:rsidRPr="00193A7A" w:rsidRDefault="00937AD9" w:rsidP="00937AD9">
      <w:pPr>
        <w:ind w:right="141"/>
        <w:jc w:val="both"/>
        <w:rPr>
          <w:b/>
          <w:i w:val="0"/>
          <w:color w:val="000000" w:themeColor="text1"/>
          <w:sz w:val="22"/>
          <w:szCs w:val="22"/>
        </w:rPr>
      </w:pPr>
    </w:p>
    <w:p w14:paraId="22B50089"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12. člen</w:t>
      </w:r>
    </w:p>
    <w:p w14:paraId="14E25912" w14:textId="77777777" w:rsidR="00937AD9" w:rsidRPr="00193A7A" w:rsidRDefault="00937AD9" w:rsidP="00937AD9">
      <w:pPr>
        <w:ind w:right="141"/>
        <w:jc w:val="both"/>
        <w:rPr>
          <w:i w:val="0"/>
          <w:color w:val="000000" w:themeColor="text1"/>
          <w:sz w:val="22"/>
          <w:szCs w:val="22"/>
        </w:rPr>
      </w:pPr>
    </w:p>
    <w:p w14:paraId="4A7FBE16"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193A7A">
        <w:rPr>
          <w:i w:val="0"/>
          <w:color w:val="000000" w:themeColor="text1"/>
          <w:sz w:val="22"/>
          <w:szCs w:val="22"/>
          <w:vertAlign w:val="superscript"/>
        </w:rPr>
        <w:t>0</w:t>
      </w:r>
      <w:r w:rsidRPr="00193A7A">
        <w:rPr>
          <w:i w:val="0"/>
          <w:color w:val="000000" w:themeColor="text1"/>
          <w:sz w:val="22"/>
          <w:szCs w:val="22"/>
        </w:rPr>
        <w:t>/</w:t>
      </w:r>
      <w:r w:rsidRPr="00193A7A">
        <w:rPr>
          <w:i w:val="0"/>
          <w:color w:val="000000" w:themeColor="text1"/>
          <w:sz w:val="22"/>
          <w:szCs w:val="22"/>
          <w:vertAlign w:val="subscript"/>
        </w:rPr>
        <w:t xml:space="preserve">00  </w:t>
      </w:r>
      <w:r w:rsidRPr="00193A7A">
        <w:rPr>
          <w:i w:val="0"/>
          <w:color w:val="000000" w:themeColor="text1"/>
          <w:sz w:val="22"/>
          <w:szCs w:val="22"/>
        </w:rPr>
        <w:t xml:space="preserve">(pet promilov) od cene pogodbenih del z DDV, to je ……..... EUR. Pogodbena kazen skupno ne sme preseči 10 % (deset odstotkov) cene pogodbenih del z DDV, to je …….. EUR. </w:t>
      </w:r>
    </w:p>
    <w:p w14:paraId="21AC34D3" w14:textId="77777777" w:rsidR="00937AD9" w:rsidRPr="00193A7A" w:rsidRDefault="00937AD9" w:rsidP="00937AD9">
      <w:pPr>
        <w:ind w:right="141"/>
        <w:jc w:val="both"/>
        <w:rPr>
          <w:i w:val="0"/>
          <w:color w:val="000000" w:themeColor="text1"/>
          <w:sz w:val="22"/>
          <w:szCs w:val="22"/>
        </w:rPr>
      </w:pPr>
    </w:p>
    <w:p w14:paraId="66734C88" w14:textId="77777777" w:rsidR="00937AD9" w:rsidRPr="00193A7A" w:rsidRDefault="00937AD9" w:rsidP="00937AD9">
      <w:pPr>
        <w:ind w:right="1"/>
        <w:jc w:val="both"/>
        <w:rPr>
          <w:rFonts w:eastAsia="Calibri"/>
          <w:i w:val="0"/>
          <w:sz w:val="22"/>
          <w:szCs w:val="22"/>
        </w:rPr>
      </w:pPr>
      <w:r w:rsidRPr="00193A7A">
        <w:rPr>
          <w:rFonts w:eastAsia="Calibri"/>
          <w:i w:val="0"/>
          <w:sz w:val="22"/>
          <w:szCs w:val="22"/>
        </w:rPr>
        <w:t>Za znesek pogodbene kazni bo naročnik izvajalcu izstavil račun, ki ga mora izvajalec poravnati v roku 30 (trideset) dni od izstavitve računa.</w:t>
      </w:r>
    </w:p>
    <w:p w14:paraId="704BDAFD" w14:textId="77777777" w:rsidR="00937AD9" w:rsidRPr="00193A7A" w:rsidRDefault="00937AD9" w:rsidP="00937AD9">
      <w:pPr>
        <w:ind w:right="141"/>
        <w:jc w:val="both"/>
        <w:rPr>
          <w:i w:val="0"/>
          <w:color w:val="000000" w:themeColor="text1"/>
          <w:sz w:val="22"/>
          <w:szCs w:val="22"/>
        </w:rPr>
      </w:pPr>
    </w:p>
    <w:p w14:paraId="291D1718" w14:textId="77777777" w:rsidR="00937AD9" w:rsidRPr="00193A7A" w:rsidRDefault="00937AD9" w:rsidP="00937AD9">
      <w:pPr>
        <w:ind w:right="1"/>
        <w:jc w:val="both"/>
        <w:rPr>
          <w:i w:val="0"/>
          <w:color w:val="000000" w:themeColor="text1"/>
          <w:sz w:val="22"/>
          <w:szCs w:val="22"/>
        </w:rPr>
      </w:pPr>
      <w:r w:rsidRPr="00193A7A">
        <w:rPr>
          <w:i w:val="0"/>
          <w:color w:val="000000" w:themeColor="text1"/>
          <w:sz w:val="22"/>
          <w:szCs w:val="22"/>
        </w:rPr>
        <w:t>Če naročniku zaradi zamude nastane škoda, ki je večja od pogodbene kazni, ima naročnik pravico zahtevati od izvajalca razliko do popolne odškodnine</w:t>
      </w:r>
      <w:r w:rsidRPr="00193A7A">
        <w:rPr>
          <w:b/>
          <w:i w:val="0"/>
          <w:color w:val="000000" w:themeColor="text1"/>
          <w:sz w:val="22"/>
          <w:szCs w:val="22"/>
        </w:rPr>
        <w:t xml:space="preserve"> </w:t>
      </w:r>
      <w:r w:rsidRPr="00193A7A">
        <w:rPr>
          <w:i w:val="0"/>
          <w:color w:val="000000" w:themeColor="text1"/>
          <w:sz w:val="22"/>
          <w:szCs w:val="22"/>
        </w:rPr>
        <w:t>in vso škodo zaradi slabo ali nestrokovno izvedenih pogodbenih del.</w:t>
      </w:r>
    </w:p>
    <w:p w14:paraId="5C0BBEDF" w14:textId="77777777" w:rsidR="00937AD9" w:rsidRPr="00193A7A" w:rsidRDefault="00937AD9" w:rsidP="00937AD9">
      <w:pPr>
        <w:ind w:right="141"/>
        <w:jc w:val="both"/>
        <w:rPr>
          <w:i w:val="0"/>
          <w:color w:val="000000" w:themeColor="text1"/>
          <w:sz w:val="22"/>
          <w:szCs w:val="22"/>
        </w:rPr>
      </w:pPr>
    </w:p>
    <w:p w14:paraId="49A651F8"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Plačilo pogodbene kazni izvajalca ne odvezuje od izpolnitve pogodbenih obveznosti.</w:t>
      </w:r>
    </w:p>
    <w:p w14:paraId="0CA37296" w14:textId="77777777" w:rsidR="00937AD9" w:rsidRPr="00193A7A" w:rsidRDefault="00937AD9" w:rsidP="00937AD9">
      <w:pPr>
        <w:overflowPunct w:val="0"/>
        <w:autoSpaceDE w:val="0"/>
        <w:autoSpaceDN w:val="0"/>
        <w:adjustRightInd w:val="0"/>
        <w:ind w:right="141"/>
        <w:jc w:val="both"/>
        <w:textAlignment w:val="baseline"/>
        <w:rPr>
          <w:i w:val="0"/>
          <w:color w:val="000000" w:themeColor="text1"/>
          <w:sz w:val="22"/>
          <w:szCs w:val="22"/>
        </w:rPr>
      </w:pPr>
    </w:p>
    <w:p w14:paraId="756F8FA6" w14:textId="77777777" w:rsidR="00937AD9" w:rsidRPr="00193A7A" w:rsidRDefault="00937AD9" w:rsidP="00937AD9">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53E6C51F" w14:textId="77777777" w:rsidR="00937AD9" w:rsidRPr="00193A7A" w:rsidRDefault="00937AD9" w:rsidP="00937AD9">
      <w:pPr>
        <w:overflowPunct w:val="0"/>
        <w:autoSpaceDE w:val="0"/>
        <w:autoSpaceDN w:val="0"/>
        <w:adjustRightInd w:val="0"/>
        <w:ind w:right="141"/>
        <w:jc w:val="both"/>
        <w:textAlignment w:val="baseline"/>
        <w:rPr>
          <w:i w:val="0"/>
          <w:color w:val="000000" w:themeColor="text1"/>
          <w:sz w:val="22"/>
          <w:szCs w:val="22"/>
        </w:rPr>
      </w:pPr>
    </w:p>
    <w:p w14:paraId="57250CCE" w14:textId="77777777" w:rsidR="00937AD9" w:rsidRPr="00193A7A" w:rsidRDefault="00937AD9" w:rsidP="00937AD9">
      <w:pPr>
        <w:overflowPunct w:val="0"/>
        <w:autoSpaceDE w:val="0"/>
        <w:autoSpaceDN w:val="0"/>
        <w:adjustRightInd w:val="0"/>
        <w:ind w:right="141"/>
        <w:jc w:val="center"/>
        <w:rPr>
          <w:i w:val="0"/>
          <w:color w:val="000000" w:themeColor="text1"/>
          <w:sz w:val="22"/>
          <w:szCs w:val="22"/>
        </w:rPr>
      </w:pPr>
      <w:r w:rsidRPr="00193A7A">
        <w:rPr>
          <w:i w:val="0"/>
          <w:color w:val="000000" w:themeColor="text1"/>
          <w:sz w:val="22"/>
          <w:szCs w:val="22"/>
        </w:rPr>
        <w:t>13. člen</w:t>
      </w:r>
    </w:p>
    <w:p w14:paraId="43690CCF" w14:textId="77777777" w:rsidR="00937AD9" w:rsidRPr="00193A7A" w:rsidRDefault="00937AD9" w:rsidP="00937AD9">
      <w:pPr>
        <w:ind w:right="141"/>
        <w:jc w:val="both"/>
        <w:rPr>
          <w:i w:val="0"/>
          <w:color w:val="000000" w:themeColor="text1"/>
          <w:sz w:val="22"/>
          <w:szCs w:val="22"/>
        </w:rPr>
      </w:pPr>
    </w:p>
    <w:p w14:paraId="301D301A" w14:textId="77777777" w:rsidR="00937AD9" w:rsidRDefault="00937AD9" w:rsidP="00937AD9">
      <w:pPr>
        <w:ind w:right="141"/>
        <w:jc w:val="both"/>
        <w:rPr>
          <w:i w:val="0"/>
          <w:color w:val="000000" w:themeColor="text1"/>
          <w:sz w:val="22"/>
          <w:szCs w:val="22"/>
        </w:rPr>
      </w:pPr>
      <w:r w:rsidRPr="00193A7A">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14:paraId="6ACB132F" w14:textId="77777777" w:rsidR="00937AD9" w:rsidRDefault="00937AD9" w:rsidP="00937AD9">
      <w:pPr>
        <w:ind w:right="141"/>
        <w:jc w:val="both"/>
        <w:rPr>
          <w:i w:val="0"/>
          <w:color w:val="000000" w:themeColor="text1"/>
          <w:sz w:val="22"/>
          <w:szCs w:val="22"/>
        </w:rPr>
      </w:pPr>
    </w:p>
    <w:p w14:paraId="0BABE5B1" w14:textId="77777777" w:rsidR="00937AD9" w:rsidRPr="00193A7A" w:rsidRDefault="00937AD9" w:rsidP="00937AD9">
      <w:pPr>
        <w:ind w:right="1"/>
        <w:jc w:val="both"/>
        <w:rPr>
          <w:rFonts w:eastAsia="Calibri"/>
          <w:i w:val="0"/>
          <w:sz w:val="22"/>
          <w:szCs w:val="22"/>
        </w:rPr>
      </w:pPr>
      <w:r w:rsidRPr="00193A7A">
        <w:rPr>
          <w:rFonts w:eastAsia="Calibri"/>
          <w:i w:val="0"/>
          <w:sz w:val="22"/>
          <w:szCs w:val="22"/>
        </w:rPr>
        <w:t>Za znesek pogodbene kazni bo naročnik izvajalcu izstavil račun, ki ga mora izvajalec poravnati v roku 30 (trideset) dni od izstavitve računa.</w:t>
      </w:r>
    </w:p>
    <w:p w14:paraId="5C977544" w14:textId="77777777" w:rsidR="00937AD9" w:rsidRPr="00193A7A" w:rsidRDefault="00937AD9" w:rsidP="00937AD9">
      <w:pPr>
        <w:ind w:right="141"/>
        <w:jc w:val="both"/>
        <w:rPr>
          <w:i w:val="0"/>
          <w:color w:val="000000" w:themeColor="text1"/>
          <w:sz w:val="22"/>
          <w:szCs w:val="22"/>
        </w:rPr>
      </w:pPr>
    </w:p>
    <w:p w14:paraId="397A93DC"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14. člen</w:t>
      </w:r>
    </w:p>
    <w:p w14:paraId="2E8736D0" w14:textId="77777777" w:rsidR="00937AD9" w:rsidRPr="00193A7A" w:rsidRDefault="00937AD9" w:rsidP="00937AD9">
      <w:pPr>
        <w:ind w:right="141"/>
        <w:jc w:val="both"/>
        <w:rPr>
          <w:i w:val="0"/>
          <w:color w:val="000000" w:themeColor="text1"/>
          <w:sz w:val="22"/>
          <w:szCs w:val="22"/>
        </w:rPr>
      </w:pPr>
    </w:p>
    <w:p w14:paraId="144EA5E1"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Pogodbeno kazen v višini 10 % (deset odstotkov) cene pogodbenih del z DDV, to je …………………… EUR, je dolžan izvajalec plačati naročniku tudi v primeru njegove neizpolnitve pogodbe.</w:t>
      </w:r>
    </w:p>
    <w:p w14:paraId="283E53D3" w14:textId="77777777" w:rsidR="00937AD9" w:rsidRDefault="00937AD9" w:rsidP="00937AD9">
      <w:pPr>
        <w:ind w:right="1"/>
        <w:jc w:val="both"/>
        <w:rPr>
          <w:rFonts w:eastAsia="Calibri"/>
          <w:i w:val="0"/>
          <w:sz w:val="22"/>
          <w:szCs w:val="22"/>
        </w:rPr>
      </w:pPr>
    </w:p>
    <w:p w14:paraId="7A228A22" w14:textId="77777777" w:rsidR="00937AD9" w:rsidRPr="00193A7A" w:rsidRDefault="00937AD9" w:rsidP="00937AD9">
      <w:pPr>
        <w:ind w:right="1"/>
        <w:jc w:val="both"/>
        <w:rPr>
          <w:rFonts w:eastAsia="Calibri"/>
          <w:i w:val="0"/>
          <w:sz w:val="22"/>
          <w:szCs w:val="22"/>
        </w:rPr>
      </w:pPr>
      <w:r w:rsidRPr="00193A7A">
        <w:rPr>
          <w:rFonts w:eastAsia="Calibri"/>
          <w:i w:val="0"/>
          <w:sz w:val="22"/>
          <w:szCs w:val="22"/>
        </w:rPr>
        <w:t>Za znesek pogodbene kazni bo naročnik izvajalcu izstavil račun, ki ga mora izvajalec poravnati v roku 30 (trideset) dni od izstavitve računa.</w:t>
      </w:r>
    </w:p>
    <w:p w14:paraId="1A1A3B4E" w14:textId="77777777" w:rsidR="00937AD9" w:rsidRPr="00193A7A" w:rsidRDefault="00937AD9" w:rsidP="00937AD9">
      <w:pPr>
        <w:ind w:right="141"/>
        <w:jc w:val="both"/>
        <w:rPr>
          <w:b/>
          <w:i w:val="0"/>
          <w:color w:val="000000" w:themeColor="text1"/>
          <w:sz w:val="22"/>
          <w:szCs w:val="22"/>
        </w:rPr>
      </w:pPr>
    </w:p>
    <w:p w14:paraId="7B61EA09"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50BADC4B" w14:textId="0343C015" w:rsidR="00937AD9" w:rsidRPr="00193A7A" w:rsidRDefault="00937AD9" w:rsidP="00937AD9">
      <w:pPr>
        <w:ind w:right="141"/>
        <w:jc w:val="both"/>
        <w:rPr>
          <w:i w:val="0"/>
          <w:color w:val="000000" w:themeColor="text1"/>
          <w:sz w:val="22"/>
          <w:szCs w:val="22"/>
        </w:rPr>
      </w:pPr>
    </w:p>
    <w:p w14:paraId="2BA1F899"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lastRenderedPageBreak/>
        <w:t>Garancije izvajalca</w:t>
      </w:r>
    </w:p>
    <w:p w14:paraId="7FCAC6C4" w14:textId="77777777" w:rsidR="00937AD9" w:rsidRPr="00193A7A" w:rsidRDefault="00937AD9" w:rsidP="00937AD9">
      <w:pPr>
        <w:ind w:right="141"/>
        <w:jc w:val="both"/>
        <w:rPr>
          <w:i w:val="0"/>
          <w:color w:val="000000" w:themeColor="text1"/>
          <w:sz w:val="22"/>
          <w:szCs w:val="22"/>
        </w:rPr>
      </w:pPr>
    </w:p>
    <w:p w14:paraId="21384E75"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15. člen</w:t>
      </w:r>
    </w:p>
    <w:p w14:paraId="08269EB9" w14:textId="77777777" w:rsidR="00937AD9" w:rsidRPr="00193A7A" w:rsidRDefault="00937AD9" w:rsidP="00937AD9">
      <w:pPr>
        <w:ind w:right="141"/>
        <w:jc w:val="both"/>
        <w:rPr>
          <w:i w:val="0"/>
          <w:color w:val="000000" w:themeColor="text1"/>
          <w:sz w:val="22"/>
          <w:szCs w:val="22"/>
        </w:rPr>
      </w:pPr>
    </w:p>
    <w:p w14:paraId="4CA3C5DF"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41EACB5C" w14:textId="77777777" w:rsidR="00937AD9" w:rsidRPr="00193A7A" w:rsidRDefault="00937AD9" w:rsidP="00937AD9">
      <w:pPr>
        <w:numPr>
          <w:ilvl w:val="0"/>
          <w:numId w:val="2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193A7A">
        <w:rPr>
          <w:i w:val="0"/>
          <w:color w:val="000000" w:themeColor="text1"/>
          <w:sz w:val="22"/>
          <w:szCs w:val="22"/>
        </w:rPr>
        <w:t>splošni garancijski rok za izvedena dela je 5 (pet) let;</w:t>
      </w:r>
    </w:p>
    <w:p w14:paraId="67886FF8" w14:textId="77777777" w:rsidR="00937AD9" w:rsidRPr="00193A7A" w:rsidRDefault="00937AD9" w:rsidP="00937AD9">
      <w:pPr>
        <w:numPr>
          <w:ilvl w:val="0"/>
          <w:numId w:val="2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193A7A">
        <w:rPr>
          <w:i w:val="0"/>
          <w:color w:val="000000" w:themeColor="text1"/>
          <w:sz w:val="22"/>
          <w:szCs w:val="22"/>
        </w:rPr>
        <w:t>za solidnost gradbe 10 (deset) let;</w:t>
      </w:r>
    </w:p>
    <w:p w14:paraId="783C7E58" w14:textId="77777777" w:rsidR="00937AD9" w:rsidRPr="00193A7A" w:rsidRDefault="00937AD9" w:rsidP="00937AD9">
      <w:pPr>
        <w:numPr>
          <w:ilvl w:val="0"/>
          <w:numId w:val="2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193A7A">
        <w:rPr>
          <w:i w:val="0"/>
          <w:color w:val="000000" w:themeColor="text1"/>
          <w:sz w:val="22"/>
          <w:szCs w:val="22"/>
        </w:rPr>
        <w:t>za vgrajene naprave in opremo veljajo garancijski roki proizvajalcev.</w:t>
      </w:r>
    </w:p>
    <w:p w14:paraId="43C7DC79" w14:textId="77777777" w:rsidR="00937AD9" w:rsidRPr="00193A7A" w:rsidRDefault="00937AD9" w:rsidP="00937AD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6561D403" w14:textId="77777777" w:rsidR="00937AD9" w:rsidRPr="00193A7A" w:rsidRDefault="00937AD9" w:rsidP="00937AD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193A7A">
        <w:rPr>
          <w:i w:val="0"/>
          <w:color w:val="000000" w:themeColor="text1"/>
          <w:sz w:val="22"/>
          <w:szCs w:val="22"/>
        </w:rPr>
        <w:t>Garancijski roki začnejo teči z dnem končnega prevzema pogodbenih del.</w:t>
      </w:r>
    </w:p>
    <w:p w14:paraId="750F70EC" w14:textId="77777777" w:rsidR="00937AD9" w:rsidRPr="00193A7A" w:rsidRDefault="00937AD9" w:rsidP="00937AD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6C6BF4E9"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049F6D22" w14:textId="77777777" w:rsidR="00937AD9" w:rsidRPr="00193A7A" w:rsidRDefault="00937AD9" w:rsidP="00937AD9">
      <w:pPr>
        <w:ind w:right="141"/>
        <w:jc w:val="both"/>
        <w:rPr>
          <w:i w:val="0"/>
          <w:color w:val="000000" w:themeColor="text1"/>
          <w:sz w:val="22"/>
          <w:szCs w:val="22"/>
        </w:rPr>
      </w:pPr>
    </w:p>
    <w:p w14:paraId="3CB5A753" w14:textId="16B9927E"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Izvajalec je dolžan na svoje stroške odpraviti vse pomanjkljivosti, za katere jamči in ki se pokažejo med garancijskim rokom.</w:t>
      </w:r>
    </w:p>
    <w:p w14:paraId="1FE0FC7D" w14:textId="77777777" w:rsidR="00937AD9" w:rsidRDefault="00937AD9" w:rsidP="00937AD9">
      <w:pPr>
        <w:rPr>
          <w:b/>
          <w:i w:val="0"/>
          <w:color w:val="000000" w:themeColor="text1"/>
          <w:sz w:val="22"/>
          <w:szCs w:val="22"/>
        </w:rPr>
      </w:pPr>
    </w:p>
    <w:p w14:paraId="1542F904"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Prevzem pogodbenih del</w:t>
      </w:r>
    </w:p>
    <w:p w14:paraId="4557CB5F" w14:textId="77777777" w:rsidR="00937AD9" w:rsidRPr="00193A7A" w:rsidRDefault="00937AD9" w:rsidP="00937AD9">
      <w:pPr>
        <w:ind w:right="141"/>
        <w:jc w:val="both"/>
        <w:rPr>
          <w:i w:val="0"/>
          <w:color w:val="000000" w:themeColor="text1"/>
          <w:sz w:val="22"/>
          <w:szCs w:val="22"/>
        </w:rPr>
      </w:pPr>
    </w:p>
    <w:p w14:paraId="5421C8D6"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16. člen</w:t>
      </w:r>
    </w:p>
    <w:p w14:paraId="2F22A4F7" w14:textId="77777777" w:rsidR="00937AD9" w:rsidRPr="00193A7A" w:rsidRDefault="00937AD9" w:rsidP="00937AD9">
      <w:pPr>
        <w:ind w:right="141"/>
        <w:jc w:val="both"/>
        <w:rPr>
          <w:i w:val="0"/>
          <w:color w:val="000000" w:themeColor="text1"/>
          <w:sz w:val="22"/>
          <w:szCs w:val="22"/>
        </w:rPr>
      </w:pPr>
    </w:p>
    <w:p w14:paraId="5F1F6ECC"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Izvajalec </w:t>
      </w:r>
      <w:r w:rsidRPr="008B6592">
        <w:rPr>
          <w:rFonts w:eastAsia="Calibri"/>
          <w:sz w:val="22"/>
          <w:szCs w:val="22"/>
        </w:rPr>
        <w:t>(v primeru skupne ponudbe: vodilni pogodbenik)</w:t>
      </w:r>
      <w:r>
        <w:rPr>
          <w:rFonts w:eastAsia="Calibri"/>
        </w:rPr>
        <w:t xml:space="preserve"> </w:t>
      </w:r>
      <w:r w:rsidRPr="00193A7A">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53EA647F" w14:textId="77777777" w:rsidR="00937AD9" w:rsidRPr="00193A7A" w:rsidRDefault="00937AD9" w:rsidP="00937AD9">
      <w:pPr>
        <w:ind w:right="141"/>
        <w:jc w:val="both"/>
        <w:rPr>
          <w:i w:val="0"/>
          <w:color w:val="000000" w:themeColor="text1"/>
          <w:sz w:val="22"/>
          <w:szCs w:val="22"/>
        </w:rPr>
      </w:pPr>
    </w:p>
    <w:p w14:paraId="621E348D"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14:paraId="3BD2EBF3" w14:textId="77777777" w:rsidR="00937AD9" w:rsidRPr="00193A7A" w:rsidRDefault="00937AD9" w:rsidP="00937AD9">
      <w:pPr>
        <w:ind w:right="141"/>
        <w:jc w:val="both"/>
        <w:rPr>
          <w:i w:val="0"/>
          <w:color w:val="000000" w:themeColor="text1"/>
          <w:sz w:val="22"/>
          <w:szCs w:val="22"/>
        </w:rPr>
      </w:pPr>
    </w:p>
    <w:p w14:paraId="25B2A43E" w14:textId="77777777" w:rsidR="00937AD9" w:rsidRDefault="00937AD9" w:rsidP="00937AD9">
      <w:pPr>
        <w:ind w:right="141"/>
        <w:jc w:val="both"/>
        <w:rPr>
          <w:i w:val="0"/>
          <w:color w:val="000000" w:themeColor="text1"/>
          <w:sz w:val="22"/>
          <w:szCs w:val="22"/>
        </w:rPr>
      </w:pPr>
      <w:r w:rsidRPr="00193A7A">
        <w:rPr>
          <w:i w:val="0"/>
          <w:color w:val="000000" w:themeColor="text1"/>
          <w:sz w:val="22"/>
          <w:szCs w:val="22"/>
        </w:rPr>
        <w:t xml:space="preserve">Izvajalec </w:t>
      </w:r>
      <w:r w:rsidRPr="003D5A97">
        <w:rPr>
          <w:rFonts w:eastAsia="Calibri"/>
          <w:sz w:val="22"/>
          <w:szCs w:val="22"/>
        </w:rPr>
        <w:t>(v primeru skupne ponudbe: vodilni pogodbenik)</w:t>
      </w:r>
      <w:r w:rsidRPr="003D5A97">
        <w:rPr>
          <w:color w:val="000000"/>
          <w:sz w:val="22"/>
          <w:szCs w:val="22"/>
        </w:rPr>
        <w:t xml:space="preserve"> </w:t>
      </w:r>
      <w:r w:rsidRPr="003D5A97">
        <w:rPr>
          <w:i w:val="0"/>
          <w:color w:val="000000" w:themeColor="text1"/>
          <w:sz w:val="22"/>
          <w:szCs w:val="22"/>
        </w:rPr>
        <w:t>mora</w:t>
      </w:r>
      <w:r w:rsidRPr="00193A7A">
        <w:rPr>
          <w:i w:val="0"/>
          <w:color w:val="000000" w:themeColor="text1"/>
          <w:sz w:val="22"/>
          <w:szCs w:val="22"/>
        </w:rPr>
        <w:t xml:space="preserve"> ob končnem prevzemu pogodbenih del izročiti naročniku nepreklicno in brezpogojno bančno garancijo</w:t>
      </w:r>
      <w:r>
        <w:rPr>
          <w:i w:val="0"/>
          <w:color w:val="000000" w:themeColor="text1"/>
          <w:sz w:val="22"/>
          <w:szCs w:val="22"/>
        </w:rPr>
        <w:t xml:space="preserve"> ali kavcijsko zavarovanje zavarovalnice</w:t>
      </w:r>
      <w:r w:rsidRPr="00A50489">
        <w:rPr>
          <w:i w:val="0"/>
          <w:color w:val="000000" w:themeColor="text1"/>
          <w:sz w:val="22"/>
          <w:szCs w:val="22"/>
        </w:rPr>
        <w:t xml:space="preserve"> </w:t>
      </w:r>
      <w:r w:rsidRPr="00193A7A">
        <w:rPr>
          <w:i w:val="0"/>
          <w:color w:val="000000" w:themeColor="text1"/>
          <w:sz w:val="22"/>
          <w:szCs w:val="22"/>
        </w:rPr>
        <w:t>za odpravo napak</w:t>
      </w:r>
      <w:r>
        <w:rPr>
          <w:i w:val="0"/>
          <w:color w:val="000000" w:themeColor="text1"/>
          <w:sz w:val="22"/>
          <w:szCs w:val="22"/>
        </w:rPr>
        <w:t xml:space="preserve"> v garancijskem roku</w:t>
      </w:r>
      <w:r w:rsidRPr="00193A7A">
        <w:rPr>
          <w:i w:val="0"/>
          <w:color w:val="000000" w:themeColor="text1"/>
          <w:sz w:val="22"/>
          <w:szCs w:val="22"/>
        </w:rPr>
        <w:t>, plačljivo na prvi poziv, po vzorcu  iz razpisne dokumentacije (v nadaljevanju: bančno garancijo</w:t>
      </w:r>
      <w:r>
        <w:rPr>
          <w:i w:val="0"/>
          <w:color w:val="000000" w:themeColor="text1"/>
          <w:sz w:val="22"/>
          <w:szCs w:val="22"/>
        </w:rPr>
        <w:t>)</w:t>
      </w:r>
      <w:r w:rsidRPr="00193A7A">
        <w:rPr>
          <w:i w:val="0"/>
          <w:color w:val="000000" w:themeColor="text1"/>
          <w:sz w:val="22"/>
          <w:szCs w:val="22"/>
        </w:rPr>
        <w:t>, in sicer v višini 5 % (pet odstotkov) od končne pogodbene vrednosti z DDV. Rok trajanja finančnega zavarovanja za odpravo napak je za 60 (šestdeset) dni daljši kot je splošni garancijski rok za solidnost gradbe, določen s to pogodbo, to je 10 let in 60 dni</w:t>
      </w:r>
      <w:r>
        <w:rPr>
          <w:i w:val="0"/>
          <w:color w:val="000000" w:themeColor="text1"/>
          <w:sz w:val="22"/>
          <w:szCs w:val="22"/>
        </w:rPr>
        <w:t>.</w:t>
      </w:r>
      <w:r w:rsidRPr="00193A7A">
        <w:rPr>
          <w:i w:val="0"/>
          <w:color w:val="000000" w:themeColor="text1"/>
          <w:sz w:val="22"/>
          <w:szCs w:val="22"/>
        </w:rPr>
        <w:t xml:space="preserve"> Bančna garancija za odpravo napak</w:t>
      </w:r>
      <w:r w:rsidRPr="00193A7A">
        <w:rPr>
          <w:i w:val="0"/>
          <w:color w:val="000000" w:themeColor="text1"/>
          <w:sz w:val="22"/>
          <w:szCs w:val="22"/>
          <w:lang w:eastAsia="en-US"/>
        </w:rPr>
        <w:t xml:space="preserve"> </w:t>
      </w:r>
      <w:r w:rsidRPr="00193A7A">
        <w:rPr>
          <w:i w:val="0"/>
          <w:color w:val="000000" w:themeColor="text1"/>
          <w:sz w:val="22"/>
          <w:szCs w:val="22"/>
        </w:rPr>
        <w:t>služi naročniku kot jamstvo za vestno izpolnjevanje izvajalčevih obveznosti do naročnika v času garancijskega roka.</w:t>
      </w:r>
    </w:p>
    <w:p w14:paraId="5153A5A1" w14:textId="77777777" w:rsidR="00937AD9" w:rsidRDefault="00937AD9" w:rsidP="00937AD9">
      <w:pPr>
        <w:jc w:val="both"/>
        <w:rPr>
          <w:i w:val="0"/>
          <w:color w:val="000000"/>
          <w:sz w:val="22"/>
          <w:szCs w:val="22"/>
        </w:rPr>
      </w:pPr>
    </w:p>
    <w:p w14:paraId="1105F9CB" w14:textId="77777777" w:rsidR="00937AD9" w:rsidRPr="00F024F4" w:rsidRDefault="00937AD9" w:rsidP="00937AD9">
      <w:pPr>
        <w:jc w:val="both"/>
        <w:rPr>
          <w:i w:val="0"/>
          <w:color w:val="000000"/>
          <w:sz w:val="22"/>
          <w:szCs w:val="22"/>
        </w:rPr>
      </w:pPr>
      <w:r w:rsidRPr="00F024F4">
        <w:rPr>
          <w:i w:val="0"/>
          <w:color w:val="000000"/>
          <w:sz w:val="22"/>
          <w:szCs w:val="22"/>
        </w:rPr>
        <w:t xml:space="preserve">Izvajalec </w:t>
      </w:r>
      <w:r>
        <w:rPr>
          <w:i w:val="0"/>
          <w:color w:val="000000"/>
          <w:sz w:val="22"/>
          <w:szCs w:val="22"/>
        </w:rPr>
        <w:t xml:space="preserve">lahko </w:t>
      </w:r>
      <w:r w:rsidRPr="00F024F4">
        <w:rPr>
          <w:i w:val="0"/>
          <w:color w:val="000000"/>
          <w:sz w:val="22"/>
          <w:szCs w:val="22"/>
        </w:rPr>
        <w:t xml:space="preserve">svojo pogodbeno obveznost glede izročitve garancije </w:t>
      </w:r>
      <w:r>
        <w:rPr>
          <w:i w:val="0"/>
          <w:color w:val="000000"/>
          <w:sz w:val="22"/>
          <w:szCs w:val="22"/>
        </w:rPr>
        <w:t xml:space="preserve">iz prejšnjega odstavka tega člena </w:t>
      </w:r>
      <w:r w:rsidRPr="00F024F4">
        <w:rPr>
          <w:i w:val="0"/>
          <w:color w:val="000000"/>
          <w:sz w:val="22"/>
          <w:szCs w:val="22"/>
        </w:rPr>
        <w:t>naročniku izpolni tudi tako</w:t>
      </w:r>
      <w:r>
        <w:rPr>
          <w:i w:val="0"/>
          <w:color w:val="000000"/>
          <w:sz w:val="22"/>
          <w:szCs w:val="22"/>
        </w:rPr>
        <w:t xml:space="preserve">, da kot jamstvo za </w:t>
      </w:r>
      <w:r w:rsidRPr="00100E43">
        <w:rPr>
          <w:i w:val="0"/>
          <w:color w:val="000000"/>
          <w:sz w:val="22"/>
          <w:szCs w:val="22"/>
        </w:rPr>
        <w:t>odpravo napak v garancijskem roku</w:t>
      </w:r>
      <w:r w:rsidRPr="00F024F4">
        <w:rPr>
          <w:i w:val="0"/>
          <w:color w:val="000000"/>
          <w:sz w:val="22"/>
          <w:szCs w:val="22"/>
        </w:rPr>
        <w:t xml:space="preserve"> izroči naročniku </w:t>
      </w:r>
      <w:r>
        <w:rPr>
          <w:i w:val="0"/>
          <w:color w:val="000000"/>
          <w:sz w:val="22"/>
          <w:szCs w:val="22"/>
        </w:rPr>
        <w:t xml:space="preserve">dva zaporedna </w:t>
      </w:r>
      <w:r w:rsidRPr="00A34433">
        <w:rPr>
          <w:i w:val="0"/>
          <w:color w:val="000000"/>
          <w:sz w:val="22"/>
          <w:szCs w:val="22"/>
        </w:rPr>
        <w:t>instrument</w:t>
      </w:r>
      <w:r>
        <w:rPr>
          <w:i w:val="0"/>
          <w:color w:val="000000"/>
          <w:sz w:val="22"/>
          <w:szCs w:val="22"/>
        </w:rPr>
        <w:t>a</w:t>
      </w:r>
      <w:r w:rsidRPr="00A34433">
        <w:rPr>
          <w:i w:val="0"/>
          <w:color w:val="000000"/>
          <w:sz w:val="22"/>
          <w:szCs w:val="22"/>
        </w:rPr>
        <w:t xml:space="preserve"> finančnega zavarovanja</w:t>
      </w:r>
      <w:r>
        <w:rPr>
          <w:i w:val="0"/>
          <w:color w:val="000000"/>
          <w:sz w:val="22"/>
          <w:szCs w:val="22"/>
        </w:rPr>
        <w:t xml:space="preserve"> </w:t>
      </w:r>
      <w:r w:rsidRPr="00A34433">
        <w:rPr>
          <w:i w:val="0"/>
          <w:color w:val="000000"/>
          <w:sz w:val="22"/>
          <w:szCs w:val="22"/>
        </w:rPr>
        <w:t>s krajšim</w:t>
      </w:r>
      <w:r>
        <w:rPr>
          <w:i w:val="0"/>
          <w:color w:val="000000"/>
          <w:sz w:val="22"/>
          <w:szCs w:val="22"/>
        </w:rPr>
        <w:t xml:space="preserve"> rokom</w:t>
      </w:r>
      <w:r w:rsidRPr="00A34433">
        <w:rPr>
          <w:i w:val="0"/>
          <w:color w:val="000000"/>
          <w:sz w:val="22"/>
          <w:szCs w:val="22"/>
        </w:rPr>
        <w:t xml:space="preserve"> veljavnosti, pri čemer </w:t>
      </w:r>
      <w:r>
        <w:rPr>
          <w:i w:val="0"/>
          <w:color w:val="000000"/>
          <w:sz w:val="22"/>
          <w:szCs w:val="22"/>
        </w:rPr>
        <w:t xml:space="preserve">vsak </w:t>
      </w:r>
      <w:r w:rsidRPr="00A34433">
        <w:rPr>
          <w:i w:val="0"/>
          <w:color w:val="000000"/>
          <w:sz w:val="22"/>
          <w:szCs w:val="22"/>
        </w:rPr>
        <w:t>nov</w:t>
      </w:r>
      <w:r>
        <w:rPr>
          <w:i w:val="0"/>
          <w:color w:val="000000"/>
          <w:sz w:val="22"/>
          <w:szCs w:val="22"/>
        </w:rPr>
        <w:t xml:space="preserve"> predložen </w:t>
      </w:r>
      <w:r w:rsidRPr="00A34433">
        <w:rPr>
          <w:i w:val="0"/>
          <w:color w:val="000000"/>
          <w:sz w:val="22"/>
          <w:szCs w:val="22"/>
        </w:rPr>
        <w:t>instrument nadomesti prejšnjega</w:t>
      </w:r>
      <w:r>
        <w:rPr>
          <w:i w:val="0"/>
          <w:color w:val="000000"/>
          <w:sz w:val="22"/>
          <w:szCs w:val="22"/>
        </w:rPr>
        <w:t xml:space="preserve"> tako, da mora biti </w:t>
      </w:r>
      <w:r w:rsidRPr="00F024F4">
        <w:rPr>
          <w:i w:val="0"/>
          <w:color w:val="000000"/>
          <w:sz w:val="22"/>
          <w:szCs w:val="22"/>
        </w:rPr>
        <w:t xml:space="preserve">skupna doba trajanja predloženih </w:t>
      </w:r>
      <w:r>
        <w:rPr>
          <w:i w:val="0"/>
          <w:color w:val="000000"/>
          <w:sz w:val="22"/>
          <w:szCs w:val="22"/>
        </w:rPr>
        <w:t xml:space="preserve">finančnih instrumentov neprekinjeno </w:t>
      </w:r>
      <w:r w:rsidRPr="00F024F4">
        <w:rPr>
          <w:i w:val="0"/>
          <w:color w:val="000000"/>
          <w:sz w:val="22"/>
          <w:szCs w:val="22"/>
        </w:rPr>
        <w:t xml:space="preserve">enaka celotnemu obdobju zahtevanega finančnega zavarovanja </w:t>
      </w:r>
      <w:r>
        <w:rPr>
          <w:i w:val="0"/>
          <w:color w:val="000000"/>
          <w:sz w:val="22"/>
          <w:szCs w:val="22"/>
        </w:rPr>
        <w:t>iz 3. člena tega odstavka, to je 10 (deset) let in 60 (šestdeset) dni</w:t>
      </w:r>
      <w:r w:rsidRPr="00F024F4">
        <w:rPr>
          <w:i w:val="0"/>
          <w:color w:val="000000"/>
          <w:sz w:val="22"/>
          <w:szCs w:val="22"/>
        </w:rPr>
        <w:t>.</w:t>
      </w:r>
    </w:p>
    <w:p w14:paraId="2D4C8E3B" w14:textId="77777777" w:rsidR="00937AD9" w:rsidRPr="00F024F4" w:rsidRDefault="00937AD9" w:rsidP="00937AD9">
      <w:pPr>
        <w:jc w:val="both"/>
        <w:rPr>
          <w:i w:val="0"/>
          <w:color w:val="000000"/>
          <w:sz w:val="22"/>
          <w:szCs w:val="22"/>
        </w:rPr>
      </w:pPr>
    </w:p>
    <w:p w14:paraId="6CF92AB9" w14:textId="77777777" w:rsidR="00937AD9" w:rsidRDefault="00937AD9" w:rsidP="00937AD9">
      <w:pPr>
        <w:numPr>
          <w:ilvl w:val="12"/>
          <w:numId w:val="0"/>
        </w:numPr>
        <w:spacing w:after="160"/>
        <w:ind w:right="142"/>
        <w:jc w:val="both"/>
        <w:rPr>
          <w:i w:val="0"/>
          <w:color w:val="000000"/>
          <w:sz w:val="22"/>
          <w:szCs w:val="22"/>
        </w:rPr>
      </w:pPr>
      <w:r w:rsidRPr="00100E43">
        <w:rPr>
          <w:i w:val="0"/>
          <w:color w:val="000000"/>
          <w:sz w:val="22"/>
          <w:szCs w:val="22"/>
        </w:rPr>
        <w:t>Vsak</w:t>
      </w:r>
      <w:r>
        <w:rPr>
          <w:i w:val="0"/>
          <w:color w:val="000000"/>
          <w:sz w:val="22"/>
          <w:szCs w:val="22"/>
        </w:rPr>
        <w:t xml:space="preserve">o </w:t>
      </w:r>
      <w:r w:rsidRPr="00100E43">
        <w:rPr>
          <w:i w:val="0"/>
          <w:color w:val="000000"/>
          <w:sz w:val="22"/>
          <w:szCs w:val="22"/>
        </w:rPr>
        <w:t xml:space="preserve">zaporedno finančno zavarovanje, ki ga bo izvajalec na način iz prejšnjega odstavka tega člena predložil naročniku, mora biti </w:t>
      </w:r>
      <w:r>
        <w:rPr>
          <w:i w:val="0"/>
          <w:color w:val="000000"/>
          <w:sz w:val="22"/>
          <w:szCs w:val="22"/>
        </w:rPr>
        <w:t>nepreklicna in brezpogojno bančna</w:t>
      </w:r>
      <w:r w:rsidRPr="00100E43">
        <w:rPr>
          <w:i w:val="0"/>
          <w:color w:val="000000"/>
          <w:sz w:val="22"/>
          <w:szCs w:val="22"/>
        </w:rPr>
        <w:t xml:space="preserve"> garancij</w:t>
      </w:r>
      <w:r>
        <w:rPr>
          <w:i w:val="0"/>
          <w:color w:val="000000"/>
          <w:sz w:val="22"/>
          <w:szCs w:val="22"/>
        </w:rPr>
        <w:t>a</w:t>
      </w:r>
      <w:r w:rsidRPr="00100E43">
        <w:rPr>
          <w:i w:val="0"/>
          <w:color w:val="000000"/>
          <w:sz w:val="22"/>
          <w:szCs w:val="22"/>
        </w:rPr>
        <w:t xml:space="preserve"> ali kavcijsko zavarovanje pri zavarovalnici za odpravo napak v garancijskem roku, plačljivo na prvi poziv</w:t>
      </w:r>
      <w:r>
        <w:rPr>
          <w:i w:val="0"/>
          <w:color w:val="000000"/>
          <w:sz w:val="22"/>
          <w:szCs w:val="22"/>
        </w:rPr>
        <w:t>,</w:t>
      </w:r>
      <w:r w:rsidRPr="00100E43">
        <w:rPr>
          <w:i w:val="0"/>
          <w:color w:val="000000"/>
          <w:sz w:val="22"/>
          <w:szCs w:val="22"/>
        </w:rPr>
        <w:t xml:space="preserve"> po vzorcu iz razpisne dokumentacije</w:t>
      </w:r>
      <w:r>
        <w:rPr>
          <w:i w:val="0"/>
          <w:color w:val="000000"/>
          <w:sz w:val="22"/>
          <w:szCs w:val="22"/>
        </w:rPr>
        <w:t>,</w:t>
      </w:r>
      <w:r w:rsidRPr="00100E43">
        <w:rPr>
          <w:i w:val="0"/>
          <w:color w:val="000000"/>
          <w:sz w:val="22"/>
          <w:szCs w:val="22"/>
        </w:rPr>
        <w:t xml:space="preserve"> v višini 5% od končne pogodbene vrednosti z DDV in </w:t>
      </w:r>
      <w:r>
        <w:rPr>
          <w:i w:val="0"/>
          <w:color w:val="000000"/>
          <w:sz w:val="22"/>
          <w:szCs w:val="22"/>
        </w:rPr>
        <w:t>mora veljat</w:t>
      </w:r>
      <w:r w:rsidRPr="00100E43">
        <w:rPr>
          <w:i w:val="0"/>
          <w:color w:val="000000"/>
          <w:sz w:val="22"/>
          <w:szCs w:val="22"/>
        </w:rPr>
        <w:t>i</w:t>
      </w:r>
      <w:r>
        <w:rPr>
          <w:i w:val="0"/>
          <w:color w:val="000000"/>
          <w:sz w:val="22"/>
          <w:szCs w:val="22"/>
        </w:rPr>
        <w:t xml:space="preserve"> najmanj 5 (pet) let</w:t>
      </w:r>
      <w:r w:rsidRPr="00100E43">
        <w:rPr>
          <w:i w:val="0"/>
          <w:color w:val="000000"/>
          <w:sz w:val="22"/>
          <w:szCs w:val="22"/>
        </w:rPr>
        <w:t xml:space="preserve">, pri čemer mora izvajalec novo finančno zavarovanje naročniku predložiti najkasneje 30 (trideset) dni pred iztekom veljavnosti obstoječega finančnega zavarovanja, tako da bo skupna doba veljavnosti vseh predloženih finančnih zavarovanj neprekinjena vse do izteka trajanja garancije iz </w:t>
      </w:r>
      <w:r>
        <w:rPr>
          <w:i w:val="0"/>
          <w:color w:val="000000"/>
          <w:sz w:val="22"/>
          <w:szCs w:val="22"/>
        </w:rPr>
        <w:t xml:space="preserve">3. </w:t>
      </w:r>
      <w:r w:rsidRPr="00100E43">
        <w:rPr>
          <w:i w:val="0"/>
          <w:color w:val="000000"/>
          <w:sz w:val="22"/>
          <w:szCs w:val="22"/>
        </w:rPr>
        <w:t xml:space="preserve">odstavka tega člena. </w:t>
      </w:r>
    </w:p>
    <w:p w14:paraId="2DE8EB60" w14:textId="77777777" w:rsidR="00937AD9" w:rsidRPr="00100E43" w:rsidRDefault="00937AD9" w:rsidP="00937AD9">
      <w:pPr>
        <w:numPr>
          <w:ilvl w:val="12"/>
          <w:numId w:val="0"/>
        </w:numPr>
        <w:spacing w:after="160"/>
        <w:ind w:right="142"/>
        <w:jc w:val="both"/>
        <w:rPr>
          <w:i w:val="0"/>
          <w:color w:val="000000"/>
          <w:sz w:val="22"/>
          <w:szCs w:val="22"/>
        </w:rPr>
      </w:pPr>
      <w:r w:rsidRPr="00100E43">
        <w:rPr>
          <w:i w:val="0"/>
          <w:color w:val="000000"/>
          <w:sz w:val="22"/>
          <w:szCs w:val="22"/>
        </w:rPr>
        <w:t xml:space="preserve">V kolikor se garancijski rok podaljša, se mora za enak čas hkrati </w:t>
      </w:r>
      <w:r>
        <w:rPr>
          <w:i w:val="0"/>
          <w:color w:val="000000"/>
          <w:sz w:val="22"/>
          <w:szCs w:val="22"/>
        </w:rPr>
        <w:t xml:space="preserve">ustrezno </w:t>
      </w:r>
      <w:r w:rsidRPr="00100E43">
        <w:rPr>
          <w:i w:val="0"/>
          <w:color w:val="000000"/>
          <w:sz w:val="22"/>
          <w:szCs w:val="22"/>
        </w:rPr>
        <w:t xml:space="preserve">podaljšati rok trajanja </w:t>
      </w:r>
      <w:r>
        <w:rPr>
          <w:i w:val="0"/>
          <w:color w:val="000000"/>
          <w:sz w:val="22"/>
          <w:szCs w:val="22"/>
        </w:rPr>
        <w:t xml:space="preserve">finančnega zavarovanja, oziroma </w:t>
      </w:r>
      <w:r w:rsidRPr="00100E43">
        <w:rPr>
          <w:i w:val="0"/>
          <w:color w:val="000000"/>
          <w:sz w:val="22"/>
          <w:szCs w:val="22"/>
        </w:rPr>
        <w:t>finančn</w:t>
      </w:r>
      <w:r>
        <w:rPr>
          <w:i w:val="0"/>
          <w:color w:val="000000"/>
          <w:sz w:val="22"/>
          <w:szCs w:val="22"/>
        </w:rPr>
        <w:t>ih</w:t>
      </w:r>
      <w:r w:rsidRPr="00100E43">
        <w:rPr>
          <w:i w:val="0"/>
          <w:color w:val="000000"/>
          <w:sz w:val="22"/>
          <w:szCs w:val="22"/>
        </w:rPr>
        <w:t xml:space="preserve"> zavarovanj.</w:t>
      </w:r>
    </w:p>
    <w:p w14:paraId="5B9A9891" w14:textId="77777777" w:rsidR="00937AD9" w:rsidRPr="00100E43" w:rsidRDefault="00937AD9" w:rsidP="00937AD9">
      <w:pPr>
        <w:numPr>
          <w:ilvl w:val="12"/>
          <w:numId w:val="0"/>
        </w:numPr>
        <w:ind w:right="142"/>
        <w:jc w:val="both"/>
        <w:rPr>
          <w:i w:val="0"/>
          <w:color w:val="000000"/>
          <w:sz w:val="22"/>
          <w:szCs w:val="22"/>
        </w:rPr>
      </w:pPr>
      <w:r w:rsidRPr="00100E43">
        <w:rPr>
          <w:i w:val="0"/>
          <w:color w:val="000000"/>
          <w:sz w:val="22"/>
          <w:szCs w:val="22"/>
        </w:rPr>
        <w:lastRenderedPageBreak/>
        <w:t>V primeru, da izvajalec na način in pod pogoji iz prejšnjega odstavka tega člena naročniku ne bo pravočasno predložil novega finančnega zavarovanja za odpravo napak v garancijskem roku, bo naročnik unovčil že prejeto finančno zavarovanje.</w:t>
      </w:r>
    </w:p>
    <w:p w14:paraId="54DBD295" w14:textId="77777777" w:rsidR="00937AD9" w:rsidRDefault="00937AD9" w:rsidP="00937AD9">
      <w:pPr>
        <w:ind w:right="141"/>
        <w:jc w:val="both"/>
        <w:rPr>
          <w:i w:val="0"/>
          <w:color w:val="000000" w:themeColor="text1"/>
          <w:sz w:val="22"/>
          <w:szCs w:val="22"/>
        </w:rPr>
      </w:pPr>
    </w:p>
    <w:p w14:paraId="102A8B27" w14:textId="77777777" w:rsidR="00937AD9" w:rsidRPr="00A50489" w:rsidRDefault="00937AD9" w:rsidP="00937AD9">
      <w:pPr>
        <w:ind w:right="141"/>
        <w:jc w:val="both"/>
        <w:rPr>
          <w:i w:val="0"/>
          <w:color w:val="000000" w:themeColor="text1"/>
          <w:sz w:val="22"/>
          <w:szCs w:val="22"/>
        </w:rPr>
      </w:pPr>
      <w:r w:rsidRPr="00A50489">
        <w:rPr>
          <w:i w:val="0"/>
          <w:color w:val="000000" w:themeColor="text1"/>
          <w:sz w:val="22"/>
          <w:szCs w:val="22"/>
        </w:rPr>
        <w:t>Brez predložene</w:t>
      </w:r>
      <w:r>
        <w:rPr>
          <w:i w:val="0"/>
          <w:color w:val="000000" w:themeColor="text1"/>
          <w:sz w:val="22"/>
          <w:szCs w:val="22"/>
        </w:rPr>
        <w:t>ga finančnega zavarovanja</w:t>
      </w:r>
      <w:r w:rsidRPr="00A50489">
        <w:rPr>
          <w:i w:val="0"/>
          <w:color w:val="000000" w:themeColor="text1"/>
          <w:sz w:val="22"/>
          <w:szCs w:val="22"/>
        </w:rPr>
        <w:t xml:space="preserve"> </w:t>
      </w:r>
      <w:r w:rsidRPr="00193A7A">
        <w:rPr>
          <w:i w:val="0"/>
          <w:color w:val="000000" w:themeColor="text1"/>
          <w:sz w:val="22"/>
          <w:szCs w:val="22"/>
        </w:rPr>
        <w:t>za odpravo napak</w:t>
      </w:r>
      <w:r>
        <w:rPr>
          <w:i w:val="0"/>
          <w:color w:val="000000" w:themeColor="text1"/>
          <w:sz w:val="22"/>
          <w:szCs w:val="22"/>
        </w:rPr>
        <w:t xml:space="preserve"> v garancijskem roku</w:t>
      </w:r>
      <w:r w:rsidRPr="00A50489">
        <w:rPr>
          <w:i w:val="0"/>
          <w:color w:val="000000" w:themeColor="text1"/>
          <w:sz w:val="22"/>
          <w:szCs w:val="22"/>
        </w:rPr>
        <w:t xml:space="preserve"> končni prevzem pogodbenih del ni opravljen.</w:t>
      </w:r>
    </w:p>
    <w:p w14:paraId="4B2915A8" w14:textId="77777777" w:rsidR="00937AD9" w:rsidRPr="00193A7A" w:rsidRDefault="00937AD9" w:rsidP="00937AD9">
      <w:pPr>
        <w:ind w:right="141"/>
        <w:jc w:val="both"/>
        <w:rPr>
          <w:i w:val="0"/>
          <w:color w:val="000000" w:themeColor="text1"/>
          <w:sz w:val="22"/>
          <w:szCs w:val="22"/>
        </w:rPr>
      </w:pPr>
    </w:p>
    <w:p w14:paraId="0230BA9B"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17. člen</w:t>
      </w:r>
    </w:p>
    <w:p w14:paraId="2273875B" w14:textId="77777777" w:rsidR="00937AD9" w:rsidRPr="00193A7A" w:rsidRDefault="00937AD9" w:rsidP="00937AD9">
      <w:pPr>
        <w:ind w:right="141"/>
        <w:jc w:val="both"/>
        <w:rPr>
          <w:i w:val="0"/>
          <w:color w:val="000000" w:themeColor="text1"/>
          <w:sz w:val="22"/>
          <w:szCs w:val="22"/>
        </w:rPr>
      </w:pPr>
    </w:p>
    <w:p w14:paraId="451C66A2"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Za skrite napake, ki se pokažejo v garancijski dobi, je naročnik dolžan obvestiti izvajalca brez odlašanja. Stranki sporazumno določita primeren rok za odpravo napak, če to ne bo mogoče, pa ga določi naročnik sam.</w:t>
      </w:r>
    </w:p>
    <w:p w14:paraId="6D9A24A6" w14:textId="77777777" w:rsidR="00937AD9" w:rsidRPr="00193A7A" w:rsidRDefault="00937AD9" w:rsidP="00937AD9">
      <w:pPr>
        <w:ind w:right="141"/>
        <w:jc w:val="both"/>
        <w:rPr>
          <w:i w:val="0"/>
          <w:color w:val="000000" w:themeColor="text1"/>
          <w:sz w:val="22"/>
          <w:szCs w:val="22"/>
        </w:rPr>
      </w:pPr>
    </w:p>
    <w:p w14:paraId="4D7CDF4D"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Izvajalec je k odpravi napak dolžan pristopiti v dogovorjenem roku, v nujnih primerih pa takoj, ko je to mogoče. </w:t>
      </w:r>
    </w:p>
    <w:p w14:paraId="4A8F757F" w14:textId="77777777" w:rsidR="00937AD9" w:rsidRPr="00193A7A" w:rsidRDefault="00937AD9" w:rsidP="00937AD9">
      <w:pPr>
        <w:ind w:right="141"/>
        <w:jc w:val="both"/>
        <w:rPr>
          <w:i w:val="0"/>
          <w:color w:val="000000" w:themeColor="text1"/>
          <w:sz w:val="22"/>
          <w:szCs w:val="22"/>
        </w:rPr>
      </w:pPr>
    </w:p>
    <w:p w14:paraId="7C9B71E2"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572A257B" w14:textId="4FA184C1" w:rsidR="00937AD9" w:rsidRPr="00193A7A" w:rsidRDefault="00937AD9" w:rsidP="00937AD9">
      <w:pPr>
        <w:ind w:right="141"/>
        <w:jc w:val="both"/>
        <w:rPr>
          <w:b/>
          <w:i w:val="0"/>
          <w:color w:val="000000" w:themeColor="text1"/>
          <w:sz w:val="22"/>
          <w:szCs w:val="22"/>
        </w:rPr>
      </w:pPr>
    </w:p>
    <w:p w14:paraId="06ECB2C8"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Varstvo podatkov</w:t>
      </w:r>
    </w:p>
    <w:p w14:paraId="419366FE" w14:textId="77777777" w:rsidR="00937AD9" w:rsidRPr="00193A7A" w:rsidRDefault="00937AD9" w:rsidP="00937AD9">
      <w:pPr>
        <w:ind w:right="141"/>
        <w:jc w:val="both"/>
        <w:rPr>
          <w:i w:val="0"/>
          <w:color w:val="000000" w:themeColor="text1"/>
          <w:sz w:val="22"/>
          <w:szCs w:val="22"/>
        </w:rPr>
      </w:pPr>
    </w:p>
    <w:p w14:paraId="4EE2EAED"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18. člen</w:t>
      </w:r>
    </w:p>
    <w:p w14:paraId="725B58F7" w14:textId="77777777" w:rsidR="00937AD9" w:rsidRPr="00193A7A" w:rsidRDefault="00937AD9" w:rsidP="00937AD9">
      <w:pPr>
        <w:ind w:right="141"/>
        <w:jc w:val="both"/>
        <w:rPr>
          <w:i w:val="0"/>
          <w:color w:val="000000" w:themeColor="text1"/>
          <w:sz w:val="22"/>
          <w:szCs w:val="22"/>
        </w:rPr>
      </w:pPr>
    </w:p>
    <w:p w14:paraId="3570F7E3"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Pogodbeni stranki se obvezujeta, da bosta varovali kot poslovno skrivnost podatke</w:t>
      </w:r>
      <w:r w:rsidRPr="002B7EC6">
        <w:t xml:space="preserve"> </w:t>
      </w:r>
      <w:r w:rsidRPr="002B7EC6">
        <w:rPr>
          <w:i w:val="0"/>
          <w:color w:val="000000" w:themeColor="text1"/>
          <w:sz w:val="22"/>
          <w:szCs w:val="22"/>
        </w:rPr>
        <w:t>v zadevah v zvezi s to pogodbo kot poslovno skrivnost skladno z Zakonom o poslovni skrivno</w:t>
      </w:r>
      <w:r>
        <w:rPr>
          <w:i w:val="0"/>
          <w:color w:val="000000" w:themeColor="text1"/>
          <w:sz w:val="22"/>
          <w:szCs w:val="22"/>
        </w:rPr>
        <w:t>sti (Uradni list RS, št. 22/19)</w:t>
      </w:r>
      <w:r w:rsidRPr="00193A7A">
        <w:rPr>
          <w:i w:val="0"/>
          <w:color w:val="000000" w:themeColor="text1"/>
          <w:sz w:val="22"/>
          <w:szCs w:val="22"/>
        </w:rPr>
        <w:t xml:space="preserve">. Prav tako sta dolžni varovati osebne podatke, ki so kot takšni določeni z veljavnimi predpisi. </w:t>
      </w:r>
    </w:p>
    <w:p w14:paraId="49E2988E" w14:textId="77777777" w:rsidR="00937AD9" w:rsidRPr="00193A7A" w:rsidRDefault="00937AD9" w:rsidP="00937AD9">
      <w:pPr>
        <w:ind w:right="141"/>
        <w:jc w:val="both"/>
        <w:rPr>
          <w:i w:val="0"/>
          <w:color w:val="000000" w:themeColor="text1"/>
          <w:sz w:val="22"/>
          <w:szCs w:val="22"/>
        </w:rPr>
      </w:pPr>
    </w:p>
    <w:p w14:paraId="1503584E"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V primeru kršitve določb o varovanju poslovne skrivnosti, sta pogodbeni stranki odškodninsko odgovorni za vso posredno in neposredno škodo.</w:t>
      </w:r>
    </w:p>
    <w:p w14:paraId="31AE0819" w14:textId="53A7F43F" w:rsidR="00937AD9" w:rsidRPr="00193A7A" w:rsidRDefault="00937AD9" w:rsidP="00937AD9">
      <w:pPr>
        <w:ind w:right="141"/>
        <w:jc w:val="both"/>
        <w:rPr>
          <w:i w:val="0"/>
          <w:color w:val="000000" w:themeColor="text1"/>
          <w:sz w:val="22"/>
          <w:szCs w:val="22"/>
        </w:rPr>
      </w:pPr>
    </w:p>
    <w:p w14:paraId="7C796FAF" w14:textId="77777777" w:rsidR="00937AD9" w:rsidRPr="00193A7A" w:rsidRDefault="00937AD9" w:rsidP="00937AD9">
      <w:pPr>
        <w:ind w:right="141"/>
        <w:jc w:val="both"/>
        <w:rPr>
          <w:b/>
          <w:i w:val="0"/>
          <w:color w:val="000000" w:themeColor="text1"/>
          <w:sz w:val="22"/>
          <w:szCs w:val="22"/>
        </w:rPr>
      </w:pPr>
      <w:r>
        <w:rPr>
          <w:b/>
          <w:i w:val="0"/>
          <w:color w:val="000000" w:themeColor="text1"/>
          <w:sz w:val="22"/>
          <w:szCs w:val="22"/>
        </w:rPr>
        <w:t>P</w:t>
      </w:r>
      <w:r w:rsidRPr="00193A7A">
        <w:rPr>
          <w:b/>
          <w:i w:val="0"/>
          <w:color w:val="000000" w:themeColor="text1"/>
          <w:sz w:val="22"/>
          <w:szCs w:val="22"/>
        </w:rPr>
        <w:t>ooblaščeni predstavniki pogodbenih strank</w:t>
      </w:r>
    </w:p>
    <w:p w14:paraId="59BE8D26" w14:textId="77777777" w:rsidR="00937AD9" w:rsidRPr="00193A7A" w:rsidRDefault="00937AD9" w:rsidP="00937AD9">
      <w:pPr>
        <w:ind w:right="141"/>
        <w:jc w:val="both"/>
        <w:rPr>
          <w:i w:val="0"/>
          <w:color w:val="000000" w:themeColor="text1"/>
          <w:sz w:val="22"/>
          <w:szCs w:val="22"/>
        </w:rPr>
      </w:pPr>
    </w:p>
    <w:p w14:paraId="7E39DF51"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19. člen</w:t>
      </w:r>
    </w:p>
    <w:p w14:paraId="0D391194" w14:textId="77777777" w:rsidR="00937AD9" w:rsidRPr="00193A7A" w:rsidRDefault="00937AD9" w:rsidP="00937AD9">
      <w:pPr>
        <w:ind w:right="141"/>
        <w:jc w:val="both"/>
        <w:rPr>
          <w:i w:val="0"/>
          <w:color w:val="000000" w:themeColor="text1"/>
          <w:sz w:val="22"/>
          <w:szCs w:val="22"/>
        </w:rPr>
      </w:pPr>
    </w:p>
    <w:p w14:paraId="616404A6"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Pooblaščen predstavnik naročnika za izvajanje te pogodbe je: …………………e-mail: ………….tel. št………………….., ki je skrbnik/ca te pogodbe.</w:t>
      </w:r>
    </w:p>
    <w:p w14:paraId="551342BF" w14:textId="77777777" w:rsidR="00937AD9" w:rsidRPr="00193A7A" w:rsidRDefault="00937AD9" w:rsidP="00937AD9">
      <w:pPr>
        <w:ind w:right="141"/>
        <w:jc w:val="both"/>
        <w:rPr>
          <w:i w:val="0"/>
          <w:color w:val="000000" w:themeColor="text1"/>
          <w:sz w:val="22"/>
          <w:szCs w:val="22"/>
        </w:rPr>
      </w:pPr>
    </w:p>
    <w:p w14:paraId="5EF48F8C"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Vodja </w:t>
      </w:r>
      <w:r>
        <w:rPr>
          <w:i w:val="0"/>
          <w:color w:val="000000" w:themeColor="text1"/>
          <w:sz w:val="22"/>
          <w:szCs w:val="22"/>
        </w:rPr>
        <w:t xml:space="preserve">gradnje </w:t>
      </w:r>
      <w:r w:rsidRPr="00193A7A">
        <w:rPr>
          <w:i w:val="0"/>
          <w:color w:val="000000" w:themeColor="text1"/>
          <w:sz w:val="22"/>
          <w:szCs w:val="22"/>
        </w:rPr>
        <w:t>izvajalca je: ………………………… e-mail…………….tel. št………………</w:t>
      </w:r>
    </w:p>
    <w:p w14:paraId="6733D8DB" w14:textId="77777777" w:rsidR="00937AD9" w:rsidRPr="00193A7A" w:rsidRDefault="00937AD9" w:rsidP="00937AD9">
      <w:pPr>
        <w:ind w:right="141"/>
        <w:jc w:val="both"/>
        <w:rPr>
          <w:i w:val="0"/>
          <w:color w:val="000000" w:themeColor="text1"/>
          <w:sz w:val="22"/>
          <w:szCs w:val="22"/>
        </w:rPr>
      </w:pPr>
    </w:p>
    <w:p w14:paraId="4B133215"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Pooblaščen predstavnik izvajalca za izvajanje te pogodbe je: ………………. e-mail:……………tel. št………………</w:t>
      </w:r>
    </w:p>
    <w:p w14:paraId="3A753861" w14:textId="77777777" w:rsidR="00937AD9" w:rsidRPr="00193A7A" w:rsidRDefault="00937AD9" w:rsidP="00937AD9">
      <w:pPr>
        <w:ind w:right="141"/>
        <w:jc w:val="both"/>
        <w:rPr>
          <w:i w:val="0"/>
          <w:color w:val="000000" w:themeColor="text1"/>
          <w:sz w:val="22"/>
          <w:szCs w:val="22"/>
        </w:rPr>
      </w:pPr>
    </w:p>
    <w:p w14:paraId="3E00B888"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Izvajalec mora na zahtevo naročnika zamenjati odgovorno osebo, če delo opravlja nestrokovno ali v nasprotju z interesi naročnika.</w:t>
      </w:r>
    </w:p>
    <w:p w14:paraId="3CB40456" w14:textId="77777777" w:rsidR="00937AD9" w:rsidRPr="00193A7A" w:rsidRDefault="00937AD9" w:rsidP="00937AD9">
      <w:pPr>
        <w:ind w:right="141"/>
        <w:jc w:val="both"/>
        <w:rPr>
          <w:i w:val="0"/>
          <w:color w:val="000000" w:themeColor="text1"/>
          <w:sz w:val="22"/>
          <w:szCs w:val="22"/>
        </w:rPr>
      </w:pPr>
    </w:p>
    <w:p w14:paraId="6117234B"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V primeru spremembe pooblaščenih predstavnikov se pogodbeni stranki o tem pisno obvestita v roku 3 (treh) dni od zamenjave. </w:t>
      </w:r>
      <w:r w:rsidRPr="00193A7A">
        <w:rPr>
          <w:i w:val="0"/>
          <w:color w:val="000000"/>
          <w:sz w:val="22"/>
          <w:szCs w:val="22"/>
        </w:rPr>
        <w:t xml:space="preserve">Zamenjavo vodje </w:t>
      </w:r>
      <w:r>
        <w:rPr>
          <w:i w:val="0"/>
          <w:color w:val="000000"/>
          <w:sz w:val="22"/>
          <w:szCs w:val="22"/>
        </w:rPr>
        <w:t xml:space="preserve">gradnje </w:t>
      </w:r>
      <w:r w:rsidRPr="00193A7A">
        <w:rPr>
          <w:i w:val="0"/>
          <w:color w:val="000000"/>
          <w:sz w:val="22"/>
          <w:szCs w:val="22"/>
        </w:rPr>
        <w:t>pogodbeni stranki uredita z dodatkom k tej pogodbi.</w:t>
      </w:r>
    </w:p>
    <w:p w14:paraId="4FB1DC19" w14:textId="77777777" w:rsidR="00937AD9" w:rsidRPr="00193A7A" w:rsidRDefault="00937AD9" w:rsidP="00937AD9">
      <w:pPr>
        <w:overflowPunct w:val="0"/>
        <w:autoSpaceDE w:val="0"/>
        <w:autoSpaceDN w:val="0"/>
        <w:adjustRightInd w:val="0"/>
        <w:ind w:right="141"/>
        <w:jc w:val="both"/>
        <w:textAlignment w:val="baseline"/>
        <w:rPr>
          <w:i w:val="0"/>
          <w:color w:val="000000" w:themeColor="text1"/>
          <w:sz w:val="22"/>
          <w:szCs w:val="22"/>
        </w:rPr>
      </w:pPr>
    </w:p>
    <w:p w14:paraId="75557B7A" w14:textId="77777777" w:rsidR="00937AD9" w:rsidRDefault="00937AD9" w:rsidP="00937AD9">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Izvajanje nalog koordinatorja za varnost in zdravje pri delu v izvajalni fazi projekta bo naročnik uredil pred začetkom izvajanja pogodbenih del in o tem obvestil izvajalca.</w:t>
      </w:r>
    </w:p>
    <w:p w14:paraId="6B6EF3B3" w14:textId="77777777" w:rsidR="00937AD9" w:rsidRDefault="00937AD9" w:rsidP="00937AD9">
      <w:pPr>
        <w:overflowPunct w:val="0"/>
        <w:autoSpaceDE w:val="0"/>
        <w:autoSpaceDN w:val="0"/>
        <w:adjustRightInd w:val="0"/>
        <w:ind w:right="141"/>
        <w:jc w:val="both"/>
        <w:textAlignment w:val="baseline"/>
        <w:rPr>
          <w:i w:val="0"/>
          <w:color w:val="000000" w:themeColor="text1"/>
          <w:sz w:val="22"/>
          <w:szCs w:val="22"/>
        </w:rPr>
      </w:pPr>
    </w:p>
    <w:p w14:paraId="6FA5BABC" w14:textId="4BFBA4BF" w:rsidR="00937AD9" w:rsidRPr="00193A7A" w:rsidRDefault="00937AD9" w:rsidP="00DD02C8">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43F9A6BF" w14:textId="77777777" w:rsidR="00937AD9" w:rsidRPr="00193A7A" w:rsidRDefault="00937AD9" w:rsidP="00937AD9">
      <w:pPr>
        <w:ind w:right="141"/>
        <w:jc w:val="both"/>
        <w:rPr>
          <w:i w:val="0"/>
          <w:color w:val="000000" w:themeColor="text1"/>
          <w:sz w:val="22"/>
          <w:szCs w:val="22"/>
        </w:rPr>
      </w:pPr>
    </w:p>
    <w:p w14:paraId="5B7ECF51"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Prenehanje pogodbe</w:t>
      </w:r>
    </w:p>
    <w:p w14:paraId="2AE43FC7" w14:textId="77777777" w:rsidR="00937AD9" w:rsidRPr="00193A7A" w:rsidRDefault="00937AD9" w:rsidP="00937AD9">
      <w:pPr>
        <w:ind w:right="141"/>
        <w:jc w:val="both"/>
        <w:rPr>
          <w:b/>
          <w:i w:val="0"/>
          <w:color w:val="000000" w:themeColor="text1"/>
          <w:sz w:val="22"/>
          <w:szCs w:val="22"/>
        </w:rPr>
      </w:pPr>
    </w:p>
    <w:p w14:paraId="116F779C"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20. člen</w:t>
      </w:r>
    </w:p>
    <w:p w14:paraId="7C4C45A1" w14:textId="77777777" w:rsidR="00937AD9" w:rsidRPr="00193A7A" w:rsidRDefault="00937AD9" w:rsidP="00937AD9">
      <w:pPr>
        <w:ind w:right="141"/>
        <w:jc w:val="both"/>
        <w:rPr>
          <w:b/>
          <w:i w:val="0"/>
          <w:color w:val="000000" w:themeColor="text1"/>
          <w:sz w:val="22"/>
          <w:szCs w:val="22"/>
        </w:rPr>
      </w:pPr>
    </w:p>
    <w:p w14:paraId="151826E7"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Naročnik lahko odstopi od pogodbe, če izvajalec ne začne z izvedbo del v roku, določenem s to pogodbo in niti v naknadnem roku, ki mu ga določi naročnik. </w:t>
      </w:r>
    </w:p>
    <w:p w14:paraId="5A9937AB" w14:textId="77777777" w:rsidR="00937AD9" w:rsidRPr="00193A7A" w:rsidRDefault="00937AD9" w:rsidP="00937AD9">
      <w:pPr>
        <w:ind w:right="141"/>
        <w:jc w:val="both"/>
        <w:rPr>
          <w:i w:val="0"/>
          <w:color w:val="000000" w:themeColor="text1"/>
          <w:sz w:val="22"/>
          <w:szCs w:val="22"/>
        </w:rPr>
      </w:pPr>
    </w:p>
    <w:p w14:paraId="42F98D76"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7AB4C8BF" w14:textId="77777777" w:rsidR="00937AD9" w:rsidRPr="00193A7A" w:rsidRDefault="00937AD9" w:rsidP="00937AD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4864246" w14:textId="77777777" w:rsidR="00937AD9" w:rsidRPr="00193A7A" w:rsidRDefault="00937AD9" w:rsidP="00937AD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193A7A">
        <w:rPr>
          <w:i w:val="0"/>
          <w:color w:val="000000" w:themeColor="text1"/>
          <w:sz w:val="22"/>
          <w:szCs w:val="22"/>
        </w:rPr>
        <w:t xml:space="preserve">Naročnik v primeru </w:t>
      </w:r>
      <w:r>
        <w:rPr>
          <w:i w:val="0"/>
          <w:color w:val="000000" w:themeColor="text1"/>
          <w:sz w:val="22"/>
          <w:szCs w:val="22"/>
        </w:rPr>
        <w:t xml:space="preserve">delnega odstopa </w:t>
      </w:r>
      <w:r w:rsidRPr="00193A7A">
        <w:rPr>
          <w:i w:val="0"/>
          <w:color w:val="000000" w:themeColor="text1"/>
          <w:sz w:val="22"/>
          <w:szCs w:val="22"/>
        </w:rPr>
        <w:t xml:space="preserve">odda tista dela, ki ogrožajo izvedbo del v pogodbenem roku drugemu izvajalcu v breme izvajalca po tej pogodbi, </w:t>
      </w:r>
      <w:r>
        <w:rPr>
          <w:i w:val="0"/>
          <w:color w:val="000000" w:themeColor="text1"/>
          <w:sz w:val="22"/>
          <w:szCs w:val="22"/>
        </w:rPr>
        <w:t xml:space="preserve">v primeru </w:t>
      </w:r>
      <w:r w:rsidRPr="00193A7A">
        <w:rPr>
          <w:i w:val="0"/>
          <w:color w:val="000000" w:themeColor="text1"/>
          <w:sz w:val="22"/>
          <w:szCs w:val="22"/>
        </w:rPr>
        <w:t>odstop</w:t>
      </w:r>
      <w:r>
        <w:rPr>
          <w:i w:val="0"/>
          <w:color w:val="000000" w:themeColor="text1"/>
          <w:sz w:val="22"/>
          <w:szCs w:val="22"/>
        </w:rPr>
        <w:t>a</w:t>
      </w:r>
      <w:r w:rsidRPr="00193A7A">
        <w:rPr>
          <w:i w:val="0"/>
          <w:color w:val="000000" w:themeColor="text1"/>
          <w:sz w:val="22"/>
          <w:szCs w:val="22"/>
        </w:rPr>
        <w:t xml:space="preserve"> od pogodbe</w:t>
      </w:r>
      <w:r>
        <w:rPr>
          <w:i w:val="0"/>
          <w:color w:val="000000" w:themeColor="text1"/>
          <w:sz w:val="22"/>
          <w:szCs w:val="22"/>
        </w:rPr>
        <w:t xml:space="preserve"> v celoti</w:t>
      </w:r>
      <w:r w:rsidRPr="00193A7A">
        <w:rPr>
          <w:i w:val="0"/>
          <w:color w:val="000000" w:themeColor="text1"/>
          <w:sz w:val="22"/>
          <w:szCs w:val="22"/>
        </w:rPr>
        <w:t>,</w:t>
      </w:r>
      <w:r>
        <w:rPr>
          <w:i w:val="0"/>
          <w:color w:val="000000" w:themeColor="text1"/>
          <w:sz w:val="22"/>
          <w:szCs w:val="22"/>
        </w:rPr>
        <w:t xml:space="preserve"> pa lahko</w:t>
      </w:r>
      <w:r w:rsidRPr="00193A7A">
        <w:rPr>
          <w:i w:val="0"/>
          <w:color w:val="000000" w:themeColor="text1"/>
          <w:sz w:val="22"/>
          <w:szCs w:val="22"/>
        </w:rPr>
        <w:t xml:space="preserve"> unovči finančno zavarovanje za dobro izvedbo pogodbenih obveznosti in začne postopek za izterjavo povzročene škode.</w:t>
      </w:r>
    </w:p>
    <w:p w14:paraId="4D3EDF32" w14:textId="54110C8F" w:rsidR="00937AD9" w:rsidRPr="00193A7A" w:rsidRDefault="00937AD9" w:rsidP="00937AD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0055B28" w14:textId="77777777" w:rsidR="00937AD9" w:rsidRPr="00193A7A" w:rsidRDefault="00937AD9" w:rsidP="00937AD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193A7A">
        <w:rPr>
          <w:b/>
          <w:i w:val="0"/>
          <w:color w:val="000000" w:themeColor="text1"/>
          <w:sz w:val="22"/>
          <w:szCs w:val="22"/>
        </w:rPr>
        <w:t>Razvezni pogoj</w:t>
      </w:r>
    </w:p>
    <w:p w14:paraId="6886C6C6" w14:textId="77777777" w:rsidR="00937AD9" w:rsidRPr="00193A7A" w:rsidRDefault="00937AD9" w:rsidP="00937AD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15849172"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21. člen</w:t>
      </w:r>
    </w:p>
    <w:p w14:paraId="19CC78E4" w14:textId="77777777" w:rsidR="00937AD9" w:rsidRPr="00193A7A" w:rsidRDefault="00937AD9" w:rsidP="00937AD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54467853" w14:textId="77777777" w:rsidR="00937AD9" w:rsidRPr="00193A7A" w:rsidRDefault="00937AD9" w:rsidP="00937AD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193A7A">
        <w:rPr>
          <w:i w:val="0"/>
          <w:sz w:val="22"/>
          <w:szCs w:val="22"/>
        </w:rPr>
        <w:t>Ta pogodba je skladno s 67. členom ZJN-3 sklenjena pod razveznim pogojem, ki se uresniči v primeru izpolnitve ene od naslednjih okoliščin:</w:t>
      </w:r>
    </w:p>
    <w:p w14:paraId="2E82FC84" w14:textId="77777777" w:rsidR="00937AD9" w:rsidRPr="00193A7A" w:rsidRDefault="00937AD9" w:rsidP="00937AD9">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193A7A">
        <w:rPr>
          <w:i w:val="0"/>
          <w:sz w:val="22"/>
          <w:szCs w:val="22"/>
        </w:rPr>
        <w:t xml:space="preserve">če bo naročnik seznanjen, da je sodišče s pravnomočno odločitvijo ugotovilo kršitev obveznosti iz delovne, </w:t>
      </w:r>
      <w:proofErr w:type="spellStart"/>
      <w:r w:rsidRPr="00193A7A">
        <w:rPr>
          <w:i w:val="0"/>
          <w:sz w:val="22"/>
          <w:szCs w:val="22"/>
        </w:rPr>
        <w:t>okoljske</w:t>
      </w:r>
      <w:proofErr w:type="spellEnd"/>
      <w:r w:rsidRPr="00193A7A">
        <w:rPr>
          <w:i w:val="0"/>
          <w:sz w:val="22"/>
          <w:szCs w:val="22"/>
        </w:rPr>
        <w:t xml:space="preserve"> ali socialne zakonodaje s strani izvajalca ali podizvajalca ali </w:t>
      </w:r>
    </w:p>
    <w:p w14:paraId="721E3129" w14:textId="77777777" w:rsidR="00937AD9" w:rsidRPr="00193A7A" w:rsidRDefault="00937AD9" w:rsidP="00937AD9">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193A7A">
        <w:rPr>
          <w:i w:val="0"/>
          <w:sz w:val="22"/>
          <w:szCs w:val="22"/>
        </w:rPr>
        <w:t>če bo naročnik seznanjen, da je pristojni državni organ pri izvajalcu ali podizvajalcu v času izvajanja pogodbe ugotovil najmanj dve kršitvi v zvezi s:</w:t>
      </w:r>
    </w:p>
    <w:p w14:paraId="0B50F09A" w14:textId="77777777" w:rsidR="00937AD9" w:rsidRPr="00193A7A" w:rsidRDefault="00937AD9" w:rsidP="00937AD9">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193A7A">
        <w:rPr>
          <w:i w:val="0"/>
          <w:sz w:val="22"/>
          <w:szCs w:val="22"/>
        </w:rPr>
        <w:t xml:space="preserve">plačilom za delo, </w:t>
      </w:r>
    </w:p>
    <w:p w14:paraId="3B2AFD6A" w14:textId="77777777" w:rsidR="00937AD9" w:rsidRPr="00193A7A" w:rsidRDefault="00937AD9" w:rsidP="00937AD9">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193A7A">
        <w:rPr>
          <w:i w:val="0"/>
          <w:sz w:val="22"/>
          <w:szCs w:val="22"/>
        </w:rPr>
        <w:t xml:space="preserve">delovnim časom, </w:t>
      </w:r>
    </w:p>
    <w:p w14:paraId="7B48B18F" w14:textId="77777777" w:rsidR="00937AD9" w:rsidRPr="00193A7A" w:rsidRDefault="00937AD9" w:rsidP="00937AD9">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193A7A">
        <w:rPr>
          <w:i w:val="0"/>
          <w:sz w:val="22"/>
          <w:szCs w:val="22"/>
        </w:rPr>
        <w:t xml:space="preserve">počitki, </w:t>
      </w:r>
    </w:p>
    <w:p w14:paraId="2ED0A3ED" w14:textId="77777777" w:rsidR="00937AD9" w:rsidRDefault="00937AD9" w:rsidP="00937AD9">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FE088F">
        <w:rPr>
          <w:i w:val="0"/>
          <w:sz w:val="22"/>
          <w:szCs w:val="22"/>
        </w:rPr>
        <w:t xml:space="preserve">opravljanjem dela na podlagi pogodb civilnega prava kljub obstoju elementov delovnega razmerja </w:t>
      </w:r>
      <w:r>
        <w:rPr>
          <w:i w:val="0"/>
          <w:sz w:val="22"/>
          <w:szCs w:val="22"/>
        </w:rPr>
        <w:t xml:space="preserve">  </w:t>
      </w:r>
    </w:p>
    <w:p w14:paraId="152D8102" w14:textId="77777777" w:rsidR="00937AD9" w:rsidRDefault="00937AD9" w:rsidP="00937AD9">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50"/>
        <w:contextualSpacing/>
        <w:jc w:val="both"/>
        <w:rPr>
          <w:i w:val="0"/>
          <w:sz w:val="22"/>
          <w:szCs w:val="22"/>
        </w:rPr>
      </w:pPr>
      <w:r>
        <w:rPr>
          <w:i w:val="0"/>
          <w:sz w:val="22"/>
          <w:szCs w:val="22"/>
        </w:rPr>
        <w:t xml:space="preserve">         </w:t>
      </w:r>
      <w:r w:rsidRPr="00FE088F">
        <w:rPr>
          <w:i w:val="0"/>
          <w:sz w:val="22"/>
          <w:szCs w:val="22"/>
        </w:rPr>
        <w:t xml:space="preserve">ali v zvezi z zaposlovanjem na črno </w:t>
      </w:r>
    </w:p>
    <w:p w14:paraId="0DBAEF43" w14:textId="77777777" w:rsidR="00937AD9" w:rsidRDefault="00937AD9" w:rsidP="00937AD9">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             </w:t>
      </w:r>
      <w:r w:rsidRPr="00FE088F">
        <w:rPr>
          <w:i w:val="0"/>
          <w:sz w:val="22"/>
          <w:szCs w:val="22"/>
        </w:rPr>
        <w:t xml:space="preserve">in za kateri mu je bila s pravnomočno odločitvijo ali več pravnomočnimi odločitvami izrečena globa za </w:t>
      </w:r>
      <w:r>
        <w:rPr>
          <w:i w:val="0"/>
          <w:sz w:val="22"/>
          <w:szCs w:val="22"/>
        </w:rPr>
        <w:t xml:space="preserve">   </w:t>
      </w:r>
    </w:p>
    <w:p w14:paraId="5779A665" w14:textId="77777777" w:rsidR="00937AD9" w:rsidRDefault="00937AD9" w:rsidP="00937AD9">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Pr>
          <w:i w:val="0"/>
          <w:sz w:val="22"/>
          <w:szCs w:val="22"/>
        </w:rPr>
        <w:t xml:space="preserve">             </w:t>
      </w:r>
      <w:r w:rsidRPr="00FE088F">
        <w:rPr>
          <w:i w:val="0"/>
          <w:sz w:val="22"/>
          <w:szCs w:val="22"/>
        </w:rPr>
        <w:t xml:space="preserve">prekršek, </w:t>
      </w:r>
    </w:p>
    <w:p w14:paraId="70F14E59" w14:textId="77777777" w:rsidR="00937AD9" w:rsidRDefault="00937AD9" w:rsidP="00937AD9">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p>
    <w:p w14:paraId="7457AE7B" w14:textId="77777777" w:rsidR="00937AD9" w:rsidRDefault="00937AD9" w:rsidP="00937AD9">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FE088F">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62CD9227" w14:textId="77777777" w:rsidR="00937AD9" w:rsidRPr="00FE088F" w:rsidRDefault="00937AD9" w:rsidP="00937AD9">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p>
    <w:p w14:paraId="036CCA8C" w14:textId="77777777" w:rsidR="00937AD9" w:rsidRPr="00193A7A" w:rsidRDefault="00937AD9" w:rsidP="00937AD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193A7A">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7FA3114E" w14:textId="77777777" w:rsidR="00937AD9" w:rsidRPr="00193A7A" w:rsidRDefault="00937AD9" w:rsidP="00937AD9">
      <w:pPr>
        <w:jc w:val="both"/>
        <w:rPr>
          <w:i w:val="0"/>
          <w:sz w:val="22"/>
          <w:szCs w:val="22"/>
        </w:rPr>
      </w:pPr>
    </w:p>
    <w:p w14:paraId="2DDBE33C" w14:textId="77777777" w:rsidR="00937AD9" w:rsidRPr="00193A7A" w:rsidRDefault="00937AD9" w:rsidP="00937AD9">
      <w:pPr>
        <w:jc w:val="both"/>
        <w:rPr>
          <w:i w:val="0"/>
          <w:color w:val="000000"/>
          <w:sz w:val="22"/>
          <w:szCs w:val="22"/>
        </w:rPr>
      </w:pPr>
      <w:r w:rsidRPr="00193A7A">
        <w:rPr>
          <w:i w:val="0"/>
          <w:sz w:val="22"/>
          <w:szCs w:val="22"/>
        </w:rPr>
        <w:t>Če naročnik v roku 30 (tridesetih) dni od seznanitve s kršitvijo ne začne novega postopka javnega naročila, se šteje, da je pogodba razvezana 30. (trideseti) dan od seznanitve s kršitvijo.</w:t>
      </w:r>
    </w:p>
    <w:p w14:paraId="67A93F0C" w14:textId="77777777" w:rsidR="00937AD9" w:rsidRPr="00193A7A" w:rsidRDefault="00937AD9" w:rsidP="00937AD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7A389898" w14:textId="32555989" w:rsidR="00937AD9" w:rsidRDefault="00937AD9" w:rsidP="00937AD9">
      <w:pPr>
        <w:ind w:right="141"/>
        <w:jc w:val="both"/>
        <w:rPr>
          <w:i w:val="0"/>
          <w:color w:val="000000" w:themeColor="text1"/>
          <w:sz w:val="22"/>
          <w:szCs w:val="22"/>
        </w:rPr>
      </w:pPr>
    </w:p>
    <w:p w14:paraId="0F58A0CF" w14:textId="77777777" w:rsidR="00DD02C8" w:rsidRDefault="00DD02C8" w:rsidP="00937AD9">
      <w:pPr>
        <w:ind w:right="141"/>
        <w:jc w:val="both"/>
        <w:rPr>
          <w:i w:val="0"/>
          <w:color w:val="000000" w:themeColor="text1"/>
          <w:sz w:val="22"/>
          <w:szCs w:val="22"/>
        </w:rPr>
      </w:pPr>
    </w:p>
    <w:p w14:paraId="6842F29B" w14:textId="77777777" w:rsidR="00937AD9" w:rsidRPr="00193A7A" w:rsidRDefault="00937AD9" w:rsidP="00937AD9">
      <w:pPr>
        <w:ind w:right="141"/>
        <w:jc w:val="both"/>
        <w:rPr>
          <w:i w:val="0"/>
          <w:color w:val="000000" w:themeColor="text1"/>
          <w:sz w:val="22"/>
          <w:szCs w:val="22"/>
        </w:rPr>
      </w:pPr>
    </w:p>
    <w:p w14:paraId="6B621A05"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Prepoved prenosa bodočih terjatev</w:t>
      </w:r>
    </w:p>
    <w:p w14:paraId="2D8D195E" w14:textId="77777777" w:rsidR="00937AD9" w:rsidRPr="00193A7A" w:rsidRDefault="00937AD9" w:rsidP="00937AD9">
      <w:pPr>
        <w:ind w:right="141"/>
        <w:jc w:val="both"/>
        <w:rPr>
          <w:i w:val="0"/>
          <w:color w:val="000000" w:themeColor="text1"/>
          <w:sz w:val="22"/>
          <w:szCs w:val="22"/>
        </w:rPr>
      </w:pPr>
    </w:p>
    <w:p w14:paraId="19130630"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22. člen</w:t>
      </w:r>
    </w:p>
    <w:p w14:paraId="09E12D84" w14:textId="77777777" w:rsidR="00937AD9" w:rsidRPr="00193A7A" w:rsidRDefault="00937AD9" w:rsidP="00937AD9">
      <w:pPr>
        <w:ind w:right="141"/>
        <w:jc w:val="both"/>
        <w:rPr>
          <w:i w:val="0"/>
          <w:color w:val="000000" w:themeColor="text1"/>
          <w:sz w:val="22"/>
          <w:szCs w:val="22"/>
        </w:rPr>
      </w:pPr>
    </w:p>
    <w:p w14:paraId="1E9BDEC5"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Pogodbeni stranki se v skladu s 417. členom Obligacijskega zakonika izrecno dogovorita, da </w:t>
      </w:r>
      <w:r>
        <w:rPr>
          <w:i w:val="0"/>
          <w:color w:val="000000" w:themeColor="text1"/>
          <w:sz w:val="22"/>
          <w:szCs w:val="22"/>
        </w:rPr>
        <w:t xml:space="preserve">izvajalec </w:t>
      </w:r>
      <w:r w:rsidRPr="00193A7A">
        <w:rPr>
          <w:i w:val="0"/>
          <w:color w:val="000000" w:themeColor="text1"/>
          <w:sz w:val="22"/>
          <w:szCs w:val="22"/>
        </w:rPr>
        <w:t>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5CBDFFC9" w14:textId="77777777" w:rsidR="00937AD9" w:rsidRPr="00193A7A" w:rsidRDefault="00937AD9" w:rsidP="00937AD9">
      <w:pPr>
        <w:ind w:right="141"/>
        <w:jc w:val="both"/>
        <w:rPr>
          <w:i w:val="0"/>
          <w:color w:val="000000" w:themeColor="text1"/>
          <w:sz w:val="22"/>
          <w:szCs w:val="22"/>
        </w:rPr>
      </w:pPr>
    </w:p>
    <w:p w14:paraId="000AA228"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32FB8DBB" w14:textId="77777777" w:rsidR="00937AD9" w:rsidRPr="00193A7A" w:rsidRDefault="00937AD9" w:rsidP="00937AD9">
      <w:pPr>
        <w:ind w:right="141"/>
        <w:jc w:val="both"/>
        <w:rPr>
          <w:i w:val="0"/>
          <w:color w:val="000000" w:themeColor="text1"/>
          <w:sz w:val="22"/>
          <w:szCs w:val="22"/>
        </w:rPr>
      </w:pPr>
    </w:p>
    <w:p w14:paraId="7779176C"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B848590" w14:textId="77777777" w:rsidR="00937AD9" w:rsidRPr="00193A7A" w:rsidRDefault="00937AD9" w:rsidP="00937AD9">
      <w:pPr>
        <w:ind w:right="141"/>
        <w:jc w:val="both"/>
        <w:rPr>
          <w:i w:val="0"/>
          <w:color w:val="000000" w:themeColor="text1"/>
          <w:sz w:val="22"/>
          <w:szCs w:val="22"/>
        </w:rPr>
      </w:pPr>
    </w:p>
    <w:p w14:paraId="2604E4EB" w14:textId="77777777" w:rsidR="00937AD9" w:rsidRDefault="00937AD9" w:rsidP="00937AD9">
      <w:pPr>
        <w:ind w:right="141"/>
        <w:jc w:val="both"/>
        <w:rPr>
          <w:i w:val="0"/>
          <w:color w:val="000000" w:themeColor="text1"/>
          <w:sz w:val="22"/>
          <w:szCs w:val="22"/>
        </w:rPr>
      </w:pPr>
      <w:r w:rsidRPr="00193A7A">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w:t>
      </w:r>
      <w:r w:rsidRPr="00193A7A">
        <w:rPr>
          <w:b/>
          <w:i w:val="0"/>
          <w:color w:val="000000" w:themeColor="text1"/>
          <w:sz w:val="22"/>
          <w:szCs w:val="22"/>
        </w:rPr>
        <w:t>30.000,00 EUR</w:t>
      </w:r>
      <w:r w:rsidRPr="00193A7A">
        <w:rPr>
          <w:i w:val="0"/>
          <w:color w:val="000000" w:themeColor="text1"/>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24CECBBD" w14:textId="77777777" w:rsidR="00937AD9" w:rsidRPr="00193A7A" w:rsidRDefault="00937AD9" w:rsidP="00937AD9">
      <w:pPr>
        <w:ind w:right="141"/>
        <w:jc w:val="both"/>
        <w:rPr>
          <w:i w:val="0"/>
          <w:color w:val="000000" w:themeColor="text1"/>
          <w:sz w:val="22"/>
          <w:szCs w:val="22"/>
        </w:rPr>
      </w:pPr>
      <w:r w:rsidRPr="00937AD9">
        <w:rPr>
          <w:i w:val="0"/>
          <w:color w:val="000000" w:themeColor="text1"/>
          <w:sz w:val="22"/>
          <w:szCs w:val="22"/>
        </w:rPr>
        <w:t>Za znesek pogodbene kazni naročnik izvajalcu izstavi račun, ki ga mora izvajalec poravnati v roku 30 dni od izstavitve računa.</w:t>
      </w:r>
    </w:p>
    <w:p w14:paraId="2C6AC643" w14:textId="77777777" w:rsidR="00937AD9" w:rsidRPr="00193A7A" w:rsidRDefault="00937AD9" w:rsidP="00937AD9">
      <w:pPr>
        <w:ind w:right="141"/>
        <w:jc w:val="both"/>
        <w:rPr>
          <w:i w:val="0"/>
          <w:color w:val="000000" w:themeColor="text1"/>
          <w:sz w:val="22"/>
          <w:szCs w:val="22"/>
        </w:rPr>
      </w:pPr>
    </w:p>
    <w:p w14:paraId="1744BF73"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437160B7" w14:textId="77777777" w:rsidR="00937AD9" w:rsidRPr="00193A7A" w:rsidRDefault="00937AD9" w:rsidP="00937AD9">
      <w:pPr>
        <w:ind w:right="141"/>
        <w:jc w:val="both"/>
        <w:rPr>
          <w:i w:val="0"/>
          <w:color w:val="000000" w:themeColor="text1"/>
          <w:sz w:val="22"/>
          <w:szCs w:val="22"/>
        </w:rPr>
      </w:pPr>
    </w:p>
    <w:p w14:paraId="6F982053"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3A1CF3CF" w14:textId="77777777" w:rsidR="00937AD9" w:rsidRPr="00193A7A" w:rsidRDefault="00937AD9" w:rsidP="00937AD9">
      <w:pPr>
        <w:ind w:right="141"/>
        <w:jc w:val="both"/>
        <w:rPr>
          <w:i w:val="0"/>
          <w:color w:val="000000" w:themeColor="text1"/>
          <w:sz w:val="22"/>
          <w:szCs w:val="22"/>
        </w:rPr>
      </w:pPr>
    </w:p>
    <w:p w14:paraId="03C21628"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60801BE7" w14:textId="726DD46D" w:rsidR="00937AD9" w:rsidRPr="00193A7A" w:rsidRDefault="00937AD9" w:rsidP="00937AD9">
      <w:pPr>
        <w:ind w:right="141"/>
        <w:jc w:val="both"/>
        <w:rPr>
          <w:i w:val="0"/>
          <w:color w:val="000000" w:themeColor="text1"/>
          <w:sz w:val="22"/>
          <w:szCs w:val="22"/>
        </w:rPr>
      </w:pPr>
    </w:p>
    <w:p w14:paraId="2DBB5ECF" w14:textId="77777777" w:rsidR="00937AD9" w:rsidRPr="00193A7A" w:rsidRDefault="00937AD9" w:rsidP="00937AD9">
      <w:pPr>
        <w:ind w:right="141"/>
        <w:jc w:val="both"/>
        <w:outlineLvl w:val="0"/>
        <w:rPr>
          <w:b/>
          <w:i w:val="0"/>
          <w:color w:val="000000" w:themeColor="text1"/>
          <w:sz w:val="22"/>
          <w:szCs w:val="22"/>
        </w:rPr>
      </w:pPr>
      <w:r w:rsidRPr="00193A7A">
        <w:rPr>
          <w:b/>
          <w:i w:val="0"/>
          <w:color w:val="000000" w:themeColor="text1"/>
          <w:sz w:val="22"/>
          <w:szCs w:val="22"/>
        </w:rPr>
        <w:t>Spremembe pogodbe</w:t>
      </w:r>
    </w:p>
    <w:p w14:paraId="083108A3" w14:textId="77777777" w:rsidR="00937AD9" w:rsidRPr="00193A7A" w:rsidRDefault="00937AD9" w:rsidP="00937AD9">
      <w:pPr>
        <w:ind w:right="141"/>
        <w:jc w:val="both"/>
        <w:rPr>
          <w:i w:val="0"/>
          <w:color w:val="000000" w:themeColor="text1"/>
          <w:sz w:val="22"/>
          <w:szCs w:val="22"/>
        </w:rPr>
      </w:pPr>
    </w:p>
    <w:p w14:paraId="5C251C18"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23. člen</w:t>
      </w:r>
    </w:p>
    <w:p w14:paraId="16B3BE7B" w14:textId="77777777" w:rsidR="00937AD9" w:rsidRPr="00193A7A" w:rsidRDefault="00937AD9" w:rsidP="00937AD9">
      <w:pPr>
        <w:ind w:right="141"/>
        <w:jc w:val="both"/>
        <w:rPr>
          <w:i w:val="0"/>
          <w:color w:val="000000" w:themeColor="text1"/>
          <w:sz w:val="22"/>
          <w:szCs w:val="22"/>
        </w:rPr>
      </w:pPr>
    </w:p>
    <w:p w14:paraId="089F2E88"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Vse spremembe in dopolnitve te pogodbe se sklenejo v obliki pisnih dodatkov k tej pogodbi.</w:t>
      </w:r>
    </w:p>
    <w:p w14:paraId="7C6982C5" w14:textId="29C42671" w:rsidR="00937AD9" w:rsidRPr="00193A7A" w:rsidRDefault="00937AD9" w:rsidP="00937AD9">
      <w:pPr>
        <w:ind w:right="141"/>
        <w:jc w:val="both"/>
        <w:rPr>
          <w:i w:val="0"/>
          <w:color w:val="000000" w:themeColor="text1"/>
          <w:sz w:val="22"/>
          <w:szCs w:val="22"/>
        </w:rPr>
      </w:pPr>
    </w:p>
    <w:p w14:paraId="76CAADA2"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Reševanje sporov</w:t>
      </w:r>
    </w:p>
    <w:p w14:paraId="5874199C" w14:textId="77777777" w:rsidR="00937AD9" w:rsidRPr="00193A7A" w:rsidRDefault="00937AD9" w:rsidP="00937AD9">
      <w:pPr>
        <w:ind w:right="141"/>
        <w:jc w:val="both"/>
        <w:rPr>
          <w:i w:val="0"/>
          <w:color w:val="000000" w:themeColor="text1"/>
          <w:sz w:val="22"/>
          <w:szCs w:val="22"/>
        </w:rPr>
      </w:pPr>
    </w:p>
    <w:p w14:paraId="790755F4"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24. člen</w:t>
      </w:r>
    </w:p>
    <w:p w14:paraId="29795B24" w14:textId="77777777" w:rsidR="00937AD9" w:rsidRPr="00193A7A" w:rsidRDefault="00937AD9" w:rsidP="00937AD9">
      <w:pPr>
        <w:ind w:right="141"/>
        <w:jc w:val="both"/>
        <w:rPr>
          <w:i w:val="0"/>
          <w:color w:val="000000" w:themeColor="text1"/>
          <w:sz w:val="22"/>
          <w:szCs w:val="22"/>
        </w:rPr>
      </w:pPr>
    </w:p>
    <w:p w14:paraId="2FAA4454"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Morebitne spore iz te pogodbe bosta pogodbeni stranki reševali sporazumno, če pa to ne bo</w:t>
      </w:r>
      <w:r>
        <w:rPr>
          <w:i w:val="0"/>
          <w:color w:val="000000" w:themeColor="text1"/>
          <w:sz w:val="22"/>
          <w:szCs w:val="22"/>
        </w:rPr>
        <w:t xml:space="preserve"> </w:t>
      </w:r>
      <w:r w:rsidRPr="00193A7A">
        <w:rPr>
          <w:i w:val="0"/>
          <w:color w:val="000000" w:themeColor="text1"/>
          <w:sz w:val="22"/>
          <w:szCs w:val="22"/>
        </w:rPr>
        <w:t>mogoče, bo o sporih odločalo pristojno sodišče v Ljubljani po slovenskem pravu.</w:t>
      </w:r>
    </w:p>
    <w:p w14:paraId="14324762" w14:textId="552CEA7A" w:rsidR="00937AD9" w:rsidRPr="00193A7A" w:rsidRDefault="00937AD9" w:rsidP="00937AD9">
      <w:pPr>
        <w:ind w:right="141"/>
        <w:jc w:val="both"/>
        <w:rPr>
          <w:i w:val="0"/>
          <w:color w:val="000000" w:themeColor="text1"/>
          <w:sz w:val="22"/>
          <w:szCs w:val="22"/>
        </w:rPr>
      </w:pPr>
    </w:p>
    <w:p w14:paraId="67E93F3C" w14:textId="77777777" w:rsidR="00937AD9" w:rsidRPr="00193A7A" w:rsidRDefault="00937AD9" w:rsidP="00937AD9">
      <w:pPr>
        <w:ind w:right="141"/>
        <w:jc w:val="both"/>
        <w:rPr>
          <w:b/>
          <w:bCs/>
          <w:i w:val="0"/>
          <w:color w:val="000000" w:themeColor="text1"/>
          <w:sz w:val="22"/>
          <w:szCs w:val="22"/>
        </w:rPr>
      </w:pPr>
      <w:r w:rsidRPr="00193A7A">
        <w:rPr>
          <w:b/>
          <w:bCs/>
          <w:i w:val="0"/>
          <w:color w:val="000000" w:themeColor="text1"/>
          <w:sz w:val="22"/>
          <w:szCs w:val="22"/>
        </w:rPr>
        <w:t>Protikorupcijska klavzula</w:t>
      </w:r>
    </w:p>
    <w:p w14:paraId="7A2BC952" w14:textId="77777777" w:rsidR="00937AD9" w:rsidRPr="00193A7A" w:rsidRDefault="00937AD9" w:rsidP="00937AD9">
      <w:pPr>
        <w:ind w:right="141"/>
        <w:jc w:val="both"/>
        <w:rPr>
          <w:i w:val="0"/>
          <w:color w:val="000000" w:themeColor="text1"/>
          <w:sz w:val="22"/>
          <w:szCs w:val="22"/>
        </w:rPr>
      </w:pPr>
    </w:p>
    <w:p w14:paraId="7CD73789"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lastRenderedPageBreak/>
        <w:t>25. člen</w:t>
      </w:r>
    </w:p>
    <w:p w14:paraId="677A8092" w14:textId="77777777" w:rsidR="00937AD9" w:rsidRPr="00193A7A" w:rsidRDefault="00937AD9" w:rsidP="00937AD9">
      <w:pPr>
        <w:ind w:right="141"/>
        <w:jc w:val="both"/>
        <w:rPr>
          <w:i w:val="0"/>
          <w:color w:val="000000" w:themeColor="text1"/>
          <w:sz w:val="22"/>
          <w:szCs w:val="22"/>
        </w:rPr>
      </w:pPr>
    </w:p>
    <w:p w14:paraId="61A36057"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53B3DABF" w14:textId="77777777" w:rsidR="00937AD9" w:rsidRPr="00193A7A" w:rsidRDefault="00937AD9" w:rsidP="00937AD9">
      <w:pPr>
        <w:ind w:right="141"/>
        <w:jc w:val="both"/>
        <w:rPr>
          <w:i w:val="0"/>
          <w:color w:val="000000" w:themeColor="text1"/>
          <w:sz w:val="22"/>
          <w:szCs w:val="22"/>
        </w:rPr>
      </w:pPr>
    </w:p>
    <w:p w14:paraId="35DBB5DE"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A0C8BE3" w14:textId="3250129F" w:rsidR="00937AD9" w:rsidRPr="00193A7A" w:rsidRDefault="00937AD9" w:rsidP="00937AD9">
      <w:pPr>
        <w:ind w:right="141"/>
        <w:jc w:val="both"/>
        <w:rPr>
          <w:color w:val="000000" w:themeColor="text1"/>
          <w:sz w:val="22"/>
          <w:szCs w:val="22"/>
        </w:rPr>
      </w:pPr>
    </w:p>
    <w:p w14:paraId="2E5F6087" w14:textId="77777777" w:rsidR="00937AD9" w:rsidRPr="00193A7A" w:rsidRDefault="00937AD9" w:rsidP="00937AD9">
      <w:pPr>
        <w:ind w:right="141"/>
        <w:jc w:val="both"/>
        <w:rPr>
          <w:b/>
          <w:i w:val="0"/>
          <w:color w:val="000000" w:themeColor="text1"/>
          <w:sz w:val="22"/>
          <w:szCs w:val="22"/>
        </w:rPr>
      </w:pPr>
      <w:r w:rsidRPr="00193A7A">
        <w:rPr>
          <w:b/>
          <w:i w:val="0"/>
          <w:color w:val="000000" w:themeColor="text1"/>
          <w:sz w:val="22"/>
          <w:szCs w:val="22"/>
        </w:rPr>
        <w:t>Končne določbe</w:t>
      </w:r>
    </w:p>
    <w:p w14:paraId="1C06E573" w14:textId="77777777" w:rsidR="00937AD9" w:rsidRPr="00193A7A" w:rsidRDefault="00937AD9" w:rsidP="00937AD9">
      <w:pPr>
        <w:ind w:right="141"/>
        <w:jc w:val="both"/>
        <w:rPr>
          <w:i w:val="0"/>
          <w:color w:val="000000" w:themeColor="text1"/>
          <w:sz w:val="22"/>
          <w:szCs w:val="22"/>
        </w:rPr>
      </w:pPr>
    </w:p>
    <w:p w14:paraId="4F9D2E6A"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26. člen</w:t>
      </w:r>
    </w:p>
    <w:p w14:paraId="5C0A76D7" w14:textId="77777777" w:rsidR="00937AD9" w:rsidRPr="00193A7A" w:rsidRDefault="00937AD9" w:rsidP="00937AD9">
      <w:pPr>
        <w:ind w:right="141"/>
        <w:jc w:val="both"/>
        <w:rPr>
          <w:i w:val="0"/>
          <w:color w:val="000000" w:themeColor="text1"/>
          <w:sz w:val="22"/>
          <w:szCs w:val="22"/>
        </w:rPr>
      </w:pPr>
    </w:p>
    <w:p w14:paraId="187E0A3F" w14:textId="77777777" w:rsidR="00937AD9" w:rsidRPr="00193A7A" w:rsidRDefault="00937AD9" w:rsidP="00937AD9">
      <w:pPr>
        <w:ind w:right="141"/>
        <w:jc w:val="both"/>
        <w:rPr>
          <w:i w:val="0"/>
          <w:color w:val="000000" w:themeColor="text1"/>
          <w:sz w:val="22"/>
          <w:szCs w:val="22"/>
        </w:rPr>
      </w:pPr>
      <w:r w:rsidRPr="00193A7A">
        <w:rPr>
          <w:i w:val="0"/>
          <w:color w:val="000000" w:themeColor="text1"/>
          <w:sz w:val="22"/>
          <w:szCs w:val="22"/>
        </w:rPr>
        <w:t>Pogodba je sklenjena, ko jo podpišeta obe pogodbeni stranki in stopi v veljavo z dnem predložitve vseh dokazil o zavarovanju odgovornosti izvajalca iz 10. člena te pogodbe in finančnega zavarovanja za dobro izvedbo pogodbenih obveznosti iz 11. člena te pogodbe, pod pogojem, da so predložena v skladu z določili te pogodbe.</w:t>
      </w:r>
    </w:p>
    <w:p w14:paraId="365BDB32" w14:textId="77777777" w:rsidR="00937AD9" w:rsidRPr="00193A7A" w:rsidRDefault="00937AD9" w:rsidP="00937AD9">
      <w:pPr>
        <w:ind w:right="141"/>
        <w:jc w:val="both"/>
        <w:rPr>
          <w:i w:val="0"/>
          <w:color w:val="000000" w:themeColor="text1"/>
          <w:sz w:val="22"/>
          <w:szCs w:val="22"/>
        </w:rPr>
      </w:pPr>
    </w:p>
    <w:p w14:paraId="7CF4CB80" w14:textId="77777777" w:rsidR="00937AD9" w:rsidRPr="00193A7A" w:rsidRDefault="00937AD9" w:rsidP="00937AD9">
      <w:pPr>
        <w:ind w:right="141"/>
        <w:jc w:val="center"/>
        <w:rPr>
          <w:i w:val="0"/>
          <w:color w:val="000000" w:themeColor="text1"/>
          <w:sz w:val="22"/>
          <w:szCs w:val="22"/>
        </w:rPr>
      </w:pPr>
      <w:r w:rsidRPr="00193A7A">
        <w:rPr>
          <w:i w:val="0"/>
          <w:color w:val="000000" w:themeColor="text1"/>
          <w:sz w:val="22"/>
          <w:szCs w:val="22"/>
        </w:rPr>
        <w:t>27. člen</w:t>
      </w:r>
    </w:p>
    <w:p w14:paraId="562FF27F" w14:textId="77777777" w:rsidR="00937AD9" w:rsidRPr="00193A7A" w:rsidRDefault="00937AD9" w:rsidP="00937AD9">
      <w:pPr>
        <w:ind w:right="141"/>
        <w:jc w:val="both"/>
        <w:rPr>
          <w:i w:val="0"/>
          <w:color w:val="000000" w:themeColor="text1"/>
          <w:sz w:val="22"/>
          <w:szCs w:val="22"/>
        </w:rPr>
      </w:pPr>
    </w:p>
    <w:p w14:paraId="0876DBDD" w14:textId="77777777" w:rsidR="00937AD9" w:rsidRDefault="00937AD9" w:rsidP="00937AD9">
      <w:pPr>
        <w:ind w:right="141"/>
        <w:jc w:val="both"/>
        <w:rPr>
          <w:i w:val="0"/>
          <w:color w:val="000000" w:themeColor="text1"/>
          <w:sz w:val="22"/>
          <w:szCs w:val="22"/>
        </w:rPr>
      </w:pPr>
      <w:r w:rsidRPr="00193A7A">
        <w:rPr>
          <w:i w:val="0"/>
          <w:color w:val="000000" w:themeColor="text1"/>
          <w:sz w:val="22"/>
          <w:szCs w:val="22"/>
        </w:rPr>
        <w:t>Ta pogodba je sestavljena v 6 (šestih) enakih izvodih, od katerih prejme naročnik 4 (štiri) izvode, izvajalec pa dva 2 (dva) izvoda.</w:t>
      </w:r>
    </w:p>
    <w:p w14:paraId="52DD6C13" w14:textId="77777777" w:rsidR="00937AD9" w:rsidRDefault="00937AD9" w:rsidP="00937AD9">
      <w:pPr>
        <w:ind w:right="141"/>
        <w:jc w:val="both"/>
        <w:rPr>
          <w:i w:val="0"/>
          <w:color w:val="000000" w:themeColor="text1"/>
          <w:sz w:val="22"/>
          <w:szCs w:val="22"/>
        </w:rPr>
      </w:pPr>
    </w:p>
    <w:p w14:paraId="1387F6FD" w14:textId="77777777" w:rsidR="00937AD9" w:rsidRDefault="00937AD9" w:rsidP="00937AD9">
      <w:pPr>
        <w:ind w:right="141"/>
        <w:jc w:val="both"/>
        <w:rPr>
          <w:i w:val="0"/>
          <w:color w:val="000000" w:themeColor="text1"/>
          <w:sz w:val="22"/>
          <w:szCs w:val="22"/>
        </w:rPr>
      </w:pPr>
      <w:r>
        <w:rPr>
          <w:i w:val="0"/>
          <w:color w:val="000000" w:themeColor="text1"/>
          <w:sz w:val="22"/>
          <w:szCs w:val="22"/>
        </w:rPr>
        <w:t xml:space="preserve">Priloge: </w:t>
      </w:r>
    </w:p>
    <w:p w14:paraId="621AF278" w14:textId="77777777" w:rsidR="00937AD9" w:rsidRPr="00B24D43" w:rsidRDefault="00937AD9" w:rsidP="00937AD9">
      <w:pPr>
        <w:pStyle w:val="Odstavekseznama"/>
        <w:numPr>
          <w:ilvl w:val="0"/>
          <w:numId w:val="39"/>
        </w:numPr>
        <w:ind w:right="141"/>
        <w:contextualSpacing/>
        <w:jc w:val="both"/>
        <w:rPr>
          <w:i w:val="0"/>
          <w:color w:val="000000" w:themeColor="text1"/>
          <w:sz w:val="22"/>
          <w:szCs w:val="22"/>
        </w:rPr>
      </w:pPr>
      <w:r>
        <w:rPr>
          <w:i w:val="0"/>
          <w:color w:val="000000" w:themeColor="text1"/>
          <w:sz w:val="22"/>
          <w:szCs w:val="22"/>
        </w:rPr>
        <w:t>…..</w:t>
      </w:r>
    </w:p>
    <w:p w14:paraId="3ED4C607" w14:textId="77777777" w:rsidR="00937AD9" w:rsidRPr="00193A7A" w:rsidRDefault="00937AD9" w:rsidP="00937AD9">
      <w:pPr>
        <w:ind w:right="141"/>
        <w:jc w:val="both"/>
        <w:rPr>
          <w:i w:val="0"/>
          <w:color w:val="000000" w:themeColor="text1"/>
          <w:sz w:val="22"/>
          <w:szCs w:val="22"/>
        </w:rPr>
      </w:pPr>
    </w:p>
    <w:tbl>
      <w:tblPr>
        <w:tblW w:w="8638" w:type="dxa"/>
        <w:tblLook w:val="01E0" w:firstRow="1" w:lastRow="1" w:firstColumn="1" w:lastColumn="1" w:noHBand="0" w:noVBand="0"/>
      </w:tblPr>
      <w:tblGrid>
        <w:gridCol w:w="4928"/>
        <w:gridCol w:w="3427"/>
        <w:gridCol w:w="283"/>
      </w:tblGrid>
      <w:tr w:rsidR="00937AD9" w:rsidRPr="00193A7A" w14:paraId="59B449CA" w14:textId="77777777" w:rsidTr="002941A4">
        <w:tc>
          <w:tcPr>
            <w:tcW w:w="4928" w:type="dxa"/>
            <w:hideMark/>
          </w:tcPr>
          <w:p w14:paraId="03BDCB9F" w14:textId="77777777" w:rsidR="00937AD9" w:rsidRPr="00193A7A" w:rsidRDefault="00937AD9" w:rsidP="002941A4">
            <w:pPr>
              <w:ind w:right="141"/>
              <w:jc w:val="both"/>
              <w:rPr>
                <w:i w:val="0"/>
                <w:color w:val="000000" w:themeColor="text1"/>
                <w:sz w:val="22"/>
                <w:szCs w:val="22"/>
                <w:lang w:eastAsia="en-US"/>
              </w:rPr>
            </w:pPr>
            <w:r w:rsidRPr="00193A7A">
              <w:rPr>
                <w:i w:val="0"/>
                <w:color w:val="000000" w:themeColor="text1"/>
                <w:sz w:val="22"/>
                <w:szCs w:val="22"/>
                <w:lang w:eastAsia="en-US"/>
              </w:rPr>
              <w:t>Številka: …………………………</w:t>
            </w:r>
          </w:p>
        </w:tc>
        <w:tc>
          <w:tcPr>
            <w:tcW w:w="3710" w:type="dxa"/>
            <w:gridSpan w:val="2"/>
            <w:hideMark/>
          </w:tcPr>
          <w:p w14:paraId="23393468" w14:textId="77777777" w:rsidR="00937AD9" w:rsidRPr="00A72660" w:rsidRDefault="00937AD9" w:rsidP="002941A4">
            <w:pPr>
              <w:ind w:right="141"/>
              <w:rPr>
                <w:b/>
                <w:i w:val="0"/>
                <w:color w:val="000000" w:themeColor="text1"/>
                <w:sz w:val="22"/>
                <w:szCs w:val="22"/>
                <w:lang w:eastAsia="en-US"/>
              </w:rPr>
            </w:pPr>
            <w:r w:rsidRPr="00A72660">
              <w:rPr>
                <w:b/>
                <w:i w:val="0"/>
                <w:color w:val="000000" w:themeColor="text1"/>
                <w:sz w:val="22"/>
                <w:szCs w:val="22"/>
                <w:lang w:eastAsia="en-US"/>
              </w:rPr>
              <w:t>Številka pogodbe: C7560-20-220001</w:t>
            </w:r>
          </w:p>
          <w:p w14:paraId="649C429C" w14:textId="2301AF45" w:rsidR="00937AD9" w:rsidRPr="00193A7A" w:rsidRDefault="00937AD9" w:rsidP="002941A4">
            <w:pPr>
              <w:ind w:right="141"/>
              <w:rPr>
                <w:i w:val="0"/>
                <w:color w:val="000000" w:themeColor="text1"/>
                <w:sz w:val="22"/>
                <w:szCs w:val="22"/>
                <w:lang w:eastAsia="en-US"/>
              </w:rPr>
            </w:pPr>
            <w:r w:rsidRPr="00193A7A">
              <w:rPr>
                <w:i w:val="0"/>
                <w:color w:val="000000" w:themeColor="text1"/>
                <w:sz w:val="22"/>
                <w:szCs w:val="22"/>
                <w:lang w:eastAsia="en-US"/>
              </w:rPr>
              <w:t>Številka dok. DS: 430-</w:t>
            </w:r>
            <w:r>
              <w:rPr>
                <w:i w:val="0"/>
                <w:color w:val="000000" w:themeColor="text1"/>
                <w:sz w:val="22"/>
                <w:szCs w:val="22"/>
                <w:lang w:eastAsia="en-US"/>
              </w:rPr>
              <w:t>3171/2019-2</w:t>
            </w:r>
          </w:p>
        </w:tc>
      </w:tr>
      <w:tr w:rsidR="00937AD9" w:rsidRPr="00193A7A" w14:paraId="745A93D1" w14:textId="77777777" w:rsidTr="002941A4">
        <w:trPr>
          <w:gridAfter w:val="1"/>
          <w:wAfter w:w="283" w:type="dxa"/>
        </w:trPr>
        <w:tc>
          <w:tcPr>
            <w:tcW w:w="4928" w:type="dxa"/>
          </w:tcPr>
          <w:p w14:paraId="747FB288" w14:textId="77777777" w:rsidR="00937AD9" w:rsidRPr="00193A7A" w:rsidRDefault="00937AD9" w:rsidP="002941A4">
            <w:pPr>
              <w:ind w:right="141"/>
              <w:jc w:val="both"/>
              <w:rPr>
                <w:i w:val="0"/>
                <w:color w:val="000000" w:themeColor="text1"/>
                <w:sz w:val="22"/>
                <w:szCs w:val="22"/>
                <w:lang w:eastAsia="en-US"/>
              </w:rPr>
            </w:pPr>
          </w:p>
        </w:tc>
        <w:tc>
          <w:tcPr>
            <w:tcW w:w="3427" w:type="dxa"/>
            <w:hideMark/>
          </w:tcPr>
          <w:p w14:paraId="61F0F7AD" w14:textId="77777777" w:rsidR="00937AD9" w:rsidRPr="00193A7A" w:rsidRDefault="00937AD9" w:rsidP="002941A4">
            <w:pPr>
              <w:ind w:right="141"/>
              <w:jc w:val="both"/>
              <w:rPr>
                <w:i w:val="0"/>
                <w:color w:val="000000" w:themeColor="text1"/>
                <w:sz w:val="22"/>
                <w:szCs w:val="22"/>
                <w:lang w:eastAsia="en-US"/>
              </w:rPr>
            </w:pPr>
          </w:p>
        </w:tc>
      </w:tr>
      <w:tr w:rsidR="00937AD9" w:rsidRPr="00193A7A" w14:paraId="1377151C" w14:textId="77777777" w:rsidTr="002941A4">
        <w:trPr>
          <w:gridAfter w:val="1"/>
          <w:wAfter w:w="283" w:type="dxa"/>
        </w:trPr>
        <w:tc>
          <w:tcPr>
            <w:tcW w:w="4928" w:type="dxa"/>
          </w:tcPr>
          <w:p w14:paraId="51E5AF50" w14:textId="77777777" w:rsidR="00937AD9" w:rsidRPr="00193A7A" w:rsidRDefault="00937AD9" w:rsidP="002941A4">
            <w:pPr>
              <w:ind w:right="141"/>
              <w:jc w:val="both"/>
              <w:rPr>
                <w:i w:val="0"/>
                <w:color w:val="000000" w:themeColor="text1"/>
                <w:sz w:val="22"/>
                <w:szCs w:val="22"/>
                <w:lang w:eastAsia="en-US"/>
              </w:rPr>
            </w:pPr>
          </w:p>
        </w:tc>
        <w:tc>
          <w:tcPr>
            <w:tcW w:w="3427" w:type="dxa"/>
          </w:tcPr>
          <w:p w14:paraId="73836999" w14:textId="77777777" w:rsidR="00937AD9" w:rsidRPr="00193A7A" w:rsidRDefault="00937AD9" w:rsidP="002941A4">
            <w:pPr>
              <w:ind w:right="141"/>
              <w:jc w:val="both"/>
              <w:rPr>
                <w:i w:val="0"/>
                <w:color w:val="000000" w:themeColor="text1"/>
                <w:sz w:val="22"/>
                <w:szCs w:val="22"/>
                <w:lang w:eastAsia="en-US"/>
              </w:rPr>
            </w:pPr>
          </w:p>
        </w:tc>
      </w:tr>
      <w:tr w:rsidR="00937AD9" w:rsidRPr="00193A7A" w14:paraId="68A32B97" w14:textId="77777777" w:rsidTr="002941A4">
        <w:trPr>
          <w:gridAfter w:val="1"/>
          <w:wAfter w:w="283" w:type="dxa"/>
        </w:trPr>
        <w:tc>
          <w:tcPr>
            <w:tcW w:w="4928" w:type="dxa"/>
            <w:hideMark/>
          </w:tcPr>
          <w:p w14:paraId="5A7196D5" w14:textId="77777777" w:rsidR="00937AD9" w:rsidRPr="00193A7A" w:rsidRDefault="00937AD9" w:rsidP="002941A4">
            <w:pPr>
              <w:ind w:right="141"/>
              <w:jc w:val="both"/>
              <w:rPr>
                <w:i w:val="0"/>
                <w:color w:val="000000" w:themeColor="text1"/>
                <w:sz w:val="22"/>
                <w:szCs w:val="22"/>
                <w:lang w:eastAsia="en-US"/>
              </w:rPr>
            </w:pPr>
            <w:r w:rsidRPr="00193A7A">
              <w:rPr>
                <w:i w:val="0"/>
                <w:color w:val="000000" w:themeColor="text1"/>
                <w:sz w:val="22"/>
                <w:szCs w:val="22"/>
                <w:lang w:eastAsia="en-US"/>
              </w:rPr>
              <w:t>Datum: …………………………...</w:t>
            </w:r>
          </w:p>
        </w:tc>
        <w:tc>
          <w:tcPr>
            <w:tcW w:w="3427" w:type="dxa"/>
            <w:hideMark/>
          </w:tcPr>
          <w:p w14:paraId="52B4440B" w14:textId="77777777" w:rsidR="00937AD9" w:rsidRPr="00193A7A" w:rsidRDefault="00937AD9" w:rsidP="002941A4">
            <w:pPr>
              <w:ind w:right="141"/>
              <w:jc w:val="both"/>
              <w:rPr>
                <w:i w:val="0"/>
                <w:color w:val="000000" w:themeColor="text1"/>
                <w:sz w:val="22"/>
                <w:szCs w:val="22"/>
                <w:lang w:eastAsia="en-US"/>
              </w:rPr>
            </w:pPr>
            <w:r w:rsidRPr="00193A7A">
              <w:rPr>
                <w:i w:val="0"/>
                <w:color w:val="000000" w:themeColor="text1"/>
                <w:sz w:val="22"/>
                <w:szCs w:val="22"/>
                <w:lang w:eastAsia="en-US"/>
              </w:rPr>
              <w:t>Datum: ……………………………</w:t>
            </w:r>
          </w:p>
        </w:tc>
      </w:tr>
      <w:tr w:rsidR="00937AD9" w:rsidRPr="00193A7A" w14:paraId="54102FF8" w14:textId="77777777" w:rsidTr="002941A4">
        <w:trPr>
          <w:gridAfter w:val="1"/>
          <w:wAfter w:w="283" w:type="dxa"/>
        </w:trPr>
        <w:tc>
          <w:tcPr>
            <w:tcW w:w="4928" w:type="dxa"/>
          </w:tcPr>
          <w:p w14:paraId="56CC38A4" w14:textId="77777777" w:rsidR="00937AD9" w:rsidRPr="00193A7A" w:rsidRDefault="00937AD9" w:rsidP="002941A4">
            <w:pPr>
              <w:ind w:right="141"/>
              <w:jc w:val="both"/>
              <w:rPr>
                <w:i w:val="0"/>
                <w:color w:val="000000" w:themeColor="text1"/>
                <w:sz w:val="22"/>
                <w:szCs w:val="22"/>
                <w:lang w:eastAsia="en-US"/>
              </w:rPr>
            </w:pPr>
          </w:p>
          <w:p w14:paraId="73A5BDEC" w14:textId="77777777" w:rsidR="00937AD9" w:rsidRPr="00193A7A" w:rsidRDefault="00937AD9" w:rsidP="002941A4">
            <w:pPr>
              <w:ind w:right="141"/>
              <w:jc w:val="both"/>
              <w:rPr>
                <w:i w:val="0"/>
                <w:color w:val="000000" w:themeColor="text1"/>
                <w:sz w:val="22"/>
                <w:szCs w:val="22"/>
                <w:lang w:eastAsia="en-US"/>
              </w:rPr>
            </w:pPr>
          </w:p>
        </w:tc>
        <w:tc>
          <w:tcPr>
            <w:tcW w:w="3427" w:type="dxa"/>
          </w:tcPr>
          <w:p w14:paraId="3873F87A" w14:textId="77777777" w:rsidR="00937AD9" w:rsidRPr="00193A7A" w:rsidRDefault="00937AD9" w:rsidP="002941A4">
            <w:pPr>
              <w:ind w:right="141"/>
              <w:jc w:val="both"/>
              <w:rPr>
                <w:i w:val="0"/>
                <w:color w:val="000000" w:themeColor="text1"/>
                <w:sz w:val="22"/>
                <w:szCs w:val="22"/>
                <w:lang w:eastAsia="en-US"/>
              </w:rPr>
            </w:pPr>
          </w:p>
        </w:tc>
      </w:tr>
      <w:tr w:rsidR="00937AD9" w:rsidRPr="00193A7A" w14:paraId="432ECAD3" w14:textId="77777777" w:rsidTr="002941A4">
        <w:trPr>
          <w:gridAfter w:val="1"/>
          <w:wAfter w:w="283" w:type="dxa"/>
        </w:trPr>
        <w:tc>
          <w:tcPr>
            <w:tcW w:w="4928" w:type="dxa"/>
            <w:hideMark/>
          </w:tcPr>
          <w:p w14:paraId="0C0D1A28" w14:textId="77777777" w:rsidR="00937AD9" w:rsidRPr="00193A7A" w:rsidRDefault="00937AD9" w:rsidP="002941A4">
            <w:pPr>
              <w:ind w:right="141"/>
              <w:jc w:val="both"/>
              <w:rPr>
                <w:i w:val="0"/>
                <w:color w:val="000000" w:themeColor="text1"/>
                <w:sz w:val="22"/>
                <w:szCs w:val="22"/>
                <w:lang w:eastAsia="en-US"/>
              </w:rPr>
            </w:pPr>
            <w:r w:rsidRPr="00193A7A">
              <w:rPr>
                <w:i w:val="0"/>
                <w:color w:val="000000" w:themeColor="text1"/>
                <w:sz w:val="22"/>
                <w:szCs w:val="22"/>
                <w:lang w:eastAsia="en-US"/>
              </w:rPr>
              <w:t>IZVAJALEC:</w:t>
            </w:r>
          </w:p>
        </w:tc>
        <w:tc>
          <w:tcPr>
            <w:tcW w:w="3427" w:type="dxa"/>
            <w:hideMark/>
          </w:tcPr>
          <w:p w14:paraId="6DB13AEF" w14:textId="77777777" w:rsidR="00937AD9" w:rsidRPr="00193A7A" w:rsidRDefault="00937AD9" w:rsidP="002941A4">
            <w:pPr>
              <w:ind w:right="141"/>
              <w:jc w:val="both"/>
              <w:rPr>
                <w:i w:val="0"/>
                <w:color w:val="000000" w:themeColor="text1"/>
                <w:sz w:val="22"/>
                <w:szCs w:val="22"/>
                <w:lang w:eastAsia="en-US"/>
              </w:rPr>
            </w:pPr>
            <w:r w:rsidRPr="00193A7A">
              <w:rPr>
                <w:i w:val="0"/>
                <w:color w:val="000000" w:themeColor="text1"/>
                <w:sz w:val="22"/>
                <w:szCs w:val="22"/>
                <w:lang w:eastAsia="en-US"/>
              </w:rPr>
              <w:t>NAROČNIK:</w:t>
            </w:r>
          </w:p>
        </w:tc>
      </w:tr>
      <w:tr w:rsidR="00937AD9" w:rsidRPr="00193A7A" w14:paraId="2032D9D9" w14:textId="77777777" w:rsidTr="002941A4">
        <w:trPr>
          <w:gridAfter w:val="1"/>
          <w:wAfter w:w="283" w:type="dxa"/>
        </w:trPr>
        <w:tc>
          <w:tcPr>
            <w:tcW w:w="4928" w:type="dxa"/>
          </w:tcPr>
          <w:p w14:paraId="7527DEFC" w14:textId="77777777" w:rsidR="00937AD9" w:rsidRPr="00193A7A" w:rsidRDefault="00937AD9" w:rsidP="002941A4">
            <w:pPr>
              <w:ind w:right="141"/>
              <w:jc w:val="both"/>
              <w:rPr>
                <w:b/>
                <w:i w:val="0"/>
                <w:color w:val="000000" w:themeColor="text1"/>
                <w:sz w:val="22"/>
                <w:szCs w:val="22"/>
                <w:lang w:eastAsia="en-US"/>
              </w:rPr>
            </w:pPr>
            <w:r w:rsidRPr="00193A7A">
              <w:rPr>
                <w:b/>
                <w:i w:val="0"/>
                <w:color w:val="000000" w:themeColor="text1"/>
                <w:sz w:val="22"/>
                <w:szCs w:val="22"/>
                <w:lang w:eastAsia="en-US"/>
              </w:rPr>
              <w:t>………………………………….</w:t>
            </w:r>
          </w:p>
          <w:p w14:paraId="15A25DB0" w14:textId="77777777" w:rsidR="00937AD9" w:rsidRPr="00193A7A" w:rsidRDefault="00937AD9" w:rsidP="002941A4">
            <w:pPr>
              <w:ind w:right="141"/>
              <w:jc w:val="both"/>
              <w:rPr>
                <w:i w:val="0"/>
                <w:color w:val="000000" w:themeColor="text1"/>
                <w:sz w:val="22"/>
                <w:szCs w:val="22"/>
                <w:lang w:eastAsia="en-US"/>
              </w:rPr>
            </w:pPr>
          </w:p>
          <w:p w14:paraId="10F0F165" w14:textId="77777777" w:rsidR="00937AD9" w:rsidRPr="00193A7A" w:rsidRDefault="00937AD9" w:rsidP="002941A4">
            <w:pPr>
              <w:ind w:right="141"/>
              <w:jc w:val="both"/>
              <w:rPr>
                <w:i w:val="0"/>
                <w:color w:val="000000" w:themeColor="text1"/>
                <w:sz w:val="22"/>
                <w:szCs w:val="22"/>
                <w:lang w:eastAsia="en-US"/>
              </w:rPr>
            </w:pPr>
            <w:r w:rsidRPr="00193A7A">
              <w:rPr>
                <w:i w:val="0"/>
                <w:color w:val="000000" w:themeColor="text1"/>
                <w:sz w:val="22"/>
                <w:szCs w:val="22"/>
                <w:lang w:eastAsia="en-US"/>
              </w:rPr>
              <w:t>………....</w:t>
            </w:r>
          </w:p>
          <w:p w14:paraId="06697BF9" w14:textId="77777777" w:rsidR="00937AD9" w:rsidRPr="00193A7A" w:rsidRDefault="00937AD9" w:rsidP="002941A4">
            <w:pPr>
              <w:ind w:right="141"/>
              <w:jc w:val="both"/>
              <w:rPr>
                <w:i w:val="0"/>
                <w:color w:val="000000" w:themeColor="text1"/>
                <w:sz w:val="22"/>
                <w:szCs w:val="22"/>
                <w:lang w:eastAsia="en-US"/>
              </w:rPr>
            </w:pPr>
            <w:r w:rsidRPr="00193A7A">
              <w:rPr>
                <w:i w:val="0"/>
                <w:color w:val="000000" w:themeColor="text1"/>
                <w:sz w:val="22"/>
                <w:szCs w:val="22"/>
                <w:lang w:eastAsia="en-US"/>
              </w:rPr>
              <w:t>………………………………</w:t>
            </w:r>
          </w:p>
        </w:tc>
        <w:tc>
          <w:tcPr>
            <w:tcW w:w="3427" w:type="dxa"/>
            <w:hideMark/>
          </w:tcPr>
          <w:p w14:paraId="17C5AF7D" w14:textId="77777777" w:rsidR="00937AD9" w:rsidRPr="00193A7A" w:rsidRDefault="00937AD9" w:rsidP="002941A4">
            <w:pPr>
              <w:ind w:right="-83"/>
              <w:jc w:val="both"/>
              <w:rPr>
                <w:b/>
                <w:i w:val="0"/>
                <w:color w:val="000000" w:themeColor="text1"/>
                <w:sz w:val="22"/>
                <w:szCs w:val="22"/>
                <w:lang w:eastAsia="en-US"/>
              </w:rPr>
            </w:pPr>
            <w:r w:rsidRPr="00193A7A">
              <w:rPr>
                <w:b/>
                <w:i w:val="0"/>
                <w:color w:val="000000" w:themeColor="text1"/>
                <w:sz w:val="22"/>
                <w:szCs w:val="22"/>
                <w:lang w:eastAsia="en-US"/>
              </w:rPr>
              <w:t>MESTNA OBČINA LJUBLJANA</w:t>
            </w:r>
          </w:p>
          <w:p w14:paraId="15EA1273" w14:textId="77777777" w:rsidR="00937AD9" w:rsidRPr="00193A7A" w:rsidRDefault="00937AD9" w:rsidP="002941A4">
            <w:pPr>
              <w:ind w:right="141"/>
              <w:jc w:val="both"/>
              <w:rPr>
                <w:i w:val="0"/>
                <w:color w:val="000000" w:themeColor="text1"/>
                <w:sz w:val="22"/>
                <w:szCs w:val="22"/>
                <w:lang w:eastAsia="en-US"/>
              </w:rPr>
            </w:pPr>
          </w:p>
          <w:p w14:paraId="4FD2768E" w14:textId="77777777" w:rsidR="00937AD9" w:rsidRPr="00193A7A" w:rsidRDefault="00937AD9" w:rsidP="002941A4">
            <w:pPr>
              <w:ind w:right="141"/>
              <w:jc w:val="both"/>
              <w:rPr>
                <w:i w:val="0"/>
                <w:color w:val="000000" w:themeColor="text1"/>
                <w:sz w:val="22"/>
                <w:szCs w:val="22"/>
                <w:lang w:eastAsia="en-US"/>
              </w:rPr>
            </w:pPr>
            <w:r w:rsidRPr="00193A7A">
              <w:rPr>
                <w:i w:val="0"/>
                <w:color w:val="000000" w:themeColor="text1"/>
                <w:sz w:val="22"/>
                <w:szCs w:val="22"/>
                <w:lang w:eastAsia="en-US"/>
              </w:rPr>
              <w:t>Župan</w:t>
            </w:r>
          </w:p>
          <w:p w14:paraId="581B08F1" w14:textId="77777777" w:rsidR="00937AD9" w:rsidRPr="00193A7A" w:rsidRDefault="00937AD9" w:rsidP="002941A4">
            <w:pPr>
              <w:ind w:right="141"/>
              <w:jc w:val="both"/>
              <w:rPr>
                <w:b/>
                <w:i w:val="0"/>
                <w:color w:val="000000" w:themeColor="text1"/>
                <w:sz w:val="22"/>
                <w:szCs w:val="22"/>
                <w:lang w:eastAsia="en-US"/>
              </w:rPr>
            </w:pPr>
            <w:r w:rsidRPr="00193A7A">
              <w:rPr>
                <w:i w:val="0"/>
                <w:color w:val="000000" w:themeColor="text1"/>
                <w:sz w:val="22"/>
                <w:szCs w:val="22"/>
                <w:lang w:eastAsia="en-US"/>
              </w:rPr>
              <w:t>Zoran Janković</w:t>
            </w:r>
          </w:p>
        </w:tc>
      </w:tr>
    </w:tbl>
    <w:p w14:paraId="59DC1A92" w14:textId="77777777" w:rsidR="00937AD9" w:rsidRDefault="00937AD9" w:rsidP="00937AD9">
      <w:pPr>
        <w:rPr>
          <w:b/>
          <w:i w:val="0"/>
          <w:sz w:val="22"/>
          <w:szCs w:val="22"/>
        </w:rPr>
      </w:pPr>
    </w:p>
    <w:p w14:paraId="357AF506" w14:textId="77777777" w:rsidR="002D1A15" w:rsidRDefault="002D1A15" w:rsidP="00937AD9">
      <w:pPr>
        <w:ind w:left="1080"/>
        <w:rPr>
          <w:b/>
          <w:i w:val="0"/>
          <w:sz w:val="22"/>
          <w:szCs w:val="22"/>
        </w:rPr>
      </w:pPr>
    </w:p>
    <w:p w14:paraId="0CAAC037" w14:textId="77777777" w:rsidR="00E0546A" w:rsidRDefault="00E0546A" w:rsidP="006F23C8">
      <w:pPr>
        <w:ind w:left="1080"/>
        <w:jc w:val="right"/>
        <w:rPr>
          <w:b/>
          <w:i w:val="0"/>
          <w:sz w:val="22"/>
          <w:szCs w:val="22"/>
        </w:rPr>
        <w:sectPr w:rsidR="00E0546A" w:rsidSect="000A5157">
          <w:footerReference w:type="default" r:id="rId8"/>
          <w:headerReference w:type="first" r:id="rId9"/>
          <w:pgSz w:w="11906" w:h="16838"/>
          <w:pgMar w:top="1400" w:right="1200" w:bottom="1200" w:left="630" w:header="709" w:footer="709" w:gutter="0"/>
          <w:pgNumType w:start="12"/>
          <w:cols w:space="708"/>
          <w:docGrid w:linePitch="360"/>
        </w:sectPr>
      </w:pPr>
    </w:p>
    <w:p w14:paraId="0D9CC17F" w14:textId="77777777" w:rsidR="00FF7A17" w:rsidRDefault="00FF7A17" w:rsidP="006F23C8">
      <w:pPr>
        <w:ind w:left="1080"/>
        <w:jc w:val="right"/>
        <w:rPr>
          <w:b/>
          <w:i w:val="0"/>
          <w:sz w:val="22"/>
          <w:szCs w:val="22"/>
        </w:rPr>
      </w:pPr>
    </w:p>
    <w:p w14:paraId="51B7CB80" w14:textId="3ED05476" w:rsidR="00E0546A" w:rsidRPr="0079325B" w:rsidRDefault="00E0546A" w:rsidP="00E0546A">
      <w:pPr>
        <w:ind w:left="1080"/>
        <w:jc w:val="right"/>
        <w:rPr>
          <w:b/>
          <w:i w:val="0"/>
          <w:sz w:val="22"/>
          <w:szCs w:val="22"/>
        </w:rPr>
      </w:pPr>
      <w:r w:rsidRPr="0079325B">
        <w:rPr>
          <w:b/>
          <w:i w:val="0"/>
          <w:sz w:val="22"/>
          <w:szCs w:val="22"/>
        </w:rPr>
        <w:t xml:space="preserve">PRILOGA </w:t>
      </w:r>
      <w:r w:rsidR="009B12F2">
        <w:rPr>
          <w:b/>
          <w:i w:val="0"/>
          <w:sz w:val="22"/>
          <w:szCs w:val="22"/>
        </w:rPr>
        <w:t>B</w:t>
      </w:r>
    </w:p>
    <w:p w14:paraId="1306C758" w14:textId="77777777" w:rsidR="00E0546A" w:rsidRDefault="00E0546A" w:rsidP="00E0546A">
      <w:pPr>
        <w:ind w:left="1080"/>
        <w:rPr>
          <w:b/>
          <w:i w:val="0"/>
          <w:sz w:val="22"/>
          <w:szCs w:val="22"/>
        </w:rPr>
      </w:pPr>
    </w:p>
    <w:p w14:paraId="061A2648" w14:textId="77777777"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14:paraId="184F67BE" w14:textId="77777777" w:rsidTr="00374993">
        <w:tc>
          <w:tcPr>
            <w:tcW w:w="4820" w:type="dxa"/>
          </w:tcPr>
          <w:p w14:paraId="343B4B2F" w14:textId="77777777" w:rsidR="00E0546A" w:rsidRDefault="00E0546A" w:rsidP="00374993">
            <w:pPr>
              <w:ind w:left="209" w:hanging="209"/>
              <w:jc w:val="both"/>
              <w:rPr>
                <w:b/>
                <w:i w:val="0"/>
                <w:sz w:val="22"/>
                <w:szCs w:val="22"/>
              </w:rPr>
            </w:pPr>
          </w:p>
          <w:p w14:paraId="61C0184C" w14:textId="77777777"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21710DBA" w14:textId="77777777" w:rsidR="00E0546A" w:rsidRDefault="00E0546A" w:rsidP="00374993">
            <w:pPr>
              <w:ind w:left="209" w:hanging="209"/>
              <w:jc w:val="both"/>
              <w:rPr>
                <w:i w:val="0"/>
                <w:sz w:val="22"/>
                <w:szCs w:val="22"/>
              </w:rPr>
            </w:pPr>
          </w:p>
          <w:p w14:paraId="0928648D" w14:textId="77777777" w:rsidR="00E0546A" w:rsidRDefault="00E0546A" w:rsidP="00374993">
            <w:pPr>
              <w:ind w:left="209" w:hanging="209"/>
              <w:jc w:val="both"/>
              <w:rPr>
                <w:i w:val="0"/>
                <w:sz w:val="22"/>
                <w:szCs w:val="22"/>
              </w:rPr>
            </w:pPr>
          </w:p>
          <w:p w14:paraId="6DA62FBD" w14:textId="77777777" w:rsidR="00E0546A" w:rsidRDefault="00E0546A" w:rsidP="00374993">
            <w:pPr>
              <w:ind w:left="209" w:hanging="209"/>
              <w:jc w:val="both"/>
              <w:rPr>
                <w:i w:val="0"/>
                <w:sz w:val="22"/>
                <w:szCs w:val="22"/>
              </w:rPr>
            </w:pPr>
          </w:p>
          <w:p w14:paraId="1B82608C" w14:textId="77777777" w:rsidR="00E0546A" w:rsidRDefault="00E0546A" w:rsidP="00374993">
            <w:pPr>
              <w:ind w:left="209" w:hanging="209"/>
              <w:jc w:val="both"/>
              <w:rPr>
                <w:i w:val="0"/>
                <w:sz w:val="22"/>
                <w:szCs w:val="22"/>
              </w:rPr>
            </w:pPr>
          </w:p>
          <w:p w14:paraId="73BE8A23" w14:textId="77777777" w:rsidR="00E0546A" w:rsidRDefault="00E0546A" w:rsidP="00374993">
            <w:pPr>
              <w:ind w:left="209" w:hanging="209"/>
              <w:jc w:val="both"/>
              <w:rPr>
                <w:i w:val="0"/>
                <w:sz w:val="22"/>
                <w:szCs w:val="22"/>
              </w:rPr>
            </w:pPr>
          </w:p>
          <w:p w14:paraId="6FC65227" w14:textId="77777777" w:rsidR="00E0546A" w:rsidRDefault="00E0546A" w:rsidP="00374993">
            <w:pPr>
              <w:ind w:left="209" w:hanging="209"/>
              <w:jc w:val="both"/>
              <w:rPr>
                <w:i w:val="0"/>
                <w:sz w:val="22"/>
                <w:szCs w:val="22"/>
              </w:rPr>
            </w:pPr>
          </w:p>
          <w:p w14:paraId="264AA2AC" w14:textId="77777777" w:rsidR="00E0546A" w:rsidRDefault="00E0546A" w:rsidP="00374993">
            <w:pPr>
              <w:ind w:left="209" w:hanging="209"/>
              <w:jc w:val="both"/>
              <w:rPr>
                <w:i w:val="0"/>
                <w:sz w:val="22"/>
                <w:szCs w:val="22"/>
              </w:rPr>
            </w:pPr>
          </w:p>
        </w:tc>
      </w:tr>
    </w:tbl>
    <w:p w14:paraId="394BB3E6" w14:textId="77777777" w:rsidR="00E0546A" w:rsidRDefault="00E0546A" w:rsidP="00E0546A">
      <w:pPr>
        <w:jc w:val="both"/>
        <w:rPr>
          <w:i w:val="0"/>
          <w:sz w:val="22"/>
          <w:szCs w:val="22"/>
        </w:rPr>
      </w:pPr>
      <w:r>
        <w:rPr>
          <w:i w:val="0"/>
          <w:sz w:val="22"/>
          <w:szCs w:val="22"/>
        </w:rPr>
        <w:br w:type="textWrapping" w:clear="all"/>
      </w:r>
    </w:p>
    <w:p w14:paraId="28414A29" w14:textId="77777777"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14:paraId="2224070C" w14:textId="77777777"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14:paraId="6BC6C4EF" w14:textId="77777777" w:rsidR="00E0546A" w:rsidRDefault="00E0546A" w:rsidP="00374993">
            <w:pPr>
              <w:jc w:val="both"/>
              <w:rPr>
                <w:b/>
                <w:i w:val="0"/>
                <w:sz w:val="22"/>
                <w:szCs w:val="22"/>
              </w:rPr>
            </w:pPr>
          </w:p>
          <w:p w14:paraId="437DEDF3" w14:textId="77777777"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14:paraId="511E571F" w14:textId="77777777" w:rsidR="00E0546A" w:rsidRDefault="00E0546A" w:rsidP="00374993">
            <w:pPr>
              <w:jc w:val="both"/>
              <w:rPr>
                <w:i w:val="0"/>
                <w:sz w:val="22"/>
                <w:szCs w:val="22"/>
              </w:rPr>
            </w:pPr>
          </w:p>
          <w:p w14:paraId="140123EB" w14:textId="77777777" w:rsidR="00E0546A" w:rsidRPr="00DB479F" w:rsidRDefault="00E0546A" w:rsidP="00374993">
            <w:pPr>
              <w:jc w:val="both"/>
              <w:rPr>
                <w:i w:val="0"/>
                <w:smallCaps/>
                <w:sz w:val="22"/>
                <w:szCs w:val="22"/>
              </w:rPr>
            </w:pPr>
            <w:r w:rsidRPr="00DB479F">
              <w:rPr>
                <w:i w:val="0"/>
                <w:smallCaps/>
                <w:sz w:val="22"/>
                <w:szCs w:val="22"/>
              </w:rPr>
              <w:t>osebno                             po pošti</w:t>
            </w:r>
          </w:p>
          <w:p w14:paraId="0ACBB82E" w14:textId="77777777" w:rsidR="00E0546A" w:rsidRPr="00DB479F" w:rsidRDefault="00E0546A" w:rsidP="00374993">
            <w:pPr>
              <w:jc w:val="both"/>
              <w:rPr>
                <w:i w:val="0"/>
                <w:sz w:val="16"/>
                <w:szCs w:val="16"/>
              </w:rPr>
            </w:pPr>
          </w:p>
          <w:p w14:paraId="44656CF7" w14:textId="77777777" w:rsidR="00E0546A" w:rsidRDefault="00E0546A" w:rsidP="00374993">
            <w:pPr>
              <w:jc w:val="both"/>
              <w:rPr>
                <w:i w:val="0"/>
                <w:sz w:val="22"/>
                <w:szCs w:val="22"/>
              </w:rPr>
            </w:pPr>
            <w:r>
              <w:rPr>
                <w:i w:val="0"/>
                <w:sz w:val="22"/>
                <w:szCs w:val="22"/>
              </w:rPr>
              <w:t>Datum:</w:t>
            </w:r>
          </w:p>
          <w:p w14:paraId="021218AD" w14:textId="77777777" w:rsidR="00E0546A" w:rsidRPr="00186C2C" w:rsidRDefault="00E0546A" w:rsidP="00374993">
            <w:pPr>
              <w:jc w:val="both"/>
              <w:rPr>
                <w:i w:val="0"/>
                <w:sz w:val="10"/>
                <w:szCs w:val="10"/>
              </w:rPr>
            </w:pPr>
          </w:p>
          <w:p w14:paraId="0B494944" w14:textId="77777777" w:rsidR="00E0546A" w:rsidRDefault="00E0546A" w:rsidP="00374993">
            <w:pPr>
              <w:jc w:val="both"/>
              <w:rPr>
                <w:i w:val="0"/>
                <w:sz w:val="22"/>
                <w:szCs w:val="22"/>
              </w:rPr>
            </w:pPr>
            <w:r>
              <w:rPr>
                <w:i w:val="0"/>
                <w:sz w:val="22"/>
                <w:szCs w:val="22"/>
              </w:rPr>
              <w:t>Ura:</w:t>
            </w:r>
          </w:p>
          <w:p w14:paraId="158C73D3" w14:textId="77777777" w:rsidR="00E0546A" w:rsidRPr="00186C2C" w:rsidRDefault="00E0546A" w:rsidP="00374993">
            <w:pPr>
              <w:jc w:val="both"/>
              <w:rPr>
                <w:i w:val="0"/>
                <w:sz w:val="10"/>
                <w:szCs w:val="10"/>
              </w:rPr>
            </w:pPr>
          </w:p>
          <w:p w14:paraId="48442003" w14:textId="1C10D394" w:rsidR="00E0546A" w:rsidRDefault="00E0546A" w:rsidP="00374993">
            <w:pPr>
              <w:jc w:val="both"/>
              <w:rPr>
                <w:i w:val="0"/>
                <w:sz w:val="22"/>
                <w:szCs w:val="22"/>
              </w:rPr>
            </w:pPr>
            <w:r>
              <w:rPr>
                <w:i w:val="0"/>
                <w:sz w:val="22"/>
                <w:szCs w:val="22"/>
              </w:rPr>
              <w:t xml:space="preserve">Številka: </w:t>
            </w:r>
            <w:r w:rsidR="00436538">
              <w:rPr>
                <w:i w:val="0"/>
                <w:sz w:val="22"/>
                <w:szCs w:val="22"/>
              </w:rPr>
              <w:t>430-</w:t>
            </w:r>
            <w:r w:rsidR="00E9239A">
              <w:rPr>
                <w:i w:val="0"/>
                <w:sz w:val="22"/>
                <w:szCs w:val="22"/>
              </w:rPr>
              <w:t>3171</w:t>
            </w:r>
            <w:r w:rsidR="00436538">
              <w:rPr>
                <w:i w:val="0"/>
                <w:sz w:val="22"/>
                <w:szCs w:val="22"/>
              </w:rPr>
              <w:t>/2019-</w:t>
            </w:r>
          </w:p>
          <w:p w14:paraId="788CF0C9" w14:textId="77777777" w:rsidR="00E0546A" w:rsidRPr="00186C2C" w:rsidRDefault="00E0546A" w:rsidP="00374993">
            <w:pPr>
              <w:jc w:val="both"/>
              <w:rPr>
                <w:i w:val="0"/>
                <w:sz w:val="10"/>
                <w:szCs w:val="10"/>
              </w:rPr>
            </w:pPr>
          </w:p>
          <w:p w14:paraId="51FE4182" w14:textId="77777777" w:rsidR="00E0546A" w:rsidRDefault="00E0546A" w:rsidP="00374993">
            <w:pPr>
              <w:jc w:val="both"/>
              <w:rPr>
                <w:i w:val="0"/>
                <w:sz w:val="22"/>
                <w:szCs w:val="22"/>
              </w:rPr>
            </w:pPr>
            <w:r>
              <w:rPr>
                <w:i w:val="0"/>
                <w:sz w:val="22"/>
                <w:szCs w:val="22"/>
              </w:rPr>
              <w:t>Zaporedna številka prijave:</w:t>
            </w:r>
          </w:p>
        </w:tc>
      </w:tr>
    </w:tbl>
    <w:p w14:paraId="5B2F23A3" w14:textId="77777777" w:rsidR="00E0546A" w:rsidRPr="00DB7C70" w:rsidRDefault="00E0546A" w:rsidP="00E0546A">
      <w:pPr>
        <w:jc w:val="both"/>
        <w:rPr>
          <w:i w:val="0"/>
          <w:sz w:val="6"/>
          <w:szCs w:val="6"/>
        </w:rPr>
      </w:pPr>
      <w:r>
        <w:rPr>
          <w:i w:val="0"/>
          <w:sz w:val="22"/>
          <w:szCs w:val="22"/>
        </w:rPr>
        <w:br w:type="textWrapping" w:clear="all"/>
      </w:r>
    </w:p>
    <w:p w14:paraId="3A76FA9C" w14:textId="77777777" w:rsidR="00E0546A" w:rsidRDefault="00E0546A" w:rsidP="00E0546A">
      <w:pPr>
        <w:rPr>
          <w:sz w:val="22"/>
          <w:szCs w:val="22"/>
        </w:rPr>
      </w:pPr>
    </w:p>
    <w:p w14:paraId="0178F6B6" w14:textId="77777777" w:rsidR="00E0546A" w:rsidRPr="0079325B" w:rsidRDefault="00E0546A" w:rsidP="00E0546A">
      <w:pPr>
        <w:rPr>
          <w:b/>
          <w:i w:val="0"/>
          <w:sz w:val="22"/>
          <w:szCs w:val="22"/>
        </w:rPr>
      </w:pPr>
      <w:r w:rsidRPr="00757E31">
        <w:rPr>
          <w:i w:val="0"/>
          <w:noProof/>
          <w:sz w:val="22"/>
          <w:szCs w:val="22"/>
        </w:rPr>
        <mc:AlternateContent>
          <mc:Choice Requires="wps">
            <w:drawing>
              <wp:anchor distT="0" distB="0" distL="114300" distR="114300" simplePos="0" relativeHeight="251659264" behindDoc="0" locked="0" layoutInCell="1" allowOverlap="1" wp14:anchorId="250FC6E0" wp14:editId="694D3DF0">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31A4" w14:textId="465B28DC" w:rsidR="002941A4" w:rsidRPr="00BB5893" w:rsidRDefault="002941A4"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Pr>
                                <w:b/>
                                <w:i w:val="0"/>
                                <w:color w:val="000000" w:themeColor="text1"/>
                                <w:sz w:val="22"/>
                                <w:szCs w:val="22"/>
                              </w:rPr>
                              <w:t>7560-20-220001</w:t>
                            </w:r>
                            <w:r w:rsidRPr="00E9239A">
                              <w:rPr>
                                <w:b/>
                                <w:i w:val="0"/>
                                <w:color w:val="000000" w:themeColor="text1"/>
                                <w:sz w:val="22"/>
                                <w:szCs w:val="22"/>
                              </w:rPr>
                              <w:t xml:space="preserve"> Rekonstrukcija Šentjakobskega odra</w:t>
                            </w:r>
                            <w:r w:rsidRPr="005C4865">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0FC6E0"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14:paraId="2A3031A4" w14:textId="465B28DC" w:rsidR="002941A4" w:rsidRPr="00BB5893" w:rsidRDefault="002941A4"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Pr>
                          <w:b/>
                          <w:i w:val="0"/>
                          <w:color w:val="000000" w:themeColor="text1"/>
                          <w:sz w:val="22"/>
                          <w:szCs w:val="22"/>
                        </w:rPr>
                        <w:t>7560-20-220001</w:t>
                      </w:r>
                      <w:r w:rsidRPr="00E9239A">
                        <w:rPr>
                          <w:b/>
                          <w:i w:val="0"/>
                          <w:color w:val="000000" w:themeColor="text1"/>
                          <w:sz w:val="22"/>
                          <w:szCs w:val="22"/>
                        </w:rPr>
                        <w:t xml:space="preserve"> Rekonstrukcija Šentjakobskega odra</w:t>
                      </w:r>
                      <w:r w:rsidRPr="005C4865">
                        <w:rPr>
                          <w:b/>
                          <w:i w:val="0"/>
                          <w:color w:val="000000" w:themeColor="text1"/>
                          <w:szCs w:val="24"/>
                        </w:rPr>
                        <w:t>«</w:t>
                      </w:r>
                    </w:p>
                  </w:txbxContent>
                </v:textbox>
              </v:rect>
            </w:pict>
          </mc:Fallback>
        </mc:AlternateContent>
      </w:r>
    </w:p>
    <w:p w14:paraId="189D54E6" w14:textId="77777777"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534E13BA" wp14:editId="7557A3DA">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93E750" w14:textId="77777777" w:rsidR="002941A4" w:rsidRPr="00A70F52" w:rsidRDefault="002941A4" w:rsidP="00E0546A">
                            <w:pPr>
                              <w:ind w:left="284"/>
                              <w:jc w:val="center"/>
                              <w:rPr>
                                <w:b/>
                                <w:i w:val="0"/>
                                <w:color w:val="000000" w:themeColor="text1"/>
                                <w:sz w:val="22"/>
                                <w:szCs w:val="22"/>
                              </w:rPr>
                            </w:pPr>
                          </w:p>
                          <w:p w14:paraId="331DCA85" w14:textId="77777777" w:rsidR="002941A4" w:rsidRPr="00E753C8" w:rsidRDefault="002941A4"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18EF1DB8" w14:textId="77777777" w:rsidR="002941A4" w:rsidRPr="00E753C8" w:rsidRDefault="002941A4" w:rsidP="00E0546A">
                            <w:pPr>
                              <w:ind w:left="284"/>
                              <w:jc w:val="center"/>
                              <w:rPr>
                                <w:i w:val="0"/>
                                <w:color w:val="000000" w:themeColor="text1"/>
                                <w:sz w:val="22"/>
                                <w:szCs w:val="22"/>
                              </w:rPr>
                            </w:pPr>
                          </w:p>
                          <w:p w14:paraId="2853E7AC" w14:textId="77777777" w:rsidR="002941A4" w:rsidRPr="00E753C8" w:rsidRDefault="002941A4" w:rsidP="00E0546A">
                            <w:pPr>
                              <w:ind w:left="284"/>
                              <w:jc w:val="center"/>
                              <w:rPr>
                                <w:b/>
                                <w:i w:val="0"/>
                                <w:color w:val="000000" w:themeColor="text1"/>
                                <w:sz w:val="22"/>
                                <w:szCs w:val="22"/>
                              </w:rPr>
                            </w:pPr>
                            <w:r w:rsidRPr="00E753C8">
                              <w:rPr>
                                <w:b/>
                                <w:i w:val="0"/>
                                <w:color w:val="000000" w:themeColor="text1"/>
                                <w:sz w:val="22"/>
                                <w:szCs w:val="22"/>
                              </w:rPr>
                              <w:t>MESTNA OBČINA LJUBLJANA</w:t>
                            </w:r>
                          </w:p>
                          <w:p w14:paraId="35EB846E" w14:textId="77777777" w:rsidR="002941A4" w:rsidRPr="00E753C8" w:rsidRDefault="002941A4" w:rsidP="00E0546A">
                            <w:pPr>
                              <w:ind w:left="284"/>
                              <w:jc w:val="center"/>
                              <w:rPr>
                                <w:b/>
                                <w:i w:val="0"/>
                                <w:color w:val="000000" w:themeColor="text1"/>
                                <w:sz w:val="22"/>
                                <w:szCs w:val="22"/>
                              </w:rPr>
                            </w:pPr>
                            <w:r w:rsidRPr="00E753C8">
                              <w:rPr>
                                <w:b/>
                                <w:i w:val="0"/>
                                <w:color w:val="000000" w:themeColor="text1"/>
                                <w:sz w:val="22"/>
                                <w:szCs w:val="22"/>
                              </w:rPr>
                              <w:t>Služba za javna naročila</w:t>
                            </w:r>
                          </w:p>
                          <w:p w14:paraId="27444CB9" w14:textId="77777777" w:rsidR="002941A4" w:rsidRPr="00E753C8" w:rsidRDefault="002941A4" w:rsidP="00E0546A">
                            <w:pPr>
                              <w:ind w:left="284"/>
                              <w:jc w:val="center"/>
                              <w:rPr>
                                <w:b/>
                                <w:i w:val="0"/>
                                <w:color w:val="000000" w:themeColor="text1"/>
                                <w:sz w:val="22"/>
                                <w:szCs w:val="22"/>
                              </w:rPr>
                            </w:pPr>
                            <w:r w:rsidRPr="00E753C8">
                              <w:rPr>
                                <w:b/>
                                <w:i w:val="0"/>
                                <w:color w:val="000000" w:themeColor="text1"/>
                                <w:sz w:val="22"/>
                                <w:szCs w:val="22"/>
                              </w:rPr>
                              <w:t>Dalmatinova 1, II. nadstropje</w:t>
                            </w:r>
                          </w:p>
                          <w:p w14:paraId="02402A1B" w14:textId="77777777" w:rsidR="002941A4" w:rsidRPr="00E753C8" w:rsidRDefault="002941A4"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4E13BA"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14:paraId="4693E750" w14:textId="77777777" w:rsidR="002941A4" w:rsidRPr="00A70F52" w:rsidRDefault="002941A4" w:rsidP="00E0546A">
                      <w:pPr>
                        <w:ind w:left="284"/>
                        <w:jc w:val="center"/>
                        <w:rPr>
                          <w:b/>
                          <w:i w:val="0"/>
                          <w:color w:val="000000" w:themeColor="text1"/>
                          <w:sz w:val="22"/>
                          <w:szCs w:val="22"/>
                        </w:rPr>
                      </w:pPr>
                    </w:p>
                    <w:p w14:paraId="331DCA85" w14:textId="77777777" w:rsidR="002941A4" w:rsidRPr="00E753C8" w:rsidRDefault="002941A4"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18EF1DB8" w14:textId="77777777" w:rsidR="002941A4" w:rsidRPr="00E753C8" w:rsidRDefault="002941A4" w:rsidP="00E0546A">
                      <w:pPr>
                        <w:ind w:left="284"/>
                        <w:jc w:val="center"/>
                        <w:rPr>
                          <w:i w:val="0"/>
                          <w:color w:val="000000" w:themeColor="text1"/>
                          <w:sz w:val="22"/>
                          <w:szCs w:val="22"/>
                        </w:rPr>
                      </w:pPr>
                    </w:p>
                    <w:p w14:paraId="2853E7AC" w14:textId="77777777" w:rsidR="002941A4" w:rsidRPr="00E753C8" w:rsidRDefault="002941A4" w:rsidP="00E0546A">
                      <w:pPr>
                        <w:ind w:left="284"/>
                        <w:jc w:val="center"/>
                        <w:rPr>
                          <w:b/>
                          <w:i w:val="0"/>
                          <w:color w:val="000000" w:themeColor="text1"/>
                          <w:sz w:val="22"/>
                          <w:szCs w:val="22"/>
                        </w:rPr>
                      </w:pPr>
                      <w:r w:rsidRPr="00E753C8">
                        <w:rPr>
                          <w:b/>
                          <w:i w:val="0"/>
                          <w:color w:val="000000" w:themeColor="text1"/>
                          <w:sz w:val="22"/>
                          <w:szCs w:val="22"/>
                        </w:rPr>
                        <w:t>MESTNA OBČINA LJUBLJANA</w:t>
                      </w:r>
                    </w:p>
                    <w:p w14:paraId="35EB846E" w14:textId="77777777" w:rsidR="002941A4" w:rsidRPr="00E753C8" w:rsidRDefault="002941A4" w:rsidP="00E0546A">
                      <w:pPr>
                        <w:ind w:left="284"/>
                        <w:jc w:val="center"/>
                        <w:rPr>
                          <w:b/>
                          <w:i w:val="0"/>
                          <w:color w:val="000000" w:themeColor="text1"/>
                          <w:sz w:val="22"/>
                          <w:szCs w:val="22"/>
                        </w:rPr>
                      </w:pPr>
                      <w:r w:rsidRPr="00E753C8">
                        <w:rPr>
                          <w:b/>
                          <w:i w:val="0"/>
                          <w:color w:val="000000" w:themeColor="text1"/>
                          <w:sz w:val="22"/>
                          <w:szCs w:val="22"/>
                        </w:rPr>
                        <w:t>Služba za javna naročila</w:t>
                      </w:r>
                    </w:p>
                    <w:p w14:paraId="27444CB9" w14:textId="77777777" w:rsidR="002941A4" w:rsidRPr="00E753C8" w:rsidRDefault="002941A4" w:rsidP="00E0546A">
                      <w:pPr>
                        <w:ind w:left="284"/>
                        <w:jc w:val="center"/>
                        <w:rPr>
                          <w:b/>
                          <w:i w:val="0"/>
                          <w:color w:val="000000" w:themeColor="text1"/>
                          <w:sz w:val="22"/>
                          <w:szCs w:val="22"/>
                        </w:rPr>
                      </w:pPr>
                      <w:r w:rsidRPr="00E753C8">
                        <w:rPr>
                          <w:b/>
                          <w:i w:val="0"/>
                          <w:color w:val="000000" w:themeColor="text1"/>
                          <w:sz w:val="22"/>
                          <w:szCs w:val="22"/>
                        </w:rPr>
                        <w:t>Dalmatinova 1, II. nadstropje</w:t>
                      </w:r>
                    </w:p>
                    <w:p w14:paraId="02402A1B" w14:textId="77777777" w:rsidR="002941A4" w:rsidRPr="00E753C8" w:rsidRDefault="002941A4"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14:paraId="66CEB88C" w14:textId="77777777" w:rsidR="00E0546A" w:rsidRPr="0079325B" w:rsidRDefault="00E0546A" w:rsidP="00E0546A">
      <w:pPr>
        <w:ind w:left="1080"/>
        <w:jc w:val="both"/>
        <w:rPr>
          <w:i w:val="0"/>
          <w:sz w:val="22"/>
          <w:szCs w:val="22"/>
        </w:rPr>
      </w:pPr>
    </w:p>
    <w:p w14:paraId="238AB2A8" w14:textId="77777777" w:rsidR="00E0546A" w:rsidRPr="0079325B" w:rsidRDefault="00E0546A" w:rsidP="00E0546A">
      <w:pPr>
        <w:ind w:left="1080"/>
        <w:jc w:val="both"/>
        <w:rPr>
          <w:i w:val="0"/>
          <w:sz w:val="22"/>
          <w:szCs w:val="22"/>
        </w:rPr>
      </w:pPr>
    </w:p>
    <w:p w14:paraId="1AF4A675" w14:textId="77777777" w:rsidR="00E0546A" w:rsidRPr="0079325B" w:rsidRDefault="00E0546A" w:rsidP="00E0546A">
      <w:pPr>
        <w:pStyle w:val="Glava"/>
        <w:tabs>
          <w:tab w:val="clear" w:pos="4536"/>
          <w:tab w:val="clear" w:pos="9072"/>
        </w:tabs>
        <w:jc w:val="both"/>
        <w:rPr>
          <w:i w:val="0"/>
          <w:sz w:val="22"/>
          <w:szCs w:val="22"/>
        </w:rPr>
      </w:pPr>
    </w:p>
    <w:p w14:paraId="36A29EA9" w14:textId="77777777" w:rsidR="00E0546A" w:rsidRPr="0079325B" w:rsidRDefault="00E0546A" w:rsidP="00E0546A">
      <w:pPr>
        <w:pStyle w:val="Glava"/>
        <w:tabs>
          <w:tab w:val="clear" w:pos="4536"/>
          <w:tab w:val="clear" w:pos="9072"/>
        </w:tabs>
        <w:jc w:val="both"/>
        <w:rPr>
          <w:i w:val="0"/>
          <w:sz w:val="22"/>
          <w:szCs w:val="22"/>
        </w:rPr>
      </w:pPr>
    </w:p>
    <w:p w14:paraId="17AD902A" w14:textId="77777777" w:rsidR="00FF7A17" w:rsidRDefault="00FF7A17" w:rsidP="006F23C8">
      <w:pPr>
        <w:ind w:left="1080"/>
        <w:jc w:val="right"/>
        <w:rPr>
          <w:b/>
          <w:i w:val="0"/>
          <w:sz w:val="22"/>
          <w:szCs w:val="22"/>
        </w:rPr>
      </w:pPr>
    </w:p>
    <w:p w14:paraId="78805BC5" w14:textId="77777777" w:rsidR="00FF7A17" w:rsidRDefault="00FF7A17" w:rsidP="006F23C8">
      <w:pPr>
        <w:ind w:left="1080"/>
        <w:jc w:val="right"/>
        <w:rPr>
          <w:b/>
          <w:i w:val="0"/>
          <w:sz w:val="22"/>
          <w:szCs w:val="22"/>
        </w:rPr>
      </w:pPr>
    </w:p>
    <w:p w14:paraId="6F4D7D77" w14:textId="77777777" w:rsidR="00FF7A17" w:rsidRDefault="00FF7A17" w:rsidP="006F23C8">
      <w:pPr>
        <w:ind w:left="1080"/>
        <w:jc w:val="right"/>
        <w:rPr>
          <w:b/>
          <w:i w:val="0"/>
          <w:sz w:val="22"/>
          <w:szCs w:val="22"/>
        </w:rPr>
      </w:pPr>
    </w:p>
    <w:p w14:paraId="0AD32376" w14:textId="77777777" w:rsidR="00FF7A17" w:rsidRDefault="00FF7A17" w:rsidP="006F23C8">
      <w:pPr>
        <w:ind w:left="1080"/>
        <w:jc w:val="right"/>
        <w:rPr>
          <w:b/>
          <w:i w:val="0"/>
          <w:sz w:val="22"/>
          <w:szCs w:val="22"/>
        </w:rPr>
      </w:pPr>
    </w:p>
    <w:p w14:paraId="610428A0" w14:textId="77777777" w:rsidR="00FF7A17" w:rsidRDefault="00FF7A17" w:rsidP="006F23C8">
      <w:pPr>
        <w:ind w:left="1080"/>
        <w:jc w:val="right"/>
        <w:rPr>
          <w:b/>
          <w:i w:val="0"/>
          <w:sz w:val="22"/>
          <w:szCs w:val="22"/>
        </w:rPr>
      </w:pPr>
    </w:p>
    <w:p w14:paraId="77977C41" w14:textId="77777777"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14:paraId="0986CCAB" w14:textId="3BB3080B"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9B12F2">
        <w:rPr>
          <w:b/>
          <w:i w:val="0"/>
          <w:sz w:val="22"/>
          <w:szCs w:val="22"/>
        </w:rPr>
        <w:t>C</w:t>
      </w:r>
    </w:p>
    <w:p w14:paraId="136663C3" w14:textId="77777777" w:rsidR="00ED0823" w:rsidRPr="0079325B" w:rsidRDefault="00ED0823" w:rsidP="00ED0823">
      <w:pPr>
        <w:pStyle w:val="Glava"/>
        <w:tabs>
          <w:tab w:val="clear" w:pos="4536"/>
          <w:tab w:val="clear" w:pos="9072"/>
        </w:tabs>
        <w:jc w:val="both"/>
        <w:rPr>
          <w:i w:val="0"/>
          <w:sz w:val="22"/>
          <w:szCs w:val="22"/>
        </w:rPr>
      </w:pPr>
    </w:p>
    <w:p w14:paraId="5A0DE6B0" w14:textId="77777777" w:rsidR="00ED0823" w:rsidRPr="0079325B" w:rsidRDefault="00ED0823" w:rsidP="00ED0823">
      <w:pPr>
        <w:pStyle w:val="Glava"/>
        <w:tabs>
          <w:tab w:val="clear" w:pos="4536"/>
          <w:tab w:val="clear" w:pos="9072"/>
        </w:tabs>
        <w:jc w:val="both"/>
        <w:rPr>
          <w:i w:val="0"/>
          <w:sz w:val="22"/>
          <w:szCs w:val="22"/>
        </w:rPr>
      </w:pPr>
    </w:p>
    <w:p w14:paraId="6257C647" w14:textId="77777777" w:rsidR="00ED0823" w:rsidRPr="0079325B" w:rsidRDefault="00ED0823" w:rsidP="00ED0823">
      <w:pPr>
        <w:pStyle w:val="Glava"/>
        <w:tabs>
          <w:tab w:val="clear" w:pos="4536"/>
          <w:tab w:val="clear" w:pos="9072"/>
        </w:tabs>
        <w:jc w:val="right"/>
        <w:rPr>
          <w:b/>
          <w:i w:val="0"/>
          <w:sz w:val="22"/>
          <w:szCs w:val="22"/>
        </w:rPr>
      </w:pPr>
    </w:p>
    <w:p w14:paraId="5C5E718D" w14:textId="77777777" w:rsidR="00ED0823" w:rsidRPr="0079325B" w:rsidRDefault="00ED0823" w:rsidP="00ED0823">
      <w:pPr>
        <w:pStyle w:val="Glava"/>
        <w:tabs>
          <w:tab w:val="clear" w:pos="4536"/>
          <w:tab w:val="clear" w:pos="9072"/>
        </w:tabs>
        <w:jc w:val="both"/>
        <w:rPr>
          <w:i w:val="0"/>
          <w:sz w:val="22"/>
          <w:szCs w:val="22"/>
        </w:rPr>
      </w:pPr>
    </w:p>
    <w:p w14:paraId="2E370D4F" w14:textId="77777777" w:rsidR="00ED0823" w:rsidRPr="0079325B" w:rsidRDefault="00ED0823" w:rsidP="00ED0823">
      <w:pPr>
        <w:pStyle w:val="Glava"/>
        <w:tabs>
          <w:tab w:val="clear" w:pos="4536"/>
          <w:tab w:val="clear" w:pos="9072"/>
        </w:tabs>
        <w:jc w:val="both"/>
        <w:rPr>
          <w:i w:val="0"/>
          <w:sz w:val="22"/>
          <w:szCs w:val="22"/>
        </w:rPr>
      </w:pPr>
    </w:p>
    <w:p w14:paraId="1106566F" w14:textId="77777777" w:rsidR="00ED0823" w:rsidRPr="0079325B" w:rsidRDefault="00ED0823" w:rsidP="00ED0823">
      <w:pPr>
        <w:pStyle w:val="Glava"/>
        <w:tabs>
          <w:tab w:val="clear" w:pos="4536"/>
          <w:tab w:val="clear" w:pos="9072"/>
        </w:tabs>
        <w:jc w:val="both"/>
        <w:rPr>
          <w:i w:val="0"/>
          <w:sz w:val="22"/>
          <w:szCs w:val="22"/>
        </w:rPr>
      </w:pPr>
    </w:p>
    <w:p w14:paraId="3B2EA5C9" w14:textId="77777777" w:rsidR="00ED0823" w:rsidRPr="0079325B" w:rsidRDefault="00ED0823" w:rsidP="00ED0823">
      <w:pPr>
        <w:pStyle w:val="Glava"/>
        <w:tabs>
          <w:tab w:val="clear" w:pos="4536"/>
          <w:tab w:val="clear" w:pos="9072"/>
        </w:tabs>
        <w:jc w:val="both"/>
        <w:rPr>
          <w:i w:val="0"/>
          <w:sz w:val="22"/>
          <w:szCs w:val="22"/>
        </w:rPr>
      </w:pPr>
    </w:p>
    <w:p w14:paraId="079AD21C" w14:textId="77777777" w:rsidR="00ED0823" w:rsidRPr="0079325B" w:rsidRDefault="00ED0823" w:rsidP="00ED0823">
      <w:pPr>
        <w:pStyle w:val="Glava"/>
        <w:tabs>
          <w:tab w:val="clear" w:pos="4536"/>
          <w:tab w:val="clear" w:pos="9072"/>
        </w:tabs>
        <w:jc w:val="both"/>
        <w:rPr>
          <w:i w:val="0"/>
          <w:sz w:val="22"/>
          <w:szCs w:val="22"/>
        </w:rPr>
      </w:pPr>
    </w:p>
    <w:p w14:paraId="597B3797" w14:textId="77777777"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14:paraId="67107744" w14:textId="77777777" w:rsidR="00ED0823" w:rsidRPr="0079325B" w:rsidRDefault="00ED0823" w:rsidP="00ED0823">
      <w:pPr>
        <w:pStyle w:val="Glava"/>
        <w:tabs>
          <w:tab w:val="clear" w:pos="4536"/>
          <w:tab w:val="clear" w:pos="9072"/>
        </w:tabs>
        <w:ind w:left="1080"/>
        <w:jc w:val="both"/>
        <w:rPr>
          <w:i w:val="0"/>
          <w:sz w:val="22"/>
          <w:szCs w:val="22"/>
        </w:rPr>
      </w:pPr>
    </w:p>
    <w:p w14:paraId="7DBC5C9E" w14:textId="77777777" w:rsidR="00ED0823" w:rsidRPr="0079325B" w:rsidRDefault="00ED0823" w:rsidP="00ED0823">
      <w:pPr>
        <w:pStyle w:val="Glava"/>
        <w:tabs>
          <w:tab w:val="clear" w:pos="4536"/>
          <w:tab w:val="clear" w:pos="9072"/>
        </w:tabs>
        <w:ind w:left="1080"/>
        <w:jc w:val="both"/>
        <w:rPr>
          <w:i w:val="0"/>
          <w:sz w:val="22"/>
          <w:szCs w:val="22"/>
        </w:rPr>
      </w:pPr>
    </w:p>
    <w:p w14:paraId="3E3A0F56" w14:textId="77777777" w:rsidR="00ED0823" w:rsidRPr="0079325B" w:rsidRDefault="00ED0823" w:rsidP="00ED0823">
      <w:pPr>
        <w:pStyle w:val="Glava"/>
        <w:tabs>
          <w:tab w:val="clear" w:pos="4536"/>
          <w:tab w:val="clear" w:pos="9072"/>
        </w:tabs>
        <w:ind w:left="1080"/>
        <w:jc w:val="both"/>
        <w:rPr>
          <w:i w:val="0"/>
          <w:sz w:val="22"/>
          <w:szCs w:val="22"/>
        </w:rPr>
      </w:pPr>
    </w:p>
    <w:p w14:paraId="546B2C7C" w14:textId="059F73B7" w:rsidR="00DD50C8" w:rsidRDefault="00DD50C8" w:rsidP="003C6352">
      <w:pPr>
        <w:numPr>
          <w:ilvl w:val="0"/>
          <w:numId w:val="11"/>
        </w:numPr>
        <w:rPr>
          <w:i w:val="0"/>
          <w:sz w:val="22"/>
          <w:szCs w:val="22"/>
        </w:rPr>
      </w:pPr>
      <w:r>
        <w:rPr>
          <w:i w:val="0"/>
          <w:sz w:val="22"/>
          <w:szCs w:val="22"/>
        </w:rPr>
        <w:t xml:space="preserve">Vzorec finančnega zavarovanja za resnost </w:t>
      </w:r>
      <w:r w:rsidR="00BD4ECD">
        <w:rPr>
          <w:i w:val="0"/>
          <w:sz w:val="22"/>
          <w:szCs w:val="22"/>
        </w:rPr>
        <w:t>prijave</w:t>
      </w:r>
      <w:r w:rsidR="00EE738D">
        <w:rPr>
          <w:i w:val="0"/>
          <w:sz w:val="22"/>
          <w:szCs w:val="22"/>
        </w:rPr>
        <w:t xml:space="preserve"> in ponudb</w:t>
      </w:r>
      <w:r>
        <w:rPr>
          <w:i w:val="0"/>
          <w:sz w:val="22"/>
          <w:szCs w:val="22"/>
        </w:rPr>
        <w:t xml:space="preserve"> (priloga </w:t>
      </w:r>
      <w:r w:rsidR="009B12F2">
        <w:rPr>
          <w:i w:val="0"/>
          <w:sz w:val="22"/>
          <w:szCs w:val="22"/>
        </w:rPr>
        <w:t>C</w:t>
      </w:r>
      <w:r>
        <w:rPr>
          <w:i w:val="0"/>
          <w:sz w:val="22"/>
          <w:szCs w:val="22"/>
        </w:rPr>
        <w:t xml:space="preserve">/1) </w:t>
      </w:r>
    </w:p>
    <w:p w14:paraId="2E966D83" w14:textId="780DCD6F" w:rsidR="00DD50C8" w:rsidRDefault="00DD50C8" w:rsidP="003C6352">
      <w:pPr>
        <w:numPr>
          <w:ilvl w:val="0"/>
          <w:numId w:val="11"/>
        </w:numPr>
        <w:rPr>
          <w:i w:val="0"/>
          <w:sz w:val="22"/>
          <w:szCs w:val="22"/>
        </w:rPr>
      </w:pPr>
      <w:r>
        <w:rPr>
          <w:i w:val="0"/>
          <w:sz w:val="22"/>
          <w:szCs w:val="22"/>
        </w:rPr>
        <w:t xml:space="preserve">Vzorec finančnega zavarovanja za dobro izvedbo pogodbenih obveznosti (priloga </w:t>
      </w:r>
      <w:r w:rsidR="009B12F2">
        <w:rPr>
          <w:i w:val="0"/>
          <w:sz w:val="22"/>
          <w:szCs w:val="22"/>
        </w:rPr>
        <w:t>C</w:t>
      </w:r>
      <w:r>
        <w:rPr>
          <w:i w:val="0"/>
          <w:sz w:val="22"/>
          <w:szCs w:val="22"/>
        </w:rPr>
        <w:t>/2)</w:t>
      </w:r>
    </w:p>
    <w:p w14:paraId="5BF3F39C" w14:textId="5941C5B8" w:rsidR="00DD50C8" w:rsidRDefault="00DD50C8" w:rsidP="003C6352">
      <w:pPr>
        <w:numPr>
          <w:ilvl w:val="0"/>
          <w:numId w:val="11"/>
        </w:numPr>
        <w:rPr>
          <w:i w:val="0"/>
          <w:sz w:val="22"/>
          <w:szCs w:val="22"/>
        </w:rPr>
      </w:pPr>
      <w:r>
        <w:rPr>
          <w:i w:val="0"/>
          <w:sz w:val="22"/>
          <w:szCs w:val="22"/>
        </w:rPr>
        <w:t xml:space="preserve">Vzorec finančnega zavarovanja za odpravo napak v garancijski dobi (priloga </w:t>
      </w:r>
      <w:r w:rsidR="009B12F2">
        <w:rPr>
          <w:i w:val="0"/>
          <w:sz w:val="22"/>
          <w:szCs w:val="22"/>
        </w:rPr>
        <w:t>C</w:t>
      </w:r>
      <w:r>
        <w:rPr>
          <w:i w:val="0"/>
          <w:sz w:val="22"/>
          <w:szCs w:val="22"/>
        </w:rPr>
        <w:t>/3)</w:t>
      </w:r>
    </w:p>
    <w:p w14:paraId="38D58A47" w14:textId="77777777" w:rsidR="00ED0823" w:rsidRPr="0079325B" w:rsidRDefault="00ED0823" w:rsidP="00ED0823">
      <w:pPr>
        <w:pStyle w:val="Glava"/>
        <w:tabs>
          <w:tab w:val="clear" w:pos="4536"/>
          <w:tab w:val="clear" w:pos="9072"/>
        </w:tabs>
        <w:jc w:val="both"/>
        <w:rPr>
          <w:i w:val="0"/>
          <w:sz w:val="22"/>
          <w:szCs w:val="22"/>
        </w:rPr>
      </w:pPr>
    </w:p>
    <w:p w14:paraId="7326A121" w14:textId="77777777" w:rsidR="00ED0823" w:rsidRPr="0079325B" w:rsidRDefault="00ED0823" w:rsidP="00ED0823">
      <w:pPr>
        <w:pStyle w:val="Glava"/>
        <w:tabs>
          <w:tab w:val="clear" w:pos="4536"/>
          <w:tab w:val="clear" w:pos="9072"/>
        </w:tabs>
        <w:jc w:val="both"/>
        <w:rPr>
          <w:i w:val="0"/>
          <w:sz w:val="22"/>
          <w:szCs w:val="22"/>
        </w:rPr>
      </w:pPr>
    </w:p>
    <w:p w14:paraId="2C0058F0" w14:textId="77777777" w:rsidR="00ED0823" w:rsidRPr="0079325B" w:rsidRDefault="00ED0823" w:rsidP="00ED0823">
      <w:pPr>
        <w:pStyle w:val="Glava"/>
        <w:tabs>
          <w:tab w:val="clear" w:pos="4536"/>
          <w:tab w:val="clear" w:pos="9072"/>
        </w:tabs>
        <w:jc w:val="both"/>
        <w:rPr>
          <w:i w:val="0"/>
          <w:sz w:val="22"/>
          <w:szCs w:val="22"/>
        </w:rPr>
      </w:pPr>
    </w:p>
    <w:p w14:paraId="2460C309" w14:textId="77777777" w:rsidR="00ED0823" w:rsidRPr="0079325B" w:rsidRDefault="00ED0823" w:rsidP="00ED0823">
      <w:pPr>
        <w:pStyle w:val="Glava"/>
        <w:tabs>
          <w:tab w:val="clear" w:pos="4536"/>
          <w:tab w:val="clear" w:pos="9072"/>
        </w:tabs>
        <w:jc w:val="both"/>
        <w:rPr>
          <w:i w:val="0"/>
          <w:sz w:val="22"/>
          <w:szCs w:val="22"/>
        </w:rPr>
      </w:pPr>
    </w:p>
    <w:p w14:paraId="2F26ED90" w14:textId="77777777" w:rsidR="00ED0823" w:rsidRPr="0079325B" w:rsidRDefault="00ED0823" w:rsidP="00ED0823">
      <w:pPr>
        <w:pStyle w:val="Glava"/>
        <w:tabs>
          <w:tab w:val="clear" w:pos="4536"/>
          <w:tab w:val="clear" w:pos="9072"/>
        </w:tabs>
        <w:jc w:val="both"/>
        <w:rPr>
          <w:i w:val="0"/>
          <w:sz w:val="22"/>
          <w:szCs w:val="22"/>
        </w:rPr>
      </w:pPr>
    </w:p>
    <w:p w14:paraId="0374771F" w14:textId="77777777" w:rsidR="00ED0823" w:rsidRPr="0079325B" w:rsidRDefault="00ED0823" w:rsidP="00ED0823">
      <w:pPr>
        <w:pStyle w:val="Glava"/>
        <w:tabs>
          <w:tab w:val="clear" w:pos="4536"/>
          <w:tab w:val="clear" w:pos="9072"/>
        </w:tabs>
        <w:jc w:val="both"/>
        <w:rPr>
          <w:i w:val="0"/>
          <w:sz w:val="22"/>
          <w:szCs w:val="22"/>
        </w:rPr>
      </w:pPr>
    </w:p>
    <w:p w14:paraId="260A9084" w14:textId="77777777" w:rsidR="00ED0823" w:rsidRPr="0079325B" w:rsidRDefault="00ED0823" w:rsidP="00ED0823">
      <w:pPr>
        <w:pStyle w:val="Glava"/>
        <w:tabs>
          <w:tab w:val="clear" w:pos="4536"/>
          <w:tab w:val="clear" w:pos="9072"/>
        </w:tabs>
        <w:jc w:val="both"/>
        <w:rPr>
          <w:i w:val="0"/>
          <w:sz w:val="22"/>
          <w:szCs w:val="22"/>
        </w:rPr>
      </w:pPr>
    </w:p>
    <w:p w14:paraId="7E56F0E4" w14:textId="77777777" w:rsidR="00ED0823" w:rsidRPr="0079325B" w:rsidRDefault="00ED0823" w:rsidP="00ED0823">
      <w:pPr>
        <w:pStyle w:val="Glava"/>
        <w:tabs>
          <w:tab w:val="clear" w:pos="4536"/>
          <w:tab w:val="clear" w:pos="9072"/>
        </w:tabs>
        <w:jc w:val="both"/>
        <w:rPr>
          <w:i w:val="0"/>
          <w:sz w:val="22"/>
          <w:szCs w:val="22"/>
        </w:rPr>
      </w:pPr>
    </w:p>
    <w:p w14:paraId="68644BF8" w14:textId="77777777" w:rsidR="00ED0823" w:rsidRPr="0079325B" w:rsidRDefault="00ED0823" w:rsidP="00ED0823">
      <w:pPr>
        <w:pStyle w:val="Glava"/>
        <w:tabs>
          <w:tab w:val="clear" w:pos="4536"/>
          <w:tab w:val="clear" w:pos="9072"/>
        </w:tabs>
        <w:jc w:val="both"/>
        <w:rPr>
          <w:i w:val="0"/>
          <w:sz w:val="22"/>
          <w:szCs w:val="22"/>
        </w:rPr>
      </w:pPr>
    </w:p>
    <w:p w14:paraId="6AC34DB8" w14:textId="77777777" w:rsidR="00ED0823" w:rsidRPr="0079325B" w:rsidRDefault="00ED0823" w:rsidP="00ED0823">
      <w:pPr>
        <w:pStyle w:val="Glava"/>
        <w:tabs>
          <w:tab w:val="clear" w:pos="4536"/>
          <w:tab w:val="clear" w:pos="9072"/>
        </w:tabs>
        <w:jc w:val="both"/>
        <w:rPr>
          <w:i w:val="0"/>
          <w:sz w:val="22"/>
          <w:szCs w:val="22"/>
        </w:rPr>
      </w:pPr>
    </w:p>
    <w:p w14:paraId="618989DF" w14:textId="77777777" w:rsidR="00ED0823" w:rsidRPr="0079325B" w:rsidRDefault="00ED0823" w:rsidP="00ED0823">
      <w:pPr>
        <w:pStyle w:val="Glava"/>
        <w:tabs>
          <w:tab w:val="clear" w:pos="4536"/>
          <w:tab w:val="clear" w:pos="9072"/>
        </w:tabs>
        <w:jc w:val="both"/>
        <w:rPr>
          <w:i w:val="0"/>
          <w:sz w:val="22"/>
          <w:szCs w:val="22"/>
        </w:rPr>
      </w:pPr>
    </w:p>
    <w:p w14:paraId="747B1DC7" w14:textId="77777777" w:rsidR="00ED0823" w:rsidRPr="0079325B" w:rsidRDefault="00ED0823" w:rsidP="00ED0823">
      <w:pPr>
        <w:pStyle w:val="Glava"/>
        <w:tabs>
          <w:tab w:val="clear" w:pos="4536"/>
          <w:tab w:val="clear" w:pos="9072"/>
        </w:tabs>
        <w:jc w:val="both"/>
        <w:rPr>
          <w:i w:val="0"/>
          <w:sz w:val="22"/>
          <w:szCs w:val="22"/>
        </w:rPr>
      </w:pPr>
    </w:p>
    <w:p w14:paraId="32325F78" w14:textId="77777777" w:rsidR="00ED0823" w:rsidRPr="0079325B" w:rsidRDefault="00ED0823" w:rsidP="00ED0823">
      <w:pPr>
        <w:pStyle w:val="Glava"/>
        <w:tabs>
          <w:tab w:val="clear" w:pos="4536"/>
          <w:tab w:val="clear" w:pos="9072"/>
        </w:tabs>
        <w:jc w:val="both"/>
        <w:rPr>
          <w:i w:val="0"/>
          <w:sz w:val="22"/>
          <w:szCs w:val="22"/>
        </w:rPr>
      </w:pPr>
    </w:p>
    <w:p w14:paraId="518541F4" w14:textId="77777777" w:rsidR="00ED0823" w:rsidRPr="0079325B" w:rsidRDefault="00ED0823" w:rsidP="00ED0823">
      <w:pPr>
        <w:pStyle w:val="Glava"/>
        <w:tabs>
          <w:tab w:val="clear" w:pos="4536"/>
          <w:tab w:val="clear" w:pos="9072"/>
        </w:tabs>
        <w:jc w:val="both"/>
        <w:rPr>
          <w:i w:val="0"/>
          <w:sz w:val="22"/>
          <w:szCs w:val="22"/>
        </w:rPr>
      </w:pPr>
    </w:p>
    <w:p w14:paraId="004012CC" w14:textId="77777777" w:rsidR="00ED0823" w:rsidRPr="0079325B" w:rsidRDefault="00ED0823" w:rsidP="00ED0823">
      <w:pPr>
        <w:pStyle w:val="Glava"/>
        <w:tabs>
          <w:tab w:val="clear" w:pos="4536"/>
          <w:tab w:val="clear" w:pos="9072"/>
        </w:tabs>
        <w:jc w:val="both"/>
        <w:rPr>
          <w:i w:val="0"/>
          <w:sz w:val="22"/>
          <w:szCs w:val="22"/>
        </w:rPr>
      </w:pPr>
    </w:p>
    <w:p w14:paraId="351DD7D4" w14:textId="77777777" w:rsidR="00ED0823" w:rsidRPr="0079325B" w:rsidRDefault="00ED0823" w:rsidP="00ED0823">
      <w:pPr>
        <w:pStyle w:val="Glava"/>
        <w:tabs>
          <w:tab w:val="clear" w:pos="4536"/>
          <w:tab w:val="clear" w:pos="9072"/>
        </w:tabs>
        <w:jc w:val="both"/>
        <w:rPr>
          <w:i w:val="0"/>
          <w:sz w:val="22"/>
          <w:szCs w:val="22"/>
        </w:rPr>
      </w:pPr>
    </w:p>
    <w:p w14:paraId="54EDB0F0" w14:textId="77777777" w:rsidR="00ED0823" w:rsidRPr="0079325B" w:rsidRDefault="00ED0823" w:rsidP="00ED0823">
      <w:pPr>
        <w:pStyle w:val="Glava"/>
        <w:tabs>
          <w:tab w:val="clear" w:pos="4536"/>
          <w:tab w:val="clear" w:pos="9072"/>
        </w:tabs>
        <w:jc w:val="both"/>
        <w:rPr>
          <w:i w:val="0"/>
          <w:sz w:val="22"/>
          <w:szCs w:val="22"/>
        </w:rPr>
      </w:pPr>
    </w:p>
    <w:p w14:paraId="3DA9D602" w14:textId="77777777" w:rsidR="00ED0823" w:rsidRPr="0079325B" w:rsidRDefault="00ED0823" w:rsidP="00ED0823">
      <w:pPr>
        <w:pStyle w:val="Glava"/>
        <w:tabs>
          <w:tab w:val="clear" w:pos="4536"/>
          <w:tab w:val="clear" w:pos="9072"/>
        </w:tabs>
        <w:jc w:val="both"/>
        <w:rPr>
          <w:i w:val="0"/>
          <w:sz w:val="22"/>
          <w:szCs w:val="22"/>
        </w:rPr>
      </w:pPr>
    </w:p>
    <w:p w14:paraId="3783D701" w14:textId="77777777" w:rsidR="00ED0823" w:rsidRPr="0079325B" w:rsidRDefault="00ED0823" w:rsidP="00ED0823">
      <w:pPr>
        <w:pStyle w:val="Glava"/>
        <w:tabs>
          <w:tab w:val="clear" w:pos="4536"/>
          <w:tab w:val="clear" w:pos="9072"/>
        </w:tabs>
        <w:jc w:val="both"/>
        <w:rPr>
          <w:i w:val="0"/>
          <w:sz w:val="22"/>
          <w:szCs w:val="22"/>
        </w:rPr>
      </w:pPr>
    </w:p>
    <w:p w14:paraId="57DC17C1" w14:textId="77777777" w:rsidR="00ED0823" w:rsidRPr="0079325B" w:rsidRDefault="00ED0823" w:rsidP="00ED0823">
      <w:pPr>
        <w:pStyle w:val="Glava"/>
        <w:tabs>
          <w:tab w:val="clear" w:pos="4536"/>
          <w:tab w:val="clear" w:pos="9072"/>
        </w:tabs>
        <w:jc w:val="both"/>
        <w:rPr>
          <w:i w:val="0"/>
          <w:sz w:val="22"/>
          <w:szCs w:val="22"/>
        </w:rPr>
      </w:pPr>
    </w:p>
    <w:p w14:paraId="31883183" w14:textId="77777777" w:rsidR="00ED0823" w:rsidRPr="0079325B" w:rsidRDefault="00ED0823" w:rsidP="00ED0823">
      <w:pPr>
        <w:pStyle w:val="Glava"/>
        <w:tabs>
          <w:tab w:val="clear" w:pos="4536"/>
          <w:tab w:val="clear" w:pos="9072"/>
        </w:tabs>
        <w:jc w:val="both"/>
        <w:rPr>
          <w:i w:val="0"/>
          <w:sz w:val="22"/>
          <w:szCs w:val="22"/>
        </w:rPr>
      </w:pPr>
    </w:p>
    <w:p w14:paraId="50E045BB" w14:textId="77777777" w:rsidR="00ED0823" w:rsidRPr="0079325B" w:rsidRDefault="00ED0823" w:rsidP="00ED0823">
      <w:pPr>
        <w:pStyle w:val="Glava"/>
        <w:tabs>
          <w:tab w:val="clear" w:pos="4536"/>
          <w:tab w:val="clear" w:pos="9072"/>
        </w:tabs>
        <w:jc w:val="both"/>
        <w:rPr>
          <w:i w:val="0"/>
          <w:sz w:val="22"/>
          <w:szCs w:val="22"/>
        </w:rPr>
      </w:pPr>
    </w:p>
    <w:p w14:paraId="46DFFA4A" w14:textId="77777777" w:rsidR="00ED0823" w:rsidRPr="0079325B" w:rsidRDefault="00ED0823" w:rsidP="00ED0823">
      <w:pPr>
        <w:pStyle w:val="Glava"/>
        <w:tabs>
          <w:tab w:val="clear" w:pos="4536"/>
          <w:tab w:val="clear" w:pos="9072"/>
        </w:tabs>
        <w:jc w:val="both"/>
        <w:rPr>
          <w:i w:val="0"/>
          <w:sz w:val="22"/>
          <w:szCs w:val="22"/>
        </w:rPr>
      </w:pPr>
    </w:p>
    <w:p w14:paraId="1991BD2E" w14:textId="1A26C15E"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lastRenderedPageBreak/>
        <w:t xml:space="preserve">PRILOGA </w:t>
      </w:r>
      <w:r w:rsidR="009B12F2">
        <w:rPr>
          <w:b/>
          <w:i w:val="0"/>
          <w:sz w:val="22"/>
          <w:szCs w:val="22"/>
        </w:rPr>
        <w:t>C</w:t>
      </w:r>
      <w:r w:rsidRPr="00C16BB1">
        <w:rPr>
          <w:b/>
          <w:i w:val="0"/>
          <w:sz w:val="22"/>
          <w:szCs w:val="22"/>
        </w:rPr>
        <w:t>/1</w:t>
      </w:r>
    </w:p>
    <w:p w14:paraId="07134E74" w14:textId="77777777" w:rsidR="00ED0823" w:rsidRPr="0079325B" w:rsidRDefault="00ED0823" w:rsidP="00ED0823">
      <w:pPr>
        <w:pStyle w:val="Glava"/>
        <w:tabs>
          <w:tab w:val="clear" w:pos="4536"/>
          <w:tab w:val="clear" w:pos="9072"/>
        </w:tabs>
        <w:rPr>
          <w:i w:val="0"/>
          <w:sz w:val="22"/>
          <w:szCs w:val="22"/>
        </w:rPr>
      </w:pPr>
    </w:p>
    <w:p w14:paraId="0AB56939"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14:paraId="6C926235" w14:textId="77777777" w:rsidR="00ED0823" w:rsidRDefault="00ED0823" w:rsidP="00ED0823">
      <w:pPr>
        <w:rPr>
          <w:rFonts w:ascii="Arial" w:hAnsi="Arial" w:cs="Arial"/>
          <w:sz w:val="20"/>
        </w:rPr>
      </w:pPr>
    </w:p>
    <w:p w14:paraId="46CE756D" w14:textId="77777777" w:rsidR="00ED0823" w:rsidRPr="00CB7EE2" w:rsidRDefault="00ED0823" w:rsidP="00ED0823">
      <w:pPr>
        <w:rPr>
          <w:rFonts w:ascii="Arial" w:hAnsi="Arial" w:cs="Arial"/>
          <w:sz w:val="20"/>
        </w:rPr>
      </w:pPr>
    </w:p>
    <w:p w14:paraId="797BBF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B65B0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73AAB2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10C535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8B2FD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A84C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14:paraId="247EE1C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A7F55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07CF6D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16218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D0FCF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AB085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166C770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1F3DE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7B97ACF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D4B52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6F36C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D3450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80C3C0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6745C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5CEE06A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829A4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76451B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9F590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2275E4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59740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71C447D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2060A0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BABA0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14:paraId="727F8D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61D4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1E32A7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8440E5D"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05E7D54A" w14:textId="77777777" w:rsidR="00ED0823" w:rsidRPr="00554526" w:rsidRDefault="00ED0823" w:rsidP="00ED0823">
      <w:pPr>
        <w:ind w:left="1134"/>
        <w:jc w:val="both"/>
        <w:rPr>
          <w:i w:val="0"/>
          <w:sz w:val="22"/>
          <w:szCs w:val="22"/>
        </w:rPr>
      </w:pPr>
    </w:p>
    <w:p w14:paraId="29EE20A5" w14:textId="77777777"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2F672C97" w14:textId="77777777" w:rsidR="00E0546A" w:rsidRPr="00FB2782" w:rsidRDefault="00E0546A" w:rsidP="003C6352">
      <w:pPr>
        <w:numPr>
          <w:ilvl w:val="0"/>
          <w:numId w:val="17"/>
        </w:numPr>
        <w:ind w:left="1134" w:firstLine="0"/>
        <w:jc w:val="both"/>
        <w:rPr>
          <w:i w:val="0"/>
          <w:sz w:val="22"/>
          <w:szCs w:val="22"/>
        </w:rPr>
      </w:pPr>
      <w:r w:rsidRPr="00FB2782">
        <w:rPr>
          <w:i w:val="0"/>
          <w:sz w:val="22"/>
          <w:szCs w:val="22"/>
        </w:rPr>
        <w:t>po roku določenem za oddajo prijav svojo prijavo umakne; ali</w:t>
      </w:r>
    </w:p>
    <w:p w14:paraId="24265DBF" w14:textId="77777777" w:rsidR="00E0546A" w:rsidRPr="00FB2782" w:rsidRDefault="00E0546A" w:rsidP="003C6352">
      <w:pPr>
        <w:numPr>
          <w:ilvl w:val="0"/>
          <w:numId w:val="17"/>
        </w:numPr>
        <w:ind w:left="1134" w:firstLine="0"/>
        <w:jc w:val="both"/>
        <w:rPr>
          <w:i w:val="0"/>
          <w:sz w:val="22"/>
          <w:szCs w:val="22"/>
        </w:rPr>
      </w:pPr>
      <w:r w:rsidRPr="00FB2782">
        <w:rPr>
          <w:i w:val="0"/>
          <w:sz w:val="22"/>
          <w:szCs w:val="22"/>
        </w:rPr>
        <w:t>ne predloži ponudbe; ali</w:t>
      </w:r>
    </w:p>
    <w:p w14:paraId="6EE72766" w14:textId="77777777" w:rsidR="00E0546A" w:rsidRPr="00FB2782" w:rsidRDefault="00E0546A" w:rsidP="003C6352">
      <w:pPr>
        <w:numPr>
          <w:ilvl w:val="0"/>
          <w:numId w:val="17"/>
        </w:numPr>
        <w:ind w:left="1134" w:firstLine="0"/>
        <w:jc w:val="both"/>
        <w:rPr>
          <w:i w:val="0"/>
          <w:sz w:val="22"/>
          <w:szCs w:val="22"/>
        </w:rPr>
      </w:pPr>
      <w:r w:rsidRPr="00FB2782">
        <w:rPr>
          <w:i w:val="0"/>
          <w:sz w:val="22"/>
          <w:szCs w:val="22"/>
        </w:rPr>
        <w:t>po roku določenem za oddajo ponudbe svojo ponudbo umakne; ali</w:t>
      </w:r>
    </w:p>
    <w:p w14:paraId="34DF6B0B" w14:textId="77777777" w:rsidR="00ED0823" w:rsidRPr="00554526" w:rsidRDefault="00ED0823" w:rsidP="003C6352">
      <w:pPr>
        <w:numPr>
          <w:ilvl w:val="0"/>
          <w:numId w:val="17"/>
        </w:numPr>
        <w:ind w:left="1134" w:firstLine="0"/>
        <w:jc w:val="both"/>
        <w:rPr>
          <w:i w:val="0"/>
          <w:sz w:val="22"/>
          <w:szCs w:val="22"/>
        </w:rPr>
      </w:pPr>
      <w:r w:rsidRPr="00554526">
        <w:rPr>
          <w:i w:val="0"/>
          <w:sz w:val="22"/>
          <w:szCs w:val="22"/>
        </w:rPr>
        <w:t>izbrani naročnik zavarovanja na poziv upravičenca ni podpisal pogodbe; ali</w:t>
      </w:r>
    </w:p>
    <w:p w14:paraId="7A1A498D" w14:textId="77777777" w:rsidR="00ED0823" w:rsidRPr="00554526" w:rsidRDefault="00ED0823" w:rsidP="003C6352">
      <w:pPr>
        <w:numPr>
          <w:ilvl w:val="0"/>
          <w:numId w:val="17"/>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5D84AE24" w14:textId="77777777" w:rsidR="00ED0823" w:rsidRPr="00554526" w:rsidRDefault="00ED0823" w:rsidP="00ED0823">
      <w:pPr>
        <w:ind w:left="1134"/>
        <w:jc w:val="both"/>
        <w:rPr>
          <w:i w:val="0"/>
          <w:sz w:val="22"/>
          <w:szCs w:val="22"/>
        </w:rPr>
      </w:pPr>
    </w:p>
    <w:p w14:paraId="46198819"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C870BEF" w14:textId="77777777" w:rsidR="00ED0823" w:rsidRPr="00554526" w:rsidRDefault="00ED0823" w:rsidP="00ED0823">
      <w:pPr>
        <w:ind w:left="1134"/>
        <w:jc w:val="both"/>
        <w:rPr>
          <w:i w:val="0"/>
          <w:sz w:val="22"/>
          <w:szCs w:val="22"/>
        </w:rPr>
      </w:pPr>
    </w:p>
    <w:p w14:paraId="43E1BC65"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60550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DEAE0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DC6AE9C"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258ABC"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48361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4F405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63D704"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14:paraId="663CA212" w14:textId="77777777"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F2282C7" w14:textId="77777777" w:rsidR="00ED0823" w:rsidRPr="0079325B" w:rsidRDefault="00ED0823" w:rsidP="00ED0823">
      <w:pPr>
        <w:pStyle w:val="Glava"/>
        <w:tabs>
          <w:tab w:val="clear" w:pos="4536"/>
          <w:tab w:val="clear" w:pos="9072"/>
        </w:tabs>
        <w:ind w:left="1080"/>
        <w:jc w:val="both"/>
        <w:rPr>
          <w:i w:val="0"/>
          <w:sz w:val="22"/>
          <w:szCs w:val="22"/>
        </w:rPr>
      </w:pPr>
    </w:p>
    <w:p w14:paraId="29FFD7E6" w14:textId="77777777" w:rsidR="00ED0823" w:rsidRDefault="00ED0823" w:rsidP="00ED0823">
      <w:pPr>
        <w:pStyle w:val="Glava"/>
        <w:tabs>
          <w:tab w:val="clear" w:pos="4536"/>
          <w:tab w:val="clear" w:pos="9072"/>
        </w:tabs>
        <w:jc w:val="both"/>
        <w:rPr>
          <w:i w:val="0"/>
          <w:sz w:val="22"/>
          <w:szCs w:val="22"/>
        </w:rPr>
      </w:pPr>
    </w:p>
    <w:p w14:paraId="570A5098" w14:textId="77777777" w:rsidR="00ED0823" w:rsidRDefault="00ED0823" w:rsidP="00ED0823">
      <w:pPr>
        <w:pStyle w:val="Glava"/>
        <w:tabs>
          <w:tab w:val="clear" w:pos="4536"/>
          <w:tab w:val="clear" w:pos="9072"/>
        </w:tabs>
        <w:jc w:val="both"/>
        <w:rPr>
          <w:i w:val="0"/>
          <w:sz w:val="22"/>
          <w:szCs w:val="22"/>
        </w:rPr>
      </w:pPr>
    </w:p>
    <w:p w14:paraId="41C2C058" w14:textId="77777777" w:rsidR="00ED0823" w:rsidRDefault="00ED0823" w:rsidP="00ED0823">
      <w:pPr>
        <w:pStyle w:val="Glava"/>
        <w:tabs>
          <w:tab w:val="clear" w:pos="4536"/>
          <w:tab w:val="clear" w:pos="9072"/>
        </w:tabs>
        <w:jc w:val="both"/>
        <w:rPr>
          <w:i w:val="0"/>
          <w:sz w:val="22"/>
          <w:szCs w:val="22"/>
        </w:rPr>
      </w:pPr>
    </w:p>
    <w:p w14:paraId="6759C3BD" w14:textId="77777777" w:rsidR="00ED0823" w:rsidRDefault="00ED0823" w:rsidP="00ED0823">
      <w:pPr>
        <w:pStyle w:val="Glava"/>
        <w:tabs>
          <w:tab w:val="clear" w:pos="4536"/>
          <w:tab w:val="clear" w:pos="9072"/>
        </w:tabs>
        <w:jc w:val="both"/>
        <w:rPr>
          <w:i w:val="0"/>
          <w:sz w:val="22"/>
          <w:szCs w:val="22"/>
        </w:rPr>
      </w:pPr>
    </w:p>
    <w:p w14:paraId="79B70658" w14:textId="77777777" w:rsidR="00ED0823" w:rsidRDefault="00ED0823" w:rsidP="00ED0823">
      <w:pPr>
        <w:pStyle w:val="Glava"/>
        <w:tabs>
          <w:tab w:val="clear" w:pos="4536"/>
          <w:tab w:val="clear" w:pos="9072"/>
        </w:tabs>
        <w:jc w:val="both"/>
        <w:rPr>
          <w:i w:val="0"/>
          <w:sz w:val="22"/>
          <w:szCs w:val="22"/>
        </w:rPr>
      </w:pPr>
    </w:p>
    <w:p w14:paraId="7D7B5241" w14:textId="77777777" w:rsidR="00ED0823" w:rsidRDefault="00ED0823" w:rsidP="00ED0823">
      <w:pPr>
        <w:pStyle w:val="Glava"/>
        <w:tabs>
          <w:tab w:val="clear" w:pos="4536"/>
          <w:tab w:val="clear" w:pos="9072"/>
        </w:tabs>
        <w:jc w:val="both"/>
        <w:rPr>
          <w:i w:val="0"/>
          <w:sz w:val="22"/>
          <w:szCs w:val="22"/>
        </w:rPr>
      </w:pPr>
    </w:p>
    <w:p w14:paraId="7F0F8437" w14:textId="77777777" w:rsidR="00ED0823" w:rsidRDefault="00ED0823" w:rsidP="00ED0823">
      <w:pPr>
        <w:pStyle w:val="Glava"/>
        <w:tabs>
          <w:tab w:val="clear" w:pos="4536"/>
          <w:tab w:val="clear" w:pos="9072"/>
        </w:tabs>
        <w:jc w:val="both"/>
        <w:rPr>
          <w:i w:val="0"/>
          <w:sz w:val="22"/>
          <w:szCs w:val="22"/>
        </w:rPr>
      </w:pPr>
    </w:p>
    <w:p w14:paraId="115034E2" w14:textId="77777777" w:rsidR="00ED0823" w:rsidRDefault="00ED0823" w:rsidP="00ED0823">
      <w:pPr>
        <w:pStyle w:val="Glava"/>
        <w:tabs>
          <w:tab w:val="clear" w:pos="4536"/>
          <w:tab w:val="clear" w:pos="9072"/>
        </w:tabs>
        <w:jc w:val="both"/>
        <w:rPr>
          <w:i w:val="0"/>
          <w:sz w:val="22"/>
          <w:szCs w:val="22"/>
        </w:rPr>
      </w:pPr>
    </w:p>
    <w:p w14:paraId="4D09822A" w14:textId="77777777" w:rsidR="00ED0823" w:rsidRDefault="00ED0823" w:rsidP="00ED0823">
      <w:pPr>
        <w:pStyle w:val="Glava"/>
        <w:tabs>
          <w:tab w:val="clear" w:pos="4536"/>
          <w:tab w:val="clear" w:pos="9072"/>
        </w:tabs>
        <w:jc w:val="both"/>
        <w:rPr>
          <w:i w:val="0"/>
          <w:sz w:val="22"/>
          <w:szCs w:val="22"/>
        </w:rPr>
      </w:pPr>
    </w:p>
    <w:p w14:paraId="00D36AB7" w14:textId="77777777" w:rsidR="00ED0823" w:rsidRDefault="00ED0823" w:rsidP="00ED0823">
      <w:pPr>
        <w:pStyle w:val="Glava"/>
        <w:tabs>
          <w:tab w:val="clear" w:pos="4536"/>
          <w:tab w:val="clear" w:pos="9072"/>
        </w:tabs>
        <w:jc w:val="both"/>
        <w:rPr>
          <w:i w:val="0"/>
          <w:sz w:val="22"/>
          <w:szCs w:val="22"/>
        </w:rPr>
      </w:pPr>
    </w:p>
    <w:p w14:paraId="49B19FB5" w14:textId="77777777" w:rsidR="00ED0823" w:rsidRDefault="00ED0823" w:rsidP="00ED0823">
      <w:pPr>
        <w:pStyle w:val="Glava"/>
        <w:tabs>
          <w:tab w:val="clear" w:pos="4536"/>
          <w:tab w:val="clear" w:pos="9072"/>
        </w:tabs>
        <w:jc w:val="both"/>
        <w:rPr>
          <w:i w:val="0"/>
          <w:sz w:val="22"/>
          <w:szCs w:val="22"/>
        </w:rPr>
      </w:pPr>
    </w:p>
    <w:p w14:paraId="3E48C98F" w14:textId="77777777" w:rsidR="00ED0823" w:rsidRDefault="00ED0823" w:rsidP="00ED0823">
      <w:pPr>
        <w:pStyle w:val="Glava"/>
        <w:tabs>
          <w:tab w:val="clear" w:pos="4536"/>
          <w:tab w:val="clear" w:pos="9072"/>
        </w:tabs>
        <w:jc w:val="both"/>
        <w:rPr>
          <w:i w:val="0"/>
          <w:sz w:val="22"/>
          <w:szCs w:val="22"/>
        </w:rPr>
      </w:pPr>
    </w:p>
    <w:p w14:paraId="096939FC" w14:textId="77777777" w:rsidR="00ED0823" w:rsidRDefault="00ED0823" w:rsidP="00ED0823">
      <w:pPr>
        <w:pStyle w:val="Glava"/>
        <w:tabs>
          <w:tab w:val="clear" w:pos="4536"/>
          <w:tab w:val="clear" w:pos="9072"/>
        </w:tabs>
        <w:jc w:val="both"/>
        <w:rPr>
          <w:i w:val="0"/>
          <w:sz w:val="22"/>
          <w:szCs w:val="22"/>
        </w:rPr>
      </w:pPr>
    </w:p>
    <w:p w14:paraId="24E23384" w14:textId="77777777" w:rsidR="00ED0823" w:rsidRDefault="00ED0823" w:rsidP="00ED0823">
      <w:pPr>
        <w:pStyle w:val="Glava"/>
        <w:tabs>
          <w:tab w:val="clear" w:pos="4536"/>
          <w:tab w:val="clear" w:pos="9072"/>
        </w:tabs>
        <w:jc w:val="both"/>
        <w:rPr>
          <w:i w:val="0"/>
          <w:sz w:val="22"/>
          <w:szCs w:val="22"/>
        </w:rPr>
      </w:pPr>
    </w:p>
    <w:p w14:paraId="14DF26EC" w14:textId="77777777" w:rsidR="00ED0823" w:rsidRDefault="00ED0823" w:rsidP="00ED0823">
      <w:pPr>
        <w:pStyle w:val="Glava"/>
        <w:tabs>
          <w:tab w:val="clear" w:pos="4536"/>
          <w:tab w:val="clear" w:pos="9072"/>
        </w:tabs>
        <w:jc w:val="both"/>
        <w:rPr>
          <w:i w:val="0"/>
          <w:sz w:val="22"/>
          <w:szCs w:val="22"/>
        </w:rPr>
      </w:pPr>
    </w:p>
    <w:p w14:paraId="4FE4E8A7" w14:textId="77777777" w:rsidR="00ED0823" w:rsidRDefault="00ED0823" w:rsidP="00ED0823">
      <w:pPr>
        <w:pStyle w:val="Glava"/>
        <w:tabs>
          <w:tab w:val="clear" w:pos="4536"/>
          <w:tab w:val="clear" w:pos="9072"/>
        </w:tabs>
        <w:jc w:val="both"/>
        <w:rPr>
          <w:i w:val="0"/>
          <w:sz w:val="22"/>
          <w:szCs w:val="22"/>
        </w:rPr>
      </w:pPr>
    </w:p>
    <w:p w14:paraId="1BBE1BFF" w14:textId="77777777" w:rsidR="00ED0823" w:rsidRDefault="00ED0823" w:rsidP="00ED0823">
      <w:pPr>
        <w:pStyle w:val="Glava"/>
        <w:tabs>
          <w:tab w:val="clear" w:pos="4536"/>
          <w:tab w:val="clear" w:pos="9072"/>
        </w:tabs>
        <w:jc w:val="both"/>
        <w:rPr>
          <w:i w:val="0"/>
          <w:sz w:val="22"/>
          <w:szCs w:val="22"/>
        </w:rPr>
      </w:pPr>
    </w:p>
    <w:p w14:paraId="6744CA7E" w14:textId="77777777" w:rsidR="00ED0823" w:rsidRDefault="00ED0823" w:rsidP="00ED0823">
      <w:pPr>
        <w:pStyle w:val="Glava"/>
        <w:tabs>
          <w:tab w:val="clear" w:pos="4536"/>
          <w:tab w:val="clear" w:pos="9072"/>
        </w:tabs>
        <w:jc w:val="both"/>
        <w:rPr>
          <w:i w:val="0"/>
          <w:sz w:val="22"/>
          <w:szCs w:val="22"/>
        </w:rPr>
      </w:pPr>
    </w:p>
    <w:p w14:paraId="55194134" w14:textId="77777777" w:rsidR="00ED0823" w:rsidRDefault="00ED0823" w:rsidP="00ED0823">
      <w:pPr>
        <w:pStyle w:val="Glava"/>
        <w:tabs>
          <w:tab w:val="clear" w:pos="4536"/>
          <w:tab w:val="clear" w:pos="9072"/>
        </w:tabs>
        <w:jc w:val="both"/>
        <w:rPr>
          <w:i w:val="0"/>
          <w:sz w:val="22"/>
          <w:szCs w:val="22"/>
        </w:rPr>
      </w:pPr>
    </w:p>
    <w:p w14:paraId="44E74447" w14:textId="77777777" w:rsidR="00ED0823" w:rsidRDefault="00ED0823" w:rsidP="00ED0823">
      <w:pPr>
        <w:pStyle w:val="Glava"/>
        <w:tabs>
          <w:tab w:val="clear" w:pos="4536"/>
          <w:tab w:val="clear" w:pos="9072"/>
        </w:tabs>
        <w:jc w:val="both"/>
        <w:rPr>
          <w:i w:val="0"/>
          <w:sz w:val="22"/>
          <w:szCs w:val="22"/>
        </w:rPr>
      </w:pPr>
    </w:p>
    <w:p w14:paraId="77333035" w14:textId="77777777" w:rsidR="00ED0823" w:rsidRDefault="00ED0823" w:rsidP="00ED0823">
      <w:pPr>
        <w:pStyle w:val="Glava"/>
        <w:tabs>
          <w:tab w:val="clear" w:pos="4536"/>
          <w:tab w:val="clear" w:pos="9072"/>
        </w:tabs>
        <w:jc w:val="both"/>
        <w:rPr>
          <w:i w:val="0"/>
          <w:sz w:val="22"/>
          <w:szCs w:val="22"/>
        </w:rPr>
      </w:pPr>
    </w:p>
    <w:p w14:paraId="01CD47FC" w14:textId="77777777" w:rsidR="00ED0823" w:rsidRDefault="00ED0823" w:rsidP="00ED0823">
      <w:pPr>
        <w:pStyle w:val="Glava"/>
        <w:tabs>
          <w:tab w:val="clear" w:pos="4536"/>
          <w:tab w:val="clear" w:pos="9072"/>
        </w:tabs>
        <w:jc w:val="both"/>
        <w:rPr>
          <w:i w:val="0"/>
          <w:sz w:val="22"/>
          <w:szCs w:val="22"/>
        </w:rPr>
      </w:pPr>
    </w:p>
    <w:p w14:paraId="3B4F4339" w14:textId="77777777" w:rsidR="00ED0823" w:rsidRDefault="00ED0823" w:rsidP="00ED0823">
      <w:pPr>
        <w:pStyle w:val="Glava"/>
        <w:tabs>
          <w:tab w:val="clear" w:pos="4536"/>
          <w:tab w:val="clear" w:pos="9072"/>
        </w:tabs>
        <w:jc w:val="both"/>
        <w:rPr>
          <w:i w:val="0"/>
          <w:sz w:val="22"/>
          <w:szCs w:val="22"/>
        </w:rPr>
      </w:pPr>
    </w:p>
    <w:p w14:paraId="6AD2AFC8" w14:textId="77777777" w:rsidR="00ED0823" w:rsidRDefault="00ED0823" w:rsidP="00ED0823">
      <w:pPr>
        <w:pStyle w:val="Glava"/>
        <w:tabs>
          <w:tab w:val="clear" w:pos="4536"/>
          <w:tab w:val="clear" w:pos="9072"/>
        </w:tabs>
        <w:jc w:val="both"/>
        <w:rPr>
          <w:i w:val="0"/>
          <w:sz w:val="22"/>
          <w:szCs w:val="22"/>
        </w:rPr>
      </w:pPr>
    </w:p>
    <w:p w14:paraId="2FAE86D7" w14:textId="77777777" w:rsidR="00ED0823" w:rsidRDefault="00ED0823" w:rsidP="00ED0823">
      <w:pPr>
        <w:pStyle w:val="Glava"/>
        <w:tabs>
          <w:tab w:val="clear" w:pos="4536"/>
          <w:tab w:val="clear" w:pos="9072"/>
        </w:tabs>
        <w:jc w:val="both"/>
        <w:rPr>
          <w:i w:val="0"/>
          <w:sz w:val="22"/>
          <w:szCs w:val="22"/>
        </w:rPr>
      </w:pPr>
    </w:p>
    <w:p w14:paraId="5577B142" w14:textId="77777777" w:rsidR="00ED0823" w:rsidRDefault="00ED0823" w:rsidP="00ED0823">
      <w:pPr>
        <w:pStyle w:val="Glava"/>
        <w:tabs>
          <w:tab w:val="clear" w:pos="4536"/>
          <w:tab w:val="clear" w:pos="9072"/>
        </w:tabs>
        <w:jc w:val="both"/>
        <w:rPr>
          <w:i w:val="0"/>
          <w:sz w:val="22"/>
          <w:szCs w:val="22"/>
        </w:rPr>
      </w:pPr>
    </w:p>
    <w:p w14:paraId="6BD811EE" w14:textId="77777777" w:rsidR="00ED0823" w:rsidRDefault="00ED0823" w:rsidP="00ED0823">
      <w:pPr>
        <w:pStyle w:val="Glava"/>
        <w:tabs>
          <w:tab w:val="clear" w:pos="4536"/>
          <w:tab w:val="clear" w:pos="9072"/>
        </w:tabs>
        <w:jc w:val="both"/>
        <w:rPr>
          <w:i w:val="0"/>
          <w:sz w:val="22"/>
          <w:szCs w:val="22"/>
        </w:rPr>
      </w:pPr>
    </w:p>
    <w:p w14:paraId="5B34D94F" w14:textId="77777777" w:rsidR="00214E01" w:rsidRDefault="00214E01">
      <w:pPr>
        <w:rPr>
          <w:b/>
          <w:i w:val="0"/>
          <w:sz w:val="22"/>
          <w:szCs w:val="22"/>
        </w:rPr>
      </w:pPr>
      <w:r>
        <w:rPr>
          <w:b/>
          <w:i w:val="0"/>
          <w:sz w:val="22"/>
          <w:szCs w:val="22"/>
        </w:rPr>
        <w:br w:type="page"/>
      </w:r>
    </w:p>
    <w:p w14:paraId="1581A3AA" w14:textId="530921E8"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9B12F2">
        <w:rPr>
          <w:b/>
          <w:i w:val="0"/>
          <w:sz w:val="22"/>
          <w:szCs w:val="22"/>
        </w:rPr>
        <w:t>C</w:t>
      </w:r>
      <w:r w:rsidR="00ED0823" w:rsidRPr="0079325B">
        <w:rPr>
          <w:b/>
          <w:i w:val="0"/>
          <w:sz w:val="22"/>
          <w:szCs w:val="22"/>
        </w:rPr>
        <w:t>/</w:t>
      </w:r>
      <w:r w:rsidR="00ED0823">
        <w:rPr>
          <w:b/>
          <w:i w:val="0"/>
          <w:sz w:val="22"/>
          <w:szCs w:val="22"/>
        </w:rPr>
        <w:t>2</w:t>
      </w:r>
    </w:p>
    <w:p w14:paraId="29705CD1" w14:textId="77777777" w:rsidR="00ED0823" w:rsidRDefault="00ED0823" w:rsidP="00ED0823">
      <w:pPr>
        <w:pStyle w:val="Glava"/>
        <w:tabs>
          <w:tab w:val="clear" w:pos="4536"/>
          <w:tab w:val="clear" w:pos="9072"/>
        </w:tabs>
        <w:ind w:left="1080"/>
        <w:jc w:val="both"/>
        <w:rPr>
          <w:i w:val="0"/>
          <w:sz w:val="22"/>
          <w:szCs w:val="22"/>
        </w:rPr>
      </w:pPr>
    </w:p>
    <w:p w14:paraId="56A59045"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289C98CF" w14:textId="77777777" w:rsidR="00ED0823" w:rsidRDefault="00ED0823" w:rsidP="00ED0823">
      <w:pPr>
        <w:rPr>
          <w:rFonts w:ascii="Arial" w:hAnsi="Arial" w:cs="Arial"/>
          <w:sz w:val="20"/>
        </w:rPr>
      </w:pPr>
    </w:p>
    <w:p w14:paraId="1A9F0CB3" w14:textId="77777777" w:rsidR="00ED0823" w:rsidRPr="00CB7EE2" w:rsidRDefault="00ED0823" w:rsidP="00ED0823">
      <w:pPr>
        <w:rPr>
          <w:rFonts w:ascii="Arial" w:hAnsi="Arial" w:cs="Arial"/>
          <w:sz w:val="20"/>
        </w:rPr>
      </w:pPr>
    </w:p>
    <w:p w14:paraId="62B6FE2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2140F0D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36342D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22070AF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33B902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16D2E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w:t>
      </w:r>
      <w:ins w:id="4" w:author="Maja Žitnik" w:date="2019-11-12T14:38:00Z">
        <w:r w:rsidR="009E2AE3">
          <w:rPr>
            <w:i w:val="0"/>
            <w:sz w:val="22"/>
            <w:szCs w:val="22"/>
          </w:rPr>
          <w:t xml:space="preserve"> </w:t>
        </w:r>
      </w:ins>
      <w:r w:rsidRPr="009E2AE3">
        <w:rPr>
          <w:i w:val="0"/>
          <w:sz w:val="22"/>
          <w:szCs w:val="22"/>
        </w:rPr>
        <w:t>bančna garancija</w:t>
      </w:r>
      <w:r w:rsidRPr="00554526">
        <w:rPr>
          <w:i w:val="0"/>
          <w:sz w:val="22"/>
          <w:szCs w:val="22"/>
        </w:rPr>
        <w:t xml:space="preserve"> za dobro izvedbo pogodbenih obveznosti)</w:t>
      </w:r>
    </w:p>
    <w:p w14:paraId="49A5EFD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EEE89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15EC34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753D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C8FE2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CA393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102BF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7FA2D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4895FF6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73AD0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9C15EC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A5EAA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CD1FDC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00B32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8E5911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FB387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5B2917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83405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C48600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9A157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35362CE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A6670D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704B64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AD1ECD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785B5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5E54BA8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3857190"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616296F3" w14:textId="77777777" w:rsidR="00ED0823" w:rsidRPr="00554526" w:rsidRDefault="00ED0823" w:rsidP="00ED0823">
      <w:pPr>
        <w:ind w:left="1134"/>
        <w:jc w:val="both"/>
        <w:rPr>
          <w:i w:val="0"/>
          <w:sz w:val="22"/>
          <w:szCs w:val="22"/>
        </w:rPr>
      </w:pPr>
    </w:p>
    <w:p w14:paraId="1E45C903"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63D3EAB" w14:textId="77777777" w:rsidR="00ED0823" w:rsidRPr="00554526" w:rsidRDefault="00ED0823" w:rsidP="00ED0823">
      <w:pPr>
        <w:ind w:left="1134"/>
        <w:jc w:val="both"/>
        <w:rPr>
          <w:i w:val="0"/>
          <w:sz w:val="22"/>
          <w:szCs w:val="22"/>
        </w:rPr>
      </w:pPr>
    </w:p>
    <w:p w14:paraId="269A2A5F"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035848EB" w14:textId="77777777" w:rsidR="00ED0823" w:rsidRPr="00554526" w:rsidRDefault="00ED0823" w:rsidP="00ED0823">
      <w:pPr>
        <w:ind w:left="1134"/>
        <w:jc w:val="both"/>
        <w:rPr>
          <w:i w:val="0"/>
          <w:sz w:val="22"/>
          <w:szCs w:val="22"/>
        </w:rPr>
      </w:pPr>
    </w:p>
    <w:p w14:paraId="6CF22102"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FE92810" w14:textId="77777777" w:rsidR="00ED0823" w:rsidRDefault="00ED0823" w:rsidP="00ED0823">
      <w:pPr>
        <w:ind w:left="1134"/>
        <w:jc w:val="both"/>
        <w:rPr>
          <w:rFonts w:ascii="Arial" w:hAnsi="Arial" w:cs="Arial"/>
          <w:sz w:val="20"/>
        </w:rPr>
      </w:pPr>
    </w:p>
    <w:p w14:paraId="4EB2BBAA" w14:textId="77777777" w:rsidR="00DD50C8" w:rsidRPr="00CB7EE2" w:rsidRDefault="00DD50C8" w:rsidP="00ED0823">
      <w:pPr>
        <w:ind w:left="1134"/>
        <w:jc w:val="both"/>
        <w:rPr>
          <w:rFonts w:ascii="Arial" w:hAnsi="Arial" w:cs="Arial"/>
          <w:sz w:val="20"/>
        </w:rPr>
      </w:pPr>
    </w:p>
    <w:p w14:paraId="39D63808"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A306B7D"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E98796B" w14:textId="77777777" w:rsidR="00ED0823" w:rsidRPr="0079325B" w:rsidRDefault="00ED0823" w:rsidP="00ED0823">
      <w:pPr>
        <w:pStyle w:val="Glava"/>
        <w:tabs>
          <w:tab w:val="clear" w:pos="4536"/>
          <w:tab w:val="clear" w:pos="9072"/>
        </w:tabs>
        <w:ind w:left="1080"/>
        <w:jc w:val="both"/>
        <w:rPr>
          <w:i w:val="0"/>
          <w:sz w:val="22"/>
          <w:szCs w:val="22"/>
        </w:rPr>
      </w:pPr>
    </w:p>
    <w:p w14:paraId="1A76E400" w14:textId="77777777" w:rsidR="00ED0823" w:rsidRPr="0079325B" w:rsidRDefault="00ED0823" w:rsidP="00ED0823">
      <w:pPr>
        <w:pStyle w:val="Glava"/>
        <w:tabs>
          <w:tab w:val="clear" w:pos="4536"/>
          <w:tab w:val="clear" w:pos="9072"/>
        </w:tabs>
        <w:jc w:val="both"/>
        <w:rPr>
          <w:i w:val="0"/>
          <w:sz w:val="22"/>
          <w:szCs w:val="22"/>
        </w:rPr>
      </w:pPr>
    </w:p>
    <w:p w14:paraId="5E159D94" w14:textId="77777777" w:rsidR="00ED0823" w:rsidRPr="0079325B" w:rsidRDefault="00ED0823" w:rsidP="00ED0823">
      <w:pPr>
        <w:pStyle w:val="Glava"/>
        <w:tabs>
          <w:tab w:val="clear" w:pos="4536"/>
          <w:tab w:val="clear" w:pos="9072"/>
        </w:tabs>
        <w:jc w:val="both"/>
        <w:rPr>
          <w:i w:val="0"/>
          <w:sz w:val="22"/>
          <w:szCs w:val="22"/>
        </w:rPr>
      </w:pPr>
    </w:p>
    <w:p w14:paraId="7E4B1ED6" w14:textId="77777777" w:rsidR="00ED0823" w:rsidRDefault="00ED0823" w:rsidP="00ED0823">
      <w:pPr>
        <w:pStyle w:val="Glava"/>
        <w:tabs>
          <w:tab w:val="clear" w:pos="4536"/>
          <w:tab w:val="clear" w:pos="9072"/>
        </w:tabs>
        <w:jc w:val="both"/>
        <w:rPr>
          <w:i w:val="0"/>
          <w:sz w:val="22"/>
          <w:szCs w:val="22"/>
        </w:rPr>
      </w:pPr>
    </w:p>
    <w:p w14:paraId="22EB0369" w14:textId="77777777" w:rsidR="00ED0823" w:rsidRDefault="00ED0823" w:rsidP="00ED0823">
      <w:pPr>
        <w:pStyle w:val="Glava"/>
        <w:tabs>
          <w:tab w:val="clear" w:pos="4536"/>
          <w:tab w:val="clear" w:pos="9072"/>
        </w:tabs>
        <w:jc w:val="both"/>
        <w:rPr>
          <w:i w:val="0"/>
          <w:sz w:val="22"/>
          <w:szCs w:val="22"/>
        </w:rPr>
      </w:pPr>
    </w:p>
    <w:p w14:paraId="2CEE9CCD" w14:textId="77777777" w:rsidR="00ED0823" w:rsidRDefault="00ED0823" w:rsidP="00ED0823">
      <w:pPr>
        <w:pStyle w:val="Glava"/>
        <w:tabs>
          <w:tab w:val="clear" w:pos="4536"/>
          <w:tab w:val="clear" w:pos="9072"/>
        </w:tabs>
        <w:jc w:val="both"/>
        <w:rPr>
          <w:i w:val="0"/>
          <w:sz w:val="22"/>
          <w:szCs w:val="22"/>
        </w:rPr>
      </w:pPr>
    </w:p>
    <w:p w14:paraId="59022D27" w14:textId="77777777" w:rsidR="00ED0823" w:rsidRDefault="00ED0823" w:rsidP="00ED0823">
      <w:pPr>
        <w:pStyle w:val="Glava"/>
        <w:tabs>
          <w:tab w:val="clear" w:pos="4536"/>
          <w:tab w:val="clear" w:pos="9072"/>
        </w:tabs>
        <w:jc w:val="both"/>
        <w:rPr>
          <w:i w:val="0"/>
          <w:sz w:val="22"/>
          <w:szCs w:val="22"/>
        </w:rPr>
      </w:pPr>
    </w:p>
    <w:p w14:paraId="438B125A" w14:textId="77777777" w:rsidR="00ED0823" w:rsidRDefault="00ED0823" w:rsidP="00ED0823">
      <w:pPr>
        <w:pStyle w:val="Glava"/>
        <w:tabs>
          <w:tab w:val="clear" w:pos="4536"/>
          <w:tab w:val="clear" w:pos="9072"/>
        </w:tabs>
        <w:jc w:val="both"/>
        <w:rPr>
          <w:i w:val="0"/>
          <w:sz w:val="22"/>
          <w:szCs w:val="22"/>
        </w:rPr>
      </w:pPr>
    </w:p>
    <w:p w14:paraId="494BD0B9" w14:textId="77777777" w:rsidR="00ED0823" w:rsidRDefault="00ED0823" w:rsidP="00ED0823">
      <w:pPr>
        <w:pStyle w:val="Glava"/>
        <w:tabs>
          <w:tab w:val="clear" w:pos="4536"/>
          <w:tab w:val="clear" w:pos="9072"/>
        </w:tabs>
        <w:jc w:val="both"/>
        <w:rPr>
          <w:i w:val="0"/>
          <w:sz w:val="22"/>
          <w:szCs w:val="22"/>
        </w:rPr>
      </w:pPr>
    </w:p>
    <w:p w14:paraId="7C9334BA" w14:textId="77777777" w:rsidR="00ED0823" w:rsidRDefault="00ED0823" w:rsidP="00ED0823">
      <w:pPr>
        <w:pStyle w:val="Glava"/>
        <w:tabs>
          <w:tab w:val="clear" w:pos="4536"/>
          <w:tab w:val="clear" w:pos="9072"/>
        </w:tabs>
        <w:jc w:val="both"/>
        <w:rPr>
          <w:i w:val="0"/>
          <w:sz w:val="22"/>
          <w:szCs w:val="22"/>
        </w:rPr>
      </w:pPr>
    </w:p>
    <w:p w14:paraId="365AB683" w14:textId="77777777" w:rsidR="00ED0823" w:rsidRDefault="00ED0823" w:rsidP="00ED0823">
      <w:pPr>
        <w:pStyle w:val="Glava"/>
        <w:tabs>
          <w:tab w:val="clear" w:pos="4536"/>
          <w:tab w:val="clear" w:pos="9072"/>
        </w:tabs>
        <w:jc w:val="both"/>
        <w:rPr>
          <w:i w:val="0"/>
          <w:sz w:val="22"/>
          <w:szCs w:val="22"/>
        </w:rPr>
      </w:pPr>
    </w:p>
    <w:p w14:paraId="51188BA4" w14:textId="77777777" w:rsidR="00ED0823" w:rsidRDefault="00ED0823" w:rsidP="00ED0823">
      <w:pPr>
        <w:pStyle w:val="Glava"/>
        <w:tabs>
          <w:tab w:val="clear" w:pos="4536"/>
          <w:tab w:val="clear" w:pos="9072"/>
        </w:tabs>
        <w:jc w:val="both"/>
        <w:rPr>
          <w:i w:val="0"/>
          <w:sz w:val="22"/>
          <w:szCs w:val="22"/>
        </w:rPr>
      </w:pPr>
    </w:p>
    <w:p w14:paraId="35B1FA6E" w14:textId="77777777" w:rsidR="00ED0823" w:rsidRDefault="00ED0823" w:rsidP="00ED0823">
      <w:pPr>
        <w:pStyle w:val="Glava"/>
        <w:tabs>
          <w:tab w:val="clear" w:pos="4536"/>
          <w:tab w:val="clear" w:pos="9072"/>
        </w:tabs>
        <w:jc w:val="both"/>
        <w:rPr>
          <w:i w:val="0"/>
          <w:sz w:val="22"/>
          <w:szCs w:val="22"/>
        </w:rPr>
      </w:pPr>
    </w:p>
    <w:p w14:paraId="07E11E5D" w14:textId="77777777" w:rsidR="00ED0823" w:rsidRDefault="00ED0823" w:rsidP="00ED0823">
      <w:pPr>
        <w:pStyle w:val="Glava"/>
        <w:tabs>
          <w:tab w:val="clear" w:pos="4536"/>
          <w:tab w:val="clear" w:pos="9072"/>
        </w:tabs>
        <w:jc w:val="both"/>
        <w:rPr>
          <w:i w:val="0"/>
          <w:sz w:val="22"/>
          <w:szCs w:val="22"/>
        </w:rPr>
      </w:pPr>
    </w:p>
    <w:p w14:paraId="62568570" w14:textId="77777777" w:rsidR="00ED0823" w:rsidRDefault="00ED0823" w:rsidP="00ED0823">
      <w:pPr>
        <w:pStyle w:val="Glava"/>
        <w:tabs>
          <w:tab w:val="clear" w:pos="4536"/>
          <w:tab w:val="clear" w:pos="9072"/>
        </w:tabs>
        <w:jc w:val="both"/>
        <w:rPr>
          <w:i w:val="0"/>
          <w:sz w:val="22"/>
          <w:szCs w:val="22"/>
        </w:rPr>
      </w:pPr>
    </w:p>
    <w:p w14:paraId="2C4A079C" w14:textId="77777777" w:rsidR="00ED0823" w:rsidRDefault="00ED0823" w:rsidP="00ED0823">
      <w:pPr>
        <w:pStyle w:val="Glava"/>
        <w:tabs>
          <w:tab w:val="clear" w:pos="4536"/>
          <w:tab w:val="clear" w:pos="9072"/>
        </w:tabs>
        <w:jc w:val="both"/>
        <w:rPr>
          <w:i w:val="0"/>
          <w:sz w:val="22"/>
          <w:szCs w:val="22"/>
        </w:rPr>
      </w:pPr>
    </w:p>
    <w:p w14:paraId="2F12B10F" w14:textId="77777777" w:rsidR="00ED0823" w:rsidRDefault="00ED0823" w:rsidP="00ED0823">
      <w:pPr>
        <w:pStyle w:val="Glava"/>
        <w:tabs>
          <w:tab w:val="clear" w:pos="4536"/>
          <w:tab w:val="clear" w:pos="9072"/>
        </w:tabs>
        <w:jc w:val="both"/>
        <w:rPr>
          <w:i w:val="0"/>
          <w:sz w:val="22"/>
          <w:szCs w:val="22"/>
        </w:rPr>
      </w:pPr>
    </w:p>
    <w:p w14:paraId="7B1F4790" w14:textId="77777777" w:rsidR="00ED0823" w:rsidRDefault="00ED0823" w:rsidP="00ED0823">
      <w:pPr>
        <w:pStyle w:val="Glava"/>
        <w:tabs>
          <w:tab w:val="clear" w:pos="4536"/>
          <w:tab w:val="clear" w:pos="9072"/>
        </w:tabs>
        <w:jc w:val="both"/>
        <w:rPr>
          <w:i w:val="0"/>
          <w:sz w:val="22"/>
          <w:szCs w:val="22"/>
        </w:rPr>
      </w:pPr>
    </w:p>
    <w:p w14:paraId="7A096B93" w14:textId="77777777" w:rsidR="00ED0823" w:rsidRDefault="00ED0823" w:rsidP="00ED0823">
      <w:pPr>
        <w:pStyle w:val="Glava"/>
        <w:tabs>
          <w:tab w:val="clear" w:pos="4536"/>
          <w:tab w:val="clear" w:pos="9072"/>
        </w:tabs>
        <w:jc w:val="both"/>
        <w:rPr>
          <w:i w:val="0"/>
          <w:sz w:val="22"/>
          <w:szCs w:val="22"/>
        </w:rPr>
      </w:pPr>
    </w:p>
    <w:p w14:paraId="5670E7CD" w14:textId="77777777" w:rsidR="00ED0823" w:rsidRDefault="00ED0823" w:rsidP="00ED0823">
      <w:pPr>
        <w:pStyle w:val="Glava"/>
        <w:tabs>
          <w:tab w:val="clear" w:pos="4536"/>
          <w:tab w:val="clear" w:pos="9072"/>
        </w:tabs>
        <w:jc w:val="both"/>
        <w:rPr>
          <w:i w:val="0"/>
          <w:sz w:val="22"/>
          <w:szCs w:val="22"/>
        </w:rPr>
      </w:pPr>
    </w:p>
    <w:p w14:paraId="447997FC" w14:textId="77777777" w:rsidR="00ED0823" w:rsidRDefault="00ED0823" w:rsidP="00ED0823">
      <w:pPr>
        <w:pStyle w:val="Glava"/>
        <w:tabs>
          <w:tab w:val="clear" w:pos="4536"/>
          <w:tab w:val="clear" w:pos="9072"/>
        </w:tabs>
        <w:jc w:val="both"/>
        <w:rPr>
          <w:i w:val="0"/>
          <w:sz w:val="22"/>
          <w:szCs w:val="22"/>
        </w:rPr>
      </w:pPr>
    </w:p>
    <w:p w14:paraId="07C889B3" w14:textId="77777777" w:rsidR="00ED0823" w:rsidRDefault="00ED0823" w:rsidP="00ED0823">
      <w:pPr>
        <w:pStyle w:val="Glava"/>
        <w:tabs>
          <w:tab w:val="clear" w:pos="4536"/>
          <w:tab w:val="clear" w:pos="9072"/>
        </w:tabs>
        <w:jc w:val="both"/>
        <w:rPr>
          <w:i w:val="0"/>
          <w:sz w:val="22"/>
          <w:szCs w:val="22"/>
        </w:rPr>
      </w:pPr>
    </w:p>
    <w:p w14:paraId="335741C3" w14:textId="77777777" w:rsidR="00ED0823" w:rsidRDefault="00ED0823" w:rsidP="00ED0823">
      <w:pPr>
        <w:pStyle w:val="Glava"/>
        <w:tabs>
          <w:tab w:val="clear" w:pos="4536"/>
          <w:tab w:val="clear" w:pos="9072"/>
        </w:tabs>
        <w:jc w:val="both"/>
        <w:rPr>
          <w:i w:val="0"/>
          <w:sz w:val="22"/>
          <w:szCs w:val="22"/>
        </w:rPr>
      </w:pPr>
    </w:p>
    <w:p w14:paraId="3582B659" w14:textId="77777777" w:rsidR="00ED0823" w:rsidRDefault="00ED0823" w:rsidP="00ED0823">
      <w:pPr>
        <w:pStyle w:val="Glava"/>
        <w:tabs>
          <w:tab w:val="clear" w:pos="4536"/>
          <w:tab w:val="clear" w:pos="9072"/>
        </w:tabs>
        <w:jc w:val="both"/>
        <w:rPr>
          <w:i w:val="0"/>
          <w:sz w:val="22"/>
          <w:szCs w:val="22"/>
        </w:rPr>
      </w:pPr>
    </w:p>
    <w:p w14:paraId="729A4C5F" w14:textId="77777777" w:rsidR="00ED0823" w:rsidRDefault="00ED0823" w:rsidP="00ED0823">
      <w:pPr>
        <w:pStyle w:val="Glava"/>
        <w:tabs>
          <w:tab w:val="clear" w:pos="4536"/>
          <w:tab w:val="clear" w:pos="9072"/>
        </w:tabs>
        <w:jc w:val="both"/>
        <w:rPr>
          <w:i w:val="0"/>
          <w:sz w:val="22"/>
          <w:szCs w:val="22"/>
        </w:rPr>
      </w:pPr>
    </w:p>
    <w:p w14:paraId="2470C2C3" w14:textId="77777777" w:rsidR="00ED0823" w:rsidRDefault="00ED0823" w:rsidP="00ED0823">
      <w:pPr>
        <w:pStyle w:val="Glava"/>
        <w:tabs>
          <w:tab w:val="clear" w:pos="4536"/>
          <w:tab w:val="clear" w:pos="9072"/>
        </w:tabs>
        <w:jc w:val="both"/>
        <w:rPr>
          <w:i w:val="0"/>
          <w:sz w:val="22"/>
          <w:szCs w:val="22"/>
        </w:rPr>
      </w:pPr>
    </w:p>
    <w:p w14:paraId="14EC7C33" w14:textId="77777777" w:rsidR="00ED0823" w:rsidRDefault="00ED0823" w:rsidP="00ED0823">
      <w:pPr>
        <w:pStyle w:val="Glava"/>
        <w:tabs>
          <w:tab w:val="clear" w:pos="4536"/>
          <w:tab w:val="clear" w:pos="9072"/>
        </w:tabs>
        <w:jc w:val="both"/>
        <w:rPr>
          <w:i w:val="0"/>
          <w:sz w:val="22"/>
          <w:szCs w:val="22"/>
        </w:rPr>
      </w:pPr>
    </w:p>
    <w:p w14:paraId="4F655D55" w14:textId="77777777" w:rsidR="00ED0823" w:rsidRDefault="00ED0823" w:rsidP="00ED0823">
      <w:pPr>
        <w:pStyle w:val="Glava"/>
        <w:tabs>
          <w:tab w:val="clear" w:pos="4536"/>
          <w:tab w:val="clear" w:pos="9072"/>
        </w:tabs>
        <w:jc w:val="both"/>
        <w:rPr>
          <w:i w:val="0"/>
          <w:sz w:val="22"/>
          <w:szCs w:val="22"/>
        </w:rPr>
      </w:pPr>
    </w:p>
    <w:p w14:paraId="7EBA778B" w14:textId="77777777" w:rsidR="00ED0823" w:rsidRDefault="00ED0823" w:rsidP="00ED0823">
      <w:pPr>
        <w:pStyle w:val="Glava"/>
        <w:tabs>
          <w:tab w:val="clear" w:pos="4536"/>
          <w:tab w:val="clear" w:pos="9072"/>
        </w:tabs>
        <w:jc w:val="both"/>
        <w:rPr>
          <w:i w:val="0"/>
          <w:sz w:val="22"/>
          <w:szCs w:val="22"/>
        </w:rPr>
      </w:pPr>
    </w:p>
    <w:p w14:paraId="5288FE64" w14:textId="77777777" w:rsidR="00ED0823" w:rsidRDefault="00ED0823" w:rsidP="00ED0823">
      <w:pPr>
        <w:pStyle w:val="Glava"/>
        <w:tabs>
          <w:tab w:val="clear" w:pos="4536"/>
          <w:tab w:val="clear" w:pos="9072"/>
        </w:tabs>
        <w:jc w:val="both"/>
        <w:rPr>
          <w:i w:val="0"/>
          <w:sz w:val="22"/>
          <w:szCs w:val="22"/>
        </w:rPr>
      </w:pPr>
    </w:p>
    <w:p w14:paraId="6C941592" w14:textId="77777777" w:rsidR="00ED0823" w:rsidRDefault="00ED0823" w:rsidP="00ED0823">
      <w:pPr>
        <w:pStyle w:val="Glava"/>
        <w:tabs>
          <w:tab w:val="clear" w:pos="4536"/>
          <w:tab w:val="clear" w:pos="9072"/>
        </w:tabs>
        <w:jc w:val="both"/>
        <w:rPr>
          <w:i w:val="0"/>
          <w:sz w:val="22"/>
          <w:szCs w:val="22"/>
        </w:rPr>
      </w:pPr>
    </w:p>
    <w:p w14:paraId="080C7AAD" w14:textId="77777777" w:rsidR="00ED0823" w:rsidRDefault="00ED0823" w:rsidP="00ED0823">
      <w:pPr>
        <w:pStyle w:val="Glava"/>
        <w:tabs>
          <w:tab w:val="clear" w:pos="4536"/>
          <w:tab w:val="clear" w:pos="9072"/>
        </w:tabs>
        <w:jc w:val="both"/>
        <w:rPr>
          <w:i w:val="0"/>
          <w:sz w:val="22"/>
          <w:szCs w:val="22"/>
        </w:rPr>
      </w:pPr>
    </w:p>
    <w:p w14:paraId="61CB0368" w14:textId="77777777" w:rsidR="00ED0823" w:rsidRDefault="00ED0823" w:rsidP="00ED0823">
      <w:pPr>
        <w:pStyle w:val="Glava"/>
        <w:tabs>
          <w:tab w:val="clear" w:pos="4536"/>
          <w:tab w:val="clear" w:pos="9072"/>
        </w:tabs>
        <w:jc w:val="both"/>
        <w:rPr>
          <w:i w:val="0"/>
          <w:sz w:val="22"/>
          <w:szCs w:val="22"/>
        </w:rPr>
      </w:pPr>
    </w:p>
    <w:p w14:paraId="444E8E57" w14:textId="77777777" w:rsidR="00ED0823" w:rsidRDefault="00ED0823" w:rsidP="00ED0823">
      <w:pPr>
        <w:pStyle w:val="Glava"/>
        <w:tabs>
          <w:tab w:val="clear" w:pos="4536"/>
          <w:tab w:val="clear" w:pos="9072"/>
        </w:tabs>
        <w:jc w:val="both"/>
        <w:rPr>
          <w:i w:val="0"/>
          <w:sz w:val="22"/>
          <w:szCs w:val="22"/>
        </w:rPr>
      </w:pPr>
    </w:p>
    <w:p w14:paraId="14B7661E" w14:textId="77777777" w:rsidR="00ED0823" w:rsidRDefault="00ED0823" w:rsidP="00ED0823">
      <w:pPr>
        <w:pStyle w:val="Glava"/>
        <w:tabs>
          <w:tab w:val="clear" w:pos="4536"/>
          <w:tab w:val="clear" w:pos="9072"/>
        </w:tabs>
        <w:jc w:val="both"/>
        <w:rPr>
          <w:i w:val="0"/>
          <w:sz w:val="22"/>
          <w:szCs w:val="22"/>
        </w:rPr>
      </w:pPr>
    </w:p>
    <w:p w14:paraId="5AD53D73" w14:textId="77777777" w:rsidR="00ED0823" w:rsidRDefault="00ED0823" w:rsidP="00ED0823">
      <w:pPr>
        <w:pStyle w:val="Glava"/>
        <w:tabs>
          <w:tab w:val="clear" w:pos="4536"/>
          <w:tab w:val="clear" w:pos="9072"/>
        </w:tabs>
        <w:jc w:val="both"/>
        <w:rPr>
          <w:i w:val="0"/>
          <w:sz w:val="22"/>
          <w:szCs w:val="22"/>
        </w:rPr>
      </w:pPr>
    </w:p>
    <w:p w14:paraId="41A35997" w14:textId="77777777" w:rsidR="00ED0823" w:rsidRDefault="00ED0823" w:rsidP="00ED0823">
      <w:pPr>
        <w:pStyle w:val="Glava"/>
        <w:tabs>
          <w:tab w:val="clear" w:pos="4536"/>
          <w:tab w:val="clear" w:pos="9072"/>
        </w:tabs>
        <w:jc w:val="both"/>
        <w:rPr>
          <w:i w:val="0"/>
          <w:sz w:val="22"/>
          <w:szCs w:val="22"/>
        </w:rPr>
      </w:pPr>
    </w:p>
    <w:p w14:paraId="32B0D684" w14:textId="77777777" w:rsidR="00ED0823" w:rsidRDefault="00ED0823" w:rsidP="00ED0823">
      <w:pPr>
        <w:pStyle w:val="Glava"/>
        <w:tabs>
          <w:tab w:val="clear" w:pos="4536"/>
          <w:tab w:val="clear" w:pos="9072"/>
        </w:tabs>
        <w:jc w:val="both"/>
        <w:rPr>
          <w:i w:val="0"/>
          <w:sz w:val="22"/>
          <w:szCs w:val="22"/>
        </w:rPr>
      </w:pPr>
    </w:p>
    <w:p w14:paraId="45224591" w14:textId="77777777" w:rsidR="00ED0823" w:rsidRDefault="00ED0823" w:rsidP="00ED0823">
      <w:pPr>
        <w:pStyle w:val="Glava"/>
        <w:tabs>
          <w:tab w:val="clear" w:pos="4536"/>
          <w:tab w:val="clear" w:pos="9072"/>
        </w:tabs>
        <w:jc w:val="both"/>
        <w:rPr>
          <w:i w:val="0"/>
          <w:sz w:val="22"/>
          <w:szCs w:val="22"/>
        </w:rPr>
      </w:pPr>
    </w:p>
    <w:p w14:paraId="4ED3ADAE" w14:textId="77777777" w:rsidR="00ED0823" w:rsidRDefault="00ED0823" w:rsidP="00ED0823">
      <w:pPr>
        <w:pStyle w:val="Glava"/>
        <w:tabs>
          <w:tab w:val="clear" w:pos="4536"/>
          <w:tab w:val="clear" w:pos="9072"/>
        </w:tabs>
        <w:jc w:val="both"/>
        <w:rPr>
          <w:i w:val="0"/>
          <w:sz w:val="22"/>
          <w:szCs w:val="22"/>
        </w:rPr>
      </w:pPr>
    </w:p>
    <w:p w14:paraId="29BADC88" w14:textId="77777777" w:rsidR="00ED0823" w:rsidRDefault="00ED0823" w:rsidP="00ED0823">
      <w:pPr>
        <w:pStyle w:val="Glava"/>
        <w:tabs>
          <w:tab w:val="clear" w:pos="4536"/>
          <w:tab w:val="clear" w:pos="9072"/>
        </w:tabs>
        <w:jc w:val="both"/>
        <w:rPr>
          <w:i w:val="0"/>
          <w:sz w:val="22"/>
          <w:szCs w:val="22"/>
        </w:rPr>
      </w:pPr>
    </w:p>
    <w:p w14:paraId="00AB0B9A" w14:textId="12EA174E"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9B12F2">
        <w:rPr>
          <w:b/>
          <w:i w:val="0"/>
          <w:sz w:val="22"/>
          <w:szCs w:val="22"/>
        </w:rPr>
        <w:t>C</w:t>
      </w:r>
      <w:r w:rsidR="00ED0823" w:rsidRPr="0079325B">
        <w:rPr>
          <w:b/>
          <w:i w:val="0"/>
          <w:sz w:val="22"/>
          <w:szCs w:val="22"/>
        </w:rPr>
        <w:t>/</w:t>
      </w:r>
      <w:r w:rsidR="00ED0823">
        <w:rPr>
          <w:b/>
          <w:i w:val="0"/>
          <w:sz w:val="22"/>
          <w:szCs w:val="22"/>
        </w:rPr>
        <w:t>3</w:t>
      </w:r>
    </w:p>
    <w:p w14:paraId="3CE8BD48" w14:textId="77777777" w:rsidR="00ED0823" w:rsidRPr="0079325B" w:rsidRDefault="00ED0823" w:rsidP="00ED0823">
      <w:pPr>
        <w:rPr>
          <w:b/>
          <w:i w:val="0"/>
          <w:sz w:val="22"/>
          <w:szCs w:val="22"/>
        </w:rPr>
      </w:pPr>
    </w:p>
    <w:p w14:paraId="47B23EAF"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1C1BA87A" w14:textId="77777777" w:rsidR="00ED0823" w:rsidRDefault="00ED0823" w:rsidP="00ED0823">
      <w:pPr>
        <w:keepNext/>
        <w:jc w:val="both"/>
        <w:rPr>
          <w:rFonts w:ascii="Arial" w:hAnsi="Arial" w:cs="Arial"/>
          <w:sz w:val="20"/>
        </w:rPr>
      </w:pPr>
    </w:p>
    <w:p w14:paraId="6C1B0F2F" w14:textId="77777777" w:rsidR="00ED0823" w:rsidRPr="00CB7EE2" w:rsidRDefault="00ED0823" w:rsidP="00ED0823">
      <w:pPr>
        <w:keepNext/>
        <w:jc w:val="both"/>
        <w:rPr>
          <w:rFonts w:ascii="Arial" w:hAnsi="Arial" w:cs="Arial"/>
          <w:sz w:val="20"/>
        </w:rPr>
      </w:pPr>
    </w:p>
    <w:p w14:paraId="6522671F"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73DB0393" w14:textId="77777777" w:rsidR="00ED0823" w:rsidRPr="00554526" w:rsidRDefault="00ED0823" w:rsidP="00ED0823">
      <w:pPr>
        <w:keepNext/>
        <w:ind w:left="1134"/>
        <w:jc w:val="both"/>
        <w:rPr>
          <w:i w:val="0"/>
          <w:sz w:val="22"/>
          <w:szCs w:val="22"/>
        </w:rPr>
      </w:pPr>
    </w:p>
    <w:p w14:paraId="34250D26"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C76304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2D2662CB" w14:textId="77777777" w:rsidR="00ED0823" w:rsidRPr="00554526" w:rsidRDefault="00ED0823" w:rsidP="00ED0823">
      <w:pPr>
        <w:keepNext/>
        <w:ind w:left="1134"/>
        <w:jc w:val="both"/>
        <w:rPr>
          <w:i w:val="0"/>
          <w:sz w:val="22"/>
          <w:szCs w:val="22"/>
        </w:rPr>
      </w:pPr>
    </w:p>
    <w:p w14:paraId="34A8C12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490743AC" w14:textId="77777777" w:rsidR="00ED0823" w:rsidRPr="00554526" w:rsidRDefault="00ED0823" w:rsidP="00ED0823">
      <w:pPr>
        <w:keepNext/>
        <w:ind w:left="1134"/>
        <w:jc w:val="both"/>
        <w:rPr>
          <w:i w:val="0"/>
          <w:sz w:val="22"/>
          <w:szCs w:val="22"/>
        </w:rPr>
      </w:pPr>
    </w:p>
    <w:p w14:paraId="36BBE80A"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1C19734" w14:textId="77777777" w:rsidR="00ED0823" w:rsidRPr="00554526" w:rsidRDefault="00ED0823" w:rsidP="00ED0823">
      <w:pPr>
        <w:keepNext/>
        <w:ind w:left="1134"/>
        <w:jc w:val="both"/>
        <w:rPr>
          <w:i w:val="0"/>
          <w:sz w:val="22"/>
          <w:szCs w:val="22"/>
        </w:rPr>
      </w:pPr>
    </w:p>
    <w:p w14:paraId="5AD2A258"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DAAFEDB" w14:textId="77777777" w:rsidR="00ED0823" w:rsidRPr="00554526" w:rsidRDefault="00ED0823" w:rsidP="00ED0823">
      <w:pPr>
        <w:keepNext/>
        <w:ind w:left="1134"/>
        <w:jc w:val="both"/>
        <w:rPr>
          <w:i w:val="0"/>
          <w:sz w:val="22"/>
          <w:szCs w:val="22"/>
        </w:rPr>
      </w:pPr>
    </w:p>
    <w:p w14:paraId="03FFFF30"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EED8FEF" w14:textId="77777777" w:rsidR="00ED0823" w:rsidRPr="00554526" w:rsidRDefault="00ED0823" w:rsidP="00ED0823">
      <w:pPr>
        <w:keepNext/>
        <w:ind w:left="1134"/>
        <w:jc w:val="both"/>
        <w:rPr>
          <w:i w:val="0"/>
          <w:sz w:val="22"/>
          <w:szCs w:val="22"/>
        </w:rPr>
      </w:pPr>
    </w:p>
    <w:p w14:paraId="4AB77FD7"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7CB047E6" w14:textId="77777777" w:rsidR="00ED0823" w:rsidRPr="00554526" w:rsidRDefault="00ED0823" w:rsidP="00ED0823">
      <w:pPr>
        <w:keepNext/>
        <w:ind w:left="1134"/>
        <w:jc w:val="both"/>
        <w:rPr>
          <w:i w:val="0"/>
          <w:sz w:val="22"/>
          <w:szCs w:val="22"/>
        </w:rPr>
      </w:pPr>
    </w:p>
    <w:p w14:paraId="11C338DF"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9696F4C" w14:textId="77777777" w:rsidR="00ED0823" w:rsidRPr="00554526" w:rsidRDefault="00ED0823" w:rsidP="00ED0823">
      <w:pPr>
        <w:keepNext/>
        <w:ind w:left="1134"/>
        <w:jc w:val="both"/>
        <w:rPr>
          <w:i w:val="0"/>
          <w:sz w:val="22"/>
          <w:szCs w:val="22"/>
        </w:rPr>
      </w:pPr>
    </w:p>
    <w:p w14:paraId="2CDF7780"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3F82885" w14:textId="77777777" w:rsidR="00ED0823" w:rsidRPr="00554526" w:rsidRDefault="00ED0823" w:rsidP="00ED0823">
      <w:pPr>
        <w:keepNext/>
        <w:ind w:left="1134"/>
        <w:jc w:val="both"/>
        <w:rPr>
          <w:i w:val="0"/>
          <w:sz w:val="22"/>
          <w:szCs w:val="22"/>
        </w:rPr>
      </w:pPr>
    </w:p>
    <w:p w14:paraId="32372094"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07E99254" w14:textId="77777777" w:rsidR="00ED0823" w:rsidRPr="00554526" w:rsidRDefault="00ED0823" w:rsidP="00ED0823">
      <w:pPr>
        <w:keepNext/>
        <w:ind w:left="1134"/>
        <w:jc w:val="both"/>
        <w:rPr>
          <w:i w:val="0"/>
          <w:sz w:val="22"/>
          <w:szCs w:val="22"/>
        </w:rPr>
      </w:pPr>
    </w:p>
    <w:p w14:paraId="269F5BB6"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A8E1BA0" w14:textId="77777777" w:rsidR="00ED0823" w:rsidRPr="00554526" w:rsidRDefault="00ED0823" w:rsidP="00ED0823">
      <w:pPr>
        <w:keepNext/>
        <w:ind w:left="1134"/>
        <w:jc w:val="both"/>
        <w:rPr>
          <w:i w:val="0"/>
          <w:sz w:val="22"/>
          <w:szCs w:val="22"/>
        </w:rPr>
      </w:pPr>
    </w:p>
    <w:p w14:paraId="48C6A00B"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6F69473" w14:textId="77777777" w:rsidR="00ED0823" w:rsidRPr="00554526" w:rsidRDefault="00ED0823" w:rsidP="00ED0823">
      <w:pPr>
        <w:keepNext/>
        <w:ind w:left="1134"/>
        <w:jc w:val="both"/>
        <w:rPr>
          <w:i w:val="0"/>
          <w:sz w:val="22"/>
          <w:szCs w:val="22"/>
        </w:rPr>
      </w:pPr>
    </w:p>
    <w:p w14:paraId="3CA9BA12"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56542A84" w14:textId="77777777" w:rsidR="00ED0823" w:rsidRPr="00554526" w:rsidRDefault="00ED0823" w:rsidP="00ED0823">
      <w:pPr>
        <w:keepNext/>
        <w:ind w:left="1134"/>
        <w:jc w:val="both"/>
        <w:rPr>
          <w:i w:val="0"/>
          <w:sz w:val="22"/>
          <w:szCs w:val="22"/>
        </w:rPr>
      </w:pPr>
    </w:p>
    <w:p w14:paraId="75EFEBF5"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03C0653" w14:textId="77777777" w:rsidR="00ED0823" w:rsidRPr="00554526" w:rsidRDefault="00ED0823" w:rsidP="00ED0823">
      <w:pPr>
        <w:keepNext/>
        <w:ind w:left="1134"/>
        <w:jc w:val="both"/>
        <w:rPr>
          <w:i w:val="0"/>
          <w:sz w:val="22"/>
          <w:szCs w:val="22"/>
        </w:rPr>
      </w:pPr>
    </w:p>
    <w:p w14:paraId="69CB5C6A"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9A54C8A" w14:textId="77777777" w:rsidR="00ED0823" w:rsidRPr="00554526" w:rsidRDefault="00ED0823" w:rsidP="00ED0823">
      <w:pPr>
        <w:keepNext/>
        <w:ind w:left="1134"/>
        <w:jc w:val="both"/>
        <w:rPr>
          <w:i w:val="0"/>
          <w:sz w:val="22"/>
          <w:szCs w:val="22"/>
        </w:rPr>
      </w:pPr>
    </w:p>
    <w:p w14:paraId="1576118B"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6D8BB8F1" w14:textId="77777777" w:rsidR="00ED0823" w:rsidRPr="00554526" w:rsidRDefault="00ED0823" w:rsidP="00ED0823">
      <w:pPr>
        <w:ind w:left="1134"/>
        <w:jc w:val="both"/>
        <w:rPr>
          <w:i w:val="0"/>
          <w:sz w:val="22"/>
          <w:szCs w:val="22"/>
        </w:rPr>
      </w:pPr>
    </w:p>
    <w:p w14:paraId="2442DF4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47C65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54C71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06663D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4F85C5"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4CBA41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3ECAA"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7B0076"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CD8C61"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08F3318"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0A7C8A1" w14:textId="77777777" w:rsidR="00ED0823" w:rsidRPr="0079325B" w:rsidRDefault="00ED0823" w:rsidP="00ED0823">
      <w:pPr>
        <w:pStyle w:val="Glava"/>
        <w:tabs>
          <w:tab w:val="clear" w:pos="4536"/>
          <w:tab w:val="clear" w:pos="9072"/>
        </w:tabs>
        <w:jc w:val="right"/>
        <w:rPr>
          <w:i w:val="0"/>
          <w:sz w:val="22"/>
          <w:szCs w:val="22"/>
        </w:rPr>
      </w:pPr>
    </w:p>
    <w:p w14:paraId="1FC8A913" w14:textId="77777777" w:rsidR="00ED0823" w:rsidRDefault="00ED0823" w:rsidP="00ED0823">
      <w:pPr>
        <w:pStyle w:val="Glava"/>
        <w:tabs>
          <w:tab w:val="clear" w:pos="4536"/>
          <w:tab w:val="clear" w:pos="9072"/>
        </w:tabs>
        <w:rPr>
          <w:b/>
          <w:i w:val="0"/>
          <w:sz w:val="22"/>
          <w:szCs w:val="22"/>
        </w:rPr>
      </w:pPr>
    </w:p>
    <w:p w14:paraId="700AF68C" w14:textId="77777777" w:rsidR="00ED0823" w:rsidRDefault="00ED0823" w:rsidP="00ED0823">
      <w:pPr>
        <w:pStyle w:val="Glava"/>
        <w:tabs>
          <w:tab w:val="clear" w:pos="4536"/>
          <w:tab w:val="clear" w:pos="9072"/>
        </w:tabs>
        <w:jc w:val="both"/>
        <w:rPr>
          <w:b/>
          <w:i w:val="0"/>
          <w:sz w:val="22"/>
          <w:szCs w:val="22"/>
        </w:rPr>
      </w:pPr>
    </w:p>
    <w:p w14:paraId="6FA13EFC" w14:textId="77777777" w:rsidR="00ED0823" w:rsidRPr="009D79AD" w:rsidRDefault="00ED0823" w:rsidP="00ED0823">
      <w:pPr>
        <w:ind w:left="993"/>
        <w:rPr>
          <w:i w:val="0"/>
          <w:color w:val="0000FF"/>
          <w:szCs w:val="24"/>
        </w:rPr>
      </w:pPr>
    </w:p>
    <w:p w14:paraId="17FA3991" w14:textId="77777777" w:rsidR="00ED0823" w:rsidRPr="00941DA8" w:rsidRDefault="00ED0823" w:rsidP="00ED0823">
      <w:pPr>
        <w:ind w:left="993"/>
        <w:rPr>
          <w:color w:val="0000FF"/>
          <w:szCs w:val="24"/>
        </w:rPr>
      </w:pPr>
    </w:p>
    <w:p w14:paraId="757F386E" w14:textId="77777777" w:rsidR="0019634B" w:rsidRPr="0079325B" w:rsidRDefault="0019634B" w:rsidP="00D00D74">
      <w:pPr>
        <w:pStyle w:val="Glava"/>
        <w:tabs>
          <w:tab w:val="clear" w:pos="4536"/>
          <w:tab w:val="clear" w:pos="9072"/>
        </w:tabs>
        <w:jc w:val="both"/>
        <w:rPr>
          <w:i w:val="0"/>
          <w:sz w:val="22"/>
          <w:szCs w:val="22"/>
        </w:rPr>
      </w:pPr>
    </w:p>
    <w:p w14:paraId="2CA4BC1D" w14:textId="77777777" w:rsidR="0019634B" w:rsidRPr="0079325B" w:rsidRDefault="0019634B" w:rsidP="00D00D74">
      <w:pPr>
        <w:pStyle w:val="Glava"/>
        <w:tabs>
          <w:tab w:val="clear" w:pos="4536"/>
          <w:tab w:val="clear" w:pos="9072"/>
        </w:tabs>
        <w:jc w:val="both"/>
        <w:rPr>
          <w:i w:val="0"/>
          <w:sz w:val="22"/>
          <w:szCs w:val="22"/>
        </w:rPr>
      </w:pPr>
    </w:p>
    <w:p w14:paraId="46D16A98" w14:textId="77777777" w:rsidR="00492305" w:rsidRDefault="00492305" w:rsidP="00D00D74">
      <w:pPr>
        <w:pStyle w:val="Glava"/>
        <w:tabs>
          <w:tab w:val="clear" w:pos="4536"/>
          <w:tab w:val="clear" w:pos="9072"/>
        </w:tabs>
        <w:jc w:val="both"/>
        <w:rPr>
          <w:i w:val="0"/>
          <w:sz w:val="22"/>
          <w:szCs w:val="22"/>
        </w:rPr>
      </w:pPr>
    </w:p>
    <w:p w14:paraId="6AF31CB0" w14:textId="77777777" w:rsidR="00245E86" w:rsidRPr="0079325B" w:rsidRDefault="00245E86" w:rsidP="00D00D74">
      <w:pPr>
        <w:pStyle w:val="Glava"/>
        <w:tabs>
          <w:tab w:val="clear" w:pos="4536"/>
          <w:tab w:val="clear" w:pos="9072"/>
        </w:tabs>
        <w:jc w:val="both"/>
        <w:rPr>
          <w:i w:val="0"/>
          <w:sz w:val="22"/>
          <w:szCs w:val="22"/>
        </w:rPr>
      </w:pPr>
    </w:p>
    <w:p w14:paraId="0BA0731E" w14:textId="77777777" w:rsidR="006D2EA1" w:rsidRDefault="006D2EA1">
      <w:pPr>
        <w:rPr>
          <w:b/>
          <w:i w:val="0"/>
          <w:sz w:val="22"/>
          <w:szCs w:val="22"/>
        </w:rPr>
      </w:pPr>
    </w:p>
    <w:p w14:paraId="256CFE06" w14:textId="77777777" w:rsidR="006D2EA1" w:rsidRPr="006D2EA1" w:rsidRDefault="006D2EA1" w:rsidP="006D2EA1">
      <w:pPr>
        <w:rPr>
          <w:sz w:val="22"/>
          <w:szCs w:val="22"/>
        </w:rPr>
      </w:pPr>
    </w:p>
    <w:p w14:paraId="6159E187" w14:textId="77777777" w:rsidR="006D2EA1" w:rsidRPr="006D2EA1" w:rsidRDefault="006D2EA1" w:rsidP="006D2EA1">
      <w:pPr>
        <w:rPr>
          <w:sz w:val="22"/>
          <w:szCs w:val="22"/>
        </w:rPr>
      </w:pPr>
    </w:p>
    <w:p w14:paraId="502DDE78" w14:textId="77777777" w:rsidR="006D2EA1" w:rsidRPr="006D2EA1" w:rsidRDefault="006D2EA1" w:rsidP="006D2EA1">
      <w:pPr>
        <w:rPr>
          <w:sz w:val="22"/>
          <w:szCs w:val="22"/>
        </w:rPr>
      </w:pPr>
    </w:p>
    <w:p w14:paraId="0ABC870D" w14:textId="77777777" w:rsidR="006D2EA1" w:rsidRPr="006D2EA1" w:rsidRDefault="006D2EA1" w:rsidP="006D2EA1">
      <w:pPr>
        <w:rPr>
          <w:sz w:val="22"/>
          <w:szCs w:val="22"/>
        </w:rPr>
      </w:pPr>
    </w:p>
    <w:p w14:paraId="7D95AEF2" w14:textId="77777777" w:rsidR="006D2EA1" w:rsidRPr="006D2EA1" w:rsidRDefault="006D2EA1" w:rsidP="006D2EA1">
      <w:pPr>
        <w:rPr>
          <w:sz w:val="22"/>
          <w:szCs w:val="22"/>
        </w:rPr>
      </w:pPr>
    </w:p>
    <w:p w14:paraId="72658714" w14:textId="77777777" w:rsidR="006D2EA1" w:rsidRPr="006D2EA1" w:rsidRDefault="006D2EA1" w:rsidP="006D2EA1">
      <w:pPr>
        <w:rPr>
          <w:sz w:val="22"/>
          <w:szCs w:val="22"/>
        </w:rPr>
      </w:pPr>
    </w:p>
    <w:p w14:paraId="3BFBEC33" w14:textId="77777777" w:rsidR="006D2EA1" w:rsidRPr="006D2EA1" w:rsidRDefault="006D2EA1" w:rsidP="006D2EA1">
      <w:pPr>
        <w:rPr>
          <w:sz w:val="22"/>
          <w:szCs w:val="22"/>
        </w:rPr>
      </w:pPr>
    </w:p>
    <w:p w14:paraId="4AA12396" w14:textId="77777777" w:rsidR="006D2EA1" w:rsidRPr="006D2EA1" w:rsidRDefault="006D2EA1" w:rsidP="006D2EA1">
      <w:pPr>
        <w:rPr>
          <w:sz w:val="22"/>
          <w:szCs w:val="22"/>
        </w:rPr>
      </w:pPr>
    </w:p>
    <w:p w14:paraId="22DF2123" w14:textId="77777777" w:rsidR="006D2EA1" w:rsidRPr="006D2EA1" w:rsidRDefault="006D2EA1" w:rsidP="006D2EA1">
      <w:pPr>
        <w:rPr>
          <w:sz w:val="22"/>
          <w:szCs w:val="22"/>
        </w:rPr>
      </w:pPr>
    </w:p>
    <w:p w14:paraId="650707EA" w14:textId="77777777" w:rsidR="006D2EA1" w:rsidRPr="006D2EA1" w:rsidRDefault="006D2EA1" w:rsidP="006D2EA1">
      <w:pPr>
        <w:rPr>
          <w:sz w:val="22"/>
          <w:szCs w:val="22"/>
        </w:rPr>
      </w:pPr>
    </w:p>
    <w:p w14:paraId="59C791CB" w14:textId="77777777" w:rsidR="006D2EA1" w:rsidRPr="006D2EA1" w:rsidRDefault="006D2EA1" w:rsidP="006D2EA1">
      <w:pPr>
        <w:rPr>
          <w:sz w:val="22"/>
          <w:szCs w:val="22"/>
        </w:rPr>
      </w:pPr>
    </w:p>
    <w:p w14:paraId="58310744" w14:textId="77777777" w:rsidR="006D2EA1" w:rsidRPr="006D2EA1" w:rsidRDefault="006D2EA1" w:rsidP="006D2EA1">
      <w:pPr>
        <w:rPr>
          <w:sz w:val="22"/>
          <w:szCs w:val="22"/>
        </w:rPr>
      </w:pPr>
    </w:p>
    <w:p w14:paraId="6BF09278" w14:textId="77777777" w:rsidR="006D2EA1" w:rsidRDefault="006D2EA1" w:rsidP="006D2EA1">
      <w:pPr>
        <w:rPr>
          <w:sz w:val="22"/>
          <w:szCs w:val="22"/>
        </w:rPr>
      </w:pPr>
    </w:p>
    <w:p w14:paraId="072FEC79" w14:textId="77777777" w:rsidR="006D2EA1" w:rsidRDefault="006D2EA1" w:rsidP="006D2EA1">
      <w:pPr>
        <w:rPr>
          <w:sz w:val="22"/>
          <w:szCs w:val="22"/>
        </w:rPr>
      </w:pPr>
    </w:p>
    <w:p w14:paraId="548FA091" w14:textId="77777777" w:rsidR="00245E86" w:rsidRPr="006D2EA1" w:rsidRDefault="006D2EA1" w:rsidP="006D2EA1">
      <w:pPr>
        <w:tabs>
          <w:tab w:val="left" w:pos="4520"/>
        </w:tabs>
        <w:rPr>
          <w:sz w:val="22"/>
          <w:szCs w:val="22"/>
        </w:rPr>
      </w:pPr>
      <w:r>
        <w:rPr>
          <w:sz w:val="22"/>
          <w:szCs w:val="22"/>
        </w:rPr>
        <w:tab/>
      </w: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08E5E" w14:textId="77777777" w:rsidR="002941A4" w:rsidRDefault="002941A4">
      <w:r>
        <w:separator/>
      </w:r>
    </w:p>
  </w:endnote>
  <w:endnote w:type="continuationSeparator" w:id="0">
    <w:p w14:paraId="7C737034" w14:textId="77777777" w:rsidR="002941A4" w:rsidRDefault="00294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9D832" w14:textId="6121BD45" w:rsidR="002941A4" w:rsidRPr="00733B9A" w:rsidRDefault="002941A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E0D68">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000A5157">
      <w:rPr>
        <w:rStyle w:val="tevilkastrani"/>
        <w:i w:val="0"/>
        <w:sz w:val="18"/>
        <w:szCs w:val="18"/>
      </w:rPr>
      <w:t>45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7DCFE" w14:textId="77777777" w:rsidR="002941A4" w:rsidRDefault="002941A4">
      <w:r>
        <w:separator/>
      </w:r>
    </w:p>
  </w:footnote>
  <w:footnote w:type="continuationSeparator" w:id="0">
    <w:p w14:paraId="5A0D14C0" w14:textId="77777777" w:rsidR="002941A4" w:rsidRDefault="00294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FD6A9" w14:textId="77777777" w:rsidR="002941A4" w:rsidRDefault="002941A4" w:rsidP="00B46687">
    <w:pPr>
      <w:pStyle w:val="Glava"/>
    </w:pPr>
    <w:r>
      <w:rPr>
        <w:noProof/>
      </w:rPr>
      <w:drawing>
        <wp:anchor distT="0" distB="0" distL="114300" distR="114300" simplePos="0" relativeHeight="251659264" behindDoc="0" locked="0" layoutInCell="1" allowOverlap="1" wp14:anchorId="5398E609" wp14:editId="2BBDC4B6">
          <wp:simplePos x="0" y="0"/>
          <wp:positionH relativeFrom="margin">
            <wp:posOffset>0</wp:posOffset>
          </wp:positionH>
          <wp:positionV relativeFrom="paragraph">
            <wp:posOffset>-635</wp:posOffset>
          </wp:positionV>
          <wp:extent cx="6829425" cy="1055712"/>
          <wp:effectExtent l="0" t="0" r="0" b="0"/>
          <wp:wrapNone/>
          <wp:docPr id="9" name="Slika 9"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29425" cy="105571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2"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3"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9D13D65"/>
    <w:multiLevelType w:val="hybridMultilevel"/>
    <w:tmpl w:val="138A1056"/>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C28405B"/>
    <w:multiLevelType w:val="hybridMultilevel"/>
    <w:tmpl w:val="4E384BF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6EBA1DBC"/>
    <w:multiLevelType w:val="hybridMultilevel"/>
    <w:tmpl w:val="D554A354"/>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5"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8" w15:restartNumberingAfterBreak="0">
    <w:nsid w:val="75CA1808"/>
    <w:multiLevelType w:val="hybridMultilevel"/>
    <w:tmpl w:val="2BFE0E0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9" w15:restartNumberingAfterBreak="0">
    <w:nsid w:val="77885F28"/>
    <w:multiLevelType w:val="hybridMultilevel"/>
    <w:tmpl w:val="B396EE3C"/>
    <w:lvl w:ilvl="0" w:tplc="66CAA8A2">
      <w:start w:val="19"/>
      <w:numFmt w:val="bullet"/>
      <w:lvlText w:val="-"/>
      <w:lvlJc w:val="left"/>
      <w:pPr>
        <w:ind w:left="1494" w:hanging="360"/>
      </w:pPr>
      <w:rPr>
        <w:rFonts w:ascii="Calibri" w:eastAsia="Times New Roman" w:hAnsi="Calibri" w:cs="Calibri" w:hint="default"/>
      </w:rPr>
    </w:lvl>
    <w:lvl w:ilvl="1" w:tplc="E2B02D32">
      <w:start w:val="1"/>
      <w:numFmt w:val="bullet"/>
      <w:lvlText w:val="-"/>
      <w:lvlJc w:val="left"/>
      <w:pPr>
        <w:ind w:left="2214" w:hanging="360"/>
      </w:pPr>
      <w:rPr>
        <w:rFonts w:ascii="Arial" w:eastAsia="Palatino Linotype" w:hAnsi="Arial" w:cs="Times New Roman"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15:restartNumberingAfterBreak="0">
    <w:nsid w:val="78B9265A"/>
    <w:multiLevelType w:val="hybridMultilevel"/>
    <w:tmpl w:val="058C22F4"/>
    <w:lvl w:ilvl="0" w:tplc="66CAA8A2">
      <w:start w:val="19"/>
      <w:numFmt w:val="bullet"/>
      <w:lvlText w:val="-"/>
      <w:lvlJc w:val="left"/>
      <w:pPr>
        <w:ind w:left="1800" w:hanging="360"/>
      </w:pPr>
      <w:rPr>
        <w:rFonts w:ascii="Calibri" w:eastAsia="Times New Roman" w:hAnsi="Calibri" w:cs="Calibri" w:hint="default"/>
      </w:rPr>
    </w:lvl>
    <w:lvl w:ilvl="1" w:tplc="04240003">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41"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3"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7"/>
  </w:num>
  <w:num w:numId="2">
    <w:abstractNumId w:val="26"/>
  </w:num>
  <w:num w:numId="3">
    <w:abstractNumId w:val="18"/>
  </w:num>
  <w:num w:numId="4">
    <w:abstractNumId w:val="22"/>
  </w:num>
  <w:num w:numId="5">
    <w:abstractNumId w:val="25"/>
  </w:num>
  <w:num w:numId="6">
    <w:abstractNumId w:val="36"/>
  </w:num>
  <w:num w:numId="7">
    <w:abstractNumId w:val="9"/>
  </w:num>
  <w:num w:numId="8">
    <w:abstractNumId w:val="3"/>
  </w:num>
  <w:num w:numId="9">
    <w:abstractNumId w:val="12"/>
  </w:num>
  <w:num w:numId="10">
    <w:abstractNumId w:val="0"/>
  </w:num>
  <w:num w:numId="11">
    <w:abstractNumId w:val="27"/>
  </w:num>
  <w:num w:numId="12">
    <w:abstractNumId w:val="32"/>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5"/>
  </w:num>
  <w:num w:numId="20">
    <w:abstractNumId w:val="31"/>
  </w:num>
  <w:num w:numId="21">
    <w:abstractNumId w:val="24"/>
  </w:num>
  <w:num w:numId="22">
    <w:abstractNumId w:val="23"/>
  </w:num>
  <w:num w:numId="23">
    <w:abstractNumId w:val="14"/>
  </w:num>
  <w:num w:numId="24">
    <w:abstractNumId w:val="20"/>
  </w:num>
  <w:num w:numId="25">
    <w:abstractNumId w:val="15"/>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7"/>
  </w:num>
  <w:num w:numId="29">
    <w:abstractNumId w:val="39"/>
  </w:num>
  <w:num w:numId="30">
    <w:abstractNumId w:val="30"/>
  </w:num>
  <w:num w:numId="31">
    <w:abstractNumId w:val="37"/>
  </w:num>
  <w:num w:numId="32">
    <w:abstractNumId w:val="33"/>
  </w:num>
  <w:num w:numId="33">
    <w:abstractNumId w:val="41"/>
  </w:num>
  <w:num w:numId="34">
    <w:abstractNumId w:val="38"/>
  </w:num>
  <w:num w:numId="35">
    <w:abstractNumId w:val="35"/>
  </w:num>
  <w:num w:numId="36">
    <w:abstractNumId w:val="21"/>
  </w:num>
  <w:num w:numId="37">
    <w:abstractNumId w:val="42"/>
  </w:num>
  <w:num w:numId="38">
    <w:abstractNumId w:val="43"/>
  </w:num>
  <w:num w:numId="39">
    <w:abstractNumId w:val="19"/>
  </w:num>
  <w:num w:numId="40">
    <w:abstractNumId w:val="2"/>
  </w:num>
  <w:num w:numId="41">
    <w:abstractNumId w:val="40"/>
  </w:num>
  <w:num w:numId="42">
    <w:abstractNumId w:val="34"/>
  </w:num>
  <w:num w:numId="43">
    <w:abstractNumId w:val="28"/>
  </w:num>
  <w:num w:numId="44">
    <w:abstractNumId w:val="31"/>
  </w:num>
  <w:num w:numId="45">
    <w:abstractNumId w:val="16"/>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ja Žitnik">
    <w15:presenceInfo w15:providerId="AD" w15:userId="S-1-5-21-883249467-966921291-1845911597-45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356F"/>
    <w:rsid w:val="00010B4C"/>
    <w:rsid w:val="0001313C"/>
    <w:rsid w:val="00014DC0"/>
    <w:rsid w:val="00015DA5"/>
    <w:rsid w:val="00015EDA"/>
    <w:rsid w:val="00016062"/>
    <w:rsid w:val="000163D4"/>
    <w:rsid w:val="000167C2"/>
    <w:rsid w:val="0001699D"/>
    <w:rsid w:val="000206F2"/>
    <w:rsid w:val="00021912"/>
    <w:rsid w:val="000226D3"/>
    <w:rsid w:val="000240A5"/>
    <w:rsid w:val="00026DCA"/>
    <w:rsid w:val="00027C0D"/>
    <w:rsid w:val="00027DC1"/>
    <w:rsid w:val="000316EB"/>
    <w:rsid w:val="000333F7"/>
    <w:rsid w:val="00035153"/>
    <w:rsid w:val="0003641A"/>
    <w:rsid w:val="000372A0"/>
    <w:rsid w:val="0003779B"/>
    <w:rsid w:val="00037A31"/>
    <w:rsid w:val="00037E00"/>
    <w:rsid w:val="00042741"/>
    <w:rsid w:val="00042FF7"/>
    <w:rsid w:val="000441F2"/>
    <w:rsid w:val="00044915"/>
    <w:rsid w:val="00050911"/>
    <w:rsid w:val="00051F75"/>
    <w:rsid w:val="00052E2A"/>
    <w:rsid w:val="0005577F"/>
    <w:rsid w:val="00056C75"/>
    <w:rsid w:val="00057B47"/>
    <w:rsid w:val="00065A5A"/>
    <w:rsid w:val="00067E87"/>
    <w:rsid w:val="00070622"/>
    <w:rsid w:val="00073663"/>
    <w:rsid w:val="00073698"/>
    <w:rsid w:val="00075135"/>
    <w:rsid w:val="00076A4D"/>
    <w:rsid w:val="00082CFF"/>
    <w:rsid w:val="000840A7"/>
    <w:rsid w:val="0009059D"/>
    <w:rsid w:val="00090CBD"/>
    <w:rsid w:val="000914CC"/>
    <w:rsid w:val="000927DB"/>
    <w:rsid w:val="000930DA"/>
    <w:rsid w:val="00093669"/>
    <w:rsid w:val="00095709"/>
    <w:rsid w:val="00095825"/>
    <w:rsid w:val="0009744D"/>
    <w:rsid w:val="000A09D6"/>
    <w:rsid w:val="000A426F"/>
    <w:rsid w:val="000A5157"/>
    <w:rsid w:val="000A5530"/>
    <w:rsid w:val="000A5DE4"/>
    <w:rsid w:val="000A7DB1"/>
    <w:rsid w:val="000B0056"/>
    <w:rsid w:val="000B05EC"/>
    <w:rsid w:val="000B13BA"/>
    <w:rsid w:val="000B18E0"/>
    <w:rsid w:val="000B219E"/>
    <w:rsid w:val="000B4152"/>
    <w:rsid w:val="000B4253"/>
    <w:rsid w:val="000B5029"/>
    <w:rsid w:val="000B54B9"/>
    <w:rsid w:val="000B55DF"/>
    <w:rsid w:val="000C01F1"/>
    <w:rsid w:val="000C1DEC"/>
    <w:rsid w:val="000C3E44"/>
    <w:rsid w:val="000C4538"/>
    <w:rsid w:val="000C67E8"/>
    <w:rsid w:val="000C7983"/>
    <w:rsid w:val="000D5E4B"/>
    <w:rsid w:val="000D6025"/>
    <w:rsid w:val="000E4748"/>
    <w:rsid w:val="000E5DBC"/>
    <w:rsid w:val="000F0CD9"/>
    <w:rsid w:val="000F0DDB"/>
    <w:rsid w:val="000F5C7E"/>
    <w:rsid w:val="000F60CA"/>
    <w:rsid w:val="000F711B"/>
    <w:rsid w:val="000F7498"/>
    <w:rsid w:val="000F762D"/>
    <w:rsid w:val="000F7D00"/>
    <w:rsid w:val="00100E49"/>
    <w:rsid w:val="00102870"/>
    <w:rsid w:val="00104F4E"/>
    <w:rsid w:val="001103D5"/>
    <w:rsid w:val="00111666"/>
    <w:rsid w:val="00113B4C"/>
    <w:rsid w:val="00114F70"/>
    <w:rsid w:val="00120AEF"/>
    <w:rsid w:val="00120F46"/>
    <w:rsid w:val="00121952"/>
    <w:rsid w:val="00122C5A"/>
    <w:rsid w:val="00123D39"/>
    <w:rsid w:val="001244DD"/>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0D3A"/>
    <w:rsid w:val="00155281"/>
    <w:rsid w:val="001626D4"/>
    <w:rsid w:val="0016334B"/>
    <w:rsid w:val="00163ADA"/>
    <w:rsid w:val="00170136"/>
    <w:rsid w:val="00170954"/>
    <w:rsid w:val="00171115"/>
    <w:rsid w:val="00171744"/>
    <w:rsid w:val="001721B5"/>
    <w:rsid w:val="00180DBD"/>
    <w:rsid w:val="00183218"/>
    <w:rsid w:val="001835B9"/>
    <w:rsid w:val="00186341"/>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1EB"/>
    <w:rsid w:val="001B6BB4"/>
    <w:rsid w:val="001B7531"/>
    <w:rsid w:val="001B7EED"/>
    <w:rsid w:val="001C078F"/>
    <w:rsid w:val="001C0C19"/>
    <w:rsid w:val="001C1F1C"/>
    <w:rsid w:val="001C21E4"/>
    <w:rsid w:val="001C25F9"/>
    <w:rsid w:val="001C37AD"/>
    <w:rsid w:val="001C4E6B"/>
    <w:rsid w:val="001C51CA"/>
    <w:rsid w:val="001C5888"/>
    <w:rsid w:val="001C5D07"/>
    <w:rsid w:val="001C6707"/>
    <w:rsid w:val="001C74FD"/>
    <w:rsid w:val="001C76DB"/>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1F7BD3"/>
    <w:rsid w:val="00200DE9"/>
    <w:rsid w:val="00201B93"/>
    <w:rsid w:val="002027A8"/>
    <w:rsid w:val="00202D85"/>
    <w:rsid w:val="00204876"/>
    <w:rsid w:val="0020626A"/>
    <w:rsid w:val="0020650B"/>
    <w:rsid w:val="002065CD"/>
    <w:rsid w:val="00212102"/>
    <w:rsid w:val="002131D6"/>
    <w:rsid w:val="00214E01"/>
    <w:rsid w:val="00215308"/>
    <w:rsid w:val="0021687C"/>
    <w:rsid w:val="0022119E"/>
    <w:rsid w:val="002223CD"/>
    <w:rsid w:val="0022291E"/>
    <w:rsid w:val="0022493C"/>
    <w:rsid w:val="002261E0"/>
    <w:rsid w:val="00230B11"/>
    <w:rsid w:val="00231528"/>
    <w:rsid w:val="00233219"/>
    <w:rsid w:val="00234BAD"/>
    <w:rsid w:val="00237701"/>
    <w:rsid w:val="00245E86"/>
    <w:rsid w:val="0024742F"/>
    <w:rsid w:val="002507CA"/>
    <w:rsid w:val="00250AFE"/>
    <w:rsid w:val="00250BEA"/>
    <w:rsid w:val="00253670"/>
    <w:rsid w:val="00253BBE"/>
    <w:rsid w:val="00254D36"/>
    <w:rsid w:val="00260F33"/>
    <w:rsid w:val="002613F6"/>
    <w:rsid w:val="00262D26"/>
    <w:rsid w:val="00264770"/>
    <w:rsid w:val="00265952"/>
    <w:rsid w:val="0026783B"/>
    <w:rsid w:val="00273391"/>
    <w:rsid w:val="0027445B"/>
    <w:rsid w:val="00274567"/>
    <w:rsid w:val="00274D08"/>
    <w:rsid w:val="0027574B"/>
    <w:rsid w:val="00277AD1"/>
    <w:rsid w:val="00281163"/>
    <w:rsid w:val="002811A2"/>
    <w:rsid w:val="002879A4"/>
    <w:rsid w:val="0029147C"/>
    <w:rsid w:val="0029161F"/>
    <w:rsid w:val="00291853"/>
    <w:rsid w:val="002920AD"/>
    <w:rsid w:val="002941A4"/>
    <w:rsid w:val="00294A64"/>
    <w:rsid w:val="0029526B"/>
    <w:rsid w:val="00295869"/>
    <w:rsid w:val="00296A92"/>
    <w:rsid w:val="0029710E"/>
    <w:rsid w:val="0029742C"/>
    <w:rsid w:val="002A14CD"/>
    <w:rsid w:val="002A4AED"/>
    <w:rsid w:val="002A4EDD"/>
    <w:rsid w:val="002A5437"/>
    <w:rsid w:val="002A61BB"/>
    <w:rsid w:val="002A6FAA"/>
    <w:rsid w:val="002B1ADB"/>
    <w:rsid w:val="002B30BE"/>
    <w:rsid w:val="002B3CD5"/>
    <w:rsid w:val="002B65A9"/>
    <w:rsid w:val="002B75C4"/>
    <w:rsid w:val="002C35AF"/>
    <w:rsid w:val="002C3719"/>
    <w:rsid w:val="002C5C42"/>
    <w:rsid w:val="002C63B9"/>
    <w:rsid w:val="002C6CB9"/>
    <w:rsid w:val="002D0303"/>
    <w:rsid w:val="002D1A15"/>
    <w:rsid w:val="002D4F02"/>
    <w:rsid w:val="002D74E1"/>
    <w:rsid w:val="002D7F75"/>
    <w:rsid w:val="002E0D36"/>
    <w:rsid w:val="002E0E16"/>
    <w:rsid w:val="002E135B"/>
    <w:rsid w:val="002E266C"/>
    <w:rsid w:val="002E39AE"/>
    <w:rsid w:val="002E46C0"/>
    <w:rsid w:val="002E4AB7"/>
    <w:rsid w:val="002E5E3C"/>
    <w:rsid w:val="002E6DAE"/>
    <w:rsid w:val="002E7C6F"/>
    <w:rsid w:val="002E7D8F"/>
    <w:rsid w:val="002F1174"/>
    <w:rsid w:val="002F28E5"/>
    <w:rsid w:val="002F339C"/>
    <w:rsid w:val="002F3EAC"/>
    <w:rsid w:val="002F49D8"/>
    <w:rsid w:val="00300092"/>
    <w:rsid w:val="003041EF"/>
    <w:rsid w:val="00304E2A"/>
    <w:rsid w:val="00304EE3"/>
    <w:rsid w:val="003057AC"/>
    <w:rsid w:val="00305F99"/>
    <w:rsid w:val="00305F9A"/>
    <w:rsid w:val="003079BF"/>
    <w:rsid w:val="00311A27"/>
    <w:rsid w:val="00312592"/>
    <w:rsid w:val="00313E8A"/>
    <w:rsid w:val="00314771"/>
    <w:rsid w:val="00314A37"/>
    <w:rsid w:val="00315691"/>
    <w:rsid w:val="0032177B"/>
    <w:rsid w:val="00321E1D"/>
    <w:rsid w:val="0032366B"/>
    <w:rsid w:val="00324126"/>
    <w:rsid w:val="00324EA4"/>
    <w:rsid w:val="00326943"/>
    <w:rsid w:val="003304CB"/>
    <w:rsid w:val="0033175B"/>
    <w:rsid w:val="0033291C"/>
    <w:rsid w:val="00333CC8"/>
    <w:rsid w:val="00333E0F"/>
    <w:rsid w:val="0033563F"/>
    <w:rsid w:val="00337C69"/>
    <w:rsid w:val="00341884"/>
    <w:rsid w:val="00344B52"/>
    <w:rsid w:val="00346C46"/>
    <w:rsid w:val="00347CF7"/>
    <w:rsid w:val="00347E64"/>
    <w:rsid w:val="0035227C"/>
    <w:rsid w:val="0035574B"/>
    <w:rsid w:val="00356B8A"/>
    <w:rsid w:val="00356E80"/>
    <w:rsid w:val="00360E90"/>
    <w:rsid w:val="00361293"/>
    <w:rsid w:val="003635F9"/>
    <w:rsid w:val="00363CDC"/>
    <w:rsid w:val="00364816"/>
    <w:rsid w:val="003659E5"/>
    <w:rsid w:val="00366E37"/>
    <w:rsid w:val="00370497"/>
    <w:rsid w:val="0037103F"/>
    <w:rsid w:val="00372C98"/>
    <w:rsid w:val="003737B4"/>
    <w:rsid w:val="003742E3"/>
    <w:rsid w:val="00374993"/>
    <w:rsid w:val="003758C0"/>
    <w:rsid w:val="00376D2B"/>
    <w:rsid w:val="00381705"/>
    <w:rsid w:val="003822AF"/>
    <w:rsid w:val="003835D3"/>
    <w:rsid w:val="00387121"/>
    <w:rsid w:val="00387B3C"/>
    <w:rsid w:val="00391DEF"/>
    <w:rsid w:val="003926A5"/>
    <w:rsid w:val="003A09A1"/>
    <w:rsid w:val="003A1382"/>
    <w:rsid w:val="003A1B98"/>
    <w:rsid w:val="003A2687"/>
    <w:rsid w:val="003A4536"/>
    <w:rsid w:val="003A6F0D"/>
    <w:rsid w:val="003B0A96"/>
    <w:rsid w:val="003B1634"/>
    <w:rsid w:val="003B3C47"/>
    <w:rsid w:val="003C1093"/>
    <w:rsid w:val="003C10CA"/>
    <w:rsid w:val="003C287C"/>
    <w:rsid w:val="003C5E63"/>
    <w:rsid w:val="003C5EEA"/>
    <w:rsid w:val="003C6352"/>
    <w:rsid w:val="003C7484"/>
    <w:rsid w:val="003C7D0A"/>
    <w:rsid w:val="003D0F01"/>
    <w:rsid w:val="003D2636"/>
    <w:rsid w:val="003D26FC"/>
    <w:rsid w:val="003D44F6"/>
    <w:rsid w:val="003D4C49"/>
    <w:rsid w:val="003D5A9B"/>
    <w:rsid w:val="003D5B8C"/>
    <w:rsid w:val="003D6152"/>
    <w:rsid w:val="003D7AED"/>
    <w:rsid w:val="003E1BC5"/>
    <w:rsid w:val="003E1E60"/>
    <w:rsid w:val="003E2C00"/>
    <w:rsid w:val="003E2DFC"/>
    <w:rsid w:val="003E565D"/>
    <w:rsid w:val="003F3413"/>
    <w:rsid w:val="003F457D"/>
    <w:rsid w:val="003F57DB"/>
    <w:rsid w:val="003F5A32"/>
    <w:rsid w:val="004001FF"/>
    <w:rsid w:val="00402159"/>
    <w:rsid w:val="00402C51"/>
    <w:rsid w:val="00402DFE"/>
    <w:rsid w:val="004063DF"/>
    <w:rsid w:val="00412773"/>
    <w:rsid w:val="00412887"/>
    <w:rsid w:val="00413D78"/>
    <w:rsid w:val="00416851"/>
    <w:rsid w:val="00417373"/>
    <w:rsid w:val="004175F3"/>
    <w:rsid w:val="00421116"/>
    <w:rsid w:val="00421A33"/>
    <w:rsid w:val="00426C9A"/>
    <w:rsid w:val="0042714C"/>
    <w:rsid w:val="004275F0"/>
    <w:rsid w:val="00427C92"/>
    <w:rsid w:val="00427CE0"/>
    <w:rsid w:val="004300E3"/>
    <w:rsid w:val="00431B75"/>
    <w:rsid w:val="00436538"/>
    <w:rsid w:val="00436694"/>
    <w:rsid w:val="00437329"/>
    <w:rsid w:val="0043739E"/>
    <w:rsid w:val="0044132E"/>
    <w:rsid w:val="00441BD3"/>
    <w:rsid w:val="00444221"/>
    <w:rsid w:val="00444B9F"/>
    <w:rsid w:val="004455A9"/>
    <w:rsid w:val="004552C1"/>
    <w:rsid w:val="00456255"/>
    <w:rsid w:val="0046036B"/>
    <w:rsid w:val="00460584"/>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8013A"/>
    <w:rsid w:val="00480CF3"/>
    <w:rsid w:val="004836EC"/>
    <w:rsid w:val="004847D5"/>
    <w:rsid w:val="004853F5"/>
    <w:rsid w:val="00487F5F"/>
    <w:rsid w:val="00487F94"/>
    <w:rsid w:val="00491159"/>
    <w:rsid w:val="00491CDD"/>
    <w:rsid w:val="00492305"/>
    <w:rsid w:val="00492D40"/>
    <w:rsid w:val="004A1F08"/>
    <w:rsid w:val="004A4BED"/>
    <w:rsid w:val="004A57A9"/>
    <w:rsid w:val="004A699A"/>
    <w:rsid w:val="004B02EB"/>
    <w:rsid w:val="004B04EA"/>
    <w:rsid w:val="004B0A83"/>
    <w:rsid w:val="004B0CF7"/>
    <w:rsid w:val="004B3DAD"/>
    <w:rsid w:val="004B4808"/>
    <w:rsid w:val="004B5329"/>
    <w:rsid w:val="004B587B"/>
    <w:rsid w:val="004B7402"/>
    <w:rsid w:val="004C25CD"/>
    <w:rsid w:val="004C650B"/>
    <w:rsid w:val="004D3796"/>
    <w:rsid w:val="004D5356"/>
    <w:rsid w:val="004D59E8"/>
    <w:rsid w:val="004D7E29"/>
    <w:rsid w:val="004E3642"/>
    <w:rsid w:val="004E3D94"/>
    <w:rsid w:val="004E3E9C"/>
    <w:rsid w:val="004E3F1F"/>
    <w:rsid w:val="004E4EE7"/>
    <w:rsid w:val="004E5C19"/>
    <w:rsid w:val="004E67FF"/>
    <w:rsid w:val="004E6E7F"/>
    <w:rsid w:val="004F189F"/>
    <w:rsid w:val="004F3490"/>
    <w:rsid w:val="004F45DF"/>
    <w:rsid w:val="004F600E"/>
    <w:rsid w:val="004F74D1"/>
    <w:rsid w:val="00504EB8"/>
    <w:rsid w:val="00505578"/>
    <w:rsid w:val="0050712A"/>
    <w:rsid w:val="00512895"/>
    <w:rsid w:val="00516A5D"/>
    <w:rsid w:val="00517A3E"/>
    <w:rsid w:val="0052003C"/>
    <w:rsid w:val="00520112"/>
    <w:rsid w:val="005225D2"/>
    <w:rsid w:val="00522EE3"/>
    <w:rsid w:val="0052330F"/>
    <w:rsid w:val="00523AFC"/>
    <w:rsid w:val="00524482"/>
    <w:rsid w:val="00527712"/>
    <w:rsid w:val="005307A0"/>
    <w:rsid w:val="00531669"/>
    <w:rsid w:val="005334E4"/>
    <w:rsid w:val="00533B55"/>
    <w:rsid w:val="00534700"/>
    <w:rsid w:val="00535131"/>
    <w:rsid w:val="00536CEA"/>
    <w:rsid w:val="00537320"/>
    <w:rsid w:val="00537B55"/>
    <w:rsid w:val="0054060B"/>
    <w:rsid w:val="00540635"/>
    <w:rsid w:val="005410D4"/>
    <w:rsid w:val="00542129"/>
    <w:rsid w:val="00543A42"/>
    <w:rsid w:val="0054504C"/>
    <w:rsid w:val="005458F8"/>
    <w:rsid w:val="00545B01"/>
    <w:rsid w:val="0054685D"/>
    <w:rsid w:val="00551D46"/>
    <w:rsid w:val="0055218A"/>
    <w:rsid w:val="005538F8"/>
    <w:rsid w:val="00554AAA"/>
    <w:rsid w:val="00555E76"/>
    <w:rsid w:val="00556FA0"/>
    <w:rsid w:val="00560751"/>
    <w:rsid w:val="00560B17"/>
    <w:rsid w:val="00560EC3"/>
    <w:rsid w:val="005617EC"/>
    <w:rsid w:val="00570D84"/>
    <w:rsid w:val="00570D8C"/>
    <w:rsid w:val="00572314"/>
    <w:rsid w:val="0057443B"/>
    <w:rsid w:val="005750A9"/>
    <w:rsid w:val="00575625"/>
    <w:rsid w:val="00576A61"/>
    <w:rsid w:val="00577607"/>
    <w:rsid w:val="005845FB"/>
    <w:rsid w:val="0058589C"/>
    <w:rsid w:val="0058635F"/>
    <w:rsid w:val="00587706"/>
    <w:rsid w:val="00587BE0"/>
    <w:rsid w:val="00587C0D"/>
    <w:rsid w:val="005908EC"/>
    <w:rsid w:val="00590CB1"/>
    <w:rsid w:val="00591060"/>
    <w:rsid w:val="00592867"/>
    <w:rsid w:val="00593F1B"/>
    <w:rsid w:val="00594404"/>
    <w:rsid w:val="0059599D"/>
    <w:rsid w:val="00595C04"/>
    <w:rsid w:val="00595EC4"/>
    <w:rsid w:val="00597B9C"/>
    <w:rsid w:val="005A0381"/>
    <w:rsid w:val="005A26A1"/>
    <w:rsid w:val="005A2C9A"/>
    <w:rsid w:val="005A394E"/>
    <w:rsid w:val="005A4179"/>
    <w:rsid w:val="005A4350"/>
    <w:rsid w:val="005A5D82"/>
    <w:rsid w:val="005A637A"/>
    <w:rsid w:val="005A7715"/>
    <w:rsid w:val="005B12CA"/>
    <w:rsid w:val="005B2BE2"/>
    <w:rsid w:val="005B2F55"/>
    <w:rsid w:val="005B4B1A"/>
    <w:rsid w:val="005B4F36"/>
    <w:rsid w:val="005B5278"/>
    <w:rsid w:val="005C3368"/>
    <w:rsid w:val="005C4865"/>
    <w:rsid w:val="005C7FE8"/>
    <w:rsid w:val="005D0761"/>
    <w:rsid w:val="005D12AD"/>
    <w:rsid w:val="005D16DB"/>
    <w:rsid w:val="005D2B1D"/>
    <w:rsid w:val="005D3625"/>
    <w:rsid w:val="005D39BE"/>
    <w:rsid w:val="005D3F5F"/>
    <w:rsid w:val="005D41F3"/>
    <w:rsid w:val="005D44F2"/>
    <w:rsid w:val="005D50B5"/>
    <w:rsid w:val="005D5336"/>
    <w:rsid w:val="005D65D2"/>
    <w:rsid w:val="005D6776"/>
    <w:rsid w:val="005D7045"/>
    <w:rsid w:val="005D75FD"/>
    <w:rsid w:val="005D7AA5"/>
    <w:rsid w:val="005E0C14"/>
    <w:rsid w:val="005E0FF4"/>
    <w:rsid w:val="005E16ED"/>
    <w:rsid w:val="005E1EB0"/>
    <w:rsid w:val="005E22C1"/>
    <w:rsid w:val="005E3307"/>
    <w:rsid w:val="005E3409"/>
    <w:rsid w:val="005E5379"/>
    <w:rsid w:val="005F1CEB"/>
    <w:rsid w:val="005F23D2"/>
    <w:rsid w:val="005F2FD5"/>
    <w:rsid w:val="005F4911"/>
    <w:rsid w:val="005F6C60"/>
    <w:rsid w:val="005F71F9"/>
    <w:rsid w:val="0060274D"/>
    <w:rsid w:val="006028CC"/>
    <w:rsid w:val="00603729"/>
    <w:rsid w:val="00605064"/>
    <w:rsid w:val="00605204"/>
    <w:rsid w:val="00605339"/>
    <w:rsid w:val="006055D6"/>
    <w:rsid w:val="006119F6"/>
    <w:rsid w:val="00612C28"/>
    <w:rsid w:val="00615291"/>
    <w:rsid w:val="00615D77"/>
    <w:rsid w:val="0061612D"/>
    <w:rsid w:val="00616B08"/>
    <w:rsid w:val="00616F79"/>
    <w:rsid w:val="00616FF9"/>
    <w:rsid w:val="0062390E"/>
    <w:rsid w:val="00624570"/>
    <w:rsid w:val="00624861"/>
    <w:rsid w:val="00625F2A"/>
    <w:rsid w:val="00627042"/>
    <w:rsid w:val="006276FD"/>
    <w:rsid w:val="00627AA2"/>
    <w:rsid w:val="00632D37"/>
    <w:rsid w:val="00635936"/>
    <w:rsid w:val="00637EF0"/>
    <w:rsid w:val="00642A83"/>
    <w:rsid w:val="00644B84"/>
    <w:rsid w:val="00646122"/>
    <w:rsid w:val="00651637"/>
    <w:rsid w:val="00651A29"/>
    <w:rsid w:val="00652E9B"/>
    <w:rsid w:val="006537C7"/>
    <w:rsid w:val="00654797"/>
    <w:rsid w:val="00654859"/>
    <w:rsid w:val="00655B9D"/>
    <w:rsid w:val="00660009"/>
    <w:rsid w:val="006609C0"/>
    <w:rsid w:val="006618F5"/>
    <w:rsid w:val="00662F03"/>
    <w:rsid w:val="00666FC6"/>
    <w:rsid w:val="00670661"/>
    <w:rsid w:val="00671036"/>
    <w:rsid w:val="0067147B"/>
    <w:rsid w:val="00671B1E"/>
    <w:rsid w:val="0067239B"/>
    <w:rsid w:val="00672EB8"/>
    <w:rsid w:val="006761A9"/>
    <w:rsid w:val="0067711F"/>
    <w:rsid w:val="006802A6"/>
    <w:rsid w:val="00680762"/>
    <w:rsid w:val="00681956"/>
    <w:rsid w:val="00682E71"/>
    <w:rsid w:val="00683417"/>
    <w:rsid w:val="00684395"/>
    <w:rsid w:val="00684DFD"/>
    <w:rsid w:val="006912D1"/>
    <w:rsid w:val="00693B1F"/>
    <w:rsid w:val="00697B24"/>
    <w:rsid w:val="006A2A3B"/>
    <w:rsid w:val="006A3530"/>
    <w:rsid w:val="006A3B22"/>
    <w:rsid w:val="006A4DE5"/>
    <w:rsid w:val="006A5BB1"/>
    <w:rsid w:val="006A5FCB"/>
    <w:rsid w:val="006A602F"/>
    <w:rsid w:val="006B00EC"/>
    <w:rsid w:val="006B0CC4"/>
    <w:rsid w:val="006B40FC"/>
    <w:rsid w:val="006B4FF6"/>
    <w:rsid w:val="006B5E65"/>
    <w:rsid w:val="006B6C39"/>
    <w:rsid w:val="006B6E08"/>
    <w:rsid w:val="006B71C8"/>
    <w:rsid w:val="006B7900"/>
    <w:rsid w:val="006C0FB5"/>
    <w:rsid w:val="006C198D"/>
    <w:rsid w:val="006C20A1"/>
    <w:rsid w:val="006C3A74"/>
    <w:rsid w:val="006C4767"/>
    <w:rsid w:val="006C5252"/>
    <w:rsid w:val="006C7CA5"/>
    <w:rsid w:val="006D112F"/>
    <w:rsid w:val="006D2EA1"/>
    <w:rsid w:val="006D466B"/>
    <w:rsid w:val="006D4F75"/>
    <w:rsid w:val="006D5ED7"/>
    <w:rsid w:val="006D65C0"/>
    <w:rsid w:val="006D68B8"/>
    <w:rsid w:val="006D77F6"/>
    <w:rsid w:val="006E13E4"/>
    <w:rsid w:val="006F0BEB"/>
    <w:rsid w:val="006F0C48"/>
    <w:rsid w:val="006F23C8"/>
    <w:rsid w:val="006F3CC2"/>
    <w:rsid w:val="006F47BC"/>
    <w:rsid w:val="006F5743"/>
    <w:rsid w:val="006F76BD"/>
    <w:rsid w:val="00700339"/>
    <w:rsid w:val="0070143C"/>
    <w:rsid w:val="00702906"/>
    <w:rsid w:val="00702A72"/>
    <w:rsid w:val="0070316E"/>
    <w:rsid w:val="0070731A"/>
    <w:rsid w:val="0071090E"/>
    <w:rsid w:val="00711130"/>
    <w:rsid w:val="00711750"/>
    <w:rsid w:val="007121C6"/>
    <w:rsid w:val="00713431"/>
    <w:rsid w:val="00713F74"/>
    <w:rsid w:val="00714814"/>
    <w:rsid w:val="00716604"/>
    <w:rsid w:val="007166AE"/>
    <w:rsid w:val="00716AA4"/>
    <w:rsid w:val="00721E7D"/>
    <w:rsid w:val="00722258"/>
    <w:rsid w:val="00725806"/>
    <w:rsid w:val="00726DC6"/>
    <w:rsid w:val="00727427"/>
    <w:rsid w:val="00727F1A"/>
    <w:rsid w:val="0073128F"/>
    <w:rsid w:val="00731776"/>
    <w:rsid w:val="00733370"/>
    <w:rsid w:val="00733B9A"/>
    <w:rsid w:val="007347E9"/>
    <w:rsid w:val="00736B06"/>
    <w:rsid w:val="00742495"/>
    <w:rsid w:val="00742B00"/>
    <w:rsid w:val="0074326E"/>
    <w:rsid w:val="00743BB4"/>
    <w:rsid w:val="00747D48"/>
    <w:rsid w:val="007530DA"/>
    <w:rsid w:val="00753B83"/>
    <w:rsid w:val="00754DBD"/>
    <w:rsid w:val="007552E1"/>
    <w:rsid w:val="00755ED6"/>
    <w:rsid w:val="007565C6"/>
    <w:rsid w:val="00757E31"/>
    <w:rsid w:val="0076250B"/>
    <w:rsid w:val="00764369"/>
    <w:rsid w:val="0076785E"/>
    <w:rsid w:val="0077284D"/>
    <w:rsid w:val="00772C66"/>
    <w:rsid w:val="007739E2"/>
    <w:rsid w:val="0077569F"/>
    <w:rsid w:val="007759AD"/>
    <w:rsid w:val="007814D7"/>
    <w:rsid w:val="00782499"/>
    <w:rsid w:val="00783C8F"/>
    <w:rsid w:val="0078441C"/>
    <w:rsid w:val="007846D8"/>
    <w:rsid w:val="00784974"/>
    <w:rsid w:val="00784FD7"/>
    <w:rsid w:val="0078707D"/>
    <w:rsid w:val="007900B0"/>
    <w:rsid w:val="0079047B"/>
    <w:rsid w:val="00790FCD"/>
    <w:rsid w:val="0079100D"/>
    <w:rsid w:val="007924BF"/>
    <w:rsid w:val="0079325B"/>
    <w:rsid w:val="0079592E"/>
    <w:rsid w:val="00795F23"/>
    <w:rsid w:val="0079637F"/>
    <w:rsid w:val="0079648C"/>
    <w:rsid w:val="007A1075"/>
    <w:rsid w:val="007A28B0"/>
    <w:rsid w:val="007A2CA3"/>
    <w:rsid w:val="007A2FD0"/>
    <w:rsid w:val="007A5425"/>
    <w:rsid w:val="007A68D1"/>
    <w:rsid w:val="007A71FA"/>
    <w:rsid w:val="007B000E"/>
    <w:rsid w:val="007B1536"/>
    <w:rsid w:val="007B2904"/>
    <w:rsid w:val="007B56C5"/>
    <w:rsid w:val="007B601D"/>
    <w:rsid w:val="007B78F0"/>
    <w:rsid w:val="007C51B8"/>
    <w:rsid w:val="007C558B"/>
    <w:rsid w:val="007C6F17"/>
    <w:rsid w:val="007C700D"/>
    <w:rsid w:val="007D16A3"/>
    <w:rsid w:val="007D189E"/>
    <w:rsid w:val="007D3E66"/>
    <w:rsid w:val="007D587D"/>
    <w:rsid w:val="007E0D68"/>
    <w:rsid w:val="007E1A1E"/>
    <w:rsid w:val="007E1E30"/>
    <w:rsid w:val="007E20F1"/>
    <w:rsid w:val="007E2137"/>
    <w:rsid w:val="007E22DE"/>
    <w:rsid w:val="007E339A"/>
    <w:rsid w:val="007E4208"/>
    <w:rsid w:val="007E44D4"/>
    <w:rsid w:val="007E48F1"/>
    <w:rsid w:val="007E7DDB"/>
    <w:rsid w:val="007F30B7"/>
    <w:rsid w:val="007F4D1D"/>
    <w:rsid w:val="007F71BF"/>
    <w:rsid w:val="00800CD8"/>
    <w:rsid w:val="0080310C"/>
    <w:rsid w:val="0080313A"/>
    <w:rsid w:val="00804464"/>
    <w:rsid w:val="00805996"/>
    <w:rsid w:val="008074E6"/>
    <w:rsid w:val="008106B9"/>
    <w:rsid w:val="008121C4"/>
    <w:rsid w:val="00815BE4"/>
    <w:rsid w:val="00816622"/>
    <w:rsid w:val="00821B3F"/>
    <w:rsid w:val="00823231"/>
    <w:rsid w:val="008236AA"/>
    <w:rsid w:val="00823FEE"/>
    <w:rsid w:val="00824CE4"/>
    <w:rsid w:val="00824FEA"/>
    <w:rsid w:val="0082605D"/>
    <w:rsid w:val="00831D84"/>
    <w:rsid w:val="00832167"/>
    <w:rsid w:val="00833021"/>
    <w:rsid w:val="008359FC"/>
    <w:rsid w:val="00835F2B"/>
    <w:rsid w:val="008369F8"/>
    <w:rsid w:val="008376E2"/>
    <w:rsid w:val="00837A16"/>
    <w:rsid w:val="008466A2"/>
    <w:rsid w:val="00846B6A"/>
    <w:rsid w:val="00847D4B"/>
    <w:rsid w:val="00847FB5"/>
    <w:rsid w:val="00852E20"/>
    <w:rsid w:val="0085311F"/>
    <w:rsid w:val="00856088"/>
    <w:rsid w:val="00856C65"/>
    <w:rsid w:val="008600D9"/>
    <w:rsid w:val="00861863"/>
    <w:rsid w:val="00861CD1"/>
    <w:rsid w:val="00861CFE"/>
    <w:rsid w:val="0086213D"/>
    <w:rsid w:val="0086272D"/>
    <w:rsid w:val="00862932"/>
    <w:rsid w:val="00862ED6"/>
    <w:rsid w:val="008645F2"/>
    <w:rsid w:val="00864849"/>
    <w:rsid w:val="0087149E"/>
    <w:rsid w:val="00872A13"/>
    <w:rsid w:val="00872BF8"/>
    <w:rsid w:val="00876A96"/>
    <w:rsid w:val="00877CAC"/>
    <w:rsid w:val="00880152"/>
    <w:rsid w:val="00881529"/>
    <w:rsid w:val="00886629"/>
    <w:rsid w:val="008873C9"/>
    <w:rsid w:val="0089311B"/>
    <w:rsid w:val="0089415D"/>
    <w:rsid w:val="00896198"/>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729B"/>
    <w:rsid w:val="008C1C0E"/>
    <w:rsid w:val="008C257F"/>
    <w:rsid w:val="008C2A25"/>
    <w:rsid w:val="008C31C1"/>
    <w:rsid w:val="008C5C01"/>
    <w:rsid w:val="008C72C4"/>
    <w:rsid w:val="008D08E4"/>
    <w:rsid w:val="008D1257"/>
    <w:rsid w:val="008D16B8"/>
    <w:rsid w:val="008D215B"/>
    <w:rsid w:val="008D3A63"/>
    <w:rsid w:val="008D3CF1"/>
    <w:rsid w:val="008D3DB8"/>
    <w:rsid w:val="008D4C3B"/>
    <w:rsid w:val="008D5D61"/>
    <w:rsid w:val="008D6147"/>
    <w:rsid w:val="008D7848"/>
    <w:rsid w:val="008E3183"/>
    <w:rsid w:val="008E3D1E"/>
    <w:rsid w:val="008E48C2"/>
    <w:rsid w:val="008F0E7A"/>
    <w:rsid w:val="008F34F6"/>
    <w:rsid w:val="009002F1"/>
    <w:rsid w:val="00900C59"/>
    <w:rsid w:val="009045F4"/>
    <w:rsid w:val="009047F1"/>
    <w:rsid w:val="00905AF1"/>
    <w:rsid w:val="00906A60"/>
    <w:rsid w:val="00910E99"/>
    <w:rsid w:val="009123D1"/>
    <w:rsid w:val="00912B19"/>
    <w:rsid w:val="0091490E"/>
    <w:rsid w:val="009161E8"/>
    <w:rsid w:val="009166B2"/>
    <w:rsid w:val="0092105B"/>
    <w:rsid w:val="00922B66"/>
    <w:rsid w:val="00924CA1"/>
    <w:rsid w:val="00925D12"/>
    <w:rsid w:val="00926F33"/>
    <w:rsid w:val="0092794B"/>
    <w:rsid w:val="0092797E"/>
    <w:rsid w:val="00932EE0"/>
    <w:rsid w:val="00937515"/>
    <w:rsid w:val="00937AD9"/>
    <w:rsid w:val="0094087C"/>
    <w:rsid w:val="00940C39"/>
    <w:rsid w:val="00940E7D"/>
    <w:rsid w:val="00943943"/>
    <w:rsid w:val="009440B4"/>
    <w:rsid w:val="009441C4"/>
    <w:rsid w:val="009443E4"/>
    <w:rsid w:val="00945983"/>
    <w:rsid w:val="009473F9"/>
    <w:rsid w:val="009510E4"/>
    <w:rsid w:val="009513D6"/>
    <w:rsid w:val="00954D0A"/>
    <w:rsid w:val="00961A03"/>
    <w:rsid w:val="00962A58"/>
    <w:rsid w:val="009633C1"/>
    <w:rsid w:val="00963808"/>
    <w:rsid w:val="00970A1E"/>
    <w:rsid w:val="009742DF"/>
    <w:rsid w:val="00974A5D"/>
    <w:rsid w:val="00976D78"/>
    <w:rsid w:val="0098074E"/>
    <w:rsid w:val="00981284"/>
    <w:rsid w:val="009814B9"/>
    <w:rsid w:val="00982BE9"/>
    <w:rsid w:val="00985ACC"/>
    <w:rsid w:val="00985F53"/>
    <w:rsid w:val="009860B9"/>
    <w:rsid w:val="0098615C"/>
    <w:rsid w:val="009868F6"/>
    <w:rsid w:val="009916E4"/>
    <w:rsid w:val="0099224D"/>
    <w:rsid w:val="00994C93"/>
    <w:rsid w:val="00995413"/>
    <w:rsid w:val="0099550E"/>
    <w:rsid w:val="00996787"/>
    <w:rsid w:val="00996AA9"/>
    <w:rsid w:val="00997C68"/>
    <w:rsid w:val="009A1150"/>
    <w:rsid w:val="009A13B4"/>
    <w:rsid w:val="009A3344"/>
    <w:rsid w:val="009A44D8"/>
    <w:rsid w:val="009B1103"/>
    <w:rsid w:val="009B12F2"/>
    <w:rsid w:val="009B50F7"/>
    <w:rsid w:val="009B684B"/>
    <w:rsid w:val="009B6DE3"/>
    <w:rsid w:val="009C10D7"/>
    <w:rsid w:val="009C1300"/>
    <w:rsid w:val="009C18B7"/>
    <w:rsid w:val="009C5ADA"/>
    <w:rsid w:val="009C702D"/>
    <w:rsid w:val="009C70C2"/>
    <w:rsid w:val="009D06E2"/>
    <w:rsid w:val="009D1F27"/>
    <w:rsid w:val="009D2B02"/>
    <w:rsid w:val="009E0E16"/>
    <w:rsid w:val="009E16DA"/>
    <w:rsid w:val="009E2AE3"/>
    <w:rsid w:val="009E5279"/>
    <w:rsid w:val="009E7A2B"/>
    <w:rsid w:val="009F0196"/>
    <w:rsid w:val="009F02D4"/>
    <w:rsid w:val="009F2458"/>
    <w:rsid w:val="009F3DF3"/>
    <w:rsid w:val="009F5423"/>
    <w:rsid w:val="009F6785"/>
    <w:rsid w:val="00A007E9"/>
    <w:rsid w:val="00A02E0C"/>
    <w:rsid w:val="00A04499"/>
    <w:rsid w:val="00A06943"/>
    <w:rsid w:val="00A10934"/>
    <w:rsid w:val="00A11EB6"/>
    <w:rsid w:val="00A13EB4"/>
    <w:rsid w:val="00A14D5C"/>
    <w:rsid w:val="00A1618F"/>
    <w:rsid w:val="00A216FF"/>
    <w:rsid w:val="00A21ECD"/>
    <w:rsid w:val="00A224B9"/>
    <w:rsid w:val="00A22995"/>
    <w:rsid w:val="00A2433A"/>
    <w:rsid w:val="00A244F4"/>
    <w:rsid w:val="00A25D61"/>
    <w:rsid w:val="00A26743"/>
    <w:rsid w:val="00A27904"/>
    <w:rsid w:val="00A31335"/>
    <w:rsid w:val="00A3297A"/>
    <w:rsid w:val="00A339CB"/>
    <w:rsid w:val="00A33A52"/>
    <w:rsid w:val="00A343F1"/>
    <w:rsid w:val="00A350D5"/>
    <w:rsid w:val="00A43314"/>
    <w:rsid w:val="00A43D11"/>
    <w:rsid w:val="00A44229"/>
    <w:rsid w:val="00A44512"/>
    <w:rsid w:val="00A44B47"/>
    <w:rsid w:val="00A44FA9"/>
    <w:rsid w:val="00A455AF"/>
    <w:rsid w:val="00A46058"/>
    <w:rsid w:val="00A46A95"/>
    <w:rsid w:val="00A5408B"/>
    <w:rsid w:val="00A5638F"/>
    <w:rsid w:val="00A57CCB"/>
    <w:rsid w:val="00A601D9"/>
    <w:rsid w:val="00A62619"/>
    <w:rsid w:val="00A6261E"/>
    <w:rsid w:val="00A63A8E"/>
    <w:rsid w:val="00A72313"/>
    <w:rsid w:val="00A72660"/>
    <w:rsid w:val="00A739D2"/>
    <w:rsid w:val="00A7505E"/>
    <w:rsid w:val="00A75111"/>
    <w:rsid w:val="00A762AC"/>
    <w:rsid w:val="00A76A70"/>
    <w:rsid w:val="00A82166"/>
    <w:rsid w:val="00A83445"/>
    <w:rsid w:val="00A862E4"/>
    <w:rsid w:val="00A863E7"/>
    <w:rsid w:val="00A871E9"/>
    <w:rsid w:val="00A8796C"/>
    <w:rsid w:val="00A90623"/>
    <w:rsid w:val="00A90807"/>
    <w:rsid w:val="00A90F69"/>
    <w:rsid w:val="00A94EB8"/>
    <w:rsid w:val="00A95A87"/>
    <w:rsid w:val="00A97260"/>
    <w:rsid w:val="00A97476"/>
    <w:rsid w:val="00A97E0E"/>
    <w:rsid w:val="00AA382B"/>
    <w:rsid w:val="00AA6B28"/>
    <w:rsid w:val="00AA6E2D"/>
    <w:rsid w:val="00AA7011"/>
    <w:rsid w:val="00AA7351"/>
    <w:rsid w:val="00AB00F7"/>
    <w:rsid w:val="00AB32E1"/>
    <w:rsid w:val="00AB3EF5"/>
    <w:rsid w:val="00AB4134"/>
    <w:rsid w:val="00AC14EA"/>
    <w:rsid w:val="00AC2131"/>
    <w:rsid w:val="00AC25DD"/>
    <w:rsid w:val="00AC2626"/>
    <w:rsid w:val="00AC2E64"/>
    <w:rsid w:val="00AC314C"/>
    <w:rsid w:val="00AC4C56"/>
    <w:rsid w:val="00AC5668"/>
    <w:rsid w:val="00AC57C8"/>
    <w:rsid w:val="00AC583F"/>
    <w:rsid w:val="00AC708C"/>
    <w:rsid w:val="00AC785C"/>
    <w:rsid w:val="00AD0BBB"/>
    <w:rsid w:val="00AD0CD0"/>
    <w:rsid w:val="00AD0E2D"/>
    <w:rsid w:val="00AD10D1"/>
    <w:rsid w:val="00AD1558"/>
    <w:rsid w:val="00AD4185"/>
    <w:rsid w:val="00AD5017"/>
    <w:rsid w:val="00AD5511"/>
    <w:rsid w:val="00AD58BD"/>
    <w:rsid w:val="00AD73FB"/>
    <w:rsid w:val="00AD7BB4"/>
    <w:rsid w:val="00AE183D"/>
    <w:rsid w:val="00AE2687"/>
    <w:rsid w:val="00AE2E89"/>
    <w:rsid w:val="00AE3F35"/>
    <w:rsid w:val="00AE4A7B"/>
    <w:rsid w:val="00AE5695"/>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1103A"/>
    <w:rsid w:val="00B11732"/>
    <w:rsid w:val="00B132B2"/>
    <w:rsid w:val="00B14316"/>
    <w:rsid w:val="00B1499E"/>
    <w:rsid w:val="00B160BD"/>
    <w:rsid w:val="00B17BC9"/>
    <w:rsid w:val="00B17DD6"/>
    <w:rsid w:val="00B20477"/>
    <w:rsid w:val="00B213CA"/>
    <w:rsid w:val="00B215BC"/>
    <w:rsid w:val="00B225A8"/>
    <w:rsid w:val="00B22E21"/>
    <w:rsid w:val="00B26E00"/>
    <w:rsid w:val="00B27790"/>
    <w:rsid w:val="00B32E73"/>
    <w:rsid w:val="00B341EA"/>
    <w:rsid w:val="00B34DE8"/>
    <w:rsid w:val="00B3518A"/>
    <w:rsid w:val="00B358B0"/>
    <w:rsid w:val="00B35AF7"/>
    <w:rsid w:val="00B35FBD"/>
    <w:rsid w:val="00B36580"/>
    <w:rsid w:val="00B408CC"/>
    <w:rsid w:val="00B417A8"/>
    <w:rsid w:val="00B42C9E"/>
    <w:rsid w:val="00B42EA8"/>
    <w:rsid w:val="00B4556A"/>
    <w:rsid w:val="00B46687"/>
    <w:rsid w:val="00B50181"/>
    <w:rsid w:val="00B51CA4"/>
    <w:rsid w:val="00B52600"/>
    <w:rsid w:val="00B53E07"/>
    <w:rsid w:val="00B54148"/>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891"/>
    <w:rsid w:val="00B77FD7"/>
    <w:rsid w:val="00B80473"/>
    <w:rsid w:val="00B82240"/>
    <w:rsid w:val="00B830EE"/>
    <w:rsid w:val="00B8531A"/>
    <w:rsid w:val="00B87110"/>
    <w:rsid w:val="00B87685"/>
    <w:rsid w:val="00B87D06"/>
    <w:rsid w:val="00B91201"/>
    <w:rsid w:val="00B91CCC"/>
    <w:rsid w:val="00B92035"/>
    <w:rsid w:val="00B92051"/>
    <w:rsid w:val="00B95477"/>
    <w:rsid w:val="00B95A76"/>
    <w:rsid w:val="00BA02E8"/>
    <w:rsid w:val="00BA0A34"/>
    <w:rsid w:val="00BA2ACA"/>
    <w:rsid w:val="00BA6F7D"/>
    <w:rsid w:val="00BB2D7E"/>
    <w:rsid w:val="00BB3D06"/>
    <w:rsid w:val="00BB3F41"/>
    <w:rsid w:val="00BB5E27"/>
    <w:rsid w:val="00BB7161"/>
    <w:rsid w:val="00BB724A"/>
    <w:rsid w:val="00BC1EAC"/>
    <w:rsid w:val="00BC3601"/>
    <w:rsid w:val="00BC48A8"/>
    <w:rsid w:val="00BC6221"/>
    <w:rsid w:val="00BC7B1B"/>
    <w:rsid w:val="00BD1D59"/>
    <w:rsid w:val="00BD315E"/>
    <w:rsid w:val="00BD3D5C"/>
    <w:rsid w:val="00BD3E28"/>
    <w:rsid w:val="00BD3FA2"/>
    <w:rsid w:val="00BD4EAB"/>
    <w:rsid w:val="00BD4ECD"/>
    <w:rsid w:val="00BD5251"/>
    <w:rsid w:val="00BD7ECA"/>
    <w:rsid w:val="00BE26C1"/>
    <w:rsid w:val="00BF03F9"/>
    <w:rsid w:val="00BF1B7E"/>
    <w:rsid w:val="00BF292D"/>
    <w:rsid w:val="00BF32CF"/>
    <w:rsid w:val="00BF363F"/>
    <w:rsid w:val="00BF4611"/>
    <w:rsid w:val="00BF79E5"/>
    <w:rsid w:val="00C01D7F"/>
    <w:rsid w:val="00C043D0"/>
    <w:rsid w:val="00C04525"/>
    <w:rsid w:val="00C05840"/>
    <w:rsid w:val="00C05F9B"/>
    <w:rsid w:val="00C05FA0"/>
    <w:rsid w:val="00C12574"/>
    <w:rsid w:val="00C129C2"/>
    <w:rsid w:val="00C13854"/>
    <w:rsid w:val="00C16249"/>
    <w:rsid w:val="00C204B1"/>
    <w:rsid w:val="00C238F8"/>
    <w:rsid w:val="00C250E0"/>
    <w:rsid w:val="00C25D18"/>
    <w:rsid w:val="00C27DE0"/>
    <w:rsid w:val="00C3018F"/>
    <w:rsid w:val="00C40F6B"/>
    <w:rsid w:val="00C418FE"/>
    <w:rsid w:val="00C435F2"/>
    <w:rsid w:val="00C43CAE"/>
    <w:rsid w:val="00C44335"/>
    <w:rsid w:val="00C44BBC"/>
    <w:rsid w:val="00C44E00"/>
    <w:rsid w:val="00C44F96"/>
    <w:rsid w:val="00C464A3"/>
    <w:rsid w:val="00C47608"/>
    <w:rsid w:val="00C476D2"/>
    <w:rsid w:val="00C504FF"/>
    <w:rsid w:val="00C53A17"/>
    <w:rsid w:val="00C569E2"/>
    <w:rsid w:val="00C57307"/>
    <w:rsid w:val="00C61130"/>
    <w:rsid w:val="00C63ABF"/>
    <w:rsid w:val="00C651F6"/>
    <w:rsid w:val="00C7158B"/>
    <w:rsid w:val="00C71C6B"/>
    <w:rsid w:val="00C73402"/>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14F0"/>
    <w:rsid w:val="00C91E53"/>
    <w:rsid w:val="00C927E3"/>
    <w:rsid w:val="00C9403F"/>
    <w:rsid w:val="00C955EB"/>
    <w:rsid w:val="00C9730B"/>
    <w:rsid w:val="00C979AB"/>
    <w:rsid w:val="00CA000F"/>
    <w:rsid w:val="00CA16E2"/>
    <w:rsid w:val="00CA527E"/>
    <w:rsid w:val="00CA7624"/>
    <w:rsid w:val="00CA763F"/>
    <w:rsid w:val="00CA7D2B"/>
    <w:rsid w:val="00CB0C52"/>
    <w:rsid w:val="00CB22C3"/>
    <w:rsid w:val="00CB3216"/>
    <w:rsid w:val="00CB36B8"/>
    <w:rsid w:val="00CB6A70"/>
    <w:rsid w:val="00CB7418"/>
    <w:rsid w:val="00CB7AC7"/>
    <w:rsid w:val="00CC11FD"/>
    <w:rsid w:val="00CC25A3"/>
    <w:rsid w:val="00CC2B50"/>
    <w:rsid w:val="00CC30C0"/>
    <w:rsid w:val="00CC3159"/>
    <w:rsid w:val="00CC3E47"/>
    <w:rsid w:val="00CD0122"/>
    <w:rsid w:val="00CD1DD0"/>
    <w:rsid w:val="00CD2867"/>
    <w:rsid w:val="00CD3122"/>
    <w:rsid w:val="00CD7C7F"/>
    <w:rsid w:val="00CE0014"/>
    <w:rsid w:val="00CE0876"/>
    <w:rsid w:val="00CE090E"/>
    <w:rsid w:val="00CE116C"/>
    <w:rsid w:val="00CE1CA7"/>
    <w:rsid w:val="00CE2017"/>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D74"/>
    <w:rsid w:val="00D02D37"/>
    <w:rsid w:val="00D04596"/>
    <w:rsid w:val="00D048CD"/>
    <w:rsid w:val="00D0529F"/>
    <w:rsid w:val="00D06C82"/>
    <w:rsid w:val="00D10235"/>
    <w:rsid w:val="00D1227E"/>
    <w:rsid w:val="00D1435E"/>
    <w:rsid w:val="00D15E73"/>
    <w:rsid w:val="00D20348"/>
    <w:rsid w:val="00D20A28"/>
    <w:rsid w:val="00D219BF"/>
    <w:rsid w:val="00D23FEA"/>
    <w:rsid w:val="00D25A68"/>
    <w:rsid w:val="00D25EE0"/>
    <w:rsid w:val="00D27293"/>
    <w:rsid w:val="00D27D19"/>
    <w:rsid w:val="00D31D05"/>
    <w:rsid w:val="00D33D94"/>
    <w:rsid w:val="00D37A22"/>
    <w:rsid w:val="00D37F87"/>
    <w:rsid w:val="00D41E3F"/>
    <w:rsid w:val="00D42582"/>
    <w:rsid w:val="00D43704"/>
    <w:rsid w:val="00D441F6"/>
    <w:rsid w:val="00D45B88"/>
    <w:rsid w:val="00D465ED"/>
    <w:rsid w:val="00D46648"/>
    <w:rsid w:val="00D475F6"/>
    <w:rsid w:val="00D47BEC"/>
    <w:rsid w:val="00D50661"/>
    <w:rsid w:val="00D50B0D"/>
    <w:rsid w:val="00D51369"/>
    <w:rsid w:val="00D528A0"/>
    <w:rsid w:val="00D539D2"/>
    <w:rsid w:val="00D55846"/>
    <w:rsid w:val="00D55920"/>
    <w:rsid w:val="00D568AA"/>
    <w:rsid w:val="00D57092"/>
    <w:rsid w:val="00D6091A"/>
    <w:rsid w:val="00D60CE1"/>
    <w:rsid w:val="00D62B24"/>
    <w:rsid w:val="00D63D1C"/>
    <w:rsid w:val="00D67008"/>
    <w:rsid w:val="00D67EE9"/>
    <w:rsid w:val="00D7092B"/>
    <w:rsid w:val="00D74093"/>
    <w:rsid w:val="00D74E7E"/>
    <w:rsid w:val="00D761D1"/>
    <w:rsid w:val="00D76EBB"/>
    <w:rsid w:val="00D802AA"/>
    <w:rsid w:val="00D81366"/>
    <w:rsid w:val="00D82FE4"/>
    <w:rsid w:val="00D839F9"/>
    <w:rsid w:val="00D859BE"/>
    <w:rsid w:val="00D86980"/>
    <w:rsid w:val="00D86AE8"/>
    <w:rsid w:val="00D8721E"/>
    <w:rsid w:val="00D87308"/>
    <w:rsid w:val="00D910BA"/>
    <w:rsid w:val="00D93ADA"/>
    <w:rsid w:val="00D93CBE"/>
    <w:rsid w:val="00D94711"/>
    <w:rsid w:val="00D94D99"/>
    <w:rsid w:val="00D94FDD"/>
    <w:rsid w:val="00D962D8"/>
    <w:rsid w:val="00D970B0"/>
    <w:rsid w:val="00DA1AF5"/>
    <w:rsid w:val="00DA2146"/>
    <w:rsid w:val="00DA2BAB"/>
    <w:rsid w:val="00DA3871"/>
    <w:rsid w:val="00DA4478"/>
    <w:rsid w:val="00DA4F8F"/>
    <w:rsid w:val="00DB02DD"/>
    <w:rsid w:val="00DB046D"/>
    <w:rsid w:val="00DB1A52"/>
    <w:rsid w:val="00DB6E52"/>
    <w:rsid w:val="00DB7B10"/>
    <w:rsid w:val="00DC115B"/>
    <w:rsid w:val="00DC1198"/>
    <w:rsid w:val="00DC253B"/>
    <w:rsid w:val="00DC26F3"/>
    <w:rsid w:val="00DC29F1"/>
    <w:rsid w:val="00DC33FD"/>
    <w:rsid w:val="00DC3710"/>
    <w:rsid w:val="00DC51D7"/>
    <w:rsid w:val="00DC5C44"/>
    <w:rsid w:val="00DD02C8"/>
    <w:rsid w:val="00DD0407"/>
    <w:rsid w:val="00DD1284"/>
    <w:rsid w:val="00DD1CBF"/>
    <w:rsid w:val="00DD2A04"/>
    <w:rsid w:val="00DD50C8"/>
    <w:rsid w:val="00DD50D1"/>
    <w:rsid w:val="00DD5E26"/>
    <w:rsid w:val="00DD7DBD"/>
    <w:rsid w:val="00DE0885"/>
    <w:rsid w:val="00DE1BC0"/>
    <w:rsid w:val="00DE3768"/>
    <w:rsid w:val="00DE45F8"/>
    <w:rsid w:val="00DE4F3C"/>
    <w:rsid w:val="00DE5264"/>
    <w:rsid w:val="00DE65EE"/>
    <w:rsid w:val="00DE6839"/>
    <w:rsid w:val="00DF0BEB"/>
    <w:rsid w:val="00DF4006"/>
    <w:rsid w:val="00DF60F4"/>
    <w:rsid w:val="00DF641B"/>
    <w:rsid w:val="00DF6C22"/>
    <w:rsid w:val="00DF6D41"/>
    <w:rsid w:val="00DF7995"/>
    <w:rsid w:val="00E00491"/>
    <w:rsid w:val="00E015B4"/>
    <w:rsid w:val="00E04E35"/>
    <w:rsid w:val="00E0546A"/>
    <w:rsid w:val="00E05B38"/>
    <w:rsid w:val="00E064D3"/>
    <w:rsid w:val="00E073D1"/>
    <w:rsid w:val="00E10884"/>
    <w:rsid w:val="00E10E4F"/>
    <w:rsid w:val="00E115AB"/>
    <w:rsid w:val="00E11F8D"/>
    <w:rsid w:val="00E1312E"/>
    <w:rsid w:val="00E13C09"/>
    <w:rsid w:val="00E14C5E"/>
    <w:rsid w:val="00E15076"/>
    <w:rsid w:val="00E16D4F"/>
    <w:rsid w:val="00E17F2B"/>
    <w:rsid w:val="00E20C39"/>
    <w:rsid w:val="00E21CD4"/>
    <w:rsid w:val="00E24519"/>
    <w:rsid w:val="00E27764"/>
    <w:rsid w:val="00E27AC8"/>
    <w:rsid w:val="00E32423"/>
    <w:rsid w:val="00E358DB"/>
    <w:rsid w:val="00E35F06"/>
    <w:rsid w:val="00E36593"/>
    <w:rsid w:val="00E36D75"/>
    <w:rsid w:val="00E37A3B"/>
    <w:rsid w:val="00E40B62"/>
    <w:rsid w:val="00E420EB"/>
    <w:rsid w:val="00E42B3A"/>
    <w:rsid w:val="00E434D7"/>
    <w:rsid w:val="00E44966"/>
    <w:rsid w:val="00E462B0"/>
    <w:rsid w:val="00E5323D"/>
    <w:rsid w:val="00E53285"/>
    <w:rsid w:val="00E55714"/>
    <w:rsid w:val="00E5603C"/>
    <w:rsid w:val="00E56679"/>
    <w:rsid w:val="00E57106"/>
    <w:rsid w:val="00E60383"/>
    <w:rsid w:val="00E606C5"/>
    <w:rsid w:val="00E62E9E"/>
    <w:rsid w:val="00E62EAE"/>
    <w:rsid w:val="00E6481E"/>
    <w:rsid w:val="00E65AE9"/>
    <w:rsid w:val="00E669D4"/>
    <w:rsid w:val="00E70BC3"/>
    <w:rsid w:val="00E71EC6"/>
    <w:rsid w:val="00E72D49"/>
    <w:rsid w:val="00E7312B"/>
    <w:rsid w:val="00E732E0"/>
    <w:rsid w:val="00E74028"/>
    <w:rsid w:val="00E75D1D"/>
    <w:rsid w:val="00E776AB"/>
    <w:rsid w:val="00E8051D"/>
    <w:rsid w:val="00E82A2B"/>
    <w:rsid w:val="00E8390D"/>
    <w:rsid w:val="00E87F1B"/>
    <w:rsid w:val="00E91E8B"/>
    <w:rsid w:val="00E9239A"/>
    <w:rsid w:val="00E93803"/>
    <w:rsid w:val="00E93CE6"/>
    <w:rsid w:val="00E942FD"/>
    <w:rsid w:val="00E960B2"/>
    <w:rsid w:val="00E96F4D"/>
    <w:rsid w:val="00EA1DA8"/>
    <w:rsid w:val="00EA2034"/>
    <w:rsid w:val="00EA24FD"/>
    <w:rsid w:val="00EA2B2B"/>
    <w:rsid w:val="00EA6078"/>
    <w:rsid w:val="00EB528C"/>
    <w:rsid w:val="00EB563B"/>
    <w:rsid w:val="00EC2992"/>
    <w:rsid w:val="00EC38FD"/>
    <w:rsid w:val="00EC556A"/>
    <w:rsid w:val="00EC574C"/>
    <w:rsid w:val="00ED05B4"/>
    <w:rsid w:val="00ED0823"/>
    <w:rsid w:val="00ED141F"/>
    <w:rsid w:val="00ED3CCC"/>
    <w:rsid w:val="00ED4DDE"/>
    <w:rsid w:val="00ED602C"/>
    <w:rsid w:val="00EE1C47"/>
    <w:rsid w:val="00EE1E8A"/>
    <w:rsid w:val="00EE5303"/>
    <w:rsid w:val="00EE56D3"/>
    <w:rsid w:val="00EE738D"/>
    <w:rsid w:val="00EE7636"/>
    <w:rsid w:val="00EE76C6"/>
    <w:rsid w:val="00EF05F7"/>
    <w:rsid w:val="00EF1836"/>
    <w:rsid w:val="00EF1C90"/>
    <w:rsid w:val="00EF219A"/>
    <w:rsid w:val="00EF5670"/>
    <w:rsid w:val="00EF701C"/>
    <w:rsid w:val="00F0166E"/>
    <w:rsid w:val="00F02765"/>
    <w:rsid w:val="00F10399"/>
    <w:rsid w:val="00F1080D"/>
    <w:rsid w:val="00F10D53"/>
    <w:rsid w:val="00F118A2"/>
    <w:rsid w:val="00F13789"/>
    <w:rsid w:val="00F14643"/>
    <w:rsid w:val="00F14BF9"/>
    <w:rsid w:val="00F16CC9"/>
    <w:rsid w:val="00F1715F"/>
    <w:rsid w:val="00F2073E"/>
    <w:rsid w:val="00F21EF4"/>
    <w:rsid w:val="00F26024"/>
    <w:rsid w:val="00F26B9A"/>
    <w:rsid w:val="00F27148"/>
    <w:rsid w:val="00F308E2"/>
    <w:rsid w:val="00F340BA"/>
    <w:rsid w:val="00F351F2"/>
    <w:rsid w:val="00F36855"/>
    <w:rsid w:val="00F414D6"/>
    <w:rsid w:val="00F43D0D"/>
    <w:rsid w:val="00F43EC2"/>
    <w:rsid w:val="00F4406C"/>
    <w:rsid w:val="00F440D8"/>
    <w:rsid w:val="00F44184"/>
    <w:rsid w:val="00F45274"/>
    <w:rsid w:val="00F46E0C"/>
    <w:rsid w:val="00F50B9B"/>
    <w:rsid w:val="00F54C26"/>
    <w:rsid w:val="00F56397"/>
    <w:rsid w:val="00F60B43"/>
    <w:rsid w:val="00F60FC8"/>
    <w:rsid w:val="00F62694"/>
    <w:rsid w:val="00F641E2"/>
    <w:rsid w:val="00F67FF8"/>
    <w:rsid w:val="00F7023E"/>
    <w:rsid w:val="00F76183"/>
    <w:rsid w:val="00F761B0"/>
    <w:rsid w:val="00F77DD3"/>
    <w:rsid w:val="00F81849"/>
    <w:rsid w:val="00F8255B"/>
    <w:rsid w:val="00F8339C"/>
    <w:rsid w:val="00F90F4E"/>
    <w:rsid w:val="00F925D2"/>
    <w:rsid w:val="00F92EAF"/>
    <w:rsid w:val="00F93C3B"/>
    <w:rsid w:val="00F93C9B"/>
    <w:rsid w:val="00F95054"/>
    <w:rsid w:val="00F96497"/>
    <w:rsid w:val="00F966D5"/>
    <w:rsid w:val="00FA3117"/>
    <w:rsid w:val="00FA5B29"/>
    <w:rsid w:val="00FA7E06"/>
    <w:rsid w:val="00FB0063"/>
    <w:rsid w:val="00FB0435"/>
    <w:rsid w:val="00FB0F96"/>
    <w:rsid w:val="00FB3524"/>
    <w:rsid w:val="00FB4A25"/>
    <w:rsid w:val="00FB5916"/>
    <w:rsid w:val="00FB5C8C"/>
    <w:rsid w:val="00FC0990"/>
    <w:rsid w:val="00FC1988"/>
    <w:rsid w:val="00FC1A2C"/>
    <w:rsid w:val="00FC5BDB"/>
    <w:rsid w:val="00FC5DCF"/>
    <w:rsid w:val="00FC67CC"/>
    <w:rsid w:val="00FD2478"/>
    <w:rsid w:val="00FD2618"/>
    <w:rsid w:val="00FD2C98"/>
    <w:rsid w:val="00FD301B"/>
    <w:rsid w:val="00FD3264"/>
    <w:rsid w:val="00FD35AC"/>
    <w:rsid w:val="00FD3A3E"/>
    <w:rsid w:val="00FD5532"/>
    <w:rsid w:val="00FD579B"/>
    <w:rsid w:val="00FD609E"/>
    <w:rsid w:val="00FD6596"/>
    <w:rsid w:val="00FD6B0D"/>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B80479"/>
  <w15:docId w15:val="{8EE0D153-C34C-4852-89BE-6AB05B1C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6"/>
      </w:numPr>
    </w:pPr>
  </w:style>
  <w:style w:type="paragraph" w:styleId="Oznaenseznam">
    <w:name w:val="List Bullet"/>
    <w:basedOn w:val="Navaden"/>
    <w:autoRedefine/>
    <w:rsid w:val="00387121"/>
    <w:pPr>
      <w:numPr>
        <w:numId w:val="18"/>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2"/>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paragraph" w:styleId="Sprotnaopomba-besedilo">
    <w:name w:val="footnote text"/>
    <w:basedOn w:val="Navaden"/>
    <w:link w:val="Sprotnaopomba-besediloZnak"/>
    <w:uiPriority w:val="99"/>
    <w:unhideWhenUsed/>
    <w:rsid w:val="007166AE"/>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7166AE"/>
    <w:rPr>
      <w:rFonts w:ascii="Arial" w:eastAsia="Calibri" w:hAnsi="Arial"/>
      <w:i/>
      <w:sz w:val="18"/>
      <w:lang w:eastAsia="en-US"/>
    </w:rPr>
  </w:style>
  <w:style w:type="character" w:styleId="Sprotnaopomba-sklic">
    <w:name w:val="footnote reference"/>
    <w:uiPriority w:val="99"/>
    <w:unhideWhenUsed/>
    <w:rsid w:val="007166AE"/>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036745">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6574378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54731416">
      <w:bodyDiv w:val="1"/>
      <w:marLeft w:val="0"/>
      <w:marRight w:val="0"/>
      <w:marTop w:val="0"/>
      <w:marBottom w:val="0"/>
      <w:divBdr>
        <w:top w:val="none" w:sz="0" w:space="0" w:color="auto"/>
        <w:left w:val="none" w:sz="0" w:space="0" w:color="auto"/>
        <w:bottom w:val="none" w:sz="0" w:space="0" w:color="auto"/>
        <w:right w:val="none" w:sz="0" w:space="0" w:color="auto"/>
      </w:divBdr>
    </w:div>
    <w:div w:id="135183437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0ED14-8D17-4537-B8AF-1E9197CBC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9222</Words>
  <Characters>58703</Characters>
  <Application>Microsoft Office Word</Application>
  <DocSecurity>0</DocSecurity>
  <Lines>489</Lines>
  <Paragraphs>135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2020-01-30T12:50:00Z</cp:lastPrinted>
  <dcterms:created xsi:type="dcterms:W3CDTF">2020-01-30T12:52:00Z</dcterms:created>
  <dcterms:modified xsi:type="dcterms:W3CDTF">2020-01-30T12:56:00Z</dcterms:modified>
</cp:coreProperties>
</file>