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2F698288"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C77CE" w:rsidRPr="004C77CE">
        <w:rPr>
          <w:rFonts w:eastAsia="Calibri"/>
          <w:b/>
          <w:i w:val="0"/>
          <w:sz w:val="22"/>
          <w:szCs w:val="22"/>
          <w:lang w:eastAsia="en-US"/>
        </w:rPr>
        <w:t>Izvedba gradbeno-obrtniških del pri obnovi dvoriščnih fasad s stavbnim pohištvom in prehoda na stavbi Njegoševa 6,6a-j v Ljubljani v okviru programa Ljubljana - moje mesto (LMM)</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686153E8" w14:textId="77777777"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DA4A73">
      <w:pPr>
        <w:ind w:left="1080"/>
        <w:jc w:val="both"/>
        <w:rPr>
          <w:b/>
          <w:i w:val="0"/>
          <w:sz w:val="22"/>
          <w:szCs w:val="22"/>
        </w:rPr>
      </w:pPr>
    </w:p>
    <w:p w14:paraId="1319AF74" w14:textId="77777777"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14:paraId="11777C51" w14:textId="77777777" w:rsidR="00DA4A73" w:rsidRPr="00DA4A73" w:rsidRDefault="00DA4A73" w:rsidP="00DA4A73">
      <w:pPr>
        <w:ind w:left="720"/>
        <w:rPr>
          <w:i w:val="0"/>
          <w:sz w:val="22"/>
          <w:szCs w:val="22"/>
        </w:rPr>
      </w:pPr>
    </w:p>
    <w:p w14:paraId="5B6CAE03" w14:textId="77777777"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DA4A73">
      <w:pPr>
        <w:pStyle w:val="Odstavekseznama"/>
        <w:rPr>
          <w:i w:val="0"/>
          <w:sz w:val="22"/>
          <w:szCs w:val="22"/>
        </w:rPr>
      </w:pPr>
    </w:p>
    <w:p w14:paraId="735C7DC2" w14:textId="1702AF74"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DA4A73">
      <w:pPr>
        <w:ind w:left="720"/>
        <w:rPr>
          <w:i w:val="0"/>
          <w:sz w:val="22"/>
          <w:szCs w:val="22"/>
        </w:rPr>
      </w:pPr>
    </w:p>
    <w:p w14:paraId="19C14B53" w14:textId="7194A92B"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E2B6BCC" w14:textId="77777777" w:rsidR="00C63CC1" w:rsidRDefault="00C63CC1" w:rsidP="00C32572">
      <w:pPr>
        <w:pStyle w:val="Glava"/>
        <w:tabs>
          <w:tab w:val="clear" w:pos="4536"/>
          <w:tab w:val="clear" w:pos="9072"/>
        </w:tabs>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54D70306" w14:textId="77777777" w:rsidR="00DA4A73" w:rsidRDefault="00DA4A73" w:rsidP="00DA4A73">
      <w:pPr>
        <w:pStyle w:val="Glava"/>
        <w:tabs>
          <w:tab w:val="clear" w:pos="4536"/>
          <w:tab w:val="clear" w:pos="9072"/>
        </w:tabs>
        <w:ind w:left="1080"/>
        <w:jc w:val="right"/>
        <w:rPr>
          <w:b/>
          <w:i w:val="0"/>
          <w:sz w:val="22"/>
          <w:szCs w:val="22"/>
        </w:rPr>
      </w:pPr>
    </w:p>
    <w:p w14:paraId="579BEE9F" w14:textId="77777777" w:rsidR="00DA4A73" w:rsidRDefault="00DA4A73" w:rsidP="00DA4A73">
      <w:pPr>
        <w:pStyle w:val="Glava"/>
        <w:tabs>
          <w:tab w:val="clear" w:pos="4536"/>
          <w:tab w:val="clear" w:pos="9072"/>
        </w:tabs>
        <w:ind w:left="1080"/>
        <w:jc w:val="right"/>
        <w:rPr>
          <w:b/>
          <w:i w:val="0"/>
          <w:sz w:val="22"/>
          <w:szCs w:val="22"/>
        </w:rPr>
      </w:pPr>
    </w:p>
    <w:p w14:paraId="141E2F38"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DA4A73">
      <w:pPr>
        <w:pStyle w:val="Glava"/>
        <w:tabs>
          <w:tab w:val="clear" w:pos="4536"/>
          <w:tab w:val="clear" w:pos="9072"/>
        </w:tabs>
        <w:ind w:left="1080"/>
        <w:jc w:val="center"/>
        <w:rPr>
          <w:b/>
          <w:i w:val="0"/>
          <w:sz w:val="28"/>
          <w:szCs w:val="28"/>
        </w:rPr>
      </w:pPr>
    </w:p>
    <w:p w14:paraId="140FB8C9" w14:textId="49D23AF0"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DA4A73">
      <w:pPr>
        <w:pStyle w:val="Glava"/>
        <w:tabs>
          <w:tab w:val="clear" w:pos="4536"/>
          <w:tab w:val="clear" w:pos="9072"/>
        </w:tabs>
        <w:ind w:left="1080"/>
        <w:jc w:val="both"/>
        <w:rPr>
          <w:i w:val="0"/>
          <w:sz w:val="20"/>
        </w:rPr>
      </w:pPr>
    </w:p>
    <w:p w14:paraId="78C19387" w14:textId="7698741A"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DA4A73">
      <w:pPr>
        <w:pStyle w:val="Glava"/>
        <w:tabs>
          <w:tab w:val="clear" w:pos="4536"/>
          <w:tab w:val="clear" w:pos="9072"/>
        </w:tabs>
        <w:ind w:left="1080"/>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04400F7E" w14:textId="77777777" w:rsidR="00F030DB" w:rsidRDefault="00F030DB" w:rsidP="005225D2">
      <w:pPr>
        <w:pStyle w:val="Glava"/>
        <w:tabs>
          <w:tab w:val="clear" w:pos="4536"/>
          <w:tab w:val="clear" w:pos="9072"/>
        </w:tabs>
        <w:ind w:left="1080"/>
        <w:jc w:val="right"/>
        <w:rPr>
          <w:b/>
          <w:i w:val="0"/>
          <w:sz w:val="22"/>
          <w:szCs w:val="22"/>
        </w:rPr>
      </w:pPr>
    </w:p>
    <w:p w14:paraId="77DE4613" w14:textId="77777777" w:rsidR="00F030DB" w:rsidRDefault="00F030DB" w:rsidP="005225D2">
      <w:pPr>
        <w:pStyle w:val="Glava"/>
        <w:tabs>
          <w:tab w:val="clear" w:pos="4536"/>
          <w:tab w:val="clear" w:pos="9072"/>
        </w:tabs>
        <w:ind w:left="1080"/>
        <w:jc w:val="right"/>
        <w:rPr>
          <w:b/>
          <w:i w:val="0"/>
          <w:sz w:val="22"/>
          <w:szCs w:val="22"/>
        </w:rPr>
      </w:pPr>
    </w:p>
    <w:p w14:paraId="6DACC926" w14:textId="77777777" w:rsidR="00C32572" w:rsidRDefault="00C32572">
      <w:pPr>
        <w:rPr>
          <w:b/>
          <w:i w:val="0"/>
          <w:sz w:val="22"/>
          <w:szCs w:val="22"/>
        </w:rPr>
      </w:pPr>
      <w:r>
        <w:rPr>
          <w:b/>
          <w:i w:val="0"/>
          <w:sz w:val="22"/>
          <w:szCs w:val="22"/>
        </w:rPr>
        <w:br w:type="page"/>
      </w:r>
    </w:p>
    <w:p w14:paraId="2CC998A1" w14:textId="5D7F09E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FD314C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C77CE" w:rsidRPr="004C77CE">
        <w:rPr>
          <w:rFonts w:eastAsia="Calibri"/>
          <w:b/>
          <w:i w:val="0"/>
          <w:sz w:val="22"/>
          <w:szCs w:val="22"/>
          <w:lang w:eastAsia="en-US"/>
        </w:rPr>
        <w:t>Izvedba gradbeno-obrtniških del pri obnovi dvoriščnih fasad s stavbnim pohištvom in prehoda na stavbi Njegoševa 6,6a-j v Ljubljani v okviru programa Ljubljana - moje mesto (LMM)</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7B3D649"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C77CE" w:rsidRPr="004C77CE">
        <w:rPr>
          <w:rFonts w:eastAsia="Calibri"/>
          <w:b/>
          <w:i w:val="0"/>
          <w:sz w:val="22"/>
          <w:szCs w:val="22"/>
          <w:lang w:eastAsia="en-US"/>
        </w:rPr>
        <w:t>Izvedba gradbeno-obrtniških del pri obnovi dvoriščnih fasad s stavbnim pohištvom in prehoda na stavbi Njegoševa 6,6a-j v Ljubljani v okviru programa Ljubljana - moje mesto (LMM)</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0E8A468E" w:rsidR="00AE2E89" w:rsidRPr="00647C8E" w:rsidRDefault="00D439D5" w:rsidP="006F7EB4">
      <w:pPr>
        <w:ind w:left="1080"/>
        <w:jc w:val="both"/>
        <w:rPr>
          <w:i w:val="0"/>
          <w:sz w:val="22"/>
          <w:szCs w:val="22"/>
        </w:rPr>
      </w:pPr>
      <w:r w:rsidRPr="00B32803">
        <w:rPr>
          <w:i w:val="0"/>
          <w:sz w:val="22"/>
          <w:szCs w:val="22"/>
        </w:rPr>
        <w:t xml:space="preserve">Gospodarski subjekt, mora v ponudbi izkazati, </w:t>
      </w:r>
      <w:r w:rsidRPr="00647C8E">
        <w:rPr>
          <w:i w:val="0"/>
          <w:sz w:val="22"/>
          <w:szCs w:val="22"/>
        </w:rPr>
        <w:t xml:space="preserve">da je v </w:t>
      </w:r>
      <w:r w:rsidRPr="00647C8E">
        <w:rPr>
          <w:bCs/>
          <w:i w:val="0"/>
          <w:sz w:val="22"/>
          <w:szCs w:val="22"/>
        </w:rPr>
        <w:t xml:space="preserve">obdobju od 1.1.2012 </w:t>
      </w:r>
      <w:r w:rsidRPr="00647C8E">
        <w:rPr>
          <w:rFonts w:eastAsia="Calibri"/>
          <w:bCs/>
          <w:i w:val="0"/>
          <w:sz w:val="22"/>
          <w:szCs w:val="22"/>
          <w:lang w:eastAsia="en-US"/>
        </w:rPr>
        <w:t xml:space="preserve">uspešno izvedel vsaj dva istovrstna posla (kot je predmet tega naročila) – t.j. </w:t>
      </w:r>
      <w:r w:rsidR="004C77CE" w:rsidRPr="00647C8E">
        <w:rPr>
          <w:b/>
          <w:i w:val="0"/>
          <w:sz w:val="22"/>
          <w:szCs w:val="22"/>
        </w:rPr>
        <w:t>obnova</w:t>
      </w:r>
      <w:r w:rsidR="00CD77FB" w:rsidRPr="00647C8E">
        <w:rPr>
          <w:b/>
          <w:i w:val="0"/>
          <w:sz w:val="22"/>
          <w:szCs w:val="22"/>
        </w:rPr>
        <w:t xml:space="preserve"> fasad z stavbnim pohištvom na stavbah s statusom kulturnega spomenika ali kulturne</w:t>
      </w:r>
      <w:r w:rsidRPr="00647C8E">
        <w:rPr>
          <w:i w:val="0"/>
          <w:sz w:val="22"/>
          <w:szCs w:val="22"/>
        </w:rPr>
        <w:t>, pri čemer je vrednost del za p</w:t>
      </w:r>
      <w:r w:rsidR="00B578DB" w:rsidRPr="00647C8E">
        <w:rPr>
          <w:i w:val="0"/>
          <w:sz w:val="22"/>
          <w:szCs w:val="22"/>
        </w:rPr>
        <w:t xml:space="preserve">osamezni posel znašala najmanj </w:t>
      </w:r>
      <w:r w:rsidR="00937870" w:rsidRPr="00647C8E">
        <w:rPr>
          <w:i w:val="0"/>
          <w:sz w:val="22"/>
          <w:szCs w:val="22"/>
        </w:rPr>
        <w:t xml:space="preserve">150.000,00 </w:t>
      </w:r>
      <w:del w:id="0" w:author="Karel Pollak" w:date="2018-03-06T13:21:00Z">
        <w:r w:rsidR="004809EA" w:rsidRPr="00647C8E" w:rsidDel="00937870">
          <w:rPr>
            <w:i w:val="0"/>
            <w:sz w:val="22"/>
            <w:szCs w:val="22"/>
          </w:rPr>
          <w:delText xml:space="preserve"> </w:delText>
        </w:r>
      </w:del>
      <w:r w:rsidRPr="00647C8E">
        <w:rPr>
          <w:i w:val="0"/>
          <w:sz w:val="22"/>
          <w:szCs w:val="22"/>
        </w:rPr>
        <w:t>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91B4EB6" w14:textId="77777777" w:rsidR="00FE3CF1" w:rsidRDefault="00FE3CF1"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6CB240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C77CE" w:rsidRPr="004C77CE">
        <w:rPr>
          <w:rFonts w:eastAsia="Calibri"/>
          <w:b/>
          <w:i w:val="0"/>
          <w:sz w:val="22"/>
          <w:szCs w:val="22"/>
          <w:lang w:eastAsia="en-US"/>
        </w:rPr>
        <w:t>Izvedba gradbeno-obrtniških del pri obnovi dvoriščnih fasad s stavbnim pohištvom in prehoda na stavbi Njegoševa 6,6a-j v Ljubljani v okviru programa Ljubljana - moje mesto (LMM)</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069F3E79"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C77CE" w:rsidRPr="004C77CE">
        <w:rPr>
          <w:rFonts w:eastAsia="Calibri"/>
          <w:b/>
          <w:i w:val="0"/>
          <w:sz w:val="22"/>
          <w:szCs w:val="22"/>
          <w:lang w:eastAsia="en-US"/>
        </w:rPr>
        <w:t>Izvedba gradbeno-obrtniških del pri obnovi dvoriščnih fasad s stavbnim pohištvom in prehoda na stavbi Njegoševa 6,6a-j v Ljubljani v okviru programa Ljubljana - moje mesto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49E6DB06"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1BD4FB35"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3533BD60" w14:textId="3065925F" w:rsidR="004C77CE" w:rsidRPr="004C77CE" w:rsidRDefault="004C77CE" w:rsidP="004C77CE">
      <w:pPr>
        <w:ind w:left="1418"/>
        <w:jc w:val="center"/>
        <w:rPr>
          <w:b/>
          <w:i w:val="0"/>
          <w:sz w:val="22"/>
          <w:szCs w:val="22"/>
        </w:rPr>
      </w:pPr>
      <w:r w:rsidRPr="004C77CE">
        <w:rPr>
          <w:b/>
          <w:i w:val="0"/>
          <w:sz w:val="22"/>
          <w:szCs w:val="22"/>
        </w:rPr>
        <w:t xml:space="preserve">Popis del št. Verzija 1313/2013-10, </w:t>
      </w:r>
      <w:r w:rsidRPr="004C77CE">
        <w:rPr>
          <w:rFonts w:eastAsia="Calibri"/>
          <w:b/>
          <w:i w:val="0"/>
          <w:sz w:val="22"/>
          <w:szCs w:val="22"/>
          <w:lang w:eastAsia="en-US"/>
        </w:rPr>
        <w:t>Kulturno varstveni pogoji ZVKDS, OE Ljubljana št. 313/9</w:t>
      </w:r>
      <w:r w:rsidR="00937870">
        <w:rPr>
          <w:rFonts w:eastAsia="Calibri"/>
          <w:b/>
          <w:i w:val="0"/>
          <w:sz w:val="22"/>
          <w:szCs w:val="22"/>
          <w:lang w:eastAsia="en-US"/>
        </w:rPr>
        <w:t>5</w:t>
      </w:r>
      <w:r w:rsidRPr="004C77CE">
        <w:rPr>
          <w:rFonts w:eastAsia="Calibri"/>
          <w:b/>
          <w:i w:val="0"/>
          <w:sz w:val="22"/>
          <w:szCs w:val="22"/>
          <w:lang w:eastAsia="en-US"/>
        </w:rPr>
        <w:t>-TA z dne 21.1.2011 in Kulturno varstveno soglasje ZVKDS, OE Ljubljana, št. 35102-0822/2015-15 z dne 13.9.2017</w:t>
      </w:r>
    </w:p>
    <w:p w14:paraId="3654EAE3" w14:textId="77777777" w:rsidR="007B7154"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18B3D284" w14:textId="4B0734BE" w:rsidR="009E7A2B" w:rsidRPr="0079325B" w:rsidRDefault="009B1A8D" w:rsidP="009B1A8D">
      <w:pPr>
        <w:jc w:val="right"/>
        <w:rPr>
          <w:b/>
          <w:i w:val="0"/>
          <w:sz w:val="22"/>
          <w:szCs w:val="22"/>
        </w:rPr>
      </w:pPr>
      <w:r>
        <w:rPr>
          <w:b/>
          <w:i w:val="0"/>
          <w:sz w:val="22"/>
          <w:szCs w:val="22"/>
        </w:rPr>
        <w:lastRenderedPageBreak/>
        <w:t>P</w:t>
      </w:r>
      <w:r w:rsidR="003B1634" w:rsidRPr="0079325B">
        <w:rPr>
          <w:b/>
          <w:i w:val="0"/>
          <w:sz w:val="22"/>
          <w:szCs w:val="22"/>
        </w:rPr>
        <w:t xml:space="preserve">RILOGA </w:t>
      </w:r>
      <w:r w:rsidR="00787C83">
        <w:rPr>
          <w:b/>
          <w:i w:val="0"/>
          <w:sz w:val="22"/>
          <w:szCs w:val="22"/>
        </w:rPr>
        <w:t>B</w:t>
      </w:r>
    </w:p>
    <w:p w14:paraId="4912CE74" w14:textId="7D0DA2E2" w:rsidR="00495F6D" w:rsidRPr="00BE0221" w:rsidRDefault="00495F6D" w:rsidP="00492894">
      <w:pPr>
        <w:rPr>
          <w:b/>
          <w:i w:val="0"/>
          <w:color w:val="FF0000"/>
          <w:sz w:val="28"/>
          <w:szCs w:val="22"/>
        </w:rPr>
      </w:pPr>
    </w:p>
    <w:p w14:paraId="7F2F531B" w14:textId="77777777" w:rsidR="00F421FF" w:rsidRDefault="00F421FF" w:rsidP="00F421FF">
      <w:pPr>
        <w:rPr>
          <w:i w:val="0"/>
          <w:sz w:val="22"/>
          <w:szCs w:val="22"/>
        </w:rPr>
      </w:pPr>
      <w:r>
        <w:rPr>
          <w:i w:val="0"/>
          <w:sz w:val="22"/>
          <w:szCs w:val="22"/>
        </w:rPr>
        <w:t>NAROČNIKI:</w:t>
      </w:r>
    </w:p>
    <w:p w14:paraId="55943BED" w14:textId="77777777" w:rsidR="00F421FF" w:rsidRDefault="00F421FF" w:rsidP="00F421FF">
      <w:pPr>
        <w:rPr>
          <w:i w:val="0"/>
          <w:sz w:val="22"/>
          <w:szCs w:val="22"/>
        </w:rPr>
      </w:pPr>
    </w:p>
    <w:p w14:paraId="32CBDC86" w14:textId="77777777" w:rsidR="00F421FF" w:rsidRDefault="00F421FF" w:rsidP="00F421FF">
      <w:pPr>
        <w:pStyle w:val="Odstavekseznama"/>
        <w:numPr>
          <w:ilvl w:val="0"/>
          <w:numId w:val="44"/>
        </w:numPr>
        <w:tabs>
          <w:tab w:val="left" w:pos="567"/>
        </w:tabs>
        <w:ind w:hanging="720"/>
        <w:contextualSpacing/>
        <w:jc w:val="both"/>
        <w:rPr>
          <w:i w:val="0"/>
          <w:sz w:val="22"/>
          <w:szCs w:val="22"/>
        </w:rPr>
      </w:pPr>
      <w:r>
        <w:rPr>
          <w:i w:val="0"/>
          <w:sz w:val="22"/>
          <w:szCs w:val="22"/>
        </w:rPr>
        <w:t xml:space="preserve">MESTNA OBČINA LJUBLJANA, Mestni trg 1, 1000 Ljubljana, </w:t>
      </w:r>
    </w:p>
    <w:p w14:paraId="51D7C9F5" w14:textId="77777777" w:rsidR="00F421FF" w:rsidRDefault="00F421FF" w:rsidP="00F421FF">
      <w:pPr>
        <w:tabs>
          <w:tab w:val="left" w:pos="567"/>
        </w:tabs>
        <w:jc w:val="both"/>
        <w:rPr>
          <w:sz w:val="22"/>
          <w:szCs w:val="22"/>
        </w:rPr>
      </w:pPr>
      <w:r>
        <w:rPr>
          <w:i w:val="0"/>
          <w:sz w:val="22"/>
          <w:szCs w:val="22"/>
        </w:rPr>
        <w:tab/>
        <w:t>ki jo zastopa  župan Zoran Janković</w:t>
      </w:r>
      <w:r>
        <w:rPr>
          <w:sz w:val="22"/>
          <w:szCs w:val="22"/>
        </w:rPr>
        <w:t xml:space="preserve"> </w:t>
      </w:r>
    </w:p>
    <w:p w14:paraId="5E6BAE91" w14:textId="77777777" w:rsidR="00F421FF" w:rsidRDefault="00F421FF" w:rsidP="00F421FF">
      <w:pPr>
        <w:tabs>
          <w:tab w:val="left" w:pos="567"/>
        </w:tabs>
        <w:jc w:val="both"/>
        <w:rPr>
          <w:i w:val="0"/>
          <w:sz w:val="22"/>
          <w:szCs w:val="22"/>
        </w:rPr>
      </w:pPr>
      <w:r>
        <w:rPr>
          <w:i w:val="0"/>
          <w:sz w:val="22"/>
          <w:szCs w:val="22"/>
        </w:rPr>
        <w:tab/>
        <w:t>matična številka: 5874025000</w:t>
      </w:r>
    </w:p>
    <w:p w14:paraId="6414E676" w14:textId="77777777" w:rsidR="00F421FF" w:rsidRDefault="00F421FF" w:rsidP="00F421FF">
      <w:pPr>
        <w:tabs>
          <w:tab w:val="left" w:pos="567"/>
        </w:tabs>
        <w:jc w:val="both"/>
        <w:rPr>
          <w:i w:val="0"/>
          <w:sz w:val="22"/>
          <w:szCs w:val="22"/>
        </w:rPr>
      </w:pPr>
      <w:r>
        <w:rPr>
          <w:i w:val="0"/>
          <w:sz w:val="22"/>
          <w:szCs w:val="22"/>
        </w:rPr>
        <w:tab/>
        <w:t>identifikacijska številka za DDV:SI67593321</w:t>
      </w:r>
    </w:p>
    <w:p w14:paraId="10DA2B64" w14:textId="77777777" w:rsidR="00F421FF" w:rsidRDefault="00F421FF" w:rsidP="00F421FF">
      <w:pPr>
        <w:tabs>
          <w:tab w:val="left" w:pos="567"/>
        </w:tabs>
        <w:jc w:val="both"/>
        <w:rPr>
          <w:i w:val="0"/>
          <w:sz w:val="22"/>
          <w:szCs w:val="22"/>
        </w:rPr>
      </w:pPr>
      <w:r>
        <w:rPr>
          <w:i w:val="0"/>
          <w:sz w:val="22"/>
          <w:szCs w:val="22"/>
        </w:rPr>
        <w:tab/>
        <w:t>(v nadaljnjem besedilu: MOL)</w:t>
      </w:r>
    </w:p>
    <w:p w14:paraId="1CBF4BBC" w14:textId="77777777" w:rsidR="00F421FF" w:rsidRDefault="00F421FF" w:rsidP="00F421FF">
      <w:pPr>
        <w:jc w:val="both"/>
        <w:rPr>
          <w:i w:val="0"/>
          <w:sz w:val="22"/>
          <w:szCs w:val="22"/>
        </w:rPr>
      </w:pPr>
    </w:p>
    <w:p w14:paraId="71C92BCF" w14:textId="77777777" w:rsidR="00F421FF" w:rsidRDefault="00F421FF" w:rsidP="00F421FF">
      <w:pPr>
        <w:pStyle w:val="Odstavekseznama"/>
        <w:numPr>
          <w:ilvl w:val="0"/>
          <w:numId w:val="44"/>
        </w:numPr>
        <w:tabs>
          <w:tab w:val="left" w:pos="567"/>
        </w:tabs>
        <w:ind w:left="567" w:right="-567" w:hanging="567"/>
        <w:contextualSpacing/>
        <w:jc w:val="both"/>
        <w:rPr>
          <w:i w:val="0"/>
          <w:sz w:val="22"/>
          <w:szCs w:val="22"/>
        </w:rPr>
      </w:pPr>
      <w:r>
        <w:rPr>
          <w:i w:val="0"/>
          <w:sz w:val="22"/>
          <w:szCs w:val="22"/>
        </w:rPr>
        <w:t>LASTNIKI VEČSTANOVANJSKE STAVBE  NJEGOŠEVA 6, 6A-J,  1000 Ljubljana,</w:t>
      </w:r>
    </w:p>
    <w:p w14:paraId="4DA28D19" w14:textId="77777777" w:rsidR="00F421FF" w:rsidRDefault="00F421FF" w:rsidP="00F421FF">
      <w:pPr>
        <w:tabs>
          <w:tab w:val="left" w:pos="567"/>
        </w:tabs>
        <w:ind w:right="-567"/>
        <w:contextualSpacing/>
        <w:jc w:val="both"/>
        <w:rPr>
          <w:i w:val="0"/>
          <w:sz w:val="22"/>
          <w:szCs w:val="22"/>
        </w:rPr>
      </w:pPr>
      <w:r>
        <w:rPr>
          <w:i w:val="0"/>
          <w:sz w:val="22"/>
          <w:szCs w:val="22"/>
        </w:rPr>
        <w:tab/>
        <w:t>zanje po Pooblastilu št. ___ z dne ____</w:t>
      </w:r>
    </w:p>
    <w:p w14:paraId="700BDD4F" w14:textId="77777777" w:rsidR="00F421FF" w:rsidRDefault="00F421FF" w:rsidP="00F421FF">
      <w:pPr>
        <w:tabs>
          <w:tab w:val="left" w:pos="567"/>
        </w:tabs>
        <w:ind w:left="567" w:right="-567" w:hanging="567"/>
        <w:contextualSpacing/>
        <w:jc w:val="both"/>
        <w:rPr>
          <w:i w:val="0"/>
          <w:sz w:val="22"/>
          <w:szCs w:val="22"/>
        </w:rPr>
      </w:pPr>
      <w:r>
        <w:rPr>
          <w:i w:val="0"/>
          <w:sz w:val="22"/>
          <w:szCs w:val="22"/>
        </w:rPr>
        <w:tab/>
        <w:t>upravnik stavbe Želva d.o.o. Upravljanje stavb, Ulica Alme Sodnik 6, 1000 Ljubljana,</w:t>
      </w:r>
    </w:p>
    <w:p w14:paraId="123608C0" w14:textId="77777777" w:rsidR="00F421FF" w:rsidRDefault="00F421FF" w:rsidP="00F421FF">
      <w:pPr>
        <w:tabs>
          <w:tab w:val="left" w:pos="567"/>
        </w:tabs>
        <w:ind w:left="567" w:right="-567" w:hanging="567"/>
        <w:contextualSpacing/>
        <w:jc w:val="both"/>
        <w:rPr>
          <w:i w:val="0"/>
          <w:sz w:val="22"/>
          <w:szCs w:val="22"/>
        </w:rPr>
      </w:pPr>
      <w:r>
        <w:rPr>
          <w:i w:val="0"/>
          <w:sz w:val="22"/>
          <w:szCs w:val="22"/>
        </w:rPr>
        <w:tab/>
        <w:t xml:space="preserve">ki ga zastopa direktorica </w:t>
      </w:r>
      <w:r>
        <w:rPr>
          <w:i w:val="0"/>
          <w:sz w:val="22"/>
          <w:szCs w:val="22"/>
        </w:rPr>
        <w:tab/>
        <w:t>Mira Potokar</w:t>
      </w:r>
    </w:p>
    <w:p w14:paraId="3DFA7AB4" w14:textId="77777777" w:rsidR="00F421FF" w:rsidRDefault="00F421FF" w:rsidP="00F421FF">
      <w:pPr>
        <w:pStyle w:val="Odstavekseznama"/>
        <w:tabs>
          <w:tab w:val="left" w:pos="567"/>
        </w:tabs>
        <w:ind w:left="567" w:right="-567" w:hanging="567"/>
        <w:contextualSpacing/>
        <w:jc w:val="both"/>
        <w:rPr>
          <w:i w:val="0"/>
          <w:sz w:val="22"/>
          <w:szCs w:val="22"/>
        </w:rPr>
      </w:pPr>
      <w:r>
        <w:rPr>
          <w:i w:val="0"/>
          <w:sz w:val="22"/>
          <w:szCs w:val="22"/>
        </w:rPr>
        <w:tab/>
        <w:t>matična številka: 5475236000</w:t>
      </w:r>
    </w:p>
    <w:p w14:paraId="4D4213C5" w14:textId="77777777" w:rsidR="00F421FF" w:rsidRDefault="00F421FF" w:rsidP="00F421FF">
      <w:pPr>
        <w:tabs>
          <w:tab w:val="left" w:pos="567"/>
        </w:tabs>
        <w:ind w:left="567" w:right="-567" w:hanging="567"/>
        <w:contextualSpacing/>
        <w:jc w:val="both"/>
        <w:rPr>
          <w:i w:val="0"/>
          <w:sz w:val="22"/>
          <w:szCs w:val="22"/>
        </w:rPr>
      </w:pPr>
      <w:r>
        <w:rPr>
          <w:i w:val="0"/>
          <w:sz w:val="22"/>
          <w:szCs w:val="22"/>
        </w:rPr>
        <w:tab/>
        <w:t>identifikacijska številka za DDV: SI21120161</w:t>
      </w:r>
    </w:p>
    <w:p w14:paraId="7AFD583C" w14:textId="77777777" w:rsidR="00F421FF" w:rsidRDefault="00F421FF" w:rsidP="00F421FF">
      <w:pPr>
        <w:pStyle w:val="Telobesedila"/>
        <w:tabs>
          <w:tab w:val="left" w:pos="567"/>
        </w:tabs>
        <w:ind w:right="-567"/>
        <w:rPr>
          <w:rFonts w:ascii="Times New Roman" w:hAnsi="Times New Roman"/>
          <w:b w:val="0"/>
          <w:sz w:val="22"/>
          <w:szCs w:val="22"/>
        </w:rPr>
      </w:pPr>
      <w:r>
        <w:rPr>
          <w:rFonts w:ascii="Times New Roman" w:hAnsi="Times New Roman"/>
          <w:b w:val="0"/>
          <w:sz w:val="22"/>
          <w:szCs w:val="22"/>
        </w:rPr>
        <w:tab/>
      </w:r>
    </w:p>
    <w:p w14:paraId="642EF6AC" w14:textId="77777777" w:rsidR="00F421FF" w:rsidRDefault="00F421FF" w:rsidP="00F421FF">
      <w:pPr>
        <w:pStyle w:val="Telobesedila"/>
        <w:tabs>
          <w:tab w:val="left" w:pos="567"/>
        </w:tabs>
        <w:ind w:right="-567"/>
        <w:rPr>
          <w:rFonts w:ascii="Times New Roman" w:hAnsi="Times New Roman"/>
          <w:b w:val="0"/>
          <w:sz w:val="22"/>
          <w:szCs w:val="22"/>
        </w:rPr>
      </w:pPr>
      <w:r>
        <w:rPr>
          <w:rFonts w:ascii="Times New Roman" w:hAnsi="Times New Roman"/>
          <w:b w:val="0"/>
          <w:sz w:val="22"/>
          <w:szCs w:val="22"/>
        </w:rPr>
        <w:t>(v nadaljnjem besedilu: lastniki objekta),</w:t>
      </w:r>
    </w:p>
    <w:p w14:paraId="78BA0E81" w14:textId="77777777" w:rsidR="00F421FF" w:rsidRDefault="00F421FF" w:rsidP="00F421FF">
      <w:pPr>
        <w:rPr>
          <w:i w:val="0"/>
          <w:sz w:val="22"/>
          <w:szCs w:val="22"/>
        </w:rPr>
      </w:pPr>
    </w:p>
    <w:p w14:paraId="14CB6BE5" w14:textId="77777777" w:rsidR="00F421FF" w:rsidRDefault="00F421FF" w:rsidP="00F421FF">
      <w:pPr>
        <w:rPr>
          <w:i w:val="0"/>
          <w:sz w:val="22"/>
          <w:szCs w:val="22"/>
        </w:rPr>
      </w:pPr>
      <w:r>
        <w:rPr>
          <w:i w:val="0"/>
          <w:sz w:val="22"/>
          <w:szCs w:val="22"/>
        </w:rPr>
        <w:t xml:space="preserve">in </w:t>
      </w:r>
    </w:p>
    <w:p w14:paraId="5AF6DB93" w14:textId="77777777" w:rsidR="00F421FF" w:rsidRDefault="00F421FF" w:rsidP="00F421FF">
      <w:pPr>
        <w:rPr>
          <w:i w:val="0"/>
          <w:sz w:val="22"/>
          <w:szCs w:val="22"/>
        </w:rPr>
      </w:pPr>
    </w:p>
    <w:p w14:paraId="4B5276C2" w14:textId="77777777" w:rsidR="00F421FF" w:rsidRDefault="00F421FF" w:rsidP="00F421FF">
      <w:pPr>
        <w:jc w:val="both"/>
        <w:rPr>
          <w:i w:val="0"/>
          <w:sz w:val="22"/>
          <w:szCs w:val="22"/>
        </w:rPr>
      </w:pPr>
      <w:r>
        <w:rPr>
          <w:i w:val="0"/>
          <w:sz w:val="22"/>
          <w:szCs w:val="22"/>
        </w:rPr>
        <w:t>IZVAJALEC:</w:t>
      </w:r>
    </w:p>
    <w:p w14:paraId="35A2E0F2" w14:textId="77777777" w:rsidR="00F421FF" w:rsidRDefault="00F421FF" w:rsidP="00F421FF">
      <w:pPr>
        <w:jc w:val="both"/>
        <w:rPr>
          <w:i w:val="0"/>
          <w:sz w:val="22"/>
          <w:szCs w:val="22"/>
        </w:rPr>
      </w:pPr>
    </w:p>
    <w:p w14:paraId="449C700B" w14:textId="77777777" w:rsidR="00F421FF" w:rsidRDefault="00F421FF" w:rsidP="00F421FF">
      <w:pPr>
        <w:tabs>
          <w:tab w:val="left" w:pos="567"/>
        </w:tabs>
        <w:jc w:val="both"/>
        <w:rPr>
          <w:i w:val="0"/>
          <w:sz w:val="22"/>
          <w:szCs w:val="22"/>
        </w:rPr>
      </w:pPr>
      <w:r>
        <w:rPr>
          <w:i w:val="0"/>
          <w:sz w:val="22"/>
          <w:szCs w:val="22"/>
        </w:rPr>
        <w:tab/>
        <w:t xml:space="preserve">……. </w:t>
      </w:r>
    </w:p>
    <w:p w14:paraId="40831E74" w14:textId="77777777" w:rsidR="00F421FF" w:rsidRDefault="00F421FF" w:rsidP="00F421FF">
      <w:pPr>
        <w:tabs>
          <w:tab w:val="left" w:pos="567"/>
        </w:tabs>
        <w:ind w:hanging="720"/>
        <w:jc w:val="both"/>
        <w:rPr>
          <w:i w:val="0"/>
          <w:sz w:val="22"/>
          <w:szCs w:val="22"/>
        </w:rPr>
      </w:pPr>
      <w:r>
        <w:rPr>
          <w:i w:val="0"/>
          <w:sz w:val="22"/>
          <w:szCs w:val="22"/>
        </w:rPr>
        <w:tab/>
      </w:r>
      <w:r>
        <w:rPr>
          <w:i w:val="0"/>
          <w:sz w:val="22"/>
          <w:szCs w:val="22"/>
        </w:rPr>
        <w:tab/>
        <w:t>ki ga zastopa ………</w:t>
      </w:r>
    </w:p>
    <w:p w14:paraId="0134146C" w14:textId="77777777" w:rsidR="00F421FF" w:rsidRDefault="00F421FF" w:rsidP="00F421FF">
      <w:pPr>
        <w:tabs>
          <w:tab w:val="left" w:pos="567"/>
        </w:tabs>
        <w:ind w:hanging="720"/>
        <w:jc w:val="both"/>
        <w:rPr>
          <w:i w:val="0"/>
          <w:sz w:val="22"/>
          <w:szCs w:val="22"/>
        </w:rPr>
      </w:pPr>
      <w:r>
        <w:rPr>
          <w:i w:val="0"/>
          <w:sz w:val="22"/>
          <w:szCs w:val="22"/>
        </w:rPr>
        <w:tab/>
      </w:r>
      <w:r>
        <w:rPr>
          <w:i w:val="0"/>
          <w:sz w:val="22"/>
          <w:szCs w:val="22"/>
        </w:rPr>
        <w:tab/>
        <w:t>matična številka: ………………</w:t>
      </w:r>
    </w:p>
    <w:p w14:paraId="46002343" w14:textId="77777777" w:rsidR="00F421FF" w:rsidRDefault="00F421FF" w:rsidP="00F421FF">
      <w:pPr>
        <w:tabs>
          <w:tab w:val="left" w:pos="567"/>
        </w:tabs>
        <w:ind w:hanging="720"/>
        <w:jc w:val="both"/>
        <w:rPr>
          <w:i w:val="0"/>
          <w:sz w:val="22"/>
          <w:szCs w:val="22"/>
        </w:rPr>
      </w:pPr>
      <w:r>
        <w:rPr>
          <w:i w:val="0"/>
          <w:sz w:val="22"/>
          <w:szCs w:val="22"/>
        </w:rPr>
        <w:tab/>
      </w:r>
      <w:r>
        <w:rPr>
          <w:i w:val="0"/>
          <w:sz w:val="22"/>
          <w:szCs w:val="22"/>
        </w:rPr>
        <w:tab/>
        <w:t>identifikacijska številka za DDV:  ………………</w:t>
      </w:r>
    </w:p>
    <w:p w14:paraId="0E55ABBE" w14:textId="77777777" w:rsidR="00F421FF" w:rsidRDefault="00F421FF" w:rsidP="00F421FF">
      <w:pPr>
        <w:tabs>
          <w:tab w:val="left" w:pos="567"/>
        </w:tabs>
        <w:jc w:val="both"/>
        <w:rPr>
          <w:i w:val="0"/>
          <w:sz w:val="22"/>
          <w:szCs w:val="22"/>
        </w:rPr>
      </w:pPr>
    </w:p>
    <w:p w14:paraId="07AA5445" w14:textId="77777777" w:rsidR="00F421FF" w:rsidRDefault="00F421FF" w:rsidP="00F421FF">
      <w:pPr>
        <w:tabs>
          <w:tab w:val="left" w:pos="567"/>
        </w:tabs>
        <w:jc w:val="both"/>
        <w:rPr>
          <w:i w:val="0"/>
          <w:sz w:val="22"/>
          <w:szCs w:val="22"/>
        </w:rPr>
      </w:pPr>
    </w:p>
    <w:p w14:paraId="2C6F900B" w14:textId="77777777" w:rsidR="00F421FF" w:rsidRDefault="00F421FF" w:rsidP="00F421FF">
      <w:pPr>
        <w:tabs>
          <w:tab w:val="left" w:pos="567"/>
        </w:tabs>
        <w:jc w:val="both"/>
        <w:rPr>
          <w:b/>
          <w:i w:val="0"/>
          <w:sz w:val="22"/>
          <w:szCs w:val="22"/>
        </w:rPr>
      </w:pPr>
      <w:r>
        <w:rPr>
          <w:i w:val="0"/>
          <w:sz w:val="22"/>
          <w:szCs w:val="22"/>
        </w:rPr>
        <w:t xml:space="preserve">(v nadaljnjem besedilu: </w:t>
      </w:r>
      <w:r>
        <w:rPr>
          <w:b/>
          <w:i w:val="0"/>
          <w:sz w:val="22"/>
          <w:szCs w:val="22"/>
        </w:rPr>
        <w:t>izvajalec</w:t>
      </w:r>
      <w:r>
        <w:rPr>
          <w:i w:val="0"/>
          <w:sz w:val="22"/>
          <w:szCs w:val="22"/>
        </w:rPr>
        <w:t>),</w:t>
      </w:r>
    </w:p>
    <w:p w14:paraId="4EF5B995" w14:textId="77777777" w:rsidR="00F421FF" w:rsidRDefault="00F421FF" w:rsidP="00F421FF">
      <w:pPr>
        <w:tabs>
          <w:tab w:val="left" w:pos="567"/>
        </w:tabs>
        <w:jc w:val="both"/>
        <w:rPr>
          <w:i w:val="0"/>
          <w:sz w:val="22"/>
          <w:szCs w:val="22"/>
        </w:rPr>
      </w:pPr>
    </w:p>
    <w:p w14:paraId="43DD5CD3" w14:textId="77777777" w:rsidR="00F421FF" w:rsidRDefault="00F421FF" w:rsidP="00F421FF">
      <w:pPr>
        <w:tabs>
          <w:tab w:val="left" w:pos="567"/>
        </w:tabs>
        <w:jc w:val="both"/>
        <w:rPr>
          <w:i w:val="0"/>
          <w:sz w:val="22"/>
          <w:szCs w:val="22"/>
        </w:rPr>
      </w:pPr>
    </w:p>
    <w:p w14:paraId="1E3EE05F" w14:textId="77777777" w:rsidR="00F421FF" w:rsidRDefault="00F421FF" w:rsidP="00F421FF">
      <w:pPr>
        <w:jc w:val="both"/>
        <w:rPr>
          <w:i w:val="0"/>
          <w:sz w:val="22"/>
          <w:szCs w:val="22"/>
        </w:rPr>
      </w:pPr>
      <w:r>
        <w:rPr>
          <w:i w:val="0"/>
          <w:sz w:val="22"/>
          <w:szCs w:val="22"/>
        </w:rPr>
        <w:t>sklenejo naslednjo</w:t>
      </w:r>
    </w:p>
    <w:p w14:paraId="6D326E8E" w14:textId="77777777" w:rsidR="00F421FF" w:rsidRDefault="00F421FF" w:rsidP="00F421FF">
      <w:pPr>
        <w:jc w:val="both"/>
        <w:rPr>
          <w:i w:val="0"/>
          <w:sz w:val="22"/>
          <w:szCs w:val="22"/>
        </w:rPr>
      </w:pPr>
    </w:p>
    <w:p w14:paraId="42C839D1" w14:textId="77777777" w:rsidR="00F421FF" w:rsidRDefault="00F421FF" w:rsidP="00F421FF">
      <w:pPr>
        <w:pStyle w:val="Naslov2"/>
        <w:jc w:val="center"/>
        <w:rPr>
          <w:rFonts w:ascii="Times New Roman" w:hAnsi="Times New Roman" w:cs="Times New Roman"/>
          <w:sz w:val="22"/>
          <w:szCs w:val="22"/>
        </w:rPr>
      </w:pPr>
      <w:bookmarkStart w:id="1" w:name="_Toc192491981"/>
      <w:r>
        <w:rPr>
          <w:rFonts w:ascii="Times New Roman" w:hAnsi="Times New Roman" w:cs="Times New Roman"/>
          <w:sz w:val="22"/>
          <w:szCs w:val="22"/>
        </w:rPr>
        <w:t xml:space="preserve">P O G O </w:t>
      </w:r>
      <w:bookmarkEnd w:id="1"/>
      <w:r>
        <w:rPr>
          <w:rFonts w:ascii="Times New Roman" w:hAnsi="Times New Roman" w:cs="Times New Roman"/>
          <w:sz w:val="22"/>
          <w:szCs w:val="22"/>
        </w:rPr>
        <w:t>D B O</w:t>
      </w:r>
    </w:p>
    <w:p w14:paraId="165EE710" w14:textId="77777777" w:rsidR="00F421FF" w:rsidRDefault="00F421FF" w:rsidP="00F421FF">
      <w:pPr>
        <w:jc w:val="center"/>
        <w:rPr>
          <w:b/>
          <w:i w:val="0"/>
          <w:sz w:val="22"/>
          <w:szCs w:val="22"/>
        </w:rPr>
      </w:pPr>
      <w:r>
        <w:rPr>
          <w:b/>
          <w:i w:val="0"/>
          <w:sz w:val="22"/>
          <w:szCs w:val="22"/>
        </w:rPr>
        <w:t xml:space="preserve">O IZVAJANJU GRADBENO-OBRTNIŠKIH DEL PRI OBNOVI DVORIŠČNIH FASAD </w:t>
      </w:r>
    </w:p>
    <w:p w14:paraId="51D30603" w14:textId="77777777" w:rsidR="00F421FF" w:rsidRDefault="00F421FF" w:rsidP="00F421FF">
      <w:pPr>
        <w:jc w:val="center"/>
        <w:rPr>
          <w:b/>
          <w:i w:val="0"/>
          <w:sz w:val="22"/>
          <w:szCs w:val="22"/>
        </w:rPr>
      </w:pPr>
      <w:r>
        <w:rPr>
          <w:b/>
          <w:i w:val="0"/>
          <w:sz w:val="22"/>
          <w:szCs w:val="22"/>
        </w:rPr>
        <w:t xml:space="preserve">S STAVBNIM POHIŠTVOM IN PREHODA NA STAVBI NA NASLOVU NJEGOŠEVA 6, 6 A-J V LJUBLJANI </w:t>
      </w:r>
    </w:p>
    <w:p w14:paraId="279A7995" w14:textId="77777777" w:rsidR="00F421FF" w:rsidRDefault="00F421FF" w:rsidP="00F421FF">
      <w:pPr>
        <w:jc w:val="center"/>
        <w:rPr>
          <w:b/>
          <w:i w:val="0"/>
          <w:sz w:val="22"/>
          <w:szCs w:val="22"/>
        </w:rPr>
      </w:pPr>
      <w:r>
        <w:rPr>
          <w:b/>
          <w:i w:val="0"/>
          <w:sz w:val="22"/>
          <w:szCs w:val="22"/>
        </w:rPr>
        <w:t>V OKVIRU PROJEKTA LJUBLJANA – MOJE MESTO</w:t>
      </w:r>
    </w:p>
    <w:p w14:paraId="6C371075" w14:textId="77777777" w:rsidR="00F421FF" w:rsidRDefault="00F421FF" w:rsidP="00F421FF">
      <w:pPr>
        <w:jc w:val="center"/>
        <w:rPr>
          <w:b/>
          <w:i w:val="0"/>
          <w:sz w:val="22"/>
          <w:szCs w:val="22"/>
        </w:rPr>
      </w:pPr>
    </w:p>
    <w:p w14:paraId="177F55B6"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UVODNE UGOTOVITVE</w:t>
      </w:r>
    </w:p>
    <w:p w14:paraId="0B07EEAD" w14:textId="77777777" w:rsidR="00F421FF" w:rsidRDefault="00F421FF" w:rsidP="00F421FF">
      <w:pPr>
        <w:rPr>
          <w:i w:val="0"/>
          <w:sz w:val="22"/>
          <w:szCs w:val="22"/>
        </w:rPr>
      </w:pPr>
    </w:p>
    <w:p w14:paraId="4A5C283B" w14:textId="77777777" w:rsidR="00F421FF" w:rsidRDefault="00F421FF" w:rsidP="00F421FF">
      <w:pPr>
        <w:numPr>
          <w:ilvl w:val="0"/>
          <w:numId w:val="34"/>
        </w:numPr>
        <w:ind w:left="0"/>
        <w:jc w:val="center"/>
        <w:rPr>
          <w:i w:val="0"/>
          <w:sz w:val="22"/>
          <w:szCs w:val="22"/>
        </w:rPr>
      </w:pPr>
      <w:r>
        <w:rPr>
          <w:i w:val="0"/>
          <w:sz w:val="22"/>
          <w:szCs w:val="22"/>
        </w:rPr>
        <w:t>člen</w:t>
      </w:r>
    </w:p>
    <w:p w14:paraId="4C8040EA" w14:textId="77777777" w:rsidR="00F421FF" w:rsidRDefault="00F421FF" w:rsidP="00F421FF">
      <w:pPr>
        <w:jc w:val="center"/>
        <w:rPr>
          <w:i w:val="0"/>
          <w:sz w:val="22"/>
          <w:szCs w:val="22"/>
        </w:rPr>
      </w:pPr>
    </w:p>
    <w:p w14:paraId="6F4736E8" w14:textId="77777777" w:rsidR="00F421FF" w:rsidRDefault="00F421FF" w:rsidP="00F421FF">
      <w:pPr>
        <w:jc w:val="both"/>
        <w:rPr>
          <w:i w:val="0"/>
          <w:sz w:val="22"/>
          <w:szCs w:val="22"/>
        </w:rPr>
      </w:pPr>
      <w:r>
        <w:rPr>
          <w:i w:val="0"/>
          <w:sz w:val="22"/>
          <w:szCs w:val="22"/>
        </w:rPr>
        <w:t>Pogodbene stranke sporazumno ugotavljajo, da:</w:t>
      </w:r>
    </w:p>
    <w:p w14:paraId="1A1263AF" w14:textId="77777777" w:rsidR="00F421FF" w:rsidRDefault="00F421FF" w:rsidP="00F421FF">
      <w:pPr>
        <w:pStyle w:val="Oznaenseznam"/>
        <w:tabs>
          <w:tab w:val="clear" w:pos="360"/>
        </w:tabs>
        <w:jc w:val="both"/>
        <w:rPr>
          <w:sz w:val="22"/>
          <w:szCs w:val="22"/>
          <w:lang w:val="sl-SI"/>
        </w:rPr>
      </w:pPr>
      <w:r>
        <w:rPr>
          <w:sz w:val="22"/>
          <w:szCs w:val="22"/>
          <w:lang w:val="sl-SI"/>
        </w:rPr>
        <w:t xml:space="preserve">je bil izvajalec izbran na podlagi izvedenega postopka naročila male vrednosti, skladno s 47. členom  Zakona o javnem naročanju ZJN-3 (Uradni list RS, št. 91/15; v nadaljnjem besedilu: ZJN-3); </w:t>
      </w:r>
    </w:p>
    <w:p w14:paraId="4E86FEB9" w14:textId="77777777" w:rsidR="00F421FF" w:rsidRDefault="00F421FF" w:rsidP="00F421FF">
      <w:pPr>
        <w:pStyle w:val="Oznaenseznam"/>
        <w:tabs>
          <w:tab w:val="clear" w:pos="360"/>
        </w:tabs>
        <w:jc w:val="both"/>
        <w:rPr>
          <w:sz w:val="22"/>
          <w:szCs w:val="22"/>
          <w:lang w:val="sl-SI"/>
        </w:rPr>
      </w:pPr>
      <w:r>
        <w:rPr>
          <w:sz w:val="22"/>
          <w:szCs w:val="22"/>
          <w:lang w:val="sl-SI"/>
        </w:rPr>
        <w:t>je bilo obvestilo o javnem naročilu objavljeno na Portalu javnih naročil pod številko objave _______________  z dne _____________in ______________ z dne _________;</w:t>
      </w:r>
    </w:p>
    <w:p w14:paraId="2BE6EA5B" w14:textId="77777777" w:rsidR="00F421FF" w:rsidRDefault="00F421FF" w:rsidP="00F421FF">
      <w:pPr>
        <w:pStyle w:val="Oznaenseznam"/>
        <w:tabs>
          <w:tab w:val="clear" w:pos="360"/>
        </w:tabs>
        <w:jc w:val="both"/>
        <w:rPr>
          <w:sz w:val="22"/>
          <w:szCs w:val="22"/>
          <w:lang w:val="sl-SI"/>
        </w:rPr>
      </w:pPr>
      <w:r>
        <w:rPr>
          <w:sz w:val="22"/>
          <w:szCs w:val="22"/>
          <w:lang w:val="sl-SI"/>
        </w:rPr>
        <w:t>je bil izvajalec izbran kot najugodnejši ponudnik za izvedbo gradbeno-obrtniških del pri obnovi dvoriščnih fasad s stavbnim pohištvom in prehoda na stavbi na naslovu Njegoševa 6, 6 a-j v Ljubljani z Odločitvijo o oddaji javnega naročila št. 430-1788/2017- __  z dne …………..;</w:t>
      </w:r>
    </w:p>
    <w:p w14:paraId="54B97528" w14:textId="77777777" w:rsidR="00F421FF" w:rsidRDefault="00F421FF" w:rsidP="00F421FF">
      <w:pPr>
        <w:pStyle w:val="Oznaenseznam"/>
        <w:tabs>
          <w:tab w:val="clear" w:pos="360"/>
        </w:tabs>
        <w:jc w:val="both"/>
        <w:rPr>
          <w:sz w:val="22"/>
          <w:szCs w:val="22"/>
          <w:lang w:val="sl-SI"/>
        </w:rPr>
      </w:pPr>
      <w:r>
        <w:rPr>
          <w:sz w:val="22"/>
          <w:szCs w:val="22"/>
          <w:lang w:val="sl-SI"/>
        </w:rPr>
        <w:t>so pridobljeni kulturno varstveni pogoji ZVKDS, OE Ljubljana št. 313/95-TA z 21. 1. 2011 in kulturno varstveno soglasje ZVKDS, OE Ljubljana, št. 35102-0812/2015-15 s 13. 9. 2017;</w:t>
      </w:r>
    </w:p>
    <w:p w14:paraId="69D06009" w14:textId="77777777" w:rsidR="00F421FF" w:rsidRDefault="00F421FF" w:rsidP="00F421FF">
      <w:pPr>
        <w:pStyle w:val="Oznaenseznam"/>
        <w:tabs>
          <w:tab w:val="clear" w:pos="360"/>
        </w:tabs>
        <w:jc w:val="both"/>
        <w:rPr>
          <w:i/>
          <w:sz w:val="22"/>
          <w:szCs w:val="22"/>
          <w:lang w:val="sl-SI"/>
        </w:rPr>
      </w:pPr>
      <w:r>
        <w:rPr>
          <w:sz w:val="22"/>
          <w:szCs w:val="22"/>
          <w:lang w:val="sl-SI"/>
        </w:rPr>
        <w:lastRenderedPageBreak/>
        <w:t>je za izvedbo del pridobljena lokacijska informacija št. 3501-1173/2017-2 (2017-6728) BB s 30. 8. 2017;</w:t>
      </w:r>
    </w:p>
    <w:p w14:paraId="7A0137AC" w14:textId="77777777" w:rsidR="00F421FF" w:rsidRDefault="00F421FF" w:rsidP="00F421FF">
      <w:pPr>
        <w:pStyle w:val="Oznaenseznam"/>
        <w:tabs>
          <w:tab w:val="clear" w:pos="360"/>
        </w:tabs>
        <w:jc w:val="both"/>
        <w:rPr>
          <w:sz w:val="22"/>
          <w:szCs w:val="22"/>
          <w:lang w:val="sl-SI"/>
        </w:rPr>
      </w:pPr>
      <w:r>
        <w:rPr>
          <w:sz w:val="22"/>
          <w:szCs w:val="22"/>
          <w:lang w:val="sl-SI"/>
        </w:rPr>
        <w:t>je bila stavba na naslovu Njegoševa 6, 6 a-j izbrana za sofinanciranje v okviru programa »Ljubljana moje mesto« z razpisom v letu 2017, objavljenem v Uradnem listu RS, št. 22/17, s Sklepom MOL št. 622-11/2017-36 s 5. 7. 2017;</w:t>
      </w:r>
    </w:p>
    <w:p w14:paraId="1BC1ABBC" w14:textId="77777777" w:rsidR="00F421FF" w:rsidRDefault="00F421FF" w:rsidP="00F421FF">
      <w:pPr>
        <w:pStyle w:val="Oznaenseznam"/>
        <w:tabs>
          <w:tab w:val="clear" w:pos="360"/>
        </w:tabs>
        <w:jc w:val="both"/>
        <w:rPr>
          <w:sz w:val="22"/>
          <w:szCs w:val="22"/>
          <w:lang w:val="sl-SI"/>
        </w:rPr>
      </w:pPr>
      <w:r>
        <w:rPr>
          <w:sz w:val="22"/>
          <w:szCs w:val="22"/>
          <w:lang w:val="sl-SI"/>
        </w:rPr>
        <w:t>ima stavba na naslovu Njegoševa 6, 6 a-j status kulturnega spomenika, vpisanega v Register kulturne dediščine pri Ministrstvu za kulturo pod RKD EŠD 354 Ljubljana - Stavba Meksika, in sicer stavba leži v območju s statusom naselbinske dediščine,</w:t>
      </w:r>
      <w:r>
        <w:rPr>
          <w:b/>
          <w:sz w:val="22"/>
          <w:szCs w:val="22"/>
          <w:lang w:val="sl-SI"/>
        </w:rPr>
        <w:t xml:space="preserve"> </w:t>
      </w:r>
      <w:r>
        <w:rPr>
          <w:sz w:val="22"/>
          <w:szCs w:val="22"/>
          <w:lang w:val="sl-SI"/>
        </w:rPr>
        <w:t>vpisane v RKD pod EŠD 328 Ljubljana - Mestno jedro ter je po razpisnih merilih in izdanem sklepu iz prejšnje alineje  upravičena do 25 % (petindvajset odstotnega) sofinanciranja iz sredstev Ljubljana - moje mesto;</w:t>
      </w:r>
    </w:p>
    <w:p w14:paraId="6FE614A6" w14:textId="77777777" w:rsidR="00F421FF" w:rsidRDefault="00F421FF" w:rsidP="00F421FF">
      <w:pPr>
        <w:pStyle w:val="Oznaenseznam"/>
        <w:tabs>
          <w:tab w:val="clear" w:pos="360"/>
        </w:tabs>
        <w:jc w:val="both"/>
        <w:rPr>
          <w:sz w:val="22"/>
          <w:szCs w:val="22"/>
          <w:lang w:val="sl-SI"/>
        </w:rPr>
      </w:pPr>
      <w:r>
        <w:rPr>
          <w:sz w:val="22"/>
          <w:szCs w:val="22"/>
          <w:lang w:val="sl-SI"/>
        </w:rPr>
        <w:t>imajo lastniki objekta na naslovu Njegoševa 6, 6 a-j za predvideno izvedbo gradbeno-obrtniških del obeh cestnih pročelij s stavbnim pohištvom in strehe zagotovljena finančna sredstva;</w:t>
      </w:r>
    </w:p>
    <w:p w14:paraId="68B31DD6" w14:textId="77777777" w:rsidR="00F421FF" w:rsidRDefault="00F421FF" w:rsidP="00F421FF">
      <w:pPr>
        <w:pStyle w:val="Oznaenseznam"/>
        <w:tabs>
          <w:tab w:val="clear" w:pos="360"/>
        </w:tabs>
        <w:jc w:val="both"/>
        <w:rPr>
          <w:sz w:val="22"/>
          <w:szCs w:val="22"/>
          <w:lang w:val="sl-SI"/>
        </w:rPr>
      </w:pPr>
      <w:r>
        <w:rPr>
          <w:sz w:val="22"/>
          <w:szCs w:val="22"/>
          <w:lang w:val="sl-SI"/>
        </w:rPr>
        <w:t xml:space="preserve">je stavba na naslovu Njegoševa 6, 6 a-j predvidena za obnovo v okviru programa Ljubljana - moje mesto, objavljenem v Odloku o spremembah proračuna Mestne občine Ljubljana za leto 2018 (Uradni list RS, št. 69/17) in da so sredstva predvidena v okviru NRP 7560-10-0142, proračunska postavka 062099 na kontih 4313, 4314, 4205, 4321 in NRP 7560-10-008, proračunska postavka 013314, konto 4204.  </w:t>
      </w:r>
    </w:p>
    <w:p w14:paraId="3A8C8C8F" w14:textId="77777777" w:rsidR="00F421FF" w:rsidRDefault="00F421FF" w:rsidP="00F421FF">
      <w:pPr>
        <w:pStyle w:val="Oznaenseznam"/>
        <w:numPr>
          <w:ilvl w:val="0"/>
          <w:numId w:val="0"/>
        </w:numPr>
        <w:rPr>
          <w:sz w:val="22"/>
          <w:szCs w:val="22"/>
          <w:lang w:val="sl-SI"/>
        </w:rPr>
      </w:pPr>
    </w:p>
    <w:p w14:paraId="3CF9206B" w14:textId="77777777" w:rsidR="00F421FF" w:rsidRDefault="00F421FF" w:rsidP="00F421FF">
      <w:pPr>
        <w:pStyle w:val="Oznaenseznam"/>
        <w:numPr>
          <w:ilvl w:val="0"/>
          <w:numId w:val="0"/>
        </w:numPr>
        <w:rPr>
          <w:sz w:val="22"/>
          <w:szCs w:val="22"/>
          <w:lang w:val="sl-SI"/>
        </w:rPr>
      </w:pPr>
    </w:p>
    <w:p w14:paraId="3C5D73E0"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PREDMET POGODBE</w:t>
      </w:r>
    </w:p>
    <w:p w14:paraId="68332B65" w14:textId="77777777" w:rsidR="00F421FF" w:rsidRDefault="00F421FF" w:rsidP="00F421FF">
      <w:pPr>
        <w:jc w:val="center"/>
        <w:rPr>
          <w:i w:val="0"/>
          <w:sz w:val="22"/>
          <w:szCs w:val="22"/>
        </w:rPr>
      </w:pPr>
    </w:p>
    <w:p w14:paraId="0E14A56D" w14:textId="77777777" w:rsidR="00F421FF" w:rsidRDefault="00F421FF" w:rsidP="00F421FF">
      <w:pPr>
        <w:jc w:val="center"/>
        <w:rPr>
          <w:i w:val="0"/>
          <w:sz w:val="22"/>
          <w:szCs w:val="22"/>
        </w:rPr>
      </w:pPr>
      <w:r>
        <w:rPr>
          <w:i w:val="0"/>
          <w:sz w:val="22"/>
          <w:szCs w:val="22"/>
        </w:rPr>
        <w:t>2. člen</w:t>
      </w:r>
    </w:p>
    <w:p w14:paraId="491AF102" w14:textId="77777777" w:rsidR="00F421FF" w:rsidRDefault="00F421FF" w:rsidP="00F421FF">
      <w:pPr>
        <w:jc w:val="both"/>
        <w:rPr>
          <w:i w:val="0"/>
          <w:sz w:val="22"/>
          <w:szCs w:val="22"/>
        </w:rPr>
      </w:pPr>
    </w:p>
    <w:p w14:paraId="299CAC39" w14:textId="77777777" w:rsidR="00F421FF" w:rsidRDefault="00F421FF" w:rsidP="00F421FF">
      <w:pPr>
        <w:jc w:val="both"/>
        <w:rPr>
          <w:i w:val="0"/>
          <w:sz w:val="22"/>
          <w:szCs w:val="22"/>
        </w:rPr>
      </w:pPr>
      <w:r>
        <w:rPr>
          <w:i w:val="0"/>
          <w:sz w:val="22"/>
          <w:szCs w:val="22"/>
        </w:rPr>
        <w:t xml:space="preserve">Naročniki oddajo, izvajalec pa prevzame izvedbo gradbeno-obrtniških del pri obnovi dvoriščnih fasad s stavbnim pohištvom in prehoda na stavbi na naslovu Njegoševa 6, 6 a-j v Ljubljani, vse v skladu z razpisno dokumentacijo št. 430-1788/2017-_________ z dne  __________ in s ponudbo izvajalca št. ___________  z dne __________, ki sta kot prilogi sestavna dela  te pogodbe, ter v skladu z določili te pogodbe. </w:t>
      </w:r>
    </w:p>
    <w:p w14:paraId="7A87E005" w14:textId="77777777" w:rsidR="00F421FF" w:rsidRDefault="00F421FF" w:rsidP="00F421FF">
      <w:pPr>
        <w:jc w:val="both"/>
        <w:rPr>
          <w:i w:val="0"/>
          <w:sz w:val="22"/>
          <w:szCs w:val="22"/>
        </w:rPr>
      </w:pPr>
    </w:p>
    <w:p w14:paraId="49AA0D70" w14:textId="77777777" w:rsidR="00F421FF" w:rsidRDefault="00F421FF" w:rsidP="00F421FF">
      <w:pPr>
        <w:jc w:val="both"/>
        <w:rPr>
          <w:i w:val="0"/>
          <w:sz w:val="22"/>
          <w:szCs w:val="22"/>
        </w:rPr>
      </w:pPr>
    </w:p>
    <w:p w14:paraId="1BD251A3"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VRSTA IN OBSEG POGODBENIH DEL</w:t>
      </w:r>
    </w:p>
    <w:p w14:paraId="6E92ACC9" w14:textId="77777777" w:rsidR="00F421FF" w:rsidRDefault="00F421FF" w:rsidP="00F421FF">
      <w:pPr>
        <w:jc w:val="both"/>
        <w:rPr>
          <w:i w:val="0"/>
          <w:sz w:val="22"/>
          <w:szCs w:val="22"/>
        </w:rPr>
      </w:pPr>
    </w:p>
    <w:p w14:paraId="0BFB7B4E" w14:textId="77777777" w:rsidR="00F421FF" w:rsidRDefault="00F421FF" w:rsidP="00F421FF">
      <w:pPr>
        <w:jc w:val="center"/>
        <w:rPr>
          <w:i w:val="0"/>
          <w:sz w:val="22"/>
          <w:szCs w:val="22"/>
        </w:rPr>
      </w:pPr>
      <w:r>
        <w:rPr>
          <w:i w:val="0"/>
          <w:sz w:val="22"/>
          <w:szCs w:val="22"/>
        </w:rPr>
        <w:t>3. člen</w:t>
      </w:r>
    </w:p>
    <w:p w14:paraId="49B6228C" w14:textId="77777777" w:rsidR="00F421FF" w:rsidRDefault="00F421FF" w:rsidP="00F421FF">
      <w:pPr>
        <w:rPr>
          <w:i w:val="0"/>
          <w:sz w:val="22"/>
          <w:szCs w:val="22"/>
        </w:rPr>
      </w:pPr>
    </w:p>
    <w:p w14:paraId="6B582C13" w14:textId="77777777" w:rsidR="00F421FF" w:rsidRDefault="00F421FF" w:rsidP="00F421FF">
      <w:pPr>
        <w:jc w:val="both"/>
        <w:rPr>
          <w:i w:val="0"/>
          <w:sz w:val="22"/>
          <w:szCs w:val="22"/>
        </w:rPr>
      </w:pPr>
      <w:r>
        <w:rPr>
          <w:i w:val="0"/>
          <w:sz w:val="22"/>
          <w:szCs w:val="22"/>
        </w:rPr>
        <w:t>Vrsta in obseg pogodbenih del sta podrobno določena v popisu del - specifikaciji, ki je sestavni del razpisne dokumentacije, navedene v  prejšnjem členu.</w:t>
      </w:r>
    </w:p>
    <w:p w14:paraId="309FBF3A" w14:textId="77777777" w:rsidR="00F421FF" w:rsidRDefault="00F421FF" w:rsidP="00F421FF">
      <w:pPr>
        <w:jc w:val="both"/>
        <w:rPr>
          <w:i w:val="0"/>
          <w:sz w:val="22"/>
          <w:szCs w:val="22"/>
        </w:rPr>
      </w:pPr>
    </w:p>
    <w:p w14:paraId="7B77E451" w14:textId="77777777" w:rsidR="00F421FF" w:rsidRDefault="00F421FF" w:rsidP="00F421FF">
      <w:pPr>
        <w:jc w:val="both"/>
        <w:rPr>
          <w:i w:val="0"/>
          <w:sz w:val="22"/>
          <w:szCs w:val="22"/>
        </w:rPr>
      </w:pPr>
    </w:p>
    <w:p w14:paraId="417EE5DF"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CENA POGODBENIH DEL</w:t>
      </w:r>
    </w:p>
    <w:p w14:paraId="3C456BF6" w14:textId="77777777" w:rsidR="00F421FF" w:rsidRDefault="00F421FF" w:rsidP="00F421FF">
      <w:pPr>
        <w:rPr>
          <w:i w:val="0"/>
          <w:sz w:val="22"/>
          <w:szCs w:val="22"/>
        </w:rPr>
      </w:pPr>
    </w:p>
    <w:p w14:paraId="4E4B8EF0" w14:textId="77777777" w:rsidR="00F421FF" w:rsidRDefault="00F421FF" w:rsidP="00F421FF">
      <w:pPr>
        <w:jc w:val="center"/>
        <w:rPr>
          <w:i w:val="0"/>
          <w:sz w:val="22"/>
          <w:szCs w:val="22"/>
        </w:rPr>
      </w:pPr>
      <w:r>
        <w:rPr>
          <w:i w:val="0"/>
          <w:sz w:val="22"/>
          <w:szCs w:val="22"/>
        </w:rPr>
        <w:t>4. člen</w:t>
      </w:r>
    </w:p>
    <w:p w14:paraId="43B76D78" w14:textId="77777777" w:rsidR="00F421FF" w:rsidRDefault="00F421FF" w:rsidP="00F421FF">
      <w:pPr>
        <w:jc w:val="both"/>
        <w:rPr>
          <w:i w:val="0"/>
          <w:sz w:val="22"/>
          <w:szCs w:val="22"/>
        </w:rPr>
      </w:pPr>
    </w:p>
    <w:p w14:paraId="6EEF7E17" w14:textId="77777777" w:rsidR="00F421FF" w:rsidRDefault="00F421FF" w:rsidP="00F421FF">
      <w:pPr>
        <w:jc w:val="both"/>
        <w:rPr>
          <w:i w:val="0"/>
          <w:sz w:val="22"/>
          <w:szCs w:val="22"/>
        </w:rPr>
      </w:pPr>
      <w:r>
        <w:rPr>
          <w:i w:val="0"/>
          <w:sz w:val="22"/>
          <w:szCs w:val="22"/>
        </w:rPr>
        <w:t>Cena pogodbenih del (pogodbena cena) je določena s klavzulo »cena na enoto« na podlagi izvajalčevega ponudbenega predračuna št. ______________  z dne ____________, ki je kot priloga sestavni del te pogodbe, in znaša po zaključenih pogajanjih:</w:t>
      </w:r>
    </w:p>
    <w:p w14:paraId="74C52EF7" w14:textId="77777777" w:rsidR="00F421FF" w:rsidRDefault="00F421FF" w:rsidP="00F421FF">
      <w:pPr>
        <w:tabs>
          <w:tab w:val="decimal" w:pos="4678"/>
        </w:tabs>
        <w:jc w:val="center"/>
        <w:rPr>
          <w:i w:val="0"/>
          <w:sz w:val="22"/>
          <w:szCs w:val="22"/>
        </w:rPr>
      </w:pPr>
    </w:p>
    <w:p w14:paraId="4BA7A840" w14:textId="77777777" w:rsidR="00F421FF" w:rsidRDefault="00F421FF" w:rsidP="00F421FF">
      <w:pPr>
        <w:tabs>
          <w:tab w:val="decimal" w:pos="4678"/>
        </w:tabs>
        <w:jc w:val="center"/>
        <w:rPr>
          <w:i w:val="0"/>
          <w:sz w:val="22"/>
          <w:szCs w:val="22"/>
        </w:rPr>
      </w:pPr>
      <w:r>
        <w:rPr>
          <w:i w:val="0"/>
          <w:sz w:val="22"/>
          <w:szCs w:val="22"/>
        </w:rPr>
        <w:t>__________  EUR brez DDV</w:t>
      </w:r>
    </w:p>
    <w:p w14:paraId="79EE7617" w14:textId="77777777" w:rsidR="00F421FF" w:rsidRDefault="00F421FF" w:rsidP="00F421FF">
      <w:pPr>
        <w:tabs>
          <w:tab w:val="decimal" w:pos="4678"/>
        </w:tabs>
        <w:jc w:val="center"/>
        <w:rPr>
          <w:i w:val="0"/>
          <w:sz w:val="22"/>
          <w:szCs w:val="22"/>
        </w:rPr>
      </w:pPr>
    </w:p>
    <w:p w14:paraId="4C353E33" w14:textId="77777777" w:rsidR="00F421FF" w:rsidRDefault="00F421FF" w:rsidP="00F421FF">
      <w:pPr>
        <w:tabs>
          <w:tab w:val="decimal" w:pos="4678"/>
        </w:tabs>
        <w:jc w:val="center"/>
        <w:rPr>
          <w:b/>
          <w:i w:val="0"/>
          <w:sz w:val="22"/>
          <w:szCs w:val="22"/>
        </w:rPr>
      </w:pPr>
      <w:r>
        <w:rPr>
          <w:b/>
          <w:i w:val="0"/>
          <w:sz w:val="22"/>
          <w:szCs w:val="22"/>
        </w:rPr>
        <w:t>____________ EUR z DDV</w:t>
      </w:r>
    </w:p>
    <w:p w14:paraId="31A00F75" w14:textId="77777777" w:rsidR="00F421FF" w:rsidRDefault="00F421FF" w:rsidP="00F421FF">
      <w:pPr>
        <w:jc w:val="center"/>
        <w:rPr>
          <w:i w:val="0"/>
          <w:sz w:val="22"/>
          <w:szCs w:val="22"/>
        </w:rPr>
      </w:pPr>
    </w:p>
    <w:p w14:paraId="647DC8AE" w14:textId="77777777" w:rsidR="00F421FF" w:rsidRDefault="00F421FF" w:rsidP="00F421FF">
      <w:pPr>
        <w:jc w:val="center"/>
        <w:rPr>
          <w:i w:val="0"/>
          <w:sz w:val="22"/>
          <w:szCs w:val="22"/>
        </w:rPr>
      </w:pPr>
      <w:r>
        <w:rPr>
          <w:i w:val="0"/>
          <w:sz w:val="22"/>
          <w:szCs w:val="22"/>
        </w:rPr>
        <w:t>(z besedo: ____________________ in __/100).</w:t>
      </w:r>
    </w:p>
    <w:p w14:paraId="4888987F" w14:textId="77777777" w:rsidR="00F421FF" w:rsidRDefault="00F421FF" w:rsidP="00F421FF">
      <w:pPr>
        <w:jc w:val="both"/>
        <w:rPr>
          <w:i w:val="0"/>
          <w:sz w:val="22"/>
          <w:szCs w:val="22"/>
        </w:rPr>
      </w:pPr>
    </w:p>
    <w:p w14:paraId="3B4F1F72" w14:textId="77777777" w:rsidR="00F421FF" w:rsidRDefault="00F421FF" w:rsidP="00F421FF">
      <w:pPr>
        <w:jc w:val="both"/>
        <w:rPr>
          <w:i w:val="0"/>
          <w:sz w:val="22"/>
          <w:szCs w:val="22"/>
        </w:rPr>
      </w:pPr>
      <w:r>
        <w:rPr>
          <w:i w:val="0"/>
          <w:sz w:val="22"/>
          <w:szCs w:val="22"/>
        </w:rPr>
        <w:t>Pogodbena cena je izračunana na dan ____________ in</w:t>
      </w:r>
      <w:r>
        <w:rPr>
          <w:i w:val="0"/>
          <w:color w:val="FF0000"/>
          <w:sz w:val="22"/>
          <w:szCs w:val="22"/>
        </w:rPr>
        <w:t xml:space="preserve"> </w:t>
      </w:r>
      <w:r>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6576340D" w14:textId="77777777" w:rsidR="00F421FF" w:rsidRDefault="00F421FF" w:rsidP="00F421FF">
      <w:pPr>
        <w:jc w:val="both"/>
        <w:rPr>
          <w:i w:val="0"/>
          <w:sz w:val="22"/>
          <w:szCs w:val="22"/>
        </w:rPr>
      </w:pPr>
    </w:p>
    <w:p w14:paraId="02B7B62F" w14:textId="77777777" w:rsidR="00F421FF" w:rsidRDefault="00F421FF" w:rsidP="00F421FF">
      <w:pPr>
        <w:jc w:val="center"/>
        <w:rPr>
          <w:i w:val="0"/>
          <w:sz w:val="22"/>
          <w:szCs w:val="22"/>
        </w:rPr>
      </w:pPr>
      <w:r>
        <w:rPr>
          <w:i w:val="0"/>
          <w:sz w:val="22"/>
          <w:szCs w:val="22"/>
        </w:rPr>
        <w:t>5. člen</w:t>
      </w:r>
    </w:p>
    <w:p w14:paraId="5CD4EC49" w14:textId="77777777" w:rsidR="00F421FF" w:rsidRDefault="00F421FF" w:rsidP="00F421FF">
      <w:pPr>
        <w:jc w:val="center"/>
        <w:rPr>
          <w:i w:val="0"/>
          <w:sz w:val="22"/>
          <w:szCs w:val="22"/>
        </w:rPr>
      </w:pPr>
    </w:p>
    <w:p w14:paraId="6F7983BC" w14:textId="77777777" w:rsidR="00F421FF" w:rsidRDefault="00F421FF" w:rsidP="00F421FF">
      <w:pPr>
        <w:jc w:val="both"/>
        <w:rPr>
          <w:i w:val="0"/>
          <w:strike/>
          <w:color w:val="FF0000"/>
          <w:sz w:val="22"/>
          <w:szCs w:val="22"/>
        </w:rPr>
      </w:pPr>
      <w:r>
        <w:rPr>
          <w:i w:val="0"/>
          <w:sz w:val="22"/>
          <w:szCs w:val="22"/>
        </w:rPr>
        <w:lastRenderedPageBreak/>
        <w:t>Deleži, po katerih bodo MOL iz sredstev projekta Ljubljana – moje mesto (v nadaljevanju: LMM) in lastniki objekta, kot naročniki, plačali pogodbeno ceno iz prejšnjega člena, znašajo</w:t>
      </w:r>
      <w:r>
        <w:rPr>
          <w:b/>
          <w:i w:val="0"/>
          <w:sz w:val="22"/>
          <w:szCs w:val="22"/>
        </w:rPr>
        <w:t xml:space="preserve"> 25 % ( petindvajset odstotkov) pogodbene vrednosti za MOL iz LMM</w:t>
      </w:r>
      <w:r>
        <w:rPr>
          <w:i w:val="0"/>
          <w:sz w:val="22"/>
          <w:szCs w:val="22"/>
        </w:rPr>
        <w:t xml:space="preserve"> in </w:t>
      </w:r>
      <w:r>
        <w:rPr>
          <w:b/>
          <w:i w:val="0"/>
          <w:sz w:val="22"/>
          <w:szCs w:val="22"/>
        </w:rPr>
        <w:t>75 % (petinsedemdeset  odstotkov) pogodbene vrednosti za lastnike objekta.</w:t>
      </w:r>
      <w:r>
        <w:rPr>
          <w:i w:val="0"/>
          <w:sz w:val="22"/>
          <w:szCs w:val="22"/>
        </w:rPr>
        <w:t xml:space="preserve"> Razmerje financiranja je določeno skladno s pogoji iz javnega razpisa, s katerim je bila stavba izbrana za sofinanciranje v okviru programa Ljubljana - moje mesto, ter merili, kot so zapisana v programu LMM v Odloku o proračunu Mestne občine Ljubljana za leto 2017 (Uradni list RS, št. 83/16).</w:t>
      </w:r>
    </w:p>
    <w:p w14:paraId="23BFC4A0" w14:textId="77777777" w:rsidR="00F421FF" w:rsidRDefault="00F421FF" w:rsidP="00F421FF">
      <w:pPr>
        <w:rPr>
          <w:i w:val="0"/>
          <w:sz w:val="22"/>
          <w:szCs w:val="22"/>
        </w:rPr>
      </w:pPr>
    </w:p>
    <w:p w14:paraId="0EE6F563" w14:textId="77777777" w:rsidR="00F421FF" w:rsidRDefault="00F421FF" w:rsidP="00F421FF">
      <w:pPr>
        <w:ind w:left="1134" w:hanging="1134"/>
        <w:rPr>
          <w:i w:val="0"/>
          <w:sz w:val="22"/>
          <w:szCs w:val="22"/>
        </w:rPr>
      </w:pPr>
      <w:r>
        <w:rPr>
          <w:i w:val="0"/>
          <w:sz w:val="22"/>
          <w:szCs w:val="22"/>
        </w:rPr>
        <w:t>Deleži posameznih lastnikov objekta pa so naslednji:</w:t>
      </w:r>
    </w:p>
    <w:p w14:paraId="4D60807A" w14:textId="77777777" w:rsidR="00F421FF" w:rsidRDefault="00F421FF" w:rsidP="00F421FF">
      <w:pPr>
        <w:ind w:left="1134"/>
        <w:rPr>
          <w:i w:val="0"/>
          <w:sz w:val="22"/>
          <w:szCs w:val="22"/>
        </w:rPr>
      </w:pPr>
    </w:p>
    <w:tbl>
      <w:tblPr>
        <w:tblW w:w="8920" w:type="dxa"/>
        <w:tblInd w:w="212" w:type="dxa"/>
        <w:tblCellMar>
          <w:left w:w="70" w:type="dxa"/>
          <w:right w:w="70" w:type="dxa"/>
        </w:tblCellMar>
        <w:tblLook w:val="04A0" w:firstRow="1" w:lastRow="0" w:firstColumn="1" w:lastColumn="0" w:noHBand="0" w:noVBand="1"/>
      </w:tblPr>
      <w:tblGrid>
        <w:gridCol w:w="3522"/>
        <w:gridCol w:w="1405"/>
        <w:gridCol w:w="1711"/>
        <w:gridCol w:w="851"/>
        <w:gridCol w:w="1431"/>
      </w:tblGrid>
      <w:tr w:rsidR="00F421FF" w14:paraId="31AF487B" w14:textId="77777777" w:rsidTr="00F421FF">
        <w:trPr>
          <w:trHeight w:val="270"/>
        </w:trPr>
        <w:tc>
          <w:tcPr>
            <w:tcW w:w="3522" w:type="dxa"/>
            <w:tcBorders>
              <w:top w:val="single" w:sz="8" w:space="0" w:color="auto"/>
              <w:left w:val="single" w:sz="8" w:space="0" w:color="auto"/>
              <w:bottom w:val="single" w:sz="8" w:space="0" w:color="auto"/>
              <w:right w:val="single" w:sz="4" w:space="0" w:color="auto"/>
            </w:tcBorders>
            <w:noWrap/>
            <w:vAlign w:val="bottom"/>
            <w:hideMark/>
          </w:tcPr>
          <w:p w14:paraId="0A2D93ED" w14:textId="77777777" w:rsidR="00F421FF" w:rsidRDefault="00F421FF">
            <w:pPr>
              <w:spacing w:line="276" w:lineRule="auto"/>
              <w:rPr>
                <w:b/>
                <w:bCs/>
                <w:i w:val="0"/>
                <w:szCs w:val="22"/>
                <w:lang w:eastAsia="en-US"/>
              </w:rPr>
            </w:pPr>
            <w:bookmarkStart w:id="2" w:name="RANGE!A1:E16"/>
            <w:r>
              <w:rPr>
                <w:b/>
                <w:bCs/>
                <w:i w:val="0"/>
                <w:sz w:val="22"/>
                <w:szCs w:val="22"/>
                <w:lang w:eastAsia="en-US"/>
              </w:rPr>
              <w:t>MOL: Postavka</w:t>
            </w:r>
            <w:bookmarkEnd w:id="2"/>
            <w:r>
              <w:rPr>
                <w:b/>
                <w:bCs/>
                <w:i w:val="0"/>
                <w:sz w:val="22"/>
                <w:szCs w:val="22"/>
                <w:lang w:eastAsia="en-US"/>
              </w:rPr>
              <w:t xml:space="preserve"> / Konto</w:t>
            </w:r>
          </w:p>
        </w:tc>
        <w:tc>
          <w:tcPr>
            <w:tcW w:w="1405" w:type="dxa"/>
            <w:tcBorders>
              <w:top w:val="single" w:sz="8" w:space="0" w:color="auto"/>
              <w:left w:val="nil"/>
              <w:bottom w:val="single" w:sz="8" w:space="0" w:color="auto"/>
              <w:right w:val="single" w:sz="4" w:space="0" w:color="auto"/>
            </w:tcBorders>
            <w:noWrap/>
            <w:vAlign w:val="bottom"/>
            <w:hideMark/>
          </w:tcPr>
          <w:p w14:paraId="1190A924" w14:textId="77777777" w:rsidR="00F421FF" w:rsidRDefault="00F421FF">
            <w:pPr>
              <w:spacing w:line="276" w:lineRule="auto"/>
              <w:ind w:left="708"/>
              <w:rPr>
                <w:b/>
                <w:bCs/>
                <w:i w:val="0"/>
                <w:szCs w:val="22"/>
                <w:lang w:eastAsia="en-US"/>
              </w:rPr>
            </w:pPr>
            <w:r>
              <w:rPr>
                <w:b/>
                <w:bCs/>
                <w:i w:val="0"/>
                <w:sz w:val="22"/>
                <w:szCs w:val="22"/>
                <w:lang w:eastAsia="en-US"/>
              </w:rPr>
              <w:t>25 %</w:t>
            </w:r>
          </w:p>
        </w:tc>
        <w:tc>
          <w:tcPr>
            <w:tcW w:w="1711" w:type="dxa"/>
            <w:tcBorders>
              <w:top w:val="single" w:sz="8" w:space="0" w:color="auto"/>
              <w:left w:val="nil"/>
              <w:bottom w:val="single" w:sz="8" w:space="0" w:color="auto"/>
              <w:right w:val="single" w:sz="4" w:space="0" w:color="auto"/>
            </w:tcBorders>
            <w:noWrap/>
            <w:vAlign w:val="bottom"/>
            <w:hideMark/>
          </w:tcPr>
          <w:p w14:paraId="75B58CD6" w14:textId="77777777" w:rsidR="00F421FF" w:rsidRDefault="00F421FF">
            <w:pPr>
              <w:spacing w:line="276" w:lineRule="auto"/>
              <w:jc w:val="right"/>
              <w:rPr>
                <w:b/>
                <w:bCs/>
                <w:i w:val="0"/>
                <w:szCs w:val="22"/>
                <w:lang w:eastAsia="en-US"/>
              </w:rPr>
            </w:pPr>
            <w:r>
              <w:rPr>
                <w:b/>
                <w:bCs/>
                <w:i w:val="0"/>
                <w:sz w:val="22"/>
                <w:szCs w:val="22"/>
                <w:lang w:eastAsia="en-US"/>
              </w:rPr>
              <w:t>Znesek brez DDV</w:t>
            </w:r>
          </w:p>
        </w:tc>
        <w:tc>
          <w:tcPr>
            <w:tcW w:w="851" w:type="dxa"/>
            <w:tcBorders>
              <w:top w:val="single" w:sz="8" w:space="0" w:color="auto"/>
              <w:left w:val="nil"/>
              <w:bottom w:val="single" w:sz="8" w:space="0" w:color="auto"/>
              <w:right w:val="single" w:sz="4" w:space="0" w:color="auto"/>
            </w:tcBorders>
            <w:noWrap/>
            <w:vAlign w:val="bottom"/>
            <w:hideMark/>
          </w:tcPr>
          <w:p w14:paraId="50E8E7E0" w14:textId="77777777" w:rsidR="00F421FF" w:rsidRDefault="00F421FF">
            <w:pPr>
              <w:spacing w:line="276" w:lineRule="auto"/>
              <w:jc w:val="center"/>
              <w:rPr>
                <w:b/>
                <w:bCs/>
                <w:i w:val="0"/>
                <w:szCs w:val="22"/>
                <w:lang w:eastAsia="en-US"/>
              </w:rPr>
            </w:pPr>
            <w:r>
              <w:rPr>
                <w:b/>
                <w:bCs/>
                <w:i w:val="0"/>
                <w:sz w:val="22"/>
                <w:szCs w:val="22"/>
                <w:lang w:eastAsia="en-US"/>
              </w:rPr>
              <w:t>DDV</w:t>
            </w:r>
          </w:p>
        </w:tc>
        <w:tc>
          <w:tcPr>
            <w:tcW w:w="1431" w:type="dxa"/>
            <w:tcBorders>
              <w:top w:val="single" w:sz="8" w:space="0" w:color="auto"/>
              <w:left w:val="nil"/>
              <w:bottom w:val="single" w:sz="8" w:space="0" w:color="auto"/>
              <w:right w:val="single" w:sz="8" w:space="0" w:color="auto"/>
            </w:tcBorders>
            <w:noWrap/>
            <w:vAlign w:val="bottom"/>
            <w:hideMark/>
          </w:tcPr>
          <w:p w14:paraId="12145937" w14:textId="77777777" w:rsidR="00F421FF" w:rsidRDefault="00F421FF">
            <w:pPr>
              <w:spacing w:line="276" w:lineRule="auto"/>
              <w:jc w:val="right"/>
              <w:rPr>
                <w:b/>
                <w:bCs/>
                <w:i w:val="0"/>
                <w:szCs w:val="22"/>
                <w:lang w:eastAsia="en-US"/>
              </w:rPr>
            </w:pPr>
            <w:r>
              <w:rPr>
                <w:b/>
                <w:bCs/>
                <w:i w:val="0"/>
                <w:sz w:val="22"/>
                <w:szCs w:val="22"/>
                <w:lang w:eastAsia="en-US"/>
              </w:rPr>
              <w:t>Znesek z DDV</w:t>
            </w:r>
          </w:p>
        </w:tc>
      </w:tr>
      <w:tr w:rsidR="00F421FF" w14:paraId="41293DD8" w14:textId="77777777" w:rsidTr="00F421FF">
        <w:trPr>
          <w:trHeight w:val="255"/>
        </w:trPr>
        <w:tc>
          <w:tcPr>
            <w:tcW w:w="3522" w:type="dxa"/>
            <w:tcBorders>
              <w:top w:val="nil"/>
              <w:left w:val="single" w:sz="8" w:space="0" w:color="auto"/>
              <w:bottom w:val="single" w:sz="4" w:space="0" w:color="auto"/>
              <w:right w:val="single" w:sz="4" w:space="0" w:color="auto"/>
            </w:tcBorders>
            <w:noWrap/>
            <w:vAlign w:val="bottom"/>
            <w:hideMark/>
          </w:tcPr>
          <w:p w14:paraId="2C7C64AF" w14:textId="77777777" w:rsidR="00F421FF" w:rsidRDefault="00F421FF">
            <w:pPr>
              <w:spacing w:line="276" w:lineRule="auto"/>
              <w:rPr>
                <w:i w:val="0"/>
                <w:szCs w:val="22"/>
                <w:lang w:eastAsia="en-US"/>
              </w:rPr>
            </w:pPr>
            <w:r>
              <w:rPr>
                <w:i w:val="0"/>
                <w:sz w:val="22"/>
                <w:szCs w:val="22"/>
                <w:lang w:eastAsia="en-US"/>
              </w:rPr>
              <w:t xml:space="preserve">062099 /4313 </w:t>
            </w:r>
          </w:p>
        </w:tc>
        <w:tc>
          <w:tcPr>
            <w:tcW w:w="1405" w:type="dxa"/>
            <w:tcBorders>
              <w:top w:val="nil"/>
              <w:left w:val="nil"/>
              <w:bottom w:val="single" w:sz="4" w:space="0" w:color="auto"/>
              <w:right w:val="single" w:sz="4" w:space="0" w:color="auto"/>
            </w:tcBorders>
            <w:noWrap/>
            <w:vAlign w:val="bottom"/>
          </w:tcPr>
          <w:p w14:paraId="3B2F6AC9" w14:textId="77777777" w:rsidR="00F421FF" w:rsidRDefault="00F421FF">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14:paraId="2520795D" w14:textId="77777777" w:rsidR="00F421FF" w:rsidRDefault="00F421FF">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14:paraId="69DC9E2E" w14:textId="77777777" w:rsidR="00F421FF" w:rsidRDefault="00F421FF">
            <w:pPr>
              <w:spacing w:line="276" w:lineRule="auto"/>
              <w:jc w:val="center"/>
              <w:rPr>
                <w:i w:val="0"/>
                <w:szCs w:val="22"/>
                <w:lang w:eastAsia="en-US"/>
              </w:rPr>
            </w:pPr>
            <w:r>
              <w:rPr>
                <w:i w:val="0"/>
                <w:sz w:val="22"/>
                <w:szCs w:val="22"/>
                <w:lang w:eastAsia="en-US"/>
              </w:rPr>
              <w:t>22,00%</w:t>
            </w:r>
          </w:p>
        </w:tc>
        <w:tc>
          <w:tcPr>
            <w:tcW w:w="1431" w:type="dxa"/>
            <w:tcBorders>
              <w:top w:val="nil"/>
              <w:left w:val="nil"/>
              <w:bottom w:val="single" w:sz="4" w:space="0" w:color="auto"/>
              <w:right w:val="single" w:sz="8" w:space="0" w:color="auto"/>
            </w:tcBorders>
            <w:noWrap/>
            <w:vAlign w:val="bottom"/>
            <w:hideMark/>
          </w:tcPr>
          <w:p w14:paraId="4FAD29CB" w14:textId="77777777" w:rsidR="00F421FF" w:rsidRDefault="00F421FF">
            <w:pPr>
              <w:spacing w:line="276" w:lineRule="auto"/>
              <w:jc w:val="right"/>
              <w:rPr>
                <w:i w:val="0"/>
                <w:szCs w:val="22"/>
                <w:lang w:eastAsia="en-US"/>
              </w:rPr>
            </w:pPr>
            <w:r>
              <w:rPr>
                <w:i w:val="0"/>
                <w:sz w:val="22"/>
                <w:szCs w:val="22"/>
                <w:lang w:eastAsia="en-US"/>
              </w:rPr>
              <w:t>EUR</w:t>
            </w:r>
          </w:p>
        </w:tc>
      </w:tr>
      <w:tr w:rsidR="00F421FF" w14:paraId="3334F897" w14:textId="77777777" w:rsidTr="00F421FF">
        <w:trPr>
          <w:trHeight w:val="270"/>
        </w:trPr>
        <w:tc>
          <w:tcPr>
            <w:tcW w:w="3522" w:type="dxa"/>
            <w:tcBorders>
              <w:top w:val="nil"/>
              <w:left w:val="single" w:sz="8" w:space="0" w:color="auto"/>
              <w:bottom w:val="single" w:sz="4" w:space="0" w:color="auto"/>
              <w:right w:val="single" w:sz="4" w:space="0" w:color="auto"/>
            </w:tcBorders>
            <w:noWrap/>
            <w:vAlign w:val="bottom"/>
            <w:hideMark/>
          </w:tcPr>
          <w:p w14:paraId="66364CED" w14:textId="77777777" w:rsidR="00F421FF" w:rsidRDefault="00F421FF">
            <w:pPr>
              <w:spacing w:line="276" w:lineRule="auto"/>
              <w:rPr>
                <w:i w:val="0"/>
                <w:szCs w:val="22"/>
                <w:lang w:eastAsia="en-US"/>
              </w:rPr>
            </w:pPr>
            <w:r>
              <w:rPr>
                <w:i w:val="0"/>
                <w:sz w:val="22"/>
                <w:szCs w:val="22"/>
                <w:lang w:eastAsia="en-US"/>
              </w:rPr>
              <w:t>062099 /4314</w:t>
            </w:r>
          </w:p>
        </w:tc>
        <w:tc>
          <w:tcPr>
            <w:tcW w:w="1405" w:type="dxa"/>
            <w:tcBorders>
              <w:top w:val="nil"/>
              <w:left w:val="nil"/>
              <w:bottom w:val="single" w:sz="4" w:space="0" w:color="auto"/>
              <w:right w:val="single" w:sz="4" w:space="0" w:color="auto"/>
            </w:tcBorders>
            <w:noWrap/>
            <w:vAlign w:val="bottom"/>
          </w:tcPr>
          <w:p w14:paraId="4C32088C" w14:textId="77777777" w:rsidR="00F421FF" w:rsidRDefault="00F421FF">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14:paraId="367EC4A4" w14:textId="77777777" w:rsidR="00F421FF" w:rsidRDefault="00F421FF">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14:paraId="384AA2FE" w14:textId="77777777" w:rsidR="00F421FF" w:rsidRDefault="00F421FF">
            <w:pPr>
              <w:spacing w:line="276" w:lineRule="auto"/>
              <w:jc w:val="center"/>
              <w:rPr>
                <w:i w:val="0"/>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14:paraId="225BB4D4" w14:textId="77777777" w:rsidR="00F421FF" w:rsidRDefault="00F421FF">
            <w:pPr>
              <w:spacing w:line="276" w:lineRule="auto"/>
              <w:jc w:val="right"/>
              <w:rPr>
                <w:i w:val="0"/>
                <w:szCs w:val="22"/>
                <w:lang w:eastAsia="en-US"/>
              </w:rPr>
            </w:pPr>
            <w:r>
              <w:rPr>
                <w:i w:val="0"/>
                <w:sz w:val="22"/>
                <w:szCs w:val="22"/>
                <w:lang w:eastAsia="en-US"/>
              </w:rPr>
              <w:t>EUR</w:t>
            </w:r>
          </w:p>
        </w:tc>
      </w:tr>
      <w:tr w:rsidR="00F421FF" w14:paraId="5FFE6A78" w14:textId="77777777" w:rsidTr="00F421FF">
        <w:trPr>
          <w:trHeight w:val="270"/>
        </w:trPr>
        <w:tc>
          <w:tcPr>
            <w:tcW w:w="3522" w:type="dxa"/>
            <w:tcBorders>
              <w:top w:val="nil"/>
              <w:left w:val="single" w:sz="8" w:space="0" w:color="auto"/>
              <w:bottom w:val="single" w:sz="4" w:space="0" w:color="auto"/>
              <w:right w:val="single" w:sz="4" w:space="0" w:color="auto"/>
            </w:tcBorders>
            <w:noWrap/>
            <w:vAlign w:val="bottom"/>
            <w:hideMark/>
          </w:tcPr>
          <w:p w14:paraId="12318EF4" w14:textId="77777777" w:rsidR="00F421FF" w:rsidRDefault="00F421FF">
            <w:pPr>
              <w:spacing w:line="276" w:lineRule="auto"/>
              <w:rPr>
                <w:i w:val="0"/>
                <w:sz w:val="22"/>
                <w:szCs w:val="22"/>
                <w:lang w:eastAsia="en-US"/>
              </w:rPr>
            </w:pPr>
            <w:r>
              <w:rPr>
                <w:i w:val="0"/>
                <w:sz w:val="22"/>
                <w:szCs w:val="22"/>
                <w:lang w:eastAsia="en-US"/>
              </w:rPr>
              <w:t>062099 /4205 (za ORN)</w:t>
            </w:r>
          </w:p>
        </w:tc>
        <w:tc>
          <w:tcPr>
            <w:tcW w:w="1405" w:type="dxa"/>
            <w:tcBorders>
              <w:top w:val="nil"/>
              <w:left w:val="nil"/>
              <w:bottom w:val="single" w:sz="4" w:space="0" w:color="auto"/>
              <w:right w:val="single" w:sz="4" w:space="0" w:color="auto"/>
            </w:tcBorders>
            <w:noWrap/>
            <w:vAlign w:val="bottom"/>
          </w:tcPr>
          <w:p w14:paraId="1245CECE" w14:textId="77777777" w:rsidR="00F421FF" w:rsidRDefault="00F421FF">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14:paraId="1B1B761A" w14:textId="77777777" w:rsidR="00F421FF" w:rsidRDefault="00F421FF">
            <w:pPr>
              <w:spacing w:line="276" w:lineRule="auto"/>
              <w:jc w:val="right"/>
              <w:rPr>
                <w:i w:val="0"/>
                <w:sz w:val="22"/>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14:paraId="078E7EF1" w14:textId="77777777" w:rsidR="00F421FF" w:rsidRDefault="00F421FF">
            <w:pPr>
              <w:spacing w:line="276" w:lineRule="auto"/>
              <w:jc w:val="center"/>
              <w:rPr>
                <w:i w:val="0"/>
                <w:sz w:val="22"/>
                <w:szCs w:val="22"/>
                <w:lang w:eastAsia="en-US"/>
              </w:rPr>
            </w:pPr>
            <w:r>
              <w:rPr>
                <w:i w:val="0"/>
                <w:sz w:val="22"/>
                <w:szCs w:val="22"/>
                <w:lang w:eastAsia="en-US"/>
              </w:rPr>
              <w:t>22,00%</w:t>
            </w:r>
          </w:p>
        </w:tc>
        <w:tc>
          <w:tcPr>
            <w:tcW w:w="1431" w:type="dxa"/>
            <w:tcBorders>
              <w:top w:val="nil"/>
              <w:left w:val="nil"/>
              <w:bottom w:val="single" w:sz="4" w:space="0" w:color="auto"/>
              <w:right w:val="single" w:sz="8" w:space="0" w:color="auto"/>
            </w:tcBorders>
            <w:noWrap/>
            <w:vAlign w:val="bottom"/>
            <w:hideMark/>
          </w:tcPr>
          <w:p w14:paraId="00A89F93" w14:textId="77777777" w:rsidR="00F421FF" w:rsidRDefault="00F421FF">
            <w:pPr>
              <w:spacing w:line="276" w:lineRule="auto"/>
              <w:jc w:val="right"/>
              <w:rPr>
                <w:i w:val="0"/>
                <w:sz w:val="22"/>
                <w:szCs w:val="22"/>
                <w:lang w:eastAsia="en-US"/>
              </w:rPr>
            </w:pPr>
            <w:r>
              <w:rPr>
                <w:i w:val="0"/>
                <w:sz w:val="22"/>
                <w:szCs w:val="22"/>
                <w:lang w:eastAsia="en-US"/>
              </w:rPr>
              <w:t>EUR</w:t>
            </w:r>
          </w:p>
        </w:tc>
      </w:tr>
      <w:tr w:rsidR="00F421FF" w14:paraId="73FB7E22" w14:textId="77777777" w:rsidTr="00F421FF">
        <w:trPr>
          <w:trHeight w:val="270"/>
        </w:trPr>
        <w:tc>
          <w:tcPr>
            <w:tcW w:w="3522" w:type="dxa"/>
            <w:tcBorders>
              <w:top w:val="nil"/>
              <w:left w:val="single" w:sz="8" w:space="0" w:color="auto"/>
              <w:bottom w:val="single" w:sz="4" w:space="0" w:color="auto"/>
              <w:right w:val="single" w:sz="4" w:space="0" w:color="auto"/>
            </w:tcBorders>
            <w:noWrap/>
            <w:vAlign w:val="bottom"/>
            <w:hideMark/>
          </w:tcPr>
          <w:p w14:paraId="3E4773E8" w14:textId="77777777" w:rsidR="00F421FF" w:rsidRDefault="00F421FF">
            <w:pPr>
              <w:spacing w:line="276" w:lineRule="auto"/>
              <w:rPr>
                <w:i w:val="0"/>
                <w:sz w:val="22"/>
                <w:szCs w:val="22"/>
                <w:lang w:eastAsia="en-US"/>
              </w:rPr>
            </w:pPr>
            <w:r>
              <w:rPr>
                <w:i w:val="0"/>
                <w:sz w:val="22"/>
                <w:szCs w:val="22"/>
                <w:lang w:eastAsia="en-US"/>
              </w:rPr>
              <w:t>062099 /4321 (za JSS)</w:t>
            </w:r>
          </w:p>
        </w:tc>
        <w:tc>
          <w:tcPr>
            <w:tcW w:w="1405" w:type="dxa"/>
            <w:tcBorders>
              <w:top w:val="nil"/>
              <w:left w:val="nil"/>
              <w:bottom w:val="single" w:sz="4" w:space="0" w:color="auto"/>
              <w:right w:val="single" w:sz="4" w:space="0" w:color="auto"/>
            </w:tcBorders>
            <w:noWrap/>
            <w:vAlign w:val="bottom"/>
          </w:tcPr>
          <w:p w14:paraId="56366951" w14:textId="77777777" w:rsidR="00F421FF" w:rsidRDefault="00F421FF">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14:paraId="007320B2" w14:textId="77777777" w:rsidR="00F421FF" w:rsidRDefault="00F421FF">
            <w:pPr>
              <w:spacing w:line="276" w:lineRule="auto"/>
              <w:jc w:val="right"/>
              <w:rPr>
                <w:i w:val="0"/>
                <w:sz w:val="22"/>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14:paraId="5BB9FF17" w14:textId="77777777" w:rsidR="00F421FF" w:rsidRDefault="00F421FF">
            <w:pPr>
              <w:spacing w:line="276" w:lineRule="auto"/>
              <w:jc w:val="center"/>
              <w:rPr>
                <w:i w:val="0"/>
                <w:sz w:val="22"/>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14:paraId="097BF891" w14:textId="77777777" w:rsidR="00F421FF" w:rsidRDefault="00F421FF">
            <w:pPr>
              <w:spacing w:line="276" w:lineRule="auto"/>
              <w:jc w:val="right"/>
              <w:rPr>
                <w:i w:val="0"/>
                <w:sz w:val="22"/>
                <w:szCs w:val="22"/>
                <w:lang w:eastAsia="en-US"/>
              </w:rPr>
            </w:pPr>
            <w:r>
              <w:rPr>
                <w:i w:val="0"/>
                <w:sz w:val="22"/>
                <w:szCs w:val="22"/>
                <w:lang w:eastAsia="en-US"/>
              </w:rPr>
              <w:t>EUR</w:t>
            </w:r>
          </w:p>
        </w:tc>
      </w:tr>
      <w:tr w:rsidR="00F421FF" w14:paraId="379A58E6" w14:textId="77777777" w:rsidTr="00F421FF">
        <w:trPr>
          <w:trHeight w:val="270"/>
        </w:trPr>
        <w:tc>
          <w:tcPr>
            <w:tcW w:w="3522" w:type="dxa"/>
            <w:tcBorders>
              <w:top w:val="single" w:sz="8" w:space="0" w:color="auto"/>
              <w:left w:val="single" w:sz="8" w:space="0" w:color="auto"/>
              <w:bottom w:val="single" w:sz="8" w:space="0" w:color="auto"/>
              <w:right w:val="single" w:sz="4" w:space="0" w:color="auto"/>
            </w:tcBorders>
            <w:noWrap/>
            <w:vAlign w:val="bottom"/>
            <w:hideMark/>
          </w:tcPr>
          <w:p w14:paraId="1222C5AE" w14:textId="77777777" w:rsidR="00F421FF" w:rsidRDefault="00F421FF">
            <w:pPr>
              <w:spacing w:line="276" w:lineRule="auto"/>
              <w:jc w:val="right"/>
              <w:rPr>
                <w:b/>
                <w:bCs/>
                <w:i w:val="0"/>
                <w:szCs w:val="22"/>
                <w:lang w:eastAsia="en-US"/>
              </w:rPr>
            </w:pPr>
            <w:r>
              <w:rPr>
                <w:b/>
                <w:bCs/>
                <w:i w:val="0"/>
                <w:sz w:val="22"/>
                <w:szCs w:val="22"/>
                <w:lang w:eastAsia="en-US"/>
              </w:rPr>
              <w:t>Skupaj MOL:</w:t>
            </w:r>
          </w:p>
        </w:tc>
        <w:tc>
          <w:tcPr>
            <w:tcW w:w="1405" w:type="dxa"/>
            <w:tcBorders>
              <w:top w:val="single" w:sz="8" w:space="0" w:color="auto"/>
              <w:left w:val="nil"/>
              <w:bottom w:val="single" w:sz="8" w:space="0" w:color="auto"/>
              <w:right w:val="single" w:sz="4" w:space="0" w:color="auto"/>
            </w:tcBorders>
            <w:noWrap/>
            <w:vAlign w:val="bottom"/>
            <w:hideMark/>
          </w:tcPr>
          <w:p w14:paraId="5B066A44" w14:textId="77777777" w:rsidR="00F421FF" w:rsidRDefault="00F421FF">
            <w:pPr>
              <w:spacing w:line="276" w:lineRule="auto"/>
              <w:jc w:val="right"/>
              <w:rPr>
                <w:b/>
                <w:bCs/>
                <w:i w:val="0"/>
                <w:szCs w:val="22"/>
                <w:lang w:eastAsia="en-US"/>
              </w:rPr>
            </w:pPr>
            <w:r>
              <w:rPr>
                <w:b/>
                <w:bCs/>
                <w:i w:val="0"/>
                <w:sz w:val="22"/>
                <w:szCs w:val="22"/>
                <w:lang w:eastAsia="en-US"/>
              </w:rPr>
              <w:t> </w:t>
            </w:r>
          </w:p>
        </w:tc>
        <w:tc>
          <w:tcPr>
            <w:tcW w:w="1711" w:type="dxa"/>
            <w:tcBorders>
              <w:top w:val="single" w:sz="8" w:space="0" w:color="auto"/>
              <w:left w:val="nil"/>
              <w:bottom w:val="single" w:sz="8" w:space="0" w:color="auto"/>
              <w:right w:val="single" w:sz="4" w:space="0" w:color="auto"/>
            </w:tcBorders>
            <w:noWrap/>
            <w:vAlign w:val="bottom"/>
            <w:hideMark/>
          </w:tcPr>
          <w:p w14:paraId="2027AC8A" w14:textId="77777777" w:rsidR="00F421FF" w:rsidRDefault="00F421FF">
            <w:pPr>
              <w:spacing w:line="276" w:lineRule="auto"/>
              <w:jc w:val="right"/>
              <w:rPr>
                <w:b/>
                <w:bCs/>
                <w:i w:val="0"/>
                <w:szCs w:val="22"/>
                <w:lang w:eastAsia="en-US"/>
              </w:rPr>
            </w:pPr>
            <w:r>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14:paraId="2D12EAF3" w14:textId="77777777" w:rsidR="00F421FF" w:rsidRDefault="00F421FF">
            <w:pPr>
              <w:spacing w:line="276" w:lineRule="auto"/>
              <w:rPr>
                <w:b/>
                <w:bCs/>
                <w:i w:val="0"/>
                <w:szCs w:val="22"/>
                <w:lang w:eastAsia="en-US"/>
              </w:rPr>
            </w:pPr>
            <w:r>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14:paraId="49CC2453" w14:textId="77777777" w:rsidR="00F421FF" w:rsidRDefault="00F421FF">
            <w:pPr>
              <w:spacing w:line="276" w:lineRule="auto"/>
              <w:jc w:val="right"/>
              <w:rPr>
                <w:b/>
                <w:bCs/>
                <w:i w:val="0"/>
                <w:szCs w:val="22"/>
                <w:lang w:eastAsia="en-US"/>
              </w:rPr>
            </w:pPr>
            <w:r>
              <w:rPr>
                <w:b/>
                <w:bCs/>
                <w:i w:val="0"/>
                <w:sz w:val="22"/>
                <w:szCs w:val="22"/>
                <w:lang w:eastAsia="en-US"/>
              </w:rPr>
              <w:t>EUR</w:t>
            </w:r>
          </w:p>
        </w:tc>
      </w:tr>
      <w:tr w:rsidR="00F421FF" w14:paraId="11B78BB3" w14:textId="77777777" w:rsidTr="00F421FF">
        <w:trPr>
          <w:trHeight w:val="270"/>
        </w:trPr>
        <w:tc>
          <w:tcPr>
            <w:tcW w:w="3522" w:type="dxa"/>
            <w:noWrap/>
            <w:vAlign w:val="bottom"/>
            <w:hideMark/>
          </w:tcPr>
          <w:p w14:paraId="375133BE" w14:textId="77777777" w:rsidR="00F421FF" w:rsidRDefault="00F421FF">
            <w:pPr>
              <w:spacing w:line="276" w:lineRule="auto"/>
              <w:rPr>
                <w:rFonts w:asciiTheme="minorHAnsi" w:eastAsiaTheme="minorHAnsi" w:hAnsiTheme="minorHAnsi"/>
                <w:i w:val="0"/>
                <w:sz w:val="22"/>
                <w:szCs w:val="22"/>
                <w:lang w:eastAsia="en-US"/>
              </w:rPr>
            </w:pPr>
          </w:p>
        </w:tc>
        <w:tc>
          <w:tcPr>
            <w:tcW w:w="1405" w:type="dxa"/>
            <w:noWrap/>
            <w:vAlign w:val="bottom"/>
            <w:hideMark/>
          </w:tcPr>
          <w:p w14:paraId="413ABEBD" w14:textId="77777777" w:rsidR="00F421FF" w:rsidRDefault="00F421FF">
            <w:pPr>
              <w:spacing w:line="276" w:lineRule="auto"/>
              <w:rPr>
                <w:rFonts w:asciiTheme="minorHAnsi" w:eastAsiaTheme="minorHAnsi" w:hAnsiTheme="minorHAnsi"/>
                <w:i w:val="0"/>
                <w:sz w:val="22"/>
                <w:szCs w:val="22"/>
                <w:lang w:eastAsia="en-US"/>
              </w:rPr>
            </w:pPr>
          </w:p>
        </w:tc>
        <w:tc>
          <w:tcPr>
            <w:tcW w:w="1711" w:type="dxa"/>
            <w:noWrap/>
            <w:vAlign w:val="bottom"/>
            <w:hideMark/>
          </w:tcPr>
          <w:p w14:paraId="05B433C7" w14:textId="77777777" w:rsidR="00F421FF" w:rsidRDefault="00F421FF">
            <w:pPr>
              <w:spacing w:line="276" w:lineRule="auto"/>
              <w:rPr>
                <w:rFonts w:asciiTheme="minorHAnsi" w:eastAsiaTheme="minorHAnsi" w:hAnsiTheme="minorHAnsi"/>
                <w:i w:val="0"/>
                <w:sz w:val="22"/>
                <w:szCs w:val="22"/>
                <w:lang w:eastAsia="en-US"/>
              </w:rPr>
            </w:pPr>
          </w:p>
        </w:tc>
        <w:tc>
          <w:tcPr>
            <w:tcW w:w="851" w:type="dxa"/>
            <w:noWrap/>
            <w:vAlign w:val="bottom"/>
            <w:hideMark/>
          </w:tcPr>
          <w:p w14:paraId="6D3307F9" w14:textId="77777777" w:rsidR="00F421FF" w:rsidRDefault="00F421FF">
            <w:pPr>
              <w:spacing w:line="276" w:lineRule="auto"/>
              <w:rPr>
                <w:rFonts w:asciiTheme="minorHAnsi" w:eastAsiaTheme="minorHAnsi" w:hAnsiTheme="minorHAnsi"/>
                <w:i w:val="0"/>
                <w:sz w:val="22"/>
                <w:szCs w:val="22"/>
                <w:lang w:eastAsia="en-US"/>
              </w:rPr>
            </w:pPr>
          </w:p>
        </w:tc>
        <w:tc>
          <w:tcPr>
            <w:tcW w:w="1431" w:type="dxa"/>
            <w:noWrap/>
            <w:vAlign w:val="bottom"/>
            <w:hideMark/>
          </w:tcPr>
          <w:p w14:paraId="59C5BB84" w14:textId="77777777" w:rsidR="00F421FF" w:rsidRDefault="00F421FF">
            <w:pPr>
              <w:spacing w:line="276" w:lineRule="auto"/>
              <w:rPr>
                <w:rFonts w:asciiTheme="minorHAnsi" w:eastAsiaTheme="minorHAnsi" w:hAnsiTheme="minorHAnsi"/>
                <w:i w:val="0"/>
                <w:sz w:val="22"/>
                <w:szCs w:val="22"/>
                <w:lang w:eastAsia="en-US"/>
              </w:rPr>
            </w:pPr>
          </w:p>
        </w:tc>
      </w:tr>
      <w:tr w:rsidR="00F421FF" w14:paraId="58591191" w14:textId="77777777" w:rsidTr="00F421FF">
        <w:trPr>
          <w:trHeight w:val="255"/>
        </w:trPr>
        <w:tc>
          <w:tcPr>
            <w:tcW w:w="3522" w:type="dxa"/>
            <w:tcBorders>
              <w:top w:val="single" w:sz="8" w:space="0" w:color="auto"/>
              <w:left w:val="single" w:sz="8" w:space="0" w:color="auto"/>
              <w:bottom w:val="nil"/>
              <w:right w:val="nil"/>
            </w:tcBorders>
            <w:noWrap/>
            <w:vAlign w:val="bottom"/>
            <w:hideMark/>
          </w:tcPr>
          <w:p w14:paraId="49771636" w14:textId="77777777" w:rsidR="00F421FF" w:rsidRDefault="00F421FF">
            <w:pPr>
              <w:spacing w:line="276" w:lineRule="auto"/>
              <w:rPr>
                <w:b/>
                <w:bCs/>
                <w:i w:val="0"/>
                <w:szCs w:val="22"/>
                <w:lang w:eastAsia="en-US"/>
              </w:rPr>
            </w:pPr>
            <w:r>
              <w:rPr>
                <w:b/>
                <w:bCs/>
                <w:i w:val="0"/>
                <w:sz w:val="22"/>
                <w:szCs w:val="22"/>
                <w:lang w:eastAsia="en-US"/>
              </w:rPr>
              <w:t>LASTNIKI</w:t>
            </w:r>
          </w:p>
        </w:tc>
        <w:tc>
          <w:tcPr>
            <w:tcW w:w="1405" w:type="dxa"/>
            <w:tcBorders>
              <w:top w:val="single" w:sz="8" w:space="0" w:color="auto"/>
              <w:left w:val="single" w:sz="4" w:space="0" w:color="auto"/>
              <w:bottom w:val="nil"/>
              <w:right w:val="single" w:sz="4" w:space="0" w:color="auto"/>
            </w:tcBorders>
            <w:noWrap/>
            <w:vAlign w:val="bottom"/>
            <w:hideMark/>
          </w:tcPr>
          <w:p w14:paraId="789BFAB1" w14:textId="77777777" w:rsidR="00F421FF" w:rsidRDefault="00F421FF">
            <w:pPr>
              <w:spacing w:line="276" w:lineRule="auto"/>
              <w:jc w:val="right"/>
              <w:rPr>
                <w:b/>
                <w:bCs/>
                <w:i w:val="0"/>
                <w:szCs w:val="22"/>
                <w:lang w:eastAsia="en-US"/>
              </w:rPr>
            </w:pPr>
            <w:r>
              <w:rPr>
                <w:b/>
                <w:bCs/>
                <w:i w:val="0"/>
                <w:sz w:val="22"/>
                <w:szCs w:val="22"/>
                <w:lang w:eastAsia="en-US"/>
              </w:rPr>
              <w:t xml:space="preserve"> 75 % </w:t>
            </w:r>
          </w:p>
        </w:tc>
        <w:tc>
          <w:tcPr>
            <w:tcW w:w="1711" w:type="dxa"/>
            <w:tcBorders>
              <w:top w:val="single" w:sz="8" w:space="0" w:color="auto"/>
              <w:left w:val="nil"/>
              <w:bottom w:val="nil"/>
              <w:right w:val="single" w:sz="4" w:space="0" w:color="auto"/>
            </w:tcBorders>
            <w:noWrap/>
            <w:vAlign w:val="bottom"/>
            <w:hideMark/>
          </w:tcPr>
          <w:p w14:paraId="12ED59C8" w14:textId="77777777" w:rsidR="00F421FF" w:rsidRDefault="00F421FF">
            <w:pPr>
              <w:spacing w:line="276" w:lineRule="auto"/>
              <w:jc w:val="right"/>
              <w:rPr>
                <w:b/>
                <w:bCs/>
                <w:i w:val="0"/>
                <w:szCs w:val="22"/>
                <w:lang w:eastAsia="en-US"/>
              </w:rPr>
            </w:pPr>
            <w:r>
              <w:rPr>
                <w:b/>
                <w:bCs/>
                <w:i w:val="0"/>
                <w:sz w:val="22"/>
                <w:szCs w:val="22"/>
                <w:lang w:eastAsia="en-US"/>
              </w:rPr>
              <w:t>Znesek brez DDV</w:t>
            </w:r>
          </w:p>
        </w:tc>
        <w:tc>
          <w:tcPr>
            <w:tcW w:w="851" w:type="dxa"/>
            <w:tcBorders>
              <w:top w:val="single" w:sz="8" w:space="0" w:color="auto"/>
              <w:left w:val="nil"/>
              <w:bottom w:val="nil"/>
              <w:right w:val="single" w:sz="4" w:space="0" w:color="auto"/>
            </w:tcBorders>
            <w:noWrap/>
            <w:vAlign w:val="bottom"/>
            <w:hideMark/>
          </w:tcPr>
          <w:p w14:paraId="3699FC56" w14:textId="77777777" w:rsidR="00F421FF" w:rsidRDefault="00F421FF">
            <w:pPr>
              <w:spacing w:line="276" w:lineRule="auto"/>
              <w:jc w:val="center"/>
              <w:rPr>
                <w:b/>
                <w:bCs/>
                <w:i w:val="0"/>
                <w:szCs w:val="22"/>
                <w:lang w:eastAsia="en-US"/>
              </w:rPr>
            </w:pPr>
            <w:r>
              <w:rPr>
                <w:b/>
                <w:bCs/>
                <w:i w:val="0"/>
                <w:sz w:val="22"/>
                <w:szCs w:val="22"/>
                <w:lang w:eastAsia="en-US"/>
              </w:rPr>
              <w:t>DDV</w:t>
            </w:r>
          </w:p>
        </w:tc>
        <w:tc>
          <w:tcPr>
            <w:tcW w:w="1431" w:type="dxa"/>
            <w:tcBorders>
              <w:top w:val="single" w:sz="8" w:space="0" w:color="auto"/>
              <w:left w:val="nil"/>
              <w:bottom w:val="nil"/>
              <w:right w:val="single" w:sz="8" w:space="0" w:color="auto"/>
            </w:tcBorders>
            <w:noWrap/>
            <w:vAlign w:val="bottom"/>
            <w:hideMark/>
          </w:tcPr>
          <w:p w14:paraId="4C724F4D" w14:textId="77777777" w:rsidR="00F421FF" w:rsidRDefault="00F421FF">
            <w:pPr>
              <w:spacing w:line="276" w:lineRule="auto"/>
              <w:jc w:val="right"/>
              <w:rPr>
                <w:b/>
                <w:bCs/>
                <w:i w:val="0"/>
                <w:szCs w:val="22"/>
                <w:lang w:eastAsia="en-US"/>
              </w:rPr>
            </w:pPr>
            <w:r>
              <w:rPr>
                <w:b/>
                <w:bCs/>
                <w:i w:val="0"/>
                <w:sz w:val="22"/>
                <w:szCs w:val="22"/>
                <w:lang w:eastAsia="en-US"/>
              </w:rPr>
              <w:t>Znesek z DDV</w:t>
            </w:r>
          </w:p>
        </w:tc>
      </w:tr>
      <w:tr w:rsidR="00F421FF" w14:paraId="24BF07F3" w14:textId="77777777" w:rsidTr="00F421FF">
        <w:trPr>
          <w:trHeight w:val="255"/>
        </w:trPr>
        <w:tc>
          <w:tcPr>
            <w:tcW w:w="3522" w:type="dxa"/>
            <w:tcBorders>
              <w:top w:val="single" w:sz="4" w:space="0" w:color="auto"/>
              <w:left w:val="single" w:sz="8" w:space="0" w:color="auto"/>
              <w:bottom w:val="single" w:sz="4" w:space="0" w:color="auto"/>
              <w:right w:val="single" w:sz="4" w:space="0" w:color="auto"/>
            </w:tcBorders>
            <w:noWrap/>
            <w:vAlign w:val="bottom"/>
            <w:hideMark/>
          </w:tcPr>
          <w:p w14:paraId="6C03C449" w14:textId="77777777" w:rsidR="00F421FF" w:rsidRDefault="00F421FF">
            <w:pPr>
              <w:spacing w:line="276" w:lineRule="auto"/>
              <w:rPr>
                <w:i w:val="0"/>
                <w:szCs w:val="22"/>
                <w:lang w:eastAsia="en-US"/>
              </w:rPr>
            </w:pPr>
            <w:r>
              <w:rPr>
                <w:i w:val="0"/>
                <w:szCs w:val="22"/>
                <w:lang w:eastAsia="en-US"/>
              </w:rPr>
              <w:t>MOL, ORN, 013314, konto 4204</w:t>
            </w:r>
          </w:p>
        </w:tc>
        <w:tc>
          <w:tcPr>
            <w:tcW w:w="1405" w:type="dxa"/>
            <w:tcBorders>
              <w:top w:val="single" w:sz="4" w:space="0" w:color="auto"/>
              <w:left w:val="nil"/>
              <w:bottom w:val="single" w:sz="4" w:space="0" w:color="auto"/>
              <w:right w:val="single" w:sz="4" w:space="0" w:color="auto"/>
            </w:tcBorders>
            <w:noWrap/>
            <w:vAlign w:val="bottom"/>
          </w:tcPr>
          <w:p w14:paraId="678E11D6" w14:textId="77777777" w:rsidR="00F421FF" w:rsidRDefault="00F421FF">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14:paraId="504F3F8B" w14:textId="77777777" w:rsidR="00F421FF" w:rsidRDefault="00F421FF">
            <w:pPr>
              <w:spacing w:line="276" w:lineRule="auto"/>
              <w:jc w:val="right"/>
              <w:rPr>
                <w:i w:val="0"/>
                <w:sz w:val="22"/>
                <w:szCs w:val="22"/>
                <w:lang w:eastAsia="en-US"/>
              </w:rPr>
            </w:pPr>
            <w:r>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14:paraId="0B459A8E" w14:textId="77777777" w:rsidR="00F421FF" w:rsidRDefault="00F421FF">
            <w:pPr>
              <w:spacing w:line="276" w:lineRule="auto"/>
              <w:jc w:val="center"/>
              <w:rPr>
                <w:i w:val="0"/>
                <w:sz w:val="22"/>
                <w:szCs w:val="22"/>
                <w:lang w:eastAsia="en-US"/>
              </w:rPr>
            </w:pPr>
            <w:r>
              <w:rPr>
                <w:i w:val="0"/>
                <w:sz w:val="22"/>
                <w:szCs w:val="22"/>
                <w:lang w:eastAsia="en-US"/>
              </w:rPr>
              <w:t>22,00%</w:t>
            </w:r>
          </w:p>
        </w:tc>
        <w:tc>
          <w:tcPr>
            <w:tcW w:w="1431" w:type="dxa"/>
            <w:tcBorders>
              <w:top w:val="single" w:sz="4" w:space="0" w:color="auto"/>
              <w:left w:val="nil"/>
              <w:bottom w:val="single" w:sz="4" w:space="0" w:color="auto"/>
              <w:right w:val="single" w:sz="8" w:space="0" w:color="auto"/>
            </w:tcBorders>
            <w:noWrap/>
            <w:vAlign w:val="bottom"/>
            <w:hideMark/>
          </w:tcPr>
          <w:p w14:paraId="0846F203" w14:textId="77777777" w:rsidR="00F421FF" w:rsidRDefault="00F421FF">
            <w:pPr>
              <w:spacing w:line="276" w:lineRule="auto"/>
              <w:jc w:val="right"/>
              <w:rPr>
                <w:i w:val="0"/>
                <w:sz w:val="22"/>
                <w:szCs w:val="22"/>
                <w:lang w:eastAsia="en-US"/>
              </w:rPr>
            </w:pPr>
            <w:r>
              <w:rPr>
                <w:i w:val="0"/>
                <w:sz w:val="22"/>
                <w:szCs w:val="22"/>
                <w:lang w:eastAsia="en-US"/>
              </w:rPr>
              <w:t>EUR</w:t>
            </w:r>
          </w:p>
        </w:tc>
      </w:tr>
      <w:tr w:rsidR="00F421FF" w14:paraId="5CF424B7" w14:textId="77777777" w:rsidTr="00F421FF">
        <w:trPr>
          <w:trHeight w:val="255"/>
        </w:trPr>
        <w:tc>
          <w:tcPr>
            <w:tcW w:w="3522" w:type="dxa"/>
            <w:tcBorders>
              <w:top w:val="single" w:sz="4" w:space="0" w:color="auto"/>
              <w:left w:val="single" w:sz="8" w:space="0" w:color="auto"/>
              <w:bottom w:val="single" w:sz="4" w:space="0" w:color="auto"/>
              <w:right w:val="single" w:sz="4" w:space="0" w:color="auto"/>
            </w:tcBorders>
            <w:noWrap/>
            <w:vAlign w:val="bottom"/>
            <w:hideMark/>
          </w:tcPr>
          <w:p w14:paraId="4FA0CB38" w14:textId="77777777" w:rsidR="00F421FF" w:rsidRDefault="00F421FF">
            <w:pPr>
              <w:spacing w:line="276" w:lineRule="auto"/>
              <w:rPr>
                <w:i w:val="0"/>
                <w:szCs w:val="22"/>
                <w:lang w:eastAsia="en-US"/>
              </w:rPr>
            </w:pPr>
            <w:r>
              <w:rPr>
                <w:i w:val="0"/>
                <w:szCs w:val="22"/>
                <w:lang w:eastAsia="en-US"/>
              </w:rPr>
              <w:t>drugi lastniki</w:t>
            </w:r>
          </w:p>
        </w:tc>
        <w:tc>
          <w:tcPr>
            <w:tcW w:w="1405" w:type="dxa"/>
            <w:tcBorders>
              <w:top w:val="single" w:sz="4" w:space="0" w:color="auto"/>
              <w:left w:val="nil"/>
              <w:bottom w:val="single" w:sz="4" w:space="0" w:color="auto"/>
              <w:right w:val="single" w:sz="4" w:space="0" w:color="auto"/>
            </w:tcBorders>
            <w:noWrap/>
            <w:vAlign w:val="bottom"/>
          </w:tcPr>
          <w:p w14:paraId="66A10A4B" w14:textId="77777777" w:rsidR="00F421FF" w:rsidRDefault="00F421FF">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14:paraId="4B14CF1D" w14:textId="77777777" w:rsidR="00F421FF" w:rsidRDefault="00F421FF">
            <w:pPr>
              <w:spacing w:line="276" w:lineRule="auto"/>
              <w:jc w:val="right"/>
              <w:rPr>
                <w:i w:val="0"/>
                <w:szCs w:val="22"/>
                <w:lang w:eastAsia="en-US"/>
              </w:rPr>
            </w:pPr>
            <w:r>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14:paraId="785A6CA4" w14:textId="77777777" w:rsidR="00F421FF" w:rsidRDefault="00F421FF">
            <w:pPr>
              <w:spacing w:line="276" w:lineRule="auto"/>
              <w:jc w:val="center"/>
              <w:rPr>
                <w:i w:val="0"/>
                <w:szCs w:val="22"/>
                <w:lang w:eastAsia="en-US"/>
              </w:rPr>
            </w:pPr>
            <w:r>
              <w:rPr>
                <w:i w:val="0"/>
                <w:sz w:val="22"/>
                <w:szCs w:val="22"/>
                <w:lang w:eastAsia="en-US"/>
              </w:rPr>
              <w:t>22,00%</w:t>
            </w:r>
          </w:p>
        </w:tc>
        <w:tc>
          <w:tcPr>
            <w:tcW w:w="1431" w:type="dxa"/>
            <w:tcBorders>
              <w:top w:val="single" w:sz="4" w:space="0" w:color="auto"/>
              <w:left w:val="nil"/>
              <w:bottom w:val="single" w:sz="4" w:space="0" w:color="auto"/>
              <w:right w:val="single" w:sz="8" w:space="0" w:color="auto"/>
            </w:tcBorders>
            <w:noWrap/>
            <w:vAlign w:val="bottom"/>
            <w:hideMark/>
          </w:tcPr>
          <w:p w14:paraId="4006B901" w14:textId="77777777" w:rsidR="00F421FF" w:rsidRDefault="00F421FF">
            <w:pPr>
              <w:spacing w:line="276" w:lineRule="auto"/>
              <w:jc w:val="right"/>
              <w:rPr>
                <w:i w:val="0"/>
                <w:szCs w:val="22"/>
                <w:lang w:eastAsia="en-US"/>
              </w:rPr>
            </w:pPr>
            <w:r>
              <w:rPr>
                <w:i w:val="0"/>
                <w:sz w:val="22"/>
                <w:szCs w:val="22"/>
                <w:lang w:eastAsia="en-US"/>
              </w:rPr>
              <w:t>EUR</w:t>
            </w:r>
          </w:p>
        </w:tc>
      </w:tr>
      <w:tr w:rsidR="00F421FF" w14:paraId="79155857" w14:textId="77777777" w:rsidTr="00F421FF">
        <w:trPr>
          <w:trHeight w:val="255"/>
        </w:trPr>
        <w:tc>
          <w:tcPr>
            <w:tcW w:w="3522" w:type="dxa"/>
            <w:tcBorders>
              <w:top w:val="nil"/>
              <w:left w:val="single" w:sz="8" w:space="0" w:color="auto"/>
              <w:bottom w:val="single" w:sz="4" w:space="0" w:color="auto"/>
              <w:right w:val="single" w:sz="4" w:space="0" w:color="auto"/>
            </w:tcBorders>
            <w:noWrap/>
            <w:vAlign w:val="bottom"/>
          </w:tcPr>
          <w:p w14:paraId="1D317A04" w14:textId="77777777" w:rsidR="00F421FF" w:rsidRDefault="00F421FF">
            <w:pPr>
              <w:spacing w:line="276" w:lineRule="auto"/>
              <w:rPr>
                <w:i w:val="0"/>
                <w:szCs w:val="22"/>
                <w:lang w:eastAsia="en-US"/>
              </w:rPr>
            </w:pPr>
          </w:p>
        </w:tc>
        <w:tc>
          <w:tcPr>
            <w:tcW w:w="1405" w:type="dxa"/>
            <w:tcBorders>
              <w:top w:val="nil"/>
              <w:left w:val="nil"/>
              <w:bottom w:val="single" w:sz="4" w:space="0" w:color="auto"/>
              <w:right w:val="single" w:sz="4" w:space="0" w:color="auto"/>
            </w:tcBorders>
            <w:noWrap/>
            <w:vAlign w:val="bottom"/>
          </w:tcPr>
          <w:p w14:paraId="0E22B6C2" w14:textId="77777777" w:rsidR="00F421FF" w:rsidRDefault="00F421FF">
            <w:pPr>
              <w:spacing w:line="276" w:lineRule="auto"/>
              <w:jc w:val="right"/>
              <w:rPr>
                <w:i w:val="0"/>
                <w:szCs w:val="22"/>
                <w:lang w:eastAsia="en-US"/>
              </w:rPr>
            </w:pPr>
          </w:p>
        </w:tc>
        <w:tc>
          <w:tcPr>
            <w:tcW w:w="1711" w:type="dxa"/>
            <w:tcBorders>
              <w:top w:val="nil"/>
              <w:left w:val="nil"/>
              <w:bottom w:val="single" w:sz="4" w:space="0" w:color="auto"/>
              <w:right w:val="single" w:sz="4" w:space="0" w:color="auto"/>
            </w:tcBorders>
            <w:noWrap/>
            <w:vAlign w:val="bottom"/>
            <w:hideMark/>
          </w:tcPr>
          <w:p w14:paraId="64C9F901" w14:textId="77777777" w:rsidR="00F421FF" w:rsidRDefault="00F421FF">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14:paraId="336294F9" w14:textId="77777777" w:rsidR="00F421FF" w:rsidRDefault="00F421FF">
            <w:pPr>
              <w:spacing w:line="276" w:lineRule="auto"/>
              <w:jc w:val="center"/>
              <w:rPr>
                <w:i w:val="0"/>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14:paraId="67F9E6BA" w14:textId="77777777" w:rsidR="00F421FF" w:rsidRDefault="00F421FF">
            <w:pPr>
              <w:spacing w:line="276" w:lineRule="auto"/>
              <w:jc w:val="right"/>
              <w:rPr>
                <w:i w:val="0"/>
                <w:szCs w:val="22"/>
                <w:lang w:eastAsia="en-US"/>
              </w:rPr>
            </w:pPr>
            <w:r>
              <w:rPr>
                <w:i w:val="0"/>
                <w:sz w:val="22"/>
                <w:szCs w:val="22"/>
                <w:lang w:eastAsia="en-US"/>
              </w:rPr>
              <w:t>EUR</w:t>
            </w:r>
          </w:p>
        </w:tc>
      </w:tr>
      <w:tr w:rsidR="00F421FF" w14:paraId="36CAF468" w14:textId="77777777" w:rsidTr="00F421FF">
        <w:trPr>
          <w:trHeight w:val="270"/>
        </w:trPr>
        <w:tc>
          <w:tcPr>
            <w:tcW w:w="3522" w:type="dxa"/>
            <w:tcBorders>
              <w:top w:val="single" w:sz="8" w:space="0" w:color="auto"/>
              <w:left w:val="single" w:sz="8" w:space="0" w:color="auto"/>
              <w:bottom w:val="single" w:sz="8" w:space="0" w:color="auto"/>
              <w:right w:val="single" w:sz="4" w:space="0" w:color="auto"/>
            </w:tcBorders>
            <w:noWrap/>
            <w:vAlign w:val="bottom"/>
            <w:hideMark/>
          </w:tcPr>
          <w:p w14:paraId="42EAFB97" w14:textId="77777777" w:rsidR="00F421FF" w:rsidRDefault="00F421FF">
            <w:pPr>
              <w:spacing w:line="276" w:lineRule="auto"/>
              <w:jc w:val="right"/>
              <w:rPr>
                <w:b/>
                <w:bCs/>
                <w:i w:val="0"/>
                <w:szCs w:val="22"/>
                <w:lang w:eastAsia="en-US"/>
              </w:rPr>
            </w:pPr>
            <w:r>
              <w:rPr>
                <w:b/>
                <w:bCs/>
                <w:i w:val="0"/>
                <w:sz w:val="22"/>
                <w:szCs w:val="22"/>
                <w:lang w:eastAsia="en-US"/>
              </w:rPr>
              <w:t>Skupaj lastniki:</w:t>
            </w:r>
          </w:p>
        </w:tc>
        <w:tc>
          <w:tcPr>
            <w:tcW w:w="1405" w:type="dxa"/>
            <w:tcBorders>
              <w:top w:val="single" w:sz="8" w:space="0" w:color="auto"/>
              <w:left w:val="nil"/>
              <w:bottom w:val="single" w:sz="8" w:space="0" w:color="auto"/>
              <w:right w:val="single" w:sz="4" w:space="0" w:color="auto"/>
            </w:tcBorders>
            <w:noWrap/>
            <w:vAlign w:val="bottom"/>
            <w:hideMark/>
          </w:tcPr>
          <w:p w14:paraId="4BC29E9B" w14:textId="77777777" w:rsidR="00F421FF" w:rsidRDefault="00F421FF">
            <w:pPr>
              <w:spacing w:line="276" w:lineRule="auto"/>
              <w:rPr>
                <w:rFonts w:asciiTheme="minorHAnsi" w:eastAsiaTheme="minorHAnsi" w:hAnsiTheme="minorHAnsi"/>
                <w:i w:val="0"/>
                <w:sz w:val="22"/>
                <w:szCs w:val="22"/>
                <w:lang w:eastAsia="en-US"/>
              </w:rPr>
            </w:pPr>
          </w:p>
        </w:tc>
        <w:tc>
          <w:tcPr>
            <w:tcW w:w="1711" w:type="dxa"/>
            <w:tcBorders>
              <w:top w:val="single" w:sz="8" w:space="0" w:color="auto"/>
              <w:left w:val="nil"/>
              <w:bottom w:val="single" w:sz="8" w:space="0" w:color="auto"/>
              <w:right w:val="single" w:sz="4" w:space="0" w:color="auto"/>
            </w:tcBorders>
            <w:noWrap/>
            <w:vAlign w:val="bottom"/>
            <w:hideMark/>
          </w:tcPr>
          <w:p w14:paraId="044B767B" w14:textId="77777777" w:rsidR="00F421FF" w:rsidRDefault="00F421FF">
            <w:pPr>
              <w:spacing w:line="276" w:lineRule="auto"/>
              <w:jc w:val="right"/>
              <w:rPr>
                <w:b/>
                <w:bCs/>
                <w:i w:val="0"/>
                <w:szCs w:val="22"/>
                <w:lang w:eastAsia="en-US"/>
              </w:rPr>
            </w:pPr>
            <w:r>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14:paraId="5E0CFBD0" w14:textId="77777777" w:rsidR="00F421FF" w:rsidRDefault="00F421FF">
            <w:pPr>
              <w:spacing w:line="276" w:lineRule="auto"/>
              <w:jc w:val="center"/>
              <w:rPr>
                <w:b/>
                <w:bCs/>
                <w:i w:val="0"/>
                <w:szCs w:val="22"/>
                <w:lang w:eastAsia="en-US"/>
              </w:rPr>
            </w:pPr>
            <w:r>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14:paraId="33253E12" w14:textId="77777777" w:rsidR="00F421FF" w:rsidRDefault="00F421FF">
            <w:pPr>
              <w:spacing w:line="276" w:lineRule="auto"/>
              <w:jc w:val="right"/>
              <w:rPr>
                <w:b/>
                <w:bCs/>
                <w:i w:val="0"/>
                <w:szCs w:val="22"/>
                <w:lang w:eastAsia="en-US"/>
              </w:rPr>
            </w:pPr>
            <w:r>
              <w:rPr>
                <w:b/>
                <w:bCs/>
                <w:i w:val="0"/>
                <w:sz w:val="22"/>
                <w:szCs w:val="22"/>
                <w:lang w:eastAsia="en-US"/>
              </w:rPr>
              <w:t>EUR</w:t>
            </w:r>
          </w:p>
        </w:tc>
      </w:tr>
    </w:tbl>
    <w:p w14:paraId="230F18A4" w14:textId="77777777" w:rsidR="00F421FF" w:rsidRDefault="00F421FF" w:rsidP="00F421FF">
      <w:pPr>
        <w:ind w:left="1134"/>
        <w:rPr>
          <w:i w:val="0"/>
          <w:sz w:val="22"/>
          <w:szCs w:val="22"/>
        </w:rPr>
      </w:pPr>
    </w:p>
    <w:p w14:paraId="153123C6" w14:textId="77777777" w:rsidR="00F421FF" w:rsidRDefault="00F421FF" w:rsidP="00F421FF">
      <w:pPr>
        <w:pStyle w:val="Glava"/>
        <w:tabs>
          <w:tab w:val="left" w:pos="0"/>
        </w:tabs>
        <w:jc w:val="both"/>
        <w:rPr>
          <w:i w:val="0"/>
          <w:sz w:val="22"/>
          <w:szCs w:val="22"/>
        </w:rPr>
      </w:pPr>
      <w:r>
        <w:rPr>
          <w:i w:val="0"/>
          <w:sz w:val="22"/>
          <w:szCs w:val="22"/>
        </w:rPr>
        <w:t xml:space="preserve">Deleži posameznih lastnikov objekta za plačilo pogodbenih del v ničemer ne vplivajo na kakršnakoli lastniška razmerja med njimi in ne pomenijo lastniških deležev. </w:t>
      </w:r>
    </w:p>
    <w:p w14:paraId="19360E64" w14:textId="77777777" w:rsidR="00F421FF" w:rsidRDefault="00F421FF" w:rsidP="00F421FF">
      <w:pPr>
        <w:pStyle w:val="Glava"/>
        <w:tabs>
          <w:tab w:val="left" w:pos="708"/>
        </w:tabs>
        <w:ind w:left="1134"/>
        <w:jc w:val="both"/>
        <w:rPr>
          <w:i w:val="0"/>
          <w:sz w:val="22"/>
          <w:szCs w:val="22"/>
        </w:rPr>
      </w:pPr>
    </w:p>
    <w:p w14:paraId="49D2D34A" w14:textId="77777777" w:rsidR="00F421FF" w:rsidRDefault="00F421FF" w:rsidP="00F421FF">
      <w:pPr>
        <w:pStyle w:val="Glava"/>
        <w:tabs>
          <w:tab w:val="left" w:pos="708"/>
        </w:tabs>
        <w:jc w:val="both"/>
        <w:rPr>
          <w:i w:val="0"/>
          <w:sz w:val="22"/>
          <w:szCs w:val="22"/>
        </w:rPr>
      </w:pPr>
      <w:r>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3800AA3B" w14:textId="77777777" w:rsidR="00F421FF" w:rsidRDefault="00F421FF" w:rsidP="00F421FF">
      <w:pPr>
        <w:tabs>
          <w:tab w:val="left" w:pos="708"/>
          <w:tab w:val="center" w:pos="4536"/>
          <w:tab w:val="right" w:pos="9072"/>
        </w:tabs>
        <w:jc w:val="both"/>
        <w:rPr>
          <w:i w:val="0"/>
          <w:sz w:val="22"/>
          <w:szCs w:val="22"/>
        </w:rPr>
      </w:pPr>
    </w:p>
    <w:p w14:paraId="0C8F65F0" w14:textId="77777777" w:rsidR="00F421FF" w:rsidRDefault="00F421FF" w:rsidP="00F421FF">
      <w:pPr>
        <w:pStyle w:val="Glava"/>
        <w:tabs>
          <w:tab w:val="left" w:pos="708"/>
        </w:tabs>
        <w:rPr>
          <w:i w:val="0"/>
          <w:sz w:val="22"/>
          <w:szCs w:val="22"/>
        </w:rPr>
      </w:pPr>
    </w:p>
    <w:p w14:paraId="74466D1E"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ROK ZA IZVEDBO POGODBENIH DEL</w:t>
      </w:r>
    </w:p>
    <w:p w14:paraId="4CD51C4C" w14:textId="77777777" w:rsidR="00F421FF" w:rsidRDefault="00F421FF" w:rsidP="00F421FF">
      <w:pPr>
        <w:jc w:val="center"/>
        <w:rPr>
          <w:i w:val="0"/>
          <w:sz w:val="22"/>
          <w:szCs w:val="22"/>
        </w:rPr>
      </w:pPr>
    </w:p>
    <w:p w14:paraId="26AB67F4" w14:textId="77777777" w:rsidR="00F421FF" w:rsidRDefault="00F421FF" w:rsidP="00F421FF">
      <w:pPr>
        <w:jc w:val="center"/>
        <w:rPr>
          <w:i w:val="0"/>
          <w:sz w:val="22"/>
          <w:szCs w:val="22"/>
        </w:rPr>
      </w:pPr>
      <w:r>
        <w:rPr>
          <w:i w:val="0"/>
          <w:sz w:val="22"/>
          <w:szCs w:val="22"/>
        </w:rPr>
        <w:t>6. člen</w:t>
      </w:r>
    </w:p>
    <w:p w14:paraId="18BFB50A" w14:textId="77777777" w:rsidR="00F421FF" w:rsidRDefault="00F421FF" w:rsidP="00F421FF">
      <w:pPr>
        <w:jc w:val="both"/>
        <w:rPr>
          <w:i w:val="0"/>
          <w:sz w:val="22"/>
          <w:szCs w:val="22"/>
        </w:rPr>
      </w:pPr>
    </w:p>
    <w:p w14:paraId="0D90F95B" w14:textId="77777777" w:rsidR="00F421FF" w:rsidRDefault="00F421FF" w:rsidP="00F421FF">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180 (stoosemdeset) koledarskih dni od dneva sklenitve pogodbe. </w:t>
      </w:r>
      <w:r>
        <w:rPr>
          <w:i w:val="0"/>
          <w:sz w:val="22"/>
          <w:szCs w:val="22"/>
        </w:rPr>
        <w:t xml:space="preserve">Rok izvedbe in dokončanja posameznih faz je razviden iz terminskega plana, ki je kot priloga sestavni del te pogodbe. </w:t>
      </w:r>
    </w:p>
    <w:p w14:paraId="0DBADECB" w14:textId="77777777" w:rsidR="00F421FF" w:rsidRDefault="00F421FF" w:rsidP="00F421FF">
      <w:pPr>
        <w:jc w:val="both"/>
        <w:rPr>
          <w:i w:val="0"/>
          <w:sz w:val="22"/>
          <w:szCs w:val="22"/>
        </w:rPr>
      </w:pPr>
    </w:p>
    <w:p w14:paraId="5501D734" w14:textId="77777777" w:rsidR="00F421FF" w:rsidRDefault="00F421FF" w:rsidP="00F421FF">
      <w:pPr>
        <w:jc w:val="both"/>
        <w:rPr>
          <w:i w:val="0"/>
          <w:sz w:val="22"/>
          <w:szCs w:val="22"/>
        </w:rPr>
      </w:pPr>
      <w:r>
        <w:rPr>
          <w:i w:val="0"/>
          <w:sz w:val="22"/>
          <w:szCs w:val="22"/>
        </w:rPr>
        <w:t>Izvajalec ima pravico zahtevati podaljšanje roka v primeru izredno slabih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42A9CE57" w14:textId="77777777" w:rsidR="00F421FF" w:rsidRDefault="00F421FF" w:rsidP="00F421FF">
      <w:pPr>
        <w:jc w:val="both"/>
        <w:rPr>
          <w:i w:val="0"/>
          <w:sz w:val="22"/>
          <w:szCs w:val="22"/>
        </w:rPr>
      </w:pPr>
    </w:p>
    <w:p w14:paraId="075DC164" w14:textId="77777777" w:rsidR="00F421FF" w:rsidRDefault="00F421FF" w:rsidP="00F421FF">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32D0CE61" w14:textId="77777777" w:rsidR="00F421FF" w:rsidRDefault="00F421FF" w:rsidP="00F421FF">
      <w:pPr>
        <w:pStyle w:val="Telobesedila3"/>
        <w:jc w:val="both"/>
        <w:rPr>
          <w:i w:val="0"/>
          <w:sz w:val="22"/>
          <w:szCs w:val="22"/>
        </w:rPr>
      </w:pPr>
    </w:p>
    <w:p w14:paraId="0F8A29CC" w14:textId="77777777" w:rsidR="00F421FF" w:rsidRDefault="00F421FF" w:rsidP="00F421FF">
      <w:pPr>
        <w:pStyle w:val="Odstavekseznama"/>
        <w:numPr>
          <w:ilvl w:val="0"/>
          <w:numId w:val="33"/>
        </w:numPr>
        <w:tabs>
          <w:tab w:val="num" w:pos="1134"/>
        </w:tabs>
        <w:ind w:left="0" w:firstLine="0"/>
        <w:contextualSpacing/>
        <w:rPr>
          <w:i w:val="0"/>
          <w:sz w:val="22"/>
          <w:szCs w:val="22"/>
        </w:rPr>
      </w:pPr>
      <w:r>
        <w:rPr>
          <w:i w:val="0"/>
          <w:sz w:val="22"/>
          <w:szCs w:val="22"/>
        </w:rPr>
        <w:lastRenderedPageBreak/>
        <w:t>PREPOVED PRENOSA BODOČIH TERJATEV</w:t>
      </w:r>
    </w:p>
    <w:p w14:paraId="42722052" w14:textId="77777777" w:rsidR="00F421FF" w:rsidRDefault="00F421FF" w:rsidP="00F421FF">
      <w:pPr>
        <w:rPr>
          <w:i w:val="0"/>
          <w:sz w:val="22"/>
          <w:szCs w:val="22"/>
        </w:rPr>
      </w:pPr>
    </w:p>
    <w:p w14:paraId="2F4EBFE2" w14:textId="77777777" w:rsidR="00F421FF" w:rsidRDefault="00F421FF" w:rsidP="00F421FF">
      <w:pPr>
        <w:rPr>
          <w:i w:val="0"/>
          <w:sz w:val="22"/>
          <w:szCs w:val="22"/>
        </w:rPr>
      </w:pPr>
      <w:r>
        <w:rPr>
          <w:i w:val="0"/>
          <w:sz w:val="22"/>
          <w:szCs w:val="22"/>
        </w:rPr>
        <w:t xml:space="preserve">                                                                7. člen</w:t>
      </w:r>
    </w:p>
    <w:p w14:paraId="7B240FA0" w14:textId="77777777" w:rsidR="00F421FF" w:rsidRDefault="00F421FF" w:rsidP="00F421FF">
      <w:pPr>
        <w:rPr>
          <w:i w:val="0"/>
          <w:sz w:val="22"/>
          <w:szCs w:val="22"/>
        </w:rPr>
      </w:pPr>
    </w:p>
    <w:p w14:paraId="317854C1" w14:textId="77777777" w:rsidR="00F421FF" w:rsidRDefault="00F421FF" w:rsidP="00F421FF">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70582BAE" w14:textId="77777777" w:rsidR="00F421FF" w:rsidRDefault="00F421FF" w:rsidP="00F421FF">
      <w:pPr>
        <w:jc w:val="both"/>
        <w:rPr>
          <w:i w:val="0"/>
          <w:sz w:val="22"/>
          <w:szCs w:val="22"/>
        </w:rPr>
      </w:pPr>
    </w:p>
    <w:p w14:paraId="01909B90" w14:textId="77777777" w:rsidR="00F421FF" w:rsidRDefault="00F421FF" w:rsidP="00F421FF">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23ACA5C7" w14:textId="77777777" w:rsidR="00F421FF" w:rsidRDefault="00F421FF" w:rsidP="00F421FF">
      <w:pPr>
        <w:jc w:val="both"/>
        <w:rPr>
          <w:i w:val="0"/>
          <w:sz w:val="22"/>
          <w:szCs w:val="22"/>
        </w:rPr>
      </w:pPr>
    </w:p>
    <w:p w14:paraId="31607B31" w14:textId="77777777" w:rsidR="00F421FF" w:rsidRDefault="00F421FF" w:rsidP="00F421FF">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5D62D91C" w14:textId="77777777" w:rsidR="00F421FF" w:rsidRDefault="00F421FF" w:rsidP="00F421FF">
      <w:pPr>
        <w:jc w:val="both"/>
        <w:rPr>
          <w:i w:val="0"/>
          <w:sz w:val="22"/>
          <w:szCs w:val="22"/>
        </w:rPr>
      </w:pPr>
    </w:p>
    <w:p w14:paraId="342FE240" w14:textId="77777777" w:rsidR="00F421FF" w:rsidRDefault="00F421FF" w:rsidP="00F421F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Pr>
          <w:b/>
          <w:i w:val="0"/>
          <w:sz w:val="22"/>
          <w:szCs w:val="22"/>
        </w:rPr>
        <w:t>_______________ 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C076F98" w14:textId="77777777" w:rsidR="00F421FF" w:rsidRDefault="00F421FF" w:rsidP="00F421FF">
      <w:pPr>
        <w:jc w:val="both"/>
        <w:rPr>
          <w:i w:val="0"/>
          <w:sz w:val="22"/>
          <w:szCs w:val="22"/>
        </w:rPr>
      </w:pPr>
    </w:p>
    <w:p w14:paraId="3450D27E" w14:textId="77777777" w:rsidR="00F421FF" w:rsidRDefault="00F421FF" w:rsidP="00F421F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1BA7EF10" w14:textId="77777777" w:rsidR="00F421FF" w:rsidRDefault="00F421FF" w:rsidP="00F421FF">
      <w:pPr>
        <w:rPr>
          <w:i w:val="0"/>
          <w:sz w:val="22"/>
          <w:szCs w:val="22"/>
        </w:rPr>
      </w:pPr>
    </w:p>
    <w:p w14:paraId="148AF0A3" w14:textId="77777777" w:rsidR="00F421FF" w:rsidRDefault="00F421FF" w:rsidP="00F421FF">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313E5D0E" w14:textId="77777777" w:rsidR="00F421FF" w:rsidRDefault="00F421FF" w:rsidP="00F421FF">
      <w:pPr>
        <w:rPr>
          <w:i w:val="0"/>
          <w:sz w:val="22"/>
          <w:szCs w:val="22"/>
        </w:rPr>
      </w:pPr>
    </w:p>
    <w:p w14:paraId="4084B2A2" w14:textId="77777777" w:rsidR="00F421FF" w:rsidRDefault="00F421FF" w:rsidP="00F421FF">
      <w:pPr>
        <w:jc w:val="both"/>
        <w:rPr>
          <w:i w:val="0"/>
          <w:sz w:val="22"/>
          <w:szCs w:val="22"/>
        </w:rPr>
      </w:pPr>
      <w:r>
        <w:rPr>
          <w:i w:val="0"/>
          <w:sz w:val="22"/>
          <w:szCs w:val="22"/>
        </w:rPr>
        <w:t xml:space="preserve">Pogodbene stranke ugotavljajo, da naročniki niso seznanjeni s tem, da bi izvajalec katerakoli dela po tej pogodbi izvedel s podizvajalci, razen za dela, za katera je s to pogodbo izrecno dogovorjeno, da bodo izvedena s podizvajalci. </w:t>
      </w:r>
    </w:p>
    <w:p w14:paraId="3DC5D4CE" w14:textId="77777777" w:rsidR="00F421FF" w:rsidRDefault="00F421FF" w:rsidP="00F421FF">
      <w:pPr>
        <w:jc w:val="both"/>
        <w:rPr>
          <w:i w:val="0"/>
          <w:sz w:val="22"/>
          <w:szCs w:val="22"/>
        </w:rPr>
      </w:pPr>
    </w:p>
    <w:p w14:paraId="6981C883" w14:textId="77777777" w:rsidR="00F421FF" w:rsidRDefault="00F421FF" w:rsidP="00F421FF">
      <w:pPr>
        <w:jc w:val="both"/>
        <w:rPr>
          <w:i w:val="0"/>
          <w:sz w:val="22"/>
          <w:szCs w:val="22"/>
        </w:rPr>
      </w:pPr>
    </w:p>
    <w:p w14:paraId="32F63616"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OBVEZNOSTI NAROČNIKOV</w:t>
      </w:r>
    </w:p>
    <w:p w14:paraId="2A85C46F" w14:textId="77777777" w:rsidR="00F421FF" w:rsidRDefault="00F421FF" w:rsidP="00F421FF">
      <w:pPr>
        <w:rPr>
          <w:i w:val="0"/>
          <w:sz w:val="22"/>
          <w:szCs w:val="22"/>
        </w:rPr>
      </w:pPr>
    </w:p>
    <w:p w14:paraId="68CD9304" w14:textId="77777777" w:rsidR="00F421FF" w:rsidRDefault="00F421FF" w:rsidP="00F421FF">
      <w:pPr>
        <w:jc w:val="center"/>
        <w:rPr>
          <w:i w:val="0"/>
          <w:sz w:val="22"/>
          <w:szCs w:val="22"/>
        </w:rPr>
      </w:pPr>
      <w:r>
        <w:rPr>
          <w:i w:val="0"/>
          <w:sz w:val="22"/>
          <w:szCs w:val="22"/>
        </w:rPr>
        <w:t>8. člen</w:t>
      </w:r>
    </w:p>
    <w:p w14:paraId="318DDF3D" w14:textId="77777777" w:rsidR="00F421FF" w:rsidRDefault="00F421FF" w:rsidP="00F421FF">
      <w:pPr>
        <w:jc w:val="center"/>
        <w:rPr>
          <w:i w:val="0"/>
          <w:sz w:val="22"/>
          <w:szCs w:val="22"/>
        </w:rPr>
      </w:pPr>
    </w:p>
    <w:p w14:paraId="2AB9F862" w14:textId="77777777" w:rsidR="00F421FF" w:rsidRDefault="00F421FF" w:rsidP="00F421FF">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3B7A9D8B" w14:textId="77777777" w:rsidR="00F421FF" w:rsidRDefault="00F421FF" w:rsidP="00F421FF">
      <w:pPr>
        <w:jc w:val="both"/>
        <w:rPr>
          <w:i w:val="0"/>
          <w:sz w:val="22"/>
          <w:szCs w:val="22"/>
        </w:rPr>
      </w:pPr>
    </w:p>
    <w:p w14:paraId="69FAC472" w14:textId="77777777" w:rsidR="00F421FF" w:rsidRDefault="00F421FF" w:rsidP="00F421FF">
      <w:pPr>
        <w:jc w:val="both"/>
        <w:rPr>
          <w:i w:val="0"/>
          <w:sz w:val="22"/>
          <w:szCs w:val="22"/>
        </w:rPr>
      </w:pPr>
      <w:r>
        <w:rPr>
          <w:i w:val="0"/>
          <w:sz w:val="22"/>
          <w:szCs w:val="22"/>
        </w:rPr>
        <w:t>Naročniki so dolžni pred začetkom del izvajalca uvesti v posel. Izvajalec je uveden v posel, ko mu naročniki izročijo lokacijsko informacijo ter kulturno varstveno soglasje ter mu zagotovijo dostop do objekta, kjer se bodo izvajala pogodbena dela.</w:t>
      </w:r>
    </w:p>
    <w:p w14:paraId="544F3948" w14:textId="77777777" w:rsidR="00F421FF" w:rsidRDefault="00F421FF" w:rsidP="00F421FF">
      <w:pPr>
        <w:jc w:val="both"/>
        <w:rPr>
          <w:i w:val="0"/>
          <w:sz w:val="22"/>
          <w:szCs w:val="22"/>
        </w:rPr>
      </w:pPr>
    </w:p>
    <w:p w14:paraId="7E556043" w14:textId="77777777" w:rsidR="00F421FF" w:rsidRDefault="00F421FF" w:rsidP="00F421FF">
      <w:pPr>
        <w:jc w:val="both"/>
        <w:rPr>
          <w:i w:val="0"/>
          <w:sz w:val="22"/>
          <w:szCs w:val="22"/>
        </w:rPr>
      </w:pPr>
      <w:r>
        <w:rPr>
          <w:i w:val="0"/>
          <w:sz w:val="22"/>
          <w:szCs w:val="22"/>
        </w:rPr>
        <w:t xml:space="preserve">O uvedbi izvajalca v posel se sestavi poseben zapisnik in to ugotovi v dnevniku o izvajanju del. </w:t>
      </w:r>
    </w:p>
    <w:p w14:paraId="2C5AD3C4" w14:textId="77777777" w:rsidR="00F421FF" w:rsidRDefault="00F421FF" w:rsidP="00F421FF">
      <w:pPr>
        <w:rPr>
          <w:i w:val="0"/>
          <w:sz w:val="22"/>
          <w:szCs w:val="22"/>
        </w:rPr>
      </w:pPr>
    </w:p>
    <w:p w14:paraId="337ACF8F" w14:textId="77777777" w:rsidR="00F421FF" w:rsidRDefault="00F421FF" w:rsidP="00F421FF">
      <w:pPr>
        <w:rPr>
          <w:i w:val="0"/>
          <w:sz w:val="22"/>
          <w:szCs w:val="22"/>
        </w:rPr>
      </w:pPr>
    </w:p>
    <w:p w14:paraId="09797420" w14:textId="77777777" w:rsidR="00F421FF" w:rsidRDefault="00F421FF" w:rsidP="00F421FF">
      <w:pPr>
        <w:pStyle w:val="Naslov7"/>
        <w:keepNext/>
        <w:numPr>
          <w:ilvl w:val="0"/>
          <w:numId w:val="33"/>
        </w:numPr>
        <w:tabs>
          <w:tab w:val="num" w:pos="1134"/>
        </w:tabs>
        <w:spacing w:before="0" w:after="0"/>
        <w:ind w:left="0" w:firstLine="0"/>
        <w:rPr>
          <w:i w:val="0"/>
          <w:sz w:val="22"/>
          <w:szCs w:val="22"/>
        </w:rPr>
      </w:pPr>
      <w:bookmarkStart w:id="3" w:name="_Toc192491982"/>
      <w:r>
        <w:rPr>
          <w:i w:val="0"/>
          <w:sz w:val="22"/>
          <w:szCs w:val="22"/>
        </w:rPr>
        <w:t>OBVEZNOSTI IZVAJALCA</w:t>
      </w:r>
      <w:bookmarkEnd w:id="3"/>
    </w:p>
    <w:p w14:paraId="13689491" w14:textId="77777777" w:rsidR="00F421FF" w:rsidRDefault="00F421FF" w:rsidP="00F421FF">
      <w:pPr>
        <w:rPr>
          <w:i w:val="0"/>
          <w:sz w:val="22"/>
          <w:szCs w:val="22"/>
        </w:rPr>
      </w:pPr>
    </w:p>
    <w:p w14:paraId="2E184735" w14:textId="77777777" w:rsidR="00F421FF" w:rsidRDefault="00F421FF" w:rsidP="00F421FF">
      <w:pPr>
        <w:jc w:val="center"/>
        <w:rPr>
          <w:i w:val="0"/>
          <w:sz w:val="22"/>
          <w:szCs w:val="22"/>
        </w:rPr>
      </w:pPr>
      <w:r>
        <w:rPr>
          <w:i w:val="0"/>
          <w:sz w:val="22"/>
          <w:szCs w:val="22"/>
        </w:rPr>
        <w:t>9. člen</w:t>
      </w:r>
    </w:p>
    <w:p w14:paraId="74708F7F" w14:textId="77777777" w:rsidR="00F421FF" w:rsidRDefault="00F421FF" w:rsidP="00F421FF">
      <w:pPr>
        <w:jc w:val="center"/>
        <w:rPr>
          <w:i w:val="0"/>
          <w:sz w:val="22"/>
          <w:szCs w:val="22"/>
        </w:rPr>
      </w:pPr>
    </w:p>
    <w:p w14:paraId="1D3DF3C6" w14:textId="77777777" w:rsidR="00F421FF" w:rsidRDefault="00F421FF" w:rsidP="00F421FF">
      <w:pPr>
        <w:jc w:val="both"/>
        <w:rPr>
          <w:i w:val="0"/>
          <w:sz w:val="22"/>
          <w:szCs w:val="22"/>
        </w:rPr>
      </w:pPr>
      <w:r>
        <w:rPr>
          <w:i w:val="0"/>
          <w:sz w:val="22"/>
          <w:szCs w:val="22"/>
        </w:rPr>
        <w:t>V zvezi z izvajanjem pogodbenih del se izvajalec obvezuje:</w:t>
      </w:r>
    </w:p>
    <w:p w14:paraId="6CBDB77D" w14:textId="77777777" w:rsidR="00F421FF" w:rsidRDefault="00F421FF" w:rsidP="00F421FF">
      <w:pPr>
        <w:numPr>
          <w:ilvl w:val="0"/>
          <w:numId w:val="45"/>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453517F8" w14:textId="77777777" w:rsidR="00F421FF" w:rsidRDefault="00F421FF" w:rsidP="00F421FF">
      <w:pPr>
        <w:numPr>
          <w:ilvl w:val="0"/>
          <w:numId w:val="45"/>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20E54BC1" w14:textId="77777777" w:rsidR="00F421FF" w:rsidRDefault="00F421FF" w:rsidP="00F421FF">
      <w:pPr>
        <w:numPr>
          <w:ilvl w:val="0"/>
          <w:numId w:val="45"/>
        </w:numPr>
        <w:tabs>
          <w:tab w:val="left" w:pos="426"/>
        </w:tabs>
        <w:jc w:val="both"/>
        <w:rPr>
          <w:i w:val="0"/>
          <w:sz w:val="22"/>
          <w:szCs w:val="22"/>
        </w:rPr>
      </w:pPr>
      <w:r>
        <w:rPr>
          <w:i w:val="0"/>
          <w:sz w:val="22"/>
          <w:szCs w:val="22"/>
        </w:rPr>
        <w:t>sodelovati s pooblaščenim predstavnikom naročnikov in nadzornikom;</w:t>
      </w:r>
    </w:p>
    <w:p w14:paraId="1797E99B" w14:textId="77777777" w:rsidR="00F421FF" w:rsidRDefault="00F421FF" w:rsidP="00F421FF">
      <w:pPr>
        <w:numPr>
          <w:ilvl w:val="0"/>
          <w:numId w:val="45"/>
        </w:numPr>
        <w:tabs>
          <w:tab w:val="left" w:pos="426"/>
        </w:tabs>
        <w:jc w:val="both"/>
        <w:rPr>
          <w:i w:val="0"/>
          <w:sz w:val="22"/>
          <w:szCs w:val="22"/>
        </w:rPr>
      </w:pPr>
      <w:r>
        <w:rPr>
          <w:i w:val="0"/>
          <w:sz w:val="22"/>
          <w:szCs w:val="22"/>
        </w:rPr>
        <w:t>naročnikom pred vgradnjo dostaviti vsa dokazila in ateste materialov, vgrajevati pa izključno materiale ali opremo, ki so novi in prve kakovosti;</w:t>
      </w:r>
    </w:p>
    <w:p w14:paraId="39E9A584" w14:textId="77777777" w:rsidR="00F421FF" w:rsidRDefault="00F421FF" w:rsidP="00F421FF">
      <w:pPr>
        <w:numPr>
          <w:ilvl w:val="0"/>
          <w:numId w:val="45"/>
        </w:numPr>
        <w:tabs>
          <w:tab w:val="left" w:pos="426"/>
        </w:tabs>
        <w:jc w:val="both"/>
        <w:rPr>
          <w:i w:val="0"/>
          <w:sz w:val="22"/>
          <w:szCs w:val="22"/>
        </w:rPr>
      </w:pPr>
      <w:r>
        <w:rPr>
          <w:i w:val="0"/>
          <w:sz w:val="22"/>
          <w:szCs w:val="22"/>
        </w:rPr>
        <w:t>ves čas izvajanja del voditi gradbeni dnevnik in knjigo obračunskih izmer za vsa dela;</w:t>
      </w:r>
    </w:p>
    <w:p w14:paraId="537F9A5C" w14:textId="77777777" w:rsidR="00F421FF" w:rsidRDefault="00F421FF" w:rsidP="00F421FF">
      <w:pPr>
        <w:numPr>
          <w:ilvl w:val="0"/>
          <w:numId w:val="45"/>
        </w:numPr>
        <w:tabs>
          <w:tab w:val="left" w:pos="426"/>
        </w:tabs>
        <w:jc w:val="both"/>
        <w:rPr>
          <w:i w:val="0"/>
          <w:sz w:val="22"/>
          <w:szCs w:val="22"/>
        </w:rPr>
      </w:pPr>
      <w:r>
        <w:rPr>
          <w:i w:val="0"/>
          <w:sz w:val="22"/>
          <w:szCs w:val="22"/>
        </w:rPr>
        <w:t>izvajati dela skladno s terminskim planom, usklajenim z naročniki;</w:t>
      </w:r>
    </w:p>
    <w:p w14:paraId="61519A5B" w14:textId="77777777" w:rsidR="00F421FF" w:rsidRDefault="00F421FF" w:rsidP="00F421FF">
      <w:pPr>
        <w:numPr>
          <w:ilvl w:val="0"/>
          <w:numId w:val="45"/>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129B7438" w14:textId="77777777" w:rsidR="00F421FF" w:rsidRDefault="00F421FF" w:rsidP="00F421FF">
      <w:pPr>
        <w:numPr>
          <w:ilvl w:val="0"/>
          <w:numId w:val="45"/>
        </w:numPr>
        <w:tabs>
          <w:tab w:val="left" w:pos="426"/>
        </w:tabs>
        <w:jc w:val="both"/>
        <w:rPr>
          <w:i w:val="0"/>
          <w:sz w:val="22"/>
          <w:szCs w:val="22"/>
        </w:rPr>
      </w:pPr>
      <w:r>
        <w:rPr>
          <w:i w:val="0"/>
          <w:sz w:val="22"/>
          <w:szCs w:val="22"/>
        </w:rPr>
        <w:t>da bo naročnike obveščal o vsem, kar bi lahko vplivalo na izvršitev prevzetih obveznosti;</w:t>
      </w:r>
    </w:p>
    <w:p w14:paraId="70C6560B" w14:textId="77777777" w:rsidR="00F421FF" w:rsidRDefault="00F421FF" w:rsidP="00F421FF">
      <w:pPr>
        <w:numPr>
          <w:ilvl w:val="0"/>
          <w:numId w:val="45"/>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03DFCBB3" w14:textId="77777777" w:rsidR="00F421FF" w:rsidRDefault="00F421FF" w:rsidP="00F421FF">
      <w:pPr>
        <w:numPr>
          <w:ilvl w:val="0"/>
          <w:numId w:val="45"/>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3B96547D" w14:textId="77777777" w:rsidR="00F421FF" w:rsidRDefault="00F421FF" w:rsidP="00F421FF">
      <w:pPr>
        <w:numPr>
          <w:ilvl w:val="0"/>
          <w:numId w:val="45"/>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11341DAC" w14:textId="77777777" w:rsidR="00F421FF" w:rsidRDefault="00F421FF" w:rsidP="00F421FF">
      <w:pPr>
        <w:numPr>
          <w:ilvl w:val="0"/>
          <w:numId w:val="45"/>
        </w:numPr>
        <w:tabs>
          <w:tab w:val="left" w:pos="426"/>
        </w:tabs>
        <w:jc w:val="both"/>
        <w:rPr>
          <w:i w:val="0"/>
          <w:sz w:val="22"/>
          <w:szCs w:val="22"/>
        </w:rPr>
      </w:pPr>
      <w:r>
        <w:rPr>
          <w:i w:val="0"/>
          <w:sz w:val="22"/>
          <w:szCs w:val="22"/>
        </w:rPr>
        <w:t xml:space="preserve">da bo vsa dela izvedel kot dober strokovnjak. </w:t>
      </w:r>
    </w:p>
    <w:p w14:paraId="1763164B" w14:textId="77777777" w:rsidR="00F421FF" w:rsidRDefault="00F421FF" w:rsidP="00F421FF">
      <w:pPr>
        <w:jc w:val="both"/>
        <w:rPr>
          <w:i w:val="0"/>
          <w:sz w:val="22"/>
          <w:szCs w:val="22"/>
        </w:rPr>
      </w:pPr>
    </w:p>
    <w:p w14:paraId="4F5B07AC" w14:textId="77777777" w:rsidR="00F421FF" w:rsidRDefault="00F421FF" w:rsidP="00F421FF">
      <w:pPr>
        <w:pStyle w:val="Telobesedila3"/>
        <w:spacing w:after="0"/>
        <w:jc w:val="both"/>
        <w:rPr>
          <w:i w:val="0"/>
          <w:sz w:val="22"/>
          <w:szCs w:val="22"/>
        </w:rPr>
      </w:pPr>
      <w:r>
        <w:rPr>
          <w:i w:val="0"/>
          <w:sz w:val="22"/>
          <w:szCs w:val="22"/>
        </w:rPr>
        <w:t>Izvajalec odgovarja za škodo, povzročeno na gradbišču oziroma objektu, kakor tudi za škodo tretjim, ki jo povzroči v zvezi z izvajanjem pogodbenih del sam ali njegovi morebitni podizvajalci.</w:t>
      </w:r>
    </w:p>
    <w:p w14:paraId="724235D0" w14:textId="77777777" w:rsidR="00F421FF" w:rsidRDefault="00F421FF" w:rsidP="00F421FF">
      <w:pPr>
        <w:pStyle w:val="Telobesedila3"/>
        <w:spacing w:after="0"/>
        <w:jc w:val="both"/>
        <w:rPr>
          <w:i w:val="0"/>
          <w:sz w:val="22"/>
          <w:szCs w:val="22"/>
        </w:rPr>
      </w:pPr>
    </w:p>
    <w:p w14:paraId="71174EB7" w14:textId="77777777" w:rsidR="00F421FF" w:rsidRDefault="00F421FF" w:rsidP="00F421FF">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2633C0E3" w14:textId="77777777" w:rsidR="00F421FF" w:rsidRDefault="00F421FF" w:rsidP="00F421FF">
      <w:pPr>
        <w:rPr>
          <w:i w:val="0"/>
          <w:sz w:val="22"/>
          <w:szCs w:val="22"/>
        </w:rPr>
      </w:pPr>
    </w:p>
    <w:p w14:paraId="2A7B886D" w14:textId="77777777" w:rsidR="00F421FF" w:rsidRDefault="00F421FF" w:rsidP="00F421FF">
      <w:pPr>
        <w:jc w:val="both"/>
        <w:rPr>
          <w:i w:val="0"/>
          <w:sz w:val="22"/>
          <w:szCs w:val="22"/>
        </w:rPr>
      </w:pPr>
      <w:r>
        <w:rPr>
          <w:i w:val="0"/>
          <w:sz w:val="22"/>
          <w:szCs w:val="22"/>
        </w:rPr>
        <w:t xml:space="preserve">Izvajalec se obvezuje, da bo pogodbena dela, material in opremo zavaroval tako, kot to predvidevajo Posebne gradbene uzance. </w:t>
      </w:r>
    </w:p>
    <w:p w14:paraId="602D8DC5" w14:textId="77777777" w:rsidR="00F421FF" w:rsidRDefault="00F421FF" w:rsidP="00F421FF">
      <w:pPr>
        <w:rPr>
          <w:i w:val="0"/>
          <w:sz w:val="22"/>
          <w:szCs w:val="22"/>
        </w:rPr>
      </w:pPr>
    </w:p>
    <w:p w14:paraId="4EA4A60B" w14:textId="77777777" w:rsidR="00F421FF" w:rsidRDefault="00F421FF" w:rsidP="00F421FF">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1D82C7EB" w14:textId="77777777" w:rsidR="00F421FF" w:rsidRDefault="00F421FF" w:rsidP="00F421FF">
      <w:pPr>
        <w:jc w:val="center"/>
        <w:rPr>
          <w:i w:val="0"/>
          <w:sz w:val="22"/>
          <w:szCs w:val="22"/>
        </w:rPr>
      </w:pPr>
    </w:p>
    <w:p w14:paraId="3D3C46A2" w14:textId="77777777" w:rsidR="00F421FF" w:rsidRDefault="00F421FF" w:rsidP="00F421FF">
      <w:pPr>
        <w:jc w:val="center"/>
        <w:rPr>
          <w:i w:val="0"/>
          <w:sz w:val="22"/>
          <w:szCs w:val="22"/>
        </w:rPr>
      </w:pPr>
      <w:r>
        <w:rPr>
          <w:i w:val="0"/>
          <w:sz w:val="22"/>
          <w:szCs w:val="22"/>
        </w:rPr>
        <w:t>10. člen</w:t>
      </w:r>
    </w:p>
    <w:p w14:paraId="4C6E7A89" w14:textId="77777777" w:rsidR="00F421FF" w:rsidRDefault="00F421FF" w:rsidP="00F421FF">
      <w:pPr>
        <w:jc w:val="center"/>
        <w:rPr>
          <w:i w:val="0"/>
          <w:sz w:val="22"/>
          <w:szCs w:val="22"/>
        </w:rPr>
      </w:pPr>
    </w:p>
    <w:p w14:paraId="455FB0C3" w14:textId="77777777" w:rsidR="00F421FF" w:rsidRDefault="00F421FF" w:rsidP="00F421FF">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030CFE43" w14:textId="77777777" w:rsidR="00F421FF" w:rsidRDefault="00F421FF" w:rsidP="00F421FF">
      <w:pPr>
        <w:pStyle w:val="Glava"/>
        <w:tabs>
          <w:tab w:val="left" w:pos="708"/>
        </w:tabs>
        <w:jc w:val="center"/>
        <w:rPr>
          <w:i w:val="0"/>
          <w:sz w:val="22"/>
          <w:szCs w:val="22"/>
        </w:rPr>
      </w:pPr>
    </w:p>
    <w:p w14:paraId="24830684" w14:textId="77777777" w:rsidR="00F421FF" w:rsidRDefault="00F421FF" w:rsidP="00F421FF">
      <w:pPr>
        <w:pStyle w:val="Glava"/>
        <w:tabs>
          <w:tab w:val="left" w:pos="708"/>
        </w:tabs>
        <w:jc w:val="center"/>
        <w:rPr>
          <w:i w:val="0"/>
          <w:sz w:val="22"/>
          <w:szCs w:val="22"/>
        </w:rPr>
      </w:pPr>
      <w:r>
        <w:rPr>
          <w:i w:val="0"/>
          <w:sz w:val="22"/>
          <w:szCs w:val="22"/>
        </w:rPr>
        <w:t>11. člen</w:t>
      </w:r>
    </w:p>
    <w:p w14:paraId="519DB5F2" w14:textId="77777777" w:rsidR="00F421FF" w:rsidRDefault="00F421FF" w:rsidP="00F421FF">
      <w:pPr>
        <w:jc w:val="both"/>
        <w:rPr>
          <w:i w:val="0"/>
          <w:sz w:val="22"/>
          <w:szCs w:val="22"/>
        </w:rPr>
      </w:pPr>
    </w:p>
    <w:p w14:paraId="2A59D40A" w14:textId="77777777" w:rsidR="00F421FF" w:rsidRDefault="00F421FF" w:rsidP="00F421FF">
      <w:pPr>
        <w:jc w:val="both"/>
        <w:rPr>
          <w:i w:val="0"/>
          <w:sz w:val="22"/>
          <w:szCs w:val="22"/>
        </w:rPr>
      </w:pPr>
      <w:r>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Pr>
          <w:b/>
          <w:i w:val="0"/>
          <w:sz w:val="22"/>
          <w:szCs w:val="22"/>
        </w:rPr>
        <w:t>___________________ EUR</w:t>
      </w:r>
      <w:r>
        <w:rPr>
          <w:i w:val="0"/>
          <w:sz w:val="22"/>
          <w:szCs w:val="22"/>
        </w:rPr>
        <w:t xml:space="preserve">,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te pogodbe spremeni rok za izvedbo pogodbenih del, kvaliteta in količina, mora izvajalec predložiti v roku 10 (deset) dni po sklenitvi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3285647" w14:textId="77777777" w:rsidR="00F421FF" w:rsidRDefault="00F421FF" w:rsidP="00F421FF">
      <w:pPr>
        <w:jc w:val="both"/>
        <w:rPr>
          <w:i w:val="0"/>
          <w:sz w:val="22"/>
          <w:szCs w:val="22"/>
        </w:rPr>
      </w:pPr>
    </w:p>
    <w:p w14:paraId="4D82C90B" w14:textId="77777777" w:rsidR="00F421FF" w:rsidRDefault="00F421FF" w:rsidP="00F421FF">
      <w:pPr>
        <w:jc w:val="both"/>
        <w:rPr>
          <w:b/>
          <w:i w:val="0"/>
          <w:sz w:val="22"/>
          <w:szCs w:val="22"/>
        </w:rPr>
      </w:pPr>
      <w:r>
        <w:rPr>
          <w:b/>
          <w:i w:val="0"/>
          <w:sz w:val="22"/>
          <w:szCs w:val="22"/>
        </w:rPr>
        <w:t>Za hrambo in unovčitev finančnega zavarovanja se pooblašča MOL - Oddelek za finance in računovodstvo.</w:t>
      </w:r>
    </w:p>
    <w:p w14:paraId="2D679060" w14:textId="77777777" w:rsidR="00F421FF" w:rsidRDefault="00F421FF" w:rsidP="00F421FF">
      <w:pPr>
        <w:jc w:val="both"/>
        <w:rPr>
          <w:i w:val="0"/>
          <w:sz w:val="22"/>
          <w:szCs w:val="22"/>
        </w:rPr>
      </w:pPr>
    </w:p>
    <w:p w14:paraId="791A837F" w14:textId="77777777" w:rsidR="00F421FF" w:rsidRDefault="00F421FF" w:rsidP="00F421FF">
      <w:pPr>
        <w:jc w:val="both"/>
        <w:rPr>
          <w:i w:val="0"/>
          <w:sz w:val="22"/>
          <w:szCs w:val="22"/>
        </w:rPr>
      </w:pPr>
    </w:p>
    <w:p w14:paraId="09338A10" w14:textId="77777777" w:rsidR="00F421FF" w:rsidRDefault="00F421FF" w:rsidP="00F421FF">
      <w:pPr>
        <w:jc w:val="both"/>
        <w:rPr>
          <w:i w:val="0"/>
          <w:sz w:val="22"/>
          <w:szCs w:val="22"/>
        </w:rPr>
      </w:pPr>
      <w:r>
        <w:rPr>
          <w:i w:val="0"/>
          <w:sz w:val="22"/>
          <w:szCs w:val="22"/>
        </w:rPr>
        <w:t>PODIZVAJALCI</w:t>
      </w:r>
    </w:p>
    <w:p w14:paraId="19444315" w14:textId="77777777" w:rsidR="00F421FF" w:rsidRDefault="00F421FF" w:rsidP="00F421FF">
      <w:pPr>
        <w:jc w:val="both"/>
        <w:rPr>
          <w:i w:val="0"/>
          <w:sz w:val="22"/>
          <w:szCs w:val="22"/>
        </w:rPr>
      </w:pPr>
    </w:p>
    <w:p w14:paraId="6ACE4A1A" w14:textId="77777777" w:rsidR="00F421FF" w:rsidRDefault="00F421FF" w:rsidP="00F421FF">
      <w:pPr>
        <w:jc w:val="center"/>
        <w:rPr>
          <w:i w:val="0"/>
          <w:sz w:val="22"/>
          <w:szCs w:val="22"/>
        </w:rPr>
      </w:pPr>
      <w:r>
        <w:rPr>
          <w:i w:val="0"/>
          <w:sz w:val="22"/>
          <w:szCs w:val="22"/>
        </w:rPr>
        <w:t>12. člen</w:t>
      </w:r>
    </w:p>
    <w:p w14:paraId="06FDC09C" w14:textId="77777777" w:rsidR="00F421FF" w:rsidRDefault="00F421FF" w:rsidP="00F421FF">
      <w:pPr>
        <w:jc w:val="both"/>
        <w:rPr>
          <w:i w:val="0"/>
          <w:sz w:val="22"/>
          <w:szCs w:val="22"/>
        </w:rPr>
      </w:pPr>
    </w:p>
    <w:p w14:paraId="4FD2C935" w14:textId="77777777" w:rsidR="00F421FF" w:rsidRDefault="00F421FF" w:rsidP="00F421FF">
      <w:pPr>
        <w:jc w:val="both"/>
        <w:rPr>
          <w:sz w:val="22"/>
          <w:szCs w:val="22"/>
        </w:rPr>
      </w:pPr>
      <w:r>
        <w:rPr>
          <w:sz w:val="22"/>
          <w:szCs w:val="22"/>
        </w:rPr>
        <w:t>(Opomba: Določbe tega člena veljajo samo v primeru, če bo izvajalec nastopal skupaj s podizvajalci. V nasprotnem primeru se ta člen črta, ostale člene te pogodbe pa se ustrezno preštevilči.)</w:t>
      </w:r>
    </w:p>
    <w:p w14:paraId="647DDA5B" w14:textId="77777777" w:rsidR="00F421FF" w:rsidRDefault="00F421FF" w:rsidP="00F421FF">
      <w:pPr>
        <w:jc w:val="both"/>
        <w:rPr>
          <w:i w:val="0"/>
          <w:sz w:val="22"/>
          <w:szCs w:val="22"/>
        </w:rPr>
      </w:pPr>
    </w:p>
    <w:p w14:paraId="4B2EC8AC" w14:textId="77777777" w:rsidR="00F421FF" w:rsidRDefault="00F421FF" w:rsidP="00F421FF">
      <w:pPr>
        <w:jc w:val="both"/>
        <w:rPr>
          <w:i w:val="0"/>
          <w:sz w:val="22"/>
          <w:szCs w:val="22"/>
        </w:rPr>
      </w:pPr>
      <w:r>
        <w:rPr>
          <w:i w:val="0"/>
          <w:sz w:val="22"/>
          <w:szCs w:val="22"/>
        </w:rPr>
        <w:t>Izvajalec bo pogodbena dela izvedel skupaj z naslednjim/i podizvajalcem/i:</w:t>
      </w:r>
    </w:p>
    <w:p w14:paraId="5CD552BD" w14:textId="77777777" w:rsidR="00F421FF" w:rsidRDefault="00F421FF" w:rsidP="00F421FF">
      <w:pPr>
        <w:jc w:val="both"/>
        <w:rPr>
          <w:i w:val="0"/>
          <w:sz w:val="22"/>
          <w:szCs w:val="22"/>
        </w:rPr>
      </w:pPr>
      <w:r>
        <w:rPr>
          <w:i w:val="0"/>
          <w:sz w:val="22"/>
          <w:szCs w:val="22"/>
        </w:rPr>
        <w:t>…………………………………. (naziv), …………………….. (polni naslov), matična številka …………………………………., davčna številka/identifikacijska številka za DDV</w:t>
      </w:r>
      <w:r>
        <w:rPr>
          <w:rStyle w:val="Sprotnaopomba-sklic"/>
          <w:i w:val="0"/>
          <w:sz w:val="22"/>
          <w:szCs w:val="22"/>
        </w:rPr>
        <w:footnoteReference w:id="1"/>
      </w:r>
      <w:r>
        <w:rPr>
          <w:i w:val="0"/>
          <w:sz w:val="22"/>
          <w:szCs w:val="22"/>
        </w:rPr>
        <w:t xml:space="preserve"> ……………….., bo izvedel …………….……………….. (navesti predmet in vsako vrsto ter količino del, ki jih bo izvedel podizvajalec). Vrednost teh del znaša …………. EUR. Podizvajalec bo dela izvedel ………….. (navesti kraj izvedbe del) najkasneje do ……/ v roku …….. dni od …………</w:t>
      </w:r>
    </w:p>
    <w:p w14:paraId="7ED3F7D8" w14:textId="77777777" w:rsidR="00F421FF" w:rsidRDefault="00F421FF" w:rsidP="00F421FF">
      <w:pPr>
        <w:jc w:val="both"/>
        <w:rPr>
          <w:i w:val="0"/>
          <w:sz w:val="22"/>
          <w:szCs w:val="22"/>
        </w:rPr>
      </w:pPr>
    </w:p>
    <w:p w14:paraId="24D81BD9" w14:textId="77777777" w:rsidR="00F421FF" w:rsidRDefault="00F421FF" w:rsidP="00F421FF">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w:t>
      </w:r>
    </w:p>
    <w:p w14:paraId="11B10969" w14:textId="77777777" w:rsidR="00F421FF" w:rsidRDefault="00F421FF" w:rsidP="00F421FF">
      <w:pPr>
        <w:jc w:val="both"/>
        <w:rPr>
          <w:i w:val="0"/>
          <w:sz w:val="22"/>
          <w:szCs w:val="22"/>
        </w:rPr>
      </w:pPr>
    </w:p>
    <w:p w14:paraId="4FC2AFC0" w14:textId="77777777" w:rsidR="00F421FF" w:rsidRDefault="00F421FF" w:rsidP="00F421FF">
      <w:pPr>
        <w:jc w:val="both"/>
        <w:rPr>
          <w:i w:val="0"/>
          <w:sz w:val="22"/>
          <w:szCs w:val="22"/>
        </w:rPr>
      </w:pPr>
      <w:r>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7ADD31D6" w14:textId="77777777" w:rsidR="00F421FF" w:rsidRDefault="00F421FF" w:rsidP="00F421FF">
      <w:pPr>
        <w:jc w:val="both"/>
        <w:rPr>
          <w:i w:val="0"/>
          <w:sz w:val="22"/>
          <w:szCs w:val="22"/>
        </w:rPr>
      </w:pPr>
    </w:p>
    <w:p w14:paraId="12CDDDD3" w14:textId="77777777" w:rsidR="00F421FF" w:rsidRDefault="00F421FF" w:rsidP="00F421FF">
      <w:pPr>
        <w:jc w:val="both"/>
        <w:rPr>
          <w:i w:val="0"/>
          <w:sz w:val="22"/>
          <w:szCs w:val="22"/>
        </w:rPr>
      </w:pPr>
      <w:r>
        <w:rPr>
          <w:i w:val="0"/>
          <w:sz w:val="22"/>
          <w:szCs w:val="22"/>
        </w:rPr>
        <w:t>Zamenjavo podizvajalcev ali vključitev novega podizvajalca pogodbene stranke uredijo z dodatkom k tej pogodbi.</w:t>
      </w:r>
    </w:p>
    <w:p w14:paraId="7EC39D86" w14:textId="77777777" w:rsidR="00F421FF" w:rsidRDefault="00F421FF" w:rsidP="00F421FF">
      <w:pPr>
        <w:jc w:val="both"/>
        <w:rPr>
          <w:i w:val="0"/>
          <w:sz w:val="22"/>
          <w:szCs w:val="22"/>
        </w:rPr>
      </w:pPr>
    </w:p>
    <w:p w14:paraId="317F0E86" w14:textId="77777777" w:rsidR="00F421FF" w:rsidRDefault="00F421FF" w:rsidP="00F421FF">
      <w:pPr>
        <w:jc w:val="both"/>
        <w:rPr>
          <w:i w:val="0"/>
          <w:sz w:val="22"/>
          <w:szCs w:val="22"/>
        </w:rPr>
      </w:pPr>
      <w:r>
        <w:rPr>
          <w:i w:val="0"/>
          <w:sz w:val="22"/>
          <w:szCs w:val="22"/>
        </w:rPr>
        <w:t xml:space="preserve">V razmerju do naročnikov izvajalec v celoti odgovarja za izvedbo del, ki so predmet te pogodbe. </w:t>
      </w:r>
    </w:p>
    <w:p w14:paraId="725CF36F" w14:textId="77777777" w:rsidR="00F421FF" w:rsidRDefault="00F421FF" w:rsidP="00F421FF">
      <w:pPr>
        <w:jc w:val="both"/>
        <w:rPr>
          <w:i w:val="0"/>
          <w:sz w:val="22"/>
          <w:szCs w:val="22"/>
        </w:rPr>
      </w:pPr>
    </w:p>
    <w:p w14:paraId="72F3D179" w14:textId="77777777" w:rsidR="00F421FF" w:rsidRDefault="00F421FF" w:rsidP="00F421FF">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0EB7FB62" w14:textId="77777777" w:rsidR="00F421FF" w:rsidRDefault="00F421FF" w:rsidP="00F421FF">
      <w:pPr>
        <w:jc w:val="both"/>
        <w:rPr>
          <w:i w:val="0"/>
          <w:sz w:val="22"/>
          <w:szCs w:val="22"/>
        </w:rPr>
      </w:pPr>
    </w:p>
    <w:p w14:paraId="43338BC9" w14:textId="77777777" w:rsidR="00F421FF" w:rsidRDefault="00F421FF" w:rsidP="00F421FF">
      <w:pPr>
        <w:jc w:val="both"/>
        <w:rPr>
          <w:i w:val="0"/>
          <w:sz w:val="22"/>
          <w:szCs w:val="22"/>
        </w:rPr>
      </w:pPr>
      <w:r>
        <w:rPr>
          <w:i w:val="0"/>
          <w:sz w:val="22"/>
          <w:szCs w:val="22"/>
        </w:rPr>
        <w:lastRenderedPageBreak/>
        <w:t xml:space="preserve">Izvajalec mora za vse podizvajalce, ki niso zahtevali neposrednega plačila in za katere neposredno plačilo ni obvezno naročniku MOL najpozneje v 60 dneh od plačila končnega računa/situacije naročniku MOL poslati svojo pisno izjavo in pisno izjavo podizvajalca, da je podizvajalec prejel plačilo za izvedena dela po tej pogodbi. </w:t>
      </w:r>
    </w:p>
    <w:p w14:paraId="2B8665CD" w14:textId="77777777" w:rsidR="00F421FF" w:rsidRDefault="00F421FF" w:rsidP="00F421FF">
      <w:pPr>
        <w:jc w:val="both"/>
        <w:rPr>
          <w:i w:val="0"/>
          <w:sz w:val="22"/>
          <w:szCs w:val="22"/>
        </w:rPr>
      </w:pPr>
    </w:p>
    <w:p w14:paraId="5DFC43C2" w14:textId="77777777" w:rsidR="00F421FF" w:rsidRDefault="00F421FF" w:rsidP="00F421FF">
      <w:pPr>
        <w:jc w:val="both"/>
        <w:rPr>
          <w:i w:val="0"/>
          <w:sz w:val="22"/>
          <w:szCs w:val="22"/>
        </w:rPr>
      </w:pPr>
    </w:p>
    <w:p w14:paraId="31C064F6" w14:textId="77777777" w:rsidR="00F421FF" w:rsidRDefault="00F421FF" w:rsidP="00F421FF">
      <w:pPr>
        <w:jc w:val="both"/>
        <w:rPr>
          <w:i w:val="0"/>
          <w:sz w:val="22"/>
          <w:szCs w:val="22"/>
        </w:rPr>
      </w:pPr>
      <w:r>
        <w:rPr>
          <w:i w:val="0"/>
          <w:sz w:val="22"/>
          <w:szCs w:val="22"/>
        </w:rPr>
        <w:t>NEPOSREDNA PLAČILA PODIZVAJALCEM</w:t>
      </w:r>
    </w:p>
    <w:p w14:paraId="3CEDF208" w14:textId="77777777" w:rsidR="00F421FF" w:rsidRDefault="00F421FF" w:rsidP="00F421FF">
      <w:pPr>
        <w:jc w:val="both"/>
        <w:rPr>
          <w:i w:val="0"/>
          <w:sz w:val="22"/>
          <w:szCs w:val="22"/>
        </w:rPr>
      </w:pPr>
    </w:p>
    <w:p w14:paraId="0F6AED62" w14:textId="77777777" w:rsidR="00F421FF" w:rsidRDefault="00F421FF" w:rsidP="00F421FF">
      <w:pPr>
        <w:jc w:val="center"/>
        <w:rPr>
          <w:i w:val="0"/>
          <w:sz w:val="22"/>
          <w:szCs w:val="22"/>
        </w:rPr>
      </w:pPr>
      <w:r>
        <w:rPr>
          <w:i w:val="0"/>
          <w:sz w:val="22"/>
          <w:szCs w:val="22"/>
        </w:rPr>
        <w:t>13. člen</w:t>
      </w:r>
    </w:p>
    <w:p w14:paraId="14217F3A" w14:textId="77777777" w:rsidR="00F421FF" w:rsidRDefault="00F421FF" w:rsidP="00F421FF">
      <w:pPr>
        <w:jc w:val="both"/>
        <w:rPr>
          <w:i w:val="0"/>
          <w:sz w:val="22"/>
          <w:szCs w:val="22"/>
        </w:rPr>
      </w:pPr>
    </w:p>
    <w:p w14:paraId="641A9781" w14:textId="77777777" w:rsidR="00F421FF" w:rsidRDefault="00F421FF" w:rsidP="00F421FF">
      <w:pPr>
        <w:jc w:val="both"/>
        <w:rPr>
          <w:sz w:val="22"/>
          <w:szCs w:val="22"/>
        </w:rPr>
      </w:pPr>
      <w:r>
        <w:rPr>
          <w:sz w:val="22"/>
          <w:szCs w:val="22"/>
        </w:rPr>
        <w:t>(Opomba: Določbe tega člena veljajo samo v primeru, če podizvajalec zahteva neposredno plačilo s strani naročnikov. V nasprotnem primeru se ta člen črta, ostale člene te pogodbe pa se ustrezno preštevilči.)</w:t>
      </w:r>
    </w:p>
    <w:p w14:paraId="6B331BFC" w14:textId="77777777" w:rsidR="00F421FF" w:rsidRDefault="00F421FF" w:rsidP="00F421FF">
      <w:pPr>
        <w:jc w:val="both"/>
        <w:rPr>
          <w:i w:val="0"/>
          <w:sz w:val="22"/>
          <w:szCs w:val="22"/>
        </w:rPr>
      </w:pPr>
    </w:p>
    <w:p w14:paraId="22C57082" w14:textId="77777777" w:rsidR="00F421FF" w:rsidRDefault="00F421FF" w:rsidP="00F421FF">
      <w:pPr>
        <w:jc w:val="both"/>
        <w:rPr>
          <w:i w:val="0"/>
          <w:sz w:val="22"/>
          <w:szCs w:val="22"/>
        </w:rPr>
      </w:pPr>
      <w:r>
        <w:rPr>
          <w:i w:val="0"/>
          <w:sz w:val="22"/>
          <w:szCs w:val="22"/>
        </w:rPr>
        <w:t>Izvajalec je naročnikom v ponudbi priložil zahteve za neposredno plačilo za naslednj-ega/-e podizvajalc-a/-e:</w:t>
      </w:r>
    </w:p>
    <w:p w14:paraId="0B79FCAD" w14:textId="77777777" w:rsidR="00F421FF" w:rsidRDefault="00F421FF" w:rsidP="00F421FF">
      <w:pPr>
        <w:jc w:val="both"/>
        <w:rPr>
          <w:i w:val="0"/>
          <w:sz w:val="22"/>
          <w:szCs w:val="22"/>
        </w:rPr>
      </w:pPr>
      <w:r>
        <w:rPr>
          <w:i w:val="0"/>
          <w:sz w:val="22"/>
          <w:szCs w:val="22"/>
        </w:rPr>
        <w:t>-……………………………,</w:t>
      </w:r>
    </w:p>
    <w:p w14:paraId="61DF3D55" w14:textId="77777777" w:rsidR="00F421FF" w:rsidRDefault="00F421FF" w:rsidP="00F421FF">
      <w:pPr>
        <w:jc w:val="both"/>
        <w:rPr>
          <w:i w:val="0"/>
          <w:sz w:val="22"/>
          <w:szCs w:val="22"/>
        </w:rPr>
      </w:pPr>
      <w:r>
        <w:rPr>
          <w:i w:val="0"/>
          <w:sz w:val="22"/>
          <w:szCs w:val="22"/>
        </w:rPr>
        <w:t xml:space="preserve">- …………………………… </w:t>
      </w:r>
    </w:p>
    <w:p w14:paraId="4C40C077" w14:textId="77777777" w:rsidR="00F421FF" w:rsidRDefault="00F421FF" w:rsidP="00F421FF">
      <w:pPr>
        <w:jc w:val="both"/>
        <w:rPr>
          <w:i w:val="0"/>
          <w:sz w:val="22"/>
          <w:szCs w:val="22"/>
        </w:rPr>
      </w:pPr>
    </w:p>
    <w:p w14:paraId="6B248638" w14:textId="77777777" w:rsidR="00F421FF" w:rsidRDefault="00F421FF" w:rsidP="00F421FF">
      <w:pPr>
        <w:jc w:val="both"/>
        <w:rPr>
          <w:i w:val="0"/>
          <w:sz w:val="22"/>
          <w:szCs w:val="22"/>
        </w:rPr>
      </w:pPr>
      <w:r>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733E0F3F" w14:textId="77777777" w:rsidR="00F421FF" w:rsidRDefault="00F421FF" w:rsidP="00F421FF">
      <w:pPr>
        <w:jc w:val="both"/>
        <w:rPr>
          <w:i w:val="0"/>
          <w:sz w:val="22"/>
          <w:szCs w:val="22"/>
        </w:rPr>
      </w:pPr>
    </w:p>
    <w:p w14:paraId="2EDBDC4C" w14:textId="77777777" w:rsidR="00F421FF" w:rsidRDefault="00F421FF" w:rsidP="00F421FF">
      <w:pPr>
        <w:jc w:val="both"/>
        <w:rPr>
          <w:i w:val="0"/>
          <w:sz w:val="22"/>
          <w:szCs w:val="22"/>
        </w:rPr>
      </w:pPr>
      <w:r>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439F258D" w14:textId="77777777" w:rsidR="00F421FF" w:rsidRDefault="00F421FF" w:rsidP="00F421FF">
      <w:pPr>
        <w:ind w:left="1134"/>
        <w:jc w:val="both"/>
        <w:rPr>
          <w:i w:val="0"/>
          <w:szCs w:val="24"/>
        </w:rPr>
      </w:pPr>
    </w:p>
    <w:p w14:paraId="4B70792C" w14:textId="77777777" w:rsidR="00F421FF" w:rsidRDefault="00F421FF" w:rsidP="00F421FF">
      <w:pPr>
        <w:jc w:val="both"/>
        <w:rPr>
          <w:i w:val="0"/>
          <w:sz w:val="22"/>
          <w:szCs w:val="22"/>
        </w:rPr>
      </w:pPr>
    </w:p>
    <w:p w14:paraId="34E57CDA" w14:textId="77777777" w:rsidR="00F421FF" w:rsidRDefault="00F421FF" w:rsidP="00F421FF">
      <w:pPr>
        <w:jc w:val="both"/>
        <w:rPr>
          <w:i w:val="0"/>
          <w:sz w:val="22"/>
          <w:szCs w:val="22"/>
        </w:rPr>
      </w:pPr>
    </w:p>
    <w:p w14:paraId="62F3984D"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NAČIN OBRAČUNA IN PLAČILA POGODBENIH DEL</w:t>
      </w:r>
    </w:p>
    <w:p w14:paraId="3626AB66" w14:textId="77777777" w:rsidR="00F421FF" w:rsidRDefault="00F421FF" w:rsidP="00F421FF">
      <w:pPr>
        <w:jc w:val="both"/>
        <w:rPr>
          <w:i w:val="0"/>
          <w:sz w:val="22"/>
          <w:szCs w:val="22"/>
        </w:rPr>
      </w:pPr>
    </w:p>
    <w:p w14:paraId="048A3157" w14:textId="77777777" w:rsidR="00F421FF" w:rsidRDefault="00F421FF" w:rsidP="00F421FF">
      <w:pPr>
        <w:jc w:val="center"/>
        <w:rPr>
          <w:i w:val="0"/>
          <w:sz w:val="22"/>
          <w:szCs w:val="22"/>
        </w:rPr>
      </w:pPr>
      <w:r>
        <w:rPr>
          <w:i w:val="0"/>
          <w:sz w:val="22"/>
          <w:szCs w:val="22"/>
        </w:rPr>
        <w:t>14. člen</w:t>
      </w:r>
    </w:p>
    <w:p w14:paraId="44937C72" w14:textId="77777777" w:rsidR="00F421FF" w:rsidRDefault="00F421FF" w:rsidP="00F421FF">
      <w:pPr>
        <w:jc w:val="both"/>
        <w:rPr>
          <w:i w:val="0"/>
          <w:sz w:val="22"/>
          <w:szCs w:val="22"/>
        </w:rPr>
      </w:pPr>
    </w:p>
    <w:p w14:paraId="6919F0D6" w14:textId="77777777" w:rsidR="00F421FF" w:rsidRDefault="00F421FF" w:rsidP="00F421FF">
      <w:pPr>
        <w:jc w:val="both"/>
        <w:rPr>
          <w:i w:val="0"/>
          <w:sz w:val="22"/>
          <w:szCs w:val="22"/>
        </w:rPr>
      </w:pPr>
      <w:r>
        <w:rPr>
          <w:i w:val="0"/>
          <w:sz w:val="22"/>
          <w:szCs w:val="22"/>
        </w:rPr>
        <w:t>Opravljena dela po tej pogodbi bo izvajalec obračunal po cenah na enoto iz ponudbenega predračuna in po dejansko izvršenih količinah, potrjenih v knjigi obračunskih izmer.</w:t>
      </w:r>
    </w:p>
    <w:p w14:paraId="23393043" w14:textId="77777777" w:rsidR="00F421FF" w:rsidRDefault="00F421FF" w:rsidP="00F421FF">
      <w:pPr>
        <w:jc w:val="both"/>
        <w:rPr>
          <w:i w:val="0"/>
          <w:sz w:val="22"/>
          <w:szCs w:val="22"/>
        </w:rPr>
      </w:pPr>
    </w:p>
    <w:p w14:paraId="63FD511B" w14:textId="77777777" w:rsidR="00F421FF" w:rsidRDefault="00F421FF" w:rsidP="00F421FF">
      <w:pPr>
        <w:jc w:val="both"/>
        <w:rPr>
          <w:i w:val="0"/>
          <w:sz w:val="22"/>
          <w:szCs w:val="22"/>
        </w:rPr>
      </w:pPr>
      <w:r>
        <w:rPr>
          <w:i w:val="0"/>
          <w:sz w:val="22"/>
          <w:szCs w:val="22"/>
        </w:rPr>
        <w:t>Obračunsko obdobje je od prvega do zadnjega dne v mesecu.</w:t>
      </w:r>
    </w:p>
    <w:p w14:paraId="081D5FB0" w14:textId="77777777" w:rsidR="00F421FF" w:rsidRDefault="00F421FF" w:rsidP="00F421FF">
      <w:pPr>
        <w:jc w:val="both"/>
        <w:rPr>
          <w:i w:val="0"/>
          <w:sz w:val="22"/>
          <w:szCs w:val="22"/>
        </w:rPr>
      </w:pPr>
    </w:p>
    <w:p w14:paraId="69ECA579" w14:textId="77777777" w:rsidR="00F421FF" w:rsidRDefault="00F421FF" w:rsidP="00F421FF">
      <w:pPr>
        <w:jc w:val="both"/>
        <w:rPr>
          <w:i w:val="0"/>
          <w:sz w:val="22"/>
          <w:szCs w:val="22"/>
        </w:rPr>
      </w:pPr>
      <w:r>
        <w:rPr>
          <w:i w:val="0"/>
          <w:sz w:val="22"/>
          <w:szCs w:val="22"/>
        </w:rPr>
        <w:t>Opravljena dela izvajalec obračuna z izstavitvijo začasnih in končne situacije.</w:t>
      </w:r>
    </w:p>
    <w:p w14:paraId="3694F830" w14:textId="77777777" w:rsidR="00F421FF" w:rsidRDefault="00F421FF" w:rsidP="00F421FF">
      <w:pPr>
        <w:jc w:val="both"/>
        <w:rPr>
          <w:i w:val="0"/>
          <w:sz w:val="22"/>
          <w:szCs w:val="22"/>
        </w:rPr>
      </w:pPr>
    </w:p>
    <w:p w14:paraId="0C020C21" w14:textId="77777777" w:rsidR="00F421FF" w:rsidRDefault="00F421FF" w:rsidP="00F421FF">
      <w:pPr>
        <w:jc w:val="both"/>
        <w:rPr>
          <w:color w:val="000000" w:themeColor="text1"/>
          <w:sz w:val="22"/>
          <w:szCs w:val="22"/>
        </w:rPr>
      </w:pPr>
      <w:r>
        <w:rPr>
          <w:color w:val="000000" w:themeColor="text1"/>
          <w:sz w:val="22"/>
          <w:szCs w:val="22"/>
        </w:rPr>
        <w:t>(Opomba: Ta določba se uporablja namesto prejšnje samo v primeru, če bo izvajalec pri izvedbi javnega naročila nastopal tudi skupaj s podizvajalcem/i, ki zahteva/jo neposredno plačilo s strani naročnikov. V nasprotnem primeru se ta določba črta.):</w:t>
      </w:r>
    </w:p>
    <w:p w14:paraId="4597F46D" w14:textId="77777777" w:rsidR="00F421FF" w:rsidRDefault="00F421FF" w:rsidP="00F421FF">
      <w:pPr>
        <w:rPr>
          <w:color w:val="000000" w:themeColor="text1"/>
          <w:sz w:val="22"/>
          <w:szCs w:val="22"/>
        </w:rPr>
      </w:pPr>
    </w:p>
    <w:p w14:paraId="7188DA67" w14:textId="77777777" w:rsidR="00F421FF" w:rsidRDefault="00F421FF" w:rsidP="00F421FF">
      <w:pPr>
        <w:rPr>
          <w:i w:val="0"/>
          <w:color w:val="000000" w:themeColor="text1"/>
          <w:sz w:val="22"/>
          <w:szCs w:val="22"/>
        </w:rPr>
      </w:pPr>
      <w:r>
        <w:rPr>
          <w:i w:val="0"/>
          <w:color w:val="000000" w:themeColor="text1"/>
          <w:sz w:val="22"/>
          <w:szCs w:val="22"/>
        </w:rPr>
        <w:t>Opravljena dela izvajalec obračuna z izstavitvijo začasnih in končne situacije, v katerih mora prikazati obračun deležev plačil vsem nominiranim podizvajalcem, ki zahtevajo neposredna plačila.</w:t>
      </w:r>
    </w:p>
    <w:p w14:paraId="2A2F9555" w14:textId="77777777" w:rsidR="00F421FF" w:rsidRDefault="00F421FF" w:rsidP="00F421FF">
      <w:pPr>
        <w:rPr>
          <w:i w:val="0"/>
          <w:color w:val="000000" w:themeColor="text1"/>
          <w:sz w:val="22"/>
          <w:szCs w:val="22"/>
        </w:rPr>
      </w:pPr>
    </w:p>
    <w:p w14:paraId="7E80B7B7" w14:textId="77777777" w:rsidR="00F421FF" w:rsidRDefault="00F421FF" w:rsidP="00F421FF">
      <w:pPr>
        <w:jc w:val="center"/>
        <w:rPr>
          <w:i w:val="0"/>
          <w:sz w:val="22"/>
          <w:szCs w:val="22"/>
        </w:rPr>
      </w:pPr>
    </w:p>
    <w:p w14:paraId="2B14DF84" w14:textId="77777777" w:rsidR="00F421FF" w:rsidRDefault="00F421FF" w:rsidP="00F421FF">
      <w:pPr>
        <w:jc w:val="center"/>
        <w:rPr>
          <w:i w:val="0"/>
          <w:color w:val="000000" w:themeColor="text1"/>
          <w:sz w:val="22"/>
          <w:szCs w:val="22"/>
        </w:rPr>
      </w:pPr>
      <w:r>
        <w:rPr>
          <w:i w:val="0"/>
          <w:color w:val="000000" w:themeColor="text1"/>
          <w:sz w:val="22"/>
          <w:szCs w:val="22"/>
        </w:rPr>
        <w:t>15. člen</w:t>
      </w:r>
    </w:p>
    <w:p w14:paraId="5ACFA47E" w14:textId="77777777" w:rsidR="00F421FF" w:rsidRDefault="00F421FF" w:rsidP="00F421FF">
      <w:pPr>
        <w:jc w:val="center"/>
        <w:rPr>
          <w:i w:val="0"/>
          <w:color w:val="000000" w:themeColor="text1"/>
          <w:sz w:val="22"/>
          <w:szCs w:val="22"/>
        </w:rPr>
      </w:pPr>
    </w:p>
    <w:p w14:paraId="6AE651EF" w14:textId="77777777" w:rsidR="00F421FF" w:rsidRDefault="00F421FF" w:rsidP="00F421FF">
      <w:pPr>
        <w:jc w:val="both"/>
        <w:rPr>
          <w:i w:val="0"/>
          <w:color w:val="000000" w:themeColor="text1"/>
          <w:sz w:val="22"/>
          <w:szCs w:val="22"/>
        </w:rPr>
      </w:pPr>
      <w:r>
        <w:rPr>
          <w:i w:val="0"/>
          <w:color w:val="000000" w:themeColor="text1"/>
          <w:sz w:val="22"/>
          <w:szCs w:val="22"/>
        </w:rPr>
        <w:t xml:space="preserve">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 Začasno situacijo, ki bo vsebovala opravljena obračunana dela, je dolžan izstaviti najkasneje do vsakega 5. (petega) dne v mesecu za pretekli mesec. Končno situacijo izstavi po prevzemu oziroma primopredaji pogodbenih del. </w:t>
      </w:r>
    </w:p>
    <w:p w14:paraId="20E227B3" w14:textId="77777777" w:rsidR="00F421FF" w:rsidRDefault="00F421FF" w:rsidP="00F421FF">
      <w:pPr>
        <w:jc w:val="both"/>
        <w:rPr>
          <w:i w:val="0"/>
          <w:sz w:val="22"/>
          <w:szCs w:val="22"/>
        </w:rPr>
      </w:pPr>
    </w:p>
    <w:p w14:paraId="1F19CAD5" w14:textId="77777777" w:rsidR="00F421FF" w:rsidRDefault="00F421FF" w:rsidP="00F421FF">
      <w:pPr>
        <w:jc w:val="both"/>
        <w:rPr>
          <w:i w:val="0"/>
          <w:sz w:val="22"/>
          <w:szCs w:val="22"/>
        </w:rPr>
      </w:pPr>
      <w:r>
        <w:rPr>
          <w:i w:val="0"/>
          <w:sz w:val="22"/>
          <w:szCs w:val="22"/>
        </w:rPr>
        <w:t>Rok za plačilo situacije je:</w:t>
      </w:r>
    </w:p>
    <w:p w14:paraId="3B8707D3" w14:textId="77777777" w:rsidR="00F421FF" w:rsidRDefault="00F421FF" w:rsidP="00F421FF">
      <w:pPr>
        <w:jc w:val="both"/>
        <w:rPr>
          <w:i w:val="0"/>
          <w:sz w:val="22"/>
          <w:szCs w:val="22"/>
        </w:rPr>
      </w:pPr>
      <w:r>
        <w:rPr>
          <w:i w:val="0"/>
          <w:sz w:val="22"/>
          <w:szCs w:val="22"/>
        </w:rPr>
        <w:lastRenderedPageBreak/>
        <w:t>- za MOL 30. (trideseti) dan po prejemu situacije (e-računa)</w:t>
      </w:r>
      <w:r>
        <w:rPr>
          <w:sz w:val="22"/>
          <w:szCs w:val="22"/>
        </w:rPr>
        <w:t xml:space="preserve"> </w:t>
      </w:r>
      <w:r>
        <w:rPr>
          <w:i w:val="0"/>
          <w:sz w:val="22"/>
          <w:szCs w:val="22"/>
        </w:rPr>
        <w:t>in prične teči naslednji dan po njenem prejemu, oziroma če zadnji dan roka sovpada z dnem, ko je po zakonu dela prost dan, se kot zadnji dan roka šteje prvi naslednji delavnik,</w:t>
      </w:r>
    </w:p>
    <w:p w14:paraId="4643F734" w14:textId="77777777" w:rsidR="00F421FF" w:rsidRDefault="00F421FF" w:rsidP="00F421FF">
      <w:pPr>
        <w:jc w:val="both"/>
        <w:rPr>
          <w:i w:val="0"/>
          <w:sz w:val="22"/>
          <w:szCs w:val="22"/>
        </w:rPr>
      </w:pPr>
      <w:r>
        <w:rPr>
          <w:i w:val="0"/>
          <w:sz w:val="22"/>
          <w:szCs w:val="22"/>
        </w:rPr>
        <w:t>- za ostale naročnike (lastnike objekta) 30 (trideset) dni po prejemu situacije.</w:t>
      </w:r>
    </w:p>
    <w:p w14:paraId="386F5FA8" w14:textId="77777777" w:rsidR="00F421FF" w:rsidRDefault="00F421FF" w:rsidP="00F421FF">
      <w:pPr>
        <w:jc w:val="both"/>
        <w:rPr>
          <w:i w:val="0"/>
          <w:sz w:val="22"/>
          <w:szCs w:val="22"/>
        </w:rPr>
      </w:pPr>
    </w:p>
    <w:p w14:paraId="23B57ABD" w14:textId="77777777" w:rsidR="00F421FF" w:rsidRDefault="00F421FF" w:rsidP="00F421FF">
      <w:pPr>
        <w:jc w:val="both"/>
        <w:rPr>
          <w:i w:val="0"/>
          <w:sz w:val="22"/>
          <w:szCs w:val="22"/>
        </w:rPr>
      </w:pPr>
      <w:r>
        <w:rPr>
          <w:i w:val="0"/>
          <w:sz w:val="22"/>
          <w:szCs w:val="22"/>
        </w:rPr>
        <w:t xml:space="preserve">Pogoj za izstavitev in plačilo končne obračunske situacije je, da je bila opravljena uspešna primopredaja pogodbenih del. </w:t>
      </w:r>
    </w:p>
    <w:p w14:paraId="04325BD0" w14:textId="77777777" w:rsidR="00F421FF" w:rsidRDefault="00F421FF" w:rsidP="00F421FF">
      <w:pPr>
        <w:jc w:val="both"/>
        <w:rPr>
          <w:i w:val="0"/>
          <w:sz w:val="22"/>
          <w:szCs w:val="22"/>
        </w:rPr>
      </w:pPr>
    </w:p>
    <w:p w14:paraId="1AF8E20D" w14:textId="77777777" w:rsidR="00F421FF" w:rsidRDefault="00F421FF" w:rsidP="00F421FF">
      <w:pPr>
        <w:jc w:val="both"/>
        <w:rPr>
          <w:i w:val="0"/>
          <w:sz w:val="22"/>
          <w:szCs w:val="22"/>
        </w:rPr>
      </w:pPr>
      <w:r>
        <w:rPr>
          <w:i w:val="0"/>
          <w:sz w:val="22"/>
          <w:szCs w:val="22"/>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5904DBFF" w14:textId="77777777" w:rsidR="00F421FF" w:rsidRDefault="00F421FF" w:rsidP="00F421FF">
      <w:pPr>
        <w:jc w:val="both"/>
        <w:rPr>
          <w:i w:val="0"/>
          <w:sz w:val="22"/>
          <w:szCs w:val="22"/>
        </w:rPr>
      </w:pPr>
    </w:p>
    <w:p w14:paraId="2A78A639" w14:textId="77777777" w:rsidR="00F421FF" w:rsidRDefault="00F421FF" w:rsidP="00F421FF">
      <w:pPr>
        <w:jc w:val="both"/>
        <w:rPr>
          <w:i w:val="0"/>
          <w:sz w:val="22"/>
          <w:szCs w:val="22"/>
        </w:rPr>
      </w:pPr>
      <w:r>
        <w:rPr>
          <w:i w:val="0"/>
          <w:sz w:val="22"/>
          <w:szCs w:val="22"/>
        </w:rPr>
        <w:t xml:space="preserve">Naročniki bodo v celoti plačevali potrjene situacije na transakcijski račun izvajalca na TRR št_ </w:t>
      </w:r>
      <w:r>
        <w:rPr>
          <w:b/>
          <w:bCs/>
          <w:i w:val="0"/>
          <w:sz w:val="22"/>
          <w:szCs w:val="22"/>
        </w:rPr>
        <w:t>___________________,</w:t>
      </w:r>
      <w:r>
        <w:rPr>
          <w:i w:val="0"/>
          <w:sz w:val="22"/>
          <w:szCs w:val="22"/>
        </w:rPr>
        <w:t xml:space="preserve"> odprtega pri banki _______________ .</w:t>
      </w:r>
    </w:p>
    <w:p w14:paraId="718D915A" w14:textId="77777777" w:rsidR="00F421FF" w:rsidRDefault="00F421FF" w:rsidP="00F421FF">
      <w:pPr>
        <w:jc w:val="both"/>
        <w:rPr>
          <w:i w:val="0"/>
          <w:sz w:val="22"/>
          <w:szCs w:val="22"/>
        </w:rPr>
      </w:pPr>
    </w:p>
    <w:p w14:paraId="5F0E0FD2" w14:textId="77777777" w:rsidR="00F421FF" w:rsidRDefault="00F421FF" w:rsidP="00F421FF">
      <w:pPr>
        <w:jc w:val="both"/>
        <w:rPr>
          <w:i w:val="0"/>
          <w:sz w:val="22"/>
          <w:szCs w:val="22"/>
        </w:rPr>
      </w:pPr>
      <w:r>
        <w:rPr>
          <w:i w:val="0"/>
          <w:sz w:val="22"/>
          <w:szCs w:val="22"/>
        </w:rPr>
        <w:t>Situacije se posreduje na naslov upravnika objekta, MOL-a pa izključno v elektronski obliki (e-račun), skladno z veljavnimi predpisi.</w:t>
      </w:r>
    </w:p>
    <w:p w14:paraId="3981DB4F" w14:textId="77777777" w:rsidR="00F421FF" w:rsidRDefault="00F421FF" w:rsidP="00F421FF">
      <w:pPr>
        <w:jc w:val="both"/>
        <w:rPr>
          <w:i w:val="0"/>
          <w:sz w:val="22"/>
          <w:szCs w:val="22"/>
        </w:rPr>
      </w:pPr>
    </w:p>
    <w:p w14:paraId="45C72E61" w14:textId="77777777" w:rsidR="00F421FF" w:rsidRDefault="00F421FF" w:rsidP="00F421FF">
      <w:pPr>
        <w:jc w:val="both"/>
        <w:rPr>
          <w:i w:val="0"/>
          <w:sz w:val="22"/>
          <w:szCs w:val="22"/>
        </w:rPr>
      </w:pPr>
      <w:r>
        <w:rPr>
          <w:i w:val="0"/>
          <w:sz w:val="22"/>
          <w:szCs w:val="22"/>
        </w:rPr>
        <w:t>Situacija za MOL se izstavi na naslov: Mestna občina Ljubljana, Mestni trg 1, 1000 Ljubljana, za Oddelek za urejanje prostora. Na situaciji mora biti obvezno navedena številka pogodbe C7560-18-220003_______, sicer bo MOL situacijo zavrnil kot nepopolno. Številka C7560-18-220003 je hkrati številka referenčnega dokumenta na e-računu.</w:t>
      </w:r>
    </w:p>
    <w:p w14:paraId="054B206D" w14:textId="77777777" w:rsidR="00F421FF" w:rsidRDefault="00F421FF" w:rsidP="00F421FF">
      <w:pPr>
        <w:jc w:val="both"/>
        <w:rPr>
          <w:i w:val="0"/>
          <w:color w:val="FF0000"/>
          <w:sz w:val="22"/>
          <w:szCs w:val="22"/>
        </w:rPr>
      </w:pPr>
    </w:p>
    <w:p w14:paraId="2E279944" w14:textId="77777777" w:rsidR="00F421FF" w:rsidRDefault="00F421FF" w:rsidP="00F421FF">
      <w:pPr>
        <w:jc w:val="both"/>
        <w:rPr>
          <w:color w:val="000000" w:themeColor="text1"/>
          <w:sz w:val="22"/>
          <w:szCs w:val="22"/>
        </w:rPr>
      </w:pPr>
      <w:r>
        <w:rPr>
          <w:color w:val="000000" w:themeColor="text1"/>
          <w:sz w:val="22"/>
          <w:szCs w:val="22"/>
        </w:rPr>
        <w:t>(Opomba: Te določbe se uporabljajo namesto zgornjih določb tega člena v primeru, če bo izvajalec nastopal s podizvajalcem/i, ki zahteva/jo neposredna plačila s strani naročnikov. V nasprotnem primeru se te določbe črta.)</w:t>
      </w:r>
    </w:p>
    <w:p w14:paraId="402F8ADD" w14:textId="77777777" w:rsidR="00F421FF" w:rsidRDefault="00F421FF" w:rsidP="00F421FF">
      <w:pPr>
        <w:jc w:val="both"/>
        <w:rPr>
          <w:i w:val="0"/>
          <w:color w:val="000000" w:themeColor="text1"/>
          <w:sz w:val="22"/>
          <w:szCs w:val="22"/>
        </w:rPr>
      </w:pPr>
    </w:p>
    <w:p w14:paraId="7AEF0CDC" w14:textId="77777777" w:rsidR="00F421FF" w:rsidRDefault="00F421FF" w:rsidP="00F421FF">
      <w:pPr>
        <w:jc w:val="both"/>
        <w:rPr>
          <w:i w:val="0"/>
          <w:color w:val="000000" w:themeColor="text1"/>
          <w:sz w:val="22"/>
          <w:szCs w:val="22"/>
        </w:rPr>
      </w:pPr>
      <w:r>
        <w:rPr>
          <w:i w:val="0"/>
          <w:color w:val="000000" w:themeColor="text1"/>
          <w:sz w:val="22"/>
          <w:szCs w:val="22"/>
        </w:rPr>
        <w:t>Izvedena dela bodo izvajalec in/oziroma podizvajalci obračunavali z začasnimi situacijami in končno obračunsko situacijo v deležih, kot je določeno v 5. členu te pogodbe. Izvajalec mora v situacijah upoštevati dejansko izvedene količine iz gradbenega dnevnika in knjige obračunskih izmer ter fiksne cene iz ponudbenega predračuna. Začasno situacijo, ki bo vsebovala opravljena obračunana dela, je dolžan izstaviti najkasneje do vsakega 20. (dvajsetega) dne v mesecu za pretekli mesec Končno situacijo izstavi po prevzemu oziroma primopredaji pogodbenih del.</w:t>
      </w:r>
    </w:p>
    <w:p w14:paraId="3FCD4630" w14:textId="77777777" w:rsidR="00F421FF" w:rsidRDefault="00F421FF" w:rsidP="00F421FF">
      <w:pPr>
        <w:jc w:val="both"/>
        <w:rPr>
          <w:i w:val="0"/>
          <w:color w:val="000000" w:themeColor="text1"/>
          <w:sz w:val="22"/>
          <w:szCs w:val="22"/>
        </w:rPr>
      </w:pPr>
    </w:p>
    <w:p w14:paraId="410A796D" w14:textId="77777777" w:rsidR="00F421FF" w:rsidRDefault="00F421FF" w:rsidP="00F421FF">
      <w:pPr>
        <w:jc w:val="both"/>
        <w:rPr>
          <w:i w:val="0"/>
          <w:color w:val="000000" w:themeColor="text1"/>
          <w:sz w:val="22"/>
          <w:szCs w:val="22"/>
        </w:rPr>
      </w:pPr>
      <w:r>
        <w:rPr>
          <w:i w:val="0"/>
          <w:color w:val="000000" w:themeColor="text1"/>
          <w:sz w:val="22"/>
          <w:szCs w:val="22"/>
        </w:rPr>
        <w:t xml:space="preserve">Izvajalec je dolžan v roku 15 (petnajstih) dni po prejemu situacije podizvajalec-a/-ev, ki za opravljena pogodbena dela zahteva/-jo neposredno plačilo s strani naročnikov, situacije pregledati in potrditi oziroma jih v tem roku zavrniti. Zavrnitev izstavljenih situacij podizvajalca mora izvajalec obrazložiti. </w:t>
      </w:r>
    </w:p>
    <w:p w14:paraId="49E12A35" w14:textId="77777777" w:rsidR="00F421FF" w:rsidRDefault="00F421FF" w:rsidP="00F421FF">
      <w:pPr>
        <w:jc w:val="both"/>
        <w:rPr>
          <w:i w:val="0"/>
          <w:color w:val="000000" w:themeColor="text1"/>
          <w:sz w:val="22"/>
          <w:szCs w:val="22"/>
        </w:rPr>
      </w:pPr>
    </w:p>
    <w:p w14:paraId="5E1D0466" w14:textId="77777777" w:rsidR="00F421FF" w:rsidRDefault="00F421FF" w:rsidP="00F421FF">
      <w:pPr>
        <w:jc w:val="both"/>
        <w:rPr>
          <w:i w:val="0"/>
          <w:color w:val="000000" w:themeColor="text1"/>
          <w:sz w:val="22"/>
          <w:szCs w:val="22"/>
        </w:rPr>
      </w:pPr>
      <w:r>
        <w:rPr>
          <w:i w:val="0"/>
          <w:color w:val="000000" w:themeColor="text1"/>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1A3EB265" w14:textId="77777777" w:rsidR="00F421FF" w:rsidRDefault="00F421FF" w:rsidP="00F421FF">
      <w:pPr>
        <w:jc w:val="both"/>
        <w:rPr>
          <w:i w:val="0"/>
          <w:color w:val="000000" w:themeColor="text1"/>
          <w:sz w:val="22"/>
          <w:szCs w:val="22"/>
        </w:rPr>
      </w:pPr>
    </w:p>
    <w:p w14:paraId="724E9166" w14:textId="77777777" w:rsidR="00F421FF" w:rsidRDefault="00F421FF" w:rsidP="00F421FF">
      <w:pPr>
        <w:jc w:val="both"/>
        <w:rPr>
          <w:i w:val="0"/>
          <w:color w:val="000000" w:themeColor="text1"/>
          <w:sz w:val="22"/>
          <w:szCs w:val="22"/>
        </w:rPr>
      </w:pPr>
      <w:r>
        <w:rPr>
          <w:i w:val="0"/>
          <w:color w:val="000000" w:themeColor="text1"/>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4B2CE58C" w14:textId="77777777" w:rsidR="00F421FF" w:rsidRDefault="00F421FF" w:rsidP="00F421FF">
      <w:pPr>
        <w:jc w:val="both"/>
        <w:rPr>
          <w:i w:val="0"/>
          <w:color w:val="000000" w:themeColor="text1"/>
          <w:sz w:val="22"/>
          <w:szCs w:val="22"/>
        </w:rPr>
      </w:pPr>
    </w:p>
    <w:p w14:paraId="146F107E" w14:textId="77777777" w:rsidR="00F421FF" w:rsidRDefault="00F421FF" w:rsidP="00F421FF">
      <w:pPr>
        <w:jc w:val="both"/>
        <w:rPr>
          <w:i w:val="0"/>
          <w:color w:val="000000" w:themeColor="text1"/>
          <w:sz w:val="22"/>
          <w:szCs w:val="22"/>
        </w:rPr>
      </w:pPr>
      <w:r>
        <w:rPr>
          <w:i w:val="0"/>
          <w:color w:val="000000" w:themeColor="text1"/>
          <w:sz w:val="22"/>
          <w:szCs w:val="22"/>
        </w:rPr>
        <w:t>Rok za plačilo situacije je:</w:t>
      </w:r>
    </w:p>
    <w:p w14:paraId="03D86315" w14:textId="77777777" w:rsidR="00F421FF" w:rsidRDefault="00F421FF" w:rsidP="00F421FF">
      <w:pPr>
        <w:jc w:val="both"/>
        <w:rPr>
          <w:i w:val="0"/>
          <w:color w:val="000000" w:themeColor="text1"/>
          <w:sz w:val="22"/>
          <w:szCs w:val="22"/>
        </w:rPr>
      </w:pPr>
      <w:r>
        <w:rPr>
          <w:i w:val="0"/>
          <w:color w:val="000000" w:themeColor="text1"/>
          <w:sz w:val="22"/>
          <w:szCs w:val="22"/>
        </w:rPr>
        <w:t>- za MOL 30. (trideseti) dan po prejemu situacije in prične teči naslednji dan po njenem prejemu, oziroma če zadnji dan roka sovpada z dnem, ko je po zakonu dela prost dan, se kot zadnji dan roka šteje prvi naslednji delavnik,</w:t>
      </w:r>
    </w:p>
    <w:p w14:paraId="1F5DBDAD" w14:textId="77777777" w:rsidR="00F421FF" w:rsidRDefault="00F421FF" w:rsidP="00F421FF">
      <w:pPr>
        <w:jc w:val="both"/>
        <w:rPr>
          <w:i w:val="0"/>
          <w:color w:val="000000" w:themeColor="text1"/>
          <w:sz w:val="22"/>
          <w:szCs w:val="22"/>
        </w:rPr>
      </w:pPr>
      <w:r>
        <w:rPr>
          <w:i w:val="0"/>
          <w:color w:val="000000" w:themeColor="text1"/>
          <w:sz w:val="22"/>
          <w:szCs w:val="22"/>
        </w:rPr>
        <w:t>- za ostale naročnike (lastnike objekta) 30 (trideset) dni po prejemu situacije.</w:t>
      </w:r>
    </w:p>
    <w:p w14:paraId="6A424D4B" w14:textId="77777777" w:rsidR="00F421FF" w:rsidRDefault="00F421FF" w:rsidP="00F421FF">
      <w:pPr>
        <w:jc w:val="both"/>
        <w:rPr>
          <w:i w:val="0"/>
          <w:color w:val="000000" w:themeColor="text1"/>
          <w:sz w:val="22"/>
          <w:szCs w:val="22"/>
        </w:rPr>
      </w:pPr>
    </w:p>
    <w:p w14:paraId="0C9C1FF9" w14:textId="77777777" w:rsidR="00F421FF" w:rsidRDefault="00F421FF" w:rsidP="00F421FF">
      <w:pPr>
        <w:jc w:val="both"/>
        <w:rPr>
          <w:i w:val="0"/>
          <w:color w:val="000000" w:themeColor="text1"/>
          <w:sz w:val="22"/>
          <w:szCs w:val="22"/>
        </w:rPr>
      </w:pPr>
      <w:r>
        <w:rPr>
          <w:i w:val="0"/>
          <w:color w:val="000000" w:themeColor="text1"/>
          <w:sz w:val="22"/>
          <w:szCs w:val="22"/>
        </w:rPr>
        <w:t>Pogoj za izstavitev in plačilo končne obračunske situacije je, da je bila opravljena uspešna primopredaja pogodbenih del.</w:t>
      </w:r>
    </w:p>
    <w:p w14:paraId="5C83523F" w14:textId="77777777" w:rsidR="00F421FF" w:rsidRDefault="00F421FF" w:rsidP="00F421FF">
      <w:pPr>
        <w:jc w:val="both"/>
        <w:rPr>
          <w:i w:val="0"/>
          <w:color w:val="000000" w:themeColor="text1"/>
          <w:sz w:val="22"/>
          <w:szCs w:val="22"/>
        </w:rPr>
      </w:pPr>
    </w:p>
    <w:p w14:paraId="34F71CF8" w14:textId="77777777" w:rsidR="00F421FF" w:rsidRDefault="00F421FF" w:rsidP="00F421FF">
      <w:pPr>
        <w:jc w:val="both"/>
        <w:rPr>
          <w:i w:val="0"/>
          <w:color w:val="000000" w:themeColor="text1"/>
          <w:sz w:val="22"/>
          <w:szCs w:val="22"/>
        </w:rPr>
      </w:pPr>
      <w:r>
        <w:rPr>
          <w:i w:val="0"/>
          <w:color w:val="000000" w:themeColor="text1"/>
          <w:sz w:val="22"/>
          <w:szCs w:val="22"/>
        </w:rPr>
        <w:t>Situacije se posreduje na naslov upravnika objekta, MOL-a pa izključno v elektronski obliki (e-račun), skladno z veljavno zakonodajo.</w:t>
      </w:r>
    </w:p>
    <w:p w14:paraId="071F2705" w14:textId="77777777" w:rsidR="00F421FF" w:rsidRDefault="00F421FF" w:rsidP="00F421FF">
      <w:pPr>
        <w:jc w:val="both"/>
        <w:rPr>
          <w:i w:val="0"/>
          <w:color w:val="000000" w:themeColor="text1"/>
          <w:sz w:val="22"/>
          <w:szCs w:val="22"/>
        </w:rPr>
      </w:pPr>
    </w:p>
    <w:p w14:paraId="5128A4E3" w14:textId="77777777" w:rsidR="00F421FF" w:rsidRDefault="00F421FF" w:rsidP="00F421FF">
      <w:pPr>
        <w:jc w:val="both"/>
        <w:rPr>
          <w:i w:val="0"/>
          <w:color w:val="000000" w:themeColor="text1"/>
          <w:sz w:val="22"/>
          <w:szCs w:val="22"/>
        </w:rPr>
      </w:pPr>
      <w:r>
        <w:rPr>
          <w:i w:val="0"/>
          <w:color w:val="000000" w:themeColor="text1"/>
          <w:sz w:val="22"/>
          <w:szCs w:val="22"/>
        </w:rPr>
        <w:t>Situacija za MOL se izstavi na naslov: Mestna občina Ljubljana, Mestni trg 1, za Oddelek za urejanje prostora, 1000 Ljubljana. Na situaciji mora biti obvezno navedena številka pogodbe C7560-18-220003, sicer bo MOL situacijo zavrnil kot nepopolno. Številka C7560-18-220003 je hkrati številka referenčnega dokumenta na e-računu.</w:t>
      </w:r>
    </w:p>
    <w:p w14:paraId="1F4A698A" w14:textId="77777777" w:rsidR="00F421FF" w:rsidRDefault="00F421FF" w:rsidP="00F421FF">
      <w:pPr>
        <w:jc w:val="both"/>
        <w:rPr>
          <w:i w:val="0"/>
          <w:color w:val="000000" w:themeColor="text1"/>
          <w:sz w:val="22"/>
          <w:szCs w:val="22"/>
        </w:rPr>
      </w:pPr>
    </w:p>
    <w:p w14:paraId="04BF9B25" w14:textId="77777777" w:rsidR="00F421FF" w:rsidRDefault="00F421FF" w:rsidP="00F421FF">
      <w:pPr>
        <w:jc w:val="both"/>
        <w:rPr>
          <w:i w:val="0"/>
          <w:color w:val="000000" w:themeColor="text1"/>
          <w:sz w:val="22"/>
          <w:szCs w:val="22"/>
        </w:rPr>
      </w:pPr>
      <w:r>
        <w:rPr>
          <w:i w:val="0"/>
          <w:color w:val="000000" w:themeColor="text1"/>
          <w:sz w:val="22"/>
          <w:szCs w:val="22"/>
        </w:rPr>
        <w:t>Naročniki bodo potrjene situacije izvajalca plačevali na transakcijski račun izvajalca številka SI56 …………. odprt pri …..…</w:t>
      </w:r>
    </w:p>
    <w:p w14:paraId="45AF7CE9" w14:textId="77777777" w:rsidR="00F421FF" w:rsidRDefault="00F421FF" w:rsidP="00F421FF">
      <w:pPr>
        <w:jc w:val="both"/>
        <w:rPr>
          <w:i w:val="0"/>
          <w:color w:val="000000" w:themeColor="text1"/>
          <w:sz w:val="22"/>
          <w:szCs w:val="22"/>
        </w:rPr>
      </w:pPr>
    </w:p>
    <w:p w14:paraId="7857BF66" w14:textId="77777777" w:rsidR="00F421FF" w:rsidRDefault="00F421FF" w:rsidP="00F421FF">
      <w:pPr>
        <w:jc w:val="both"/>
        <w:rPr>
          <w:i w:val="0"/>
          <w:color w:val="000000" w:themeColor="text1"/>
          <w:sz w:val="22"/>
          <w:szCs w:val="22"/>
        </w:rPr>
      </w:pPr>
      <w:r>
        <w:rPr>
          <w:i w:val="0"/>
          <w:color w:val="000000" w:themeColor="text1"/>
          <w:sz w:val="22"/>
          <w:szCs w:val="22"/>
        </w:rPr>
        <w:t>Naročniki bodo potrjene situacije podizvajalca/ev, ki zahtevajo neposredno plačilo s strani naročnikov, poravnali neposredno podizvajalec-u/-em na način in v roku kot je dogovorjeno za plačilo izvajalc-u/-em, na njegov/njihov transakcijski račun:</w:t>
      </w:r>
    </w:p>
    <w:p w14:paraId="59569434" w14:textId="77777777" w:rsidR="00F421FF" w:rsidRDefault="00F421FF" w:rsidP="00F421FF">
      <w:pPr>
        <w:jc w:val="both"/>
        <w:rPr>
          <w:i w:val="0"/>
          <w:color w:val="000000" w:themeColor="text1"/>
          <w:sz w:val="22"/>
          <w:szCs w:val="22"/>
        </w:rPr>
      </w:pPr>
      <w:r>
        <w:rPr>
          <w:i w:val="0"/>
          <w:color w:val="000000" w:themeColor="text1"/>
          <w:sz w:val="22"/>
          <w:szCs w:val="22"/>
        </w:rPr>
        <w:tab/>
        <w:t>- podizvajalcu …………… na transakcijski račun št. SI56 ………………., odprt pri …………….,</w:t>
      </w:r>
    </w:p>
    <w:p w14:paraId="69807B4F" w14:textId="77777777" w:rsidR="00F421FF" w:rsidRDefault="00F421FF" w:rsidP="00F421FF">
      <w:pPr>
        <w:jc w:val="both"/>
        <w:rPr>
          <w:i w:val="0"/>
          <w:color w:val="000000" w:themeColor="text1"/>
          <w:sz w:val="22"/>
          <w:szCs w:val="22"/>
        </w:rPr>
      </w:pPr>
      <w:r>
        <w:rPr>
          <w:i w:val="0"/>
          <w:color w:val="000000" w:themeColor="text1"/>
          <w:sz w:val="22"/>
          <w:szCs w:val="22"/>
        </w:rPr>
        <w:tab/>
        <w:t>- podizvajalcu …………… na transakcijski račun št. SI56 ………………., odprt pri ……………...</w:t>
      </w:r>
    </w:p>
    <w:p w14:paraId="01077F89" w14:textId="77777777" w:rsidR="00F421FF" w:rsidRDefault="00F421FF" w:rsidP="00F421FF">
      <w:pPr>
        <w:jc w:val="both"/>
        <w:rPr>
          <w:i w:val="0"/>
          <w:color w:val="000000" w:themeColor="text1"/>
          <w:sz w:val="22"/>
          <w:szCs w:val="22"/>
        </w:rPr>
      </w:pPr>
    </w:p>
    <w:p w14:paraId="17B46B96" w14:textId="77777777" w:rsidR="00F421FF" w:rsidRDefault="00F421FF" w:rsidP="00F421FF">
      <w:pPr>
        <w:jc w:val="both"/>
        <w:rPr>
          <w:i w:val="0"/>
          <w:color w:val="FF0000"/>
          <w:sz w:val="22"/>
          <w:szCs w:val="22"/>
        </w:rPr>
      </w:pPr>
    </w:p>
    <w:p w14:paraId="7F901189" w14:textId="77777777" w:rsidR="00F421FF" w:rsidRDefault="00F421FF" w:rsidP="00F421FF">
      <w:pPr>
        <w:jc w:val="center"/>
        <w:rPr>
          <w:i w:val="0"/>
          <w:sz w:val="22"/>
          <w:szCs w:val="22"/>
        </w:rPr>
      </w:pPr>
      <w:r>
        <w:rPr>
          <w:i w:val="0"/>
          <w:sz w:val="22"/>
          <w:szCs w:val="22"/>
        </w:rPr>
        <w:t>16. člen</w:t>
      </w:r>
    </w:p>
    <w:p w14:paraId="54FDBB61" w14:textId="77777777" w:rsidR="00F421FF" w:rsidRDefault="00F421FF" w:rsidP="00F421FF">
      <w:pPr>
        <w:rPr>
          <w:i w:val="0"/>
          <w:sz w:val="22"/>
          <w:szCs w:val="22"/>
        </w:rPr>
      </w:pPr>
    </w:p>
    <w:p w14:paraId="250A4B30" w14:textId="77777777" w:rsidR="00F421FF" w:rsidRDefault="00F421FF" w:rsidP="00F421FF">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16F326D7" w14:textId="77777777" w:rsidR="00F421FF" w:rsidRDefault="00F421FF" w:rsidP="00F421FF">
      <w:pPr>
        <w:jc w:val="both"/>
        <w:rPr>
          <w:i w:val="0"/>
          <w:sz w:val="22"/>
          <w:szCs w:val="22"/>
        </w:rPr>
      </w:pPr>
    </w:p>
    <w:p w14:paraId="0925B4A4" w14:textId="77777777" w:rsidR="00F421FF" w:rsidRDefault="00F421FF" w:rsidP="00F421FF">
      <w:pPr>
        <w:jc w:val="both"/>
        <w:rPr>
          <w:i w:val="0"/>
          <w:sz w:val="22"/>
          <w:szCs w:val="22"/>
        </w:rPr>
      </w:pPr>
      <w:r>
        <w:rPr>
          <w:i w:val="0"/>
          <w:sz w:val="22"/>
          <w:szCs w:val="22"/>
        </w:rPr>
        <w:t>Če katerikoli izmed naročnikov zamuja s plačilom nespornega zneska situacije, je dolžan plačati zakonite zamudne obresti.</w:t>
      </w:r>
    </w:p>
    <w:p w14:paraId="068FA357" w14:textId="77777777" w:rsidR="00F421FF" w:rsidRDefault="00F421FF" w:rsidP="00F421FF">
      <w:pPr>
        <w:rPr>
          <w:i w:val="0"/>
          <w:sz w:val="22"/>
          <w:szCs w:val="22"/>
        </w:rPr>
      </w:pPr>
    </w:p>
    <w:p w14:paraId="4F79F714" w14:textId="77777777" w:rsidR="00F421FF" w:rsidRDefault="00F421FF" w:rsidP="00F421FF">
      <w:pPr>
        <w:rPr>
          <w:i w:val="0"/>
          <w:sz w:val="22"/>
          <w:szCs w:val="22"/>
        </w:rPr>
      </w:pPr>
    </w:p>
    <w:p w14:paraId="15089621"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POGODBENA KAZEN</w:t>
      </w:r>
    </w:p>
    <w:p w14:paraId="05743DFE" w14:textId="77777777" w:rsidR="00F421FF" w:rsidRDefault="00F421FF" w:rsidP="00F421FF">
      <w:pPr>
        <w:rPr>
          <w:sz w:val="22"/>
          <w:szCs w:val="22"/>
        </w:rPr>
      </w:pPr>
    </w:p>
    <w:p w14:paraId="577AF01F" w14:textId="77777777" w:rsidR="00F421FF" w:rsidRDefault="00F421FF" w:rsidP="00F421FF">
      <w:pPr>
        <w:jc w:val="center"/>
        <w:rPr>
          <w:i w:val="0"/>
          <w:sz w:val="22"/>
          <w:szCs w:val="22"/>
        </w:rPr>
      </w:pPr>
      <w:r>
        <w:rPr>
          <w:i w:val="0"/>
          <w:sz w:val="22"/>
          <w:szCs w:val="22"/>
        </w:rPr>
        <w:t>17. člen</w:t>
      </w:r>
    </w:p>
    <w:p w14:paraId="225AAD9B" w14:textId="77777777" w:rsidR="00F421FF" w:rsidRDefault="00F421FF" w:rsidP="00F421FF">
      <w:pPr>
        <w:rPr>
          <w:i w:val="0"/>
          <w:sz w:val="22"/>
          <w:szCs w:val="22"/>
        </w:rPr>
      </w:pPr>
    </w:p>
    <w:p w14:paraId="0BC2CCB5" w14:textId="77777777" w:rsidR="00F421FF" w:rsidRDefault="00F421FF" w:rsidP="00F421FF">
      <w:pPr>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4B33F479" w14:textId="77777777" w:rsidR="00F421FF" w:rsidRDefault="00F421FF" w:rsidP="00F421FF">
      <w:pPr>
        <w:jc w:val="both"/>
        <w:rPr>
          <w:i w:val="0"/>
          <w:sz w:val="22"/>
          <w:szCs w:val="22"/>
        </w:rPr>
      </w:pPr>
    </w:p>
    <w:p w14:paraId="2336B30E" w14:textId="77777777" w:rsidR="00F421FF" w:rsidRDefault="00F421FF" w:rsidP="00F421FF">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047FE58C" w14:textId="77777777" w:rsidR="00F421FF" w:rsidRDefault="00F421FF" w:rsidP="00F421FF">
      <w:pPr>
        <w:jc w:val="both"/>
        <w:rPr>
          <w:i w:val="0"/>
          <w:sz w:val="22"/>
          <w:szCs w:val="22"/>
        </w:rPr>
      </w:pPr>
    </w:p>
    <w:p w14:paraId="3995EDF2" w14:textId="77777777" w:rsidR="00F421FF" w:rsidRDefault="00F421FF" w:rsidP="00F421FF">
      <w:pPr>
        <w:jc w:val="both"/>
        <w:rPr>
          <w:i w:val="0"/>
          <w:sz w:val="22"/>
          <w:szCs w:val="22"/>
        </w:rPr>
      </w:pPr>
      <w:r>
        <w:rPr>
          <w:i w:val="0"/>
          <w:sz w:val="22"/>
          <w:szCs w:val="22"/>
        </w:rPr>
        <w:t xml:space="preserve">Pogodbena kazen iz naslova zamude ne sme presegati 5 % (pet odstotkov) pogodbene vrednosti z DDV. </w:t>
      </w:r>
    </w:p>
    <w:p w14:paraId="47D63EB2" w14:textId="77777777" w:rsidR="00F421FF" w:rsidRDefault="00F421FF" w:rsidP="00F421FF">
      <w:pPr>
        <w:jc w:val="both"/>
        <w:rPr>
          <w:i w:val="0"/>
          <w:sz w:val="22"/>
          <w:szCs w:val="22"/>
        </w:rPr>
      </w:pPr>
    </w:p>
    <w:p w14:paraId="01300E15" w14:textId="77777777" w:rsidR="00F421FF" w:rsidRDefault="00F421FF" w:rsidP="00F421FF">
      <w:pPr>
        <w:jc w:val="both"/>
        <w:rPr>
          <w:i w:val="0"/>
          <w:sz w:val="22"/>
          <w:szCs w:val="22"/>
        </w:rPr>
      </w:pPr>
      <w:r>
        <w:rPr>
          <w:i w:val="0"/>
          <w:sz w:val="22"/>
          <w:szCs w:val="22"/>
        </w:rPr>
        <w:t xml:space="preserve">Plačilo pogodbene kazni izvajalca ne odvezuje od izpolnitve pogodbenih obveznosti. </w:t>
      </w:r>
    </w:p>
    <w:p w14:paraId="2B98DFD2" w14:textId="77777777" w:rsidR="00F421FF" w:rsidRDefault="00F421FF" w:rsidP="00F421FF">
      <w:pPr>
        <w:jc w:val="both"/>
        <w:rPr>
          <w:i w:val="0"/>
          <w:sz w:val="22"/>
          <w:szCs w:val="22"/>
        </w:rPr>
      </w:pPr>
    </w:p>
    <w:p w14:paraId="22CF4ADE" w14:textId="77777777" w:rsidR="00F421FF" w:rsidRDefault="00F421FF" w:rsidP="00F421FF">
      <w:pPr>
        <w:jc w:val="both"/>
        <w:rPr>
          <w:i w:val="0"/>
          <w:sz w:val="22"/>
          <w:szCs w:val="22"/>
        </w:rPr>
      </w:pPr>
      <w:r>
        <w:rPr>
          <w:i w:val="0"/>
          <w:sz w:val="22"/>
          <w:szCs w:val="22"/>
        </w:rPr>
        <w:t xml:space="preserve">Izvajalec pride v zamudo že z zakasnitvijo izvedbe posamezne faze pogodbenih del, določene v terminskem planu. </w:t>
      </w:r>
    </w:p>
    <w:p w14:paraId="0577E1E2" w14:textId="77777777" w:rsidR="00F421FF" w:rsidRDefault="00F421FF" w:rsidP="00F421FF">
      <w:pPr>
        <w:jc w:val="both"/>
        <w:rPr>
          <w:i w:val="0"/>
          <w:sz w:val="22"/>
          <w:szCs w:val="22"/>
        </w:rPr>
      </w:pPr>
    </w:p>
    <w:p w14:paraId="632151E9" w14:textId="77777777" w:rsidR="00F421FF" w:rsidRDefault="00F421FF" w:rsidP="00F421FF">
      <w:pPr>
        <w:jc w:val="both"/>
        <w:rPr>
          <w:i w:val="0"/>
          <w:sz w:val="22"/>
          <w:szCs w:val="22"/>
        </w:rPr>
      </w:pPr>
      <w:r>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10503FB0" w14:textId="77777777" w:rsidR="00F421FF" w:rsidRDefault="00F421FF" w:rsidP="00F421FF">
      <w:pPr>
        <w:rPr>
          <w:i w:val="0"/>
          <w:sz w:val="22"/>
          <w:szCs w:val="22"/>
        </w:rPr>
      </w:pPr>
    </w:p>
    <w:p w14:paraId="71A7EB3F" w14:textId="77777777" w:rsidR="00F421FF" w:rsidRDefault="00F421FF" w:rsidP="00F421FF">
      <w:pPr>
        <w:jc w:val="center"/>
        <w:rPr>
          <w:i w:val="0"/>
          <w:sz w:val="22"/>
          <w:szCs w:val="22"/>
        </w:rPr>
      </w:pPr>
      <w:r>
        <w:rPr>
          <w:i w:val="0"/>
          <w:sz w:val="22"/>
          <w:szCs w:val="22"/>
        </w:rPr>
        <w:t>18. člen</w:t>
      </w:r>
    </w:p>
    <w:p w14:paraId="51F8C573" w14:textId="77777777" w:rsidR="00F421FF" w:rsidRDefault="00F421FF" w:rsidP="00F421FF">
      <w:pPr>
        <w:rPr>
          <w:i w:val="0"/>
          <w:sz w:val="22"/>
          <w:szCs w:val="22"/>
        </w:rPr>
      </w:pPr>
    </w:p>
    <w:p w14:paraId="4FBBA677" w14:textId="77777777" w:rsidR="00F421FF" w:rsidRDefault="00F421FF" w:rsidP="00F421FF">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6CEE0D54" w14:textId="77777777" w:rsidR="00F421FF" w:rsidRDefault="00F421FF" w:rsidP="00F421FF">
      <w:pPr>
        <w:jc w:val="both"/>
        <w:rPr>
          <w:i w:val="0"/>
          <w:sz w:val="22"/>
          <w:szCs w:val="22"/>
        </w:rPr>
      </w:pPr>
    </w:p>
    <w:p w14:paraId="03823127" w14:textId="77777777" w:rsidR="00F421FF" w:rsidRDefault="00F421FF" w:rsidP="00F421FF">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34A44C5B" w14:textId="77777777" w:rsidR="00F421FF" w:rsidRDefault="00F421FF" w:rsidP="00F421FF">
      <w:pPr>
        <w:jc w:val="both"/>
        <w:rPr>
          <w:i w:val="0"/>
          <w:sz w:val="22"/>
          <w:szCs w:val="22"/>
        </w:rPr>
      </w:pPr>
    </w:p>
    <w:p w14:paraId="1E1218D3" w14:textId="77777777" w:rsidR="00F421FF" w:rsidRDefault="00F421FF" w:rsidP="00F421FF">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374F215B" w14:textId="77777777" w:rsidR="00F421FF" w:rsidRDefault="00F421FF" w:rsidP="00F421FF">
      <w:pPr>
        <w:jc w:val="both"/>
        <w:rPr>
          <w:i w:val="0"/>
          <w:sz w:val="22"/>
          <w:szCs w:val="22"/>
        </w:rPr>
      </w:pPr>
    </w:p>
    <w:p w14:paraId="71BF7D91" w14:textId="77777777" w:rsidR="00F421FF" w:rsidRDefault="00F421FF" w:rsidP="00F421FF">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5A4117E3" w14:textId="77777777" w:rsidR="00F421FF" w:rsidRDefault="00F421FF" w:rsidP="00F421FF">
      <w:pPr>
        <w:rPr>
          <w:i w:val="0"/>
          <w:sz w:val="22"/>
          <w:szCs w:val="22"/>
        </w:rPr>
      </w:pPr>
    </w:p>
    <w:p w14:paraId="0E3E552E" w14:textId="77777777" w:rsidR="00F421FF" w:rsidRDefault="00F421FF" w:rsidP="00F421FF">
      <w:pPr>
        <w:rPr>
          <w:i w:val="0"/>
          <w:sz w:val="22"/>
          <w:szCs w:val="22"/>
        </w:rPr>
      </w:pPr>
    </w:p>
    <w:p w14:paraId="085686E7" w14:textId="77777777" w:rsidR="00F421FF" w:rsidRDefault="00F421FF" w:rsidP="00F421FF">
      <w:pPr>
        <w:pStyle w:val="Naslov7"/>
        <w:keepNext/>
        <w:numPr>
          <w:ilvl w:val="0"/>
          <w:numId w:val="33"/>
        </w:numPr>
        <w:tabs>
          <w:tab w:val="num" w:pos="1134"/>
        </w:tabs>
        <w:spacing w:before="0" w:after="0"/>
        <w:ind w:left="0" w:firstLine="0"/>
        <w:jc w:val="both"/>
        <w:rPr>
          <w:i w:val="0"/>
          <w:sz w:val="22"/>
          <w:szCs w:val="22"/>
        </w:rPr>
      </w:pPr>
      <w:r>
        <w:rPr>
          <w:i w:val="0"/>
          <w:sz w:val="22"/>
          <w:szCs w:val="22"/>
        </w:rPr>
        <w:t>JAMSTVA IN GARANCIJE ZA ODPRAVO NAPAK V GARANCIJSKI  DOBI</w:t>
      </w:r>
    </w:p>
    <w:p w14:paraId="7A820071" w14:textId="77777777" w:rsidR="00F421FF" w:rsidRDefault="00F421FF" w:rsidP="00F421FF">
      <w:pPr>
        <w:rPr>
          <w:i w:val="0"/>
          <w:sz w:val="22"/>
          <w:szCs w:val="22"/>
        </w:rPr>
      </w:pPr>
    </w:p>
    <w:p w14:paraId="6857D58D" w14:textId="77777777" w:rsidR="00F421FF" w:rsidRDefault="00F421FF" w:rsidP="00F421FF">
      <w:pPr>
        <w:jc w:val="center"/>
        <w:rPr>
          <w:i w:val="0"/>
          <w:sz w:val="22"/>
          <w:szCs w:val="22"/>
        </w:rPr>
      </w:pPr>
      <w:r>
        <w:rPr>
          <w:i w:val="0"/>
          <w:sz w:val="22"/>
          <w:szCs w:val="22"/>
        </w:rPr>
        <w:t>19. člen</w:t>
      </w:r>
      <w:r>
        <w:rPr>
          <w:i w:val="0"/>
          <w:sz w:val="22"/>
          <w:szCs w:val="22"/>
        </w:rPr>
        <w:br/>
      </w:r>
    </w:p>
    <w:p w14:paraId="0CA86EA6" w14:textId="77777777" w:rsidR="00F421FF" w:rsidRDefault="00F421FF" w:rsidP="00F421FF">
      <w:pPr>
        <w:rPr>
          <w:i w:val="0"/>
          <w:sz w:val="22"/>
          <w:szCs w:val="22"/>
        </w:rPr>
      </w:pPr>
      <w:r>
        <w:rPr>
          <w:i w:val="0"/>
          <w:sz w:val="22"/>
          <w:szCs w:val="22"/>
        </w:rPr>
        <w:t>Garancijski rok za izvedena dela je:</w:t>
      </w:r>
    </w:p>
    <w:p w14:paraId="34A9836A" w14:textId="77777777" w:rsidR="00F421FF" w:rsidRDefault="00F421FF" w:rsidP="00F421FF">
      <w:pPr>
        <w:numPr>
          <w:ilvl w:val="0"/>
          <w:numId w:val="46"/>
        </w:numPr>
        <w:ind w:left="0" w:firstLine="0"/>
        <w:rPr>
          <w:i w:val="0"/>
          <w:sz w:val="22"/>
          <w:szCs w:val="22"/>
        </w:rPr>
      </w:pPr>
      <w:r>
        <w:rPr>
          <w:i w:val="0"/>
          <w:sz w:val="22"/>
          <w:szCs w:val="22"/>
        </w:rPr>
        <w:t>za fasade 10 let,</w:t>
      </w:r>
    </w:p>
    <w:p w14:paraId="66233A52" w14:textId="77777777" w:rsidR="00F421FF" w:rsidRDefault="00F421FF" w:rsidP="00F421FF">
      <w:pPr>
        <w:numPr>
          <w:ilvl w:val="0"/>
          <w:numId w:val="46"/>
        </w:numPr>
        <w:ind w:left="0" w:firstLine="0"/>
        <w:rPr>
          <w:i w:val="0"/>
          <w:sz w:val="22"/>
          <w:szCs w:val="22"/>
        </w:rPr>
      </w:pPr>
      <w:r>
        <w:rPr>
          <w:i w:val="0"/>
          <w:sz w:val="22"/>
          <w:szCs w:val="22"/>
        </w:rPr>
        <w:t>za ostala pogodbeno dogovorjena dela (splošna garancijska doba) 2 leti.</w:t>
      </w:r>
    </w:p>
    <w:p w14:paraId="70813A32" w14:textId="77777777" w:rsidR="00F421FF" w:rsidRDefault="00F421FF" w:rsidP="00F421FF">
      <w:pPr>
        <w:rPr>
          <w:i w:val="0"/>
          <w:sz w:val="22"/>
          <w:szCs w:val="22"/>
        </w:rPr>
      </w:pPr>
      <w:r>
        <w:rPr>
          <w:i w:val="0"/>
          <w:sz w:val="22"/>
          <w:szCs w:val="22"/>
        </w:rPr>
        <w:t xml:space="preserve"> </w:t>
      </w:r>
    </w:p>
    <w:p w14:paraId="28A28B46" w14:textId="77777777" w:rsidR="00F421FF" w:rsidRDefault="00F421FF" w:rsidP="00F421FF">
      <w:pPr>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7EC5C0B0" w14:textId="77777777" w:rsidR="00F421FF" w:rsidRDefault="00F421FF" w:rsidP="00F421FF">
      <w:pPr>
        <w:jc w:val="both"/>
        <w:rPr>
          <w:i w:val="0"/>
          <w:sz w:val="22"/>
          <w:szCs w:val="22"/>
        </w:rPr>
      </w:pPr>
    </w:p>
    <w:p w14:paraId="037E0BFD" w14:textId="77777777" w:rsidR="00F421FF" w:rsidRDefault="00F421FF" w:rsidP="00F421FF">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159E99B1" w14:textId="77777777" w:rsidR="00F421FF" w:rsidRDefault="00F421FF" w:rsidP="00F421FF">
      <w:pPr>
        <w:jc w:val="both"/>
        <w:rPr>
          <w:i w:val="0"/>
          <w:sz w:val="22"/>
          <w:szCs w:val="22"/>
        </w:rPr>
      </w:pPr>
    </w:p>
    <w:p w14:paraId="007AD84C" w14:textId="77777777" w:rsidR="00F421FF" w:rsidRDefault="00F421FF" w:rsidP="00F421FF">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03C8898B" w14:textId="77777777" w:rsidR="00F421FF" w:rsidRDefault="00F421FF" w:rsidP="00F421FF">
      <w:pPr>
        <w:jc w:val="both"/>
        <w:rPr>
          <w:i w:val="0"/>
          <w:sz w:val="22"/>
          <w:szCs w:val="22"/>
        </w:rPr>
      </w:pPr>
    </w:p>
    <w:p w14:paraId="3F515A3C" w14:textId="77777777" w:rsidR="00F421FF" w:rsidRDefault="00F421FF" w:rsidP="00F421FF">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2EFF92BD" w14:textId="77777777" w:rsidR="00F421FF" w:rsidRDefault="00F421FF" w:rsidP="00F421FF">
      <w:pPr>
        <w:jc w:val="both"/>
        <w:rPr>
          <w:i w:val="0"/>
          <w:sz w:val="22"/>
          <w:szCs w:val="22"/>
        </w:rPr>
      </w:pPr>
    </w:p>
    <w:p w14:paraId="1DAD1635" w14:textId="77777777" w:rsidR="00F421FF" w:rsidRDefault="00F421FF" w:rsidP="00F421FF">
      <w:pPr>
        <w:jc w:val="center"/>
        <w:rPr>
          <w:i w:val="0"/>
          <w:sz w:val="22"/>
          <w:szCs w:val="22"/>
        </w:rPr>
      </w:pPr>
      <w:r>
        <w:rPr>
          <w:i w:val="0"/>
          <w:sz w:val="22"/>
          <w:szCs w:val="22"/>
        </w:rPr>
        <w:t>20. člen</w:t>
      </w:r>
    </w:p>
    <w:p w14:paraId="1439B5EA" w14:textId="77777777" w:rsidR="00F421FF" w:rsidRDefault="00F421FF" w:rsidP="00F421FF">
      <w:pPr>
        <w:jc w:val="center"/>
        <w:rPr>
          <w:i w:val="0"/>
          <w:sz w:val="22"/>
          <w:szCs w:val="22"/>
        </w:rPr>
      </w:pPr>
    </w:p>
    <w:p w14:paraId="05049080" w14:textId="77777777" w:rsidR="00F421FF" w:rsidRDefault="00F421FF" w:rsidP="00F421FF">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1B2844B6" w14:textId="77777777" w:rsidR="00F421FF" w:rsidRDefault="00F421FF" w:rsidP="00F421FF">
      <w:pPr>
        <w:jc w:val="both"/>
        <w:rPr>
          <w:i w:val="0"/>
          <w:sz w:val="22"/>
          <w:szCs w:val="22"/>
        </w:rPr>
      </w:pPr>
    </w:p>
    <w:p w14:paraId="72E0B528" w14:textId="77777777" w:rsidR="00F421FF" w:rsidRDefault="00F421FF" w:rsidP="00F421FF">
      <w:pPr>
        <w:jc w:val="both"/>
        <w:rPr>
          <w:i w:val="0"/>
          <w:sz w:val="22"/>
          <w:szCs w:val="22"/>
        </w:rPr>
      </w:pPr>
      <w:r>
        <w:rPr>
          <w:i w:val="0"/>
          <w:sz w:val="22"/>
          <w:szCs w:val="22"/>
        </w:rPr>
        <w:t xml:space="preserve">Lastniki objekta za hrambo in unovčitev finančnega zavarovanja pooblaščajo MOL. </w:t>
      </w:r>
    </w:p>
    <w:p w14:paraId="3192C4D4" w14:textId="77777777" w:rsidR="00F421FF" w:rsidRDefault="00F421FF" w:rsidP="00F421FF">
      <w:pPr>
        <w:pStyle w:val="Telobesedila3"/>
        <w:jc w:val="both"/>
        <w:rPr>
          <w:i w:val="0"/>
          <w:sz w:val="22"/>
          <w:szCs w:val="22"/>
        </w:rPr>
      </w:pPr>
    </w:p>
    <w:p w14:paraId="6695D83F" w14:textId="77777777" w:rsidR="00F421FF" w:rsidRDefault="00F421FF" w:rsidP="00F421FF">
      <w:pPr>
        <w:rPr>
          <w:i w:val="0"/>
          <w:sz w:val="22"/>
          <w:szCs w:val="22"/>
        </w:rPr>
      </w:pPr>
    </w:p>
    <w:p w14:paraId="1D95E3EC"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NADZOR IN POOBLAŠČENI PREDSTAVNIKI STRANK</w:t>
      </w:r>
    </w:p>
    <w:p w14:paraId="1A5591F4" w14:textId="77777777" w:rsidR="00F421FF" w:rsidRDefault="00F421FF" w:rsidP="00F421FF">
      <w:pPr>
        <w:rPr>
          <w:i w:val="0"/>
          <w:sz w:val="22"/>
          <w:szCs w:val="22"/>
        </w:rPr>
      </w:pPr>
    </w:p>
    <w:p w14:paraId="5FCD007A" w14:textId="77777777" w:rsidR="00F421FF" w:rsidRDefault="00F421FF" w:rsidP="00F421FF">
      <w:pPr>
        <w:jc w:val="center"/>
        <w:rPr>
          <w:i w:val="0"/>
          <w:sz w:val="22"/>
          <w:szCs w:val="22"/>
        </w:rPr>
      </w:pPr>
      <w:r>
        <w:rPr>
          <w:i w:val="0"/>
          <w:sz w:val="22"/>
          <w:szCs w:val="22"/>
        </w:rPr>
        <w:t>21. člen</w:t>
      </w:r>
    </w:p>
    <w:p w14:paraId="5698230F" w14:textId="77777777" w:rsidR="00F421FF" w:rsidRDefault="00F421FF" w:rsidP="00F421FF">
      <w:pPr>
        <w:rPr>
          <w:i w:val="0"/>
          <w:sz w:val="22"/>
          <w:szCs w:val="22"/>
        </w:rPr>
      </w:pPr>
    </w:p>
    <w:p w14:paraId="2585CF04" w14:textId="77777777" w:rsidR="00F421FF" w:rsidRDefault="00F421FF" w:rsidP="00F421FF">
      <w:pPr>
        <w:jc w:val="both"/>
        <w:rPr>
          <w:i w:val="0"/>
          <w:sz w:val="22"/>
          <w:szCs w:val="22"/>
        </w:rPr>
      </w:pPr>
      <w:r>
        <w:rPr>
          <w:i w:val="0"/>
          <w:sz w:val="22"/>
          <w:szCs w:val="22"/>
        </w:rPr>
        <w:t>Pooblaščeni predstavniki pogodbenih strank so:</w:t>
      </w:r>
    </w:p>
    <w:p w14:paraId="19639AC2" w14:textId="77777777" w:rsidR="00F421FF" w:rsidRDefault="00F421FF" w:rsidP="00F421FF">
      <w:pPr>
        <w:jc w:val="center"/>
        <w:rPr>
          <w:i w:val="0"/>
          <w:sz w:val="22"/>
          <w:szCs w:val="22"/>
        </w:rPr>
      </w:pPr>
    </w:p>
    <w:p w14:paraId="1D34B0D6" w14:textId="77777777" w:rsidR="00F421FF" w:rsidRDefault="00F421FF" w:rsidP="00F421FF">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14:paraId="0970C99A" w14:textId="77777777" w:rsidR="00F421FF" w:rsidRDefault="00F421FF" w:rsidP="00F421FF">
      <w:pPr>
        <w:tabs>
          <w:tab w:val="left" w:pos="3544"/>
        </w:tabs>
        <w:rPr>
          <w:i w:val="0"/>
          <w:sz w:val="22"/>
          <w:szCs w:val="22"/>
        </w:rPr>
      </w:pPr>
      <w:r>
        <w:rPr>
          <w:i w:val="0"/>
          <w:sz w:val="22"/>
          <w:szCs w:val="22"/>
        </w:rPr>
        <w:t xml:space="preserve">                                                           </w:t>
      </w:r>
      <w:r>
        <w:rPr>
          <w:i w:val="0"/>
          <w:sz w:val="22"/>
          <w:szCs w:val="22"/>
        </w:rPr>
        <w:tab/>
        <w:t xml:space="preserve">e-mail: </w:t>
      </w:r>
      <w:hyperlink r:id="rId9" w:history="1">
        <w:r>
          <w:rPr>
            <w:rStyle w:val="Hiperpovezava"/>
            <w:i w:val="0"/>
            <w:sz w:val="22"/>
            <w:szCs w:val="22"/>
          </w:rPr>
          <w:t>karel.pollak@ljubljana.si</w:t>
        </w:r>
      </w:hyperlink>
      <w:r>
        <w:rPr>
          <w:rStyle w:val="Hiperpovezava"/>
          <w:i w:val="0"/>
          <w:sz w:val="22"/>
          <w:szCs w:val="22"/>
        </w:rPr>
        <w:t xml:space="preserve"> </w:t>
      </w:r>
      <w:r>
        <w:rPr>
          <w:i w:val="0"/>
          <w:sz w:val="22"/>
          <w:szCs w:val="22"/>
        </w:rPr>
        <w:t xml:space="preserve">, </w:t>
      </w:r>
    </w:p>
    <w:p w14:paraId="46F2D3D7" w14:textId="77777777" w:rsidR="00F421FF" w:rsidRDefault="00F421FF" w:rsidP="00F421FF">
      <w:pPr>
        <w:tabs>
          <w:tab w:val="left" w:pos="3544"/>
        </w:tabs>
        <w:rPr>
          <w:i w:val="0"/>
          <w:sz w:val="22"/>
          <w:szCs w:val="22"/>
        </w:rPr>
      </w:pPr>
      <w:r>
        <w:rPr>
          <w:i w:val="0"/>
          <w:sz w:val="22"/>
          <w:szCs w:val="22"/>
        </w:rPr>
        <w:tab/>
        <w:t>tel. št.: 041 678 682</w:t>
      </w:r>
    </w:p>
    <w:p w14:paraId="6CB5B01A" w14:textId="77777777" w:rsidR="00F421FF" w:rsidRDefault="00F421FF" w:rsidP="00F421FF">
      <w:pPr>
        <w:tabs>
          <w:tab w:val="left" w:pos="3544"/>
        </w:tabs>
        <w:rPr>
          <w:i w:val="0"/>
          <w:sz w:val="22"/>
          <w:szCs w:val="22"/>
        </w:rPr>
      </w:pPr>
      <w:r>
        <w:rPr>
          <w:i w:val="0"/>
          <w:sz w:val="22"/>
          <w:szCs w:val="22"/>
        </w:rPr>
        <w:t>                                                          </w:t>
      </w:r>
      <w:r>
        <w:rPr>
          <w:i w:val="0"/>
          <w:sz w:val="22"/>
          <w:szCs w:val="22"/>
        </w:rPr>
        <w:tab/>
        <w:t>(ki je  hkrati skrbnik te pogodbe)</w:t>
      </w:r>
    </w:p>
    <w:p w14:paraId="1131BCD9" w14:textId="77777777" w:rsidR="00F421FF" w:rsidRDefault="00F421FF" w:rsidP="00F421FF">
      <w:pPr>
        <w:tabs>
          <w:tab w:val="left" w:pos="3544"/>
        </w:tabs>
        <w:rPr>
          <w:i w:val="0"/>
          <w:sz w:val="22"/>
          <w:szCs w:val="22"/>
        </w:rPr>
      </w:pPr>
    </w:p>
    <w:p w14:paraId="3C269DC9" w14:textId="77777777" w:rsidR="00F421FF" w:rsidRDefault="00F421FF" w:rsidP="00F421FF">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307FF067" w14:textId="77777777" w:rsidR="00F421FF" w:rsidRDefault="00F421FF" w:rsidP="00F421FF">
      <w:pPr>
        <w:tabs>
          <w:tab w:val="left" w:pos="3544"/>
        </w:tabs>
        <w:rPr>
          <w:i w:val="0"/>
          <w:sz w:val="22"/>
          <w:szCs w:val="22"/>
        </w:rPr>
      </w:pPr>
    </w:p>
    <w:p w14:paraId="373664BA" w14:textId="77777777" w:rsidR="00F421FF" w:rsidRDefault="00F421FF" w:rsidP="00F421FF">
      <w:pPr>
        <w:tabs>
          <w:tab w:val="left" w:pos="3544"/>
        </w:tabs>
        <w:rPr>
          <w:i w:val="0"/>
          <w:sz w:val="22"/>
          <w:szCs w:val="22"/>
        </w:rPr>
      </w:pPr>
      <w:r>
        <w:rPr>
          <w:i w:val="0"/>
          <w:sz w:val="22"/>
          <w:szCs w:val="22"/>
        </w:rPr>
        <w:t>Odgovorni nadzornik:</w:t>
      </w:r>
      <w:r>
        <w:rPr>
          <w:i w:val="0"/>
          <w:sz w:val="22"/>
          <w:szCs w:val="22"/>
        </w:rPr>
        <w:tab/>
        <w:t xml:space="preserve">Roman Frantar , </w:t>
      </w:r>
    </w:p>
    <w:p w14:paraId="3CC30E16" w14:textId="77777777" w:rsidR="00F421FF" w:rsidRDefault="00F421FF" w:rsidP="00F421FF">
      <w:pPr>
        <w:tabs>
          <w:tab w:val="left" w:pos="3544"/>
        </w:tabs>
        <w:rPr>
          <w:i w:val="0"/>
          <w:sz w:val="22"/>
          <w:szCs w:val="22"/>
        </w:rPr>
      </w:pPr>
      <w:r>
        <w:rPr>
          <w:i w:val="0"/>
          <w:sz w:val="22"/>
          <w:szCs w:val="22"/>
        </w:rPr>
        <w:t xml:space="preserve">                                           </w:t>
      </w:r>
      <w:r>
        <w:rPr>
          <w:i w:val="0"/>
          <w:sz w:val="22"/>
          <w:szCs w:val="22"/>
        </w:rPr>
        <w:tab/>
        <w:t xml:space="preserve">e-mail: </w:t>
      </w:r>
      <w:hyperlink r:id="rId10" w:history="1">
        <w:r>
          <w:rPr>
            <w:rStyle w:val="Hiperpovezava"/>
            <w:i w:val="0"/>
            <w:sz w:val="22"/>
            <w:szCs w:val="22"/>
          </w:rPr>
          <w:t>roman.frantar@imovina.si</w:t>
        </w:r>
      </w:hyperlink>
      <w:r>
        <w:rPr>
          <w:rStyle w:val="Hiperpovezava"/>
          <w:i w:val="0"/>
          <w:sz w:val="22"/>
          <w:szCs w:val="22"/>
        </w:rPr>
        <w:t xml:space="preserve"> </w:t>
      </w:r>
      <w:r>
        <w:rPr>
          <w:i w:val="0"/>
          <w:sz w:val="22"/>
          <w:szCs w:val="22"/>
        </w:rPr>
        <w:t xml:space="preserve">, </w:t>
      </w:r>
    </w:p>
    <w:p w14:paraId="220025A8" w14:textId="77777777" w:rsidR="00F421FF" w:rsidRDefault="00F421FF" w:rsidP="00F421FF">
      <w:pPr>
        <w:tabs>
          <w:tab w:val="left" w:pos="3544"/>
        </w:tabs>
        <w:rPr>
          <w:i w:val="0"/>
          <w:sz w:val="22"/>
          <w:szCs w:val="22"/>
        </w:rPr>
      </w:pPr>
      <w:r>
        <w:rPr>
          <w:i w:val="0"/>
          <w:sz w:val="22"/>
          <w:szCs w:val="22"/>
        </w:rPr>
        <w:tab/>
        <w:t xml:space="preserve">tel. št. 041 634910                                 </w:t>
      </w:r>
    </w:p>
    <w:p w14:paraId="7AB15254" w14:textId="77777777" w:rsidR="00F421FF" w:rsidRDefault="00F421FF" w:rsidP="00F421FF">
      <w:pPr>
        <w:tabs>
          <w:tab w:val="left" w:pos="3544"/>
        </w:tabs>
        <w:rPr>
          <w:i w:val="0"/>
          <w:sz w:val="22"/>
          <w:szCs w:val="22"/>
        </w:rPr>
      </w:pPr>
    </w:p>
    <w:p w14:paraId="7FB05879" w14:textId="77777777" w:rsidR="00F421FF" w:rsidRDefault="00F421FF" w:rsidP="00F421FF">
      <w:pPr>
        <w:tabs>
          <w:tab w:val="left" w:pos="3544"/>
          <w:tab w:val="left" w:pos="3686"/>
        </w:tabs>
        <w:rPr>
          <w:i w:val="0"/>
          <w:sz w:val="22"/>
          <w:szCs w:val="22"/>
        </w:rPr>
      </w:pPr>
      <w:r>
        <w:rPr>
          <w:i w:val="0"/>
          <w:sz w:val="22"/>
          <w:szCs w:val="22"/>
        </w:rPr>
        <w:t>Predstavniki izvajalca:</w:t>
      </w:r>
      <w:r>
        <w:rPr>
          <w:i w:val="0"/>
          <w:sz w:val="22"/>
          <w:szCs w:val="22"/>
        </w:rPr>
        <w:tab/>
        <w:t>_______________</w:t>
      </w:r>
    </w:p>
    <w:p w14:paraId="2B3F12D1" w14:textId="77777777" w:rsidR="00F421FF" w:rsidRDefault="00F421FF" w:rsidP="00F421FF">
      <w:pPr>
        <w:tabs>
          <w:tab w:val="left" w:pos="3544"/>
          <w:tab w:val="left" w:pos="3686"/>
        </w:tabs>
        <w:rPr>
          <w:i w:val="0"/>
          <w:sz w:val="22"/>
          <w:szCs w:val="22"/>
        </w:rPr>
      </w:pPr>
      <w:r>
        <w:rPr>
          <w:i w:val="0"/>
          <w:sz w:val="22"/>
          <w:szCs w:val="22"/>
        </w:rPr>
        <w:tab/>
        <w:t xml:space="preserve">e-mail: </w:t>
      </w:r>
      <w:hyperlink r:id="rId11" w:history="1">
        <w:r>
          <w:rPr>
            <w:rStyle w:val="Hiperpovezava"/>
            <w:i w:val="0"/>
            <w:sz w:val="22"/>
            <w:szCs w:val="22"/>
          </w:rPr>
          <w:t>__________________</w:t>
        </w:r>
      </w:hyperlink>
      <w:r>
        <w:rPr>
          <w:i w:val="0"/>
          <w:sz w:val="22"/>
          <w:szCs w:val="22"/>
        </w:rPr>
        <w:t>, tel. št. _______________</w:t>
      </w:r>
    </w:p>
    <w:p w14:paraId="2DC1B551" w14:textId="77777777" w:rsidR="00F421FF" w:rsidRDefault="00F421FF" w:rsidP="00F421FF">
      <w:pPr>
        <w:tabs>
          <w:tab w:val="left" w:pos="3544"/>
          <w:tab w:val="left" w:pos="3686"/>
        </w:tabs>
        <w:rPr>
          <w:i w:val="0"/>
          <w:sz w:val="22"/>
          <w:szCs w:val="22"/>
        </w:rPr>
      </w:pPr>
    </w:p>
    <w:p w14:paraId="7B55B2A6" w14:textId="77777777" w:rsidR="00F421FF" w:rsidRDefault="00F421FF" w:rsidP="00F421FF">
      <w:pPr>
        <w:tabs>
          <w:tab w:val="left" w:pos="3544"/>
          <w:tab w:val="left" w:pos="3686"/>
        </w:tabs>
        <w:rPr>
          <w:i w:val="0"/>
          <w:sz w:val="22"/>
          <w:szCs w:val="22"/>
        </w:rPr>
      </w:pPr>
      <w:r>
        <w:rPr>
          <w:i w:val="0"/>
          <w:sz w:val="22"/>
          <w:szCs w:val="22"/>
        </w:rPr>
        <w:t>Pooblaščeni predstavnik izvajalca :</w:t>
      </w:r>
      <w:r>
        <w:rPr>
          <w:i w:val="0"/>
          <w:sz w:val="22"/>
          <w:szCs w:val="22"/>
        </w:rPr>
        <w:tab/>
        <w:t>_______________</w:t>
      </w:r>
    </w:p>
    <w:p w14:paraId="21B37C6C" w14:textId="77777777" w:rsidR="00F421FF" w:rsidRDefault="00F421FF" w:rsidP="00F421FF">
      <w:pPr>
        <w:tabs>
          <w:tab w:val="left" w:pos="3544"/>
          <w:tab w:val="left" w:pos="3686"/>
        </w:tabs>
        <w:rPr>
          <w:i w:val="0"/>
          <w:sz w:val="22"/>
          <w:szCs w:val="22"/>
        </w:rPr>
      </w:pPr>
      <w:r>
        <w:rPr>
          <w:i w:val="0"/>
          <w:sz w:val="22"/>
          <w:szCs w:val="22"/>
        </w:rPr>
        <w:tab/>
        <w:t>e-mail: __________________,  tel. št. ______________</w:t>
      </w:r>
    </w:p>
    <w:p w14:paraId="7DB90748" w14:textId="77777777" w:rsidR="00F421FF" w:rsidRDefault="00F421FF" w:rsidP="00F421FF">
      <w:pPr>
        <w:tabs>
          <w:tab w:val="left" w:pos="3544"/>
          <w:tab w:val="left" w:pos="3736"/>
        </w:tabs>
        <w:rPr>
          <w:i w:val="0"/>
          <w:sz w:val="22"/>
          <w:szCs w:val="22"/>
        </w:rPr>
      </w:pPr>
      <w:r>
        <w:rPr>
          <w:i w:val="0"/>
          <w:sz w:val="22"/>
          <w:szCs w:val="22"/>
        </w:rPr>
        <w:tab/>
      </w:r>
    </w:p>
    <w:p w14:paraId="3E59635F" w14:textId="77777777" w:rsidR="00F421FF" w:rsidRDefault="00F421FF" w:rsidP="00F421FF">
      <w:pPr>
        <w:tabs>
          <w:tab w:val="left" w:pos="3544"/>
          <w:tab w:val="left" w:pos="3686"/>
        </w:tabs>
        <w:rPr>
          <w:i w:val="0"/>
          <w:sz w:val="22"/>
          <w:szCs w:val="22"/>
        </w:rPr>
      </w:pPr>
      <w:r>
        <w:rPr>
          <w:i w:val="0"/>
          <w:sz w:val="22"/>
          <w:szCs w:val="22"/>
        </w:rPr>
        <w:t>Odgovorni vodja del:</w:t>
      </w:r>
      <w:r>
        <w:rPr>
          <w:i w:val="0"/>
          <w:sz w:val="22"/>
          <w:szCs w:val="22"/>
        </w:rPr>
        <w:tab/>
        <w:t>_____________</w:t>
      </w:r>
    </w:p>
    <w:p w14:paraId="06460410" w14:textId="77777777" w:rsidR="00F421FF" w:rsidRDefault="00F421FF" w:rsidP="00F421FF">
      <w:pPr>
        <w:tabs>
          <w:tab w:val="left" w:pos="3544"/>
          <w:tab w:val="left" w:pos="3686"/>
        </w:tabs>
        <w:rPr>
          <w:i w:val="0"/>
          <w:sz w:val="22"/>
          <w:szCs w:val="22"/>
        </w:rPr>
      </w:pPr>
      <w:r>
        <w:rPr>
          <w:i w:val="0"/>
          <w:sz w:val="22"/>
          <w:szCs w:val="22"/>
        </w:rPr>
        <w:tab/>
        <w:t>e-mail: ______________,  tel. št. ______________</w:t>
      </w:r>
    </w:p>
    <w:p w14:paraId="47169767" w14:textId="77777777" w:rsidR="00F421FF" w:rsidRDefault="00F421FF" w:rsidP="00F421FF">
      <w:pPr>
        <w:jc w:val="both"/>
        <w:rPr>
          <w:i w:val="0"/>
          <w:sz w:val="22"/>
          <w:szCs w:val="22"/>
        </w:rPr>
      </w:pPr>
    </w:p>
    <w:p w14:paraId="48BB3018" w14:textId="77777777" w:rsidR="00F421FF" w:rsidRDefault="00F421FF" w:rsidP="00F421FF">
      <w:pPr>
        <w:jc w:val="both"/>
        <w:rPr>
          <w:i w:val="0"/>
          <w:sz w:val="22"/>
          <w:szCs w:val="22"/>
        </w:rPr>
      </w:pPr>
    </w:p>
    <w:p w14:paraId="5030F537" w14:textId="77777777" w:rsidR="00F421FF" w:rsidRDefault="00F421FF" w:rsidP="00F421FF">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013C196C" w14:textId="77777777" w:rsidR="00F421FF" w:rsidRDefault="00F421FF" w:rsidP="00F421FF">
      <w:pPr>
        <w:rPr>
          <w:i w:val="0"/>
          <w:sz w:val="22"/>
          <w:szCs w:val="22"/>
        </w:rPr>
      </w:pPr>
    </w:p>
    <w:p w14:paraId="79A800EC" w14:textId="77777777" w:rsidR="00F421FF" w:rsidRDefault="00F421FF" w:rsidP="00F421FF">
      <w:pPr>
        <w:jc w:val="center"/>
        <w:rPr>
          <w:i w:val="0"/>
          <w:sz w:val="22"/>
          <w:szCs w:val="22"/>
        </w:rPr>
      </w:pPr>
      <w:r>
        <w:rPr>
          <w:i w:val="0"/>
          <w:sz w:val="22"/>
          <w:szCs w:val="22"/>
        </w:rPr>
        <w:t>22. člen</w:t>
      </w:r>
    </w:p>
    <w:p w14:paraId="3D3862E2" w14:textId="77777777" w:rsidR="00F421FF" w:rsidRDefault="00F421FF" w:rsidP="00F421FF">
      <w:pPr>
        <w:rPr>
          <w:i w:val="0"/>
          <w:sz w:val="22"/>
          <w:szCs w:val="22"/>
        </w:rPr>
      </w:pPr>
    </w:p>
    <w:p w14:paraId="373654F0" w14:textId="77777777" w:rsidR="00F421FF" w:rsidRDefault="00F421FF" w:rsidP="00F421FF">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3A65570D" w14:textId="77777777" w:rsidR="00F421FF" w:rsidRDefault="00F421FF" w:rsidP="00F421FF">
      <w:pPr>
        <w:jc w:val="both"/>
        <w:rPr>
          <w:i w:val="0"/>
          <w:sz w:val="22"/>
          <w:szCs w:val="22"/>
        </w:rPr>
      </w:pPr>
    </w:p>
    <w:p w14:paraId="5CC95BB9" w14:textId="77777777" w:rsidR="00F421FF" w:rsidRDefault="00F421FF" w:rsidP="00F421FF">
      <w:pPr>
        <w:jc w:val="both"/>
        <w:rPr>
          <w:i w:val="0"/>
          <w:sz w:val="22"/>
          <w:szCs w:val="22"/>
        </w:rPr>
      </w:pPr>
      <w:r>
        <w:rPr>
          <w:i w:val="0"/>
          <w:sz w:val="22"/>
          <w:szCs w:val="22"/>
        </w:rPr>
        <w:t>V primeru nesoglasja med odgovornim nadzornikom in izvajalcem na gradbišču, je za reševanje nesoglasja pooblaščen pooblaščeni predstavnik naročnikov.</w:t>
      </w:r>
    </w:p>
    <w:p w14:paraId="33D0A56B" w14:textId="77777777" w:rsidR="00F421FF" w:rsidRDefault="00F421FF" w:rsidP="00F421FF">
      <w:pPr>
        <w:jc w:val="both"/>
        <w:rPr>
          <w:i w:val="0"/>
          <w:sz w:val="22"/>
          <w:szCs w:val="22"/>
        </w:rPr>
      </w:pPr>
    </w:p>
    <w:p w14:paraId="6666D236" w14:textId="77777777" w:rsidR="00F421FF" w:rsidRDefault="00F421FF" w:rsidP="00F421FF">
      <w:pPr>
        <w:jc w:val="both"/>
        <w:rPr>
          <w:i w:val="0"/>
          <w:sz w:val="22"/>
          <w:szCs w:val="22"/>
        </w:rPr>
      </w:pPr>
      <w:r>
        <w:rPr>
          <w:i w:val="0"/>
          <w:sz w:val="22"/>
          <w:szCs w:val="22"/>
        </w:rPr>
        <w:t>Odgovorni vodja del je dolžan skrbeti za tehnično pravilno in kakovostno izvedbo del, zagotavljati dogovorjene roke in usklajenost posameznih faz dela skladno s to pogodbo.</w:t>
      </w:r>
    </w:p>
    <w:p w14:paraId="119B4161" w14:textId="77777777" w:rsidR="00F421FF" w:rsidRDefault="00F421FF" w:rsidP="00F421FF">
      <w:pPr>
        <w:jc w:val="both"/>
        <w:rPr>
          <w:i w:val="0"/>
          <w:sz w:val="22"/>
          <w:szCs w:val="22"/>
        </w:rPr>
      </w:pPr>
    </w:p>
    <w:p w14:paraId="0C27DEF6" w14:textId="77777777" w:rsidR="00F421FF" w:rsidRDefault="00F421FF" w:rsidP="00F421FF">
      <w:pPr>
        <w:jc w:val="both"/>
        <w:rPr>
          <w:i w:val="0"/>
          <w:sz w:val="22"/>
          <w:szCs w:val="22"/>
        </w:rPr>
      </w:pPr>
      <w:r>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70A14A19" w14:textId="77777777" w:rsidR="00F421FF" w:rsidRDefault="00F421FF" w:rsidP="00F421FF">
      <w:pPr>
        <w:jc w:val="both"/>
        <w:rPr>
          <w:i w:val="0"/>
          <w:sz w:val="22"/>
          <w:szCs w:val="22"/>
        </w:rPr>
      </w:pPr>
    </w:p>
    <w:p w14:paraId="76A48CE7" w14:textId="77777777" w:rsidR="00F421FF" w:rsidRDefault="00F421FF" w:rsidP="00F421FF">
      <w:pPr>
        <w:jc w:val="both"/>
        <w:rPr>
          <w:i w:val="0"/>
          <w:sz w:val="22"/>
          <w:szCs w:val="22"/>
        </w:rPr>
      </w:pPr>
    </w:p>
    <w:p w14:paraId="21BE6272"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 xml:space="preserve"> PROTIKORUPCIJSKA KLAVZULA IN KRŠITEV DELOVNE, OKOLJSKE IN SOCIALNE ZAKONODAJE </w:t>
      </w:r>
    </w:p>
    <w:p w14:paraId="1FD371E1" w14:textId="77777777" w:rsidR="00F421FF" w:rsidRDefault="00F421FF" w:rsidP="00F421FF">
      <w:pPr>
        <w:rPr>
          <w:i w:val="0"/>
          <w:sz w:val="22"/>
          <w:szCs w:val="22"/>
        </w:rPr>
      </w:pPr>
    </w:p>
    <w:p w14:paraId="0DC47CA3" w14:textId="77777777" w:rsidR="00F421FF" w:rsidRDefault="00F421FF" w:rsidP="00F421FF">
      <w:pPr>
        <w:jc w:val="center"/>
        <w:rPr>
          <w:i w:val="0"/>
          <w:sz w:val="22"/>
          <w:szCs w:val="22"/>
        </w:rPr>
      </w:pPr>
      <w:r>
        <w:rPr>
          <w:i w:val="0"/>
          <w:sz w:val="22"/>
          <w:szCs w:val="22"/>
        </w:rPr>
        <w:t>23. člen</w:t>
      </w:r>
    </w:p>
    <w:p w14:paraId="45EE4006" w14:textId="77777777" w:rsidR="00F421FF" w:rsidRDefault="00F421FF" w:rsidP="00F421FF">
      <w:pPr>
        <w:jc w:val="center"/>
        <w:rPr>
          <w:i w:val="0"/>
          <w:sz w:val="22"/>
          <w:szCs w:val="22"/>
        </w:rPr>
      </w:pPr>
    </w:p>
    <w:p w14:paraId="601AF29B" w14:textId="77777777" w:rsidR="00F421FF" w:rsidRDefault="00F421FF" w:rsidP="00F421FF">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4DA08A4" w14:textId="77777777" w:rsidR="00F421FF" w:rsidRDefault="00F421FF" w:rsidP="00F421FF">
      <w:pPr>
        <w:jc w:val="both"/>
        <w:rPr>
          <w:i w:val="0"/>
          <w:sz w:val="22"/>
          <w:szCs w:val="22"/>
        </w:rPr>
      </w:pPr>
    </w:p>
    <w:p w14:paraId="3B8A375F" w14:textId="77777777" w:rsidR="00F421FF" w:rsidRDefault="00F421FF" w:rsidP="00F421FF">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07B0F67" w14:textId="77777777" w:rsidR="00F421FF" w:rsidRDefault="00F421FF" w:rsidP="00F421FF">
      <w:pPr>
        <w:jc w:val="both"/>
        <w:rPr>
          <w:i w:val="0"/>
          <w:sz w:val="22"/>
          <w:szCs w:val="22"/>
        </w:rPr>
      </w:pPr>
    </w:p>
    <w:p w14:paraId="4C0ABEBB" w14:textId="77777777" w:rsidR="00F421FF" w:rsidRDefault="00F421FF" w:rsidP="00F421FF">
      <w:pPr>
        <w:jc w:val="center"/>
        <w:rPr>
          <w:i w:val="0"/>
          <w:sz w:val="22"/>
          <w:szCs w:val="22"/>
        </w:rPr>
      </w:pPr>
      <w:r>
        <w:rPr>
          <w:i w:val="0"/>
          <w:sz w:val="22"/>
          <w:szCs w:val="22"/>
        </w:rPr>
        <w:t>24. člen</w:t>
      </w:r>
    </w:p>
    <w:p w14:paraId="5343DD61" w14:textId="77777777" w:rsidR="00F421FF" w:rsidRDefault="00F421FF" w:rsidP="00F421FF">
      <w:pPr>
        <w:jc w:val="both"/>
        <w:rPr>
          <w:i w:val="0"/>
          <w:sz w:val="22"/>
          <w:szCs w:val="22"/>
        </w:rPr>
      </w:pPr>
    </w:p>
    <w:p w14:paraId="6D90BD15" w14:textId="77777777" w:rsidR="00F421FF" w:rsidRDefault="00F421FF" w:rsidP="00F421FF">
      <w:pPr>
        <w:jc w:val="both"/>
        <w:rPr>
          <w:i w:val="0"/>
          <w:sz w:val="22"/>
          <w:szCs w:val="22"/>
        </w:rPr>
      </w:pPr>
      <w:r>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64B2CF94" w14:textId="77777777" w:rsidR="00F421FF" w:rsidRDefault="00F421FF" w:rsidP="00F421FF">
      <w:pPr>
        <w:jc w:val="both"/>
        <w:rPr>
          <w:i w:val="0"/>
          <w:sz w:val="22"/>
          <w:szCs w:val="22"/>
        </w:rPr>
      </w:pPr>
    </w:p>
    <w:p w14:paraId="3AD251D5" w14:textId="77777777" w:rsidR="00F421FF" w:rsidRDefault="00F421FF" w:rsidP="00F421FF">
      <w:pPr>
        <w:jc w:val="both"/>
        <w:rPr>
          <w:i w:val="0"/>
          <w:sz w:val="22"/>
          <w:szCs w:val="22"/>
        </w:rPr>
      </w:pPr>
    </w:p>
    <w:p w14:paraId="319A35E4"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SESTAVNI DELI POGODBE</w:t>
      </w:r>
    </w:p>
    <w:p w14:paraId="041239AF" w14:textId="77777777" w:rsidR="00F421FF" w:rsidRDefault="00F421FF" w:rsidP="00F421FF">
      <w:pPr>
        <w:rPr>
          <w:i w:val="0"/>
          <w:sz w:val="22"/>
          <w:szCs w:val="22"/>
        </w:rPr>
      </w:pPr>
    </w:p>
    <w:p w14:paraId="4A3B977C" w14:textId="77777777" w:rsidR="00F421FF" w:rsidRDefault="00F421FF" w:rsidP="00F421FF">
      <w:pPr>
        <w:jc w:val="center"/>
        <w:rPr>
          <w:i w:val="0"/>
          <w:sz w:val="22"/>
          <w:szCs w:val="22"/>
        </w:rPr>
      </w:pPr>
      <w:r>
        <w:rPr>
          <w:i w:val="0"/>
          <w:sz w:val="22"/>
          <w:szCs w:val="22"/>
        </w:rPr>
        <w:t>25. člen</w:t>
      </w:r>
    </w:p>
    <w:p w14:paraId="6B2F50A1" w14:textId="77777777" w:rsidR="00F421FF" w:rsidRDefault="00F421FF" w:rsidP="00F421FF">
      <w:pPr>
        <w:jc w:val="center"/>
        <w:rPr>
          <w:i w:val="0"/>
          <w:sz w:val="22"/>
          <w:szCs w:val="22"/>
        </w:rPr>
      </w:pPr>
    </w:p>
    <w:p w14:paraId="11350F80" w14:textId="77777777" w:rsidR="00F421FF" w:rsidRDefault="00F421FF" w:rsidP="00F421FF">
      <w:pPr>
        <w:rPr>
          <w:i w:val="0"/>
          <w:color w:val="FFFFFF" w:themeColor="background1"/>
          <w:sz w:val="22"/>
          <w:szCs w:val="22"/>
        </w:rPr>
      </w:pPr>
      <w:r>
        <w:rPr>
          <w:i w:val="0"/>
          <w:sz w:val="22"/>
          <w:szCs w:val="22"/>
        </w:rPr>
        <w:t>Sestavni deli te pogodbe so:</w:t>
      </w:r>
      <w:r>
        <w:rPr>
          <w:i w:val="0"/>
          <w:color w:val="FFFFFF" w:themeColor="background1"/>
          <w:sz w:val="22"/>
          <w:szCs w:val="22"/>
        </w:rPr>
        <w:t xml:space="preserve">ponudba izvajalca štev. ……z dne  ………. in </w:t>
      </w:r>
    </w:p>
    <w:p w14:paraId="3BA06144" w14:textId="77777777" w:rsidR="00F421FF" w:rsidRDefault="00F421FF" w:rsidP="00F421FF">
      <w:pPr>
        <w:pStyle w:val="Odstavekseznama"/>
        <w:numPr>
          <w:ilvl w:val="0"/>
          <w:numId w:val="47"/>
        </w:numPr>
        <w:ind w:left="0"/>
        <w:rPr>
          <w:i w:val="0"/>
          <w:sz w:val="22"/>
          <w:szCs w:val="22"/>
        </w:rPr>
      </w:pPr>
      <w:r>
        <w:rPr>
          <w:i w:val="0"/>
          <w:sz w:val="22"/>
          <w:szCs w:val="22"/>
        </w:rPr>
        <w:t>ponudba izvajalca štev.  __________ z dne ________,</w:t>
      </w:r>
    </w:p>
    <w:p w14:paraId="12C03749" w14:textId="77777777" w:rsidR="00F421FF" w:rsidRDefault="00F421FF" w:rsidP="00F421FF">
      <w:pPr>
        <w:pStyle w:val="Odstavekseznama"/>
        <w:numPr>
          <w:ilvl w:val="0"/>
          <w:numId w:val="47"/>
        </w:numPr>
        <w:ind w:left="0"/>
        <w:rPr>
          <w:i w:val="0"/>
          <w:sz w:val="22"/>
          <w:szCs w:val="22"/>
        </w:rPr>
      </w:pPr>
      <w:r>
        <w:rPr>
          <w:i w:val="0"/>
          <w:sz w:val="22"/>
          <w:szCs w:val="22"/>
        </w:rPr>
        <w:t>ponudbeni predračun št. _________  z dne ________,</w:t>
      </w:r>
    </w:p>
    <w:p w14:paraId="7315AD3B" w14:textId="77777777" w:rsidR="00F421FF" w:rsidRDefault="00F421FF" w:rsidP="00F421FF">
      <w:pPr>
        <w:pStyle w:val="Odstavekseznama"/>
        <w:numPr>
          <w:ilvl w:val="0"/>
          <w:numId w:val="47"/>
        </w:numPr>
        <w:ind w:left="0"/>
        <w:rPr>
          <w:i w:val="0"/>
          <w:sz w:val="22"/>
          <w:szCs w:val="22"/>
        </w:rPr>
      </w:pPr>
      <w:r>
        <w:rPr>
          <w:i w:val="0"/>
          <w:sz w:val="22"/>
          <w:szCs w:val="22"/>
        </w:rPr>
        <w:t>razpisna dokumentacija s popisom del - specifikacijo št.</w:t>
      </w:r>
      <w:r>
        <w:rPr>
          <w:b/>
          <w:sz w:val="22"/>
          <w:szCs w:val="22"/>
        </w:rPr>
        <w:t xml:space="preserve"> </w:t>
      </w:r>
      <w:r>
        <w:rPr>
          <w:i w:val="0"/>
          <w:sz w:val="22"/>
          <w:szCs w:val="22"/>
        </w:rPr>
        <w:t xml:space="preserve">430-1788/2017-_____ z  dne ______,  </w:t>
      </w:r>
    </w:p>
    <w:p w14:paraId="21A395BD" w14:textId="77777777" w:rsidR="00F421FF" w:rsidRDefault="00F421FF" w:rsidP="00F421FF">
      <w:pPr>
        <w:pStyle w:val="Odstavekseznama"/>
        <w:numPr>
          <w:ilvl w:val="0"/>
          <w:numId w:val="47"/>
        </w:numPr>
        <w:tabs>
          <w:tab w:val="num" w:pos="0"/>
        </w:tabs>
        <w:ind w:left="0" w:hanging="426"/>
        <w:rPr>
          <w:i w:val="0"/>
          <w:sz w:val="22"/>
          <w:szCs w:val="22"/>
        </w:rPr>
      </w:pPr>
      <w:r>
        <w:rPr>
          <w:i w:val="0"/>
          <w:sz w:val="22"/>
          <w:szCs w:val="22"/>
        </w:rPr>
        <w:t>kulturno varstveni pogoji ZVKDS, OE Ljubljana št. 313/95-TA z 21. 1. 2011,</w:t>
      </w:r>
    </w:p>
    <w:p w14:paraId="1BB43D51" w14:textId="77777777" w:rsidR="00F421FF" w:rsidRDefault="00F421FF" w:rsidP="00F421FF">
      <w:pPr>
        <w:pStyle w:val="Odstavekseznama"/>
        <w:numPr>
          <w:ilvl w:val="0"/>
          <w:numId w:val="47"/>
        </w:numPr>
        <w:tabs>
          <w:tab w:val="num" w:pos="0"/>
        </w:tabs>
        <w:ind w:left="0" w:hanging="426"/>
        <w:rPr>
          <w:i w:val="0"/>
          <w:sz w:val="22"/>
          <w:szCs w:val="22"/>
        </w:rPr>
      </w:pPr>
      <w:r>
        <w:rPr>
          <w:i w:val="0"/>
          <w:sz w:val="22"/>
          <w:szCs w:val="22"/>
        </w:rPr>
        <w:t>kulturno varstveno soglasje ZVKDS, OE Ljubljana, št. 35102-0812/2015-15 s 13. 9. 2017,</w:t>
      </w:r>
    </w:p>
    <w:p w14:paraId="6CA1151B" w14:textId="77777777" w:rsidR="00F421FF" w:rsidRDefault="00F421FF" w:rsidP="00F421FF">
      <w:pPr>
        <w:pStyle w:val="Odstavekseznama"/>
        <w:numPr>
          <w:ilvl w:val="0"/>
          <w:numId w:val="48"/>
        </w:numPr>
        <w:tabs>
          <w:tab w:val="num" w:pos="0"/>
        </w:tabs>
        <w:ind w:left="0" w:hanging="426"/>
        <w:rPr>
          <w:i w:val="0"/>
          <w:sz w:val="22"/>
          <w:szCs w:val="22"/>
        </w:rPr>
      </w:pPr>
      <w:r>
        <w:rPr>
          <w:i w:val="0"/>
          <w:sz w:val="22"/>
          <w:szCs w:val="22"/>
        </w:rPr>
        <w:t>terminski plan izvajalca,</w:t>
      </w:r>
    </w:p>
    <w:p w14:paraId="7AB38DFD" w14:textId="77777777" w:rsidR="00F421FF" w:rsidRDefault="00F421FF" w:rsidP="00F421FF">
      <w:pPr>
        <w:pStyle w:val="Odstavekseznama"/>
        <w:numPr>
          <w:ilvl w:val="0"/>
          <w:numId w:val="48"/>
        </w:numPr>
        <w:tabs>
          <w:tab w:val="num" w:pos="0"/>
        </w:tabs>
        <w:ind w:left="0" w:hanging="426"/>
        <w:jc w:val="both"/>
        <w:rPr>
          <w:i w:val="0"/>
          <w:color w:val="FF0000"/>
          <w:sz w:val="22"/>
          <w:szCs w:val="22"/>
        </w:rPr>
      </w:pPr>
      <w:r>
        <w:rPr>
          <w:i w:val="0"/>
          <w:sz w:val="22"/>
          <w:szCs w:val="22"/>
        </w:rPr>
        <w:t>št. 3501-1173/2017-2 (2017-6728) BB s 30. 8. 2017;</w:t>
      </w:r>
    </w:p>
    <w:p w14:paraId="555B1360" w14:textId="77777777" w:rsidR="00F421FF" w:rsidRDefault="00F421FF" w:rsidP="00F421FF">
      <w:pPr>
        <w:pStyle w:val="Odstavekseznama"/>
        <w:numPr>
          <w:ilvl w:val="0"/>
          <w:numId w:val="47"/>
        </w:numPr>
        <w:ind w:left="0"/>
        <w:jc w:val="both"/>
        <w:rPr>
          <w:i w:val="0"/>
          <w:sz w:val="22"/>
          <w:szCs w:val="22"/>
        </w:rPr>
      </w:pPr>
      <w:r>
        <w:rPr>
          <w:i w:val="0"/>
          <w:sz w:val="22"/>
          <w:szCs w:val="22"/>
        </w:rPr>
        <w:t xml:space="preserve"> razpisna dokumentacija za javno naročilo št. 430-1788/2017-_____ z dne ___________</w:t>
      </w:r>
    </w:p>
    <w:p w14:paraId="22033C71" w14:textId="77777777" w:rsidR="00F421FF" w:rsidRDefault="00F421FF" w:rsidP="00F421FF">
      <w:pPr>
        <w:rPr>
          <w:i w:val="0"/>
          <w:sz w:val="22"/>
          <w:szCs w:val="22"/>
        </w:rPr>
      </w:pPr>
    </w:p>
    <w:p w14:paraId="71328A79" w14:textId="77777777" w:rsidR="00F421FF" w:rsidRDefault="00F421FF" w:rsidP="00F421FF">
      <w:pPr>
        <w:rPr>
          <w:i w:val="0"/>
          <w:sz w:val="22"/>
          <w:szCs w:val="22"/>
        </w:rPr>
      </w:pPr>
    </w:p>
    <w:p w14:paraId="3AF7327A" w14:textId="77777777" w:rsidR="00F421FF" w:rsidRDefault="00F421FF" w:rsidP="00F421FF">
      <w:pPr>
        <w:pStyle w:val="Naslov7"/>
        <w:keepNext/>
        <w:numPr>
          <w:ilvl w:val="0"/>
          <w:numId w:val="33"/>
        </w:numPr>
        <w:tabs>
          <w:tab w:val="num" w:pos="1260"/>
        </w:tabs>
        <w:spacing w:before="0" w:after="0"/>
        <w:ind w:left="0" w:firstLine="0"/>
        <w:jc w:val="both"/>
        <w:rPr>
          <w:bCs/>
          <w:i w:val="0"/>
          <w:iCs/>
          <w:sz w:val="22"/>
          <w:szCs w:val="22"/>
        </w:rPr>
      </w:pPr>
      <w:r>
        <w:rPr>
          <w:bCs/>
          <w:i w:val="0"/>
          <w:iCs/>
          <w:sz w:val="22"/>
          <w:szCs w:val="22"/>
        </w:rPr>
        <w:t xml:space="preserve"> SPREMEMBE IN DOPOLNITVE POGODBE</w:t>
      </w:r>
    </w:p>
    <w:p w14:paraId="3858492A" w14:textId="77777777" w:rsidR="00F421FF" w:rsidRDefault="00F421FF" w:rsidP="00F421FF">
      <w:pPr>
        <w:pStyle w:val="Telobesedila"/>
        <w:spacing w:line="280" w:lineRule="exact"/>
        <w:rPr>
          <w:rFonts w:ascii="Times New Roman" w:hAnsi="Times New Roman"/>
          <w:b w:val="0"/>
          <w:bCs/>
          <w:sz w:val="22"/>
          <w:szCs w:val="22"/>
        </w:rPr>
      </w:pPr>
    </w:p>
    <w:p w14:paraId="2DFB97BE" w14:textId="77777777" w:rsidR="00F421FF" w:rsidRDefault="00F421FF" w:rsidP="00F421FF">
      <w:pPr>
        <w:jc w:val="center"/>
        <w:rPr>
          <w:i w:val="0"/>
          <w:iCs/>
          <w:sz w:val="22"/>
          <w:szCs w:val="22"/>
        </w:rPr>
      </w:pPr>
      <w:r>
        <w:rPr>
          <w:i w:val="0"/>
          <w:iCs/>
          <w:sz w:val="22"/>
          <w:szCs w:val="22"/>
        </w:rPr>
        <w:t>26. člen</w:t>
      </w:r>
    </w:p>
    <w:p w14:paraId="27F91271" w14:textId="77777777" w:rsidR="00F421FF" w:rsidRDefault="00F421FF" w:rsidP="00F421FF">
      <w:pPr>
        <w:pStyle w:val="Telobesedila"/>
        <w:spacing w:line="280" w:lineRule="exact"/>
        <w:rPr>
          <w:rFonts w:ascii="Times New Roman" w:hAnsi="Times New Roman"/>
          <w:b w:val="0"/>
          <w:bCs/>
          <w:sz w:val="22"/>
          <w:szCs w:val="22"/>
        </w:rPr>
      </w:pPr>
    </w:p>
    <w:p w14:paraId="1945384B" w14:textId="77777777" w:rsidR="00F421FF" w:rsidRDefault="00F421FF" w:rsidP="00F421FF">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0F8D546A" w14:textId="77777777" w:rsidR="00F421FF" w:rsidRDefault="00F421FF" w:rsidP="00F421FF">
      <w:pPr>
        <w:rPr>
          <w:i w:val="0"/>
          <w:sz w:val="22"/>
          <w:szCs w:val="22"/>
        </w:rPr>
      </w:pPr>
    </w:p>
    <w:p w14:paraId="3BEC1EB4" w14:textId="77777777" w:rsidR="00F421FF" w:rsidRDefault="00F421FF" w:rsidP="00F421FF">
      <w:pPr>
        <w:rPr>
          <w:i w:val="0"/>
          <w:sz w:val="22"/>
          <w:szCs w:val="22"/>
        </w:rPr>
      </w:pPr>
    </w:p>
    <w:p w14:paraId="6C62C212"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UPORABA PRAVA</w:t>
      </w:r>
    </w:p>
    <w:p w14:paraId="23BC0ED9" w14:textId="77777777" w:rsidR="00F421FF" w:rsidRDefault="00F421FF" w:rsidP="00F421FF">
      <w:pPr>
        <w:rPr>
          <w:sz w:val="22"/>
          <w:szCs w:val="22"/>
        </w:rPr>
      </w:pPr>
    </w:p>
    <w:p w14:paraId="00925A4D" w14:textId="77777777" w:rsidR="00F421FF" w:rsidRDefault="00F421FF" w:rsidP="00F421FF">
      <w:pPr>
        <w:jc w:val="center"/>
        <w:rPr>
          <w:i w:val="0"/>
          <w:sz w:val="22"/>
          <w:szCs w:val="22"/>
        </w:rPr>
      </w:pPr>
      <w:r>
        <w:rPr>
          <w:i w:val="0"/>
          <w:sz w:val="22"/>
          <w:szCs w:val="22"/>
        </w:rPr>
        <w:t>27. člen</w:t>
      </w:r>
    </w:p>
    <w:p w14:paraId="099EE9AF" w14:textId="77777777" w:rsidR="00F421FF" w:rsidRDefault="00F421FF" w:rsidP="00F421FF">
      <w:pPr>
        <w:rPr>
          <w:i w:val="0"/>
          <w:sz w:val="22"/>
          <w:szCs w:val="22"/>
        </w:rPr>
      </w:pPr>
    </w:p>
    <w:p w14:paraId="30778A69" w14:textId="77777777" w:rsidR="00F421FF" w:rsidRDefault="00F421FF" w:rsidP="00F421FF">
      <w:pPr>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14:paraId="7505A716" w14:textId="77777777" w:rsidR="00F421FF" w:rsidRDefault="00F421FF" w:rsidP="00F421FF">
      <w:pPr>
        <w:jc w:val="both"/>
        <w:rPr>
          <w:i w:val="0"/>
          <w:sz w:val="22"/>
          <w:szCs w:val="22"/>
        </w:rPr>
      </w:pPr>
    </w:p>
    <w:p w14:paraId="74E7DD61" w14:textId="77777777" w:rsidR="00F421FF" w:rsidRDefault="00F421FF" w:rsidP="00F421FF">
      <w:pPr>
        <w:rPr>
          <w:i w:val="0"/>
          <w:sz w:val="22"/>
          <w:szCs w:val="22"/>
        </w:rPr>
      </w:pPr>
    </w:p>
    <w:p w14:paraId="7E24C77F"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REŠEVANJE SPOROV</w:t>
      </w:r>
    </w:p>
    <w:p w14:paraId="64065DAD" w14:textId="77777777" w:rsidR="00F421FF" w:rsidRDefault="00F421FF" w:rsidP="00F421FF">
      <w:pPr>
        <w:rPr>
          <w:i w:val="0"/>
          <w:sz w:val="22"/>
          <w:szCs w:val="22"/>
        </w:rPr>
      </w:pPr>
    </w:p>
    <w:p w14:paraId="6344B081" w14:textId="77777777" w:rsidR="00F421FF" w:rsidRDefault="00F421FF" w:rsidP="00F421FF">
      <w:pPr>
        <w:jc w:val="center"/>
        <w:rPr>
          <w:i w:val="0"/>
          <w:sz w:val="22"/>
          <w:szCs w:val="22"/>
        </w:rPr>
      </w:pPr>
      <w:r>
        <w:rPr>
          <w:i w:val="0"/>
          <w:sz w:val="22"/>
          <w:szCs w:val="22"/>
        </w:rPr>
        <w:t>28. člen</w:t>
      </w:r>
    </w:p>
    <w:p w14:paraId="5D342BF7" w14:textId="77777777" w:rsidR="00F421FF" w:rsidRDefault="00F421FF" w:rsidP="00F421FF">
      <w:pPr>
        <w:pStyle w:val="Telobesedila3"/>
        <w:jc w:val="both"/>
        <w:rPr>
          <w:i w:val="0"/>
          <w:sz w:val="22"/>
          <w:szCs w:val="22"/>
        </w:rPr>
      </w:pPr>
    </w:p>
    <w:p w14:paraId="35877A2C" w14:textId="77777777" w:rsidR="00F421FF" w:rsidRDefault="00F421FF" w:rsidP="00F421FF">
      <w:pPr>
        <w:pStyle w:val="Telobesedila3"/>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2966C2DA" w14:textId="77777777" w:rsidR="00F421FF" w:rsidRDefault="00F421FF" w:rsidP="00F421FF">
      <w:pPr>
        <w:pStyle w:val="Telobesedila3"/>
        <w:jc w:val="both"/>
        <w:rPr>
          <w:i w:val="0"/>
          <w:sz w:val="22"/>
          <w:szCs w:val="22"/>
        </w:rPr>
      </w:pPr>
    </w:p>
    <w:p w14:paraId="664DE901"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 xml:space="preserve">VELJAVNOST POGODBE </w:t>
      </w:r>
    </w:p>
    <w:p w14:paraId="55F0B3F6" w14:textId="77777777" w:rsidR="00F421FF" w:rsidRDefault="00F421FF" w:rsidP="00F421FF">
      <w:pPr>
        <w:rPr>
          <w:i w:val="0"/>
          <w:sz w:val="22"/>
          <w:szCs w:val="22"/>
        </w:rPr>
      </w:pPr>
    </w:p>
    <w:p w14:paraId="0E34D417" w14:textId="77777777" w:rsidR="00F421FF" w:rsidRDefault="00F421FF" w:rsidP="00F421FF">
      <w:pPr>
        <w:jc w:val="center"/>
        <w:rPr>
          <w:i w:val="0"/>
          <w:sz w:val="22"/>
          <w:szCs w:val="22"/>
        </w:rPr>
      </w:pPr>
      <w:r>
        <w:rPr>
          <w:i w:val="0"/>
          <w:sz w:val="22"/>
          <w:szCs w:val="22"/>
        </w:rPr>
        <w:t>29. člen</w:t>
      </w:r>
    </w:p>
    <w:p w14:paraId="1BB9232A" w14:textId="77777777" w:rsidR="00F421FF" w:rsidRDefault="00F421FF" w:rsidP="00F421FF">
      <w:pPr>
        <w:jc w:val="center"/>
        <w:rPr>
          <w:i w:val="0"/>
          <w:sz w:val="22"/>
          <w:szCs w:val="22"/>
        </w:rPr>
      </w:pPr>
    </w:p>
    <w:p w14:paraId="2886CD90" w14:textId="77777777" w:rsidR="00F421FF" w:rsidRDefault="00F421FF" w:rsidP="00F421FF">
      <w:pPr>
        <w:pStyle w:val="Telobesedila3"/>
        <w:jc w:val="both"/>
        <w:rPr>
          <w:i w:val="0"/>
          <w:sz w:val="22"/>
          <w:szCs w:val="22"/>
        </w:rPr>
      </w:pPr>
      <w:r>
        <w:rPr>
          <w:i w:val="0"/>
          <w:sz w:val="22"/>
          <w:szCs w:val="22"/>
        </w:rPr>
        <w:lastRenderedPageBreak/>
        <w:t xml:space="preserve">Pogodba je sklenjena, ko jo podpišejo vse pogodbene stranke, veljati pa začne z dnem predložitve finančnega zavarovanja za dobro izvedbo pogodbenih obveznosti, pod pogojem, da je predloženo v skladu z določili te pogodbe.  </w:t>
      </w:r>
    </w:p>
    <w:p w14:paraId="5688D5D8" w14:textId="77777777" w:rsidR="00F421FF" w:rsidRDefault="00F421FF" w:rsidP="00F421FF">
      <w:pPr>
        <w:rPr>
          <w:sz w:val="22"/>
          <w:szCs w:val="22"/>
        </w:rPr>
      </w:pPr>
    </w:p>
    <w:p w14:paraId="5A8092B6" w14:textId="77777777" w:rsidR="00F421FF" w:rsidRDefault="00F421FF" w:rsidP="00F421FF">
      <w:pPr>
        <w:pStyle w:val="Naslov7"/>
        <w:keepNext/>
        <w:numPr>
          <w:ilvl w:val="0"/>
          <w:numId w:val="33"/>
        </w:numPr>
        <w:tabs>
          <w:tab w:val="num" w:pos="1134"/>
        </w:tabs>
        <w:spacing w:before="0" w:after="0"/>
        <w:ind w:left="0" w:firstLine="0"/>
        <w:rPr>
          <w:i w:val="0"/>
          <w:sz w:val="22"/>
          <w:szCs w:val="22"/>
        </w:rPr>
      </w:pPr>
      <w:r>
        <w:rPr>
          <w:i w:val="0"/>
          <w:sz w:val="22"/>
          <w:szCs w:val="22"/>
        </w:rPr>
        <w:t>KONČNA DOLOČBA</w:t>
      </w:r>
    </w:p>
    <w:p w14:paraId="118948C1" w14:textId="77777777" w:rsidR="00F421FF" w:rsidRDefault="00F421FF" w:rsidP="00F421FF">
      <w:pPr>
        <w:jc w:val="center"/>
        <w:rPr>
          <w:i w:val="0"/>
          <w:sz w:val="22"/>
          <w:szCs w:val="22"/>
        </w:rPr>
      </w:pPr>
      <w:r>
        <w:rPr>
          <w:i w:val="0"/>
          <w:sz w:val="22"/>
          <w:szCs w:val="22"/>
        </w:rPr>
        <w:t>30. člen</w:t>
      </w:r>
    </w:p>
    <w:p w14:paraId="5AB8D886" w14:textId="77777777" w:rsidR="00F421FF" w:rsidRDefault="00F421FF" w:rsidP="00F421FF">
      <w:pPr>
        <w:jc w:val="center"/>
        <w:rPr>
          <w:i w:val="0"/>
          <w:sz w:val="22"/>
          <w:szCs w:val="22"/>
        </w:rPr>
      </w:pPr>
    </w:p>
    <w:p w14:paraId="0057604E" w14:textId="77777777" w:rsidR="00F421FF" w:rsidRDefault="00F421FF" w:rsidP="00F421FF">
      <w:pPr>
        <w:jc w:val="both"/>
        <w:rPr>
          <w:b/>
          <w:sz w:val="22"/>
          <w:szCs w:val="22"/>
          <w:lang w:eastAsia="en-US"/>
        </w:rPr>
      </w:pPr>
      <w:r>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5" w:type="dxa"/>
        <w:tblLayout w:type="fixed"/>
        <w:tblCellMar>
          <w:left w:w="70" w:type="dxa"/>
          <w:right w:w="70" w:type="dxa"/>
        </w:tblCellMar>
        <w:tblLook w:val="01E0" w:firstRow="1" w:lastRow="1" w:firstColumn="1" w:lastColumn="1" w:noHBand="0" w:noVBand="0"/>
      </w:tblPr>
      <w:tblGrid>
        <w:gridCol w:w="4037"/>
        <w:gridCol w:w="5668"/>
      </w:tblGrid>
      <w:tr w:rsidR="00F421FF" w14:paraId="1DDA3077" w14:textId="77777777" w:rsidTr="00F421FF">
        <w:tc>
          <w:tcPr>
            <w:tcW w:w="4039" w:type="dxa"/>
          </w:tcPr>
          <w:p w14:paraId="331638B9" w14:textId="77777777" w:rsidR="00F421FF" w:rsidRDefault="00F421FF">
            <w:pPr>
              <w:keepNext/>
              <w:spacing w:line="276" w:lineRule="auto"/>
              <w:outlineLvl w:val="0"/>
              <w:rPr>
                <w:i w:val="0"/>
                <w:sz w:val="22"/>
                <w:szCs w:val="22"/>
                <w:lang w:eastAsia="en-US"/>
              </w:rPr>
            </w:pPr>
            <w:bookmarkStart w:id="4" w:name="_Toc192491983"/>
            <w:r>
              <w:rPr>
                <w:i w:val="0"/>
                <w:sz w:val="22"/>
                <w:szCs w:val="22"/>
                <w:lang w:eastAsia="en-US"/>
              </w:rPr>
              <w:t>Številka:</w:t>
            </w:r>
            <w:bookmarkEnd w:id="4"/>
            <w:r>
              <w:rPr>
                <w:i w:val="0"/>
                <w:sz w:val="22"/>
                <w:szCs w:val="22"/>
                <w:lang w:eastAsia="en-US"/>
              </w:rPr>
              <w:t xml:space="preserve"> …………………………….</w:t>
            </w:r>
          </w:p>
          <w:p w14:paraId="768AE75F" w14:textId="77777777" w:rsidR="00F421FF" w:rsidRDefault="00F421FF">
            <w:pPr>
              <w:keepNext/>
              <w:spacing w:line="276" w:lineRule="auto"/>
              <w:outlineLvl w:val="0"/>
              <w:rPr>
                <w:i w:val="0"/>
                <w:sz w:val="22"/>
                <w:szCs w:val="22"/>
                <w:lang w:eastAsia="en-US"/>
              </w:rPr>
            </w:pPr>
            <w:bookmarkStart w:id="5" w:name="_Toc192491984"/>
          </w:p>
          <w:p w14:paraId="49DB31C1" w14:textId="77777777" w:rsidR="00F421FF" w:rsidRDefault="00F421FF">
            <w:pPr>
              <w:keepNext/>
              <w:spacing w:line="276" w:lineRule="auto"/>
              <w:outlineLvl w:val="0"/>
              <w:rPr>
                <w:i w:val="0"/>
                <w:sz w:val="22"/>
                <w:szCs w:val="22"/>
                <w:lang w:eastAsia="en-US"/>
              </w:rPr>
            </w:pPr>
          </w:p>
          <w:p w14:paraId="791097E5" w14:textId="77777777" w:rsidR="00F421FF" w:rsidRDefault="00F421FF">
            <w:pPr>
              <w:keepNext/>
              <w:spacing w:line="276" w:lineRule="auto"/>
              <w:outlineLvl w:val="0"/>
              <w:rPr>
                <w:i w:val="0"/>
                <w:sz w:val="22"/>
                <w:szCs w:val="22"/>
                <w:lang w:eastAsia="en-US"/>
              </w:rPr>
            </w:pPr>
            <w:r>
              <w:rPr>
                <w:i w:val="0"/>
                <w:sz w:val="22"/>
                <w:szCs w:val="22"/>
                <w:lang w:eastAsia="en-US"/>
              </w:rPr>
              <w:t>Datum:</w:t>
            </w:r>
            <w:bookmarkEnd w:id="5"/>
            <w:r>
              <w:rPr>
                <w:i w:val="0"/>
                <w:sz w:val="22"/>
                <w:szCs w:val="22"/>
                <w:lang w:eastAsia="en-US"/>
              </w:rPr>
              <w:t xml:space="preserve"> ……………………………...</w:t>
            </w:r>
          </w:p>
        </w:tc>
        <w:tc>
          <w:tcPr>
            <w:tcW w:w="5670" w:type="dxa"/>
          </w:tcPr>
          <w:p w14:paraId="0CA023C8" w14:textId="77777777" w:rsidR="00F421FF" w:rsidRDefault="00F421FF">
            <w:pPr>
              <w:keepNext/>
              <w:spacing w:line="276" w:lineRule="auto"/>
              <w:outlineLvl w:val="0"/>
              <w:rPr>
                <w:i w:val="0"/>
                <w:sz w:val="22"/>
                <w:szCs w:val="22"/>
                <w:lang w:eastAsia="en-US"/>
              </w:rPr>
            </w:pPr>
            <w:bookmarkStart w:id="6" w:name="_Toc192491985"/>
            <w:r>
              <w:rPr>
                <w:i w:val="0"/>
                <w:sz w:val="22"/>
                <w:szCs w:val="22"/>
                <w:lang w:eastAsia="en-US"/>
              </w:rPr>
              <w:t>Številka pogodbe: C7560-18-220003</w:t>
            </w:r>
          </w:p>
          <w:p w14:paraId="76895F3C" w14:textId="77777777" w:rsidR="00F421FF" w:rsidRDefault="00F421FF">
            <w:pPr>
              <w:keepNext/>
              <w:spacing w:line="276" w:lineRule="auto"/>
              <w:outlineLvl w:val="0"/>
              <w:rPr>
                <w:i w:val="0"/>
                <w:sz w:val="22"/>
                <w:szCs w:val="22"/>
                <w:lang w:eastAsia="en-US"/>
              </w:rPr>
            </w:pPr>
            <w:r>
              <w:rPr>
                <w:i w:val="0"/>
                <w:sz w:val="22"/>
                <w:szCs w:val="22"/>
                <w:lang w:eastAsia="en-US"/>
              </w:rPr>
              <w:t>Št. dok. DS:</w:t>
            </w:r>
            <w:bookmarkEnd w:id="6"/>
            <w:r>
              <w:rPr>
                <w:i w:val="0"/>
                <w:sz w:val="22"/>
                <w:szCs w:val="22"/>
                <w:lang w:eastAsia="en-US"/>
              </w:rPr>
              <w:t xml:space="preserve"> 430-1788/2017-2 </w:t>
            </w:r>
            <w:bookmarkStart w:id="7" w:name="_Toc192491986"/>
          </w:p>
          <w:p w14:paraId="0F1767C0" w14:textId="77777777" w:rsidR="00F421FF" w:rsidRDefault="00F421FF">
            <w:pPr>
              <w:keepNext/>
              <w:spacing w:line="276" w:lineRule="auto"/>
              <w:outlineLvl w:val="0"/>
              <w:rPr>
                <w:i w:val="0"/>
                <w:sz w:val="22"/>
                <w:szCs w:val="22"/>
                <w:lang w:eastAsia="en-US"/>
              </w:rPr>
            </w:pPr>
          </w:p>
          <w:p w14:paraId="0FF3FA68" w14:textId="77777777" w:rsidR="00F421FF" w:rsidRDefault="00F421FF">
            <w:pPr>
              <w:keepNext/>
              <w:spacing w:line="276" w:lineRule="auto"/>
              <w:outlineLvl w:val="0"/>
              <w:rPr>
                <w:i w:val="0"/>
                <w:sz w:val="22"/>
                <w:szCs w:val="22"/>
                <w:lang w:eastAsia="en-US"/>
              </w:rPr>
            </w:pPr>
            <w:r>
              <w:rPr>
                <w:i w:val="0"/>
                <w:sz w:val="22"/>
                <w:szCs w:val="22"/>
                <w:lang w:eastAsia="en-US"/>
              </w:rPr>
              <w:t>Datum:</w:t>
            </w:r>
            <w:bookmarkEnd w:id="7"/>
            <w:r>
              <w:rPr>
                <w:i w:val="0"/>
                <w:sz w:val="22"/>
                <w:szCs w:val="22"/>
                <w:lang w:eastAsia="en-US"/>
              </w:rPr>
              <w:t xml:space="preserve"> ……………………………..</w:t>
            </w:r>
          </w:p>
        </w:tc>
      </w:tr>
      <w:tr w:rsidR="00F421FF" w14:paraId="057DFD47" w14:textId="77777777" w:rsidTr="00F421FF">
        <w:tc>
          <w:tcPr>
            <w:tcW w:w="4039" w:type="dxa"/>
          </w:tcPr>
          <w:p w14:paraId="5682000C" w14:textId="77777777" w:rsidR="00F421FF" w:rsidRDefault="00F421FF">
            <w:pPr>
              <w:keepNext/>
              <w:spacing w:line="276" w:lineRule="auto"/>
              <w:outlineLvl w:val="0"/>
              <w:rPr>
                <w:i w:val="0"/>
                <w:sz w:val="22"/>
                <w:szCs w:val="22"/>
                <w:lang w:eastAsia="en-US"/>
              </w:rPr>
            </w:pPr>
          </w:p>
        </w:tc>
        <w:tc>
          <w:tcPr>
            <w:tcW w:w="5670" w:type="dxa"/>
          </w:tcPr>
          <w:p w14:paraId="5448BCC0" w14:textId="77777777" w:rsidR="00F421FF" w:rsidRDefault="00F421FF">
            <w:pPr>
              <w:keepNext/>
              <w:spacing w:line="276" w:lineRule="auto"/>
              <w:outlineLvl w:val="0"/>
              <w:rPr>
                <w:i w:val="0"/>
                <w:sz w:val="22"/>
                <w:szCs w:val="22"/>
                <w:lang w:eastAsia="en-US"/>
              </w:rPr>
            </w:pPr>
          </w:p>
        </w:tc>
      </w:tr>
      <w:tr w:rsidR="00F421FF" w14:paraId="1D7FBD68" w14:textId="77777777" w:rsidTr="00F421FF">
        <w:tc>
          <w:tcPr>
            <w:tcW w:w="4039" w:type="dxa"/>
            <w:hideMark/>
          </w:tcPr>
          <w:p w14:paraId="4D6A3302" w14:textId="77777777" w:rsidR="00F421FF" w:rsidRDefault="00F421FF">
            <w:pPr>
              <w:keepNext/>
              <w:spacing w:line="276" w:lineRule="auto"/>
              <w:outlineLvl w:val="0"/>
              <w:rPr>
                <w:i w:val="0"/>
                <w:sz w:val="22"/>
                <w:szCs w:val="22"/>
                <w:lang w:eastAsia="en-US"/>
              </w:rPr>
            </w:pPr>
            <w:bookmarkStart w:id="8" w:name="_Toc192491987"/>
            <w:r>
              <w:rPr>
                <w:i w:val="0"/>
                <w:sz w:val="22"/>
                <w:szCs w:val="22"/>
                <w:lang w:eastAsia="en-US"/>
              </w:rPr>
              <w:t>IZVAJALEC:</w:t>
            </w:r>
            <w:bookmarkEnd w:id="8"/>
          </w:p>
        </w:tc>
        <w:tc>
          <w:tcPr>
            <w:tcW w:w="5670" w:type="dxa"/>
            <w:hideMark/>
          </w:tcPr>
          <w:p w14:paraId="7E339FA0" w14:textId="77777777" w:rsidR="00F421FF" w:rsidRDefault="00F421FF">
            <w:pPr>
              <w:keepNext/>
              <w:spacing w:line="276" w:lineRule="auto"/>
              <w:outlineLvl w:val="0"/>
              <w:rPr>
                <w:i w:val="0"/>
                <w:sz w:val="22"/>
                <w:szCs w:val="22"/>
                <w:lang w:eastAsia="en-US"/>
              </w:rPr>
            </w:pPr>
            <w:bookmarkStart w:id="9" w:name="_Toc192491988"/>
            <w:r>
              <w:rPr>
                <w:i w:val="0"/>
                <w:sz w:val="22"/>
                <w:szCs w:val="22"/>
                <w:lang w:eastAsia="en-US"/>
              </w:rPr>
              <w:t>NAROČNIKI:</w:t>
            </w:r>
            <w:bookmarkEnd w:id="9"/>
          </w:p>
        </w:tc>
      </w:tr>
      <w:tr w:rsidR="00F421FF" w14:paraId="351DDE72" w14:textId="77777777" w:rsidTr="00F421FF">
        <w:tc>
          <w:tcPr>
            <w:tcW w:w="4039" w:type="dxa"/>
          </w:tcPr>
          <w:p w14:paraId="4891F10F" w14:textId="77777777" w:rsidR="00F421FF" w:rsidRDefault="00F421FF">
            <w:pPr>
              <w:keepNext/>
              <w:spacing w:line="276" w:lineRule="auto"/>
              <w:ind w:left="284"/>
              <w:outlineLvl w:val="0"/>
              <w:rPr>
                <w:i w:val="0"/>
                <w:sz w:val="22"/>
                <w:szCs w:val="22"/>
                <w:lang w:eastAsia="en-US"/>
              </w:rPr>
            </w:pPr>
          </w:p>
        </w:tc>
        <w:tc>
          <w:tcPr>
            <w:tcW w:w="5670" w:type="dxa"/>
          </w:tcPr>
          <w:p w14:paraId="21D9A1B8" w14:textId="77777777" w:rsidR="00F421FF" w:rsidRDefault="00F421FF">
            <w:pPr>
              <w:keepNext/>
              <w:spacing w:line="276" w:lineRule="auto"/>
              <w:outlineLvl w:val="0"/>
              <w:rPr>
                <w:i w:val="0"/>
                <w:sz w:val="22"/>
                <w:szCs w:val="22"/>
                <w:lang w:eastAsia="en-US"/>
              </w:rPr>
            </w:pPr>
          </w:p>
        </w:tc>
      </w:tr>
      <w:tr w:rsidR="00F421FF" w14:paraId="1ED9859B" w14:textId="77777777" w:rsidTr="00F421FF">
        <w:tc>
          <w:tcPr>
            <w:tcW w:w="4039" w:type="dxa"/>
            <w:hideMark/>
          </w:tcPr>
          <w:p w14:paraId="55EB83A5" w14:textId="77777777" w:rsidR="00F421FF" w:rsidRDefault="00F421FF">
            <w:pPr>
              <w:spacing w:line="276" w:lineRule="auto"/>
              <w:rPr>
                <w:rFonts w:asciiTheme="minorHAnsi" w:eastAsiaTheme="minorHAnsi" w:hAnsiTheme="minorHAnsi"/>
                <w:i w:val="0"/>
                <w:sz w:val="22"/>
                <w:szCs w:val="22"/>
                <w:lang w:eastAsia="en-US"/>
              </w:rPr>
            </w:pPr>
          </w:p>
        </w:tc>
        <w:tc>
          <w:tcPr>
            <w:tcW w:w="5670" w:type="dxa"/>
            <w:hideMark/>
          </w:tcPr>
          <w:p w14:paraId="47262EAD" w14:textId="77777777" w:rsidR="00F421FF" w:rsidRDefault="00F421FF">
            <w:pPr>
              <w:keepNext/>
              <w:spacing w:line="276" w:lineRule="auto"/>
              <w:outlineLvl w:val="0"/>
              <w:rPr>
                <w:i w:val="0"/>
                <w:sz w:val="22"/>
                <w:szCs w:val="22"/>
                <w:lang w:eastAsia="en-US"/>
              </w:rPr>
            </w:pPr>
            <w:bookmarkStart w:id="10" w:name="_Toc192491990"/>
            <w:r>
              <w:rPr>
                <w:i w:val="0"/>
                <w:sz w:val="22"/>
                <w:szCs w:val="22"/>
                <w:lang w:eastAsia="en-US"/>
              </w:rPr>
              <w:t>1. MESTNA OBČINA LJUBLJANA</w:t>
            </w:r>
            <w:bookmarkEnd w:id="10"/>
          </w:p>
        </w:tc>
      </w:tr>
      <w:tr w:rsidR="00F421FF" w14:paraId="06969E80" w14:textId="77777777" w:rsidTr="00F421FF">
        <w:tc>
          <w:tcPr>
            <w:tcW w:w="4039" w:type="dxa"/>
          </w:tcPr>
          <w:p w14:paraId="19E74E39" w14:textId="77777777" w:rsidR="00F421FF" w:rsidRDefault="00F421FF">
            <w:pPr>
              <w:keepNext/>
              <w:spacing w:line="276" w:lineRule="auto"/>
              <w:ind w:left="213"/>
              <w:outlineLvl w:val="0"/>
              <w:rPr>
                <w:i w:val="0"/>
                <w:sz w:val="22"/>
                <w:szCs w:val="22"/>
                <w:lang w:eastAsia="en-US"/>
              </w:rPr>
            </w:pPr>
          </w:p>
          <w:p w14:paraId="59B09C0D" w14:textId="77777777" w:rsidR="00F421FF" w:rsidRDefault="00F421FF">
            <w:pPr>
              <w:spacing w:line="276" w:lineRule="auto"/>
              <w:jc w:val="both"/>
              <w:rPr>
                <w:i w:val="0"/>
                <w:sz w:val="22"/>
                <w:szCs w:val="22"/>
                <w:lang w:eastAsia="en-US"/>
              </w:rPr>
            </w:pPr>
            <w:r>
              <w:rPr>
                <w:i w:val="0"/>
                <w:sz w:val="22"/>
                <w:szCs w:val="22"/>
                <w:lang w:eastAsia="en-US"/>
              </w:rPr>
              <w:t>………………….…….……………………….</w:t>
            </w:r>
          </w:p>
          <w:p w14:paraId="675F732A" w14:textId="77777777" w:rsidR="00F421FF" w:rsidRDefault="00F421FF">
            <w:pPr>
              <w:keepNext/>
              <w:spacing w:line="276" w:lineRule="auto"/>
              <w:ind w:left="213"/>
              <w:outlineLvl w:val="0"/>
              <w:rPr>
                <w:i w:val="0"/>
                <w:sz w:val="22"/>
                <w:szCs w:val="22"/>
                <w:lang w:eastAsia="en-US"/>
              </w:rPr>
            </w:pPr>
          </w:p>
        </w:tc>
        <w:tc>
          <w:tcPr>
            <w:tcW w:w="5670" w:type="dxa"/>
          </w:tcPr>
          <w:p w14:paraId="53D2074B" w14:textId="77777777" w:rsidR="00F421FF" w:rsidRDefault="00F421FF">
            <w:pPr>
              <w:keepNext/>
              <w:spacing w:line="276" w:lineRule="auto"/>
              <w:ind w:left="213"/>
              <w:outlineLvl w:val="0"/>
              <w:rPr>
                <w:i w:val="0"/>
                <w:sz w:val="22"/>
                <w:szCs w:val="22"/>
                <w:lang w:eastAsia="en-US"/>
              </w:rPr>
            </w:pPr>
            <w:bookmarkStart w:id="11" w:name="_Toc192491992"/>
          </w:p>
          <w:p w14:paraId="3B6EBDCF" w14:textId="77777777" w:rsidR="00F421FF" w:rsidRDefault="00F421FF">
            <w:pPr>
              <w:keepNext/>
              <w:spacing w:line="276" w:lineRule="auto"/>
              <w:outlineLvl w:val="0"/>
              <w:rPr>
                <w:i w:val="0"/>
                <w:sz w:val="22"/>
                <w:szCs w:val="22"/>
                <w:lang w:eastAsia="en-US"/>
              </w:rPr>
            </w:pPr>
            <w:r>
              <w:rPr>
                <w:i w:val="0"/>
                <w:sz w:val="22"/>
                <w:szCs w:val="22"/>
                <w:lang w:eastAsia="en-US"/>
              </w:rPr>
              <w:t>Župan</w:t>
            </w:r>
            <w:bookmarkEnd w:id="11"/>
          </w:p>
          <w:p w14:paraId="227487D1" w14:textId="77777777" w:rsidR="00F421FF" w:rsidRDefault="00F421FF">
            <w:pPr>
              <w:keepNext/>
              <w:spacing w:line="276" w:lineRule="auto"/>
              <w:outlineLvl w:val="0"/>
              <w:rPr>
                <w:i w:val="0"/>
                <w:sz w:val="22"/>
                <w:szCs w:val="22"/>
                <w:lang w:eastAsia="en-US"/>
              </w:rPr>
            </w:pPr>
            <w:bookmarkStart w:id="12" w:name="_Toc192491993"/>
            <w:r>
              <w:rPr>
                <w:i w:val="0"/>
                <w:sz w:val="22"/>
                <w:szCs w:val="22"/>
                <w:lang w:eastAsia="en-US"/>
              </w:rPr>
              <w:t xml:space="preserve">Zoran </w:t>
            </w:r>
            <w:bookmarkEnd w:id="12"/>
            <w:r>
              <w:rPr>
                <w:i w:val="0"/>
                <w:sz w:val="22"/>
                <w:szCs w:val="22"/>
                <w:lang w:eastAsia="en-US"/>
              </w:rPr>
              <w:t>Janković</w:t>
            </w:r>
          </w:p>
          <w:p w14:paraId="6B8B19B1" w14:textId="77777777" w:rsidR="00F421FF" w:rsidRDefault="00F421FF">
            <w:pPr>
              <w:keepNext/>
              <w:spacing w:line="276" w:lineRule="auto"/>
              <w:ind w:left="213"/>
              <w:outlineLvl w:val="0"/>
              <w:rPr>
                <w:i w:val="0"/>
                <w:sz w:val="22"/>
                <w:szCs w:val="22"/>
                <w:lang w:eastAsia="en-US"/>
              </w:rPr>
            </w:pPr>
          </w:p>
          <w:p w14:paraId="5265810D" w14:textId="77777777" w:rsidR="00F421FF" w:rsidRDefault="00F421FF">
            <w:pPr>
              <w:spacing w:line="276" w:lineRule="auto"/>
              <w:jc w:val="both"/>
              <w:rPr>
                <w:i w:val="0"/>
                <w:sz w:val="22"/>
                <w:szCs w:val="22"/>
                <w:lang w:eastAsia="en-US"/>
              </w:rPr>
            </w:pPr>
            <w:r>
              <w:rPr>
                <w:i w:val="0"/>
                <w:sz w:val="22"/>
                <w:szCs w:val="22"/>
                <w:lang w:eastAsia="en-US"/>
              </w:rPr>
              <w:t>……………….…….……………………….</w:t>
            </w:r>
          </w:p>
          <w:p w14:paraId="1B14C357" w14:textId="77777777" w:rsidR="00F421FF" w:rsidRDefault="00F421FF">
            <w:pPr>
              <w:keepNext/>
              <w:spacing w:line="276" w:lineRule="auto"/>
              <w:ind w:hanging="637"/>
              <w:outlineLvl w:val="0"/>
              <w:rPr>
                <w:i w:val="0"/>
                <w:sz w:val="22"/>
                <w:szCs w:val="22"/>
                <w:lang w:eastAsia="en-US"/>
              </w:rPr>
            </w:pPr>
          </w:p>
        </w:tc>
      </w:tr>
      <w:tr w:rsidR="00F421FF" w14:paraId="7ACA4D5C" w14:textId="77777777" w:rsidTr="00F421FF">
        <w:tc>
          <w:tcPr>
            <w:tcW w:w="4039" w:type="dxa"/>
          </w:tcPr>
          <w:p w14:paraId="5B4B4953" w14:textId="77777777" w:rsidR="00F421FF" w:rsidRDefault="00F421FF">
            <w:pPr>
              <w:spacing w:line="276" w:lineRule="auto"/>
              <w:jc w:val="both"/>
              <w:rPr>
                <w:i w:val="0"/>
                <w:sz w:val="22"/>
                <w:szCs w:val="22"/>
                <w:lang w:eastAsia="en-US"/>
              </w:rPr>
            </w:pPr>
          </w:p>
        </w:tc>
        <w:tc>
          <w:tcPr>
            <w:tcW w:w="5670" w:type="dxa"/>
          </w:tcPr>
          <w:p w14:paraId="7248D129" w14:textId="77777777" w:rsidR="00F421FF" w:rsidRDefault="00F421FF">
            <w:pPr>
              <w:keepNext/>
              <w:spacing w:line="276" w:lineRule="auto"/>
              <w:ind w:right="-567"/>
              <w:outlineLvl w:val="0"/>
              <w:rPr>
                <w:i w:val="0"/>
                <w:sz w:val="22"/>
                <w:szCs w:val="22"/>
                <w:lang w:eastAsia="en-US"/>
              </w:rPr>
            </w:pPr>
          </w:p>
          <w:p w14:paraId="6E8D1431" w14:textId="77777777" w:rsidR="00F421FF" w:rsidRDefault="00F421FF">
            <w:pPr>
              <w:keepNext/>
              <w:spacing w:line="276" w:lineRule="auto"/>
              <w:outlineLvl w:val="0"/>
              <w:rPr>
                <w:i w:val="0"/>
                <w:sz w:val="22"/>
                <w:szCs w:val="22"/>
                <w:lang w:eastAsia="en-US"/>
              </w:rPr>
            </w:pPr>
            <w:r>
              <w:rPr>
                <w:i w:val="0"/>
                <w:sz w:val="22"/>
                <w:szCs w:val="22"/>
                <w:lang w:eastAsia="en-US"/>
              </w:rPr>
              <w:t xml:space="preserve">2. LASTNIKI VEČSTANOVANJSKE STAVBE NJEGOŠEVA 6, 6 A-J  LJUBLJANA, </w:t>
            </w:r>
          </w:p>
          <w:p w14:paraId="354C9735" w14:textId="77777777" w:rsidR="00F421FF" w:rsidRDefault="00F421FF">
            <w:pPr>
              <w:keepNext/>
              <w:spacing w:line="276" w:lineRule="auto"/>
              <w:outlineLvl w:val="0"/>
              <w:rPr>
                <w:i w:val="0"/>
                <w:sz w:val="22"/>
                <w:szCs w:val="22"/>
                <w:lang w:eastAsia="en-US"/>
              </w:rPr>
            </w:pPr>
          </w:p>
          <w:p w14:paraId="5651AC63" w14:textId="77777777" w:rsidR="00F421FF" w:rsidRDefault="00F421FF">
            <w:pPr>
              <w:keepNext/>
              <w:spacing w:line="276" w:lineRule="auto"/>
              <w:outlineLvl w:val="0"/>
              <w:rPr>
                <w:i w:val="0"/>
                <w:sz w:val="22"/>
                <w:szCs w:val="22"/>
                <w:lang w:eastAsia="en-US"/>
              </w:rPr>
            </w:pPr>
            <w:r>
              <w:rPr>
                <w:i w:val="0"/>
                <w:sz w:val="22"/>
                <w:szCs w:val="22"/>
                <w:lang w:eastAsia="en-US"/>
              </w:rPr>
              <w:t>zanje po Pooblastilu št. ____ z dne _____</w:t>
            </w:r>
          </w:p>
          <w:p w14:paraId="164F2D88" w14:textId="77777777" w:rsidR="00F421FF" w:rsidRDefault="00F421FF">
            <w:pPr>
              <w:keepNext/>
              <w:spacing w:line="276" w:lineRule="auto"/>
              <w:outlineLvl w:val="0"/>
              <w:rPr>
                <w:i w:val="0"/>
                <w:sz w:val="22"/>
                <w:szCs w:val="22"/>
                <w:lang w:eastAsia="en-US"/>
              </w:rPr>
            </w:pPr>
          </w:p>
          <w:p w14:paraId="76926C88" w14:textId="77777777" w:rsidR="00F421FF" w:rsidRDefault="00F421FF">
            <w:pPr>
              <w:keepNext/>
              <w:spacing w:line="276" w:lineRule="auto"/>
              <w:outlineLvl w:val="0"/>
              <w:rPr>
                <w:i w:val="0"/>
                <w:sz w:val="22"/>
                <w:szCs w:val="22"/>
                <w:lang w:eastAsia="en-US"/>
              </w:rPr>
            </w:pPr>
            <w:r>
              <w:rPr>
                <w:i w:val="0"/>
                <w:sz w:val="22"/>
                <w:szCs w:val="22"/>
                <w:lang w:eastAsia="en-US"/>
              </w:rPr>
              <w:t>direktorica Mira Potokar</w:t>
            </w:r>
          </w:p>
          <w:p w14:paraId="6A5A8B19" w14:textId="77777777" w:rsidR="00F421FF" w:rsidRDefault="00F421FF">
            <w:pPr>
              <w:keepNext/>
              <w:spacing w:line="276" w:lineRule="auto"/>
              <w:outlineLvl w:val="0"/>
              <w:rPr>
                <w:i w:val="0"/>
                <w:sz w:val="22"/>
                <w:szCs w:val="22"/>
                <w:lang w:eastAsia="en-US"/>
              </w:rPr>
            </w:pPr>
          </w:p>
          <w:p w14:paraId="2E973B4A" w14:textId="77777777" w:rsidR="00F421FF" w:rsidRDefault="00F421FF">
            <w:pPr>
              <w:keepNext/>
              <w:spacing w:line="276" w:lineRule="auto"/>
              <w:outlineLvl w:val="0"/>
              <w:rPr>
                <w:i w:val="0"/>
                <w:sz w:val="22"/>
                <w:szCs w:val="22"/>
                <w:lang w:eastAsia="en-US"/>
              </w:rPr>
            </w:pPr>
            <w:r>
              <w:rPr>
                <w:i w:val="0"/>
                <w:sz w:val="22"/>
                <w:szCs w:val="22"/>
                <w:lang w:eastAsia="en-US"/>
              </w:rPr>
              <w:t>……………….…….………………………..</w:t>
            </w:r>
          </w:p>
        </w:tc>
      </w:tr>
    </w:tbl>
    <w:p w14:paraId="3E06CD90" w14:textId="77777777" w:rsidR="00F421FF" w:rsidRDefault="00F421FF" w:rsidP="00F421FF">
      <w:pPr>
        <w:jc w:val="both"/>
        <w:rPr>
          <w:b/>
          <w:i w:val="0"/>
          <w:sz w:val="22"/>
          <w:szCs w:val="22"/>
        </w:rPr>
      </w:pPr>
    </w:p>
    <w:p w14:paraId="71870743" w14:textId="77777777" w:rsidR="00495F6D" w:rsidRDefault="00495F6D" w:rsidP="00C735EA">
      <w:pPr>
        <w:ind w:left="1134"/>
        <w:jc w:val="right"/>
        <w:rPr>
          <w:b/>
          <w:i w:val="0"/>
          <w:sz w:val="22"/>
          <w:szCs w:val="22"/>
        </w:rPr>
      </w:pPr>
    </w:p>
    <w:p w14:paraId="3A66F6D1" w14:textId="77777777" w:rsidR="007C06E8" w:rsidRDefault="007C06E8" w:rsidP="00C735EA">
      <w:pPr>
        <w:ind w:left="1134"/>
        <w:rPr>
          <w:b/>
          <w:i w:val="0"/>
          <w:sz w:val="22"/>
          <w:szCs w:val="22"/>
        </w:rPr>
        <w:sectPr w:rsidR="007C06E8" w:rsidSect="00BF32CF">
          <w:footerReference w:type="default" r:id="rId12"/>
          <w:pgSz w:w="11906" w:h="16838"/>
          <w:pgMar w:top="1400" w:right="1200" w:bottom="1200" w:left="630" w:header="709" w:footer="709" w:gutter="0"/>
          <w:cols w:space="708"/>
          <w:docGrid w:linePitch="360"/>
        </w:sectPr>
      </w:pPr>
    </w:p>
    <w:p w14:paraId="63924F78" w14:textId="6B1C5E9F"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77777777" w:rsidR="007C06E8" w:rsidRDefault="007C06E8" w:rsidP="007C06E8">
            <w:pPr>
              <w:jc w:val="both"/>
              <w:rPr>
                <w:i w:val="0"/>
                <w:sz w:val="22"/>
                <w:szCs w:val="22"/>
              </w:rPr>
            </w:pPr>
            <w:r>
              <w:rPr>
                <w:i w:val="0"/>
                <w:sz w:val="22"/>
                <w:szCs w:val="22"/>
              </w:rPr>
              <w:t>PREJEM PONUDBE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7E765B06"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C600DF">
              <w:rPr>
                <w:i w:val="0"/>
                <w:sz w:val="22"/>
                <w:szCs w:val="22"/>
              </w:rPr>
              <w:t>1788</w:t>
            </w:r>
            <w:r>
              <w:rPr>
                <w:i w:val="0"/>
                <w:sz w:val="22"/>
                <w:szCs w:val="22"/>
              </w:rPr>
              <w:t>/2017-</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103354C8" w:rsidR="000243FA" w:rsidRPr="007C06E8" w:rsidRDefault="000243FA"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03</w:t>
                            </w:r>
                            <w:r w:rsidRPr="007C06E8">
                              <w:rPr>
                                <w:b/>
                                <w:i w:val="0"/>
                                <w:color w:val="000000" w:themeColor="text1"/>
                                <w:szCs w:val="22"/>
                              </w:rPr>
                              <w:t>«</w:t>
                            </w:r>
                          </w:p>
                          <w:p w14:paraId="0A96B2B5" w14:textId="77777777" w:rsidR="000243FA" w:rsidRPr="007C06E8" w:rsidRDefault="000243FA" w:rsidP="007C06E8">
                            <w:pPr>
                              <w:ind w:left="1080" w:hanging="1080"/>
                              <w:rPr>
                                <w:i w:val="0"/>
                                <w:color w:val="000000" w:themeColor="text1"/>
                                <w:sz w:val="12"/>
                                <w:szCs w:val="10"/>
                              </w:rPr>
                            </w:pPr>
                          </w:p>
                          <w:p w14:paraId="63F8BE6F" w14:textId="50987690" w:rsidR="000243FA" w:rsidRPr="00C600DF" w:rsidRDefault="000243FA" w:rsidP="000F41FD">
                            <w:pPr>
                              <w:jc w:val="both"/>
                              <w:rPr>
                                <w:b/>
                                <w:color w:val="000000" w:themeColor="text1"/>
                                <w:szCs w:val="24"/>
                              </w:rPr>
                            </w:pPr>
                            <w:r w:rsidRPr="00C600DF">
                              <w:rPr>
                                <w:rFonts w:eastAsia="Calibri"/>
                                <w:b/>
                                <w:i w:val="0"/>
                                <w:color w:val="000000" w:themeColor="text1"/>
                                <w:sz w:val="22"/>
                                <w:szCs w:val="22"/>
                                <w:lang w:eastAsia="en-US"/>
                              </w:rPr>
                              <w:t>Izvedba gradbeno-obrtniških del pri obnovi dvoriščnih fasad s stavbnim pohištvom in prehoda na stavbi Njegoševa 6,6a-j v Ljubljani v okviru programa Ljubljana - moje mesto (LMM)</w:t>
                            </w:r>
                          </w:p>
                          <w:p w14:paraId="58AE8981" w14:textId="77777777" w:rsidR="000243FA" w:rsidRDefault="000243FA"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103354C8" w:rsidR="000243FA" w:rsidRPr="007C06E8" w:rsidRDefault="000243FA"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03</w:t>
                      </w:r>
                      <w:r w:rsidRPr="007C06E8">
                        <w:rPr>
                          <w:b/>
                          <w:i w:val="0"/>
                          <w:color w:val="000000" w:themeColor="text1"/>
                          <w:szCs w:val="22"/>
                        </w:rPr>
                        <w:t>«</w:t>
                      </w:r>
                    </w:p>
                    <w:p w14:paraId="0A96B2B5" w14:textId="77777777" w:rsidR="000243FA" w:rsidRPr="007C06E8" w:rsidRDefault="000243FA" w:rsidP="007C06E8">
                      <w:pPr>
                        <w:ind w:left="1080" w:hanging="1080"/>
                        <w:rPr>
                          <w:i w:val="0"/>
                          <w:color w:val="000000" w:themeColor="text1"/>
                          <w:sz w:val="12"/>
                          <w:szCs w:val="10"/>
                        </w:rPr>
                      </w:pPr>
                    </w:p>
                    <w:p w14:paraId="63F8BE6F" w14:textId="50987690" w:rsidR="000243FA" w:rsidRPr="00C600DF" w:rsidRDefault="000243FA" w:rsidP="000F41FD">
                      <w:pPr>
                        <w:jc w:val="both"/>
                        <w:rPr>
                          <w:b/>
                          <w:color w:val="000000" w:themeColor="text1"/>
                          <w:szCs w:val="24"/>
                        </w:rPr>
                      </w:pPr>
                      <w:r w:rsidRPr="00C600DF">
                        <w:rPr>
                          <w:rFonts w:eastAsia="Calibri"/>
                          <w:b/>
                          <w:i w:val="0"/>
                          <w:color w:val="000000" w:themeColor="text1"/>
                          <w:sz w:val="22"/>
                          <w:szCs w:val="22"/>
                          <w:lang w:eastAsia="en-US"/>
                        </w:rPr>
                        <w:t>Izvedba gradbeno-obrtniških del pri obnovi dvoriščnih fasad s stavbnim pohištvom in prehoda na stavbi Njegoševa 6,6a-j v Ljubljani v okviru programa Ljubljana - moje mesto (LMM)</w:t>
                      </w:r>
                    </w:p>
                    <w:p w14:paraId="58AE8981" w14:textId="77777777" w:rsidR="000243FA" w:rsidRDefault="000243FA"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0243FA" w:rsidRPr="00A70F52" w:rsidRDefault="000243FA" w:rsidP="007C06E8">
                            <w:pPr>
                              <w:ind w:left="284"/>
                              <w:jc w:val="center"/>
                              <w:rPr>
                                <w:b/>
                                <w:i w:val="0"/>
                                <w:color w:val="000000" w:themeColor="text1"/>
                                <w:sz w:val="22"/>
                                <w:szCs w:val="22"/>
                              </w:rPr>
                            </w:pPr>
                          </w:p>
                          <w:p w14:paraId="337A1F5B"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0243FA" w:rsidRPr="00E753C8" w:rsidRDefault="000243FA" w:rsidP="007C06E8">
                            <w:pPr>
                              <w:ind w:left="284"/>
                              <w:jc w:val="center"/>
                              <w:rPr>
                                <w:i w:val="0"/>
                                <w:color w:val="000000" w:themeColor="text1"/>
                                <w:sz w:val="22"/>
                                <w:szCs w:val="22"/>
                              </w:rPr>
                            </w:pPr>
                          </w:p>
                          <w:p w14:paraId="151E81B3"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0243FA" w:rsidRDefault="000243FA"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0243FA" w:rsidRPr="00A70F52" w:rsidRDefault="000243FA" w:rsidP="007C06E8">
                      <w:pPr>
                        <w:ind w:left="284"/>
                        <w:jc w:val="center"/>
                        <w:rPr>
                          <w:b/>
                          <w:i w:val="0"/>
                          <w:color w:val="000000" w:themeColor="text1"/>
                          <w:sz w:val="22"/>
                          <w:szCs w:val="22"/>
                        </w:rPr>
                      </w:pPr>
                    </w:p>
                    <w:p w14:paraId="337A1F5B"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0243FA" w:rsidRPr="00E753C8" w:rsidRDefault="000243FA" w:rsidP="007C06E8">
                      <w:pPr>
                        <w:ind w:left="284"/>
                        <w:jc w:val="center"/>
                        <w:rPr>
                          <w:i w:val="0"/>
                          <w:color w:val="000000" w:themeColor="text1"/>
                          <w:sz w:val="22"/>
                          <w:szCs w:val="22"/>
                        </w:rPr>
                      </w:pPr>
                    </w:p>
                    <w:p w14:paraId="151E81B3"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0243FA" w:rsidRPr="00E753C8" w:rsidRDefault="000243FA"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0243FA" w:rsidRDefault="000243FA"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3"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3"/>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bookmarkStart w:id="14" w:name="_GoBack"/>
      <w:bookmarkEnd w:id="14"/>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0243FA" w:rsidRDefault="000243FA">
      <w:r>
        <w:separator/>
      </w:r>
    </w:p>
  </w:endnote>
  <w:endnote w:type="continuationSeparator" w:id="0">
    <w:p w14:paraId="501E36FF" w14:textId="77777777" w:rsidR="000243FA" w:rsidRDefault="0002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0243FA" w:rsidRPr="00733B9A" w:rsidRDefault="000243F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74F0B">
      <w:rPr>
        <w:rStyle w:val="tevilkastrani"/>
        <w:i w:val="0"/>
        <w:noProof/>
        <w:sz w:val="18"/>
        <w:szCs w:val="18"/>
      </w:rPr>
      <w:t>28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74F0B">
      <w:rPr>
        <w:rStyle w:val="tevilkastrani"/>
        <w:i w:val="0"/>
        <w:noProof/>
        <w:sz w:val="18"/>
        <w:szCs w:val="18"/>
      </w:rPr>
      <w:t>31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0243FA" w:rsidRDefault="000243FA">
      <w:r>
        <w:separator/>
      </w:r>
    </w:p>
  </w:footnote>
  <w:footnote w:type="continuationSeparator" w:id="0">
    <w:p w14:paraId="289E6A2B" w14:textId="77777777" w:rsidR="000243FA" w:rsidRDefault="000243FA">
      <w:r>
        <w:continuationSeparator/>
      </w:r>
    </w:p>
  </w:footnote>
  <w:footnote w:id="1">
    <w:p w14:paraId="2608F2FE" w14:textId="77777777" w:rsidR="00F421FF" w:rsidRDefault="00F421FF" w:rsidP="00F421FF">
      <w:pPr>
        <w:pStyle w:val="Sprotnaopomba-besedilo"/>
        <w:rPr>
          <w:i w:val="0"/>
          <w:sz w:val="18"/>
          <w:szCs w:val="18"/>
        </w:rPr>
      </w:pPr>
      <w:r>
        <w:rPr>
          <w:rStyle w:val="Sprotnaopomba-sklic"/>
          <w:sz w:val="18"/>
          <w:szCs w:val="18"/>
        </w:rPr>
        <w:footnoteRef/>
      </w:r>
      <w:r>
        <w:rPr>
          <w:sz w:val="18"/>
          <w:szCs w:val="18"/>
        </w:rPr>
        <w:t xml:space="preserve"> Kadar je izvajalec davčni zavezanec, se uporabi oblika: Identifikacijska številka za DDV: SI xxxxxxxx</w:t>
      </w:r>
    </w:p>
    <w:p w14:paraId="405EC068" w14:textId="77777777" w:rsidR="00F421FF" w:rsidRDefault="00F421FF" w:rsidP="00F421FF">
      <w:pPr>
        <w:rPr>
          <w:sz w:val="18"/>
          <w:szCs w:val="18"/>
        </w:rPr>
      </w:pPr>
      <w:r>
        <w:rPr>
          <w:sz w:val="18"/>
          <w:szCs w:val="18"/>
        </w:rPr>
        <w:t>Kadar izvajalec ni davčni zavezanec, se uporabi oblika: davčna številka: xxxxxxxx</w:t>
      </w:r>
    </w:p>
    <w:p w14:paraId="0E083039" w14:textId="77777777" w:rsidR="00F421FF" w:rsidRDefault="00F421FF" w:rsidP="00F421FF">
      <w:pPr>
        <w:pStyle w:val="Sprotnaopomba-besedil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1997"/>
        </w:tabs>
        <w:ind w:left="1997"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2"/>
  </w:num>
  <w:num w:numId="7">
    <w:abstractNumId w:val="10"/>
  </w:num>
  <w:num w:numId="8">
    <w:abstractNumId w:val="12"/>
  </w:num>
  <w:num w:numId="9">
    <w:abstractNumId w:val="2"/>
  </w:num>
  <w:num w:numId="10">
    <w:abstractNumId w:val="0"/>
  </w:num>
  <w:num w:numId="11">
    <w:abstractNumId w:val="35"/>
  </w:num>
  <w:num w:numId="12">
    <w:abstractNumId w:val="37"/>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0"/>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1"/>
  </w:num>
  <w:num w:numId="27">
    <w:abstractNumId w:val="28"/>
  </w:num>
  <w:num w:numId="28">
    <w:abstractNumId w:val="34"/>
  </w:num>
  <w:num w:numId="29">
    <w:abstractNumId w:val="39"/>
  </w:num>
  <w:num w:numId="30">
    <w:abstractNumId w:val="36"/>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38"/>
  </w:num>
  <w:num w:numId="47">
    <w:abstractNumId w:val="17"/>
  </w:num>
  <w:num w:numId="48">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43FA"/>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F75"/>
    <w:rsid w:val="00052E2A"/>
    <w:rsid w:val="0005577F"/>
    <w:rsid w:val="00056C75"/>
    <w:rsid w:val="00057068"/>
    <w:rsid w:val="00060A57"/>
    <w:rsid w:val="00067E87"/>
    <w:rsid w:val="00070622"/>
    <w:rsid w:val="00073663"/>
    <w:rsid w:val="00073698"/>
    <w:rsid w:val="00076A4D"/>
    <w:rsid w:val="00076B75"/>
    <w:rsid w:val="00081321"/>
    <w:rsid w:val="00082CFF"/>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3F39"/>
    <w:rsid w:val="00134FE4"/>
    <w:rsid w:val="001372C5"/>
    <w:rsid w:val="00137BFF"/>
    <w:rsid w:val="00140CEE"/>
    <w:rsid w:val="00144778"/>
    <w:rsid w:val="00145287"/>
    <w:rsid w:val="00147412"/>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58E0"/>
    <w:rsid w:val="001D5D5B"/>
    <w:rsid w:val="001D6BCE"/>
    <w:rsid w:val="001D70B0"/>
    <w:rsid w:val="001D79BB"/>
    <w:rsid w:val="001E020F"/>
    <w:rsid w:val="001E0A2A"/>
    <w:rsid w:val="001E0BF5"/>
    <w:rsid w:val="001E1D4F"/>
    <w:rsid w:val="001E30C0"/>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4BAD"/>
    <w:rsid w:val="00235639"/>
    <w:rsid w:val="00245E86"/>
    <w:rsid w:val="0024742F"/>
    <w:rsid w:val="00250AFE"/>
    <w:rsid w:val="00253BBE"/>
    <w:rsid w:val="00262BE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4AED"/>
    <w:rsid w:val="002A4EDD"/>
    <w:rsid w:val="002A61BB"/>
    <w:rsid w:val="002A6FAA"/>
    <w:rsid w:val="002A7048"/>
    <w:rsid w:val="002B1ADB"/>
    <w:rsid w:val="002B30BE"/>
    <w:rsid w:val="002B65A9"/>
    <w:rsid w:val="002B75C4"/>
    <w:rsid w:val="002C35AF"/>
    <w:rsid w:val="002C3719"/>
    <w:rsid w:val="002C5C42"/>
    <w:rsid w:val="002C5FC7"/>
    <w:rsid w:val="002C63B9"/>
    <w:rsid w:val="002C6A1E"/>
    <w:rsid w:val="002C6CB9"/>
    <w:rsid w:val="002C7FE6"/>
    <w:rsid w:val="002D0303"/>
    <w:rsid w:val="002D1A15"/>
    <w:rsid w:val="002D6621"/>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9BC"/>
    <w:rsid w:val="00381705"/>
    <w:rsid w:val="003822AF"/>
    <w:rsid w:val="003835D3"/>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1159"/>
    <w:rsid w:val="00491CDD"/>
    <w:rsid w:val="00492305"/>
    <w:rsid w:val="00492894"/>
    <w:rsid w:val="00492D40"/>
    <w:rsid w:val="004947E1"/>
    <w:rsid w:val="00495F6D"/>
    <w:rsid w:val="004A0C77"/>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C77CE"/>
    <w:rsid w:val="004D5356"/>
    <w:rsid w:val="004D59E8"/>
    <w:rsid w:val="004D7850"/>
    <w:rsid w:val="004D7E29"/>
    <w:rsid w:val="004E3642"/>
    <w:rsid w:val="004E3D94"/>
    <w:rsid w:val="004E4EE7"/>
    <w:rsid w:val="004E5C19"/>
    <w:rsid w:val="004E67FF"/>
    <w:rsid w:val="004E74E8"/>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64598"/>
    <w:rsid w:val="00570D8C"/>
    <w:rsid w:val="00572314"/>
    <w:rsid w:val="0057443B"/>
    <w:rsid w:val="005750A9"/>
    <w:rsid w:val="00575625"/>
    <w:rsid w:val="00576A61"/>
    <w:rsid w:val="00580CE1"/>
    <w:rsid w:val="005822C8"/>
    <w:rsid w:val="0058272D"/>
    <w:rsid w:val="005845FB"/>
    <w:rsid w:val="0058589C"/>
    <w:rsid w:val="00587BE0"/>
    <w:rsid w:val="00587C0D"/>
    <w:rsid w:val="005908EC"/>
    <w:rsid w:val="00590CB1"/>
    <w:rsid w:val="00591060"/>
    <w:rsid w:val="00592709"/>
    <w:rsid w:val="00592867"/>
    <w:rsid w:val="00593F1B"/>
    <w:rsid w:val="00594404"/>
    <w:rsid w:val="00594FCD"/>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4678"/>
    <w:rsid w:val="005C5274"/>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2A7A"/>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5C3E"/>
    <w:rsid w:val="00627042"/>
    <w:rsid w:val="00627AA2"/>
    <w:rsid w:val="00632D37"/>
    <w:rsid w:val="00635936"/>
    <w:rsid w:val="00642A83"/>
    <w:rsid w:val="00644B84"/>
    <w:rsid w:val="00646122"/>
    <w:rsid w:val="00647C8E"/>
    <w:rsid w:val="00651637"/>
    <w:rsid w:val="00651A29"/>
    <w:rsid w:val="00652371"/>
    <w:rsid w:val="006537C7"/>
    <w:rsid w:val="00654797"/>
    <w:rsid w:val="00654859"/>
    <w:rsid w:val="00660009"/>
    <w:rsid w:val="006656CB"/>
    <w:rsid w:val="00666068"/>
    <w:rsid w:val="0066637A"/>
    <w:rsid w:val="00667B6E"/>
    <w:rsid w:val="00670661"/>
    <w:rsid w:val="00671036"/>
    <w:rsid w:val="0067147B"/>
    <w:rsid w:val="00671B1E"/>
    <w:rsid w:val="0067239B"/>
    <w:rsid w:val="00672EB8"/>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7F6"/>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08A"/>
    <w:rsid w:val="007347E9"/>
    <w:rsid w:val="00734E59"/>
    <w:rsid w:val="00736B06"/>
    <w:rsid w:val="00743BB4"/>
    <w:rsid w:val="00747D48"/>
    <w:rsid w:val="00751DF6"/>
    <w:rsid w:val="007530DA"/>
    <w:rsid w:val="00753B83"/>
    <w:rsid w:val="00754DBD"/>
    <w:rsid w:val="007552E1"/>
    <w:rsid w:val="00755ED6"/>
    <w:rsid w:val="007565C6"/>
    <w:rsid w:val="007569CE"/>
    <w:rsid w:val="00764369"/>
    <w:rsid w:val="0076785E"/>
    <w:rsid w:val="0077284D"/>
    <w:rsid w:val="00772C66"/>
    <w:rsid w:val="00772D8A"/>
    <w:rsid w:val="007739E2"/>
    <w:rsid w:val="00774F0B"/>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C23"/>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5F64"/>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58D6"/>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4F89"/>
    <w:rsid w:val="00925D12"/>
    <w:rsid w:val="00926F33"/>
    <w:rsid w:val="0092794B"/>
    <w:rsid w:val="00932EE0"/>
    <w:rsid w:val="00937870"/>
    <w:rsid w:val="00940C39"/>
    <w:rsid w:val="00940E7D"/>
    <w:rsid w:val="00943943"/>
    <w:rsid w:val="009440B4"/>
    <w:rsid w:val="009441C4"/>
    <w:rsid w:val="009443E4"/>
    <w:rsid w:val="00945983"/>
    <w:rsid w:val="009473F9"/>
    <w:rsid w:val="00947D02"/>
    <w:rsid w:val="009510E4"/>
    <w:rsid w:val="009513D6"/>
    <w:rsid w:val="00953D11"/>
    <w:rsid w:val="00957501"/>
    <w:rsid w:val="00961A03"/>
    <w:rsid w:val="00962A58"/>
    <w:rsid w:val="009633C1"/>
    <w:rsid w:val="00963808"/>
    <w:rsid w:val="00966969"/>
    <w:rsid w:val="00970A1E"/>
    <w:rsid w:val="009713D8"/>
    <w:rsid w:val="00973CFA"/>
    <w:rsid w:val="00973E81"/>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1A8D"/>
    <w:rsid w:val="009B6DE3"/>
    <w:rsid w:val="009C10D7"/>
    <w:rsid w:val="009C18B7"/>
    <w:rsid w:val="009C702D"/>
    <w:rsid w:val="009C70C2"/>
    <w:rsid w:val="009D06E2"/>
    <w:rsid w:val="009D5E50"/>
    <w:rsid w:val="009E16DA"/>
    <w:rsid w:val="009E7A2B"/>
    <w:rsid w:val="009F0196"/>
    <w:rsid w:val="009F3DF3"/>
    <w:rsid w:val="009F4593"/>
    <w:rsid w:val="009F5423"/>
    <w:rsid w:val="009F6785"/>
    <w:rsid w:val="00A007E9"/>
    <w:rsid w:val="00A01105"/>
    <w:rsid w:val="00A02E0C"/>
    <w:rsid w:val="00A034ED"/>
    <w:rsid w:val="00A04499"/>
    <w:rsid w:val="00A06943"/>
    <w:rsid w:val="00A10934"/>
    <w:rsid w:val="00A11EB6"/>
    <w:rsid w:val="00A13EB4"/>
    <w:rsid w:val="00A140F6"/>
    <w:rsid w:val="00A14D5C"/>
    <w:rsid w:val="00A1618F"/>
    <w:rsid w:val="00A16F6B"/>
    <w:rsid w:val="00A17FD0"/>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5529"/>
    <w:rsid w:val="00A55FF3"/>
    <w:rsid w:val="00A5638F"/>
    <w:rsid w:val="00A57CCB"/>
    <w:rsid w:val="00A601D9"/>
    <w:rsid w:val="00A6261E"/>
    <w:rsid w:val="00A63A8E"/>
    <w:rsid w:val="00A6462D"/>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EB8"/>
    <w:rsid w:val="00A95A87"/>
    <w:rsid w:val="00AA27B7"/>
    <w:rsid w:val="00AA382B"/>
    <w:rsid w:val="00AA52E1"/>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3FF"/>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600"/>
    <w:rsid w:val="00B52DEC"/>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B0AAB"/>
    <w:rsid w:val="00BB2D7E"/>
    <w:rsid w:val="00BB3D06"/>
    <w:rsid w:val="00BB3F41"/>
    <w:rsid w:val="00BB5E27"/>
    <w:rsid w:val="00BB724A"/>
    <w:rsid w:val="00BC3601"/>
    <w:rsid w:val="00BC48A8"/>
    <w:rsid w:val="00BC7B1B"/>
    <w:rsid w:val="00BD1D59"/>
    <w:rsid w:val="00BD222E"/>
    <w:rsid w:val="00BD315E"/>
    <w:rsid w:val="00BD3D5C"/>
    <w:rsid w:val="00BD3E28"/>
    <w:rsid w:val="00BD3FA2"/>
    <w:rsid w:val="00BD4EAB"/>
    <w:rsid w:val="00BD4ECD"/>
    <w:rsid w:val="00BD7ECA"/>
    <w:rsid w:val="00BE0221"/>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DE0"/>
    <w:rsid w:val="00C3018F"/>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00DF"/>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645"/>
    <w:rsid w:val="00CC3E47"/>
    <w:rsid w:val="00CC686B"/>
    <w:rsid w:val="00CC6F8C"/>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11D5"/>
    <w:rsid w:val="00CF21C2"/>
    <w:rsid w:val="00CF225F"/>
    <w:rsid w:val="00CF38D0"/>
    <w:rsid w:val="00CF4870"/>
    <w:rsid w:val="00CF4CFB"/>
    <w:rsid w:val="00CF5260"/>
    <w:rsid w:val="00CF6BC0"/>
    <w:rsid w:val="00D0005F"/>
    <w:rsid w:val="00D000AE"/>
    <w:rsid w:val="00D00D74"/>
    <w:rsid w:val="00D0284E"/>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5496"/>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2A79"/>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047BB"/>
    <w:rsid w:val="00F10399"/>
    <w:rsid w:val="00F1080D"/>
    <w:rsid w:val="00F118A2"/>
    <w:rsid w:val="00F14643"/>
    <w:rsid w:val="00F16CC9"/>
    <w:rsid w:val="00F1715F"/>
    <w:rsid w:val="00F21EF4"/>
    <w:rsid w:val="00F26B9A"/>
    <w:rsid w:val="00F27148"/>
    <w:rsid w:val="00F308E2"/>
    <w:rsid w:val="00F340BA"/>
    <w:rsid w:val="00F351F2"/>
    <w:rsid w:val="00F36855"/>
    <w:rsid w:val="00F421FF"/>
    <w:rsid w:val="00F43D0D"/>
    <w:rsid w:val="00F43EC2"/>
    <w:rsid w:val="00F4406C"/>
    <w:rsid w:val="00F440D8"/>
    <w:rsid w:val="00F44184"/>
    <w:rsid w:val="00F50B9B"/>
    <w:rsid w:val="00F54C26"/>
    <w:rsid w:val="00F60B43"/>
    <w:rsid w:val="00F60FC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3B0A"/>
    <w:rsid w:val="00FA77B6"/>
    <w:rsid w:val="00FB0435"/>
    <w:rsid w:val="00FB2342"/>
    <w:rsid w:val="00FB3524"/>
    <w:rsid w:val="00FB4A25"/>
    <w:rsid w:val="00FB5916"/>
    <w:rsid w:val="00FC1988"/>
    <w:rsid w:val="00FC1A2C"/>
    <w:rsid w:val="00FC32E0"/>
    <w:rsid w:val="00FC3942"/>
    <w:rsid w:val="00FC57CE"/>
    <w:rsid w:val="00FC5DCF"/>
    <w:rsid w:val="00FC67CC"/>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855374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tija.cepon@lesnina-mg.si" TargetMode="External"/><Relationship Id="rId5" Type="http://schemas.openxmlformats.org/officeDocument/2006/relationships/settings" Target="settings.xml"/><Relationship Id="rId10" Type="http://schemas.openxmlformats.org/officeDocument/2006/relationships/hyperlink" Target="mailto:roman.frantar@imovina.si" TargetMode="External"/><Relationship Id="rId4" Type="http://schemas.microsoft.com/office/2007/relationships/stylesWithEffects" Target="stylesWithEffects.xml"/><Relationship Id="rId9" Type="http://schemas.openxmlformats.org/officeDocument/2006/relationships/hyperlink" Target="mailto:karel.pollak@ljubljana.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70DD3-129A-472C-97D9-351175ED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6949</Words>
  <Characters>43461</Characters>
  <Application>Microsoft Office Word</Application>
  <DocSecurity>0</DocSecurity>
  <Lines>362</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5</cp:revision>
  <cp:lastPrinted>2018-03-12T07:50:00Z</cp:lastPrinted>
  <dcterms:created xsi:type="dcterms:W3CDTF">2018-03-12T09:50:00Z</dcterms:created>
  <dcterms:modified xsi:type="dcterms:W3CDTF">2018-03-12T09:52:00Z</dcterms:modified>
</cp:coreProperties>
</file>