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D74" w:rsidRPr="0079325B" w:rsidRDefault="00347CF7" w:rsidP="00D00D74">
      <w:pPr>
        <w:pStyle w:val="Glava"/>
        <w:ind w:left="-91"/>
      </w:pPr>
      <w:r w:rsidRPr="0079325B">
        <w:rPr>
          <w:noProof/>
        </w:rPr>
        <w:drawing>
          <wp:inline distT="0" distB="0" distL="0" distR="0" wp14:anchorId="5FA7C621" wp14:editId="4268D63A">
            <wp:extent cx="6400800" cy="800100"/>
            <wp:effectExtent l="1905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9" cstate="print"/>
                    <a:srcRect/>
                    <a:stretch>
                      <a:fillRect/>
                    </a:stretch>
                  </pic:blipFill>
                  <pic:spPr bwMode="auto">
                    <a:xfrm>
                      <a:off x="0" y="0"/>
                      <a:ext cx="6400800" cy="800100"/>
                    </a:xfrm>
                    <a:prstGeom prst="rect">
                      <a:avLst/>
                    </a:prstGeom>
                    <a:noFill/>
                    <a:ln w="9525">
                      <a:noFill/>
                      <a:miter lim="800000"/>
                      <a:headEnd/>
                      <a:tailEnd/>
                    </a:ln>
                  </pic:spPr>
                </pic:pic>
              </a:graphicData>
            </a:graphic>
          </wp:inline>
        </w:drawing>
      </w:r>
    </w:p>
    <w:p w:rsidR="00391DEF" w:rsidRPr="0079325B" w:rsidRDefault="00391DEF" w:rsidP="00D00D74">
      <w:pPr>
        <w:jc w:val="both"/>
        <w:rPr>
          <w:i w:val="0"/>
          <w:sz w:val="22"/>
          <w:szCs w:val="22"/>
        </w:rPr>
      </w:pPr>
    </w:p>
    <w:p w:rsidR="00747C4C" w:rsidRDefault="00747C4C" w:rsidP="00747C4C">
      <w:pPr>
        <w:jc w:val="both"/>
        <w:rPr>
          <w:i w:val="0"/>
          <w:sz w:val="22"/>
          <w:szCs w:val="22"/>
        </w:rPr>
      </w:pPr>
    </w:p>
    <w:p w:rsidR="00804464" w:rsidRPr="0079325B" w:rsidRDefault="00804464" w:rsidP="00BF32CF">
      <w:pPr>
        <w:ind w:left="1080"/>
        <w:jc w:val="both"/>
        <w:rPr>
          <w:sz w:val="22"/>
          <w:szCs w:val="22"/>
        </w:rPr>
      </w:pPr>
    </w:p>
    <w:p w:rsidR="00747C4C" w:rsidRDefault="00747C4C" w:rsidP="00BA0A34">
      <w:pPr>
        <w:ind w:left="1080"/>
        <w:jc w:val="both"/>
        <w:rPr>
          <w:i w:val="0"/>
          <w:sz w:val="22"/>
          <w:szCs w:val="22"/>
        </w:rPr>
      </w:pPr>
    </w:p>
    <w:p w:rsidR="00747C4C" w:rsidRDefault="00747C4C" w:rsidP="00BA0A34">
      <w:pPr>
        <w:ind w:left="1080"/>
        <w:jc w:val="both"/>
        <w:rPr>
          <w:i w:val="0"/>
          <w:sz w:val="22"/>
          <w:szCs w:val="22"/>
        </w:rPr>
      </w:pPr>
    </w:p>
    <w:p w:rsidR="00BA0A34" w:rsidRPr="00E00EE3" w:rsidRDefault="00BA0A34" w:rsidP="00BA0A34">
      <w:pPr>
        <w:ind w:left="1080"/>
        <w:jc w:val="both"/>
        <w:rPr>
          <w:i w:val="0"/>
          <w:sz w:val="22"/>
          <w:szCs w:val="22"/>
        </w:rPr>
      </w:pPr>
      <w:r w:rsidRPr="00E00EE3">
        <w:rPr>
          <w:i w:val="0"/>
          <w:sz w:val="22"/>
          <w:szCs w:val="22"/>
        </w:rPr>
        <w:t>Številka:</w:t>
      </w:r>
      <w:r w:rsidR="00012ADC">
        <w:rPr>
          <w:i w:val="0"/>
          <w:sz w:val="22"/>
          <w:szCs w:val="22"/>
        </w:rPr>
        <w:t xml:space="preserve"> 430-881/2019-</w:t>
      </w:r>
      <w:r w:rsidR="00BF6EBD">
        <w:rPr>
          <w:i w:val="0"/>
          <w:sz w:val="22"/>
          <w:szCs w:val="22"/>
        </w:rPr>
        <w:t>3</w:t>
      </w:r>
      <w:r w:rsidRPr="00E00EE3">
        <w:rPr>
          <w:i w:val="0"/>
          <w:sz w:val="22"/>
          <w:szCs w:val="22"/>
        </w:rPr>
        <w:tab/>
      </w:r>
      <w:r w:rsidRPr="00E00EE3">
        <w:rPr>
          <w:i w:val="0"/>
          <w:sz w:val="22"/>
          <w:szCs w:val="22"/>
        </w:rPr>
        <w:tab/>
      </w:r>
      <w:r w:rsidRPr="00E00EE3">
        <w:rPr>
          <w:i w:val="0"/>
          <w:sz w:val="22"/>
          <w:szCs w:val="22"/>
        </w:rPr>
        <w:tab/>
      </w:r>
      <w:r w:rsidRPr="00E00EE3">
        <w:rPr>
          <w:i w:val="0"/>
          <w:sz w:val="22"/>
          <w:szCs w:val="22"/>
        </w:rPr>
        <w:tab/>
      </w:r>
    </w:p>
    <w:p w:rsidR="00BA0A34" w:rsidRPr="00E00EE3" w:rsidRDefault="00BA0A34" w:rsidP="00BA0A34">
      <w:pPr>
        <w:ind w:left="1080"/>
        <w:jc w:val="both"/>
        <w:rPr>
          <w:i w:val="0"/>
          <w:sz w:val="22"/>
          <w:szCs w:val="22"/>
        </w:rPr>
      </w:pPr>
      <w:r w:rsidRPr="00E00EE3">
        <w:rPr>
          <w:i w:val="0"/>
          <w:sz w:val="22"/>
          <w:szCs w:val="22"/>
        </w:rPr>
        <w:t xml:space="preserve">Oznaka JN: </w:t>
      </w:r>
      <w:r w:rsidR="00E00EE3" w:rsidRPr="00E00EE3">
        <w:rPr>
          <w:i w:val="0"/>
          <w:sz w:val="22"/>
          <w:szCs w:val="22"/>
        </w:rPr>
        <w:t>7560-</w:t>
      </w:r>
      <w:r w:rsidR="00012ADC">
        <w:rPr>
          <w:i w:val="0"/>
          <w:sz w:val="22"/>
          <w:szCs w:val="22"/>
        </w:rPr>
        <w:t>19-220040</w:t>
      </w:r>
    </w:p>
    <w:p w:rsidR="006C7CA5" w:rsidRDefault="00BA0A34" w:rsidP="00BA0A34">
      <w:pPr>
        <w:ind w:left="1080"/>
        <w:jc w:val="both"/>
        <w:rPr>
          <w:i w:val="0"/>
          <w:sz w:val="22"/>
          <w:szCs w:val="22"/>
        </w:rPr>
      </w:pPr>
      <w:r w:rsidRPr="00E00EE3">
        <w:rPr>
          <w:i w:val="0"/>
          <w:sz w:val="22"/>
          <w:szCs w:val="22"/>
        </w:rPr>
        <w:t xml:space="preserve">Datum: </w:t>
      </w:r>
      <w:r w:rsidR="00E231FE">
        <w:rPr>
          <w:i w:val="0"/>
          <w:sz w:val="22"/>
          <w:szCs w:val="22"/>
        </w:rPr>
        <w:t>29.5.</w:t>
      </w:r>
      <w:r w:rsidR="00012ADC">
        <w:rPr>
          <w:i w:val="0"/>
          <w:sz w:val="22"/>
          <w:szCs w:val="22"/>
        </w:rPr>
        <w:t>2019</w:t>
      </w:r>
    </w:p>
    <w:p w:rsidR="00747C4C" w:rsidRDefault="00747C4C" w:rsidP="00BA0A34">
      <w:pPr>
        <w:ind w:left="1080"/>
        <w:jc w:val="both"/>
        <w:rPr>
          <w:i w:val="0"/>
          <w:sz w:val="22"/>
          <w:szCs w:val="22"/>
        </w:rPr>
      </w:pPr>
    </w:p>
    <w:p w:rsidR="006C7CA5" w:rsidRPr="0079325B" w:rsidRDefault="0041324C" w:rsidP="006C7CA5">
      <w:pPr>
        <w:ind w:left="1080"/>
        <w:jc w:val="both"/>
        <w:rPr>
          <w:i w:val="0"/>
          <w:sz w:val="22"/>
          <w:szCs w:val="22"/>
        </w:rPr>
      </w:pPr>
      <w:r>
        <w:rPr>
          <w:i w:val="0"/>
          <w:sz w:val="22"/>
          <w:szCs w:val="22"/>
        </w:rPr>
        <w:t xml:space="preserve">                                                                                     </w:t>
      </w:r>
    </w:p>
    <w:p w:rsidR="005A5237" w:rsidRDefault="005A5237" w:rsidP="0092461C">
      <w:pPr>
        <w:ind w:firstLine="1134"/>
        <w:jc w:val="both"/>
        <w:rPr>
          <w:i w:val="0"/>
          <w:sz w:val="22"/>
          <w:szCs w:val="22"/>
        </w:rPr>
      </w:pPr>
    </w:p>
    <w:p w:rsidR="005A5237" w:rsidRDefault="005A5237" w:rsidP="0092461C">
      <w:pPr>
        <w:ind w:firstLine="1134"/>
        <w:jc w:val="both"/>
        <w:rPr>
          <w:i w:val="0"/>
          <w:sz w:val="22"/>
          <w:szCs w:val="22"/>
        </w:rPr>
      </w:pPr>
    </w:p>
    <w:p w:rsidR="005A5237" w:rsidRDefault="005A5237" w:rsidP="0092461C">
      <w:pPr>
        <w:ind w:firstLine="1134"/>
        <w:jc w:val="both"/>
        <w:rPr>
          <w:i w:val="0"/>
          <w:sz w:val="22"/>
          <w:szCs w:val="22"/>
        </w:rPr>
      </w:pPr>
    </w:p>
    <w:p w:rsidR="006C7CA5" w:rsidRDefault="00811D84" w:rsidP="0092461C">
      <w:pPr>
        <w:ind w:firstLine="1134"/>
        <w:jc w:val="both"/>
        <w:rPr>
          <w:i w:val="0"/>
          <w:sz w:val="22"/>
          <w:szCs w:val="22"/>
        </w:rPr>
      </w:pPr>
      <w:bookmarkStart w:id="0" w:name="_GoBack"/>
      <w:bookmarkEnd w:id="0"/>
      <w:r>
        <w:rPr>
          <w:i w:val="0"/>
          <w:noProof/>
          <w:sz w:val="22"/>
          <w:szCs w:val="22"/>
        </w:rPr>
        <w:drawing>
          <wp:inline distT="0" distB="0" distL="0" distR="0">
            <wp:extent cx="5816971" cy="6018580"/>
            <wp:effectExtent l="0" t="0" r="0" b="127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20884" cy="6022629"/>
                    </a:xfrm>
                    <a:prstGeom prst="rect">
                      <a:avLst/>
                    </a:prstGeom>
                    <a:noFill/>
                    <a:ln>
                      <a:noFill/>
                    </a:ln>
                  </pic:spPr>
                </pic:pic>
              </a:graphicData>
            </a:graphic>
          </wp:inline>
        </w:drawing>
      </w:r>
    </w:p>
    <w:p w:rsidR="00643C64"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391DEF" w:rsidP="00D00D74">
      <w:pPr>
        <w:jc w:val="both"/>
        <w:rPr>
          <w:i w:val="0"/>
          <w:sz w:val="22"/>
          <w:szCs w:val="22"/>
        </w:rPr>
      </w:pPr>
    </w:p>
    <w:p w:rsidR="00643C64" w:rsidRPr="0079325B" w:rsidRDefault="00643C64" w:rsidP="00D00D74">
      <w:pPr>
        <w:jc w:val="both"/>
        <w:rPr>
          <w:i w:val="0"/>
          <w:sz w:val="22"/>
          <w:szCs w:val="22"/>
        </w:rPr>
      </w:pPr>
    </w:p>
    <w:p w:rsidR="00B005A7" w:rsidRDefault="009123D1" w:rsidP="00826F5C">
      <w:pPr>
        <w:pStyle w:val="Zoran1"/>
        <w:numPr>
          <w:ilvl w:val="0"/>
          <w:numId w:val="10"/>
        </w:numPr>
        <w:rPr>
          <w:rFonts w:ascii="Times New Roman" w:hAnsi="Times New Roman" w:cs="Times New Roman"/>
        </w:rPr>
      </w:pPr>
      <w:r w:rsidRPr="0079325B">
        <w:rPr>
          <w:rFonts w:ascii="Times New Roman" w:hAnsi="Times New Roman" w:cs="Times New Roman"/>
        </w:rPr>
        <w:t>Naročnik</w:t>
      </w:r>
    </w:p>
    <w:p w:rsidR="00B005A7" w:rsidRDefault="00B005A7" w:rsidP="00B005A7">
      <w:pPr>
        <w:pStyle w:val="Zoran1"/>
        <w:numPr>
          <w:ilvl w:val="0"/>
          <w:numId w:val="0"/>
        </w:numPr>
        <w:ind w:left="1080"/>
        <w:rPr>
          <w:rFonts w:ascii="Times New Roman" w:hAnsi="Times New Roman" w:cs="Times New Roman"/>
        </w:rPr>
      </w:pPr>
    </w:p>
    <w:p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rsidR="002F49D8" w:rsidRPr="00706634" w:rsidRDefault="002F49D8" w:rsidP="00B005A7">
      <w:pPr>
        <w:ind w:left="1080"/>
        <w:jc w:val="both"/>
        <w:rPr>
          <w:i w:val="0"/>
          <w:sz w:val="22"/>
          <w:szCs w:val="22"/>
        </w:rPr>
      </w:pPr>
    </w:p>
    <w:p w:rsidR="009123D1" w:rsidRPr="0079325B" w:rsidRDefault="00F93C3B" w:rsidP="00826F5C">
      <w:pPr>
        <w:pStyle w:val="Zoran1"/>
        <w:numPr>
          <w:ilvl w:val="0"/>
          <w:numId w:val="10"/>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D00D74">
      <w:pPr>
        <w:ind w:left="1080"/>
        <w:jc w:val="both"/>
        <w:rPr>
          <w:i w:val="0"/>
          <w:sz w:val="16"/>
          <w:szCs w:val="16"/>
        </w:rPr>
      </w:pPr>
    </w:p>
    <w:p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rsidR="00B17BC9" w:rsidRDefault="00B17BC9" w:rsidP="00D00D74">
      <w:pPr>
        <w:ind w:left="1080"/>
        <w:jc w:val="both"/>
        <w:rPr>
          <w:i w:val="0"/>
          <w:sz w:val="22"/>
          <w:szCs w:val="22"/>
        </w:rPr>
      </w:pPr>
    </w:p>
    <w:p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D00D74">
      <w:pPr>
        <w:ind w:left="1080"/>
        <w:jc w:val="both"/>
        <w:rPr>
          <w:i w:val="0"/>
          <w:sz w:val="16"/>
          <w:szCs w:val="16"/>
        </w:rPr>
      </w:pPr>
    </w:p>
    <w:p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995413" w:rsidP="00826F5C">
      <w:pPr>
        <w:pStyle w:val="Zoran1"/>
        <w:numPr>
          <w:ilvl w:val="0"/>
          <w:numId w:val="10"/>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804464" w:rsidRPr="00847FB5" w:rsidRDefault="00804464" w:rsidP="00512895">
      <w:pPr>
        <w:ind w:left="1077"/>
        <w:jc w:val="both"/>
        <w:rPr>
          <w:i w:val="0"/>
          <w:sz w:val="16"/>
          <w:szCs w:val="16"/>
        </w:rPr>
      </w:pPr>
    </w:p>
    <w:p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2D0F7A">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F440D8" w:rsidRPr="00847FB5" w:rsidRDefault="00F440D8" w:rsidP="00F440D8">
      <w:pPr>
        <w:pStyle w:val="Telobesedila"/>
        <w:spacing w:line="264" w:lineRule="auto"/>
        <w:ind w:left="1077"/>
        <w:rPr>
          <w:rFonts w:ascii="Times New Roman" w:hAnsi="Times New Roman"/>
          <w:b w:val="0"/>
          <w:sz w:val="16"/>
          <w:szCs w:val="16"/>
        </w:rPr>
      </w:pPr>
    </w:p>
    <w:p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D86980" w:rsidRPr="008A1897" w:rsidRDefault="00D86980" w:rsidP="00512895">
      <w:pPr>
        <w:ind w:left="1077"/>
        <w:jc w:val="both"/>
        <w:rPr>
          <w:sz w:val="22"/>
          <w:szCs w:val="22"/>
        </w:rPr>
      </w:pPr>
    </w:p>
    <w:p w:rsidR="009123D1" w:rsidRPr="0079325B" w:rsidRDefault="00C57307" w:rsidP="00826F5C">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do</w:t>
      </w:r>
      <w:r w:rsidR="00BB0AAB">
        <w:rPr>
          <w:i w:val="0"/>
          <w:sz w:val="22"/>
          <w:szCs w:val="22"/>
        </w:rPr>
        <w:t xml:space="preserve"> </w:t>
      </w:r>
      <w:r w:rsidR="00E231FE" w:rsidRPr="00E231FE">
        <w:rPr>
          <w:i w:val="0"/>
          <w:sz w:val="22"/>
          <w:szCs w:val="22"/>
        </w:rPr>
        <w:t>0</w:t>
      </w:r>
      <w:r w:rsidR="00E231FE" w:rsidRPr="00E231FE">
        <w:rPr>
          <w:b/>
          <w:i w:val="0"/>
          <w:sz w:val="22"/>
          <w:szCs w:val="22"/>
        </w:rPr>
        <w:t>5.06.2019</w:t>
      </w:r>
      <w:r w:rsidR="00B32E73" w:rsidRPr="00E231FE">
        <w:rPr>
          <w:i w:val="0"/>
          <w:sz w:val="22"/>
          <w:szCs w:val="22"/>
        </w:rPr>
        <w:t>,</w:t>
      </w:r>
      <w:r w:rsidR="00C57307" w:rsidRPr="00E231FE">
        <w:rPr>
          <w:i w:val="0"/>
          <w:sz w:val="22"/>
          <w:szCs w:val="22"/>
        </w:rPr>
        <w:t xml:space="preserve"> pod</w:t>
      </w:r>
      <w:r w:rsidR="00C57307" w:rsidRPr="008A1897">
        <w:rPr>
          <w:i w:val="0"/>
          <w:sz w:val="22"/>
          <w:szCs w:val="22"/>
        </w:rPr>
        <w:t xml:space="preserve"> pogojem, da je bil zahtevek za pojasnilo prejet preko portala javnih naročil vsaj </w:t>
      </w:r>
      <w:r w:rsidR="000372A0">
        <w:rPr>
          <w:i w:val="0"/>
          <w:sz w:val="22"/>
          <w:szCs w:val="22"/>
        </w:rPr>
        <w:t xml:space="preserve">do </w:t>
      </w:r>
      <w:r w:rsidR="00E231FE" w:rsidRPr="00E231FE">
        <w:rPr>
          <w:b/>
          <w:i w:val="0"/>
          <w:sz w:val="22"/>
          <w:szCs w:val="22"/>
        </w:rPr>
        <w:t>04.06.2019</w:t>
      </w:r>
      <w:r w:rsidR="0058272D" w:rsidRPr="00E231FE">
        <w:rPr>
          <w:i w:val="0"/>
          <w:sz w:val="22"/>
          <w:szCs w:val="22"/>
        </w:rPr>
        <w:t xml:space="preserve"> </w:t>
      </w:r>
      <w:r w:rsidR="00B32E73" w:rsidRPr="00E231FE">
        <w:rPr>
          <w:b/>
          <w:i w:val="0"/>
          <w:sz w:val="22"/>
          <w:szCs w:val="22"/>
        </w:rPr>
        <w:t>do</w:t>
      </w:r>
      <w:r w:rsidR="00E231FE" w:rsidRPr="00E231FE">
        <w:rPr>
          <w:b/>
          <w:i w:val="0"/>
          <w:sz w:val="22"/>
          <w:szCs w:val="22"/>
        </w:rPr>
        <w:t>12:00</w:t>
      </w:r>
      <w:r w:rsidR="00B32E73" w:rsidRPr="00E231FE">
        <w:rPr>
          <w:b/>
          <w:i w:val="0"/>
          <w:sz w:val="22"/>
          <w:szCs w:val="22"/>
        </w:rPr>
        <w:t xml:space="preserve"> ure</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rsidR="009123D1" w:rsidRPr="00852E20" w:rsidRDefault="009123D1" w:rsidP="00D00D74">
      <w:pPr>
        <w:ind w:left="1080"/>
        <w:jc w:val="both"/>
        <w:rPr>
          <w:i w:val="0"/>
          <w:sz w:val="16"/>
          <w:szCs w:val="16"/>
        </w:rPr>
      </w:pPr>
    </w:p>
    <w:p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rsidR="009C18B7" w:rsidRDefault="009C18B7" w:rsidP="00D00D74">
      <w:pPr>
        <w:ind w:left="1080"/>
        <w:jc w:val="both"/>
        <w:rPr>
          <w:i w:val="0"/>
          <w:sz w:val="22"/>
          <w:szCs w:val="22"/>
        </w:rPr>
      </w:pPr>
    </w:p>
    <w:p w:rsidR="00556FA0" w:rsidRPr="00B37F9D" w:rsidRDefault="00A13EB4" w:rsidP="00826F5C">
      <w:pPr>
        <w:pStyle w:val="Zoran1"/>
        <w:numPr>
          <w:ilvl w:val="0"/>
          <w:numId w:val="10"/>
        </w:numPr>
        <w:rPr>
          <w:rFonts w:ascii="Times New Roman" w:hAnsi="Times New Roman" w:cs="Times New Roman"/>
        </w:rPr>
      </w:pPr>
      <w:r w:rsidRPr="00B37F9D">
        <w:rPr>
          <w:rFonts w:ascii="Times New Roman" w:hAnsi="Times New Roman" w:cs="Times New Roman"/>
        </w:rPr>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rsidR="00556FA0" w:rsidRPr="00B37F9D" w:rsidRDefault="00556FA0" w:rsidP="00D00D74">
      <w:pPr>
        <w:pStyle w:val="Glava"/>
        <w:tabs>
          <w:tab w:val="clear" w:pos="4536"/>
          <w:tab w:val="clear" w:pos="9072"/>
        </w:tabs>
        <w:ind w:left="1080"/>
        <w:jc w:val="both"/>
        <w:rPr>
          <w:i w:val="0"/>
          <w:sz w:val="16"/>
          <w:szCs w:val="16"/>
        </w:rPr>
      </w:pPr>
    </w:p>
    <w:p w:rsidR="00CD41ED" w:rsidRPr="00B37F9D" w:rsidRDefault="00CD41ED" w:rsidP="00CD41ED">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t>Ponudbena dokumentacija mora vsebovati ustrezno izpolnjene obrazce in druge listine zahtevane v razpisni dokumentaciji.</w:t>
      </w:r>
    </w:p>
    <w:p w:rsidR="00CD41ED" w:rsidRDefault="00CD41ED" w:rsidP="00CD41ED">
      <w:pPr>
        <w:pStyle w:val="Glava"/>
        <w:tabs>
          <w:tab w:val="clear" w:pos="4536"/>
          <w:tab w:val="clear" w:pos="9072"/>
        </w:tabs>
        <w:ind w:left="1080"/>
        <w:jc w:val="both"/>
        <w:rPr>
          <w:i w:val="0"/>
          <w:sz w:val="16"/>
          <w:szCs w:val="16"/>
        </w:rPr>
      </w:pPr>
    </w:p>
    <w:p w:rsidR="00643C64" w:rsidRDefault="00643C64" w:rsidP="00CD41ED">
      <w:pPr>
        <w:pStyle w:val="Glava"/>
        <w:tabs>
          <w:tab w:val="clear" w:pos="4536"/>
          <w:tab w:val="clear" w:pos="9072"/>
        </w:tabs>
        <w:ind w:left="1080"/>
        <w:jc w:val="both"/>
        <w:rPr>
          <w:i w:val="0"/>
          <w:sz w:val="16"/>
          <w:szCs w:val="16"/>
        </w:rPr>
      </w:pPr>
    </w:p>
    <w:p w:rsidR="00643C64" w:rsidRPr="007B6C5F" w:rsidRDefault="00643C64" w:rsidP="00CD41ED">
      <w:pPr>
        <w:pStyle w:val="Glava"/>
        <w:tabs>
          <w:tab w:val="clear" w:pos="4536"/>
          <w:tab w:val="clear" w:pos="9072"/>
        </w:tabs>
        <w:ind w:left="1080"/>
        <w:jc w:val="both"/>
        <w:rPr>
          <w:i w:val="0"/>
          <w:sz w:val="16"/>
          <w:szCs w:val="16"/>
        </w:rPr>
      </w:pPr>
    </w:p>
    <w:p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643C64">
        <w:tc>
          <w:tcPr>
            <w:tcW w:w="1472"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lastRenderedPageBreak/>
              <w:t>Številka priloge</w:t>
            </w:r>
          </w:p>
        </w:tc>
        <w:tc>
          <w:tcPr>
            <w:tcW w:w="1701"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rsidR="00643C64" w:rsidRDefault="00643C64" w:rsidP="00643C64">
            <w:pPr>
              <w:pStyle w:val="Glava"/>
              <w:tabs>
                <w:tab w:val="clear" w:pos="4536"/>
                <w:tab w:val="clear" w:pos="9072"/>
              </w:tabs>
              <w:jc w:val="both"/>
              <w:rPr>
                <w:b/>
                <w:i w:val="0"/>
                <w:sz w:val="18"/>
                <w:szCs w:val="18"/>
              </w:rPr>
            </w:pPr>
          </w:p>
          <w:p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rsidR="00643C64" w:rsidRPr="000B18E0" w:rsidRDefault="00643C64" w:rsidP="00643C64">
            <w:pPr>
              <w:pStyle w:val="Glava"/>
              <w:tabs>
                <w:tab w:val="clear" w:pos="4536"/>
                <w:tab w:val="clear" w:pos="9072"/>
              </w:tabs>
              <w:jc w:val="both"/>
              <w:rPr>
                <w:b/>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rsidR="0041324C" w:rsidRPr="00A2470C" w:rsidRDefault="0041324C" w:rsidP="00643C64">
            <w:pPr>
              <w:jc w:val="both"/>
              <w:rPr>
                <w:i w:val="0"/>
                <w:sz w:val="18"/>
                <w:szCs w:val="18"/>
              </w:rPr>
            </w:pPr>
          </w:p>
          <w:p w:rsidR="00F030DB"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w:t>
            </w:r>
            <w:proofErr w:type="spellStart"/>
            <w:r w:rsidRPr="00A2470C">
              <w:rPr>
                <w:i w:val="0"/>
                <w:sz w:val="18"/>
                <w:szCs w:val="18"/>
              </w:rPr>
              <w:t>pdf</w:t>
            </w:r>
            <w:proofErr w:type="spellEnd"/>
            <w:r w:rsidRPr="00A2470C">
              <w:rPr>
                <w:i w:val="0"/>
                <w:sz w:val="18"/>
                <w:szCs w:val="18"/>
              </w:rPr>
              <w:t xml:space="preserve"> datoteki, ki bo dostopen na javnem odpiranju ponudb.</w:t>
            </w:r>
          </w:p>
          <w:p w:rsidR="0041324C" w:rsidRPr="00A2470C" w:rsidRDefault="0041324C" w:rsidP="00643C64">
            <w:pPr>
              <w:jc w:val="both"/>
              <w:rPr>
                <w:i w:val="0"/>
                <w:sz w:val="18"/>
                <w:szCs w:val="18"/>
              </w:rPr>
            </w:pPr>
          </w:p>
        </w:tc>
      </w:tr>
      <w:tr w:rsidR="004C1C69" w:rsidRPr="0079325B" w:rsidTr="00C84AB9">
        <w:tc>
          <w:tcPr>
            <w:tcW w:w="1472" w:type="dxa"/>
            <w:shd w:val="clear" w:color="auto" w:fill="auto"/>
            <w:vAlign w:val="center"/>
          </w:tcPr>
          <w:p w:rsidR="004C1C69" w:rsidRPr="002C6A1E" w:rsidRDefault="004C1C69" w:rsidP="00C84AB9">
            <w:pPr>
              <w:pStyle w:val="Glava"/>
              <w:tabs>
                <w:tab w:val="clear" w:pos="4536"/>
                <w:tab w:val="clear" w:pos="9072"/>
              </w:tabs>
              <w:rPr>
                <w:b/>
                <w:i w:val="0"/>
                <w:sz w:val="18"/>
                <w:szCs w:val="18"/>
              </w:rPr>
            </w:pPr>
            <w:r>
              <w:rPr>
                <w:b/>
                <w:i w:val="0"/>
                <w:sz w:val="18"/>
                <w:szCs w:val="18"/>
              </w:rPr>
              <w:t>PRILOGA 1-1</w:t>
            </w:r>
          </w:p>
        </w:tc>
        <w:tc>
          <w:tcPr>
            <w:tcW w:w="1701" w:type="dxa"/>
            <w:shd w:val="clear" w:color="auto" w:fill="auto"/>
            <w:vAlign w:val="center"/>
          </w:tcPr>
          <w:p w:rsidR="004C1C69" w:rsidRPr="000B18E0" w:rsidRDefault="004C1C69" w:rsidP="00D636BA">
            <w:pPr>
              <w:pStyle w:val="Glava"/>
              <w:tabs>
                <w:tab w:val="clear" w:pos="4536"/>
                <w:tab w:val="clear" w:pos="9072"/>
              </w:tabs>
              <w:rPr>
                <w:i w:val="0"/>
                <w:sz w:val="18"/>
                <w:szCs w:val="18"/>
              </w:rPr>
            </w:pPr>
            <w:r>
              <w:rPr>
                <w:i w:val="0"/>
                <w:sz w:val="18"/>
                <w:szCs w:val="18"/>
              </w:rPr>
              <w:t>P</w:t>
            </w:r>
            <w:r w:rsidRPr="004C1C69">
              <w:rPr>
                <w:i w:val="0"/>
                <w:sz w:val="18"/>
                <w:szCs w:val="18"/>
              </w:rPr>
              <w:t>opisi del</w:t>
            </w:r>
          </w:p>
        </w:tc>
        <w:tc>
          <w:tcPr>
            <w:tcW w:w="5982" w:type="dxa"/>
            <w:shd w:val="clear" w:color="auto" w:fill="auto"/>
            <w:vAlign w:val="center"/>
          </w:tcPr>
          <w:p w:rsidR="0041324C" w:rsidRPr="00A2470C" w:rsidRDefault="0041324C" w:rsidP="00643C64">
            <w:pPr>
              <w:jc w:val="both"/>
              <w:rPr>
                <w:i w:val="0"/>
                <w:sz w:val="10"/>
                <w:szCs w:val="10"/>
              </w:rPr>
            </w:pPr>
          </w:p>
          <w:p w:rsidR="004C1C69" w:rsidRPr="00A2470C" w:rsidRDefault="004C1C69" w:rsidP="00643C64">
            <w:pPr>
              <w:jc w:val="both"/>
              <w:rPr>
                <w:i w:val="0"/>
                <w:sz w:val="18"/>
                <w:szCs w:val="18"/>
              </w:rPr>
            </w:pPr>
            <w:r w:rsidRPr="00A2470C">
              <w:rPr>
                <w:i w:val="0"/>
                <w:sz w:val="18"/>
                <w:szCs w:val="18"/>
              </w:rPr>
              <w:t xml:space="preserve">V primeru skupne ponudbe obrazec </w:t>
            </w:r>
            <w:r w:rsidR="00B37F9D" w:rsidRPr="00A2470C">
              <w:rPr>
                <w:i w:val="0"/>
                <w:sz w:val="18"/>
                <w:szCs w:val="18"/>
              </w:rPr>
              <w:t xml:space="preserve">popisi del </w:t>
            </w:r>
            <w:r w:rsidRPr="00A2470C">
              <w:rPr>
                <w:i w:val="0"/>
                <w:sz w:val="18"/>
                <w:szCs w:val="18"/>
              </w:rPr>
              <w:t xml:space="preserve">izpolni le vodilni partner. </w:t>
            </w:r>
          </w:p>
          <w:p w:rsidR="004C1C69" w:rsidRPr="00A2470C" w:rsidRDefault="004C1C69" w:rsidP="00643C64">
            <w:pPr>
              <w:jc w:val="both"/>
              <w:rPr>
                <w:i w:val="0"/>
                <w:sz w:val="18"/>
                <w:szCs w:val="18"/>
              </w:rPr>
            </w:pPr>
            <w:r w:rsidRPr="00A2470C">
              <w:rPr>
                <w:i w:val="0"/>
                <w:sz w:val="18"/>
                <w:szCs w:val="18"/>
              </w:rPr>
              <w:t xml:space="preserve">Sestavni del ponudbe so tudi popisi del. </w:t>
            </w:r>
            <w:r w:rsidR="002D7AD1" w:rsidRPr="00A2470C">
              <w:rPr>
                <w:i w:val="0"/>
                <w:sz w:val="18"/>
                <w:szCs w:val="18"/>
              </w:rPr>
              <w:t>Ponudniki</w:t>
            </w:r>
            <w:r w:rsidRPr="00A2470C">
              <w:rPr>
                <w:i w:val="0"/>
                <w:sz w:val="18"/>
                <w:szCs w:val="18"/>
              </w:rPr>
              <w:t xml:space="preserve"> pri izpolnjevanju popisov del ne smejo posegati in spreminjati elementov popisov del (opisa postavk, enote mere</w:t>
            </w:r>
            <w:r w:rsidR="00061A04">
              <w:rPr>
                <w:i w:val="0"/>
                <w:sz w:val="18"/>
                <w:szCs w:val="18"/>
              </w:rPr>
              <w:t xml:space="preserve"> in</w:t>
            </w:r>
            <w:r w:rsidRPr="00A2470C">
              <w:rPr>
                <w:i w:val="0"/>
                <w:sz w:val="18"/>
                <w:szCs w:val="18"/>
              </w:rPr>
              <w:t xml:space="preserve"> količine), kot jih je pripravil naročnik, ampak morajo izpolniti le prazna – neizpolnjena polja, ki se nanašajo na ponujeno ceno. Opisa postavk, enote mere</w:t>
            </w:r>
            <w:r w:rsidR="00061A04">
              <w:rPr>
                <w:i w:val="0"/>
                <w:sz w:val="18"/>
                <w:szCs w:val="18"/>
              </w:rPr>
              <w:t xml:space="preserve"> in</w:t>
            </w:r>
            <w:r w:rsidRPr="00A2470C">
              <w:rPr>
                <w:i w:val="0"/>
                <w:sz w:val="18"/>
                <w:szCs w:val="18"/>
              </w:rPr>
              <w:t xml:space="preserve"> količine v popisih del, ni dovoljeno spreminjati. Naročnik bo ponudbo </w:t>
            </w:r>
            <w:r w:rsidR="002D7AD1" w:rsidRPr="00A2470C">
              <w:rPr>
                <w:i w:val="0"/>
                <w:sz w:val="18"/>
                <w:szCs w:val="18"/>
              </w:rPr>
              <w:t>ponudnika</w:t>
            </w:r>
            <w:r w:rsidRPr="00A2470C">
              <w:rPr>
                <w:i w:val="0"/>
                <w:sz w:val="18"/>
                <w:szCs w:val="18"/>
              </w:rPr>
              <w:t>, ki bi spremenil opis in vsebino postavk, enote mere</w:t>
            </w:r>
            <w:r w:rsidR="00061A04">
              <w:rPr>
                <w:i w:val="0"/>
                <w:sz w:val="18"/>
                <w:szCs w:val="18"/>
              </w:rPr>
              <w:t xml:space="preserve"> in</w:t>
            </w:r>
            <w:r w:rsidRPr="00A2470C">
              <w:rPr>
                <w:i w:val="0"/>
                <w:sz w:val="18"/>
                <w:szCs w:val="18"/>
              </w:rPr>
              <w:t xml:space="preserve"> količine v popisih del izločil kot nedopustno. </w:t>
            </w:r>
            <w:r w:rsidR="002D7AD1" w:rsidRPr="00A2470C">
              <w:rPr>
                <w:i w:val="0"/>
                <w:sz w:val="18"/>
                <w:szCs w:val="18"/>
              </w:rPr>
              <w:t>Ponudniki</w:t>
            </w:r>
            <w:r w:rsidRPr="00A2470C">
              <w:rPr>
                <w:i w:val="0"/>
                <w:sz w:val="18"/>
                <w:szCs w:val="18"/>
              </w:rPr>
              <w:t xml:space="preserve"> morajo izpolniti in ponuditi vse postavke znotraj popisov.</w:t>
            </w:r>
          </w:p>
          <w:p w:rsidR="0041324C" w:rsidRPr="00A2470C" w:rsidRDefault="0041324C" w:rsidP="00643C64">
            <w:pPr>
              <w:jc w:val="both"/>
              <w:rPr>
                <w:i w:val="0"/>
                <w:sz w:val="18"/>
                <w:szCs w:val="18"/>
              </w:rPr>
            </w:pPr>
          </w:p>
          <w:p w:rsidR="004C1C69" w:rsidRPr="00A2470C" w:rsidRDefault="004C1C69" w:rsidP="00643C64">
            <w:pPr>
              <w:jc w:val="both"/>
              <w:rPr>
                <w:i w:val="0"/>
                <w:sz w:val="18"/>
                <w:szCs w:val="18"/>
              </w:rPr>
            </w:pPr>
            <w:r w:rsidRPr="00A2470C">
              <w:rPr>
                <w:i w:val="0"/>
                <w:sz w:val="18"/>
                <w:szCs w:val="18"/>
              </w:rPr>
              <w:t xml:space="preserve">V primeru, da </w:t>
            </w:r>
            <w:r w:rsidR="002D7AD1" w:rsidRPr="00A2470C">
              <w:rPr>
                <w:i w:val="0"/>
                <w:sz w:val="18"/>
                <w:szCs w:val="18"/>
              </w:rPr>
              <w:t>ponudnik</w:t>
            </w:r>
            <w:r w:rsidRPr="00A2470C">
              <w:rPr>
                <w:i w:val="0"/>
                <w:sz w:val="18"/>
                <w:szCs w:val="18"/>
              </w:rPr>
              <w:t xml:space="preserve"> v popisih del ne bo izpolnil vseh postavk, ali bo pri posamezni postavki vpisal »0,00«, bo naročnik smatral, da so le-te postavke upoštevane v ostalih postavkah. V takem primeru, naročnik za ta dela </w:t>
            </w:r>
            <w:r w:rsidR="002D7AD1" w:rsidRPr="00A2470C">
              <w:rPr>
                <w:i w:val="0"/>
                <w:sz w:val="18"/>
                <w:szCs w:val="18"/>
              </w:rPr>
              <w:t>ponudniku</w:t>
            </w:r>
            <w:r w:rsidRPr="00A2470C">
              <w:rPr>
                <w:i w:val="0"/>
                <w:sz w:val="18"/>
                <w:szCs w:val="18"/>
              </w:rPr>
              <w:t xml:space="preserve"> ne bo priznal naknadno določenih cen ali podražitev iz tega naslova.</w:t>
            </w:r>
          </w:p>
          <w:p w:rsidR="0041324C" w:rsidRPr="00A2470C" w:rsidRDefault="0041324C" w:rsidP="00643C64">
            <w:pPr>
              <w:jc w:val="both"/>
              <w:rPr>
                <w:i w:val="0"/>
                <w:sz w:val="18"/>
                <w:szCs w:val="18"/>
              </w:rPr>
            </w:pPr>
          </w:p>
          <w:p w:rsidR="0041324C" w:rsidRPr="00A2470C" w:rsidRDefault="00B37F9D" w:rsidP="00643C64">
            <w:pPr>
              <w:jc w:val="both"/>
              <w:rPr>
                <w:i w:val="0"/>
                <w:sz w:val="18"/>
                <w:szCs w:val="18"/>
              </w:rPr>
            </w:pPr>
            <w:r w:rsidRPr="00A2470C">
              <w:rPr>
                <w:i w:val="0"/>
                <w:sz w:val="18"/>
                <w:szCs w:val="18"/>
              </w:rPr>
              <w:t>Ponudnik v informacijskem sistemu e-JN v razdelek »</w:t>
            </w:r>
            <w:r w:rsidRPr="00A2470C">
              <w:rPr>
                <w:sz w:val="18"/>
                <w:szCs w:val="18"/>
              </w:rPr>
              <w:t>Drugi dokumenti</w:t>
            </w:r>
            <w:r w:rsidRPr="00A2470C">
              <w:rPr>
                <w:i w:val="0"/>
                <w:sz w:val="18"/>
                <w:szCs w:val="18"/>
              </w:rPr>
              <w:t xml:space="preserve">« naloži izpolnjene popise del v MS Excel formatu. </w:t>
            </w:r>
          </w:p>
          <w:p w:rsidR="0041324C" w:rsidRPr="00A2470C" w:rsidRDefault="0041324C" w:rsidP="00643C64">
            <w:pPr>
              <w:jc w:val="both"/>
              <w:rPr>
                <w:i w:val="0"/>
                <w:sz w:val="18"/>
                <w:szCs w:val="18"/>
              </w:rPr>
            </w:pPr>
          </w:p>
          <w:p w:rsidR="00E06409" w:rsidRPr="00A2470C" w:rsidRDefault="00B37F9D" w:rsidP="00643C64">
            <w:pPr>
              <w:jc w:val="both"/>
              <w:rPr>
                <w:i w:val="0"/>
                <w:sz w:val="18"/>
                <w:szCs w:val="18"/>
              </w:rPr>
            </w:pPr>
            <w:r w:rsidRPr="00A2470C">
              <w:rPr>
                <w:i w:val="0"/>
                <w:sz w:val="18"/>
                <w:szCs w:val="18"/>
              </w:rPr>
              <w:t>V primeru razhajanj med podatki v Predračunu - naloženim v razdelek »Predračun«, in izpolnjenimi Popisi del naloženimi v razdelek »Drugi dokumenti«, kot veljavni štejejo podatki iz Popisov del, naloženimi v razdelku »Drugi dokumenti«.</w:t>
            </w:r>
          </w:p>
          <w:p w:rsidR="0041324C" w:rsidRPr="00A2470C" w:rsidRDefault="0041324C" w:rsidP="00643C64">
            <w:pPr>
              <w:jc w:val="both"/>
              <w:rPr>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C378D9" w:rsidRPr="00A2470C" w:rsidRDefault="00C378D9" w:rsidP="00643C64">
            <w:pPr>
              <w:jc w:val="both"/>
              <w:rPr>
                <w:i w:val="0"/>
                <w:sz w:val="16"/>
                <w:szCs w:val="16"/>
              </w:rPr>
            </w:pPr>
          </w:p>
          <w:p w:rsidR="00C378D9" w:rsidRPr="00A2470C" w:rsidRDefault="00C378D9" w:rsidP="00643C64">
            <w:pPr>
              <w:keepNext/>
              <w:keepLines/>
              <w:jc w:val="both"/>
              <w:rPr>
                <w:i w:val="0"/>
                <w:sz w:val="18"/>
                <w:szCs w:val="18"/>
              </w:rPr>
            </w:pPr>
            <w:r w:rsidRPr="00A2470C">
              <w:rPr>
                <w:i w:val="0"/>
                <w:sz w:val="18"/>
                <w:szCs w:val="18"/>
              </w:rPr>
              <w:t>Naročnik ob predložitvi p</w:t>
            </w:r>
            <w:r w:rsidR="00F030DB" w:rsidRPr="00A2470C">
              <w:rPr>
                <w:i w:val="0"/>
                <w:sz w:val="18"/>
                <w:szCs w:val="18"/>
              </w:rPr>
              <w:t>onudb</w:t>
            </w:r>
            <w:r w:rsidRPr="00A2470C">
              <w:rPr>
                <w:i w:val="0"/>
                <w:sz w:val="18"/>
                <w:szCs w:val="18"/>
              </w:rPr>
              <w:t xml:space="preserve"> namesto potrdil, ki jih izdajajo javni organi ali tretje osebe, sprejme ESPD obrazec, ki predstavlja lastno izjavo, kot predhodni dokaz, da določen gospodarski subjekt:</w:t>
            </w:r>
          </w:p>
          <w:p w:rsidR="00C378D9" w:rsidRPr="00A2470C" w:rsidRDefault="00C378D9" w:rsidP="00826F5C">
            <w:pPr>
              <w:pStyle w:val="Odstavekseznama"/>
              <w:keepNext/>
              <w:keepLines/>
              <w:numPr>
                <w:ilvl w:val="0"/>
                <w:numId w:val="17"/>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rsidR="00C378D9" w:rsidRPr="00A2470C" w:rsidRDefault="00C378D9" w:rsidP="00826F5C">
            <w:pPr>
              <w:pStyle w:val="Odstavekseznama"/>
              <w:keepNext/>
              <w:keepLines/>
              <w:numPr>
                <w:ilvl w:val="0"/>
                <w:numId w:val="17"/>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C378D9" w:rsidRPr="00A2470C" w:rsidRDefault="00C378D9" w:rsidP="00643C64">
            <w:pPr>
              <w:keepNext/>
              <w:keepLines/>
              <w:ind w:left="1134"/>
              <w:jc w:val="both"/>
              <w:rPr>
                <w:i w:val="0"/>
                <w:sz w:val="18"/>
                <w:szCs w:val="18"/>
              </w:rPr>
            </w:pPr>
          </w:p>
          <w:p w:rsidR="00C378D9" w:rsidRPr="00A2470C" w:rsidRDefault="00C378D9" w:rsidP="00643C64">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2D7AD1" w:rsidRPr="00A2470C" w:rsidRDefault="002D7AD1"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11" w:history="1">
              <w:r w:rsidRPr="00A2470C">
                <w:rPr>
                  <w:rStyle w:val="Hiperpovezava"/>
                  <w:sz w:val="18"/>
                  <w:szCs w:val="18"/>
                </w:rPr>
                <w:t>http://www.enarocanje.si/_ESPD/</w:t>
              </w:r>
            </w:hyperlink>
            <w:r w:rsidRPr="00A2470C">
              <w:rPr>
                <w:i w:val="0"/>
                <w:sz w:val="18"/>
                <w:szCs w:val="18"/>
              </w:rPr>
              <w:t xml:space="preserve"> in v njega neposredno vnese zahtevane podatke.</w:t>
            </w:r>
          </w:p>
          <w:p w:rsidR="000A41CA" w:rsidRPr="00A2470C" w:rsidRDefault="000A41CA"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0A41CA" w:rsidRPr="00A2470C" w:rsidRDefault="000A41CA" w:rsidP="00643C64">
            <w:pPr>
              <w:jc w:val="both"/>
              <w:rPr>
                <w:i w:val="0"/>
                <w:sz w:val="18"/>
                <w:szCs w:val="18"/>
              </w:rPr>
            </w:pPr>
          </w:p>
          <w:p w:rsidR="000A41CA" w:rsidRPr="00A2470C" w:rsidRDefault="00D81D4B" w:rsidP="00643C64">
            <w:pPr>
              <w:jc w:val="both"/>
              <w:rPr>
                <w:i w:val="0"/>
                <w:sz w:val="18"/>
                <w:szCs w:val="18"/>
              </w:rPr>
            </w:pPr>
            <w:bookmarkStart w:id="1" w:name="_Toc466382905"/>
            <w:bookmarkStart w:id="2" w:name="_Toc466382906"/>
            <w:bookmarkEnd w:id="1"/>
            <w:bookmarkEnd w:id="2"/>
            <w:r w:rsidRPr="00061A04">
              <w:rPr>
                <w:i w:val="0"/>
                <w:sz w:val="20"/>
              </w:rPr>
              <w:t xml:space="preserve">Ponudnik, ki v sistemu e-JN oddaja ponudbo, naloži svoj ESPD v razdelek »ESPD – ponudnik«, ESPD ostalih sodelujočih pa naloži v razdelek »ESPD – ostali sodelujoči«. Ponudnik, ki v sistemu e-JN </w:t>
            </w:r>
            <w:r w:rsidRPr="00061A04">
              <w:rPr>
                <w:i w:val="0"/>
                <w:sz w:val="20"/>
              </w:rPr>
              <w:lastRenderedPageBreak/>
              <w:t xml:space="preserve">oddaja ponudbo, naloži elektronsko podpisan ESPD v </w:t>
            </w:r>
            <w:proofErr w:type="spellStart"/>
            <w:r w:rsidRPr="00061A04">
              <w:rPr>
                <w:i w:val="0"/>
                <w:sz w:val="20"/>
              </w:rPr>
              <w:t>xml</w:t>
            </w:r>
            <w:proofErr w:type="spellEnd"/>
            <w:r w:rsidRPr="00061A04">
              <w:rPr>
                <w:i w:val="0"/>
                <w:sz w:val="20"/>
              </w:rPr>
              <w:t xml:space="preserve">. obliki ali nepodpisan ESPD v </w:t>
            </w:r>
            <w:proofErr w:type="spellStart"/>
            <w:r w:rsidRPr="00061A04">
              <w:rPr>
                <w:i w:val="0"/>
                <w:sz w:val="20"/>
              </w:rPr>
              <w:t>xml</w:t>
            </w:r>
            <w:proofErr w:type="spellEnd"/>
            <w:r w:rsidRPr="00061A04">
              <w:rPr>
                <w:i w:val="0"/>
                <w:sz w:val="20"/>
              </w:rPr>
              <w:t xml:space="preserve">. obliki, </w:t>
            </w:r>
            <w:bookmarkStart w:id="3" w:name="_Hlk531606225"/>
            <w:r w:rsidRPr="00061A04">
              <w:rPr>
                <w:i w:val="0"/>
                <w:sz w:val="20"/>
              </w:rPr>
              <w:t>pri čemer se v slednjem primeru v skladu Splošnimi pogoji uporabe informacijskega sistema e-JN šteje, da je oddan pravno zavezujoč dokument, ki ima enako veljavnost kot podpisan</w:t>
            </w:r>
            <w:bookmarkEnd w:id="3"/>
            <w:r w:rsidRPr="00061A04">
              <w:t>.</w:t>
            </w:r>
            <w:r w:rsidR="00B65258">
              <w:rPr>
                <w:color w:val="7030A0"/>
              </w:rPr>
              <w:t xml:space="preserve"> </w:t>
            </w:r>
            <w:r w:rsidR="000A41CA" w:rsidRPr="00A2470C">
              <w:rPr>
                <w:i w:val="0"/>
                <w:sz w:val="18"/>
                <w:szCs w:val="18"/>
              </w:rPr>
              <w:t>Ponudnik, ki v sistemu e-JN oddaja ponudbo, l</w:t>
            </w:r>
            <w:r w:rsidR="00EF1F3F" w:rsidRPr="00A2470C">
              <w:rPr>
                <w:i w:val="0"/>
                <w:sz w:val="18"/>
                <w:szCs w:val="18"/>
              </w:rPr>
              <w:t>ahko naloži podpisan ESPD</w:t>
            </w:r>
            <w:r w:rsidR="00B65258">
              <w:rPr>
                <w:i w:val="0"/>
                <w:sz w:val="18"/>
                <w:szCs w:val="18"/>
              </w:rPr>
              <w:t xml:space="preserve"> tudi</w:t>
            </w:r>
            <w:r w:rsidR="00EF1F3F" w:rsidRPr="00A2470C">
              <w:rPr>
                <w:i w:val="0"/>
                <w:sz w:val="18"/>
                <w:szCs w:val="18"/>
              </w:rPr>
              <w:t xml:space="preserve"> v .</w:t>
            </w:r>
            <w:proofErr w:type="spellStart"/>
            <w:r w:rsidR="00EF1F3F" w:rsidRPr="00A2470C">
              <w:rPr>
                <w:i w:val="0"/>
                <w:sz w:val="18"/>
                <w:szCs w:val="18"/>
              </w:rPr>
              <w:t>pdf</w:t>
            </w:r>
            <w:proofErr w:type="spellEnd"/>
            <w:r w:rsidR="000A41CA" w:rsidRPr="00A2470C">
              <w:rPr>
                <w:i w:val="0"/>
                <w:sz w:val="18"/>
                <w:szCs w:val="18"/>
              </w:rPr>
              <w:t xml:space="preserve"> obliki</w:t>
            </w:r>
            <w:r w:rsidR="00B65258">
              <w:rPr>
                <w:i w:val="0"/>
                <w:sz w:val="18"/>
                <w:szCs w:val="18"/>
              </w:rPr>
              <w:t>.</w:t>
            </w:r>
            <w:r w:rsidR="000A41CA" w:rsidRPr="00A2470C">
              <w:rPr>
                <w:i w:val="0"/>
                <w:sz w:val="18"/>
                <w:szCs w:val="18"/>
              </w:rPr>
              <w:t xml:space="preserve"> </w:t>
            </w:r>
          </w:p>
          <w:p w:rsidR="000A41CA" w:rsidRPr="00A2470C" w:rsidRDefault="000A41CA" w:rsidP="00643C64">
            <w:pPr>
              <w:jc w:val="both"/>
              <w:rPr>
                <w:i w:val="0"/>
                <w:sz w:val="18"/>
                <w:szCs w:val="18"/>
              </w:rPr>
            </w:pPr>
          </w:p>
          <w:p w:rsidR="0041324C" w:rsidRPr="00A2470C" w:rsidRDefault="000A41CA" w:rsidP="00643C64">
            <w:pPr>
              <w:jc w:val="both"/>
              <w:rPr>
                <w:i w:val="0"/>
                <w:sz w:val="18"/>
                <w:szCs w:val="18"/>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sidR="001C7547">
              <w:rPr>
                <w:i w:val="0"/>
                <w:sz w:val="18"/>
                <w:szCs w:val="18"/>
              </w:rPr>
              <w:t xml:space="preserve">izpolnjene in </w:t>
            </w:r>
            <w:r w:rsidRPr="00A2470C">
              <w:rPr>
                <w:i w:val="0"/>
                <w:sz w:val="18"/>
                <w:szCs w:val="18"/>
              </w:rPr>
              <w:t xml:space="preserve">podpisane ESPD v </w:t>
            </w:r>
            <w:proofErr w:type="spellStart"/>
            <w:r w:rsidRPr="00A2470C">
              <w:rPr>
                <w:i w:val="0"/>
                <w:sz w:val="18"/>
                <w:szCs w:val="18"/>
              </w:rPr>
              <w:t>pdf</w:t>
            </w:r>
            <w:proofErr w:type="spellEnd"/>
            <w:r w:rsidRPr="00A2470C">
              <w:rPr>
                <w:i w:val="0"/>
                <w:sz w:val="18"/>
                <w:szCs w:val="18"/>
              </w:rPr>
              <w:t xml:space="preserve">. obliki, ali v elektronski obliki podpisan </w:t>
            </w:r>
            <w:proofErr w:type="spellStart"/>
            <w:r w:rsidRPr="00A2470C">
              <w:rPr>
                <w:i w:val="0"/>
                <w:sz w:val="18"/>
                <w:szCs w:val="18"/>
              </w:rPr>
              <w:t>xml</w:t>
            </w:r>
            <w:proofErr w:type="spellEnd"/>
            <w:r w:rsidRPr="00A2470C">
              <w:rPr>
                <w:i w:val="0"/>
                <w:sz w:val="18"/>
                <w:szCs w:val="18"/>
              </w:rPr>
              <w:t>.</w:t>
            </w: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154C2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w:t>
            </w:r>
            <w:proofErr w:type="spellStart"/>
            <w:r w:rsidRPr="00A2470C">
              <w:rPr>
                <w:i w:val="0"/>
                <w:sz w:val="18"/>
                <w:szCs w:val="18"/>
              </w:rPr>
              <w:t>ce</w:t>
            </w:r>
            <w:proofErr w:type="spellEnd"/>
            <w:r w:rsidRPr="00A2470C">
              <w:rPr>
                <w:i w:val="0"/>
                <w:sz w:val="18"/>
                <w:szCs w:val="18"/>
              </w:rPr>
              <w:t xml:space="preserve"> v .</w:t>
            </w:r>
            <w:proofErr w:type="spellStart"/>
            <w:r w:rsidRPr="00A2470C">
              <w:rPr>
                <w:i w:val="0"/>
                <w:sz w:val="18"/>
                <w:szCs w:val="18"/>
              </w:rPr>
              <w:t>pdf</w:t>
            </w:r>
            <w:proofErr w:type="spellEnd"/>
            <w:r w:rsidRPr="00A2470C">
              <w:rPr>
                <w:i w:val="0"/>
                <w:sz w:val="18"/>
                <w:szCs w:val="18"/>
              </w:rPr>
              <w:t xml:space="preserve">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F030DB">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980EF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w:t>
            </w:r>
            <w:proofErr w:type="spellStart"/>
            <w:r w:rsidRPr="00A2470C">
              <w:rPr>
                <w:i w:val="0"/>
                <w:sz w:val="18"/>
                <w:szCs w:val="18"/>
              </w:rPr>
              <w:t>ce</w:t>
            </w:r>
            <w:proofErr w:type="spellEnd"/>
            <w:r w:rsidRPr="00A2470C">
              <w:rPr>
                <w:i w:val="0"/>
                <w:sz w:val="18"/>
                <w:szCs w:val="18"/>
              </w:rPr>
              <w:t xml:space="preserve"> v .</w:t>
            </w:r>
            <w:proofErr w:type="spellStart"/>
            <w:r w:rsidRPr="00A2470C">
              <w:rPr>
                <w:i w:val="0"/>
                <w:sz w:val="18"/>
                <w:szCs w:val="18"/>
              </w:rPr>
              <w:t>pdf</w:t>
            </w:r>
            <w:proofErr w:type="spellEnd"/>
            <w:r w:rsidRPr="00A2470C">
              <w:rPr>
                <w:i w:val="0"/>
                <w:sz w:val="18"/>
                <w:szCs w:val="18"/>
              </w:rPr>
              <w:t xml:space="preserve">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5</w:t>
            </w:r>
          </w:p>
        </w:tc>
        <w:tc>
          <w:tcPr>
            <w:tcW w:w="1701" w:type="dxa"/>
            <w:shd w:val="clear" w:color="auto" w:fill="auto"/>
            <w:vAlign w:val="center"/>
          </w:tcPr>
          <w:p w:rsidR="00973CFA" w:rsidRPr="00CD41ED" w:rsidRDefault="00973CFA" w:rsidP="00D3259F">
            <w:pPr>
              <w:pStyle w:val="Telobesedila-zamik"/>
              <w:spacing w:after="0"/>
              <w:ind w:left="0"/>
              <w:rPr>
                <w:i w:val="0"/>
                <w:sz w:val="16"/>
                <w:szCs w:val="16"/>
                <w:highlight w:val="yellow"/>
              </w:rPr>
            </w:pPr>
            <w:r w:rsidRPr="0079325B">
              <w:rPr>
                <w:i w:val="0"/>
                <w:sz w:val="18"/>
                <w:szCs w:val="18"/>
              </w:rPr>
              <w:t>Referenčna tabela</w:t>
            </w:r>
            <w:r w:rsidR="00FE5146">
              <w:rPr>
                <w:i w:val="0"/>
                <w:sz w:val="18"/>
                <w:szCs w:val="18"/>
              </w:rPr>
              <w:t xml:space="preserve"> </w:t>
            </w:r>
          </w:p>
        </w:tc>
        <w:tc>
          <w:tcPr>
            <w:tcW w:w="5982" w:type="dxa"/>
            <w:shd w:val="clear" w:color="auto" w:fill="auto"/>
            <w:vAlign w:val="center"/>
          </w:tcPr>
          <w:p w:rsidR="00643C64" w:rsidRPr="00A2470C" w:rsidRDefault="00643C64" w:rsidP="00643C64">
            <w:pPr>
              <w:jc w:val="both"/>
              <w:rPr>
                <w:i w:val="0"/>
                <w:sz w:val="18"/>
                <w:szCs w:val="18"/>
              </w:rPr>
            </w:pPr>
          </w:p>
          <w:p w:rsidR="00FE5146" w:rsidRPr="00A2470C" w:rsidRDefault="00973CFA" w:rsidP="00643C64">
            <w:pPr>
              <w:jc w:val="both"/>
              <w:rPr>
                <w:i w:val="0"/>
                <w:sz w:val="18"/>
                <w:szCs w:val="18"/>
              </w:rPr>
            </w:pPr>
            <w:r w:rsidRPr="00A2470C">
              <w:rPr>
                <w:i w:val="0"/>
                <w:sz w:val="18"/>
                <w:szCs w:val="18"/>
              </w:rPr>
              <w:t xml:space="preserve">Gospodarski subjekt </w:t>
            </w:r>
            <w:r w:rsidR="006E536E" w:rsidRPr="00A2470C">
              <w:rPr>
                <w:i w:val="0"/>
                <w:sz w:val="18"/>
                <w:szCs w:val="18"/>
              </w:rPr>
              <w:t>v ponudbi predloži iz</w:t>
            </w:r>
            <w:r w:rsidRPr="00A2470C">
              <w:rPr>
                <w:i w:val="0"/>
                <w:sz w:val="18"/>
                <w:szCs w:val="18"/>
              </w:rPr>
              <w:t>polnjen obrazec</w:t>
            </w:r>
            <w:r w:rsidR="006E536E" w:rsidRPr="00A2470C">
              <w:rPr>
                <w:i w:val="0"/>
                <w:sz w:val="18"/>
                <w:szCs w:val="18"/>
              </w:rPr>
              <w:t>.</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6</w:t>
            </w:r>
          </w:p>
        </w:tc>
        <w:tc>
          <w:tcPr>
            <w:tcW w:w="1701" w:type="dxa"/>
            <w:shd w:val="clear" w:color="auto" w:fill="auto"/>
            <w:vAlign w:val="center"/>
          </w:tcPr>
          <w:p w:rsidR="00973CFA" w:rsidRPr="00CD41ED" w:rsidRDefault="00973CFA" w:rsidP="00973CFA">
            <w:pPr>
              <w:pStyle w:val="Telobesedila-zamik"/>
              <w:spacing w:after="0"/>
              <w:ind w:left="0"/>
              <w:rPr>
                <w:i w:val="0"/>
                <w:sz w:val="16"/>
                <w:szCs w:val="16"/>
                <w:highlight w:val="yellow"/>
              </w:rPr>
            </w:pPr>
            <w:r w:rsidRPr="0079325B">
              <w:rPr>
                <w:i w:val="0"/>
                <w:sz w:val="18"/>
                <w:szCs w:val="18"/>
              </w:rPr>
              <w:t>Seznam kadrov</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 v ponudbi predloži izpolnjen obrazec.</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CE2BBD" w:rsidRPr="0079325B" w:rsidTr="000C3E44">
        <w:tc>
          <w:tcPr>
            <w:tcW w:w="1472" w:type="dxa"/>
            <w:shd w:val="clear" w:color="auto" w:fill="auto"/>
            <w:vAlign w:val="center"/>
          </w:tcPr>
          <w:p w:rsidR="00CE2BBD" w:rsidRPr="002C6A1E" w:rsidRDefault="00CE2BBD" w:rsidP="005225D2">
            <w:pPr>
              <w:pStyle w:val="Telobesedila-zamik"/>
              <w:spacing w:after="0"/>
              <w:ind w:left="0"/>
              <w:rPr>
                <w:b/>
                <w:i w:val="0"/>
                <w:sz w:val="18"/>
                <w:szCs w:val="18"/>
              </w:rPr>
            </w:pPr>
            <w:r w:rsidRPr="00E372DB">
              <w:rPr>
                <w:b/>
                <w:i w:val="0"/>
                <w:sz w:val="18"/>
                <w:szCs w:val="18"/>
              </w:rPr>
              <w:t>PRILOGA 7</w:t>
            </w:r>
          </w:p>
        </w:tc>
        <w:tc>
          <w:tcPr>
            <w:tcW w:w="1701" w:type="dxa"/>
            <w:shd w:val="clear" w:color="auto" w:fill="auto"/>
            <w:vAlign w:val="center"/>
          </w:tcPr>
          <w:p w:rsidR="00CE2BBD" w:rsidRPr="0079325B" w:rsidRDefault="00CE2BBD" w:rsidP="00973CFA">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rsidR="00CE2BBD" w:rsidRPr="00A2470C" w:rsidRDefault="00CE2BBD" w:rsidP="00643C64">
            <w:pPr>
              <w:jc w:val="both"/>
              <w:rPr>
                <w:i w:val="0"/>
                <w:sz w:val="18"/>
                <w:szCs w:val="18"/>
              </w:rPr>
            </w:pPr>
            <w:r w:rsidRPr="00E372DB">
              <w:rPr>
                <w:i w:val="0"/>
                <w:sz w:val="18"/>
                <w:szCs w:val="18"/>
              </w:rPr>
              <w:t>Gospodarski subjekt v ponudbi predloži dokazila.</w:t>
            </w:r>
            <w:r w:rsidRPr="00E372DB">
              <w:t xml:space="preserve"> </w:t>
            </w:r>
            <w:r w:rsidRPr="00E372DB">
              <w:rPr>
                <w:i w:val="0"/>
                <w:sz w:val="18"/>
                <w:szCs w:val="18"/>
              </w:rPr>
              <w:t>Ponudnik v informacijskem sistemu e-JN dokazila naloži v razdelek »Druge priloge«.</w:t>
            </w:r>
          </w:p>
        </w:tc>
      </w:tr>
      <w:tr w:rsidR="00973CFA" w:rsidRPr="002C6A1E" w:rsidTr="000C3E44">
        <w:tc>
          <w:tcPr>
            <w:tcW w:w="1472" w:type="dxa"/>
            <w:shd w:val="clear" w:color="auto" w:fill="auto"/>
            <w:vAlign w:val="center"/>
          </w:tcPr>
          <w:p w:rsidR="00643C64"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w:t>
            </w:r>
          </w:p>
          <w:p w:rsidR="00973CFA" w:rsidRPr="002C6A1E" w:rsidRDefault="00CE2BBD" w:rsidP="00CE2BBD">
            <w:pPr>
              <w:pStyle w:val="Telobesedila-zamik"/>
              <w:spacing w:after="0"/>
              <w:ind w:left="0"/>
              <w:rPr>
                <w:b/>
                <w:i w:val="0"/>
                <w:sz w:val="18"/>
                <w:szCs w:val="18"/>
              </w:rPr>
            </w:pPr>
            <w:r>
              <w:rPr>
                <w:b/>
                <w:i w:val="0"/>
                <w:sz w:val="18"/>
                <w:szCs w:val="18"/>
              </w:rPr>
              <w:t>8</w:t>
            </w:r>
            <w:r w:rsidR="002C6A1E" w:rsidRPr="002C6A1E">
              <w:rPr>
                <w:b/>
                <w:i w:val="0"/>
                <w:sz w:val="18"/>
                <w:szCs w:val="18"/>
              </w:rPr>
              <w:t>,</w:t>
            </w:r>
            <w:r w:rsidR="006E536E" w:rsidRPr="002C6A1E">
              <w:rPr>
                <w:b/>
                <w:i w:val="0"/>
                <w:sz w:val="18"/>
                <w:szCs w:val="18"/>
              </w:rPr>
              <w:t xml:space="preserve"> </w:t>
            </w:r>
            <w:r>
              <w:rPr>
                <w:b/>
                <w:i w:val="0"/>
                <w:sz w:val="18"/>
                <w:szCs w:val="18"/>
              </w:rPr>
              <w:t>9</w:t>
            </w:r>
            <w:r w:rsidR="002C6A1E" w:rsidRPr="002C6A1E">
              <w:rPr>
                <w:b/>
                <w:i w:val="0"/>
                <w:sz w:val="18"/>
                <w:szCs w:val="18"/>
              </w:rPr>
              <w:t xml:space="preserve"> in </w:t>
            </w:r>
            <w:r>
              <w:rPr>
                <w:b/>
                <w:i w:val="0"/>
                <w:sz w:val="18"/>
                <w:szCs w:val="18"/>
              </w:rPr>
              <w:t>10</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w:t>
            </w:r>
            <w:r w:rsidR="00973CFA" w:rsidRPr="00A2470C">
              <w:rPr>
                <w:i w:val="0"/>
                <w:sz w:val="18"/>
                <w:szCs w:val="18"/>
              </w:rPr>
              <w:t xml:space="preserve"> izpolni vse obrazce, ki so zahtevani</w:t>
            </w:r>
            <w:r w:rsidRPr="00A2470C">
              <w:rPr>
                <w:i w:val="0"/>
                <w:sz w:val="18"/>
                <w:szCs w:val="18"/>
              </w:rPr>
              <w:t xml:space="preserve"> v točki 11 poglavja I</w:t>
            </w:r>
            <w:r w:rsidR="00973CFA" w:rsidRPr="00A2470C">
              <w:rPr>
                <w:i w:val="0"/>
                <w:sz w:val="18"/>
                <w:szCs w:val="18"/>
              </w:rPr>
              <w:t xml:space="preserve"> in jih priloži v ponudbi</w:t>
            </w:r>
            <w:r w:rsidR="007054DD" w:rsidRPr="00A2470C">
              <w:rPr>
                <w:i w:val="0"/>
                <w:sz w:val="18"/>
                <w:szCs w:val="18"/>
              </w:rPr>
              <w:t>.</w:t>
            </w:r>
            <w:r w:rsidR="007054DD" w:rsidRPr="00A2470C">
              <w:t xml:space="preserve"> </w:t>
            </w:r>
            <w:r w:rsidR="007054DD" w:rsidRPr="00A2470C">
              <w:rPr>
                <w:i w:val="0"/>
                <w:sz w:val="18"/>
                <w:szCs w:val="18"/>
              </w:rPr>
              <w:t>Ponudnik v informacijskem sistemu e-JN obrazec naloži v razdelek »</w:t>
            </w:r>
            <w:r w:rsidR="007054DD" w:rsidRPr="00A2470C">
              <w:rPr>
                <w:sz w:val="18"/>
                <w:szCs w:val="18"/>
              </w:rPr>
              <w:t>Druge priloge</w:t>
            </w:r>
            <w:r w:rsidR="007054DD"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CE2BBD">
            <w:pPr>
              <w:pStyle w:val="Telobesedila-zamik"/>
              <w:spacing w:after="0"/>
              <w:ind w:left="0"/>
              <w:rPr>
                <w:b/>
                <w:i w:val="0"/>
                <w:sz w:val="18"/>
                <w:szCs w:val="18"/>
              </w:rPr>
            </w:pPr>
            <w:r w:rsidRPr="002C6A1E">
              <w:rPr>
                <w:b/>
                <w:i w:val="0"/>
                <w:sz w:val="18"/>
                <w:szCs w:val="18"/>
              </w:rPr>
              <w:t xml:space="preserve">PRILOGA </w:t>
            </w:r>
            <w:r w:rsidR="002C6A1E" w:rsidRPr="002C6A1E">
              <w:rPr>
                <w:b/>
                <w:i w:val="0"/>
                <w:sz w:val="18"/>
                <w:szCs w:val="18"/>
              </w:rPr>
              <w:t>1</w:t>
            </w:r>
            <w:r w:rsidR="00CE2BBD">
              <w:rPr>
                <w:b/>
                <w:i w:val="0"/>
                <w:sz w:val="18"/>
                <w:szCs w:val="18"/>
              </w:rPr>
              <w:t>1</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643C64" w:rsidRPr="00A2470C" w:rsidRDefault="00643C64" w:rsidP="00643C64">
            <w:pPr>
              <w:pStyle w:val="Glava"/>
              <w:tabs>
                <w:tab w:val="clear" w:pos="4536"/>
                <w:tab w:val="clear" w:pos="9072"/>
              </w:tabs>
              <w:jc w:val="both"/>
              <w:rPr>
                <w:i w:val="0"/>
                <w:sz w:val="18"/>
                <w:szCs w:val="18"/>
              </w:rPr>
            </w:pPr>
          </w:p>
          <w:p w:rsidR="00973CFA" w:rsidRPr="00A2470C" w:rsidRDefault="006E536E" w:rsidP="00643C64">
            <w:pPr>
              <w:pStyle w:val="Glava"/>
              <w:tabs>
                <w:tab w:val="clear" w:pos="4536"/>
                <w:tab w:val="clear" w:pos="9072"/>
              </w:tabs>
              <w:jc w:val="both"/>
              <w:rPr>
                <w:i w:val="0"/>
                <w:sz w:val="18"/>
                <w:szCs w:val="18"/>
              </w:rPr>
            </w:pPr>
            <w:r w:rsidRPr="00A2470C">
              <w:rPr>
                <w:i w:val="0"/>
                <w:sz w:val="18"/>
                <w:szCs w:val="18"/>
              </w:rPr>
              <w:t xml:space="preserve">Gospodarski subjekti </w:t>
            </w:r>
            <w:r w:rsidR="00973CFA" w:rsidRPr="00A2470C">
              <w:rPr>
                <w:i w:val="0"/>
                <w:sz w:val="18"/>
                <w:szCs w:val="18"/>
              </w:rPr>
              <w:t>v skupni ponudbi predložijo</w:t>
            </w:r>
            <w:r w:rsidR="00643C64" w:rsidRPr="00A2470C">
              <w:rPr>
                <w:i w:val="0"/>
                <w:sz w:val="18"/>
                <w:szCs w:val="18"/>
              </w:rPr>
              <w:t xml:space="preserve"> oz. navedejo</w:t>
            </w:r>
            <w:r w:rsidR="00973CFA" w:rsidRPr="00A2470C">
              <w:rPr>
                <w:i w:val="0"/>
                <w:sz w:val="18"/>
                <w:szCs w:val="18"/>
              </w:rPr>
              <w:t>:</w:t>
            </w:r>
          </w:p>
          <w:p w:rsidR="00B72D54" w:rsidRPr="00A2470C" w:rsidRDefault="00643C64" w:rsidP="00826F5C">
            <w:pPr>
              <w:pStyle w:val="Glava"/>
              <w:numPr>
                <w:ilvl w:val="0"/>
                <w:numId w:val="16"/>
              </w:numPr>
              <w:tabs>
                <w:tab w:val="clear" w:pos="4536"/>
                <w:tab w:val="clear" w:pos="9072"/>
              </w:tabs>
              <w:jc w:val="both"/>
              <w:rPr>
                <w:i w:val="0"/>
                <w:sz w:val="18"/>
                <w:szCs w:val="18"/>
              </w:rPr>
            </w:pPr>
            <w:r w:rsidRPr="00A2470C">
              <w:rPr>
                <w:i w:val="0"/>
                <w:sz w:val="18"/>
                <w:szCs w:val="18"/>
              </w:rPr>
              <w:t xml:space="preserve">v informacijskem sistemu e-JN </w:t>
            </w:r>
            <w:r w:rsidR="00B72D54" w:rsidRPr="00A2470C">
              <w:rPr>
                <w:i w:val="0"/>
                <w:sz w:val="18"/>
                <w:szCs w:val="18"/>
              </w:rPr>
              <w:t>v razdelku »</w:t>
            </w:r>
            <w:r w:rsidR="00B72D54" w:rsidRPr="00A2470C">
              <w:rPr>
                <w:sz w:val="18"/>
                <w:szCs w:val="18"/>
              </w:rPr>
              <w:t>Sodelujoči</w:t>
            </w:r>
            <w:r w:rsidR="00B72D54" w:rsidRPr="00A2470C">
              <w:rPr>
                <w:i w:val="0"/>
                <w:sz w:val="18"/>
                <w:szCs w:val="18"/>
              </w:rPr>
              <w:t>« vse gospodarske subjekte, ki nastopajo v skupni ponudbi</w:t>
            </w:r>
          </w:p>
          <w:p w:rsidR="00973CFA" w:rsidRPr="00A2470C" w:rsidRDefault="00973CFA" w:rsidP="00826F5C">
            <w:pPr>
              <w:pStyle w:val="Glava"/>
              <w:numPr>
                <w:ilvl w:val="0"/>
                <w:numId w:val="16"/>
              </w:numPr>
              <w:tabs>
                <w:tab w:val="clear" w:pos="4536"/>
                <w:tab w:val="clear" w:pos="9072"/>
              </w:tabs>
              <w:jc w:val="both"/>
              <w:rPr>
                <w:i w:val="0"/>
                <w:sz w:val="18"/>
                <w:szCs w:val="18"/>
              </w:rPr>
            </w:pPr>
            <w:r w:rsidRPr="00A2470C">
              <w:rPr>
                <w:i w:val="0"/>
                <w:sz w:val="18"/>
                <w:szCs w:val="18"/>
              </w:rPr>
              <w:t>ponudbeno dokumentacijo, kot je zahtevana</w:t>
            </w:r>
            <w:r w:rsidR="006E536E" w:rsidRPr="00A2470C">
              <w:rPr>
                <w:i w:val="0"/>
                <w:sz w:val="18"/>
                <w:szCs w:val="18"/>
              </w:rPr>
              <w:t xml:space="preserve"> v prilogi </w:t>
            </w:r>
            <w:r w:rsidR="002C6A1E" w:rsidRPr="00A2470C">
              <w:rPr>
                <w:i w:val="0"/>
                <w:sz w:val="18"/>
                <w:szCs w:val="18"/>
              </w:rPr>
              <w:t>1</w:t>
            </w:r>
            <w:r w:rsidR="00CE2BBD">
              <w:rPr>
                <w:i w:val="0"/>
                <w:sz w:val="18"/>
                <w:szCs w:val="18"/>
              </w:rPr>
              <w:t>1</w:t>
            </w:r>
            <w:r w:rsidR="006E536E" w:rsidRPr="00A2470C">
              <w:rPr>
                <w:i w:val="0"/>
                <w:sz w:val="18"/>
                <w:szCs w:val="18"/>
              </w:rPr>
              <w:t>.</w:t>
            </w:r>
          </w:p>
          <w:p w:rsidR="00643C64" w:rsidRPr="00A2470C" w:rsidRDefault="00643C64" w:rsidP="00643C64">
            <w:pPr>
              <w:pStyle w:val="Glava"/>
              <w:tabs>
                <w:tab w:val="clear" w:pos="4536"/>
                <w:tab w:val="clear" w:pos="9072"/>
              </w:tabs>
              <w:ind w:left="360"/>
              <w:jc w:val="both"/>
              <w:rPr>
                <w:i w:val="0"/>
                <w:sz w:val="18"/>
                <w:szCs w:val="18"/>
              </w:rPr>
            </w:pPr>
          </w:p>
        </w:tc>
      </w:tr>
    </w:tbl>
    <w:p w:rsidR="008359FC" w:rsidRDefault="008359FC" w:rsidP="00D00D74">
      <w:pPr>
        <w:pStyle w:val="Glava"/>
        <w:tabs>
          <w:tab w:val="clear" w:pos="4536"/>
          <w:tab w:val="clear" w:pos="9072"/>
        </w:tabs>
        <w:jc w:val="both"/>
        <w:rPr>
          <w:i w:val="0"/>
          <w:sz w:val="22"/>
          <w:szCs w:val="22"/>
        </w:rPr>
      </w:pPr>
    </w:p>
    <w:p w:rsidR="009123D1" w:rsidRPr="0079325B" w:rsidRDefault="009123D1" w:rsidP="00826F5C">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Default="00FE5146" w:rsidP="00D00D74">
      <w:pPr>
        <w:ind w:left="1080"/>
        <w:jc w:val="both"/>
        <w:rPr>
          <w:i w:val="0"/>
          <w:sz w:val="22"/>
          <w:szCs w:val="22"/>
        </w:rPr>
      </w:pPr>
      <w:r w:rsidRPr="005822C8">
        <w:rPr>
          <w:i w:val="0"/>
          <w:sz w:val="22"/>
          <w:szCs w:val="22"/>
        </w:rPr>
        <w:t xml:space="preserve">Ponudba mora biti veljavna do vključno </w:t>
      </w:r>
      <w:r w:rsidR="00E231FE">
        <w:rPr>
          <w:b/>
          <w:i w:val="0"/>
          <w:sz w:val="22"/>
          <w:szCs w:val="22"/>
        </w:rPr>
        <w:t>11.10</w:t>
      </w:r>
      <w:r w:rsidR="006F19F9" w:rsidRPr="006F19F9">
        <w:rPr>
          <w:b/>
          <w:i w:val="0"/>
          <w:sz w:val="22"/>
          <w:szCs w:val="22"/>
        </w:rPr>
        <w:t>.2019</w:t>
      </w:r>
      <w:r w:rsidRPr="006F19F9">
        <w:rPr>
          <w:b/>
          <w:i w:val="0"/>
          <w:sz w:val="22"/>
          <w:szCs w:val="22"/>
        </w:rPr>
        <w:t>.</w:t>
      </w:r>
    </w:p>
    <w:p w:rsidR="000C3E44" w:rsidRPr="00852E20" w:rsidRDefault="000C3E44" w:rsidP="00D00D74">
      <w:pPr>
        <w:ind w:left="1080"/>
        <w:jc w:val="both"/>
        <w:rPr>
          <w:i w:val="0"/>
          <w:sz w:val="16"/>
          <w:szCs w:val="16"/>
        </w:rPr>
      </w:pPr>
    </w:p>
    <w:p w:rsidR="009123D1" w:rsidRPr="0079325B" w:rsidRDefault="009123D1" w:rsidP="00826F5C">
      <w:pPr>
        <w:pStyle w:val="Zoran1"/>
        <w:numPr>
          <w:ilvl w:val="0"/>
          <w:numId w:val="10"/>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 xml:space="preserve">izkazane v </w:t>
      </w:r>
      <w:proofErr w:type="spellStart"/>
      <w:r w:rsidR="000372A0" w:rsidRPr="0079325B">
        <w:rPr>
          <w:i w:val="0"/>
          <w:sz w:val="22"/>
          <w:szCs w:val="22"/>
        </w:rPr>
        <w:t>eurih</w:t>
      </w:r>
      <w:proofErr w:type="spellEnd"/>
      <w:r w:rsidR="000372A0" w:rsidRPr="0079325B">
        <w:rPr>
          <w:i w:val="0"/>
          <w:sz w:val="22"/>
          <w:szCs w:val="22"/>
        </w:rPr>
        <w:t>.</w:t>
      </w:r>
    </w:p>
    <w:p w:rsidR="00C12574" w:rsidRPr="00EA2B2B" w:rsidRDefault="00C12574" w:rsidP="00C12574">
      <w:pPr>
        <w:ind w:left="1080"/>
        <w:jc w:val="both"/>
        <w:rPr>
          <w:i w:val="0"/>
          <w:sz w:val="16"/>
          <w:szCs w:val="16"/>
        </w:rPr>
      </w:pPr>
    </w:p>
    <w:p w:rsidR="009123D1" w:rsidRPr="0079325B" w:rsidRDefault="009123D1" w:rsidP="00826F5C">
      <w:pPr>
        <w:pStyle w:val="Zoran1"/>
        <w:numPr>
          <w:ilvl w:val="0"/>
          <w:numId w:val="10"/>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643C64" w:rsidRDefault="00643C64" w:rsidP="00D00D74">
      <w:pPr>
        <w:ind w:left="1080"/>
        <w:jc w:val="both"/>
        <w:rPr>
          <w:i w:val="0"/>
          <w:sz w:val="22"/>
          <w:szCs w:val="22"/>
        </w:rPr>
      </w:pPr>
    </w:p>
    <w:p w:rsidR="00A16F6B" w:rsidRPr="0079325B" w:rsidRDefault="00A16F6B" w:rsidP="00826F5C">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lastRenderedPageBreak/>
        <w:t>Variantne ponudbe niso dovoljene.</w:t>
      </w:r>
    </w:p>
    <w:p w:rsidR="0005577F" w:rsidRPr="0079325B" w:rsidRDefault="0005577F" w:rsidP="00D00D74">
      <w:pPr>
        <w:ind w:left="1080"/>
        <w:jc w:val="both"/>
        <w:rPr>
          <w:i w:val="0"/>
          <w:sz w:val="22"/>
          <w:szCs w:val="22"/>
        </w:rPr>
      </w:pPr>
    </w:p>
    <w:p w:rsidR="00D67EE9" w:rsidRPr="004657D3" w:rsidRDefault="00D67EE9" w:rsidP="00826F5C">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rsidR="00C12574" w:rsidRPr="00BA0A34" w:rsidRDefault="00C12574" w:rsidP="00C12574">
      <w:pPr>
        <w:shd w:val="clear" w:color="auto" w:fill="FFFFFF"/>
        <w:ind w:left="1080"/>
        <w:jc w:val="both"/>
        <w:rPr>
          <w:rFonts w:cs="Arial"/>
          <w:i w:val="0"/>
          <w:iCs/>
          <w:color w:val="000000" w:themeColor="text1"/>
          <w:sz w:val="16"/>
          <w:szCs w:val="16"/>
        </w:rPr>
      </w:pPr>
    </w:p>
    <w:p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826F5C">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826F5C">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826F5C">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826F5C">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826F5C">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C12574" w:rsidRPr="004657D3" w:rsidRDefault="00C12574" w:rsidP="00826F5C">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826F5C">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C12574" w:rsidRPr="00BA0A34" w:rsidRDefault="00C12574" w:rsidP="00C12574">
      <w:pPr>
        <w:ind w:left="1080"/>
        <w:jc w:val="both"/>
        <w:rPr>
          <w:i w:val="0"/>
          <w:color w:val="000000" w:themeColor="text1"/>
          <w:sz w:val="16"/>
          <w:szCs w:val="16"/>
        </w:rPr>
      </w:pPr>
    </w:p>
    <w:p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w:t>
      </w:r>
      <w:r w:rsidR="00CE2BBD">
        <w:rPr>
          <w:i w:val="0"/>
          <w:color w:val="000000" w:themeColor="text1"/>
          <w:sz w:val="22"/>
          <w:szCs w:val="22"/>
        </w:rPr>
        <w:t>1</w:t>
      </w:r>
      <w:r w:rsidR="00C12574" w:rsidRPr="002C6A1E">
        <w:rPr>
          <w:i w:val="0"/>
          <w:sz w:val="22"/>
          <w:szCs w:val="22"/>
        </w:rPr>
        <w:t>.</w:t>
      </w:r>
    </w:p>
    <w:p w:rsidR="00C12574" w:rsidRDefault="00C12574" w:rsidP="00C12574">
      <w:pPr>
        <w:ind w:left="1080"/>
        <w:jc w:val="both"/>
        <w:rPr>
          <w:i w:val="0"/>
          <w:sz w:val="22"/>
          <w:szCs w:val="22"/>
        </w:rPr>
      </w:pPr>
    </w:p>
    <w:p w:rsidR="00643C64" w:rsidRPr="004657D3" w:rsidRDefault="00643C64" w:rsidP="00C12574">
      <w:pPr>
        <w:ind w:left="1080"/>
        <w:jc w:val="both"/>
        <w:rPr>
          <w:i w:val="0"/>
          <w:sz w:val="22"/>
          <w:szCs w:val="22"/>
        </w:rPr>
      </w:pPr>
    </w:p>
    <w:p w:rsidR="00D67EE9" w:rsidRPr="004657D3" w:rsidRDefault="00D67EE9" w:rsidP="00826F5C">
      <w:pPr>
        <w:pStyle w:val="Zoran1"/>
        <w:numPr>
          <w:ilvl w:val="0"/>
          <w:numId w:val="10"/>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FB2342" w:rsidRDefault="00FB2342" w:rsidP="00826F5C">
      <w:pPr>
        <w:pStyle w:val="Odstavekseznama"/>
        <w:numPr>
          <w:ilvl w:val="0"/>
          <w:numId w:val="18"/>
        </w:numPr>
        <w:jc w:val="both"/>
        <w:rPr>
          <w:i w:val="0"/>
          <w:sz w:val="22"/>
          <w:szCs w:val="22"/>
        </w:rPr>
      </w:pPr>
      <w:r>
        <w:rPr>
          <w:i w:val="0"/>
          <w:sz w:val="22"/>
          <w:szCs w:val="22"/>
        </w:rPr>
        <w:t xml:space="preserve">v ponudbi navesti vse podizvajalce ter vsak del javnega naročila, ki ga namerava oddati v </w:t>
      </w:r>
      <w:proofErr w:type="spellStart"/>
      <w:r>
        <w:rPr>
          <w:i w:val="0"/>
          <w:sz w:val="22"/>
          <w:szCs w:val="22"/>
        </w:rPr>
        <w:t>podizvajanje</w:t>
      </w:r>
      <w:proofErr w:type="spellEnd"/>
      <w:r>
        <w:rPr>
          <w:i w:val="0"/>
          <w:sz w:val="22"/>
          <w:szCs w:val="22"/>
        </w:rPr>
        <w:t xml:space="preserve">; </w:t>
      </w:r>
    </w:p>
    <w:p w:rsidR="00291814" w:rsidRPr="00291814" w:rsidRDefault="00291814" w:rsidP="00826F5C">
      <w:pPr>
        <w:pStyle w:val="Odstavekseznama"/>
        <w:numPr>
          <w:ilvl w:val="0"/>
          <w:numId w:val="18"/>
        </w:numPr>
        <w:jc w:val="both"/>
        <w:rPr>
          <w:i w:val="0"/>
          <w:sz w:val="22"/>
          <w:szCs w:val="22"/>
        </w:rPr>
      </w:pPr>
      <w:r w:rsidRPr="00291814">
        <w:rPr>
          <w:i w:val="0"/>
          <w:sz w:val="22"/>
          <w:szCs w:val="22"/>
        </w:rPr>
        <w:t>v ponudbi priložiti izpolnjene ESPD obrazce teh podizvajalcev v skladu z 79. členom ZJN-3;</w:t>
      </w:r>
    </w:p>
    <w:p w:rsidR="00291814" w:rsidRPr="00291814" w:rsidRDefault="00291814" w:rsidP="00826F5C">
      <w:pPr>
        <w:pStyle w:val="Odstavekseznama"/>
        <w:numPr>
          <w:ilvl w:val="0"/>
          <w:numId w:val="18"/>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rsidR="00EA2B2B" w:rsidRPr="00291814" w:rsidRDefault="00291814" w:rsidP="00826F5C">
      <w:pPr>
        <w:pStyle w:val="Odstavekseznama"/>
        <w:numPr>
          <w:ilvl w:val="0"/>
          <w:numId w:val="18"/>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rsidR="00D67EE9" w:rsidRDefault="00D67EE9" w:rsidP="00FE3CF1">
      <w:pPr>
        <w:autoSpaceDE w:val="0"/>
        <w:autoSpaceDN w:val="0"/>
        <w:adjustRightInd w:val="0"/>
        <w:ind w:left="1440"/>
        <w:jc w:val="both"/>
        <w:rPr>
          <w:i w:val="0"/>
          <w:sz w:val="22"/>
          <w:szCs w:val="22"/>
        </w:rPr>
      </w:pPr>
    </w:p>
    <w:p w:rsidR="00643C64" w:rsidRPr="004657D3" w:rsidRDefault="00643C64" w:rsidP="00FE3CF1">
      <w:pPr>
        <w:autoSpaceDE w:val="0"/>
        <w:autoSpaceDN w:val="0"/>
        <w:adjustRightInd w:val="0"/>
        <w:ind w:left="1440"/>
        <w:jc w:val="both"/>
        <w:rPr>
          <w:i w:val="0"/>
          <w:sz w:val="22"/>
          <w:szCs w:val="22"/>
        </w:rPr>
      </w:pPr>
    </w:p>
    <w:p w:rsidR="009123D1" w:rsidRPr="00F074B1" w:rsidRDefault="00F074B1" w:rsidP="00826F5C">
      <w:pPr>
        <w:pStyle w:val="Zoran1"/>
        <w:numPr>
          <w:ilvl w:val="0"/>
          <w:numId w:val="10"/>
        </w:numPr>
        <w:rPr>
          <w:rFonts w:ascii="Times New Roman" w:hAnsi="Times New Roman" w:cs="Times New Roman"/>
        </w:rPr>
      </w:pPr>
      <w:r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rsidR="003F6E05" w:rsidRDefault="003F6E05" w:rsidP="00BB0AAB">
      <w:pPr>
        <w:pStyle w:val="Zoran1"/>
        <w:numPr>
          <w:ilvl w:val="0"/>
          <w:numId w:val="0"/>
        </w:numPr>
        <w:rPr>
          <w:rFonts w:ascii="Times New Roman" w:hAnsi="Times New Roman" w:cs="Times New Roman"/>
          <w:color w:val="FF0000"/>
        </w:rPr>
      </w:pPr>
    </w:p>
    <w:p w:rsidR="009F5C89" w:rsidRPr="00A2470C" w:rsidRDefault="009F5C89" w:rsidP="009F5C89">
      <w:pPr>
        <w:ind w:left="1080"/>
        <w:jc w:val="both"/>
        <w:rPr>
          <w:i w:val="0"/>
          <w:sz w:val="22"/>
          <w:szCs w:val="22"/>
        </w:rPr>
      </w:pPr>
      <w:r w:rsidRPr="00A2470C">
        <w:rPr>
          <w:i w:val="0"/>
          <w:sz w:val="22"/>
          <w:szCs w:val="22"/>
        </w:rPr>
        <w:t xml:space="preserve">Ponudniki morajo ponudbe predložiti v informacijski sistem e-JN na spletnem naslovu </w:t>
      </w:r>
      <w:hyperlink r:id="rId12" w:history="1">
        <w:r w:rsidR="00061A04"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3" w:history="1">
        <w:r w:rsidR="00061A04" w:rsidRPr="00B66599">
          <w:rPr>
            <w:rStyle w:val="Hiperpovezava"/>
            <w:sz w:val="22"/>
            <w:szCs w:val="22"/>
          </w:rPr>
          <w:t>https://ejn.gov.si</w:t>
        </w:r>
      </w:hyperlink>
      <w:r w:rsidRPr="00A2470C">
        <w:rPr>
          <w:i w:val="0"/>
          <w:sz w:val="22"/>
          <w:szCs w:val="22"/>
        </w:rPr>
        <w:t>.</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se mora pred oddajo ponudbe registrirati na spletnem naslovu </w:t>
      </w:r>
      <w:hyperlink r:id="rId14" w:history="1">
        <w:r w:rsidR="00061A04" w:rsidRPr="00B66599">
          <w:rPr>
            <w:rStyle w:val="Hiperpovezava"/>
            <w:sz w:val="22"/>
            <w:szCs w:val="22"/>
          </w:rPr>
          <w:t>https://ejn.gov.si</w:t>
        </w:r>
      </w:hyperlink>
      <w:r w:rsidRPr="00A2470C">
        <w:rPr>
          <w:i w:val="0"/>
          <w:sz w:val="22"/>
          <w:szCs w:val="22"/>
        </w:rPr>
        <w:t>, v skladu z Navodili za uporabo e-JN. Če je ponudnik že registriran v informacijski sistem e-JN, se v aplikacijo prijavi na istem naslovu.</w:t>
      </w:r>
    </w:p>
    <w:p w:rsidR="00D81D4B" w:rsidRDefault="00D81D4B" w:rsidP="009F5C89">
      <w:pPr>
        <w:ind w:left="1080"/>
        <w:jc w:val="both"/>
        <w:rPr>
          <w:i w:val="0"/>
          <w:sz w:val="22"/>
          <w:szCs w:val="22"/>
        </w:rPr>
      </w:pPr>
    </w:p>
    <w:p w:rsidR="00D81D4B" w:rsidRPr="00D81D4B" w:rsidRDefault="00D81D4B" w:rsidP="009F5C89">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lastRenderedPageBreak/>
        <w:t xml:space="preserve">Ponudba se šteje za pravočasno oddano, če jo naročnik prejme preko sistema e-JN </w:t>
      </w:r>
      <w:hyperlink r:id="rId15" w:history="1">
        <w:r w:rsidR="00061A04" w:rsidRPr="00B66599">
          <w:rPr>
            <w:rStyle w:val="Hiperpovezava"/>
            <w:sz w:val="22"/>
            <w:szCs w:val="22"/>
          </w:rPr>
          <w:t>https://ejn.gov.si</w:t>
        </w:r>
      </w:hyperlink>
      <w:r w:rsidRPr="00A2470C">
        <w:rPr>
          <w:i w:val="0"/>
          <w:sz w:val="22"/>
          <w:szCs w:val="22"/>
        </w:rPr>
        <w:t xml:space="preserve"> </w:t>
      </w:r>
      <w:r w:rsidRPr="00A2470C">
        <w:rPr>
          <w:b/>
          <w:i w:val="0"/>
          <w:sz w:val="22"/>
          <w:szCs w:val="22"/>
        </w:rPr>
        <w:t xml:space="preserve">najkasneje </w:t>
      </w:r>
      <w:r w:rsidRPr="00E231FE">
        <w:rPr>
          <w:b/>
          <w:i w:val="0"/>
          <w:sz w:val="22"/>
          <w:szCs w:val="22"/>
        </w:rPr>
        <w:t xml:space="preserve">do </w:t>
      </w:r>
      <w:r w:rsidR="00E231FE" w:rsidRPr="00E231FE">
        <w:rPr>
          <w:b/>
          <w:i w:val="0"/>
          <w:sz w:val="22"/>
          <w:szCs w:val="22"/>
        </w:rPr>
        <w:t>11.6.2019</w:t>
      </w:r>
      <w:r w:rsidRPr="00E231FE">
        <w:rPr>
          <w:b/>
          <w:i w:val="0"/>
          <w:sz w:val="22"/>
          <w:szCs w:val="22"/>
        </w:rPr>
        <w:t xml:space="preserve"> </w:t>
      </w:r>
      <w:r w:rsidRPr="00E231FE">
        <w:rPr>
          <w:b/>
          <w:sz w:val="22"/>
          <w:szCs w:val="22"/>
        </w:rPr>
        <w:t>/</w:t>
      </w:r>
      <w:r w:rsidRPr="00A2470C">
        <w:rPr>
          <w:sz w:val="22"/>
          <w:szCs w:val="22"/>
        </w:rPr>
        <w:t xml:space="preserve">datumski rok za predložitev ponudb/ </w:t>
      </w:r>
      <w:r w:rsidRPr="00E231FE">
        <w:rPr>
          <w:b/>
          <w:i w:val="0"/>
          <w:sz w:val="22"/>
          <w:szCs w:val="22"/>
        </w:rPr>
        <w:t xml:space="preserve">do </w:t>
      </w:r>
      <w:r w:rsidR="00E231FE" w:rsidRPr="00E231FE">
        <w:rPr>
          <w:b/>
          <w:i w:val="0"/>
          <w:sz w:val="22"/>
          <w:szCs w:val="22"/>
        </w:rPr>
        <w:t>11:00</w:t>
      </w:r>
      <w:r w:rsidRPr="00E231FE">
        <w:rPr>
          <w:i w:val="0"/>
          <w:sz w:val="22"/>
          <w:szCs w:val="22"/>
        </w:rPr>
        <w:t xml:space="preserve"> </w:t>
      </w:r>
      <w:r w:rsidRPr="00E231FE">
        <w:rPr>
          <w:b/>
          <w:i w:val="0"/>
          <w:sz w:val="22"/>
          <w:szCs w:val="22"/>
        </w:rPr>
        <w:t>ure</w:t>
      </w:r>
      <w:r w:rsidRPr="00E231FE">
        <w:rPr>
          <w:i w:val="0"/>
          <w:sz w:val="22"/>
          <w:szCs w:val="22"/>
        </w:rPr>
        <w:t>.</w:t>
      </w:r>
      <w:r w:rsidRPr="00A2470C">
        <w:rPr>
          <w:i w:val="0"/>
          <w:sz w:val="22"/>
          <w:szCs w:val="22"/>
        </w:rPr>
        <w:t xml:space="preserve"> Za oddano ponudbo se šteje ponudba, ki je v informacijskem sistemu e-JN označena s statusom »ODDANO«.</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Po preteku roka za predložitev ponudb</w:t>
      </w:r>
      <w:r w:rsidR="00643C64" w:rsidRPr="00A2470C">
        <w:rPr>
          <w:i w:val="0"/>
          <w:sz w:val="22"/>
          <w:szCs w:val="22"/>
        </w:rPr>
        <w:t>,</w:t>
      </w:r>
      <w:r w:rsidRPr="00A2470C">
        <w:rPr>
          <w:i w:val="0"/>
          <w:sz w:val="22"/>
          <w:szCs w:val="22"/>
        </w:rPr>
        <w:t xml:space="preserve"> ponudbe ne bo več mogoče oddati.</w:t>
      </w:r>
    </w:p>
    <w:p w:rsidR="009F5C89" w:rsidRPr="00A2470C" w:rsidRDefault="009F5C89" w:rsidP="009F5C89">
      <w:pPr>
        <w:ind w:left="1080"/>
        <w:jc w:val="both"/>
        <w:rPr>
          <w:i w:val="0"/>
          <w:sz w:val="22"/>
          <w:szCs w:val="22"/>
        </w:rPr>
      </w:pPr>
    </w:p>
    <w:p w:rsidR="009F5C89" w:rsidRPr="00A2470C" w:rsidRDefault="009F5C89" w:rsidP="009F5C89">
      <w:pPr>
        <w:ind w:left="1080"/>
        <w:jc w:val="both"/>
        <w:rPr>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rsidR="00A244F4" w:rsidRPr="00A2470C" w:rsidRDefault="00A244F4" w:rsidP="00D00D74">
      <w:pPr>
        <w:ind w:left="1080"/>
        <w:jc w:val="both"/>
        <w:rPr>
          <w:i w:val="0"/>
          <w:color w:val="FF0000"/>
          <w:sz w:val="22"/>
          <w:szCs w:val="22"/>
        </w:rPr>
      </w:pPr>
    </w:p>
    <w:p w:rsidR="00643C64" w:rsidRPr="00A2470C" w:rsidRDefault="00643C64" w:rsidP="00D00D74">
      <w:pPr>
        <w:ind w:left="1080"/>
        <w:jc w:val="both"/>
        <w:rPr>
          <w:i w:val="0"/>
          <w:color w:val="FF0000"/>
          <w:sz w:val="22"/>
          <w:szCs w:val="22"/>
        </w:rPr>
      </w:pPr>
    </w:p>
    <w:p w:rsidR="00EF1FDD" w:rsidRPr="00A2470C" w:rsidRDefault="00F074B1" w:rsidP="00826F5C">
      <w:pPr>
        <w:pStyle w:val="Zoran1"/>
        <w:numPr>
          <w:ilvl w:val="0"/>
          <w:numId w:val="10"/>
        </w:numPr>
        <w:rPr>
          <w:rFonts w:ascii="Times New Roman" w:hAnsi="Times New Roman" w:cs="Times New Roman"/>
        </w:rPr>
      </w:pPr>
      <w:r w:rsidRPr="00A2470C">
        <w:rPr>
          <w:rFonts w:ascii="Times New Roman" w:hAnsi="Times New Roman" w:cs="Times New Roman"/>
        </w:rPr>
        <w:t>Informacije v zvezi z odpiranjem ponudb</w:t>
      </w:r>
    </w:p>
    <w:p w:rsidR="000B6004" w:rsidRPr="00A2470C" w:rsidRDefault="000B6004" w:rsidP="002921C5">
      <w:pPr>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 xml:space="preserve">Odpiranje ponudb bo potekalo avtomatično v informacijskem sistemu e-JN dne </w:t>
      </w:r>
      <w:r w:rsidR="00E231FE" w:rsidRPr="00E231FE">
        <w:rPr>
          <w:b/>
          <w:i w:val="0"/>
          <w:sz w:val="22"/>
          <w:szCs w:val="22"/>
        </w:rPr>
        <w:t>11.06.2019</w:t>
      </w:r>
      <w:r w:rsidRPr="00A2470C">
        <w:rPr>
          <w:i w:val="0"/>
          <w:sz w:val="22"/>
          <w:szCs w:val="22"/>
        </w:rPr>
        <w:t xml:space="preserve"> </w:t>
      </w:r>
      <w:r w:rsidRPr="00A2470C">
        <w:rPr>
          <w:sz w:val="22"/>
          <w:szCs w:val="22"/>
        </w:rPr>
        <w:t>/datum odpiranja/</w:t>
      </w:r>
      <w:r w:rsidRPr="00A2470C">
        <w:rPr>
          <w:i w:val="0"/>
          <w:sz w:val="22"/>
          <w:szCs w:val="22"/>
        </w:rPr>
        <w:t xml:space="preserve"> in se bo začelo </w:t>
      </w:r>
      <w:r w:rsidRPr="00A2470C">
        <w:rPr>
          <w:b/>
          <w:i w:val="0"/>
          <w:sz w:val="22"/>
          <w:szCs w:val="22"/>
        </w:rPr>
        <w:t xml:space="preserve">ob </w:t>
      </w:r>
      <w:r w:rsidR="00E231FE">
        <w:rPr>
          <w:b/>
          <w:i w:val="0"/>
          <w:sz w:val="22"/>
          <w:szCs w:val="22"/>
        </w:rPr>
        <w:t>11:01</w:t>
      </w:r>
      <w:r w:rsidRPr="00A2470C">
        <w:rPr>
          <w:b/>
          <w:i w:val="0"/>
          <w:sz w:val="22"/>
          <w:szCs w:val="22"/>
        </w:rPr>
        <w:t xml:space="preserve"> uri</w:t>
      </w:r>
      <w:r w:rsidRPr="00A2470C">
        <w:rPr>
          <w:i w:val="0"/>
          <w:sz w:val="22"/>
          <w:szCs w:val="22"/>
        </w:rPr>
        <w:t xml:space="preserve"> na spletnem naslovu </w:t>
      </w:r>
      <w:hyperlink r:id="rId16" w:history="1">
        <w:r w:rsidR="00061A04" w:rsidRPr="00B66599">
          <w:rPr>
            <w:rStyle w:val="Hiperpovezava"/>
            <w:sz w:val="22"/>
            <w:szCs w:val="22"/>
          </w:rPr>
          <w:t>https://ejn.gov.si</w:t>
        </w:r>
      </w:hyperlink>
      <w:r w:rsidRPr="00A2470C">
        <w:rPr>
          <w:i w:val="0"/>
          <w:sz w:val="22"/>
          <w:szCs w:val="22"/>
        </w:rPr>
        <w:t xml:space="preserve">. </w:t>
      </w:r>
    </w:p>
    <w:p w:rsidR="001652D2" w:rsidRPr="00A2470C" w:rsidRDefault="001652D2" w:rsidP="001652D2">
      <w:pPr>
        <w:ind w:left="1080"/>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w:t>
      </w:r>
      <w:proofErr w:type="spellStart"/>
      <w:r w:rsidRPr="00A2470C">
        <w:rPr>
          <w:i w:val="0"/>
          <w:sz w:val="22"/>
          <w:szCs w:val="22"/>
        </w:rPr>
        <w:t>pdf</w:t>
      </w:r>
      <w:proofErr w:type="spellEnd"/>
      <w:r w:rsidRPr="00A2470C">
        <w:rPr>
          <w:i w:val="0"/>
          <w:sz w:val="22"/>
          <w:szCs w:val="22"/>
        </w:rPr>
        <w:t xml:space="preserve">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rsidR="00237A17" w:rsidRPr="00A2470C" w:rsidRDefault="00237A17" w:rsidP="001652D2">
      <w:pPr>
        <w:ind w:left="1080"/>
        <w:jc w:val="both"/>
        <w:rPr>
          <w:i w:val="0"/>
          <w:sz w:val="22"/>
          <w:szCs w:val="22"/>
        </w:rPr>
      </w:pPr>
    </w:p>
    <w:p w:rsidR="00237A17" w:rsidRPr="00A2470C" w:rsidRDefault="00237A17" w:rsidP="001652D2">
      <w:pPr>
        <w:ind w:left="1080"/>
        <w:jc w:val="both"/>
        <w:rPr>
          <w:i w:val="0"/>
          <w:sz w:val="22"/>
          <w:szCs w:val="22"/>
        </w:rPr>
      </w:pPr>
      <w:r w:rsidRPr="00A2470C">
        <w:rPr>
          <w:i w:val="0"/>
          <w:sz w:val="22"/>
          <w:szCs w:val="22"/>
        </w:rPr>
        <w:t>S tem se šteje, da je bil ponudnikom vročen zapisnik o odpiranju ponudb.</w:t>
      </w:r>
    </w:p>
    <w:p w:rsidR="00EF1FDD" w:rsidRPr="00A2470C" w:rsidRDefault="00EF1FDD" w:rsidP="00D00D74">
      <w:pPr>
        <w:ind w:left="1080"/>
        <w:jc w:val="both"/>
        <w:rPr>
          <w:i w:val="0"/>
          <w:sz w:val="22"/>
          <w:szCs w:val="22"/>
        </w:rPr>
      </w:pPr>
    </w:p>
    <w:p w:rsidR="00FA0269" w:rsidRPr="00A2470C" w:rsidRDefault="00FA0269" w:rsidP="00D00D74">
      <w:pPr>
        <w:ind w:left="1080"/>
        <w:jc w:val="both"/>
        <w:rPr>
          <w:i w:val="0"/>
          <w:sz w:val="22"/>
          <w:szCs w:val="22"/>
        </w:rPr>
      </w:pPr>
    </w:p>
    <w:p w:rsidR="00315691" w:rsidRPr="00A2470C" w:rsidRDefault="00315691" w:rsidP="00826F5C">
      <w:pPr>
        <w:pStyle w:val="Zoran1"/>
        <w:numPr>
          <w:ilvl w:val="0"/>
          <w:numId w:val="10"/>
        </w:numPr>
        <w:rPr>
          <w:rFonts w:ascii="Times New Roman" w:hAnsi="Times New Roman" w:cs="Times New Roman"/>
        </w:rPr>
      </w:pPr>
      <w:r w:rsidRPr="00A2470C">
        <w:rPr>
          <w:rFonts w:ascii="Times New Roman" w:hAnsi="Times New Roman" w:cs="Times New Roman"/>
        </w:rPr>
        <w:t xml:space="preserve">Obveščanje </w:t>
      </w:r>
      <w:r w:rsidR="007A28B0" w:rsidRPr="00A2470C">
        <w:rPr>
          <w:rFonts w:ascii="Times New Roman" w:hAnsi="Times New Roman" w:cs="Times New Roman"/>
        </w:rPr>
        <w:t>gospodarskih subjektov</w:t>
      </w:r>
    </w:p>
    <w:p w:rsidR="00315691" w:rsidRPr="00A2470C" w:rsidRDefault="00315691" w:rsidP="00D00D74">
      <w:pPr>
        <w:ind w:left="1080"/>
        <w:jc w:val="both"/>
        <w:rPr>
          <w:i w:val="0"/>
          <w:sz w:val="22"/>
          <w:szCs w:val="22"/>
        </w:rPr>
      </w:pPr>
    </w:p>
    <w:p w:rsidR="00315691" w:rsidRDefault="00A16F6B" w:rsidP="00D00D74">
      <w:pPr>
        <w:ind w:left="1080"/>
        <w:jc w:val="both"/>
        <w:rPr>
          <w:bCs/>
          <w:i w:val="0"/>
          <w:sz w:val="22"/>
          <w:szCs w:val="22"/>
        </w:rPr>
      </w:pPr>
      <w:r w:rsidRPr="00A2470C">
        <w:rPr>
          <w:bCs/>
          <w:i w:val="0"/>
          <w:sz w:val="22"/>
          <w:szCs w:val="22"/>
        </w:rPr>
        <w:t>Po javnem odpiranju ponudb</w:t>
      </w:r>
      <w:r w:rsidR="007A28B0" w:rsidRPr="00A2470C">
        <w:rPr>
          <w:bCs/>
          <w:i w:val="0"/>
          <w:sz w:val="22"/>
          <w:szCs w:val="22"/>
        </w:rPr>
        <w:t xml:space="preserve"> </w:t>
      </w:r>
      <w:r w:rsidR="00315691" w:rsidRPr="00A2470C">
        <w:rPr>
          <w:bCs/>
          <w:i w:val="0"/>
          <w:sz w:val="22"/>
          <w:szCs w:val="22"/>
        </w:rPr>
        <w:t xml:space="preserve">bo kontaktna oseba naročnika vsa obvestila in druge informacije o javnem naročilu </w:t>
      </w:r>
      <w:r w:rsidR="009F6785" w:rsidRPr="00A2470C">
        <w:rPr>
          <w:bCs/>
          <w:i w:val="0"/>
          <w:sz w:val="22"/>
          <w:szCs w:val="22"/>
        </w:rPr>
        <w:t xml:space="preserve">praviloma </w:t>
      </w:r>
      <w:r w:rsidR="00315691" w:rsidRPr="00A2470C">
        <w:rPr>
          <w:bCs/>
          <w:i w:val="0"/>
          <w:sz w:val="22"/>
          <w:szCs w:val="22"/>
        </w:rPr>
        <w:t>pošiljala po e-pošti kontaktni ose</w:t>
      </w:r>
      <w:r w:rsidR="001A35EA" w:rsidRPr="00A2470C">
        <w:rPr>
          <w:bCs/>
          <w:i w:val="0"/>
          <w:sz w:val="22"/>
          <w:szCs w:val="22"/>
        </w:rPr>
        <w:t xml:space="preserve">bi </w:t>
      </w:r>
      <w:r w:rsidR="007A28B0" w:rsidRPr="00A2470C">
        <w:rPr>
          <w:bCs/>
          <w:i w:val="0"/>
          <w:sz w:val="22"/>
          <w:szCs w:val="22"/>
        </w:rPr>
        <w:t>gospodarskega subjekta</w:t>
      </w:r>
      <w:r w:rsidR="001A35EA" w:rsidRPr="00A2470C">
        <w:rPr>
          <w:bCs/>
          <w:i w:val="0"/>
          <w:sz w:val="22"/>
          <w:szCs w:val="22"/>
        </w:rPr>
        <w:t>, naveden</w:t>
      </w:r>
      <w:r w:rsidR="007A28B0" w:rsidRPr="00A2470C">
        <w:rPr>
          <w:bCs/>
          <w:i w:val="0"/>
          <w:sz w:val="22"/>
          <w:szCs w:val="22"/>
        </w:rPr>
        <w:t>ega</w:t>
      </w:r>
      <w:r w:rsidR="001A35EA" w:rsidRPr="00A2470C">
        <w:rPr>
          <w:bCs/>
          <w:i w:val="0"/>
          <w:sz w:val="22"/>
          <w:szCs w:val="22"/>
        </w:rPr>
        <w:t xml:space="preserve"> v </w:t>
      </w:r>
      <w:r w:rsidR="007A28B0" w:rsidRPr="00A2470C">
        <w:rPr>
          <w:bCs/>
          <w:i w:val="0"/>
          <w:sz w:val="22"/>
          <w:szCs w:val="22"/>
        </w:rPr>
        <w:t>p</w:t>
      </w:r>
      <w:r w:rsidRPr="00A2470C">
        <w:rPr>
          <w:bCs/>
          <w:i w:val="0"/>
          <w:sz w:val="22"/>
          <w:szCs w:val="22"/>
        </w:rPr>
        <w:t>onudbi</w:t>
      </w:r>
      <w:r w:rsidR="0053576F" w:rsidRPr="00A2470C">
        <w:rPr>
          <w:bCs/>
          <w:i w:val="0"/>
          <w:sz w:val="22"/>
          <w:szCs w:val="22"/>
        </w:rPr>
        <w:t>, ali preko informacijskega sistema e-JN.</w:t>
      </w:r>
    </w:p>
    <w:p w:rsidR="00EF1FDD" w:rsidRDefault="00EF1FDD" w:rsidP="00D00D74">
      <w:pPr>
        <w:ind w:left="1080"/>
        <w:jc w:val="both"/>
        <w:rPr>
          <w:i w:val="0"/>
          <w:sz w:val="22"/>
          <w:szCs w:val="22"/>
        </w:rPr>
      </w:pPr>
    </w:p>
    <w:p w:rsidR="00FA0269" w:rsidRPr="00120F46" w:rsidRDefault="00FA0269" w:rsidP="00D00D74">
      <w:pPr>
        <w:ind w:left="1080"/>
        <w:jc w:val="both"/>
        <w:rPr>
          <w:i w:val="0"/>
          <w:sz w:val="22"/>
          <w:szCs w:val="22"/>
        </w:rPr>
      </w:pPr>
    </w:p>
    <w:p w:rsidR="009123D1" w:rsidRPr="0079325B" w:rsidRDefault="009123D1" w:rsidP="00826F5C">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16F6B" w:rsidRPr="00676FD1" w:rsidRDefault="00A16F6B" w:rsidP="00A16F6B">
      <w:pPr>
        <w:overflowPunct w:val="0"/>
        <w:autoSpaceDE w:val="0"/>
        <w:autoSpaceDN w:val="0"/>
        <w:adjustRightInd w:val="0"/>
        <w:ind w:left="1080"/>
        <w:jc w:val="both"/>
        <w:textAlignment w:val="baseline"/>
        <w:rPr>
          <w:i w:val="0"/>
          <w:sz w:val="22"/>
          <w:szCs w:val="22"/>
        </w:rPr>
      </w:pPr>
    </w:p>
    <w:p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FA0269" w:rsidRPr="00C12574" w:rsidRDefault="00FA0269" w:rsidP="00A16F6B">
      <w:pPr>
        <w:overflowPunct w:val="0"/>
        <w:autoSpaceDE w:val="0"/>
        <w:autoSpaceDN w:val="0"/>
        <w:adjustRightInd w:val="0"/>
        <w:ind w:left="1080"/>
        <w:jc w:val="both"/>
        <w:textAlignment w:val="baseline"/>
        <w:rPr>
          <w:i w:val="0"/>
          <w:sz w:val="22"/>
          <w:szCs w:val="22"/>
        </w:rPr>
      </w:pPr>
    </w:p>
    <w:p w:rsidR="00C12574" w:rsidRDefault="00C12574" w:rsidP="00C12574">
      <w:pPr>
        <w:overflowPunct w:val="0"/>
        <w:autoSpaceDE w:val="0"/>
        <w:autoSpaceDN w:val="0"/>
        <w:adjustRightInd w:val="0"/>
        <w:ind w:left="1080"/>
        <w:jc w:val="both"/>
        <w:textAlignment w:val="baseline"/>
        <w:rPr>
          <w:i w:val="0"/>
          <w:sz w:val="16"/>
          <w:szCs w:val="16"/>
        </w:rPr>
      </w:pPr>
    </w:p>
    <w:p w:rsidR="00A16F6B" w:rsidRPr="0079325B" w:rsidRDefault="00A16F6B" w:rsidP="00826F5C">
      <w:pPr>
        <w:pStyle w:val="Zoran1"/>
        <w:numPr>
          <w:ilvl w:val="0"/>
          <w:numId w:val="10"/>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A16F6B" w:rsidRPr="00905196" w:rsidRDefault="00A16F6B" w:rsidP="00A16F6B">
      <w:pPr>
        <w:ind w:left="1080"/>
        <w:jc w:val="both"/>
        <w:rPr>
          <w:i w:val="0"/>
          <w:sz w:val="16"/>
          <w:szCs w:val="16"/>
        </w:rPr>
      </w:pPr>
    </w:p>
    <w:p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FA0269" w:rsidRDefault="00FA0269" w:rsidP="00A16F6B">
      <w:pPr>
        <w:overflowPunct w:val="0"/>
        <w:autoSpaceDE w:val="0"/>
        <w:autoSpaceDN w:val="0"/>
        <w:adjustRightInd w:val="0"/>
        <w:ind w:left="1080"/>
        <w:jc w:val="both"/>
        <w:textAlignment w:val="baseline"/>
        <w:rPr>
          <w:i w:val="0"/>
          <w:sz w:val="16"/>
          <w:szCs w:val="16"/>
        </w:rPr>
      </w:pPr>
    </w:p>
    <w:p w:rsidR="00C9624F" w:rsidRDefault="00C9624F" w:rsidP="00A16F6B">
      <w:pPr>
        <w:overflowPunct w:val="0"/>
        <w:autoSpaceDE w:val="0"/>
        <w:autoSpaceDN w:val="0"/>
        <w:adjustRightInd w:val="0"/>
        <w:ind w:left="1080"/>
        <w:jc w:val="both"/>
        <w:textAlignment w:val="baseline"/>
        <w:rPr>
          <w:i w:val="0"/>
          <w:sz w:val="16"/>
          <w:szCs w:val="16"/>
        </w:rPr>
      </w:pPr>
    </w:p>
    <w:p w:rsidR="00A16F6B" w:rsidRPr="00EA2B2B" w:rsidRDefault="00A16F6B" w:rsidP="00C12574">
      <w:pPr>
        <w:overflowPunct w:val="0"/>
        <w:autoSpaceDE w:val="0"/>
        <w:autoSpaceDN w:val="0"/>
        <w:adjustRightInd w:val="0"/>
        <w:ind w:left="1080"/>
        <w:jc w:val="both"/>
        <w:textAlignment w:val="baseline"/>
        <w:rPr>
          <w:i w:val="0"/>
          <w:sz w:val="16"/>
          <w:szCs w:val="16"/>
        </w:rPr>
      </w:pPr>
    </w:p>
    <w:p w:rsidR="009123D1" w:rsidRPr="0079325B" w:rsidRDefault="00D27293" w:rsidP="00826F5C">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FA0269" w:rsidRDefault="00FA0269" w:rsidP="00D00D74">
      <w:pPr>
        <w:ind w:left="1080"/>
        <w:jc w:val="both"/>
        <w:rPr>
          <w:i w:val="0"/>
          <w:sz w:val="22"/>
          <w:szCs w:val="22"/>
        </w:rPr>
      </w:pPr>
    </w:p>
    <w:p w:rsidR="003057AC" w:rsidRPr="0079325B" w:rsidRDefault="003057AC" w:rsidP="00D00D74">
      <w:pPr>
        <w:ind w:left="1080"/>
        <w:jc w:val="both"/>
        <w:rPr>
          <w:i w:val="0"/>
          <w:sz w:val="22"/>
          <w:szCs w:val="22"/>
        </w:rPr>
      </w:pPr>
    </w:p>
    <w:p w:rsidR="0024742F" w:rsidRPr="007565C6" w:rsidRDefault="0024742F" w:rsidP="00826F5C">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Na podlagi Zakona o pravnem varstvu v postopkih javnega naročanja (</w:t>
      </w:r>
      <w:r w:rsidR="00061A04" w:rsidRPr="00420ADA">
        <w:rPr>
          <w:i w:val="0"/>
          <w:color w:val="000000" w:themeColor="text1"/>
          <w:sz w:val="22"/>
          <w:szCs w:val="22"/>
          <w:shd w:val="clear" w:color="auto" w:fill="FFFFFF"/>
        </w:rPr>
        <w:t>Uradni list RS, št. 43/11, 60/11 – ZTP-D, 63/13, 90/14 – ZDU-1I in 60/17</w:t>
      </w:r>
      <w:r w:rsidR="00061A04" w:rsidRPr="00420ADA">
        <w:rPr>
          <w:i w:val="0"/>
          <w:color w:val="000000" w:themeColor="text1"/>
          <w:sz w:val="22"/>
          <w:szCs w:val="22"/>
        </w:rPr>
        <w:t>, v nadaljevanju: ZPVPJN</w:t>
      </w:r>
      <w:r w:rsidRPr="00C01C3D">
        <w:rPr>
          <w:i w:val="0"/>
          <w:color w:val="000000" w:themeColor="text1"/>
          <w:sz w:val="22"/>
          <w:szCs w:val="22"/>
        </w:rPr>
        <w:t xml:space="preserve">)  se lahko zahtevek za revizijo vloži v vseh stopnjah postopka oddaje javnega naročila in zoper vsako ravnanje naročnika, razen če zakon, ki ureja oddajo javnih naročil ali ZPVPJN ne določa drugače. </w:t>
      </w:r>
    </w:p>
    <w:p w:rsidR="00A16F6B" w:rsidRPr="00081281" w:rsidRDefault="00A16F6B" w:rsidP="00A16F6B">
      <w:pPr>
        <w:ind w:left="1080"/>
        <w:rPr>
          <w:i w:val="0"/>
          <w:color w:val="000000" w:themeColor="text1"/>
          <w:sz w:val="16"/>
          <w:szCs w:val="16"/>
        </w:rPr>
      </w:pPr>
    </w:p>
    <w:p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rsidR="00A16F6B" w:rsidRPr="0093250B" w:rsidRDefault="00A16F6B" w:rsidP="00A16F6B">
      <w:pPr>
        <w:ind w:left="1080"/>
        <w:jc w:val="both"/>
        <w:rPr>
          <w:i w:val="0"/>
          <w:sz w:val="16"/>
          <w:szCs w:val="16"/>
        </w:rPr>
      </w:pPr>
      <w:r w:rsidRPr="0093250B">
        <w:rPr>
          <w:i w:val="0"/>
          <w:sz w:val="16"/>
          <w:szCs w:val="16"/>
        </w:rPr>
        <w:t xml:space="preserve"> </w:t>
      </w:r>
    </w:p>
    <w:p w:rsidR="0024742F" w:rsidRPr="007565C6" w:rsidRDefault="00A16F6B" w:rsidP="00A16F6B">
      <w:pPr>
        <w:ind w:left="1080"/>
        <w:jc w:val="both"/>
        <w:rPr>
          <w:i w:val="0"/>
          <w:color w:val="000000" w:themeColor="text1"/>
          <w:sz w:val="22"/>
          <w:szCs w:val="22"/>
        </w:rPr>
      </w:pPr>
      <w:r w:rsidRPr="00A2470C">
        <w:rPr>
          <w:i w:val="0"/>
          <w:color w:val="000000" w:themeColor="text1"/>
          <w:sz w:val="22"/>
          <w:szCs w:val="22"/>
        </w:rPr>
        <w:t>Zahtevek za revizijo mora biti sestavljen v skladu z določili 15. člena ZPVPJN, vloži se pisno neposredno pri naročniku, po pošti priporočeno ali priporočeno s povratnico</w:t>
      </w:r>
      <w:r w:rsidR="0035069E" w:rsidRPr="00A2470C">
        <w:rPr>
          <w:i w:val="0"/>
          <w:color w:val="000000" w:themeColor="text1"/>
          <w:sz w:val="22"/>
          <w:szCs w:val="22"/>
        </w:rPr>
        <w:t xml:space="preserve"> </w:t>
      </w:r>
      <w:r w:rsidR="0035069E" w:rsidRPr="00A2470C">
        <w:rPr>
          <w:i w:val="0"/>
          <w:sz w:val="22"/>
          <w:szCs w:val="22"/>
        </w:rPr>
        <w:t>ali v elektronski obliki, če je podpisan z varnim elektronskim podpisom, overjenim s kvalificiranim potrdilom</w:t>
      </w:r>
      <w:r w:rsidRPr="00A2470C">
        <w:rPr>
          <w:i w:val="0"/>
          <w:color w:val="000000" w:themeColor="text1"/>
          <w:sz w:val="22"/>
          <w:szCs w:val="22"/>
        </w:rPr>
        <w:t>. Vlagatelj mora zahtevku za revizijo priložiti potrdilo o plačilu takse. Zahtevek za revizijo se vloži v roku iz 25. člena ZPVPJN.</w:t>
      </w:r>
    </w:p>
    <w:p w:rsidR="00FD7D29" w:rsidRPr="007565C6" w:rsidRDefault="00FD7D29" w:rsidP="00D00D74">
      <w:pPr>
        <w:pStyle w:val="Navadensplet"/>
        <w:spacing w:before="0" w:beforeAutospacing="0" w:after="0" w:afterAutospacing="0"/>
        <w:ind w:left="1080"/>
        <w:jc w:val="both"/>
        <w:rPr>
          <w:sz w:val="22"/>
          <w:szCs w:val="22"/>
        </w:rPr>
      </w:pPr>
    </w:p>
    <w:p w:rsidR="000840A7" w:rsidRPr="007565C6" w:rsidRDefault="000840A7" w:rsidP="00D00D74">
      <w:pPr>
        <w:pStyle w:val="Navadensplet"/>
        <w:spacing w:before="0" w:beforeAutospacing="0" w:after="0" w:afterAutospacing="0"/>
        <w:ind w:left="1080"/>
        <w:jc w:val="both"/>
        <w:rPr>
          <w:sz w:val="22"/>
          <w:szCs w:val="22"/>
        </w:rPr>
      </w:pPr>
    </w:p>
    <w:p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Pr="002C6A1E" w:rsidRDefault="00861CFE" w:rsidP="00BF32CF">
      <w:pPr>
        <w:ind w:left="1080"/>
        <w:jc w:val="both"/>
        <w:rPr>
          <w:i w:val="0"/>
          <w:sz w:val="16"/>
          <w:szCs w:val="16"/>
        </w:rPr>
      </w:pPr>
    </w:p>
    <w:p w:rsidR="00061A04" w:rsidRDefault="005C4678" w:rsidP="002C6A1E">
      <w:pPr>
        <w:autoSpaceDE w:val="0"/>
        <w:autoSpaceDN w:val="0"/>
        <w:ind w:left="1080"/>
        <w:jc w:val="both"/>
        <w:rPr>
          <w:rFonts w:eastAsia="Calibri"/>
          <w:i w:val="0"/>
          <w:sz w:val="22"/>
          <w:szCs w:val="22"/>
          <w:lang w:eastAsia="en-US"/>
        </w:rPr>
      </w:pPr>
      <w:r w:rsidRPr="00192AE3">
        <w:rPr>
          <w:rFonts w:eastAsia="Calibri"/>
          <w:i w:val="0"/>
          <w:sz w:val="22"/>
          <w:szCs w:val="22"/>
          <w:lang w:eastAsia="en-US"/>
        </w:rPr>
        <w:t xml:space="preserve">Predmet javnega naročila je </w:t>
      </w:r>
      <w:r w:rsidR="00012ADC">
        <w:rPr>
          <w:rFonts w:eastAsia="Calibri"/>
          <w:i w:val="0"/>
          <w:sz w:val="22"/>
          <w:szCs w:val="22"/>
          <w:lang w:eastAsia="en-US"/>
        </w:rPr>
        <w:t>rekons</w:t>
      </w:r>
      <w:r w:rsidR="008F1C32">
        <w:rPr>
          <w:rFonts w:eastAsia="Calibri"/>
          <w:i w:val="0"/>
          <w:sz w:val="22"/>
          <w:szCs w:val="22"/>
          <w:lang w:eastAsia="en-US"/>
        </w:rPr>
        <w:t>t</w:t>
      </w:r>
      <w:r w:rsidR="00E231FE">
        <w:rPr>
          <w:rFonts w:eastAsia="Calibri"/>
          <w:i w:val="0"/>
          <w:sz w:val="22"/>
          <w:szCs w:val="22"/>
          <w:lang w:eastAsia="en-US"/>
        </w:rPr>
        <w:t>rukcija odra CK Španski borci, Z</w:t>
      </w:r>
      <w:r w:rsidR="008F1C32">
        <w:rPr>
          <w:rFonts w:eastAsia="Calibri"/>
          <w:i w:val="0"/>
          <w:sz w:val="22"/>
          <w:szCs w:val="22"/>
          <w:lang w:eastAsia="en-US"/>
        </w:rPr>
        <w:t>aloška 61, 1000 Ljubljana.</w:t>
      </w:r>
    </w:p>
    <w:p w:rsidR="00061A04" w:rsidRDefault="00061A04" w:rsidP="002C6A1E">
      <w:pPr>
        <w:autoSpaceDE w:val="0"/>
        <w:autoSpaceDN w:val="0"/>
        <w:ind w:left="1080"/>
        <w:jc w:val="both"/>
        <w:rPr>
          <w:rFonts w:eastAsia="Calibri"/>
          <w:i w:val="0"/>
          <w:sz w:val="22"/>
          <w:szCs w:val="22"/>
          <w:lang w:eastAsia="en-US"/>
        </w:rPr>
      </w:pPr>
    </w:p>
    <w:p w:rsidR="005C4678" w:rsidRDefault="005C4678" w:rsidP="002C6A1E">
      <w:pPr>
        <w:autoSpaceDE w:val="0"/>
        <w:autoSpaceDN w:val="0"/>
        <w:ind w:left="1080"/>
        <w:jc w:val="both"/>
        <w:rPr>
          <w:rFonts w:eastAsia="Calibri"/>
          <w:i w:val="0"/>
          <w:sz w:val="22"/>
          <w:szCs w:val="22"/>
          <w:lang w:eastAsia="en-US"/>
        </w:rPr>
      </w:pPr>
      <w:r w:rsidRPr="00192AE3">
        <w:rPr>
          <w:rFonts w:eastAsia="Calibri"/>
          <w:i w:val="0"/>
          <w:sz w:val="22"/>
          <w:szCs w:val="22"/>
          <w:lang w:eastAsia="en-US"/>
        </w:rPr>
        <w:t>Podrobneje je predmet javnega naročila opredeljen v popisu del.</w:t>
      </w:r>
    </w:p>
    <w:p w:rsidR="00061A04" w:rsidRDefault="00061A04" w:rsidP="002C6A1E">
      <w:pPr>
        <w:autoSpaceDE w:val="0"/>
        <w:autoSpaceDN w:val="0"/>
        <w:ind w:left="1080"/>
        <w:jc w:val="both"/>
        <w:rPr>
          <w:rFonts w:eastAsia="Calibri"/>
          <w:i w:val="0"/>
          <w:sz w:val="22"/>
          <w:szCs w:val="22"/>
          <w:lang w:eastAsia="en-US"/>
        </w:rPr>
      </w:pPr>
    </w:p>
    <w:p w:rsidR="008F1C32" w:rsidRDefault="00FA7FF0" w:rsidP="002C6A1E">
      <w:pPr>
        <w:autoSpaceDE w:val="0"/>
        <w:autoSpaceDN w:val="0"/>
        <w:ind w:left="1080"/>
        <w:jc w:val="both"/>
        <w:rPr>
          <w:rFonts w:eastAsia="Calibri"/>
          <w:i w:val="0"/>
          <w:color w:val="000000" w:themeColor="text1"/>
          <w:sz w:val="22"/>
          <w:szCs w:val="22"/>
          <w:lang w:eastAsia="en-US"/>
        </w:rPr>
      </w:pPr>
      <w:r w:rsidRPr="00C45AC8">
        <w:rPr>
          <w:i w:val="0"/>
          <w:color w:val="000000" w:themeColor="text1"/>
          <w:sz w:val="22"/>
          <w:szCs w:val="22"/>
        </w:rPr>
        <w:t xml:space="preserve">Podrobneje </w:t>
      </w:r>
      <w:r w:rsidRPr="00C45AC8">
        <w:rPr>
          <w:rFonts w:eastAsia="Calibri"/>
          <w:i w:val="0"/>
          <w:color w:val="000000" w:themeColor="text1"/>
          <w:sz w:val="22"/>
          <w:szCs w:val="22"/>
          <w:lang w:eastAsia="en-US"/>
        </w:rPr>
        <w:t xml:space="preserve">je predmet javnega naročila opredeljen v projektni dokumentaciji PZI št. </w:t>
      </w:r>
      <w:r w:rsidR="008F1C32">
        <w:rPr>
          <w:rFonts w:eastAsia="Calibri"/>
          <w:i w:val="0"/>
          <w:color w:val="000000" w:themeColor="text1"/>
          <w:sz w:val="22"/>
          <w:szCs w:val="22"/>
          <w:lang w:eastAsia="en-US"/>
        </w:rPr>
        <w:t>430-2765/2018-4 z dne 22.1.12018.</w:t>
      </w:r>
    </w:p>
    <w:p w:rsidR="008F1C32" w:rsidRDefault="008F1C32" w:rsidP="002C6A1E">
      <w:pPr>
        <w:autoSpaceDE w:val="0"/>
        <w:autoSpaceDN w:val="0"/>
        <w:ind w:left="1080"/>
        <w:jc w:val="both"/>
        <w:rPr>
          <w:rFonts w:eastAsia="Calibri"/>
          <w:i w:val="0"/>
          <w:color w:val="000000" w:themeColor="text1"/>
          <w:sz w:val="22"/>
          <w:szCs w:val="22"/>
          <w:lang w:eastAsia="en-US"/>
        </w:rPr>
      </w:pPr>
    </w:p>
    <w:p w:rsidR="00061A04" w:rsidRPr="00E231FE" w:rsidRDefault="00FA7FF0" w:rsidP="00E231FE">
      <w:pPr>
        <w:autoSpaceDE w:val="0"/>
        <w:autoSpaceDN w:val="0"/>
        <w:ind w:left="1080"/>
        <w:jc w:val="both"/>
        <w:rPr>
          <w:rFonts w:eastAsia="Calibri"/>
          <w:i w:val="0"/>
          <w:sz w:val="22"/>
          <w:szCs w:val="22"/>
          <w:lang w:eastAsia="en-US"/>
        </w:rPr>
      </w:pPr>
      <w:r w:rsidRPr="00E231FE">
        <w:rPr>
          <w:rFonts w:eastAsia="Calibri"/>
          <w:i w:val="0"/>
          <w:sz w:val="22"/>
          <w:szCs w:val="22"/>
          <w:lang w:eastAsia="en-US"/>
        </w:rPr>
        <w:t xml:space="preserve">Ogled je možen vsak delovni dan od 9:00 do </w:t>
      </w:r>
      <w:r w:rsidR="009D43A8" w:rsidRPr="00E231FE">
        <w:rPr>
          <w:rFonts w:eastAsia="Calibri"/>
          <w:i w:val="0"/>
          <w:sz w:val="22"/>
          <w:szCs w:val="22"/>
          <w:lang w:eastAsia="en-US"/>
        </w:rPr>
        <w:t>15</w:t>
      </w:r>
      <w:r w:rsidRPr="00E231FE">
        <w:rPr>
          <w:rFonts w:eastAsia="Calibri"/>
          <w:i w:val="0"/>
          <w:sz w:val="22"/>
          <w:szCs w:val="22"/>
          <w:lang w:eastAsia="en-US"/>
        </w:rPr>
        <w:t xml:space="preserve">:00 ure po predhodni najavi na telefonski številki </w:t>
      </w:r>
      <w:r w:rsidR="001C7756" w:rsidRPr="00E231FE">
        <w:rPr>
          <w:rFonts w:eastAsia="Calibri"/>
          <w:i w:val="0"/>
          <w:sz w:val="22"/>
          <w:szCs w:val="22"/>
          <w:lang w:eastAsia="en-US"/>
        </w:rPr>
        <w:t>031/221-636</w:t>
      </w:r>
      <w:r w:rsidR="00E231FE" w:rsidRPr="00E231FE">
        <w:rPr>
          <w:rFonts w:eastAsia="Calibri"/>
          <w:i w:val="0"/>
          <w:sz w:val="22"/>
          <w:szCs w:val="22"/>
          <w:lang w:eastAsia="en-US"/>
        </w:rPr>
        <w:t xml:space="preserve">; </w:t>
      </w:r>
      <w:r w:rsidR="00113A77" w:rsidRPr="00E231FE">
        <w:rPr>
          <w:rFonts w:eastAsia="Calibri"/>
          <w:i w:val="0"/>
          <w:sz w:val="22"/>
          <w:szCs w:val="22"/>
          <w:lang w:eastAsia="en-US"/>
        </w:rPr>
        <w:t>01/306-4863</w:t>
      </w:r>
    </w:p>
    <w:p w:rsidR="00B91CCC" w:rsidRPr="00A16F6B" w:rsidRDefault="00B91CCC" w:rsidP="00A83445">
      <w:pPr>
        <w:pStyle w:val="Telobesedila2"/>
        <w:ind w:left="1080"/>
        <w:rPr>
          <w:rFonts w:ascii="Times New Roman" w:hAnsi="Times New Roman"/>
          <w:color w:val="000000" w:themeColor="text1"/>
          <w:sz w:val="16"/>
          <w:szCs w:val="16"/>
          <w:highlight w:val="yellow"/>
        </w:rPr>
      </w:pPr>
    </w:p>
    <w:p w:rsidR="00DE4F3C" w:rsidRDefault="00DE4F3C" w:rsidP="00EA2B2B">
      <w:pPr>
        <w:pStyle w:val="Default"/>
        <w:ind w:left="1080"/>
        <w:jc w:val="both"/>
        <w:rPr>
          <w:rFonts w:ascii="Times New Roman" w:hAnsi="Times New Roman" w:cs="Times New Roman"/>
          <w:color w:val="auto"/>
          <w:sz w:val="22"/>
          <w:szCs w:val="22"/>
        </w:rPr>
      </w:pPr>
    </w:p>
    <w:p w:rsidR="00FA0269"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0310C"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FA0269" w:rsidRPr="007565C6"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0840A7" w:rsidRPr="00FF47F1" w:rsidRDefault="000840A7" w:rsidP="00EA2B2B">
      <w:pPr>
        <w:pStyle w:val="Telobesedila"/>
        <w:ind w:left="1080"/>
        <w:rPr>
          <w:rFonts w:ascii="Times New Roman" w:hAnsi="Times New Roman"/>
          <w:b w:val="0"/>
          <w:bCs/>
          <w:sz w:val="16"/>
          <w:szCs w:val="16"/>
        </w:rPr>
      </w:pPr>
    </w:p>
    <w:p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rsidR="00BD1D59" w:rsidRPr="00A244F4" w:rsidRDefault="00BD1D59" w:rsidP="00EA2B2B">
      <w:pPr>
        <w:overflowPunct w:val="0"/>
        <w:autoSpaceDE w:val="0"/>
        <w:autoSpaceDN w:val="0"/>
        <w:adjustRightInd w:val="0"/>
        <w:ind w:left="1080"/>
        <w:jc w:val="both"/>
        <w:textAlignment w:val="baseline"/>
        <w:rPr>
          <w:bCs/>
          <w:i w:val="0"/>
          <w:sz w:val="16"/>
          <w:szCs w:val="16"/>
        </w:rPr>
      </w:pPr>
    </w:p>
    <w:p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831D84" w:rsidRDefault="00831D84" w:rsidP="00EA2B2B">
      <w:pPr>
        <w:tabs>
          <w:tab w:val="left" w:pos="567"/>
          <w:tab w:val="left" w:pos="993"/>
        </w:tabs>
        <w:ind w:left="1080"/>
        <w:jc w:val="both"/>
        <w:rPr>
          <w:i w:val="0"/>
          <w:sz w:val="22"/>
          <w:szCs w:val="22"/>
        </w:rPr>
      </w:pPr>
    </w:p>
    <w:p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rsidR="00BD1D59" w:rsidRPr="007565C6" w:rsidRDefault="00BD1D59" w:rsidP="00826F5C">
      <w:pPr>
        <w:pStyle w:val="Odstavekseznama"/>
        <w:numPr>
          <w:ilvl w:val="0"/>
          <w:numId w:val="15"/>
        </w:numPr>
        <w:tabs>
          <w:tab w:val="left" w:pos="993"/>
        </w:tabs>
        <w:contextualSpacing/>
        <w:jc w:val="both"/>
        <w:rPr>
          <w:i w:val="0"/>
          <w:sz w:val="22"/>
          <w:szCs w:val="22"/>
        </w:rPr>
      </w:pPr>
      <w:r w:rsidRPr="007565C6">
        <w:rPr>
          <w:i w:val="0"/>
          <w:sz w:val="22"/>
          <w:szCs w:val="22"/>
        </w:rPr>
        <w:t xml:space="preserve">svojih ustanoviteljih, družbenikih, delničarjih, </w:t>
      </w:r>
      <w:proofErr w:type="spellStart"/>
      <w:r w:rsidRPr="007565C6">
        <w:rPr>
          <w:i w:val="0"/>
          <w:sz w:val="22"/>
          <w:szCs w:val="22"/>
        </w:rPr>
        <w:t>komanditistih</w:t>
      </w:r>
      <w:proofErr w:type="spellEnd"/>
      <w:r w:rsidRPr="007565C6">
        <w:rPr>
          <w:i w:val="0"/>
          <w:sz w:val="22"/>
          <w:szCs w:val="22"/>
        </w:rPr>
        <w:t xml:space="preserve"> ali drugih lastnikih in podatke o lastniških deležih navedenih oseb;</w:t>
      </w:r>
    </w:p>
    <w:p w:rsidR="00BD1D59" w:rsidRPr="007565C6" w:rsidRDefault="00BD1D59" w:rsidP="00826F5C">
      <w:pPr>
        <w:pStyle w:val="Odstavekseznama"/>
        <w:numPr>
          <w:ilvl w:val="0"/>
          <w:numId w:val="15"/>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BD1D59" w:rsidRPr="00A244F4" w:rsidRDefault="00BD1D59" w:rsidP="00EA2B2B">
      <w:pPr>
        <w:pStyle w:val="Telobesedila"/>
        <w:ind w:left="1080"/>
        <w:rPr>
          <w:rFonts w:ascii="Times New Roman" w:hAnsi="Times New Roman"/>
          <w:b w:val="0"/>
          <w:sz w:val="16"/>
          <w:szCs w:val="16"/>
        </w:rPr>
      </w:pPr>
    </w:p>
    <w:p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FA0269" w:rsidRDefault="00FA0269" w:rsidP="00C7578A">
            <w:pPr>
              <w:jc w:val="both"/>
              <w:rPr>
                <w:b/>
                <w:sz w:val="22"/>
                <w:szCs w:val="22"/>
              </w:rPr>
            </w:pPr>
          </w:p>
          <w:p w:rsidR="00A22995" w:rsidRDefault="00D859BE" w:rsidP="00C7578A">
            <w:pPr>
              <w:jc w:val="both"/>
              <w:rPr>
                <w:b/>
                <w:sz w:val="22"/>
                <w:szCs w:val="22"/>
              </w:rPr>
            </w:pPr>
            <w:r w:rsidRPr="007565C6">
              <w:rPr>
                <w:b/>
                <w:sz w:val="22"/>
                <w:szCs w:val="22"/>
              </w:rPr>
              <w:t>RAZLOGI ZA IZKLJUČITEV</w:t>
            </w:r>
          </w:p>
          <w:p w:rsidR="00FA0269" w:rsidRPr="007565C6" w:rsidRDefault="00FA0269" w:rsidP="00C7578A">
            <w:pPr>
              <w:jc w:val="both"/>
              <w:rPr>
                <w:b/>
                <w:sz w:val="22"/>
                <w:szCs w:val="22"/>
              </w:rPr>
            </w:pPr>
          </w:p>
        </w:tc>
      </w:tr>
      <w:tr w:rsidR="007A2FD0" w:rsidTr="00EE738D">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sz w:val="20"/>
              </w:rPr>
            </w:pPr>
            <w:r w:rsidRPr="00831D84">
              <w:rPr>
                <w:b/>
                <w:i w:val="0"/>
                <w:color w:val="000000" w:themeColor="text1"/>
                <w:sz w:val="20"/>
              </w:rPr>
              <w:t xml:space="preserve">1. </w:t>
            </w:r>
            <w:proofErr w:type="spellStart"/>
            <w:r w:rsidRPr="00831D84">
              <w:rPr>
                <w:b/>
                <w:i w:val="0"/>
                <w:iCs/>
                <w:color w:val="000000" w:themeColor="text1"/>
                <w:sz w:val="20"/>
              </w:rPr>
              <w:t>Naroc</w:t>
            </w:r>
            <w:proofErr w:type="spellEnd"/>
            <w:r w:rsidRPr="00831D84">
              <w:rPr>
                <w:b/>
                <w:i w:val="0"/>
                <w:iCs/>
                <w:color w:val="000000" w:themeColor="text1"/>
                <w:sz w:val="20"/>
              </w:rPr>
              <w:t xml:space="preserve">̌nik bo iz sodelovanja v postopku javnega </w:t>
            </w:r>
            <w:proofErr w:type="spellStart"/>
            <w:r w:rsidRPr="00831D84">
              <w:rPr>
                <w:b/>
                <w:i w:val="0"/>
                <w:iCs/>
                <w:color w:val="000000" w:themeColor="text1"/>
                <w:sz w:val="20"/>
              </w:rPr>
              <w:t>naroc</w:t>
            </w:r>
            <w:proofErr w:type="spellEnd"/>
            <w:r w:rsidRPr="00831D84">
              <w:rPr>
                <w:b/>
                <w:i w:val="0"/>
                <w:iCs/>
                <w:color w:val="000000" w:themeColor="text1"/>
                <w:sz w:val="20"/>
              </w:rPr>
              <w:t xml:space="preserve">̌anja </w:t>
            </w:r>
            <w:proofErr w:type="spellStart"/>
            <w:r w:rsidRPr="00831D84">
              <w:rPr>
                <w:b/>
                <w:i w:val="0"/>
                <w:iCs/>
                <w:color w:val="000000" w:themeColor="text1"/>
                <w:sz w:val="20"/>
              </w:rPr>
              <w:t>izkljuc</w:t>
            </w:r>
            <w:proofErr w:type="spellEnd"/>
            <w:r w:rsidRPr="00831D84">
              <w:rPr>
                <w:b/>
                <w:i w:val="0"/>
                <w:iCs/>
                <w:color w:val="000000" w:themeColor="text1"/>
                <w:sz w:val="20"/>
              </w:rPr>
              <w:t>̌il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w:t>
            </w:r>
            <w:proofErr w:type="spellStart"/>
            <w:r w:rsidRPr="00EE738D">
              <w:rPr>
                <w:b/>
                <w:i w:val="0"/>
                <w:iCs/>
                <w:color w:val="000000" w:themeColor="text1"/>
                <w:sz w:val="20"/>
              </w:rPr>
              <w:t>drugac</w:t>
            </w:r>
            <w:proofErr w:type="spellEnd"/>
            <w:r w:rsidRPr="00EE738D">
              <w:rPr>
                <w:b/>
                <w:i w:val="0"/>
                <w:iCs/>
                <w:color w:val="000000" w:themeColor="text1"/>
                <w:sz w:val="20"/>
              </w:rPr>
              <w:t xml:space="preserve">̌e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w:t>
            </w:r>
            <w:proofErr w:type="spellStart"/>
            <w:r w:rsidRPr="00EE738D">
              <w:rPr>
                <w:b/>
                <w:i w:val="0"/>
                <w:iCs/>
                <w:color w:val="000000" w:themeColor="text1"/>
                <w:sz w:val="20"/>
              </w:rPr>
              <w:t>odloc</w:t>
            </w:r>
            <w:proofErr w:type="spellEnd"/>
            <w:r w:rsidRPr="00EE738D">
              <w:rPr>
                <w:b/>
                <w:i w:val="0"/>
                <w:iCs/>
                <w:color w:val="000000" w:themeColor="text1"/>
                <w:sz w:val="20"/>
              </w:rPr>
              <w:t xml:space="preserve">̌anje ali nadzor v njem, </w:t>
            </w:r>
            <w:proofErr w:type="spellStart"/>
            <w:r w:rsidRPr="00EE738D">
              <w:rPr>
                <w:b/>
                <w:i w:val="0"/>
                <w:iCs/>
                <w:color w:val="000000" w:themeColor="text1"/>
                <w:sz w:val="20"/>
              </w:rPr>
              <w:t>izrec</w:t>
            </w:r>
            <w:proofErr w:type="spellEnd"/>
            <w:r w:rsidRPr="00EE738D">
              <w:rPr>
                <w:b/>
                <w:i w:val="0"/>
                <w:iCs/>
                <w:color w:val="000000" w:themeColor="text1"/>
                <w:sz w:val="20"/>
              </w:rPr>
              <w:t xml:space="preserve">̌ena </w:t>
            </w:r>
            <w:proofErr w:type="spellStart"/>
            <w:r w:rsidRPr="00EE738D">
              <w:rPr>
                <w:b/>
                <w:i w:val="0"/>
                <w:iCs/>
                <w:color w:val="000000" w:themeColor="text1"/>
                <w:sz w:val="20"/>
              </w:rPr>
              <w:t>pravnomoc</w:t>
            </w:r>
            <w:proofErr w:type="spellEnd"/>
            <w:r w:rsidRPr="00EE738D">
              <w:rPr>
                <w:b/>
                <w:i w:val="0"/>
                <w:iCs/>
                <w:color w:val="000000" w:themeColor="text1"/>
                <w:sz w:val="20"/>
              </w:rPr>
              <w:t xml:space="preserve">̌na sodba, ki ima elemente kaznivih dejanj, </w:t>
            </w:r>
            <w:r w:rsidRPr="00EE738D">
              <w:rPr>
                <w:b/>
                <w:i w:val="0"/>
                <w:sz w:val="20"/>
              </w:rPr>
              <w:t>določenih v prvem odstavku 75. člena ZJN-3.</w:t>
            </w:r>
          </w:p>
          <w:p w:rsidR="00FA0269" w:rsidRPr="00EE738D" w:rsidRDefault="00FA0269" w:rsidP="00BD3FA2">
            <w:pPr>
              <w:jc w:val="both"/>
              <w:rPr>
                <w:b/>
                <w:i w:val="0"/>
                <w:iCs/>
                <w:color w:val="000000" w:themeColor="text1"/>
                <w:sz w:val="20"/>
              </w:rPr>
            </w:pPr>
          </w:p>
          <w:p w:rsidR="007A2FD0"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831D84" w:rsidRDefault="00FA0269" w:rsidP="004D7850">
            <w:pPr>
              <w:pStyle w:val="Default"/>
              <w:jc w:val="both"/>
              <w:rPr>
                <w:rFonts w:ascii="Times New Roman" w:hAnsi="Times New Roman" w:cs="Times New Roman"/>
                <w:sz w:val="20"/>
                <w:szCs w:val="20"/>
              </w:rPr>
            </w:pPr>
          </w:p>
        </w:tc>
        <w:tc>
          <w:tcPr>
            <w:tcW w:w="3969" w:type="dxa"/>
            <w:vAlign w:val="center"/>
          </w:tcPr>
          <w:p w:rsidR="007A2FD0" w:rsidRPr="004D7850" w:rsidRDefault="007A2FD0" w:rsidP="00EE738D">
            <w:pPr>
              <w:jc w:val="both"/>
              <w:rPr>
                <w:i w:val="0"/>
                <w:sz w:val="20"/>
              </w:rPr>
            </w:pPr>
            <w:r w:rsidRPr="004D7850">
              <w:rPr>
                <w:i w:val="0"/>
                <w:sz w:val="20"/>
              </w:rPr>
              <w:t>DOKAZIL</w:t>
            </w:r>
            <w:r w:rsidR="001D79BB" w:rsidRPr="004D7850">
              <w:rPr>
                <w:i w:val="0"/>
                <w:sz w:val="20"/>
              </w:rPr>
              <w:t>O</w:t>
            </w:r>
            <w:r w:rsidRPr="004D7850">
              <w:rPr>
                <w:i w:val="0"/>
                <w:sz w:val="20"/>
              </w:rPr>
              <w:t>:</w:t>
            </w:r>
          </w:p>
          <w:p w:rsidR="00077534" w:rsidRDefault="00077534" w:rsidP="00077534">
            <w:pPr>
              <w:jc w:val="both"/>
              <w:rPr>
                <w:i w:val="0"/>
                <w:sz w:val="20"/>
              </w:rPr>
            </w:pPr>
          </w:p>
          <w:p w:rsidR="00C869E6" w:rsidRDefault="00C869E6" w:rsidP="00077534">
            <w:pPr>
              <w:jc w:val="both"/>
              <w:rPr>
                <w:i w:val="0"/>
                <w:sz w:val="20"/>
              </w:rPr>
            </w:pPr>
          </w:p>
          <w:p w:rsidR="00FA7FF0" w:rsidRPr="005F611F" w:rsidRDefault="00FA7FF0" w:rsidP="00FA7FF0">
            <w:pPr>
              <w:tabs>
                <w:tab w:val="left" w:pos="1128"/>
              </w:tabs>
              <w:jc w:val="both"/>
              <w:rPr>
                <w:i w:val="0"/>
                <w:sz w:val="18"/>
                <w:szCs w:val="18"/>
              </w:rPr>
            </w:pPr>
            <w:r w:rsidRPr="005F611F">
              <w:rPr>
                <w:i w:val="0"/>
                <w:sz w:val="18"/>
                <w:szCs w:val="18"/>
              </w:rPr>
              <w:t>Izpolnjen ESPD obrazec; ter:</w:t>
            </w:r>
          </w:p>
          <w:p w:rsidR="00FA7FF0" w:rsidRPr="005F611F" w:rsidRDefault="00FA7FF0" w:rsidP="00826F5C">
            <w:pPr>
              <w:pStyle w:val="Odstavekseznama"/>
              <w:numPr>
                <w:ilvl w:val="0"/>
                <w:numId w:val="22"/>
              </w:numPr>
              <w:tabs>
                <w:tab w:val="left" w:pos="1128"/>
              </w:tabs>
              <w:jc w:val="both"/>
              <w:rPr>
                <w:i w:val="0"/>
                <w:sz w:val="18"/>
                <w:szCs w:val="18"/>
              </w:rPr>
            </w:pPr>
            <w:r w:rsidRPr="005F611F">
              <w:rPr>
                <w:i w:val="0"/>
                <w:sz w:val="18"/>
                <w:szCs w:val="18"/>
              </w:rPr>
              <w:t>pooblastilo pravne osebe za vse gospodarske subjekte v ponudbi (priloga 3); in</w:t>
            </w:r>
          </w:p>
          <w:p w:rsidR="00FA7FF0" w:rsidRPr="005F611F" w:rsidRDefault="00FA7FF0" w:rsidP="00826F5C">
            <w:pPr>
              <w:pStyle w:val="Odstavekseznama"/>
              <w:numPr>
                <w:ilvl w:val="0"/>
                <w:numId w:val="22"/>
              </w:numPr>
              <w:tabs>
                <w:tab w:val="left" w:pos="1128"/>
              </w:tabs>
              <w:jc w:val="both"/>
              <w:rPr>
                <w:i w:val="0"/>
                <w:sz w:val="18"/>
                <w:szCs w:val="18"/>
              </w:rPr>
            </w:pPr>
            <w:r w:rsidRPr="005F611F">
              <w:rPr>
                <w:i w:val="0"/>
                <w:sz w:val="18"/>
                <w:szCs w:val="18"/>
              </w:rPr>
              <w:t>pooblastilo fizične osebe, ki je član/članica upravnega ali vodstvenega ali nadzornega organa oziroma pooblaščenca za zastopanje ali odločanje ali nadzor, za vse gospodarske subjekte v ponudbi  (priloga 4).</w:t>
            </w:r>
          </w:p>
          <w:p w:rsidR="00FA7FF0" w:rsidRPr="005F611F" w:rsidRDefault="00FA7FF0" w:rsidP="00FA7FF0">
            <w:pPr>
              <w:tabs>
                <w:tab w:val="left" w:pos="1128"/>
              </w:tabs>
              <w:jc w:val="both"/>
              <w:rPr>
                <w:i w:val="0"/>
                <w:sz w:val="18"/>
                <w:szCs w:val="18"/>
              </w:rPr>
            </w:pPr>
          </w:p>
          <w:p w:rsidR="0000356F" w:rsidRPr="004D7850" w:rsidRDefault="00FA7FF0" w:rsidP="00EE738D">
            <w:pPr>
              <w:tabs>
                <w:tab w:val="left" w:pos="1128"/>
              </w:tabs>
              <w:jc w:val="both"/>
              <w:rPr>
                <w:i w:val="0"/>
                <w:sz w:val="20"/>
              </w:rPr>
            </w:pPr>
            <w:r w:rsidRPr="00FA7FF0">
              <w:rPr>
                <w:i w:val="0"/>
                <w:iCs/>
                <w:sz w:val="18"/>
                <w:szCs w:val="18"/>
              </w:rPr>
              <w:t>V primeru, da gospodarski subjekt dokazilo o neobstoju razloga za izključitev predloži sam, mora le-to odražati dejansko stanje.</w:t>
            </w:r>
          </w:p>
        </w:tc>
      </w:tr>
      <w:tr w:rsidR="007A2FD0" w:rsidTr="0000356F">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iCs/>
                <w:color w:val="000000" w:themeColor="text1"/>
                <w:sz w:val="20"/>
              </w:rPr>
            </w:pPr>
            <w:r w:rsidRPr="007565C6">
              <w:rPr>
                <w:b/>
                <w:i w:val="0"/>
                <w:color w:val="000000" w:themeColor="text1"/>
                <w:sz w:val="20"/>
              </w:rPr>
              <w:t xml:space="preserve">2. </w:t>
            </w:r>
            <w:proofErr w:type="spellStart"/>
            <w:r w:rsidRPr="007565C6">
              <w:rPr>
                <w:b/>
                <w:i w:val="0"/>
                <w:iCs/>
                <w:color w:val="000000" w:themeColor="text1"/>
                <w:sz w:val="20"/>
              </w:rPr>
              <w:t>Naroc</w:t>
            </w:r>
            <w:proofErr w:type="spellEnd"/>
            <w:r w:rsidRPr="007565C6">
              <w:rPr>
                <w:b/>
                <w:i w:val="0"/>
                <w:iCs/>
                <w:color w:val="000000" w:themeColor="text1"/>
                <w:sz w:val="20"/>
              </w:rPr>
              <w:t xml:space="preserve">̌nik bo iz sodelovanja v postopku javnega </w:t>
            </w:r>
            <w:proofErr w:type="spellStart"/>
            <w:r w:rsidRPr="007565C6">
              <w:rPr>
                <w:b/>
                <w:i w:val="0"/>
                <w:iCs/>
                <w:color w:val="000000" w:themeColor="text1"/>
                <w:sz w:val="20"/>
              </w:rPr>
              <w:t>naroc</w:t>
            </w:r>
            <w:proofErr w:type="spellEnd"/>
            <w:r w:rsidRPr="007565C6">
              <w:rPr>
                <w:b/>
                <w:i w:val="0"/>
                <w:iCs/>
                <w:color w:val="000000" w:themeColor="text1"/>
                <w:sz w:val="20"/>
              </w:rPr>
              <w:t xml:space="preserve">̌anja </w:t>
            </w:r>
            <w:proofErr w:type="spellStart"/>
            <w:r w:rsidRPr="007565C6">
              <w:rPr>
                <w:b/>
                <w:i w:val="0"/>
                <w:iCs/>
                <w:color w:val="000000" w:themeColor="text1"/>
                <w:sz w:val="20"/>
              </w:rPr>
              <w:t>izkljuc</w:t>
            </w:r>
            <w:proofErr w:type="spellEnd"/>
            <w:r w:rsidRPr="007565C6">
              <w:rPr>
                <w:b/>
                <w:i w:val="0"/>
                <w:iCs/>
                <w:color w:val="000000" w:themeColor="text1"/>
                <w:sz w:val="20"/>
              </w:rPr>
              <w:t xml:space="preserve">̌il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obveznih dajatev in drugih denarnih </w:t>
            </w:r>
            <w:proofErr w:type="spellStart"/>
            <w:r w:rsidRPr="007565C6">
              <w:rPr>
                <w:b/>
                <w:i w:val="0"/>
                <w:iCs/>
                <w:color w:val="000000" w:themeColor="text1"/>
                <w:sz w:val="20"/>
              </w:rPr>
              <w:t>nedavc</w:t>
            </w:r>
            <w:proofErr w:type="spellEnd"/>
            <w:r w:rsidRPr="007565C6">
              <w:rPr>
                <w:b/>
                <w:i w:val="0"/>
                <w:iCs/>
                <w:color w:val="000000" w:themeColor="text1"/>
                <w:sz w:val="20"/>
              </w:rPr>
              <w:t xml:space="preserve">̌nih obveznosti v skladu z zakonom, ki ureja finančno upravo, ki jih pobira </w:t>
            </w:r>
            <w:proofErr w:type="spellStart"/>
            <w:r w:rsidRPr="007565C6">
              <w:rPr>
                <w:b/>
                <w:i w:val="0"/>
                <w:iCs/>
                <w:color w:val="000000" w:themeColor="text1"/>
                <w:sz w:val="20"/>
              </w:rPr>
              <w:t>davc</w:t>
            </w:r>
            <w:proofErr w:type="spellEnd"/>
            <w:r w:rsidRPr="007565C6">
              <w:rPr>
                <w:b/>
                <w:i w:val="0"/>
                <w:iCs/>
                <w:color w:val="000000" w:themeColor="text1"/>
                <w:sz w:val="20"/>
              </w:rPr>
              <w:t xml:space="preserve">̌ni organ v skladu s predpisi države, v kateri ima sedež, ali predpisi države </w:t>
            </w:r>
            <w:proofErr w:type="spellStart"/>
            <w:r w:rsidRPr="007565C6">
              <w:rPr>
                <w:b/>
                <w:i w:val="0"/>
                <w:iCs/>
                <w:color w:val="000000" w:themeColor="text1"/>
                <w:sz w:val="20"/>
              </w:rPr>
              <w:t>naroc</w:t>
            </w:r>
            <w:proofErr w:type="spellEnd"/>
            <w:r w:rsidRPr="007565C6">
              <w:rPr>
                <w:b/>
                <w:i w:val="0"/>
                <w:iCs/>
                <w:color w:val="000000" w:themeColor="text1"/>
                <w:sz w:val="20"/>
              </w:rPr>
              <w:t xml:space="preserve">̌nika, če vrednost teh </w:t>
            </w:r>
            <w:proofErr w:type="spellStart"/>
            <w:r w:rsidRPr="007565C6">
              <w:rPr>
                <w:b/>
                <w:i w:val="0"/>
                <w:iCs/>
                <w:color w:val="000000" w:themeColor="text1"/>
                <w:sz w:val="20"/>
              </w:rPr>
              <w:t>neplac</w:t>
            </w:r>
            <w:proofErr w:type="spellEnd"/>
            <w:r w:rsidRPr="007565C6">
              <w:rPr>
                <w:b/>
                <w:i w:val="0"/>
                <w:iCs/>
                <w:color w:val="000000" w:themeColor="text1"/>
                <w:sz w:val="20"/>
              </w:rPr>
              <w:t>̌anih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w:t>
            </w:r>
            <w:proofErr w:type="spellStart"/>
            <w:r w:rsidRPr="007565C6">
              <w:rPr>
                <w:b/>
                <w:i w:val="0"/>
                <w:iCs/>
                <w:color w:val="000000" w:themeColor="text1"/>
                <w:sz w:val="20"/>
              </w:rPr>
              <w:t>eurov</w:t>
            </w:r>
            <w:proofErr w:type="spellEnd"/>
            <w:r w:rsidRPr="007565C6">
              <w:rPr>
                <w:b/>
                <w:i w:val="0"/>
                <w:iCs/>
                <w:color w:val="000000" w:themeColor="text1"/>
                <w:sz w:val="20"/>
              </w:rPr>
              <w:t xml:space="preserve"> ali </w:t>
            </w:r>
            <w:proofErr w:type="spellStart"/>
            <w:r w:rsidRPr="007565C6">
              <w:rPr>
                <w:b/>
                <w:i w:val="0"/>
                <w:iCs/>
                <w:color w:val="000000" w:themeColor="text1"/>
                <w:sz w:val="20"/>
              </w:rPr>
              <w:t>vec</w:t>
            </w:r>
            <w:proofErr w:type="spellEnd"/>
            <w:r w:rsidRPr="007565C6">
              <w:rPr>
                <w:b/>
                <w:i w:val="0"/>
                <w:iCs/>
                <w:color w:val="000000" w:themeColor="text1"/>
                <w:sz w:val="20"/>
              </w:rPr>
              <w:t xml:space="preserve">̌.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če na dan </w:t>
            </w:r>
            <w:r w:rsidRPr="007565C6">
              <w:rPr>
                <w:b/>
                <w:i w:val="0"/>
                <w:iCs/>
                <w:color w:val="000000" w:themeColor="text1"/>
                <w:sz w:val="20"/>
              </w:rPr>
              <w:lastRenderedPageBreak/>
              <w:t xml:space="preserve">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w:t>
            </w:r>
            <w:proofErr w:type="spellStart"/>
            <w:r w:rsidRPr="007565C6">
              <w:rPr>
                <w:b/>
                <w:i w:val="0"/>
                <w:iCs/>
                <w:color w:val="000000" w:themeColor="text1"/>
                <w:sz w:val="20"/>
              </w:rPr>
              <w:t>obrac</w:t>
            </w:r>
            <w:proofErr w:type="spellEnd"/>
            <w:r w:rsidRPr="007565C6">
              <w:rPr>
                <w:b/>
                <w:i w:val="0"/>
                <w:iCs/>
                <w:color w:val="000000" w:themeColor="text1"/>
                <w:sz w:val="20"/>
              </w:rPr>
              <w:t xml:space="preserve">̌unov </w:t>
            </w:r>
            <w:proofErr w:type="spellStart"/>
            <w:r w:rsidRPr="007565C6">
              <w:rPr>
                <w:b/>
                <w:i w:val="0"/>
                <w:iCs/>
                <w:color w:val="000000" w:themeColor="text1"/>
                <w:sz w:val="20"/>
              </w:rPr>
              <w:t>davc</w:t>
            </w:r>
            <w:proofErr w:type="spellEnd"/>
            <w:r w:rsidRPr="007565C6">
              <w:rPr>
                <w:b/>
                <w:i w:val="0"/>
                <w:iCs/>
                <w:color w:val="000000" w:themeColor="text1"/>
                <w:sz w:val="20"/>
              </w:rPr>
              <w:t xml:space="preserve">̌nih odtegljajev za 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rsidR="00FA0269" w:rsidRPr="007565C6" w:rsidRDefault="00FA0269" w:rsidP="00BD3FA2">
            <w:pPr>
              <w:jc w:val="both"/>
              <w:rPr>
                <w:b/>
                <w:i w:val="0"/>
                <w:color w:val="000000" w:themeColor="text1"/>
                <w:sz w:val="20"/>
              </w:rPr>
            </w:pPr>
          </w:p>
          <w:p w:rsidR="007A2FD0"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7565C6" w:rsidRDefault="00FA0269" w:rsidP="007E44D4">
            <w:pPr>
              <w:pStyle w:val="Default"/>
              <w:jc w:val="both"/>
              <w:rPr>
                <w:rFonts w:ascii="Times New Roman" w:hAnsi="Times New Roman" w:cs="Times New Roman"/>
                <w:sz w:val="20"/>
                <w:szCs w:val="20"/>
              </w:rPr>
            </w:pPr>
          </w:p>
        </w:tc>
        <w:tc>
          <w:tcPr>
            <w:tcW w:w="3969" w:type="dxa"/>
            <w:vAlign w:val="center"/>
          </w:tcPr>
          <w:p w:rsidR="007A2FD0" w:rsidRPr="00C378D9" w:rsidRDefault="007A2FD0" w:rsidP="0000356F">
            <w:pPr>
              <w:jc w:val="both"/>
              <w:rPr>
                <w:i w:val="0"/>
                <w:sz w:val="20"/>
              </w:rPr>
            </w:pPr>
            <w:r w:rsidRPr="00C378D9">
              <w:rPr>
                <w:i w:val="0"/>
                <w:sz w:val="20"/>
              </w:rPr>
              <w:lastRenderedPageBreak/>
              <w:t>DOKAZILO:</w:t>
            </w: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jc w:val="both"/>
              <w:rPr>
                <w:rFonts w:ascii="Times New Roman" w:hAnsi="Times New Roman" w:cs="Times New Roman"/>
                <w:sz w:val="20"/>
                <w:szCs w:val="20"/>
              </w:rPr>
            </w:pPr>
          </w:p>
          <w:p w:rsidR="00831D84" w:rsidRPr="00676FD1" w:rsidRDefault="00831D84" w:rsidP="00831D84">
            <w:pPr>
              <w:pStyle w:val="Default"/>
              <w:jc w:val="both"/>
              <w:rPr>
                <w:rFonts w:ascii="Times New Roman" w:hAnsi="Times New Roman" w:cs="Times New Roman"/>
                <w:sz w:val="20"/>
                <w:szCs w:val="20"/>
              </w:rPr>
            </w:pPr>
          </w:p>
        </w:tc>
      </w:tr>
      <w:tr w:rsidR="007A2FD0" w:rsidTr="0000356F">
        <w:tc>
          <w:tcPr>
            <w:tcW w:w="5244" w:type="dxa"/>
            <w:shd w:val="clear" w:color="auto" w:fill="F2F2F2" w:themeFill="background1" w:themeFillShade="F2"/>
            <w:vAlign w:val="center"/>
          </w:tcPr>
          <w:p w:rsidR="00FA0269" w:rsidRDefault="007A2FD0" w:rsidP="00BD3FA2">
            <w:pPr>
              <w:jc w:val="both"/>
              <w:rPr>
                <w:b/>
                <w:i w:val="0"/>
                <w:color w:val="000000" w:themeColor="text1"/>
                <w:sz w:val="20"/>
              </w:rPr>
            </w:pPr>
            <w:r w:rsidRPr="00E53C10">
              <w:rPr>
                <w:b/>
                <w:i w:val="0"/>
                <w:color w:val="000000" w:themeColor="text1"/>
                <w:sz w:val="20"/>
              </w:rPr>
              <w:lastRenderedPageBreak/>
              <w:t xml:space="preserve"> </w:t>
            </w:r>
          </w:p>
          <w:p w:rsidR="007A2FD0" w:rsidRDefault="007A2FD0" w:rsidP="00BD3FA2">
            <w:pPr>
              <w:jc w:val="both"/>
              <w:rPr>
                <w:b/>
                <w:i w:val="0"/>
                <w:color w:val="000000" w:themeColor="text1"/>
                <w:sz w:val="20"/>
              </w:rPr>
            </w:pPr>
            <w:r w:rsidRPr="00E53C10">
              <w:rPr>
                <w:b/>
                <w:i w:val="0"/>
                <w:color w:val="000000" w:themeColor="text1"/>
                <w:sz w:val="20"/>
              </w:rPr>
              <w:t xml:space="preserve">3.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̌nik bo iz postopka javnega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̌anja </w:t>
            </w:r>
            <w:proofErr w:type="spellStart"/>
            <w:r w:rsidRPr="00E53C10">
              <w:rPr>
                <w:rFonts w:cs="Arial"/>
                <w:b/>
                <w:i w:val="0"/>
                <w:iCs/>
                <w:color w:val="000000" w:themeColor="text1"/>
                <w:sz w:val="20"/>
              </w:rPr>
              <w:t>izkljuc</w:t>
            </w:r>
            <w:proofErr w:type="spellEnd"/>
            <w:r w:rsidRPr="00E53C10">
              <w:rPr>
                <w:rFonts w:cs="Arial"/>
                <w:b/>
                <w:i w:val="0"/>
                <w:iCs/>
                <w:color w:val="000000" w:themeColor="text1"/>
                <w:sz w:val="20"/>
              </w:rPr>
              <w:t xml:space="preserve">̌il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w:t>
            </w:r>
            <w:proofErr w:type="spellStart"/>
            <w:r w:rsidRPr="00E53C10">
              <w:rPr>
                <w:rFonts w:cs="Arial"/>
                <w:b/>
                <w:i w:val="0"/>
                <w:iCs/>
                <w:color w:val="000000" w:themeColor="text1"/>
                <w:sz w:val="20"/>
              </w:rPr>
              <w:t>potec</w:t>
            </w:r>
            <w:proofErr w:type="spellEnd"/>
            <w:r w:rsidRPr="00E53C10">
              <w:rPr>
                <w:rFonts w:cs="Arial"/>
                <w:b/>
                <w:i w:val="0"/>
                <w:iCs/>
                <w:color w:val="000000" w:themeColor="text1"/>
                <w:sz w:val="20"/>
              </w:rPr>
              <w:t xml:space="preserve">̌e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xml:space="preserve">, </w:t>
            </w:r>
            <w:proofErr w:type="spellStart"/>
            <w:r w:rsidRPr="00E53C10">
              <w:rPr>
                <w:rFonts w:cs="Arial"/>
                <w:b/>
                <w:i w:val="0"/>
                <w:iCs/>
                <w:color w:val="000000" w:themeColor="text1"/>
                <w:sz w:val="20"/>
              </w:rPr>
              <w:t>izloc</w:t>
            </w:r>
            <w:proofErr w:type="spellEnd"/>
            <w:r w:rsidRPr="00E53C10">
              <w:rPr>
                <w:rFonts w:cs="Arial"/>
                <w:b/>
                <w:i w:val="0"/>
                <w:iCs/>
                <w:color w:val="000000" w:themeColor="text1"/>
                <w:sz w:val="20"/>
              </w:rPr>
              <w:t xml:space="preserve">̌en iz postopkov oddaje javnih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̌il zaradi uvrstitve v evidenco gospodarskih subjektov z negativnimi referencami.</w:t>
            </w:r>
            <w:r w:rsidRPr="00E53C10">
              <w:rPr>
                <w:b/>
                <w:i w:val="0"/>
                <w:color w:val="000000" w:themeColor="text1"/>
                <w:sz w:val="20"/>
              </w:rPr>
              <w:t xml:space="preserve"> </w:t>
            </w:r>
          </w:p>
          <w:p w:rsidR="00FA0269" w:rsidRPr="00E10884" w:rsidRDefault="00FA0269" w:rsidP="00BD3FA2">
            <w:pPr>
              <w:jc w:val="both"/>
              <w:rPr>
                <w:b/>
                <w:i w:val="0"/>
                <w:color w:val="000000" w:themeColor="text1"/>
                <w:sz w:val="16"/>
                <w:szCs w:val="16"/>
              </w:rPr>
            </w:pPr>
          </w:p>
          <w:p w:rsidR="007565C6"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E10884">
            <w:pPr>
              <w:jc w:val="both"/>
              <w:rPr>
                <w:i w:val="0"/>
                <w:sz w:val="20"/>
              </w:rPr>
            </w:pPr>
          </w:p>
        </w:tc>
        <w:tc>
          <w:tcPr>
            <w:tcW w:w="3969" w:type="dxa"/>
            <w:vAlign w:val="center"/>
          </w:tcPr>
          <w:p w:rsidR="007A2FD0" w:rsidRPr="00B92051" w:rsidRDefault="007A2FD0" w:rsidP="0000356F">
            <w:pPr>
              <w:rPr>
                <w:i w:val="0"/>
                <w:sz w:val="20"/>
              </w:rPr>
            </w:pPr>
            <w:r w:rsidRPr="00B92051">
              <w:rPr>
                <w:i w:val="0"/>
                <w:sz w:val="20"/>
              </w:rPr>
              <w:t>DOKAZILO:</w:t>
            </w:r>
          </w:p>
          <w:p w:rsidR="00077534" w:rsidRDefault="00077534"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rPr>
                <w:rFonts w:ascii="Times New Roman" w:hAnsi="Times New Roman" w:cs="Times New Roman"/>
                <w:sz w:val="20"/>
                <w:szCs w:val="20"/>
              </w:rPr>
            </w:pPr>
          </w:p>
        </w:tc>
      </w:tr>
      <w:tr w:rsidR="007A2FD0" w:rsidTr="007565C6">
        <w:tc>
          <w:tcPr>
            <w:tcW w:w="5244" w:type="dxa"/>
            <w:shd w:val="clear" w:color="auto" w:fill="F2F2F2" w:themeFill="background1" w:themeFillShade="F2"/>
            <w:vAlign w:val="center"/>
          </w:tcPr>
          <w:p w:rsidR="00FA0269" w:rsidRDefault="00FA0269" w:rsidP="00BD3FA2">
            <w:pPr>
              <w:jc w:val="both"/>
              <w:rPr>
                <w:rFonts w:cs="Arial"/>
                <w:b/>
                <w:i w:val="0"/>
                <w:iCs/>
                <w:color w:val="000000" w:themeColor="text1"/>
                <w:sz w:val="20"/>
              </w:rPr>
            </w:pPr>
          </w:p>
          <w:p w:rsidR="007A2FD0" w:rsidRDefault="007A2FD0" w:rsidP="00BD3FA2">
            <w:pPr>
              <w:jc w:val="both"/>
              <w:rPr>
                <w:rFonts w:cs="Arial"/>
                <w:b/>
                <w:i w:val="0"/>
                <w:iCs/>
                <w:color w:val="000000" w:themeColor="text1"/>
                <w:sz w:val="20"/>
              </w:rPr>
            </w:pPr>
            <w:r w:rsidRPr="00E53C10">
              <w:rPr>
                <w:rFonts w:cs="Arial"/>
                <w:b/>
                <w:i w:val="0"/>
                <w:iCs/>
                <w:color w:val="000000" w:themeColor="text1"/>
                <w:sz w:val="20"/>
              </w:rPr>
              <w:t xml:space="preserve">4. </w:t>
            </w:r>
            <w:proofErr w:type="spellStart"/>
            <w:r w:rsidR="00077534" w:rsidRPr="00D769A2">
              <w:rPr>
                <w:b/>
                <w:bCs/>
                <w:i w:val="0"/>
                <w:iCs/>
                <w:color w:val="000000"/>
                <w:sz w:val="20"/>
              </w:rPr>
              <w:t>Naroc</w:t>
            </w:r>
            <w:proofErr w:type="spellEnd"/>
            <w:r w:rsidR="00077534" w:rsidRPr="00D769A2">
              <w:rPr>
                <w:b/>
                <w:bCs/>
                <w:i w:val="0"/>
                <w:iCs/>
                <w:color w:val="000000"/>
                <w:sz w:val="20"/>
              </w:rPr>
              <w:t xml:space="preserve">̌nik bo iz postopka javnega </w:t>
            </w:r>
            <w:proofErr w:type="spellStart"/>
            <w:r w:rsidR="00077534" w:rsidRPr="00D769A2">
              <w:rPr>
                <w:b/>
                <w:bCs/>
                <w:i w:val="0"/>
                <w:iCs/>
                <w:color w:val="000000"/>
                <w:sz w:val="20"/>
              </w:rPr>
              <w:t>naroc</w:t>
            </w:r>
            <w:proofErr w:type="spellEnd"/>
            <w:r w:rsidR="00077534" w:rsidRPr="00D769A2">
              <w:rPr>
                <w:b/>
                <w:bCs/>
                <w:i w:val="0"/>
                <w:iCs/>
                <w:color w:val="000000"/>
                <w:sz w:val="20"/>
              </w:rPr>
              <w:t xml:space="preserve">̌anja </w:t>
            </w:r>
            <w:proofErr w:type="spellStart"/>
            <w:r w:rsidR="00077534" w:rsidRPr="00D769A2">
              <w:rPr>
                <w:b/>
                <w:bCs/>
                <w:i w:val="0"/>
                <w:iCs/>
                <w:color w:val="000000"/>
                <w:sz w:val="20"/>
              </w:rPr>
              <w:t>izkljuc</w:t>
            </w:r>
            <w:proofErr w:type="spellEnd"/>
            <w:r w:rsidR="00077534" w:rsidRPr="00D769A2">
              <w:rPr>
                <w:b/>
                <w:bCs/>
                <w:i w:val="0"/>
                <w:iCs/>
                <w:color w:val="000000"/>
                <w:sz w:val="20"/>
              </w:rPr>
              <w:t xml:space="preserve">̌il gospodarski subjekt, če je v zadnjih treh letih pred potekom roka za oddajo </w:t>
            </w:r>
            <w:r w:rsidR="00077534" w:rsidRPr="00AA5DB6">
              <w:rPr>
                <w:b/>
                <w:bCs/>
                <w:i w:val="0"/>
                <w:iCs/>
                <w:color w:val="000000"/>
                <w:sz w:val="20"/>
              </w:rPr>
              <w:t>ponudb</w:t>
            </w:r>
            <w:r w:rsidR="00077534"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FA0269" w:rsidRDefault="00FA0269" w:rsidP="00BD3FA2">
            <w:pPr>
              <w:jc w:val="both"/>
              <w:rPr>
                <w:rFonts w:cs="Arial"/>
                <w:b/>
                <w:i w:val="0"/>
                <w:iCs/>
                <w:color w:val="000000" w:themeColor="text1"/>
                <w:sz w:val="20"/>
              </w:rPr>
            </w:pPr>
          </w:p>
          <w:p w:rsidR="007A2FD0" w:rsidRDefault="004D7850" w:rsidP="007E44D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7E44D4">
            <w:pPr>
              <w:jc w:val="both"/>
              <w:rPr>
                <w:b/>
                <w:i w:val="0"/>
                <w:color w:val="000000" w:themeColor="text1"/>
                <w:sz w:val="20"/>
              </w:rPr>
            </w:pPr>
          </w:p>
        </w:tc>
        <w:tc>
          <w:tcPr>
            <w:tcW w:w="3969" w:type="dxa"/>
            <w:vAlign w:val="center"/>
          </w:tcPr>
          <w:p w:rsidR="007A2FD0" w:rsidRPr="00B92051" w:rsidRDefault="007A2FD0" w:rsidP="00CF21C2">
            <w:pPr>
              <w:jc w:val="both"/>
              <w:rPr>
                <w:i w:val="0"/>
                <w:sz w:val="20"/>
              </w:rPr>
            </w:pPr>
            <w:r w:rsidRPr="00B92051">
              <w:rPr>
                <w:i w:val="0"/>
                <w:sz w:val="20"/>
              </w:rPr>
              <w:t>DOKAZILO:</w:t>
            </w:r>
          </w:p>
          <w:p w:rsidR="00077534" w:rsidRDefault="00077534" w:rsidP="00676FD1">
            <w:pPr>
              <w:jc w:val="both"/>
              <w:rPr>
                <w:i w:val="0"/>
                <w:sz w:val="20"/>
              </w:rPr>
            </w:pPr>
          </w:p>
          <w:p w:rsidR="00077534" w:rsidRDefault="00077534" w:rsidP="00676FD1">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0356F" w:rsidRPr="0000356F" w:rsidRDefault="0000356F" w:rsidP="00FA7FF0">
            <w:pPr>
              <w:jc w:val="both"/>
              <w:rPr>
                <w:i w:val="0"/>
                <w:sz w:val="20"/>
              </w:rPr>
            </w:pPr>
          </w:p>
        </w:tc>
      </w:tr>
      <w:tr w:rsidR="00EA1DA8" w:rsidRPr="007565C6" w:rsidTr="009742DF">
        <w:tc>
          <w:tcPr>
            <w:tcW w:w="9213" w:type="dxa"/>
            <w:gridSpan w:val="2"/>
            <w:shd w:val="clear" w:color="auto" w:fill="F2F2F2" w:themeFill="background1" w:themeFillShade="F2"/>
          </w:tcPr>
          <w:p w:rsidR="00FA0269" w:rsidRDefault="00FA0269" w:rsidP="00E82A2B">
            <w:pPr>
              <w:pStyle w:val="Default"/>
              <w:jc w:val="both"/>
              <w:rPr>
                <w:rFonts w:ascii="Times New Roman" w:hAnsi="Times New Roman" w:cs="Times New Roman"/>
                <w:b/>
                <w:i/>
                <w:sz w:val="22"/>
                <w:szCs w:val="22"/>
              </w:rPr>
            </w:pPr>
          </w:p>
          <w:p w:rsidR="00EA1DA8"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rsidR="00FA0269" w:rsidRPr="00EA1DA8" w:rsidRDefault="00FA0269" w:rsidP="00E82A2B">
            <w:pPr>
              <w:pStyle w:val="Default"/>
              <w:jc w:val="both"/>
              <w:rPr>
                <w:rFonts w:ascii="Times New Roman" w:hAnsi="Times New Roman" w:cs="Times New Roman"/>
                <w:i/>
                <w:sz w:val="22"/>
                <w:szCs w:val="22"/>
              </w:rPr>
            </w:pPr>
          </w:p>
        </w:tc>
      </w:tr>
      <w:tr w:rsidR="007A2FD0" w:rsidTr="00EA1DA8">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rsidR="00FA0269" w:rsidRPr="004D7850" w:rsidRDefault="00FA0269" w:rsidP="007565C6">
            <w:pPr>
              <w:jc w:val="both"/>
              <w:rPr>
                <w:b/>
                <w:i w:val="0"/>
                <w:sz w:val="20"/>
              </w:rPr>
            </w:pPr>
          </w:p>
          <w:p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rsidR="007A2FD0" w:rsidRPr="008D2D2A" w:rsidRDefault="007A2FD0" w:rsidP="00CF21C2">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rsidR="00C869E6" w:rsidRPr="003A4777" w:rsidRDefault="00C869E6" w:rsidP="00C869E6">
            <w:pPr>
              <w:jc w:val="both"/>
              <w:rPr>
                <w:i w:val="0"/>
                <w:sz w:val="18"/>
                <w:szCs w:val="18"/>
              </w:rPr>
            </w:pPr>
            <w:r w:rsidRPr="003A4777">
              <w:rPr>
                <w:i w:val="0"/>
                <w:sz w:val="18"/>
                <w:szCs w:val="18"/>
              </w:rPr>
              <w:t>Izpolnjen ESPD obrazec.</w:t>
            </w:r>
          </w:p>
          <w:p w:rsidR="00C869E6" w:rsidRPr="003A4777" w:rsidRDefault="00C869E6" w:rsidP="00C869E6">
            <w:pPr>
              <w:jc w:val="both"/>
              <w:rPr>
                <w:i w:val="0"/>
                <w:sz w:val="18"/>
                <w:szCs w:val="18"/>
              </w:rPr>
            </w:pPr>
          </w:p>
          <w:p w:rsidR="00FA7FF0" w:rsidRDefault="00FA7FF0" w:rsidP="00C869E6">
            <w:pPr>
              <w:jc w:val="both"/>
              <w:rPr>
                <w:i w:val="0"/>
                <w:sz w:val="18"/>
                <w:szCs w:val="18"/>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p w:rsidR="00FA7FF0" w:rsidRDefault="00FA7FF0" w:rsidP="00C869E6">
            <w:pPr>
              <w:jc w:val="both"/>
              <w:rPr>
                <w:i w:val="0"/>
                <w:sz w:val="18"/>
                <w:szCs w:val="18"/>
              </w:rPr>
            </w:pPr>
          </w:p>
          <w:p w:rsidR="00E65AE9" w:rsidRPr="00676FD1" w:rsidRDefault="00E65AE9" w:rsidP="00C869E6">
            <w:pPr>
              <w:pStyle w:val="Default"/>
              <w:jc w:val="both"/>
              <w:rPr>
                <w:rFonts w:ascii="Times New Roman" w:hAnsi="Times New Roman" w:cs="Times New Roman"/>
                <w:sz w:val="20"/>
                <w:szCs w:val="20"/>
              </w:rPr>
            </w:pPr>
          </w:p>
        </w:tc>
      </w:tr>
      <w:tr w:rsidR="007A2FD0" w:rsidTr="00EE738D">
        <w:trPr>
          <w:trHeight w:val="274"/>
        </w:trPr>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rsidR="00FA0269" w:rsidRPr="007565C6" w:rsidRDefault="00FA0269" w:rsidP="007565C6">
            <w:pPr>
              <w:jc w:val="both"/>
              <w:rPr>
                <w:b/>
                <w:i w:val="0"/>
                <w:sz w:val="20"/>
              </w:rPr>
            </w:pPr>
          </w:p>
          <w:p w:rsidR="007565C6" w:rsidRDefault="00C869E6" w:rsidP="007E44D4">
            <w:pPr>
              <w:jc w:val="both"/>
              <w:rPr>
                <w:i w:val="0"/>
                <w:sz w:val="20"/>
              </w:rPr>
            </w:pPr>
            <w:r w:rsidRPr="00D144BE">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rsidR="00FA0269" w:rsidRPr="007565C6" w:rsidRDefault="00FA0269" w:rsidP="007E44D4">
            <w:pPr>
              <w:jc w:val="both"/>
              <w:rPr>
                <w:b/>
                <w:i w:val="0"/>
                <w:sz w:val="20"/>
              </w:rPr>
            </w:pPr>
          </w:p>
        </w:tc>
        <w:tc>
          <w:tcPr>
            <w:tcW w:w="3969" w:type="dxa"/>
            <w:vAlign w:val="center"/>
          </w:tcPr>
          <w:p w:rsidR="007A2FD0" w:rsidRPr="008D2D2A" w:rsidRDefault="007A2FD0" w:rsidP="00CF21C2">
            <w:pPr>
              <w:jc w:val="both"/>
              <w:rPr>
                <w:i w:val="0"/>
                <w:sz w:val="20"/>
              </w:rPr>
            </w:pPr>
            <w:r w:rsidRPr="008D2D2A">
              <w:rPr>
                <w:i w:val="0"/>
                <w:sz w:val="20"/>
              </w:rPr>
              <w:lastRenderedPageBreak/>
              <w:t>DOKAZILO:</w:t>
            </w:r>
          </w:p>
          <w:p w:rsidR="00C869E6" w:rsidRPr="003A4777" w:rsidRDefault="00C869E6" w:rsidP="00C869E6">
            <w:pPr>
              <w:jc w:val="both"/>
              <w:rPr>
                <w:i w:val="0"/>
                <w:sz w:val="18"/>
                <w:szCs w:val="18"/>
              </w:rPr>
            </w:pPr>
            <w:r w:rsidRPr="003A4777">
              <w:rPr>
                <w:i w:val="0"/>
                <w:sz w:val="18"/>
                <w:szCs w:val="18"/>
              </w:rPr>
              <w:t>Izpolnjen ESPD obrazec.</w:t>
            </w:r>
          </w:p>
          <w:p w:rsidR="00C869E6"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 xml:space="preserve">Naročnik bo izpolnjevanje pogoja preveril v uradni </w:t>
            </w:r>
            <w:r w:rsidRPr="003A4777">
              <w:rPr>
                <w:i w:val="0"/>
                <w:sz w:val="18"/>
                <w:szCs w:val="18"/>
              </w:rPr>
              <w:lastRenderedPageBreak/>
              <w:t>evidenci oz. v enotnem informacijskem sistemu.</w:t>
            </w:r>
          </w:p>
          <w:p w:rsidR="00C869E6" w:rsidRDefault="00C869E6" w:rsidP="00C869E6">
            <w:pPr>
              <w:jc w:val="both"/>
              <w:rPr>
                <w:i w:val="0"/>
                <w:sz w:val="18"/>
                <w:szCs w:val="18"/>
              </w:rPr>
            </w:pPr>
          </w:p>
          <w:p w:rsidR="00E65AE9" w:rsidRPr="008D2D2A" w:rsidRDefault="00E65AE9" w:rsidP="00C869E6">
            <w:pPr>
              <w:jc w:val="both"/>
              <w:rPr>
                <w:i w:val="0"/>
                <w:sz w:val="20"/>
              </w:rPr>
            </w:pPr>
          </w:p>
        </w:tc>
      </w:tr>
      <w:tr w:rsidR="007A2FD0" w:rsidTr="00B42EA8">
        <w:tc>
          <w:tcPr>
            <w:tcW w:w="5244" w:type="dxa"/>
            <w:shd w:val="clear" w:color="auto" w:fill="F2F2F2" w:themeFill="background1" w:themeFillShade="F2"/>
          </w:tcPr>
          <w:p w:rsidR="00FA0269" w:rsidRPr="008F1C32" w:rsidRDefault="00FA0269" w:rsidP="007C74BB">
            <w:pPr>
              <w:jc w:val="both"/>
              <w:rPr>
                <w:b/>
                <w:i w:val="0"/>
                <w:sz w:val="20"/>
                <w:highlight w:val="yellow"/>
              </w:rPr>
            </w:pPr>
          </w:p>
          <w:p w:rsidR="00FA7FF0" w:rsidRPr="00113A77" w:rsidRDefault="00FA7FF0" w:rsidP="00FA7FF0">
            <w:pPr>
              <w:jc w:val="both"/>
              <w:rPr>
                <w:rFonts w:eastAsia="Calibri"/>
                <w:b/>
                <w:bCs/>
                <w:i w:val="0"/>
                <w:color w:val="000000" w:themeColor="text1"/>
                <w:sz w:val="20"/>
                <w:lang w:eastAsia="en-US"/>
              </w:rPr>
            </w:pPr>
            <w:r w:rsidRPr="00906AB5">
              <w:rPr>
                <w:rFonts w:eastAsia="Calibri"/>
                <w:b/>
                <w:bCs/>
                <w:i w:val="0"/>
                <w:color w:val="000000" w:themeColor="text1"/>
                <w:sz w:val="20"/>
                <w:lang w:eastAsia="en-US"/>
              </w:rPr>
              <w:t>3.</w:t>
            </w:r>
            <w:r w:rsidRPr="00113A77">
              <w:rPr>
                <w:rFonts w:eastAsia="Calibri"/>
                <w:b/>
                <w:bCs/>
                <w:i w:val="0"/>
                <w:color w:val="000000" w:themeColor="text1"/>
                <w:sz w:val="20"/>
                <w:lang w:eastAsia="en-US"/>
              </w:rPr>
              <w:t xml:space="preserve"> REFERENČNI POGOJ</w:t>
            </w:r>
          </w:p>
          <w:p w:rsidR="00FA7FF0" w:rsidRPr="00113A77" w:rsidRDefault="00FA7FF0" w:rsidP="00FA7FF0">
            <w:pPr>
              <w:jc w:val="both"/>
              <w:rPr>
                <w:b/>
                <w:i w:val="0"/>
                <w:sz w:val="20"/>
              </w:rPr>
            </w:pPr>
            <w:r w:rsidRPr="00113A77">
              <w:rPr>
                <w:b/>
                <w:i w:val="0"/>
                <w:sz w:val="20"/>
              </w:rPr>
              <w:t xml:space="preserve">Gospodarski subjekt ali skupina gospodarskih subjektov v okviru skupne ponudbe, mora izkazati, da je v obdobju od </w:t>
            </w:r>
            <w:r w:rsidR="001C7756" w:rsidRPr="00113A77">
              <w:rPr>
                <w:b/>
                <w:i w:val="0"/>
                <w:sz w:val="20"/>
              </w:rPr>
              <w:t>2015</w:t>
            </w:r>
            <w:r w:rsidRPr="00113A77">
              <w:rPr>
                <w:b/>
                <w:i w:val="0"/>
                <w:sz w:val="20"/>
              </w:rPr>
              <w:t xml:space="preserve"> do oddaje ponudbe kvalitetno, strokovno in v skladu s pogodbenimi določili uspešno izvedel in zaključil vsaj </w:t>
            </w:r>
            <w:r w:rsidR="001C7756" w:rsidRPr="00113A77">
              <w:rPr>
                <w:b/>
                <w:i w:val="0"/>
                <w:sz w:val="20"/>
              </w:rPr>
              <w:t>eden</w:t>
            </w:r>
            <w:r w:rsidRPr="00113A77">
              <w:rPr>
                <w:b/>
                <w:i w:val="0"/>
                <w:sz w:val="20"/>
              </w:rPr>
              <w:t xml:space="preserve"> istovrstn</w:t>
            </w:r>
            <w:r w:rsidR="001C7756" w:rsidRPr="00113A77">
              <w:rPr>
                <w:b/>
                <w:i w:val="0"/>
                <w:sz w:val="20"/>
              </w:rPr>
              <w:t>i</w:t>
            </w:r>
            <w:r w:rsidRPr="00113A77">
              <w:rPr>
                <w:b/>
                <w:i w:val="0"/>
                <w:sz w:val="20"/>
              </w:rPr>
              <w:t xml:space="preserve"> po</w:t>
            </w:r>
            <w:r w:rsidR="001C7756" w:rsidRPr="00113A77">
              <w:rPr>
                <w:b/>
                <w:i w:val="0"/>
                <w:sz w:val="20"/>
              </w:rPr>
              <w:t>sel</w:t>
            </w:r>
            <w:r w:rsidRPr="00113A77">
              <w:rPr>
                <w:b/>
                <w:i w:val="0"/>
                <w:sz w:val="20"/>
              </w:rPr>
              <w:t xml:space="preserve"> </w:t>
            </w:r>
            <w:r w:rsidR="00EC29AA" w:rsidRPr="00E231FE">
              <w:rPr>
                <w:b/>
                <w:i w:val="0"/>
                <w:color w:val="000000" w:themeColor="text1"/>
                <w:sz w:val="20"/>
              </w:rPr>
              <w:t>(izvedba uprizoritvenega odra)</w:t>
            </w:r>
            <w:r w:rsidR="00EC29AA">
              <w:rPr>
                <w:b/>
                <w:i w:val="0"/>
                <w:color w:val="000000" w:themeColor="text1"/>
                <w:sz w:val="20"/>
              </w:rPr>
              <w:t xml:space="preserve"> </w:t>
            </w:r>
            <w:r w:rsidRPr="00113A77">
              <w:rPr>
                <w:b/>
                <w:i w:val="0"/>
                <w:sz w:val="20"/>
              </w:rPr>
              <w:t xml:space="preserve">v vrednosti najmanj </w:t>
            </w:r>
            <w:r w:rsidR="001C7756" w:rsidRPr="00113A77">
              <w:rPr>
                <w:b/>
                <w:i w:val="0"/>
                <w:sz w:val="20"/>
              </w:rPr>
              <w:t>50.000</w:t>
            </w:r>
            <w:r w:rsidRPr="00113A77">
              <w:rPr>
                <w:b/>
                <w:i w:val="0"/>
                <w:color w:val="FF0000"/>
                <w:sz w:val="20"/>
              </w:rPr>
              <w:t xml:space="preserve"> </w:t>
            </w:r>
            <w:r w:rsidRPr="00113A77">
              <w:rPr>
                <w:b/>
                <w:i w:val="0"/>
                <w:sz w:val="20"/>
              </w:rPr>
              <w:t>EUR brez DDV.</w:t>
            </w:r>
          </w:p>
          <w:p w:rsidR="00FA7FF0" w:rsidRPr="00113A77" w:rsidRDefault="00FA7FF0" w:rsidP="00FA7FF0">
            <w:pPr>
              <w:jc w:val="both"/>
              <w:rPr>
                <w:b/>
                <w:i w:val="0"/>
                <w:sz w:val="20"/>
              </w:rPr>
            </w:pPr>
          </w:p>
          <w:p w:rsidR="00DF0BEB" w:rsidRPr="00113A77" w:rsidRDefault="00DF0BEB" w:rsidP="007C74BB">
            <w:pPr>
              <w:jc w:val="both"/>
              <w:rPr>
                <w:b/>
                <w:i w:val="0"/>
                <w:sz w:val="20"/>
              </w:rPr>
            </w:pPr>
          </w:p>
          <w:p w:rsidR="00FA0269" w:rsidRPr="00113A77" w:rsidRDefault="00FA0269" w:rsidP="007C74BB">
            <w:pPr>
              <w:jc w:val="both"/>
              <w:rPr>
                <w:b/>
                <w:i w:val="0"/>
                <w:sz w:val="20"/>
              </w:rPr>
            </w:pPr>
          </w:p>
          <w:p w:rsidR="007A2FD0" w:rsidRPr="00113A77" w:rsidRDefault="007A2FD0" w:rsidP="00BD315E">
            <w:pPr>
              <w:jc w:val="both"/>
              <w:rPr>
                <w:i w:val="0"/>
                <w:sz w:val="20"/>
              </w:rPr>
            </w:pPr>
            <w:r w:rsidRPr="00113A77">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8F1C32" w:rsidRDefault="00FA0269" w:rsidP="00BD315E">
            <w:pPr>
              <w:jc w:val="both"/>
              <w:rPr>
                <w:b/>
                <w:i w:val="0"/>
                <w:sz w:val="20"/>
                <w:highlight w:val="yellow"/>
              </w:rPr>
            </w:pPr>
          </w:p>
        </w:tc>
        <w:tc>
          <w:tcPr>
            <w:tcW w:w="3969" w:type="dxa"/>
            <w:vAlign w:val="center"/>
          </w:tcPr>
          <w:p w:rsidR="007A2FD0" w:rsidRPr="00E231FE" w:rsidRDefault="007A2FD0" w:rsidP="00CF21C2">
            <w:pPr>
              <w:jc w:val="both"/>
              <w:rPr>
                <w:i w:val="0"/>
                <w:sz w:val="20"/>
              </w:rPr>
            </w:pPr>
            <w:r w:rsidRPr="00E231FE">
              <w:rPr>
                <w:i w:val="0"/>
                <w:sz w:val="20"/>
              </w:rPr>
              <w:t>DOKAZILO:</w:t>
            </w:r>
          </w:p>
          <w:p w:rsidR="00E65AE9" w:rsidRPr="008F1C32" w:rsidRDefault="00C869E6" w:rsidP="00AA5DB6">
            <w:pPr>
              <w:pStyle w:val="Default"/>
              <w:jc w:val="both"/>
              <w:rPr>
                <w:sz w:val="20"/>
                <w:highlight w:val="yellow"/>
              </w:rPr>
            </w:pPr>
            <w:r w:rsidRPr="00E231FE">
              <w:rPr>
                <w:rFonts w:ascii="Times New Roman" w:hAnsi="Times New Roman" w:cs="Times New Roman"/>
                <w:sz w:val="20"/>
              </w:rPr>
              <w:t>Izpolnjen ESPD obrazec ter</w:t>
            </w:r>
            <w:r w:rsidRPr="00E231FE">
              <w:rPr>
                <w:rFonts w:ascii="Times New Roman" w:hAnsi="Times New Roman" w:cs="Times New Roman"/>
                <w:color w:val="000000" w:themeColor="text1"/>
                <w:sz w:val="20"/>
                <w:szCs w:val="20"/>
              </w:rPr>
              <w:t xml:space="preserve"> Priloga 5 (Referenčna tabela)</w:t>
            </w:r>
          </w:p>
        </w:tc>
      </w:tr>
      <w:tr w:rsidR="007A2FD0" w:rsidRPr="00FE5146" w:rsidTr="00B42EA8">
        <w:tc>
          <w:tcPr>
            <w:tcW w:w="5244" w:type="dxa"/>
            <w:shd w:val="clear" w:color="auto" w:fill="F2F2F2" w:themeFill="background1" w:themeFillShade="F2"/>
          </w:tcPr>
          <w:p w:rsidR="00FA0269" w:rsidRPr="008F1C32" w:rsidRDefault="00FA0269" w:rsidP="005C4678">
            <w:pPr>
              <w:jc w:val="both"/>
              <w:rPr>
                <w:b/>
                <w:i w:val="0"/>
                <w:sz w:val="20"/>
                <w:highlight w:val="yellow"/>
              </w:rPr>
            </w:pPr>
          </w:p>
          <w:p w:rsidR="00FA7FF0" w:rsidRPr="00E231FE" w:rsidRDefault="00FA7FF0" w:rsidP="00FA7FF0">
            <w:pPr>
              <w:jc w:val="both"/>
              <w:rPr>
                <w:b/>
                <w:i w:val="0"/>
                <w:color w:val="000000" w:themeColor="text1"/>
                <w:sz w:val="20"/>
              </w:rPr>
            </w:pPr>
            <w:r w:rsidRPr="00E231FE">
              <w:rPr>
                <w:b/>
                <w:i w:val="0"/>
                <w:sz w:val="20"/>
              </w:rPr>
              <w:t xml:space="preserve">4. </w:t>
            </w:r>
            <w:r w:rsidRPr="00E231FE">
              <w:rPr>
                <w:b/>
                <w:i w:val="0"/>
                <w:color w:val="000000" w:themeColor="text1"/>
                <w:sz w:val="20"/>
              </w:rPr>
              <w:t>KADROVSKE ZMOGLJIVOSTI</w:t>
            </w:r>
          </w:p>
          <w:p w:rsidR="00FA7FF0" w:rsidRPr="00E231FE" w:rsidRDefault="00FA7FF0" w:rsidP="00FA7FF0">
            <w:pPr>
              <w:jc w:val="both"/>
              <w:rPr>
                <w:b/>
                <w:i w:val="0"/>
                <w:color w:val="000000" w:themeColor="text1"/>
                <w:sz w:val="20"/>
              </w:rPr>
            </w:pPr>
            <w:r w:rsidRPr="00E231FE">
              <w:rPr>
                <w:b/>
                <w:i w:val="0"/>
                <w:color w:val="000000" w:themeColor="text1"/>
                <w:sz w:val="20"/>
              </w:rPr>
              <w:t>Gospodarski subjekt mora razpolagati s tehničnim osebjem oz. strokovnimi kadri, ki bodo sodelovali pri izvedbi naročila in so odgovorni za izvedbo razpisanih del in sicer:</w:t>
            </w:r>
          </w:p>
          <w:p w:rsidR="00FA7FF0" w:rsidRPr="00E231FE" w:rsidRDefault="00FA7FF0" w:rsidP="00FA7FF0">
            <w:pPr>
              <w:jc w:val="both"/>
              <w:rPr>
                <w:b/>
                <w:i w:val="0"/>
                <w:color w:val="000000" w:themeColor="text1"/>
                <w:sz w:val="20"/>
              </w:rPr>
            </w:pPr>
          </w:p>
          <w:p w:rsidR="00FA7FF0" w:rsidRPr="00E231FE" w:rsidRDefault="00FA7FF0" w:rsidP="00FA7FF0">
            <w:pPr>
              <w:jc w:val="both"/>
              <w:rPr>
                <w:b/>
                <w:i w:val="0"/>
                <w:color w:val="000000" w:themeColor="text1"/>
                <w:sz w:val="20"/>
              </w:rPr>
            </w:pPr>
            <w:r w:rsidRPr="00E231FE">
              <w:rPr>
                <w:b/>
                <w:i w:val="0"/>
                <w:color w:val="000000" w:themeColor="text1"/>
                <w:sz w:val="20"/>
              </w:rPr>
              <w:t>Vodja del, ki mora:</w:t>
            </w:r>
          </w:p>
          <w:p w:rsidR="00FA7FF0" w:rsidRPr="00E231FE" w:rsidRDefault="00FA7FF0" w:rsidP="00826F5C">
            <w:pPr>
              <w:pStyle w:val="Odstavekseznama"/>
              <w:numPr>
                <w:ilvl w:val="0"/>
                <w:numId w:val="23"/>
              </w:numPr>
              <w:jc w:val="both"/>
              <w:rPr>
                <w:b/>
                <w:i w:val="0"/>
                <w:color w:val="000000" w:themeColor="text1"/>
                <w:sz w:val="20"/>
              </w:rPr>
            </w:pPr>
            <w:r w:rsidRPr="00E231FE">
              <w:rPr>
                <w:b/>
                <w:i w:val="0"/>
                <w:color w:val="000000" w:themeColor="text1"/>
                <w:sz w:val="20"/>
              </w:rPr>
              <w:t>imeti izobrazbo gradbene smeri,</w:t>
            </w:r>
          </w:p>
          <w:p w:rsidR="00FA7FF0" w:rsidRPr="00E231FE" w:rsidRDefault="00FA7FF0" w:rsidP="00826F5C">
            <w:pPr>
              <w:pStyle w:val="Odstavekseznama"/>
              <w:numPr>
                <w:ilvl w:val="0"/>
                <w:numId w:val="23"/>
              </w:numPr>
              <w:jc w:val="both"/>
              <w:rPr>
                <w:b/>
                <w:i w:val="0"/>
                <w:color w:val="000000" w:themeColor="text1"/>
                <w:sz w:val="20"/>
              </w:rPr>
            </w:pPr>
            <w:r w:rsidRPr="00E231FE">
              <w:rPr>
                <w:b/>
                <w:i w:val="0"/>
                <w:color w:val="000000" w:themeColor="text1"/>
                <w:sz w:val="20"/>
              </w:rPr>
              <w:t>biti najkasneje do uvedbe v delo vpisan v imenik aktivnih vodij del pri IZS v skladu z Zakonom o arhitekturni in inženirski dejavnosti (U. l., št. 61/17; v nadaljevanju ZAID) za poklicni naziv vodja del,  Gradbenim zakonom (U. l., št. 61/17, v nadaljevanju GZ) oz. za izvedbo celotne gradnje ali pretežnega dela gradnje manj zahtevnega objekta za potrebe vodenja del, zaposlenega vodjo del, ki ima najmanj višješolsko strokovno izobrazbo tehnične smeri s področja graditve objektov in je vpisan v imenik vodij del pri IZS.</w:t>
            </w:r>
          </w:p>
          <w:p w:rsidR="00FA7FF0" w:rsidRPr="00E231FE" w:rsidRDefault="00FA7FF0" w:rsidP="00826F5C">
            <w:pPr>
              <w:pStyle w:val="Odstavekseznama"/>
              <w:numPr>
                <w:ilvl w:val="0"/>
                <w:numId w:val="23"/>
              </w:numPr>
              <w:jc w:val="both"/>
              <w:rPr>
                <w:b/>
                <w:i w:val="0"/>
                <w:color w:val="000000" w:themeColor="text1"/>
                <w:sz w:val="20"/>
              </w:rPr>
            </w:pPr>
            <w:r w:rsidRPr="00E231FE">
              <w:rPr>
                <w:b/>
                <w:i w:val="0"/>
                <w:color w:val="000000" w:themeColor="text1"/>
                <w:sz w:val="20"/>
              </w:rPr>
              <w:t xml:space="preserve">imeti vsaj </w:t>
            </w:r>
            <w:r w:rsidR="00EC29AA" w:rsidRPr="00E231FE">
              <w:rPr>
                <w:b/>
                <w:i w:val="0"/>
                <w:color w:val="000000" w:themeColor="text1"/>
                <w:sz w:val="20"/>
              </w:rPr>
              <w:t>eno</w:t>
            </w:r>
            <w:r w:rsidRPr="00E231FE">
              <w:rPr>
                <w:b/>
                <w:i w:val="0"/>
                <w:color w:val="000000" w:themeColor="text1"/>
                <w:sz w:val="20"/>
              </w:rPr>
              <w:t xml:space="preserve"> referenco,  da je v obdobju od </w:t>
            </w:r>
            <w:r w:rsidR="00EC29AA" w:rsidRPr="00E231FE">
              <w:rPr>
                <w:b/>
                <w:i w:val="0"/>
                <w:color w:val="000000" w:themeColor="text1"/>
                <w:sz w:val="20"/>
              </w:rPr>
              <w:t>2015</w:t>
            </w:r>
            <w:r w:rsidRPr="00E231FE">
              <w:rPr>
                <w:b/>
                <w:i w:val="0"/>
                <w:color w:val="000000" w:themeColor="text1"/>
                <w:sz w:val="20"/>
              </w:rPr>
              <w:t xml:space="preserve"> do oddaje ponudbe kvalitetno, strokovno in v skladu s pogodbenimi določili uspešno vodil in zaključil dela na vsaj </w:t>
            </w:r>
            <w:r w:rsidR="00EC29AA" w:rsidRPr="00E231FE">
              <w:rPr>
                <w:b/>
                <w:i w:val="0"/>
                <w:color w:val="000000" w:themeColor="text1"/>
                <w:sz w:val="20"/>
              </w:rPr>
              <w:t>enem</w:t>
            </w:r>
            <w:r w:rsidRPr="00E231FE">
              <w:rPr>
                <w:b/>
                <w:i w:val="0"/>
                <w:color w:val="000000" w:themeColor="text1"/>
                <w:sz w:val="20"/>
              </w:rPr>
              <w:t xml:space="preserve"> istovrstnem poslu (</w:t>
            </w:r>
            <w:r w:rsidR="00EC29AA" w:rsidRPr="00E231FE">
              <w:rPr>
                <w:b/>
                <w:i w:val="0"/>
                <w:color w:val="000000" w:themeColor="text1"/>
                <w:sz w:val="20"/>
              </w:rPr>
              <w:t>izvedba uprizoritvenega odra</w:t>
            </w:r>
            <w:r w:rsidRPr="00E231FE">
              <w:rPr>
                <w:b/>
                <w:i w:val="0"/>
                <w:color w:val="000000" w:themeColor="text1"/>
                <w:sz w:val="20"/>
              </w:rPr>
              <w:t xml:space="preserve">), v vrednosti najmanj </w:t>
            </w:r>
            <w:r w:rsidR="00EC29AA" w:rsidRPr="00E231FE">
              <w:rPr>
                <w:b/>
                <w:i w:val="0"/>
                <w:color w:val="000000" w:themeColor="text1"/>
                <w:sz w:val="20"/>
              </w:rPr>
              <w:t>50.000,00</w:t>
            </w:r>
            <w:r w:rsidRPr="00E231FE">
              <w:rPr>
                <w:b/>
                <w:i w:val="0"/>
                <w:color w:val="000000" w:themeColor="text1"/>
                <w:sz w:val="20"/>
              </w:rPr>
              <w:t xml:space="preserve"> EUR brez DDV za posamezen posel. </w:t>
            </w:r>
          </w:p>
          <w:p w:rsidR="00FA7FF0" w:rsidRPr="00E231FE" w:rsidRDefault="00FA7FF0" w:rsidP="00FA7FF0">
            <w:pPr>
              <w:jc w:val="both"/>
              <w:rPr>
                <w:b/>
                <w:i w:val="0"/>
                <w:color w:val="000000" w:themeColor="text1"/>
                <w:sz w:val="20"/>
              </w:rPr>
            </w:pPr>
          </w:p>
          <w:p w:rsidR="00FA7FF0" w:rsidRPr="00E231FE" w:rsidRDefault="00FA7FF0" w:rsidP="00FA7FF0">
            <w:pPr>
              <w:jc w:val="both"/>
              <w:rPr>
                <w:b/>
                <w:i w:val="0"/>
                <w:sz w:val="20"/>
              </w:rPr>
            </w:pPr>
            <w:r w:rsidRPr="00E231FE">
              <w:rPr>
                <w:b/>
                <w:i w:val="0"/>
                <w:color w:val="000000" w:themeColor="text1"/>
                <w:sz w:val="20"/>
              </w:rPr>
              <w:t>V primeru skupne ponudbe mora biti vodja del zaposlen pri vodilnem pogodbeniku (partnerju).</w:t>
            </w:r>
          </w:p>
          <w:p w:rsidR="00FA7FF0" w:rsidRPr="008F1C32" w:rsidRDefault="00FA7FF0" w:rsidP="005C4678">
            <w:pPr>
              <w:jc w:val="both"/>
              <w:rPr>
                <w:b/>
                <w:i w:val="0"/>
                <w:sz w:val="20"/>
                <w:highlight w:val="yellow"/>
              </w:rPr>
            </w:pPr>
          </w:p>
          <w:p w:rsidR="00FA7FF0" w:rsidRPr="008F1C32" w:rsidRDefault="00FA7FF0" w:rsidP="005C4678">
            <w:pPr>
              <w:jc w:val="both"/>
              <w:rPr>
                <w:b/>
                <w:i w:val="0"/>
                <w:sz w:val="20"/>
                <w:highlight w:val="yellow"/>
              </w:rPr>
            </w:pPr>
          </w:p>
          <w:p w:rsidR="00A55529" w:rsidRPr="008F1C32" w:rsidRDefault="00A55529" w:rsidP="005C4678">
            <w:pPr>
              <w:jc w:val="both"/>
              <w:rPr>
                <w:b/>
                <w:i w:val="0"/>
                <w:sz w:val="20"/>
                <w:highlight w:val="yellow"/>
              </w:rPr>
            </w:pPr>
          </w:p>
          <w:p w:rsidR="007A2FD0" w:rsidRPr="008F1C32" w:rsidRDefault="007A2FD0" w:rsidP="00BD315E">
            <w:pPr>
              <w:jc w:val="both"/>
              <w:rPr>
                <w:i w:val="0"/>
                <w:sz w:val="10"/>
                <w:szCs w:val="10"/>
                <w:highlight w:val="yellow"/>
              </w:rPr>
            </w:pPr>
          </w:p>
          <w:p w:rsidR="007A2FD0" w:rsidRPr="00E231FE" w:rsidRDefault="000A22E4" w:rsidP="00090CBD">
            <w:pPr>
              <w:jc w:val="both"/>
              <w:rPr>
                <w:i w:val="0"/>
                <w:sz w:val="20"/>
              </w:rPr>
            </w:pPr>
            <w:r w:rsidRPr="00E231FE">
              <w:rPr>
                <w:i w:val="0"/>
                <w:sz w:val="20"/>
              </w:rPr>
              <w:t xml:space="preserve">Naročnik si pridržuje pravico, da navedbe preveri ter zahteva dokazila (na primer: pogodbo z investitorjem ali delodajalcem, obračun, potrdilo o izplačilu, ... ) o izvedbi navedenega referenčnega dela, oziroma navedbe preveri </w:t>
            </w:r>
            <w:r w:rsidRPr="00E231FE">
              <w:rPr>
                <w:i w:val="0"/>
                <w:sz w:val="20"/>
              </w:rPr>
              <w:lastRenderedPageBreak/>
              <w:t>neposredno pri investitorju oziroma delodajalcu.</w:t>
            </w:r>
          </w:p>
          <w:p w:rsidR="00FA0269" w:rsidRPr="008F1C32" w:rsidRDefault="00FA0269" w:rsidP="00090CBD">
            <w:pPr>
              <w:jc w:val="both"/>
              <w:rPr>
                <w:b/>
                <w:i w:val="0"/>
                <w:sz w:val="20"/>
                <w:highlight w:val="yellow"/>
              </w:rPr>
            </w:pPr>
          </w:p>
        </w:tc>
        <w:tc>
          <w:tcPr>
            <w:tcW w:w="3969" w:type="dxa"/>
            <w:vAlign w:val="center"/>
          </w:tcPr>
          <w:p w:rsidR="007A2FD0" w:rsidRPr="00E231FE" w:rsidRDefault="007A2FD0" w:rsidP="007846D8">
            <w:pPr>
              <w:rPr>
                <w:i w:val="0"/>
                <w:sz w:val="20"/>
              </w:rPr>
            </w:pPr>
            <w:r w:rsidRPr="00E231FE">
              <w:rPr>
                <w:i w:val="0"/>
                <w:sz w:val="20"/>
              </w:rPr>
              <w:lastRenderedPageBreak/>
              <w:t>DOKAZILO:</w:t>
            </w:r>
          </w:p>
          <w:p w:rsidR="00E65AE9" w:rsidRPr="008F1C32" w:rsidRDefault="00C869E6" w:rsidP="00C869E6">
            <w:pPr>
              <w:jc w:val="both"/>
              <w:rPr>
                <w:i w:val="0"/>
                <w:sz w:val="20"/>
                <w:highlight w:val="yellow"/>
              </w:rPr>
            </w:pPr>
            <w:r w:rsidRPr="00E231FE">
              <w:rPr>
                <w:i w:val="0"/>
                <w:sz w:val="20"/>
              </w:rPr>
              <w:t>Izpolnjen ESPD obrazec in</w:t>
            </w:r>
            <w:r w:rsidR="00E65AE9" w:rsidRPr="00E231FE">
              <w:rPr>
                <w:i w:val="0"/>
                <w:sz w:val="20"/>
              </w:rPr>
              <w:t xml:space="preserve"> seznam kadrov (priloga </w:t>
            </w:r>
            <w:r w:rsidR="00277AD1" w:rsidRPr="00E231FE">
              <w:rPr>
                <w:i w:val="0"/>
                <w:sz w:val="20"/>
              </w:rPr>
              <w:t>6</w:t>
            </w:r>
            <w:r w:rsidR="00E65AE9" w:rsidRPr="00E231FE">
              <w:rPr>
                <w:i w:val="0"/>
                <w:sz w:val="20"/>
              </w:rPr>
              <w:t>).</w:t>
            </w:r>
          </w:p>
        </w:tc>
      </w:tr>
      <w:tr w:rsidR="007A2FD0" w:rsidTr="00EA2B2B">
        <w:tc>
          <w:tcPr>
            <w:tcW w:w="5244" w:type="dxa"/>
            <w:shd w:val="clear" w:color="auto" w:fill="F2F2F2" w:themeFill="background1" w:themeFillShade="F2"/>
          </w:tcPr>
          <w:p w:rsidR="00FA0269" w:rsidRDefault="00FA0269" w:rsidP="008D2D2A">
            <w:pPr>
              <w:jc w:val="both"/>
              <w:rPr>
                <w:b/>
                <w:i w:val="0"/>
                <w:sz w:val="20"/>
              </w:rPr>
            </w:pPr>
          </w:p>
          <w:p w:rsidR="00520112" w:rsidRDefault="00021912" w:rsidP="008D2D2A">
            <w:pPr>
              <w:jc w:val="both"/>
              <w:rPr>
                <w:b/>
                <w:i w:val="0"/>
                <w:sz w:val="20"/>
              </w:rPr>
            </w:pPr>
            <w:r w:rsidRPr="00005FF4">
              <w:rPr>
                <w:b/>
                <w:i w:val="0"/>
                <w:sz w:val="20"/>
              </w:rPr>
              <w:t xml:space="preserve">5. </w:t>
            </w:r>
            <w:r w:rsidR="00520112" w:rsidRPr="00005FF4">
              <w:rPr>
                <w:b/>
                <w:i w:val="0"/>
                <w:sz w:val="20"/>
              </w:rPr>
              <w:t>Gospodarski subjekt mora zagotoviti</w:t>
            </w:r>
            <w:r w:rsidR="008D2D2A" w:rsidRPr="00005FF4">
              <w:rPr>
                <w:b/>
                <w:i w:val="0"/>
                <w:sz w:val="20"/>
              </w:rPr>
              <w:t xml:space="preserve"> </w:t>
            </w:r>
            <w:r w:rsidR="00520112" w:rsidRPr="00005FF4">
              <w:rPr>
                <w:b/>
                <w:i w:val="0"/>
                <w:sz w:val="20"/>
              </w:rPr>
              <w:t>ustrezne tehnične zmogljivosti (</w:t>
            </w:r>
            <w:r w:rsidR="006E16A7" w:rsidRPr="00005FF4">
              <w:rPr>
                <w:b/>
                <w:i w:val="0"/>
                <w:sz w:val="20"/>
              </w:rPr>
              <w:t>prostor, osebje</w:t>
            </w:r>
            <w:r w:rsidR="00520112" w:rsidRPr="00005FF4">
              <w:rPr>
                <w:b/>
                <w:i w:val="0"/>
                <w:sz w:val="20"/>
              </w:rPr>
              <w:t xml:space="preserve"> in opremo) za kvalitetno izvedbo celotnega naročila v predvidenem roku, skladno z zahtevami iz razpisne dokumentacije (tehnični del), pravili stroke ter določili predpisov in standardov s področja predmeta naročila;</w:t>
            </w:r>
          </w:p>
          <w:p w:rsidR="00FA0269" w:rsidRPr="00005FF4" w:rsidRDefault="00FA0269" w:rsidP="008D2D2A">
            <w:pPr>
              <w:jc w:val="both"/>
              <w:rPr>
                <w:b/>
                <w:i w:val="0"/>
                <w:sz w:val="20"/>
              </w:rPr>
            </w:pPr>
          </w:p>
          <w:p w:rsidR="007A2FD0" w:rsidRDefault="00026DCA" w:rsidP="008D2D2A">
            <w:pPr>
              <w:pStyle w:val="Default"/>
              <w:jc w:val="both"/>
              <w:rPr>
                <w:rFonts w:ascii="Times New Roman" w:hAnsi="Times New Roman" w:cs="Times New Roman"/>
                <w:sz w:val="20"/>
              </w:rPr>
            </w:pPr>
            <w:r w:rsidRPr="00005FF4">
              <w:rPr>
                <w:rFonts w:ascii="Times New Roman" w:hAnsi="Times New Roman" w:cs="Times New Roman"/>
                <w:sz w:val="20"/>
              </w:rPr>
              <w:t xml:space="preserve">V primeru skupne </w:t>
            </w:r>
            <w:r w:rsidR="000F0CD9" w:rsidRPr="00005FF4">
              <w:rPr>
                <w:rFonts w:ascii="Times New Roman" w:hAnsi="Times New Roman" w:cs="Times New Roman"/>
                <w:sz w:val="20"/>
              </w:rPr>
              <w:t>p</w:t>
            </w:r>
            <w:r w:rsidR="008D2D2A" w:rsidRPr="00005FF4">
              <w:rPr>
                <w:rFonts w:ascii="Times New Roman" w:hAnsi="Times New Roman" w:cs="Times New Roman"/>
                <w:sz w:val="20"/>
              </w:rPr>
              <w:t>onudbe</w:t>
            </w:r>
            <w:r w:rsidR="000F0CD9" w:rsidRPr="00005FF4">
              <w:rPr>
                <w:rFonts w:ascii="Times New Roman" w:hAnsi="Times New Roman" w:cs="Times New Roman"/>
                <w:sz w:val="20"/>
              </w:rPr>
              <w:t xml:space="preserve"> </w:t>
            </w:r>
            <w:r w:rsidRPr="00005FF4">
              <w:rPr>
                <w:rFonts w:ascii="Times New Roman" w:hAnsi="Times New Roman" w:cs="Times New Roman"/>
                <w:sz w:val="20"/>
              </w:rPr>
              <w:t>mora pogoj izpolniti vsak izmed partnerjev.</w:t>
            </w:r>
          </w:p>
          <w:p w:rsidR="00FA0269" w:rsidRPr="00005FF4" w:rsidRDefault="00FA0269" w:rsidP="008D2D2A">
            <w:pPr>
              <w:pStyle w:val="Default"/>
              <w:jc w:val="both"/>
              <w:rPr>
                <w:rFonts w:ascii="Times New Roman" w:hAnsi="Times New Roman" w:cs="Times New Roman"/>
                <w:sz w:val="20"/>
                <w:szCs w:val="20"/>
              </w:rPr>
            </w:pPr>
          </w:p>
        </w:tc>
        <w:tc>
          <w:tcPr>
            <w:tcW w:w="3969" w:type="dxa"/>
            <w:vAlign w:val="center"/>
          </w:tcPr>
          <w:p w:rsidR="007A2FD0" w:rsidRPr="00005FF4" w:rsidRDefault="007A2FD0" w:rsidP="00EA2B2B">
            <w:pPr>
              <w:pStyle w:val="Default"/>
              <w:rPr>
                <w:rFonts w:ascii="Times New Roman" w:hAnsi="Times New Roman" w:cs="Times New Roman"/>
                <w:sz w:val="20"/>
                <w:szCs w:val="20"/>
              </w:rPr>
            </w:pPr>
            <w:r w:rsidRPr="00005FF4">
              <w:rPr>
                <w:rFonts w:ascii="Times New Roman" w:hAnsi="Times New Roman" w:cs="Times New Roman"/>
                <w:sz w:val="20"/>
                <w:szCs w:val="20"/>
              </w:rPr>
              <w:t>DOKAZILO:</w:t>
            </w:r>
          </w:p>
          <w:p w:rsidR="007A2FD0" w:rsidRPr="00005FF4" w:rsidRDefault="00C869E6" w:rsidP="006B71C8">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r w:rsidR="007A2FD0" w:rsidTr="00B42EA8">
        <w:tc>
          <w:tcPr>
            <w:tcW w:w="5244" w:type="dxa"/>
            <w:shd w:val="clear" w:color="auto" w:fill="F2F2F2" w:themeFill="background1" w:themeFillShade="F2"/>
          </w:tcPr>
          <w:p w:rsidR="00DE30C0" w:rsidRPr="007C22DC" w:rsidRDefault="00DE30C0" w:rsidP="00DE30C0">
            <w:pPr>
              <w:jc w:val="both"/>
              <w:rPr>
                <w:b/>
                <w:i w:val="0"/>
                <w:color w:val="000000" w:themeColor="text1"/>
                <w:sz w:val="20"/>
              </w:rPr>
            </w:pPr>
            <w:r>
              <w:rPr>
                <w:b/>
                <w:i w:val="0"/>
                <w:color w:val="000000" w:themeColor="text1"/>
                <w:sz w:val="20"/>
              </w:rPr>
              <w:t>6</w:t>
            </w:r>
            <w:r w:rsidRPr="007C22DC">
              <w:rPr>
                <w:b/>
                <w:i w:val="0"/>
                <w:color w:val="000000" w:themeColor="text1"/>
                <w:sz w:val="20"/>
              </w:rPr>
              <w:t>. ZAVAROVANJE ODGOVORNOSTI</w:t>
            </w:r>
          </w:p>
          <w:p w:rsidR="00DE30C0" w:rsidRPr="00DE30C0" w:rsidRDefault="00DE30C0" w:rsidP="00DE30C0">
            <w:pPr>
              <w:jc w:val="both"/>
              <w:rPr>
                <w:b/>
                <w:i w:val="0"/>
                <w:color w:val="000000" w:themeColor="text1"/>
                <w:sz w:val="20"/>
              </w:rPr>
            </w:pPr>
            <w:r w:rsidRPr="00DE30C0">
              <w:rPr>
                <w:b/>
                <w:i w:val="0"/>
                <w:color w:val="000000" w:themeColor="text1"/>
                <w:sz w:val="20"/>
              </w:rPr>
              <w:t xml:space="preserve">Zavarovanje odgovornosti iz dejavnosti za škodo, ki bi utegnila nastati investitorjem in tretjim osebam - 14. člen GZ, Uradni list RS št. 61/2017. </w:t>
            </w:r>
          </w:p>
          <w:p w:rsidR="00DE30C0" w:rsidRPr="00DE30C0" w:rsidRDefault="00DE30C0" w:rsidP="00DE30C0">
            <w:pPr>
              <w:jc w:val="both"/>
              <w:rPr>
                <w:b/>
                <w:i w:val="0"/>
                <w:color w:val="000000" w:themeColor="text1"/>
                <w:sz w:val="20"/>
              </w:rPr>
            </w:pPr>
          </w:p>
          <w:p w:rsidR="00DE30C0" w:rsidRPr="00DE30C0" w:rsidRDefault="00DE30C0" w:rsidP="00DE30C0">
            <w:pPr>
              <w:jc w:val="both"/>
              <w:rPr>
                <w:b/>
                <w:i w:val="0"/>
                <w:sz w:val="20"/>
              </w:rPr>
            </w:pPr>
            <w:r w:rsidRPr="00DE30C0">
              <w:rPr>
                <w:b/>
                <w:i w:val="0"/>
                <w:sz w:val="20"/>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w:t>
            </w:r>
            <w:r w:rsidR="00826F5C">
              <w:rPr>
                <w:b/>
                <w:i w:val="0"/>
                <w:sz w:val="20"/>
              </w:rPr>
              <w:t xml:space="preserve"> najmanj</w:t>
            </w:r>
            <w:r w:rsidRPr="00DE30C0">
              <w:rPr>
                <w:b/>
                <w:i w:val="0"/>
                <w:sz w:val="20"/>
              </w:rPr>
              <w:t xml:space="preserve"> </w:t>
            </w:r>
            <w:r w:rsidR="00E231FE">
              <w:rPr>
                <w:b/>
                <w:i w:val="0"/>
                <w:sz w:val="20"/>
              </w:rPr>
              <w:t>50.000,00</w:t>
            </w:r>
            <w:r w:rsidR="00826F5C">
              <w:rPr>
                <w:b/>
                <w:i w:val="0"/>
                <w:sz w:val="20"/>
              </w:rPr>
              <w:t xml:space="preserve"> </w:t>
            </w:r>
            <w:r w:rsidRPr="00DE30C0">
              <w:rPr>
                <w:b/>
                <w:i w:val="0"/>
                <w:sz w:val="20"/>
              </w:rPr>
              <w:t xml:space="preserve">EUR (z besedo: </w:t>
            </w:r>
            <w:r w:rsidR="00826F5C">
              <w:rPr>
                <w:b/>
                <w:i w:val="0"/>
                <w:sz w:val="20"/>
              </w:rPr>
              <w:t xml:space="preserve">petdeset tisoč </w:t>
            </w:r>
            <w:r w:rsidRPr="00DE30C0">
              <w:rPr>
                <w:b/>
                <w:i w:val="0"/>
                <w:sz w:val="20"/>
              </w:rPr>
              <w:t>evrov in 00/00).</w:t>
            </w:r>
          </w:p>
          <w:p w:rsidR="00DE30C0" w:rsidRPr="00DE30C0" w:rsidRDefault="00DE30C0" w:rsidP="00DE30C0">
            <w:pPr>
              <w:jc w:val="both"/>
              <w:rPr>
                <w:b/>
                <w:i w:val="0"/>
                <w:color w:val="000000" w:themeColor="text1"/>
                <w:sz w:val="20"/>
              </w:rPr>
            </w:pPr>
          </w:p>
          <w:p w:rsidR="00FA0269" w:rsidRDefault="00DE30C0" w:rsidP="00DE30C0">
            <w:pPr>
              <w:jc w:val="both"/>
              <w:rPr>
                <w:b/>
                <w:i w:val="0"/>
                <w:sz w:val="20"/>
              </w:rPr>
            </w:pPr>
            <w:r w:rsidRPr="00DE30C0">
              <w:rPr>
                <w:b/>
                <w:i w:val="0"/>
                <w:sz w:val="20"/>
              </w:rPr>
              <w:t>V primeru, da izvajalec izvaja pogodbo s podizvajalci, morajo vsa zavarovanja po tem členu zajemati tudi podizvajalce ali morajo podizvajalci imeti sklenjeno enako zavarovanje kot izvajalec.</w:t>
            </w:r>
          </w:p>
          <w:p w:rsidR="00DE30C0" w:rsidRDefault="00DE30C0" w:rsidP="00520112">
            <w:pPr>
              <w:jc w:val="both"/>
              <w:rPr>
                <w:b/>
                <w:i w:val="0"/>
                <w:sz w:val="20"/>
              </w:rPr>
            </w:pPr>
          </w:p>
          <w:p w:rsidR="00DE30C0" w:rsidRDefault="00DE30C0" w:rsidP="00520112">
            <w:pPr>
              <w:jc w:val="both"/>
              <w:rPr>
                <w:b/>
                <w:i w:val="0"/>
                <w:sz w:val="20"/>
              </w:rPr>
            </w:pPr>
          </w:p>
          <w:p w:rsidR="00EC2179" w:rsidRPr="00AE5C17" w:rsidRDefault="00EC2179" w:rsidP="00520112">
            <w:pPr>
              <w:jc w:val="both"/>
              <w:rPr>
                <w:b/>
                <w:i w:val="0"/>
                <w:color w:val="000000" w:themeColor="text1"/>
                <w:sz w:val="20"/>
              </w:rPr>
            </w:pPr>
          </w:p>
          <w:p w:rsidR="00026DCA" w:rsidRDefault="004D7850" w:rsidP="00520112">
            <w:pPr>
              <w:jc w:val="both"/>
              <w:rPr>
                <w:i w:val="0"/>
                <w:sz w:val="20"/>
              </w:rPr>
            </w:pPr>
            <w:r w:rsidRPr="00AE5C17">
              <w:rPr>
                <w:i w:val="0"/>
                <w:sz w:val="20"/>
              </w:rPr>
              <w:t>V primeru skupne ponudbe mora pogoj izpolniti vsak izmed partnerjev</w:t>
            </w:r>
          </w:p>
          <w:p w:rsidR="00FA0269" w:rsidRPr="00AE5C17" w:rsidRDefault="00FA0269" w:rsidP="00520112">
            <w:pPr>
              <w:jc w:val="both"/>
              <w:rPr>
                <w:i w:val="0"/>
                <w:sz w:val="20"/>
              </w:rPr>
            </w:pPr>
          </w:p>
        </w:tc>
        <w:tc>
          <w:tcPr>
            <w:tcW w:w="3969" w:type="dxa"/>
            <w:vAlign w:val="center"/>
          </w:tcPr>
          <w:p w:rsidR="007A2FD0" w:rsidRPr="00AE5C17" w:rsidRDefault="007A2FD0" w:rsidP="002E0D36">
            <w:pPr>
              <w:rPr>
                <w:i w:val="0"/>
                <w:sz w:val="20"/>
              </w:rPr>
            </w:pPr>
            <w:r w:rsidRPr="00AE5C17">
              <w:rPr>
                <w:i w:val="0"/>
                <w:sz w:val="20"/>
              </w:rPr>
              <w:t>DOKAZILO:</w:t>
            </w:r>
          </w:p>
          <w:p w:rsidR="00DE30C0" w:rsidRDefault="00DE30C0" w:rsidP="00DE30C0">
            <w:pPr>
              <w:jc w:val="both"/>
              <w:rPr>
                <w:i w:val="0"/>
                <w:sz w:val="20"/>
              </w:rPr>
            </w:pPr>
            <w:r w:rsidRPr="004D5FFA">
              <w:rPr>
                <w:i w:val="0"/>
                <w:sz w:val="20"/>
              </w:rPr>
              <w:t>Izpolnjen ESPD obrazec</w:t>
            </w:r>
            <w:r>
              <w:rPr>
                <w:i w:val="0"/>
                <w:sz w:val="20"/>
              </w:rPr>
              <w:t xml:space="preserve"> ter:</w:t>
            </w:r>
          </w:p>
          <w:p w:rsidR="00DE30C0" w:rsidRDefault="00DE30C0" w:rsidP="00DE30C0">
            <w:pPr>
              <w:jc w:val="both"/>
              <w:rPr>
                <w:i w:val="0"/>
                <w:sz w:val="20"/>
              </w:rPr>
            </w:pPr>
            <w:r w:rsidRPr="00F97F37">
              <w:rPr>
                <w:i w:val="0"/>
                <w:sz w:val="20"/>
              </w:rPr>
              <w:t xml:space="preserve">Priloga </w:t>
            </w:r>
            <w:r w:rsidR="00826F5C">
              <w:rPr>
                <w:i w:val="0"/>
                <w:sz w:val="20"/>
              </w:rPr>
              <w:t>7</w:t>
            </w:r>
            <w:r w:rsidRPr="00F97F37">
              <w:rPr>
                <w:i w:val="0"/>
                <w:sz w:val="20"/>
              </w:rPr>
              <w:t xml:space="preserve"> (fotokopija zavarovalne police)</w:t>
            </w:r>
          </w:p>
          <w:p w:rsidR="00DE30C0" w:rsidRDefault="00DE30C0" w:rsidP="00DE30C0">
            <w:pPr>
              <w:jc w:val="both"/>
              <w:rPr>
                <w:i w:val="0"/>
                <w:sz w:val="20"/>
              </w:rPr>
            </w:pPr>
          </w:p>
          <w:p w:rsidR="00E65AE9" w:rsidRPr="00AE5C17" w:rsidRDefault="00E65AE9" w:rsidP="00DE30C0">
            <w:pPr>
              <w:jc w:val="both"/>
              <w:rPr>
                <w:i w:val="0"/>
                <w:sz w:val="20"/>
              </w:rPr>
            </w:pPr>
          </w:p>
        </w:tc>
      </w:tr>
      <w:tr w:rsidR="007A2FD0" w:rsidTr="00B42EA8">
        <w:tc>
          <w:tcPr>
            <w:tcW w:w="5244" w:type="dxa"/>
            <w:shd w:val="clear" w:color="auto" w:fill="F2F2F2" w:themeFill="background1" w:themeFillShade="F2"/>
            <w:vAlign w:val="center"/>
          </w:tcPr>
          <w:p w:rsidR="00FA0269" w:rsidRDefault="00FA0269" w:rsidP="00B02689">
            <w:pPr>
              <w:jc w:val="both"/>
              <w:rPr>
                <w:b/>
                <w:i w:val="0"/>
                <w:sz w:val="20"/>
                <w:shd w:val="clear" w:color="auto" w:fill="F2F2F2" w:themeFill="background1" w:themeFillShade="F2"/>
              </w:rPr>
            </w:pPr>
          </w:p>
          <w:p w:rsidR="007A2FD0" w:rsidRDefault="00021912" w:rsidP="00B02689">
            <w:pPr>
              <w:jc w:val="both"/>
              <w:rPr>
                <w:b/>
                <w:i w:val="0"/>
                <w:sz w:val="20"/>
              </w:rPr>
            </w:pPr>
            <w:r w:rsidRPr="00005FF4">
              <w:rPr>
                <w:b/>
                <w:i w:val="0"/>
                <w:sz w:val="20"/>
                <w:shd w:val="clear" w:color="auto" w:fill="F2F2F2" w:themeFill="background1" w:themeFillShade="F2"/>
              </w:rPr>
              <w:t xml:space="preserve">7. </w:t>
            </w:r>
            <w:r w:rsidR="000F0CD9" w:rsidRPr="00826F5C">
              <w:rPr>
                <w:b/>
                <w:i w:val="0"/>
                <w:sz w:val="20"/>
                <w:shd w:val="clear" w:color="auto" w:fill="F2F2F2" w:themeFill="background1" w:themeFillShade="F2"/>
              </w:rPr>
              <w:t xml:space="preserve">Gospodarski subjekt </w:t>
            </w:r>
            <w:r w:rsidR="007A2FD0" w:rsidRPr="00826F5C">
              <w:rPr>
                <w:b/>
                <w:i w:val="0"/>
                <w:sz w:val="20"/>
                <w:shd w:val="clear" w:color="auto" w:fill="F2F2F2" w:themeFill="background1" w:themeFillShade="F2"/>
              </w:rPr>
              <w:t xml:space="preserve">bo vsa razpisana dela za predmetno </w:t>
            </w:r>
            <w:r w:rsidR="00090CBD" w:rsidRPr="00826F5C">
              <w:rPr>
                <w:b/>
                <w:i w:val="0"/>
                <w:sz w:val="20"/>
                <w:shd w:val="clear" w:color="auto" w:fill="F2F2F2" w:themeFill="background1" w:themeFillShade="F2"/>
              </w:rPr>
              <w:t>javno naročilo izvedel v roku</w:t>
            </w:r>
            <w:r w:rsidR="00B02689" w:rsidRPr="00826F5C">
              <w:rPr>
                <w:b/>
                <w:i w:val="0"/>
                <w:sz w:val="20"/>
                <w:shd w:val="clear" w:color="auto" w:fill="F2F2F2" w:themeFill="background1" w:themeFillShade="F2"/>
              </w:rPr>
              <w:t>, ki je določen v vzorcu pogodbe (priloga B)</w:t>
            </w:r>
            <w:r w:rsidR="008F1C32" w:rsidRPr="00826F5C">
              <w:rPr>
                <w:b/>
                <w:i w:val="0"/>
                <w:sz w:val="20"/>
                <w:shd w:val="clear" w:color="auto" w:fill="F2F2F2" w:themeFill="background1" w:themeFillShade="F2"/>
              </w:rPr>
              <w:t>, to je do 10.9.2019</w:t>
            </w:r>
            <w:r w:rsidR="007A2FD0" w:rsidRPr="00826F5C">
              <w:rPr>
                <w:b/>
                <w:i w:val="0"/>
                <w:sz w:val="20"/>
              </w:rPr>
              <w:t>.</w:t>
            </w:r>
          </w:p>
          <w:p w:rsidR="00FA0269" w:rsidRPr="00005FF4" w:rsidRDefault="00FA0269" w:rsidP="00B02689">
            <w:pPr>
              <w:jc w:val="both"/>
              <w:rPr>
                <w:b/>
                <w:i w:val="0"/>
                <w:sz w:val="20"/>
              </w:rPr>
            </w:pPr>
          </w:p>
        </w:tc>
        <w:tc>
          <w:tcPr>
            <w:tcW w:w="3969" w:type="dxa"/>
          </w:tcPr>
          <w:p w:rsidR="007A2FD0" w:rsidRPr="00005FF4" w:rsidRDefault="007A2FD0" w:rsidP="00727427">
            <w:pPr>
              <w:jc w:val="both"/>
              <w:rPr>
                <w:i w:val="0"/>
                <w:sz w:val="20"/>
              </w:rPr>
            </w:pPr>
            <w:r w:rsidRPr="00005FF4">
              <w:rPr>
                <w:i w:val="0"/>
                <w:sz w:val="20"/>
              </w:rPr>
              <w:t>DOKAZILO:</w:t>
            </w:r>
          </w:p>
          <w:p w:rsidR="00E65AE9" w:rsidRPr="00005FF4" w:rsidRDefault="00C869E6" w:rsidP="00676FD1">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bl>
    <w:p w:rsidR="00ED0823" w:rsidRDefault="00ED0823" w:rsidP="00ED0823">
      <w:pPr>
        <w:pStyle w:val="Glava"/>
        <w:tabs>
          <w:tab w:val="clear" w:pos="4536"/>
          <w:tab w:val="clear" w:pos="9072"/>
        </w:tabs>
        <w:ind w:left="1080"/>
        <w:jc w:val="both"/>
        <w:rPr>
          <w:i w:val="0"/>
          <w:sz w:val="22"/>
          <w:szCs w:val="22"/>
        </w:rPr>
      </w:pPr>
    </w:p>
    <w:p w:rsidR="00E231FE" w:rsidRDefault="00E231FE" w:rsidP="00ED0823">
      <w:pPr>
        <w:pStyle w:val="Glava"/>
        <w:tabs>
          <w:tab w:val="clear" w:pos="4536"/>
          <w:tab w:val="clear" w:pos="9072"/>
        </w:tabs>
        <w:ind w:left="1080"/>
        <w:jc w:val="both"/>
        <w:rPr>
          <w:i w:val="0"/>
          <w:sz w:val="22"/>
          <w:szCs w:val="22"/>
        </w:rPr>
      </w:pPr>
    </w:p>
    <w:p w:rsidR="00E231FE" w:rsidRDefault="00E231FE" w:rsidP="00ED0823">
      <w:pPr>
        <w:pStyle w:val="Glava"/>
        <w:tabs>
          <w:tab w:val="clear" w:pos="4536"/>
          <w:tab w:val="clear" w:pos="9072"/>
        </w:tabs>
        <w:ind w:left="1080"/>
        <w:jc w:val="both"/>
        <w:rPr>
          <w:i w:val="0"/>
          <w:sz w:val="22"/>
          <w:szCs w:val="22"/>
        </w:rPr>
      </w:pPr>
    </w:p>
    <w:p w:rsidR="00C9624F" w:rsidRDefault="00C9624F" w:rsidP="00ED0823">
      <w:pPr>
        <w:pStyle w:val="Glava"/>
        <w:tabs>
          <w:tab w:val="clear" w:pos="4536"/>
          <w:tab w:val="clear" w:pos="9072"/>
        </w:tabs>
        <w:ind w:left="1080"/>
        <w:jc w:val="both"/>
        <w:rPr>
          <w:i w:val="0"/>
          <w:sz w:val="22"/>
          <w:szCs w:val="22"/>
        </w:rPr>
      </w:pPr>
    </w:p>
    <w:p w:rsidR="00C9624F" w:rsidRDefault="00C9624F"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FA0269" w:rsidRPr="0079325B"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Pr="002C6A1E" w:rsidRDefault="00ED0823" w:rsidP="00ED0823">
      <w:pPr>
        <w:pStyle w:val="Glava"/>
        <w:tabs>
          <w:tab w:val="clear" w:pos="4536"/>
          <w:tab w:val="clear" w:pos="9072"/>
        </w:tabs>
        <w:ind w:left="1080"/>
        <w:jc w:val="both"/>
        <w:rPr>
          <w:i w:val="0"/>
          <w:sz w:val="16"/>
          <w:szCs w:val="16"/>
        </w:rPr>
      </w:pPr>
    </w:p>
    <w:p w:rsidR="00021912" w:rsidRPr="00641F5F" w:rsidRDefault="00021912" w:rsidP="00021912">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rsidR="00E015B4" w:rsidRPr="007B601D" w:rsidRDefault="00E015B4" w:rsidP="00ED0823">
      <w:pPr>
        <w:ind w:left="1080"/>
        <w:rPr>
          <w:i w:val="0"/>
          <w:sz w:val="12"/>
          <w:szCs w:val="12"/>
        </w:rPr>
      </w:pPr>
    </w:p>
    <w:p w:rsidR="008F1C32" w:rsidRDefault="00ED0823" w:rsidP="00ED0823">
      <w:pPr>
        <w:ind w:left="1080"/>
        <w:rPr>
          <w:i w:val="0"/>
          <w:sz w:val="22"/>
          <w:szCs w:val="22"/>
        </w:rPr>
      </w:pPr>
      <w:r w:rsidRPr="0079325B">
        <w:rPr>
          <w:i w:val="0"/>
          <w:sz w:val="22"/>
          <w:szCs w:val="22"/>
        </w:rPr>
        <w:t xml:space="preserve">Cena mora biti oblikovana po sistemu </w:t>
      </w:r>
      <w:r w:rsidR="008F1C32">
        <w:rPr>
          <w:b/>
          <w:i w:val="0"/>
          <w:sz w:val="22"/>
          <w:szCs w:val="22"/>
        </w:rPr>
        <w:t>»KLJUČ V ROKE</w:t>
      </w:r>
      <w:r w:rsidRPr="0079325B">
        <w:rPr>
          <w:b/>
          <w:i w:val="0"/>
          <w:sz w:val="22"/>
          <w:szCs w:val="22"/>
        </w:rPr>
        <w:t>«</w:t>
      </w:r>
      <w:r w:rsidRPr="0079325B">
        <w:rPr>
          <w:i w:val="0"/>
          <w:sz w:val="22"/>
          <w:szCs w:val="22"/>
        </w:rPr>
        <w:t>.</w:t>
      </w:r>
      <w:r w:rsidR="00C8061D">
        <w:rPr>
          <w:i w:val="0"/>
          <w:sz w:val="22"/>
          <w:szCs w:val="22"/>
        </w:rPr>
        <w:t xml:space="preserve"> </w:t>
      </w:r>
    </w:p>
    <w:p w:rsidR="0046036B" w:rsidRPr="007B601D" w:rsidRDefault="0046036B">
      <w:pPr>
        <w:rPr>
          <w:b/>
          <w:bCs/>
          <w:i w:val="0"/>
          <w:kern w:val="28"/>
          <w:sz w:val="16"/>
          <w:szCs w:val="16"/>
        </w:rPr>
      </w:pPr>
    </w:p>
    <w:p w:rsidR="000840A7" w:rsidRDefault="000840A7">
      <w:pPr>
        <w:rPr>
          <w:b/>
          <w:bCs/>
          <w:i w:val="0"/>
          <w:kern w:val="28"/>
          <w:sz w:val="16"/>
          <w:szCs w:val="16"/>
        </w:rPr>
      </w:pPr>
    </w:p>
    <w:p w:rsidR="008F1C32" w:rsidRDefault="008F1C32">
      <w:pPr>
        <w:rPr>
          <w:b/>
          <w:bCs/>
          <w:i w:val="0"/>
          <w:kern w:val="28"/>
          <w:sz w:val="16"/>
          <w:szCs w:val="16"/>
        </w:rPr>
      </w:pPr>
    </w:p>
    <w:p w:rsidR="00E231FE" w:rsidRDefault="00E231FE">
      <w:pPr>
        <w:rPr>
          <w:b/>
          <w:bCs/>
          <w:i w:val="0"/>
          <w:kern w:val="28"/>
          <w:sz w:val="16"/>
          <w:szCs w:val="16"/>
        </w:rPr>
      </w:pPr>
    </w:p>
    <w:p w:rsidR="00E231FE" w:rsidRDefault="00E231FE">
      <w:pPr>
        <w:rPr>
          <w:b/>
          <w:bCs/>
          <w:i w:val="0"/>
          <w:kern w:val="28"/>
          <w:sz w:val="16"/>
          <w:szCs w:val="16"/>
        </w:rPr>
      </w:pPr>
    </w:p>
    <w:p w:rsidR="00E231FE" w:rsidRDefault="00E231FE">
      <w:pPr>
        <w:rPr>
          <w:b/>
          <w:bCs/>
          <w:i w:val="0"/>
          <w:kern w:val="28"/>
          <w:sz w:val="16"/>
          <w:szCs w:val="16"/>
        </w:rPr>
      </w:pPr>
    </w:p>
    <w:p w:rsidR="00E231FE" w:rsidRDefault="00E231FE">
      <w:pPr>
        <w:rPr>
          <w:b/>
          <w:bCs/>
          <w:i w:val="0"/>
          <w:kern w:val="28"/>
          <w:sz w:val="16"/>
          <w:szCs w:val="16"/>
        </w:rPr>
      </w:pPr>
    </w:p>
    <w:p w:rsidR="00E231FE" w:rsidRDefault="00E231FE">
      <w:pPr>
        <w:rPr>
          <w:b/>
          <w:bCs/>
          <w:i w:val="0"/>
          <w:kern w:val="28"/>
          <w:sz w:val="16"/>
          <w:szCs w:val="16"/>
        </w:rPr>
      </w:pPr>
    </w:p>
    <w:p w:rsidR="00E231FE" w:rsidRDefault="00E231FE">
      <w:pPr>
        <w:rPr>
          <w:b/>
          <w:bCs/>
          <w:i w:val="0"/>
          <w:kern w:val="28"/>
          <w:sz w:val="16"/>
          <w:szCs w:val="16"/>
        </w:rPr>
      </w:pPr>
    </w:p>
    <w:p w:rsidR="00E231FE" w:rsidRDefault="00E231FE">
      <w:pPr>
        <w:rPr>
          <w:b/>
          <w:bCs/>
          <w:i w:val="0"/>
          <w:kern w:val="28"/>
          <w:sz w:val="16"/>
          <w:szCs w:val="16"/>
        </w:rPr>
      </w:pPr>
    </w:p>
    <w:p w:rsidR="00E231FE" w:rsidRDefault="00E231FE">
      <w:pPr>
        <w:rPr>
          <w:b/>
          <w:bCs/>
          <w:i w:val="0"/>
          <w:kern w:val="28"/>
          <w:sz w:val="16"/>
          <w:szCs w:val="16"/>
        </w:rPr>
      </w:pPr>
    </w:p>
    <w:p w:rsidR="008F1C32" w:rsidRPr="007B601D" w:rsidRDefault="008F1C32">
      <w:pPr>
        <w:rPr>
          <w:b/>
          <w:bCs/>
          <w:i w:val="0"/>
          <w:kern w:val="28"/>
          <w:sz w:val="16"/>
          <w:szCs w:val="16"/>
        </w:rPr>
      </w:pPr>
    </w:p>
    <w:p w:rsidR="00FA0269"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Default="00C7578A"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rsidR="00FA0269" w:rsidRPr="006C1ABC"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Pr="007B601D" w:rsidRDefault="00C7578A" w:rsidP="00C7578A">
      <w:pPr>
        <w:jc w:val="both"/>
        <w:rPr>
          <w:i w:val="0"/>
          <w:sz w:val="16"/>
          <w:szCs w:val="16"/>
        </w:rPr>
      </w:pPr>
    </w:p>
    <w:p w:rsidR="00C7578A" w:rsidRDefault="00684DFD" w:rsidP="00C7578A">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w:t>
      </w:r>
      <w:r w:rsidR="00C7578A" w:rsidRPr="006C1ABC">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w:t>
      </w:r>
      <w:r w:rsidR="00C7578A" w:rsidRPr="006C1ABC">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A74860" w:rsidRDefault="00A74860"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C7578A" w:rsidRPr="006C1ABC"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rsidR="00C7578A" w:rsidRPr="006C1ABC" w:rsidRDefault="00C7578A" w:rsidP="00C7578A">
      <w:pPr>
        <w:ind w:left="1080"/>
        <w:jc w:val="both"/>
        <w:rPr>
          <w:i w:val="0"/>
          <w:sz w:val="16"/>
          <w:szCs w:val="16"/>
        </w:rPr>
      </w:pPr>
    </w:p>
    <w:p w:rsidR="00C7578A" w:rsidRDefault="00C7578A" w:rsidP="00C7578A">
      <w:pPr>
        <w:ind w:left="1080"/>
        <w:jc w:val="both"/>
        <w:rPr>
          <w:i w:val="0"/>
          <w:sz w:val="22"/>
          <w:szCs w:val="22"/>
        </w:rPr>
      </w:pPr>
      <w:r w:rsidRPr="00F13EB4">
        <w:rPr>
          <w:i w:val="0"/>
          <w:sz w:val="22"/>
          <w:szCs w:val="22"/>
        </w:rPr>
        <w:t xml:space="preserve">Bančno garancijo oz. kavcijsko zavarovanje  pri zavarovalnici za dobro izvedbo </w:t>
      </w:r>
      <w:r w:rsidR="007F4D1D" w:rsidRPr="00F13EB4">
        <w:rPr>
          <w:i w:val="0"/>
          <w:sz w:val="22"/>
          <w:szCs w:val="22"/>
        </w:rPr>
        <w:t xml:space="preserve">pogodbenih obveznosti (priloga </w:t>
      </w:r>
      <w:r w:rsidR="00423A2F">
        <w:rPr>
          <w:i w:val="0"/>
          <w:sz w:val="22"/>
          <w:szCs w:val="22"/>
        </w:rPr>
        <w:t>C/2</w:t>
      </w:r>
      <w:r w:rsidRPr="00F13EB4">
        <w:rPr>
          <w:i w:val="0"/>
          <w:sz w:val="22"/>
          <w:szCs w:val="22"/>
        </w:rPr>
        <w:t xml:space="preserve">) bo izbrani </w:t>
      </w:r>
      <w:r w:rsidR="00684DFD" w:rsidRPr="00F13EB4">
        <w:rPr>
          <w:i w:val="0"/>
          <w:sz w:val="22"/>
          <w:szCs w:val="22"/>
        </w:rPr>
        <w:t xml:space="preserve">gospodarski subjekt </w:t>
      </w:r>
      <w:r w:rsidRPr="00F13EB4">
        <w:rPr>
          <w:i w:val="0"/>
          <w:sz w:val="22"/>
          <w:szCs w:val="22"/>
        </w:rPr>
        <w:t xml:space="preserve">predložil naročniku v roku 15 dni po podpisu pogodbe, v višini </w:t>
      </w:r>
      <w:r w:rsidR="00FD3264" w:rsidRPr="00F13EB4">
        <w:rPr>
          <w:i w:val="0"/>
          <w:sz w:val="22"/>
          <w:szCs w:val="22"/>
        </w:rPr>
        <w:t>10</w:t>
      </w:r>
      <w:r w:rsidRPr="00F13EB4">
        <w:rPr>
          <w:i w:val="0"/>
          <w:sz w:val="22"/>
          <w:szCs w:val="22"/>
        </w:rPr>
        <w:t>% (</w:t>
      </w:r>
      <w:r w:rsidR="00FD3264" w:rsidRPr="00F13EB4">
        <w:rPr>
          <w:i w:val="0"/>
          <w:sz w:val="22"/>
          <w:szCs w:val="22"/>
        </w:rPr>
        <w:t>deset odstotkov</w:t>
      </w:r>
      <w:r w:rsidRPr="00F13EB4">
        <w:rPr>
          <w:i w:val="0"/>
          <w:sz w:val="22"/>
          <w:szCs w:val="22"/>
        </w:rPr>
        <w:t>) od pogodbene vrednosti</w:t>
      </w:r>
      <w:r w:rsidR="001D79BB" w:rsidRPr="00F13EB4">
        <w:rPr>
          <w:i w:val="0"/>
          <w:sz w:val="22"/>
          <w:szCs w:val="22"/>
        </w:rPr>
        <w:t xml:space="preserve"> v EUR z DDV</w:t>
      </w:r>
      <w:r w:rsidRPr="00F13EB4">
        <w:rPr>
          <w:i w:val="0"/>
          <w:sz w:val="22"/>
          <w:szCs w:val="22"/>
        </w:rPr>
        <w:t xml:space="preserve">. Veljavnost bančne garancije oz. kavcijskega zavarovanja pri zavarovalnici za dobro izvedbo pogodbenih obveznosti je </w:t>
      </w:r>
      <w:r w:rsidR="0044132E" w:rsidRPr="00F13EB4">
        <w:rPr>
          <w:i w:val="0"/>
          <w:sz w:val="22"/>
          <w:szCs w:val="22"/>
        </w:rPr>
        <w:t xml:space="preserve">90 </w:t>
      </w:r>
      <w:r w:rsidRPr="00F13EB4">
        <w:rPr>
          <w:i w:val="0"/>
          <w:sz w:val="22"/>
          <w:szCs w:val="22"/>
        </w:rPr>
        <w:t>dni daljša kot je rok za dokončno izvedbo posla, ki bo določen v pogodbi.</w:t>
      </w:r>
    </w:p>
    <w:p w:rsidR="005D75FD" w:rsidRDefault="005D75FD" w:rsidP="00C7578A">
      <w:pPr>
        <w:ind w:left="1080"/>
        <w:jc w:val="both"/>
        <w:rPr>
          <w:i w:val="0"/>
          <w:sz w:val="22"/>
          <w:szCs w:val="22"/>
        </w:rPr>
      </w:pPr>
    </w:p>
    <w:p w:rsidR="00C7578A" w:rsidRPr="006C1ABC"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rsidR="00C7578A" w:rsidRPr="006C1ABC" w:rsidRDefault="00C7578A" w:rsidP="00C7578A">
      <w:pPr>
        <w:pStyle w:val="Glava"/>
        <w:tabs>
          <w:tab w:val="left" w:pos="708"/>
        </w:tabs>
        <w:ind w:left="1080"/>
        <w:jc w:val="both"/>
        <w:rPr>
          <w:i w:val="0"/>
          <w:sz w:val="16"/>
          <w:szCs w:val="16"/>
        </w:rPr>
      </w:pPr>
    </w:p>
    <w:p w:rsidR="00C7578A" w:rsidRDefault="00C7578A" w:rsidP="00C7578A">
      <w:pPr>
        <w:pStyle w:val="Glava"/>
        <w:tabs>
          <w:tab w:val="left" w:pos="708"/>
        </w:tabs>
        <w:ind w:left="1080"/>
        <w:jc w:val="both"/>
        <w:rPr>
          <w:i w:val="0"/>
          <w:sz w:val="22"/>
          <w:szCs w:val="22"/>
        </w:rPr>
      </w:pPr>
      <w:r w:rsidRPr="00F13EB4">
        <w:rPr>
          <w:i w:val="0"/>
          <w:sz w:val="22"/>
          <w:szCs w:val="22"/>
        </w:rPr>
        <w:t>Bančno garancijo oz. kavcijsko zavarovanje pri zavarovalnici za odpravo napa</w:t>
      </w:r>
      <w:r w:rsidR="007F4D1D" w:rsidRPr="00F13EB4">
        <w:rPr>
          <w:i w:val="0"/>
          <w:sz w:val="22"/>
          <w:szCs w:val="22"/>
        </w:rPr>
        <w:t xml:space="preserve">k v garancijskem roku (priloga </w:t>
      </w:r>
      <w:r w:rsidR="00423A2F">
        <w:rPr>
          <w:i w:val="0"/>
          <w:sz w:val="22"/>
          <w:szCs w:val="22"/>
        </w:rPr>
        <w:t>C/4</w:t>
      </w:r>
      <w:r w:rsidRPr="00F13EB4">
        <w:rPr>
          <w:i w:val="0"/>
          <w:sz w:val="22"/>
          <w:szCs w:val="22"/>
        </w:rPr>
        <w:t xml:space="preserve">), v višini </w:t>
      </w:r>
      <w:r w:rsidR="0044132E" w:rsidRPr="00F13EB4">
        <w:rPr>
          <w:i w:val="0"/>
          <w:sz w:val="22"/>
          <w:szCs w:val="22"/>
        </w:rPr>
        <w:t>5</w:t>
      </w:r>
      <w:r w:rsidRPr="00F13EB4">
        <w:rPr>
          <w:i w:val="0"/>
          <w:sz w:val="22"/>
          <w:szCs w:val="22"/>
        </w:rPr>
        <w:t>% (</w:t>
      </w:r>
      <w:r w:rsidR="0044132E" w:rsidRPr="00F13EB4">
        <w:rPr>
          <w:i w:val="0"/>
          <w:sz w:val="22"/>
          <w:szCs w:val="22"/>
        </w:rPr>
        <w:t>pet odstotkov</w:t>
      </w:r>
      <w:r w:rsidRPr="00F13EB4">
        <w:rPr>
          <w:i w:val="0"/>
          <w:sz w:val="22"/>
          <w:szCs w:val="22"/>
        </w:rPr>
        <w:t>) pogodbene vrednosti</w:t>
      </w:r>
      <w:r w:rsidR="001D79BB" w:rsidRPr="00F13EB4">
        <w:rPr>
          <w:i w:val="0"/>
          <w:sz w:val="22"/>
          <w:szCs w:val="22"/>
        </w:rPr>
        <w:t xml:space="preserve"> v EUR z DDV</w:t>
      </w:r>
      <w:r w:rsidRPr="00F13EB4">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CF6BC0" w:rsidRDefault="00CF6BC0"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92709" w:rsidRPr="002C6A1E" w:rsidRDefault="00592709" w:rsidP="00BF32CF">
      <w:pPr>
        <w:pStyle w:val="Glava"/>
        <w:tabs>
          <w:tab w:val="clear" w:pos="4536"/>
          <w:tab w:val="clear" w:pos="9072"/>
        </w:tabs>
        <w:ind w:left="1080"/>
        <w:jc w:val="both"/>
        <w:rPr>
          <w:i w:val="0"/>
          <w:sz w:val="16"/>
          <w:szCs w:val="16"/>
        </w:rPr>
      </w:pP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Pr="002C6A1E" w:rsidRDefault="00180DBD" w:rsidP="00180DBD">
      <w:pPr>
        <w:pStyle w:val="Glava"/>
        <w:tabs>
          <w:tab w:val="left" w:pos="708"/>
        </w:tabs>
        <w:ind w:left="1080"/>
        <w:jc w:val="both"/>
        <w:rPr>
          <w:i w:val="0"/>
          <w:sz w:val="16"/>
          <w:szCs w:val="16"/>
        </w:rPr>
      </w:pPr>
    </w:p>
    <w:p w:rsidR="00A25525" w:rsidRPr="00FC6843" w:rsidRDefault="00FC6843" w:rsidP="00826F5C">
      <w:pPr>
        <w:numPr>
          <w:ilvl w:val="0"/>
          <w:numId w:val="8"/>
        </w:numPr>
        <w:rPr>
          <w:i w:val="0"/>
          <w:sz w:val="22"/>
          <w:szCs w:val="22"/>
        </w:rPr>
      </w:pPr>
      <w:r w:rsidRPr="00FC6843">
        <w:rPr>
          <w:i w:val="0"/>
          <w:sz w:val="22"/>
          <w:szCs w:val="22"/>
        </w:rPr>
        <w:t>Popis del</w:t>
      </w:r>
      <w:r w:rsidR="003D0789">
        <w:rPr>
          <w:i w:val="0"/>
          <w:sz w:val="22"/>
          <w:szCs w:val="22"/>
        </w:rPr>
        <w:t xml:space="preserve"> (priloga A)</w:t>
      </w:r>
    </w:p>
    <w:p w:rsidR="00A25525" w:rsidRPr="000F6CF9" w:rsidRDefault="00A25525" w:rsidP="00826F5C">
      <w:pPr>
        <w:numPr>
          <w:ilvl w:val="0"/>
          <w:numId w:val="8"/>
        </w:numPr>
        <w:rPr>
          <w:i w:val="0"/>
          <w:sz w:val="22"/>
          <w:szCs w:val="22"/>
        </w:rPr>
      </w:pPr>
      <w:r w:rsidRPr="000F6CF9">
        <w:rPr>
          <w:i w:val="0"/>
          <w:sz w:val="22"/>
          <w:szCs w:val="22"/>
        </w:rPr>
        <w:t>Vzorec pogodbe (priloga B)</w:t>
      </w:r>
    </w:p>
    <w:p w:rsidR="00A25525" w:rsidRDefault="00A25525" w:rsidP="00826F5C">
      <w:pPr>
        <w:numPr>
          <w:ilvl w:val="0"/>
          <w:numId w:val="8"/>
        </w:numPr>
        <w:rPr>
          <w:i w:val="0"/>
          <w:sz w:val="22"/>
          <w:szCs w:val="22"/>
        </w:rPr>
      </w:pPr>
      <w:r w:rsidRPr="0079325B">
        <w:rPr>
          <w:i w:val="0"/>
          <w:sz w:val="22"/>
          <w:szCs w:val="22"/>
        </w:rPr>
        <w:t>Vzorec bančne garancije</w:t>
      </w:r>
      <w:r>
        <w:rPr>
          <w:i w:val="0"/>
          <w:sz w:val="22"/>
          <w:szCs w:val="22"/>
        </w:rPr>
        <w:t>/kavcijsko zavarovanje</w:t>
      </w:r>
      <w:r w:rsidRPr="0079325B">
        <w:rPr>
          <w:i w:val="0"/>
          <w:sz w:val="22"/>
          <w:szCs w:val="22"/>
        </w:rPr>
        <w:t xml:space="preserve"> za dobro izvedbo pogodbenih obveznosti (priloga </w:t>
      </w:r>
      <w:r w:rsidR="00CF6306">
        <w:rPr>
          <w:i w:val="0"/>
          <w:sz w:val="22"/>
          <w:szCs w:val="22"/>
        </w:rPr>
        <w:t>C</w:t>
      </w:r>
      <w:r w:rsidRPr="0079325B">
        <w:rPr>
          <w:i w:val="0"/>
          <w:sz w:val="22"/>
          <w:szCs w:val="22"/>
        </w:rPr>
        <w:t>/2)</w:t>
      </w:r>
    </w:p>
    <w:p w:rsidR="00ED0823" w:rsidRDefault="00A25525" w:rsidP="00826F5C">
      <w:pPr>
        <w:pStyle w:val="Odstavekseznama"/>
        <w:numPr>
          <w:ilvl w:val="0"/>
          <w:numId w:val="8"/>
        </w:numPr>
        <w:rPr>
          <w:i w:val="0"/>
          <w:sz w:val="22"/>
          <w:szCs w:val="22"/>
        </w:rPr>
      </w:pPr>
      <w:r w:rsidRPr="00A25525">
        <w:rPr>
          <w:i w:val="0"/>
          <w:sz w:val="22"/>
          <w:szCs w:val="22"/>
        </w:rPr>
        <w:t xml:space="preserve">Vzorec bančne garancije za odpravo napak v garancijski dobi (priloga </w:t>
      </w:r>
      <w:r w:rsidR="00CF6306">
        <w:rPr>
          <w:i w:val="0"/>
          <w:sz w:val="22"/>
          <w:szCs w:val="22"/>
        </w:rPr>
        <w:t>C</w:t>
      </w:r>
      <w:r w:rsidRPr="00A25525">
        <w:rPr>
          <w:i w:val="0"/>
          <w:sz w:val="22"/>
          <w:szCs w:val="22"/>
        </w:rPr>
        <w:t>/4)</w:t>
      </w:r>
    </w:p>
    <w:p w:rsidR="00736F9B" w:rsidRDefault="00736F9B">
      <w:pPr>
        <w:rPr>
          <w:i w:val="0"/>
          <w:sz w:val="22"/>
          <w:szCs w:val="22"/>
        </w:rPr>
      </w:pPr>
      <w:r>
        <w:rPr>
          <w:i w:val="0"/>
          <w:sz w:val="22"/>
          <w:szCs w:val="22"/>
        </w:rPr>
        <w:br w:type="page"/>
      </w:r>
    </w:p>
    <w:p w:rsidR="00A10934" w:rsidRDefault="00A10934" w:rsidP="00ED0823">
      <w:pPr>
        <w:ind w:left="1440"/>
        <w:rPr>
          <w:i w:val="0"/>
          <w:sz w:val="22"/>
          <w:szCs w:val="22"/>
        </w:rPr>
      </w:pPr>
    </w:p>
    <w:p w:rsidR="006F19F9" w:rsidRDefault="006F19F9" w:rsidP="00ED0823">
      <w:pPr>
        <w:ind w:left="1440"/>
        <w:rPr>
          <w:i w:val="0"/>
          <w:sz w:val="22"/>
          <w:szCs w:val="22"/>
        </w:rPr>
      </w:pPr>
    </w:p>
    <w:p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826F5C" w:rsidRDefault="00826F5C" w:rsidP="00696163">
      <w:pPr>
        <w:pStyle w:val="Glava"/>
        <w:tabs>
          <w:tab w:val="clear" w:pos="4536"/>
          <w:tab w:val="clear" w:pos="9072"/>
          <w:tab w:val="left" w:pos="9034"/>
        </w:tabs>
        <w:ind w:left="1080"/>
        <w:jc w:val="both"/>
        <w:rPr>
          <w:i w:val="0"/>
          <w:sz w:val="22"/>
          <w:szCs w:val="22"/>
        </w:rPr>
      </w:pPr>
    </w:p>
    <w:p w:rsidR="00826F5C" w:rsidRDefault="00826F5C"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79325B" w:rsidRDefault="00A67392" w:rsidP="00696163">
      <w:pPr>
        <w:pStyle w:val="Glava"/>
        <w:tabs>
          <w:tab w:val="clear" w:pos="4536"/>
          <w:tab w:val="clear" w:pos="9072"/>
        </w:tabs>
        <w:ind w:left="1080"/>
        <w:jc w:val="center"/>
        <w:rPr>
          <w:b/>
          <w:i w:val="0"/>
          <w:sz w:val="36"/>
          <w:szCs w:val="36"/>
        </w:rPr>
      </w:pPr>
      <w:r w:rsidRPr="006F19F9">
        <w:rPr>
          <w:b/>
          <w:i w:val="0"/>
          <w:sz w:val="36"/>
          <w:szCs w:val="36"/>
        </w:rPr>
        <w:t xml:space="preserve">PREDRAČUN </w:t>
      </w:r>
      <w:r w:rsidR="00696163" w:rsidRPr="006F19F9">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826F5C">
        <w:rPr>
          <w:i w:val="0"/>
          <w:sz w:val="22"/>
          <w:szCs w:val="22"/>
        </w:rPr>
        <w:t>7560-19-220040 – Rekonstrukcija odra CK Španski borci</w:t>
      </w:r>
      <w:r w:rsidRPr="003F1A18">
        <w:rPr>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do </w:t>
      </w:r>
      <w:r w:rsidR="00826F5C">
        <w:rPr>
          <w:i w:val="0"/>
          <w:sz w:val="22"/>
          <w:szCs w:val="22"/>
        </w:rPr>
        <w:t>11.10</w:t>
      </w:r>
      <w:r w:rsidR="006F19F9">
        <w:rPr>
          <w:i w:val="0"/>
          <w:sz w:val="22"/>
          <w:szCs w:val="22"/>
        </w:rPr>
        <w:t>.2019.</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6F19F9" w:rsidRDefault="006F19F9"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6F19F9">
        <w:rPr>
          <w:i w:val="0"/>
          <w:sz w:val="22"/>
          <w:szCs w:val="22"/>
        </w:rPr>
        <w:t>7560-19-220040 – Rekonstrukcija odra CK Španski borci</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826F5C" w:rsidRDefault="00826F5C" w:rsidP="00826F5C">
      <w:pPr>
        <w:rPr>
          <w:b/>
          <w:i w:val="0"/>
          <w:sz w:val="22"/>
          <w:szCs w:val="22"/>
        </w:rPr>
      </w:pPr>
    </w:p>
    <w:p w:rsidR="00826F5C" w:rsidRDefault="00826F5C" w:rsidP="00826F5C">
      <w:pPr>
        <w:rPr>
          <w:b/>
          <w:i w:val="0"/>
          <w:sz w:val="22"/>
          <w:szCs w:val="22"/>
        </w:rPr>
      </w:pPr>
    </w:p>
    <w:p w:rsidR="005225D2" w:rsidRPr="0079325B" w:rsidRDefault="005225D2" w:rsidP="00826F5C">
      <w:pPr>
        <w:jc w:val="right"/>
        <w:rPr>
          <w:b/>
          <w:i w:val="0"/>
          <w:sz w:val="22"/>
          <w:szCs w:val="22"/>
        </w:rPr>
      </w:pPr>
      <w:r>
        <w:rPr>
          <w:b/>
          <w:i w:val="0"/>
          <w:sz w:val="22"/>
          <w:szCs w:val="22"/>
        </w:rPr>
        <w:lastRenderedPageBreak/>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6F19F9">
        <w:rPr>
          <w:i w:val="0"/>
          <w:sz w:val="22"/>
          <w:szCs w:val="22"/>
        </w:rPr>
        <w:t>»7560-19-220040 – Rekonstrukcija odra CK Španski borci</w:t>
      </w:r>
      <w:r w:rsidR="006F19F9" w:rsidRPr="003F1A18">
        <w:rPr>
          <w:i w:val="0"/>
          <w:sz w:val="22"/>
          <w:szCs w:val="22"/>
        </w:rPr>
        <w:t>«</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i w:val="0"/>
          <w:sz w:val="22"/>
          <w:szCs w:val="22"/>
        </w:rPr>
      </w:pPr>
    </w:p>
    <w:p w:rsidR="00DE30C0" w:rsidRPr="007C22DC" w:rsidRDefault="00DE30C0" w:rsidP="00DE30C0">
      <w:pPr>
        <w:pStyle w:val="Glava"/>
        <w:tabs>
          <w:tab w:val="clear" w:pos="4536"/>
          <w:tab w:val="clear" w:pos="9072"/>
        </w:tabs>
        <w:ind w:left="1080"/>
        <w:jc w:val="both"/>
        <w:rPr>
          <w:b/>
          <w:i w:val="0"/>
          <w:sz w:val="22"/>
          <w:szCs w:val="22"/>
        </w:rPr>
      </w:pPr>
      <w:r w:rsidRPr="007C22DC">
        <w:rPr>
          <w:b/>
          <w:i w:val="0"/>
          <w:sz w:val="22"/>
          <w:szCs w:val="22"/>
        </w:rPr>
        <w:t>REFERENČNI POGOJ:</w:t>
      </w:r>
    </w:p>
    <w:p w:rsidR="00DE30C0" w:rsidRDefault="00DE30C0" w:rsidP="00826F5C">
      <w:pPr>
        <w:pStyle w:val="Glava"/>
        <w:ind w:left="1080"/>
        <w:jc w:val="both"/>
        <w:rPr>
          <w:i w:val="0"/>
          <w:sz w:val="22"/>
          <w:szCs w:val="22"/>
        </w:rPr>
      </w:pPr>
      <w:r w:rsidRPr="007C22DC">
        <w:rPr>
          <w:i w:val="0"/>
          <w:sz w:val="22"/>
          <w:szCs w:val="22"/>
        </w:rPr>
        <w:t xml:space="preserve">Gospodarski subjekt ali skupina gospodarskih subjektov v okviru skupne ponudbe, mora izkazati, da je v obdobju od </w:t>
      </w:r>
      <w:r w:rsidR="00EC70C3">
        <w:rPr>
          <w:i w:val="0"/>
          <w:sz w:val="22"/>
          <w:szCs w:val="22"/>
        </w:rPr>
        <w:t>leta 2015</w:t>
      </w:r>
      <w:r w:rsidRPr="007C22DC">
        <w:rPr>
          <w:i w:val="0"/>
          <w:sz w:val="22"/>
          <w:szCs w:val="22"/>
        </w:rPr>
        <w:t xml:space="preserve"> do oddaje ponudbe kvalitetno, strokovno in v skladu s pogodbenimi določili uspešno izvedel in zaključil vsaj </w:t>
      </w:r>
      <w:r w:rsidR="00EC70C3">
        <w:rPr>
          <w:i w:val="0"/>
          <w:sz w:val="22"/>
          <w:szCs w:val="22"/>
        </w:rPr>
        <w:t>eden</w:t>
      </w:r>
      <w:r w:rsidRPr="007C22DC">
        <w:rPr>
          <w:i w:val="0"/>
          <w:sz w:val="22"/>
          <w:szCs w:val="22"/>
        </w:rPr>
        <w:t xml:space="preserve"> istovrstn</w:t>
      </w:r>
      <w:r w:rsidR="00EC70C3">
        <w:rPr>
          <w:i w:val="0"/>
          <w:sz w:val="22"/>
          <w:szCs w:val="22"/>
        </w:rPr>
        <w:t>i</w:t>
      </w:r>
      <w:r w:rsidRPr="007C22DC">
        <w:rPr>
          <w:i w:val="0"/>
          <w:sz w:val="22"/>
          <w:szCs w:val="22"/>
        </w:rPr>
        <w:t xml:space="preserve"> pos</w:t>
      </w:r>
      <w:r w:rsidR="00EC70C3">
        <w:rPr>
          <w:i w:val="0"/>
          <w:sz w:val="22"/>
          <w:szCs w:val="22"/>
        </w:rPr>
        <w:t>el</w:t>
      </w:r>
      <w:r w:rsidRPr="007C22DC">
        <w:rPr>
          <w:i w:val="0"/>
          <w:sz w:val="22"/>
          <w:szCs w:val="22"/>
        </w:rPr>
        <w:t xml:space="preserve"> </w:t>
      </w:r>
      <w:r w:rsidR="00746CBA">
        <w:rPr>
          <w:i w:val="0"/>
          <w:sz w:val="22"/>
          <w:szCs w:val="22"/>
        </w:rPr>
        <w:t>(</w:t>
      </w:r>
      <w:r w:rsidR="00746CBA" w:rsidRPr="00826F5C">
        <w:rPr>
          <w:b/>
          <w:i w:val="0"/>
          <w:color w:val="000000" w:themeColor="text1"/>
          <w:sz w:val="20"/>
        </w:rPr>
        <w:t>izvedba uprizoritvenega odra)</w:t>
      </w:r>
      <w:r w:rsidRPr="00826F5C">
        <w:rPr>
          <w:i w:val="0"/>
          <w:sz w:val="22"/>
          <w:szCs w:val="22"/>
        </w:rPr>
        <w:t>,</w:t>
      </w:r>
      <w:r w:rsidRPr="007C22DC">
        <w:rPr>
          <w:i w:val="0"/>
          <w:sz w:val="22"/>
          <w:szCs w:val="22"/>
        </w:rPr>
        <w:t xml:space="preserve"> v vrednosti najmanj </w:t>
      </w:r>
      <w:r w:rsidR="00EC70C3">
        <w:rPr>
          <w:i w:val="0"/>
          <w:sz w:val="22"/>
          <w:szCs w:val="22"/>
        </w:rPr>
        <w:t>50.000,00</w:t>
      </w:r>
      <w:r w:rsidRPr="007C22DC">
        <w:rPr>
          <w:i w:val="0"/>
          <w:sz w:val="22"/>
          <w:szCs w:val="22"/>
        </w:rPr>
        <w:t xml:space="preserve"> EUR brez DDV.</w:t>
      </w:r>
    </w:p>
    <w:p w:rsidR="00DE30C0" w:rsidRDefault="00DE30C0" w:rsidP="00DE30C0">
      <w:pPr>
        <w:pStyle w:val="Glava"/>
        <w:ind w:left="1080"/>
        <w:rPr>
          <w:i w:val="0"/>
          <w:sz w:val="22"/>
          <w:szCs w:val="22"/>
        </w:rPr>
      </w:pPr>
    </w:p>
    <w:p w:rsidR="00FE3CF1" w:rsidRPr="00021AC4" w:rsidRDefault="00FE3CF1" w:rsidP="00AE2E89">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3119"/>
        <w:gridCol w:w="1701"/>
        <w:gridCol w:w="1843"/>
      </w:tblGrid>
      <w:tr w:rsidR="00826F5C" w:rsidRPr="005B2B95" w:rsidTr="00826F5C">
        <w:tc>
          <w:tcPr>
            <w:tcW w:w="2322" w:type="dxa"/>
            <w:shd w:val="clear" w:color="auto" w:fill="D9D9D9" w:themeFill="background1" w:themeFillShade="D9"/>
            <w:vAlign w:val="center"/>
          </w:tcPr>
          <w:p w:rsidR="00826F5C" w:rsidRPr="005B2B95" w:rsidRDefault="00826F5C"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3119" w:type="dxa"/>
            <w:shd w:val="clear" w:color="auto" w:fill="D9D9D9" w:themeFill="background1" w:themeFillShade="D9"/>
            <w:vAlign w:val="center"/>
          </w:tcPr>
          <w:p w:rsidR="00826F5C" w:rsidRPr="005B2B95" w:rsidRDefault="00826F5C" w:rsidP="00C8061D">
            <w:pPr>
              <w:jc w:val="center"/>
              <w:rPr>
                <w:b/>
                <w:i w:val="0"/>
                <w:sz w:val="18"/>
                <w:szCs w:val="18"/>
              </w:rPr>
            </w:pPr>
            <w:r w:rsidRPr="005B2B95">
              <w:rPr>
                <w:b/>
                <w:i w:val="0"/>
                <w:sz w:val="18"/>
                <w:szCs w:val="18"/>
              </w:rPr>
              <w:t>Predmet referenčnega posla – kratek opis del</w:t>
            </w:r>
          </w:p>
        </w:tc>
        <w:tc>
          <w:tcPr>
            <w:tcW w:w="1701" w:type="dxa"/>
            <w:shd w:val="clear" w:color="auto" w:fill="D9D9D9" w:themeFill="background1" w:themeFillShade="D9"/>
            <w:vAlign w:val="center"/>
          </w:tcPr>
          <w:p w:rsidR="00826F5C" w:rsidRPr="005B2B95" w:rsidRDefault="00826F5C" w:rsidP="00C8061D">
            <w:pPr>
              <w:jc w:val="center"/>
              <w:rPr>
                <w:b/>
                <w:i w:val="0"/>
                <w:sz w:val="18"/>
                <w:szCs w:val="18"/>
              </w:rPr>
            </w:pPr>
            <w:r w:rsidRPr="005B2B95">
              <w:rPr>
                <w:b/>
                <w:i w:val="0"/>
                <w:sz w:val="18"/>
                <w:szCs w:val="18"/>
              </w:rPr>
              <w:t>Datum začetka in končanja posla</w:t>
            </w:r>
          </w:p>
        </w:tc>
        <w:tc>
          <w:tcPr>
            <w:tcW w:w="1843" w:type="dxa"/>
            <w:shd w:val="clear" w:color="auto" w:fill="D9D9D9" w:themeFill="background1" w:themeFillShade="D9"/>
            <w:vAlign w:val="center"/>
          </w:tcPr>
          <w:p w:rsidR="00826F5C" w:rsidRPr="005B2B95" w:rsidRDefault="00826F5C" w:rsidP="00C8061D">
            <w:pPr>
              <w:jc w:val="center"/>
              <w:rPr>
                <w:b/>
                <w:i w:val="0"/>
                <w:sz w:val="18"/>
                <w:szCs w:val="18"/>
              </w:rPr>
            </w:pPr>
            <w:r w:rsidRPr="005B2B95">
              <w:rPr>
                <w:b/>
                <w:i w:val="0"/>
                <w:sz w:val="18"/>
                <w:szCs w:val="18"/>
              </w:rPr>
              <w:t>Vrednost posla</w:t>
            </w:r>
          </w:p>
          <w:p w:rsidR="00826F5C" w:rsidRPr="005B2B95" w:rsidRDefault="00826F5C" w:rsidP="00C8061D">
            <w:pPr>
              <w:jc w:val="center"/>
              <w:rPr>
                <w:b/>
                <w:i w:val="0"/>
                <w:sz w:val="18"/>
                <w:szCs w:val="18"/>
              </w:rPr>
            </w:pPr>
            <w:r w:rsidRPr="005B2B95">
              <w:rPr>
                <w:b/>
                <w:i w:val="0"/>
                <w:sz w:val="18"/>
                <w:szCs w:val="18"/>
              </w:rPr>
              <w:t>v EUR brez DDV</w:t>
            </w:r>
          </w:p>
        </w:tc>
      </w:tr>
      <w:tr w:rsidR="00826F5C" w:rsidRPr="0079325B" w:rsidTr="00826F5C">
        <w:tc>
          <w:tcPr>
            <w:tcW w:w="2322" w:type="dxa"/>
          </w:tcPr>
          <w:p w:rsidR="00826F5C" w:rsidRPr="0079325B" w:rsidRDefault="00826F5C" w:rsidP="00C8061D">
            <w:pPr>
              <w:pStyle w:val="Glava"/>
              <w:tabs>
                <w:tab w:val="clear" w:pos="4536"/>
                <w:tab w:val="clear" w:pos="9072"/>
              </w:tabs>
              <w:jc w:val="both"/>
              <w:rPr>
                <w:i w:val="0"/>
                <w:sz w:val="22"/>
                <w:szCs w:val="22"/>
              </w:rPr>
            </w:pPr>
          </w:p>
        </w:tc>
        <w:tc>
          <w:tcPr>
            <w:tcW w:w="3119" w:type="dxa"/>
          </w:tcPr>
          <w:p w:rsidR="00826F5C" w:rsidRPr="0079325B" w:rsidRDefault="00826F5C" w:rsidP="00C8061D">
            <w:pPr>
              <w:pStyle w:val="Glava"/>
              <w:tabs>
                <w:tab w:val="clear" w:pos="4536"/>
                <w:tab w:val="clear" w:pos="9072"/>
              </w:tabs>
              <w:jc w:val="both"/>
              <w:rPr>
                <w:i w:val="0"/>
                <w:sz w:val="22"/>
                <w:szCs w:val="22"/>
              </w:rPr>
            </w:pPr>
          </w:p>
        </w:tc>
        <w:tc>
          <w:tcPr>
            <w:tcW w:w="1701" w:type="dxa"/>
          </w:tcPr>
          <w:p w:rsidR="00826F5C" w:rsidRPr="0079325B" w:rsidRDefault="00826F5C" w:rsidP="00C8061D">
            <w:pPr>
              <w:pStyle w:val="Glava"/>
              <w:tabs>
                <w:tab w:val="clear" w:pos="4536"/>
                <w:tab w:val="clear" w:pos="9072"/>
              </w:tabs>
              <w:jc w:val="both"/>
              <w:rPr>
                <w:i w:val="0"/>
                <w:sz w:val="22"/>
                <w:szCs w:val="22"/>
              </w:rPr>
            </w:pPr>
          </w:p>
        </w:tc>
        <w:tc>
          <w:tcPr>
            <w:tcW w:w="1843" w:type="dxa"/>
          </w:tcPr>
          <w:p w:rsidR="00826F5C" w:rsidRPr="0079325B" w:rsidRDefault="00826F5C" w:rsidP="00C8061D">
            <w:pPr>
              <w:pStyle w:val="Glava"/>
              <w:tabs>
                <w:tab w:val="clear" w:pos="4536"/>
                <w:tab w:val="clear" w:pos="9072"/>
              </w:tabs>
              <w:jc w:val="both"/>
              <w:rPr>
                <w:i w:val="0"/>
                <w:sz w:val="28"/>
                <w:szCs w:val="28"/>
              </w:rPr>
            </w:pPr>
          </w:p>
          <w:p w:rsidR="00826F5C" w:rsidRPr="0079325B" w:rsidRDefault="00826F5C" w:rsidP="00C8061D">
            <w:pPr>
              <w:pStyle w:val="Glava"/>
              <w:tabs>
                <w:tab w:val="clear" w:pos="4536"/>
                <w:tab w:val="clear" w:pos="9072"/>
              </w:tabs>
              <w:jc w:val="both"/>
              <w:rPr>
                <w:i w:val="0"/>
                <w:sz w:val="28"/>
                <w:szCs w:val="28"/>
              </w:rPr>
            </w:pPr>
          </w:p>
          <w:p w:rsidR="00826F5C" w:rsidRPr="0079325B" w:rsidRDefault="00826F5C" w:rsidP="00C8061D">
            <w:pPr>
              <w:pStyle w:val="Glava"/>
              <w:tabs>
                <w:tab w:val="clear" w:pos="4536"/>
                <w:tab w:val="clear" w:pos="9072"/>
              </w:tabs>
              <w:jc w:val="both"/>
              <w:rPr>
                <w:i w:val="0"/>
                <w:sz w:val="28"/>
                <w:szCs w:val="28"/>
              </w:rPr>
            </w:pPr>
          </w:p>
        </w:tc>
      </w:tr>
      <w:tr w:rsidR="00826F5C" w:rsidRPr="0079325B" w:rsidTr="00826F5C">
        <w:tc>
          <w:tcPr>
            <w:tcW w:w="2322" w:type="dxa"/>
          </w:tcPr>
          <w:p w:rsidR="00826F5C" w:rsidRPr="0079325B" w:rsidRDefault="00826F5C" w:rsidP="00C8061D">
            <w:pPr>
              <w:pStyle w:val="Glava"/>
              <w:tabs>
                <w:tab w:val="clear" w:pos="4536"/>
                <w:tab w:val="clear" w:pos="9072"/>
              </w:tabs>
              <w:jc w:val="both"/>
              <w:rPr>
                <w:i w:val="0"/>
                <w:sz w:val="22"/>
                <w:szCs w:val="22"/>
              </w:rPr>
            </w:pPr>
          </w:p>
        </w:tc>
        <w:tc>
          <w:tcPr>
            <w:tcW w:w="3119" w:type="dxa"/>
          </w:tcPr>
          <w:p w:rsidR="00826F5C" w:rsidRPr="0079325B" w:rsidRDefault="00826F5C" w:rsidP="00C8061D">
            <w:pPr>
              <w:pStyle w:val="Glava"/>
              <w:tabs>
                <w:tab w:val="clear" w:pos="4536"/>
                <w:tab w:val="clear" w:pos="9072"/>
              </w:tabs>
              <w:jc w:val="both"/>
              <w:rPr>
                <w:i w:val="0"/>
                <w:sz w:val="22"/>
                <w:szCs w:val="22"/>
              </w:rPr>
            </w:pPr>
          </w:p>
        </w:tc>
        <w:tc>
          <w:tcPr>
            <w:tcW w:w="1701" w:type="dxa"/>
          </w:tcPr>
          <w:p w:rsidR="00826F5C" w:rsidRPr="0079325B" w:rsidRDefault="00826F5C" w:rsidP="00C8061D">
            <w:pPr>
              <w:pStyle w:val="Glava"/>
              <w:tabs>
                <w:tab w:val="clear" w:pos="4536"/>
                <w:tab w:val="clear" w:pos="9072"/>
              </w:tabs>
              <w:jc w:val="both"/>
              <w:rPr>
                <w:i w:val="0"/>
                <w:sz w:val="22"/>
                <w:szCs w:val="22"/>
              </w:rPr>
            </w:pPr>
          </w:p>
        </w:tc>
        <w:tc>
          <w:tcPr>
            <w:tcW w:w="1843" w:type="dxa"/>
          </w:tcPr>
          <w:p w:rsidR="00826F5C" w:rsidRPr="0079325B" w:rsidRDefault="00826F5C" w:rsidP="00C8061D">
            <w:pPr>
              <w:pStyle w:val="Glava"/>
              <w:tabs>
                <w:tab w:val="clear" w:pos="4536"/>
                <w:tab w:val="clear" w:pos="9072"/>
              </w:tabs>
              <w:jc w:val="both"/>
              <w:rPr>
                <w:i w:val="0"/>
                <w:sz w:val="28"/>
                <w:szCs w:val="28"/>
              </w:rPr>
            </w:pPr>
          </w:p>
          <w:p w:rsidR="00826F5C" w:rsidRPr="0079325B" w:rsidRDefault="00826F5C" w:rsidP="00C8061D">
            <w:pPr>
              <w:pStyle w:val="Glava"/>
              <w:tabs>
                <w:tab w:val="clear" w:pos="4536"/>
                <w:tab w:val="clear" w:pos="9072"/>
              </w:tabs>
              <w:jc w:val="both"/>
              <w:rPr>
                <w:i w:val="0"/>
                <w:sz w:val="28"/>
                <w:szCs w:val="28"/>
              </w:rPr>
            </w:pPr>
          </w:p>
          <w:p w:rsidR="00826F5C" w:rsidRPr="0079325B" w:rsidRDefault="00826F5C" w:rsidP="00C8061D">
            <w:pPr>
              <w:pStyle w:val="Glava"/>
              <w:tabs>
                <w:tab w:val="clear" w:pos="4536"/>
                <w:tab w:val="clear" w:pos="9072"/>
              </w:tabs>
              <w:jc w:val="both"/>
              <w:rPr>
                <w:i w:val="0"/>
                <w:sz w:val="28"/>
                <w:szCs w:val="28"/>
              </w:rPr>
            </w:pPr>
          </w:p>
        </w:tc>
      </w:tr>
      <w:tr w:rsidR="00826F5C" w:rsidRPr="0079325B" w:rsidTr="00826F5C">
        <w:tc>
          <w:tcPr>
            <w:tcW w:w="2322" w:type="dxa"/>
          </w:tcPr>
          <w:p w:rsidR="00826F5C" w:rsidRPr="0079325B" w:rsidRDefault="00826F5C" w:rsidP="00C8061D">
            <w:pPr>
              <w:pStyle w:val="Glava"/>
              <w:tabs>
                <w:tab w:val="clear" w:pos="4536"/>
                <w:tab w:val="clear" w:pos="9072"/>
              </w:tabs>
              <w:jc w:val="both"/>
              <w:rPr>
                <w:i w:val="0"/>
                <w:sz w:val="22"/>
                <w:szCs w:val="22"/>
              </w:rPr>
            </w:pPr>
          </w:p>
        </w:tc>
        <w:tc>
          <w:tcPr>
            <w:tcW w:w="3119" w:type="dxa"/>
          </w:tcPr>
          <w:p w:rsidR="00826F5C" w:rsidRPr="0079325B" w:rsidRDefault="00826F5C" w:rsidP="00C8061D">
            <w:pPr>
              <w:pStyle w:val="Glava"/>
              <w:tabs>
                <w:tab w:val="clear" w:pos="4536"/>
                <w:tab w:val="clear" w:pos="9072"/>
              </w:tabs>
              <w:jc w:val="both"/>
              <w:rPr>
                <w:i w:val="0"/>
                <w:sz w:val="22"/>
                <w:szCs w:val="22"/>
              </w:rPr>
            </w:pPr>
          </w:p>
        </w:tc>
        <w:tc>
          <w:tcPr>
            <w:tcW w:w="1701" w:type="dxa"/>
          </w:tcPr>
          <w:p w:rsidR="00826F5C" w:rsidRPr="0079325B" w:rsidRDefault="00826F5C" w:rsidP="00C8061D">
            <w:pPr>
              <w:pStyle w:val="Glava"/>
              <w:tabs>
                <w:tab w:val="clear" w:pos="4536"/>
                <w:tab w:val="clear" w:pos="9072"/>
              </w:tabs>
              <w:jc w:val="both"/>
              <w:rPr>
                <w:i w:val="0"/>
                <w:sz w:val="22"/>
                <w:szCs w:val="22"/>
              </w:rPr>
            </w:pPr>
          </w:p>
        </w:tc>
        <w:tc>
          <w:tcPr>
            <w:tcW w:w="1843" w:type="dxa"/>
          </w:tcPr>
          <w:p w:rsidR="00826F5C" w:rsidRPr="0079325B" w:rsidRDefault="00826F5C" w:rsidP="00C8061D">
            <w:pPr>
              <w:pStyle w:val="Glava"/>
              <w:tabs>
                <w:tab w:val="clear" w:pos="4536"/>
                <w:tab w:val="clear" w:pos="9072"/>
              </w:tabs>
              <w:jc w:val="both"/>
              <w:rPr>
                <w:i w:val="0"/>
                <w:sz w:val="28"/>
                <w:szCs w:val="28"/>
              </w:rPr>
            </w:pPr>
          </w:p>
          <w:p w:rsidR="00826F5C" w:rsidRPr="0079325B" w:rsidRDefault="00826F5C" w:rsidP="00C8061D">
            <w:pPr>
              <w:pStyle w:val="Glava"/>
              <w:tabs>
                <w:tab w:val="clear" w:pos="4536"/>
                <w:tab w:val="clear" w:pos="9072"/>
              </w:tabs>
              <w:jc w:val="both"/>
              <w:rPr>
                <w:i w:val="0"/>
                <w:sz w:val="28"/>
                <w:szCs w:val="28"/>
              </w:rPr>
            </w:pPr>
          </w:p>
          <w:p w:rsidR="00826F5C" w:rsidRPr="0079325B" w:rsidRDefault="00826F5C" w:rsidP="00C8061D">
            <w:pPr>
              <w:pStyle w:val="Glava"/>
              <w:tabs>
                <w:tab w:val="clear" w:pos="4536"/>
                <w:tab w:val="clear" w:pos="9072"/>
              </w:tabs>
              <w:jc w:val="both"/>
              <w:rPr>
                <w:i w:val="0"/>
                <w:sz w:val="28"/>
                <w:szCs w:val="28"/>
              </w:rPr>
            </w:pPr>
          </w:p>
        </w:tc>
      </w:tr>
      <w:tr w:rsidR="00826F5C" w:rsidRPr="0079325B" w:rsidTr="00826F5C">
        <w:tc>
          <w:tcPr>
            <w:tcW w:w="2322" w:type="dxa"/>
          </w:tcPr>
          <w:p w:rsidR="00826F5C" w:rsidRPr="0079325B" w:rsidRDefault="00826F5C" w:rsidP="00C8061D">
            <w:pPr>
              <w:pStyle w:val="Glava"/>
              <w:tabs>
                <w:tab w:val="clear" w:pos="4536"/>
                <w:tab w:val="clear" w:pos="9072"/>
              </w:tabs>
              <w:jc w:val="both"/>
              <w:rPr>
                <w:i w:val="0"/>
                <w:sz w:val="22"/>
                <w:szCs w:val="22"/>
              </w:rPr>
            </w:pPr>
          </w:p>
        </w:tc>
        <w:tc>
          <w:tcPr>
            <w:tcW w:w="3119" w:type="dxa"/>
          </w:tcPr>
          <w:p w:rsidR="00826F5C" w:rsidRPr="0079325B" w:rsidRDefault="00826F5C" w:rsidP="00C8061D">
            <w:pPr>
              <w:pStyle w:val="Glava"/>
              <w:tabs>
                <w:tab w:val="clear" w:pos="4536"/>
                <w:tab w:val="clear" w:pos="9072"/>
              </w:tabs>
              <w:jc w:val="both"/>
              <w:rPr>
                <w:i w:val="0"/>
                <w:sz w:val="22"/>
                <w:szCs w:val="22"/>
              </w:rPr>
            </w:pPr>
          </w:p>
        </w:tc>
        <w:tc>
          <w:tcPr>
            <w:tcW w:w="1701" w:type="dxa"/>
          </w:tcPr>
          <w:p w:rsidR="00826F5C" w:rsidRPr="0079325B" w:rsidRDefault="00826F5C" w:rsidP="00C8061D">
            <w:pPr>
              <w:pStyle w:val="Glava"/>
              <w:tabs>
                <w:tab w:val="clear" w:pos="4536"/>
                <w:tab w:val="clear" w:pos="9072"/>
              </w:tabs>
              <w:jc w:val="both"/>
              <w:rPr>
                <w:i w:val="0"/>
                <w:sz w:val="22"/>
                <w:szCs w:val="22"/>
              </w:rPr>
            </w:pPr>
          </w:p>
        </w:tc>
        <w:tc>
          <w:tcPr>
            <w:tcW w:w="1843" w:type="dxa"/>
          </w:tcPr>
          <w:p w:rsidR="00826F5C" w:rsidRPr="0079325B" w:rsidRDefault="00826F5C" w:rsidP="00C8061D">
            <w:pPr>
              <w:pStyle w:val="Glava"/>
              <w:tabs>
                <w:tab w:val="clear" w:pos="4536"/>
                <w:tab w:val="clear" w:pos="9072"/>
              </w:tabs>
              <w:jc w:val="both"/>
              <w:rPr>
                <w:i w:val="0"/>
                <w:sz w:val="28"/>
                <w:szCs w:val="28"/>
              </w:rPr>
            </w:pPr>
          </w:p>
          <w:p w:rsidR="00826F5C" w:rsidRPr="0079325B" w:rsidRDefault="00826F5C" w:rsidP="00C8061D">
            <w:pPr>
              <w:pStyle w:val="Glava"/>
              <w:tabs>
                <w:tab w:val="clear" w:pos="4536"/>
                <w:tab w:val="clear" w:pos="9072"/>
              </w:tabs>
              <w:jc w:val="both"/>
              <w:rPr>
                <w:i w:val="0"/>
                <w:sz w:val="28"/>
                <w:szCs w:val="28"/>
              </w:rPr>
            </w:pPr>
          </w:p>
          <w:p w:rsidR="00826F5C" w:rsidRPr="0079325B" w:rsidRDefault="00826F5C" w:rsidP="00C8061D">
            <w:pPr>
              <w:pStyle w:val="Glava"/>
              <w:tabs>
                <w:tab w:val="clear" w:pos="4536"/>
                <w:tab w:val="clear" w:pos="9072"/>
              </w:tabs>
              <w:jc w:val="both"/>
              <w:rPr>
                <w:i w:val="0"/>
                <w:sz w:val="28"/>
                <w:szCs w:val="28"/>
              </w:rPr>
            </w:pPr>
          </w:p>
        </w:tc>
      </w:tr>
    </w:tbl>
    <w:p w:rsidR="00C8061D" w:rsidRDefault="00C8061D" w:rsidP="00FE3CF1">
      <w:pPr>
        <w:pStyle w:val="Glava"/>
        <w:tabs>
          <w:tab w:val="clear" w:pos="4536"/>
          <w:tab w:val="clear" w:pos="9072"/>
        </w:tabs>
        <w:ind w:left="1080"/>
        <w:jc w:val="both"/>
        <w:rPr>
          <w:i w:val="0"/>
          <w:sz w:val="22"/>
          <w:szCs w:val="22"/>
        </w:rPr>
      </w:pPr>
    </w:p>
    <w:p w:rsidR="006F7EB4" w:rsidRPr="0079325B" w:rsidRDefault="006F7EB4"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rsidTr="00787C83">
        <w:tc>
          <w:tcPr>
            <w:tcW w:w="621" w:type="dxa"/>
            <w:tcBorders>
              <w:bottom w:val="single" w:sz="4" w:space="0" w:color="auto"/>
            </w:tcBorders>
            <w:shd w:val="clear" w:color="auto" w:fill="D9D9D9" w:themeFill="background1" w:themeFillShade="D9"/>
            <w:vAlign w:val="center"/>
          </w:tcPr>
          <w:p w:rsidR="00FE3CF1" w:rsidRPr="0079325B" w:rsidRDefault="00FE3CF1" w:rsidP="00144778">
            <w:pPr>
              <w:jc w:val="center"/>
              <w:rPr>
                <w:b/>
                <w:i w:val="0"/>
                <w:sz w:val="20"/>
              </w:rPr>
            </w:pPr>
            <w:proofErr w:type="spellStart"/>
            <w:r w:rsidRPr="0079325B">
              <w:rPr>
                <w:b/>
                <w:i w:val="0"/>
                <w:sz w:val="20"/>
              </w:rPr>
              <w:t>Zap</w:t>
            </w:r>
            <w:proofErr w:type="spellEnd"/>
            <w:r w:rsidRPr="0079325B">
              <w:rPr>
                <w:b/>
                <w:i w:val="0"/>
                <w:sz w:val="20"/>
              </w:rPr>
              <w:t>. št.</w:t>
            </w:r>
          </w:p>
        </w:tc>
        <w:tc>
          <w:tcPr>
            <w:tcW w:w="2268" w:type="dxa"/>
            <w:tcBorders>
              <w:bottom w:val="single" w:sz="4" w:space="0" w:color="auto"/>
            </w:tcBorders>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Delovna doba</w:t>
            </w:r>
          </w:p>
          <w:p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Strokovni izpit</w:t>
            </w:r>
          </w:p>
          <w:p w:rsidR="00FE3CF1" w:rsidRPr="0079325B" w:rsidRDefault="00FE3CF1" w:rsidP="00C7578A">
            <w:pPr>
              <w:jc w:val="center"/>
              <w:rPr>
                <w:b/>
                <w:i w:val="0"/>
                <w:sz w:val="20"/>
              </w:rPr>
            </w:pPr>
            <w:r w:rsidRPr="0079325B">
              <w:rPr>
                <w:b/>
                <w:i w:val="0"/>
                <w:sz w:val="20"/>
              </w:rPr>
              <w:t>(št. potrdila)</w:t>
            </w:r>
          </w:p>
        </w:tc>
      </w:tr>
      <w:tr w:rsidR="00FE3CF1" w:rsidRPr="0079325B" w:rsidTr="00787C83">
        <w:tc>
          <w:tcPr>
            <w:tcW w:w="621" w:type="dxa"/>
            <w:shd w:val="clear" w:color="auto" w:fill="D9D9D9" w:themeFill="background1" w:themeFillShade="D9"/>
            <w:vAlign w:val="center"/>
          </w:tcPr>
          <w:p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VODJA DEL</w:t>
            </w:r>
          </w:p>
        </w:tc>
        <w:tc>
          <w:tcPr>
            <w:tcW w:w="1985" w:type="dxa"/>
          </w:tcPr>
          <w:p w:rsidR="00FE3CF1" w:rsidRPr="0079325B" w:rsidRDefault="00FE3CF1" w:rsidP="00C7578A">
            <w:pPr>
              <w:pStyle w:val="Glava"/>
              <w:tabs>
                <w:tab w:val="clear" w:pos="4536"/>
                <w:tab w:val="clear" w:pos="9072"/>
              </w:tabs>
              <w:jc w:val="both"/>
              <w:rPr>
                <w:i w:val="0"/>
                <w:sz w:val="22"/>
                <w:szCs w:val="22"/>
              </w:rPr>
            </w:pPr>
          </w:p>
        </w:tc>
        <w:tc>
          <w:tcPr>
            <w:tcW w:w="1701" w:type="dxa"/>
          </w:tcPr>
          <w:p w:rsidR="00FE3CF1" w:rsidRPr="0079325B" w:rsidRDefault="00FE3CF1" w:rsidP="00C7578A">
            <w:pPr>
              <w:pStyle w:val="Glava"/>
              <w:tabs>
                <w:tab w:val="clear" w:pos="4536"/>
                <w:tab w:val="clear" w:pos="9072"/>
              </w:tabs>
              <w:jc w:val="both"/>
              <w:rPr>
                <w:i w:val="0"/>
                <w:sz w:val="22"/>
                <w:szCs w:val="22"/>
              </w:rPr>
            </w:pPr>
          </w:p>
        </w:tc>
        <w:tc>
          <w:tcPr>
            <w:tcW w:w="992" w:type="dxa"/>
          </w:tcPr>
          <w:p w:rsidR="00FE3CF1" w:rsidRPr="0079325B" w:rsidRDefault="00FE3CF1" w:rsidP="00C7578A">
            <w:pPr>
              <w:pStyle w:val="Glava"/>
              <w:tabs>
                <w:tab w:val="clear" w:pos="4536"/>
                <w:tab w:val="clear" w:pos="9072"/>
              </w:tabs>
              <w:jc w:val="both"/>
              <w:rPr>
                <w:i w:val="0"/>
                <w:sz w:val="22"/>
                <w:szCs w:val="22"/>
              </w:rPr>
            </w:pPr>
          </w:p>
        </w:tc>
        <w:tc>
          <w:tcPr>
            <w:tcW w:w="1559" w:type="dxa"/>
          </w:tcPr>
          <w:p w:rsidR="00FE3CF1" w:rsidRDefault="00FE3CF1" w:rsidP="00C7578A">
            <w:pPr>
              <w:pStyle w:val="Glava"/>
              <w:tabs>
                <w:tab w:val="clear" w:pos="4536"/>
                <w:tab w:val="clear" w:pos="9072"/>
              </w:tabs>
              <w:jc w:val="both"/>
              <w:rPr>
                <w:i w:val="0"/>
                <w:sz w:val="28"/>
                <w:szCs w:val="28"/>
              </w:rPr>
            </w:pPr>
          </w:p>
          <w:p w:rsidR="00D439D5" w:rsidRPr="0079325B" w:rsidRDefault="00D439D5" w:rsidP="00C7578A">
            <w:pPr>
              <w:pStyle w:val="Glava"/>
              <w:tabs>
                <w:tab w:val="clear" w:pos="4536"/>
                <w:tab w:val="clear" w:pos="9072"/>
              </w:tabs>
              <w:jc w:val="both"/>
              <w:rPr>
                <w:i w:val="0"/>
                <w:sz w:val="28"/>
                <w:szCs w:val="28"/>
              </w:rPr>
            </w:pPr>
          </w:p>
          <w:p w:rsidR="00FE3CF1" w:rsidRPr="0079325B" w:rsidRDefault="00FE3CF1" w:rsidP="00C7578A">
            <w:pPr>
              <w:pStyle w:val="Glava"/>
              <w:tabs>
                <w:tab w:val="clear" w:pos="4536"/>
                <w:tab w:val="clear" w:pos="9072"/>
              </w:tabs>
              <w:jc w:val="both"/>
              <w:rPr>
                <w:i w:val="0"/>
                <w:sz w:val="28"/>
                <w:szCs w:val="28"/>
              </w:rPr>
            </w:pPr>
          </w:p>
        </w:tc>
      </w:tr>
      <w:tr w:rsidR="00091781" w:rsidRPr="0079325B" w:rsidTr="00787C83">
        <w:tc>
          <w:tcPr>
            <w:tcW w:w="621" w:type="dxa"/>
            <w:shd w:val="clear" w:color="auto" w:fill="D9D9D9" w:themeFill="background1" w:themeFillShade="D9"/>
            <w:vAlign w:val="center"/>
          </w:tcPr>
          <w:p w:rsidR="00091781" w:rsidRPr="00021AC4" w:rsidRDefault="00091781" w:rsidP="00144778">
            <w:pPr>
              <w:pStyle w:val="Glava"/>
              <w:tabs>
                <w:tab w:val="clear" w:pos="4536"/>
                <w:tab w:val="clear" w:pos="9072"/>
              </w:tabs>
              <w:jc w:val="center"/>
              <w:rPr>
                <w:i w:val="0"/>
                <w:sz w:val="22"/>
                <w:szCs w:val="22"/>
              </w:rPr>
            </w:pPr>
            <w:r>
              <w:rPr>
                <w:i w:val="0"/>
                <w:sz w:val="22"/>
                <w:szCs w:val="22"/>
              </w:rPr>
              <w:t>2</w:t>
            </w:r>
          </w:p>
        </w:tc>
        <w:tc>
          <w:tcPr>
            <w:tcW w:w="2268" w:type="dxa"/>
            <w:shd w:val="clear" w:color="auto" w:fill="D9D9D9" w:themeFill="background1" w:themeFillShade="D9"/>
            <w:vAlign w:val="center"/>
          </w:tcPr>
          <w:p w:rsidR="00091781" w:rsidRPr="00A8796C" w:rsidRDefault="00091781" w:rsidP="00C7578A">
            <w:pPr>
              <w:pStyle w:val="Glava"/>
              <w:tabs>
                <w:tab w:val="clear" w:pos="4536"/>
                <w:tab w:val="clear" w:pos="9072"/>
              </w:tabs>
              <w:jc w:val="center"/>
              <w:rPr>
                <w:b/>
                <w:i w:val="0"/>
                <w:sz w:val="22"/>
                <w:szCs w:val="22"/>
              </w:rPr>
            </w:pPr>
          </w:p>
        </w:tc>
        <w:tc>
          <w:tcPr>
            <w:tcW w:w="1985" w:type="dxa"/>
          </w:tcPr>
          <w:p w:rsidR="00091781" w:rsidRDefault="00091781" w:rsidP="00C7578A">
            <w:pPr>
              <w:pStyle w:val="Glava"/>
              <w:tabs>
                <w:tab w:val="clear" w:pos="4536"/>
                <w:tab w:val="clear" w:pos="9072"/>
              </w:tabs>
              <w:jc w:val="both"/>
              <w:rPr>
                <w:i w:val="0"/>
                <w:sz w:val="22"/>
                <w:szCs w:val="22"/>
              </w:rPr>
            </w:pPr>
          </w:p>
          <w:p w:rsidR="00DD766D" w:rsidRDefault="00DD766D" w:rsidP="00C7578A">
            <w:pPr>
              <w:pStyle w:val="Glava"/>
              <w:tabs>
                <w:tab w:val="clear" w:pos="4536"/>
                <w:tab w:val="clear" w:pos="9072"/>
              </w:tabs>
              <w:jc w:val="both"/>
              <w:rPr>
                <w:i w:val="0"/>
                <w:sz w:val="22"/>
                <w:szCs w:val="22"/>
              </w:rPr>
            </w:pPr>
          </w:p>
          <w:p w:rsidR="00DD766D" w:rsidRPr="0079325B" w:rsidRDefault="00DD766D" w:rsidP="00C7578A">
            <w:pPr>
              <w:pStyle w:val="Glava"/>
              <w:tabs>
                <w:tab w:val="clear" w:pos="4536"/>
                <w:tab w:val="clear" w:pos="9072"/>
              </w:tabs>
              <w:jc w:val="both"/>
              <w:rPr>
                <w:i w:val="0"/>
                <w:sz w:val="22"/>
                <w:szCs w:val="22"/>
              </w:rPr>
            </w:pPr>
          </w:p>
        </w:tc>
        <w:tc>
          <w:tcPr>
            <w:tcW w:w="1701" w:type="dxa"/>
          </w:tcPr>
          <w:p w:rsidR="00091781" w:rsidRPr="0079325B" w:rsidRDefault="00091781" w:rsidP="00C7578A">
            <w:pPr>
              <w:pStyle w:val="Glava"/>
              <w:tabs>
                <w:tab w:val="clear" w:pos="4536"/>
                <w:tab w:val="clear" w:pos="9072"/>
              </w:tabs>
              <w:jc w:val="both"/>
              <w:rPr>
                <w:i w:val="0"/>
                <w:sz w:val="22"/>
                <w:szCs w:val="22"/>
              </w:rPr>
            </w:pPr>
          </w:p>
        </w:tc>
        <w:tc>
          <w:tcPr>
            <w:tcW w:w="992" w:type="dxa"/>
          </w:tcPr>
          <w:p w:rsidR="00091781" w:rsidRDefault="00091781" w:rsidP="00C7578A">
            <w:pPr>
              <w:pStyle w:val="Glava"/>
              <w:tabs>
                <w:tab w:val="clear" w:pos="4536"/>
                <w:tab w:val="clear" w:pos="9072"/>
              </w:tabs>
              <w:jc w:val="both"/>
              <w:rPr>
                <w:i w:val="0"/>
                <w:sz w:val="22"/>
                <w:szCs w:val="22"/>
              </w:rPr>
            </w:pPr>
          </w:p>
          <w:p w:rsidR="00A5484D" w:rsidRDefault="00A5484D" w:rsidP="00C7578A">
            <w:pPr>
              <w:pStyle w:val="Glava"/>
              <w:tabs>
                <w:tab w:val="clear" w:pos="4536"/>
                <w:tab w:val="clear" w:pos="9072"/>
              </w:tabs>
              <w:jc w:val="both"/>
              <w:rPr>
                <w:i w:val="0"/>
                <w:sz w:val="22"/>
                <w:szCs w:val="22"/>
              </w:rPr>
            </w:pPr>
          </w:p>
          <w:p w:rsidR="00A5484D" w:rsidRPr="0079325B" w:rsidRDefault="00A5484D" w:rsidP="00C7578A">
            <w:pPr>
              <w:pStyle w:val="Glava"/>
              <w:tabs>
                <w:tab w:val="clear" w:pos="4536"/>
                <w:tab w:val="clear" w:pos="9072"/>
              </w:tabs>
              <w:jc w:val="both"/>
              <w:rPr>
                <w:i w:val="0"/>
                <w:sz w:val="22"/>
                <w:szCs w:val="22"/>
              </w:rPr>
            </w:pPr>
          </w:p>
        </w:tc>
        <w:tc>
          <w:tcPr>
            <w:tcW w:w="1559" w:type="dxa"/>
          </w:tcPr>
          <w:p w:rsidR="00091781" w:rsidRDefault="00091781" w:rsidP="00C7578A">
            <w:pPr>
              <w:pStyle w:val="Glava"/>
              <w:tabs>
                <w:tab w:val="clear" w:pos="4536"/>
                <w:tab w:val="clear" w:pos="9072"/>
              </w:tabs>
              <w:jc w:val="both"/>
              <w:rPr>
                <w:i w:val="0"/>
                <w:sz w:val="28"/>
                <w:szCs w:val="28"/>
              </w:rPr>
            </w:pPr>
          </w:p>
        </w:tc>
      </w:tr>
    </w:tbl>
    <w:p w:rsidR="00FE3CF1" w:rsidRDefault="00FE3CF1"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DE30C0" w:rsidRPr="00E77E9A" w:rsidRDefault="00DE30C0" w:rsidP="00DE30C0">
      <w:pPr>
        <w:pStyle w:val="Glava"/>
        <w:tabs>
          <w:tab w:val="clear" w:pos="4536"/>
          <w:tab w:val="clear" w:pos="9072"/>
        </w:tabs>
        <w:ind w:left="1080"/>
        <w:jc w:val="both"/>
        <w:rPr>
          <w:b/>
          <w:i w:val="0"/>
          <w:sz w:val="22"/>
          <w:szCs w:val="22"/>
        </w:rPr>
      </w:pPr>
      <w:r w:rsidRPr="00E77E9A">
        <w:rPr>
          <w:b/>
          <w:i w:val="0"/>
          <w:sz w:val="22"/>
          <w:szCs w:val="22"/>
        </w:rPr>
        <w:t>Referenčni posli predhodno navedenega kadra (vodja del):</w:t>
      </w:r>
    </w:p>
    <w:p w:rsidR="00DE30C0" w:rsidRDefault="00DE30C0" w:rsidP="00DE30C0">
      <w:pPr>
        <w:pStyle w:val="Glava"/>
        <w:tabs>
          <w:tab w:val="clear" w:pos="4536"/>
          <w:tab w:val="clear" w:pos="9072"/>
        </w:tabs>
        <w:ind w:left="1080"/>
        <w:jc w:val="both"/>
        <w:rPr>
          <w:i w:val="0"/>
          <w:color w:val="000000" w:themeColor="text1"/>
          <w:sz w:val="22"/>
          <w:szCs w:val="22"/>
        </w:rPr>
      </w:pPr>
      <w:r w:rsidRPr="00E77E9A">
        <w:rPr>
          <w:i w:val="0"/>
          <w:color w:val="000000" w:themeColor="text1"/>
          <w:sz w:val="22"/>
          <w:szCs w:val="22"/>
        </w:rPr>
        <w:t xml:space="preserve">Vsaj </w:t>
      </w:r>
      <w:r w:rsidR="00746CBA">
        <w:rPr>
          <w:i w:val="0"/>
          <w:color w:val="000000" w:themeColor="text1"/>
          <w:sz w:val="22"/>
          <w:szCs w:val="22"/>
        </w:rPr>
        <w:t>ena</w:t>
      </w:r>
      <w:r w:rsidRPr="00E77E9A">
        <w:rPr>
          <w:i w:val="0"/>
          <w:color w:val="000000" w:themeColor="text1"/>
          <w:sz w:val="22"/>
          <w:szCs w:val="22"/>
        </w:rPr>
        <w:t xml:space="preserve"> referenca, v obdobju od </w:t>
      </w:r>
      <w:r w:rsidR="00746CBA">
        <w:rPr>
          <w:i w:val="0"/>
          <w:color w:val="000000" w:themeColor="text1"/>
          <w:sz w:val="22"/>
          <w:szCs w:val="22"/>
        </w:rPr>
        <w:t>2015</w:t>
      </w:r>
      <w:r w:rsidRPr="00E77E9A">
        <w:rPr>
          <w:i w:val="0"/>
          <w:color w:val="000000" w:themeColor="text1"/>
          <w:sz w:val="22"/>
          <w:szCs w:val="22"/>
        </w:rPr>
        <w:t xml:space="preserve"> do oddaje ponudbe, ki izkazuje, da je imenovani vodja del kvalitetno, strokovno in v skladu s pogodbenimi določili uspešno vodil in zaključil dela na vsaj </w:t>
      </w:r>
      <w:r w:rsidR="00746CBA">
        <w:rPr>
          <w:i w:val="0"/>
          <w:color w:val="000000" w:themeColor="text1"/>
          <w:sz w:val="22"/>
          <w:szCs w:val="22"/>
        </w:rPr>
        <w:t>enem</w:t>
      </w:r>
      <w:r w:rsidRPr="00E77E9A">
        <w:rPr>
          <w:i w:val="0"/>
          <w:color w:val="000000" w:themeColor="text1"/>
          <w:sz w:val="22"/>
          <w:szCs w:val="22"/>
        </w:rPr>
        <w:t xml:space="preserve"> istovrstnem poslu </w:t>
      </w:r>
      <w:r w:rsidR="00746CBA" w:rsidRPr="00826F5C">
        <w:rPr>
          <w:b/>
          <w:i w:val="0"/>
          <w:color w:val="000000" w:themeColor="text1"/>
          <w:sz w:val="20"/>
        </w:rPr>
        <w:t>(izvedba uprizoritvenega odra),</w:t>
      </w:r>
      <w:r w:rsidR="00746CBA">
        <w:rPr>
          <w:b/>
          <w:i w:val="0"/>
          <w:color w:val="000000" w:themeColor="text1"/>
          <w:sz w:val="20"/>
        </w:rPr>
        <w:t xml:space="preserve"> </w:t>
      </w:r>
      <w:r w:rsidRPr="00E77E9A">
        <w:rPr>
          <w:i w:val="0"/>
          <w:color w:val="000000" w:themeColor="text1"/>
          <w:sz w:val="22"/>
          <w:szCs w:val="22"/>
        </w:rPr>
        <w:t xml:space="preserve">v vrednosti najmanj </w:t>
      </w:r>
      <w:r w:rsidR="00746CBA">
        <w:rPr>
          <w:i w:val="0"/>
          <w:color w:val="000000" w:themeColor="text1"/>
          <w:sz w:val="22"/>
          <w:szCs w:val="22"/>
        </w:rPr>
        <w:t>50.000,00</w:t>
      </w:r>
      <w:r w:rsidRPr="00E77E9A">
        <w:rPr>
          <w:i w:val="0"/>
          <w:color w:val="000000" w:themeColor="text1"/>
          <w:sz w:val="22"/>
          <w:szCs w:val="22"/>
        </w:rPr>
        <w:t xml:space="preserve"> EUR brez DDV za posamezen posel.</w:t>
      </w:r>
    </w:p>
    <w:p w:rsidR="00DE30C0" w:rsidRDefault="00DE30C0" w:rsidP="00DE30C0">
      <w:pPr>
        <w:pStyle w:val="Glava"/>
        <w:tabs>
          <w:tab w:val="clear" w:pos="4536"/>
          <w:tab w:val="clear" w:pos="9072"/>
        </w:tabs>
        <w:ind w:left="1080"/>
        <w:jc w:val="both"/>
        <w:rPr>
          <w:i w:val="0"/>
          <w:color w:val="000000" w:themeColor="text1"/>
          <w:sz w:val="22"/>
          <w:szCs w:val="22"/>
        </w:rPr>
      </w:pPr>
    </w:p>
    <w:p w:rsidR="002C6A1E" w:rsidRDefault="002C6A1E" w:rsidP="00DE30C0">
      <w:pPr>
        <w:pStyle w:val="Glava"/>
        <w:tabs>
          <w:tab w:val="clear" w:pos="4536"/>
          <w:tab w:val="clear" w:pos="9072"/>
        </w:tabs>
        <w:ind w:left="1080"/>
        <w:jc w:val="both"/>
        <w:rPr>
          <w:i w:val="0"/>
          <w:sz w:val="22"/>
          <w:szCs w:val="22"/>
        </w:rPr>
      </w:pPr>
    </w:p>
    <w:p w:rsidR="002C6A1E" w:rsidRDefault="002C6A1E" w:rsidP="00FE3CF1">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2693"/>
      </w:tblGrid>
      <w:tr w:rsidR="00826F5C" w:rsidRPr="005B2B95" w:rsidTr="00826F5C">
        <w:tc>
          <w:tcPr>
            <w:tcW w:w="2322" w:type="dxa"/>
            <w:shd w:val="clear" w:color="auto" w:fill="D9D9D9" w:themeFill="background1" w:themeFillShade="D9"/>
            <w:vAlign w:val="center"/>
          </w:tcPr>
          <w:p w:rsidR="00826F5C" w:rsidRPr="005B2B95" w:rsidRDefault="00826F5C" w:rsidP="000A55F3">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826F5C" w:rsidRPr="005B2B95" w:rsidRDefault="00826F5C" w:rsidP="000A55F3">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826F5C" w:rsidRPr="005B2B95" w:rsidRDefault="00826F5C" w:rsidP="000A55F3">
            <w:pPr>
              <w:jc w:val="center"/>
              <w:rPr>
                <w:b/>
                <w:i w:val="0"/>
                <w:sz w:val="18"/>
                <w:szCs w:val="18"/>
              </w:rPr>
            </w:pPr>
            <w:r w:rsidRPr="005B2B95">
              <w:rPr>
                <w:b/>
                <w:i w:val="0"/>
                <w:sz w:val="18"/>
                <w:szCs w:val="18"/>
              </w:rPr>
              <w:t>Datum začetka in končanja posla</w:t>
            </w:r>
          </w:p>
        </w:tc>
        <w:tc>
          <w:tcPr>
            <w:tcW w:w="2693" w:type="dxa"/>
            <w:shd w:val="clear" w:color="auto" w:fill="D9D9D9" w:themeFill="background1" w:themeFillShade="D9"/>
            <w:vAlign w:val="center"/>
          </w:tcPr>
          <w:p w:rsidR="00826F5C" w:rsidRPr="005B2B95" w:rsidRDefault="00826F5C" w:rsidP="000A55F3">
            <w:pPr>
              <w:jc w:val="center"/>
              <w:rPr>
                <w:b/>
                <w:i w:val="0"/>
                <w:sz w:val="18"/>
                <w:szCs w:val="18"/>
              </w:rPr>
            </w:pPr>
            <w:r w:rsidRPr="005B2B95">
              <w:rPr>
                <w:b/>
                <w:i w:val="0"/>
                <w:sz w:val="18"/>
                <w:szCs w:val="18"/>
              </w:rPr>
              <w:t>Vrednost posla</w:t>
            </w:r>
          </w:p>
          <w:p w:rsidR="00826F5C" w:rsidRPr="005B2B95" w:rsidRDefault="00826F5C" w:rsidP="00787C83">
            <w:pPr>
              <w:jc w:val="center"/>
              <w:rPr>
                <w:b/>
                <w:i w:val="0"/>
                <w:sz w:val="18"/>
                <w:szCs w:val="18"/>
              </w:rPr>
            </w:pPr>
            <w:r w:rsidRPr="005B2B95">
              <w:rPr>
                <w:b/>
                <w:i w:val="0"/>
                <w:sz w:val="18"/>
                <w:szCs w:val="18"/>
              </w:rPr>
              <w:t>v EUR brez DDV</w:t>
            </w:r>
          </w:p>
        </w:tc>
      </w:tr>
      <w:tr w:rsidR="00826F5C" w:rsidRPr="0079325B" w:rsidTr="00826F5C">
        <w:tc>
          <w:tcPr>
            <w:tcW w:w="2322" w:type="dxa"/>
          </w:tcPr>
          <w:p w:rsidR="00826F5C" w:rsidRPr="0079325B" w:rsidRDefault="00826F5C" w:rsidP="000A55F3">
            <w:pPr>
              <w:pStyle w:val="Glava"/>
              <w:tabs>
                <w:tab w:val="clear" w:pos="4536"/>
                <w:tab w:val="clear" w:pos="9072"/>
              </w:tabs>
              <w:jc w:val="both"/>
              <w:rPr>
                <w:i w:val="0"/>
                <w:sz w:val="22"/>
                <w:szCs w:val="22"/>
              </w:rPr>
            </w:pPr>
          </w:p>
        </w:tc>
        <w:tc>
          <w:tcPr>
            <w:tcW w:w="2835" w:type="dxa"/>
          </w:tcPr>
          <w:p w:rsidR="00826F5C" w:rsidRDefault="00826F5C" w:rsidP="000A55F3">
            <w:pPr>
              <w:pStyle w:val="Glava"/>
              <w:tabs>
                <w:tab w:val="clear" w:pos="4536"/>
                <w:tab w:val="clear" w:pos="9072"/>
              </w:tabs>
              <w:jc w:val="both"/>
              <w:rPr>
                <w:i w:val="0"/>
                <w:sz w:val="22"/>
                <w:szCs w:val="22"/>
              </w:rPr>
            </w:pPr>
          </w:p>
          <w:p w:rsidR="00826F5C" w:rsidRDefault="00826F5C" w:rsidP="000A55F3">
            <w:pPr>
              <w:pStyle w:val="Glava"/>
              <w:tabs>
                <w:tab w:val="clear" w:pos="4536"/>
                <w:tab w:val="clear" w:pos="9072"/>
              </w:tabs>
              <w:jc w:val="both"/>
              <w:rPr>
                <w:i w:val="0"/>
                <w:sz w:val="22"/>
                <w:szCs w:val="22"/>
              </w:rPr>
            </w:pPr>
          </w:p>
          <w:p w:rsidR="00826F5C" w:rsidRDefault="00826F5C" w:rsidP="000A55F3">
            <w:pPr>
              <w:pStyle w:val="Glava"/>
              <w:tabs>
                <w:tab w:val="clear" w:pos="4536"/>
                <w:tab w:val="clear" w:pos="9072"/>
              </w:tabs>
              <w:jc w:val="both"/>
              <w:rPr>
                <w:i w:val="0"/>
                <w:sz w:val="22"/>
                <w:szCs w:val="22"/>
              </w:rPr>
            </w:pPr>
          </w:p>
          <w:p w:rsidR="00826F5C" w:rsidRPr="0079325B" w:rsidRDefault="00826F5C" w:rsidP="000A55F3">
            <w:pPr>
              <w:pStyle w:val="Glava"/>
              <w:tabs>
                <w:tab w:val="clear" w:pos="4536"/>
                <w:tab w:val="clear" w:pos="9072"/>
              </w:tabs>
              <w:jc w:val="both"/>
              <w:rPr>
                <w:i w:val="0"/>
                <w:sz w:val="22"/>
                <w:szCs w:val="22"/>
              </w:rPr>
            </w:pPr>
          </w:p>
        </w:tc>
        <w:tc>
          <w:tcPr>
            <w:tcW w:w="1276" w:type="dxa"/>
          </w:tcPr>
          <w:p w:rsidR="00826F5C" w:rsidRPr="0079325B" w:rsidRDefault="00826F5C" w:rsidP="000A55F3">
            <w:pPr>
              <w:pStyle w:val="Glava"/>
              <w:tabs>
                <w:tab w:val="clear" w:pos="4536"/>
                <w:tab w:val="clear" w:pos="9072"/>
              </w:tabs>
              <w:jc w:val="both"/>
              <w:rPr>
                <w:i w:val="0"/>
                <w:sz w:val="22"/>
                <w:szCs w:val="22"/>
              </w:rPr>
            </w:pPr>
          </w:p>
        </w:tc>
        <w:tc>
          <w:tcPr>
            <w:tcW w:w="2693" w:type="dxa"/>
          </w:tcPr>
          <w:p w:rsidR="00826F5C" w:rsidRPr="0079325B" w:rsidRDefault="00826F5C" w:rsidP="000A55F3">
            <w:pPr>
              <w:pStyle w:val="Glava"/>
              <w:tabs>
                <w:tab w:val="clear" w:pos="4536"/>
                <w:tab w:val="clear" w:pos="9072"/>
              </w:tabs>
              <w:jc w:val="both"/>
              <w:rPr>
                <w:i w:val="0"/>
                <w:sz w:val="28"/>
                <w:szCs w:val="28"/>
              </w:rPr>
            </w:pPr>
          </w:p>
          <w:p w:rsidR="00826F5C" w:rsidRPr="0079325B" w:rsidRDefault="00826F5C" w:rsidP="000A55F3">
            <w:pPr>
              <w:pStyle w:val="Glava"/>
              <w:tabs>
                <w:tab w:val="clear" w:pos="4536"/>
                <w:tab w:val="clear" w:pos="9072"/>
              </w:tabs>
              <w:jc w:val="both"/>
              <w:rPr>
                <w:i w:val="0"/>
                <w:sz w:val="28"/>
                <w:szCs w:val="28"/>
              </w:rPr>
            </w:pPr>
          </w:p>
        </w:tc>
      </w:tr>
      <w:tr w:rsidR="00826F5C" w:rsidRPr="0079325B" w:rsidTr="00826F5C">
        <w:tc>
          <w:tcPr>
            <w:tcW w:w="2322" w:type="dxa"/>
          </w:tcPr>
          <w:p w:rsidR="00826F5C" w:rsidRPr="0079325B" w:rsidRDefault="00826F5C" w:rsidP="000A55F3">
            <w:pPr>
              <w:pStyle w:val="Glava"/>
              <w:tabs>
                <w:tab w:val="clear" w:pos="4536"/>
                <w:tab w:val="clear" w:pos="9072"/>
              </w:tabs>
              <w:jc w:val="both"/>
              <w:rPr>
                <w:i w:val="0"/>
                <w:sz w:val="22"/>
                <w:szCs w:val="22"/>
              </w:rPr>
            </w:pPr>
          </w:p>
        </w:tc>
        <w:tc>
          <w:tcPr>
            <w:tcW w:w="2835" w:type="dxa"/>
          </w:tcPr>
          <w:p w:rsidR="00826F5C" w:rsidRDefault="00826F5C" w:rsidP="000A55F3">
            <w:pPr>
              <w:pStyle w:val="Glava"/>
              <w:tabs>
                <w:tab w:val="clear" w:pos="4536"/>
                <w:tab w:val="clear" w:pos="9072"/>
              </w:tabs>
              <w:jc w:val="both"/>
              <w:rPr>
                <w:i w:val="0"/>
                <w:sz w:val="22"/>
                <w:szCs w:val="22"/>
              </w:rPr>
            </w:pPr>
          </w:p>
          <w:p w:rsidR="00826F5C" w:rsidRDefault="00826F5C" w:rsidP="000A55F3">
            <w:pPr>
              <w:pStyle w:val="Glava"/>
              <w:tabs>
                <w:tab w:val="clear" w:pos="4536"/>
                <w:tab w:val="clear" w:pos="9072"/>
              </w:tabs>
              <w:jc w:val="both"/>
              <w:rPr>
                <w:i w:val="0"/>
                <w:sz w:val="22"/>
                <w:szCs w:val="22"/>
              </w:rPr>
            </w:pPr>
          </w:p>
          <w:p w:rsidR="00826F5C" w:rsidRDefault="00826F5C" w:rsidP="000A55F3">
            <w:pPr>
              <w:pStyle w:val="Glava"/>
              <w:tabs>
                <w:tab w:val="clear" w:pos="4536"/>
                <w:tab w:val="clear" w:pos="9072"/>
              </w:tabs>
              <w:jc w:val="both"/>
              <w:rPr>
                <w:i w:val="0"/>
                <w:sz w:val="22"/>
                <w:szCs w:val="22"/>
              </w:rPr>
            </w:pPr>
          </w:p>
          <w:p w:rsidR="00826F5C" w:rsidRPr="0079325B" w:rsidRDefault="00826F5C" w:rsidP="000A55F3">
            <w:pPr>
              <w:pStyle w:val="Glava"/>
              <w:tabs>
                <w:tab w:val="clear" w:pos="4536"/>
                <w:tab w:val="clear" w:pos="9072"/>
              </w:tabs>
              <w:jc w:val="both"/>
              <w:rPr>
                <w:i w:val="0"/>
                <w:sz w:val="22"/>
                <w:szCs w:val="22"/>
              </w:rPr>
            </w:pPr>
          </w:p>
        </w:tc>
        <w:tc>
          <w:tcPr>
            <w:tcW w:w="1276" w:type="dxa"/>
          </w:tcPr>
          <w:p w:rsidR="00826F5C" w:rsidRPr="0079325B" w:rsidRDefault="00826F5C" w:rsidP="000A55F3">
            <w:pPr>
              <w:pStyle w:val="Glava"/>
              <w:tabs>
                <w:tab w:val="clear" w:pos="4536"/>
                <w:tab w:val="clear" w:pos="9072"/>
              </w:tabs>
              <w:jc w:val="both"/>
              <w:rPr>
                <w:i w:val="0"/>
                <w:sz w:val="22"/>
                <w:szCs w:val="22"/>
              </w:rPr>
            </w:pPr>
          </w:p>
        </w:tc>
        <w:tc>
          <w:tcPr>
            <w:tcW w:w="2693" w:type="dxa"/>
          </w:tcPr>
          <w:p w:rsidR="00826F5C" w:rsidRPr="0079325B" w:rsidRDefault="00826F5C" w:rsidP="000A55F3">
            <w:pPr>
              <w:pStyle w:val="Glava"/>
              <w:tabs>
                <w:tab w:val="clear" w:pos="4536"/>
                <w:tab w:val="clear" w:pos="9072"/>
              </w:tabs>
              <w:jc w:val="both"/>
              <w:rPr>
                <w:i w:val="0"/>
                <w:sz w:val="28"/>
                <w:szCs w:val="28"/>
              </w:rPr>
            </w:pPr>
          </w:p>
          <w:p w:rsidR="00826F5C" w:rsidRPr="0079325B" w:rsidRDefault="00826F5C" w:rsidP="000A55F3">
            <w:pPr>
              <w:pStyle w:val="Glava"/>
              <w:tabs>
                <w:tab w:val="clear" w:pos="4536"/>
                <w:tab w:val="clear" w:pos="9072"/>
              </w:tabs>
              <w:jc w:val="both"/>
              <w:rPr>
                <w:i w:val="0"/>
                <w:sz w:val="28"/>
                <w:szCs w:val="28"/>
              </w:rPr>
            </w:pPr>
          </w:p>
        </w:tc>
      </w:tr>
    </w:tbl>
    <w:p w:rsidR="00361220" w:rsidRDefault="00361220"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FE3CF1" w:rsidRDefault="00FE3CF1" w:rsidP="00FE3CF1">
      <w:pPr>
        <w:pStyle w:val="Glava"/>
        <w:tabs>
          <w:tab w:val="clear" w:pos="4536"/>
          <w:tab w:val="clear" w:pos="9072"/>
        </w:tabs>
        <w:ind w:left="1080"/>
        <w:jc w:val="both"/>
        <w:rPr>
          <w:i w:val="0"/>
          <w:sz w:val="22"/>
          <w:szCs w:val="22"/>
        </w:rPr>
      </w:pP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DE30C0" w:rsidRPr="00D50D7D" w:rsidRDefault="00DE30C0" w:rsidP="00DE30C0">
      <w:pPr>
        <w:pStyle w:val="Glava"/>
        <w:tabs>
          <w:tab w:val="clear" w:pos="4536"/>
          <w:tab w:val="clear" w:pos="9072"/>
        </w:tabs>
        <w:jc w:val="right"/>
        <w:rPr>
          <w:b/>
          <w:i w:val="0"/>
          <w:sz w:val="22"/>
          <w:szCs w:val="22"/>
        </w:rPr>
      </w:pPr>
      <w:r w:rsidRPr="00D50D7D">
        <w:rPr>
          <w:b/>
          <w:i w:val="0"/>
          <w:sz w:val="22"/>
          <w:szCs w:val="22"/>
        </w:rPr>
        <w:lastRenderedPageBreak/>
        <w:t>PRILOGA 7</w:t>
      </w: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ind w:left="1134"/>
        <w:jc w:val="center"/>
        <w:rPr>
          <w:b/>
          <w:i w:val="0"/>
          <w:sz w:val="36"/>
          <w:szCs w:val="36"/>
        </w:rPr>
      </w:pPr>
      <w:r w:rsidRPr="00D50D7D">
        <w:rPr>
          <w:b/>
          <w:i w:val="0"/>
          <w:sz w:val="36"/>
          <w:szCs w:val="36"/>
        </w:rPr>
        <w:t>ZAVAROVANJE ODGOVORNOSTI</w:t>
      </w:r>
    </w:p>
    <w:p w:rsidR="00DE30C0" w:rsidRPr="00D50D7D" w:rsidRDefault="00DE30C0" w:rsidP="00DE30C0">
      <w:pPr>
        <w:ind w:left="1134"/>
        <w:jc w:val="center"/>
        <w:rPr>
          <w:b/>
          <w:i w:val="0"/>
          <w:sz w:val="22"/>
          <w:szCs w:val="22"/>
        </w:rPr>
      </w:pPr>
    </w:p>
    <w:p w:rsidR="00DE30C0" w:rsidRPr="00D50D7D" w:rsidRDefault="00DE30C0" w:rsidP="00DE30C0">
      <w:pPr>
        <w:ind w:left="1134"/>
        <w:jc w:val="center"/>
        <w:rPr>
          <w:b/>
          <w:i w:val="0"/>
          <w:sz w:val="22"/>
          <w:szCs w:val="22"/>
        </w:rPr>
      </w:pPr>
    </w:p>
    <w:p w:rsidR="00DE30C0" w:rsidRPr="00D50D7D" w:rsidRDefault="00DE30C0" w:rsidP="00DE30C0">
      <w:pPr>
        <w:ind w:left="1134"/>
        <w:jc w:val="center"/>
        <w:rPr>
          <w:b/>
          <w:i w:val="0"/>
          <w:sz w:val="22"/>
          <w:szCs w:val="22"/>
        </w:rPr>
      </w:pPr>
    </w:p>
    <w:p w:rsidR="00DE30C0" w:rsidRPr="00D50D7D" w:rsidRDefault="00DE30C0" w:rsidP="00DE30C0">
      <w:pPr>
        <w:ind w:left="1134"/>
        <w:jc w:val="center"/>
        <w:rPr>
          <w:b/>
          <w:i w:val="0"/>
          <w:sz w:val="22"/>
          <w:szCs w:val="22"/>
        </w:rPr>
      </w:pPr>
    </w:p>
    <w:p w:rsidR="00DE30C0" w:rsidRPr="00D50D7D" w:rsidRDefault="00DE30C0" w:rsidP="00DE30C0">
      <w:pPr>
        <w:ind w:left="1134"/>
        <w:rPr>
          <w:i w:val="0"/>
          <w:color w:val="000000" w:themeColor="text1"/>
          <w:sz w:val="22"/>
          <w:szCs w:val="22"/>
        </w:rPr>
      </w:pPr>
      <w:r w:rsidRPr="00D50D7D">
        <w:rPr>
          <w:i w:val="0"/>
          <w:color w:val="000000" w:themeColor="text1"/>
          <w:sz w:val="22"/>
          <w:szCs w:val="22"/>
        </w:rPr>
        <w:t>Ponudnik predloži:</w:t>
      </w:r>
    </w:p>
    <w:p w:rsidR="00DE30C0" w:rsidRPr="00F97F37" w:rsidRDefault="00DE30C0" w:rsidP="00826F5C">
      <w:pPr>
        <w:pStyle w:val="Odstavekseznama"/>
        <w:numPr>
          <w:ilvl w:val="2"/>
          <w:numId w:val="24"/>
        </w:numPr>
        <w:rPr>
          <w:b/>
          <w:i w:val="0"/>
          <w:sz w:val="22"/>
          <w:szCs w:val="22"/>
        </w:rPr>
      </w:pPr>
      <w:r w:rsidRPr="00F97F37">
        <w:rPr>
          <w:i w:val="0"/>
          <w:color w:val="000000" w:themeColor="text1"/>
          <w:sz w:val="22"/>
          <w:szCs w:val="22"/>
        </w:rPr>
        <w:t>fotokopijo zavarovalne police</w:t>
      </w: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1F1894" w:rsidRPr="001F1894" w:rsidRDefault="000B18E0" w:rsidP="00ED0823">
      <w:pPr>
        <w:jc w:val="right"/>
        <w:rPr>
          <w:b/>
          <w:i w:val="0"/>
          <w:sz w:val="22"/>
          <w:szCs w:val="22"/>
        </w:rPr>
      </w:pPr>
      <w:r>
        <w:rPr>
          <w:b/>
          <w:i w:val="0"/>
          <w:sz w:val="22"/>
          <w:szCs w:val="22"/>
        </w:rPr>
        <w:lastRenderedPageBreak/>
        <w:t xml:space="preserve">PRILOGA </w:t>
      </w:r>
      <w:r w:rsidR="00DE30C0">
        <w:rPr>
          <w:b/>
          <w:i w:val="0"/>
          <w:sz w:val="22"/>
          <w:szCs w:val="22"/>
        </w:rPr>
        <w:t>8</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6F19F9">
        <w:rPr>
          <w:i w:val="0"/>
          <w:sz w:val="22"/>
          <w:szCs w:val="22"/>
        </w:rPr>
        <w:t>»7560-19-220040 – Rekonstrukcija odra CK Španski borci</w:t>
      </w:r>
      <w:r w:rsidR="006F19F9" w:rsidRPr="003F1A18">
        <w:rPr>
          <w:i w:val="0"/>
          <w:sz w:val="22"/>
          <w:szCs w:val="22"/>
        </w:rPr>
        <w:t>«</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DE30C0">
        <w:rPr>
          <w:b/>
          <w:i w:val="0"/>
          <w:sz w:val="22"/>
          <w:szCs w:val="22"/>
        </w:rPr>
        <w:t>9</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DE30C0"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5B2B95">
        <w:rPr>
          <w:i w:val="0"/>
          <w:sz w:val="22"/>
          <w:szCs w:val="22"/>
        </w:rPr>
        <w:t>…………………………………</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xml:space="preserve">, na naš </w:t>
      </w:r>
    </w:p>
    <w:p w:rsidR="00DE30C0" w:rsidRDefault="00DE30C0" w:rsidP="006761A9">
      <w:pPr>
        <w:pStyle w:val="Glava"/>
        <w:tabs>
          <w:tab w:val="clear" w:pos="4536"/>
          <w:tab w:val="clear" w:pos="9072"/>
        </w:tabs>
        <w:ind w:left="1080"/>
        <w:jc w:val="both"/>
        <w:rPr>
          <w:i w:val="0"/>
          <w:sz w:val="22"/>
          <w:szCs w:val="22"/>
        </w:rPr>
      </w:pPr>
    </w:p>
    <w:p w:rsidR="00DE30C0" w:rsidRDefault="006761A9" w:rsidP="006761A9">
      <w:pPr>
        <w:pStyle w:val="Glava"/>
        <w:tabs>
          <w:tab w:val="clear" w:pos="4536"/>
          <w:tab w:val="clear" w:pos="9072"/>
        </w:tabs>
        <w:ind w:left="1080"/>
        <w:jc w:val="both"/>
        <w:rPr>
          <w:i w:val="0"/>
          <w:sz w:val="22"/>
          <w:szCs w:val="22"/>
        </w:rPr>
      </w:pPr>
      <w:r>
        <w:rPr>
          <w:i w:val="0"/>
          <w:sz w:val="22"/>
          <w:szCs w:val="22"/>
        </w:rPr>
        <w:t>transakcijski račun</w:t>
      </w:r>
      <w:r w:rsidR="00DE30C0">
        <w:rPr>
          <w:i w:val="0"/>
          <w:sz w:val="22"/>
          <w:szCs w:val="22"/>
        </w:rPr>
        <w:t xml:space="preserve"> ……………………………………………………….</w:t>
      </w:r>
    </w:p>
    <w:p w:rsidR="00DE30C0" w:rsidRDefault="00DE30C0" w:rsidP="006761A9">
      <w:pPr>
        <w:pStyle w:val="Glava"/>
        <w:tabs>
          <w:tab w:val="clear" w:pos="4536"/>
          <w:tab w:val="clear" w:pos="9072"/>
        </w:tabs>
        <w:ind w:left="1080"/>
        <w:jc w:val="both"/>
        <w:rPr>
          <w:i w:val="0"/>
          <w:sz w:val="22"/>
          <w:szCs w:val="22"/>
        </w:rPr>
      </w:pPr>
    </w:p>
    <w:p w:rsidR="006761A9" w:rsidRDefault="00DE30C0" w:rsidP="006761A9">
      <w:pPr>
        <w:pStyle w:val="Glava"/>
        <w:tabs>
          <w:tab w:val="clear" w:pos="4536"/>
          <w:tab w:val="clear" w:pos="9072"/>
        </w:tabs>
        <w:ind w:left="1080"/>
        <w:jc w:val="both"/>
        <w:rPr>
          <w:i w:val="0"/>
          <w:sz w:val="22"/>
          <w:szCs w:val="22"/>
        </w:rPr>
      </w:pPr>
      <w:r>
        <w:rPr>
          <w:i w:val="0"/>
          <w:sz w:val="22"/>
          <w:szCs w:val="22"/>
        </w:rPr>
        <w:t>odprt pri banki ……………………………………………………………</w:t>
      </w:r>
      <w:r w:rsidR="006761A9">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DE30C0">
        <w:rPr>
          <w:b/>
          <w:i w:val="0"/>
          <w:sz w:val="22"/>
          <w:szCs w:val="22"/>
        </w:rPr>
        <w:t>10</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DE30C0" w:rsidRDefault="00DE30C0"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DE30C0" w:rsidRDefault="00DE30C0"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6F19F9" w:rsidRDefault="006F19F9" w:rsidP="001F1894">
      <w:pPr>
        <w:jc w:val="right"/>
        <w:rPr>
          <w:b/>
          <w:i w:val="0"/>
          <w:sz w:val="22"/>
          <w:szCs w:val="22"/>
        </w:rPr>
      </w:pPr>
    </w:p>
    <w:p w:rsidR="006F19F9" w:rsidRDefault="006F19F9" w:rsidP="001F1894">
      <w:pPr>
        <w:jc w:val="right"/>
        <w:rPr>
          <w:b/>
          <w:i w:val="0"/>
          <w:sz w:val="22"/>
          <w:szCs w:val="22"/>
        </w:rPr>
      </w:pPr>
    </w:p>
    <w:p w:rsidR="00DE30C0" w:rsidRDefault="00DE30C0"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DE30C0">
        <w:rPr>
          <w:b/>
          <w:i w:val="0"/>
          <w:sz w:val="22"/>
          <w:szCs w:val="22"/>
        </w:rPr>
        <w:t>1</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DE30C0" w:rsidRPr="00DE30C0" w:rsidRDefault="00DE30C0" w:rsidP="00DE30C0">
      <w:pPr>
        <w:ind w:left="1134"/>
        <w:jc w:val="both"/>
        <w:rPr>
          <w:i w:val="0"/>
          <w:sz w:val="22"/>
          <w:szCs w:val="22"/>
        </w:rPr>
      </w:pPr>
      <w:r w:rsidRPr="00DE30C0">
        <w:rPr>
          <w:i w:val="0"/>
          <w:sz w:val="22"/>
          <w:szCs w:val="22"/>
        </w:rPr>
        <w:t>V informacijskem sistemu e-JN v razdelku »Sodelujoči« je potrebno navesti vse gospodarske subjekte, ki nastopajo v skupni ponudbi.</w:t>
      </w:r>
    </w:p>
    <w:p w:rsidR="00DE30C0" w:rsidRPr="00DE30C0" w:rsidRDefault="00DE30C0" w:rsidP="00DE30C0">
      <w:pPr>
        <w:ind w:left="1080"/>
        <w:jc w:val="both"/>
        <w:rPr>
          <w:i w:val="0"/>
          <w:sz w:val="18"/>
          <w:szCs w:val="18"/>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rsidR="00DE30C0" w:rsidRPr="006A0F24" w:rsidRDefault="00DE30C0" w:rsidP="006A0F24">
            <w:pPr>
              <w:pStyle w:val="Glava"/>
              <w:numPr>
                <w:ilvl w:val="0"/>
                <w:numId w:val="7"/>
              </w:numPr>
              <w:tabs>
                <w:tab w:val="clear" w:pos="4536"/>
                <w:tab w:val="clear" w:pos="9072"/>
              </w:tabs>
              <w:rPr>
                <w:i w:val="0"/>
                <w:sz w:val="22"/>
                <w:szCs w:val="22"/>
              </w:rPr>
            </w:pPr>
            <w:r w:rsidRPr="00D50D7D">
              <w:rPr>
                <w:i w:val="0"/>
                <w:color w:val="000000" w:themeColor="text1"/>
                <w:sz w:val="22"/>
                <w:szCs w:val="22"/>
              </w:rPr>
              <w:t>Zavarovanje odgovornosti (priloga 7)</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6A0F24" w:rsidRPr="006B71C8" w:rsidRDefault="008B431E" w:rsidP="00DE30C0">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8</w:t>
            </w:r>
            <w:r w:rsidR="00DE30C0">
              <w:rPr>
                <w:i w:val="0"/>
                <w:color w:val="000000" w:themeColor="text1"/>
                <w:sz w:val="22"/>
                <w:szCs w:val="22"/>
              </w:rPr>
              <w:t>,</w:t>
            </w:r>
            <w:r>
              <w:rPr>
                <w:i w:val="0"/>
                <w:color w:val="000000" w:themeColor="text1"/>
                <w:sz w:val="22"/>
                <w:szCs w:val="22"/>
              </w:rPr>
              <w:t xml:space="preserve"> 9</w:t>
            </w:r>
            <w:r w:rsidR="00DE30C0">
              <w:rPr>
                <w:i w:val="0"/>
                <w:color w:val="000000" w:themeColor="text1"/>
                <w:sz w:val="22"/>
                <w:szCs w:val="22"/>
              </w:rPr>
              <w:t xml:space="preserve"> in 10</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AC25FD" w:rsidRPr="00AC25FD" w:rsidRDefault="00AC25FD" w:rsidP="00826F5C">
      <w:pPr>
        <w:pStyle w:val="Glava"/>
        <w:numPr>
          <w:ilvl w:val="0"/>
          <w:numId w:val="8"/>
        </w:numPr>
        <w:rPr>
          <w:b/>
          <w:i w:val="0"/>
          <w:sz w:val="22"/>
          <w:szCs w:val="22"/>
        </w:rPr>
      </w:pPr>
      <w:r w:rsidRPr="00AC25FD">
        <w:rPr>
          <w:b/>
          <w:i w:val="0"/>
          <w:sz w:val="22"/>
          <w:szCs w:val="22"/>
        </w:rPr>
        <w:t>Popis del</w:t>
      </w:r>
    </w:p>
    <w:p w:rsidR="00AC25FD"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F96652" w:rsidRDefault="00F96652">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rsidR="00FB5916" w:rsidRDefault="00FB5916" w:rsidP="0052330F">
      <w:pPr>
        <w:ind w:left="1080"/>
        <w:jc w:val="both"/>
        <w:rPr>
          <w:b/>
          <w:i w:val="0"/>
          <w:sz w:val="22"/>
          <w:szCs w:val="22"/>
        </w:rPr>
      </w:pPr>
    </w:p>
    <w:p w:rsidR="00826F5C" w:rsidRPr="00826F5C" w:rsidRDefault="00826F5C" w:rsidP="00826F5C">
      <w:pPr>
        <w:ind w:left="993"/>
        <w:jc w:val="both"/>
        <w:rPr>
          <w:i w:val="0"/>
          <w:sz w:val="22"/>
          <w:szCs w:val="22"/>
        </w:rPr>
      </w:pPr>
      <w:r w:rsidRPr="00826F5C">
        <w:rPr>
          <w:b/>
          <w:i w:val="0"/>
          <w:sz w:val="22"/>
          <w:szCs w:val="22"/>
        </w:rPr>
        <w:t>MESTNA OBČINA LJUBLJANA</w:t>
      </w:r>
      <w:r w:rsidRPr="00826F5C">
        <w:rPr>
          <w:i w:val="0"/>
          <w:sz w:val="22"/>
          <w:szCs w:val="22"/>
        </w:rPr>
        <w:t xml:space="preserve">, Mestni trg 1, 1000 Ljubljana, ki jo zastopa župan Zoran Janković, </w:t>
      </w:r>
    </w:p>
    <w:p w:rsidR="00826F5C" w:rsidRPr="00826F5C" w:rsidRDefault="00826F5C" w:rsidP="00826F5C">
      <w:pPr>
        <w:ind w:left="993"/>
        <w:jc w:val="both"/>
        <w:rPr>
          <w:i w:val="0"/>
          <w:sz w:val="22"/>
          <w:szCs w:val="22"/>
        </w:rPr>
      </w:pPr>
      <w:r w:rsidRPr="00826F5C">
        <w:rPr>
          <w:i w:val="0"/>
          <w:sz w:val="22"/>
          <w:szCs w:val="22"/>
        </w:rPr>
        <w:t>matična številka: 5874025000,</w:t>
      </w:r>
    </w:p>
    <w:p w:rsidR="00826F5C" w:rsidRPr="00826F5C" w:rsidRDefault="00826F5C" w:rsidP="00826F5C">
      <w:pPr>
        <w:ind w:left="993"/>
        <w:jc w:val="both"/>
        <w:rPr>
          <w:i w:val="0"/>
          <w:sz w:val="22"/>
          <w:szCs w:val="22"/>
        </w:rPr>
      </w:pPr>
      <w:r w:rsidRPr="00826F5C">
        <w:rPr>
          <w:i w:val="0"/>
          <w:sz w:val="22"/>
          <w:szCs w:val="22"/>
        </w:rPr>
        <w:t>identifikacijska številka za DDV: SI67593321</w:t>
      </w:r>
    </w:p>
    <w:p w:rsidR="00826F5C" w:rsidRPr="00826F5C" w:rsidRDefault="00826F5C" w:rsidP="00826F5C">
      <w:pPr>
        <w:ind w:left="993"/>
        <w:jc w:val="both"/>
        <w:rPr>
          <w:i w:val="0"/>
          <w:sz w:val="22"/>
          <w:szCs w:val="22"/>
        </w:rPr>
      </w:pPr>
      <w:r w:rsidRPr="00826F5C">
        <w:rPr>
          <w:i w:val="0"/>
          <w:sz w:val="22"/>
          <w:szCs w:val="22"/>
        </w:rPr>
        <w:t>(v nadaljevanju: naročnik)</w:t>
      </w:r>
    </w:p>
    <w:p w:rsidR="00826F5C" w:rsidRPr="00826F5C" w:rsidRDefault="00826F5C" w:rsidP="00826F5C">
      <w:pPr>
        <w:ind w:left="993"/>
        <w:jc w:val="both"/>
        <w:rPr>
          <w:i w:val="0"/>
          <w:sz w:val="22"/>
          <w:szCs w:val="22"/>
        </w:rPr>
      </w:pPr>
    </w:p>
    <w:p w:rsidR="00826F5C" w:rsidRPr="00826F5C" w:rsidRDefault="00826F5C" w:rsidP="00826F5C">
      <w:pPr>
        <w:ind w:left="993"/>
        <w:jc w:val="both"/>
        <w:rPr>
          <w:i w:val="0"/>
          <w:sz w:val="22"/>
          <w:szCs w:val="22"/>
        </w:rPr>
      </w:pPr>
      <w:r w:rsidRPr="00826F5C">
        <w:rPr>
          <w:i w:val="0"/>
          <w:sz w:val="22"/>
          <w:szCs w:val="22"/>
        </w:rPr>
        <w:t xml:space="preserve">in </w:t>
      </w:r>
    </w:p>
    <w:p w:rsidR="00826F5C" w:rsidRPr="00826F5C" w:rsidRDefault="00826F5C" w:rsidP="00826F5C">
      <w:pPr>
        <w:ind w:left="993"/>
        <w:jc w:val="both"/>
        <w:rPr>
          <w:i w:val="0"/>
          <w:sz w:val="22"/>
          <w:szCs w:val="22"/>
        </w:rPr>
      </w:pPr>
    </w:p>
    <w:p w:rsidR="00826F5C" w:rsidRPr="00826F5C" w:rsidRDefault="00826F5C" w:rsidP="00826F5C">
      <w:pPr>
        <w:ind w:left="993"/>
        <w:jc w:val="both"/>
        <w:rPr>
          <w:i w:val="0"/>
          <w:color w:val="000000"/>
          <w:sz w:val="22"/>
          <w:szCs w:val="22"/>
        </w:rPr>
      </w:pPr>
      <w:r w:rsidRPr="00826F5C">
        <w:rPr>
          <w:i w:val="0"/>
          <w:sz w:val="22"/>
          <w:szCs w:val="22"/>
        </w:rPr>
        <w:t xml:space="preserve">_______________________________________, ki ga zastopa </w:t>
      </w:r>
      <w:r w:rsidRPr="00826F5C">
        <w:rPr>
          <w:i w:val="0"/>
          <w:color w:val="000000"/>
          <w:sz w:val="22"/>
          <w:szCs w:val="22"/>
        </w:rPr>
        <w:t>(navesti funkcijo ter ime in priimek osebe, pooblaščene za zastopanje)</w:t>
      </w:r>
    </w:p>
    <w:p w:rsidR="00826F5C" w:rsidRPr="00826F5C" w:rsidRDefault="00826F5C" w:rsidP="00826F5C">
      <w:pPr>
        <w:ind w:left="993"/>
        <w:jc w:val="both"/>
        <w:rPr>
          <w:i w:val="0"/>
          <w:sz w:val="22"/>
          <w:szCs w:val="22"/>
        </w:rPr>
      </w:pPr>
      <w:r w:rsidRPr="00826F5C">
        <w:rPr>
          <w:i w:val="0"/>
          <w:sz w:val="22"/>
          <w:szCs w:val="22"/>
        </w:rPr>
        <w:t>matična številka: _____________________</w:t>
      </w:r>
    </w:p>
    <w:p w:rsidR="00826F5C" w:rsidRPr="00826F5C" w:rsidRDefault="00826F5C" w:rsidP="00826F5C">
      <w:pPr>
        <w:ind w:left="993"/>
        <w:jc w:val="both"/>
        <w:rPr>
          <w:i w:val="0"/>
          <w:sz w:val="22"/>
          <w:szCs w:val="22"/>
        </w:rPr>
      </w:pPr>
      <w:r w:rsidRPr="00826F5C">
        <w:rPr>
          <w:i w:val="0"/>
          <w:sz w:val="22"/>
          <w:szCs w:val="22"/>
        </w:rPr>
        <w:t>identifikacijska številka za DDV: __________________</w:t>
      </w:r>
    </w:p>
    <w:p w:rsidR="00826F5C" w:rsidRPr="00826F5C" w:rsidRDefault="00826F5C" w:rsidP="00826F5C">
      <w:pPr>
        <w:ind w:left="993"/>
        <w:jc w:val="both"/>
        <w:rPr>
          <w:i w:val="0"/>
          <w:sz w:val="22"/>
          <w:szCs w:val="22"/>
        </w:rPr>
      </w:pPr>
      <w:r w:rsidRPr="00826F5C">
        <w:rPr>
          <w:i w:val="0"/>
          <w:sz w:val="22"/>
          <w:szCs w:val="22"/>
        </w:rPr>
        <w:t>(v nadaljevanju: izvajalec),</w:t>
      </w:r>
    </w:p>
    <w:p w:rsidR="00826F5C" w:rsidRPr="00826F5C" w:rsidRDefault="00826F5C" w:rsidP="00826F5C">
      <w:pPr>
        <w:ind w:left="993"/>
        <w:jc w:val="both"/>
        <w:rPr>
          <w:i w:val="0"/>
          <w:sz w:val="22"/>
          <w:szCs w:val="22"/>
        </w:rPr>
      </w:pPr>
    </w:p>
    <w:p w:rsidR="00826F5C" w:rsidRPr="00826F5C" w:rsidRDefault="00826F5C" w:rsidP="00826F5C">
      <w:pPr>
        <w:ind w:left="993"/>
        <w:jc w:val="both"/>
        <w:rPr>
          <w:i w:val="0"/>
          <w:sz w:val="22"/>
          <w:szCs w:val="22"/>
        </w:rPr>
      </w:pPr>
    </w:p>
    <w:p w:rsidR="00826F5C" w:rsidRPr="00826F5C" w:rsidRDefault="00826F5C" w:rsidP="00826F5C">
      <w:pPr>
        <w:ind w:left="993"/>
        <w:jc w:val="both"/>
        <w:rPr>
          <w:i w:val="0"/>
          <w:sz w:val="22"/>
          <w:szCs w:val="22"/>
        </w:rPr>
      </w:pPr>
      <w:r w:rsidRPr="00826F5C">
        <w:rPr>
          <w:i w:val="0"/>
          <w:sz w:val="22"/>
          <w:szCs w:val="22"/>
        </w:rPr>
        <w:t>skleneta naslednjo</w:t>
      </w:r>
    </w:p>
    <w:p w:rsidR="00826F5C" w:rsidRPr="00826F5C" w:rsidRDefault="00826F5C" w:rsidP="00826F5C">
      <w:pPr>
        <w:ind w:left="993" w:right="-286"/>
        <w:jc w:val="both"/>
        <w:rPr>
          <w:i w:val="0"/>
          <w:sz w:val="22"/>
          <w:szCs w:val="22"/>
        </w:rPr>
      </w:pPr>
    </w:p>
    <w:p w:rsidR="00826F5C" w:rsidRPr="00826F5C" w:rsidRDefault="00826F5C" w:rsidP="00826F5C">
      <w:pPr>
        <w:ind w:left="993" w:right="-286"/>
        <w:jc w:val="both"/>
        <w:rPr>
          <w:i w:val="0"/>
          <w:sz w:val="22"/>
          <w:szCs w:val="22"/>
        </w:rPr>
      </w:pPr>
    </w:p>
    <w:p w:rsidR="00826F5C" w:rsidRPr="00826F5C" w:rsidRDefault="00826F5C" w:rsidP="00826F5C">
      <w:pPr>
        <w:ind w:left="993"/>
        <w:jc w:val="center"/>
        <w:rPr>
          <w:b/>
          <w:bCs/>
          <w:i w:val="0"/>
          <w:sz w:val="22"/>
          <w:szCs w:val="22"/>
        </w:rPr>
      </w:pPr>
      <w:bookmarkStart w:id="4" w:name="_Toc117586708"/>
      <w:bookmarkStart w:id="5" w:name="_Toc118107489"/>
      <w:r w:rsidRPr="00826F5C">
        <w:rPr>
          <w:b/>
          <w:bCs/>
          <w:i w:val="0"/>
          <w:sz w:val="22"/>
          <w:szCs w:val="22"/>
        </w:rPr>
        <w:t xml:space="preserve">GRADBENO </w:t>
      </w:r>
      <w:bookmarkEnd w:id="4"/>
      <w:bookmarkEnd w:id="5"/>
      <w:r w:rsidRPr="00826F5C">
        <w:rPr>
          <w:b/>
          <w:bCs/>
          <w:i w:val="0"/>
          <w:sz w:val="22"/>
          <w:szCs w:val="22"/>
        </w:rPr>
        <w:t>POGODBO</w:t>
      </w:r>
    </w:p>
    <w:p w:rsidR="00826F5C" w:rsidRPr="00826F5C" w:rsidRDefault="00826F5C" w:rsidP="00826F5C">
      <w:pPr>
        <w:ind w:left="993" w:right="-286"/>
        <w:jc w:val="center"/>
        <w:rPr>
          <w:b/>
          <w:i w:val="0"/>
          <w:sz w:val="22"/>
          <w:szCs w:val="22"/>
        </w:rPr>
      </w:pPr>
      <w:r w:rsidRPr="00826F5C">
        <w:rPr>
          <w:b/>
          <w:i w:val="0"/>
          <w:sz w:val="22"/>
          <w:szCs w:val="22"/>
        </w:rPr>
        <w:t xml:space="preserve">O REKONSTRUKCIJI ODRA CENTRA KULTURE ŠPANSKI BORCI </w:t>
      </w:r>
    </w:p>
    <w:p w:rsidR="00826F5C" w:rsidRPr="00826F5C" w:rsidRDefault="00826F5C" w:rsidP="00826F5C">
      <w:pPr>
        <w:ind w:left="993" w:right="-286"/>
        <w:jc w:val="both"/>
        <w:rPr>
          <w:b/>
          <w:i w:val="0"/>
          <w:sz w:val="22"/>
          <w:szCs w:val="22"/>
        </w:rPr>
      </w:pPr>
    </w:p>
    <w:p w:rsidR="00826F5C" w:rsidRPr="00826F5C" w:rsidRDefault="00826F5C" w:rsidP="00826F5C">
      <w:pPr>
        <w:ind w:left="993" w:right="-286"/>
        <w:jc w:val="both"/>
        <w:rPr>
          <w:b/>
          <w:i w:val="0"/>
          <w:sz w:val="22"/>
          <w:szCs w:val="22"/>
        </w:rPr>
      </w:pPr>
    </w:p>
    <w:p w:rsidR="00826F5C" w:rsidRPr="00826F5C" w:rsidRDefault="00826F5C" w:rsidP="00826F5C">
      <w:pPr>
        <w:ind w:left="993" w:right="-286"/>
        <w:jc w:val="both"/>
        <w:rPr>
          <w:b/>
          <w:i w:val="0"/>
          <w:sz w:val="22"/>
          <w:szCs w:val="22"/>
        </w:rPr>
      </w:pPr>
      <w:r w:rsidRPr="00826F5C">
        <w:rPr>
          <w:b/>
          <w:i w:val="0"/>
          <w:sz w:val="22"/>
          <w:szCs w:val="22"/>
        </w:rPr>
        <w:t>Uvodne določbe</w:t>
      </w:r>
    </w:p>
    <w:p w:rsidR="00826F5C" w:rsidRPr="00826F5C" w:rsidRDefault="00826F5C" w:rsidP="00826F5C">
      <w:pPr>
        <w:ind w:left="993" w:right="-286"/>
        <w:jc w:val="both"/>
        <w:rPr>
          <w:b/>
          <w:i w:val="0"/>
          <w:sz w:val="22"/>
          <w:szCs w:val="22"/>
        </w:rPr>
      </w:pPr>
    </w:p>
    <w:p w:rsidR="00826F5C" w:rsidRPr="00826F5C" w:rsidRDefault="00826F5C" w:rsidP="00826F5C">
      <w:pPr>
        <w:numPr>
          <w:ilvl w:val="0"/>
          <w:numId w:val="19"/>
        </w:numPr>
        <w:tabs>
          <w:tab w:val="left" w:pos="0"/>
        </w:tabs>
        <w:ind w:left="993" w:firstLine="0"/>
        <w:contextualSpacing/>
        <w:jc w:val="center"/>
        <w:rPr>
          <w:i w:val="0"/>
          <w:sz w:val="22"/>
          <w:szCs w:val="22"/>
        </w:rPr>
      </w:pPr>
      <w:r w:rsidRPr="00826F5C">
        <w:rPr>
          <w:i w:val="0"/>
          <w:sz w:val="22"/>
          <w:szCs w:val="22"/>
        </w:rPr>
        <w:t>člen</w:t>
      </w:r>
    </w:p>
    <w:p w:rsidR="00826F5C" w:rsidRPr="00826F5C" w:rsidRDefault="00826F5C" w:rsidP="00826F5C">
      <w:pPr>
        <w:ind w:left="993"/>
        <w:jc w:val="both"/>
        <w:rPr>
          <w:i w:val="0"/>
          <w:sz w:val="22"/>
          <w:szCs w:val="22"/>
        </w:rPr>
      </w:pPr>
    </w:p>
    <w:p w:rsidR="00826F5C" w:rsidRPr="00826F5C" w:rsidRDefault="00826F5C" w:rsidP="00826F5C">
      <w:pPr>
        <w:ind w:left="993"/>
        <w:jc w:val="both"/>
        <w:rPr>
          <w:i w:val="0"/>
          <w:sz w:val="22"/>
          <w:szCs w:val="22"/>
        </w:rPr>
      </w:pPr>
      <w:r w:rsidRPr="00826F5C">
        <w:rPr>
          <w:i w:val="0"/>
          <w:sz w:val="22"/>
          <w:szCs w:val="22"/>
        </w:rPr>
        <w:t>Pogodbeni stranki ugotavljata, da:</w:t>
      </w:r>
    </w:p>
    <w:p w:rsidR="00826F5C" w:rsidRPr="00826F5C" w:rsidRDefault="00826F5C" w:rsidP="00826F5C">
      <w:pPr>
        <w:ind w:left="993"/>
        <w:jc w:val="both"/>
        <w:rPr>
          <w:i w:val="0"/>
          <w:sz w:val="22"/>
          <w:szCs w:val="22"/>
        </w:rPr>
      </w:pPr>
      <w:r w:rsidRPr="00826F5C">
        <w:rPr>
          <w:i w:val="0"/>
          <w:sz w:val="22"/>
          <w:szCs w:val="22"/>
        </w:rPr>
        <w:t xml:space="preserve"> - je izvedba  rekonstrukcije odra Centra kulture Španski borci, Zaloška cesta 61, Ljubljana predvidena v načrtu razvojnih programov Mestne občine Ljubljana (NRP 7560-18-0814);</w:t>
      </w:r>
    </w:p>
    <w:p w:rsidR="00826F5C" w:rsidRPr="00826F5C" w:rsidRDefault="00826F5C" w:rsidP="00826F5C">
      <w:pPr>
        <w:ind w:left="993"/>
        <w:jc w:val="both"/>
        <w:rPr>
          <w:i w:val="0"/>
          <w:sz w:val="22"/>
          <w:szCs w:val="22"/>
        </w:rPr>
      </w:pPr>
      <w:r w:rsidRPr="00826F5C">
        <w:rPr>
          <w:i w:val="0"/>
          <w:sz w:val="22"/>
          <w:szCs w:val="22"/>
        </w:rPr>
        <w:t xml:space="preserve">- je izvajalec izbran na podlagi izvedenega postopka naročila male vrednosti v skladu z 47. členom Zakona o javnem naročanju (Uradni list RS, št. 91/15 in 14/18; v nadaljevanju: ZJN-3); </w:t>
      </w:r>
    </w:p>
    <w:p w:rsidR="00826F5C" w:rsidRPr="00826F5C" w:rsidRDefault="00826F5C" w:rsidP="00826F5C">
      <w:pPr>
        <w:ind w:left="993"/>
        <w:jc w:val="both"/>
        <w:rPr>
          <w:i w:val="0"/>
          <w:sz w:val="22"/>
          <w:szCs w:val="22"/>
        </w:rPr>
      </w:pPr>
      <w:r w:rsidRPr="00826F5C">
        <w:rPr>
          <w:i w:val="0"/>
          <w:sz w:val="22"/>
          <w:szCs w:val="22"/>
        </w:rPr>
        <w:t>- je naročnik objavil obvestilo o javnem naročilu na Portalu javnih naročil pod številko objave ____________/2019- … dne _________;</w:t>
      </w:r>
    </w:p>
    <w:p w:rsidR="00826F5C" w:rsidRPr="00826F5C" w:rsidRDefault="00826F5C" w:rsidP="00826F5C">
      <w:pPr>
        <w:ind w:left="993"/>
        <w:jc w:val="both"/>
        <w:rPr>
          <w:i w:val="0"/>
          <w:sz w:val="22"/>
          <w:szCs w:val="22"/>
        </w:rPr>
      </w:pPr>
      <w:r w:rsidRPr="00826F5C">
        <w:rPr>
          <w:i w:val="0"/>
          <w:sz w:val="22"/>
          <w:szCs w:val="22"/>
        </w:rPr>
        <w:t>- je bil izvajalec izbran kot najugodnejši ponudnik z Odločitvijo o oddaji javnega naročila št. 430-881/2019- ….. z dne ……………;</w:t>
      </w:r>
    </w:p>
    <w:p w:rsidR="00826F5C" w:rsidRPr="00826F5C" w:rsidRDefault="00826F5C" w:rsidP="00826F5C">
      <w:pPr>
        <w:ind w:left="993"/>
        <w:jc w:val="both"/>
        <w:rPr>
          <w:i w:val="0"/>
          <w:sz w:val="22"/>
          <w:szCs w:val="22"/>
        </w:rPr>
      </w:pPr>
      <w:r w:rsidRPr="00826F5C">
        <w:rPr>
          <w:i w:val="0"/>
          <w:sz w:val="22"/>
          <w:szCs w:val="22"/>
        </w:rPr>
        <w:t>- ima naročnik sredstva za plačilo del po tej pogodbi predvidena v rebalansu proračuna Mestne  občine Ljubljana za leto 2019 , v okviru NRP 7560-18-0814, na proračunski postavki 82022, konto 4204.</w:t>
      </w:r>
    </w:p>
    <w:p w:rsidR="00826F5C" w:rsidRPr="00826F5C" w:rsidRDefault="00826F5C" w:rsidP="00826F5C">
      <w:pPr>
        <w:ind w:left="993"/>
        <w:jc w:val="both"/>
        <w:rPr>
          <w:i w:val="0"/>
          <w:sz w:val="22"/>
          <w:szCs w:val="22"/>
        </w:rPr>
      </w:pPr>
    </w:p>
    <w:p w:rsidR="00826F5C" w:rsidRPr="00826F5C" w:rsidRDefault="00826F5C" w:rsidP="00826F5C">
      <w:pPr>
        <w:ind w:left="993"/>
        <w:jc w:val="both"/>
        <w:rPr>
          <w:i w:val="0"/>
          <w:sz w:val="22"/>
          <w:szCs w:val="22"/>
        </w:rPr>
      </w:pPr>
    </w:p>
    <w:p w:rsidR="00826F5C" w:rsidRPr="00826F5C" w:rsidRDefault="00826F5C" w:rsidP="00826F5C">
      <w:pPr>
        <w:ind w:left="993" w:right="-286"/>
        <w:jc w:val="both"/>
        <w:rPr>
          <w:b/>
          <w:i w:val="0"/>
          <w:sz w:val="22"/>
          <w:szCs w:val="22"/>
        </w:rPr>
      </w:pPr>
      <w:r w:rsidRPr="00826F5C">
        <w:rPr>
          <w:b/>
          <w:i w:val="0"/>
          <w:sz w:val="22"/>
          <w:szCs w:val="22"/>
        </w:rPr>
        <w:t>Predmet pogodbe</w:t>
      </w:r>
    </w:p>
    <w:p w:rsidR="00826F5C" w:rsidRPr="00826F5C" w:rsidRDefault="00826F5C" w:rsidP="00826F5C">
      <w:pPr>
        <w:numPr>
          <w:ilvl w:val="0"/>
          <w:numId w:val="19"/>
        </w:numPr>
        <w:ind w:left="993" w:right="-286" w:firstLine="0"/>
        <w:contextualSpacing/>
        <w:jc w:val="center"/>
        <w:rPr>
          <w:i w:val="0"/>
          <w:sz w:val="22"/>
          <w:szCs w:val="22"/>
        </w:rPr>
      </w:pPr>
      <w:r w:rsidRPr="00826F5C">
        <w:rPr>
          <w:i w:val="0"/>
          <w:sz w:val="22"/>
          <w:szCs w:val="22"/>
        </w:rPr>
        <w:t>člen</w:t>
      </w:r>
    </w:p>
    <w:p w:rsidR="00826F5C" w:rsidRPr="00826F5C" w:rsidRDefault="00826F5C" w:rsidP="00826F5C">
      <w:pPr>
        <w:ind w:left="993" w:right="-286"/>
        <w:jc w:val="both"/>
        <w:rPr>
          <w:i w:val="0"/>
          <w:sz w:val="22"/>
          <w:szCs w:val="22"/>
        </w:rPr>
      </w:pPr>
    </w:p>
    <w:p w:rsidR="00826F5C" w:rsidRPr="00826F5C" w:rsidRDefault="00826F5C" w:rsidP="00826F5C">
      <w:pPr>
        <w:ind w:left="993"/>
        <w:jc w:val="both"/>
        <w:rPr>
          <w:i w:val="0"/>
          <w:sz w:val="22"/>
          <w:szCs w:val="22"/>
        </w:rPr>
      </w:pPr>
      <w:r w:rsidRPr="00826F5C">
        <w:rPr>
          <w:i w:val="0"/>
          <w:sz w:val="22"/>
          <w:szCs w:val="22"/>
        </w:rPr>
        <w:t>Naročnik s to pogodbo naroča</w:t>
      </w:r>
      <w:r w:rsidRPr="00826F5C">
        <w:rPr>
          <w:i w:val="0"/>
          <w:sz w:val="22"/>
          <w:szCs w:val="22"/>
          <w:lang w:eastAsia="en-US"/>
        </w:rPr>
        <w:t xml:space="preserve">, izvajalec pa prevzame v izvedbo </w:t>
      </w:r>
      <w:r w:rsidRPr="00826F5C">
        <w:rPr>
          <w:i w:val="0"/>
          <w:sz w:val="22"/>
          <w:szCs w:val="22"/>
        </w:rPr>
        <w:t>rekonstrukcijo odra Centra kulture Španski borci, Zaloška cesta 61, Ljubljana.</w:t>
      </w:r>
    </w:p>
    <w:p w:rsidR="00826F5C" w:rsidRPr="00826F5C" w:rsidRDefault="00826F5C" w:rsidP="00826F5C">
      <w:pPr>
        <w:ind w:left="993"/>
        <w:jc w:val="both"/>
        <w:rPr>
          <w:sz w:val="22"/>
          <w:szCs w:val="22"/>
        </w:rPr>
      </w:pPr>
    </w:p>
    <w:p w:rsidR="00826F5C" w:rsidRPr="00826F5C" w:rsidRDefault="00826F5C" w:rsidP="00826F5C">
      <w:pPr>
        <w:numPr>
          <w:ilvl w:val="0"/>
          <w:numId w:val="19"/>
        </w:numPr>
        <w:ind w:left="993" w:right="-286" w:firstLine="0"/>
        <w:contextualSpacing/>
        <w:jc w:val="center"/>
        <w:rPr>
          <w:i w:val="0"/>
          <w:sz w:val="22"/>
          <w:szCs w:val="22"/>
        </w:rPr>
      </w:pPr>
      <w:r w:rsidRPr="00826F5C">
        <w:rPr>
          <w:i w:val="0"/>
          <w:sz w:val="22"/>
          <w:szCs w:val="22"/>
        </w:rPr>
        <w:t>člen</w:t>
      </w:r>
    </w:p>
    <w:p w:rsidR="00826F5C" w:rsidRPr="00826F5C" w:rsidRDefault="00826F5C" w:rsidP="00826F5C">
      <w:pPr>
        <w:overflowPunct w:val="0"/>
        <w:autoSpaceDE w:val="0"/>
        <w:autoSpaceDN w:val="0"/>
        <w:adjustRightInd w:val="0"/>
        <w:ind w:left="993"/>
        <w:jc w:val="both"/>
        <w:textAlignment w:val="baseline"/>
        <w:rPr>
          <w:i w:val="0"/>
          <w:sz w:val="22"/>
          <w:szCs w:val="22"/>
        </w:rPr>
      </w:pPr>
    </w:p>
    <w:p w:rsidR="00826F5C" w:rsidRPr="00826F5C" w:rsidRDefault="00826F5C" w:rsidP="00826F5C">
      <w:pPr>
        <w:ind w:left="993"/>
        <w:jc w:val="both"/>
        <w:rPr>
          <w:i w:val="0"/>
          <w:sz w:val="22"/>
          <w:szCs w:val="22"/>
        </w:rPr>
      </w:pPr>
      <w:r w:rsidRPr="00826F5C">
        <w:rPr>
          <w:i w:val="0"/>
          <w:sz w:val="22"/>
          <w:szCs w:val="22"/>
        </w:rPr>
        <w:t xml:space="preserve">Izvajalec se obvezuje, da bo izvršil pogodbena dela v skladu in v obsegu z naslednjimi dokumenti: </w:t>
      </w:r>
    </w:p>
    <w:p w:rsidR="00826F5C" w:rsidRPr="00826F5C" w:rsidRDefault="00826F5C" w:rsidP="00826F5C">
      <w:pPr>
        <w:ind w:left="993"/>
        <w:jc w:val="both"/>
        <w:rPr>
          <w:ins w:id="6" w:author="Jovanka Jugovec" w:date="2019-05-08T13:42:00Z"/>
          <w:i w:val="0"/>
          <w:sz w:val="22"/>
          <w:szCs w:val="22"/>
        </w:rPr>
      </w:pPr>
      <w:r w:rsidRPr="00826F5C">
        <w:rPr>
          <w:i w:val="0"/>
          <w:sz w:val="22"/>
          <w:szCs w:val="22"/>
        </w:rPr>
        <w:t xml:space="preserve">- </w:t>
      </w:r>
      <w:ins w:id="7" w:author="Jovanka Jugovec" w:date="2019-05-08T13:42:00Z">
        <w:r w:rsidRPr="00826F5C">
          <w:rPr>
            <w:i w:val="0"/>
            <w:sz w:val="22"/>
            <w:szCs w:val="22"/>
          </w:rPr>
          <w:t>razpisno dokumentacijo  št. 430-881/2019-… z dne…………….;</w:t>
        </w:r>
      </w:ins>
    </w:p>
    <w:p w:rsidR="00826F5C" w:rsidRPr="00826F5C" w:rsidRDefault="00826F5C" w:rsidP="00826F5C">
      <w:pPr>
        <w:ind w:left="993"/>
        <w:jc w:val="both"/>
        <w:rPr>
          <w:i w:val="0"/>
          <w:sz w:val="22"/>
          <w:szCs w:val="22"/>
        </w:rPr>
      </w:pPr>
    </w:p>
    <w:p w:rsidR="00826F5C" w:rsidRPr="00826F5C" w:rsidRDefault="00826F5C" w:rsidP="00826F5C">
      <w:pPr>
        <w:ind w:left="993"/>
        <w:jc w:val="both"/>
        <w:rPr>
          <w:i w:val="0"/>
          <w:sz w:val="22"/>
          <w:szCs w:val="22"/>
        </w:rPr>
      </w:pPr>
    </w:p>
    <w:p w:rsidR="00826F5C" w:rsidRPr="00826F5C" w:rsidRDefault="00826F5C" w:rsidP="00826F5C">
      <w:pPr>
        <w:ind w:left="993"/>
        <w:jc w:val="both"/>
        <w:rPr>
          <w:i w:val="0"/>
          <w:sz w:val="22"/>
          <w:szCs w:val="22"/>
        </w:rPr>
      </w:pPr>
      <w:r w:rsidRPr="00826F5C">
        <w:rPr>
          <w:i w:val="0"/>
          <w:sz w:val="22"/>
          <w:szCs w:val="22"/>
        </w:rPr>
        <w:t xml:space="preserve">- ponudbo izvajalca št. ___________ z dne </w:t>
      </w:r>
      <w:r w:rsidRPr="00826F5C">
        <w:rPr>
          <w:i w:val="0"/>
          <w:sz w:val="22"/>
          <w:szCs w:val="22"/>
        </w:rPr>
        <w:softHyphen/>
      </w:r>
      <w:r w:rsidRPr="00826F5C">
        <w:rPr>
          <w:i w:val="0"/>
          <w:sz w:val="22"/>
          <w:szCs w:val="22"/>
        </w:rPr>
        <w:softHyphen/>
      </w:r>
      <w:r w:rsidRPr="00826F5C">
        <w:rPr>
          <w:i w:val="0"/>
          <w:sz w:val="22"/>
          <w:szCs w:val="22"/>
        </w:rPr>
        <w:softHyphen/>
      </w:r>
      <w:r w:rsidRPr="00826F5C">
        <w:rPr>
          <w:i w:val="0"/>
          <w:sz w:val="22"/>
          <w:szCs w:val="22"/>
        </w:rPr>
        <w:softHyphen/>
      </w:r>
      <w:r w:rsidRPr="00826F5C">
        <w:rPr>
          <w:i w:val="0"/>
          <w:sz w:val="22"/>
          <w:szCs w:val="22"/>
        </w:rPr>
        <w:softHyphen/>
      </w:r>
      <w:r w:rsidRPr="00826F5C">
        <w:rPr>
          <w:i w:val="0"/>
          <w:sz w:val="22"/>
          <w:szCs w:val="22"/>
        </w:rPr>
        <w:softHyphen/>
      </w:r>
      <w:r w:rsidRPr="00826F5C">
        <w:rPr>
          <w:i w:val="0"/>
          <w:sz w:val="22"/>
          <w:szCs w:val="22"/>
        </w:rPr>
        <w:softHyphen/>
      </w:r>
      <w:r w:rsidRPr="00826F5C">
        <w:rPr>
          <w:i w:val="0"/>
          <w:sz w:val="22"/>
          <w:szCs w:val="22"/>
        </w:rPr>
        <w:softHyphen/>
      </w:r>
      <w:r w:rsidRPr="00826F5C">
        <w:rPr>
          <w:i w:val="0"/>
          <w:sz w:val="22"/>
          <w:szCs w:val="22"/>
        </w:rPr>
        <w:softHyphen/>
      </w:r>
      <w:r w:rsidRPr="00826F5C">
        <w:rPr>
          <w:i w:val="0"/>
          <w:sz w:val="22"/>
          <w:szCs w:val="22"/>
        </w:rPr>
        <w:softHyphen/>
      </w:r>
      <w:r w:rsidRPr="00826F5C">
        <w:rPr>
          <w:i w:val="0"/>
          <w:sz w:val="22"/>
          <w:szCs w:val="22"/>
        </w:rPr>
        <w:softHyphen/>
        <w:t>____________ in končno ponudbo dogovorjeno na pogajanjih dne ____________;</w:t>
      </w:r>
    </w:p>
    <w:p w:rsidR="00826F5C" w:rsidRPr="00826F5C" w:rsidRDefault="00826F5C" w:rsidP="00826F5C">
      <w:pPr>
        <w:ind w:left="993"/>
        <w:jc w:val="both"/>
        <w:rPr>
          <w:i w:val="0"/>
          <w:sz w:val="22"/>
          <w:szCs w:val="22"/>
        </w:rPr>
      </w:pPr>
      <w:r w:rsidRPr="00826F5C">
        <w:rPr>
          <w:i w:val="0"/>
          <w:sz w:val="22"/>
          <w:szCs w:val="22"/>
        </w:rPr>
        <w:t>- PZI št. 1840, Ljubljana, december 2018, ki ga je izdelal D PLAN d.o.o., Koprska ulica 98, Ljubljana.</w:t>
      </w:r>
    </w:p>
    <w:p w:rsidR="00826F5C" w:rsidRPr="00826F5C" w:rsidRDefault="00826F5C" w:rsidP="00826F5C">
      <w:pPr>
        <w:ind w:left="993"/>
        <w:jc w:val="both"/>
        <w:rPr>
          <w:i w:val="0"/>
          <w:sz w:val="22"/>
          <w:szCs w:val="22"/>
        </w:rPr>
      </w:pPr>
    </w:p>
    <w:p w:rsidR="00826F5C" w:rsidRPr="00826F5C" w:rsidRDefault="00826F5C" w:rsidP="00826F5C">
      <w:pPr>
        <w:ind w:left="993"/>
        <w:jc w:val="both"/>
        <w:rPr>
          <w:i w:val="0"/>
          <w:sz w:val="22"/>
          <w:szCs w:val="22"/>
        </w:rPr>
      </w:pPr>
      <w:r w:rsidRPr="00826F5C">
        <w:rPr>
          <w:i w:val="0"/>
          <w:sz w:val="22"/>
          <w:szCs w:val="22"/>
        </w:rPr>
        <w:t>Dokumenti iz prejšnjega odstavka so kot priloge sestavni del te pogodbe.</w:t>
      </w:r>
    </w:p>
    <w:p w:rsidR="00826F5C" w:rsidRPr="00826F5C" w:rsidRDefault="00826F5C" w:rsidP="00826F5C">
      <w:pPr>
        <w:tabs>
          <w:tab w:val="center" w:pos="4536"/>
          <w:tab w:val="right" w:pos="9072"/>
        </w:tabs>
        <w:ind w:left="993"/>
        <w:jc w:val="both"/>
        <w:rPr>
          <w:b/>
          <w:i w:val="0"/>
          <w:sz w:val="22"/>
          <w:szCs w:val="22"/>
        </w:rPr>
      </w:pPr>
    </w:p>
    <w:p w:rsidR="00826F5C" w:rsidRPr="00826F5C" w:rsidRDefault="00826F5C" w:rsidP="00826F5C">
      <w:pPr>
        <w:tabs>
          <w:tab w:val="center" w:pos="4536"/>
          <w:tab w:val="right" w:pos="9072"/>
        </w:tabs>
        <w:ind w:left="993"/>
        <w:jc w:val="both"/>
        <w:rPr>
          <w:b/>
          <w:i w:val="0"/>
          <w:sz w:val="22"/>
          <w:szCs w:val="22"/>
        </w:rPr>
      </w:pPr>
    </w:p>
    <w:p w:rsidR="00826F5C" w:rsidRPr="00826F5C" w:rsidRDefault="00826F5C" w:rsidP="00826F5C">
      <w:pPr>
        <w:tabs>
          <w:tab w:val="center" w:pos="4536"/>
          <w:tab w:val="right" w:pos="9072"/>
        </w:tabs>
        <w:ind w:left="993"/>
        <w:jc w:val="both"/>
        <w:rPr>
          <w:b/>
          <w:i w:val="0"/>
          <w:sz w:val="22"/>
          <w:szCs w:val="22"/>
        </w:rPr>
      </w:pPr>
      <w:r w:rsidRPr="00826F5C">
        <w:rPr>
          <w:b/>
          <w:i w:val="0"/>
          <w:sz w:val="22"/>
          <w:szCs w:val="22"/>
        </w:rPr>
        <w:t>Cena pogodbenih del</w:t>
      </w:r>
    </w:p>
    <w:p w:rsidR="00826F5C" w:rsidRPr="00826F5C" w:rsidRDefault="00826F5C" w:rsidP="00826F5C">
      <w:pPr>
        <w:numPr>
          <w:ilvl w:val="0"/>
          <w:numId w:val="19"/>
        </w:numPr>
        <w:ind w:left="993" w:right="-286"/>
        <w:contextualSpacing/>
        <w:jc w:val="center"/>
        <w:rPr>
          <w:i w:val="0"/>
          <w:sz w:val="22"/>
          <w:szCs w:val="22"/>
        </w:rPr>
      </w:pPr>
      <w:r w:rsidRPr="00826F5C">
        <w:rPr>
          <w:i w:val="0"/>
          <w:sz w:val="22"/>
          <w:szCs w:val="22"/>
        </w:rPr>
        <w:t>člen</w:t>
      </w:r>
    </w:p>
    <w:p w:rsidR="00826F5C" w:rsidRPr="00826F5C" w:rsidRDefault="00826F5C" w:rsidP="00826F5C">
      <w:pPr>
        <w:ind w:left="993" w:right="-286"/>
        <w:jc w:val="both"/>
        <w:rPr>
          <w:i w:val="0"/>
          <w:sz w:val="22"/>
          <w:szCs w:val="22"/>
        </w:rPr>
      </w:pPr>
    </w:p>
    <w:p w:rsidR="00826F5C" w:rsidRPr="00826F5C" w:rsidRDefault="00826F5C" w:rsidP="00826F5C">
      <w:pPr>
        <w:ind w:left="993"/>
        <w:jc w:val="both"/>
        <w:rPr>
          <w:i w:val="0"/>
          <w:sz w:val="22"/>
          <w:szCs w:val="22"/>
          <w:lang w:eastAsia="en-US"/>
        </w:rPr>
      </w:pPr>
      <w:r w:rsidRPr="00826F5C">
        <w:rPr>
          <w:i w:val="0"/>
          <w:sz w:val="22"/>
          <w:szCs w:val="22"/>
          <w:lang w:eastAsia="en-US"/>
        </w:rPr>
        <w:t xml:space="preserve">Cena pogodbenih del (v nadaljevanju: pogodbena cena) je določena na osnovi ponudbe izvajalca št. ………….. z dne …………, in končne ponudbe </w:t>
      </w:r>
      <w:r w:rsidRPr="00826F5C">
        <w:rPr>
          <w:i w:val="0"/>
          <w:color w:val="000000"/>
          <w:sz w:val="22"/>
          <w:szCs w:val="22"/>
        </w:rPr>
        <w:t xml:space="preserve">številka ……, </w:t>
      </w:r>
      <w:r w:rsidRPr="00826F5C">
        <w:rPr>
          <w:i w:val="0"/>
          <w:sz w:val="22"/>
          <w:szCs w:val="22"/>
          <w:lang w:eastAsia="en-US"/>
        </w:rPr>
        <w:t>dogovorjene na pogajanjih dne ………………… (</w:t>
      </w:r>
      <w:r w:rsidRPr="00826F5C">
        <w:rPr>
          <w:i w:val="0"/>
          <w:color w:val="000000"/>
          <w:sz w:val="22"/>
          <w:szCs w:val="22"/>
        </w:rPr>
        <w:t>v nadaljevanju: končna ponudba),</w:t>
      </w:r>
      <w:r w:rsidRPr="00826F5C">
        <w:rPr>
          <w:i w:val="0"/>
          <w:sz w:val="22"/>
          <w:szCs w:val="22"/>
          <w:lang w:eastAsia="en-US"/>
        </w:rPr>
        <w:t xml:space="preserve"> in znaša:</w:t>
      </w:r>
    </w:p>
    <w:p w:rsidR="00826F5C" w:rsidRPr="00826F5C" w:rsidRDefault="00826F5C" w:rsidP="00826F5C">
      <w:pPr>
        <w:ind w:left="993"/>
        <w:jc w:val="both"/>
        <w:rPr>
          <w:i w:val="0"/>
          <w:iCs/>
          <w:sz w:val="22"/>
          <w:szCs w:val="22"/>
          <w:lang w:eastAsia="en-US"/>
        </w:rPr>
      </w:pPr>
    </w:p>
    <w:p w:rsidR="00826F5C" w:rsidRPr="00826F5C" w:rsidRDefault="00826F5C" w:rsidP="00826F5C">
      <w:pPr>
        <w:ind w:left="993"/>
        <w:jc w:val="both"/>
        <w:rPr>
          <w:i w:val="0"/>
          <w:iCs/>
          <w:sz w:val="22"/>
          <w:szCs w:val="22"/>
          <w:lang w:eastAsia="en-US"/>
        </w:rPr>
      </w:pPr>
      <w:r w:rsidRPr="00826F5C">
        <w:rPr>
          <w:i w:val="0"/>
          <w:iCs/>
          <w:sz w:val="22"/>
          <w:szCs w:val="22"/>
          <w:lang w:eastAsia="en-US"/>
        </w:rPr>
        <w:t>Cena brez DDV</w:t>
      </w:r>
      <w:r w:rsidRPr="00826F5C">
        <w:rPr>
          <w:i w:val="0"/>
          <w:iCs/>
          <w:sz w:val="22"/>
          <w:szCs w:val="22"/>
          <w:lang w:eastAsia="en-US"/>
        </w:rPr>
        <w:tab/>
        <w:t xml:space="preserve">    </w:t>
      </w:r>
      <w:r w:rsidRPr="00826F5C">
        <w:rPr>
          <w:i w:val="0"/>
          <w:iCs/>
          <w:sz w:val="22"/>
          <w:szCs w:val="22"/>
          <w:lang w:eastAsia="en-US"/>
        </w:rPr>
        <w:tab/>
      </w:r>
      <w:r w:rsidRPr="00826F5C">
        <w:rPr>
          <w:i w:val="0"/>
          <w:iCs/>
          <w:sz w:val="22"/>
          <w:szCs w:val="22"/>
          <w:lang w:eastAsia="en-US"/>
        </w:rPr>
        <w:tab/>
      </w:r>
      <w:r w:rsidRPr="00826F5C">
        <w:rPr>
          <w:i w:val="0"/>
          <w:iCs/>
          <w:sz w:val="22"/>
          <w:szCs w:val="22"/>
          <w:lang w:eastAsia="en-US"/>
        </w:rPr>
        <w:tab/>
      </w:r>
      <w:r w:rsidRPr="00826F5C">
        <w:rPr>
          <w:i w:val="0"/>
          <w:iCs/>
          <w:sz w:val="22"/>
          <w:szCs w:val="22"/>
          <w:lang w:eastAsia="en-US"/>
        </w:rPr>
        <w:tab/>
      </w:r>
      <w:r w:rsidRPr="00826F5C">
        <w:rPr>
          <w:i w:val="0"/>
          <w:iCs/>
          <w:sz w:val="22"/>
          <w:szCs w:val="22"/>
          <w:lang w:eastAsia="en-US"/>
        </w:rPr>
        <w:tab/>
        <w:t xml:space="preserve">                    EUR</w:t>
      </w:r>
    </w:p>
    <w:p w:rsidR="00826F5C" w:rsidRPr="00826F5C" w:rsidRDefault="00826F5C" w:rsidP="00826F5C">
      <w:pPr>
        <w:ind w:left="993"/>
        <w:jc w:val="both"/>
        <w:rPr>
          <w:i w:val="0"/>
          <w:sz w:val="22"/>
          <w:szCs w:val="22"/>
          <w:lang w:eastAsia="en-US"/>
        </w:rPr>
      </w:pPr>
      <w:r w:rsidRPr="00826F5C">
        <w:rPr>
          <w:i w:val="0"/>
          <w:sz w:val="22"/>
          <w:szCs w:val="22"/>
          <w:u w:val="single"/>
          <w:lang w:eastAsia="en-US"/>
        </w:rPr>
        <w:t xml:space="preserve">Popust % </w:t>
      </w:r>
      <w:r w:rsidRPr="00826F5C">
        <w:rPr>
          <w:i w:val="0"/>
          <w:sz w:val="22"/>
          <w:szCs w:val="22"/>
          <w:u w:val="single"/>
          <w:lang w:eastAsia="en-US"/>
        </w:rPr>
        <w:tab/>
      </w:r>
      <w:r w:rsidRPr="00826F5C">
        <w:rPr>
          <w:i w:val="0"/>
          <w:sz w:val="22"/>
          <w:szCs w:val="22"/>
          <w:u w:val="single"/>
          <w:lang w:eastAsia="en-US"/>
        </w:rPr>
        <w:tab/>
      </w:r>
      <w:r w:rsidRPr="00826F5C">
        <w:rPr>
          <w:i w:val="0"/>
          <w:sz w:val="22"/>
          <w:szCs w:val="22"/>
          <w:u w:val="single"/>
          <w:lang w:eastAsia="en-US"/>
        </w:rPr>
        <w:tab/>
      </w:r>
      <w:r w:rsidRPr="00826F5C">
        <w:rPr>
          <w:i w:val="0"/>
          <w:sz w:val="22"/>
          <w:szCs w:val="22"/>
          <w:u w:val="single"/>
          <w:lang w:eastAsia="en-US"/>
        </w:rPr>
        <w:tab/>
        <w:t xml:space="preserve">              </w:t>
      </w:r>
      <w:r w:rsidRPr="00826F5C">
        <w:rPr>
          <w:i w:val="0"/>
          <w:sz w:val="22"/>
          <w:szCs w:val="22"/>
          <w:u w:val="single"/>
          <w:lang w:eastAsia="en-US"/>
        </w:rPr>
        <w:tab/>
        <w:t xml:space="preserve">                                 EUR</w:t>
      </w:r>
    </w:p>
    <w:p w:rsidR="00826F5C" w:rsidRPr="00826F5C" w:rsidRDefault="00826F5C" w:rsidP="00826F5C">
      <w:pPr>
        <w:ind w:left="993"/>
        <w:jc w:val="both"/>
        <w:rPr>
          <w:i w:val="0"/>
          <w:sz w:val="22"/>
          <w:szCs w:val="22"/>
          <w:lang w:eastAsia="en-US"/>
        </w:rPr>
      </w:pPr>
      <w:r w:rsidRPr="00826F5C">
        <w:rPr>
          <w:i w:val="0"/>
          <w:sz w:val="22"/>
          <w:szCs w:val="22"/>
          <w:lang w:eastAsia="en-US"/>
        </w:rPr>
        <w:t>Cena s popustom - brez DDV</w:t>
      </w:r>
      <w:r w:rsidRPr="00826F5C">
        <w:rPr>
          <w:i w:val="0"/>
          <w:sz w:val="22"/>
          <w:szCs w:val="22"/>
          <w:lang w:eastAsia="en-US"/>
        </w:rPr>
        <w:tab/>
      </w:r>
      <w:r w:rsidRPr="00826F5C">
        <w:rPr>
          <w:i w:val="0"/>
          <w:sz w:val="22"/>
          <w:szCs w:val="22"/>
          <w:lang w:eastAsia="en-US"/>
        </w:rPr>
        <w:tab/>
      </w:r>
      <w:r w:rsidRPr="00826F5C">
        <w:rPr>
          <w:i w:val="0"/>
          <w:sz w:val="22"/>
          <w:szCs w:val="22"/>
          <w:lang w:eastAsia="en-US"/>
        </w:rPr>
        <w:tab/>
        <w:t xml:space="preserve">                                 EUR</w:t>
      </w:r>
    </w:p>
    <w:p w:rsidR="00826F5C" w:rsidRPr="00826F5C" w:rsidRDefault="00826F5C" w:rsidP="00826F5C">
      <w:pPr>
        <w:ind w:left="993"/>
        <w:jc w:val="both"/>
        <w:rPr>
          <w:i w:val="0"/>
          <w:sz w:val="22"/>
          <w:szCs w:val="22"/>
          <w:u w:val="single"/>
          <w:lang w:eastAsia="en-US"/>
        </w:rPr>
      </w:pPr>
      <w:r w:rsidRPr="00826F5C">
        <w:rPr>
          <w:i w:val="0"/>
          <w:sz w:val="22"/>
          <w:szCs w:val="22"/>
          <w:u w:val="single"/>
          <w:lang w:eastAsia="en-US"/>
        </w:rPr>
        <w:t>22 %</w:t>
      </w:r>
      <w:r w:rsidRPr="00826F5C">
        <w:rPr>
          <w:i w:val="0"/>
          <w:sz w:val="22"/>
          <w:szCs w:val="22"/>
          <w:u w:val="single"/>
          <w:lang w:eastAsia="en-US"/>
        </w:rPr>
        <w:tab/>
        <w:t xml:space="preserve"> DDV        </w:t>
      </w:r>
      <w:r w:rsidRPr="00826F5C">
        <w:rPr>
          <w:i w:val="0"/>
          <w:sz w:val="22"/>
          <w:szCs w:val="22"/>
          <w:u w:val="single"/>
          <w:lang w:eastAsia="en-US"/>
        </w:rPr>
        <w:tab/>
      </w:r>
      <w:r w:rsidRPr="00826F5C">
        <w:rPr>
          <w:i w:val="0"/>
          <w:sz w:val="22"/>
          <w:szCs w:val="22"/>
          <w:u w:val="single"/>
          <w:lang w:eastAsia="en-US"/>
        </w:rPr>
        <w:tab/>
      </w:r>
      <w:r w:rsidRPr="00826F5C">
        <w:rPr>
          <w:i w:val="0"/>
          <w:sz w:val="22"/>
          <w:szCs w:val="22"/>
          <w:u w:val="single"/>
          <w:lang w:eastAsia="en-US"/>
        </w:rPr>
        <w:tab/>
        <w:t xml:space="preserve">  </w:t>
      </w:r>
      <w:r w:rsidRPr="00826F5C">
        <w:rPr>
          <w:i w:val="0"/>
          <w:sz w:val="22"/>
          <w:szCs w:val="22"/>
          <w:u w:val="single"/>
          <w:lang w:eastAsia="en-US"/>
        </w:rPr>
        <w:tab/>
      </w:r>
      <w:r w:rsidRPr="00826F5C">
        <w:rPr>
          <w:i w:val="0"/>
          <w:sz w:val="22"/>
          <w:szCs w:val="22"/>
          <w:u w:val="single"/>
          <w:lang w:eastAsia="en-US"/>
        </w:rPr>
        <w:tab/>
        <w:t xml:space="preserve">                     EUR</w:t>
      </w:r>
    </w:p>
    <w:p w:rsidR="00826F5C" w:rsidRPr="00826F5C" w:rsidRDefault="00826F5C" w:rsidP="00826F5C">
      <w:pPr>
        <w:ind w:left="993"/>
        <w:jc w:val="both"/>
        <w:rPr>
          <w:i w:val="0"/>
          <w:sz w:val="22"/>
          <w:szCs w:val="22"/>
          <w:u w:val="single"/>
          <w:lang w:eastAsia="en-US"/>
        </w:rPr>
      </w:pPr>
    </w:p>
    <w:p w:rsidR="00826F5C" w:rsidRPr="00826F5C" w:rsidRDefault="00826F5C" w:rsidP="00826F5C">
      <w:pPr>
        <w:ind w:left="993"/>
        <w:jc w:val="both"/>
        <w:rPr>
          <w:b/>
          <w:i w:val="0"/>
          <w:sz w:val="22"/>
          <w:szCs w:val="22"/>
          <w:lang w:eastAsia="en-US"/>
        </w:rPr>
      </w:pPr>
      <w:r w:rsidRPr="00826F5C">
        <w:rPr>
          <w:b/>
          <w:i w:val="0"/>
          <w:sz w:val="22"/>
          <w:szCs w:val="22"/>
          <w:lang w:eastAsia="en-US"/>
        </w:rPr>
        <w:t>SKUPAJ Z DDV</w:t>
      </w:r>
      <w:r w:rsidRPr="00826F5C">
        <w:rPr>
          <w:b/>
          <w:i w:val="0"/>
          <w:sz w:val="22"/>
          <w:szCs w:val="22"/>
          <w:lang w:eastAsia="en-US"/>
        </w:rPr>
        <w:tab/>
      </w:r>
      <w:r w:rsidRPr="00826F5C">
        <w:rPr>
          <w:b/>
          <w:i w:val="0"/>
          <w:sz w:val="22"/>
          <w:szCs w:val="22"/>
          <w:lang w:eastAsia="en-US"/>
        </w:rPr>
        <w:tab/>
        <w:t xml:space="preserve">        </w:t>
      </w:r>
      <w:r w:rsidRPr="00826F5C">
        <w:rPr>
          <w:b/>
          <w:i w:val="0"/>
          <w:sz w:val="22"/>
          <w:szCs w:val="22"/>
          <w:lang w:eastAsia="en-US"/>
        </w:rPr>
        <w:tab/>
      </w:r>
      <w:r w:rsidRPr="00826F5C">
        <w:rPr>
          <w:b/>
          <w:i w:val="0"/>
          <w:sz w:val="22"/>
          <w:szCs w:val="22"/>
          <w:lang w:eastAsia="en-US"/>
        </w:rPr>
        <w:tab/>
      </w:r>
      <w:r w:rsidRPr="00826F5C">
        <w:rPr>
          <w:b/>
          <w:i w:val="0"/>
          <w:sz w:val="22"/>
          <w:szCs w:val="22"/>
          <w:lang w:eastAsia="en-US"/>
        </w:rPr>
        <w:tab/>
        <w:t xml:space="preserve">                                 EUR</w:t>
      </w:r>
    </w:p>
    <w:p w:rsidR="00826F5C" w:rsidRPr="00826F5C" w:rsidRDefault="00826F5C" w:rsidP="00826F5C">
      <w:pPr>
        <w:ind w:left="993"/>
        <w:jc w:val="both"/>
        <w:rPr>
          <w:i w:val="0"/>
          <w:sz w:val="22"/>
          <w:szCs w:val="22"/>
          <w:lang w:eastAsia="en-US"/>
        </w:rPr>
      </w:pPr>
    </w:p>
    <w:p w:rsidR="00826F5C" w:rsidRPr="00826F5C" w:rsidRDefault="00826F5C" w:rsidP="00826F5C">
      <w:pPr>
        <w:ind w:left="993"/>
        <w:jc w:val="both"/>
        <w:rPr>
          <w:i w:val="0"/>
          <w:iCs/>
          <w:sz w:val="22"/>
          <w:szCs w:val="22"/>
          <w:lang w:eastAsia="en-US"/>
        </w:rPr>
      </w:pPr>
      <w:r w:rsidRPr="00826F5C">
        <w:rPr>
          <w:i w:val="0"/>
          <w:iCs/>
          <w:sz w:val="22"/>
          <w:szCs w:val="22"/>
          <w:lang w:eastAsia="en-US"/>
        </w:rPr>
        <w:t xml:space="preserve"> (z besedo: ……………………………………………………….. </w:t>
      </w:r>
      <w:proofErr w:type="spellStart"/>
      <w:r w:rsidRPr="00826F5C">
        <w:rPr>
          <w:i w:val="0"/>
          <w:iCs/>
          <w:sz w:val="22"/>
          <w:szCs w:val="22"/>
          <w:lang w:eastAsia="en-US"/>
        </w:rPr>
        <w:t>eurov</w:t>
      </w:r>
      <w:proofErr w:type="spellEnd"/>
      <w:r w:rsidRPr="00826F5C">
        <w:rPr>
          <w:i w:val="0"/>
          <w:iCs/>
          <w:sz w:val="22"/>
          <w:szCs w:val="22"/>
          <w:lang w:eastAsia="en-US"/>
        </w:rPr>
        <w:t xml:space="preserve"> in …../100 ).</w:t>
      </w:r>
    </w:p>
    <w:p w:rsidR="00826F5C" w:rsidRPr="00826F5C" w:rsidRDefault="00826F5C" w:rsidP="00826F5C">
      <w:pPr>
        <w:ind w:left="993"/>
        <w:jc w:val="both"/>
        <w:rPr>
          <w:i w:val="0"/>
          <w:sz w:val="22"/>
          <w:szCs w:val="22"/>
          <w:lang w:eastAsia="en-US"/>
        </w:rPr>
      </w:pPr>
    </w:p>
    <w:p w:rsidR="00826F5C" w:rsidRPr="00826F5C" w:rsidRDefault="00826F5C" w:rsidP="00826F5C">
      <w:pPr>
        <w:ind w:left="993"/>
        <w:jc w:val="both"/>
        <w:rPr>
          <w:ins w:id="8" w:author="Jovanka Jugovec" w:date="2019-05-08T13:53:00Z"/>
          <w:i w:val="0"/>
          <w:sz w:val="22"/>
          <w:szCs w:val="22"/>
          <w:lang w:eastAsia="en-US"/>
        </w:rPr>
      </w:pPr>
      <w:r w:rsidRPr="00826F5C">
        <w:rPr>
          <w:i w:val="0"/>
          <w:sz w:val="22"/>
          <w:szCs w:val="22"/>
          <w:lang w:eastAsia="en-US"/>
        </w:rPr>
        <w:t>Pogodbena c</w:t>
      </w:r>
      <w:ins w:id="9" w:author="Jovanka Jugovec" w:date="2019-05-08T13:53:00Z">
        <w:r w:rsidRPr="00826F5C">
          <w:rPr>
            <w:i w:val="0"/>
            <w:sz w:val="22"/>
            <w:szCs w:val="22"/>
            <w:lang w:eastAsia="en-US"/>
          </w:rPr>
          <w:t xml:space="preserve">ena je določena </w:t>
        </w:r>
      </w:ins>
      <w:r w:rsidRPr="00826F5C">
        <w:rPr>
          <w:i w:val="0"/>
          <w:sz w:val="22"/>
          <w:szCs w:val="22"/>
          <w:lang w:eastAsia="en-US"/>
        </w:rPr>
        <w:t xml:space="preserve">s klavzulo </w:t>
      </w:r>
      <w:ins w:id="10" w:author="Jovanka Jugovec" w:date="2019-05-08T13:53:00Z">
        <w:r w:rsidRPr="00826F5C">
          <w:rPr>
            <w:i w:val="0"/>
            <w:sz w:val="22"/>
            <w:szCs w:val="22"/>
            <w:lang w:eastAsia="en-US"/>
          </w:rPr>
          <w:t>»ključ v roke«</w:t>
        </w:r>
      </w:ins>
      <w:r w:rsidRPr="00826F5C">
        <w:rPr>
          <w:i w:val="0"/>
          <w:sz w:val="22"/>
          <w:szCs w:val="22"/>
          <w:lang w:eastAsia="en-US"/>
        </w:rPr>
        <w:t>,</w:t>
      </w:r>
      <w:ins w:id="11" w:author="Jovanka Jugovec" w:date="2019-05-08T13:53:00Z">
        <w:r w:rsidRPr="00826F5C">
          <w:rPr>
            <w:i w:val="0"/>
            <w:sz w:val="22"/>
            <w:szCs w:val="22"/>
            <w:lang w:eastAsia="en-US"/>
          </w:rPr>
          <w:t xml:space="preserve"> </w:t>
        </w:r>
      </w:ins>
      <w:r w:rsidRPr="00826F5C">
        <w:rPr>
          <w:i w:val="0"/>
          <w:sz w:val="22"/>
          <w:szCs w:val="22"/>
          <w:lang w:eastAsia="en-US"/>
        </w:rPr>
        <w:t xml:space="preserve">zato </w:t>
      </w:r>
      <w:ins w:id="12" w:author="Jovanka Jugovec" w:date="2019-05-08T13:53:00Z">
        <w:r w:rsidRPr="00826F5C">
          <w:rPr>
            <w:i w:val="0"/>
            <w:sz w:val="22"/>
            <w:szCs w:val="22"/>
            <w:lang w:eastAsia="en-US"/>
          </w:rPr>
          <w:t xml:space="preserve">vsebuje tudi vrednost </w:t>
        </w:r>
      </w:ins>
      <w:r w:rsidRPr="00826F5C">
        <w:rPr>
          <w:i w:val="0"/>
          <w:sz w:val="22"/>
          <w:szCs w:val="22"/>
          <w:lang w:eastAsia="en-US"/>
        </w:rPr>
        <w:t xml:space="preserve">vseh </w:t>
      </w:r>
      <w:ins w:id="13" w:author="Jovanka Jugovec" w:date="2019-05-08T13:53:00Z">
        <w:r w:rsidRPr="00826F5C">
          <w:rPr>
            <w:i w:val="0"/>
            <w:sz w:val="22"/>
            <w:szCs w:val="22"/>
            <w:lang w:eastAsia="en-US"/>
          </w:rPr>
          <w:t>nepredvidenih del in presežnih del, izključuje pa vpliv manjkajočih del</w:t>
        </w:r>
      </w:ins>
      <w:r w:rsidRPr="00826F5C">
        <w:rPr>
          <w:i w:val="0"/>
          <w:sz w:val="22"/>
          <w:szCs w:val="22"/>
          <w:lang w:eastAsia="en-US"/>
        </w:rPr>
        <w:t xml:space="preserve"> nanjo</w:t>
      </w:r>
      <w:ins w:id="14" w:author="Jovanka Jugovec" w:date="2019-05-08T13:53:00Z">
        <w:r w:rsidRPr="00826F5C">
          <w:rPr>
            <w:i w:val="0"/>
            <w:sz w:val="22"/>
            <w:szCs w:val="22"/>
            <w:lang w:eastAsia="en-US"/>
          </w:rPr>
          <w:t xml:space="preserve">. </w:t>
        </w:r>
      </w:ins>
    </w:p>
    <w:p w:rsidR="00826F5C" w:rsidRPr="00826F5C" w:rsidRDefault="00826F5C" w:rsidP="00826F5C">
      <w:pPr>
        <w:ind w:left="1134" w:right="-286"/>
        <w:jc w:val="both"/>
        <w:rPr>
          <w:i w:val="0"/>
          <w:color w:val="000000"/>
          <w:sz w:val="22"/>
          <w:szCs w:val="22"/>
        </w:rPr>
      </w:pPr>
    </w:p>
    <w:p w:rsidR="00826F5C" w:rsidRPr="00826F5C" w:rsidRDefault="00826F5C" w:rsidP="00826F5C">
      <w:pPr>
        <w:ind w:left="993"/>
        <w:jc w:val="both"/>
        <w:rPr>
          <w:i w:val="0"/>
          <w:sz w:val="22"/>
          <w:szCs w:val="22"/>
          <w:lang w:eastAsia="en-US"/>
        </w:rPr>
      </w:pPr>
      <w:r w:rsidRPr="00826F5C">
        <w:rPr>
          <w:i w:val="0"/>
          <w:sz w:val="22"/>
          <w:szCs w:val="22"/>
          <w:lang w:eastAsia="en-US"/>
        </w:rPr>
        <w:t>Pogodbena cena je fiksna.</w:t>
      </w:r>
    </w:p>
    <w:p w:rsidR="00826F5C" w:rsidRPr="00826F5C" w:rsidRDefault="00826F5C" w:rsidP="00826F5C">
      <w:pPr>
        <w:ind w:left="993"/>
        <w:jc w:val="both"/>
        <w:rPr>
          <w:i w:val="0"/>
          <w:sz w:val="22"/>
          <w:szCs w:val="22"/>
          <w:lang w:eastAsia="en-US"/>
        </w:rPr>
      </w:pPr>
    </w:p>
    <w:p w:rsidR="00826F5C" w:rsidRPr="00826F5C" w:rsidRDefault="00826F5C" w:rsidP="00826F5C">
      <w:pPr>
        <w:numPr>
          <w:ilvl w:val="12"/>
          <w:numId w:val="0"/>
        </w:numPr>
        <w:ind w:left="993"/>
        <w:jc w:val="both"/>
        <w:rPr>
          <w:i w:val="0"/>
          <w:sz w:val="22"/>
          <w:szCs w:val="22"/>
        </w:rPr>
      </w:pPr>
    </w:p>
    <w:p w:rsidR="00826F5C" w:rsidRPr="00826F5C" w:rsidRDefault="00826F5C" w:rsidP="00826F5C">
      <w:pPr>
        <w:tabs>
          <w:tab w:val="center" w:pos="4536"/>
          <w:tab w:val="right" w:pos="9072"/>
        </w:tabs>
        <w:ind w:left="993"/>
        <w:jc w:val="both"/>
        <w:rPr>
          <w:b/>
          <w:i w:val="0"/>
          <w:sz w:val="22"/>
          <w:szCs w:val="22"/>
        </w:rPr>
      </w:pPr>
      <w:r w:rsidRPr="00826F5C">
        <w:rPr>
          <w:b/>
          <w:i w:val="0"/>
          <w:sz w:val="22"/>
          <w:szCs w:val="22"/>
        </w:rPr>
        <w:t>Podizvajalci</w:t>
      </w:r>
    </w:p>
    <w:p w:rsidR="00826F5C" w:rsidRPr="00826F5C" w:rsidRDefault="00826F5C" w:rsidP="00826F5C">
      <w:pPr>
        <w:numPr>
          <w:ilvl w:val="0"/>
          <w:numId w:val="19"/>
        </w:numPr>
        <w:tabs>
          <w:tab w:val="left" w:pos="4253"/>
        </w:tabs>
        <w:ind w:left="993" w:right="-286"/>
        <w:contextualSpacing/>
        <w:jc w:val="center"/>
        <w:rPr>
          <w:i w:val="0"/>
          <w:sz w:val="22"/>
          <w:szCs w:val="22"/>
        </w:rPr>
      </w:pPr>
      <w:r w:rsidRPr="00826F5C">
        <w:rPr>
          <w:i w:val="0"/>
          <w:sz w:val="22"/>
          <w:szCs w:val="22"/>
        </w:rPr>
        <w:t>člen</w:t>
      </w:r>
    </w:p>
    <w:p w:rsidR="00826F5C" w:rsidRPr="00826F5C" w:rsidRDefault="00826F5C" w:rsidP="00826F5C">
      <w:pPr>
        <w:tabs>
          <w:tab w:val="num" w:pos="1495"/>
        </w:tabs>
        <w:ind w:left="993"/>
        <w:jc w:val="both"/>
        <w:rPr>
          <w:i w:val="0"/>
          <w:sz w:val="22"/>
          <w:szCs w:val="22"/>
        </w:rPr>
      </w:pPr>
      <w:r w:rsidRPr="00826F5C">
        <w:rPr>
          <w:i w:val="0"/>
          <w:sz w:val="22"/>
          <w:szCs w:val="22"/>
        </w:rPr>
        <w:t xml:space="preserve">      </w:t>
      </w:r>
    </w:p>
    <w:p w:rsidR="00826F5C" w:rsidRPr="00826F5C" w:rsidRDefault="00826F5C" w:rsidP="00826F5C">
      <w:pPr>
        <w:ind w:left="1134"/>
        <w:jc w:val="both"/>
        <w:rPr>
          <w:b/>
          <w:i w:val="0"/>
          <w:color w:val="000000"/>
          <w:sz w:val="22"/>
          <w:szCs w:val="22"/>
        </w:rPr>
      </w:pPr>
      <w:r w:rsidRPr="00826F5C">
        <w:rPr>
          <w:b/>
          <w:i w:val="0"/>
          <w:szCs w:val="24"/>
        </w:rPr>
        <w:t>/</w:t>
      </w:r>
      <w:r w:rsidRPr="00826F5C">
        <w:rPr>
          <w:b/>
          <w:i w:val="0"/>
          <w:color w:val="000000"/>
          <w:sz w:val="22"/>
          <w:szCs w:val="22"/>
        </w:rPr>
        <w:t xml:space="preserve">Določbe prvega do četrtega odstavka tega člena se upošteva v primeru, če izvajalec ne nastopa s </w:t>
      </w:r>
      <w:proofErr w:type="spellStart"/>
      <w:r w:rsidRPr="00826F5C">
        <w:rPr>
          <w:b/>
          <w:i w:val="0"/>
          <w:color w:val="000000"/>
          <w:sz w:val="22"/>
          <w:szCs w:val="22"/>
        </w:rPr>
        <w:t>podizvajalc</w:t>
      </w:r>
      <w:proofErr w:type="spellEnd"/>
      <w:r w:rsidRPr="00826F5C">
        <w:rPr>
          <w:b/>
          <w:i w:val="0"/>
          <w:color w:val="000000"/>
          <w:sz w:val="22"/>
          <w:szCs w:val="22"/>
        </w:rPr>
        <w:t>-</w:t>
      </w:r>
      <w:proofErr w:type="spellStart"/>
      <w:r w:rsidRPr="00826F5C">
        <w:rPr>
          <w:b/>
          <w:i w:val="0"/>
          <w:color w:val="000000"/>
          <w:sz w:val="22"/>
          <w:szCs w:val="22"/>
        </w:rPr>
        <w:t>em</w:t>
      </w:r>
      <w:proofErr w:type="spellEnd"/>
      <w:r w:rsidRPr="00826F5C">
        <w:rPr>
          <w:b/>
          <w:i w:val="0"/>
          <w:color w:val="000000"/>
          <w:sz w:val="22"/>
          <w:szCs w:val="22"/>
        </w:rPr>
        <w:t>/-i /</w:t>
      </w:r>
    </w:p>
    <w:p w:rsidR="00826F5C" w:rsidRPr="00826F5C" w:rsidRDefault="00826F5C" w:rsidP="00826F5C">
      <w:pPr>
        <w:ind w:left="1134"/>
        <w:jc w:val="both"/>
        <w:rPr>
          <w:i w:val="0"/>
          <w:color w:val="000000"/>
          <w:sz w:val="22"/>
          <w:szCs w:val="22"/>
        </w:rPr>
      </w:pPr>
    </w:p>
    <w:p w:rsidR="00826F5C" w:rsidRPr="00826F5C" w:rsidRDefault="00826F5C" w:rsidP="00826F5C">
      <w:pPr>
        <w:ind w:left="1134"/>
        <w:jc w:val="both"/>
        <w:rPr>
          <w:i w:val="0"/>
          <w:color w:val="000000"/>
          <w:sz w:val="22"/>
          <w:szCs w:val="22"/>
        </w:rPr>
      </w:pPr>
      <w:r w:rsidRPr="00826F5C">
        <w:rPr>
          <w:i w:val="0"/>
          <w:color w:val="000000"/>
          <w:sz w:val="22"/>
          <w:szCs w:val="22"/>
        </w:rPr>
        <w:t>Izvajalec ob predložitvi ponudbe in ob sklenitvi te pogodbe nima prijavljenih podizvajalcev za izvedbo pogodbenih del.</w:t>
      </w:r>
    </w:p>
    <w:p w:rsidR="00826F5C" w:rsidRPr="00826F5C" w:rsidRDefault="00826F5C" w:rsidP="00826F5C">
      <w:pPr>
        <w:ind w:left="1134"/>
        <w:jc w:val="both"/>
        <w:rPr>
          <w:i w:val="0"/>
          <w:color w:val="000000"/>
          <w:sz w:val="22"/>
          <w:szCs w:val="22"/>
        </w:rPr>
      </w:pPr>
    </w:p>
    <w:p w:rsidR="00826F5C" w:rsidRPr="00826F5C" w:rsidRDefault="00826F5C" w:rsidP="00826F5C">
      <w:pPr>
        <w:ind w:left="1134"/>
        <w:jc w:val="both"/>
        <w:rPr>
          <w:i w:val="0"/>
          <w:color w:val="000000"/>
          <w:sz w:val="22"/>
          <w:szCs w:val="22"/>
        </w:rPr>
      </w:pPr>
      <w:r w:rsidRPr="00826F5C">
        <w:rPr>
          <w:i w:val="0"/>
          <w:color w:val="000000"/>
          <w:sz w:val="22"/>
          <w:szCs w:val="22"/>
        </w:rPr>
        <w:t xml:space="preserve">Izvajalec se zavezuje, da bo v primeru naknadne nominacije podizvajalcev pisno obvestil naročnika najkasneje v 5 dneh po spremembi in mu skupaj z obvestilom posredoval  vse zahtevane dokumente v skladu s 94. členom ZJN-3. </w:t>
      </w:r>
    </w:p>
    <w:p w:rsidR="00826F5C" w:rsidRPr="00826F5C" w:rsidRDefault="00826F5C" w:rsidP="00826F5C">
      <w:pPr>
        <w:ind w:left="1134"/>
        <w:jc w:val="both"/>
        <w:rPr>
          <w:i w:val="0"/>
          <w:color w:val="000000"/>
          <w:sz w:val="22"/>
          <w:szCs w:val="22"/>
        </w:rPr>
      </w:pPr>
    </w:p>
    <w:p w:rsidR="00826F5C" w:rsidRPr="00826F5C" w:rsidRDefault="00826F5C" w:rsidP="00826F5C">
      <w:pPr>
        <w:ind w:left="1134"/>
        <w:jc w:val="both"/>
        <w:rPr>
          <w:i w:val="0"/>
          <w:color w:val="000000"/>
          <w:sz w:val="22"/>
          <w:szCs w:val="22"/>
        </w:rPr>
      </w:pPr>
      <w:r w:rsidRPr="00826F5C">
        <w:rPr>
          <w:i w:val="0"/>
          <w:color w:val="000000"/>
          <w:sz w:val="22"/>
          <w:szCs w:val="22"/>
        </w:rPr>
        <w:t xml:space="preserve">Naročnik skladno s četrtim odstavkom 94. člena ZJN-3 nominacijo podizvajalca bodisi odobri ali zavrne. </w:t>
      </w:r>
    </w:p>
    <w:p w:rsidR="00826F5C" w:rsidRPr="00826F5C" w:rsidRDefault="00826F5C" w:rsidP="00826F5C">
      <w:pPr>
        <w:ind w:left="1134"/>
        <w:jc w:val="both"/>
        <w:rPr>
          <w:i w:val="0"/>
          <w:color w:val="000000"/>
          <w:sz w:val="22"/>
          <w:szCs w:val="22"/>
        </w:rPr>
      </w:pPr>
    </w:p>
    <w:p w:rsidR="00826F5C" w:rsidRPr="00826F5C" w:rsidRDefault="00826F5C" w:rsidP="00826F5C">
      <w:pPr>
        <w:ind w:left="1134"/>
        <w:jc w:val="both"/>
        <w:rPr>
          <w:i w:val="0"/>
          <w:color w:val="000000"/>
          <w:sz w:val="22"/>
          <w:szCs w:val="22"/>
        </w:rPr>
      </w:pPr>
      <w:r w:rsidRPr="00826F5C">
        <w:rPr>
          <w:i w:val="0"/>
          <w:color w:val="000000"/>
          <w:sz w:val="22"/>
          <w:szCs w:val="22"/>
        </w:rPr>
        <w:t xml:space="preserve">Vključitev </w:t>
      </w:r>
      <w:proofErr w:type="spellStart"/>
      <w:r w:rsidRPr="00826F5C">
        <w:rPr>
          <w:i w:val="0"/>
          <w:color w:val="000000"/>
          <w:sz w:val="22"/>
          <w:szCs w:val="22"/>
        </w:rPr>
        <w:t>podizvajalc</w:t>
      </w:r>
      <w:proofErr w:type="spellEnd"/>
      <w:r w:rsidRPr="00826F5C">
        <w:rPr>
          <w:i w:val="0"/>
          <w:color w:val="000000"/>
          <w:sz w:val="22"/>
          <w:szCs w:val="22"/>
        </w:rPr>
        <w:t>/-a/-</w:t>
      </w:r>
      <w:proofErr w:type="spellStart"/>
      <w:r w:rsidRPr="00826F5C">
        <w:rPr>
          <w:i w:val="0"/>
          <w:color w:val="000000"/>
          <w:sz w:val="22"/>
          <w:szCs w:val="22"/>
        </w:rPr>
        <w:t>ev</w:t>
      </w:r>
      <w:proofErr w:type="spellEnd"/>
      <w:r w:rsidRPr="00826F5C">
        <w:rPr>
          <w:i w:val="0"/>
          <w:color w:val="000000"/>
          <w:sz w:val="22"/>
          <w:szCs w:val="22"/>
        </w:rPr>
        <w:t xml:space="preserve"> med izvajanjem te pogodbe pogodbeni stranki uredita z dodatkom k tej pogodbi.</w:t>
      </w:r>
    </w:p>
    <w:p w:rsidR="00826F5C" w:rsidRPr="00826F5C" w:rsidRDefault="00826F5C" w:rsidP="00826F5C">
      <w:pPr>
        <w:ind w:left="1134"/>
        <w:jc w:val="both"/>
        <w:rPr>
          <w:i w:val="0"/>
          <w:color w:val="000000"/>
          <w:sz w:val="22"/>
          <w:szCs w:val="22"/>
        </w:rPr>
      </w:pPr>
    </w:p>
    <w:p w:rsidR="00826F5C" w:rsidRPr="00826F5C" w:rsidRDefault="00826F5C" w:rsidP="00826F5C">
      <w:pPr>
        <w:ind w:left="1134"/>
        <w:jc w:val="both"/>
        <w:rPr>
          <w:b/>
          <w:i w:val="0"/>
          <w:color w:val="000000"/>
          <w:sz w:val="22"/>
          <w:szCs w:val="22"/>
        </w:rPr>
      </w:pPr>
      <w:r w:rsidRPr="00826F5C">
        <w:rPr>
          <w:b/>
          <w:i w:val="0"/>
          <w:color w:val="000000"/>
          <w:sz w:val="22"/>
          <w:szCs w:val="22"/>
        </w:rPr>
        <w:t xml:space="preserve">/Se upošteva v primeru, da izvajalec pri izvedbi javnega naročila nastopa s </w:t>
      </w:r>
      <w:proofErr w:type="spellStart"/>
      <w:r w:rsidRPr="00826F5C">
        <w:rPr>
          <w:b/>
          <w:i w:val="0"/>
          <w:color w:val="000000"/>
          <w:sz w:val="22"/>
          <w:szCs w:val="22"/>
        </w:rPr>
        <w:t>podizvajalc</w:t>
      </w:r>
      <w:proofErr w:type="spellEnd"/>
      <w:r w:rsidRPr="00826F5C">
        <w:rPr>
          <w:b/>
          <w:i w:val="0"/>
          <w:color w:val="000000"/>
          <w:sz w:val="22"/>
          <w:szCs w:val="22"/>
        </w:rPr>
        <w:t>-</w:t>
      </w:r>
      <w:proofErr w:type="spellStart"/>
      <w:r w:rsidRPr="00826F5C">
        <w:rPr>
          <w:b/>
          <w:i w:val="0"/>
          <w:color w:val="000000"/>
          <w:sz w:val="22"/>
          <w:szCs w:val="22"/>
        </w:rPr>
        <w:t>em</w:t>
      </w:r>
      <w:proofErr w:type="spellEnd"/>
      <w:r w:rsidRPr="00826F5C">
        <w:rPr>
          <w:b/>
          <w:i w:val="0"/>
          <w:color w:val="000000"/>
          <w:sz w:val="22"/>
          <w:szCs w:val="22"/>
        </w:rPr>
        <w:t>/-i /</w:t>
      </w:r>
    </w:p>
    <w:p w:rsidR="00826F5C" w:rsidRPr="00826F5C" w:rsidRDefault="00826F5C" w:rsidP="00826F5C">
      <w:pPr>
        <w:ind w:left="1134"/>
        <w:jc w:val="both"/>
        <w:rPr>
          <w:i w:val="0"/>
          <w:color w:val="000000"/>
          <w:sz w:val="22"/>
          <w:szCs w:val="22"/>
        </w:rPr>
      </w:pPr>
    </w:p>
    <w:p w:rsidR="00826F5C" w:rsidRPr="00826F5C" w:rsidRDefault="00826F5C" w:rsidP="00826F5C">
      <w:pPr>
        <w:ind w:left="1134"/>
        <w:jc w:val="both"/>
        <w:rPr>
          <w:i w:val="0"/>
          <w:color w:val="000000"/>
          <w:sz w:val="22"/>
          <w:szCs w:val="22"/>
        </w:rPr>
      </w:pPr>
      <w:r w:rsidRPr="00826F5C">
        <w:rPr>
          <w:i w:val="0"/>
          <w:color w:val="000000"/>
          <w:sz w:val="22"/>
          <w:szCs w:val="22"/>
        </w:rPr>
        <w:t xml:space="preserve">Izvajalec bo pogodbena dela izvedel skupaj z naslednjim/i </w:t>
      </w:r>
      <w:proofErr w:type="spellStart"/>
      <w:r w:rsidRPr="00826F5C">
        <w:rPr>
          <w:i w:val="0"/>
          <w:color w:val="000000"/>
          <w:sz w:val="22"/>
          <w:szCs w:val="22"/>
        </w:rPr>
        <w:t>podizvajalc</w:t>
      </w:r>
      <w:proofErr w:type="spellEnd"/>
      <w:r w:rsidRPr="00826F5C">
        <w:rPr>
          <w:i w:val="0"/>
          <w:color w:val="000000"/>
          <w:sz w:val="22"/>
          <w:szCs w:val="22"/>
        </w:rPr>
        <w:t>-</w:t>
      </w:r>
      <w:proofErr w:type="spellStart"/>
      <w:r w:rsidRPr="00826F5C">
        <w:rPr>
          <w:i w:val="0"/>
          <w:color w:val="000000"/>
          <w:sz w:val="22"/>
          <w:szCs w:val="22"/>
        </w:rPr>
        <w:t>em</w:t>
      </w:r>
      <w:proofErr w:type="spellEnd"/>
      <w:r w:rsidRPr="00826F5C">
        <w:rPr>
          <w:i w:val="0"/>
          <w:color w:val="000000"/>
          <w:sz w:val="22"/>
          <w:szCs w:val="22"/>
        </w:rPr>
        <w:t>/-i:</w:t>
      </w:r>
    </w:p>
    <w:p w:rsidR="00826F5C" w:rsidRPr="00826F5C" w:rsidRDefault="00826F5C" w:rsidP="00826F5C">
      <w:pPr>
        <w:ind w:left="1134"/>
        <w:jc w:val="both"/>
        <w:rPr>
          <w:i w:val="0"/>
          <w:color w:val="000000"/>
          <w:sz w:val="22"/>
          <w:szCs w:val="22"/>
        </w:rPr>
      </w:pPr>
      <w:r w:rsidRPr="00826F5C">
        <w:rPr>
          <w:i w:val="0"/>
          <w:color w:val="000000"/>
          <w:sz w:val="22"/>
          <w:szCs w:val="22"/>
        </w:rPr>
        <w:t>…………………………………. (naziv), …………………….. (polni naslov), matična številka …………………., davčna številka/identifikacijska številka za DDV ……………….., bo izvedel …………….……………….. (navesti vsako vrsto ter količino del, ki jih bo izvedel podizvajalec). Vrednost teh del znaša …………. EUR (določiti z ali brez DDV). Podizvajalec bo dela izvedel ………….. (navesti kraj izvedbe del) najkasneje do ……/ v roku …….. dni od …………</w:t>
      </w:r>
    </w:p>
    <w:p w:rsidR="00826F5C" w:rsidRPr="00826F5C" w:rsidRDefault="00826F5C" w:rsidP="00826F5C">
      <w:pPr>
        <w:ind w:left="1134"/>
        <w:jc w:val="both"/>
        <w:rPr>
          <w:i w:val="0"/>
          <w:color w:val="000000"/>
          <w:sz w:val="22"/>
          <w:szCs w:val="22"/>
        </w:rPr>
      </w:pPr>
    </w:p>
    <w:p w:rsidR="00826F5C" w:rsidRPr="00826F5C" w:rsidRDefault="00826F5C" w:rsidP="00826F5C">
      <w:pPr>
        <w:ind w:left="1134"/>
        <w:jc w:val="both"/>
        <w:rPr>
          <w:color w:val="000000"/>
          <w:sz w:val="22"/>
          <w:szCs w:val="22"/>
        </w:rPr>
      </w:pPr>
      <w:r w:rsidRPr="00826F5C">
        <w:rPr>
          <w:color w:val="000000"/>
          <w:sz w:val="22"/>
          <w:szCs w:val="22"/>
        </w:rPr>
        <w:lastRenderedPageBreak/>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rsidR="00826F5C" w:rsidRPr="00826F5C" w:rsidRDefault="00826F5C" w:rsidP="00826F5C">
      <w:pPr>
        <w:ind w:left="1134"/>
        <w:jc w:val="both"/>
        <w:rPr>
          <w:i w:val="0"/>
          <w:color w:val="000000"/>
          <w:sz w:val="22"/>
          <w:szCs w:val="22"/>
        </w:rPr>
      </w:pPr>
    </w:p>
    <w:p w:rsidR="00826F5C" w:rsidRPr="00826F5C" w:rsidRDefault="00826F5C" w:rsidP="00826F5C">
      <w:pPr>
        <w:ind w:left="1134"/>
        <w:jc w:val="both"/>
        <w:rPr>
          <w:i w:val="0"/>
          <w:color w:val="000000"/>
          <w:sz w:val="22"/>
          <w:szCs w:val="22"/>
        </w:rPr>
      </w:pPr>
      <w:r w:rsidRPr="00826F5C">
        <w:rPr>
          <w:i w:val="0"/>
          <w:color w:val="000000"/>
          <w:sz w:val="22"/>
          <w:szCs w:val="22"/>
        </w:rPr>
        <w:t>Za podizvajalce, ki v skladu in na način, določen v drugem in tretjem odstavku 94. člena ZJN-3 zahtevajo neposredna plačila, izvajalec s to pogodbo pooblašča naročnika, da na podlagi potrjenega računa neposredno plačuje podizvajalcem.</w:t>
      </w:r>
    </w:p>
    <w:p w:rsidR="00826F5C" w:rsidRPr="00826F5C" w:rsidRDefault="00826F5C" w:rsidP="00826F5C">
      <w:pPr>
        <w:ind w:left="1134"/>
        <w:jc w:val="both"/>
        <w:rPr>
          <w:i w:val="0"/>
          <w:color w:val="000000"/>
          <w:sz w:val="22"/>
          <w:szCs w:val="22"/>
        </w:rPr>
      </w:pPr>
    </w:p>
    <w:p w:rsidR="00826F5C" w:rsidRPr="00826F5C" w:rsidRDefault="00826F5C" w:rsidP="00826F5C">
      <w:pPr>
        <w:ind w:left="1134"/>
        <w:jc w:val="both"/>
        <w:rPr>
          <w:i w:val="0"/>
          <w:color w:val="000000"/>
          <w:sz w:val="22"/>
          <w:szCs w:val="22"/>
        </w:rPr>
      </w:pPr>
      <w:r w:rsidRPr="00826F5C">
        <w:rPr>
          <w:i w:val="0"/>
          <w:color w:val="000000"/>
          <w:sz w:val="22"/>
          <w:szCs w:val="22"/>
        </w:rPr>
        <w:t xml:space="preserve">Za vsakega podizvajalca, ki zahteva neposredno plačilo s strani naročnika, mora izvajalec predložiti soglasje podizvajalca, na podlagi katerega naročnik namesto glavnega izvajalca poravna podizvajalčevo terjatev do glavnega izvajalca. </w:t>
      </w:r>
    </w:p>
    <w:p w:rsidR="00826F5C" w:rsidRPr="00826F5C" w:rsidRDefault="00826F5C" w:rsidP="00826F5C">
      <w:pPr>
        <w:ind w:left="1134"/>
        <w:jc w:val="both"/>
        <w:rPr>
          <w:i w:val="0"/>
          <w:color w:val="000000"/>
          <w:sz w:val="22"/>
          <w:szCs w:val="22"/>
        </w:rPr>
      </w:pPr>
    </w:p>
    <w:p w:rsidR="00826F5C" w:rsidRPr="00826F5C" w:rsidRDefault="00826F5C" w:rsidP="00826F5C">
      <w:pPr>
        <w:ind w:left="1134"/>
        <w:jc w:val="both"/>
        <w:rPr>
          <w:i w:val="0"/>
          <w:color w:val="000000"/>
          <w:sz w:val="22"/>
          <w:szCs w:val="22"/>
        </w:rPr>
      </w:pPr>
      <w:r w:rsidRPr="00826F5C">
        <w:rPr>
          <w:i w:val="0"/>
          <w:color w:val="000000"/>
          <w:sz w:val="22"/>
          <w:szCs w:val="22"/>
        </w:rPr>
        <w:t xml:space="preserve">Izvajalec je naročniku predložil zahteve za neposredno plačilo za </w:t>
      </w:r>
      <w:proofErr w:type="spellStart"/>
      <w:r w:rsidRPr="00826F5C">
        <w:rPr>
          <w:i w:val="0"/>
          <w:color w:val="000000"/>
          <w:sz w:val="22"/>
          <w:szCs w:val="22"/>
        </w:rPr>
        <w:t>naslednj</w:t>
      </w:r>
      <w:proofErr w:type="spellEnd"/>
      <w:r w:rsidRPr="00826F5C">
        <w:rPr>
          <w:i w:val="0"/>
          <w:color w:val="000000"/>
          <w:sz w:val="22"/>
          <w:szCs w:val="22"/>
        </w:rPr>
        <w:t xml:space="preserve">-ega/-e </w:t>
      </w:r>
      <w:proofErr w:type="spellStart"/>
      <w:r w:rsidRPr="00826F5C">
        <w:rPr>
          <w:i w:val="0"/>
          <w:color w:val="000000"/>
          <w:sz w:val="22"/>
          <w:szCs w:val="22"/>
        </w:rPr>
        <w:t>podizvajalc</w:t>
      </w:r>
      <w:proofErr w:type="spellEnd"/>
      <w:r w:rsidRPr="00826F5C">
        <w:rPr>
          <w:i w:val="0"/>
          <w:color w:val="000000"/>
          <w:sz w:val="22"/>
          <w:szCs w:val="22"/>
        </w:rPr>
        <w:t>-a/-e:</w:t>
      </w:r>
    </w:p>
    <w:p w:rsidR="00826F5C" w:rsidRPr="00826F5C" w:rsidRDefault="00826F5C" w:rsidP="00826F5C">
      <w:pPr>
        <w:ind w:left="1134"/>
        <w:jc w:val="both"/>
        <w:rPr>
          <w:i w:val="0"/>
          <w:color w:val="000000"/>
          <w:sz w:val="22"/>
          <w:szCs w:val="22"/>
        </w:rPr>
      </w:pPr>
      <w:r w:rsidRPr="00826F5C">
        <w:rPr>
          <w:i w:val="0"/>
          <w:color w:val="000000"/>
          <w:sz w:val="22"/>
          <w:szCs w:val="22"/>
        </w:rPr>
        <w:t>-……………………………,</w:t>
      </w:r>
    </w:p>
    <w:p w:rsidR="00826F5C" w:rsidRPr="00826F5C" w:rsidRDefault="00826F5C" w:rsidP="00826F5C">
      <w:pPr>
        <w:ind w:left="1134"/>
        <w:jc w:val="both"/>
        <w:rPr>
          <w:i w:val="0"/>
          <w:color w:val="000000"/>
          <w:sz w:val="22"/>
          <w:szCs w:val="22"/>
        </w:rPr>
      </w:pPr>
      <w:r w:rsidRPr="00826F5C">
        <w:rPr>
          <w:i w:val="0"/>
          <w:color w:val="000000"/>
          <w:sz w:val="22"/>
          <w:szCs w:val="22"/>
        </w:rPr>
        <w:t xml:space="preserve">- …………………………… </w:t>
      </w:r>
    </w:p>
    <w:p w:rsidR="00826F5C" w:rsidRPr="00826F5C" w:rsidRDefault="00826F5C" w:rsidP="00826F5C">
      <w:pPr>
        <w:ind w:left="1134"/>
        <w:jc w:val="both"/>
        <w:rPr>
          <w:i w:val="0"/>
          <w:color w:val="000000"/>
          <w:sz w:val="22"/>
          <w:szCs w:val="22"/>
        </w:rPr>
      </w:pPr>
    </w:p>
    <w:p w:rsidR="00826F5C" w:rsidRPr="00826F5C" w:rsidRDefault="00826F5C" w:rsidP="00826F5C">
      <w:pPr>
        <w:ind w:left="1134"/>
        <w:jc w:val="both"/>
        <w:rPr>
          <w:i w:val="0"/>
          <w:color w:val="000000"/>
          <w:sz w:val="22"/>
          <w:szCs w:val="22"/>
        </w:rPr>
      </w:pPr>
      <w:r w:rsidRPr="00826F5C">
        <w:rPr>
          <w:i w:val="0"/>
          <w:color w:val="00000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rsidR="00826F5C" w:rsidRPr="00826F5C" w:rsidRDefault="00826F5C" w:rsidP="00826F5C">
      <w:pPr>
        <w:ind w:left="1134"/>
        <w:jc w:val="both"/>
        <w:rPr>
          <w:i w:val="0"/>
          <w:color w:val="000000"/>
          <w:sz w:val="22"/>
          <w:szCs w:val="22"/>
        </w:rPr>
      </w:pPr>
    </w:p>
    <w:p w:rsidR="00826F5C" w:rsidRPr="00826F5C" w:rsidRDefault="00826F5C" w:rsidP="00826F5C">
      <w:pPr>
        <w:ind w:left="1134"/>
        <w:jc w:val="both"/>
        <w:rPr>
          <w:i w:val="0"/>
          <w:color w:val="000000"/>
          <w:sz w:val="22"/>
          <w:szCs w:val="22"/>
        </w:rPr>
      </w:pPr>
      <w:r w:rsidRPr="00826F5C">
        <w:rPr>
          <w:i w:val="0"/>
          <w:color w:val="000000"/>
          <w:sz w:val="22"/>
          <w:szCs w:val="22"/>
        </w:rPr>
        <w:t xml:space="preserve">Naročnik skladno s četrtim odstavkom 94. člena ZJN-3 nominacijo podizvajalca bodisi odobri ali zavrne. </w:t>
      </w:r>
    </w:p>
    <w:p w:rsidR="00826F5C" w:rsidRPr="00826F5C" w:rsidRDefault="00826F5C" w:rsidP="00826F5C">
      <w:pPr>
        <w:ind w:left="1134"/>
        <w:jc w:val="both"/>
        <w:rPr>
          <w:i w:val="0"/>
          <w:color w:val="000000"/>
          <w:sz w:val="22"/>
          <w:szCs w:val="22"/>
        </w:rPr>
      </w:pPr>
    </w:p>
    <w:p w:rsidR="00826F5C" w:rsidRPr="00826F5C" w:rsidRDefault="00826F5C" w:rsidP="00826F5C">
      <w:pPr>
        <w:ind w:left="1134"/>
        <w:jc w:val="both"/>
        <w:rPr>
          <w:i w:val="0"/>
          <w:color w:val="000000"/>
          <w:sz w:val="22"/>
          <w:szCs w:val="22"/>
        </w:rPr>
      </w:pPr>
      <w:r w:rsidRPr="00826F5C">
        <w:rPr>
          <w:i w:val="0"/>
          <w:color w:val="000000"/>
          <w:sz w:val="22"/>
          <w:szCs w:val="22"/>
        </w:rPr>
        <w:t>Zamenjavo podizvajalcev ali vključitev novega podizvajalca pogodbeni stranki uredita z dodatkom k tej pogodbi.</w:t>
      </w:r>
    </w:p>
    <w:p w:rsidR="00826F5C" w:rsidRPr="00826F5C" w:rsidRDefault="00826F5C" w:rsidP="00826F5C">
      <w:pPr>
        <w:ind w:left="1134"/>
        <w:jc w:val="both"/>
        <w:rPr>
          <w:i w:val="0"/>
          <w:color w:val="000000"/>
          <w:sz w:val="22"/>
          <w:szCs w:val="22"/>
        </w:rPr>
      </w:pPr>
    </w:p>
    <w:p w:rsidR="00826F5C" w:rsidRPr="00826F5C" w:rsidRDefault="00826F5C" w:rsidP="00826F5C">
      <w:pPr>
        <w:ind w:left="1134"/>
        <w:jc w:val="both"/>
        <w:rPr>
          <w:i w:val="0"/>
          <w:color w:val="000000"/>
          <w:sz w:val="22"/>
          <w:szCs w:val="22"/>
        </w:rPr>
      </w:pPr>
      <w:r w:rsidRPr="00826F5C">
        <w:rPr>
          <w:i w:val="0"/>
          <w:color w:val="000000"/>
          <w:sz w:val="22"/>
          <w:szCs w:val="22"/>
        </w:rPr>
        <w:t xml:space="preserve">V razmerju do naročnika izvajalec v celoti odgovarja za izvedbo del, ki so predmet te pogodbe. </w:t>
      </w:r>
    </w:p>
    <w:p w:rsidR="00826F5C" w:rsidRPr="00826F5C" w:rsidRDefault="00826F5C" w:rsidP="00826F5C">
      <w:pPr>
        <w:ind w:left="1134"/>
        <w:jc w:val="both"/>
        <w:rPr>
          <w:i w:val="0"/>
          <w:color w:val="000000"/>
          <w:sz w:val="22"/>
          <w:szCs w:val="22"/>
        </w:rPr>
      </w:pPr>
    </w:p>
    <w:p w:rsidR="00826F5C" w:rsidRPr="00826F5C" w:rsidRDefault="00826F5C" w:rsidP="00826F5C">
      <w:pPr>
        <w:ind w:left="1134"/>
        <w:jc w:val="both"/>
        <w:rPr>
          <w:i w:val="0"/>
          <w:color w:val="000000"/>
          <w:sz w:val="22"/>
          <w:szCs w:val="22"/>
        </w:rPr>
      </w:pPr>
      <w:r w:rsidRPr="00826F5C">
        <w:rPr>
          <w:i w:val="0"/>
          <w:color w:val="000000"/>
          <w:sz w:val="22"/>
          <w:szCs w:val="22"/>
        </w:rPr>
        <w:t>Naročnik si pridržujejo pravico, da lahko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826F5C" w:rsidRPr="00826F5C" w:rsidRDefault="00826F5C" w:rsidP="00826F5C">
      <w:pPr>
        <w:ind w:left="1134"/>
        <w:jc w:val="both"/>
        <w:rPr>
          <w:i w:val="0"/>
          <w:color w:val="000000"/>
          <w:sz w:val="22"/>
          <w:szCs w:val="22"/>
          <w:highlight w:val="yellow"/>
        </w:rPr>
      </w:pPr>
      <w:r w:rsidRPr="00826F5C" w:rsidDel="002536A3">
        <w:rPr>
          <w:i w:val="0"/>
          <w:color w:val="000000"/>
          <w:sz w:val="22"/>
          <w:szCs w:val="22"/>
          <w:highlight w:val="yellow"/>
        </w:rPr>
        <w:t xml:space="preserve"> </w:t>
      </w:r>
    </w:p>
    <w:p w:rsidR="00826F5C" w:rsidRPr="00826F5C" w:rsidRDefault="00826F5C" w:rsidP="00826F5C">
      <w:pPr>
        <w:ind w:left="993" w:right="-286"/>
        <w:jc w:val="both"/>
        <w:rPr>
          <w:i w:val="0"/>
          <w:sz w:val="22"/>
          <w:szCs w:val="22"/>
        </w:rPr>
      </w:pPr>
    </w:p>
    <w:p w:rsidR="00826F5C" w:rsidRPr="00826F5C" w:rsidRDefault="00826F5C" w:rsidP="00826F5C">
      <w:pPr>
        <w:ind w:left="993" w:right="-286"/>
        <w:jc w:val="both"/>
        <w:rPr>
          <w:b/>
          <w:i w:val="0"/>
          <w:sz w:val="22"/>
          <w:szCs w:val="22"/>
        </w:rPr>
      </w:pPr>
      <w:r w:rsidRPr="00826F5C">
        <w:rPr>
          <w:b/>
          <w:i w:val="0"/>
          <w:sz w:val="22"/>
          <w:szCs w:val="22"/>
        </w:rPr>
        <w:t>Način obračuna in plačila pogodbenih del</w:t>
      </w:r>
    </w:p>
    <w:p w:rsidR="00826F5C" w:rsidRPr="00826F5C" w:rsidRDefault="00826F5C" w:rsidP="00826F5C">
      <w:pPr>
        <w:ind w:left="993" w:right="-286"/>
        <w:jc w:val="both"/>
        <w:rPr>
          <w:b/>
          <w:i w:val="0"/>
          <w:sz w:val="22"/>
          <w:szCs w:val="22"/>
        </w:rPr>
      </w:pPr>
    </w:p>
    <w:p w:rsidR="00826F5C" w:rsidRPr="00826F5C" w:rsidRDefault="00826F5C" w:rsidP="00826F5C">
      <w:pPr>
        <w:ind w:left="993" w:right="-286"/>
        <w:jc w:val="center"/>
        <w:rPr>
          <w:i w:val="0"/>
          <w:sz w:val="22"/>
          <w:szCs w:val="22"/>
        </w:rPr>
      </w:pPr>
      <w:r w:rsidRPr="00826F5C">
        <w:rPr>
          <w:i w:val="0"/>
          <w:sz w:val="22"/>
          <w:szCs w:val="22"/>
        </w:rPr>
        <w:t>6.</w:t>
      </w:r>
      <w:r w:rsidRPr="00826F5C">
        <w:rPr>
          <w:i w:val="0"/>
          <w:sz w:val="22"/>
          <w:szCs w:val="22"/>
        </w:rPr>
        <w:tab/>
        <w:t>člen</w:t>
      </w:r>
    </w:p>
    <w:p w:rsidR="00826F5C" w:rsidRPr="00826F5C" w:rsidRDefault="00826F5C" w:rsidP="00826F5C">
      <w:pPr>
        <w:ind w:left="993"/>
        <w:jc w:val="both"/>
        <w:rPr>
          <w:i w:val="0"/>
          <w:sz w:val="22"/>
          <w:szCs w:val="22"/>
        </w:rPr>
      </w:pPr>
    </w:p>
    <w:p w:rsidR="00826F5C" w:rsidRPr="00826F5C" w:rsidRDefault="00826F5C" w:rsidP="00826F5C">
      <w:pPr>
        <w:ind w:left="993"/>
        <w:jc w:val="both"/>
        <w:rPr>
          <w:i w:val="0"/>
          <w:sz w:val="22"/>
          <w:szCs w:val="22"/>
        </w:rPr>
      </w:pPr>
      <w:r w:rsidRPr="00826F5C">
        <w:rPr>
          <w:i w:val="0"/>
          <w:sz w:val="22"/>
          <w:szCs w:val="22"/>
        </w:rPr>
        <w:t>Izvajalec bo obračunal pogodbena dela naročniku na podlagi izstavljenega e-računa po dokončanju in prevzemu pogodbenih del.</w:t>
      </w:r>
    </w:p>
    <w:p w:rsidR="00826F5C" w:rsidRPr="00826F5C" w:rsidRDefault="00826F5C" w:rsidP="00826F5C">
      <w:pPr>
        <w:ind w:left="993"/>
        <w:jc w:val="both"/>
        <w:rPr>
          <w:i w:val="0"/>
          <w:sz w:val="22"/>
          <w:szCs w:val="22"/>
        </w:rPr>
      </w:pPr>
    </w:p>
    <w:p w:rsidR="00826F5C" w:rsidRPr="00826F5C" w:rsidRDefault="00826F5C" w:rsidP="00826F5C">
      <w:pPr>
        <w:ind w:left="993"/>
        <w:jc w:val="both"/>
        <w:rPr>
          <w:bCs/>
          <w:i w:val="0"/>
          <w:sz w:val="22"/>
          <w:szCs w:val="22"/>
          <w:lang w:eastAsia="en-US"/>
        </w:rPr>
      </w:pPr>
      <w:r w:rsidRPr="00826F5C">
        <w:rPr>
          <w:bCs/>
          <w:i w:val="0"/>
          <w:sz w:val="22"/>
          <w:szCs w:val="22"/>
          <w:lang w:eastAsia="en-US"/>
        </w:rPr>
        <w:t>Izvajalec mora račun posredovati naročniku izključno v elektronski obliki (e-račun), skladno z  veljavnimi predpisi.</w:t>
      </w:r>
    </w:p>
    <w:p w:rsidR="00826F5C" w:rsidRPr="00826F5C" w:rsidRDefault="00826F5C" w:rsidP="00826F5C">
      <w:pPr>
        <w:ind w:left="993"/>
        <w:jc w:val="both"/>
        <w:rPr>
          <w:bCs/>
          <w:i w:val="0"/>
          <w:sz w:val="22"/>
          <w:szCs w:val="22"/>
          <w:lang w:eastAsia="en-US"/>
        </w:rPr>
      </w:pPr>
    </w:p>
    <w:p w:rsidR="00826F5C" w:rsidRPr="00826F5C" w:rsidRDefault="00826F5C" w:rsidP="00826F5C">
      <w:pPr>
        <w:ind w:left="993"/>
        <w:jc w:val="both"/>
        <w:rPr>
          <w:i w:val="0"/>
          <w:sz w:val="22"/>
          <w:szCs w:val="22"/>
          <w:lang w:eastAsia="en-US"/>
        </w:rPr>
      </w:pPr>
      <w:r w:rsidRPr="00826F5C">
        <w:rPr>
          <w:bCs/>
          <w:i w:val="0"/>
          <w:sz w:val="22"/>
          <w:szCs w:val="22"/>
          <w:lang w:eastAsia="en-US"/>
        </w:rPr>
        <w:t>Izvajalec mora e-račun izstaviti na naslov: Mestna občina Ljubljana, Mestni trg 1, 1000 Ljubljana,za Oddelek za kulturo, v roku 8 dni po prevzemu pogodbenih del.</w:t>
      </w:r>
      <w:r w:rsidRPr="00826F5C">
        <w:rPr>
          <w:b/>
          <w:i w:val="0"/>
          <w:sz w:val="22"/>
          <w:szCs w:val="22"/>
          <w:lang w:eastAsia="en-US"/>
        </w:rPr>
        <w:t xml:space="preserve"> </w:t>
      </w:r>
      <w:ins w:id="15" w:author="Jovanka Jugovec" w:date="2019-05-08T16:05:00Z">
        <w:r w:rsidRPr="00826F5C">
          <w:rPr>
            <w:b/>
            <w:i w:val="0"/>
            <w:sz w:val="22"/>
            <w:szCs w:val="22"/>
            <w:lang w:eastAsia="en-US"/>
          </w:rPr>
          <w:t>Na e-računu mora biti obvezno navedena številka pogodbe C7560-19-</w:t>
        </w:r>
      </w:ins>
      <w:r w:rsidRPr="00826F5C">
        <w:rPr>
          <w:b/>
          <w:i w:val="0"/>
          <w:sz w:val="22"/>
          <w:szCs w:val="22"/>
          <w:lang w:eastAsia="en-US"/>
        </w:rPr>
        <w:t>220040,</w:t>
      </w:r>
      <w:ins w:id="16" w:author="Jovanka Jugovec" w:date="2019-05-08T16:05:00Z">
        <w:r w:rsidRPr="00826F5C">
          <w:rPr>
            <w:b/>
            <w:i w:val="0"/>
            <w:sz w:val="22"/>
            <w:szCs w:val="22"/>
            <w:lang w:eastAsia="en-US"/>
          </w:rPr>
          <w:t xml:space="preserve">  v nasprotnem primeru bo naročnik e-račun zavrnil kot nepopolnega. Številka pogodbe C7560-19-</w:t>
        </w:r>
      </w:ins>
      <w:r w:rsidRPr="00826F5C">
        <w:rPr>
          <w:b/>
          <w:i w:val="0"/>
          <w:sz w:val="22"/>
          <w:szCs w:val="22"/>
          <w:lang w:eastAsia="en-US"/>
        </w:rPr>
        <w:t>22040</w:t>
      </w:r>
      <w:ins w:id="17" w:author="Jovanka Jugovec" w:date="2019-05-08T16:05:00Z">
        <w:r w:rsidRPr="00826F5C">
          <w:rPr>
            <w:b/>
            <w:i w:val="0"/>
            <w:sz w:val="22"/>
            <w:szCs w:val="22"/>
            <w:lang w:eastAsia="en-US"/>
          </w:rPr>
          <w:t xml:space="preserve"> je hkrati številka referenčnega dokumenta na e-računu.</w:t>
        </w:r>
      </w:ins>
    </w:p>
    <w:p w:rsidR="00826F5C" w:rsidRPr="00826F5C" w:rsidRDefault="00826F5C" w:rsidP="00826F5C">
      <w:pPr>
        <w:ind w:left="993"/>
        <w:jc w:val="both"/>
        <w:rPr>
          <w:i w:val="0"/>
          <w:sz w:val="22"/>
          <w:szCs w:val="22"/>
        </w:rPr>
      </w:pPr>
    </w:p>
    <w:p w:rsidR="00826F5C" w:rsidRPr="00826F5C" w:rsidRDefault="00826F5C" w:rsidP="00826F5C">
      <w:pPr>
        <w:ind w:left="993"/>
        <w:jc w:val="both"/>
        <w:rPr>
          <w:bCs/>
          <w:i w:val="0"/>
          <w:sz w:val="22"/>
          <w:szCs w:val="22"/>
          <w:lang w:eastAsia="en-US"/>
        </w:rPr>
      </w:pPr>
      <w:r w:rsidRPr="00826F5C">
        <w:rPr>
          <w:bCs/>
          <w:i w:val="0"/>
          <w:sz w:val="22"/>
          <w:szCs w:val="22"/>
          <w:lang w:eastAsia="en-US"/>
        </w:rPr>
        <w:lastRenderedPageBreak/>
        <w:t>Izvajalec mora za vsakega podizvajalca, ki zahteva neposredno plačilo, k vsakem svojem e-računu priložiti račun podizvajalca za opravljena dela, ki ga je izvajalec predhodno potrdil, na podlagi katerega naročnik izvede plačilo za opravljena dela neposredno na račun podizvajalca.</w:t>
      </w:r>
    </w:p>
    <w:p w:rsidR="00826F5C" w:rsidRPr="00826F5C" w:rsidRDefault="00826F5C" w:rsidP="00826F5C">
      <w:pPr>
        <w:ind w:left="993"/>
        <w:jc w:val="both"/>
        <w:rPr>
          <w:bCs/>
          <w:i w:val="0"/>
          <w:sz w:val="22"/>
          <w:szCs w:val="22"/>
          <w:lang w:eastAsia="en-US"/>
        </w:rPr>
      </w:pPr>
    </w:p>
    <w:p w:rsidR="00826F5C" w:rsidRPr="00826F5C" w:rsidRDefault="00826F5C" w:rsidP="00826F5C">
      <w:pPr>
        <w:ind w:left="993"/>
        <w:jc w:val="both"/>
        <w:rPr>
          <w:bCs/>
          <w:i w:val="0"/>
          <w:sz w:val="22"/>
          <w:szCs w:val="22"/>
          <w:lang w:eastAsia="en-US"/>
        </w:rPr>
      </w:pPr>
      <w:r w:rsidRPr="00826F5C">
        <w:rPr>
          <w:bCs/>
          <w:i w:val="0"/>
          <w:sz w:val="22"/>
          <w:szCs w:val="22"/>
          <w:lang w:eastAsia="en-US"/>
        </w:rPr>
        <w:t xml:space="preserve">Zavrnitev izstavljenega računa podizvajalca mora izvajalec obrazložiti. </w:t>
      </w:r>
    </w:p>
    <w:p w:rsidR="00826F5C" w:rsidRPr="00826F5C" w:rsidRDefault="00826F5C" w:rsidP="00826F5C">
      <w:pPr>
        <w:ind w:left="993"/>
        <w:jc w:val="both"/>
        <w:rPr>
          <w:bCs/>
          <w:i w:val="0"/>
          <w:sz w:val="22"/>
          <w:szCs w:val="22"/>
          <w:lang w:eastAsia="en-US"/>
        </w:rPr>
      </w:pPr>
    </w:p>
    <w:p w:rsidR="00826F5C" w:rsidRPr="00826F5C" w:rsidRDefault="00826F5C" w:rsidP="00826F5C">
      <w:pPr>
        <w:ind w:left="993"/>
        <w:jc w:val="both"/>
        <w:rPr>
          <w:bCs/>
          <w:i w:val="0"/>
          <w:sz w:val="22"/>
          <w:szCs w:val="22"/>
          <w:lang w:eastAsia="en-US"/>
        </w:rPr>
      </w:pPr>
      <w:r w:rsidRPr="00826F5C">
        <w:rPr>
          <w:bCs/>
          <w:i w:val="0"/>
          <w:sz w:val="22"/>
          <w:szCs w:val="22"/>
          <w:lang w:eastAsia="en-US"/>
        </w:rPr>
        <w:t xml:space="preserve">Če izvajalec ne predloži potrjenega računa za podizvajalca, ki je zahteval neposredno plačilo s strani naročnika, naročnik do predložitve vseh dokumentov zadrži plačilo celotnega zneska računa in zaradi tega ne pride v zamudo pri plačilu. </w:t>
      </w:r>
    </w:p>
    <w:p w:rsidR="00826F5C" w:rsidRPr="00826F5C" w:rsidRDefault="00826F5C" w:rsidP="00826F5C">
      <w:pPr>
        <w:ind w:left="993"/>
        <w:jc w:val="both"/>
        <w:rPr>
          <w:bCs/>
          <w:i w:val="0"/>
          <w:sz w:val="22"/>
          <w:szCs w:val="22"/>
          <w:lang w:eastAsia="en-US"/>
        </w:rPr>
      </w:pPr>
    </w:p>
    <w:p w:rsidR="00826F5C" w:rsidRPr="00826F5C" w:rsidRDefault="00826F5C" w:rsidP="00826F5C">
      <w:pPr>
        <w:ind w:left="993"/>
        <w:jc w:val="both"/>
        <w:rPr>
          <w:i w:val="0"/>
          <w:sz w:val="22"/>
          <w:szCs w:val="22"/>
          <w:lang w:eastAsia="en-US"/>
        </w:rPr>
      </w:pPr>
      <w:r w:rsidRPr="00826F5C">
        <w:rPr>
          <w:i w:val="0"/>
          <w:sz w:val="22"/>
          <w:szCs w:val="22"/>
          <w:lang w:eastAsia="en-US"/>
        </w:rPr>
        <w:t xml:space="preserve">Naročnik se zavezuje e-račun potrditi ali mu ugovarjati v roku 15 (petnajstih) dni od prejema. </w:t>
      </w:r>
    </w:p>
    <w:p w:rsidR="00826F5C" w:rsidRPr="00826F5C" w:rsidRDefault="00826F5C" w:rsidP="00826F5C">
      <w:pPr>
        <w:ind w:left="993"/>
        <w:jc w:val="both"/>
        <w:rPr>
          <w:i w:val="0"/>
          <w:sz w:val="22"/>
          <w:szCs w:val="22"/>
          <w:lang w:eastAsia="en-US"/>
        </w:rPr>
      </w:pPr>
    </w:p>
    <w:p w:rsidR="00826F5C" w:rsidRPr="00826F5C" w:rsidRDefault="00826F5C" w:rsidP="00826F5C">
      <w:pPr>
        <w:ind w:left="993"/>
        <w:jc w:val="both"/>
        <w:rPr>
          <w:i w:val="0"/>
          <w:sz w:val="22"/>
          <w:szCs w:val="22"/>
          <w:lang w:eastAsia="en-US"/>
        </w:rPr>
      </w:pPr>
      <w:r w:rsidRPr="00826F5C">
        <w:rPr>
          <w:i w:val="0"/>
          <w:sz w:val="22"/>
          <w:szCs w:val="22"/>
          <w:lang w:eastAsia="en-US"/>
        </w:rPr>
        <w:t>Naročnik bo opravljena pogodbena dela plačal izvajalcu 30. (trideseti) dan po prejemu pravilno izstavljenega e-računa na transakcijski račun izvajalca št. SI56 _____________________, odprt pri ________________________. Če zadnji dan roka plačila računa sovpada z dnem, ko je po zakonu dela prost dan, se za zadnji dan roka šteje naslednji delovnik.</w:t>
      </w:r>
    </w:p>
    <w:p w:rsidR="00826F5C" w:rsidRPr="00826F5C" w:rsidRDefault="00826F5C" w:rsidP="00826F5C">
      <w:pPr>
        <w:ind w:left="993"/>
        <w:jc w:val="both"/>
        <w:rPr>
          <w:i w:val="0"/>
          <w:sz w:val="22"/>
          <w:szCs w:val="22"/>
          <w:lang w:eastAsia="en-US"/>
        </w:rPr>
      </w:pPr>
    </w:p>
    <w:p w:rsidR="00826F5C" w:rsidRPr="00826F5C" w:rsidRDefault="00826F5C" w:rsidP="00826F5C">
      <w:pPr>
        <w:ind w:left="993"/>
        <w:jc w:val="both"/>
        <w:rPr>
          <w:i w:val="0"/>
          <w:sz w:val="22"/>
          <w:szCs w:val="22"/>
          <w:lang w:eastAsia="en-US"/>
        </w:rPr>
      </w:pPr>
      <w:r w:rsidRPr="00826F5C">
        <w:rPr>
          <w:i w:val="0"/>
          <w:sz w:val="22"/>
          <w:szCs w:val="22"/>
          <w:lang w:eastAsia="en-US"/>
        </w:rPr>
        <w:t>Naročnik bo potrjene račune podizvajalca/</w:t>
      </w:r>
      <w:proofErr w:type="spellStart"/>
      <w:r w:rsidRPr="00826F5C">
        <w:rPr>
          <w:i w:val="0"/>
          <w:sz w:val="22"/>
          <w:szCs w:val="22"/>
          <w:lang w:eastAsia="en-US"/>
        </w:rPr>
        <w:t>ev</w:t>
      </w:r>
      <w:proofErr w:type="spellEnd"/>
      <w:r w:rsidRPr="00826F5C">
        <w:rPr>
          <w:i w:val="0"/>
          <w:sz w:val="22"/>
          <w:szCs w:val="22"/>
          <w:lang w:eastAsia="en-US"/>
        </w:rPr>
        <w:t>, ki zahteva/ta/jo neposredno plačilo s strani naročnika, poravnal neposredno podizvajalcu/-</w:t>
      </w:r>
      <w:proofErr w:type="spellStart"/>
      <w:r w:rsidRPr="00826F5C">
        <w:rPr>
          <w:i w:val="0"/>
          <w:sz w:val="22"/>
          <w:szCs w:val="22"/>
          <w:lang w:eastAsia="en-US"/>
        </w:rPr>
        <w:t>em</w:t>
      </w:r>
      <w:proofErr w:type="spellEnd"/>
      <w:r w:rsidRPr="00826F5C">
        <w:rPr>
          <w:i w:val="0"/>
          <w:sz w:val="22"/>
          <w:szCs w:val="22"/>
          <w:lang w:eastAsia="en-US"/>
        </w:rPr>
        <w:t xml:space="preserve"> na način in v roku kot je dogovorjeno za plačilo izvajalcu na njegov/njun/njihov transakcijski račun:</w:t>
      </w:r>
    </w:p>
    <w:p w:rsidR="00826F5C" w:rsidRPr="00826F5C" w:rsidRDefault="00826F5C" w:rsidP="00826F5C">
      <w:pPr>
        <w:ind w:left="993"/>
        <w:jc w:val="both"/>
        <w:rPr>
          <w:i w:val="0"/>
          <w:sz w:val="22"/>
          <w:szCs w:val="22"/>
          <w:lang w:eastAsia="en-US"/>
        </w:rPr>
      </w:pPr>
      <w:r w:rsidRPr="00826F5C">
        <w:rPr>
          <w:i w:val="0"/>
          <w:sz w:val="22"/>
          <w:szCs w:val="22"/>
          <w:lang w:eastAsia="en-US"/>
        </w:rPr>
        <w:t>- podizvajalcu …………… na transakcijski račun številka:  …………………., odprt pri …………….,</w:t>
      </w:r>
    </w:p>
    <w:p w:rsidR="00826F5C" w:rsidRPr="00826F5C" w:rsidRDefault="00826F5C" w:rsidP="00826F5C">
      <w:pPr>
        <w:ind w:left="993"/>
        <w:jc w:val="both"/>
        <w:rPr>
          <w:i w:val="0"/>
          <w:sz w:val="22"/>
          <w:szCs w:val="22"/>
          <w:lang w:eastAsia="en-US"/>
        </w:rPr>
      </w:pPr>
      <w:r w:rsidRPr="00826F5C">
        <w:rPr>
          <w:i w:val="0"/>
          <w:sz w:val="22"/>
          <w:szCs w:val="22"/>
          <w:lang w:eastAsia="en-US"/>
        </w:rPr>
        <w:t>- podizvajalcu …………… na transakcijski račun številka: …………………., odprt pri ……………...</w:t>
      </w:r>
    </w:p>
    <w:p w:rsidR="00826F5C" w:rsidRPr="00826F5C" w:rsidRDefault="00826F5C" w:rsidP="00826F5C">
      <w:pPr>
        <w:ind w:left="993"/>
        <w:jc w:val="both"/>
        <w:rPr>
          <w:i w:val="0"/>
          <w:sz w:val="22"/>
          <w:szCs w:val="22"/>
          <w:lang w:eastAsia="en-US"/>
        </w:rPr>
      </w:pPr>
    </w:p>
    <w:p w:rsidR="00826F5C" w:rsidRPr="00826F5C" w:rsidRDefault="00826F5C" w:rsidP="00826F5C">
      <w:pPr>
        <w:ind w:left="993"/>
        <w:jc w:val="both"/>
        <w:rPr>
          <w:i w:val="0"/>
          <w:sz w:val="22"/>
          <w:szCs w:val="22"/>
          <w:lang w:eastAsia="en-US"/>
        </w:rPr>
      </w:pPr>
      <w:r w:rsidRPr="00826F5C">
        <w:rPr>
          <w:i w:val="0"/>
          <w:sz w:val="22"/>
          <w:szCs w:val="22"/>
          <w:lang w:eastAsia="en-US"/>
        </w:rPr>
        <w:t>Izvajalec mora za vse podizvajalce, ki niso zahtevali neposrednega plačila in za katere neposredno plačilo ni obvezno, naročniku najpozneje v 60 (šestdesetih) dneh od plačila računa poslati svojo pisno izjavo in pisno izjavo podizvajalca, da je podizvajalec prejel plačilo za izvedena dela po tej pogodbi.</w:t>
      </w:r>
    </w:p>
    <w:p w:rsidR="00826F5C" w:rsidRPr="00826F5C" w:rsidRDefault="00826F5C" w:rsidP="00826F5C">
      <w:pPr>
        <w:ind w:left="993"/>
        <w:jc w:val="both"/>
        <w:rPr>
          <w:i w:val="0"/>
          <w:sz w:val="22"/>
          <w:szCs w:val="22"/>
          <w:lang w:eastAsia="en-US"/>
        </w:rPr>
      </w:pPr>
    </w:p>
    <w:p w:rsidR="00826F5C" w:rsidRPr="00826F5C" w:rsidRDefault="00826F5C" w:rsidP="00826F5C">
      <w:pPr>
        <w:ind w:left="993"/>
        <w:jc w:val="both"/>
        <w:rPr>
          <w:i w:val="0"/>
          <w:sz w:val="22"/>
          <w:szCs w:val="22"/>
          <w:lang w:eastAsia="en-US"/>
        </w:rPr>
      </w:pPr>
    </w:p>
    <w:p w:rsidR="00826F5C" w:rsidRPr="00826F5C" w:rsidRDefault="00826F5C" w:rsidP="00826F5C">
      <w:pPr>
        <w:numPr>
          <w:ilvl w:val="12"/>
          <w:numId w:val="0"/>
        </w:numPr>
        <w:ind w:left="993"/>
        <w:jc w:val="both"/>
        <w:rPr>
          <w:i w:val="0"/>
          <w:sz w:val="22"/>
          <w:szCs w:val="22"/>
        </w:rPr>
      </w:pPr>
    </w:p>
    <w:p w:rsidR="00826F5C" w:rsidRPr="00826F5C" w:rsidRDefault="00826F5C" w:rsidP="00826F5C">
      <w:pPr>
        <w:ind w:left="993" w:right="-286"/>
        <w:jc w:val="both"/>
        <w:rPr>
          <w:b/>
          <w:i w:val="0"/>
          <w:sz w:val="22"/>
          <w:szCs w:val="22"/>
        </w:rPr>
      </w:pPr>
      <w:r w:rsidRPr="00826F5C">
        <w:rPr>
          <w:b/>
          <w:i w:val="0"/>
          <w:sz w:val="22"/>
          <w:szCs w:val="22"/>
        </w:rPr>
        <w:t>Rok za izvedbo pogodbenih del</w:t>
      </w:r>
    </w:p>
    <w:p w:rsidR="00826F5C" w:rsidRPr="00826F5C" w:rsidRDefault="00826F5C" w:rsidP="00826F5C">
      <w:pPr>
        <w:ind w:left="993" w:right="-286"/>
        <w:jc w:val="center"/>
        <w:rPr>
          <w:i w:val="0"/>
          <w:sz w:val="22"/>
          <w:szCs w:val="22"/>
        </w:rPr>
      </w:pPr>
      <w:r w:rsidRPr="00826F5C">
        <w:rPr>
          <w:i w:val="0"/>
          <w:sz w:val="22"/>
          <w:szCs w:val="22"/>
        </w:rPr>
        <w:t>7.</w:t>
      </w:r>
      <w:r w:rsidRPr="00826F5C">
        <w:rPr>
          <w:i w:val="0"/>
          <w:sz w:val="22"/>
          <w:szCs w:val="22"/>
        </w:rPr>
        <w:tab/>
        <w:t>člen</w:t>
      </w:r>
    </w:p>
    <w:p w:rsidR="00826F5C" w:rsidRPr="00826F5C" w:rsidRDefault="00826F5C" w:rsidP="00826F5C">
      <w:pPr>
        <w:ind w:left="993" w:right="-286"/>
        <w:jc w:val="both"/>
        <w:rPr>
          <w:i w:val="0"/>
          <w:sz w:val="22"/>
          <w:szCs w:val="22"/>
        </w:rPr>
      </w:pPr>
    </w:p>
    <w:p w:rsidR="00826F5C" w:rsidRPr="00826F5C" w:rsidRDefault="00826F5C" w:rsidP="00826F5C">
      <w:pPr>
        <w:jc w:val="both"/>
        <w:rPr>
          <w:i w:val="0"/>
          <w:sz w:val="22"/>
          <w:szCs w:val="22"/>
        </w:rPr>
      </w:pPr>
    </w:p>
    <w:p w:rsidR="00826F5C" w:rsidRPr="00826F5C" w:rsidRDefault="00826F5C" w:rsidP="00826F5C">
      <w:pPr>
        <w:ind w:left="993"/>
        <w:jc w:val="both"/>
        <w:rPr>
          <w:i w:val="0"/>
          <w:iCs/>
          <w:sz w:val="22"/>
          <w:szCs w:val="22"/>
        </w:rPr>
      </w:pPr>
      <w:r w:rsidRPr="00826F5C">
        <w:rPr>
          <w:i w:val="0"/>
          <w:iCs/>
          <w:sz w:val="22"/>
          <w:szCs w:val="22"/>
        </w:rPr>
        <w:t xml:space="preserve">Izvajalec se obvezuje, da bo pričel z izvajanjem pogodbenih del najkasneje v roku 2 (dveh) delovnih dni od dneva uvedbe v posel, jih izvajal </w:t>
      </w:r>
      <w:r w:rsidRPr="00826F5C">
        <w:rPr>
          <w:i w:val="0"/>
          <w:color w:val="000000"/>
          <w:sz w:val="22"/>
          <w:szCs w:val="22"/>
          <w:lang w:eastAsia="en-US"/>
        </w:rPr>
        <w:t xml:space="preserve">skladno s časovnim načrtom izvajanja pogodbenih del in jih dokončal </w:t>
      </w:r>
      <w:r w:rsidRPr="00826F5C">
        <w:rPr>
          <w:b/>
          <w:i w:val="0"/>
          <w:iCs/>
          <w:sz w:val="22"/>
          <w:szCs w:val="22"/>
        </w:rPr>
        <w:t>najkasneje do 10. 9. 2019.</w:t>
      </w:r>
    </w:p>
    <w:p w:rsidR="00826F5C" w:rsidRPr="00826F5C" w:rsidRDefault="00826F5C" w:rsidP="00826F5C">
      <w:pPr>
        <w:ind w:left="993"/>
        <w:jc w:val="both"/>
        <w:rPr>
          <w:i w:val="0"/>
          <w:sz w:val="22"/>
          <w:szCs w:val="22"/>
        </w:rPr>
      </w:pPr>
    </w:p>
    <w:p w:rsidR="00826F5C" w:rsidRPr="00826F5C" w:rsidRDefault="00826F5C" w:rsidP="00826F5C">
      <w:pPr>
        <w:ind w:left="993"/>
        <w:jc w:val="both"/>
        <w:rPr>
          <w:i w:val="0"/>
          <w:sz w:val="22"/>
          <w:szCs w:val="22"/>
        </w:rPr>
      </w:pPr>
    </w:p>
    <w:p w:rsidR="00826F5C" w:rsidRPr="00826F5C" w:rsidRDefault="00826F5C" w:rsidP="00826F5C">
      <w:pPr>
        <w:ind w:left="993"/>
        <w:jc w:val="both"/>
        <w:rPr>
          <w:i w:val="0"/>
          <w:sz w:val="22"/>
          <w:szCs w:val="22"/>
        </w:rPr>
      </w:pPr>
      <w:r w:rsidRPr="00826F5C">
        <w:rPr>
          <w:i w:val="0"/>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se dogovori in potrdi pisno v obliki dodatka k tej pogodbi.</w:t>
      </w:r>
    </w:p>
    <w:p w:rsidR="00826F5C" w:rsidRPr="00826F5C" w:rsidRDefault="00826F5C" w:rsidP="00826F5C">
      <w:pPr>
        <w:ind w:left="993"/>
        <w:jc w:val="both"/>
        <w:rPr>
          <w:i w:val="0"/>
          <w:sz w:val="22"/>
          <w:szCs w:val="22"/>
        </w:rPr>
      </w:pPr>
    </w:p>
    <w:p w:rsidR="00826F5C" w:rsidRPr="00826F5C" w:rsidRDefault="00826F5C" w:rsidP="00826F5C">
      <w:pPr>
        <w:ind w:left="993"/>
        <w:jc w:val="both"/>
        <w:rPr>
          <w:i w:val="0"/>
          <w:sz w:val="22"/>
          <w:szCs w:val="22"/>
        </w:rPr>
      </w:pPr>
      <w:r w:rsidRPr="00826F5C">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826F5C" w:rsidRPr="00826F5C" w:rsidRDefault="00826F5C" w:rsidP="00826F5C">
      <w:pPr>
        <w:ind w:left="993"/>
        <w:jc w:val="both"/>
        <w:rPr>
          <w:i w:val="0"/>
          <w:sz w:val="22"/>
          <w:szCs w:val="22"/>
        </w:rPr>
      </w:pPr>
    </w:p>
    <w:p w:rsidR="00826F5C" w:rsidRPr="00826F5C" w:rsidRDefault="00826F5C" w:rsidP="00826F5C">
      <w:pPr>
        <w:ind w:left="1134"/>
        <w:jc w:val="both"/>
        <w:rPr>
          <w:i w:val="0"/>
          <w:color w:val="000000"/>
          <w:sz w:val="22"/>
          <w:szCs w:val="22"/>
        </w:rPr>
      </w:pPr>
      <w:r w:rsidRPr="00826F5C">
        <w:rPr>
          <w:i w:val="0"/>
          <w:sz w:val="22"/>
          <w:szCs w:val="22"/>
        </w:rPr>
        <w:t>Vzroke za podaljšanje roka, potrebni čas ter posledice ugotavljata naročnik in izvajalec sproti ter jih evidentirata v gradbenem dnevniku.</w:t>
      </w:r>
      <w:r w:rsidRPr="00826F5C">
        <w:rPr>
          <w:i w:val="0"/>
          <w:color w:val="000000"/>
          <w:sz w:val="22"/>
          <w:szCs w:val="22"/>
        </w:rPr>
        <w:t xml:space="preserve"> Za podaljšanje roka se sklene pisni dodatek k tej pogodbi.</w:t>
      </w:r>
    </w:p>
    <w:p w:rsidR="00826F5C" w:rsidRPr="00826F5C" w:rsidRDefault="00826F5C" w:rsidP="00826F5C">
      <w:pPr>
        <w:ind w:left="993"/>
        <w:jc w:val="both"/>
        <w:rPr>
          <w:i w:val="0"/>
          <w:sz w:val="22"/>
          <w:szCs w:val="22"/>
        </w:rPr>
      </w:pPr>
    </w:p>
    <w:p w:rsidR="00826F5C" w:rsidRPr="00826F5C" w:rsidRDefault="00826F5C" w:rsidP="00826F5C">
      <w:pPr>
        <w:ind w:left="993"/>
        <w:jc w:val="both"/>
        <w:rPr>
          <w:ins w:id="18" w:author="Jovanka Jugovec" w:date="2019-05-09T10:45:00Z"/>
          <w:i w:val="0"/>
          <w:sz w:val="22"/>
          <w:szCs w:val="22"/>
        </w:rPr>
      </w:pPr>
      <w:ins w:id="19" w:author="Jovanka Jugovec" w:date="2019-05-09T10:45:00Z">
        <w:r w:rsidRPr="00826F5C">
          <w:rPr>
            <w:i w:val="0"/>
            <w:sz w:val="22"/>
            <w:szCs w:val="22"/>
          </w:rPr>
          <w:t>Kvalitativni pregled bo opravljen v roku 5 (petih) dni od končanja pogodbenih del. O kvalitativnem pregledu se sestavi zapisnik, ki ga s podpisom potrdita naročnik in izvajalec.</w:t>
        </w:r>
      </w:ins>
    </w:p>
    <w:p w:rsidR="00826F5C" w:rsidRPr="00826F5C" w:rsidRDefault="00826F5C" w:rsidP="00826F5C">
      <w:pPr>
        <w:ind w:left="993"/>
        <w:jc w:val="both"/>
        <w:rPr>
          <w:ins w:id="20" w:author="Jovanka Jugovec" w:date="2019-05-09T10:45:00Z"/>
          <w:i w:val="0"/>
          <w:sz w:val="22"/>
          <w:szCs w:val="22"/>
        </w:rPr>
      </w:pPr>
    </w:p>
    <w:p w:rsidR="00826F5C" w:rsidRPr="00826F5C" w:rsidRDefault="00826F5C" w:rsidP="00826F5C">
      <w:pPr>
        <w:ind w:left="993"/>
        <w:jc w:val="both"/>
        <w:rPr>
          <w:ins w:id="21" w:author="Jovanka Jugovec" w:date="2019-05-09T10:45:00Z"/>
          <w:i w:val="0"/>
          <w:sz w:val="22"/>
          <w:szCs w:val="22"/>
        </w:rPr>
      </w:pPr>
      <w:ins w:id="22" w:author="Jovanka Jugovec" w:date="2019-05-09T10:45:00Z">
        <w:r w:rsidRPr="00826F5C">
          <w:rPr>
            <w:i w:val="0"/>
            <w:sz w:val="22"/>
            <w:szCs w:val="22"/>
          </w:rPr>
          <w:t>Izvajalec se obvezuje, da bo na kvalitativnem pregledu ugotovljene napake odpravil najkasneje v 5  (petih) delovnih dneh od pregleda.</w:t>
        </w:r>
      </w:ins>
    </w:p>
    <w:p w:rsidR="00826F5C" w:rsidRPr="00826F5C" w:rsidRDefault="00826F5C" w:rsidP="00826F5C">
      <w:pPr>
        <w:ind w:left="993"/>
        <w:jc w:val="both"/>
        <w:rPr>
          <w:i w:val="0"/>
          <w:sz w:val="22"/>
          <w:szCs w:val="22"/>
        </w:rPr>
      </w:pPr>
    </w:p>
    <w:p w:rsidR="00826F5C" w:rsidRPr="00826F5C" w:rsidRDefault="00826F5C" w:rsidP="00826F5C">
      <w:pPr>
        <w:ind w:left="993"/>
        <w:jc w:val="both"/>
        <w:rPr>
          <w:i w:val="0"/>
          <w:sz w:val="22"/>
          <w:szCs w:val="22"/>
        </w:rPr>
      </w:pPr>
    </w:p>
    <w:p w:rsidR="00826F5C" w:rsidRPr="00826F5C" w:rsidRDefault="00826F5C" w:rsidP="00826F5C">
      <w:pPr>
        <w:ind w:left="993" w:right="-286"/>
        <w:jc w:val="both"/>
        <w:rPr>
          <w:b/>
          <w:i w:val="0"/>
          <w:sz w:val="22"/>
          <w:szCs w:val="22"/>
        </w:rPr>
      </w:pPr>
      <w:r w:rsidRPr="00826F5C">
        <w:rPr>
          <w:b/>
          <w:i w:val="0"/>
          <w:sz w:val="22"/>
          <w:szCs w:val="22"/>
        </w:rPr>
        <w:t>Obveznosti naročnika</w:t>
      </w:r>
    </w:p>
    <w:p w:rsidR="00826F5C" w:rsidRPr="00826F5C" w:rsidRDefault="00826F5C" w:rsidP="00826F5C">
      <w:pPr>
        <w:ind w:left="993" w:right="-286"/>
        <w:jc w:val="center"/>
        <w:rPr>
          <w:i w:val="0"/>
          <w:sz w:val="22"/>
          <w:szCs w:val="22"/>
        </w:rPr>
      </w:pPr>
      <w:r w:rsidRPr="00826F5C">
        <w:rPr>
          <w:i w:val="0"/>
          <w:sz w:val="22"/>
          <w:szCs w:val="22"/>
        </w:rPr>
        <w:t>8.</w:t>
      </w:r>
      <w:r w:rsidRPr="00826F5C">
        <w:rPr>
          <w:i w:val="0"/>
          <w:sz w:val="22"/>
          <w:szCs w:val="22"/>
        </w:rPr>
        <w:tab/>
        <w:t>člen</w:t>
      </w:r>
    </w:p>
    <w:p w:rsidR="00826F5C" w:rsidRPr="00826F5C" w:rsidRDefault="00826F5C" w:rsidP="00826F5C">
      <w:pPr>
        <w:ind w:left="993" w:right="-286"/>
        <w:jc w:val="both"/>
        <w:rPr>
          <w:i w:val="0"/>
          <w:sz w:val="22"/>
          <w:szCs w:val="22"/>
        </w:rPr>
      </w:pPr>
    </w:p>
    <w:p w:rsidR="00826F5C" w:rsidRPr="00826F5C" w:rsidRDefault="00826F5C" w:rsidP="00826F5C">
      <w:pPr>
        <w:ind w:left="993"/>
        <w:jc w:val="both"/>
        <w:rPr>
          <w:i w:val="0"/>
          <w:sz w:val="22"/>
          <w:szCs w:val="22"/>
        </w:rPr>
      </w:pPr>
      <w:r w:rsidRPr="00826F5C">
        <w:rPr>
          <w:i w:val="0"/>
          <w:sz w:val="22"/>
          <w:szCs w:val="22"/>
        </w:rPr>
        <w:t>Naročnik je dolžan pred pričetkom izvajanja del izvajalca uvesti v posel. Izvajalec je uveden v posel, ko mu naročnik izroči oziroma zagotovi:</w:t>
      </w:r>
    </w:p>
    <w:p w:rsidR="00826F5C" w:rsidRPr="00826F5C" w:rsidRDefault="00826F5C" w:rsidP="00826F5C">
      <w:pPr>
        <w:numPr>
          <w:ilvl w:val="0"/>
          <w:numId w:val="25"/>
        </w:numPr>
        <w:tabs>
          <w:tab w:val="clear" w:pos="340"/>
          <w:tab w:val="num" w:pos="450"/>
        </w:tabs>
        <w:ind w:left="1276" w:hanging="283"/>
        <w:jc w:val="both"/>
        <w:rPr>
          <w:i w:val="0"/>
          <w:sz w:val="22"/>
          <w:szCs w:val="22"/>
        </w:rPr>
      </w:pPr>
      <w:r w:rsidRPr="00826F5C">
        <w:rPr>
          <w:i w:val="0"/>
          <w:sz w:val="22"/>
          <w:szCs w:val="22"/>
        </w:rPr>
        <w:t>1 (en) izvod potrjene projektne dokumentacije (PZI),</w:t>
      </w:r>
    </w:p>
    <w:p w:rsidR="00826F5C" w:rsidRPr="00826F5C" w:rsidRDefault="00826F5C" w:rsidP="00826F5C">
      <w:pPr>
        <w:numPr>
          <w:ilvl w:val="0"/>
          <w:numId w:val="25"/>
        </w:numPr>
        <w:tabs>
          <w:tab w:val="clear" w:pos="340"/>
          <w:tab w:val="num" w:pos="450"/>
        </w:tabs>
        <w:ind w:left="1276" w:hanging="283"/>
        <w:jc w:val="both"/>
        <w:rPr>
          <w:i w:val="0"/>
          <w:sz w:val="22"/>
          <w:szCs w:val="22"/>
        </w:rPr>
      </w:pPr>
      <w:r w:rsidRPr="00826F5C">
        <w:rPr>
          <w:i w:val="0"/>
          <w:sz w:val="22"/>
          <w:szCs w:val="22"/>
        </w:rPr>
        <w:t>proste prostore in zemljišča, na katerih se bodo izvajala pogodbena dela,</w:t>
      </w:r>
    </w:p>
    <w:p w:rsidR="00826F5C" w:rsidRPr="00826F5C" w:rsidRDefault="00826F5C" w:rsidP="00826F5C">
      <w:pPr>
        <w:numPr>
          <w:ilvl w:val="0"/>
          <w:numId w:val="25"/>
        </w:numPr>
        <w:tabs>
          <w:tab w:val="clear" w:pos="340"/>
          <w:tab w:val="num" w:pos="450"/>
        </w:tabs>
        <w:ind w:left="1276" w:hanging="283"/>
        <w:jc w:val="both"/>
        <w:rPr>
          <w:i w:val="0"/>
          <w:sz w:val="22"/>
          <w:szCs w:val="22"/>
        </w:rPr>
      </w:pPr>
      <w:r w:rsidRPr="00826F5C">
        <w:rPr>
          <w:i w:val="0"/>
          <w:sz w:val="22"/>
          <w:szCs w:val="22"/>
        </w:rPr>
        <w:t>izvajanje nadzora v skladu z določili te pogodbe,</w:t>
      </w:r>
    </w:p>
    <w:p w:rsidR="00826F5C" w:rsidRPr="00826F5C" w:rsidRDefault="00826F5C" w:rsidP="00826F5C">
      <w:pPr>
        <w:numPr>
          <w:ilvl w:val="0"/>
          <w:numId w:val="25"/>
        </w:numPr>
        <w:tabs>
          <w:tab w:val="clear" w:pos="340"/>
          <w:tab w:val="num" w:pos="450"/>
        </w:tabs>
        <w:ind w:left="1276" w:hanging="283"/>
        <w:jc w:val="both"/>
        <w:rPr>
          <w:i w:val="0"/>
          <w:sz w:val="22"/>
          <w:szCs w:val="22"/>
        </w:rPr>
      </w:pPr>
      <w:r w:rsidRPr="00826F5C">
        <w:rPr>
          <w:i w:val="0"/>
          <w:sz w:val="22"/>
          <w:szCs w:val="22"/>
        </w:rPr>
        <w:t xml:space="preserve">pooblastilo, s katerim zadolži izvajalca za oddajo gradbenih in drugih odpadkov ter izpolnitev evidenčnih listov v imenu naročnika. </w:t>
      </w:r>
    </w:p>
    <w:p w:rsidR="00826F5C" w:rsidRPr="00826F5C" w:rsidRDefault="00826F5C" w:rsidP="00826F5C">
      <w:pPr>
        <w:ind w:left="1134"/>
        <w:jc w:val="both"/>
        <w:rPr>
          <w:i w:val="0"/>
          <w:color w:val="000000"/>
          <w:sz w:val="22"/>
          <w:szCs w:val="22"/>
        </w:rPr>
      </w:pPr>
    </w:p>
    <w:p w:rsidR="00826F5C" w:rsidRPr="00826F5C" w:rsidRDefault="00826F5C" w:rsidP="00826F5C">
      <w:pPr>
        <w:ind w:left="993"/>
        <w:jc w:val="both"/>
        <w:rPr>
          <w:i w:val="0"/>
          <w:iCs/>
          <w:sz w:val="22"/>
          <w:szCs w:val="22"/>
        </w:rPr>
      </w:pPr>
      <w:r w:rsidRPr="00826F5C">
        <w:rPr>
          <w:i w:val="0"/>
          <w:sz w:val="22"/>
          <w:szCs w:val="22"/>
        </w:rPr>
        <w:t xml:space="preserve">Naročnik se obvezuje izvajalca uvesti v posel najkasneje v roku 5 (petih) dni po </w:t>
      </w:r>
      <w:r w:rsidRPr="00826F5C">
        <w:rPr>
          <w:i w:val="0"/>
          <w:iCs/>
          <w:sz w:val="22"/>
          <w:szCs w:val="22"/>
        </w:rPr>
        <w:t>predložitvi finančnega zavarovanja za dobro izpolnitev pogodbenih obveznosti.</w:t>
      </w:r>
    </w:p>
    <w:p w:rsidR="00826F5C" w:rsidRPr="00826F5C" w:rsidRDefault="00826F5C" w:rsidP="00826F5C">
      <w:pPr>
        <w:ind w:left="993"/>
        <w:jc w:val="both"/>
        <w:rPr>
          <w:i w:val="0"/>
          <w:sz w:val="22"/>
          <w:szCs w:val="22"/>
        </w:rPr>
      </w:pPr>
    </w:p>
    <w:p w:rsidR="00826F5C" w:rsidRPr="00826F5C" w:rsidRDefault="00826F5C" w:rsidP="00826F5C">
      <w:pPr>
        <w:ind w:left="993"/>
        <w:jc w:val="both"/>
        <w:rPr>
          <w:i w:val="0"/>
          <w:sz w:val="22"/>
          <w:szCs w:val="22"/>
        </w:rPr>
      </w:pPr>
      <w:r w:rsidRPr="00826F5C">
        <w:rPr>
          <w:i w:val="0"/>
          <w:sz w:val="22"/>
          <w:szCs w:val="22"/>
        </w:rPr>
        <w:t xml:space="preserve">O uvedbi izvajalca v posel se sestavi poseben zapisnik in to ugotovi v gradbenem dnevniku. </w:t>
      </w:r>
    </w:p>
    <w:p w:rsidR="00826F5C" w:rsidRPr="00826F5C" w:rsidRDefault="00826F5C" w:rsidP="00826F5C">
      <w:pPr>
        <w:ind w:left="993"/>
        <w:jc w:val="both"/>
        <w:rPr>
          <w:i w:val="0"/>
          <w:sz w:val="22"/>
          <w:szCs w:val="22"/>
        </w:rPr>
      </w:pPr>
    </w:p>
    <w:p w:rsidR="00826F5C" w:rsidRPr="00826F5C" w:rsidRDefault="00826F5C" w:rsidP="00826F5C">
      <w:pPr>
        <w:ind w:left="993"/>
        <w:jc w:val="both"/>
        <w:rPr>
          <w:i w:val="0"/>
          <w:sz w:val="22"/>
          <w:szCs w:val="22"/>
        </w:rPr>
      </w:pPr>
    </w:p>
    <w:p w:rsidR="00826F5C" w:rsidRPr="00826F5C" w:rsidRDefault="00826F5C" w:rsidP="00826F5C">
      <w:pPr>
        <w:ind w:left="993" w:right="-286"/>
        <w:jc w:val="center"/>
        <w:rPr>
          <w:i w:val="0"/>
          <w:sz w:val="22"/>
          <w:szCs w:val="22"/>
        </w:rPr>
      </w:pPr>
      <w:r w:rsidRPr="00826F5C">
        <w:rPr>
          <w:i w:val="0"/>
          <w:sz w:val="22"/>
          <w:szCs w:val="22"/>
        </w:rPr>
        <w:t>9.</w:t>
      </w:r>
      <w:r w:rsidRPr="00826F5C">
        <w:rPr>
          <w:i w:val="0"/>
          <w:sz w:val="22"/>
          <w:szCs w:val="22"/>
        </w:rPr>
        <w:tab/>
        <w:t xml:space="preserve"> člen</w:t>
      </w:r>
    </w:p>
    <w:p w:rsidR="00826F5C" w:rsidRPr="00826F5C" w:rsidRDefault="00826F5C" w:rsidP="00826F5C">
      <w:pPr>
        <w:ind w:left="993" w:right="28"/>
        <w:jc w:val="both"/>
        <w:rPr>
          <w:i w:val="0"/>
          <w:sz w:val="22"/>
          <w:szCs w:val="22"/>
        </w:rPr>
      </w:pPr>
    </w:p>
    <w:p w:rsidR="00826F5C" w:rsidRPr="00826F5C" w:rsidRDefault="00826F5C" w:rsidP="00826F5C">
      <w:pPr>
        <w:ind w:left="993"/>
        <w:jc w:val="both"/>
        <w:rPr>
          <w:i w:val="0"/>
          <w:sz w:val="22"/>
          <w:szCs w:val="22"/>
        </w:rPr>
      </w:pPr>
      <w:r w:rsidRPr="00826F5C">
        <w:rPr>
          <w:i w:val="0"/>
          <w:sz w:val="22"/>
          <w:szCs w:val="22"/>
        </w:rPr>
        <w:t>V zvezi z izvajanjem pogodbenih del se naročnik obvezuje, da bo:</w:t>
      </w:r>
    </w:p>
    <w:p w:rsidR="00826F5C" w:rsidRPr="00826F5C" w:rsidRDefault="00826F5C" w:rsidP="00826F5C">
      <w:pPr>
        <w:numPr>
          <w:ilvl w:val="0"/>
          <w:numId w:val="26"/>
        </w:numPr>
        <w:ind w:left="1276" w:hanging="283"/>
        <w:contextualSpacing/>
        <w:jc w:val="both"/>
        <w:rPr>
          <w:i w:val="0"/>
          <w:sz w:val="22"/>
          <w:szCs w:val="22"/>
        </w:rPr>
      </w:pPr>
      <w:r w:rsidRPr="00826F5C">
        <w:rPr>
          <w:i w:val="0"/>
          <w:sz w:val="22"/>
          <w:szCs w:val="22"/>
        </w:rPr>
        <w:t>izvajalcu dal na razpolago vso ostalo dokumentacijo in informacije, s katerimi razpolaga in so za prevzeti obseg del potrebne,</w:t>
      </w:r>
    </w:p>
    <w:p w:rsidR="00826F5C" w:rsidRPr="00826F5C" w:rsidRDefault="00826F5C" w:rsidP="00826F5C">
      <w:pPr>
        <w:numPr>
          <w:ilvl w:val="0"/>
          <w:numId w:val="26"/>
        </w:numPr>
        <w:ind w:left="1276" w:hanging="283"/>
        <w:contextualSpacing/>
        <w:jc w:val="both"/>
        <w:rPr>
          <w:i w:val="0"/>
          <w:sz w:val="22"/>
          <w:szCs w:val="22"/>
        </w:rPr>
      </w:pPr>
      <w:r w:rsidRPr="00826F5C">
        <w:rPr>
          <w:i w:val="0"/>
          <w:sz w:val="22"/>
          <w:szCs w:val="22"/>
        </w:rPr>
        <w:t>sodeloval z izvajalcem s ciljem, da prevzete obveznosti izvrši pravočasno in v skladu z določili te pogodbe,</w:t>
      </w:r>
    </w:p>
    <w:p w:rsidR="00826F5C" w:rsidRPr="00826F5C" w:rsidRDefault="00826F5C" w:rsidP="00826F5C">
      <w:pPr>
        <w:numPr>
          <w:ilvl w:val="0"/>
          <w:numId w:val="26"/>
        </w:numPr>
        <w:ind w:left="1276" w:hanging="283"/>
        <w:contextualSpacing/>
        <w:jc w:val="both"/>
        <w:rPr>
          <w:i w:val="0"/>
          <w:sz w:val="22"/>
          <w:szCs w:val="22"/>
        </w:rPr>
      </w:pPr>
      <w:r w:rsidRPr="00826F5C">
        <w:rPr>
          <w:i w:val="0"/>
          <w:sz w:val="22"/>
          <w:szCs w:val="22"/>
        </w:rPr>
        <w:t>tekoče spremljal izvajanje pogodbenih del, potrjeval predložene dokumente in plačeval naročena dela v dogovorjenih rokih.</w:t>
      </w:r>
    </w:p>
    <w:p w:rsidR="00826F5C" w:rsidRPr="00826F5C" w:rsidRDefault="00826F5C" w:rsidP="00826F5C">
      <w:pPr>
        <w:spacing w:after="200" w:line="276" w:lineRule="auto"/>
        <w:ind w:left="993"/>
        <w:rPr>
          <w:b/>
          <w:i w:val="0"/>
          <w:sz w:val="22"/>
          <w:szCs w:val="22"/>
        </w:rPr>
      </w:pPr>
    </w:p>
    <w:p w:rsidR="00826F5C" w:rsidRPr="00826F5C" w:rsidRDefault="00826F5C" w:rsidP="00826F5C">
      <w:pPr>
        <w:spacing w:after="200" w:line="276" w:lineRule="auto"/>
        <w:ind w:left="993"/>
        <w:rPr>
          <w:b/>
          <w:i w:val="0"/>
          <w:sz w:val="22"/>
          <w:szCs w:val="22"/>
        </w:rPr>
      </w:pPr>
      <w:r w:rsidRPr="00826F5C">
        <w:rPr>
          <w:b/>
          <w:i w:val="0"/>
          <w:sz w:val="22"/>
          <w:szCs w:val="22"/>
        </w:rPr>
        <w:t>Obveznosti izvajalca</w:t>
      </w:r>
    </w:p>
    <w:p w:rsidR="00826F5C" w:rsidRPr="00826F5C" w:rsidRDefault="00826F5C" w:rsidP="00826F5C">
      <w:pPr>
        <w:spacing w:after="200" w:line="276" w:lineRule="auto"/>
        <w:ind w:left="993"/>
        <w:jc w:val="center"/>
        <w:rPr>
          <w:i w:val="0"/>
          <w:sz w:val="22"/>
          <w:szCs w:val="22"/>
        </w:rPr>
      </w:pPr>
      <w:r w:rsidRPr="00826F5C">
        <w:rPr>
          <w:i w:val="0"/>
          <w:sz w:val="22"/>
          <w:szCs w:val="22"/>
        </w:rPr>
        <w:t>10.</w:t>
      </w:r>
      <w:r w:rsidRPr="00826F5C">
        <w:rPr>
          <w:i w:val="0"/>
          <w:sz w:val="22"/>
          <w:szCs w:val="22"/>
        </w:rPr>
        <w:tab/>
        <w:t xml:space="preserve">  člen</w:t>
      </w:r>
    </w:p>
    <w:p w:rsidR="00826F5C" w:rsidRPr="00826F5C" w:rsidRDefault="00826F5C" w:rsidP="00826F5C">
      <w:pPr>
        <w:tabs>
          <w:tab w:val="left" w:pos="0"/>
        </w:tabs>
        <w:ind w:left="993" w:right="28"/>
        <w:jc w:val="both"/>
        <w:rPr>
          <w:sz w:val="22"/>
          <w:szCs w:val="22"/>
        </w:rPr>
      </w:pPr>
    </w:p>
    <w:p w:rsidR="00826F5C" w:rsidRPr="00826F5C" w:rsidRDefault="00826F5C" w:rsidP="00826F5C">
      <w:pPr>
        <w:ind w:left="993" w:right="-286"/>
        <w:jc w:val="both"/>
        <w:rPr>
          <w:i w:val="0"/>
          <w:sz w:val="22"/>
          <w:szCs w:val="22"/>
        </w:rPr>
      </w:pPr>
      <w:r w:rsidRPr="00826F5C">
        <w:rPr>
          <w:i w:val="0"/>
          <w:sz w:val="22"/>
          <w:szCs w:val="22"/>
        </w:rPr>
        <w:t>V zvezi z izvajanjem pogodbenih del se izvajalec obvezuje:</w:t>
      </w:r>
    </w:p>
    <w:p w:rsidR="00826F5C" w:rsidRPr="00826F5C" w:rsidRDefault="00826F5C" w:rsidP="00826F5C">
      <w:pPr>
        <w:numPr>
          <w:ilvl w:val="0"/>
          <w:numId w:val="28"/>
        </w:numPr>
        <w:ind w:left="1418" w:right="-286" w:hanging="284"/>
        <w:jc w:val="both"/>
        <w:rPr>
          <w:i w:val="0"/>
          <w:sz w:val="22"/>
          <w:szCs w:val="22"/>
        </w:rPr>
      </w:pPr>
      <w:r w:rsidRPr="00826F5C">
        <w:rPr>
          <w:i w:val="0"/>
          <w:sz w:val="22"/>
          <w:szCs w:val="22"/>
        </w:rPr>
        <w:t>zagotoviti ustrezen načrt organizacije gradbišča,</w:t>
      </w:r>
    </w:p>
    <w:p w:rsidR="00826F5C" w:rsidRPr="00826F5C" w:rsidRDefault="00826F5C" w:rsidP="00826F5C">
      <w:pPr>
        <w:numPr>
          <w:ilvl w:val="0"/>
          <w:numId w:val="28"/>
        </w:numPr>
        <w:ind w:left="1418" w:right="-286" w:hanging="284"/>
        <w:jc w:val="both"/>
        <w:rPr>
          <w:i w:val="0"/>
          <w:sz w:val="22"/>
          <w:szCs w:val="22"/>
        </w:rPr>
      </w:pPr>
      <w:r w:rsidRPr="00826F5C">
        <w:rPr>
          <w:i w:val="0"/>
          <w:sz w:val="22"/>
          <w:szCs w:val="22"/>
        </w:rPr>
        <w:t>naročniku ob uvedbi v posel predložiti terminski plan izvedbe pogodbenih del, organizacijsko shemo gradbišča, gradbeni dnevnik z izpolnjenimi uvodnimi stranmi,</w:t>
      </w:r>
    </w:p>
    <w:p w:rsidR="00826F5C" w:rsidRPr="00826F5C" w:rsidRDefault="00826F5C" w:rsidP="00826F5C">
      <w:pPr>
        <w:numPr>
          <w:ilvl w:val="0"/>
          <w:numId w:val="28"/>
        </w:numPr>
        <w:ind w:left="1418" w:right="-286" w:hanging="284"/>
        <w:jc w:val="both"/>
        <w:rPr>
          <w:i w:val="0"/>
          <w:sz w:val="22"/>
          <w:szCs w:val="22"/>
        </w:rPr>
      </w:pPr>
      <w:r w:rsidRPr="00826F5C">
        <w:rPr>
          <w:i w:val="0"/>
          <w:sz w:val="22"/>
          <w:szCs w:val="22"/>
        </w:rPr>
        <w:t>pisno obvestiti naročnika o pričetku izvajanja del,</w:t>
      </w:r>
    </w:p>
    <w:p w:rsidR="00826F5C" w:rsidRPr="00826F5C" w:rsidRDefault="00826F5C" w:rsidP="00826F5C">
      <w:pPr>
        <w:numPr>
          <w:ilvl w:val="0"/>
          <w:numId w:val="28"/>
        </w:numPr>
        <w:ind w:left="1418" w:right="-286" w:hanging="284"/>
        <w:jc w:val="both"/>
        <w:rPr>
          <w:i w:val="0"/>
          <w:sz w:val="22"/>
          <w:szCs w:val="22"/>
        </w:rPr>
      </w:pPr>
      <w:r w:rsidRPr="00826F5C">
        <w:rPr>
          <w:i w:val="0"/>
          <w:sz w:val="22"/>
          <w:szCs w:val="22"/>
        </w:rPr>
        <w:t>pravočasno zagotoviti ograditev in označitev gradbišča z gradbiščno tablo ter organizirati gradbišče, urediti dostopne poti in deponije,</w:t>
      </w:r>
      <w:r w:rsidRPr="00826F5C">
        <w:rPr>
          <w:sz w:val="22"/>
          <w:szCs w:val="22"/>
        </w:rPr>
        <w:t xml:space="preserve"> </w:t>
      </w:r>
      <w:r w:rsidRPr="00826F5C">
        <w:rPr>
          <w:i w:val="0"/>
          <w:sz w:val="22"/>
          <w:szCs w:val="22"/>
        </w:rPr>
        <w:t>vključno s pridobitvijo vseh potrebnih dovoljenj za ureditev gradbišča, kot tudi za ureditev voznega režima na javnih cestah za čas gradnje vključno z izvedbo zapore ceste,</w:t>
      </w:r>
    </w:p>
    <w:p w:rsidR="00826F5C" w:rsidRPr="00826F5C" w:rsidRDefault="00826F5C" w:rsidP="00826F5C">
      <w:pPr>
        <w:numPr>
          <w:ilvl w:val="0"/>
          <w:numId w:val="28"/>
        </w:numPr>
        <w:ind w:left="1418" w:right="-286" w:hanging="284"/>
        <w:jc w:val="both"/>
        <w:rPr>
          <w:i w:val="0"/>
          <w:sz w:val="22"/>
          <w:szCs w:val="22"/>
        </w:rPr>
      </w:pPr>
      <w:r w:rsidRPr="00826F5C">
        <w:rPr>
          <w:i w:val="0"/>
          <w:sz w:val="22"/>
          <w:szCs w:val="22"/>
        </w:rPr>
        <w:t>pričeti z deli v pogodbeno dogovorjenem roku in jih dokončati v roku, določenem s to pogodbo,</w:t>
      </w:r>
    </w:p>
    <w:p w:rsidR="00826F5C" w:rsidRPr="00826F5C" w:rsidRDefault="00826F5C" w:rsidP="00826F5C">
      <w:pPr>
        <w:numPr>
          <w:ilvl w:val="0"/>
          <w:numId w:val="28"/>
        </w:numPr>
        <w:ind w:left="1418" w:right="-286" w:hanging="284"/>
        <w:jc w:val="both"/>
        <w:rPr>
          <w:i w:val="0"/>
          <w:sz w:val="22"/>
          <w:szCs w:val="22"/>
        </w:rPr>
      </w:pPr>
      <w:r w:rsidRPr="00826F5C">
        <w:rPr>
          <w:i w:val="0"/>
          <w:sz w:val="22"/>
          <w:szCs w:val="22"/>
        </w:rPr>
        <w:t>ves čas gradnje na gradbišču ažurno voditi gradbeni dnevnik ter vanj vnašati pomembne podatke o izvajanju gradnje,</w:t>
      </w:r>
      <w:r w:rsidRPr="00826F5C">
        <w:rPr>
          <w:sz w:val="22"/>
          <w:szCs w:val="22"/>
        </w:rPr>
        <w:t xml:space="preserve"> </w:t>
      </w:r>
    </w:p>
    <w:p w:rsidR="00826F5C" w:rsidRPr="00826F5C" w:rsidRDefault="00826F5C" w:rsidP="00826F5C">
      <w:pPr>
        <w:numPr>
          <w:ilvl w:val="0"/>
          <w:numId w:val="28"/>
        </w:numPr>
        <w:ind w:left="1418" w:right="-286" w:hanging="284"/>
        <w:jc w:val="both"/>
        <w:rPr>
          <w:i w:val="0"/>
          <w:sz w:val="22"/>
          <w:szCs w:val="22"/>
        </w:rPr>
      </w:pPr>
      <w:r w:rsidRPr="00826F5C">
        <w:rPr>
          <w:i w:val="0"/>
          <w:sz w:val="22"/>
          <w:szCs w:val="22"/>
        </w:rPr>
        <w:t>za vsak predlog sprememb pri izvajanju del pridobiti predhodno potrditev nadzornika, naročnika in projektanta,</w:t>
      </w:r>
    </w:p>
    <w:p w:rsidR="00826F5C" w:rsidRPr="00826F5C" w:rsidRDefault="00826F5C" w:rsidP="00826F5C">
      <w:pPr>
        <w:numPr>
          <w:ilvl w:val="0"/>
          <w:numId w:val="28"/>
        </w:numPr>
        <w:ind w:left="1418" w:right="-286" w:hanging="284"/>
        <w:jc w:val="both"/>
        <w:rPr>
          <w:i w:val="0"/>
          <w:sz w:val="22"/>
          <w:szCs w:val="22"/>
        </w:rPr>
      </w:pPr>
      <w:r w:rsidRPr="00826F5C">
        <w:rPr>
          <w:i w:val="0"/>
          <w:sz w:val="22"/>
          <w:szCs w:val="22"/>
        </w:rPr>
        <w:t>zabeležiti spremembe, nastale med gradnjo, v dokumentacijo za izvedbo gradnje (projekt za izvedbo),</w:t>
      </w:r>
    </w:p>
    <w:p w:rsidR="00826F5C" w:rsidRPr="00826F5C" w:rsidRDefault="00826F5C" w:rsidP="00826F5C">
      <w:pPr>
        <w:numPr>
          <w:ilvl w:val="0"/>
          <w:numId w:val="28"/>
        </w:numPr>
        <w:ind w:left="1418" w:right="-286" w:hanging="284"/>
        <w:jc w:val="both"/>
        <w:rPr>
          <w:i w:val="0"/>
          <w:sz w:val="22"/>
          <w:szCs w:val="22"/>
        </w:rPr>
      </w:pPr>
      <w:r w:rsidRPr="00826F5C">
        <w:rPr>
          <w:i w:val="0"/>
          <w:sz w:val="22"/>
          <w:szCs w:val="22"/>
        </w:rPr>
        <w:t>med gradnjo izročati nadzorniku potrdila o skladnosti in ustreznosti gradbenih in drugih proizvodov, materialov ter naprav in s kakovostnimi zahtevami naročnika,</w:t>
      </w:r>
    </w:p>
    <w:p w:rsidR="00826F5C" w:rsidRPr="00826F5C" w:rsidRDefault="00826F5C" w:rsidP="00826F5C">
      <w:pPr>
        <w:numPr>
          <w:ilvl w:val="0"/>
          <w:numId w:val="28"/>
        </w:numPr>
        <w:ind w:left="1418" w:right="-286" w:hanging="284"/>
        <w:jc w:val="both"/>
        <w:rPr>
          <w:i w:val="0"/>
          <w:sz w:val="22"/>
          <w:szCs w:val="22"/>
        </w:rPr>
      </w:pPr>
      <w:r w:rsidRPr="00826F5C">
        <w:rPr>
          <w:i w:val="0"/>
          <w:sz w:val="22"/>
          <w:szCs w:val="22"/>
        </w:rPr>
        <w:t xml:space="preserve">v skladu z gradbenim zakonom in pravili stroke zagotavljati kakovost izvedbe najmanj take ravni, kot je predpisana s tem zakonom, </w:t>
      </w:r>
    </w:p>
    <w:p w:rsidR="00826F5C" w:rsidRPr="00826F5C" w:rsidRDefault="00826F5C" w:rsidP="00826F5C">
      <w:pPr>
        <w:numPr>
          <w:ilvl w:val="0"/>
          <w:numId w:val="28"/>
        </w:numPr>
        <w:ind w:left="1418" w:right="-286" w:hanging="284"/>
        <w:jc w:val="both"/>
        <w:rPr>
          <w:i w:val="0"/>
          <w:sz w:val="22"/>
          <w:szCs w:val="22"/>
        </w:rPr>
      </w:pPr>
      <w:r w:rsidRPr="00826F5C">
        <w:rPr>
          <w:i w:val="0"/>
          <w:sz w:val="22"/>
          <w:szCs w:val="22"/>
        </w:rPr>
        <w:t xml:space="preserve">izvajati gradnjo v skladu z dokumentacijo za izvedbo gradnje, to pogodbo, predpisi ter pravili stroke, </w:t>
      </w:r>
    </w:p>
    <w:p w:rsidR="00826F5C" w:rsidRPr="00826F5C" w:rsidRDefault="00826F5C" w:rsidP="00826F5C">
      <w:pPr>
        <w:numPr>
          <w:ilvl w:val="0"/>
          <w:numId w:val="28"/>
        </w:numPr>
        <w:ind w:left="1418" w:right="-286" w:hanging="284"/>
        <w:jc w:val="both"/>
        <w:rPr>
          <w:i w:val="0"/>
          <w:sz w:val="22"/>
          <w:szCs w:val="22"/>
        </w:rPr>
      </w:pPr>
      <w:r w:rsidRPr="00826F5C">
        <w:rPr>
          <w:i w:val="0"/>
          <w:sz w:val="22"/>
          <w:szCs w:val="22"/>
        </w:rPr>
        <w:lastRenderedPageBreak/>
        <w:t>naročnika pravočasno pisno obveščati o vsem, kar bi lahko vplivalo na izvršitev pogodbenih del, zlasti o vseh spremembah, ki bi imele za posledico drugačen način izvedbe in pogodbeno dogovorjenih rokov,</w:t>
      </w:r>
    </w:p>
    <w:p w:rsidR="00826F5C" w:rsidRPr="00826F5C" w:rsidRDefault="00826F5C" w:rsidP="00826F5C">
      <w:pPr>
        <w:numPr>
          <w:ilvl w:val="0"/>
          <w:numId w:val="28"/>
        </w:numPr>
        <w:ind w:left="1418" w:right="-286" w:hanging="284"/>
        <w:jc w:val="both"/>
        <w:rPr>
          <w:i w:val="0"/>
          <w:sz w:val="22"/>
          <w:szCs w:val="22"/>
        </w:rPr>
      </w:pPr>
      <w:r w:rsidRPr="00826F5C">
        <w:rPr>
          <w:i w:val="0"/>
          <w:sz w:val="22"/>
          <w:szCs w:val="22"/>
        </w:rPr>
        <w:t>sodelovati z naročnikom na vseh operativnih sestankih, in vseh pregledih objekta do izteka garancijskega roka,</w:t>
      </w:r>
    </w:p>
    <w:p w:rsidR="00826F5C" w:rsidRPr="00826F5C" w:rsidRDefault="00826F5C" w:rsidP="00826F5C">
      <w:pPr>
        <w:numPr>
          <w:ilvl w:val="0"/>
          <w:numId w:val="28"/>
        </w:numPr>
        <w:ind w:left="1418" w:right="-286" w:hanging="284"/>
        <w:jc w:val="both"/>
        <w:rPr>
          <w:i w:val="0"/>
          <w:sz w:val="22"/>
          <w:szCs w:val="22"/>
        </w:rPr>
      </w:pPr>
      <w:r w:rsidRPr="00826F5C">
        <w:rPr>
          <w:i w:val="0"/>
          <w:sz w:val="22"/>
          <w:szCs w:val="22"/>
        </w:rPr>
        <w:t>naročniku od vsake posamezne oddaje gradbenih odpadkov zbiralcu ali obdelovalcu gradbenih odpadkov predložiti izpolnjen evidenčni list, določen s predpisom, ki ureja ravnanje z gradbenimi odpadki, ter mu predložiti tudi vse potrjene evidenčne liste,</w:t>
      </w:r>
    </w:p>
    <w:p w:rsidR="00826F5C" w:rsidRPr="00826F5C" w:rsidRDefault="00826F5C" w:rsidP="00826F5C">
      <w:pPr>
        <w:numPr>
          <w:ilvl w:val="0"/>
          <w:numId w:val="28"/>
        </w:numPr>
        <w:ind w:left="1418" w:right="-286" w:hanging="284"/>
        <w:jc w:val="both"/>
        <w:rPr>
          <w:i w:val="0"/>
          <w:sz w:val="22"/>
          <w:szCs w:val="22"/>
        </w:rPr>
      </w:pPr>
      <w:r w:rsidRPr="00826F5C">
        <w:rPr>
          <w:i w:val="0"/>
          <w:sz w:val="22"/>
          <w:szCs w:val="22"/>
        </w:rPr>
        <w:t>opozoriti naročnika na morebitne pomanjkljivosti ali nepravilnosti, ki jih je kot strokovno usposobljen izvajalec pri izvajanju del odkril (opozorilo poda z vpisom v gradbeni dnevnik),</w:t>
      </w:r>
    </w:p>
    <w:p w:rsidR="00826F5C" w:rsidRPr="00826F5C" w:rsidRDefault="00826F5C" w:rsidP="00826F5C">
      <w:pPr>
        <w:numPr>
          <w:ilvl w:val="0"/>
          <w:numId w:val="28"/>
        </w:numPr>
        <w:ind w:left="1418" w:right="-286" w:hanging="284"/>
        <w:jc w:val="both"/>
        <w:rPr>
          <w:i w:val="0"/>
          <w:sz w:val="22"/>
          <w:szCs w:val="22"/>
        </w:rPr>
      </w:pPr>
      <w:r w:rsidRPr="00826F5C">
        <w:rPr>
          <w:i w:val="0"/>
          <w:sz w:val="22"/>
          <w:szCs w:val="22"/>
        </w:rPr>
        <w:t>izvajati vsa dela s strokovno usposobljenimi delavci in odgovarjati ter garantirati za svoje delo, kakor tudi za delo svojih podizvajalcev,</w:t>
      </w:r>
    </w:p>
    <w:p w:rsidR="00826F5C" w:rsidRPr="00826F5C" w:rsidRDefault="00826F5C" w:rsidP="00826F5C">
      <w:pPr>
        <w:numPr>
          <w:ilvl w:val="0"/>
          <w:numId w:val="28"/>
        </w:numPr>
        <w:ind w:left="1418" w:right="-286" w:hanging="284"/>
        <w:jc w:val="both"/>
        <w:rPr>
          <w:i w:val="0"/>
          <w:sz w:val="22"/>
          <w:szCs w:val="22"/>
        </w:rPr>
      </w:pPr>
      <w:r w:rsidRPr="00826F5C">
        <w:rPr>
          <w:i w:val="0"/>
          <w:sz w:val="22"/>
          <w:szCs w:val="22"/>
        </w:rPr>
        <w:t>zagotoviti projekt izvedenih del (PID) in ga izročiti naročniku v 2 tiskanih izvodih in elektronski obliki ,</w:t>
      </w:r>
    </w:p>
    <w:p w:rsidR="00826F5C" w:rsidRPr="00826F5C" w:rsidRDefault="00826F5C" w:rsidP="00826F5C">
      <w:pPr>
        <w:numPr>
          <w:ilvl w:val="0"/>
          <w:numId w:val="28"/>
        </w:numPr>
        <w:ind w:left="1418" w:right="-286" w:hanging="284"/>
        <w:jc w:val="both"/>
        <w:rPr>
          <w:i w:val="0"/>
          <w:sz w:val="22"/>
          <w:szCs w:val="22"/>
        </w:rPr>
      </w:pPr>
      <w:r w:rsidRPr="00826F5C">
        <w:rPr>
          <w:i w:val="0"/>
          <w:sz w:val="22"/>
          <w:szCs w:val="22"/>
        </w:rPr>
        <w:t>da v primeru zamenjave vodje nadzora ne bo izvajal gradnje, dokler je ne prevzame nov vodja nadzora,</w:t>
      </w:r>
    </w:p>
    <w:p w:rsidR="00826F5C" w:rsidRPr="00826F5C" w:rsidRDefault="00826F5C" w:rsidP="00826F5C">
      <w:pPr>
        <w:numPr>
          <w:ilvl w:val="0"/>
          <w:numId w:val="28"/>
        </w:numPr>
        <w:ind w:left="1418" w:right="-286" w:hanging="284"/>
        <w:jc w:val="both"/>
        <w:rPr>
          <w:i w:val="0"/>
          <w:sz w:val="22"/>
          <w:szCs w:val="22"/>
        </w:rPr>
      </w:pPr>
      <w:r w:rsidRPr="00826F5C">
        <w:rPr>
          <w:i w:val="0"/>
          <w:sz w:val="22"/>
          <w:szCs w:val="22"/>
        </w:rPr>
        <w:t>pravočasno obvestiti nadzornika pred vsako pomembno fazo izvajanja gradnje,</w:t>
      </w:r>
    </w:p>
    <w:p w:rsidR="00826F5C" w:rsidRPr="00826F5C" w:rsidRDefault="00826F5C" w:rsidP="00826F5C">
      <w:pPr>
        <w:numPr>
          <w:ilvl w:val="0"/>
          <w:numId w:val="28"/>
        </w:numPr>
        <w:ind w:left="1418" w:right="-286" w:hanging="284"/>
        <w:jc w:val="both"/>
        <w:rPr>
          <w:i w:val="0"/>
          <w:sz w:val="22"/>
          <w:szCs w:val="22"/>
        </w:rPr>
      </w:pPr>
      <w:r w:rsidRPr="00826F5C">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826F5C" w:rsidRPr="00826F5C" w:rsidRDefault="00826F5C" w:rsidP="00826F5C">
      <w:pPr>
        <w:numPr>
          <w:ilvl w:val="0"/>
          <w:numId w:val="28"/>
        </w:numPr>
        <w:ind w:left="1418" w:right="-286" w:hanging="284"/>
        <w:jc w:val="both"/>
        <w:rPr>
          <w:i w:val="0"/>
          <w:sz w:val="22"/>
          <w:szCs w:val="22"/>
        </w:rPr>
      </w:pPr>
      <w:r w:rsidRPr="00826F5C">
        <w:rPr>
          <w:i w:val="0"/>
          <w:sz w:val="22"/>
          <w:szCs w:val="22"/>
        </w:rPr>
        <w:t xml:space="preserve">zagotavljati varnost in zdravje delavcev, varnost ljudi in predmetov pri izvajanju gradnje ter preprečevati čezmerne obremenitve okolja, </w:t>
      </w:r>
    </w:p>
    <w:p w:rsidR="00826F5C" w:rsidRPr="00826F5C" w:rsidRDefault="00826F5C" w:rsidP="00826F5C">
      <w:pPr>
        <w:numPr>
          <w:ilvl w:val="0"/>
          <w:numId w:val="28"/>
        </w:numPr>
        <w:ind w:left="1418" w:right="-286" w:hanging="284"/>
        <w:jc w:val="both"/>
        <w:rPr>
          <w:i w:val="0"/>
          <w:sz w:val="22"/>
          <w:szCs w:val="22"/>
        </w:rPr>
      </w:pPr>
      <w:r w:rsidRPr="00826F5C">
        <w:rPr>
          <w:i w:val="0"/>
          <w:sz w:val="22"/>
          <w:szCs w:val="22"/>
        </w:rPr>
        <w:t>vse prisotne na delovišču seznaniti z varnostnim načrtom in v primeru skupnega delovišča skleniti pisni sporazum o skupnih ukrepih za zagotavljanje varnosti in zdravja pri delu,</w:t>
      </w:r>
    </w:p>
    <w:p w:rsidR="00826F5C" w:rsidRPr="00826F5C" w:rsidRDefault="00826F5C" w:rsidP="00826F5C">
      <w:pPr>
        <w:numPr>
          <w:ilvl w:val="0"/>
          <w:numId w:val="28"/>
        </w:numPr>
        <w:ind w:left="1418" w:right="-286" w:hanging="284"/>
        <w:jc w:val="both"/>
        <w:rPr>
          <w:i w:val="0"/>
          <w:sz w:val="22"/>
          <w:szCs w:val="22"/>
        </w:rPr>
      </w:pPr>
      <w:r w:rsidRPr="00826F5C">
        <w:rPr>
          <w:i w:val="0"/>
          <w:sz w:val="22"/>
          <w:szCs w:val="22"/>
        </w:rPr>
        <w:t>skrbeti za to, da je zagotovljena varnost objekta, varnost vseh del, ki se izvajajo na gradbišču, opreme, materiala in strojnega parka, življenje in zdravje ljudi,</w:t>
      </w:r>
    </w:p>
    <w:p w:rsidR="00826F5C" w:rsidRPr="00826F5C" w:rsidRDefault="00826F5C" w:rsidP="00826F5C">
      <w:pPr>
        <w:numPr>
          <w:ilvl w:val="0"/>
          <w:numId w:val="28"/>
        </w:numPr>
        <w:ind w:left="1418" w:right="-286" w:hanging="284"/>
        <w:jc w:val="both"/>
        <w:rPr>
          <w:i w:val="0"/>
          <w:sz w:val="22"/>
          <w:szCs w:val="22"/>
        </w:rPr>
      </w:pPr>
      <w:r w:rsidRPr="00826F5C">
        <w:rPr>
          <w:i w:val="0"/>
          <w:sz w:val="22"/>
          <w:szCs w:val="22"/>
        </w:rPr>
        <w:t>izbirati tehnološke in delovne procese, ki povzročajo najmanjše možno tveganje za nastanek nezgod pri delu, poklicnih bolezni ali bolezni v zvezi z delom ter najmanjše negativne vplive na okolje in objekte,</w:t>
      </w:r>
    </w:p>
    <w:p w:rsidR="00826F5C" w:rsidRPr="00826F5C" w:rsidRDefault="00826F5C" w:rsidP="00826F5C">
      <w:pPr>
        <w:numPr>
          <w:ilvl w:val="0"/>
          <w:numId w:val="28"/>
        </w:numPr>
        <w:ind w:left="1418" w:right="-286" w:hanging="284"/>
        <w:jc w:val="both"/>
        <w:rPr>
          <w:i w:val="0"/>
          <w:sz w:val="22"/>
          <w:szCs w:val="22"/>
        </w:rPr>
      </w:pPr>
      <w:r w:rsidRPr="00826F5C">
        <w:rPr>
          <w:i w:val="0"/>
          <w:sz w:val="22"/>
          <w:szCs w:val="22"/>
        </w:rPr>
        <w:t xml:space="preserve">v primeru zahteve naročnika zamenjati vodjo gradnje ali posameznika iz </w:t>
      </w:r>
      <w:proofErr w:type="spellStart"/>
      <w:r w:rsidRPr="00826F5C">
        <w:rPr>
          <w:i w:val="0"/>
          <w:sz w:val="22"/>
          <w:szCs w:val="22"/>
        </w:rPr>
        <w:t>operative</w:t>
      </w:r>
      <w:proofErr w:type="spellEnd"/>
      <w:r w:rsidRPr="00826F5C">
        <w:rPr>
          <w:i w:val="0"/>
          <w:sz w:val="22"/>
          <w:szCs w:val="22"/>
        </w:rPr>
        <w:t>, v kolikor le-ti ne upoštevajo zahtev naročnika oz. nadzornika ali malomarno oziroma nekvalitetno izvajajo dela,</w:t>
      </w:r>
    </w:p>
    <w:p w:rsidR="00826F5C" w:rsidRPr="00826F5C" w:rsidRDefault="00826F5C" w:rsidP="00826F5C">
      <w:pPr>
        <w:numPr>
          <w:ilvl w:val="0"/>
          <w:numId w:val="28"/>
        </w:numPr>
        <w:ind w:left="1418" w:right="-286" w:hanging="284"/>
        <w:jc w:val="both"/>
        <w:rPr>
          <w:i w:val="0"/>
          <w:sz w:val="22"/>
          <w:szCs w:val="22"/>
        </w:rPr>
      </w:pPr>
      <w:r w:rsidRPr="00826F5C">
        <w:rPr>
          <w:i w:val="0"/>
          <w:sz w:val="22"/>
          <w:szCs w:val="22"/>
        </w:rPr>
        <w:t xml:space="preserve">po končani gradnji odstraniti gradbene ovire in omejitve dostopa, na območju gradnje pa odstraniti in očistiti odpadke ter gradbišče ustrezno urediti, </w:t>
      </w:r>
    </w:p>
    <w:p w:rsidR="00826F5C" w:rsidRPr="00826F5C" w:rsidRDefault="00826F5C" w:rsidP="00826F5C">
      <w:pPr>
        <w:numPr>
          <w:ilvl w:val="0"/>
          <w:numId w:val="28"/>
        </w:numPr>
        <w:ind w:left="1418" w:right="-286" w:hanging="284"/>
        <w:jc w:val="both"/>
        <w:rPr>
          <w:i w:val="0"/>
          <w:sz w:val="22"/>
          <w:szCs w:val="22"/>
        </w:rPr>
      </w:pPr>
      <w:r w:rsidRPr="00826F5C">
        <w:rPr>
          <w:i w:val="0"/>
          <w:sz w:val="22"/>
          <w:szCs w:val="22"/>
        </w:rPr>
        <w:t>ob opozorilu vodje nadzora mora nepravilnosti pri gradnji odpraviti v roku, ki ga določi vodja nadzora,</w:t>
      </w:r>
      <w:r w:rsidRPr="00826F5C">
        <w:rPr>
          <w:sz w:val="22"/>
          <w:szCs w:val="22"/>
        </w:rPr>
        <w:t xml:space="preserve"> </w:t>
      </w:r>
    </w:p>
    <w:p w:rsidR="00826F5C" w:rsidRPr="00826F5C" w:rsidRDefault="00826F5C" w:rsidP="00826F5C">
      <w:pPr>
        <w:numPr>
          <w:ilvl w:val="0"/>
          <w:numId w:val="28"/>
        </w:numPr>
        <w:ind w:left="1418" w:right="-286" w:hanging="284"/>
        <w:jc w:val="both"/>
        <w:rPr>
          <w:i w:val="0"/>
          <w:sz w:val="22"/>
          <w:szCs w:val="22"/>
        </w:rPr>
      </w:pPr>
      <w:r w:rsidRPr="00826F5C">
        <w:rPr>
          <w:i w:val="0"/>
          <w:sz w:val="22"/>
          <w:szCs w:val="22"/>
        </w:rPr>
        <w:t>obvestiti naročnika, da je objekt pripravljen za kvalitativni pregled in najkasneje ob končnem prevzemu del predati naročniku navodila za obratovanje in vzdrževanje- ter usposobiti uporabnika za uporabo vgrajene opreme, strojev in naprav,</w:t>
      </w:r>
    </w:p>
    <w:p w:rsidR="00826F5C" w:rsidRPr="00826F5C" w:rsidRDefault="00826F5C" w:rsidP="00826F5C">
      <w:pPr>
        <w:numPr>
          <w:ilvl w:val="0"/>
          <w:numId w:val="28"/>
        </w:numPr>
        <w:ind w:left="1418" w:right="-286" w:hanging="284"/>
        <w:jc w:val="both"/>
        <w:rPr>
          <w:i w:val="0"/>
          <w:sz w:val="22"/>
          <w:szCs w:val="22"/>
        </w:rPr>
      </w:pPr>
      <w:r w:rsidRPr="00826F5C">
        <w:rPr>
          <w:i w:val="0"/>
          <w:sz w:val="22"/>
          <w:szCs w:val="22"/>
        </w:rPr>
        <w:t>sodelovati pri primopredaji objekta uporabniku,</w:t>
      </w:r>
    </w:p>
    <w:p w:rsidR="00826F5C" w:rsidRPr="00826F5C" w:rsidRDefault="00826F5C" w:rsidP="00826F5C">
      <w:pPr>
        <w:numPr>
          <w:ilvl w:val="0"/>
          <w:numId w:val="28"/>
        </w:numPr>
        <w:ind w:left="1418" w:right="-286" w:hanging="284"/>
        <w:jc w:val="both"/>
        <w:rPr>
          <w:i w:val="0"/>
          <w:sz w:val="22"/>
          <w:szCs w:val="22"/>
        </w:rPr>
      </w:pPr>
      <w:r w:rsidRPr="00826F5C">
        <w:rPr>
          <w:i w:val="0"/>
          <w:sz w:val="22"/>
          <w:szCs w:val="22"/>
        </w:rPr>
        <w:t xml:space="preserve">podpisati izjavo o dokončanju gradnje, </w:t>
      </w:r>
    </w:p>
    <w:p w:rsidR="00826F5C" w:rsidRPr="00826F5C" w:rsidRDefault="00826F5C" w:rsidP="00826F5C">
      <w:pPr>
        <w:numPr>
          <w:ilvl w:val="0"/>
          <w:numId w:val="28"/>
        </w:numPr>
        <w:ind w:left="1418" w:right="-286" w:hanging="284"/>
        <w:jc w:val="both"/>
        <w:rPr>
          <w:i w:val="0"/>
          <w:sz w:val="22"/>
          <w:szCs w:val="22"/>
        </w:rPr>
      </w:pPr>
      <w:r w:rsidRPr="00826F5C">
        <w:rPr>
          <w:i w:val="0"/>
          <w:sz w:val="22"/>
          <w:szCs w:val="22"/>
        </w:rPr>
        <w:t>v določenem roku odpraviti nepravilnosti, ugotovljene ob kvalitativnem pregledu, 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rsidR="00826F5C" w:rsidRPr="00826F5C" w:rsidRDefault="00826F5C" w:rsidP="00826F5C">
      <w:pPr>
        <w:ind w:left="993" w:right="-286"/>
        <w:jc w:val="both"/>
        <w:rPr>
          <w:i w:val="0"/>
          <w:sz w:val="22"/>
          <w:szCs w:val="22"/>
        </w:rPr>
      </w:pP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701"/>
      </w:tblGrid>
      <w:tr w:rsidR="00826F5C" w:rsidRPr="00826F5C" w:rsidTr="002752E3">
        <w:tc>
          <w:tcPr>
            <w:tcW w:w="3094" w:type="dxa"/>
            <w:tcBorders>
              <w:top w:val="single" w:sz="4" w:space="0" w:color="auto"/>
              <w:left w:val="single" w:sz="4" w:space="0" w:color="auto"/>
              <w:bottom w:val="single" w:sz="4" w:space="0" w:color="auto"/>
              <w:right w:val="single" w:sz="4" w:space="0" w:color="auto"/>
            </w:tcBorders>
            <w:hideMark/>
          </w:tcPr>
          <w:p w:rsidR="00826F5C" w:rsidRPr="00826F5C" w:rsidRDefault="00826F5C" w:rsidP="00826F5C">
            <w:pPr>
              <w:ind w:right="-286"/>
              <w:jc w:val="both"/>
              <w:rPr>
                <w:i w:val="0"/>
                <w:sz w:val="22"/>
                <w:szCs w:val="22"/>
              </w:rPr>
            </w:pPr>
            <w:r w:rsidRPr="00826F5C">
              <w:rPr>
                <w:i w:val="0"/>
                <w:sz w:val="22"/>
                <w:szCs w:val="22"/>
              </w:rPr>
              <w:t>Obdobje leta</w:t>
            </w:r>
          </w:p>
        </w:tc>
        <w:tc>
          <w:tcPr>
            <w:tcW w:w="1701" w:type="dxa"/>
            <w:tcBorders>
              <w:top w:val="single" w:sz="4" w:space="0" w:color="auto"/>
              <w:left w:val="single" w:sz="4" w:space="0" w:color="auto"/>
              <w:bottom w:val="single" w:sz="4" w:space="0" w:color="auto"/>
              <w:right w:val="single" w:sz="4" w:space="0" w:color="auto"/>
            </w:tcBorders>
            <w:hideMark/>
          </w:tcPr>
          <w:p w:rsidR="00826F5C" w:rsidRPr="00826F5C" w:rsidRDefault="00826F5C" w:rsidP="00826F5C">
            <w:pPr>
              <w:ind w:right="-286"/>
              <w:jc w:val="both"/>
              <w:rPr>
                <w:i w:val="0"/>
                <w:sz w:val="22"/>
                <w:szCs w:val="22"/>
              </w:rPr>
            </w:pPr>
            <w:r w:rsidRPr="00826F5C">
              <w:rPr>
                <w:i w:val="0"/>
                <w:sz w:val="22"/>
                <w:szCs w:val="22"/>
              </w:rPr>
              <w:t>Polne ure dneva</w:t>
            </w:r>
          </w:p>
        </w:tc>
      </w:tr>
      <w:tr w:rsidR="00826F5C" w:rsidRPr="00826F5C" w:rsidTr="002752E3">
        <w:tc>
          <w:tcPr>
            <w:tcW w:w="3094" w:type="dxa"/>
            <w:tcBorders>
              <w:top w:val="single" w:sz="4" w:space="0" w:color="auto"/>
              <w:left w:val="single" w:sz="4" w:space="0" w:color="auto"/>
              <w:bottom w:val="single" w:sz="4" w:space="0" w:color="auto"/>
              <w:right w:val="single" w:sz="4" w:space="0" w:color="auto"/>
            </w:tcBorders>
            <w:hideMark/>
          </w:tcPr>
          <w:p w:rsidR="00826F5C" w:rsidRPr="00826F5C" w:rsidRDefault="00826F5C" w:rsidP="00826F5C">
            <w:pPr>
              <w:ind w:right="-286"/>
              <w:jc w:val="both"/>
              <w:rPr>
                <w:i w:val="0"/>
                <w:sz w:val="22"/>
                <w:szCs w:val="22"/>
              </w:rPr>
            </w:pPr>
            <w:r w:rsidRPr="00826F5C">
              <w:rPr>
                <w:i w:val="0"/>
                <w:sz w:val="22"/>
                <w:szCs w:val="22"/>
              </w:rPr>
              <w:t>1. januar – 27. januar</w:t>
            </w:r>
          </w:p>
        </w:tc>
        <w:tc>
          <w:tcPr>
            <w:tcW w:w="1701" w:type="dxa"/>
            <w:tcBorders>
              <w:top w:val="single" w:sz="4" w:space="0" w:color="auto"/>
              <w:left w:val="single" w:sz="4" w:space="0" w:color="auto"/>
              <w:bottom w:val="single" w:sz="4" w:space="0" w:color="auto"/>
              <w:right w:val="single" w:sz="4" w:space="0" w:color="auto"/>
            </w:tcBorders>
            <w:hideMark/>
          </w:tcPr>
          <w:p w:rsidR="00826F5C" w:rsidRPr="00826F5C" w:rsidRDefault="00826F5C" w:rsidP="00826F5C">
            <w:pPr>
              <w:ind w:right="-286"/>
              <w:jc w:val="both"/>
              <w:rPr>
                <w:i w:val="0"/>
                <w:sz w:val="22"/>
                <w:szCs w:val="22"/>
              </w:rPr>
            </w:pPr>
            <w:r w:rsidRPr="00826F5C">
              <w:rPr>
                <w:i w:val="0"/>
                <w:sz w:val="22"/>
                <w:szCs w:val="22"/>
              </w:rPr>
              <w:t>8.00 – 17.00 h</w:t>
            </w:r>
          </w:p>
        </w:tc>
      </w:tr>
      <w:tr w:rsidR="00826F5C" w:rsidRPr="00826F5C" w:rsidTr="002752E3">
        <w:tc>
          <w:tcPr>
            <w:tcW w:w="3094" w:type="dxa"/>
            <w:tcBorders>
              <w:top w:val="single" w:sz="4" w:space="0" w:color="auto"/>
              <w:left w:val="single" w:sz="4" w:space="0" w:color="auto"/>
              <w:bottom w:val="single" w:sz="4" w:space="0" w:color="auto"/>
              <w:right w:val="single" w:sz="4" w:space="0" w:color="auto"/>
            </w:tcBorders>
            <w:hideMark/>
          </w:tcPr>
          <w:p w:rsidR="00826F5C" w:rsidRPr="00826F5C" w:rsidRDefault="00826F5C" w:rsidP="00826F5C">
            <w:pPr>
              <w:ind w:right="-286"/>
              <w:jc w:val="both"/>
              <w:rPr>
                <w:i w:val="0"/>
                <w:sz w:val="22"/>
                <w:szCs w:val="22"/>
              </w:rPr>
            </w:pPr>
            <w:r w:rsidRPr="00826F5C">
              <w:rPr>
                <w:i w:val="0"/>
                <w:sz w:val="22"/>
                <w:szCs w:val="22"/>
              </w:rPr>
              <w:t>28. januar – 19. februar</w:t>
            </w:r>
          </w:p>
        </w:tc>
        <w:tc>
          <w:tcPr>
            <w:tcW w:w="1701" w:type="dxa"/>
            <w:tcBorders>
              <w:top w:val="single" w:sz="4" w:space="0" w:color="auto"/>
              <w:left w:val="single" w:sz="4" w:space="0" w:color="auto"/>
              <w:bottom w:val="single" w:sz="4" w:space="0" w:color="auto"/>
              <w:right w:val="single" w:sz="4" w:space="0" w:color="auto"/>
            </w:tcBorders>
            <w:hideMark/>
          </w:tcPr>
          <w:p w:rsidR="00826F5C" w:rsidRPr="00826F5C" w:rsidRDefault="00826F5C" w:rsidP="00826F5C">
            <w:pPr>
              <w:ind w:right="-286"/>
              <w:jc w:val="both"/>
              <w:rPr>
                <w:i w:val="0"/>
                <w:sz w:val="22"/>
                <w:szCs w:val="22"/>
              </w:rPr>
            </w:pPr>
            <w:r w:rsidRPr="00826F5C">
              <w:rPr>
                <w:i w:val="0"/>
                <w:sz w:val="22"/>
                <w:szCs w:val="22"/>
              </w:rPr>
              <w:t>8.00 – 17.00 h</w:t>
            </w:r>
          </w:p>
        </w:tc>
      </w:tr>
      <w:tr w:rsidR="00826F5C" w:rsidRPr="00826F5C" w:rsidTr="002752E3">
        <w:tc>
          <w:tcPr>
            <w:tcW w:w="3094" w:type="dxa"/>
            <w:tcBorders>
              <w:top w:val="single" w:sz="4" w:space="0" w:color="auto"/>
              <w:left w:val="single" w:sz="4" w:space="0" w:color="auto"/>
              <w:bottom w:val="single" w:sz="4" w:space="0" w:color="auto"/>
              <w:right w:val="single" w:sz="4" w:space="0" w:color="auto"/>
            </w:tcBorders>
            <w:hideMark/>
          </w:tcPr>
          <w:p w:rsidR="00826F5C" w:rsidRPr="00826F5C" w:rsidRDefault="00826F5C" w:rsidP="00826F5C">
            <w:pPr>
              <w:ind w:right="-286"/>
              <w:jc w:val="both"/>
              <w:rPr>
                <w:i w:val="0"/>
                <w:sz w:val="22"/>
                <w:szCs w:val="22"/>
              </w:rPr>
            </w:pPr>
            <w:r w:rsidRPr="00826F5C">
              <w:rPr>
                <w:i w:val="0"/>
                <w:sz w:val="22"/>
                <w:szCs w:val="22"/>
              </w:rPr>
              <w:t>20. februar – 8. marec</w:t>
            </w:r>
          </w:p>
        </w:tc>
        <w:tc>
          <w:tcPr>
            <w:tcW w:w="1701" w:type="dxa"/>
            <w:tcBorders>
              <w:top w:val="single" w:sz="4" w:space="0" w:color="auto"/>
              <w:left w:val="single" w:sz="4" w:space="0" w:color="auto"/>
              <w:bottom w:val="single" w:sz="4" w:space="0" w:color="auto"/>
              <w:right w:val="single" w:sz="4" w:space="0" w:color="auto"/>
            </w:tcBorders>
            <w:hideMark/>
          </w:tcPr>
          <w:p w:rsidR="00826F5C" w:rsidRPr="00826F5C" w:rsidRDefault="00826F5C" w:rsidP="00826F5C">
            <w:pPr>
              <w:ind w:right="-286"/>
              <w:jc w:val="both"/>
              <w:rPr>
                <w:i w:val="0"/>
                <w:sz w:val="22"/>
                <w:szCs w:val="22"/>
              </w:rPr>
            </w:pPr>
            <w:r w:rsidRPr="00826F5C">
              <w:rPr>
                <w:i w:val="0"/>
                <w:sz w:val="22"/>
                <w:szCs w:val="22"/>
              </w:rPr>
              <w:t>7.00 – 17.00 h</w:t>
            </w:r>
          </w:p>
        </w:tc>
      </w:tr>
      <w:tr w:rsidR="00826F5C" w:rsidRPr="00826F5C" w:rsidTr="002752E3">
        <w:tc>
          <w:tcPr>
            <w:tcW w:w="3094" w:type="dxa"/>
            <w:tcBorders>
              <w:top w:val="single" w:sz="4" w:space="0" w:color="auto"/>
              <w:left w:val="single" w:sz="4" w:space="0" w:color="auto"/>
              <w:bottom w:val="single" w:sz="4" w:space="0" w:color="auto"/>
              <w:right w:val="single" w:sz="4" w:space="0" w:color="auto"/>
            </w:tcBorders>
            <w:hideMark/>
          </w:tcPr>
          <w:p w:rsidR="00826F5C" w:rsidRPr="00826F5C" w:rsidRDefault="00826F5C" w:rsidP="00826F5C">
            <w:pPr>
              <w:ind w:right="-286"/>
              <w:jc w:val="both"/>
              <w:rPr>
                <w:i w:val="0"/>
                <w:sz w:val="22"/>
                <w:szCs w:val="22"/>
              </w:rPr>
            </w:pPr>
            <w:r w:rsidRPr="00826F5C">
              <w:rPr>
                <w:i w:val="0"/>
                <w:sz w:val="22"/>
                <w:szCs w:val="22"/>
              </w:rPr>
              <w:t>9. marec – 22. marec</w:t>
            </w:r>
          </w:p>
        </w:tc>
        <w:tc>
          <w:tcPr>
            <w:tcW w:w="1701" w:type="dxa"/>
            <w:tcBorders>
              <w:top w:val="single" w:sz="4" w:space="0" w:color="auto"/>
              <w:left w:val="single" w:sz="4" w:space="0" w:color="auto"/>
              <w:bottom w:val="single" w:sz="4" w:space="0" w:color="auto"/>
              <w:right w:val="single" w:sz="4" w:space="0" w:color="auto"/>
            </w:tcBorders>
            <w:hideMark/>
          </w:tcPr>
          <w:p w:rsidR="00826F5C" w:rsidRPr="00826F5C" w:rsidRDefault="00826F5C" w:rsidP="00826F5C">
            <w:pPr>
              <w:ind w:right="-286"/>
              <w:jc w:val="both"/>
              <w:rPr>
                <w:i w:val="0"/>
                <w:sz w:val="22"/>
                <w:szCs w:val="22"/>
              </w:rPr>
            </w:pPr>
            <w:r w:rsidRPr="00826F5C">
              <w:rPr>
                <w:i w:val="0"/>
                <w:sz w:val="22"/>
                <w:szCs w:val="22"/>
              </w:rPr>
              <w:t>7.00 – 18.00 h</w:t>
            </w:r>
          </w:p>
        </w:tc>
      </w:tr>
      <w:tr w:rsidR="00826F5C" w:rsidRPr="00826F5C" w:rsidTr="002752E3">
        <w:tc>
          <w:tcPr>
            <w:tcW w:w="3094" w:type="dxa"/>
            <w:tcBorders>
              <w:top w:val="single" w:sz="4" w:space="0" w:color="auto"/>
              <w:left w:val="single" w:sz="4" w:space="0" w:color="auto"/>
              <w:bottom w:val="single" w:sz="4" w:space="0" w:color="auto"/>
              <w:right w:val="single" w:sz="4" w:space="0" w:color="auto"/>
            </w:tcBorders>
            <w:hideMark/>
          </w:tcPr>
          <w:p w:rsidR="00826F5C" w:rsidRPr="00826F5C" w:rsidRDefault="00826F5C" w:rsidP="00826F5C">
            <w:pPr>
              <w:ind w:right="-286"/>
              <w:jc w:val="both"/>
              <w:rPr>
                <w:i w:val="0"/>
                <w:sz w:val="22"/>
                <w:szCs w:val="22"/>
              </w:rPr>
            </w:pPr>
            <w:r w:rsidRPr="00826F5C">
              <w:rPr>
                <w:i w:val="0"/>
                <w:sz w:val="22"/>
                <w:szCs w:val="22"/>
              </w:rPr>
              <w:t>23. marec – 23. april</w:t>
            </w:r>
          </w:p>
        </w:tc>
        <w:tc>
          <w:tcPr>
            <w:tcW w:w="1701" w:type="dxa"/>
            <w:tcBorders>
              <w:top w:val="single" w:sz="4" w:space="0" w:color="auto"/>
              <w:left w:val="single" w:sz="4" w:space="0" w:color="auto"/>
              <w:bottom w:val="single" w:sz="4" w:space="0" w:color="auto"/>
              <w:right w:val="single" w:sz="4" w:space="0" w:color="auto"/>
            </w:tcBorders>
            <w:hideMark/>
          </w:tcPr>
          <w:p w:rsidR="00826F5C" w:rsidRPr="00826F5C" w:rsidRDefault="00826F5C" w:rsidP="00826F5C">
            <w:pPr>
              <w:ind w:right="-286"/>
              <w:jc w:val="both"/>
              <w:rPr>
                <w:i w:val="0"/>
                <w:sz w:val="22"/>
                <w:szCs w:val="22"/>
              </w:rPr>
            </w:pPr>
            <w:r w:rsidRPr="00826F5C">
              <w:rPr>
                <w:i w:val="0"/>
                <w:sz w:val="22"/>
                <w:szCs w:val="22"/>
              </w:rPr>
              <w:t>6.00 – 18.00 h</w:t>
            </w:r>
          </w:p>
        </w:tc>
      </w:tr>
      <w:tr w:rsidR="00826F5C" w:rsidRPr="00826F5C" w:rsidTr="002752E3">
        <w:tc>
          <w:tcPr>
            <w:tcW w:w="3094" w:type="dxa"/>
            <w:tcBorders>
              <w:top w:val="single" w:sz="4" w:space="0" w:color="auto"/>
              <w:left w:val="single" w:sz="4" w:space="0" w:color="auto"/>
              <w:bottom w:val="single" w:sz="4" w:space="0" w:color="auto"/>
              <w:right w:val="single" w:sz="4" w:space="0" w:color="auto"/>
            </w:tcBorders>
            <w:hideMark/>
          </w:tcPr>
          <w:p w:rsidR="00826F5C" w:rsidRPr="00826F5C" w:rsidRDefault="00826F5C" w:rsidP="00826F5C">
            <w:pPr>
              <w:ind w:right="-286"/>
              <w:jc w:val="both"/>
              <w:rPr>
                <w:i w:val="0"/>
                <w:sz w:val="22"/>
                <w:szCs w:val="22"/>
              </w:rPr>
            </w:pPr>
            <w:r w:rsidRPr="00826F5C">
              <w:rPr>
                <w:i w:val="0"/>
                <w:sz w:val="22"/>
                <w:szCs w:val="22"/>
              </w:rPr>
              <w:t>24. april – 21. avgust</w:t>
            </w:r>
          </w:p>
        </w:tc>
        <w:tc>
          <w:tcPr>
            <w:tcW w:w="1701" w:type="dxa"/>
            <w:tcBorders>
              <w:top w:val="single" w:sz="4" w:space="0" w:color="auto"/>
              <w:left w:val="single" w:sz="4" w:space="0" w:color="auto"/>
              <w:bottom w:val="single" w:sz="4" w:space="0" w:color="auto"/>
              <w:right w:val="single" w:sz="4" w:space="0" w:color="auto"/>
            </w:tcBorders>
            <w:hideMark/>
          </w:tcPr>
          <w:p w:rsidR="00826F5C" w:rsidRPr="00826F5C" w:rsidRDefault="00826F5C" w:rsidP="00826F5C">
            <w:pPr>
              <w:ind w:right="-286"/>
              <w:jc w:val="both"/>
              <w:rPr>
                <w:i w:val="0"/>
                <w:sz w:val="22"/>
                <w:szCs w:val="22"/>
              </w:rPr>
            </w:pPr>
            <w:r w:rsidRPr="00826F5C">
              <w:rPr>
                <w:i w:val="0"/>
                <w:sz w:val="22"/>
                <w:szCs w:val="22"/>
              </w:rPr>
              <w:t>6.00 – 19.00 h</w:t>
            </w:r>
          </w:p>
        </w:tc>
      </w:tr>
      <w:tr w:rsidR="00826F5C" w:rsidRPr="00826F5C" w:rsidTr="002752E3">
        <w:tc>
          <w:tcPr>
            <w:tcW w:w="3094" w:type="dxa"/>
            <w:tcBorders>
              <w:top w:val="single" w:sz="4" w:space="0" w:color="auto"/>
              <w:left w:val="single" w:sz="4" w:space="0" w:color="auto"/>
              <w:bottom w:val="single" w:sz="4" w:space="0" w:color="auto"/>
              <w:right w:val="single" w:sz="4" w:space="0" w:color="auto"/>
            </w:tcBorders>
            <w:hideMark/>
          </w:tcPr>
          <w:p w:rsidR="00826F5C" w:rsidRPr="00826F5C" w:rsidRDefault="00826F5C" w:rsidP="00826F5C">
            <w:pPr>
              <w:ind w:right="-286"/>
              <w:jc w:val="both"/>
              <w:rPr>
                <w:i w:val="0"/>
                <w:sz w:val="22"/>
                <w:szCs w:val="22"/>
              </w:rPr>
            </w:pPr>
            <w:r w:rsidRPr="00826F5C">
              <w:rPr>
                <w:i w:val="0"/>
                <w:sz w:val="22"/>
                <w:szCs w:val="22"/>
              </w:rPr>
              <w:lastRenderedPageBreak/>
              <w:t xml:space="preserve">22. avgust – 21. september </w:t>
            </w:r>
          </w:p>
        </w:tc>
        <w:tc>
          <w:tcPr>
            <w:tcW w:w="1701" w:type="dxa"/>
            <w:tcBorders>
              <w:top w:val="single" w:sz="4" w:space="0" w:color="auto"/>
              <w:left w:val="single" w:sz="4" w:space="0" w:color="auto"/>
              <w:bottom w:val="single" w:sz="4" w:space="0" w:color="auto"/>
              <w:right w:val="single" w:sz="4" w:space="0" w:color="auto"/>
            </w:tcBorders>
            <w:hideMark/>
          </w:tcPr>
          <w:p w:rsidR="00826F5C" w:rsidRPr="00826F5C" w:rsidRDefault="00826F5C" w:rsidP="00826F5C">
            <w:pPr>
              <w:ind w:right="-286"/>
              <w:jc w:val="both"/>
              <w:rPr>
                <w:i w:val="0"/>
                <w:sz w:val="22"/>
                <w:szCs w:val="22"/>
              </w:rPr>
            </w:pPr>
            <w:r w:rsidRPr="00826F5C">
              <w:rPr>
                <w:i w:val="0"/>
                <w:sz w:val="22"/>
                <w:szCs w:val="22"/>
              </w:rPr>
              <w:t>6.00 – 19.00 h</w:t>
            </w:r>
          </w:p>
        </w:tc>
      </w:tr>
      <w:tr w:rsidR="00826F5C" w:rsidRPr="00826F5C" w:rsidTr="002752E3">
        <w:tc>
          <w:tcPr>
            <w:tcW w:w="3094" w:type="dxa"/>
            <w:tcBorders>
              <w:top w:val="single" w:sz="4" w:space="0" w:color="auto"/>
              <w:left w:val="single" w:sz="4" w:space="0" w:color="auto"/>
              <w:bottom w:val="single" w:sz="4" w:space="0" w:color="auto"/>
              <w:right w:val="single" w:sz="4" w:space="0" w:color="auto"/>
            </w:tcBorders>
            <w:hideMark/>
          </w:tcPr>
          <w:p w:rsidR="00826F5C" w:rsidRPr="00826F5C" w:rsidRDefault="00826F5C" w:rsidP="00826F5C">
            <w:pPr>
              <w:ind w:right="-286"/>
              <w:jc w:val="both"/>
              <w:rPr>
                <w:i w:val="0"/>
                <w:sz w:val="22"/>
                <w:szCs w:val="22"/>
              </w:rPr>
            </w:pPr>
            <w:r w:rsidRPr="00826F5C">
              <w:rPr>
                <w:i w:val="0"/>
                <w:sz w:val="22"/>
                <w:szCs w:val="22"/>
              </w:rPr>
              <w:t>22. september – 30. september</w:t>
            </w:r>
          </w:p>
        </w:tc>
        <w:tc>
          <w:tcPr>
            <w:tcW w:w="1701" w:type="dxa"/>
            <w:tcBorders>
              <w:top w:val="single" w:sz="4" w:space="0" w:color="auto"/>
              <w:left w:val="single" w:sz="4" w:space="0" w:color="auto"/>
              <w:bottom w:val="single" w:sz="4" w:space="0" w:color="auto"/>
              <w:right w:val="single" w:sz="4" w:space="0" w:color="auto"/>
            </w:tcBorders>
            <w:hideMark/>
          </w:tcPr>
          <w:p w:rsidR="00826F5C" w:rsidRPr="00826F5C" w:rsidRDefault="00826F5C" w:rsidP="00826F5C">
            <w:pPr>
              <w:ind w:right="-286"/>
              <w:jc w:val="both"/>
              <w:rPr>
                <w:i w:val="0"/>
                <w:sz w:val="22"/>
                <w:szCs w:val="22"/>
              </w:rPr>
            </w:pPr>
            <w:r w:rsidRPr="00826F5C">
              <w:rPr>
                <w:i w:val="0"/>
                <w:sz w:val="22"/>
                <w:szCs w:val="22"/>
              </w:rPr>
              <w:t>6.00 – 19.00 h</w:t>
            </w:r>
          </w:p>
        </w:tc>
      </w:tr>
      <w:tr w:rsidR="00826F5C" w:rsidRPr="00826F5C" w:rsidTr="002752E3">
        <w:tc>
          <w:tcPr>
            <w:tcW w:w="3094" w:type="dxa"/>
            <w:tcBorders>
              <w:top w:val="single" w:sz="4" w:space="0" w:color="auto"/>
              <w:left w:val="single" w:sz="4" w:space="0" w:color="auto"/>
              <w:bottom w:val="single" w:sz="4" w:space="0" w:color="auto"/>
              <w:right w:val="single" w:sz="4" w:space="0" w:color="auto"/>
            </w:tcBorders>
            <w:hideMark/>
          </w:tcPr>
          <w:p w:rsidR="00826F5C" w:rsidRPr="00826F5C" w:rsidRDefault="00826F5C" w:rsidP="00826F5C">
            <w:pPr>
              <w:ind w:right="-286"/>
              <w:jc w:val="both"/>
              <w:rPr>
                <w:i w:val="0"/>
                <w:sz w:val="22"/>
                <w:szCs w:val="22"/>
              </w:rPr>
            </w:pPr>
            <w:r w:rsidRPr="00826F5C">
              <w:rPr>
                <w:i w:val="0"/>
                <w:sz w:val="22"/>
                <w:szCs w:val="22"/>
              </w:rPr>
              <w:t>1. oktober – 24. oktober</w:t>
            </w:r>
          </w:p>
        </w:tc>
        <w:tc>
          <w:tcPr>
            <w:tcW w:w="1701" w:type="dxa"/>
            <w:tcBorders>
              <w:top w:val="single" w:sz="4" w:space="0" w:color="auto"/>
              <w:left w:val="single" w:sz="4" w:space="0" w:color="auto"/>
              <w:bottom w:val="single" w:sz="4" w:space="0" w:color="auto"/>
              <w:right w:val="single" w:sz="4" w:space="0" w:color="auto"/>
            </w:tcBorders>
            <w:hideMark/>
          </w:tcPr>
          <w:p w:rsidR="00826F5C" w:rsidRPr="00826F5C" w:rsidRDefault="00826F5C" w:rsidP="00826F5C">
            <w:pPr>
              <w:ind w:right="-286"/>
              <w:jc w:val="both"/>
              <w:rPr>
                <w:i w:val="0"/>
                <w:sz w:val="22"/>
                <w:szCs w:val="22"/>
              </w:rPr>
            </w:pPr>
            <w:r w:rsidRPr="00826F5C">
              <w:rPr>
                <w:i w:val="0"/>
                <w:sz w:val="22"/>
                <w:szCs w:val="22"/>
              </w:rPr>
              <w:t>7.00 – 17.00 h</w:t>
            </w:r>
          </w:p>
        </w:tc>
      </w:tr>
      <w:tr w:rsidR="00826F5C" w:rsidRPr="00826F5C" w:rsidTr="002752E3">
        <w:tc>
          <w:tcPr>
            <w:tcW w:w="3094" w:type="dxa"/>
            <w:tcBorders>
              <w:top w:val="single" w:sz="4" w:space="0" w:color="auto"/>
              <w:left w:val="single" w:sz="4" w:space="0" w:color="auto"/>
              <w:bottom w:val="single" w:sz="4" w:space="0" w:color="auto"/>
              <w:right w:val="single" w:sz="4" w:space="0" w:color="auto"/>
            </w:tcBorders>
            <w:hideMark/>
          </w:tcPr>
          <w:p w:rsidR="00826F5C" w:rsidRPr="00826F5C" w:rsidRDefault="00826F5C" w:rsidP="00826F5C">
            <w:pPr>
              <w:ind w:right="-286"/>
              <w:jc w:val="both"/>
              <w:rPr>
                <w:i w:val="0"/>
                <w:sz w:val="22"/>
                <w:szCs w:val="22"/>
              </w:rPr>
            </w:pPr>
            <w:r w:rsidRPr="00826F5C">
              <w:rPr>
                <w:i w:val="0"/>
                <w:sz w:val="22"/>
                <w:szCs w:val="22"/>
              </w:rPr>
              <w:t>25. oktober – 13. november</w:t>
            </w:r>
          </w:p>
        </w:tc>
        <w:tc>
          <w:tcPr>
            <w:tcW w:w="1701" w:type="dxa"/>
            <w:tcBorders>
              <w:top w:val="single" w:sz="4" w:space="0" w:color="auto"/>
              <w:left w:val="single" w:sz="4" w:space="0" w:color="auto"/>
              <w:bottom w:val="single" w:sz="4" w:space="0" w:color="auto"/>
              <w:right w:val="single" w:sz="4" w:space="0" w:color="auto"/>
            </w:tcBorders>
            <w:hideMark/>
          </w:tcPr>
          <w:p w:rsidR="00826F5C" w:rsidRPr="00826F5C" w:rsidRDefault="00826F5C" w:rsidP="00826F5C">
            <w:pPr>
              <w:ind w:right="-286"/>
              <w:jc w:val="both"/>
              <w:rPr>
                <w:i w:val="0"/>
                <w:sz w:val="22"/>
                <w:szCs w:val="22"/>
              </w:rPr>
            </w:pPr>
            <w:r w:rsidRPr="00826F5C">
              <w:rPr>
                <w:i w:val="0"/>
                <w:sz w:val="22"/>
                <w:szCs w:val="22"/>
              </w:rPr>
              <w:t>7.00 – 17.00 h</w:t>
            </w:r>
          </w:p>
        </w:tc>
      </w:tr>
      <w:tr w:rsidR="00826F5C" w:rsidRPr="00826F5C" w:rsidTr="002752E3">
        <w:tc>
          <w:tcPr>
            <w:tcW w:w="3094" w:type="dxa"/>
            <w:tcBorders>
              <w:top w:val="single" w:sz="4" w:space="0" w:color="auto"/>
              <w:left w:val="single" w:sz="4" w:space="0" w:color="auto"/>
              <w:bottom w:val="single" w:sz="4" w:space="0" w:color="auto"/>
              <w:right w:val="single" w:sz="4" w:space="0" w:color="auto"/>
            </w:tcBorders>
            <w:hideMark/>
          </w:tcPr>
          <w:p w:rsidR="00826F5C" w:rsidRPr="00826F5C" w:rsidRDefault="00826F5C" w:rsidP="00826F5C">
            <w:pPr>
              <w:ind w:right="-286"/>
              <w:jc w:val="both"/>
              <w:rPr>
                <w:i w:val="0"/>
                <w:sz w:val="22"/>
                <w:szCs w:val="22"/>
              </w:rPr>
            </w:pPr>
            <w:r w:rsidRPr="00826F5C">
              <w:rPr>
                <w:i w:val="0"/>
                <w:sz w:val="22"/>
                <w:szCs w:val="22"/>
              </w:rPr>
              <w:t>14. november – 31. december</w:t>
            </w:r>
          </w:p>
        </w:tc>
        <w:tc>
          <w:tcPr>
            <w:tcW w:w="1701" w:type="dxa"/>
            <w:tcBorders>
              <w:top w:val="single" w:sz="4" w:space="0" w:color="auto"/>
              <w:left w:val="single" w:sz="4" w:space="0" w:color="auto"/>
              <w:bottom w:val="single" w:sz="4" w:space="0" w:color="auto"/>
              <w:right w:val="single" w:sz="4" w:space="0" w:color="auto"/>
            </w:tcBorders>
            <w:hideMark/>
          </w:tcPr>
          <w:p w:rsidR="00826F5C" w:rsidRPr="00826F5C" w:rsidRDefault="00826F5C" w:rsidP="00826F5C">
            <w:pPr>
              <w:ind w:right="-286"/>
              <w:jc w:val="both"/>
              <w:rPr>
                <w:i w:val="0"/>
                <w:sz w:val="22"/>
                <w:szCs w:val="22"/>
              </w:rPr>
            </w:pPr>
            <w:r w:rsidRPr="00826F5C">
              <w:rPr>
                <w:i w:val="0"/>
                <w:sz w:val="22"/>
                <w:szCs w:val="22"/>
              </w:rPr>
              <w:t>8.00 – 17.00 h</w:t>
            </w:r>
          </w:p>
        </w:tc>
      </w:tr>
    </w:tbl>
    <w:p w:rsidR="00826F5C" w:rsidRPr="00826F5C" w:rsidRDefault="00826F5C" w:rsidP="00826F5C">
      <w:pPr>
        <w:ind w:left="993" w:right="-286"/>
        <w:jc w:val="both"/>
        <w:rPr>
          <w:i w:val="0"/>
          <w:sz w:val="22"/>
          <w:szCs w:val="22"/>
        </w:rPr>
      </w:pPr>
    </w:p>
    <w:p w:rsidR="00826F5C" w:rsidRPr="00826F5C" w:rsidRDefault="00826F5C" w:rsidP="00826F5C">
      <w:pPr>
        <w:ind w:left="993" w:right="-286"/>
        <w:jc w:val="both"/>
        <w:rPr>
          <w:i w:val="0"/>
          <w:sz w:val="22"/>
          <w:szCs w:val="22"/>
        </w:rPr>
      </w:pPr>
    </w:p>
    <w:p w:rsidR="00826F5C" w:rsidRPr="00826F5C" w:rsidRDefault="00826F5C" w:rsidP="00826F5C">
      <w:pPr>
        <w:ind w:left="993" w:right="-286"/>
        <w:jc w:val="both"/>
        <w:rPr>
          <w:i w:val="0"/>
          <w:sz w:val="22"/>
          <w:szCs w:val="22"/>
        </w:rPr>
      </w:pPr>
      <w:r w:rsidRPr="00826F5C">
        <w:rPr>
          <w:i w:val="0"/>
          <w:sz w:val="22"/>
          <w:szCs w:val="22"/>
        </w:rPr>
        <w:t xml:space="preserve">Izvajalec odgovarja za vso neposredno škodo, ki nastane naročniku ali tretjim osebam in izvira iz njegovega dela in njegovih pogodbenih obveznosti. </w:t>
      </w:r>
    </w:p>
    <w:p w:rsidR="00826F5C" w:rsidRPr="00826F5C" w:rsidRDefault="00826F5C" w:rsidP="00826F5C">
      <w:pPr>
        <w:ind w:left="993" w:right="-286"/>
        <w:jc w:val="both"/>
        <w:rPr>
          <w:i w:val="0"/>
          <w:sz w:val="22"/>
          <w:szCs w:val="22"/>
        </w:rPr>
      </w:pPr>
    </w:p>
    <w:p w:rsidR="00826F5C" w:rsidRPr="00826F5C" w:rsidRDefault="00826F5C" w:rsidP="00826F5C">
      <w:pPr>
        <w:ind w:left="993" w:right="-286"/>
        <w:jc w:val="both"/>
        <w:rPr>
          <w:i w:val="0"/>
          <w:sz w:val="22"/>
          <w:szCs w:val="22"/>
        </w:rPr>
      </w:pPr>
      <w:r w:rsidRPr="00826F5C">
        <w:rPr>
          <w:i w:val="0"/>
          <w:sz w:val="22"/>
          <w:szCs w:val="22"/>
        </w:rPr>
        <w:t xml:space="preserve">Izvajalec mora imeti zavarovano odgovornost za škodo za opravljanje dejavnosti, ki mora vključevati odgovornost za škodo, ki bi nastala naročniku ali tretji osebi v zvezi z opravljanjem njegove dejavnosti in mora kriti škodo zaradi malomarnosti, napake ali opustitve dolžnosti izvajalca in pri njem zaposlenih, pri čemer višina letne zavarovalne vsote ne sme biti nižja od 50.000 </w:t>
      </w:r>
      <w:proofErr w:type="spellStart"/>
      <w:r w:rsidRPr="00826F5C">
        <w:rPr>
          <w:i w:val="0"/>
          <w:sz w:val="22"/>
          <w:szCs w:val="22"/>
        </w:rPr>
        <w:t>eurov</w:t>
      </w:r>
      <w:proofErr w:type="spellEnd"/>
      <w:r w:rsidRPr="00826F5C">
        <w:rPr>
          <w:i w:val="0"/>
          <w:sz w:val="22"/>
          <w:szCs w:val="22"/>
        </w:rPr>
        <w:t>.</w:t>
      </w:r>
    </w:p>
    <w:p w:rsidR="00826F5C" w:rsidRPr="00826F5C" w:rsidRDefault="00826F5C" w:rsidP="00826F5C">
      <w:pPr>
        <w:ind w:left="993" w:right="-286"/>
        <w:jc w:val="both"/>
        <w:rPr>
          <w:i w:val="0"/>
          <w:sz w:val="22"/>
          <w:szCs w:val="22"/>
        </w:rPr>
      </w:pPr>
    </w:p>
    <w:p w:rsidR="00826F5C" w:rsidRPr="00826F5C" w:rsidRDefault="00826F5C" w:rsidP="00826F5C">
      <w:pPr>
        <w:ind w:left="993" w:right="-286"/>
        <w:jc w:val="both"/>
        <w:rPr>
          <w:i w:val="0"/>
          <w:sz w:val="22"/>
          <w:szCs w:val="22"/>
        </w:rPr>
      </w:pPr>
      <w:r w:rsidRPr="00826F5C">
        <w:rPr>
          <w:i w:val="0"/>
          <w:sz w:val="22"/>
          <w:szCs w:val="22"/>
        </w:rPr>
        <w:t>Vsi dokumenti v zvezi z izvedbo pogodbenih del morajo biti v slovenskem jeziku. V primeru ugotovljenih pomanjkljivosti posameznih dokumentov s strani naročnika ali nadzornika je izvajalec dolžan pomanjkljivosti odpraviti v roku, ki ga določi naročnik.</w:t>
      </w:r>
    </w:p>
    <w:p w:rsidR="00826F5C" w:rsidRPr="00826F5C" w:rsidRDefault="00826F5C" w:rsidP="00826F5C">
      <w:pPr>
        <w:ind w:left="993" w:right="-286"/>
        <w:jc w:val="both"/>
        <w:rPr>
          <w:i w:val="0"/>
          <w:sz w:val="22"/>
          <w:szCs w:val="22"/>
        </w:rPr>
      </w:pPr>
    </w:p>
    <w:p w:rsidR="00826F5C" w:rsidRPr="00826F5C" w:rsidRDefault="00826F5C" w:rsidP="00826F5C">
      <w:pPr>
        <w:ind w:left="993" w:right="-286"/>
        <w:jc w:val="both"/>
        <w:rPr>
          <w:i w:val="0"/>
          <w:sz w:val="22"/>
          <w:szCs w:val="22"/>
        </w:rPr>
      </w:pPr>
    </w:p>
    <w:p w:rsidR="00826F5C" w:rsidRPr="00826F5C" w:rsidRDefault="00826F5C" w:rsidP="00826F5C">
      <w:pPr>
        <w:ind w:left="993"/>
        <w:jc w:val="both"/>
        <w:rPr>
          <w:b/>
          <w:i w:val="0"/>
          <w:sz w:val="22"/>
          <w:szCs w:val="22"/>
        </w:rPr>
      </w:pPr>
      <w:r w:rsidRPr="00826F5C">
        <w:rPr>
          <w:b/>
          <w:i w:val="0"/>
          <w:sz w:val="22"/>
          <w:szCs w:val="22"/>
        </w:rPr>
        <w:t xml:space="preserve">Finančno zavarovanje za dobro izvedbo pogodbenih obveznosti </w:t>
      </w:r>
    </w:p>
    <w:p w:rsidR="00826F5C" w:rsidRPr="00826F5C" w:rsidRDefault="00826F5C" w:rsidP="00826F5C">
      <w:pPr>
        <w:ind w:left="993"/>
        <w:jc w:val="both"/>
        <w:rPr>
          <w:i w:val="0"/>
          <w:sz w:val="22"/>
          <w:szCs w:val="22"/>
        </w:rPr>
      </w:pPr>
    </w:p>
    <w:p w:rsidR="00826F5C" w:rsidRPr="00826F5C" w:rsidRDefault="00826F5C" w:rsidP="00826F5C">
      <w:pPr>
        <w:ind w:left="993" w:right="-286"/>
        <w:jc w:val="center"/>
        <w:rPr>
          <w:i w:val="0"/>
          <w:sz w:val="22"/>
          <w:szCs w:val="22"/>
        </w:rPr>
      </w:pPr>
      <w:r w:rsidRPr="00826F5C">
        <w:rPr>
          <w:i w:val="0"/>
          <w:sz w:val="22"/>
          <w:szCs w:val="22"/>
        </w:rPr>
        <w:t xml:space="preserve">11. </w:t>
      </w:r>
      <w:r w:rsidRPr="00826F5C">
        <w:rPr>
          <w:i w:val="0"/>
          <w:sz w:val="22"/>
          <w:szCs w:val="22"/>
        </w:rPr>
        <w:tab/>
        <w:t>člen</w:t>
      </w:r>
    </w:p>
    <w:p w:rsidR="00826F5C" w:rsidRPr="00826F5C" w:rsidRDefault="00826F5C" w:rsidP="00826F5C">
      <w:pPr>
        <w:ind w:left="993"/>
        <w:jc w:val="both"/>
        <w:rPr>
          <w:i w:val="0"/>
          <w:sz w:val="22"/>
          <w:szCs w:val="22"/>
        </w:rPr>
      </w:pPr>
    </w:p>
    <w:p w:rsidR="00826F5C" w:rsidRPr="00826F5C" w:rsidRDefault="00826F5C" w:rsidP="00826F5C">
      <w:pPr>
        <w:ind w:left="993"/>
        <w:jc w:val="both"/>
        <w:rPr>
          <w:i w:val="0"/>
          <w:color w:val="000000"/>
          <w:sz w:val="22"/>
          <w:szCs w:val="22"/>
          <w:lang w:eastAsia="en-US"/>
        </w:rPr>
      </w:pPr>
      <w:r w:rsidRPr="00826F5C">
        <w:rPr>
          <w:i w:val="0"/>
          <w:color w:val="000000"/>
          <w:sz w:val="22"/>
          <w:szCs w:val="22"/>
          <w:lang w:eastAsia="en-US"/>
        </w:rPr>
        <w:t xml:space="preserve">Izvajalec se zavezuje izročiti naročniku v roku 15 (petnajstih) dni od sklenitve pogodbe, kot pogoj za veljavnost te pogodbe, nepreklicno in brezpogojno bančno garancijo ali kavcijsko zavarovanje zavarovalnice za dobro izvedbo pogodbenih obveznosti (v nadaljevanju: finančno zavarovanje), plačljivo na prvi poziv, po vzorcu iz razpisne dokumentacije, in sicer v višini 10 % (desetih odstotkov) od pogodbene vrednosti z DDV, to je __________ EUR, ki ga bo naročnik unovčil v primeru, če izvajalec  svojih pogodbenih obveznosti ne bo izpolnil v dogovorjeni kakovosti, količini in rokih. </w:t>
      </w:r>
    </w:p>
    <w:p w:rsidR="00826F5C" w:rsidRPr="00826F5C" w:rsidRDefault="00826F5C" w:rsidP="00826F5C">
      <w:pPr>
        <w:ind w:left="993"/>
        <w:jc w:val="both"/>
        <w:rPr>
          <w:i w:val="0"/>
          <w:sz w:val="22"/>
          <w:szCs w:val="22"/>
          <w:lang w:eastAsia="en-US"/>
        </w:rPr>
      </w:pPr>
    </w:p>
    <w:p w:rsidR="00826F5C" w:rsidRPr="00826F5C" w:rsidRDefault="00826F5C" w:rsidP="00826F5C">
      <w:pPr>
        <w:ind w:left="993"/>
        <w:jc w:val="both"/>
        <w:rPr>
          <w:i w:val="0"/>
          <w:color w:val="000000"/>
          <w:sz w:val="22"/>
          <w:szCs w:val="22"/>
          <w:lang w:eastAsia="en-US"/>
        </w:rPr>
      </w:pPr>
      <w:r w:rsidRPr="00826F5C">
        <w:rPr>
          <w:i w:val="0"/>
          <w:color w:val="000000"/>
          <w:sz w:val="22"/>
          <w:szCs w:val="22"/>
          <w:lang w:eastAsia="en-US"/>
        </w:rPr>
        <w:t xml:space="preserve">Finančno zavarovanje mora biti veljavno še 30 (trideset) dni po preteku roka za dokončanje pogodbenih del. </w:t>
      </w:r>
    </w:p>
    <w:p w:rsidR="00826F5C" w:rsidRPr="00826F5C" w:rsidRDefault="00826F5C" w:rsidP="00826F5C">
      <w:pPr>
        <w:ind w:left="993"/>
        <w:jc w:val="both"/>
        <w:rPr>
          <w:i w:val="0"/>
          <w:color w:val="000000"/>
          <w:sz w:val="22"/>
          <w:szCs w:val="22"/>
          <w:lang w:eastAsia="en-US"/>
        </w:rPr>
      </w:pPr>
    </w:p>
    <w:p w:rsidR="00826F5C" w:rsidRPr="00826F5C" w:rsidRDefault="00826F5C" w:rsidP="00826F5C">
      <w:pPr>
        <w:ind w:left="993"/>
        <w:jc w:val="both"/>
        <w:rPr>
          <w:i w:val="0"/>
          <w:color w:val="000000"/>
          <w:sz w:val="22"/>
          <w:szCs w:val="22"/>
          <w:lang w:eastAsia="en-US"/>
        </w:rPr>
      </w:pPr>
      <w:r w:rsidRPr="00826F5C">
        <w:rPr>
          <w:i w:val="0"/>
          <w:color w:val="000000"/>
          <w:sz w:val="22"/>
          <w:szCs w:val="22"/>
          <w:lang w:eastAsia="en-US"/>
        </w:rPr>
        <w:t xml:space="preserve">Če se med trajanjem pogodbe spremeni rok za izvedbo pogodbenih del ali kakovost, mora izvajalec naročniku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Če izvajalec v navedenem roku od sklenitve dodatka k tej pogodbi ne bo predložil ustreznega finančnega zavarovanja skladnega z določili te pogodbe, lahko naročnik unovči predloženo finančno zavarovanje ali unovči predloženo finančno zavarovanje in odstopi od pogodbe. </w:t>
      </w:r>
    </w:p>
    <w:p w:rsidR="00826F5C" w:rsidRPr="00826F5C" w:rsidRDefault="00826F5C" w:rsidP="00826F5C">
      <w:pPr>
        <w:ind w:left="993"/>
        <w:jc w:val="both"/>
        <w:rPr>
          <w:i w:val="0"/>
          <w:color w:val="000000"/>
          <w:sz w:val="22"/>
          <w:szCs w:val="22"/>
          <w:lang w:eastAsia="en-US"/>
        </w:rPr>
      </w:pPr>
    </w:p>
    <w:p w:rsidR="00826F5C" w:rsidRPr="00826F5C" w:rsidRDefault="00826F5C" w:rsidP="00826F5C">
      <w:pPr>
        <w:ind w:left="993"/>
        <w:jc w:val="both"/>
        <w:rPr>
          <w:i w:val="0"/>
          <w:color w:val="000000"/>
          <w:sz w:val="22"/>
          <w:szCs w:val="22"/>
          <w:lang w:eastAsia="en-US"/>
        </w:rPr>
      </w:pPr>
    </w:p>
    <w:p w:rsidR="00826F5C" w:rsidRPr="00826F5C" w:rsidRDefault="00826F5C" w:rsidP="00826F5C">
      <w:pPr>
        <w:spacing w:after="200" w:line="276" w:lineRule="auto"/>
        <w:ind w:left="993"/>
        <w:rPr>
          <w:b/>
          <w:i w:val="0"/>
          <w:sz w:val="22"/>
          <w:szCs w:val="22"/>
        </w:rPr>
      </w:pPr>
      <w:r w:rsidRPr="00826F5C">
        <w:rPr>
          <w:b/>
          <w:i w:val="0"/>
          <w:sz w:val="22"/>
          <w:szCs w:val="22"/>
        </w:rPr>
        <w:t>Pogodbena kazen</w:t>
      </w:r>
    </w:p>
    <w:p w:rsidR="00826F5C" w:rsidRPr="00826F5C" w:rsidRDefault="00826F5C" w:rsidP="00826F5C">
      <w:pPr>
        <w:spacing w:after="200" w:line="276" w:lineRule="auto"/>
        <w:ind w:left="993"/>
        <w:jc w:val="center"/>
        <w:rPr>
          <w:i w:val="0"/>
          <w:sz w:val="22"/>
          <w:szCs w:val="22"/>
        </w:rPr>
      </w:pPr>
      <w:r w:rsidRPr="00826F5C">
        <w:rPr>
          <w:i w:val="0"/>
          <w:sz w:val="22"/>
          <w:szCs w:val="22"/>
        </w:rPr>
        <w:t xml:space="preserve">12. </w:t>
      </w:r>
      <w:r w:rsidRPr="00826F5C">
        <w:rPr>
          <w:i w:val="0"/>
          <w:sz w:val="22"/>
          <w:szCs w:val="22"/>
        </w:rPr>
        <w:tab/>
        <w:t xml:space="preserve"> člen</w:t>
      </w:r>
    </w:p>
    <w:p w:rsidR="00826F5C" w:rsidRPr="00826F5C" w:rsidRDefault="00826F5C" w:rsidP="00826F5C">
      <w:pPr>
        <w:ind w:left="993" w:right="-81"/>
        <w:jc w:val="both"/>
        <w:rPr>
          <w:i w:val="0"/>
          <w:sz w:val="22"/>
          <w:szCs w:val="22"/>
        </w:rPr>
      </w:pPr>
    </w:p>
    <w:p w:rsidR="00826F5C" w:rsidRPr="00826F5C" w:rsidRDefault="00826F5C" w:rsidP="00826F5C">
      <w:pPr>
        <w:ind w:left="993" w:right="-81"/>
        <w:jc w:val="both"/>
        <w:rPr>
          <w:i w:val="0"/>
          <w:sz w:val="22"/>
          <w:szCs w:val="22"/>
        </w:rPr>
      </w:pPr>
      <w:r w:rsidRPr="00826F5C">
        <w:rPr>
          <w:i w:val="0"/>
          <w:sz w:val="22"/>
          <w:szCs w:val="22"/>
        </w:rPr>
        <w:t>Če izvajalec zamudi s pravilno izpolnitvijo pogodbenih obveznosti iz razlogov, za katere je odgovoren, je dolžan plačati naročniku za vsak koledarski dan zamude pogodbeno kazen v višini  2</w:t>
      </w:r>
      <w:r w:rsidRPr="00826F5C">
        <w:rPr>
          <w:i w:val="0"/>
          <w:sz w:val="22"/>
          <w:szCs w:val="22"/>
          <w:vertAlign w:val="superscript"/>
        </w:rPr>
        <w:t>0</w:t>
      </w:r>
      <w:r w:rsidRPr="00826F5C">
        <w:rPr>
          <w:i w:val="0"/>
          <w:sz w:val="22"/>
          <w:szCs w:val="22"/>
        </w:rPr>
        <w:t>/</w:t>
      </w:r>
      <w:r w:rsidRPr="00826F5C">
        <w:rPr>
          <w:i w:val="0"/>
          <w:sz w:val="22"/>
          <w:szCs w:val="22"/>
          <w:vertAlign w:val="subscript"/>
        </w:rPr>
        <w:t xml:space="preserve">00  </w:t>
      </w:r>
      <w:r w:rsidRPr="00826F5C">
        <w:rPr>
          <w:i w:val="0"/>
          <w:sz w:val="22"/>
          <w:szCs w:val="22"/>
        </w:rPr>
        <w:t xml:space="preserve">(dva promila) od </w:t>
      </w:r>
      <w:r w:rsidRPr="00826F5C">
        <w:rPr>
          <w:i w:val="0"/>
          <w:color w:val="000000"/>
          <w:sz w:val="22"/>
          <w:szCs w:val="22"/>
          <w:lang w:eastAsia="en-US"/>
        </w:rPr>
        <w:t>cene pogodbenih del z DDV</w:t>
      </w:r>
      <w:r w:rsidRPr="00826F5C">
        <w:rPr>
          <w:i w:val="0"/>
          <w:sz w:val="22"/>
          <w:szCs w:val="22"/>
        </w:rPr>
        <w:t xml:space="preserve">, t.j.______________EUR. Pogodbena kazen skupno ne sme preseči 10 % (deset odstotkov) pogodbene vrednosti z DDV. </w:t>
      </w:r>
    </w:p>
    <w:p w:rsidR="00826F5C" w:rsidRPr="00826F5C" w:rsidRDefault="00826F5C" w:rsidP="00826F5C">
      <w:pPr>
        <w:ind w:left="993" w:right="-81"/>
        <w:jc w:val="both"/>
        <w:rPr>
          <w:i w:val="0"/>
          <w:sz w:val="22"/>
          <w:szCs w:val="22"/>
        </w:rPr>
      </w:pPr>
    </w:p>
    <w:p w:rsidR="00826F5C" w:rsidRPr="00826F5C" w:rsidRDefault="00826F5C" w:rsidP="00826F5C">
      <w:pPr>
        <w:autoSpaceDE w:val="0"/>
        <w:autoSpaceDN w:val="0"/>
        <w:adjustRightInd w:val="0"/>
        <w:ind w:left="993"/>
        <w:jc w:val="both"/>
        <w:rPr>
          <w:rFonts w:eastAsia="Calibri"/>
          <w:i w:val="0"/>
          <w:sz w:val="22"/>
          <w:szCs w:val="22"/>
          <w:lang w:eastAsia="en-US"/>
        </w:rPr>
      </w:pPr>
      <w:r w:rsidRPr="00826F5C">
        <w:rPr>
          <w:rFonts w:eastAsia="Calibri"/>
          <w:i w:val="0"/>
          <w:sz w:val="22"/>
          <w:szCs w:val="22"/>
          <w:lang w:eastAsia="en-US"/>
        </w:rPr>
        <w:t>Za znesek pogodbene kazni naročnik izvajalcu izstavi račun, ki ga mora izvajalec poravnati v roku 30 dni od izstavitve računa.</w:t>
      </w:r>
    </w:p>
    <w:p w:rsidR="00826F5C" w:rsidRPr="00826F5C" w:rsidRDefault="00826F5C" w:rsidP="00826F5C">
      <w:pPr>
        <w:ind w:left="993" w:right="-81"/>
        <w:jc w:val="both"/>
        <w:rPr>
          <w:i w:val="0"/>
          <w:sz w:val="22"/>
          <w:szCs w:val="22"/>
        </w:rPr>
      </w:pPr>
    </w:p>
    <w:p w:rsidR="00826F5C" w:rsidRPr="00826F5C" w:rsidRDefault="00826F5C" w:rsidP="00826F5C">
      <w:pPr>
        <w:ind w:left="993" w:right="-81"/>
        <w:jc w:val="both"/>
        <w:rPr>
          <w:i w:val="0"/>
          <w:sz w:val="22"/>
          <w:szCs w:val="22"/>
        </w:rPr>
      </w:pPr>
    </w:p>
    <w:p w:rsidR="00826F5C" w:rsidRPr="00826F5C" w:rsidRDefault="00826F5C" w:rsidP="00826F5C">
      <w:pPr>
        <w:ind w:left="993" w:right="-81"/>
        <w:jc w:val="both"/>
        <w:rPr>
          <w:i w:val="0"/>
          <w:sz w:val="22"/>
          <w:szCs w:val="22"/>
        </w:rPr>
      </w:pPr>
      <w:r w:rsidRPr="00826F5C">
        <w:rPr>
          <w:i w:val="0"/>
          <w:sz w:val="22"/>
          <w:szCs w:val="22"/>
        </w:rPr>
        <w:t>Če naročniku zaradi zamude nastane škoda, ki je večja od pogodbene kazni, ima naročnik pravico zahtevati od izvajalca razliko do popolne odškodnine</w:t>
      </w:r>
      <w:r w:rsidRPr="00826F5C">
        <w:rPr>
          <w:b/>
          <w:i w:val="0"/>
          <w:sz w:val="22"/>
          <w:szCs w:val="22"/>
        </w:rPr>
        <w:t xml:space="preserve"> </w:t>
      </w:r>
      <w:r w:rsidRPr="00826F5C">
        <w:rPr>
          <w:i w:val="0"/>
          <w:sz w:val="22"/>
          <w:szCs w:val="22"/>
        </w:rPr>
        <w:t>in vso škodo zaradi slabo ali nestrokovno izvedenih pogodbenih del.</w:t>
      </w:r>
    </w:p>
    <w:p w:rsidR="00826F5C" w:rsidRPr="00826F5C" w:rsidRDefault="00826F5C" w:rsidP="00826F5C">
      <w:pPr>
        <w:ind w:left="993" w:right="-81"/>
        <w:jc w:val="both"/>
        <w:rPr>
          <w:i w:val="0"/>
          <w:sz w:val="22"/>
          <w:szCs w:val="22"/>
        </w:rPr>
      </w:pPr>
    </w:p>
    <w:p w:rsidR="00826F5C" w:rsidRPr="00826F5C" w:rsidRDefault="00826F5C" w:rsidP="00826F5C">
      <w:pPr>
        <w:ind w:left="993" w:right="-81"/>
        <w:jc w:val="both"/>
        <w:rPr>
          <w:i w:val="0"/>
          <w:sz w:val="22"/>
          <w:szCs w:val="22"/>
        </w:rPr>
      </w:pPr>
      <w:r w:rsidRPr="00826F5C">
        <w:rPr>
          <w:i w:val="0"/>
          <w:sz w:val="22"/>
          <w:szCs w:val="22"/>
        </w:rPr>
        <w:t>Plačilo pogodbene kazni izvajalca ne odvezuje od izpolnitve pogodbenih obveznosti.</w:t>
      </w:r>
    </w:p>
    <w:p w:rsidR="00826F5C" w:rsidRPr="00826F5C" w:rsidRDefault="00826F5C" w:rsidP="00826F5C">
      <w:pPr>
        <w:ind w:left="993" w:right="-81"/>
        <w:jc w:val="both"/>
        <w:rPr>
          <w:i w:val="0"/>
          <w:sz w:val="22"/>
          <w:szCs w:val="22"/>
        </w:rPr>
      </w:pPr>
    </w:p>
    <w:p w:rsidR="00826F5C" w:rsidRPr="00826F5C" w:rsidRDefault="00826F5C" w:rsidP="00826F5C">
      <w:pPr>
        <w:overflowPunct w:val="0"/>
        <w:autoSpaceDE w:val="0"/>
        <w:autoSpaceDN w:val="0"/>
        <w:adjustRightInd w:val="0"/>
        <w:ind w:left="993"/>
        <w:jc w:val="both"/>
        <w:textAlignment w:val="baseline"/>
        <w:rPr>
          <w:i w:val="0"/>
          <w:sz w:val="22"/>
          <w:szCs w:val="22"/>
        </w:rPr>
      </w:pPr>
      <w:r w:rsidRPr="00826F5C">
        <w:rPr>
          <w:i w:val="0"/>
          <w:sz w:val="22"/>
          <w:szCs w:val="22"/>
        </w:rPr>
        <w:t>Za poplačilo nastale škode lahko naročnik unovči finančno zavarovanje za dobro izvedbo pogodbenih obveznosti, v kolikor pa le-to ne zadostuje, mora izvajalec plačati razliko do polne odškodnine v roku 30 (tridesetih) dni od dneva prejema naročnikovega zahtevka za plačilo.</w:t>
      </w:r>
    </w:p>
    <w:p w:rsidR="00826F5C" w:rsidRPr="00826F5C" w:rsidRDefault="00826F5C" w:rsidP="00826F5C">
      <w:pPr>
        <w:overflowPunct w:val="0"/>
        <w:autoSpaceDE w:val="0"/>
        <w:autoSpaceDN w:val="0"/>
        <w:adjustRightInd w:val="0"/>
        <w:ind w:left="993"/>
        <w:jc w:val="both"/>
        <w:textAlignment w:val="baseline"/>
        <w:rPr>
          <w:i w:val="0"/>
          <w:sz w:val="22"/>
          <w:szCs w:val="22"/>
        </w:rPr>
      </w:pPr>
    </w:p>
    <w:p w:rsidR="00826F5C" w:rsidRPr="00826F5C" w:rsidRDefault="00826F5C" w:rsidP="00826F5C">
      <w:pPr>
        <w:overflowPunct w:val="0"/>
        <w:autoSpaceDE w:val="0"/>
        <w:autoSpaceDN w:val="0"/>
        <w:adjustRightInd w:val="0"/>
        <w:ind w:left="993"/>
        <w:jc w:val="center"/>
        <w:rPr>
          <w:i w:val="0"/>
          <w:sz w:val="22"/>
          <w:szCs w:val="22"/>
        </w:rPr>
      </w:pPr>
      <w:r w:rsidRPr="00826F5C">
        <w:rPr>
          <w:i w:val="0"/>
          <w:sz w:val="22"/>
          <w:szCs w:val="22"/>
        </w:rPr>
        <w:t>13.</w:t>
      </w:r>
      <w:r w:rsidRPr="00826F5C">
        <w:rPr>
          <w:i w:val="0"/>
          <w:sz w:val="22"/>
          <w:szCs w:val="22"/>
        </w:rPr>
        <w:tab/>
        <w:t xml:space="preserve"> člen</w:t>
      </w:r>
    </w:p>
    <w:p w:rsidR="00826F5C" w:rsidRPr="00826F5C" w:rsidRDefault="00826F5C" w:rsidP="00826F5C">
      <w:pPr>
        <w:ind w:left="993" w:right="-286"/>
        <w:jc w:val="both"/>
        <w:rPr>
          <w:i w:val="0"/>
          <w:sz w:val="22"/>
          <w:szCs w:val="22"/>
        </w:rPr>
      </w:pPr>
    </w:p>
    <w:p w:rsidR="00826F5C" w:rsidRPr="00826F5C" w:rsidRDefault="00826F5C" w:rsidP="00826F5C">
      <w:pPr>
        <w:ind w:left="993"/>
        <w:jc w:val="both"/>
        <w:rPr>
          <w:i w:val="0"/>
          <w:sz w:val="22"/>
          <w:szCs w:val="22"/>
        </w:rPr>
      </w:pPr>
      <w:r w:rsidRPr="00826F5C">
        <w:rPr>
          <w:i w:val="0"/>
          <w:sz w:val="22"/>
          <w:szCs w:val="22"/>
        </w:rPr>
        <w:t xml:space="preserve">Če naročnik oz. od njega pooblaščena oseba ugotovi, da izvajalec pogodbenih del ne izvaja ves svetli del dneva vse dni v tednu, razen ob dela prostih dnevih, določenih s predpisi, je izvajalec za vsak dan, ko naročnik oz. od njega pooblaščena oseba ugotovi, da izvajalec ne izvaja pogodbenih del ves svetli del dneva, za kršitev te pogodbene obveznosti dolžan naročniku plačati pogodbeno kazen v višini 2.000,00 EUR, pri čemer pogodbena kazen ne more preseči 10 % (deset odstotkov) </w:t>
      </w:r>
      <w:r w:rsidRPr="00826F5C">
        <w:rPr>
          <w:i w:val="0"/>
          <w:color w:val="000000"/>
          <w:sz w:val="22"/>
          <w:szCs w:val="22"/>
          <w:lang w:eastAsia="en-US"/>
        </w:rPr>
        <w:t>cene pogodbenih del z DDV</w:t>
      </w:r>
      <w:r w:rsidRPr="00826F5C">
        <w:rPr>
          <w:i w:val="0"/>
          <w:sz w:val="22"/>
          <w:szCs w:val="22"/>
        </w:rPr>
        <w:t xml:space="preserve"> </w:t>
      </w:r>
      <w:proofErr w:type="spellStart"/>
      <w:r w:rsidRPr="00826F5C">
        <w:rPr>
          <w:i w:val="0"/>
          <w:sz w:val="22"/>
          <w:szCs w:val="22"/>
        </w:rPr>
        <w:t>t.j</w:t>
      </w:r>
      <w:proofErr w:type="spellEnd"/>
      <w:r w:rsidRPr="00826F5C">
        <w:rPr>
          <w:i w:val="0"/>
          <w:sz w:val="22"/>
          <w:szCs w:val="22"/>
        </w:rPr>
        <w:t>………….EUR. O vsaki ugotovitvi kršitve neizvajanja pogodbenih del, vse dni v tednu, razen ob dela prostih dnevih, določenih s predpisi, ves svetli del dneva, naročnik obvesti izvajalca pisno ali z vpisom v gradbeni dnevnik.</w:t>
      </w:r>
    </w:p>
    <w:p w:rsidR="00826F5C" w:rsidRPr="00826F5C" w:rsidRDefault="00826F5C" w:rsidP="00826F5C">
      <w:pPr>
        <w:ind w:left="993"/>
        <w:jc w:val="both"/>
        <w:rPr>
          <w:i w:val="0"/>
          <w:sz w:val="22"/>
          <w:szCs w:val="22"/>
        </w:rPr>
      </w:pPr>
    </w:p>
    <w:p w:rsidR="00826F5C" w:rsidRPr="00826F5C" w:rsidRDefault="00826F5C" w:rsidP="00826F5C">
      <w:pPr>
        <w:autoSpaceDE w:val="0"/>
        <w:autoSpaceDN w:val="0"/>
        <w:adjustRightInd w:val="0"/>
        <w:ind w:left="993"/>
        <w:jc w:val="both"/>
        <w:rPr>
          <w:rFonts w:eastAsia="Calibri"/>
          <w:i w:val="0"/>
          <w:sz w:val="22"/>
          <w:szCs w:val="22"/>
          <w:lang w:eastAsia="en-US"/>
        </w:rPr>
      </w:pPr>
      <w:r w:rsidRPr="00826F5C">
        <w:rPr>
          <w:rFonts w:eastAsia="Calibri"/>
          <w:i w:val="0"/>
          <w:sz w:val="22"/>
          <w:szCs w:val="22"/>
          <w:lang w:eastAsia="en-US"/>
        </w:rPr>
        <w:t>Za znesek pogodbene kazni naročnik izvajalcu izstavi račun, ki ga mora izvajalec poravnati v roku 30 dni od izstavitve računa.</w:t>
      </w:r>
    </w:p>
    <w:p w:rsidR="00826F5C" w:rsidRPr="00826F5C" w:rsidRDefault="00826F5C" w:rsidP="00826F5C">
      <w:pPr>
        <w:ind w:left="993"/>
        <w:jc w:val="both"/>
        <w:rPr>
          <w:i w:val="0"/>
          <w:sz w:val="22"/>
          <w:szCs w:val="22"/>
        </w:rPr>
      </w:pPr>
    </w:p>
    <w:p w:rsidR="00826F5C" w:rsidRPr="00826F5C" w:rsidRDefault="00826F5C" w:rsidP="00826F5C">
      <w:pPr>
        <w:ind w:left="993"/>
        <w:jc w:val="center"/>
        <w:rPr>
          <w:i w:val="0"/>
          <w:sz w:val="22"/>
          <w:szCs w:val="22"/>
        </w:rPr>
      </w:pPr>
    </w:p>
    <w:p w:rsidR="00826F5C" w:rsidRPr="00826F5C" w:rsidRDefault="00826F5C" w:rsidP="00826F5C">
      <w:pPr>
        <w:ind w:left="993"/>
        <w:jc w:val="center"/>
        <w:rPr>
          <w:i w:val="0"/>
          <w:sz w:val="22"/>
          <w:szCs w:val="22"/>
        </w:rPr>
      </w:pPr>
      <w:r w:rsidRPr="00826F5C">
        <w:rPr>
          <w:i w:val="0"/>
          <w:sz w:val="22"/>
          <w:szCs w:val="22"/>
        </w:rPr>
        <w:t>14.</w:t>
      </w:r>
      <w:r w:rsidRPr="00826F5C">
        <w:rPr>
          <w:i w:val="0"/>
          <w:sz w:val="22"/>
          <w:szCs w:val="22"/>
        </w:rPr>
        <w:tab/>
        <w:t xml:space="preserve"> člen</w:t>
      </w:r>
    </w:p>
    <w:p w:rsidR="00826F5C" w:rsidRPr="00826F5C" w:rsidRDefault="00826F5C" w:rsidP="00826F5C">
      <w:pPr>
        <w:ind w:left="993"/>
        <w:jc w:val="both"/>
        <w:rPr>
          <w:i w:val="0"/>
          <w:sz w:val="22"/>
          <w:szCs w:val="22"/>
        </w:rPr>
      </w:pPr>
    </w:p>
    <w:p w:rsidR="00826F5C" w:rsidRPr="00826F5C" w:rsidRDefault="00826F5C" w:rsidP="00826F5C">
      <w:pPr>
        <w:ind w:left="993"/>
        <w:jc w:val="both"/>
        <w:rPr>
          <w:i w:val="0"/>
          <w:sz w:val="22"/>
          <w:szCs w:val="22"/>
        </w:rPr>
      </w:pPr>
      <w:r w:rsidRPr="00826F5C">
        <w:rPr>
          <w:i w:val="0"/>
          <w:sz w:val="22"/>
          <w:szCs w:val="22"/>
        </w:rPr>
        <w:t xml:space="preserve">Pogodbeno kazen v višini 10 % (deset odstotkov) </w:t>
      </w:r>
      <w:r w:rsidRPr="00826F5C">
        <w:rPr>
          <w:i w:val="0"/>
          <w:color w:val="000000"/>
          <w:sz w:val="22"/>
          <w:szCs w:val="22"/>
          <w:lang w:eastAsia="en-US"/>
        </w:rPr>
        <w:t>cene pogodbenih del z DDV</w:t>
      </w:r>
      <w:r w:rsidRPr="00826F5C">
        <w:rPr>
          <w:i w:val="0"/>
          <w:sz w:val="22"/>
          <w:szCs w:val="22"/>
        </w:rPr>
        <w:t xml:space="preserve">, to je </w:t>
      </w:r>
      <w:r w:rsidRPr="00826F5C">
        <w:rPr>
          <w:i w:val="0"/>
          <w:color w:val="000000"/>
          <w:sz w:val="22"/>
          <w:szCs w:val="22"/>
          <w:lang w:eastAsia="en-US"/>
        </w:rPr>
        <w:t>_________</w:t>
      </w:r>
      <w:r w:rsidRPr="00826F5C">
        <w:rPr>
          <w:i w:val="0"/>
          <w:color w:val="000000"/>
          <w:sz w:val="22"/>
          <w:szCs w:val="22"/>
        </w:rPr>
        <w:t xml:space="preserve"> </w:t>
      </w:r>
      <w:r w:rsidRPr="00826F5C">
        <w:rPr>
          <w:i w:val="0"/>
          <w:sz w:val="22"/>
          <w:szCs w:val="22"/>
        </w:rPr>
        <w:t>EUR, je dolžan izvajalec plačati naročniku tudi v primeru njegove neizpolnitve pogodbe.</w:t>
      </w:r>
    </w:p>
    <w:p w:rsidR="00826F5C" w:rsidRPr="00826F5C" w:rsidRDefault="00826F5C" w:rsidP="00826F5C">
      <w:pPr>
        <w:ind w:left="993"/>
        <w:jc w:val="both"/>
        <w:rPr>
          <w:i w:val="0"/>
          <w:sz w:val="22"/>
          <w:szCs w:val="22"/>
        </w:rPr>
      </w:pPr>
    </w:p>
    <w:p w:rsidR="00826F5C" w:rsidRPr="00826F5C" w:rsidRDefault="00826F5C" w:rsidP="00826F5C">
      <w:pPr>
        <w:autoSpaceDE w:val="0"/>
        <w:autoSpaceDN w:val="0"/>
        <w:adjustRightInd w:val="0"/>
        <w:ind w:left="993"/>
        <w:jc w:val="both"/>
        <w:rPr>
          <w:rFonts w:eastAsia="Calibri"/>
          <w:i w:val="0"/>
          <w:sz w:val="22"/>
          <w:szCs w:val="22"/>
          <w:lang w:eastAsia="en-US"/>
        </w:rPr>
      </w:pPr>
      <w:r w:rsidRPr="00826F5C">
        <w:rPr>
          <w:rFonts w:eastAsia="Calibri"/>
          <w:i w:val="0"/>
          <w:sz w:val="22"/>
          <w:szCs w:val="22"/>
          <w:lang w:eastAsia="en-US"/>
        </w:rPr>
        <w:t>Za znesek pogodbene kazni naročnik izvajalcu izstavi račun, ki ga mora izvajalec poravnati v roku 30 dni od izstavitve računa.</w:t>
      </w:r>
    </w:p>
    <w:p w:rsidR="00826F5C" w:rsidRPr="00826F5C" w:rsidRDefault="00826F5C" w:rsidP="00826F5C">
      <w:pPr>
        <w:ind w:left="993" w:right="-286"/>
        <w:jc w:val="both"/>
        <w:rPr>
          <w:b/>
          <w:i w:val="0"/>
          <w:sz w:val="22"/>
          <w:szCs w:val="22"/>
        </w:rPr>
      </w:pPr>
    </w:p>
    <w:p w:rsidR="00826F5C" w:rsidRPr="00826F5C" w:rsidRDefault="00826F5C" w:rsidP="00826F5C">
      <w:pPr>
        <w:ind w:left="993"/>
        <w:jc w:val="both"/>
        <w:rPr>
          <w:i w:val="0"/>
          <w:sz w:val="22"/>
          <w:szCs w:val="22"/>
        </w:rPr>
      </w:pPr>
      <w:r w:rsidRPr="00826F5C">
        <w:rPr>
          <w:i w:val="0"/>
          <w:sz w:val="22"/>
          <w:szCs w:val="22"/>
        </w:rPr>
        <w:t>Če ima naročnik zaradi neizpolnitve obveznosti izvajalca stroške in škodo, ki presegajo pogodbeno kazen, je izvajalec poleg pogodbene kazni dolžan naročniku plačati tudi razliko do popolne odškodnine.</w:t>
      </w:r>
    </w:p>
    <w:p w:rsidR="00826F5C" w:rsidRPr="00826F5C" w:rsidRDefault="00826F5C" w:rsidP="00826F5C">
      <w:pPr>
        <w:ind w:left="993"/>
        <w:jc w:val="both"/>
        <w:rPr>
          <w:i w:val="0"/>
          <w:sz w:val="22"/>
          <w:szCs w:val="22"/>
        </w:rPr>
      </w:pPr>
    </w:p>
    <w:p w:rsidR="00826F5C" w:rsidRPr="00826F5C" w:rsidRDefault="00826F5C" w:rsidP="00826F5C">
      <w:pPr>
        <w:ind w:left="993" w:right="-286"/>
        <w:jc w:val="both"/>
        <w:rPr>
          <w:b/>
          <w:i w:val="0"/>
          <w:sz w:val="22"/>
          <w:szCs w:val="22"/>
        </w:rPr>
      </w:pPr>
      <w:r w:rsidRPr="00826F5C">
        <w:rPr>
          <w:b/>
          <w:i w:val="0"/>
          <w:sz w:val="22"/>
          <w:szCs w:val="22"/>
        </w:rPr>
        <w:t>Garancije izvajalca</w:t>
      </w:r>
    </w:p>
    <w:p w:rsidR="00826F5C" w:rsidRPr="00826F5C" w:rsidRDefault="00826F5C" w:rsidP="00826F5C">
      <w:pPr>
        <w:ind w:left="993" w:right="-286"/>
        <w:jc w:val="center"/>
        <w:rPr>
          <w:i w:val="0"/>
          <w:sz w:val="22"/>
          <w:szCs w:val="22"/>
        </w:rPr>
      </w:pPr>
      <w:r w:rsidRPr="00826F5C">
        <w:rPr>
          <w:i w:val="0"/>
          <w:sz w:val="22"/>
          <w:szCs w:val="22"/>
        </w:rPr>
        <w:t xml:space="preserve">15. </w:t>
      </w:r>
      <w:r w:rsidRPr="00826F5C">
        <w:rPr>
          <w:i w:val="0"/>
          <w:sz w:val="22"/>
          <w:szCs w:val="22"/>
        </w:rPr>
        <w:tab/>
        <w:t>člen</w:t>
      </w:r>
    </w:p>
    <w:p w:rsidR="00826F5C" w:rsidRPr="00826F5C" w:rsidRDefault="00826F5C" w:rsidP="00826F5C">
      <w:pPr>
        <w:ind w:left="993" w:right="-286"/>
        <w:jc w:val="both"/>
        <w:rPr>
          <w:i w:val="0"/>
          <w:sz w:val="22"/>
          <w:szCs w:val="22"/>
        </w:rPr>
      </w:pPr>
    </w:p>
    <w:p w:rsidR="00826F5C" w:rsidRPr="00826F5C" w:rsidRDefault="00826F5C" w:rsidP="00826F5C">
      <w:pPr>
        <w:ind w:left="993"/>
        <w:jc w:val="both"/>
        <w:rPr>
          <w:i w:val="0"/>
          <w:color w:val="000000"/>
          <w:sz w:val="22"/>
          <w:szCs w:val="22"/>
        </w:rPr>
      </w:pPr>
      <w:r w:rsidRPr="00826F5C">
        <w:rPr>
          <w:i w:val="0"/>
          <w:color w:val="000000"/>
          <w:sz w:val="22"/>
          <w:szCs w:val="22"/>
        </w:rPr>
        <w:t>Izvajalec se s to pogodbo zavezuje, da bo odpravil vse stvarne napake, ki se bodo pokazale po prevzemu opravljenih del in daje garancijo za vsa opravljena dela (tudi za dela podizvajalcev), in sicer:</w:t>
      </w:r>
    </w:p>
    <w:p w:rsidR="00826F5C" w:rsidRPr="00826F5C" w:rsidRDefault="00826F5C" w:rsidP="00826F5C">
      <w:pPr>
        <w:numPr>
          <w:ilvl w:val="0"/>
          <w:numId w:val="27"/>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993" w:firstLine="0"/>
        <w:jc w:val="both"/>
        <w:textAlignment w:val="baseline"/>
        <w:rPr>
          <w:i w:val="0"/>
          <w:color w:val="000000"/>
          <w:sz w:val="22"/>
          <w:szCs w:val="22"/>
        </w:rPr>
      </w:pPr>
      <w:r w:rsidRPr="00826F5C">
        <w:rPr>
          <w:i w:val="0"/>
          <w:color w:val="000000"/>
          <w:sz w:val="22"/>
          <w:szCs w:val="22"/>
        </w:rPr>
        <w:t>splošni garancijski rok za izvedena dela 3 (tri) leta;</w:t>
      </w:r>
    </w:p>
    <w:p w:rsidR="00826F5C" w:rsidRPr="00826F5C" w:rsidRDefault="00826F5C" w:rsidP="00826F5C">
      <w:pPr>
        <w:numPr>
          <w:ilvl w:val="0"/>
          <w:numId w:val="27"/>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firstLine="0"/>
        <w:jc w:val="both"/>
        <w:rPr>
          <w:i w:val="0"/>
          <w:color w:val="000000"/>
          <w:sz w:val="22"/>
          <w:szCs w:val="22"/>
        </w:rPr>
      </w:pPr>
      <w:r w:rsidRPr="00826F5C">
        <w:rPr>
          <w:i w:val="0"/>
          <w:color w:val="000000"/>
          <w:sz w:val="22"/>
          <w:szCs w:val="22"/>
        </w:rPr>
        <w:t>za vgrajene naprave in opremo veljajo garancijski roki proizvajalcev.</w:t>
      </w:r>
    </w:p>
    <w:p w:rsidR="00826F5C" w:rsidRPr="00826F5C" w:rsidRDefault="00826F5C" w:rsidP="00826F5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sz w:val="22"/>
          <w:szCs w:val="22"/>
        </w:rPr>
      </w:pPr>
    </w:p>
    <w:p w:rsidR="00826F5C" w:rsidRPr="00826F5C" w:rsidRDefault="00826F5C" w:rsidP="00826F5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sz w:val="22"/>
          <w:szCs w:val="22"/>
        </w:rPr>
      </w:pPr>
      <w:r w:rsidRPr="00826F5C">
        <w:rPr>
          <w:i w:val="0"/>
          <w:color w:val="000000"/>
          <w:sz w:val="22"/>
          <w:szCs w:val="22"/>
        </w:rPr>
        <w:t xml:space="preserve">Garancijski roki začnejo teči z dnem, ko bodo pogodbena dela v celoti končana, in prevzeta, s pogojem, da morajo biti pred tem odpravljene vse pomanjkljivosti, ugotovljene med izvedbo in na kvalitativnem pregledu. </w:t>
      </w:r>
    </w:p>
    <w:p w:rsidR="00826F5C" w:rsidRPr="00826F5C" w:rsidRDefault="00826F5C" w:rsidP="00826F5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sz w:val="22"/>
          <w:szCs w:val="22"/>
        </w:rPr>
      </w:pPr>
    </w:p>
    <w:p w:rsidR="00826F5C" w:rsidRPr="00826F5C" w:rsidRDefault="00826F5C" w:rsidP="00826F5C">
      <w:pPr>
        <w:ind w:left="993"/>
        <w:jc w:val="both"/>
        <w:rPr>
          <w:i w:val="0"/>
          <w:color w:val="000000"/>
          <w:sz w:val="22"/>
          <w:szCs w:val="22"/>
        </w:rPr>
      </w:pPr>
      <w:r w:rsidRPr="00826F5C">
        <w:rPr>
          <w:i w:val="0"/>
          <w:color w:val="000000"/>
          <w:sz w:val="22"/>
          <w:szCs w:val="22"/>
        </w:rPr>
        <w:t>Izvajalec je dolžan na svoje stroške odpraviti vse pomanjkljivosti, za katere jamči in ki se pokažejo med garancijskim rokom.</w:t>
      </w:r>
    </w:p>
    <w:p w:rsidR="00826F5C" w:rsidRPr="00826F5C" w:rsidRDefault="00826F5C" w:rsidP="00826F5C">
      <w:pPr>
        <w:ind w:left="993"/>
        <w:jc w:val="both"/>
        <w:rPr>
          <w:i w:val="0"/>
          <w:sz w:val="22"/>
          <w:szCs w:val="22"/>
        </w:rPr>
      </w:pPr>
    </w:p>
    <w:p w:rsidR="00826F5C" w:rsidRPr="00826F5C" w:rsidRDefault="00826F5C" w:rsidP="00826F5C">
      <w:pPr>
        <w:ind w:left="993"/>
        <w:jc w:val="both"/>
        <w:rPr>
          <w:i w:val="0"/>
          <w:sz w:val="22"/>
          <w:szCs w:val="22"/>
        </w:rPr>
      </w:pPr>
    </w:p>
    <w:p w:rsidR="00826F5C" w:rsidRPr="00826F5C" w:rsidRDefault="00826F5C" w:rsidP="00826F5C">
      <w:pPr>
        <w:ind w:left="993" w:right="-286"/>
        <w:jc w:val="both"/>
        <w:rPr>
          <w:b/>
          <w:i w:val="0"/>
          <w:sz w:val="22"/>
          <w:szCs w:val="22"/>
        </w:rPr>
      </w:pPr>
      <w:r w:rsidRPr="00826F5C">
        <w:rPr>
          <w:b/>
          <w:i w:val="0"/>
          <w:sz w:val="22"/>
          <w:szCs w:val="22"/>
        </w:rPr>
        <w:t>Prevzem del</w:t>
      </w:r>
    </w:p>
    <w:p w:rsidR="00826F5C" w:rsidRPr="00826F5C" w:rsidRDefault="00826F5C" w:rsidP="00826F5C">
      <w:pPr>
        <w:ind w:left="993" w:right="-286"/>
        <w:jc w:val="center"/>
        <w:rPr>
          <w:i w:val="0"/>
          <w:sz w:val="22"/>
          <w:szCs w:val="22"/>
        </w:rPr>
      </w:pPr>
      <w:r w:rsidRPr="00826F5C">
        <w:rPr>
          <w:i w:val="0"/>
          <w:sz w:val="22"/>
          <w:szCs w:val="22"/>
        </w:rPr>
        <w:lastRenderedPageBreak/>
        <w:t>16.</w:t>
      </w:r>
      <w:r w:rsidRPr="00826F5C">
        <w:rPr>
          <w:i w:val="0"/>
          <w:sz w:val="22"/>
          <w:szCs w:val="22"/>
        </w:rPr>
        <w:tab/>
        <w:t xml:space="preserve"> člen</w:t>
      </w:r>
    </w:p>
    <w:p w:rsidR="00826F5C" w:rsidRPr="00826F5C" w:rsidRDefault="00826F5C" w:rsidP="00826F5C">
      <w:pPr>
        <w:ind w:left="993" w:right="-286"/>
        <w:jc w:val="both"/>
        <w:rPr>
          <w:b/>
          <w:i w:val="0"/>
          <w:sz w:val="22"/>
          <w:szCs w:val="22"/>
        </w:rPr>
      </w:pPr>
    </w:p>
    <w:p w:rsidR="00826F5C" w:rsidRPr="00826F5C" w:rsidRDefault="00826F5C" w:rsidP="00826F5C">
      <w:pPr>
        <w:ind w:left="993"/>
        <w:jc w:val="both"/>
        <w:rPr>
          <w:i w:val="0"/>
          <w:color w:val="000000"/>
          <w:sz w:val="22"/>
          <w:szCs w:val="22"/>
        </w:rPr>
      </w:pPr>
      <w:r w:rsidRPr="00826F5C">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w:t>
      </w:r>
    </w:p>
    <w:p w:rsidR="00826F5C" w:rsidRPr="00826F5C" w:rsidRDefault="00826F5C" w:rsidP="00826F5C">
      <w:pPr>
        <w:ind w:left="993"/>
        <w:jc w:val="both"/>
        <w:rPr>
          <w:i w:val="0"/>
          <w:color w:val="000000"/>
          <w:sz w:val="22"/>
          <w:szCs w:val="22"/>
        </w:rPr>
      </w:pPr>
    </w:p>
    <w:p w:rsidR="00826F5C" w:rsidRPr="00826F5C" w:rsidRDefault="00826F5C" w:rsidP="00826F5C">
      <w:pPr>
        <w:ind w:left="993"/>
        <w:jc w:val="both"/>
        <w:rPr>
          <w:i w:val="0"/>
          <w:color w:val="000000"/>
          <w:sz w:val="22"/>
          <w:szCs w:val="22"/>
        </w:rPr>
      </w:pPr>
      <w:r w:rsidRPr="00826F5C">
        <w:rPr>
          <w:i w:val="0"/>
          <w:color w:val="000000"/>
          <w:sz w:val="22"/>
          <w:szCs w:val="22"/>
        </w:rPr>
        <w:t>Končni prevzem pogodbenih del se izvede s pogojem, da morajo biti pred tem odpravljene vse pomanjkljivosti, ugotovljene med gradnjo in na kvalitativnem pregledu. O prevzemu se sestavi prevzemni zapisnik.</w:t>
      </w:r>
    </w:p>
    <w:p w:rsidR="00826F5C" w:rsidRPr="00826F5C" w:rsidRDefault="00826F5C" w:rsidP="00826F5C">
      <w:pPr>
        <w:ind w:left="993"/>
        <w:jc w:val="both"/>
        <w:rPr>
          <w:i w:val="0"/>
          <w:color w:val="000000"/>
          <w:sz w:val="22"/>
          <w:szCs w:val="22"/>
        </w:rPr>
      </w:pPr>
    </w:p>
    <w:p w:rsidR="00826F5C" w:rsidRPr="00826F5C" w:rsidRDefault="00826F5C" w:rsidP="00826F5C">
      <w:pPr>
        <w:ind w:left="993"/>
        <w:jc w:val="both"/>
        <w:rPr>
          <w:i w:val="0"/>
          <w:color w:val="000000"/>
          <w:sz w:val="22"/>
          <w:szCs w:val="22"/>
        </w:rPr>
      </w:pPr>
      <w:r w:rsidRPr="00826F5C">
        <w:rPr>
          <w:i w:val="0"/>
          <w:color w:val="000000"/>
          <w:sz w:val="22"/>
          <w:szCs w:val="22"/>
        </w:rPr>
        <w:t>Izvajalec mora ob končnem prevzemu pogodbenih del izročiti naročniku nepreklicno in brezpogojno bančno garancijo ali kavcijsko zavarovanje zavarovalnice  za odpravo napak v garancijskem roku, plačljivo na prvi poziv, po vzorcu  iz razpisne dokumentacije (v nadaljevanju: garancija), in sicer v višini 5 % (pet odstotkov) od pogodbene vrednosti z DDV. Rok trajanja garancije je za 30 (trideset) dni daljši kot je splošni garancijski rok za izvedena dela, določen s to pogodbo. Garancija služi naročniku kot jamstvo za vestno izpolnjevanje izvajalčevih obveznosti do naročnika v času garancijskega roka. V kolikor se garancijski rok podaljša, se mora hkrati podaljšati za enak čas tudi rok trajanja garancije.</w:t>
      </w:r>
    </w:p>
    <w:p w:rsidR="00826F5C" w:rsidRPr="00826F5C" w:rsidRDefault="00826F5C" w:rsidP="00826F5C">
      <w:pPr>
        <w:ind w:left="993"/>
        <w:jc w:val="both"/>
        <w:rPr>
          <w:i w:val="0"/>
          <w:color w:val="000000"/>
          <w:sz w:val="22"/>
          <w:szCs w:val="22"/>
        </w:rPr>
      </w:pPr>
    </w:p>
    <w:p w:rsidR="00826F5C" w:rsidRPr="00826F5C" w:rsidRDefault="00826F5C" w:rsidP="00826F5C">
      <w:pPr>
        <w:ind w:left="993"/>
        <w:jc w:val="both"/>
        <w:rPr>
          <w:i w:val="0"/>
          <w:color w:val="000000"/>
          <w:sz w:val="22"/>
          <w:szCs w:val="22"/>
        </w:rPr>
      </w:pPr>
      <w:r w:rsidRPr="00826F5C">
        <w:rPr>
          <w:i w:val="0"/>
          <w:color w:val="000000"/>
          <w:sz w:val="22"/>
          <w:szCs w:val="22"/>
        </w:rPr>
        <w:t>Brez predložene garancije prevzem del ni opravljen.</w:t>
      </w:r>
    </w:p>
    <w:p w:rsidR="00826F5C" w:rsidRPr="00826F5C" w:rsidRDefault="00826F5C" w:rsidP="00826F5C">
      <w:pPr>
        <w:ind w:left="993" w:right="-286"/>
        <w:jc w:val="both"/>
        <w:rPr>
          <w:b/>
          <w:i w:val="0"/>
          <w:sz w:val="22"/>
          <w:szCs w:val="22"/>
        </w:rPr>
      </w:pPr>
    </w:p>
    <w:p w:rsidR="00826F5C" w:rsidRPr="00826F5C" w:rsidRDefault="00826F5C" w:rsidP="00826F5C">
      <w:pPr>
        <w:ind w:left="993" w:right="-286"/>
        <w:jc w:val="center"/>
        <w:rPr>
          <w:i w:val="0"/>
          <w:sz w:val="22"/>
          <w:szCs w:val="22"/>
        </w:rPr>
      </w:pPr>
      <w:r w:rsidRPr="00826F5C">
        <w:rPr>
          <w:i w:val="0"/>
          <w:sz w:val="22"/>
          <w:szCs w:val="22"/>
        </w:rPr>
        <w:t>17.</w:t>
      </w:r>
      <w:r w:rsidRPr="00826F5C">
        <w:rPr>
          <w:i w:val="0"/>
          <w:sz w:val="22"/>
          <w:szCs w:val="22"/>
        </w:rPr>
        <w:tab/>
        <w:t xml:space="preserve"> člen</w:t>
      </w:r>
    </w:p>
    <w:p w:rsidR="00826F5C" w:rsidRPr="00826F5C" w:rsidRDefault="00826F5C" w:rsidP="00826F5C">
      <w:pPr>
        <w:ind w:left="993" w:right="-286"/>
        <w:jc w:val="both"/>
        <w:rPr>
          <w:b/>
          <w:i w:val="0"/>
          <w:sz w:val="22"/>
          <w:szCs w:val="22"/>
        </w:rPr>
      </w:pPr>
    </w:p>
    <w:p w:rsidR="00826F5C" w:rsidRPr="00826F5C" w:rsidRDefault="00826F5C" w:rsidP="00826F5C">
      <w:pPr>
        <w:ind w:left="993"/>
        <w:jc w:val="both"/>
        <w:rPr>
          <w:i w:val="0"/>
          <w:color w:val="000000"/>
          <w:sz w:val="22"/>
          <w:szCs w:val="22"/>
        </w:rPr>
      </w:pPr>
      <w:r w:rsidRPr="00826F5C">
        <w:rPr>
          <w:i w:val="0"/>
          <w:color w:val="000000"/>
          <w:sz w:val="22"/>
          <w:szCs w:val="22"/>
        </w:rPr>
        <w:t>Za skrite napake, ki se pokažejo v garancijski dobi, je naročnik dolžan obvestiti izvajalca brez odlašanja. Stranki sporazumno določita primeren rok za odpravo napak, če to ne bo mogoče, pa ga določi naročnik sam.</w:t>
      </w:r>
    </w:p>
    <w:p w:rsidR="00826F5C" w:rsidRPr="00826F5C" w:rsidRDefault="00826F5C" w:rsidP="00826F5C">
      <w:pPr>
        <w:ind w:left="993"/>
        <w:jc w:val="both"/>
        <w:rPr>
          <w:i w:val="0"/>
          <w:color w:val="000000"/>
          <w:sz w:val="22"/>
          <w:szCs w:val="22"/>
        </w:rPr>
      </w:pPr>
    </w:p>
    <w:p w:rsidR="00826F5C" w:rsidRPr="00826F5C" w:rsidRDefault="00826F5C" w:rsidP="00826F5C">
      <w:pPr>
        <w:ind w:left="993"/>
        <w:jc w:val="both"/>
        <w:rPr>
          <w:i w:val="0"/>
          <w:color w:val="000000"/>
          <w:sz w:val="22"/>
          <w:szCs w:val="22"/>
        </w:rPr>
      </w:pPr>
      <w:r w:rsidRPr="00826F5C">
        <w:rPr>
          <w:i w:val="0"/>
          <w:color w:val="000000"/>
          <w:sz w:val="22"/>
          <w:szCs w:val="22"/>
        </w:rPr>
        <w:t xml:space="preserve">Izvajalec je k odpravi napak dolžan pristopiti v dogovorjenem roku, v nujnih primerih pa takoj, ko je to mogoče. </w:t>
      </w:r>
    </w:p>
    <w:p w:rsidR="00826F5C" w:rsidRPr="00826F5C" w:rsidRDefault="00826F5C" w:rsidP="00826F5C">
      <w:pPr>
        <w:ind w:left="993"/>
        <w:jc w:val="both"/>
        <w:rPr>
          <w:i w:val="0"/>
          <w:color w:val="000000"/>
          <w:sz w:val="22"/>
          <w:szCs w:val="22"/>
        </w:rPr>
      </w:pPr>
    </w:p>
    <w:p w:rsidR="00826F5C" w:rsidRPr="00826F5C" w:rsidRDefault="00826F5C" w:rsidP="00826F5C">
      <w:pPr>
        <w:ind w:left="993"/>
        <w:jc w:val="both"/>
        <w:rPr>
          <w:i w:val="0"/>
          <w:color w:val="000000"/>
          <w:sz w:val="22"/>
          <w:szCs w:val="22"/>
        </w:rPr>
      </w:pPr>
      <w:r w:rsidRPr="00826F5C">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826F5C" w:rsidRPr="00826F5C" w:rsidRDefault="00826F5C" w:rsidP="00826F5C">
      <w:pPr>
        <w:rPr>
          <w:b/>
          <w:i w:val="0"/>
          <w:color w:val="000000"/>
          <w:sz w:val="22"/>
          <w:szCs w:val="22"/>
        </w:rPr>
      </w:pPr>
    </w:p>
    <w:p w:rsidR="00826F5C" w:rsidRPr="00826F5C" w:rsidRDefault="00826F5C" w:rsidP="00826F5C">
      <w:pPr>
        <w:ind w:left="993"/>
        <w:jc w:val="both"/>
        <w:rPr>
          <w:b/>
          <w:i w:val="0"/>
          <w:color w:val="000000"/>
          <w:sz w:val="22"/>
          <w:szCs w:val="22"/>
        </w:rPr>
      </w:pPr>
      <w:r w:rsidRPr="00826F5C">
        <w:rPr>
          <w:b/>
          <w:i w:val="0"/>
          <w:color w:val="000000"/>
          <w:sz w:val="22"/>
          <w:szCs w:val="22"/>
        </w:rPr>
        <w:t>Varstvo podatkov</w:t>
      </w:r>
    </w:p>
    <w:p w:rsidR="00826F5C" w:rsidRPr="00826F5C" w:rsidRDefault="00826F5C" w:rsidP="00826F5C">
      <w:pPr>
        <w:ind w:left="993" w:right="-286"/>
        <w:jc w:val="center"/>
        <w:rPr>
          <w:i w:val="0"/>
          <w:sz w:val="22"/>
          <w:szCs w:val="22"/>
        </w:rPr>
      </w:pPr>
      <w:r w:rsidRPr="00826F5C">
        <w:rPr>
          <w:i w:val="0"/>
          <w:sz w:val="22"/>
          <w:szCs w:val="22"/>
        </w:rPr>
        <w:t>18.</w:t>
      </w:r>
      <w:r w:rsidRPr="00826F5C">
        <w:rPr>
          <w:i w:val="0"/>
          <w:sz w:val="22"/>
          <w:szCs w:val="22"/>
        </w:rPr>
        <w:tab/>
        <w:t xml:space="preserve"> člen</w:t>
      </w:r>
    </w:p>
    <w:p w:rsidR="00826F5C" w:rsidRPr="00826F5C" w:rsidRDefault="00826F5C" w:rsidP="00826F5C">
      <w:pPr>
        <w:ind w:left="993"/>
        <w:jc w:val="both"/>
        <w:rPr>
          <w:b/>
          <w:i w:val="0"/>
          <w:color w:val="000000"/>
          <w:sz w:val="22"/>
          <w:szCs w:val="22"/>
        </w:rPr>
      </w:pPr>
    </w:p>
    <w:p w:rsidR="00826F5C" w:rsidRPr="00826F5C" w:rsidRDefault="00826F5C" w:rsidP="00826F5C">
      <w:pPr>
        <w:ind w:left="993"/>
        <w:jc w:val="both"/>
        <w:rPr>
          <w:i w:val="0"/>
          <w:color w:val="000000"/>
          <w:sz w:val="22"/>
          <w:szCs w:val="22"/>
        </w:rPr>
      </w:pPr>
      <w:r w:rsidRPr="00826F5C">
        <w:rPr>
          <w:i w:val="0"/>
          <w:color w:val="000000"/>
          <w:sz w:val="22"/>
          <w:szCs w:val="22"/>
        </w:rPr>
        <w:t>Izvajalec ne sme izkoriščati za svojo osebno uporabo ali izdati tretjemu podatkov, s katerimi se seznani pri izvajanju pogodbenih del, in so kot taki varovani s predpisi o varovanju osebnih podatkov.</w:t>
      </w:r>
    </w:p>
    <w:p w:rsidR="00826F5C" w:rsidRPr="00826F5C" w:rsidRDefault="00826F5C" w:rsidP="00826F5C">
      <w:pPr>
        <w:ind w:left="993"/>
        <w:jc w:val="both"/>
        <w:rPr>
          <w:i w:val="0"/>
          <w:color w:val="000000"/>
          <w:sz w:val="22"/>
          <w:szCs w:val="22"/>
        </w:rPr>
      </w:pPr>
    </w:p>
    <w:p w:rsidR="00826F5C" w:rsidRPr="00826F5C" w:rsidRDefault="00826F5C" w:rsidP="00826F5C">
      <w:pPr>
        <w:ind w:left="993"/>
        <w:jc w:val="both"/>
        <w:rPr>
          <w:i w:val="0"/>
          <w:color w:val="000000"/>
          <w:sz w:val="22"/>
          <w:szCs w:val="22"/>
        </w:rPr>
      </w:pPr>
    </w:p>
    <w:p w:rsidR="00826F5C" w:rsidRPr="00826F5C" w:rsidRDefault="00826F5C" w:rsidP="00826F5C">
      <w:pPr>
        <w:ind w:left="993"/>
        <w:jc w:val="both"/>
        <w:rPr>
          <w:i w:val="0"/>
          <w:color w:val="000000"/>
          <w:sz w:val="22"/>
          <w:szCs w:val="22"/>
        </w:rPr>
      </w:pPr>
      <w:r w:rsidRPr="00826F5C">
        <w:rPr>
          <w:i w:val="0"/>
          <w:color w:val="000000"/>
          <w:sz w:val="22"/>
          <w:szCs w:val="22"/>
        </w:rPr>
        <w:t xml:space="preserve">Naročnik se zaveže varovati podatke, ki jih pridobi od izvajalca, v zadevah, ki so predmet te pogodbe, kot poslovno skrivnost, če so bili ti podatki določeni kot poslovna skrivnost </w:t>
      </w:r>
      <w:r w:rsidRPr="00826F5C">
        <w:rPr>
          <w:i w:val="0"/>
          <w:u w:val="single"/>
        </w:rPr>
        <w:t>v skladu z veljavnim predpisom, ki ureja poslovno skrivnost</w:t>
      </w:r>
      <w:r w:rsidRPr="00826F5C">
        <w:rPr>
          <w:i w:val="0"/>
        </w:rPr>
        <w:t xml:space="preserve">, </w:t>
      </w:r>
      <w:r w:rsidRPr="00826F5C">
        <w:rPr>
          <w:i w:val="0"/>
          <w:color w:val="000000"/>
          <w:sz w:val="22"/>
          <w:szCs w:val="22"/>
        </w:rPr>
        <w:t xml:space="preserve">oziroma podatke, za katere je očitno, da bi nastala občutna škoda izvajalcu, če bi zanje izvedela nepooblaščena oseba. </w:t>
      </w:r>
    </w:p>
    <w:p w:rsidR="00826F5C" w:rsidRPr="00826F5C" w:rsidRDefault="00826F5C" w:rsidP="00826F5C">
      <w:pPr>
        <w:ind w:left="993"/>
        <w:jc w:val="both"/>
        <w:rPr>
          <w:i w:val="0"/>
          <w:color w:val="000000"/>
          <w:sz w:val="22"/>
          <w:szCs w:val="22"/>
        </w:rPr>
      </w:pPr>
    </w:p>
    <w:p w:rsidR="00826F5C" w:rsidRPr="00826F5C" w:rsidRDefault="00826F5C" w:rsidP="00826F5C">
      <w:pPr>
        <w:ind w:left="993" w:right="-286"/>
        <w:jc w:val="both"/>
        <w:rPr>
          <w:b/>
          <w:i w:val="0"/>
          <w:sz w:val="22"/>
          <w:szCs w:val="22"/>
        </w:rPr>
      </w:pPr>
    </w:p>
    <w:p w:rsidR="00826F5C" w:rsidRPr="00826F5C" w:rsidRDefault="00826F5C" w:rsidP="00826F5C">
      <w:pPr>
        <w:ind w:left="993" w:right="-286"/>
        <w:jc w:val="both"/>
        <w:rPr>
          <w:b/>
          <w:i w:val="0"/>
          <w:sz w:val="22"/>
          <w:szCs w:val="22"/>
        </w:rPr>
      </w:pPr>
      <w:r w:rsidRPr="00826F5C">
        <w:rPr>
          <w:b/>
          <w:i w:val="0"/>
          <w:sz w:val="22"/>
          <w:szCs w:val="22"/>
        </w:rPr>
        <w:t>Pooblaščeni predstavniki pogodbenih strank</w:t>
      </w:r>
    </w:p>
    <w:p w:rsidR="00826F5C" w:rsidRPr="00826F5C" w:rsidRDefault="00826F5C" w:rsidP="00826F5C">
      <w:pPr>
        <w:ind w:left="993" w:right="-286"/>
        <w:jc w:val="both"/>
        <w:rPr>
          <w:i w:val="0"/>
          <w:sz w:val="22"/>
          <w:szCs w:val="22"/>
        </w:rPr>
      </w:pPr>
    </w:p>
    <w:p w:rsidR="00826F5C" w:rsidRPr="00826F5C" w:rsidRDefault="00826F5C" w:rsidP="00826F5C">
      <w:pPr>
        <w:ind w:left="993" w:right="-286"/>
        <w:jc w:val="center"/>
        <w:rPr>
          <w:i w:val="0"/>
          <w:sz w:val="22"/>
          <w:szCs w:val="22"/>
        </w:rPr>
      </w:pPr>
      <w:r w:rsidRPr="00826F5C">
        <w:rPr>
          <w:i w:val="0"/>
          <w:sz w:val="22"/>
          <w:szCs w:val="22"/>
        </w:rPr>
        <w:t>19.</w:t>
      </w:r>
      <w:r w:rsidRPr="00826F5C">
        <w:rPr>
          <w:i w:val="0"/>
          <w:sz w:val="22"/>
          <w:szCs w:val="22"/>
        </w:rPr>
        <w:tab/>
        <w:t xml:space="preserve"> člen</w:t>
      </w:r>
    </w:p>
    <w:p w:rsidR="00826F5C" w:rsidRPr="00826F5C" w:rsidRDefault="00826F5C" w:rsidP="00826F5C">
      <w:pPr>
        <w:ind w:left="993"/>
        <w:jc w:val="both"/>
        <w:rPr>
          <w:i w:val="0"/>
          <w:sz w:val="22"/>
          <w:szCs w:val="22"/>
        </w:rPr>
      </w:pPr>
    </w:p>
    <w:p w:rsidR="00826F5C" w:rsidRPr="00826F5C" w:rsidRDefault="00826F5C" w:rsidP="00826F5C">
      <w:pPr>
        <w:ind w:left="993"/>
        <w:jc w:val="both"/>
        <w:rPr>
          <w:i w:val="0"/>
          <w:color w:val="000000"/>
          <w:sz w:val="22"/>
          <w:szCs w:val="22"/>
        </w:rPr>
      </w:pPr>
      <w:r w:rsidRPr="00826F5C">
        <w:rPr>
          <w:i w:val="0"/>
          <w:color w:val="000000"/>
          <w:sz w:val="22"/>
          <w:szCs w:val="22"/>
        </w:rPr>
        <w:t xml:space="preserve">Pooblaščen predstavnik naročnika za izvajanje te pogodbe je: </w:t>
      </w:r>
      <w:proofErr w:type="spellStart"/>
      <w:r w:rsidRPr="00826F5C">
        <w:rPr>
          <w:i w:val="0"/>
          <w:color w:val="000000"/>
          <w:sz w:val="22"/>
          <w:szCs w:val="22"/>
        </w:rPr>
        <w:t>Dario</w:t>
      </w:r>
      <w:proofErr w:type="spellEnd"/>
      <w:r w:rsidRPr="00826F5C">
        <w:rPr>
          <w:i w:val="0"/>
          <w:color w:val="000000"/>
          <w:sz w:val="22"/>
          <w:szCs w:val="22"/>
        </w:rPr>
        <w:t xml:space="preserve"> </w:t>
      </w:r>
      <w:proofErr w:type="spellStart"/>
      <w:r w:rsidRPr="00826F5C">
        <w:rPr>
          <w:i w:val="0"/>
          <w:color w:val="000000"/>
          <w:sz w:val="22"/>
          <w:szCs w:val="22"/>
        </w:rPr>
        <w:t>Seraval</w:t>
      </w:r>
      <w:proofErr w:type="spellEnd"/>
      <w:r w:rsidRPr="00826F5C">
        <w:rPr>
          <w:i w:val="0"/>
          <w:color w:val="000000"/>
          <w:sz w:val="22"/>
          <w:szCs w:val="22"/>
        </w:rPr>
        <w:t xml:space="preserve">, </w:t>
      </w:r>
      <w:hyperlink r:id="rId17" w:history="1">
        <w:r w:rsidRPr="00826F5C">
          <w:rPr>
            <w:i w:val="0"/>
            <w:color w:val="0000FF"/>
            <w:sz w:val="22"/>
            <w:szCs w:val="22"/>
            <w:u w:val="single"/>
          </w:rPr>
          <w:t>dario.seraval@ljubljana.si</w:t>
        </w:r>
      </w:hyperlink>
      <w:r w:rsidRPr="00826F5C">
        <w:rPr>
          <w:i w:val="0"/>
          <w:color w:val="000000"/>
          <w:sz w:val="22"/>
          <w:szCs w:val="22"/>
        </w:rPr>
        <w:t>, tel: 306 4863, ki je skrbnik te pogodbe.</w:t>
      </w:r>
    </w:p>
    <w:p w:rsidR="00826F5C" w:rsidRPr="00826F5C" w:rsidRDefault="00826F5C" w:rsidP="00826F5C">
      <w:pPr>
        <w:ind w:left="993"/>
        <w:jc w:val="both"/>
        <w:rPr>
          <w:i w:val="0"/>
          <w:color w:val="000000"/>
          <w:sz w:val="22"/>
          <w:szCs w:val="22"/>
        </w:rPr>
      </w:pPr>
    </w:p>
    <w:p w:rsidR="00826F5C" w:rsidRPr="00826F5C" w:rsidRDefault="00826F5C" w:rsidP="00826F5C">
      <w:pPr>
        <w:ind w:left="993"/>
        <w:jc w:val="both"/>
        <w:rPr>
          <w:i w:val="0"/>
          <w:color w:val="000000"/>
          <w:sz w:val="22"/>
          <w:szCs w:val="22"/>
        </w:rPr>
      </w:pPr>
      <w:r w:rsidRPr="00826F5C">
        <w:rPr>
          <w:i w:val="0"/>
          <w:color w:val="000000"/>
          <w:sz w:val="22"/>
          <w:szCs w:val="22"/>
        </w:rPr>
        <w:t>Pooblaščen predstavnik izvajalca za izvajanje te pogodbe je: …………………………………………………………….</w:t>
      </w:r>
    </w:p>
    <w:p w:rsidR="00826F5C" w:rsidRPr="00826F5C" w:rsidRDefault="00826F5C" w:rsidP="00826F5C">
      <w:pPr>
        <w:ind w:left="993"/>
        <w:rPr>
          <w:i w:val="0"/>
          <w:color w:val="000000"/>
          <w:sz w:val="22"/>
          <w:szCs w:val="22"/>
        </w:rPr>
      </w:pPr>
    </w:p>
    <w:p w:rsidR="00826F5C" w:rsidRPr="00826F5C" w:rsidRDefault="00826F5C" w:rsidP="00826F5C">
      <w:pPr>
        <w:ind w:left="993"/>
        <w:jc w:val="both"/>
        <w:rPr>
          <w:i w:val="0"/>
          <w:color w:val="000000"/>
          <w:sz w:val="22"/>
          <w:szCs w:val="22"/>
        </w:rPr>
      </w:pPr>
      <w:r w:rsidRPr="00826F5C">
        <w:rPr>
          <w:i w:val="0"/>
          <w:color w:val="000000"/>
          <w:sz w:val="22"/>
          <w:szCs w:val="22"/>
        </w:rPr>
        <w:t>Izvajalec za vodjo gradnje imenuje: …………………………………………..</w:t>
      </w:r>
    </w:p>
    <w:p w:rsidR="00826F5C" w:rsidRPr="00826F5C" w:rsidRDefault="00826F5C" w:rsidP="00826F5C">
      <w:pPr>
        <w:ind w:left="993"/>
        <w:jc w:val="both"/>
        <w:rPr>
          <w:i w:val="0"/>
          <w:color w:val="000000"/>
          <w:sz w:val="22"/>
          <w:szCs w:val="22"/>
        </w:rPr>
      </w:pPr>
    </w:p>
    <w:p w:rsidR="00826F5C" w:rsidRPr="00826F5C" w:rsidRDefault="00826F5C" w:rsidP="00826F5C">
      <w:pPr>
        <w:ind w:left="993"/>
        <w:jc w:val="both"/>
        <w:rPr>
          <w:i w:val="0"/>
          <w:color w:val="000000"/>
          <w:sz w:val="22"/>
          <w:szCs w:val="22"/>
        </w:rPr>
      </w:pPr>
      <w:r w:rsidRPr="00826F5C">
        <w:rPr>
          <w:i w:val="0"/>
          <w:color w:val="000000"/>
          <w:sz w:val="22"/>
          <w:szCs w:val="22"/>
        </w:rPr>
        <w:t>O morebitni zamenjavi pooblaščenih predstavnikov se pogodbeni stranki pisno dogovorita, zamenjavo vodje gradnje pa pogodbeni stranki uredita z dodatkom k tej pogodi.</w:t>
      </w:r>
    </w:p>
    <w:p w:rsidR="00826F5C" w:rsidRPr="00826F5C" w:rsidRDefault="00826F5C" w:rsidP="00826F5C">
      <w:pPr>
        <w:ind w:left="993"/>
        <w:jc w:val="both"/>
        <w:rPr>
          <w:i w:val="0"/>
          <w:color w:val="000000"/>
          <w:sz w:val="22"/>
          <w:szCs w:val="22"/>
        </w:rPr>
      </w:pPr>
    </w:p>
    <w:p w:rsidR="00826F5C" w:rsidRPr="00826F5C" w:rsidRDefault="00826F5C" w:rsidP="00826F5C">
      <w:pPr>
        <w:ind w:left="993"/>
        <w:jc w:val="both"/>
        <w:rPr>
          <w:i w:val="0"/>
          <w:color w:val="000000"/>
          <w:sz w:val="22"/>
          <w:szCs w:val="22"/>
        </w:rPr>
      </w:pPr>
      <w:r w:rsidRPr="00826F5C">
        <w:rPr>
          <w:i w:val="0"/>
          <w:color w:val="000000"/>
          <w:sz w:val="22"/>
          <w:szCs w:val="22"/>
        </w:rPr>
        <w:t xml:space="preserve">Strokovni nadzor, kot tudi urejanje vseh drugih vprašanj, ki bodo nastala v zvezi z izvajanjem te pogodbe, bo za naročnika opravljal </w:t>
      </w:r>
      <w:r w:rsidRPr="00826F5C">
        <w:rPr>
          <w:i w:val="0"/>
          <w:sz w:val="22"/>
          <w:szCs w:val="22"/>
        </w:rPr>
        <w:t xml:space="preserve">GSI Janko </w:t>
      </w:r>
      <w:proofErr w:type="spellStart"/>
      <w:r w:rsidRPr="00826F5C">
        <w:rPr>
          <w:i w:val="0"/>
          <w:sz w:val="22"/>
          <w:szCs w:val="22"/>
        </w:rPr>
        <w:t>Kaš</w:t>
      </w:r>
      <w:proofErr w:type="spellEnd"/>
      <w:r w:rsidRPr="00826F5C">
        <w:rPr>
          <w:i w:val="0"/>
          <w:sz w:val="22"/>
          <w:szCs w:val="22"/>
        </w:rPr>
        <w:t xml:space="preserve"> s.p., Kreljeva ulica 8</w:t>
      </w:r>
      <w:r w:rsidRPr="00826F5C">
        <w:rPr>
          <w:i w:val="0"/>
          <w:color w:val="000000"/>
          <w:sz w:val="22"/>
          <w:szCs w:val="22"/>
        </w:rPr>
        <w:t>, 1000 Ljubljana,  ki je za vodjo nadzora del imenoval Janka Kaša.</w:t>
      </w:r>
    </w:p>
    <w:p w:rsidR="00826F5C" w:rsidRPr="00826F5C" w:rsidRDefault="00826F5C" w:rsidP="00826F5C">
      <w:pPr>
        <w:ind w:left="993"/>
        <w:rPr>
          <w:i w:val="0"/>
          <w:sz w:val="22"/>
          <w:szCs w:val="22"/>
        </w:rPr>
      </w:pPr>
    </w:p>
    <w:p w:rsidR="00826F5C" w:rsidRPr="00826F5C" w:rsidRDefault="00826F5C" w:rsidP="00826F5C">
      <w:pPr>
        <w:ind w:left="993"/>
        <w:jc w:val="both"/>
        <w:rPr>
          <w:b/>
          <w:i w:val="0"/>
          <w:color w:val="000000"/>
          <w:sz w:val="22"/>
          <w:szCs w:val="22"/>
        </w:rPr>
      </w:pPr>
      <w:r w:rsidRPr="00826F5C">
        <w:rPr>
          <w:b/>
          <w:i w:val="0"/>
          <w:sz w:val="22"/>
          <w:szCs w:val="22"/>
        </w:rPr>
        <w:t>Prenehanje pogodbe</w:t>
      </w:r>
    </w:p>
    <w:p w:rsidR="00826F5C" w:rsidRPr="00826F5C" w:rsidRDefault="00826F5C" w:rsidP="00826F5C">
      <w:pPr>
        <w:ind w:left="993" w:right="-286"/>
        <w:jc w:val="center"/>
        <w:rPr>
          <w:i w:val="0"/>
          <w:sz w:val="22"/>
          <w:szCs w:val="22"/>
        </w:rPr>
      </w:pPr>
      <w:r w:rsidRPr="00826F5C">
        <w:rPr>
          <w:i w:val="0"/>
          <w:sz w:val="22"/>
          <w:szCs w:val="22"/>
        </w:rPr>
        <w:t>20.  člen</w:t>
      </w:r>
    </w:p>
    <w:p w:rsidR="00826F5C" w:rsidRPr="00826F5C" w:rsidRDefault="00826F5C" w:rsidP="00826F5C">
      <w:pPr>
        <w:ind w:left="993"/>
        <w:jc w:val="both"/>
        <w:rPr>
          <w:b/>
          <w:i w:val="0"/>
          <w:color w:val="000000"/>
          <w:sz w:val="22"/>
          <w:szCs w:val="22"/>
        </w:rPr>
      </w:pPr>
    </w:p>
    <w:p w:rsidR="00826F5C" w:rsidRPr="00826F5C" w:rsidRDefault="00826F5C" w:rsidP="00826F5C">
      <w:pPr>
        <w:ind w:left="993"/>
        <w:jc w:val="both"/>
        <w:rPr>
          <w:i w:val="0"/>
          <w:color w:val="000000"/>
          <w:sz w:val="22"/>
          <w:szCs w:val="22"/>
        </w:rPr>
      </w:pPr>
      <w:r w:rsidRPr="00826F5C">
        <w:rPr>
          <w:i w:val="0"/>
          <w:color w:val="000000"/>
          <w:sz w:val="22"/>
          <w:szCs w:val="22"/>
        </w:rPr>
        <w:t xml:space="preserve">Naročnik lahko odstopi od pogodbe, če izvajalec ne začne z izvedbo del v roku, določenem s to pogodbo in niti v naknadnem roku, ki mu ga določi naročnik. </w:t>
      </w:r>
    </w:p>
    <w:p w:rsidR="00826F5C" w:rsidRPr="00826F5C" w:rsidRDefault="00826F5C" w:rsidP="00826F5C">
      <w:pPr>
        <w:ind w:left="993"/>
        <w:jc w:val="both"/>
        <w:rPr>
          <w:i w:val="0"/>
          <w:color w:val="000000"/>
          <w:sz w:val="22"/>
          <w:szCs w:val="22"/>
        </w:rPr>
      </w:pPr>
    </w:p>
    <w:p w:rsidR="00826F5C" w:rsidRPr="00826F5C" w:rsidRDefault="00826F5C" w:rsidP="00826F5C">
      <w:pPr>
        <w:ind w:left="993"/>
        <w:jc w:val="both"/>
        <w:rPr>
          <w:i w:val="0"/>
          <w:color w:val="000000"/>
          <w:sz w:val="22"/>
          <w:szCs w:val="22"/>
        </w:rPr>
      </w:pPr>
      <w:r w:rsidRPr="00826F5C">
        <w:rPr>
          <w:i w:val="0"/>
          <w:color w:val="000000"/>
          <w:sz w:val="22"/>
          <w:szCs w:val="22"/>
        </w:rPr>
        <w:t>V kolikor pride do odstopanj od časovnega načrta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rsidR="00826F5C" w:rsidRPr="00826F5C" w:rsidRDefault="00826F5C" w:rsidP="00826F5C">
      <w:pPr>
        <w:ind w:left="993"/>
        <w:jc w:val="both"/>
        <w:rPr>
          <w:i w:val="0"/>
          <w:color w:val="000000"/>
          <w:sz w:val="22"/>
          <w:szCs w:val="22"/>
        </w:rPr>
      </w:pPr>
    </w:p>
    <w:p w:rsidR="00826F5C" w:rsidRPr="00826F5C" w:rsidRDefault="00826F5C" w:rsidP="00826F5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r w:rsidRPr="00826F5C">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826F5C" w:rsidRPr="00826F5C" w:rsidRDefault="00826F5C" w:rsidP="00826F5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p>
    <w:p w:rsidR="00826F5C" w:rsidRPr="00826F5C" w:rsidRDefault="00826F5C" w:rsidP="00826F5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r w:rsidRPr="00826F5C">
        <w:rPr>
          <w:i w:val="0"/>
          <w:color w:val="000000"/>
          <w:sz w:val="22"/>
          <w:szCs w:val="22"/>
        </w:rPr>
        <w:t xml:space="preserve">V primeru odstopa od pogodbe po tem členu je izvajalec dolžan povrniti naročniku vse stroške, povezane z novo objavo in izborom novega izvajalca kot tudi škodo, ki nastane naročniku zaradi </w:t>
      </w:r>
    </w:p>
    <w:p w:rsidR="00826F5C" w:rsidRPr="00826F5C" w:rsidRDefault="00826F5C" w:rsidP="00826F5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r w:rsidRPr="00826F5C">
        <w:rPr>
          <w:i w:val="0"/>
          <w:color w:val="000000"/>
          <w:sz w:val="22"/>
          <w:szCs w:val="22"/>
        </w:rPr>
        <w:t>zamude.</w:t>
      </w:r>
    </w:p>
    <w:p w:rsidR="00826F5C" w:rsidRPr="00826F5C" w:rsidRDefault="00826F5C" w:rsidP="00826F5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p>
    <w:p w:rsidR="00826F5C" w:rsidRPr="00826F5C" w:rsidRDefault="00826F5C" w:rsidP="00826F5C">
      <w:pPr>
        <w:jc w:val="center"/>
        <w:rPr>
          <w:i w:val="0"/>
          <w:sz w:val="22"/>
          <w:szCs w:val="22"/>
        </w:rPr>
      </w:pPr>
      <w:r w:rsidRPr="00826F5C">
        <w:rPr>
          <w:i w:val="0"/>
          <w:sz w:val="22"/>
          <w:szCs w:val="22"/>
        </w:rPr>
        <w:t>21.  člen</w:t>
      </w:r>
    </w:p>
    <w:p w:rsidR="00826F5C" w:rsidRPr="00826F5C" w:rsidRDefault="00826F5C" w:rsidP="00826F5C">
      <w:pPr>
        <w:ind w:left="993" w:right="-286"/>
        <w:rPr>
          <w:i w:val="0"/>
          <w:sz w:val="22"/>
          <w:szCs w:val="22"/>
        </w:rPr>
      </w:pPr>
    </w:p>
    <w:p w:rsidR="00826F5C" w:rsidRPr="00826F5C" w:rsidRDefault="00826F5C" w:rsidP="00826F5C">
      <w:pPr>
        <w:ind w:left="993"/>
        <w:jc w:val="both"/>
        <w:rPr>
          <w:i w:val="0"/>
          <w:sz w:val="22"/>
          <w:szCs w:val="22"/>
        </w:rPr>
      </w:pPr>
      <w:r w:rsidRPr="00826F5C">
        <w:rPr>
          <w:i w:val="0"/>
          <w:sz w:val="22"/>
          <w:szCs w:val="22"/>
        </w:rPr>
        <w:t>Ta pogodba je sklenjena pod razveznim pogojem, ki se uresniči v primeru izpolnitve ene od naslednjih okoliščin:</w:t>
      </w:r>
    </w:p>
    <w:p w:rsidR="00826F5C" w:rsidRPr="00826F5C" w:rsidRDefault="00826F5C" w:rsidP="00826F5C">
      <w:pPr>
        <w:numPr>
          <w:ilvl w:val="0"/>
          <w:numId w:val="29"/>
        </w:numPr>
        <w:ind w:left="993" w:firstLine="0"/>
        <w:contextualSpacing/>
        <w:jc w:val="both"/>
        <w:rPr>
          <w:i w:val="0"/>
          <w:sz w:val="22"/>
          <w:szCs w:val="22"/>
        </w:rPr>
      </w:pPr>
      <w:r w:rsidRPr="00826F5C">
        <w:rPr>
          <w:i w:val="0"/>
          <w:sz w:val="22"/>
          <w:szCs w:val="22"/>
        </w:rPr>
        <w:t xml:space="preserve">če bo naročnik seznanjen, da je sodišče s pravnomočno odločitvijo ugotovilo kršitev obveznosti delovne, okoljske ali socialne zakonodaje s strani izvajalca ali podizvajalca ali </w:t>
      </w:r>
    </w:p>
    <w:p w:rsidR="00826F5C" w:rsidRPr="00826F5C" w:rsidRDefault="00826F5C" w:rsidP="00826F5C">
      <w:pPr>
        <w:numPr>
          <w:ilvl w:val="0"/>
          <w:numId w:val="29"/>
        </w:numPr>
        <w:ind w:left="993" w:firstLine="0"/>
        <w:contextualSpacing/>
        <w:jc w:val="both"/>
        <w:rPr>
          <w:i w:val="0"/>
          <w:sz w:val="22"/>
          <w:szCs w:val="22"/>
        </w:rPr>
      </w:pPr>
      <w:r w:rsidRPr="00826F5C">
        <w:rPr>
          <w:i w:val="0"/>
          <w:sz w:val="22"/>
          <w:szCs w:val="22"/>
        </w:rPr>
        <w:t>če bo naročnik seznanjen, da je pristojni državni organ pri izvajalcu ali podizvajalcu v času izvajanja pogodbe ugotovil najmanj dve kršitvi v zvezi s:</w:t>
      </w:r>
    </w:p>
    <w:p w:rsidR="00826F5C" w:rsidRPr="00826F5C" w:rsidRDefault="00826F5C" w:rsidP="00826F5C">
      <w:pPr>
        <w:ind w:left="993"/>
        <w:contextualSpacing/>
        <w:jc w:val="both"/>
        <w:rPr>
          <w:i w:val="0"/>
          <w:sz w:val="22"/>
          <w:szCs w:val="22"/>
        </w:rPr>
      </w:pPr>
      <w:r w:rsidRPr="00826F5C">
        <w:rPr>
          <w:i w:val="0"/>
          <w:sz w:val="22"/>
          <w:szCs w:val="22"/>
        </w:rPr>
        <w:tab/>
        <w:t xml:space="preserve">- plačilom za delo, </w:t>
      </w:r>
    </w:p>
    <w:p w:rsidR="00826F5C" w:rsidRPr="00826F5C" w:rsidRDefault="00826F5C" w:rsidP="00826F5C">
      <w:pPr>
        <w:ind w:left="993"/>
        <w:contextualSpacing/>
        <w:jc w:val="both"/>
        <w:rPr>
          <w:i w:val="0"/>
          <w:sz w:val="22"/>
          <w:szCs w:val="22"/>
        </w:rPr>
      </w:pPr>
      <w:r w:rsidRPr="00826F5C">
        <w:rPr>
          <w:i w:val="0"/>
          <w:sz w:val="22"/>
          <w:szCs w:val="22"/>
        </w:rPr>
        <w:tab/>
        <w:t xml:space="preserve">- delovnim časom, </w:t>
      </w:r>
    </w:p>
    <w:p w:rsidR="00826F5C" w:rsidRPr="00826F5C" w:rsidRDefault="00826F5C" w:rsidP="00826F5C">
      <w:pPr>
        <w:ind w:left="993"/>
        <w:contextualSpacing/>
        <w:jc w:val="both"/>
        <w:rPr>
          <w:i w:val="0"/>
          <w:sz w:val="22"/>
          <w:szCs w:val="22"/>
        </w:rPr>
      </w:pPr>
      <w:r w:rsidRPr="00826F5C">
        <w:rPr>
          <w:i w:val="0"/>
          <w:sz w:val="22"/>
          <w:szCs w:val="22"/>
        </w:rPr>
        <w:tab/>
        <w:t xml:space="preserve">- počitki, </w:t>
      </w:r>
    </w:p>
    <w:p w:rsidR="00826F5C" w:rsidRPr="00826F5C" w:rsidRDefault="00826F5C" w:rsidP="00826F5C">
      <w:pPr>
        <w:ind w:left="993"/>
        <w:contextualSpacing/>
        <w:jc w:val="both"/>
        <w:rPr>
          <w:i w:val="0"/>
          <w:sz w:val="22"/>
          <w:szCs w:val="22"/>
        </w:rPr>
      </w:pPr>
      <w:r w:rsidRPr="00826F5C">
        <w:rPr>
          <w:i w:val="0"/>
          <w:sz w:val="22"/>
          <w:szCs w:val="22"/>
        </w:rPr>
        <w:tab/>
        <w:t xml:space="preserve">- opravljanjem dela na podlagi pogodb civilnega prava kljub obstoju elementov </w:t>
      </w:r>
      <w:r w:rsidRPr="00826F5C">
        <w:rPr>
          <w:i w:val="0"/>
          <w:sz w:val="22"/>
          <w:szCs w:val="22"/>
        </w:rPr>
        <w:tab/>
        <w:t xml:space="preserve">delovnega razmerja ali v zvezi z zaposlovanjem na črno </w:t>
      </w:r>
    </w:p>
    <w:p w:rsidR="00826F5C" w:rsidRPr="00826F5C" w:rsidRDefault="00826F5C" w:rsidP="00826F5C">
      <w:pPr>
        <w:ind w:left="993"/>
        <w:jc w:val="both"/>
        <w:rPr>
          <w:i w:val="0"/>
          <w:sz w:val="22"/>
          <w:szCs w:val="22"/>
        </w:rPr>
      </w:pPr>
      <w:r w:rsidRPr="00826F5C">
        <w:rPr>
          <w:i w:val="0"/>
          <w:sz w:val="22"/>
          <w:szCs w:val="22"/>
        </w:rPr>
        <w:t>in za kateri mu je bila s pravnomočno odločitvijo ali več pravnomočnimi odločitvami izrečena globa za prekršek,</w:t>
      </w:r>
    </w:p>
    <w:p w:rsidR="00826F5C" w:rsidRPr="00826F5C" w:rsidRDefault="00826F5C" w:rsidP="00826F5C">
      <w:pPr>
        <w:ind w:left="993"/>
        <w:jc w:val="both"/>
        <w:rPr>
          <w:i w:val="0"/>
          <w:sz w:val="22"/>
          <w:szCs w:val="22"/>
        </w:rPr>
      </w:pPr>
    </w:p>
    <w:p w:rsidR="00826F5C" w:rsidRPr="00826F5C" w:rsidRDefault="00826F5C" w:rsidP="00826F5C">
      <w:pPr>
        <w:ind w:left="993"/>
        <w:jc w:val="both"/>
        <w:rPr>
          <w:i w:val="0"/>
          <w:sz w:val="22"/>
          <w:szCs w:val="22"/>
        </w:rPr>
      </w:pPr>
      <w:r w:rsidRPr="00826F5C">
        <w:rPr>
          <w:i w:val="0"/>
          <w:sz w:val="22"/>
          <w:szCs w:val="22"/>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w:t>
      </w:r>
      <w:r w:rsidRPr="00826F5C">
        <w:rPr>
          <w:i w:val="0"/>
          <w:iCs/>
          <w:sz w:val="22"/>
          <w:szCs w:val="22"/>
        </w:rPr>
        <w:t>skladu s 94. členom ZJN-3</w:t>
      </w:r>
      <w:r w:rsidRPr="00826F5C">
        <w:rPr>
          <w:i w:val="0"/>
          <w:sz w:val="22"/>
          <w:szCs w:val="22"/>
        </w:rPr>
        <w:t xml:space="preserve"> in določili te pogodbe v roku 30 dni od seznanitve s kršitvijo. </w:t>
      </w:r>
    </w:p>
    <w:p w:rsidR="00826F5C" w:rsidRPr="00826F5C" w:rsidRDefault="00826F5C" w:rsidP="00826F5C">
      <w:pPr>
        <w:ind w:left="993"/>
        <w:jc w:val="both"/>
        <w:rPr>
          <w:i w:val="0"/>
          <w:sz w:val="22"/>
          <w:szCs w:val="22"/>
        </w:rPr>
      </w:pPr>
    </w:p>
    <w:p w:rsidR="00826F5C" w:rsidRPr="00826F5C" w:rsidRDefault="00826F5C" w:rsidP="00826F5C">
      <w:pPr>
        <w:ind w:left="993"/>
        <w:jc w:val="both"/>
        <w:rPr>
          <w:i w:val="0"/>
          <w:sz w:val="22"/>
          <w:szCs w:val="22"/>
        </w:rPr>
      </w:pPr>
      <w:r w:rsidRPr="00826F5C">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rsidR="00826F5C" w:rsidRPr="00826F5C" w:rsidRDefault="00826F5C" w:rsidP="00826F5C">
      <w:pPr>
        <w:ind w:left="993"/>
        <w:jc w:val="both"/>
        <w:rPr>
          <w:i w:val="0"/>
          <w:sz w:val="22"/>
          <w:szCs w:val="22"/>
        </w:rPr>
      </w:pPr>
    </w:p>
    <w:p w:rsidR="00826F5C" w:rsidRPr="00826F5C" w:rsidRDefault="00826F5C" w:rsidP="00826F5C">
      <w:pPr>
        <w:ind w:left="993"/>
        <w:jc w:val="both"/>
      </w:pPr>
      <w:r w:rsidRPr="00826F5C">
        <w:rPr>
          <w:i w:val="0"/>
          <w:sz w:val="22"/>
          <w:szCs w:val="22"/>
        </w:rPr>
        <w:t>Če naročnik v roku 30 dni od seznanitve s kršitvijo ne začne novega postopka javnega naročila, se šteje, da je pogodba razvezana trideseti dan od seznanitve s</w:t>
      </w:r>
      <w:r w:rsidRPr="00826F5C">
        <w:rPr>
          <w:i w:val="0"/>
        </w:rPr>
        <w:t xml:space="preserve"> kršitvijo</w:t>
      </w:r>
      <w:r w:rsidRPr="00826F5C">
        <w:t>.</w:t>
      </w:r>
    </w:p>
    <w:p w:rsidR="00826F5C" w:rsidRPr="00826F5C" w:rsidRDefault="00826F5C" w:rsidP="00826F5C">
      <w:pPr>
        <w:ind w:left="993" w:right="-286"/>
        <w:rPr>
          <w:i w:val="0"/>
          <w:sz w:val="22"/>
          <w:szCs w:val="22"/>
        </w:rPr>
      </w:pPr>
    </w:p>
    <w:p w:rsidR="00826F5C" w:rsidRPr="00826F5C" w:rsidRDefault="00826F5C" w:rsidP="00826F5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p>
    <w:p w:rsidR="00826F5C" w:rsidRPr="00826F5C" w:rsidRDefault="00826F5C" w:rsidP="00826F5C">
      <w:pPr>
        <w:keepNext/>
        <w:keepLines/>
        <w:ind w:left="993"/>
        <w:jc w:val="both"/>
        <w:outlineLvl w:val="6"/>
        <w:rPr>
          <w:b/>
          <w:bCs/>
          <w:i w:val="0"/>
          <w:iCs/>
          <w:sz w:val="22"/>
          <w:szCs w:val="22"/>
        </w:rPr>
      </w:pPr>
      <w:r w:rsidRPr="00826F5C">
        <w:rPr>
          <w:b/>
          <w:bCs/>
          <w:i w:val="0"/>
          <w:iCs/>
          <w:sz w:val="22"/>
          <w:szCs w:val="22"/>
        </w:rPr>
        <w:t>Prepoved prenosa terjatev</w:t>
      </w:r>
    </w:p>
    <w:p w:rsidR="00826F5C" w:rsidRPr="00826F5C" w:rsidRDefault="00826F5C" w:rsidP="00826F5C">
      <w:pPr>
        <w:ind w:left="993"/>
        <w:jc w:val="center"/>
        <w:rPr>
          <w:rFonts w:eastAsia="Calibri"/>
          <w:i w:val="0"/>
          <w:sz w:val="22"/>
          <w:szCs w:val="22"/>
        </w:rPr>
      </w:pPr>
      <w:r w:rsidRPr="00826F5C">
        <w:rPr>
          <w:rFonts w:eastAsia="Calibri"/>
          <w:i w:val="0"/>
          <w:sz w:val="22"/>
          <w:szCs w:val="22"/>
        </w:rPr>
        <w:t>22.  člen</w:t>
      </w:r>
    </w:p>
    <w:p w:rsidR="00826F5C" w:rsidRPr="00826F5C" w:rsidRDefault="00826F5C" w:rsidP="00826F5C">
      <w:pPr>
        <w:ind w:left="993"/>
        <w:jc w:val="both"/>
        <w:rPr>
          <w:i w:val="0"/>
          <w:sz w:val="22"/>
          <w:szCs w:val="22"/>
        </w:rPr>
      </w:pPr>
    </w:p>
    <w:p w:rsidR="00826F5C" w:rsidRPr="00826F5C" w:rsidRDefault="00826F5C" w:rsidP="00826F5C">
      <w:pPr>
        <w:ind w:left="993"/>
        <w:jc w:val="both"/>
        <w:rPr>
          <w:i w:val="0"/>
          <w:sz w:val="22"/>
          <w:szCs w:val="22"/>
        </w:rPr>
      </w:pPr>
      <w:r w:rsidRPr="00826F5C">
        <w:rPr>
          <w:i w:val="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826F5C" w:rsidRPr="00826F5C" w:rsidRDefault="00826F5C" w:rsidP="00826F5C">
      <w:pPr>
        <w:ind w:left="993"/>
        <w:jc w:val="both"/>
        <w:rPr>
          <w:i w:val="0"/>
          <w:sz w:val="22"/>
          <w:szCs w:val="22"/>
        </w:rPr>
      </w:pPr>
    </w:p>
    <w:p w:rsidR="00826F5C" w:rsidRPr="00826F5C" w:rsidRDefault="00826F5C" w:rsidP="00826F5C">
      <w:pPr>
        <w:ind w:left="993"/>
        <w:jc w:val="both"/>
        <w:rPr>
          <w:i w:val="0"/>
          <w:sz w:val="22"/>
          <w:szCs w:val="22"/>
        </w:rPr>
      </w:pPr>
      <w:r w:rsidRPr="00826F5C">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izstavljeni račun potrdil.</w:t>
      </w:r>
    </w:p>
    <w:p w:rsidR="00826F5C" w:rsidRPr="00826F5C" w:rsidRDefault="00826F5C" w:rsidP="00826F5C">
      <w:pPr>
        <w:ind w:left="993"/>
        <w:jc w:val="both"/>
        <w:rPr>
          <w:i w:val="0"/>
          <w:sz w:val="22"/>
          <w:szCs w:val="22"/>
        </w:rPr>
      </w:pPr>
    </w:p>
    <w:p w:rsidR="00826F5C" w:rsidRPr="00826F5C" w:rsidRDefault="00826F5C" w:rsidP="00826F5C">
      <w:pPr>
        <w:ind w:left="993"/>
        <w:jc w:val="both"/>
        <w:rPr>
          <w:i w:val="0"/>
          <w:sz w:val="22"/>
          <w:szCs w:val="22"/>
        </w:rPr>
      </w:pPr>
      <w:r w:rsidRPr="00826F5C">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826F5C" w:rsidRPr="00826F5C" w:rsidRDefault="00826F5C" w:rsidP="00826F5C">
      <w:pPr>
        <w:ind w:left="993"/>
        <w:jc w:val="both"/>
        <w:rPr>
          <w:i w:val="0"/>
          <w:sz w:val="22"/>
          <w:szCs w:val="22"/>
        </w:rPr>
      </w:pPr>
    </w:p>
    <w:p w:rsidR="00826F5C" w:rsidRPr="00826F5C" w:rsidRDefault="00826F5C" w:rsidP="00826F5C">
      <w:pPr>
        <w:ind w:left="993"/>
        <w:jc w:val="both"/>
        <w:rPr>
          <w:i w:val="0"/>
          <w:sz w:val="22"/>
          <w:szCs w:val="22"/>
        </w:rPr>
      </w:pPr>
      <w:r w:rsidRPr="00826F5C">
        <w:rPr>
          <w:i w:val="0"/>
          <w:sz w:val="22"/>
          <w:szCs w:val="22"/>
        </w:rPr>
        <w:t xml:space="preserve">V primeru, da bi izvajalec kljub dogovoru o prepovedi prenosa bodočih terjatev iz prvega odstavka tega člena prenesel katerokoli svojo bodočo terjatev do naročnika na drugega, je dolžan naročniku plačati tudi pogodbeno kazen v višini 10% odstotkov </w:t>
      </w:r>
      <w:r w:rsidRPr="00826F5C">
        <w:rPr>
          <w:i w:val="0"/>
          <w:color w:val="000000"/>
          <w:sz w:val="22"/>
          <w:szCs w:val="22"/>
          <w:lang w:eastAsia="en-US"/>
        </w:rPr>
        <w:t xml:space="preserve">cene pogodbenih del z DDV, </w:t>
      </w:r>
      <w:r w:rsidRPr="00826F5C">
        <w:rPr>
          <w:i w:val="0"/>
          <w:sz w:val="22"/>
          <w:szCs w:val="22"/>
        </w:rPr>
        <w:t xml:space="preserve">to je  </w:t>
      </w:r>
      <w:r w:rsidRPr="00826F5C">
        <w:rPr>
          <w:i w:val="0"/>
          <w:color w:val="000000"/>
          <w:sz w:val="22"/>
          <w:szCs w:val="22"/>
          <w:lang w:eastAsia="en-US"/>
        </w:rPr>
        <w:t xml:space="preserve">_____________ </w:t>
      </w:r>
      <w:r w:rsidRPr="00826F5C">
        <w:rPr>
          <w:i w:val="0"/>
          <w:sz w:val="22"/>
          <w:szCs w:val="22"/>
        </w:rPr>
        <w:t>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826F5C" w:rsidRPr="00826F5C" w:rsidRDefault="00826F5C" w:rsidP="00826F5C">
      <w:pPr>
        <w:ind w:left="993"/>
        <w:jc w:val="both"/>
        <w:rPr>
          <w:i w:val="0"/>
          <w:sz w:val="22"/>
          <w:szCs w:val="22"/>
        </w:rPr>
      </w:pPr>
    </w:p>
    <w:p w:rsidR="00826F5C" w:rsidRPr="00826F5C" w:rsidRDefault="00826F5C" w:rsidP="00826F5C">
      <w:pPr>
        <w:autoSpaceDE w:val="0"/>
        <w:autoSpaceDN w:val="0"/>
        <w:adjustRightInd w:val="0"/>
        <w:ind w:left="993"/>
        <w:jc w:val="both"/>
        <w:rPr>
          <w:rFonts w:eastAsia="Calibri"/>
          <w:i w:val="0"/>
          <w:sz w:val="22"/>
          <w:szCs w:val="22"/>
          <w:lang w:eastAsia="en-US"/>
        </w:rPr>
      </w:pPr>
      <w:r w:rsidRPr="00826F5C">
        <w:rPr>
          <w:rFonts w:eastAsia="Calibri"/>
          <w:i w:val="0"/>
          <w:sz w:val="22"/>
          <w:szCs w:val="22"/>
          <w:lang w:eastAsia="en-US"/>
        </w:rPr>
        <w:t>Za znesek pogodbene kazni naročnik izvajalcu izstavi račun, ki ga mora izvajalec poravnati v roku 30 dni od izstavitve računa.</w:t>
      </w:r>
    </w:p>
    <w:p w:rsidR="00826F5C" w:rsidRPr="00826F5C" w:rsidRDefault="00826F5C" w:rsidP="00826F5C">
      <w:pPr>
        <w:ind w:left="993"/>
        <w:jc w:val="both"/>
        <w:rPr>
          <w:i w:val="0"/>
          <w:sz w:val="22"/>
          <w:szCs w:val="22"/>
        </w:rPr>
      </w:pPr>
    </w:p>
    <w:p w:rsidR="00826F5C" w:rsidRPr="00826F5C" w:rsidRDefault="00826F5C" w:rsidP="00826F5C">
      <w:pPr>
        <w:ind w:left="993"/>
        <w:jc w:val="both"/>
        <w:rPr>
          <w:i w:val="0"/>
          <w:sz w:val="22"/>
          <w:szCs w:val="22"/>
        </w:rPr>
      </w:pPr>
    </w:p>
    <w:p w:rsidR="00826F5C" w:rsidRPr="00826F5C" w:rsidRDefault="00826F5C" w:rsidP="00826F5C">
      <w:pPr>
        <w:ind w:left="993"/>
        <w:jc w:val="both"/>
        <w:rPr>
          <w:i w:val="0"/>
          <w:sz w:val="22"/>
          <w:szCs w:val="22"/>
        </w:rPr>
      </w:pPr>
      <w:r w:rsidRPr="00826F5C">
        <w:rPr>
          <w:i w:val="0"/>
          <w:sz w:val="22"/>
          <w:szCs w:val="22"/>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rsidR="00826F5C" w:rsidRPr="00826F5C" w:rsidRDefault="00826F5C" w:rsidP="00826F5C">
      <w:pPr>
        <w:ind w:left="993"/>
        <w:jc w:val="both"/>
        <w:rPr>
          <w:i w:val="0"/>
          <w:sz w:val="22"/>
          <w:szCs w:val="22"/>
        </w:rPr>
      </w:pPr>
    </w:p>
    <w:p w:rsidR="00826F5C" w:rsidRPr="00826F5C" w:rsidRDefault="00826F5C" w:rsidP="00826F5C">
      <w:pPr>
        <w:ind w:left="993"/>
        <w:jc w:val="both"/>
        <w:rPr>
          <w:i w:val="0"/>
          <w:sz w:val="22"/>
          <w:szCs w:val="22"/>
        </w:rPr>
      </w:pPr>
      <w:r w:rsidRPr="00826F5C">
        <w:rPr>
          <w:i w:val="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826F5C" w:rsidRPr="00826F5C" w:rsidRDefault="00826F5C" w:rsidP="00826F5C">
      <w:pPr>
        <w:ind w:left="993"/>
        <w:jc w:val="both"/>
        <w:rPr>
          <w:i w:val="0"/>
          <w:sz w:val="22"/>
          <w:szCs w:val="22"/>
        </w:rPr>
      </w:pPr>
    </w:p>
    <w:p w:rsidR="00826F5C" w:rsidRPr="00826F5C" w:rsidRDefault="00826F5C" w:rsidP="00826F5C">
      <w:pPr>
        <w:ind w:left="993"/>
        <w:jc w:val="both"/>
        <w:rPr>
          <w:i w:val="0"/>
          <w:sz w:val="22"/>
          <w:szCs w:val="22"/>
        </w:rPr>
      </w:pPr>
      <w:r w:rsidRPr="00826F5C">
        <w:rPr>
          <w:i w:val="0"/>
          <w:sz w:val="22"/>
          <w:szCs w:val="22"/>
        </w:rPr>
        <w:t xml:space="preserve">Pogodbeni stranki ugotavljata, da naročnik ni seznanjen s tem, da bi izvajalec katerakoli dela po tej pogodbi izvedel s podizvajalci, razen za dela, za katera je s to pogodbo izrecno dogovorjeno, da bodo izvedena s podizvajalci. Izvajalec se izrecno zaveže, da bo sam pravočasno poplačal vse terjatve vseh </w:t>
      </w:r>
      <w:r w:rsidRPr="00826F5C">
        <w:rPr>
          <w:i w:val="0"/>
          <w:sz w:val="22"/>
          <w:szCs w:val="22"/>
        </w:rPr>
        <w:lastRenderedPageBreak/>
        <w:t xml:space="preserve">svojih podizvajalcev, ki se nanašajo na katerakoli dela, za katere s to pogodbo ali z dodatki, ki bodo sklenjeni k tej pogodbi, ni dogovorjeno, da jih bodo izvedli podizvajalci. </w:t>
      </w:r>
    </w:p>
    <w:p w:rsidR="00826F5C" w:rsidRPr="00826F5C" w:rsidRDefault="00826F5C" w:rsidP="00826F5C">
      <w:pPr>
        <w:ind w:left="993" w:right="-286"/>
        <w:jc w:val="both"/>
        <w:outlineLvl w:val="0"/>
        <w:rPr>
          <w:b/>
          <w:i w:val="0"/>
          <w:sz w:val="22"/>
          <w:szCs w:val="22"/>
        </w:rPr>
      </w:pPr>
      <w:bookmarkStart w:id="23" w:name="_Toc208996117"/>
      <w:bookmarkStart w:id="24" w:name="_Toc209317675"/>
    </w:p>
    <w:p w:rsidR="00826F5C" w:rsidRPr="00826F5C" w:rsidRDefault="00826F5C" w:rsidP="00826F5C">
      <w:pPr>
        <w:ind w:left="993" w:right="-286"/>
        <w:jc w:val="both"/>
        <w:outlineLvl w:val="0"/>
        <w:rPr>
          <w:b/>
          <w:i w:val="0"/>
          <w:sz w:val="22"/>
          <w:szCs w:val="22"/>
        </w:rPr>
      </w:pPr>
      <w:r w:rsidRPr="00826F5C">
        <w:rPr>
          <w:b/>
          <w:i w:val="0"/>
          <w:sz w:val="22"/>
          <w:szCs w:val="22"/>
        </w:rPr>
        <w:t>Spremembe pogodbe</w:t>
      </w:r>
      <w:bookmarkEnd w:id="23"/>
      <w:bookmarkEnd w:id="24"/>
    </w:p>
    <w:p w:rsidR="00826F5C" w:rsidRPr="00826F5C" w:rsidRDefault="00826F5C" w:rsidP="00826F5C">
      <w:pPr>
        <w:ind w:left="993" w:right="-286"/>
        <w:rPr>
          <w:i w:val="0"/>
          <w:sz w:val="22"/>
          <w:szCs w:val="22"/>
        </w:rPr>
      </w:pPr>
    </w:p>
    <w:p w:rsidR="00826F5C" w:rsidRPr="00826F5C" w:rsidRDefault="00826F5C" w:rsidP="00826F5C">
      <w:pPr>
        <w:ind w:left="993" w:right="-286"/>
        <w:jc w:val="center"/>
        <w:rPr>
          <w:i w:val="0"/>
          <w:sz w:val="22"/>
          <w:szCs w:val="22"/>
        </w:rPr>
      </w:pPr>
      <w:r w:rsidRPr="00826F5C">
        <w:rPr>
          <w:i w:val="0"/>
          <w:sz w:val="22"/>
          <w:szCs w:val="22"/>
        </w:rPr>
        <w:t>23.  člen</w:t>
      </w:r>
    </w:p>
    <w:p w:rsidR="00826F5C" w:rsidRPr="00826F5C" w:rsidRDefault="00826F5C" w:rsidP="00826F5C">
      <w:pPr>
        <w:ind w:left="993" w:right="-286"/>
        <w:jc w:val="both"/>
        <w:rPr>
          <w:b/>
          <w:i w:val="0"/>
          <w:sz w:val="22"/>
          <w:szCs w:val="22"/>
        </w:rPr>
      </w:pPr>
    </w:p>
    <w:p w:rsidR="00826F5C" w:rsidRPr="00826F5C" w:rsidRDefault="00826F5C" w:rsidP="00826F5C">
      <w:pPr>
        <w:ind w:left="993" w:right="-286"/>
        <w:jc w:val="both"/>
        <w:rPr>
          <w:i w:val="0"/>
          <w:sz w:val="22"/>
          <w:szCs w:val="22"/>
        </w:rPr>
      </w:pPr>
      <w:r w:rsidRPr="00826F5C">
        <w:rPr>
          <w:i w:val="0"/>
          <w:sz w:val="22"/>
          <w:szCs w:val="22"/>
        </w:rPr>
        <w:t>Vse spremembe in dopolnitve te pogodbe se sklenejo le v obliki pisnih dodatkov k tej pogodbi.</w:t>
      </w:r>
    </w:p>
    <w:p w:rsidR="00826F5C" w:rsidRPr="00826F5C" w:rsidRDefault="00826F5C" w:rsidP="00826F5C">
      <w:pPr>
        <w:ind w:left="993" w:right="-286"/>
        <w:jc w:val="both"/>
        <w:rPr>
          <w:b/>
          <w:i w:val="0"/>
          <w:sz w:val="22"/>
          <w:szCs w:val="22"/>
        </w:rPr>
      </w:pPr>
    </w:p>
    <w:p w:rsidR="00826F5C" w:rsidRPr="00826F5C" w:rsidRDefault="00826F5C" w:rsidP="00826F5C">
      <w:pPr>
        <w:ind w:left="993"/>
        <w:jc w:val="both"/>
        <w:rPr>
          <w:i w:val="0"/>
          <w:sz w:val="22"/>
          <w:szCs w:val="22"/>
        </w:rPr>
      </w:pPr>
      <w:r w:rsidRPr="00826F5C">
        <w:rPr>
          <w:b/>
          <w:i w:val="0"/>
          <w:sz w:val="22"/>
          <w:szCs w:val="22"/>
        </w:rPr>
        <w:t>Reševanje sporov</w:t>
      </w:r>
    </w:p>
    <w:p w:rsidR="00826F5C" w:rsidRPr="00826F5C" w:rsidRDefault="00826F5C" w:rsidP="00826F5C">
      <w:pPr>
        <w:ind w:left="993" w:right="-286"/>
        <w:jc w:val="center"/>
        <w:rPr>
          <w:i w:val="0"/>
          <w:sz w:val="22"/>
          <w:szCs w:val="22"/>
        </w:rPr>
      </w:pPr>
      <w:r w:rsidRPr="00826F5C">
        <w:rPr>
          <w:i w:val="0"/>
          <w:sz w:val="22"/>
          <w:szCs w:val="22"/>
        </w:rPr>
        <w:t>24.  člen</w:t>
      </w:r>
    </w:p>
    <w:p w:rsidR="00826F5C" w:rsidRPr="00826F5C" w:rsidRDefault="00826F5C" w:rsidP="00826F5C">
      <w:pPr>
        <w:ind w:left="993" w:right="-286"/>
        <w:jc w:val="both"/>
        <w:rPr>
          <w:i w:val="0"/>
          <w:sz w:val="22"/>
          <w:szCs w:val="22"/>
        </w:rPr>
      </w:pPr>
    </w:p>
    <w:p w:rsidR="00826F5C" w:rsidRPr="00826F5C" w:rsidRDefault="00826F5C" w:rsidP="00826F5C">
      <w:pPr>
        <w:ind w:left="993" w:right="-286"/>
        <w:jc w:val="both"/>
        <w:rPr>
          <w:i w:val="0"/>
          <w:sz w:val="22"/>
          <w:szCs w:val="22"/>
        </w:rPr>
      </w:pPr>
      <w:r w:rsidRPr="00826F5C">
        <w:rPr>
          <w:i w:val="0"/>
          <w:sz w:val="22"/>
          <w:szCs w:val="22"/>
        </w:rPr>
        <w:t>Morebitne spore iz te pogodbe bosta pogodbeni stranki</w:t>
      </w:r>
      <w:r w:rsidRPr="00826F5C">
        <w:rPr>
          <w:i w:val="0"/>
          <w:color w:val="FF0000"/>
          <w:sz w:val="22"/>
          <w:szCs w:val="22"/>
        </w:rPr>
        <w:t xml:space="preserve"> </w:t>
      </w:r>
      <w:r w:rsidRPr="00826F5C">
        <w:rPr>
          <w:i w:val="0"/>
          <w:sz w:val="22"/>
          <w:szCs w:val="22"/>
        </w:rPr>
        <w:t>reševali sporazumno, če pa to ne bo mogoče, bo o sporih odločalo pristojno sodišče v Ljubljani po slovenskem pravu.</w:t>
      </w:r>
    </w:p>
    <w:p w:rsidR="00826F5C" w:rsidRPr="00826F5C" w:rsidRDefault="00826F5C" w:rsidP="00826F5C">
      <w:pPr>
        <w:ind w:left="993" w:right="-286"/>
        <w:jc w:val="both"/>
        <w:rPr>
          <w:b/>
          <w:i w:val="0"/>
          <w:sz w:val="22"/>
          <w:szCs w:val="22"/>
        </w:rPr>
      </w:pPr>
    </w:p>
    <w:p w:rsidR="00826F5C" w:rsidRPr="00826F5C" w:rsidRDefault="00826F5C" w:rsidP="00826F5C">
      <w:pPr>
        <w:ind w:left="993" w:right="-286"/>
        <w:jc w:val="both"/>
        <w:rPr>
          <w:b/>
          <w:i w:val="0"/>
          <w:sz w:val="22"/>
          <w:szCs w:val="22"/>
        </w:rPr>
      </w:pPr>
    </w:p>
    <w:p w:rsidR="00826F5C" w:rsidRPr="00826F5C" w:rsidRDefault="00826F5C" w:rsidP="00826F5C">
      <w:pPr>
        <w:ind w:left="993" w:right="-286"/>
        <w:jc w:val="both"/>
        <w:rPr>
          <w:b/>
          <w:i w:val="0"/>
          <w:sz w:val="22"/>
          <w:szCs w:val="22"/>
        </w:rPr>
      </w:pPr>
      <w:r w:rsidRPr="00826F5C">
        <w:rPr>
          <w:b/>
          <w:i w:val="0"/>
          <w:sz w:val="22"/>
          <w:szCs w:val="22"/>
        </w:rPr>
        <w:t>Uporaba prava</w:t>
      </w:r>
    </w:p>
    <w:p w:rsidR="00826F5C" w:rsidRPr="00826F5C" w:rsidRDefault="00826F5C" w:rsidP="00826F5C">
      <w:pPr>
        <w:ind w:left="993" w:right="-286"/>
        <w:jc w:val="center"/>
        <w:rPr>
          <w:i w:val="0"/>
          <w:sz w:val="22"/>
          <w:szCs w:val="22"/>
        </w:rPr>
      </w:pPr>
      <w:r w:rsidRPr="00826F5C">
        <w:rPr>
          <w:i w:val="0"/>
          <w:sz w:val="22"/>
          <w:szCs w:val="22"/>
        </w:rPr>
        <w:t>25.  člen</w:t>
      </w:r>
    </w:p>
    <w:p w:rsidR="00826F5C" w:rsidRPr="00826F5C" w:rsidRDefault="00826F5C" w:rsidP="00826F5C">
      <w:pPr>
        <w:ind w:left="993" w:right="-286"/>
        <w:jc w:val="both"/>
        <w:rPr>
          <w:b/>
          <w:i w:val="0"/>
          <w:sz w:val="22"/>
          <w:szCs w:val="22"/>
        </w:rPr>
      </w:pPr>
    </w:p>
    <w:p w:rsidR="00826F5C" w:rsidRPr="00826F5C" w:rsidRDefault="00826F5C" w:rsidP="00826F5C">
      <w:pPr>
        <w:ind w:left="993"/>
        <w:jc w:val="both"/>
        <w:rPr>
          <w:i w:val="0"/>
          <w:sz w:val="22"/>
          <w:szCs w:val="22"/>
        </w:rPr>
      </w:pPr>
      <w:r w:rsidRPr="00826F5C">
        <w:rPr>
          <w:i w:val="0"/>
          <w:sz w:val="22"/>
          <w:szCs w:val="22"/>
        </w:rPr>
        <w:t>Za vprašanja, ki jih pogodbeni stranki nista uredili s to pogodbo, niti so urejena z veljavnimi predpisi, se uporabljajo Posebne gradbene uzance.</w:t>
      </w:r>
    </w:p>
    <w:p w:rsidR="00826F5C" w:rsidRPr="00826F5C" w:rsidRDefault="00826F5C" w:rsidP="00826F5C">
      <w:pPr>
        <w:ind w:left="993" w:right="-286"/>
        <w:jc w:val="both"/>
        <w:rPr>
          <w:b/>
          <w:i w:val="0"/>
          <w:sz w:val="22"/>
          <w:szCs w:val="22"/>
        </w:rPr>
      </w:pPr>
    </w:p>
    <w:p w:rsidR="00826F5C" w:rsidRPr="00826F5C" w:rsidRDefault="00826F5C" w:rsidP="00826F5C">
      <w:pPr>
        <w:ind w:left="993" w:right="-286"/>
        <w:jc w:val="both"/>
        <w:rPr>
          <w:i w:val="0"/>
          <w:sz w:val="22"/>
          <w:szCs w:val="22"/>
        </w:rPr>
      </w:pPr>
      <w:r w:rsidRPr="00826F5C">
        <w:rPr>
          <w:b/>
          <w:i w:val="0"/>
          <w:sz w:val="22"/>
          <w:szCs w:val="22"/>
        </w:rPr>
        <w:t>Protikorupcijska klavzula</w:t>
      </w:r>
    </w:p>
    <w:p w:rsidR="00826F5C" w:rsidRPr="00826F5C" w:rsidRDefault="00826F5C" w:rsidP="00826F5C">
      <w:pPr>
        <w:ind w:left="993" w:right="-286"/>
        <w:jc w:val="center"/>
        <w:rPr>
          <w:i w:val="0"/>
          <w:sz w:val="22"/>
          <w:szCs w:val="22"/>
        </w:rPr>
      </w:pPr>
      <w:r w:rsidRPr="00826F5C">
        <w:rPr>
          <w:i w:val="0"/>
          <w:sz w:val="22"/>
          <w:szCs w:val="22"/>
        </w:rPr>
        <w:t>26.  člen</w:t>
      </w:r>
    </w:p>
    <w:p w:rsidR="00826F5C" w:rsidRPr="00826F5C" w:rsidRDefault="00826F5C" w:rsidP="00826F5C">
      <w:pPr>
        <w:ind w:left="993"/>
        <w:jc w:val="both"/>
        <w:rPr>
          <w:i w:val="0"/>
          <w:sz w:val="22"/>
          <w:szCs w:val="22"/>
        </w:rPr>
      </w:pPr>
    </w:p>
    <w:p w:rsidR="00826F5C" w:rsidRPr="00826F5C" w:rsidRDefault="00826F5C" w:rsidP="00826F5C">
      <w:pPr>
        <w:ind w:left="993"/>
        <w:jc w:val="both"/>
        <w:rPr>
          <w:i w:val="0"/>
          <w:sz w:val="22"/>
          <w:szCs w:val="22"/>
        </w:rPr>
      </w:pPr>
      <w:r w:rsidRPr="00826F5C">
        <w:rPr>
          <w:i w:val="0"/>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rsidR="00826F5C" w:rsidRPr="00826F5C" w:rsidRDefault="00826F5C" w:rsidP="00826F5C">
      <w:pPr>
        <w:ind w:left="993"/>
        <w:jc w:val="both"/>
        <w:rPr>
          <w:i w:val="0"/>
          <w:sz w:val="22"/>
          <w:szCs w:val="22"/>
        </w:rPr>
      </w:pPr>
    </w:p>
    <w:p w:rsidR="00826F5C" w:rsidRPr="00826F5C" w:rsidRDefault="00826F5C" w:rsidP="00826F5C">
      <w:pPr>
        <w:ind w:left="993"/>
        <w:jc w:val="both"/>
        <w:rPr>
          <w:i w:val="0"/>
          <w:sz w:val="22"/>
          <w:szCs w:val="22"/>
        </w:rPr>
      </w:pPr>
      <w:r w:rsidRPr="00826F5C">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826F5C" w:rsidRPr="00826F5C" w:rsidRDefault="00826F5C" w:rsidP="00826F5C">
      <w:pPr>
        <w:ind w:left="993"/>
        <w:rPr>
          <w:i w:val="0"/>
          <w:sz w:val="22"/>
          <w:szCs w:val="22"/>
        </w:rPr>
      </w:pPr>
    </w:p>
    <w:p w:rsidR="00826F5C" w:rsidRPr="00826F5C" w:rsidRDefault="00826F5C" w:rsidP="00826F5C">
      <w:pPr>
        <w:ind w:left="993"/>
        <w:rPr>
          <w:i w:val="0"/>
          <w:sz w:val="22"/>
          <w:szCs w:val="22"/>
        </w:rPr>
      </w:pPr>
    </w:p>
    <w:p w:rsidR="00826F5C" w:rsidRPr="00826F5C" w:rsidRDefault="00826F5C" w:rsidP="00826F5C">
      <w:pPr>
        <w:ind w:left="993"/>
        <w:jc w:val="both"/>
        <w:rPr>
          <w:b/>
          <w:i w:val="0"/>
          <w:sz w:val="22"/>
          <w:szCs w:val="22"/>
        </w:rPr>
      </w:pPr>
      <w:r w:rsidRPr="00826F5C">
        <w:rPr>
          <w:b/>
          <w:i w:val="0"/>
          <w:sz w:val="22"/>
          <w:szCs w:val="22"/>
        </w:rPr>
        <w:t>Končne določbe</w:t>
      </w:r>
    </w:p>
    <w:p w:rsidR="00826F5C" w:rsidRPr="00826F5C" w:rsidRDefault="00826F5C" w:rsidP="00826F5C">
      <w:pPr>
        <w:ind w:left="993" w:right="-286"/>
        <w:jc w:val="center"/>
        <w:rPr>
          <w:i w:val="0"/>
          <w:sz w:val="22"/>
          <w:szCs w:val="22"/>
        </w:rPr>
      </w:pPr>
      <w:r w:rsidRPr="00826F5C">
        <w:rPr>
          <w:i w:val="0"/>
          <w:sz w:val="22"/>
          <w:szCs w:val="22"/>
        </w:rPr>
        <w:t>27.  člen</w:t>
      </w:r>
    </w:p>
    <w:p w:rsidR="00826F5C" w:rsidRPr="00826F5C" w:rsidRDefault="00826F5C" w:rsidP="00826F5C">
      <w:pPr>
        <w:ind w:left="993" w:right="-286"/>
        <w:jc w:val="both"/>
        <w:rPr>
          <w:i w:val="0"/>
          <w:sz w:val="22"/>
          <w:szCs w:val="22"/>
        </w:rPr>
      </w:pPr>
    </w:p>
    <w:p w:rsidR="00826F5C" w:rsidRPr="00826F5C" w:rsidRDefault="00826F5C" w:rsidP="00826F5C">
      <w:pPr>
        <w:ind w:left="993"/>
        <w:jc w:val="both"/>
        <w:rPr>
          <w:i w:val="0"/>
          <w:sz w:val="22"/>
          <w:szCs w:val="22"/>
        </w:rPr>
      </w:pPr>
      <w:r w:rsidRPr="00826F5C">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rsidR="00826F5C" w:rsidRPr="00826F5C" w:rsidRDefault="00826F5C" w:rsidP="00826F5C">
      <w:pPr>
        <w:ind w:left="993"/>
        <w:jc w:val="both"/>
        <w:rPr>
          <w:i w:val="0"/>
          <w:sz w:val="22"/>
          <w:szCs w:val="22"/>
        </w:rPr>
      </w:pPr>
    </w:p>
    <w:p w:rsidR="00826F5C" w:rsidRPr="00826F5C" w:rsidRDefault="00826F5C" w:rsidP="00826F5C">
      <w:pPr>
        <w:ind w:left="993"/>
        <w:jc w:val="both"/>
        <w:rPr>
          <w:i w:val="0"/>
          <w:sz w:val="22"/>
          <w:szCs w:val="22"/>
        </w:rPr>
      </w:pPr>
    </w:p>
    <w:p w:rsidR="00826F5C" w:rsidRPr="00826F5C" w:rsidRDefault="00826F5C" w:rsidP="00826F5C">
      <w:pPr>
        <w:ind w:left="993" w:right="-286"/>
        <w:jc w:val="center"/>
        <w:rPr>
          <w:i w:val="0"/>
          <w:sz w:val="22"/>
          <w:szCs w:val="22"/>
        </w:rPr>
      </w:pPr>
      <w:r w:rsidRPr="00826F5C">
        <w:rPr>
          <w:i w:val="0"/>
          <w:sz w:val="22"/>
          <w:szCs w:val="22"/>
        </w:rPr>
        <w:t>28.  člen</w:t>
      </w:r>
    </w:p>
    <w:p w:rsidR="00826F5C" w:rsidRPr="00826F5C" w:rsidRDefault="00826F5C" w:rsidP="00826F5C">
      <w:pPr>
        <w:ind w:left="993" w:right="-286"/>
        <w:jc w:val="both"/>
        <w:rPr>
          <w:i w:val="0"/>
          <w:sz w:val="22"/>
          <w:szCs w:val="22"/>
        </w:rPr>
      </w:pPr>
    </w:p>
    <w:p w:rsidR="00826F5C" w:rsidRPr="00826F5C" w:rsidRDefault="00826F5C" w:rsidP="00826F5C">
      <w:pPr>
        <w:ind w:left="993"/>
        <w:jc w:val="both"/>
        <w:rPr>
          <w:i w:val="0"/>
          <w:sz w:val="22"/>
          <w:szCs w:val="22"/>
        </w:rPr>
      </w:pPr>
      <w:r w:rsidRPr="00826F5C">
        <w:rPr>
          <w:i w:val="0"/>
          <w:color w:val="000000"/>
          <w:sz w:val="22"/>
          <w:szCs w:val="22"/>
        </w:rPr>
        <w:t xml:space="preserve">Ta pogodba je sestavljena v </w:t>
      </w:r>
      <w:r w:rsidRPr="00826F5C">
        <w:rPr>
          <w:i w:val="0"/>
          <w:sz w:val="22"/>
          <w:szCs w:val="22"/>
        </w:rPr>
        <w:t>6 (šestih)</w:t>
      </w:r>
      <w:r w:rsidRPr="00826F5C">
        <w:rPr>
          <w:i w:val="0"/>
          <w:color w:val="000000"/>
          <w:sz w:val="22"/>
          <w:szCs w:val="22"/>
        </w:rPr>
        <w:t xml:space="preserve"> enakih izvodih, od katerih prejme </w:t>
      </w:r>
      <w:r w:rsidRPr="00826F5C">
        <w:rPr>
          <w:i w:val="0"/>
          <w:sz w:val="22"/>
          <w:szCs w:val="22"/>
        </w:rPr>
        <w:t>naročnik 4 (štiri) izvode in  izvajalec 2 (dva) izvoda.</w:t>
      </w:r>
    </w:p>
    <w:p w:rsidR="00826F5C" w:rsidRPr="00826F5C" w:rsidRDefault="00826F5C" w:rsidP="00826F5C">
      <w:pPr>
        <w:ind w:left="993"/>
        <w:rPr>
          <w:color w:val="000000"/>
          <w:sz w:val="22"/>
          <w:szCs w:val="22"/>
        </w:rPr>
      </w:pPr>
    </w:p>
    <w:p w:rsidR="00826F5C" w:rsidRPr="00826F5C" w:rsidRDefault="00826F5C" w:rsidP="00826F5C">
      <w:pPr>
        <w:ind w:left="993"/>
        <w:rPr>
          <w:i w:val="0"/>
          <w:color w:val="000000"/>
          <w:sz w:val="22"/>
          <w:szCs w:val="22"/>
        </w:rPr>
      </w:pPr>
    </w:p>
    <w:p w:rsidR="00826F5C" w:rsidRPr="00826F5C" w:rsidRDefault="00826F5C" w:rsidP="00826F5C">
      <w:pPr>
        <w:ind w:left="993"/>
        <w:rPr>
          <w:b/>
          <w:i w:val="0"/>
          <w:color w:val="000000"/>
          <w:sz w:val="22"/>
          <w:szCs w:val="22"/>
        </w:rPr>
      </w:pPr>
      <w:r w:rsidRPr="00826F5C">
        <w:rPr>
          <w:i w:val="0"/>
          <w:color w:val="000000"/>
          <w:sz w:val="22"/>
          <w:szCs w:val="22"/>
        </w:rPr>
        <w:t xml:space="preserve">  </w:t>
      </w:r>
      <w:r w:rsidRPr="00826F5C">
        <w:rPr>
          <w:i w:val="0"/>
          <w:color w:val="000000"/>
          <w:sz w:val="22"/>
          <w:szCs w:val="22"/>
        </w:rPr>
        <w:tab/>
      </w:r>
      <w:r w:rsidRPr="00826F5C">
        <w:rPr>
          <w:i w:val="0"/>
          <w:color w:val="000000"/>
          <w:sz w:val="22"/>
          <w:szCs w:val="22"/>
        </w:rPr>
        <w:tab/>
      </w:r>
      <w:r w:rsidRPr="00826F5C">
        <w:rPr>
          <w:i w:val="0"/>
          <w:color w:val="000000"/>
          <w:sz w:val="22"/>
          <w:szCs w:val="22"/>
        </w:rPr>
        <w:tab/>
      </w:r>
      <w:r w:rsidRPr="00826F5C">
        <w:rPr>
          <w:i w:val="0"/>
          <w:color w:val="000000"/>
          <w:sz w:val="22"/>
          <w:szCs w:val="22"/>
        </w:rPr>
        <w:tab/>
      </w:r>
      <w:r w:rsidRPr="00826F5C">
        <w:rPr>
          <w:i w:val="0"/>
          <w:color w:val="000000"/>
          <w:sz w:val="22"/>
          <w:szCs w:val="22"/>
        </w:rPr>
        <w:tab/>
      </w:r>
      <w:r w:rsidRPr="00826F5C">
        <w:rPr>
          <w:i w:val="0"/>
          <w:color w:val="000000"/>
          <w:sz w:val="22"/>
          <w:szCs w:val="22"/>
        </w:rPr>
        <w:tab/>
        <w:t xml:space="preserve">             </w:t>
      </w:r>
      <w:r w:rsidRPr="00826F5C">
        <w:rPr>
          <w:b/>
          <w:i w:val="0"/>
          <w:color w:val="000000"/>
          <w:sz w:val="22"/>
          <w:szCs w:val="22"/>
        </w:rPr>
        <w:t xml:space="preserve">Številka pogodbe: C7560-19-220040       </w:t>
      </w:r>
    </w:p>
    <w:tbl>
      <w:tblPr>
        <w:tblW w:w="0" w:type="auto"/>
        <w:tblLook w:val="01E0" w:firstRow="1" w:lastRow="1" w:firstColumn="1" w:lastColumn="1" w:noHBand="0" w:noVBand="0"/>
      </w:tblPr>
      <w:tblGrid>
        <w:gridCol w:w="4816"/>
        <w:gridCol w:w="283"/>
        <w:gridCol w:w="4507"/>
      </w:tblGrid>
      <w:tr w:rsidR="00826F5C" w:rsidRPr="00826F5C" w:rsidTr="002752E3">
        <w:trPr>
          <w:trHeight w:val="3258"/>
        </w:trPr>
        <w:tc>
          <w:tcPr>
            <w:tcW w:w="4816" w:type="dxa"/>
          </w:tcPr>
          <w:p w:rsidR="00826F5C" w:rsidRPr="00826F5C" w:rsidRDefault="00826F5C" w:rsidP="00826F5C">
            <w:pPr>
              <w:ind w:left="993"/>
              <w:rPr>
                <w:i w:val="0"/>
                <w:color w:val="000000"/>
                <w:sz w:val="22"/>
                <w:szCs w:val="22"/>
              </w:rPr>
            </w:pPr>
            <w:r w:rsidRPr="00826F5C">
              <w:rPr>
                <w:i w:val="0"/>
                <w:color w:val="000000"/>
                <w:sz w:val="22"/>
                <w:szCs w:val="22"/>
              </w:rPr>
              <w:lastRenderedPageBreak/>
              <w:t>Številka:</w:t>
            </w:r>
          </w:p>
          <w:p w:rsidR="00826F5C" w:rsidRPr="00826F5C" w:rsidRDefault="00826F5C" w:rsidP="00826F5C">
            <w:pPr>
              <w:ind w:left="993"/>
              <w:rPr>
                <w:i w:val="0"/>
                <w:color w:val="000000"/>
                <w:sz w:val="22"/>
                <w:szCs w:val="22"/>
              </w:rPr>
            </w:pPr>
          </w:p>
          <w:p w:rsidR="00826F5C" w:rsidRPr="00826F5C" w:rsidRDefault="00826F5C" w:rsidP="00826F5C">
            <w:pPr>
              <w:ind w:left="993"/>
              <w:rPr>
                <w:i w:val="0"/>
                <w:color w:val="000000"/>
                <w:sz w:val="22"/>
                <w:szCs w:val="22"/>
              </w:rPr>
            </w:pPr>
            <w:r w:rsidRPr="00826F5C">
              <w:rPr>
                <w:i w:val="0"/>
                <w:color w:val="000000"/>
                <w:sz w:val="22"/>
                <w:szCs w:val="22"/>
              </w:rPr>
              <w:t>Datum:</w:t>
            </w:r>
          </w:p>
          <w:p w:rsidR="00826F5C" w:rsidRPr="00826F5C" w:rsidRDefault="00826F5C" w:rsidP="00826F5C">
            <w:pPr>
              <w:ind w:left="993"/>
              <w:rPr>
                <w:i w:val="0"/>
                <w:color w:val="000000"/>
                <w:sz w:val="22"/>
                <w:szCs w:val="22"/>
              </w:rPr>
            </w:pPr>
          </w:p>
          <w:p w:rsidR="00826F5C" w:rsidRPr="00826F5C" w:rsidRDefault="00826F5C" w:rsidP="00826F5C">
            <w:pPr>
              <w:ind w:left="993"/>
              <w:rPr>
                <w:i w:val="0"/>
                <w:color w:val="000000"/>
                <w:sz w:val="22"/>
                <w:szCs w:val="22"/>
              </w:rPr>
            </w:pPr>
          </w:p>
          <w:p w:rsidR="00826F5C" w:rsidRPr="00826F5C" w:rsidRDefault="00826F5C" w:rsidP="00826F5C">
            <w:pPr>
              <w:ind w:left="993"/>
              <w:rPr>
                <w:i w:val="0"/>
                <w:color w:val="000000"/>
                <w:sz w:val="22"/>
                <w:szCs w:val="22"/>
              </w:rPr>
            </w:pPr>
          </w:p>
          <w:p w:rsidR="00826F5C" w:rsidRPr="00826F5C" w:rsidRDefault="00826F5C" w:rsidP="00826F5C">
            <w:pPr>
              <w:ind w:left="993"/>
              <w:rPr>
                <w:i w:val="0"/>
                <w:color w:val="000000"/>
                <w:sz w:val="22"/>
                <w:szCs w:val="22"/>
              </w:rPr>
            </w:pPr>
            <w:r w:rsidRPr="00826F5C">
              <w:rPr>
                <w:i w:val="0"/>
                <w:color w:val="000000"/>
                <w:sz w:val="22"/>
                <w:szCs w:val="22"/>
              </w:rPr>
              <w:t>Izvajalec:</w:t>
            </w:r>
          </w:p>
          <w:p w:rsidR="00826F5C" w:rsidRPr="00826F5C" w:rsidRDefault="00826F5C" w:rsidP="00826F5C">
            <w:pPr>
              <w:ind w:left="993"/>
              <w:rPr>
                <w:b/>
                <w:i w:val="0"/>
                <w:color w:val="000000"/>
                <w:sz w:val="22"/>
                <w:szCs w:val="22"/>
              </w:rPr>
            </w:pPr>
          </w:p>
          <w:p w:rsidR="00826F5C" w:rsidRPr="00826F5C" w:rsidRDefault="00826F5C" w:rsidP="00826F5C">
            <w:pPr>
              <w:ind w:left="993"/>
              <w:rPr>
                <w:b/>
                <w:i w:val="0"/>
                <w:color w:val="000000"/>
                <w:sz w:val="22"/>
                <w:szCs w:val="22"/>
              </w:rPr>
            </w:pPr>
            <w:r w:rsidRPr="00826F5C">
              <w:rPr>
                <w:b/>
                <w:i w:val="0"/>
                <w:color w:val="000000"/>
                <w:sz w:val="22"/>
                <w:szCs w:val="22"/>
              </w:rPr>
              <w:t>_________________________</w:t>
            </w:r>
          </w:p>
          <w:p w:rsidR="00826F5C" w:rsidRPr="00826F5C" w:rsidRDefault="00826F5C" w:rsidP="00826F5C">
            <w:pPr>
              <w:ind w:left="993"/>
              <w:rPr>
                <w:i w:val="0"/>
                <w:color w:val="000000"/>
                <w:sz w:val="22"/>
                <w:szCs w:val="22"/>
              </w:rPr>
            </w:pPr>
          </w:p>
          <w:p w:rsidR="00826F5C" w:rsidRPr="00826F5C" w:rsidRDefault="00826F5C" w:rsidP="00826F5C">
            <w:pPr>
              <w:ind w:left="993"/>
              <w:rPr>
                <w:i w:val="0"/>
                <w:color w:val="000000"/>
                <w:sz w:val="22"/>
                <w:szCs w:val="22"/>
              </w:rPr>
            </w:pPr>
          </w:p>
        </w:tc>
        <w:tc>
          <w:tcPr>
            <w:tcW w:w="283" w:type="dxa"/>
          </w:tcPr>
          <w:p w:rsidR="00826F5C" w:rsidRPr="00826F5C" w:rsidRDefault="00826F5C" w:rsidP="00826F5C">
            <w:pPr>
              <w:ind w:left="993"/>
              <w:rPr>
                <w:i w:val="0"/>
                <w:color w:val="000000"/>
                <w:sz w:val="22"/>
                <w:szCs w:val="22"/>
              </w:rPr>
            </w:pPr>
          </w:p>
        </w:tc>
        <w:tc>
          <w:tcPr>
            <w:tcW w:w="4507" w:type="dxa"/>
          </w:tcPr>
          <w:p w:rsidR="00826F5C" w:rsidRPr="00826F5C" w:rsidRDefault="00826F5C" w:rsidP="00826F5C">
            <w:pPr>
              <w:rPr>
                <w:i w:val="0"/>
                <w:color w:val="000000"/>
                <w:sz w:val="22"/>
                <w:szCs w:val="22"/>
              </w:rPr>
            </w:pPr>
            <w:r w:rsidRPr="00826F5C">
              <w:rPr>
                <w:i w:val="0"/>
                <w:color w:val="000000"/>
                <w:sz w:val="22"/>
                <w:szCs w:val="22"/>
              </w:rPr>
              <w:t xml:space="preserve">            Številka dok. DS: 430-881/2019-2</w:t>
            </w:r>
          </w:p>
          <w:p w:rsidR="00826F5C" w:rsidRPr="00826F5C" w:rsidRDefault="00826F5C" w:rsidP="00826F5C">
            <w:pPr>
              <w:ind w:left="993"/>
              <w:rPr>
                <w:i w:val="0"/>
                <w:color w:val="000000"/>
                <w:sz w:val="22"/>
                <w:szCs w:val="22"/>
              </w:rPr>
            </w:pPr>
          </w:p>
          <w:p w:rsidR="00826F5C" w:rsidRPr="00826F5C" w:rsidRDefault="00826F5C" w:rsidP="00826F5C">
            <w:pPr>
              <w:rPr>
                <w:i w:val="0"/>
                <w:color w:val="000000"/>
                <w:sz w:val="22"/>
                <w:szCs w:val="22"/>
              </w:rPr>
            </w:pPr>
            <w:r w:rsidRPr="00826F5C">
              <w:rPr>
                <w:i w:val="0"/>
                <w:color w:val="000000"/>
                <w:sz w:val="22"/>
                <w:szCs w:val="22"/>
              </w:rPr>
              <w:t xml:space="preserve">            Datum:</w:t>
            </w:r>
          </w:p>
          <w:p w:rsidR="00826F5C" w:rsidRPr="00826F5C" w:rsidRDefault="00826F5C" w:rsidP="00826F5C">
            <w:pPr>
              <w:ind w:left="993"/>
              <w:rPr>
                <w:i w:val="0"/>
                <w:color w:val="000000"/>
                <w:sz w:val="22"/>
                <w:szCs w:val="22"/>
              </w:rPr>
            </w:pPr>
          </w:p>
          <w:p w:rsidR="00826F5C" w:rsidRPr="00826F5C" w:rsidRDefault="00826F5C" w:rsidP="00826F5C">
            <w:pPr>
              <w:ind w:left="993"/>
              <w:rPr>
                <w:i w:val="0"/>
                <w:color w:val="000000"/>
                <w:sz w:val="22"/>
                <w:szCs w:val="22"/>
              </w:rPr>
            </w:pPr>
          </w:p>
          <w:p w:rsidR="00826F5C" w:rsidRPr="00826F5C" w:rsidRDefault="00826F5C" w:rsidP="00826F5C">
            <w:pPr>
              <w:rPr>
                <w:i w:val="0"/>
                <w:color w:val="000000"/>
                <w:sz w:val="22"/>
                <w:szCs w:val="22"/>
              </w:rPr>
            </w:pPr>
          </w:p>
          <w:p w:rsidR="00826F5C" w:rsidRPr="00826F5C" w:rsidRDefault="00826F5C" w:rsidP="00826F5C">
            <w:pPr>
              <w:rPr>
                <w:i w:val="0"/>
                <w:color w:val="000000"/>
                <w:sz w:val="22"/>
                <w:szCs w:val="22"/>
              </w:rPr>
            </w:pPr>
            <w:r w:rsidRPr="00826F5C">
              <w:rPr>
                <w:i w:val="0"/>
                <w:color w:val="000000"/>
                <w:sz w:val="22"/>
                <w:szCs w:val="22"/>
              </w:rPr>
              <w:t xml:space="preserve">             Naročnik:</w:t>
            </w:r>
          </w:p>
          <w:p w:rsidR="00826F5C" w:rsidRPr="00826F5C" w:rsidRDefault="00826F5C" w:rsidP="00826F5C">
            <w:pPr>
              <w:ind w:left="993"/>
              <w:rPr>
                <w:b/>
                <w:i w:val="0"/>
                <w:color w:val="000000"/>
                <w:sz w:val="22"/>
                <w:szCs w:val="22"/>
              </w:rPr>
            </w:pPr>
          </w:p>
          <w:p w:rsidR="00826F5C" w:rsidRPr="00826F5C" w:rsidRDefault="00826F5C" w:rsidP="00826F5C">
            <w:pPr>
              <w:tabs>
                <w:tab w:val="left" w:pos="671"/>
              </w:tabs>
              <w:rPr>
                <w:b/>
                <w:i w:val="0"/>
                <w:color w:val="000000"/>
                <w:sz w:val="22"/>
                <w:szCs w:val="22"/>
              </w:rPr>
            </w:pPr>
            <w:r w:rsidRPr="00826F5C">
              <w:rPr>
                <w:b/>
                <w:i w:val="0"/>
                <w:color w:val="000000"/>
                <w:sz w:val="22"/>
                <w:szCs w:val="22"/>
              </w:rPr>
              <w:t xml:space="preserve">             MESTNA OBČINA LJUBLJANA</w:t>
            </w:r>
          </w:p>
          <w:p w:rsidR="00826F5C" w:rsidRPr="00826F5C" w:rsidRDefault="00826F5C" w:rsidP="00826F5C">
            <w:pPr>
              <w:ind w:left="993"/>
              <w:rPr>
                <w:i w:val="0"/>
                <w:color w:val="000000"/>
                <w:sz w:val="22"/>
                <w:szCs w:val="22"/>
              </w:rPr>
            </w:pPr>
          </w:p>
          <w:p w:rsidR="00826F5C" w:rsidRPr="00826F5C" w:rsidRDefault="00826F5C" w:rsidP="00826F5C">
            <w:pPr>
              <w:ind w:left="993" w:hanging="337"/>
              <w:rPr>
                <w:i w:val="0"/>
                <w:color w:val="000000"/>
                <w:sz w:val="22"/>
                <w:szCs w:val="22"/>
              </w:rPr>
            </w:pPr>
            <w:r w:rsidRPr="00826F5C">
              <w:rPr>
                <w:i w:val="0"/>
                <w:color w:val="000000"/>
                <w:sz w:val="22"/>
                <w:szCs w:val="22"/>
              </w:rPr>
              <w:t>Župan</w:t>
            </w:r>
          </w:p>
          <w:p w:rsidR="00826F5C" w:rsidRPr="00826F5C" w:rsidRDefault="00826F5C" w:rsidP="00826F5C">
            <w:pPr>
              <w:ind w:left="993" w:hanging="337"/>
              <w:rPr>
                <w:i w:val="0"/>
                <w:color w:val="000000"/>
                <w:sz w:val="22"/>
                <w:szCs w:val="22"/>
              </w:rPr>
            </w:pPr>
            <w:r w:rsidRPr="00826F5C">
              <w:rPr>
                <w:i w:val="0"/>
                <w:color w:val="000000"/>
                <w:sz w:val="22"/>
                <w:szCs w:val="22"/>
              </w:rPr>
              <w:t>Zoran Janković</w:t>
            </w:r>
          </w:p>
        </w:tc>
      </w:tr>
    </w:tbl>
    <w:p w:rsidR="00826F5C" w:rsidRPr="00826F5C" w:rsidRDefault="00826F5C" w:rsidP="00826F5C">
      <w:pPr>
        <w:rPr>
          <w:sz w:val="22"/>
          <w:szCs w:val="22"/>
        </w:rPr>
      </w:pPr>
    </w:p>
    <w:p w:rsidR="00826F5C" w:rsidRPr="00826F5C" w:rsidRDefault="00826F5C" w:rsidP="00826F5C">
      <w:pPr>
        <w:ind w:left="1080"/>
        <w:jc w:val="both"/>
        <w:rPr>
          <w:b/>
          <w:i w:val="0"/>
          <w:sz w:val="22"/>
          <w:szCs w:val="22"/>
        </w:rPr>
      </w:pPr>
    </w:p>
    <w:p w:rsidR="00826F5C" w:rsidRPr="00826F5C" w:rsidRDefault="00826F5C" w:rsidP="00826F5C">
      <w:pPr>
        <w:rPr>
          <w:sz w:val="22"/>
          <w:szCs w:val="22"/>
        </w:rPr>
      </w:pPr>
    </w:p>
    <w:p w:rsidR="00826F5C" w:rsidRPr="00826F5C" w:rsidRDefault="00826F5C" w:rsidP="00826F5C">
      <w:pPr>
        <w:rPr>
          <w:sz w:val="22"/>
          <w:szCs w:val="22"/>
        </w:rPr>
      </w:pPr>
    </w:p>
    <w:p w:rsidR="00826F5C" w:rsidRPr="00826F5C" w:rsidRDefault="00826F5C" w:rsidP="00826F5C">
      <w:pPr>
        <w:rPr>
          <w:sz w:val="22"/>
          <w:szCs w:val="22"/>
        </w:rPr>
      </w:pPr>
    </w:p>
    <w:p w:rsidR="00826F5C" w:rsidRPr="00826F5C" w:rsidRDefault="00826F5C" w:rsidP="00826F5C"/>
    <w:p w:rsidR="00E44974" w:rsidRPr="00C735EA" w:rsidRDefault="00E44974" w:rsidP="00C735EA">
      <w:pPr>
        <w:ind w:left="1134"/>
        <w:rPr>
          <w:i w:val="0"/>
          <w:szCs w:val="24"/>
        </w:rPr>
      </w:pPr>
    </w:p>
    <w:p w:rsidR="00495F6D" w:rsidRDefault="00495F6D" w:rsidP="00C735EA">
      <w:pPr>
        <w:ind w:left="1134"/>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7C06E8" w:rsidRPr="00C57374" w:rsidRDefault="007C06E8" w:rsidP="00C57374">
      <w:pPr>
        <w:tabs>
          <w:tab w:val="left" w:pos="1755"/>
        </w:tabs>
        <w:rPr>
          <w:sz w:val="22"/>
          <w:szCs w:val="22"/>
        </w:rPr>
        <w:sectPr w:rsidR="007C06E8" w:rsidRPr="00C57374" w:rsidSect="00C57374">
          <w:footerReference w:type="default" r:id="rId18"/>
          <w:pgSz w:w="11906" w:h="16838"/>
          <w:pgMar w:top="1400" w:right="1202" w:bottom="1202" w:left="629" w:header="709" w:footer="709" w:gutter="0"/>
          <w:cols w:space="708"/>
          <w:docGrid w:linePitch="360"/>
        </w:sectPr>
      </w:pPr>
    </w:p>
    <w:p w:rsidR="00FC3942" w:rsidRPr="0079325B" w:rsidRDefault="00FC3942" w:rsidP="007C06E8">
      <w:pPr>
        <w:jc w:val="right"/>
        <w:rPr>
          <w:b/>
          <w:i w:val="0"/>
          <w:sz w:val="22"/>
          <w:szCs w:val="22"/>
        </w:rPr>
      </w:pPr>
      <w:r w:rsidRPr="0079325B">
        <w:rPr>
          <w:b/>
          <w:i w:val="0"/>
          <w:sz w:val="22"/>
          <w:szCs w:val="22"/>
        </w:rPr>
        <w:lastRenderedPageBreak/>
        <w:t xml:space="preserve">PRILOGA </w:t>
      </w:r>
      <w:r w:rsidR="006033C9">
        <w:rPr>
          <w:b/>
          <w:i w:val="0"/>
          <w:sz w:val="22"/>
          <w:szCs w:val="22"/>
        </w:rPr>
        <w:t>C</w:t>
      </w: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rsidR="00FC3942" w:rsidRPr="0079325B" w:rsidRDefault="00FC3942" w:rsidP="00FC3942">
      <w:pPr>
        <w:pStyle w:val="Glava"/>
        <w:tabs>
          <w:tab w:val="clear" w:pos="4536"/>
          <w:tab w:val="clear" w:pos="9072"/>
        </w:tabs>
        <w:ind w:left="1080"/>
        <w:jc w:val="both"/>
        <w:rPr>
          <w:i w:val="0"/>
          <w:sz w:val="22"/>
          <w:szCs w:val="22"/>
        </w:rPr>
      </w:pPr>
    </w:p>
    <w:p w:rsidR="00FC3942" w:rsidRPr="0079325B" w:rsidRDefault="00FC3942" w:rsidP="00FC3942">
      <w:pPr>
        <w:pStyle w:val="Glava"/>
        <w:tabs>
          <w:tab w:val="clear" w:pos="4536"/>
          <w:tab w:val="clear" w:pos="9072"/>
        </w:tabs>
        <w:ind w:left="1080"/>
        <w:jc w:val="both"/>
        <w:rPr>
          <w:i w:val="0"/>
          <w:sz w:val="22"/>
          <w:szCs w:val="22"/>
        </w:rPr>
      </w:pPr>
    </w:p>
    <w:p w:rsidR="00D77CD7" w:rsidRDefault="00D77CD7" w:rsidP="00826F5C">
      <w:pPr>
        <w:numPr>
          <w:ilvl w:val="0"/>
          <w:numId w:val="20"/>
        </w:numPr>
        <w:rPr>
          <w:i w:val="0"/>
          <w:sz w:val="22"/>
          <w:szCs w:val="22"/>
        </w:rPr>
      </w:pPr>
      <w:r>
        <w:rPr>
          <w:i w:val="0"/>
          <w:sz w:val="22"/>
          <w:szCs w:val="22"/>
        </w:rPr>
        <w:t xml:space="preserve">Vzorec bančne garancije/kavcijsko zavarovanje za dobro izvedbo pogodbenih obveznosti (priloga </w:t>
      </w:r>
      <w:r w:rsidR="00DE30C0">
        <w:rPr>
          <w:i w:val="0"/>
          <w:sz w:val="22"/>
          <w:szCs w:val="22"/>
        </w:rPr>
        <w:t>C</w:t>
      </w:r>
      <w:r>
        <w:rPr>
          <w:i w:val="0"/>
          <w:sz w:val="22"/>
          <w:szCs w:val="22"/>
        </w:rPr>
        <w:t>/1)</w:t>
      </w:r>
    </w:p>
    <w:p w:rsidR="00FC3942" w:rsidRDefault="00FC3942" w:rsidP="00826F5C">
      <w:pPr>
        <w:numPr>
          <w:ilvl w:val="0"/>
          <w:numId w:val="20"/>
        </w:numPr>
        <w:rPr>
          <w:i w:val="0"/>
          <w:sz w:val="22"/>
          <w:szCs w:val="22"/>
        </w:rPr>
      </w:pPr>
      <w:r>
        <w:rPr>
          <w:i w:val="0"/>
          <w:sz w:val="22"/>
          <w:szCs w:val="22"/>
        </w:rPr>
        <w:t xml:space="preserve">Vzorec bančne garancije/kavcijsko zavarovanje za dobro izvedbo pogodbenih obveznosti (priloga </w:t>
      </w:r>
      <w:r w:rsidR="00DE30C0">
        <w:rPr>
          <w:i w:val="0"/>
          <w:sz w:val="22"/>
          <w:szCs w:val="22"/>
        </w:rPr>
        <w:t>C</w:t>
      </w:r>
      <w:r>
        <w:rPr>
          <w:i w:val="0"/>
          <w:sz w:val="22"/>
          <w:szCs w:val="22"/>
        </w:rPr>
        <w:t>/2)</w:t>
      </w:r>
    </w:p>
    <w:p w:rsidR="00D77CD7" w:rsidRPr="00D77CD7" w:rsidRDefault="00D77CD7" w:rsidP="00826F5C">
      <w:pPr>
        <w:numPr>
          <w:ilvl w:val="0"/>
          <w:numId w:val="20"/>
        </w:numPr>
        <w:rPr>
          <w:i w:val="0"/>
          <w:sz w:val="22"/>
          <w:szCs w:val="22"/>
        </w:rPr>
      </w:pPr>
      <w:r>
        <w:rPr>
          <w:i w:val="0"/>
          <w:sz w:val="22"/>
          <w:szCs w:val="22"/>
        </w:rPr>
        <w:t>Varšči</w:t>
      </w:r>
      <w:r w:rsidR="006C00A5">
        <w:rPr>
          <w:i w:val="0"/>
          <w:sz w:val="22"/>
          <w:szCs w:val="22"/>
        </w:rPr>
        <w:t xml:space="preserve">na za resnost ponudbe (priloga </w:t>
      </w:r>
      <w:r w:rsidR="00DE30C0">
        <w:rPr>
          <w:i w:val="0"/>
          <w:sz w:val="22"/>
          <w:szCs w:val="22"/>
        </w:rPr>
        <w:t>C</w:t>
      </w:r>
      <w:r>
        <w:rPr>
          <w:i w:val="0"/>
          <w:sz w:val="22"/>
          <w:szCs w:val="22"/>
        </w:rPr>
        <w:t>/3)</w:t>
      </w:r>
    </w:p>
    <w:p w:rsidR="00FC3942" w:rsidRDefault="00FC3942" w:rsidP="00826F5C">
      <w:pPr>
        <w:numPr>
          <w:ilvl w:val="0"/>
          <w:numId w:val="20"/>
        </w:numPr>
        <w:rPr>
          <w:i w:val="0"/>
          <w:sz w:val="22"/>
          <w:szCs w:val="22"/>
        </w:rPr>
      </w:pPr>
      <w:r w:rsidRPr="00426DCC">
        <w:rPr>
          <w:i w:val="0"/>
          <w:sz w:val="22"/>
          <w:szCs w:val="22"/>
        </w:rPr>
        <w:t xml:space="preserve">Vzorec zavarovanja za odpravo napak v garancijski dobi (priloga </w:t>
      </w:r>
      <w:r w:rsidR="00DE30C0">
        <w:rPr>
          <w:i w:val="0"/>
          <w:sz w:val="22"/>
          <w:szCs w:val="22"/>
        </w:rPr>
        <w:t>C</w:t>
      </w:r>
      <w:r w:rsidRPr="00426DCC">
        <w:rPr>
          <w:i w:val="0"/>
          <w:sz w:val="22"/>
          <w:szCs w:val="22"/>
        </w:rPr>
        <w:t>/</w:t>
      </w:r>
      <w:r>
        <w:rPr>
          <w:i w:val="0"/>
          <w:sz w:val="22"/>
          <w:szCs w:val="22"/>
        </w:rPr>
        <w:t>4</w:t>
      </w:r>
      <w:r w:rsidRPr="00426DCC">
        <w:rPr>
          <w:i w:val="0"/>
          <w:sz w:val="22"/>
          <w:szCs w:val="22"/>
        </w:rPr>
        <w:t>)</w:t>
      </w:r>
    </w:p>
    <w:p w:rsidR="001E6BA8" w:rsidRPr="00497112" w:rsidRDefault="001E6BA8" w:rsidP="00826F5C">
      <w:pPr>
        <w:numPr>
          <w:ilvl w:val="0"/>
          <w:numId w:val="20"/>
        </w:numPr>
        <w:rPr>
          <w:i w:val="0"/>
          <w:sz w:val="22"/>
          <w:szCs w:val="22"/>
        </w:rPr>
      </w:pPr>
      <w:r>
        <w:rPr>
          <w:i w:val="0"/>
          <w:sz w:val="22"/>
          <w:szCs w:val="22"/>
        </w:rPr>
        <w:t>Označba ovojnice (priloga C/5)</w:t>
      </w:r>
    </w:p>
    <w:p w:rsidR="00FC3942" w:rsidRPr="0079325B" w:rsidRDefault="00FC3942" w:rsidP="005B2B95">
      <w:pPr>
        <w:pStyle w:val="Glava"/>
        <w:tabs>
          <w:tab w:val="clear" w:pos="4536"/>
          <w:tab w:val="clear" w:pos="9072"/>
        </w:tabs>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rPr>
          <w:b/>
          <w:i w:val="0"/>
          <w:sz w:val="22"/>
          <w:szCs w:val="22"/>
        </w:rPr>
      </w:pPr>
    </w:p>
    <w:p w:rsidR="004E0FA3" w:rsidRDefault="004E0FA3">
      <w:pPr>
        <w:rPr>
          <w:b/>
          <w:i w:val="0"/>
          <w:sz w:val="22"/>
          <w:szCs w:val="22"/>
        </w:rPr>
      </w:pPr>
      <w:r>
        <w:rPr>
          <w:b/>
          <w:i w:val="0"/>
          <w:sz w:val="22"/>
          <w:szCs w:val="22"/>
        </w:rPr>
        <w:br w:type="page"/>
      </w:r>
    </w:p>
    <w:p w:rsidR="00D77CD7" w:rsidRPr="0079325B" w:rsidRDefault="00D77CD7" w:rsidP="00D77CD7">
      <w:pPr>
        <w:ind w:left="8496"/>
        <w:rPr>
          <w:b/>
          <w:i w:val="0"/>
          <w:sz w:val="22"/>
          <w:szCs w:val="22"/>
        </w:rPr>
      </w:pPr>
      <w:r>
        <w:rPr>
          <w:b/>
          <w:i w:val="0"/>
          <w:sz w:val="22"/>
          <w:szCs w:val="22"/>
        </w:rPr>
        <w:lastRenderedPageBreak/>
        <w:t xml:space="preserve">PRILOGA </w:t>
      </w:r>
      <w:r w:rsidR="00DE30C0">
        <w:rPr>
          <w:b/>
          <w:i w:val="0"/>
          <w:sz w:val="22"/>
          <w:szCs w:val="22"/>
        </w:rPr>
        <w:t>C</w:t>
      </w:r>
      <w:r w:rsidRPr="0079325B">
        <w:rPr>
          <w:b/>
          <w:i w:val="0"/>
          <w:sz w:val="22"/>
          <w:szCs w:val="22"/>
        </w:rPr>
        <w:t>/1</w:t>
      </w:r>
    </w:p>
    <w:p w:rsidR="00D77CD7" w:rsidRPr="00D25321" w:rsidRDefault="00D77CD7" w:rsidP="00D77CD7">
      <w:pPr>
        <w:pStyle w:val="Glava"/>
        <w:tabs>
          <w:tab w:val="clear" w:pos="4536"/>
          <w:tab w:val="clear" w:pos="9072"/>
        </w:tabs>
        <w:rPr>
          <w:i w:val="0"/>
          <w:sz w:val="22"/>
          <w:szCs w:val="22"/>
        </w:rPr>
      </w:pPr>
    </w:p>
    <w:p w:rsidR="00D77CD7" w:rsidRPr="00B66599" w:rsidRDefault="00D77CD7" w:rsidP="00D77CD7">
      <w:pPr>
        <w:keepNext/>
        <w:spacing w:before="120" w:after="60"/>
        <w:jc w:val="center"/>
        <w:outlineLvl w:val="2"/>
        <w:rPr>
          <w:b/>
          <w:bCs/>
          <w:i w:val="0"/>
          <w:sz w:val="22"/>
          <w:szCs w:val="22"/>
        </w:rPr>
      </w:pPr>
      <w:r w:rsidRPr="00B66599">
        <w:rPr>
          <w:b/>
          <w:bCs/>
          <w:i w:val="0"/>
          <w:sz w:val="22"/>
          <w:szCs w:val="22"/>
        </w:rPr>
        <w:t>Obrazec zavarovanje za resnost ponudbe po EPGP-758</w:t>
      </w:r>
    </w:p>
    <w:p w:rsidR="00D77CD7" w:rsidRPr="00B66599" w:rsidRDefault="00D77CD7" w:rsidP="00D77CD7">
      <w:pPr>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Glava s podatki o garantu (zavarovalnici/banki) ali SWIFT ključ</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Za: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upravičenca tj. izvajalca postopka javnega naročanja)</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Datum: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datum izdaje)</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VRSTA ZAVAROVANJA:</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vrsta finančnega zavarovanja: kavcijsko zavarovanje/bančna garancija za resnost ponudbe)</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ŠTEVILKA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finančnega zavarovanja)</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GARANT:</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zavarovalnice/banke v kraju izdaje)</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NAROČNIK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naročnika finančnega zavarovanja, tj. kandidata oziroma ponudnika v postopku javnega naročanja)</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UPRAVIČENEC:</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izvajalca postopka javnega naročanja)</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OSNOVNI POSEL: </w:t>
      </w:r>
      <w:r w:rsidRPr="00B66599">
        <w:rPr>
          <w:i w:val="0"/>
          <w:sz w:val="22"/>
          <w:szCs w:val="22"/>
        </w:rPr>
        <w:t xml:space="preserve">obveznost naročnika zavarovanja iz njegove ponudbe, predložene v postopku javnega naročanja št.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objave oziroma interna oznaka postopka javnega naročanja), z dne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r w:rsidRPr="00B66599">
        <w:rPr>
          <w:i w:val="0"/>
          <w:sz w:val="22"/>
          <w:szCs w:val="22"/>
        </w:rPr>
        <w:t xml:space="preserve"> (vpiše se datum objave), katerega predmet je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ZNESEK IN VALUTA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najvišji znesek s številko in besedo ter valuta)</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LISTINE, KI JIH JE POLEG IZJAVE TREBA PRILOŽITI ZAHTEVI ZA PLAČILO IN SE IZRECNO ZAHTEVAJO V SPODNJEM BESEDILU: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(nobena/navede se listina)</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JEZIK V ZAHTEVANIH LISTINAH:</w:t>
      </w:r>
      <w:r w:rsidRPr="00B66599">
        <w:rPr>
          <w:i w:val="0"/>
          <w:sz w:val="22"/>
          <w:szCs w:val="22"/>
        </w:rPr>
        <w:t xml:space="preserve"> slovenski</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OBLIKA PREDLOŽITVE:</w:t>
      </w:r>
      <w:r w:rsidRPr="00B66599">
        <w:rPr>
          <w:i w:val="0"/>
          <w:sz w:val="22"/>
          <w:szCs w:val="22"/>
        </w:rPr>
        <w:t xml:space="preserve"> v papirni obliki s priporočeno pošto ali katerokoli obliko hitre pošte ali v elektronski obliki po SWIFT sistemu na naslov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(navede se SWIFT naslova garanta)</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KRAJ PREDLOŽITVE: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(garant vpiše naslov podružnice, kjer se opravi predložitev papirnih listin, ali elektronski naslov za predložitev v elektronski obliki, kot na primer garantov SWIFT naslov)</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Ne glede na navedeno, se predložitev papirnih listin lahko opravi v katerikoli podružnici garanta na območju Republike Slovenije. </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DATUM VELJAVNOSTI: </w:t>
      </w:r>
      <w:r w:rsidRPr="00B66599">
        <w:rPr>
          <w:i w:val="0"/>
          <w:sz w:val="22"/>
          <w:szCs w:val="22"/>
        </w:rPr>
        <w:fldChar w:fldCharType="begin">
          <w:ffData>
            <w:name w:val="Besedilo2"/>
            <w:enabled/>
            <w:calcOnExit w:val="0"/>
            <w:textInput>
              <w:default w:val="DD. MM. LLLL"/>
            </w:textInput>
          </w:ffData>
        </w:fldChar>
      </w:r>
      <w:bookmarkStart w:id="25" w:name="Besedilo2"/>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DD. MM. LLLL</w:t>
      </w:r>
      <w:r w:rsidRPr="00B66599">
        <w:rPr>
          <w:i w:val="0"/>
          <w:sz w:val="22"/>
          <w:szCs w:val="22"/>
        </w:rPr>
        <w:fldChar w:fldCharType="end"/>
      </w:r>
      <w:bookmarkEnd w:id="25"/>
      <w:r w:rsidRPr="00B66599">
        <w:rPr>
          <w:i w:val="0"/>
          <w:sz w:val="22"/>
          <w:szCs w:val="22"/>
        </w:rPr>
        <w:t xml:space="preserve"> (vpiše se datum, ki je naveden v razpisni dokumentaciji za oddajo predmetnega javnega naročila)</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STRANKA, KI JE DOLŽNA PLAČATI STROŠKE: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naročnika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E30C0" w:rsidRDefault="00D77CD7" w:rsidP="00D77CD7">
      <w:pPr>
        <w:ind w:left="1134"/>
        <w:jc w:val="both"/>
        <w:rPr>
          <w:i w:val="0"/>
          <w:sz w:val="22"/>
          <w:szCs w:val="22"/>
        </w:rPr>
      </w:pPr>
      <w:r w:rsidRPr="00DE30C0">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DE30C0">
        <w:rPr>
          <w:i w:val="0"/>
          <w:sz w:val="22"/>
          <w:szCs w:val="22"/>
        </w:rPr>
        <w:t>ov</w:t>
      </w:r>
      <w:proofErr w:type="spellEnd"/>
      <w:r w:rsidRPr="00DE30C0">
        <w:rPr>
          <w:i w:val="0"/>
          <w:sz w:val="22"/>
          <w:szCs w:val="22"/>
        </w:rPr>
        <w:t>),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D77CD7" w:rsidRPr="00D25321" w:rsidRDefault="00D77CD7" w:rsidP="00D77CD7">
      <w:pPr>
        <w:ind w:left="1134"/>
        <w:jc w:val="both"/>
        <w:rPr>
          <w:sz w:val="22"/>
          <w:szCs w:val="22"/>
        </w:rPr>
      </w:pPr>
    </w:p>
    <w:p w:rsidR="00D77CD7" w:rsidRPr="00DE30C0" w:rsidRDefault="00D77CD7" w:rsidP="00D77CD7">
      <w:pPr>
        <w:ind w:left="1134"/>
        <w:jc w:val="both"/>
        <w:rPr>
          <w:i w:val="0"/>
          <w:sz w:val="22"/>
          <w:szCs w:val="22"/>
        </w:rPr>
      </w:pPr>
      <w:r w:rsidRPr="00DE30C0">
        <w:rPr>
          <w:i w:val="0"/>
          <w:sz w:val="22"/>
          <w:szCs w:val="22"/>
        </w:rPr>
        <w:lastRenderedPageBreak/>
        <w:t xml:space="preserve">Zavarovanje se lahko unovči iz naslednjih razlogov, ki morajo biti navedeni v izjavi upravičenca oziroma zahtevi za plačilo: </w:t>
      </w:r>
    </w:p>
    <w:p w:rsidR="00D77CD7" w:rsidRPr="00DE30C0" w:rsidRDefault="00D77CD7" w:rsidP="00826F5C">
      <w:pPr>
        <w:numPr>
          <w:ilvl w:val="0"/>
          <w:numId w:val="21"/>
        </w:numPr>
        <w:ind w:left="1134" w:firstLine="0"/>
        <w:jc w:val="both"/>
        <w:rPr>
          <w:i w:val="0"/>
          <w:sz w:val="22"/>
          <w:szCs w:val="22"/>
        </w:rPr>
      </w:pPr>
      <w:r w:rsidRPr="00DE30C0">
        <w:rPr>
          <w:i w:val="0"/>
          <w:sz w:val="22"/>
          <w:szCs w:val="22"/>
        </w:rPr>
        <w:t>naročnik zavarovanja je umaknil ponudbo po poteku roka za prejem ponudb ali nedopustno spremenil ponudbo v času njene veljavnosti; ali</w:t>
      </w:r>
    </w:p>
    <w:p w:rsidR="00D77CD7" w:rsidRPr="00DE30C0" w:rsidRDefault="00D77CD7" w:rsidP="00826F5C">
      <w:pPr>
        <w:numPr>
          <w:ilvl w:val="0"/>
          <w:numId w:val="21"/>
        </w:numPr>
        <w:ind w:left="1134" w:firstLine="0"/>
        <w:jc w:val="both"/>
        <w:rPr>
          <w:i w:val="0"/>
          <w:sz w:val="22"/>
          <w:szCs w:val="22"/>
        </w:rPr>
      </w:pPr>
      <w:r w:rsidRPr="00DE30C0">
        <w:rPr>
          <w:i w:val="0"/>
          <w:sz w:val="22"/>
          <w:szCs w:val="22"/>
        </w:rPr>
        <w:t>izbrani naročnik zavarovanja na poziv upravičenca ni podpisal pogodbe; ali</w:t>
      </w:r>
    </w:p>
    <w:p w:rsidR="00D77CD7" w:rsidRPr="00DE30C0" w:rsidRDefault="00D77CD7" w:rsidP="00826F5C">
      <w:pPr>
        <w:numPr>
          <w:ilvl w:val="0"/>
          <w:numId w:val="21"/>
        </w:numPr>
        <w:ind w:left="1134" w:firstLine="0"/>
        <w:jc w:val="both"/>
        <w:rPr>
          <w:i w:val="0"/>
          <w:sz w:val="22"/>
          <w:szCs w:val="22"/>
        </w:rPr>
      </w:pPr>
      <w:r w:rsidRPr="00DE30C0">
        <w:rPr>
          <w:i w:val="0"/>
          <w:sz w:val="22"/>
          <w:szCs w:val="22"/>
        </w:rPr>
        <w:t>izbrani naročnik zavarovanja ni predložil zavarovanja za dobro izvedbo pogodbenih obveznosti v skladu s pogoji naročila.</w:t>
      </w:r>
    </w:p>
    <w:p w:rsidR="00D77CD7" w:rsidRPr="00DE30C0" w:rsidRDefault="00D77CD7" w:rsidP="00D77CD7">
      <w:pPr>
        <w:ind w:left="1134"/>
        <w:jc w:val="both"/>
        <w:rPr>
          <w:i w:val="0"/>
          <w:sz w:val="22"/>
          <w:szCs w:val="22"/>
        </w:rPr>
      </w:pPr>
    </w:p>
    <w:p w:rsidR="00D77CD7" w:rsidRPr="00DE30C0" w:rsidRDefault="00D77CD7" w:rsidP="00D77CD7">
      <w:pPr>
        <w:ind w:left="1134"/>
        <w:jc w:val="both"/>
        <w:rPr>
          <w:i w:val="0"/>
          <w:sz w:val="22"/>
          <w:szCs w:val="22"/>
        </w:rPr>
      </w:pPr>
      <w:r w:rsidRPr="00DE30C0">
        <w:rPr>
          <w:i w:val="0"/>
          <w:sz w:val="22"/>
          <w:szCs w:val="22"/>
        </w:rPr>
        <w:t>Katerokoli zahtevo za plačilo po tem zavarovanju moramo prejeti na datum veljavnosti zavarovanja ali pred njim v zgoraj navedenem kraju predložitve.</w:t>
      </w:r>
    </w:p>
    <w:p w:rsidR="00D77CD7" w:rsidRPr="00DE30C0" w:rsidRDefault="00D77CD7" w:rsidP="00D77CD7">
      <w:pPr>
        <w:ind w:left="1134"/>
        <w:jc w:val="both"/>
        <w:rPr>
          <w:i w:val="0"/>
          <w:sz w:val="22"/>
          <w:szCs w:val="22"/>
        </w:rPr>
      </w:pPr>
    </w:p>
    <w:p w:rsidR="00D77CD7" w:rsidRPr="00DE30C0" w:rsidRDefault="00D77CD7" w:rsidP="00D77CD7">
      <w:pPr>
        <w:ind w:left="1134"/>
        <w:jc w:val="both"/>
        <w:rPr>
          <w:i w:val="0"/>
          <w:sz w:val="22"/>
          <w:szCs w:val="22"/>
        </w:rPr>
      </w:pPr>
      <w:r w:rsidRPr="00DE30C0">
        <w:rPr>
          <w:i w:val="0"/>
          <w:sz w:val="22"/>
          <w:szCs w:val="22"/>
        </w:rPr>
        <w:t>Morebitne spore v zvezi s tem zavarovanjem rešuje stvarno pristojno sodišče v Ljubljani po slovenskem pravu.</w:t>
      </w:r>
    </w:p>
    <w:p w:rsidR="00D77CD7" w:rsidRPr="00DE30C0"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DE30C0"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E30C0">
        <w:rPr>
          <w:i w:val="0"/>
          <w:sz w:val="22"/>
          <w:szCs w:val="22"/>
        </w:rPr>
        <w:t>Za to zavarovanje veljajo Enotna pravila za garancije na poziv (EPGP) revizija iz leta 2010, izdana pri MTZ pod št. 758.</w:t>
      </w:r>
    </w:p>
    <w:p w:rsidR="00D77CD7" w:rsidRPr="00DE30C0"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DE30C0"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t xml:space="preserve">      garant</w:t>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t>(žig in podpis)</w:t>
      </w:r>
    </w:p>
    <w:p w:rsidR="00D77CD7" w:rsidRPr="0079325B" w:rsidRDefault="00D77CD7" w:rsidP="00D77CD7">
      <w:pPr>
        <w:pStyle w:val="Glava"/>
        <w:tabs>
          <w:tab w:val="clear" w:pos="4536"/>
          <w:tab w:val="clear" w:pos="9072"/>
        </w:tabs>
        <w:jc w:val="both"/>
        <w:rPr>
          <w:i w:val="0"/>
          <w:sz w:val="22"/>
          <w:szCs w:val="22"/>
        </w:rPr>
      </w:pPr>
    </w:p>
    <w:p w:rsidR="00D77CD7" w:rsidRPr="0079325B" w:rsidRDefault="00D77CD7" w:rsidP="00D77CD7">
      <w:pPr>
        <w:pStyle w:val="Glava"/>
        <w:tabs>
          <w:tab w:val="clear" w:pos="4536"/>
          <w:tab w:val="clear" w:pos="9072"/>
        </w:tabs>
        <w:jc w:val="both"/>
        <w:rPr>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pPr>
        <w:rPr>
          <w:b/>
          <w:i w:val="0"/>
          <w:sz w:val="22"/>
          <w:szCs w:val="22"/>
        </w:rPr>
      </w:pPr>
      <w:r>
        <w:rPr>
          <w:b/>
          <w:i w:val="0"/>
          <w:sz w:val="22"/>
          <w:szCs w:val="22"/>
        </w:rPr>
        <w:br w:type="page"/>
      </w:r>
    </w:p>
    <w:p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DE30C0">
        <w:rPr>
          <w:b/>
          <w:i w:val="0"/>
          <w:sz w:val="22"/>
          <w:szCs w:val="22"/>
        </w:rPr>
        <w:t>C</w:t>
      </w:r>
      <w:r w:rsidRPr="0079325B">
        <w:rPr>
          <w:b/>
          <w:i w:val="0"/>
          <w:sz w:val="22"/>
          <w:szCs w:val="22"/>
        </w:rPr>
        <w:t>/2</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Pr>
          <w:rFonts w:eastAsia="Calibri"/>
          <w:i w:val="0"/>
          <w:iCs/>
          <w:sz w:val="22"/>
          <w:szCs w:val="22"/>
          <w:lang w:eastAsia="en-US"/>
        </w:rPr>
        <w:t>ov</w:t>
      </w:r>
      <w:proofErr w:type="spellEnd"/>
      <w:r>
        <w:rPr>
          <w:rFonts w:eastAsia="Calibri"/>
          <w:i w:val="0"/>
          <w:iCs/>
          <w:sz w:val="22"/>
          <w:szCs w:val="22"/>
          <w:lang w:eastAsia="en-US"/>
        </w:rPr>
        <w:t>),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5B2B95" w:rsidRDefault="005B2B95" w:rsidP="00FC3942">
      <w:pPr>
        <w:ind w:left="8496"/>
        <w:rPr>
          <w:b/>
          <w:i w:val="0"/>
          <w:sz w:val="22"/>
          <w:szCs w:val="22"/>
        </w:rPr>
      </w:pPr>
    </w:p>
    <w:p w:rsidR="005B2B95" w:rsidRDefault="005B2B95" w:rsidP="00FC3942">
      <w:pPr>
        <w:ind w:left="8496"/>
        <w:rPr>
          <w:b/>
          <w:i w:val="0"/>
          <w:sz w:val="22"/>
          <w:szCs w:val="22"/>
        </w:rPr>
      </w:pPr>
    </w:p>
    <w:p w:rsidR="00D77CD7" w:rsidRDefault="00D77CD7" w:rsidP="00FC3942">
      <w:pPr>
        <w:ind w:left="8496"/>
        <w:rPr>
          <w:b/>
          <w:i w:val="0"/>
          <w:sz w:val="22"/>
          <w:szCs w:val="22"/>
        </w:rPr>
      </w:pPr>
      <w:r w:rsidRPr="0079325B">
        <w:rPr>
          <w:b/>
          <w:i w:val="0"/>
          <w:sz w:val="22"/>
          <w:szCs w:val="22"/>
        </w:rPr>
        <w:lastRenderedPageBreak/>
        <w:t xml:space="preserve">PRILOGA </w:t>
      </w:r>
      <w:r w:rsidR="00DE30C0">
        <w:rPr>
          <w:b/>
          <w:i w:val="0"/>
          <w:sz w:val="22"/>
          <w:szCs w:val="22"/>
        </w:rPr>
        <w:t>C</w:t>
      </w:r>
      <w:r>
        <w:rPr>
          <w:b/>
          <w:i w:val="0"/>
          <w:sz w:val="22"/>
          <w:szCs w:val="22"/>
        </w:rPr>
        <w:t>/3</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Pr="005876E8" w:rsidRDefault="00D77CD7" w:rsidP="00D77CD7">
      <w:pPr>
        <w:ind w:left="1440"/>
        <w:jc w:val="center"/>
        <w:rPr>
          <w:b/>
          <w:i w:val="0"/>
          <w:caps/>
          <w:sz w:val="22"/>
          <w:szCs w:val="22"/>
        </w:rPr>
      </w:pPr>
      <w:r w:rsidRPr="005876E8">
        <w:rPr>
          <w:b/>
          <w:i w:val="0"/>
          <w:caps/>
          <w:sz w:val="22"/>
          <w:szCs w:val="22"/>
        </w:rPr>
        <w:t>Varščina za resnost ponudbe</w:t>
      </w:r>
    </w:p>
    <w:p w:rsidR="00D77CD7" w:rsidRDefault="00D77CD7" w:rsidP="00D77CD7">
      <w:pPr>
        <w:jc w:val="center"/>
        <w:rPr>
          <w:i w:val="0"/>
          <w:sz w:val="22"/>
          <w:szCs w:val="22"/>
        </w:rPr>
      </w:pPr>
    </w:p>
    <w:p w:rsidR="00D77CD7" w:rsidRDefault="00D77CD7" w:rsidP="00D77CD7">
      <w:pPr>
        <w:ind w:left="1276"/>
        <w:rPr>
          <w:b/>
          <w:i w:val="0"/>
          <w:sz w:val="22"/>
          <w:szCs w:val="22"/>
        </w:rPr>
      </w:pPr>
      <w:r>
        <w:rPr>
          <w:i w:val="0"/>
          <w:sz w:val="22"/>
          <w:szCs w:val="22"/>
        </w:rPr>
        <w:t xml:space="preserve">                             </w:t>
      </w:r>
      <w:r w:rsidRPr="005876E8">
        <w:rPr>
          <w:i w:val="0"/>
          <w:sz w:val="22"/>
          <w:szCs w:val="22"/>
        </w:rPr>
        <w:t xml:space="preserve">Potrdilo o vplačilu varščine predloži ponudnik </w:t>
      </w:r>
      <w:r w:rsidR="00667DF3">
        <w:rPr>
          <w:i w:val="0"/>
          <w:sz w:val="22"/>
          <w:szCs w:val="22"/>
        </w:rPr>
        <w:t>v .</w:t>
      </w:r>
      <w:proofErr w:type="spellStart"/>
      <w:r w:rsidR="00667DF3">
        <w:rPr>
          <w:i w:val="0"/>
          <w:sz w:val="22"/>
          <w:szCs w:val="22"/>
        </w:rPr>
        <w:t>pdf</w:t>
      </w:r>
      <w:proofErr w:type="spellEnd"/>
      <w:r w:rsidR="00667DF3">
        <w:rPr>
          <w:i w:val="0"/>
          <w:sz w:val="22"/>
          <w:szCs w:val="22"/>
        </w:rPr>
        <w:t xml:space="preserve"> obliki</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pPr>
        <w:rPr>
          <w:b/>
          <w:i w:val="0"/>
          <w:sz w:val="22"/>
          <w:szCs w:val="22"/>
        </w:rPr>
      </w:pPr>
      <w:r>
        <w:rPr>
          <w:b/>
          <w:i w:val="0"/>
          <w:sz w:val="22"/>
          <w:szCs w:val="22"/>
        </w:rPr>
        <w:br w:type="page"/>
      </w:r>
    </w:p>
    <w:p w:rsidR="00FC3942" w:rsidRDefault="00FC3942" w:rsidP="00FC3942">
      <w:pPr>
        <w:ind w:left="8496"/>
        <w:rPr>
          <w:b/>
          <w:i w:val="0"/>
          <w:sz w:val="22"/>
          <w:szCs w:val="22"/>
        </w:rPr>
      </w:pPr>
      <w:r w:rsidRPr="0079325B">
        <w:rPr>
          <w:b/>
          <w:i w:val="0"/>
          <w:sz w:val="22"/>
          <w:szCs w:val="22"/>
        </w:rPr>
        <w:lastRenderedPageBreak/>
        <w:t xml:space="preserve">PRILOGA </w:t>
      </w:r>
      <w:r w:rsidR="00DE30C0">
        <w:rPr>
          <w:b/>
          <w:i w:val="0"/>
          <w:sz w:val="22"/>
          <w:szCs w:val="22"/>
        </w:rPr>
        <w:t>C</w:t>
      </w:r>
      <w:r>
        <w:rPr>
          <w:b/>
          <w:i w:val="0"/>
          <w:sz w:val="22"/>
          <w:szCs w:val="22"/>
        </w:rPr>
        <w:t>/4</w:t>
      </w:r>
    </w:p>
    <w:p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FC3942" w:rsidRPr="00A53D75" w:rsidRDefault="00FC3942" w:rsidP="00FC3942">
      <w:pPr>
        <w:keepNext/>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FC3942" w:rsidRPr="00A53D75" w:rsidRDefault="00FC3942" w:rsidP="00FC3942">
      <w:pPr>
        <w:keepNext/>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A53D75">
        <w:rPr>
          <w:i w:val="0"/>
          <w:sz w:val="22"/>
          <w:szCs w:val="22"/>
        </w:rPr>
        <w:t>ov</w:t>
      </w:r>
      <w:proofErr w:type="spellEnd"/>
      <w:r w:rsidRPr="00A53D75">
        <w:rPr>
          <w:i w:val="0"/>
          <w:sz w:val="22"/>
          <w:szCs w:val="22"/>
        </w:rPr>
        <w:t>),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FC3942" w:rsidRPr="00A53D75" w:rsidRDefault="00FC3942" w:rsidP="00FC3942">
      <w:pPr>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rsidR="00FC3942" w:rsidRPr="00A53D75" w:rsidRDefault="00FC3942" w:rsidP="00FC3942">
      <w:pPr>
        <w:pStyle w:val="Glava"/>
        <w:tabs>
          <w:tab w:val="clear" w:pos="4536"/>
          <w:tab w:val="clear" w:pos="9072"/>
        </w:tabs>
        <w:jc w:val="both"/>
        <w:rPr>
          <w:i w:val="0"/>
          <w:sz w:val="22"/>
          <w:szCs w:val="22"/>
        </w:rPr>
      </w:pPr>
    </w:p>
    <w:p w:rsidR="00224D85" w:rsidRDefault="00224D85" w:rsidP="00224D85">
      <w:pPr>
        <w:rPr>
          <w:i w:val="0"/>
          <w:sz w:val="22"/>
          <w:szCs w:val="22"/>
        </w:rPr>
        <w:sectPr w:rsidR="00224D85" w:rsidSect="005B2B95">
          <w:pgSz w:w="11906" w:h="16838"/>
          <w:pgMar w:top="1400" w:right="707" w:bottom="1200" w:left="630" w:header="709" w:footer="709" w:gutter="0"/>
          <w:cols w:space="708"/>
          <w:docGrid w:linePitch="360"/>
        </w:sectPr>
      </w:pPr>
    </w:p>
    <w:p w:rsidR="00224D85" w:rsidRPr="0079325B" w:rsidRDefault="00224D85" w:rsidP="00224D85">
      <w:pPr>
        <w:jc w:val="right"/>
        <w:rPr>
          <w:b/>
          <w:i w:val="0"/>
          <w:sz w:val="22"/>
          <w:szCs w:val="22"/>
        </w:rPr>
      </w:pPr>
      <w:r w:rsidRPr="0079325B">
        <w:rPr>
          <w:b/>
          <w:i w:val="0"/>
          <w:sz w:val="22"/>
          <w:szCs w:val="22"/>
        </w:rPr>
        <w:lastRenderedPageBreak/>
        <w:t xml:space="preserve">PRILOGA </w:t>
      </w:r>
      <w:r w:rsidR="00DE30C0">
        <w:rPr>
          <w:b/>
          <w:i w:val="0"/>
          <w:sz w:val="22"/>
          <w:szCs w:val="22"/>
        </w:rPr>
        <w:t>C</w:t>
      </w:r>
      <w:r>
        <w:rPr>
          <w:b/>
          <w:i w:val="0"/>
          <w:sz w:val="22"/>
          <w:szCs w:val="22"/>
        </w:rPr>
        <w:t>/5</w:t>
      </w:r>
    </w:p>
    <w:p w:rsidR="00224D85" w:rsidRPr="0079325B" w:rsidRDefault="00224D85" w:rsidP="00224D85">
      <w:pPr>
        <w:ind w:left="1080"/>
        <w:rPr>
          <w:b/>
          <w:i w:val="0"/>
          <w:sz w:val="22"/>
          <w:szCs w:val="22"/>
        </w:rPr>
      </w:pPr>
    </w:p>
    <w:p w:rsidR="00224D85" w:rsidRPr="0079325B" w:rsidRDefault="00224D85" w:rsidP="00224D85">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24D85" w:rsidTr="00C57374">
        <w:tc>
          <w:tcPr>
            <w:tcW w:w="4820" w:type="dxa"/>
          </w:tcPr>
          <w:p w:rsidR="00224D85" w:rsidRDefault="00224D85" w:rsidP="00C57374">
            <w:pPr>
              <w:ind w:left="209" w:hanging="209"/>
              <w:jc w:val="both"/>
              <w:rPr>
                <w:b/>
                <w:i w:val="0"/>
                <w:sz w:val="22"/>
                <w:szCs w:val="22"/>
              </w:rPr>
            </w:pPr>
          </w:p>
          <w:p w:rsidR="00224D85" w:rsidRDefault="00224D85" w:rsidP="00C57374">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tc>
      </w:tr>
    </w:tbl>
    <w:p w:rsidR="00224D85" w:rsidRDefault="00224D85" w:rsidP="00224D85">
      <w:pPr>
        <w:rPr>
          <w:b/>
          <w:i w:val="0"/>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24D85" w:rsidTr="00C57374">
        <w:tc>
          <w:tcPr>
            <w:tcW w:w="4815" w:type="dxa"/>
            <w:tcBorders>
              <w:top w:val="single" w:sz="4" w:space="0" w:color="auto"/>
              <w:left w:val="single" w:sz="4" w:space="0" w:color="auto"/>
              <w:bottom w:val="single" w:sz="4" w:space="0" w:color="auto"/>
              <w:right w:val="single" w:sz="4" w:space="0" w:color="auto"/>
            </w:tcBorders>
            <w:shd w:val="clear" w:color="auto" w:fill="auto"/>
          </w:tcPr>
          <w:p w:rsidR="00224D85" w:rsidRDefault="00224D85" w:rsidP="00C57374">
            <w:pPr>
              <w:jc w:val="both"/>
              <w:rPr>
                <w:b/>
                <w:i w:val="0"/>
                <w:sz w:val="22"/>
                <w:szCs w:val="22"/>
              </w:rPr>
            </w:pPr>
          </w:p>
          <w:p w:rsidR="00224D85" w:rsidRDefault="00224D85" w:rsidP="00C57374">
            <w:pPr>
              <w:jc w:val="both"/>
              <w:rPr>
                <w:i w:val="0"/>
                <w:sz w:val="22"/>
                <w:szCs w:val="22"/>
              </w:rPr>
            </w:pPr>
            <w:r>
              <w:rPr>
                <w:i w:val="0"/>
                <w:sz w:val="22"/>
                <w:szCs w:val="22"/>
              </w:rPr>
              <w:t>PREJEM PONUDBE (izpolni prejemnik):</w:t>
            </w:r>
          </w:p>
          <w:p w:rsidR="00224D85" w:rsidRDefault="00224D85" w:rsidP="00C57374">
            <w:pPr>
              <w:jc w:val="both"/>
              <w:rPr>
                <w:i w:val="0"/>
                <w:sz w:val="22"/>
                <w:szCs w:val="22"/>
              </w:rPr>
            </w:pPr>
          </w:p>
          <w:p w:rsidR="00224D85" w:rsidRPr="00DB479F" w:rsidRDefault="00224D85" w:rsidP="00C57374">
            <w:pPr>
              <w:jc w:val="both"/>
              <w:rPr>
                <w:i w:val="0"/>
                <w:smallCaps/>
                <w:sz w:val="22"/>
                <w:szCs w:val="22"/>
              </w:rPr>
            </w:pPr>
            <w:r w:rsidRPr="00DB479F">
              <w:rPr>
                <w:i w:val="0"/>
                <w:smallCaps/>
                <w:sz w:val="22"/>
                <w:szCs w:val="22"/>
              </w:rPr>
              <w:t>osebno                             po pošti</w:t>
            </w:r>
          </w:p>
          <w:p w:rsidR="00224D85" w:rsidRPr="00DB479F" w:rsidRDefault="00224D85" w:rsidP="00C57374">
            <w:pPr>
              <w:jc w:val="both"/>
              <w:rPr>
                <w:i w:val="0"/>
                <w:sz w:val="16"/>
                <w:szCs w:val="16"/>
              </w:rPr>
            </w:pPr>
          </w:p>
          <w:p w:rsidR="00224D85" w:rsidRDefault="00224D85" w:rsidP="00C57374">
            <w:pPr>
              <w:jc w:val="both"/>
              <w:rPr>
                <w:i w:val="0"/>
                <w:sz w:val="22"/>
                <w:szCs w:val="22"/>
              </w:rPr>
            </w:pPr>
            <w:r>
              <w:rPr>
                <w:i w:val="0"/>
                <w:sz w:val="22"/>
                <w:szCs w:val="22"/>
              </w:rPr>
              <w:t>Datum:</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Ura:</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 xml:space="preserve">Številka: </w:t>
            </w:r>
            <w:r>
              <w:t xml:space="preserve"> </w:t>
            </w:r>
            <w:r w:rsidRPr="00C1754C">
              <w:rPr>
                <w:i w:val="0"/>
                <w:sz w:val="22"/>
                <w:szCs w:val="22"/>
              </w:rPr>
              <w:t>430-</w:t>
            </w:r>
            <w:r w:rsidR="005B2B95">
              <w:rPr>
                <w:i w:val="0"/>
                <w:sz w:val="22"/>
                <w:szCs w:val="22"/>
              </w:rPr>
              <w:t xml:space="preserve"> </w:t>
            </w:r>
            <w:r w:rsidR="006F19F9">
              <w:rPr>
                <w:i w:val="0"/>
                <w:sz w:val="22"/>
                <w:szCs w:val="22"/>
              </w:rPr>
              <w:t>881/2019-</w:t>
            </w:r>
            <w:r w:rsidR="005B2B95">
              <w:rPr>
                <w:i w:val="0"/>
                <w:sz w:val="22"/>
                <w:szCs w:val="22"/>
              </w:rPr>
              <w:t>………..</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Zaporedna številka ponudbe:</w:t>
            </w:r>
          </w:p>
        </w:tc>
      </w:tr>
    </w:tbl>
    <w:p w:rsidR="00224D85" w:rsidRDefault="00224D85" w:rsidP="00224D85">
      <w:pPr>
        <w:rPr>
          <w:sz w:val="22"/>
          <w:szCs w:val="22"/>
        </w:rPr>
      </w:pPr>
    </w:p>
    <w:p w:rsidR="00224D85" w:rsidRPr="007C06E8" w:rsidRDefault="00224D85" w:rsidP="00224D85">
      <w:pPr>
        <w:rPr>
          <w:sz w:val="22"/>
          <w:szCs w:val="22"/>
        </w:rPr>
      </w:pPr>
    </w:p>
    <w:p w:rsidR="00224D85" w:rsidRDefault="00224D85" w:rsidP="00224D85">
      <w:pPr>
        <w:rPr>
          <w:sz w:val="22"/>
          <w:szCs w:val="22"/>
        </w:rPr>
      </w:pPr>
    </w:p>
    <w:p w:rsidR="00224D85" w:rsidRDefault="00224D85" w:rsidP="00224D85">
      <w:pPr>
        <w:rPr>
          <w:sz w:val="22"/>
          <w:szCs w:val="22"/>
        </w:rPr>
      </w:pPr>
    </w:p>
    <w:p w:rsidR="00224D85"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r w:rsidRPr="004962ED">
        <w:rPr>
          <w:noProof/>
        </w:rPr>
        <mc:AlternateContent>
          <mc:Choice Requires="wps">
            <w:drawing>
              <wp:anchor distT="0" distB="0" distL="114300" distR="114300" simplePos="0" relativeHeight="251662336" behindDoc="0" locked="0" layoutInCell="1" allowOverlap="1" wp14:anchorId="0B7F9647" wp14:editId="3074787B">
                <wp:simplePos x="0" y="0"/>
                <wp:positionH relativeFrom="column">
                  <wp:posOffset>6496050</wp:posOffset>
                </wp:positionH>
                <wp:positionV relativeFrom="paragraph">
                  <wp:posOffset>160655</wp:posOffset>
                </wp:positionV>
                <wp:extent cx="2616200" cy="1697355"/>
                <wp:effectExtent l="0" t="0" r="0" b="0"/>
                <wp:wrapNone/>
                <wp:docPr id="9" name="Pravokotnik 9"/>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E231FE" w:rsidRPr="00A70F52" w:rsidRDefault="00E231FE" w:rsidP="00224D85">
                            <w:pPr>
                              <w:ind w:left="284"/>
                              <w:jc w:val="center"/>
                              <w:rPr>
                                <w:b/>
                                <w:i w:val="0"/>
                                <w:color w:val="000000" w:themeColor="text1"/>
                                <w:sz w:val="22"/>
                                <w:szCs w:val="22"/>
                              </w:rPr>
                            </w:pPr>
                          </w:p>
                          <w:p w:rsidR="00E231FE" w:rsidRPr="00E753C8" w:rsidRDefault="00E231FE"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E231FE" w:rsidRPr="00E753C8" w:rsidRDefault="00E231FE" w:rsidP="00224D85">
                            <w:pPr>
                              <w:ind w:left="284"/>
                              <w:jc w:val="center"/>
                              <w:rPr>
                                <w:i w:val="0"/>
                                <w:color w:val="000000" w:themeColor="text1"/>
                                <w:sz w:val="22"/>
                                <w:szCs w:val="22"/>
                              </w:rPr>
                            </w:pPr>
                          </w:p>
                          <w:p w:rsidR="00E231FE" w:rsidRPr="00E753C8" w:rsidRDefault="00E231FE"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E231FE" w:rsidRPr="00E753C8" w:rsidRDefault="00E231FE"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E231FE" w:rsidRPr="00E753C8" w:rsidRDefault="00E231FE"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E231FE" w:rsidRPr="00E753C8" w:rsidRDefault="00E231FE" w:rsidP="00224D85">
                            <w:pPr>
                              <w:ind w:left="284"/>
                              <w:jc w:val="center"/>
                              <w:rPr>
                                <w:b/>
                                <w:i w:val="0"/>
                                <w:color w:val="000000" w:themeColor="text1"/>
                                <w:sz w:val="22"/>
                                <w:szCs w:val="22"/>
                              </w:rPr>
                            </w:pPr>
                            <w:r w:rsidRPr="00E753C8">
                              <w:rPr>
                                <w:b/>
                                <w:i w:val="0"/>
                                <w:color w:val="000000" w:themeColor="text1"/>
                                <w:sz w:val="22"/>
                                <w:szCs w:val="22"/>
                              </w:rPr>
                              <w:t>1000 Ljubljana</w:t>
                            </w:r>
                          </w:p>
                          <w:p w:rsidR="00E231FE" w:rsidRDefault="00E231FE" w:rsidP="00224D8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9" o:spid="_x0000_s1026" style="position:absolute;margin-left:511.5pt;margin-top:12.65pt;width:206pt;height:1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" fillcolor="white [3212]" stroked="f" strokeweight=".25pt">
                <v:textbox>
                  <w:txbxContent>
                    <w:p w:rsidR="00E231FE" w:rsidRPr="00A70F52" w:rsidRDefault="00E231FE" w:rsidP="00224D85">
                      <w:pPr>
                        <w:ind w:left="284"/>
                        <w:jc w:val="center"/>
                        <w:rPr>
                          <w:b/>
                          <w:i w:val="0"/>
                          <w:color w:val="000000" w:themeColor="text1"/>
                          <w:sz w:val="22"/>
                          <w:szCs w:val="22"/>
                        </w:rPr>
                      </w:pPr>
                    </w:p>
                    <w:p w:rsidR="00E231FE" w:rsidRPr="00E753C8" w:rsidRDefault="00E231FE"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E231FE" w:rsidRPr="00E753C8" w:rsidRDefault="00E231FE" w:rsidP="00224D85">
                      <w:pPr>
                        <w:ind w:left="284"/>
                        <w:jc w:val="center"/>
                        <w:rPr>
                          <w:i w:val="0"/>
                          <w:color w:val="000000" w:themeColor="text1"/>
                          <w:sz w:val="22"/>
                          <w:szCs w:val="22"/>
                        </w:rPr>
                      </w:pPr>
                    </w:p>
                    <w:p w:rsidR="00E231FE" w:rsidRPr="00E753C8" w:rsidRDefault="00E231FE"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E231FE" w:rsidRPr="00E753C8" w:rsidRDefault="00E231FE"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E231FE" w:rsidRPr="00E753C8" w:rsidRDefault="00E231FE"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E231FE" w:rsidRPr="00E753C8" w:rsidRDefault="00E231FE" w:rsidP="00224D85">
                      <w:pPr>
                        <w:ind w:left="284"/>
                        <w:jc w:val="center"/>
                        <w:rPr>
                          <w:b/>
                          <w:i w:val="0"/>
                          <w:color w:val="000000" w:themeColor="text1"/>
                          <w:sz w:val="22"/>
                          <w:szCs w:val="22"/>
                        </w:rPr>
                      </w:pPr>
                      <w:r w:rsidRPr="00E753C8">
                        <w:rPr>
                          <w:b/>
                          <w:i w:val="0"/>
                          <w:color w:val="000000" w:themeColor="text1"/>
                          <w:sz w:val="22"/>
                          <w:szCs w:val="22"/>
                        </w:rPr>
                        <w:t>1000 Ljubljana</w:t>
                      </w:r>
                    </w:p>
                    <w:p w:rsidR="00E231FE" w:rsidRDefault="00E231FE" w:rsidP="00224D85">
                      <w:pPr>
                        <w:ind w:left="284"/>
                        <w:jc w:val="center"/>
                      </w:pPr>
                    </w:p>
                  </w:txbxContent>
                </v:textbox>
              </v:rect>
            </w:pict>
          </mc:Fallback>
        </mc:AlternateContent>
      </w:r>
      <w:r w:rsidRPr="004962ED">
        <w:rPr>
          <w:noProof/>
        </w:rPr>
        <mc:AlternateContent>
          <mc:Choice Requires="wps">
            <w:drawing>
              <wp:anchor distT="0" distB="0" distL="114300" distR="114300" simplePos="0" relativeHeight="251655168" behindDoc="0" locked="0" layoutInCell="1" allowOverlap="1" wp14:anchorId="2E3C5A14" wp14:editId="735EF691">
                <wp:simplePos x="0" y="0"/>
                <wp:positionH relativeFrom="column">
                  <wp:posOffset>0</wp:posOffset>
                </wp:positionH>
                <wp:positionV relativeFrom="paragraph">
                  <wp:posOffset>26035</wp:posOffset>
                </wp:positionV>
                <wp:extent cx="4949825" cy="1391285"/>
                <wp:effectExtent l="0" t="0" r="0" b="0"/>
                <wp:wrapNone/>
                <wp:docPr id="7" name="Pravokotnik 7"/>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231FE" w:rsidRPr="007C06E8" w:rsidRDefault="00E231FE"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Pr>
                                <w:b/>
                                <w:i w:val="0"/>
                                <w:color w:val="000000" w:themeColor="text1"/>
                                <w:szCs w:val="22"/>
                              </w:rPr>
                              <w:t>19-220040- Rekonstrukcija odra CK Španski borci</w:t>
                            </w:r>
                            <w:r w:rsidRPr="007C06E8">
                              <w:rPr>
                                <w:b/>
                                <w:i w:val="0"/>
                                <w:color w:val="000000" w:themeColor="text1"/>
                                <w:szCs w:val="22"/>
                              </w:rPr>
                              <w:t>«</w:t>
                            </w:r>
                          </w:p>
                          <w:p w:rsidR="00E231FE" w:rsidRPr="007C06E8" w:rsidRDefault="00E231FE" w:rsidP="00224D85">
                            <w:pPr>
                              <w:ind w:left="1080" w:hanging="1080"/>
                              <w:rPr>
                                <w:i w:val="0"/>
                                <w:color w:val="000000" w:themeColor="text1"/>
                                <w:sz w:val="12"/>
                                <w:szCs w:val="10"/>
                              </w:rPr>
                            </w:pPr>
                          </w:p>
                          <w:p w:rsidR="00E231FE" w:rsidRDefault="00E231FE" w:rsidP="00224D8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7" o:spid="_x0000_s1027" style="position:absolute;margin-left:0;margin-top:2.05pt;width:389.75pt;height:10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DPRn+LjwIAAHEFAAAOAAAAAAAAAAAAAAAAAC4CAABkcnMvZTJvRG9jLnhtbFBLAQIt&#10;ABQABgAIAAAAIQDEEwAq3QAAAAYBAAAPAAAAAAAAAAAAAAAAAOkEAABkcnMvZG93bnJldi54bWxQ&#10;SwUGAAAAAAQABADzAAAA8wUAAAAA&#10;" filled="f" stroked="f" strokeweight="2pt">
                <v:textbox>
                  <w:txbxContent>
                    <w:p w:rsidR="00E231FE" w:rsidRPr="007C06E8" w:rsidRDefault="00E231FE"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Pr>
                          <w:b/>
                          <w:i w:val="0"/>
                          <w:color w:val="000000" w:themeColor="text1"/>
                          <w:szCs w:val="22"/>
                        </w:rPr>
                        <w:t>19-220040- Rekonstrukcija odra CK Španski borci</w:t>
                      </w:r>
                      <w:r w:rsidRPr="007C06E8">
                        <w:rPr>
                          <w:b/>
                          <w:i w:val="0"/>
                          <w:color w:val="000000" w:themeColor="text1"/>
                          <w:szCs w:val="22"/>
                        </w:rPr>
                        <w:t>«</w:t>
                      </w:r>
                    </w:p>
                    <w:p w:rsidR="00E231FE" w:rsidRPr="007C06E8" w:rsidRDefault="00E231FE" w:rsidP="00224D85">
                      <w:pPr>
                        <w:ind w:left="1080" w:hanging="1080"/>
                        <w:rPr>
                          <w:i w:val="0"/>
                          <w:color w:val="000000" w:themeColor="text1"/>
                          <w:sz w:val="12"/>
                          <w:szCs w:val="10"/>
                        </w:rPr>
                      </w:pPr>
                    </w:p>
                    <w:p w:rsidR="00E231FE" w:rsidRDefault="00E231FE" w:rsidP="00224D85">
                      <w:pPr>
                        <w:jc w:val="center"/>
                      </w:pPr>
                    </w:p>
                  </w:txbxContent>
                </v:textbox>
              </v:rect>
            </w:pict>
          </mc:Fallback>
        </mc:AlternateContent>
      </w:r>
    </w:p>
    <w:p w:rsidR="00224D85" w:rsidRPr="007C06E8" w:rsidRDefault="00224D85" w:rsidP="00224D85">
      <w:pPr>
        <w:tabs>
          <w:tab w:val="left" w:pos="11700"/>
        </w:tabs>
        <w:rPr>
          <w:sz w:val="22"/>
          <w:szCs w:val="22"/>
        </w:rPr>
      </w:pPr>
      <w:r>
        <w:rPr>
          <w:sz w:val="22"/>
          <w:szCs w:val="22"/>
        </w:rPr>
        <w:tab/>
      </w:r>
    </w:p>
    <w:p w:rsidR="00230711" w:rsidRDefault="00230711" w:rsidP="00224D85">
      <w:pPr>
        <w:rPr>
          <w:i w:val="0"/>
          <w:sz w:val="22"/>
          <w:szCs w:val="22"/>
        </w:rPr>
      </w:pPr>
    </w:p>
    <w:sectPr w:rsidR="00230711"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1FE" w:rsidRDefault="00E231FE">
      <w:r>
        <w:separator/>
      </w:r>
    </w:p>
  </w:endnote>
  <w:endnote w:type="continuationSeparator" w:id="0">
    <w:p w:rsidR="00E231FE" w:rsidRDefault="00E23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1FE" w:rsidRPr="00733B9A" w:rsidRDefault="00E231F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5A5237">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5A5237">
      <w:rPr>
        <w:rStyle w:val="tevilkastrani"/>
        <w:i w:val="0"/>
        <w:noProof/>
        <w:sz w:val="18"/>
        <w:szCs w:val="18"/>
      </w:rPr>
      <w:t>45</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1FE" w:rsidRDefault="00E231FE">
      <w:r>
        <w:separator/>
      </w:r>
    </w:p>
  </w:footnote>
  <w:footnote w:type="continuationSeparator" w:id="0">
    <w:p w:rsidR="00E231FE" w:rsidRDefault="00E231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35C46573"/>
    <w:multiLevelType w:val="hybridMultilevel"/>
    <w:tmpl w:val="8CCAA3C4"/>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66CAA8A2">
      <w:start w:val="19"/>
      <w:numFmt w:val="bullet"/>
      <w:lvlText w:val="-"/>
      <w:lvlJc w:val="left"/>
      <w:pPr>
        <w:ind w:left="2160" w:hanging="360"/>
      </w:pPr>
      <w:rPr>
        <w:rFonts w:ascii="Calibri" w:eastAsia="Times New Roman" w:hAnsi="Calibri" w:cs="Calibri"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5">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7">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48F6C67"/>
    <w:multiLevelType w:val="hybridMultilevel"/>
    <w:tmpl w:val="706C781A"/>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2">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4">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27">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nsid w:val="79BD2B40"/>
    <w:multiLevelType w:val="hybridMultilevel"/>
    <w:tmpl w:val="02A6113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6"/>
  </w:num>
  <w:num w:numId="2">
    <w:abstractNumId w:val="22"/>
  </w:num>
  <w:num w:numId="3">
    <w:abstractNumId w:val="13"/>
  </w:num>
  <w:num w:numId="4">
    <w:abstractNumId w:val="16"/>
  </w:num>
  <w:num w:numId="5">
    <w:abstractNumId w:val="20"/>
  </w:num>
  <w:num w:numId="6">
    <w:abstractNumId w:val="25"/>
  </w:num>
  <w:num w:numId="7">
    <w:abstractNumId w:val="8"/>
  </w:num>
  <w:num w:numId="8">
    <w:abstractNumId w:val="2"/>
  </w:num>
  <w:num w:numId="9">
    <w:abstractNumId w:val="0"/>
  </w:num>
  <w:num w:numId="10">
    <w:abstractNumId w:val="23"/>
  </w:num>
  <w:num w:numId="11">
    <w:abstractNumId w:val="7"/>
  </w:num>
  <w:num w:numId="12">
    <w:abstractNumId w:val="1"/>
  </w:num>
  <w:num w:numId="13">
    <w:abstractNumId w:val="19"/>
  </w:num>
  <w:num w:numId="14">
    <w:abstractNumId w:val="17"/>
  </w:num>
  <w:num w:numId="15">
    <w:abstractNumId w:val="15"/>
  </w:num>
  <w:num w:numId="16">
    <w:abstractNumId w:val="21"/>
  </w:num>
  <w:num w:numId="17">
    <w:abstractNumId w:val="4"/>
  </w:num>
  <w:num w:numId="18">
    <w:abstractNumId w:val="24"/>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28"/>
  </w:num>
  <w:num w:numId="24">
    <w:abstractNumId w:val="11"/>
  </w:num>
  <w:num w:numId="25">
    <w:abstractNumId w:val="18"/>
  </w:num>
  <w:num w:numId="26">
    <w:abstractNumId w:val="10"/>
  </w:num>
  <w:num w:numId="27">
    <w:abstractNumId w:val="5"/>
  </w:num>
  <w:num w:numId="28">
    <w:abstractNumId w:val="12"/>
  </w:num>
  <w:num w:numId="29">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FF4"/>
    <w:rsid w:val="00010B4C"/>
    <w:rsid w:val="00012AD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0B4"/>
    <w:rsid w:val="00050911"/>
    <w:rsid w:val="00051E0F"/>
    <w:rsid w:val="00051F75"/>
    <w:rsid w:val="00052E2A"/>
    <w:rsid w:val="0005577F"/>
    <w:rsid w:val="00056C75"/>
    <w:rsid w:val="00057068"/>
    <w:rsid w:val="00060A57"/>
    <w:rsid w:val="00061A04"/>
    <w:rsid w:val="00067E87"/>
    <w:rsid w:val="0007020E"/>
    <w:rsid w:val="00070622"/>
    <w:rsid w:val="0007131D"/>
    <w:rsid w:val="00072BC1"/>
    <w:rsid w:val="00073663"/>
    <w:rsid w:val="00073698"/>
    <w:rsid w:val="00076A4D"/>
    <w:rsid w:val="00076B75"/>
    <w:rsid w:val="00077534"/>
    <w:rsid w:val="00081040"/>
    <w:rsid w:val="00081321"/>
    <w:rsid w:val="00082CFF"/>
    <w:rsid w:val="000840A7"/>
    <w:rsid w:val="0009059D"/>
    <w:rsid w:val="00090CBD"/>
    <w:rsid w:val="000914CC"/>
    <w:rsid w:val="00091781"/>
    <w:rsid w:val="000930DA"/>
    <w:rsid w:val="00093669"/>
    <w:rsid w:val="00095709"/>
    <w:rsid w:val="00095825"/>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5029"/>
    <w:rsid w:val="000B54B9"/>
    <w:rsid w:val="000B55DF"/>
    <w:rsid w:val="000B6004"/>
    <w:rsid w:val="000C01F1"/>
    <w:rsid w:val="000C3306"/>
    <w:rsid w:val="000C3E44"/>
    <w:rsid w:val="000C43DD"/>
    <w:rsid w:val="000C4538"/>
    <w:rsid w:val="000C67E8"/>
    <w:rsid w:val="000C7983"/>
    <w:rsid w:val="000D065D"/>
    <w:rsid w:val="000D3711"/>
    <w:rsid w:val="000D5E4B"/>
    <w:rsid w:val="000D6025"/>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11666"/>
    <w:rsid w:val="00113A77"/>
    <w:rsid w:val="00113B4C"/>
    <w:rsid w:val="00114541"/>
    <w:rsid w:val="00114F70"/>
    <w:rsid w:val="00120AEF"/>
    <w:rsid w:val="00120F46"/>
    <w:rsid w:val="00121952"/>
    <w:rsid w:val="00122C5A"/>
    <w:rsid w:val="00123D39"/>
    <w:rsid w:val="00124C84"/>
    <w:rsid w:val="00125161"/>
    <w:rsid w:val="0012535E"/>
    <w:rsid w:val="00125B23"/>
    <w:rsid w:val="00125E94"/>
    <w:rsid w:val="00127979"/>
    <w:rsid w:val="00130144"/>
    <w:rsid w:val="001306CE"/>
    <w:rsid w:val="001308C9"/>
    <w:rsid w:val="00130CEB"/>
    <w:rsid w:val="00131B4C"/>
    <w:rsid w:val="00133C02"/>
    <w:rsid w:val="00134FE4"/>
    <w:rsid w:val="001372C5"/>
    <w:rsid w:val="00137BFF"/>
    <w:rsid w:val="00140CEE"/>
    <w:rsid w:val="00142A8D"/>
    <w:rsid w:val="00144778"/>
    <w:rsid w:val="00145287"/>
    <w:rsid w:val="00147A95"/>
    <w:rsid w:val="00150045"/>
    <w:rsid w:val="00154C25"/>
    <w:rsid w:val="00155281"/>
    <w:rsid w:val="00160B63"/>
    <w:rsid w:val="00163ADA"/>
    <w:rsid w:val="001652D2"/>
    <w:rsid w:val="00170136"/>
    <w:rsid w:val="00170954"/>
    <w:rsid w:val="00171115"/>
    <w:rsid w:val="00171744"/>
    <w:rsid w:val="00180DBD"/>
    <w:rsid w:val="00181C09"/>
    <w:rsid w:val="00183218"/>
    <w:rsid w:val="00183F97"/>
    <w:rsid w:val="00186341"/>
    <w:rsid w:val="00192AE3"/>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65AC"/>
    <w:rsid w:val="001C7421"/>
    <w:rsid w:val="001C7547"/>
    <w:rsid w:val="001C7756"/>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6BA8"/>
    <w:rsid w:val="001E772A"/>
    <w:rsid w:val="001F040A"/>
    <w:rsid w:val="001F1894"/>
    <w:rsid w:val="001F193F"/>
    <w:rsid w:val="001F2B0C"/>
    <w:rsid w:val="001F3203"/>
    <w:rsid w:val="001F32DD"/>
    <w:rsid w:val="001F3532"/>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4D85"/>
    <w:rsid w:val="002261E0"/>
    <w:rsid w:val="00230711"/>
    <w:rsid w:val="00230B11"/>
    <w:rsid w:val="00230D17"/>
    <w:rsid w:val="00231528"/>
    <w:rsid w:val="00233219"/>
    <w:rsid w:val="00234BAD"/>
    <w:rsid w:val="00237A17"/>
    <w:rsid w:val="0024574F"/>
    <w:rsid w:val="00245E86"/>
    <w:rsid w:val="0024742F"/>
    <w:rsid w:val="0025077A"/>
    <w:rsid w:val="00250AFE"/>
    <w:rsid w:val="00253BBE"/>
    <w:rsid w:val="00262D26"/>
    <w:rsid w:val="00264770"/>
    <w:rsid w:val="00265952"/>
    <w:rsid w:val="0026783B"/>
    <w:rsid w:val="0027445B"/>
    <w:rsid w:val="00274567"/>
    <w:rsid w:val="00274D08"/>
    <w:rsid w:val="00277AD1"/>
    <w:rsid w:val="002879A4"/>
    <w:rsid w:val="0029147C"/>
    <w:rsid w:val="0029161F"/>
    <w:rsid w:val="00291814"/>
    <w:rsid w:val="00291853"/>
    <w:rsid w:val="002920AD"/>
    <w:rsid w:val="002921C5"/>
    <w:rsid w:val="002935CC"/>
    <w:rsid w:val="00294A64"/>
    <w:rsid w:val="0029526B"/>
    <w:rsid w:val="0029710E"/>
    <w:rsid w:val="0029742C"/>
    <w:rsid w:val="002A14CD"/>
    <w:rsid w:val="002A4AED"/>
    <w:rsid w:val="002A4EDD"/>
    <w:rsid w:val="002A61BB"/>
    <w:rsid w:val="002A6FAA"/>
    <w:rsid w:val="002B1ADB"/>
    <w:rsid w:val="002B30BE"/>
    <w:rsid w:val="002B65A9"/>
    <w:rsid w:val="002B75C4"/>
    <w:rsid w:val="002C2A09"/>
    <w:rsid w:val="002C35AF"/>
    <w:rsid w:val="002C3719"/>
    <w:rsid w:val="002C3D90"/>
    <w:rsid w:val="002C5C42"/>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F75"/>
    <w:rsid w:val="002E0D36"/>
    <w:rsid w:val="002E0E16"/>
    <w:rsid w:val="002E135B"/>
    <w:rsid w:val="002E266C"/>
    <w:rsid w:val="002E39AE"/>
    <w:rsid w:val="002E445C"/>
    <w:rsid w:val="002E46C0"/>
    <w:rsid w:val="002E5E3C"/>
    <w:rsid w:val="002E7C6F"/>
    <w:rsid w:val="002E7D8F"/>
    <w:rsid w:val="002F1174"/>
    <w:rsid w:val="002F28E5"/>
    <w:rsid w:val="002F3EAC"/>
    <w:rsid w:val="002F49D8"/>
    <w:rsid w:val="00300092"/>
    <w:rsid w:val="003041EF"/>
    <w:rsid w:val="00304E1C"/>
    <w:rsid w:val="00304E2A"/>
    <w:rsid w:val="003057AC"/>
    <w:rsid w:val="0030585A"/>
    <w:rsid w:val="00305F99"/>
    <w:rsid w:val="00311A27"/>
    <w:rsid w:val="00312592"/>
    <w:rsid w:val="00312C8C"/>
    <w:rsid w:val="00314A37"/>
    <w:rsid w:val="00315691"/>
    <w:rsid w:val="0032177B"/>
    <w:rsid w:val="00321E1D"/>
    <w:rsid w:val="00324126"/>
    <w:rsid w:val="00324EA4"/>
    <w:rsid w:val="003304CB"/>
    <w:rsid w:val="0033175B"/>
    <w:rsid w:val="0033291C"/>
    <w:rsid w:val="00333CC8"/>
    <w:rsid w:val="00333E0F"/>
    <w:rsid w:val="0033563F"/>
    <w:rsid w:val="00344B52"/>
    <w:rsid w:val="00347CF7"/>
    <w:rsid w:val="00347E64"/>
    <w:rsid w:val="0035069E"/>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A5"/>
    <w:rsid w:val="00393B5B"/>
    <w:rsid w:val="003A09A1"/>
    <w:rsid w:val="003A1382"/>
    <w:rsid w:val="003A2687"/>
    <w:rsid w:val="003A4536"/>
    <w:rsid w:val="003A4D22"/>
    <w:rsid w:val="003A6F0D"/>
    <w:rsid w:val="003B1634"/>
    <w:rsid w:val="003B3C47"/>
    <w:rsid w:val="003B4F4D"/>
    <w:rsid w:val="003C10CA"/>
    <w:rsid w:val="003C287C"/>
    <w:rsid w:val="003C5E63"/>
    <w:rsid w:val="003C5EEA"/>
    <w:rsid w:val="003C7484"/>
    <w:rsid w:val="003C7D0A"/>
    <w:rsid w:val="003D0789"/>
    <w:rsid w:val="003D0F01"/>
    <w:rsid w:val="003D2636"/>
    <w:rsid w:val="003D3B28"/>
    <w:rsid w:val="003D4C49"/>
    <w:rsid w:val="003D5A9B"/>
    <w:rsid w:val="003D6152"/>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12773"/>
    <w:rsid w:val="00412887"/>
    <w:rsid w:val="0041324C"/>
    <w:rsid w:val="00415319"/>
    <w:rsid w:val="00416851"/>
    <w:rsid w:val="00417373"/>
    <w:rsid w:val="004175F3"/>
    <w:rsid w:val="00417F49"/>
    <w:rsid w:val="00421116"/>
    <w:rsid w:val="00421A33"/>
    <w:rsid w:val="00423A2F"/>
    <w:rsid w:val="00426C9A"/>
    <w:rsid w:val="004275F0"/>
    <w:rsid w:val="00427C92"/>
    <w:rsid w:val="00427CE0"/>
    <w:rsid w:val="004300E3"/>
    <w:rsid w:val="00431B75"/>
    <w:rsid w:val="00435C5A"/>
    <w:rsid w:val="00436694"/>
    <w:rsid w:val="00437329"/>
    <w:rsid w:val="0043739E"/>
    <w:rsid w:val="0044132E"/>
    <w:rsid w:val="00441BD3"/>
    <w:rsid w:val="00444221"/>
    <w:rsid w:val="004455A9"/>
    <w:rsid w:val="00446245"/>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36EC"/>
    <w:rsid w:val="004853F5"/>
    <w:rsid w:val="00486AE5"/>
    <w:rsid w:val="00487F94"/>
    <w:rsid w:val="00490077"/>
    <w:rsid w:val="00491159"/>
    <w:rsid w:val="00491CDD"/>
    <w:rsid w:val="00492305"/>
    <w:rsid w:val="00492D40"/>
    <w:rsid w:val="004947E1"/>
    <w:rsid w:val="00495F6D"/>
    <w:rsid w:val="004962ED"/>
    <w:rsid w:val="004A0C77"/>
    <w:rsid w:val="004A1F08"/>
    <w:rsid w:val="004A2D9C"/>
    <w:rsid w:val="004A4BED"/>
    <w:rsid w:val="004A57A9"/>
    <w:rsid w:val="004A699A"/>
    <w:rsid w:val="004B02EB"/>
    <w:rsid w:val="004B04EA"/>
    <w:rsid w:val="004B0A83"/>
    <w:rsid w:val="004B0CF7"/>
    <w:rsid w:val="004B10B0"/>
    <w:rsid w:val="004B3DAD"/>
    <w:rsid w:val="004B4808"/>
    <w:rsid w:val="004B5329"/>
    <w:rsid w:val="004B587B"/>
    <w:rsid w:val="004C1C69"/>
    <w:rsid w:val="004C49E4"/>
    <w:rsid w:val="004C650B"/>
    <w:rsid w:val="004D5356"/>
    <w:rsid w:val="004D59E8"/>
    <w:rsid w:val="004D7850"/>
    <w:rsid w:val="004D7E29"/>
    <w:rsid w:val="004E0FA3"/>
    <w:rsid w:val="004E3642"/>
    <w:rsid w:val="004E3D94"/>
    <w:rsid w:val="004E4EE7"/>
    <w:rsid w:val="004E5C19"/>
    <w:rsid w:val="004E67FF"/>
    <w:rsid w:val="004F189F"/>
    <w:rsid w:val="004F3490"/>
    <w:rsid w:val="004F74D1"/>
    <w:rsid w:val="00505578"/>
    <w:rsid w:val="0050712A"/>
    <w:rsid w:val="00512895"/>
    <w:rsid w:val="00516A5D"/>
    <w:rsid w:val="00520112"/>
    <w:rsid w:val="005225D2"/>
    <w:rsid w:val="005226B8"/>
    <w:rsid w:val="00522EE3"/>
    <w:rsid w:val="0052330F"/>
    <w:rsid w:val="00524482"/>
    <w:rsid w:val="00527712"/>
    <w:rsid w:val="005307A0"/>
    <w:rsid w:val="00531669"/>
    <w:rsid w:val="005334E4"/>
    <w:rsid w:val="00533B55"/>
    <w:rsid w:val="0053576F"/>
    <w:rsid w:val="00536CEA"/>
    <w:rsid w:val="00537320"/>
    <w:rsid w:val="00537B55"/>
    <w:rsid w:val="0054060B"/>
    <w:rsid w:val="00540635"/>
    <w:rsid w:val="00540729"/>
    <w:rsid w:val="005410D4"/>
    <w:rsid w:val="00542129"/>
    <w:rsid w:val="005434C2"/>
    <w:rsid w:val="00543A42"/>
    <w:rsid w:val="0054504C"/>
    <w:rsid w:val="00545B01"/>
    <w:rsid w:val="0054685D"/>
    <w:rsid w:val="00550D30"/>
    <w:rsid w:val="005538F8"/>
    <w:rsid w:val="00554AAA"/>
    <w:rsid w:val="00556FA0"/>
    <w:rsid w:val="00560B17"/>
    <w:rsid w:val="00560EC3"/>
    <w:rsid w:val="0056123D"/>
    <w:rsid w:val="00564598"/>
    <w:rsid w:val="00565ECE"/>
    <w:rsid w:val="00570D8C"/>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5237"/>
    <w:rsid w:val="005A637A"/>
    <w:rsid w:val="005B12CA"/>
    <w:rsid w:val="005B2B95"/>
    <w:rsid w:val="005B2F55"/>
    <w:rsid w:val="005B4B1A"/>
    <w:rsid w:val="005B4F36"/>
    <w:rsid w:val="005B5278"/>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6ED"/>
    <w:rsid w:val="005E1EB0"/>
    <w:rsid w:val="005E22C1"/>
    <w:rsid w:val="005E3307"/>
    <w:rsid w:val="005E5ED6"/>
    <w:rsid w:val="005F23D2"/>
    <w:rsid w:val="005F2FD5"/>
    <w:rsid w:val="005F4911"/>
    <w:rsid w:val="005F6C60"/>
    <w:rsid w:val="005F71F9"/>
    <w:rsid w:val="0060274D"/>
    <w:rsid w:val="006033C9"/>
    <w:rsid w:val="00603729"/>
    <w:rsid w:val="00603D01"/>
    <w:rsid w:val="00605064"/>
    <w:rsid w:val="00605204"/>
    <w:rsid w:val="00605339"/>
    <w:rsid w:val="006119F6"/>
    <w:rsid w:val="00615D77"/>
    <w:rsid w:val="0061612D"/>
    <w:rsid w:val="00616796"/>
    <w:rsid w:val="00616B08"/>
    <w:rsid w:val="00616FF9"/>
    <w:rsid w:val="0062390E"/>
    <w:rsid w:val="00624570"/>
    <w:rsid w:val="00624861"/>
    <w:rsid w:val="00627042"/>
    <w:rsid w:val="00627AA2"/>
    <w:rsid w:val="00632D37"/>
    <w:rsid w:val="00635936"/>
    <w:rsid w:val="006366FF"/>
    <w:rsid w:val="0064117A"/>
    <w:rsid w:val="00641C4A"/>
    <w:rsid w:val="00642A83"/>
    <w:rsid w:val="00643C64"/>
    <w:rsid w:val="00644B84"/>
    <w:rsid w:val="00646122"/>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0A5"/>
    <w:rsid w:val="006C0FB5"/>
    <w:rsid w:val="006C198D"/>
    <w:rsid w:val="006C3A74"/>
    <w:rsid w:val="006C3E8A"/>
    <w:rsid w:val="006C4767"/>
    <w:rsid w:val="006C4BD1"/>
    <w:rsid w:val="006C5252"/>
    <w:rsid w:val="006C7CA5"/>
    <w:rsid w:val="006D112F"/>
    <w:rsid w:val="006D466B"/>
    <w:rsid w:val="006D68B8"/>
    <w:rsid w:val="006D77F6"/>
    <w:rsid w:val="006E16A7"/>
    <w:rsid w:val="006E1E27"/>
    <w:rsid w:val="006E536E"/>
    <w:rsid w:val="006F0BEB"/>
    <w:rsid w:val="006F0C48"/>
    <w:rsid w:val="006F1302"/>
    <w:rsid w:val="006F19F9"/>
    <w:rsid w:val="006F23C8"/>
    <w:rsid w:val="006F5743"/>
    <w:rsid w:val="006F76BD"/>
    <w:rsid w:val="006F7EB4"/>
    <w:rsid w:val="00700339"/>
    <w:rsid w:val="0070143C"/>
    <w:rsid w:val="00702906"/>
    <w:rsid w:val="0070316E"/>
    <w:rsid w:val="007049B1"/>
    <w:rsid w:val="007054DD"/>
    <w:rsid w:val="0071090E"/>
    <w:rsid w:val="00711130"/>
    <w:rsid w:val="00711750"/>
    <w:rsid w:val="007121C6"/>
    <w:rsid w:val="00713F74"/>
    <w:rsid w:val="00714814"/>
    <w:rsid w:val="00716604"/>
    <w:rsid w:val="00716AA4"/>
    <w:rsid w:val="00721E7D"/>
    <w:rsid w:val="00722258"/>
    <w:rsid w:val="00724256"/>
    <w:rsid w:val="00725658"/>
    <w:rsid w:val="00725806"/>
    <w:rsid w:val="00726DC6"/>
    <w:rsid w:val="00727427"/>
    <w:rsid w:val="00727F1A"/>
    <w:rsid w:val="0073128F"/>
    <w:rsid w:val="00731776"/>
    <w:rsid w:val="0073246C"/>
    <w:rsid w:val="00733B9A"/>
    <w:rsid w:val="007347E9"/>
    <w:rsid w:val="00734E59"/>
    <w:rsid w:val="00736B06"/>
    <w:rsid w:val="00736F9B"/>
    <w:rsid w:val="007403AB"/>
    <w:rsid w:val="00743BB4"/>
    <w:rsid w:val="00746CBA"/>
    <w:rsid w:val="00747C4C"/>
    <w:rsid w:val="00747D48"/>
    <w:rsid w:val="00751DF6"/>
    <w:rsid w:val="007530DA"/>
    <w:rsid w:val="00753B83"/>
    <w:rsid w:val="00754DBD"/>
    <w:rsid w:val="007552E1"/>
    <w:rsid w:val="00755ED6"/>
    <w:rsid w:val="007565C6"/>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4716"/>
    <w:rsid w:val="007A5425"/>
    <w:rsid w:val="007A6222"/>
    <w:rsid w:val="007A68D1"/>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310C"/>
    <w:rsid w:val="00804464"/>
    <w:rsid w:val="00805996"/>
    <w:rsid w:val="008074E6"/>
    <w:rsid w:val="00811D84"/>
    <w:rsid w:val="00815BE4"/>
    <w:rsid w:val="00816D13"/>
    <w:rsid w:val="0081763D"/>
    <w:rsid w:val="00821B3F"/>
    <w:rsid w:val="008236AA"/>
    <w:rsid w:val="00823FEE"/>
    <w:rsid w:val="00824CE4"/>
    <w:rsid w:val="00824FEA"/>
    <w:rsid w:val="0082605D"/>
    <w:rsid w:val="00826F5C"/>
    <w:rsid w:val="00831D84"/>
    <w:rsid w:val="00832167"/>
    <w:rsid w:val="00833021"/>
    <w:rsid w:val="008359FC"/>
    <w:rsid w:val="008376E2"/>
    <w:rsid w:val="00837A16"/>
    <w:rsid w:val="00846B6A"/>
    <w:rsid w:val="00847D4B"/>
    <w:rsid w:val="00847FB5"/>
    <w:rsid w:val="008501EF"/>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5D4"/>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07"/>
    <w:rsid w:val="008A499E"/>
    <w:rsid w:val="008A4DA4"/>
    <w:rsid w:val="008A6335"/>
    <w:rsid w:val="008A6F71"/>
    <w:rsid w:val="008A7B1D"/>
    <w:rsid w:val="008B0745"/>
    <w:rsid w:val="008B269C"/>
    <w:rsid w:val="008B2A52"/>
    <w:rsid w:val="008B3CFF"/>
    <w:rsid w:val="008B431E"/>
    <w:rsid w:val="008B4431"/>
    <w:rsid w:val="008B729B"/>
    <w:rsid w:val="008C257F"/>
    <w:rsid w:val="008C31C1"/>
    <w:rsid w:val="008C5C01"/>
    <w:rsid w:val="008C72C4"/>
    <w:rsid w:val="008D0680"/>
    <w:rsid w:val="008D215B"/>
    <w:rsid w:val="008D2D2A"/>
    <w:rsid w:val="008D3A63"/>
    <w:rsid w:val="008D4C3B"/>
    <w:rsid w:val="008D5204"/>
    <w:rsid w:val="008D6147"/>
    <w:rsid w:val="008E3183"/>
    <w:rsid w:val="008E3D1E"/>
    <w:rsid w:val="008E48C2"/>
    <w:rsid w:val="008E7BF0"/>
    <w:rsid w:val="008F0E7A"/>
    <w:rsid w:val="008F1C32"/>
    <w:rsid w:val="008F34F6"/>
    <w:rsid w:val="008F6BFA"/>
    <w:rsid w:val="009002F1"/>
    <w:rsid w:val="00900C59"/>
    <w:rsid w:val="009045F4"/>
    <w:rsid w:val="009047F1"/>
    <w:rsid w:val="00905AF1"/>
    <w:rsid w:val="00906AB5"/>
    <w:rsid w:val="00910E99"/>
    <w:rsid w:val="009123D1"/>
    <w:rsid w:val="00912B19"/>
    <w:rsid w:val="0091490E"/>
    <w:rsid w:val="009161E8"/>
    <w:rsid w:val="009166B2"/>
    <w:rsid w:val="009175CD"/>
    <w:rsid w:val="0092105B"/>
    <w:rsid w:val="00921CDB"/>
    <w:rsid w:val="00922B66"/>
    <w:rsid w:val="00922F46"/>
    <w:rsid w:val="0092461C"/>
    <w:rsid w:val="00924F89"/>
    <w:rsid w:val="00925D12"/>
    <w:rsid w:val="00926049"/>
    <w:rsid w:val="00926F33"/>
    <w:rsid w:val="0092794B"/>
    <w:rsid w:val="00932EE0"/>
    <w:rsid w:val="00934E24"/>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3344"/>
    <w:rsid w:val="009A44D8"/>
    <w:rsid w:val="009B1103"/>
    <w:rsid w:val="009B6DE3"/>
    <w:rsid w:val="009C10D7"/>
    <w:rsid w:val="009C18B7"/>
    <w:rsid w:val="009C702D"/>
    <w:rsid w:val="009C70C2"/>
    <w:rsid w:val="009D06E2"/>
    <w:rsid w:val="009D43A8"/>
    <w:rsid w:val="009D5E50"/>
    <w:rsid w:val="009E16DA"/>
    <w:rsid w:val="009E1C83"/>
    <w:rsid w:val="009E3554"/>
    <w:rsid w:val="009E7A2B"/>
    <w:rsid w:val="009E7C6D"/>
    <w:rsid w:val="009F0196"/>
    <w:rsid w:val="009F3DF3"/>
    <w:rsid w:val="009F5423"/>
    <w:rsid w:val="009F5C89"/>
    <w:rsid w:val="009F678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470C"/>
    <w:rsid w:val="00A25525"/>
    <w:rsid w:val="00A25D61"/>
    <w:rsid w:val="00A26743"/>
    <w:rsid w:val="00A31335"/>
    <w:rsid w:val="00A3297A"/>
    <w:rsid w:val="00A339CB"/>
    <w:rsid w:val="00A33A52"/>
    <w:rsid w:val="00A343F1"/>
    <w:rsid w:val="00A350D5"/>
    <w:rsid w:val="00A410EC"/>
    <w:rsid w:val="00A43314"/>
    <w:rsid w:val="00A43D11"/>
    <w:rsid w:val="00A44512"/>
    <w:rsid w:val="00A44FA9"/>
    <w:rsid w:val="00A455AF"/>
    <w:rsid w:val="00A46058"/>
    <w:rsid w:val="00A46A95"/>
    <w:rsid w:val="00A51583"/>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2166"/>
    <w:rsid w:val="00A83445"/>
    <w:rsid w:val="00A83A6D"/>
    <w:rsid w:val="00A862E4"/>
    <w:rsid w:val="00A863E7"/>
    <w:rsid w:val="00A8688F"/>
    <w:rsid w:val="00A871E9"/>
    <w:rsid w:val="00A8796C"/>
    <w:rsid w:val="00A90623"/>
    <w:rsid w:val="00A90807"/>
    <w:rsid w:val="00A90F69"/>
    <w:rsid w:val="00A922DF"/>
    <w:rsid w:val="00A94EB8"/>
    <w:rsid w:val="00A95A87"/>
    <w:rsid w:val="00AA27B7"/>
    <w:rsid w:val="00AA382B"/>
    <w:rsid w:val="00AA5DB6"/>
    <w:rsid w:val="00AA6B28"/>
    <w:rsid w:val="00AA7011"/>
    <w:rsid w:val="00AB00F7"/>
    <w:rsid w:val="00AB32E1"/>
    <w:rsid w:val="00AB3EF5"/>
    <w:rsid w:val="00AB4134"/>
    <w:rsid w:val="00AC14EA"/>
    <w:rsid w:val="00AC2131"/>
    <w:rsid w:val="00AC25DD"/>
    <w:rsid w:val="00AC25F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121D"/>
    <w:rsid w:val="00AE1BE8"/>
    <w:rsid w:val="00AE2E89"/>
    <w:rsid w:val="00AE3F35"/>
    <w:rsid w:val="00AE4A7B"/>
    <w:rsid w:val="00AE5C17"/>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58"/>
    <w:rsid w:val="00B652AC"/>
    <w:rsid w:val="00B66599"/>
    <w:rsid w:val="00B668C5"/>
    <w:rsid w:val="00B67F68"/>
    <w:rsid w:val="00B67FCB"/>
    <w:rsid w:val="00B72841"/>
    <w:rsid w:val="00B72D54"/>
    <w:rsid w:val="00B73AC3"/>
    <w:rsid w:val="00B740C3"/>
    <w:rsid w:val="00B76B23"/>
    <w:rsid w:val="00B77278"/>
    <w:rsid w:val="00B80473"/>
    <w:rsid w:val="00B830EE"/>
    <w:rsid w:val="00B87110"/>
    <w:rsid w:val="00B87685"/>
    <w:rsid w:val="00B87D06"/>
    <w:rsid w:val="00B91201"/>
    <w:rsid w:val="00B91CCC"/>
    <w:rsid w:val="00B92035"/>
    <w:rsid w:val="00B92051"/>
    <w:rsid w:val="00BA02E8"/>
    <w:rsid w:val="00BA0A34"/>
    <w:rsid w:val="00BA2ACA"/>
    <w:rsid w:val="00BA6F7D"/>
    <w:rsid w:val="00BA72A9"/>
    <w:rsid w:val="00BB0AAB"/>
    <w:rsid w:val="00BB2D7E"/>
    <w:rsid w:val="00BB3D06"/>
    <w:rsid w:val="00BB3F41"/>
    <w:rsid w:val="00BB47EA"/>
    <w:rsid w:val="00BB5E27"/>
    <w:rsid w:val="00BB724A"/>
    <w:rsid w:val="00BC17CA"/>
    <w:rsid w:val="00BC3601"/>
    <w:rsid w:val="00BC48A8"/>
    <w:rsid w:val="00BC5563"/>
    <w:rsid w:val="00BC7B1B"/>
    <w:rsid w:val="00BD1D59"/>
    <w:rsid w:val="00BD315E"/>
    <w:rsid w:val="00BD3D5C"/>
    <w:rsid w:val="00BD3E28"/>
    <w:rsid w:val="00BD3FA2"/>
    <w:rsid w:val="00BD4EAB"/>
    <w:rsid w:val="00BD4ECD"/>
    <w:rsid w:val="00BD7ECA"/>
    <w:rsid w:val="00BE1D1E"/>
    <w:rsid w:val="00BE2187"/>
    <w:rsid w:val="00BE26C1"/>
    <w:rsid w:val="00BF03F9"/>
    <w:rsid w:val="00BF1B7E"/>
    <w:rsid w:val="00BF292D"/>
    <w:rsid w:val="00BF32CF"/>
    <w:rsid w:val="00BF363F"/>
    <w:rsid w:val="00BF6EBD"/>
    <w:rsid w:val="00BF79E5"/>
    <w:rsid w:val="00C01564"/>
    <w:rsid w:val="00C01D7F"/>
    <w:rsid w:val="00C04525"/>
    <w:rsid w:val="00C05840"/>
    <w:rsid w:val="00C05F9B"/>
    <w:rsid w:val="00C05FA0"/>
    <w:rsid w:val="00C12574"/>
    <w:rsid w:val="00C129C2"/>
    <w:rsid w:val="00C16249"/>
    <w:rsid w:val="00C1754C"/>
    <w:rsid w:val="00C204B1"/>
    <w:rsid w:val="00C238F8"/>
    <w:rsid w:val="00C245F1"/>
    <w:rsid w:val="00C250E0"/>
    <w:rsid w:val="00C27DE0"/>
    <w:rsid w:val="00C3018F"/>
    <w:rsid w:val="00C30D7D"/>
    <w:rsid w:val="00C324C4"/>
    <w:rsid w:val="00C32572"/>
    <w:rsid w:val="00C35D3B"/>
    <w:rsid w:val="00C378D9"/>
    <w:rsid w:val="00C40ED4"/>
    <w:rsid w:val="00C40F6B"/>
    <w:rsid w:val="00C418FE"/>
    <w:rsid w:val="00C43CAE"/>
    <w:rsid w:val="00C44335"/>
    <w:rsid w:val="00C44BBC"/>
    <w:rsid w:val="00C44E00"/>
    <w:rsid w:val="00C44F96"/>
    <w:rsid w:val="00C476D2"/>
    <w:rsid w:val="00C504FF"/>
    <w:rsid w:val="00C57307"/>
    <w:rsid w:val="00C57374"/>
    <w:rsid w:val="00C61130"/>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69E6"/>
    <w:rsid w:val="00C87AE5"/>
    <w:rsid w:val="00C87C31"/>
    <w:rsid w:val="00C90110"/>
    <w:rsid w:val="00C91E53"/>
    <w:rsid w:val="00C92162"/>
    <w:rsid w:val="00C927E3"/>
    <w:rsid w:val="00C92ACD"/>
    <w:rsid w:val="00C955EB"/>
    <w:rsid w:val="00C9624F"/>
    <w:rsid w:val="00C9730B"/>
    <w:rsid w:val="00CA16E2"/>
    <w:rsid w:val="00CA527E"/>
    <w:rsid w:val="00CA7624"/>
    <w:rsid w:val="00CA763F"/>
    <w:rsid w:val="00CA7D2B"/>
    <w:rsid w:val="00CB137D"/>
    <w:rsid w:val="00CB22C3"/>
    <w:rsid w:val="00CB3216"/>
    <w:rsid w:val="00CB36B8"/>
    <w:rsid w:val="00CB6A70"/>
    <w:rsid w:val="00CB7418"/>
    <w:rsid w:val="00CB7AC7"/>
    <w:rsid w:val="00CC25A3"/>
    <w:rsid w:val="00CC2B50"/>
    <w:rsid w:val="00CC30C0"/>
    <w:rsid w:val="00CC3E47"/>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2BBD"/>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19BF"/>
    <w:rsid w:val="00D23FEA"/>
    <w:rsid w:val="00D25A68"/>
    <w:rsid w:val="00D25EE0"/>
    <w:rsid w:val="00D27293"/>
    <w:rsid w:val="00D31D05"/>
    <w:rsid w:val="00D3259F"/>
    <w:rsid w:val="00D33D94"/>
    <w:rsid w:val="00D37A22"/>
    <w:rsid w:val="00D37F87"/>
    <w:rsid w:val="00D42582"/>
    <w:rsid w:val="00D43704"/>
    <w:rsid w:val="00D439D5"/>
    <w:rsid w:val="00D465ED"/>
    <w:rsid w:val="00D46648"/>
    <w:rsid w:val="00D475F6"/>
    <w:rsid w:val="00D47BEC"/>
    <w:rsid w:val="00D50B0D"/>
    <w:rsid w:val="00D51369"/>
    <w:rsid w:val="00D55020"/>
    <w:rsid w:val="00D55846"/>
    <w:rsid w:val="00D55920"/>
    <w:rsid w:val="00D568AA"/>
    <w:rsid w:val="00D60CE1"/>
    <w:rsid w:val="00D62B24"/>
    <w:rsid w:val="00D636BA"/>
    <w:rsid w:val="00D63D1C"/>
    <w:rsid w:val="00D67008"/>
    <w:rsid w:val="00D67EE9"/>
    <w:rsid w:val="00D74093"/>
    <w:rsid w:val="00D74E7E"/>
    <w:rsid w:val="00D761D1"/>
    <w:rsid w:val="00D76BF4"/>
    <w:rsid w:val="00D76EBB"/>
    <w:rsid w:val="00D77CD7"/>
    <w:rsid w:val="00D802AA"/>
    <w:rsid w:val="00D81366"/>
    <w:rsid w:val="00D81D4B"/>
    <w:rsid w:val="00D82FE4"/>
    <w:rsid w:val="00D839F9"/>
    <w:rsid w:val="00D859BE"/>
    <w:rsid w:val="00D86110"/>
    <w:rsid w:val="00D86980"/>
    <w:rsid w:val="00D86AE8"/>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94"/>
    <w:rsid w:val="00DB1A52"/>
    <w:rsid w:val="00DB56A2"/>
    <w:rsid w:val="00DB6E52"/>
    <w:rsid w:val="00DB7B10"/>
    <w:rsid w:val="00DC115B"/>
    <w:rsid w:val="00DC1198"/>
    <w:rsid w:val="00DC26F3"/>
    <w:rsid w:val="00DC33FD"/>
    <w:rsid w:val="00DC41B1"/>
    <w:rsid w:val="00DC51D7"/>
    <w:rsid w:val="00DC5C44"/>
    <w:rsid w:val="00DD1284"/>
    <w:rsid w:val="00DD1CBF"/>
    <w:rsid w:val="00DD2A04"/>
    <w:rsid w:val="00DD50C8"/>
    <w:rsid w:val="00DD5E26"/>
    <w:rsid w:val="00DD6F27"/>
    <w:rsid w:val="00DD6F6D"/>
    <w:rsid w:val="00DD766D"/>
    <w:rsid w:val="00DD7DBD"/>
    <w:rsid w:val="00DE0885"/>
    <w:rsid w:val="00DE1BC0"/>
    <w:rsid w:val="00DE2232"/>
    <w:rsid w:val="00DE30C0"/>
    <w:rsid w:val="00DE3768"/>
    <w:rsid w:val="00DE4F3C"/>
    <w:rsid w:val="00DE5264"/>
    <w:rsid w:val="00DE6839"/>
    <w:rsid w:val="00DF0BEB"/>
    <w:rsid w:val="00DF4006"/>
    <w:rsid w:val="00DF5BB7"/>
    <w:rsid w:val="00DF60F4"/>
    <w:rsid w:val="00DF641B"/>
    <w:rsid w:val="00DF65D6"/>
    <w:rsid w:val="00DF6C22"/>
    <w:rsid w:val="00DF6D41"/>
    <w:rsid w:val="00DF7995"/>
    <w:rsid w:val="00E00491"/>
    <w:rsid w:val="00E00EE3"/>
    <w:rsid w:val="00E015B4"/>
    <w:rsid w:val="00E04E35"/>
    <w:rsid w:val="00E06409"/>
    <w:rsid w:val="00E064D3"/>
    <w:rsid w:val="00E073D1"/>
    <w:rsid w:val="00E10884"/>
    <w:rsid w:val="00E10E4F"/>
    <w:rsid w:val="00E115AB"/>
    <w:rsid w:val="00E11F8D"/>
    <w:rsid w:val="00E1312E"/>
    <w:rsid w:val="00E13C09"/>
    <w:rsid w:val="00E14C5E"/>
    <w:rsid w:val="00E16D4F"/>
    <w:rsid w:val="00E17531"/>
    <w:rsid w:val="00E17F2B"/>
    <w:rsid w:val="00E20C39"/>
    <w:rsid w:val="00E21CD4"/>
    <w:rsid w:val="00E231FE"/>
    <w:rsid w:val="00E24519"/>
    <w:rsid w:val="00E26E44"/>
    <w:rsid w:val="00E27764"/>
    <w:rsid w:val="00E27AC8"/>
    <w:rsid w:val="00E32423"/>
    <w:rsid w:val="00E3286B"/>
    <w:rsid w:val="00E35840"/>
    <w:rsid w:val="00E35B7D"/>
    <w:rsid w:val="00E35F06"/>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7F1B"/>
    <w:rsid w:val="00E919F1"/>
    <w:rsid w:val="00E93803"/>
    <w:rsid w:val="00E93CE6"/>
    <w:rsid w:val="00E960B2"/>
    <w:rsid w:val="00E96F4D"/>
    <w:rsid w:val="00EA1DA8"/>
    <w:rsid w:val="00EA2034"/>
    <w:rsid w:val="00EA24FD"/>
    <w:rsid w:val="00EA2B2B"/>
    <w:rsid w:val="00EA57A7"/>
    <w:rsid w:val="00EA6078"/>
    <w:rsid w:val="00EB528C"/>
    <w:rsid w:val="00EB563B"/>
    <w:rsid w:val="00EC2179"/>
    <w:rsid w:val="00EC2992"/>
    <w:rsid w:val="00EC29AA"/>
    <w:rsid w:val="00EC38FD"/>
    <w:rsid w:val="00EC556A"/>
    <w:rsid w:val="00EC574C"/>
    <w:rsid w:val="00EC70C3"/>
    <w:rsid w:val="00ED05B4"/>
    <w:rsid w:val="00ED0823"/>
    <w:rsid w:val="00ED141F"/>
    <w:rsid w:val="00ED3CCC"/>
    <w:rsid w:val="00ED3F1A"/>
    <w:rsid w:val="00ED4DDE"/>
    <w:rsid w:val="00ED602C"/>
    <w:rsid w:val="00EE5303"/>
    <w:rsid w:val="00EE56D3"/>
    <w:rsid w:val="00EE67FD"/>
    <w:rsid w:val="00EE738D"/>
    <w:rsid w:val="00EE7636"/>
    <w:rsid w:val="00EE76C6"/>
    <w:rsid w:val="00EF05F7"/>
    <w:rsid w:val="00EF1836"/>
    <w:rsid w:val="00EF1C90"/>
    <w:rsid w:val="00EF1F3F"/>
    <w:rsid w:val="00EF1FDD"/>
    <w:rsid w:val="00EF219A"/>
    <w:rsid w:val="00EF5670"/>
    <w:rsid w:val="00F0263A"/>
    <w:rsid w:val="00F02765"/>
    <w:rsid w:val="00F030DB"/>
    <w:rsid w:val="00F047BB"/>
    <w:rsid w:val="00F074B1"/>
    <w:rsid w:val="00F10399"/>
    <w:rsid w:val="00F1080D"/>
    <w:rsid w:val="00F118A2"/>
    <w:rsid w:val="00F13EB4"/>
    <w:rsid w:val="00F14643"/>
    <w:rsid w:val="00F16CC9"/>
    <w:rsid w:val="00F1715F"/>
    <w:rsid w:val="00F21EF4"/>
    <w:rsid w:val="00F26B9A"/>
    <w:rsid w:val="00F27148"/>
    <w:rsid w:val="00F27208"/>
    <w:rsid w:val="00F308E2"/>
    <w:rsid w:val="00F340BA"/>
    <w:rsid w:val="00F351F2"/>
    <w:rsid w:val="00F36855"/>
    <w:rsid w:val="00F43D0D"/>
    <w:rsid w:val="00F43EC2"/>
    <w:rsid w:val="00F4406C"/>
    <w:rsid w:val="00F440D8"/>
    <w:rsid w:val="00F44184"/>
    <w:rsid w:val="00F50B9B"/>
    <w:rsid w:val="00F54C26"/>
    <w:rsid w:val="00F564DA"/>
    <w:rsid w:val="00F60B43"/>
    <w:rsid w:val="00F60FC8"/>
    <w:rsid w:val="00F641E2"/>
    <w:rsid w:val="00F67FF8"/>
    <w:rsid w:val="00F7023E"/>
    <w:rsid w:val="00F724EA"/>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A0153"/>
    <w:rsid w:val="00FA0269"/>
    <w:rsid w:val="00FA3B0A"/>
    <w:rsid w:val="00FA77B6"/>
    <w:rsid w:val="00FA7FF0"/>
    <w:rsid w:val="00FB0435"/>
    <w:rsid w:val="00FB2342"/>
    <w:rsid w:val="00FB3524"/>
    <w:rsid w:val="00FB4A25"/>
    <w:rsid w:val="00FB5916"/>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jn.gov.si" TargetMode="External"/><Relationship Id="rId17" Type="http://schemas.openxmlformats.org/officeDocument/2006/relationships/hyperlink" Target="mailto:dario.seraval@ljubljana.si"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narocanje.si/_ESPD/" TargetMode="External"/><Relationship Id="rId5" Type="http://schemas.openxmlformats.org/officeDocument/2006/relationships/settings" Target="settings.xml"/><Relationship Id="rId15" Type="http://schemas.openxmlformats.org/officeDocument/2006/relationships/hyperlink" Target="https://ejn.gov.si" TargetMode="External"/><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ejn.gov.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E0F20-5C53-4EDA-B51D-62AB7BAC1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11864</Words>
  <Characters>73669</Characters>
  <Application>Microsoft Office Word</Application>
  <DocSecurity>0</DocSecurity>
  <Lines>613</Lines>
  <Paragraphs>170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85363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Cvetka Erzin</cp:lastModifiedBy>
  <cp:revision>4</cp:revision>
  <cp:lastPrinted>2018-04-11T11:54:00Z</cp:lastPrinted>
  <dcterms:created xsi:type="dcterms:W3CDTF">2019-05-29T10:13:00Z</dcterms:created>
  <dcterms:modified xsi:type="dcterms:W3CDTF">2019-05-29T10:14:00Z</dcterms:modified>
</cp:coreProperties>
</file>