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F6136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E615439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6E8CEFE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C59E0A3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F0B7214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5245131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D4B9C3D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8B5CF63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F059671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1</w:t>
      </w:r>
    </w:p>
    <w:p w14:paraId="04692F37" w14:textId="77777777" w:rsidR="005705F6" w:rsidRDefault="005705F6" w:rsidP="005705F6">
      <w:pPr>
        <w:pStyle w:val="Glava"/>
        <w:tabs>
          <w:tab w:val="clear" w:pos="4536"/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14:paraId="5245135E" w14:textId="77777777" w:rsidR="005705F6" w:rsidRDefault="005705F6" w:rsidP="005705F6">
      <w:pPr>
        <w:pStyle w:val="Glava"/>
        <w:tabs>
          <w:tab w:val="clear" w:pos="4536"/>
          <w:tab w:val="left" w:pos="903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81"/>
        <w:gridCol w:w="6819"/>
      </w:tblGrid>
      <w:tr w:rsidR="005705F6" w14:paraId="15C3123D" w14:textId="77777777" w:rsidTr="005705F6">
        <w:tc>
          <w:tcPr>
            <w:tcW w:w="2181" w:type="dxa"/>
            <w:hideMark/>
          </w:tcPr>
          <w:p w14:paraId="3F04D47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6BDF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79F6FA5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72"/>
        <w:gridCol w:w="688"/>
        <w:gridCol w:w="360"/>
        <w:gridCol w:w="6480"/>
      </w:tblGrid>
      <w:tr w:rsidR="005705F6" w14:paraId="36ABF193" w14:textId="77777777" w:rsidTr="005705F6">
        <w:tc>
          <w:tcPr>
            <w:tcW w:w="1472" w:type="dxa"/>
            <w:hideMark/>
          </w:tcPr>
          <w:p w14:paraId="3A8B03B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9E67D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69A2ADC9" w14:textId="77777777" w:rsidTr="005705F6">
        <w:tc>
          <w:tcPr>
            <w:tcW w:w="2160" w:type="dxa"/>
            <w:gridSpan w:val="2"/>
          </w:tcPr>
          <w:p w14:paraId="7D5F55AA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840" w:type="dxa"/>
            <w:gridSpan w:val="2"/>
          </w:tcPr>
          <w:p w14:paraId="4D66539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62F76993" w14:textId="77777777" w:rsidTr="005705F6">
        <w:tc>
          <w:tcPr>
            <w:tcW w:w="2520" w:type="dxa"/>
            <w:gridSpan w:val="3"/>
            <w:hideMark/>
          </w:tcPr>
          <w:p w14:paraId="20F1EC9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dajem naslednjo</w:t>
            </w:r>
          </w:p>
        </w:tc>
        <w:tc>
          <w:tcPr>
            <w:tcW w:w="6480" w:type="dxa"/>
          </w:tcPr>
          <w:p w14:paraId="7C0EE86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89A0D6F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9023DC7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4608EF0F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 w:val="36"/>
          <w:szCs w:val="36"/>
        </w:rPr>
      </w:pPr>
      <w:r>
        <w:rPr>
          <w:b/>
          <w:i w:val="0"/>
          <w:sz w:val="36"/>
          <w:szCs w:val="36"/>
        </w:rPr>
        <w:t>PONUDBO št.____________</w:t>
      </w:r>
    </w:p>
    <w:p w14:paraId="5FC7DE46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11A71CBE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3065B6C" w14:textId="77777777" w:rsidR="005705F6" w:rsidRDefault="005705F6" w:rsidP="005705F6">
      <w:pPr>
        <w:ind w:left="1080"/>
        <w:jc w:val="both"/>
        <w:rPr>
          <w:b/>
          <w:i w:val="0"/>
          <w:sz w:val="22"/>
          <w:szCs w:val="22"/>
          <w:u w:val="single"/>
        </w:rPr>
      </w:pPr>
      <w:r>
        <w:rPr>
          <w:b/>
          <w:i w:val="0"/>
          <w:sz w:val="22"/>
          <w:szCs w:val="22"/>
          <w:u w:val="single"/>
        </w:rPr>
        <w:t>Način predložitve ponudbe (ustrezno obkrožite)</w:t>
      </w:r>
    </w:p>
    <w:p w14:paraId="35EE1321" w14:textId="77777777" w:rsidR="005705F6" w:rsidRDefault="005705F6" w:rsidP="005705F6">
      <w:pPr>
        <w:ind w:left="1080"/>
        <w:jc w:val="both"/>
        <w:rPr>
          <w:b/>
          <w:i w:val="0"/>
          <w:sz w:val="22"/>
          <w:szCs w:val="22"/>
        </w:rPr>
      </w:pPr>
    </w:p>
    <w:p w14:paraId="0960AB1D" w14:textId="77777777" w:rsidR="005705F6" w:rsidRDefault="005705F6" w:rsidP="00103502">
      <w:pPr>
        <w:pStyle w:val="Odstavekseznama"/>
        <w:numPr>
          <w:ilvl w:val="0"/>
          <w:numId w:val="18"/>
        </w:num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samostojno - kot samostojen gospodarski subjekt</w:t>
      </w:r>
    </w:p>
    <w:p w14:paraId="5C912E02" w14:textId="77777777" w:rsidR="005705F6" w:rsidRDefault="005705F6" w:rsidP="005705F6">
      <w:pPr>
        <w:ind w:left="720"/>
        <w:rPr>
          <w:i w:val="0"/>
          <w:sz w:val="22"/>
          <w:szCs w:val="22"/>
        </w:rPr>
      </w:pPr>
    </w:p>
    <w:p w14:paraId="489EDE97" w14:textId="77777777" w:rsidR="005705F6" w:rsidRDefault="005705F6" w:rsidP="00103502">
      <w:pPr>
        <w:pStyle w:val="Odstavekseznama"/>
        <w:numPr>
          <w:ilvl w:val="0"/>
          <w:numId w:val="18"/>
        </w:num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 podizvajalci in/ali drugimi gospodarskimi subjekti (81. člen ZJN-3) - kot samostojen gospodarski subjekt s podizvajalci in/ali drugimi gospodarskimi subjekti (81. člen ZJN-3)</w:t>
      </w:r>
    </w:p>
    <w:p w14:paraId="11CE14DC" w14:textId="77777777" w:rsidR="005705F6" w:rsidRDefault="005705F6" w:rsidP="005705F6">
      <w:pPr>
        <w:pStyle w:val="Odstavekseznama"/>
        <w:rPr>
          <w:i w:val="0"/>
          <w:sz w:val="22"/>
          <w:szCs w:val="22"/>
        </w:rPr>
      </w:pPr>
    </w:p>
    <w:p w14:paraId="2A02F2C5" w14:textId="77777777" w:rsidR="005705F6" w:rsidRDefault="005705F6" w:rsidP="00103502">
      <w:pPr>
        <w:pStyle w:val="Odstavekseznama"/>
        <w:numPr>
          <w:ilvl w:val="0"/>
          <w:numId w:val="18"/>
        </w:num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skupna ponudba - kot partner v skupini gospodarskih subjektov</w:t>
      </w:r>
    </w:p>
    <w:p w14:paraId="4E2847E8" w14:textId="77777777" w:rsidR="005705F6" w:rsidRDefault="005705F6" w:rsidP="005705F6">
      <w:pPr>
        <w:ind w:left="720"/>
        <w:rPr>
          <w:i w:val="0"/>
          <w:sz w:val="22"/>
          <w:szCs w:val="22"/>
        </w:rPr>
      </w:pPr>
    </w:p>
    <w:p w14:paraId="7A5B6F09" w14:textId="77777777" w:rsidR="005705F6" w:rsidRDefault="005705F6" w:rsidP="00103502">
      <w:pPr>
        <w:pStyle w:val="Odstavekseznama"/>
        <w:numPr>
          <w:ilvl w:val="0"/>
          <w:numId w:val="18"/>
        </w:num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skupna ponudba s podizvajalci in/ali drugimi gospodarskimi subjekti (81. člen ZJN-3)</w:t>
      </w:r>
    </w:p>
    <w:p w14:paraId="20BFB1B8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7511A6A6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4889"/>
      </w:tblGrid>
      <w:tr w:rsidR="005705F6" w14:paraId="721C0083" w14:textId="77777777" w:rsidTr="005705F6">
        <w:trPr>
          <w:trHeight w:val="4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2118" w14:textId="77777777" w:rsidR="005705F6" w:rsidRDefault="005705F6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Skupaj ponudbena cena v EUR brez DDV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7A0C" w14:textId="77777777" w:rsidR="005705F6" w:rsidRDefault="005705F6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705F6" w14:paraId="3FEA412F" w14:textId="77777777" w:rsidTr="005705F6">
        <w:trPr>
          <w:trHeight w:val="4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9FD8" w14:textId="77777777" w:rsidR="005705F6" w:rsidRDefault="005705F6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DDV 22%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FDDC" w14:textId="77777777" w:rsidR="005705F6" w:rsidRDefault="005705F6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EC392F9" w14:textId="77777777" w:rsidR="005705F6" w:rsidRDefault="005705F6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705F6" w14:paraId="4D244836" w14:textId="77777777" w:rsidTr="005705F6">
        <w:trPr>
          <w:trHeight w:val="41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830A" w14:textId="77777777" w:rsidR="005705F6" w:rsidRDefault="005705F6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Skupaj ponudbena cena v EUR z DDV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DDBE" w14:textId="77777777" w:rsidR="005705F6" w:rsidRDefault="005705F6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08583F5" w14:textId="77777777" w:rsidR="005705F6" w:rsidRDefault="005705F6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3F3235A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19FDE1B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D18844F" w14:textId="5C276235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  <w:r w:rsidRPr="00E51005">
        <w:rPr>
          <w:i w:val="0"/>
          <w:sz w:val="22"/>
          <w:szCs w:val="22"/>
        </w:rPr>
        <w:t xml:space="preserve">Ponudba velja </w:t>
      </w:r>
      <w:r w:rsidR="00AF28EB">
        <w:rPr>
          <w:i w:val="0"/>
          <w:sz w:val="22"/>
          <w:szCs w:val="22"/>
        </w:rPr>
        <w:t xml:space="preserve"> 120 dni. </w:t>
      </w:r>
    </w:p>
    <w:p w14:paraId="00987DA8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51936EC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35CF1F8" w14:textId="0D861DA3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Datum:</w:t>
      </w:r>
      <w:r>
        <w:rPr>
          <w:i w:val="0"/>
          <w:sz w:val="22"/>
          <w:szCs w:val="22"/>
        </w:rPr>
        <w:tab/>
        <w:t>Žig:</w:t>
      </w:r>
      <w:r>
        <w:rPr>
          <w:i w:val="0"/>
          <w:sz w:val="22"/>
          <w:szCs w:val="22"/>
        </w:rPr>
        <w:tab/>
        <w:t>Podpis:</w:t>
      </w:r>
    </w:p>
    <w:p w14:paraId="7FBBB498" w14:textId="77777777" w:rsidR="005705F6" w:rsidRDefault="005705F6" w:rsidP="005705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5F0C34EF" w14:textId="77777777" w:rsidR="005705F6" w:rsidRDefault="005705F6" w:rsidP="005705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7257AFA1" w14:textId="77777777" w:rsidR="005705F6" w:rsidRDefault="005705F6" w:rsidP="005705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28F9A887" w14:textId="77777777" w:rsidR="005705F6" w:rsidRDefault="005705F6" w:rsidP="005705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0CC31265" w14:textId="77777777" w:rsidR="005705F6" w:rsidRDefault="005705F6" w:rsidP="005705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32A56DE1" w14:textId="77777777" w:rsidR="005705F6" w:rsidRDefault="005705F6" w:rsidP="005705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0F752BA1" w14:textId="77777777" w:rsidR="005705F6" w:rsidRDefault="005705F6" w:rsidP="005705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1D177FA1" w14:textId="77777777" w:rsidR="005705F6" w:rsidRDefault="005705F6" w:rsidP="005705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2988098C" w14:textId="77777777" w:rsidR="005705F6" w:rsidRDefault="005705F6" w:rsidP="005705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2AE2F2DD" w14:textId="77777777" w:rsidR="005705F6" w:rsidRDefault="005705F6" w:rsidP="00656E5F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5F8BCC78" w14:textId="7E23D22C" w:rsidR="005705F6" w:rsidRDefault="005705F6" w:rsidP="00EE2F9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3DF3BF64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97BC164" w14:textId="77777777" w:rsidR="001120B5" w:rsidRDefault="001120B5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BB6E8D3" w14:textId="77777777" w:rsidR="001120B5" w:rsidRDefault="001120B5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130EDC25" w14:textId="77777777" w:rsidR="001120B5" w:rsidRDefault="001120B5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C2023B9" w14:textId="77777777" w:rsidR="001120B5" w:rsidRDefault="001120B5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8075776" w14:textId="77777777" w:rsidR="001120B5" w:rsidRDefault="001120B5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2CE923E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9CD29F2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1ECEDF17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1513559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2</w:t>
      </w:r>
    </w:p>
    <w:p w14:paraId="23784F75" w14:textId="77777777" w:rsidR="005705F6" w:rsidRDefault="005705F6" w:rsidP="005705F6">
      <w:pPr>
        <w:pStyle w:val="Glava"/>
        <w:tabs>
          <w:tab w:val="clear" w:pos="4536"/>
          <w:tab w:val="clear" w:pos="9072"/>
          <w:tab w:val="left" w:pos="9346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598CF0DA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F00CD21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CCA1267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F30C1B9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ESPD OBRAZEC</w:t>
      </w:r>
    </w:p>
    <w:p w14:paraId="6C84BAE9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</w:p>
    <w:p w14:paraId="3B035B48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</w:p>
    <w:p w14:paraId="0AD19C85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</w:p>
    <w:p w14:paraId="266E591C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0"/>
        </w:rPr>
      </w:pPr>
      <w:r>
        <w:rPr>
          <w:i w:val="0"/>
          <w:sz w:val="20"/>
        </w:rPr>
        <w:t xml:space="preserve">Obrazec izpolni (in tudi podpiše, datira ter žigosa) gospodarski subjekt, vsak podizvajalec in vsak partner v skupni ponudbi </w:t>
      </w:r>
      <w:r>
        <w:rPr>
          <w:bCs/>
          <w:i w:val="0"/>
          <w:sz w:val="20"/>
        </w:rPr>
        <w:t xml:space="preserve">ter </w:t>
      </w:r>
      <w:r>
        <w:rPr>
          <w:i w:val="0"/>
          <w:sz w:val="20"/>
        </w:rPr>
        <w:t>drugi subjekt, katerih zmogljivosti uporabi gospodarski subjekt glede izpolnjevanja pogojev v zvezi z ekonomskim in finančnim položajem ter tehnično in strokovno sposobnostjo!</w:t>
      </w:r>
    </w:p>
    <w:p w14:paraId="725D42E3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0"/>
        </w:rPr>
      </w:pPr>
    </w:p>
    <w:p w14:paraId="7EDBF5BF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0"/>
        </w:rPr>
      </w:pPr>
      <w:r>
        <w:rPr>
          <w:i w:val="0"/>
          <w:sz w:val="20"/>
        </w:rPr>
        <w:t xml:space="preserve">Obrazec ob ponudbi predložijo: gospodarski subjekt, vsak podizvajalec in vsak partner v skupni ponudbi, </w:t>
      </w:r>
      <w:r>
        <w:rPr>
          <w:bCs/>
          <w:i w:val="0"/>
          <w:sz w:val="20"/>
        </w:rPr>
        <w:t xml:space="preserve">ter </w:t>
      </w:r>
      <w:r>
        <w:rPr>
          <w:i w:val="0"/>
          <w:sz w:val="20"/>
        </w:rPr>
        <w:t>drugi subjekti, katerih zmogljivosti uporabi gospodarski subjekt glede izpolnjevanja pogojev v zvezi z ekonomskim in finančnim položajem ter tehnično in strokovno sposobnostjo.</w:t>
      </w:r>
    </w:p>
    <w:p w14:paraId="576FA72E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0"/>
        </w:rPr>
      </w:pPr>
    </w:p>
    <w:p w14:paraId="716D8738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0"/>
        </w:rPr>
      </w:pPr>
    </w:p>
    <w:p w14:paraId="11E964AF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0"/>
        </w:rPr>
      </w:pPr>
    </w:p>
    <w:p w14:paraId="41C8526F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D0F4364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D992FB8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28542D0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D610804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E7D7537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E06B12B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1C7B7EE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5E80239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0AA199A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18DD630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95EE8BF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913C438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65B9A93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345A131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1459996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621DF99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C8B9B5D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2D4341F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1E07455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ADBD073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DD89103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83FF3A3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18727C00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B0BBFEC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CCEBC38" w14:textId="77777777" w:rsidR="000A205A" w:rsidRDefault="000A205A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8A4FB12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C409803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51486F4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F8A0CA3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1E13CCCB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1A6BFDA9" w14:textId="77777777" w:rsidR="009E4B66" w:rsidRDefault="009E4B6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5F23A68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8B78EF5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93874E1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3</w:t>
      </w:r>
    </w:p>
    <w:p w14:paraId="75E8A7CA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52694658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2BBC8200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 PRAVNE OSEBE</w:t>
      </w:r>
    </w:p>
    <w:p w14:paraId="79D40048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51BB288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29CE64C" w14:textId="35FD8059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Pooblaščamo naročnika Mestno občino Ljubljana, Mestni trg 1, 1000 Ljubljana, da za potrebe preverjanja obveznega izpolnjevanja pogojev iz prvega odstavka 75. člena ZJN-3 v postopku javnega naročanja</w:t>
      </w:r>
      <w:r w:rsidR="00BA4B26">
        <w:rPr>
          <w:b/>
          <w:i w:val="0"/>
          <w:sz w:val="22"/>
          <w:szCs w:val="22"/>
        </w:rPr>
        <w:t xml:space="preserve"> Analiza rodovitnosti tal in vsebnosti nevarnih snovi v tleh in pridelkih na VVO MOL v letu 2018.</w:t>
      </w:r>
    </w:p>
    <w:p w14:paraId="783BB1BF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51ED8CF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 z naslednjimi podatki:</w:t>
      </w:r>
    </w:p>
    <w:p w14:paraId="2B7050BF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ED6772C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5912"/>
      </w:tblGrid>
      <w:tr w:rsidR="005705F6" w14:paraId="7389B8DD" w14:textId="77777777" w:rsidTr="005705F6">
        <w:tc>
          <w:tcPr>
            <w:tcW w:w="2976" w:type="dxa"/>
            <w:hideMark/>
          </w:tcPr>
          <w:p w14:paraId="54A686E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926DC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5FAD5EA0" w14:textId="77777777" w:rsidTr="005705F6">
        <w:tc>
          <w:tcPr>
            <w:tcW w:w="2976" w:type="dxa"/>
          </w:tcPr>
          <w:p w14:paraId="0585ED2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  <w:p w14:paraId="7DE69B6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4696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4541B852" w14:textId="77777777" w:rsidTr="005705F6">
        <w:tc>
          <w:tcPr>
            <w:tcW w:w="2976" w:type="dxa"/>
          </w:tcPr>
          <w:p w14:paraId="19140CC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  <w:p w14:paraId="313AC9F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1FD5D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3595735E" w14:textId="77777777" w:rsidTr="005705F6">
        <w:tc>
          <w:tcPr>
            <w:tcW w:w="2976" w:type="dxa"/>
          </w:tcPr>
          <w:p w14:paraId="0548EBF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  <w:p w14:paraId="59915C3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8A882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177B005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7A8859C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71A8AB1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 Ministrstva za pravosodje potrdilo iz kazenske evidence pravnih oseb.</w:t>
      </w:r>
    </w:p>
    <w:p w14:paraId="204753B0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B6240EE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361DAEE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4C18A8AA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690B512E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646"/>
        <w:gridCol w:w="1800"/>
        <w:gridCol w:w="4676"/>
      </w:tblGrid>
      <w:tr w:rsidR="005705F6" w14:paraId="1C289D70" w14:textId="77777777" w:rsidTr="005705F6">
        <w:tc>
          <w:tcPr>
            <w:tcW w:w="766" w:type="dxa"/>
            <w:hideMark/>
          </w:tcPr>
          <w:p w14:paraId="7236403A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AEE34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  <w:hideMark/>
          </w:tcPr>
          <w:p w14:paraId="23A1018E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6" w:type="dxa"/>
            <w:hideMark/>
          </w:tcPr>
          <w:p w14:paraId="72C5750E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5705F6" w14:paraId="036602F2" w14:textId="77777777" w:rsidTr="005705F6">
        <w:tc>
          <w:tcPr>
            <w:tcW w:w="766" w:type="dxa"/>
          </w:tcPr>
          <w:p w14:paraId="5D2C9532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49242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74BA174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7DB0CF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  <w:p w14:paraId="4FF4F4F4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68D5DB2C" w14:textId="77777777" w:rsidTr="005705F6">
        <w:tc>
          <w:tcPr>
            <w:tcW w:w="766" w:type="dxa"/>
          </w:tcPr>
          <w:p w14:paraId="7B8BAA45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38100749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9F45CDA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AEF2A" w14:textId="77777777" w:rsidR="005705F6" w:rsidRDefault="005705F6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4BBB6806" w14:textId="77777777" w:rsidTr="005705F6">
        <w:tc>
          <w:tcPr>
            <w:tcW w:w="766" w:type="dxa"/>
          </w:tcPr>
          <w:p w14:paraId="6F461AAC" w14:textId="77777777" w:rsidR="005705F6" w:rsidRDefault="005705F6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6F7A23B4" w14:textId="77777777" w:rsidR="005705F6" w:rsidRDefault="005705F6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BB8ADE5" w14:textId="77777777" w:rsidR="005705F6" w:rsidRDefault="005705F6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hideMark/>
          </w:tcPr>
          <w:p w14:paraId="36F40D9F" w14:textId="77777777" w:rsidR="005705F6" w:rsidRDefault="005705F6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14:paraId="6F929128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64D7A9B5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40968076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343EF35A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6E0AA03B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356B4AEA" w14:textId="77777777" w:rsidR="00E51005" w:rsidRDefault="00E51005" w:rsidP="005705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28B1DDCA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4A9646A7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Obrazec izpolni gospodarski subjekt, vsak podizvajalec in vsak partner v skupni ponudbi </w:t>
      </w:r>
      <w:r>
        <w:rPr>
          <w:bCs/>
          <w:i w:val="0"/>
          <w:sz w:val="18"/>
          <w:szCs w:val="18"/>
        </w:rPr>
        <w:t xml:space="preserve">ter </w:t>
      </w:r>
      <w:r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sposobnostjo!</w:t>
      </w:r>
    </w:p>
    <w:p w14:paraId="5A4F8C45" w14:textId="77777777" w:rsidR="00F13903" w:rsidRDefault="00F13903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</w:p>
    <w:p w14:paraId="38C520FD" w14:textId="77777777" w:rsidR="00F13903" w:rsidRDefault="00F13903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</w:p>
    <w:p w14:paraId="7D8F4F4A" w14:textId="77777777" w:rsidR="00F13903" w:rsidRDefault="00F13903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</w:p>
    <w:p w14:paraId="7DE1D1B9" w14:textId="77777777" w:rsidR="00F13903" w:rsidRDefault="00F13903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</w:p>
    <w:p w14:paraId="5B37B28C" w14:textId="77777777" w:rsidR="00F13903" w:rsidRDefault="00F13903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</w:p>
    <w:p w14:paraId="02C986F2" w14:textId="77777777" w:rsidR="00F13903" w:rsidRDefault="00F13903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</w:p>
    <w:p w14:paraId="343EDA24" w14:textId="77777777" w:rsidR="00F13903" w:rsidRDefault="00F13903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  <w:bookmarkStart w:id="0" w:name="_GoBack"/>
      <w:bookmarkEnd w:id="0"/>
    </w:p>
    <w:p w14:paraId="02215E52" w14:textId="77777777" w:rsidR="005705F6" w:rsidRDefault="005705F6" w:rsidP="005705F6">
      <w:pPr>
        <w:pStyle w:val="Glava"/>
        <w:tabs>
          <w:tab w:val="left" w:pos="708"/>
        </w:tabs>
        <w:ind w:left="1080"/>
        <w:rPr>
          <w:i w:val="0"/>
          <w:sz w:val="18"/>
          <w:szCs w:val="18"/>
        </w:rPr>
      </w:pPr>
    </w:p>
    <w:p w14:paraId="552C279C" w14:textId="77777777" w:rsidR="005705F6" w:rsidRDefault="005705F6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000D8CF4" w14:textId="77777777" w:rsidR="008B6630" w:rsidRDefault="008B6630" w:rsidP="005705F6">
      <w:pPr>
        <w:pStyle w:val="Glava"/>
        <w:tabs>
          <w:tab w:val="left" w:pos="708"/>
        </w:tabs>
        <w:jc w:val="right"/>
        <w:rPr>
          <w:b/>
          <w:i w:val="0"/>
          <w:sz w:val="22"/>
          <w:szCs w:val="22"/>
        </w:rPr>
      </w:pPr>
    </w:p>
    <w:p w14:paraId="14EF3D20" w14:textId="77777777" w:rsidR="005705F6" w:rsidRDefault="005705F6" w:rsidP="005705F6">
      <w:pPr>
        <w:pStyle w:val="Glava"/>
        <w:tabs>
          <w:tab w:val="left" w:pos="708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4</w:t>
      </w:r>
    </w:p>
    <w:p w14:paraId="3908C1BA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81"/>
        <w:gridCol w:w="6923"/>
      </w:tblGrid>
      <w:tr w:rsidR="005705F6" w14:paraId="640DF974" w14:textId="77777777" w:rsidTr="005705F6">
        <w:tc>
          <w:tcPr>
            <w:tcW w:w="2181" w:type="dxa"/>
            <w:vMerge w:val="restart"/>
            <w:hideMark/>
          </w:tcPr>
          <w:p w14:paraId="1FFCD2E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331E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Cs w:val="24"/>
              </w:rPr>
            </w:pPr>
          </w:p>
        </w:tc>
      </w:tr>
      <w:tr w:rsidR="005705F6" w14:paraId="417B479C" w14:textId="77777777" w:rsidTr="005705F6">
        <w:tc>
          <w:tcPr>
            <w:tcW w:w="0" w:type="auto"/>
            <w:vMerge/>
            <w:vAlign w:val="center"/>
            <w:hideMark/>
          </w:tcPr>
          <w:p w14:paraId="0727BA20" w14:textId="77777777" w:rsidR="005705F6" w:rsidRDefault="005705F6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1C0F1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Cs w:val="24"/>
              </w:rPr>
            </w:pPr>
          </w:p>
        </w:tc>
      </w:tr>
      <w:tr w:rsidR="005705F6" w14:paraId="296903F7" w14:textId="77777777" w:rsidTr="005705F6">
        <w:tc>
          <w:tcPr>
            <w:tcW w:w="0" w:type="auto"/>
            <w:vMerge/>
            <w:vAlign w:val="center"/>
            <w:hideMark/>
          </w:tcPr>
          <w:p w14:paraId="3177013E" w14:textId="77777777" w:rsidR="005705F6" w:rsidRDefault="005705F6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776BA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3CC9D39A" w14:textId="77777777" w:rsidR="005705F6" w:rsidRDefault="005705F6" w:rsidP="005705F6">
      <w:pPr>
        <w:pStyle w:val="Glava"/>
        <w:tabs>
          <w:tab w:val="left" w:pos="2523"/>
        </w:tabs>
        <w:rPr>
          <w:b/>
          <w:i w:val="0"/>
          <w:sz w:val="22"/>
          <w:szCs w:val="22"/>
        </w:rPr>
      </w:pPr>
    </w:p>
    <w:p w14:paraId="25C78F9E" w14:textId="77777777" w:rsidR="005705F6" w:rsidRDefault="005705F6" w:rsidP="005705F6">
      <w:pPr>
        <w:pStyle w:val="Glava"/>
        <w:tabs>
          <w:tab w:val="left" w:pos="2523"/>
        </w:tabs>
        <w:rPr>
          <w:b/>
          <w:i w:val="0"/>
          <w:sz w:val="22"/>
          <w:szCs w:val="22"/>
        </w:rPr>
      </w:pPr>
    </w:p>
    <w:p w14:paraId="73DD5D9D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 FIZIČNE OSEBE</w:t>
      </w:r>
    </w:p>
    <w:p w14:paraId="0E5D393D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9698D89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1679956" w14:textId="2D782DB9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>
        <w:rPr>
          <w:sz w:val="22"/>
          <w:szCs w:val="22"/>
        </w:rPr>
        <w:t>ime in priimek člana upravnega ali vodstvenega ali nadzornega organa gospodarskega subjekta oziroma podizvajalca, ali osebe, ki ima pooblastila za zastopanje ali odločanje ali nadzor pri gospodarskem subjektu oziroma podizvajalcu</w:t>
      </w:r>
      <w:r>
        <w:rPr>
          <w:i w:val="0"/>
          <w:sz w:val="22"/>
          <w:szCs w:val="22"/>
        </w:rPr>
        <w:t xml:space="preserve">) </w:t>
      </w:r>
      <w:r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</w:t>
      </w:r>
      <w:r w:rsidR="004F65DA">
        <w:rPr>
          <w:i w:val="0"/>
          <w:sz w:val="22"/>
          <w:szCs w:val="22"/>
        </w:rPr>
        <w:t xml:space="preserve"> </w:t>
      </w:r>
      <w:r w:rsidR="004F65DA" w:rsidRPr="00684A1F">
        <w:rPr>
          <w:b/>
          <w:i w:val="0"/>
          <w:sz w:val="22"/>
          <w:szCs w:val="22"/>
        </w:rPr>
        <w:t>Analiza rodovitnosti tal in vsebnosti nevarnih snovi v tleh in pridelkih na VVO MOL v letu 2018</w:t>
      </w:r>
      <w:r>
        <w:rPr>
          <w:i w:val="0"/>
          <w:sz w:val="22"/>
          <w:szCs w:val="22"/>
        </w:rPr>
        <w:t xml:space="preserve"> od Ministrstva za pravosodje pridobi potrdilo iz kazenske evidence fizičnih oseb.</w:t>
      </w:r>
    </w:p>
    <w:p w14:paraId="0E72468C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1091537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14:paraId="647FCD33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1418"/>
        <w:gridCol w:w="203"/>
        <w:gridCol w:w="80"/>
        <w:gridCol w:w="624"/>
        <w:gridCol w:w="528"/>
        <w:gridCol w:w="1400"/>
        <w:gridCol w:w="179"/>
        <w:gridCol w:w="4496"/>
      </w:tblGrid>
      <w:tr w:rsidR="005705F6" w14:paraId="433B1EDB" w14:textId="77777777" w:rsidTr="005705F6">
        <w:tc>
          <w:tcPr>
            <w:tcW w:w="1701" w:type="dxa"/>
            <w:gridSpan w:val="3"/>
            <w:hideMark/>
          </w:tcPr>
          <w:p w14:paraId="15EFFECA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priimek:</w:t>
            </w:r>
          </w:p>
        </w:tc>
        <w:tc>
          <w:tcPr>
            <w:tcW w:w="7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0E360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659CDEC4" w14:textId="77777777" w:rsidTr="005705F6">
        <w:tc>
          <w:tcPr>
            <w:tcW w:w="4432" w:type="dxa"/>
            <w:gridSpan w:val="7"/>
          </w:tcPr>
          <w:p w14:paraId="4E1B848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10B75DF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00478488" w14:textId="77777777" w:rsidTr="005705F6">
        <w:tc>
          <w:tcPr>
            <w:tcW w:w="2853" w:type="dxa"/>
            <w:gridSpan w:val="5"/>
            <w:hideMark/>
          </w:tcPr>
          <w:p w14:paraId="4E1ADFB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5598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34A7C284" w14:textId="77777777" w:rsidTr="005705F6">
        <w:tc>
          <w:tcPr>
            <w:tcW w:w="4432" w:type="dxa"/>
            <w:gridSpan w:val="7"/>
          </w:tcPr>
          <w:p w14:paraId="52B400CA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5E8F25B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7E421343" w14:textId="77777777" w:rsidTr="005705F6">
        <w:tc>
          <w:tcPr>
            <w:tcW w:w="1621" w:type="dxa"/>
            <w:gridSpan w:val="2"/>
            <w:hideMark/>
          </w:tcPr>
          <w:p w14:paraId="22DE094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170C5D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55B715EB" w14:textId="77777777" w:rsidTr="005705F6">
        <w:tc>
          <w:tcPr>
            <w:tcW w:w="4432" w:type="dxa"/>
            <w:gridSpan w:val="7"/>
          </w:tcPr>
          <w:p w14:paraId="47E9FC7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7687E05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06BFA68D" w14:textId="77777777" w:rsidTr="005705F6">
        <w:tc>
          <w:tcPr>
            <w:tcW w:w="1418" w:type="dxa"/>
            <w:hideMark/>
          </w:tcPr>
          <w:p w14:paraId="6BD0B2CF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68924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10EF50A9" w14:textId="77777777" w:rsidTr="005705F6">
        <w:tc>
          <w:tcPr>
            <w:tcW w:w="4432" w:type="dxa"/>
            <w:gridSpan w:val="7"/>
          </w:tcPr>
          <w:p w14:paraId="0165280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20BD158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29B79542" w14:textId="77777777" w:rsidTr="005705F6">
        <w:tc>
          <w:tcPr>
            <w:tcW w:w="1621" w:type="dxa"/>
            <w:gridSpan w:val="2"/>
            <w:hideMark/>
          </w:tcPr>
          <w:p w14:paraId="47F60AF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rojstva:</w:t>
            </w:r>
          </w:p>
        </w:tc>
        <w:tc>
          <w:tcPr>
            <w:tcW w:w="7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09F2F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4A9650AF" w14:textId="77777777" w:rsidTr="005705F6">
        <w:tc>
          <w:tcPr>
            <w:tcW w:w="4432" w:type="dxa"/>
            <w:gridSpan w:val="7"/>
          </w:tcPr>
          <w:p w14:paraId="02E5CDE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51826D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7EB9A53A" w14:textId="77777777" w:rsidTr="005705F6">
        <w:tc>
          <w:tcPr>
            <w:tcW w:w="8928" w:type="dxa"/>
            <w:gridSpan w:val="8"/>
            <w:hideMark/>
          </w:tcPr>
          <w:p w14:paraId="03A226DD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5705F6" w14:paraId="171C7116" w14:textId="77777777" w:rsidTr="005705F6">
        <w:tc>
          <w:tcPr>
            <w:tcW w:w="2325" w:type="dxa"/>
            <w:gridSpan w:val="4"/>
            <w:hideMark/>
          </w:tcPr>
          <w:p w14:paraId="3304A41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7261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619CB4EE" w14:textId="77777777" w:rsidTr="005705F6">
        <w:tc>
          <w:tcPr>
            <w:tcW w:w="4432" w:type="dxa"/>
            <w:gridSpan w:val="7"/>
          </w:tcPr>
          <w:p w14:paraId="392B05BA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28774E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64FB1A84" w14:textId="77777777" w:rsidTr="005705F6">
        <w:tc>
          <w:tcPr>
            <w:tcW w:w="2325" w:type="dxa"/>
            <w:gridSpan w:val="4"/>
            <w:hideMark/>
          </w:tcPr>
          <w:p w14:paraId="53D607B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20D7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01B21218" w14:textId="77777777" w:rsidTr="005705F6">
        <w:tc>
          <w:tcPr>
            <w:tcW w:w="4432" w:type="dxa"/>
            <w:gridSpan w:val="7"/>
          </w:tcPr>
          <w:p w14:paraId="1035321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63CE702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19640925" w14:textId="77777777" w:rsidTr="005705F6">
        <w:tc>
          <w:tcPr>
            <w:tcW w:w="1621" w:type="dxa"/>
            <w:gridSpan w:val="2"/>
            <w:hideMark/>
          </w:tcPr>
          <w:p w14:paraId="276CC87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54058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45D153AA" w14:textId="77777777" w:rsidTr="005705F6">
        <w:tc>
          <w:tcPr>
            <w:tcW w:w="4432" w:type="dxa"/>
            <w:gridSpan w:val="7"/>
          </w:tcPr>
          <w:p w14:paraId="2DBF9DC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2B14536D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4313D449" w14:textId="77777777" w:rsidTr="005705F6">
        <w:tc>
          <w:tcPr>
            <w:tcW w:w="4253" w:type="dxa"/>
            <w:gridSpan w:val="6"/>
            <w:hideMark/>
          </w:tcPr>
          <w:p w14:paraId="0A837D2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64CCD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AC3CF8E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13602893" w14:textId="3CE75E29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Datum:</w:t>
      </w:r>
      <w:r>
        <w:rPr>
          <w:i w:val="0"/>
          <w:sz w:val="22"/>
          <w:szCs w:val="22"/>
        </w:rPr>
        <w:tab/>
        <w:t>Žig:</w:t>
      </w:r>
      <w:r>
        <w:rPr>
          <w:i w:val="0"/>
          <w:sz w:val="22"/>
          <w:szCs w:val="22"/>
        </w:rPr>
        <w:tab/>
        <w:t>Podpis:</w:t>
      </w:r>
    </w:p>
    <w:p w14:paraId="6B0141E7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A091F3A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AFFE97B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6AD05B9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Obrazec izpolni vsaka fizična oseba, ki je član upravnega ali vodstvenega ali nadzornega organa gospodarskega subjekta, partnerja v skupni ponudbi oziroma podizvajalca, ter drugega subjekta, katerega zmogljivosti uporabi gospodarski subjekt glede izpolnjevanja pogojev v zvezi z ekonomskim in finančnim položajem ter tehnično in strokovno sposobnostjo ali oseba, ki ima pooblastila za zastopanje ali odločanje ali nadzor pri gospodarskem subjektu, partnerju v skupni ponudbi oziroma podizvajalcu, </w:t>
      </w:r>
      <w:r>
        <w:rPr>
          <w:bCs/>
          <w:i w:val="0"/>
          <w:sz w:val="18"/>
          <w:szCs w:val="18"/>
        </w:rPr>
        <w:t xml:space="preserve">ter </w:t>
      </w:r>
      <w:r>
        <w:rPr>
          <w:i w:val="0"/>
          <w:sz w:val="18"/>
          <w:szCs w:val="18"/>
        </w:rPr>
        <w:t>drugem subjektu, katerega zmogljivosti uporabi gospodarski subjekt glede izpolnjevanja pogojev v zvezi z ekonomskim in finančnim položajem ter tehnično in strokovno sposobnostjo!</w:t>
      </w:r>
    </w:p>
    <w:p w14:paraId="76C175BA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</w:p>
    <w:p w14:paraId="646694A4" w14:textId="77777777" w:rsidR="005705F6" w:rsidRDefault="005705F6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3638474E" w14:textId="77777777" w:rsidR="00C960B1" w:rsidRDefault="00C960B1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281442F8" w14:textId="77777777" w:rsidR="00C960B1" w:rsidRDefault="00C960B1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2C59F072" w14:textId="77777777" w:rsidR="00C960B1" w:rsidRDefault="00C960B1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116A22C7" w14:textId="77777777" w:rsidR="00C960B1" w:rsidRDefault="00C960B1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2FC4EC35" w14:textId="77777777" w:rsidR="00C960B1" w:rsidRDefault="00C960B1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30A684C5" w14:textId="77777777" w:rsidR="00C960B1" w:rsidRDefault="00C960B1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4E613F81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5</w:t>
      </w:r>
    </w:p>
    <w:p w14:paraId="03CE0F3C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REFERENČNA TABELA</w:t>
      </w:r>
    </w:p>
    <w:p w14:paraId="132B1C55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7EAB0CF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81"/>
        <w:gridCol w:w="6923"/>
      </w:tblGrid>
      <w:tr w:rsidR="005705F6" w14:paraId="1F4EC89B" w14:textId="77777777" w:rsidTr="005705F6">
        <w:tc>
          <w:tcPr>
            <w:tcW w:w="2181" w:type="dxa"/>
            <w:hideMark/>
          </w:tcPr>
          <w:p w14:paraId="018DDD6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46B8D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2C72B315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4F812F20" w14:textId="4CFDBF90" w:rsidR="00DF2E3B" w:rsidRPr="00227EAC" w:rsidRDefault="005705F6" w:rsidP="005705F6">
      <w:pPr>
        <w:ind w:left="1134"/>
        <w:jc w:val="both"/>
        <w:rPr>
          <w:rFonts w:eastAsia="Calibri"/>
          <w:b/>
          <w:bCs/>
          <w:i w:val="0"/>
          <w:sz w:val="22"/>
          <w:szCs w:val="22"/>
          <w:lang w:eastAsia="en-US"/>
        </w:rPr>
      </w:pPr>
      <w:r>
        <w:rPr>
          <w:b/>
          <w:i w:val="0"/>
          <w:sz w:val="22"/>
          <w:szCs w:val="22"/>
        </w:rPr>
        <w:t xml:space="preserve">Gospodarski  subjekt, mora v ponudbi izkazati, da je v </w:t>
      </w:r>
      <w:r w:rsidRPr="00CE39DD">
        <w:rPr>
          <w:b/>
          <w:bCs/>
          <w:i w:val="0"/>
          <w:sz w:val="22"/>
          <w:szCs w:val="22"/>
        </w:rPr>
        <w:t>obdobju</w:t>
      </w:r>
      <w:r w:rsidR="00DF2E3B" w:rsidRPr="00DF0E06">
        <w:rPr>
          <w:b/>
          <w:i w:val="0"/>
          <w:sz w:val="20"/>
        </w:rPr>
        <w:t xml:space="preserve"> </w:t>
      </w:r>
      <w:r w:rsidR="00DF2E3B" w:rsidRPr="00D47C48">
        <w:rPr>
          <w:b/>
          <w:i w:val="0"/>
          <w:sz w:val="22"/>
          <w:szCs w:val="22"/>
        </w:rPr>
        <w:t>zadnjih treh letih pred oddajo ponudbe uspešno izvedel vsaj en istovrstni pose</w:t>
      </w:r>
      <w:r w:rsidR="00FE550B" w:rsidRPr="00D47C48">
        <w:rPr>
          <w:b/>
          <w:i w:val="0"/>
          <w:sz w:val="22"/>
          <w:szCs w:val="22"/>
        </w:rPr>
        <w:t>l</w:t>
      </w:r>
      <w:r w:rsidR="00DF2E3B" w:rsidRPr="00D47C48">
        <w:rPr>
          <w:b/>
          <w:i w:val="0"/>
          <w:sz w:val="22"/>
          <w:szCs w:val="22"/>
        </w:rPr>
        <w:t xml:space="preserve"> kot je predmet tega naročila tj. </w:t>
      </w:r>
      <w:r w:rsidR="007820D2" w:rsidRPr="00D47C48">
        <w:rPr>
          <w:b/>
          <w:i w:val="0"/>
          <w:sz w:val="22"/>
          <w:szCs w:val="22"/>
        </w:rPr>
        <w:t>analiza rodovitnosti tal in vsebnosti nevarnih snovi v tleh in pridelkih na VVO MOL v letu 2018</w:t>
      </w:r>
    </w:p>
    <w:p w14:paraId="29F9C654" w14:textId="77777777" w:rsidR="00DF2E3B" w:rsidRDefault="00DF2E3B" w:rsidP="005705F6">
      <w:pPr>
        <w:ind w:left="1134"/>
        <w:jc w:val="both"/>
        <w:rPr>
          <w:rFonts w:eastAsia="Calibri"/>
          <w:b/>
          <w:bCs/>
          <w:i w:val="0"/>
          <w:sz w:val="22"/>
          <w:szCs w:val="22"/>
          <w:lang w:eastAsia="en-US"/>
        </w:rPr>
      </w:pPr>
    </w:p>
    <w:p w14:paraId="15414C61" w14:textId="73D73E96" w:rsidR="005705F6" w:rsidRDefault="00CB1CED" w:rsidP="005705F6">
      <w:pPr>
        <w:ind w:left="1134"/>
        <w:jc w:val="both"/>
        <w:rPr>
          <w:sz w:val="22"/>
          <w:szCs w:val="22"/>
        </w:rPr>
      </w:pPr>
      <w:r w:rsidRPr="00CB1CED">
        <w:rPr>
          <w:rFonts w:eastAsia="Calibri"/>
          <w:i w:val="0"/>
          <w:sz w:val="22"/>
          <w:szCs w:val="22"/>
          <w:lang w:eastAsia="en-US"/>
        </w:rPr>
        <w:t xml:space="preserve">Ponudnik mora predložiti najmanj  2 referenci s področja  analize rodovitnosti tal in vsebnosti nevarnih snovi v tleh in pridelkih v VVO v zadnjih treh letih. </w:t>
      </w:r>
      <w:r w:rsidR="005705F6">
        <w:rPr>
          <w:rFonts w:eastAsia="Calibri"/>
          <w:i w:val="0"/>
          <w:sz w:val="22"/>
          <w:szCs w:val="22"/>
          <w:lang w:eastAsia="en-US"/>
        </w:rPr>
        <w:t xml:space="preserve"> </w:t>
      </w:r>
    </w:p>
    <w:p w14:paraId="051BDF29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Naročnik si pridržuje pravico, da navedbe preveri ter zahteva dokazila (na primer: pogodbo z investitorjem ali delodajalcem, obračun, potrdilo o izplačilu, ... ) o izvedbi navedenega referenčnega dela, oziroma navedbe preveri neposredno pri investitorju oziroma delodajalcu.</w:t>
      </w:r>
    </w:p>
    <w:p w14:paraId="194CEB08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552"/>
        <w:gridCol w:w="1417"/>
        <w:gridCol w:w="1276"/>
        <w:gridCol w:w="1984"/>
      </w:tblGrid>
      <w:tr w:rsidR="005705F6" w14:paraId="5FF85649" w14:textId="77777777" w:rsidTr="005705F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E16228" w14:textId="376E7479" w:rsidR="005705F6" w:rsidRDefault="005705F6">
            <w:pPr>
              <w:jc w:val="center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Naziv investitorja oz. naročnika referenčnega posla ter kontaktna oseba naročnika (e-pošta in telefonska številka)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7F609C" w14:textId="29FE60E9" w:rsidR="005705F6" w:rsidRDefault="005705F6" w:rsidP="00043985">
            <w:pPr>
              <w:jc w:val="center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 xml:space="preserve">Predmet referenčnega posla – kratek opis </w:t>
            </w:r>
            <w:r w:rsidR="00CB1CED">
              <w:rPr>
                <w:b/>
                <w:i w:val="0"/>
                <w:sz w:val="16"/>
                <w:szCs w:val="16"/>
              </w:rPr>
              <w:t>storitve</w:t>
            </w:r>
            <w:r>
              <w:rPr>
                <w:b/>
                <w:i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AA36D5" w14:textId="77777777" w:rsidR="005705F6" w:rsidRDefault="005705F6">
            <w:pPr>
              <w:jc w:val="center"/>
              <w:rPr>
                <w:b/>
                <w:i w:val="0"/>
                <w:sz w:val="16"/>
                <w:szCs w:val="16"/>
              </w:rPr>
            </w:pPr>
          </w:p>
          <w:p w14:paraId="21067474" w14:textId="58A147E1" w:rsidR="005705F6" w:rsidRDefault="005705F6" w:rsidP="00CB1CED">
            <w:pPr>
              <w:jc w:val="center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Kontaktna oseba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AE4F46" w14:textId="77777777" w:rsidR="005705F6" w:rsidRDefault="005705F6">
            <w:pPr>
              <w:jc w:val="center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Datum začetka in končanja posla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23EEB2" w14:textId="77777777" w:rsidR="005705F6" w:rsidRDefault="005705F6">
            <w:pPr>
              <w:jc w:val="center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Vrednost posla</w:t>
            </w:r>
          </w:p>
          <w:p w14:paraId="5688FA54" w14:textId="77777777" w:rsidR="005705F6" w:rsidRDefault="005705F6">
            <w:pPr>
              <w:jc w:val="center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v EUR brez DDV</w:t>
            </w:r>
          </w:p>
        </w:tc>
      </w:tr>
      <w:tr w:rsidR="005705F6" w14:paraId="2855EDC0" w14:textId="77777777" w:rsidTr="005705F6">
        <w:trPr>
          <w:trHeight w:val="6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0C5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DC3D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F55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E02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BC5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  <w:p w14:paraId="21D21C3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  <w:p w14:paraId="1491617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5705F6" w14:paraId="691DD85E" w14:textId="77777777" w:rsidTr="005705F6">
        <w:trPr>
          <w:trHeight w:val="6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A37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AF0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514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755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84E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  <w:p w14:paraId="0508094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  <w:p w14:paraId="2057F34F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5705F6" w14:paraId="0410C686" w14:textId="77777777" w:rsidTr="005705F6">
        <w:trPr>
          <w:trHeight w:val="5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709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B7B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8CF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2D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BEC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  <w:p w14:paraId="59DCF45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  <w:p w14:paraId="0C967B9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5705F6" w14:paraId="5BCDB40A" w14:textId="77777777" w:rsidTr="005705F6">
        <w:trPr>
          <w:trHeight w:val="7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B4A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70C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D47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C65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49F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  <w:p w14:paraId="7D68BDE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  <w:p w14:paraId="364A4F3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7D80D346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23616FF" w14:textId="2F3E7CB0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Datum:</w:t>
      </w:r>
      <w:r>
        <w:rPr>
          <w:i w:val="0"/>
          <w:sz w:val="22"/>
          <w:szCs w:val="22"/>
        </w:rPr>
        <w:tab/>
        <w:t>Žig:</w:t>
      </w:r>
      <w:r>
        <w:rPr>
          <w:i w:val="0"/>
          <w:sz w:val="22"/>
          <w:szCs w:val="22"/>
        </w:rPr>
        <w:tab/>
        <w:t>Podpis:</w:t>
      </w:r>
    </w:p>
    <w:p w14:paraId="001D0424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43481D6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D65E7C1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978A676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496E46B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BC5B7C2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B2773FB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3992A3E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Obrazec se po potrebi fotokopira.</w:t>
      </w:r>
    </w:p>
    <w:p w14:paraId="7025C98C" w14:textId="77777777" w:rsidR="00E51005" w:rsidRDefault="00E51005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81AD4B1" w14:textId="77777777" w:rsidR="007B26D0" w:rsidRDefault="007B26D0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85E5036" w14:textId="77777777" w:rsidR="007B26D0" w:rsidRDefault="007B26D0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537ED27" w14:textId="77777777" w:rsidR="007B26D0" w:rsidRDefault="007B26D0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D91BA3A" w14:textId="77777777" w:rsidR="007B26D0" w:rsidRDefault="007B26D0" w:rsidP="005705F6">
      <w:pPr>
        <w:pStyle w:val="Glava"/>
        <w:tabs>
          <w:tab w:val="left" w:pos="708"/>
        </w:tabs>
        <w:ind w:left="1080"/>
        <w:jc w:val="both"/>
        <w:rPr>
          <w:ins w:id="1" w:author="Ana Gazvoda" w:date="2018-03-23T07:41:00Z"/>
          <w:i w:val="0"/>
          <w:sz w:val="22"/>
          <w:szCs w:val="22"/>
        </w:rPr>
      </w:pPr>
    </w:p>
    <w:p w14:paraId="45B391E2" w14:textId="77777777" w:rsidR="00283E58" w:rsidRDefault="00283E58" w:rsidP="005705F6">
      <w:pPr>
        <w:pStyle w:val="Glava"/>
        <w:tabs>
          <w:tab w:val="left" w:pos="708"/>
        </w:tabs>
        <w:ind w:left="1080"/>
        <w:jc w:val="both"/>
        <w:rPr>
          <w:ins w:id="2" w:author="Ana Gazvoda" w:date="2018-03-23T07:41:00Z"/>
          <w:i w:val="0"/>
          <w:sz w:val="22"/>
          <w:szCs w:val="22"/>
        </w:rPr>
      </w:pPr>
    </w:p>
    <w:p w14:paraId="14F05895" w14:textId="77777777" w:rsidR="00283E58" w:rsidRDefault="00283E58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AA1FA5E" w14:textId="77777777" w:rsidR="007B26D0" w:rsidRDefault="007B26D0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30EC3F0" w14:textId="77777777" w:rsidR="007B26D0" w:rsidRDefault="007B26D0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5F65FFE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0DF6C30" w14:textId="77777777" w:rsidR="005705F6" w:rsidRDefault="005705F6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5646422E" w14:textId="77777777" w:rsidR="005705F6" w:rsidRDefault="005705F6" w:rsidP="005705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6</w:t>
      </w:r>
    </w:p>
    <w:p w14:paraId="463E414C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5D5BD19B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UDELEŽBA PODIZVAJALCEV</w:t>
      </w:r>
    </w:p>
    <w:p w14:paraId="26850EB6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9922911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73E5FEB" w14:textId="06A69AA4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zvezi z javnim naročilom</w:t>
      </w:r>
      <w:r>
        <w:rPr>
          <w:b/>
          <w:i w:val="0"/>
          <w:sz w:val="22"/>
          <w:szCs w:val="22"/>
        </w:rPr>
        <w:t xml:space="preserve"> </w:t>
      </w:r>
      <w:r w:rsidR="0096682E">
        <w:rPr>
          <w:b/>
          <w:i w:val="0"/>
          <w:sz w:val="22"/>
          <w:szCs w:val="22"/>
        </w:rPr>
        <w:t>Analiza rodovitnosti tal in vsebnosti nevarnih snovi v tleh in pridelkih na VVO MOL v letu 2018</w:t>
      </w:r>
      <w:r>
        <w:rPr>
          <w:i w:val="0"/>
          <w:sz w:val="22"/>
          <w:szCs w:val="22"/>
        </w:rPr>
        <w:t>, izjavljamo, da nastopamo s podizvajalci in sicer v nadaljevanju navajamo udeležbe le-teh:</w:t>
      </w:r>
    </w:p>
    <w:p w14:paraId="0EF2A60C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DD8CE83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1890"/>
        <w:gridCol w:w="1890"/>
        <w:gridCol w:w="900"/>
        <w:gridCol w:w="1080"/>
        <w:gridCol w:w="360"/>
        <w:gridCol w:w="180"/>
        <w:gridCol w:w="360"/>
        <w:gridCol w:w="180"/>
        <w:gridCol w:w="720"/>
      </w:tblGrid>
      <w:tr w:rsidR="005705F6" w14:paraId="1A8D06BB" w14:textId="77777777" w:rsidTr="005705F6">
        <w:tc>
          <w:tcPr>
            <w:tcW w:w="1440" w:type="dxa"/>
            <w:gridSpan w:val="2"/>
            <w:hideMark/>
          </w:tcPr>
          <w:p w14:paraId="51773B4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8E0E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hideMark/>
          </w:tcPr>
          <w:p w14:paraId="4949429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(naziv)</w:t>
            </w:r>
          </w:p>
        </w:tc>
      </w:tr>
      <w:tr w:rsidR="005705F6" w14:paraId="5616648E" w14:textId="77777777" w:rsidTr="005705F6">
        <w:tc>
          <w:tcPr>
            <w:tcW w:w="720" w:type="dxa"/>
          </w:tcPr>
          <w:p w14:paraId="2F48064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7925C38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38CB2E4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65BADC4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4CA0F65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07B57EF9" w14:textId="77777777" w:rsidTr="005705F6">
        <w:tc>
          <w:tcPr>
            <w:tcW w:w="1440" w:type="dxa"/>
            <w:gridSpan w:val="2"/>
            <w:hideMark/>
          </w:tcPr>
          <w:p w14:paraId="341C815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AB3B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hideMark/>
          </w:tcPr>
          <w:p w14:paraId="7DECFD1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(vrsta del)</w:t>
            </w:r>
          </w:p>
        </w:tc>
      </w:tr>
      <w:tr w:rsidR="005705F6" w14:paraId="768D24E8" w14:textId="77777777" w:rsidTr="005705F6">
        <w:tc>
          <w:tcPr>
            <w:tcW w:w="9000" w:type="dxa"/>
            <w:gridSpan w:val="11"/>
          </w:tcPr>
          <w:p w14:paraId="58D4CB6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65400711" w14:textId="77777777" w:rsidTr="005705F6">
        <w:tc>
          <w:tcPr>
            <w:tcW w:w="1440" w:type="dxa"/>
            <w:gridSpan w:val="2"/>
            <w:hideMark/>
          </w:tcPr>
          <w:p w14:paraId="1FCDD25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0B296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700FD8D7" w14:textId="77777777" w:rsidTr="005705F6">
        <w:tc>
          <w:tcPr>
            <w:tcW w:w="1440" w:type="dxa"/>
            <w:gridSpan w:val="2"/>
          </w:tcPr>
          <w:p w14:paraId="645C0F4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3AC343E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50741009" w14:textId="77777777" w:rsidTr="005705F6">
        <w:tc>
          <w:tcPr>
            <w:tcW w:w="1440" w:type="dxa"/>
            <w:gridSpan w:val="2"/>
            <w:hideMark/>
          </w:tcPr>
          <w:p w14:paraId="2AFEA29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0900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  <w:hideMark/>
          </w:tcPr>
          <w:p w14:paraId="61929BE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 brez DDV</w:t>
            </w:r>
          </w:p>
        </w:tc>
      </w:tr>
      <w:tr w:rsidR="005705F6" w14:paraId="5F2813B1" w14:textId="77777777" w:rsidTr="005705F6">
        <w:tc>
          <w:tcPr>
            <w:tcW w:w="1440" w:type="dxa"/>
            <w:gridSpan w:val="2"/>
          </w:tcPr>
          <w:p w14:paraId="0F9813A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58375E4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60E65AB5" w14:textId="77777777" w:rsidTr="005705F6">
        <w:tc>
          <w:tcPr>
            <w:tcW w:w="1440" w:type="dxa"/>
            <w:gridSpan w:val="2"/>
            <w:hideMark/>
          </w:tcPr>
          <w:p w14:paraId="1F8867F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09091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hideMark/>
          </w:tcPr>
          <w:p w14:paraId="28AF284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A7F81D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032BA5C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3523FE6A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1890"/>
        <w:gridCol w:w="1890"/>
        <w:gridCol w:w="900"/>
        <w:gridCol w:w="1080"/>
        <w:gridCol w:w="360"/>
        <w:gridCol w:w="180"/>
        <w:gridCol w:w="360"/>
        <w:gridCol w:w="180"/>
        <w:gridCol w:w="720"/>
      </w:tblGrid>
      <w:tr w:rsidR="005705F6" w14:paraId="6719584C" w14:textId="77777777" w:rsidTr="005705F6">
        <w:tc>
          <w:tcPr>
            <w:tcW w:w="1440" w:type="dxa"/>
            <w:gridSpan w:val="2"/>
            <w:hideMark/>
          </w:tcPr>
          <w:p w14:paraId="40E3FBA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B1BE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hideMark/>
          </w:tcPr>
          <w:p w14:paraId="47AA30A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(naziv)</w:t>
            </w:r>
          </w:p>
        </w:tc>
      </w:tr>
      <w:tr w:rsidR="005705F6" w14:paraId="3AAD9501" w14:textId="77777777" w:rsidTr="005705F6">
        <w:tc>
          <w:tcPr>
            <w:tcW w:w="720" w:type="dxa"/>
          </w:tcPr>
          <w:p w14:paraId="525D4F7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60BDC19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6AB7F33A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2DFAD53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0AD223A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557CDECB" w14:textId="77777777" w:rsidTr="005705F6">
        <w:tc>
          <w:tcPr>
            <w:tcW w:w="1440" w:type="dxa"/>
            <w:gridSpan w:val="2"/>
            <w:hideMark/>
          </w:tcPr>
          <w:p w14:paraId="303A261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3712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hideMark/>
          </w:tcPr>
          <w:p w14:paraId="67A8E59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(vrsta del)</w:t>
            </w:r>
          </w:p>
        </w:tc>
      </w:tr>
      <w:tr w:rsidR="005705F6" w14:paraId="5ADDDF10" w14:textId="77777777" w:rsidTr="005705F6">
        <w:tc>
          <w:tcPr>
            <w:tcW w:w="9000" w:type="dxa"/>
            <w:gridSpan w:val="11"/>
          </w:tcPr>
          <w:p w14:paraId="327C052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5547DEFC" w14:textId="77777777" w:rsidTr="005705F6">
        <w:tc>
          <w:tcPr>
            <w:tcW w:w="1440" w:type="dxa"/>
            <w:gridSpan w:val="2"/>
            <w:hideMark/>
          </w:tcPr>
          <w:p w14:paraId="0CC3505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EEDAA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08AF217E" w14:textId="77777777" w:rsidTr="005705F6">
        <w:tc>
          <w:tcPr>
            <w:tcW w:w="1440" w:type="dxa"/>
            <w:gridSpan w:val="2"/>
          </w:tcPr>
          <w:p w14:paraId="414255F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28E8DE9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04953339" w14:textId="77777777" w:rsidTr="005705F6">
        <w:tc>
          <w:tcPr>
            <w:tcW w:w="1440" w:type="dxa"/>
            <w:gridSpan w:val="2"/>
            <w:hideMark/>
          </w:tcPr>
          <w:p w14:paraId="41A496D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3ACB0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  <w:hideMark/>
          </w:tcPr>
          <w:p w14:paraId="048BDC7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 brez DDV</w:t>
            </w:r>
          </w:p>
        </w:tc>
      </w:tr>
      <w:tr w:rsidR="005705F6" w14:paraId="1AEB19FF" w14:textId="77777777" w:rsidTr="005705F6">
        <w:tc>
          <w:tcPr>
            <w:tcW w:w="1440" w:type="dxa"/>
            <w:gridSpan w:val="2"/>
          </w:tcPr>
          <w:p w14:paraId="6ADAC67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5FC4B8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03AC99DD" w14:textId="77777777" w:rsidTr="005705F6">
        <w:tc>
          <w:tcPr>
            <w:tcW w:w="1440" w:type="dxa"/>
            <w:gridSpan w:val="2"/>
            <w:hideMark/>
          </w:tcPr>
          <w:p w14:paraId="485100D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9EA3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hideMark/>
          </w:tcPr>
          <w:p w14:paraId="39BBC72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313D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F9771DB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3FF7855F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1890"/>
        <w:gridCol w:w="1890"/>
        <w:gridCol w:w="900"/>
        <w:gridCol w:w="1080"/>
        <w:gridCol w:w="360"/>
        <w:gridCol w:w="180"/>
        <w:gridCol w:w="360"/>
        <w:gridCol w:w="180"/>
        <w:gridCol w:w="720"/>
      </w:tblGrid>
      <w:tr w:rsidR="005705F6" w14:paraId="32A5F9B0" w14:textId="77777777" w:rsidTr="005705F6">
        <w:tc>
          <w:tcPr>
            <w:tcW w:w="1440" w:type="dxa"/>
            <w:gridSpan w:val="2"/>
            <w:hideMark/>
          </w:tcPr>
          <w:p w14:paraId="15C46ACD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1F36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hideMark/>
          </w:tcPr>
          <w:p w14:paraId="1C242B8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(naziv)</w:t>
            </w:r>
          </w:p>
        </w:tc>
      </w:tr>
      <w:tr w:rsidR="005705F6" w14:paraId="5C3EF97D" w14:textId="77777777" w:rsidTr="005705F6">
        <w:tc>
          <w:tcPr>
            <w:tcW w:w="720" w:type="dxa"/>
          </w:tcPr>
          <w:p w14:paraId="2468982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5BA1C10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6776C72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52C2804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0ABEFEB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36895C03" w14:textId="77777777" w:rsidTr="005705F6">
        <w:tc>
          <w:tcPr>
            <w:tcW w:w="1440" w:type="dxa"/>
            <w:gridSpan w:val="2"/>
            <w:hideMark/>
          </w:tcPr>
          <w:p w14:paraId="76F61B0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77EDF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hideMark/>
          </w:tcPr>
          <w:p w14:paraId="45F080C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(vrsta del)</w:t>
            </w:r>
          </w:p>
        </w:tc>
      </w:tr>
      <w:tr w:rsidR="005705F6" w14:paraId="463D9DB4" w14:textId="77777777" w:rsidTr="005705F6">
        <w:tc>
          <w:tcPr>
            <w:tcW w:w="9000" w:type="dxa"/>
            <w:gridSpan w:val="11"/>
          </w:tcPr>
          <w:p w14:paraId="4E9BB36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6F1FC9B2" w14:textId="77777777" w:rsidTr="005705F6">
        <w:tc>
          <w:tcPr>
            <w:tcW w:w="1440" w:type="dxa"/>
            <w:gridSpan w:val="2"/>
            <w:hideMark/>
          </w:tcPr>
          <w:p w14:paraId="44D7D9D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C993F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3D3FCE9F" w14:textId="77777777" w:rsidTr="005705F6">
        <w:tc>
          <w:tcPr>
            <w:tcW w:w="1440" w:type="dxa"/>
            <w:gridSpan w:val="2"/>
          </w:tcPr>
          <w:p w14:paraId="31899A4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06EFEC1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40975646" w14:textId="77777777" w:rsidTr="005705F6">
        <w:tc>
          <w:tcPr>
            <w:tcW w:w="1440" w:type="dxa"/>
            <w:gridSpan w:val="2"/>
            <w:hideMark/>
          </w:tcPr>
          <w:p w14:paraId="53E6751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25D5B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  <w:hideMark/>
          </w:tcPr>
          <w:p w14:paraId="0584540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 brez DDV</w:t>
            </w:r>
          </w:p>
        </w:tc>
      </w:tr>
      <w:tr w:rsidR="005705F6" w14:paraId="798B6451" w14:textId="77777777" w:rsidTr="005705F6">
        <w:tc>
          <w:tcPr>
            <w:tcW w:w="1440" w:type="dxa"/>
            <w:gridSpan w:val="2"/>
          </w:tcPr>
          <w:p w14:paraId="08D57FD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01962EB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3AB13053" w14:textId="77777777" w:rsidTr="005705F6">
        <w:tc>
          <w:tcPr>
            <w:tcW w:w="1440" w:type="dxa"/>
            <w:gridSpan w:val="2"/>
            <w:hideMark/>
          </w:tcPr>
          <w:p w14:paraId="739473F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315F0A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hideMark/>
          </w:tcPr>
          <w:p w14:paraId="7E17BEC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F92D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A97C17C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AE68A03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2949785F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Look w:val="01E0" w:firstRow="1" w:lastRow="1" w:firstColumn="1" w:lastColumn="1" w:noHBand="0" w:noVBand="0"/>
      </w:tblPr>
      <w:tblGrid>
        <w:gridCol w:w="1536"/>
        <w:gridCol w:w="2281"/>
        <w:gridCol w:w="1057"/>
        <w:gridCol w:w="1256"/>
        <w:gridCol w:w="350"/>
        <w:gridCol w:w="2520"/>
      </w:tblGrid>
      <w:tr w:rsidR="005705F6" w14:paraId="42D4104A" w14:textId="77777777" w:rsidTr="005705F6">
        <w:tc>
          <w:tcPr>
            <w:tcW w:w="1536" w:type="dxa"/>
            <w:hideMark/>
          </w:tcPr>
          <w:p w14:paraId="029BA1EB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9F59D6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7" w:type="dxa"/>
          </w:tcPr>
          <w:p w14:paraId="274639B1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6" w:type="dxa"/>
            <w:hideMark/>
          </w:tcPr>
          <w:p w14:paraId="4C2008B4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Ponudnik:</w:t>
            </w:r>
          </w:p>
        </w:tc>
        <w:tc>
          <w:tcPr>
            <w:tcW w:w="28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FAAD39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49584D7F" w14:textId="77777777" w:rsidTr="005705F6">
        <w:tc>
          <w:tcPr>
            <w:tcW w:w="1536" w:type="dxa"/>
          </w:tcPr>
          <w:p w14:paraId="5C81C3A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B65D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6BE94D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606" w:type="dxa"/>
            <w:gridSpan w:val="2"/>
          </w:tcPr>
          <w:p w14:paraId="0861BF2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DE433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705F6" w14:paraId="79371346" w14:textId="77777777" w:rsidTr="005705F6">
        <w:tc>
          <w:tcPr>
            <w:tcW w:w="1536" w:type="dxa"/>
          </w:tcPr>
          <w:p w14:paraId="5BA1DA3A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81" w:type="dxa"/>
          </w:tcPr>
          <w:p w14:paraId="6B3DBBC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7" w:type="dxa"/>
          </w:tcPr>
          <w:p w14:paraId="3A59EA42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hideMark/>
          </w:tcPr>
          <w:p w14:paraId="267CB08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D20F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0EB5951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FCE600D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B47B494" w14:textId="77777777" w:rsidR="005705F6" w:rsidRDefault="005705F6" w:rsidP="005705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8E7744B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Ponudnik mora izpolniti vse rubrike.</w:t>
      </w:r>
    </w:p>
    <w:p w14:paraId="12655BFB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58673E4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Obrazec se po potrebi fotokopira.</w:t>
      </w:r>
    </w:p>
    <w:p w14:paraId="2218C527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2B501C0C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3B50B8A6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625B5973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65838E82" w14:textId="0956C53D" w:rsidR="005705F6" w:rsidRDefault="005705F6" w:rsidP="005705F6">
      <w:pPr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CB1CED">
        <w:rPr>
          <w:b/>
          <w:i w:val="0"/>
          <w:sz w:val="22"/>
          <w:szCs w:val="22"/>
        </w:rPr>
        <w:t>7</w:t>
      </w:r>
    </w:p>
    <w:p w14:paraId="02FEFA21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0ACE82DB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2F7ECE40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2EBB2AAF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5D614411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777D231E" w14:textId="77777777" w:rsidR="005705F6" w:rsidRDefault="005705F6" w:rsidP="005705F6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ZAHTEVA PODIZVAJALCA ZA NEPOSREDNO PLAČILO</w:t>
      </w:r>
    </w:p>
    <w:p w14:paraId="16B91D74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56AB9FD0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111EE301" w14:textId="20084735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>
        <w:rPr>
          <w:sz w:val="22"/>
          <w:szCs w:val="22"/>
        </w:rPr>
        <w:t>naziv in sedež gospodarskega subjekta, ki v prijavi nominira podizvajalca</w:t>
      </w:r>
      <w:r>
        <w:rPr>
          <w:i w:val="0"/>
          <w:sz w:val="22"/>
          <w:szCs w:val="22"/>
        </w:rPr>
        <w:t>) izrecno zahtevamo, da za javno naročilo</w:t>
      </w:r>
      <w:r w:rsidR="00A87B67">
        <w:rPr>
          <w:b/>
          <w:i w:val="0"/>
          <w:sz w:val="22"/>
          <w:szCs w:val="22"/>
        </w:rPr>
        <w:t xml:space="preserve"> A</w:t>
      </w:r>
      <w:r w:rsidR="00B0641D">
        <w:rPr>
          <w:b/>
          <w:i w:val="0"/>
          <w:sz w:val="22"/>
          <w:szCs w:val="22"/>
        </w:rPr>
        <w:t>naliza rodovitnosti tal in vsebnosti nevarnih snovi v tleh in pridelkih na VVO MOL v letu 2018</w:t>
      </w:r>
      <w:r>
        <w:rPr>
          <w:i w:val="0"/>
          <w:sz w:val="22"/>
          <w:szCs w:val="22"/>
        </w:rPr>
        <w:t xml:space="preserve"> naročnik za opravljena dela, ki smo jih izvedli v zvezi s predmetnim javnim naročilom, izvede neposredna plačila, ob predhodni potrditvi računa s strani izvajalca, na naš transakcijski račun.</w:t>
      </w:r>
    </w:p>
    <w:p w14:paraId="68F75B2D" w14:textId="77777777" w:rsidR="005705F6" w:rsidRDefault="005705F6" w:rsidP="005705F6">
      <w:pPr>
        <w:jc w:val="right"/>
        <w:rPr>
          <w:b/>
          <w:i w:val="0"/>
          <w:sz w:val="22"/>
          <w:szCs w:val="22"/>
        </w:rPr>
      </w:pPr>
    </w:p>
    <w:p w14:paraId="7471C7ED" w14:textId="77777777" w:rsidR="005705F6" w:rsidRDefault="005705F6" w:rsidP="005705F6">
      <w:pPr>
        <w:jc w:val="right"/>
        <w:rPr>
          <w:b/>
          <w:i w:val="0"/>
          <w:sz w:val="22"/>
          <w:szCs w:val="22"/>
        </w:rPr>
      </w:pPr>
    </w:p>
    <w:p w14:paraId="4C0FD598" w14:textId="77777777" w:rsidR="005705F6" w:rsidRDefault="005705F6" w:rsidP="005705F6">
      <w:pPr>
        <w:jc w:val="right"/>
        <w:rPr>
          <w:b/>
          <w:i w:val="0"/>
          <w:sz w:val="22"/>
          <w:szCs w:val="22"/>
        </w:rPr>
      </w:pPr>
    </w:p>
    <w:p w14:paraId="168203DC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Datum:____________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  <w:t xml:space="preserve">          Žig</w:t>
      </w:r>
      <w:r>
        <w:rPr>
          <w:i w:val="0"/>
          <w:sz w:val="22"/>
          <w:szCs w:val="22"/>
        </w:rPr>
        <w:tab/>
        <w:t xml:space="preserve">                  Podpis podizvajalca:</w:t>
      </w:r>
    </w:p>
    <w:p w14:paraId="14DAC805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28382B07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0DD782C3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1FC036CD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2C0326A6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465115E8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2FC2403F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4A2777FE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67333392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324E6240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041BEE8C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3E9B144D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5E66A497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18"/>
          <w:szCs w:val="18"/>
        </w:rPr>
        <w:t>Obrazec se po potrebi fotokopira.</w:t>
      </w:r>
    </w:p>
    <w:p w14:paraId="22C50DCC" w14:textId="77777777" w:rsidR="005705F6" w:rsidRDefault="005705F6" w:rsidP="005705F6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7CAF15E2" w14:textId="60D9796B" w:rsidR="005705F6" w:rsidRDefault="005705F6" w:rsidP="005705F6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CB1CED">
        <w:rPr>
          <w:b/>
          <w:i w:val="0"/>
          <w:sz w:val="22"/>
          <w:szCs w:val="22"/>
        </w:rPr>
        <w:t>8</w:t>
      </w:r>
    </w:p>
    <w:p w14:paraId="63E789F1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44A3D2B8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5BD7B376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7D0C8ECE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65CF65FA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60880C73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5E526F71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Podizvajalec: _____________________________________________________</w:t>
      </w:r>
    </w:p>
    <w:p w14:paraId="1B8A2FD3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1F59691A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4421CDCE" w14:textId="77777777" w:rsidR="005705F6" w:rsidRDefault="005705F6" w:rsidP="005705F6">
      <w:pPr>
        <w:ind w:left="1080"/>
        <w:jc w:val="right"/>
        <w:rPr>
          <w:i w:val="0"/>
          <w:sz w:val="22"/>
          <w:szCs w:val="22"/>
        </w:rPr>
      </w:pPr>
    </w:p>
    <w:p w14:paraId="5FE13CFD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</w:p>
    <w:p w14:paraId="5EED97FD" w14:textId="77777777" w:rsidR="005705F6" w:rsidRDefault="005705F6" w:rsidP="005705F6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14:paraId="5BECBC32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23FCAA99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2F2980A8" w14:textId="77777777" w:rsidR="005705F6" w:rsidRDefault="005705F6" w:rsidP="005705F6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podizvajalca ________________________________________, soglašam, da naročnik namesto glavnega izvajalca poravna naše terjatve do glavnega izvajalca na način, kot je to opredeljeno v vzorcu pogodbe.</w:t>
      </w:r>
    </w:p>
    <w:p w14:paraId="66397509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454BC977" w14:textId="77777777" w:rsidR="005705F6" w:rsidRDefault="005705F6" w:rsidP="005705F6">
      <w:pPr>
        <w:ind w:left="1080"/>
        <w:jc w:val="right"/>
        <w:rPr>
          <w:i w:val="0"/>
          <w:sz w:val="22"/>
          <w:szCs w:val="22"/>
        </w:rPr>
      </w:pPr>
    </w:p>
    <w:p w14:paraId="077CA2FD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538585B2" w14:textId="77777777" w:rsidR="005705F6" w:rsidRDefault="005705F6" w:rsidP="005705F6">
      <w:pPr>
        <w:ind w:left="1080"/>
        <w:jc w:val="right"/>
        <w:rPr>
          <w:i w:val="0"/>
          <w:sz w:val="22"/>
          <w:szCs w:val="22"/>
        </w:rPr>
      </w:pPr>
    </w:p>
    <w:p w14:paraId="4466E9EF" w14:textId="77777777" w:rsidR="005705F6" w:rsidRDefault="005705F6" w:rsidP="005705F6">
      <w:pPr>
        <w:ind w:left="1080"/>
        <w:jc w:val="right"/>
        <w:rPr>
          <w:i w:val="0"/>
          <w:sz w:val="22"/>
          <w:szCs w:val="22"/>
        </w:rPr>
      </w:pPr>
    </w:p>
    <w:p w14:paraId="3B2961B9" w14:textId="77777777" w:rsidR="005705F6" w:rsidRDefault="005705F6" w:rsidP="005705F6">
      <w:pPr>
        <w:ind w:left="1080"/>
        <w:jc w:val="right"/>
        <w:rPr>
          <w:i w:val="0"/>
          <w:sz w:val="22"/>
          <w:szCs w:val="22"/>
        </w:rPr>
      </w:pPr>
    </w:p>
    <w:p w14:paraId="3D96BF43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5B344B00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002E1ACB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03C67E6B" w14:textId="77777777" w:rsidR="005705F6" w:rsidRDefault="005705F6" w:rsidP="005705F6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Datum:____________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  <w:t xml:space="preserve">          Žig</w:t>
      </w:r>
      <w:r>
        <w:rPr>
          <w:i w:val="0"/>
          <w:sz w:val="22"/>
          <w:szCs w:val="22"/>
        </w:rPr>
        <w:tab/>
        <w:t xml:space="preserve">                  Podpis podizvajalca:</w:t>
      </w:r>
    </w:p>
    <w:p w14:paraId="70EC89D7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3D70E372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2ED2541F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55F1FC95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670CCB02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70D4FEF7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36463182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3DE611BB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3E43140B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2E64AD0F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674FE1BA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7E938F22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7DE70123" w14:textId="77777777" w:rsidR="005705F6" w:rsidRDefault="005705F6" w:rsidP="005705F6">
      <w:pPr>
        <w:ind w:left="1080"/>
        <w:rPr>
          <w:i w:val="0"/>
          <w:sz w:val="22"/>
          <w:szCs w:val="22"/>
        </w:rPr>
      </w:pPr>
    </w:p>
    <w:p w14:paraId="22238A3C" w14:textId="77777777" w:rsidR="005705F6" w:rsidRDefault="005705F6" w:rsidP="005705F6">
      <w:pPr>
        <w:ind w:left="1080"/>
        <w:rPr>
          <w:b/>
          <w:i w:val="0"/>
          <w:sz w:val="22"/>
          <w:szCs w:val="22"/>
        </w:rPr>
      </w:pPr>
      <w:r>
        <w:rPr>
          <w:i w:val="0"/>
          <w:sz w:val="18"/>
          <w:szCs w:val="18"/>
        </w:rPr>
        <w:t>Obrazec se po potrebi fotokopira.</w:t>
      </w:r>
    </w:p>
    <w:p w14:paraId="487AF6A3" w14:textId="77777777" w:rsidR="005705F6" w:rsidRDefault="005705F6" w:rsidP="005705F6">
      <w:pPr>
        <w:ind w:left="1080"/>
        <w:jc w:val="right"/>
        <w:rPr>
          <w:b/>
          <w:i w:val="0"/>
          <w:sz w:val="22"/>
          <w:szCs w:val="22"/>
        </w:rPr>
      </w:pPr>
    </w:p>
    <w:p w14:paraId="2E0DDEB7" w14:textId="77777777" w:rsidR="00ED75B7" w:rsidRDefault="00ED75B7" w:rsidP="005705F6">
      <w:pPr>
        <w:ind w:left="1080"/>
        <w:jc w:val="right"/>
        <w:rPr>
          <w:b/>
          <w:i w:val="0"/>
          <w:sz w:val="22"/>
          <w:szCs w:val="22"/>
        </w:rPr>
      </w:pPr>
    </w:p>
    <w:p w14:paraId="6525ED37" w14:textId="77777777" w:rsidR="00ED75B7" w:rsidRDefault="00ED75B7" w:rsidP="005705F6">
      <w:pPr>
        <w:ind w:left="1080"/>
        <w:jc w:val="right"/>
        <w:rPr>
          <w:b/>
          <w:i w:val="0"/>
          <w:sz w:val="22"/>
          <w:szCs w:val="22"/>
        </w:rPr>
      </w:pPr>
    </w:p>
    <w:p w14:paraId="7B0A55E8" w14:textId="77777777" w:rsidR="00ED75B7" w:rsidRDefault="00ED75B7" w:rsidP="005705F6">
      <w:pPr>
        <w:ind w:left="1080"/>
        <w:jc w:val="right"/>
        <w:rPr>
          <w:b/>
          <w:i w:val="0"/>
          <w:sz w:val="22"/>
          <w:szCs w:val="22"/>
        </w:rPr>
      </w:pPr>
    </w:p>
    <w:p w14:paraId="568E99F2" w14:textId="77777777" w:rsidR="00ED75B7" w:rsidRDefault="00ED75B7" w:rsidP="005705F6">
      <w:pPr>
        <w:ind w:left="1080"/>
        <w:jc w:val="right"/>
        <w:rPr>
          <w:b/>
          <w:i w:val="0"/>
          <w:sz w:val="22"/>
          <w:szCs w:val="22"/>
        </w:rPr>
      </w:pPr>
    </w:p>
    <w:p w14:paraId="37B4ABB6" w14:textId="77777777" w:rsidR="00ED75B7" w:rsidRDefault="00ED75B7" w:rsidP="005705F6">
      <w:pPr>
        <w:ind w:left="1080"/>
        <w:jc w:val="right"/>
        <w:rPr>
          <w:b/>
          <w:i w:val="0"/>
          <w:sz w:val="22"/>
          <w:szCs w:val="22"/>
        </w:rPr>
      </w:pPr>
    </w:p>
    <w:p w14:paraId="292C33F2" w14:textId="77777777" w:rsidR="00ED75B7" w:rsidRDefault="00ED75B7" w:rsidP="005705F6">
      <w:pPr>
        <w:ind w:left="1080"/>
        <w:jc w:val="right"/>
        <w:rPr>
          <w:b/>
          <w:i w:val="0"/>
          <w:sz w:val="22"/>
          <w:szCs w:val="22"/>
        </w:rPr>
      </w:pPr>
    </w:p>
    <w:p w14:paraId="3054B910" w14:textId="77777777" w:rsidR="005705F6" w:rsidRDefault="005705F6" w:rsidP="005705F6">
      <w:pPr>
        <w:jc w:val="right"/>
        <w:rPr>
          <w:b/>
          <w:i w:val="0"/>
          <w:sz w:val="22"/>
          <w:szCs w:val="22"/>
        </w:rPr>
      </w:pPr>
    </w:p>
    <w:p w14:paraId="3D4C593A" w14:textId="77777777" w:rsidR="005705F6" w:rsidRDefault="005705F6" w:rsidP="005705F6">
      <w:pPr>
        <w:jc w:val="right"/>
        <w:rPr>
          <w:b/>
          <w:i w:val="0"/>
          <w:sz w:val="22"/>
          <w:szCs w:val="22"/>
        </w:rPr>
      </w:pPr>
    </w:p>
    <w:p w14:paraId="2076B4C9" w14:textId="77777777" w:rsidR="00280F77" w:rsidRDefault="00280F77" w:rsidP="005705F6">
      <w:pPr>
        <w:jc w:val="right"/>
        <w:rPr>
          <w:b/>
          <w:i w:val="0"/>
          <w:sz w:val="22"/>
          <w:szCs w:val="22"/>
        </w:rPr>
      </w:pPr>
    </w:p>
    <w:p w14:paraId="050245A2" w14:textId="77777777" w:rsidR="00280F77" w:rsidRDefault="00280F77" w:rsidP="005705F6">
      <w:pPr>
        <w:jc w:val="right"/>
        <w:rPr>
          <w:b/>
          <w:i w:val="0"/>
          <w:sz w:val="22"/>
          <w:szCs w:val="22"/>
        </w:rPr>
      </w:pPr>
    </w:p>
    <w:p w14:paraId="43361DAF" w14:textId="77777777" w:rsidR="00280F77" w:rsidRDefault="00280F77" w:rsidP="005705F6">
      <w:pPr>
        <w:jc w:val="right"/>
        <w:rPr>
          <w:b/>
          <w:i w:val="0"/>
          <w:sz w:val="22"/>
          <w:szCs w:val="22"/>
        </w:rPr>
      </w:pPr>
    </w:p>
    <w:p w14:paraId="3507EBAD" w14:textId="77777777" w:rsidR="005705F6" w:rsidRDefault="005705F6" w:rsidP="005705F6">
      <w:pPr>
        <w:jc w:val="right"/>
        <w:rPr>
          <w:b/>
          <w:i w:val="0"/>
          <w:sz w:val="22"/>
          <w:szCs w:val="22"/>
        </w:rPr>
      </w:pPr>
    </w:p>
    <w:p w14:paraId="0BE90B04" w14:textId="1213E9EC" w:rsidR="005705F6" w:rsidRDefault="005705F6" w:rsidP="005705F6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CB1CED">
        <w:rPr>
          <w:b/>
          <w:i w:val="0"/>
          <w:sz w:val="22"/>
          <w:szCs w:val="22"/>
        </w:rPr>
        <w:t>9</w:t>
      </w:r>
    </w:p>
    <w:p w14:paraId="065850A7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051AD2FD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711CEFDA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7E2A6405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3B4C0E53" w14:textId="77777777" w:rsidR="005705F6" w:rsidRDefault="005705F6" w:rsidP="005705F6">
      <w:pPr>
        <w:jc w:val="both"/>
        <w:rPr>
          <w:i w:val="0"/>
          <w:sz w:val="22"/>
          <w:szCs w:val="22"/>
        </w:rPr>
      </w:pPr>
    </w:p>
    <w:p w14:paraId="6FCE5F64" w14:textId="77777777" w:rsidR="005705F6" w:rsidRDefault="005705F6" w:rsidP="005705F6">
      <w:pPr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SKUPNA PONUDBA</w:t>
      </w:r>
    </w:p>
    <w:p w14:paraId="5B2E65FB" w14:textId="77777777" w:rsidR="005705F6" w:rsidRDefault="005705F6" w:rsidP="005705F6">
      <w:pPr>
        <w:ind w:left="1080"/>
        <w:rPr>
          <w:b/>
          <w:i w:val="0"/>
          <w:sz w:val="28"/>
          <w:szCs w:val="28"/>
        </w:rPr>
      </w:pPr>
    </w:p>
    <w:p w14:paraId="1E0B2255" w14:textId="77777777" w:rsidR="005705F6" w:rsidRDefault="005705F6" w:rsidP="005705F6">
      <w:pPr>
        <w:ind w:left="108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(priložijo gospodarski subjekti v skupni ponudbi)</w:t>
      </w:r>
    </w:p>
    <w:p w14:paraId="2C30C9AF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66B5F7E4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6DF3E44E" w14:textId="77777777" w:rsidR="005705F6" w:rsidRDefault="005705F6" w:rsidP="00ED75B7">
      <w:pPr>
        <w:numPr>
          <w:ilvl w:val="0"/>
          <w:numId w:val="19"/>
        </w:num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seznam gospodarskih subjektov v skupni ponudbi</w:t>
      </w:r>
    </w:p>
    <w:p w14:paraId="408A758E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1ACC8DBF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in</w:t>
      </w:r>
    </w:p>
    <w:p w14:paraId="3466A4F7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60D363A2" w14:textId="77777777" w:rsidR="005705F6" w:rsidRDefault="005705F6" w:rsidP="00ED75B7">
      <w:pPr>
        <w:numPr>
          <w:ilvl w:val="0"/>
          <w:numId w:val="20"/>
        </w:num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naslednja ponudbena dokumentacija:</w:t>
      </w:r>
    </w:p>
    <w:p w14:paraId="28A217C4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606"/>
        <w:gridCol w:w="6379"/>
      </w:tblGrid>
      <w:tr w:rsidR="005705F6" w14:paraId="21CFF322" w14:textId="77777777" w:rsidTr="005705F6">
        <w:tc>
          <w:tcPr>
            <w:tcW w:w="2606" w:type="dxa"/>
            <w:hideMark/>
          </w:tcPr>
          <w:p w14:paraId="6D7692D7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POSAMIČNO</w:t>
            </w:r>
          </w:p>
          <w:p w14:paraId="78EC3DBC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(vsak gospodarski subjekt)</w:t>
            </w:r>
          </w:p>
        </w:tc>
        <w:tc>
          <w:tcPr>
            <w:tcW w:w="6379" w:type="dxa"/>
            <w:vAlign w:val="center"/>
            <w:hideMark/>
          </w:tcPr>
          <w:p w14:paraId="1A094A6A" w14:textId="77777777" w:rsidR="005705F6" w:rsidRDefault="005705F6" w:rsidP="00ED75B7">
            <w:pPr>
              <w:pStyle w:val="Glava"/>
              <w:numPr>
                <w:ilvl w:val="0"/>
                <w:numId w:val="21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ESPD (priloga 2)</w:t>
            </w:r>
          </w:p>
          <w:p w14:paraId="71787462" w14:textId="77777777" w:rsidR="005705F6" w:rsidRDefault="005705F6" w:rsidP="00ED75B7">
            <w:pPr>
              <w:pStyle w:val="Glava"/>
              <w:numPr>
                <w:ilvl w:val="0"/>
                <w:numId w:val="21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Pooblastilo pravne osebe (priloga 3)</w:t>
            </w:r>
          </w:p>
          <w:p w14:paraId="3515D66D" w14:textId="77777777" w:rsidR="005705F6" w:rsidRDefault="005705F6" w:rsidP="00ED75B7">
            <w:pPr>
              <w:pStyle w:val="Glava"/>
              <w:numPr>
                <w:ilvl w:val="0"/>
                <w:numId w:val="21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Pooblastilo člana upravnega ali vodstvenega ali nadzornega organa oziroma pooblaščenca  za zastopanje ali odločanje ali nadzor pri ponudniku ali podizvajalcu (priloga 4)</w:t>
            </w:r>
          </w:p>
        </w:tc>
      </w:tr>
      <w:tr w:rsidR="005705F6" w14:paraId="5EB42E32" w14:textId="77777777" w:rsidTr="005705F6">
        <w:tc>
          <w:tcPr>
            <w:tcW w:w="2606" w:type="dxa"/>
          </w:tcPr>
          <w:p w14:paraId="41AF2988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77D91980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705F6" w14:paraId="470B6A64" w14:textId="77777777" w:rsidTr="005705F6">
        <w:tc>
          <w:tcPr>
            <w:tcW w:w="2606" w:type="dxa"/>
            <w:hideMark/>
          </w:tcPr>
          <w:p w14:paraId="415D272E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SKUPNO</w:t>
            </w:r>
          </w:p>
          <w:p w14:paraId="2DB4E295" w14:textId="77777777" w:rsidR="005705F6" w:rsidRDefault="005705F6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(vsi gospodarski subjekti)</w:t>
            </w:r>
          </w:p>
        </w:tc>
        <w:tc>
          <w:tcPr>
            <w:tcW w:w="6379" w:type="dxa"/>
            <w:vAlign w:val="center"/>
            <w:hideMark/>
          </w:tcPr>
          <w:p w14:paraId="0F6543ED" w14:textId="77777777" w:rsidR="005705F6" w:rsidRDefault="005705F6" w:rsidP="00ED75B7">
            <w:pPr>
              <w:pStyle w:val="Glava"/>
              <w:numPr>
                <w:ilvl w:val="0"/>
                <w:numId w:val="21"/>
              </w:numPr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Ponudba in popisi del (priloga 1 in 1/1)</w:t>
            </w:r>
          </w:p>
          <w:p w14:paraId="3AEB8DC0" w14:textId="77777777" w:rsidR="005705F6" w:rsidRDefault="005705F6" w:rsidP="00ED75B7">
            <w:pPr>
              <w:pStyle w:val="Glava"/>
              <w:numPr>
                <w:ilvl w:val="0"/>
                <w:numId w:val="21"/>
              </w:numPr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Referenčna tabela (priloga 5)</w:t>
            </w:r>
          </w:p>
          <w:p w14:paraId="02B07880" w14:textId="0ABE12F4" w:rsidR="005705F6" w:rsidRDefault="005705F6" w:rsidP="00CE35AD">
            <w:pPr>
              <w:pStyle w:val="Glava"/>
              <w:numPr>
                <w:ilvl w:val="0"/>
                <w:numId w:val="21"/>
              </w:numPr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 xml:space="preserve">Podizvajalci (priloge </w:t>
            </w:r>
            <w:r w:rsidR="00CE35AD">
              <w:rPr>
                <w:i w:val="0"/>
                <w:color w:val="000000" w:themeColor="text1"/>
                <w:sz w:val="22"/>
                <w:szCs w:val="22"/>
              </w:rPr>
              <w:t>6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, </w:t>
            </w:r>
            <w:r w:rsidR="00CE35AD">
              <w:rPr>
                <w:i w:val="0"/>
                <w:color w:val="000000" w:themeColor="text1"/>
                <w:sz w:val="22"/>
                <w:szCs w:val="22"/>
              </w:rPr>
              <w:t>7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in </w:t>
            </w:r>
            <w:r w:rsidR="00CE35AD">
              <w:rPr>
                <w:i w:val="0"/>
                <w:color w:val="000000" w:themeColor="text1"/>
                <w:sz w:val="22"/>
                <w:szCs w:val="22"/>
              </w:rPr>
              <w:t>8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1BFD5866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6134F1E8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47313B9B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46C8797B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13E94B2A" w14:textId="77777777" w:rsidR="005705F6" w:rsidRDefault="005705F6" w:rsidP="005705F6">
      <w:pPr>
        <w:ind w:left="1080"/>
        <w:jc w:val="both"/>
        <w:rPr>
          <w:i w:val="0"/>
          <w:sz w:val="22"/>
          <w:szCs w:val="22"/>
        </w:rPr>
      </w:pPr>
    </w:p>
    <w:p w14:paraId="77F537D0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56B1130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77F2432" w14:textId="77777777" w:rsidR="005705F6" w:rsidRDefault="005705F6" w:rsidP="005705F6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739C701F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Cs w:val="24"/>
        </w:rPr>
      </w:pPr>
    </w:p>
    <w:p w14:paraId="53864CEC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Cs w:val="24"/>
        </w:rPr>
      </w:pPr>
    </w:p>
    <w:p w14:paraId="6241D6B8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Cs w:val="24"/>
        </w:rPr>
      </w:pPr>
    </w:p>
    <w:p w14:paraId="12D73AA5" w14:textId="77777777" w:rsidR="005705F6" w:rsidRDefault="005705F6" w:rsidP="005705F6">
      <w:pPr>
        <w:pStyle w:val="Glava"/>
        <w:tabs>
          <w:tab w:val="left" w:pos="708"/>
        </w:tabs>
        <w:ind w:left="1080"/>
        <w:jc w:val="center"/>
        <w:rPr>
          <w:b/>
          <w:i w:val="0"/>
          <w:szCs w:val="24"/>
        </w:rPr>
      </w:pPr>
    </w:p>
    <w:p w14:paraId="2249589B" w14:textId="77777777" w:rsidR="005705F6" w:rsidRDefault="005705F6" w:rsidP="005705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BD60086" w14:textId="77777777" w:rsidR="005705F6" w:rsidRDefault="005705F6" w:rsidP="005705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5523225E" w14:textId="77777777" w:rsidR="00533F51" w:rsidRPr="00EF5A8A" w:rsidRDefault="00533F51" w:rsidP="00656E5F">
      <w:pPr>
        <w:rPr>
          <w:b/>
          <w:i w:val="0"/>
          <w:sz w:val="22"/>
          <w:szCs w:val="22"/>
        </w:rPr>
        <w:sectPr w:rsidR="00533F51" w:rsidRPr="00EF5A8A" w:rsidSect="00BF32CF">
          <w:footerReference w:type="default" r:id="rId9"/>
          <w:pgSz w:w="11906" w:h="16838"/>
          <w:pgMar w:top="1400" w:right="1200" w:bottom="1200" w:left="630" w:header="709" w:footer="709" w:gutter="0"/>
          <w:cols w:space="708"/>
          <w:docGrid w:linePitch="360"/>
        </w:sectPr>
      </w:pPr>
    </w:p>
    <w:p w14:paraId="5CBAFB7C" w14:textId="18E741A3" w:rsidR="006F23C8" w:rsidRPr="0022154A" w:rsidRDefault="006F23C8" w:rsidP="00533F51">
      <w:pPr>
        <w:jc w:val="right"/>
        <w:rPr>
          <w:b/>
          <w:i w:val="0"/>
          <w:sz w:val="22"/>
          <w:szCs w:val="22"/>
        </w:rPr>
      </w:pPr>
      <w:r w:rsidRPr="0022154A">
        <w:rPr>
          <w:b/>
          <w:i w:val="0"/>
          <w:sz w:val="22"/>
          <w:szCs w:val="22"/>
        </w:rPr>
        <w:lastRenderedPageBreak/>
        <w:t xml:space="preserve">PRILOGA </w:t>
      </w:r>
      <w:r w:rsidR="0046767D">
        <w:rPr>
          <w:b/>
          <w:i w:val="0"/>
          <w:sz w:val="22"/>
          <w:szCs w:val="22"/>
        </w:rPr>
        <w:t>C</w:t>
      </w:r>
    </w:p>
    <w:tbl>
      <w:tblPr>
        <w:tblpPr w:leftFromText="141" w:rightFromText="141" w:vertAnchor="text" w:tblpY="28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</w:tblGrid>
      <w:tr w:rsidR="00533F51" w:rsidRPr="0022154A" w14:paraId="07C1EF87" w14:textId="77777777" w:rsidTr="002C3A1C">
        <w:tc>
          <w:tcPr>
            <w:tcW w:w="4820" w:type="dxa"/>
          </w:tcPr>
          <w:p w14:paraId="539E10D9" w14:textId="77777777" w:rsidR="00533F51" w:rsidRPr="0022154A" w:rsidRDefault="00533F51" w:rsidP="002C3A1C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</w:p>
          <w:p w14:paraId="71F9479F" w14:textId="77777777" w:rsidR="00533F51" w:rsidRPr="0022154A" w:rsidRDefault="00533F51" w:rsidP="002C3A1C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  <w:r w:rsidRPr="0022154A">
              <w:rPr>
                <w:b/>
                <w:i w:val="0"/>
                <w:sz w:val="22"/>
                <w:szCs w:val="22"/>
              </w:rPr>
              <w:t xml:space="preserve">POŠILJATELJ </w:t>
            </w:r>
            <w:r w:rsidRPr="0022154A">
              <w:rPr>
                <w:i w:val="0"/>
                <w:sz w:val="22"/>
                <w:szCs w:val="22"/>
              </w:rPr>
              <w:t>(ponudnik)</w:t>
            </w:r>
            <w:r w:rsidRPr="0022154A">
              <w:rPr>
                <w:b/>
                <w:i w:val="0"/>
                <w:sz w:val="22"/>
                <w:szCs w:val="22"/>
              </w:rPr>
              <w:t>:</w:t>
            </w:r>
          </w:p>
          <w:p w14:paraId="033D8318" w14:textId="77777777" w:rsidR="00533F51" w:rsidRPr="0022154A" w:rsidRDefault="00533F51" w:rsidP="002C3A1C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69DAEB96" w14:textId="77777777" w:rsidR="00533F51" w:rsidRPr="0022154A" w:rsidRDefault="00533F51" w:rsidP="002C3A1C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0E8CB85B" w14:textId="77777777" w:rsidR="00533F51" w:rsidRPr="0022154A" w:rsidRDefault="00533F51" w:rsidP="002C3A1C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478943E4" w14:textId="77777777" w:rsidR="00533F51" w:rsidRPr="0022154A" w:rsidRDefault="00533F51" w:rsidP="002C3A1C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77FE4A95" w14:textId="77777777" w:rsidR="00533F51" w:rsidRPr="0022154A" w:rsidRDefault="00533F51" w:rsidP="002C3A1C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71801E47" w14:textId="77777777" w:rsidR="00533F51" w:rsidRPr="0022154A" w:rsidRDefault="00533F51" w:rsidP="002C3A1C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5B167636" w14:textId="77777777" w:rsidR="00533F51" w:rsidRPr="0022154A" w:rsidRDefault="00533F51" w:rsidP="002C3A1C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60ED5D3" w14:textId="77777777" w:rsidR="00533F51" w:rsidRPr="0022154A" w:rsidRDefault="00533F51" w:rsidP="00533F51">
      <w:pPr>
        <w:jc w:val="both"/>
        <w:rPr>
          <w:i w:val="0"/>
          <w:sz w:val="22"/>
          <w:szCs w:val="22"/>
        </w:rPr>
      </w:pPr>
    </w:p>
    <w:p w14:paraId="722DD9F0" w14:textId="77777777" w:rsidR="00533F51" w:rsidRPr="0022154A" w:rsidRDefault="00533F51" w:rsidP="00533F51">
      <w:pPr>
        <w:jc w:val="both"/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br w:type="textWrapping" w:clear="all"/>
      </w:r>
    </w:p>
    <w:p w14:paraId="640EC7AB" w14:textId="77777777" w:rsidR="00533F51" w:rsidRPr="0022154A" w:rsidRDefault="00533F51" w:rsidP="00533F51">
      <w:pPr>
        <w:jc w:val="both"/>
        <w:rPr>
          <w:i w:val="0"/>
          <w:sz w:val="22"/>
          <w:szCs w:val="22"/>
        </w:rPr>
      </w:pPr>
    </w:p>
    <w:p w14:paraId="260ED226" w14:textId="77777777" w:rsidR="00533F51" w:rsidRPr="0022154A" w:rsidRDefault="00533F51" w:rsidP="00533F51">
      <w:pPr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</w:tblGrid>
      <w:tr w:rsidR="00533F51" w:rsidRPr="0022154A" w14:paraId="0468C52B" w14:textId="77777777" w:rsidTr="002C3A1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CC48" w14:textId="77777777" w:rsidR="00533F51" w:rsidRPr="0022154A" w:rsidRDefault="00533F51" w:rsidP="002C3A1C">
            <w:pPr>
              <w:jc w:val="both"/>
              <w:rPr>
                <w:b/>
                <w:i w:val="0"/>
                <w:sz w:val="22"/>
                <w:szCs w:val="22"/>
              </w:rPr>
            </w:pPr>
          </w:p>
          <w:p w14:paraId="30C99CC8" w14:textId="77777777" w:rsidR="00533F51" w:rsidRPr="0022154A" w:rsidRDefault="00533F51" w:rsidP="002C3A1C">
            <w:pPr>
              <w:jc w:val="both"/>
              <w:rPr>
                <w:i w:val="0"/>
                <w:sz w:val="22"/>
                <w:szCs w:val="22"/>
              </w:rPr>
            </w:pPr>
            <w:r w:rsidRPr="0022154A">
              <w:rPr>
                <w:i w:val="0"/>
                <w:sz w:val="22"/>
                <w:szCs w:val="22"/>
              </w:rPr>
              <w:t>PREJEM PONUDBE (izpolni prejemnik):</w:t>
            </w:r>
          </w:p>
          <w:p w14:paraId="41906818" w14:textId="77777777" w:rsidR="00533F51" w:rsidRPr="0022154A" w:rsidRDefault="00533F51" w:rsidP="002C3A1C">
            <w:pPr>
              <w:jc w:val="both"/>
              <w:rPr>
                <w:i w:val="0"/>
                <w:sz w:val="22"/>
                <w:szCs w:val="22"/>
              </w:rPr>
            </w:pPr>
          </w:p>
          <w:p w14:paraId="5BF6267A" w14:textId="77777777" w:rsidR="00533F51" w:rsidRPr="0022154A" w:rsidRDefault="00533F51" w:rsidP="002C3A1C">
            <w:pPr>
              <w:jc w:val="both"/>
              <w:rPr>
                <w:i w:val="0"/>
                <w:smallCaps/>
                <w:sz w:val="22"/>
                <w:szCs w:val="22"/>
              </w:rPr>
            </w:pPr>
            <w:r w:rsidRPr="0022154A">
              <w:rPr>
                <w:i w:val="0"/>
                <w:smallCaps/>
                <w:sz w:val="22"/>
                <w:szCs w:val="22"/>
              </w:rPr>
              <w:t>osebno                             po pošti</w:t>
            </w:r>
          </w:p>
          <w:p w14:paraId="0D2EF449" w14:textId="77777777" w:rsidR="00533F51" w:rsidRPr="0022154A" w:rsidRDefault="00533F51" w:rsidP="002C3A1C">
            <w:pPr>
              <w:jc w:val="both"/>
              <w:rPr>
                <w:i w:val="0"/>
                <w:sz w:val="16"/>
                <w:szCs w:val="16"/>
              </w:rPr>
            </w:pPr>
          </w:p>
          <w:p w14:paraId="5D5E3F74" w14:textId="77777777" w:rsidR="00533F51" w:rsidRPr="0022154A" w:rsidRDefault="00533F51" w:rsidP="002C3A1C">
            <w:pPr>
              <w:jc w:val="both"/>
              <w:rPr>
                <w:i w:val="0"/>
                <w:sz w:val="22"/>
                <w:szCs w:val="22"/>
              </w:rPr>
            </w:pPr>
            <w:r w:rsidRPr="0022154A">
              <w:rPr>
                <w:i w:val="0"/>
                <w:sz w:val="22"/>
                <w:szCs w:val="22"/>
              </w:rPr>
              <w:t>Datum:</w:t>
            </w:r>
          </w:p>
          <w:p w14:paraId="03B5220E" w14:textId="77777777" w:rsidR="00533F51" w:rsidRPr="0022154A" w:rsidRDefault="00533F51" w:rsidP="002C3A1C">
            <w:pPr>
              <w:jc w:val="both"/>
              <w:rPr>
                <w:i w:val="0"/>
                <w:sz w:val="10"/>
                <w:szCs w:val="10"/>
              </w:rPr>
            </w:pPr>
          </w:p>
          <w:p w14:paraId="56E82F8D" w14:textId="77777777" w:rsidR="00533F51" w:rsidRPr="0022154A" w:rsidRDefault="00533F51" w:rsidP="002C3A1C">
            <w:pPr>
              <w:jc w:val="both"/>
              <w:rPr>
                <w:i w:val="0"/>
                <w:sz w:val="22"/>
                <w:szCs w:val="22"/>
              </w:rPr>
            </w:pPr>
            <w:r w:rsidRPr="0022154A">
              <w:rPr>
                <w:i w:val="0"/>
                <w:sz w:val="22"/>
                <w:szCs w:val="22"/>
              </w:rPr>
              <w:t>Ura:</w:t>
            </w:r>
          </w:p>
          <w:p w14:paraId="24752478" w14:textId="77777777" w:rsidR="00533F51" w:rsidRPr="0022154A" w:rsidRDefault="00533F51" w:rsidP="002C3A1C">
            <w:pPr>
              <w:jc w:val="both"/>
              <w:rPr>
                <w:i w:val="0"/>
                <w:sz w:val="10"/>
                <w:szCs w:val="10"/>
              </w:rPr>
            </w:pPr>
          </w:p>
          <w:p w14:paraId="3D04C6D1" w14:textId="7C3B47DF" w:rsidR="00533F51" w:rsidRPr="0022154A" w:rsidRDefault="00533F51" w:rsidP="002C3A1C">
            <w:pPr>
              <w:jc w:val="both"/>
              <w:rPr>
                <w:i w:val="0"/>
                <w:sz w:val="22"/>
                <w:szCs w:val="22"/>
              </w:rPr>
            </w:pPr>
            <w:r w:rsidRPr="0022154A">
              <w:rPr>
                <w:i w:val="0"/>
                <w:sz w:val="22"/>
                <w:szCs w:val="22"/>
              </w:rPr>
              <w:t>Številka</w:t>
            </w:r>
            <w:r w:rsidRPr="00855AF0">
              <w:rPr>
                <w:i w:val="0"/>
                <w:sz w:val="22"/>
                <w:szCs w:val="22"/>
              </w:rPr>
              <w:t>: 430-</w:t>
            </w:r>
            <w:r w:rsidR="0072255E" w:rsidRPr="00855AF0">
              <w:rPr>
                <w:i w:val="0"/>
                <w:sz w:val="22"/>
                <w:szCs w:val="22"/>
              </w:rPr>
              <w:t>187/2018-</w:t>
            </w:r>
          </w:p>
          <w:p w14:paraId="7B4C14BE" w14:textId="77777777" w:rsidR="00533F51" w:rsidRPr="0022154A" w:rsidRDefault="00533F51" w:rsidP="002C3A1C">
            <w:pPr>
              <w:jc w:val="both"/>
              <w:rPr>
                <w:i w:val="0"/>
                <w:sz w:val="10"/>
                <w:szCs w:val="10"/>
              </w:rPr>
            </w:pPr>
          </w:p>
          <w:p w14:paraId="30C4AE8B" w14:textId="77777777" w:rsidR="00533F51" w:rsidRPr="0022154A" w:rsidRDefault="00533F51" w:rsidP="002C3A1C">
            <w:pPr>
              <w:jc w:val="both"/>
              <w:rPr>
                <w:i w:val="0"/>
                <w:sz w:val="22"/>
                <w:szCs w:val="22"/>
              </w:rPr>
            </w:pPr>
            <w:r w:rsidRPr="0022154A">
              <w:rPr>
                <w:i w:val="0"/>
                <w:sz w:val="22"/>
                <w:szCs w:val="22"/>
              </w:rPr>
              <w:t>Zaporedna številka ponudbe:</w:t>
            </w:r>
          </w:p>
        </w:tc>
      </w:tr>
    </w:tbl>
    <w:p w14:paraId="14813FE2" w14:textId="49D9EBE2" w:rsidR="00533F51" w:rsidRPr="0022154A" w:rsidRDefault="00533F51" w:rsidP="00533F51">
      <w:pPr>
        <w:jc w:val="both"/>
        <w:rPr>
          <w:i w:val="0"/>
          <w:sz w:val="6"/>
          <w:szCs w:val="6"/>
        </w:rPr>
        <w:sectPr w:rsidR="00533F51" w:rsidRPr="0022154A" w:rsidSect="002C3A1C">
          <w:pgSz w:w="16838" w:h="11906" w:orient="landscape"/>
          <w:pgMar w:top="709" w:right="962" w:bottom="1985" w:left="1843" w:header="708" w:footer="708" w:gutter="0"/>
          <w:cols w:space="708"/>
          <w:titlePg/>
          <w:docGrid w:linePitch="360"/>
        </w:sectPr>
      </w:pPr>
      <w:r w:rsidRPr="0022154A">
        <w:rPr>
          <w:i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3232" wp14:editId="63470DE2">
                <wp:simplePos x="0" y="0"/>
                <wp:positionH relativeFrom="column">
                  <wp:posOffset>6222365</wp:posOffset>
                </wp:positionH>
                <wp:positionV relativeFrom="paragraph">
                  <wp:posOffset>1790700</wp:posOffset>
                </wp:positionV>
                <wp:extent cx="2616200" cy="1697355"/>
                <wp:effectExtent l="0" t="0" r="0" b="0"/>
                <wp:wrapNone/>
                <wp:docPr id="3" name="Pravoko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0" cy="1697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AE1F60" w14:textId="77777777" w:rsidR="00DD3E7D" w:rsidRPr="00A70F52" w:rsidRDefault="00DD3E7D" w:rsidP="00533F51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56F69032" w14:textId="77777777" w:rsidR="00DD3E7D" w:rsidRPr="00E753C8" w:rsidRDefault="00DD3E7D" w:rsidP="00533F51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PREJEMNIK</w:t>
                            </w:r>
                            <w: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(naslovnik)</w:t>
                            </w: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4C06C4C6" w14:textId="77777777" w:rsidR="00DD3E7D" w:rsidRPr="00E753C8" w:rsidRDefault="00DD3E7D" w:rsidP="00533F51">
                            <w:pPr>
                              <w:ind w:left="284"/>
                              <w:jc w:val="center"/>
                              <w:rPr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3AB7CE60" w14:textId="77777777" w:rsidR="00DD3E7D" w:rsidRPr="00E753C8" w:rsidRDefault="00DD3E7D" w:rsidP="00533F51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MESTNA OBČINA LJUBLJANA</w:t>
                            </w:r>
                          </w:p>
                          <w:p w14:paraId="387508AD" w14:textId="77777777" w:rsidR="00DD3E7D" w:rsidRPr="00E753C8" w:rsidRDefault="00DD3E7D" w:rsidP="00533F51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Služba za javna naročila</w:t>
                            </w:r>
                          </w:p>
                          <w:p w14:paraId="7CDA997B" w14:textId="77777777" w:rsidR="00DD3E7D" w:rsidRPr="00E753C8" w:rsidRDefault="00DD3E7D" w:rsidP="00533F51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Dalmatinova 1, II. nadstropje</w:t>
                            </w:r>
                          </w:p>
                          <w:p w14:paraId="693EEC35" w14:textId="77777777" w:rsidR="00DD3E7D" w:rsidRPr="00E753C8" w:rsidRDefault="00DD3E7D" w:rsidP="00533F51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1000 Ljubljana</w:t>
                            </w:r>
                          </w:p>
                          <w:p w14:paraId="2DF89614" w14:textId="77777777" w:rsidR="00DD3E7D" w:rsidRDefault="00DD3E7D" w:rsidP="00533F51">
                            <w:pPr>
                              <w:ind w:left="284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3" o:spid="_x0000_s1026" style="position:absolute;left:0;text-align:left;margin-left:489.95pt;margin-top:141pt;width:206pt;height:13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" fillcolor="white [3212]" stroked="f" strokeweight=".25pt">
                <v:textbox>
                  <w:txbxContent>
                    <w:p w14:paraId="74AE1F60" w14:textId="77777777" w:rsidR="00DD3E7D" w:rsidRPr="00A70F52" w:rsidRDefault="00DD3E7D" w:rsidP="00533F51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56F69032" w14:textId="77777777" w:rsidR="00DD3E7D" w:rsidRPr="00E753C8" w:rsidRDefault="00DD3E7D" w:rsidP="00533F51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PREJEMNIK</w:t>
                      </w:r>
                      <w: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 xml:space="preserve"> (naslovnik)</w:t>
                      </w: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:</w:t>
                      </w:r>
                    </w:p>
                    <w:p w14:paraId="4C06C4C6" w14:textId="77777777" w:rsidR="00DD3E7D" w:rsidRPr="00E753C8" w:rsidRDefault="00DD3E7D" w:rsidP="00533F51">
                      <w:pPr>
                        <w:ind w:left="284"/>
                        <w:jc w:val="center"/>
                        <w:rPr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3AB7CE60" w14:textId="77777777" w:rsidR="00DD3E7D" w:rsidRPr="00E753C8" w:rsidRDefault="00DD3E7D" w:rsidP="00533F51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MESTNA OBČINA LJUBLJANA</w:t>
                      </w:r>
                    </w:p>
                    <w:p w14:paraId="387508AD" w14:textId="77777777" w:rsidR="00DD3E7D" w:rsidRPr="00E753C8" w:rsidRDefault="00DD3E7D" w:rsidP="00533F51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Služba za javna naročila</w:t>
                      </w:r>
                    </w:p>
                    <w:p w14:paraId="7CDA997B" w14:textId="77777777" w:rsidR="00DD3E7D" w:rsidRPr="00E753C8" w:rsidRDefault="00DD3E7D" w:rsidP="00533F51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Dalmatinova 1, II. nadstropje</w:t>
                      </w:r>
                    </w:p>
                    <w:p w14:paraId="693EEC35" w14:textId="77777777" w:rsidR="00DD3E7D" w:rsidRPr="00E753C8" w:rsidRDefault="00DD3E7D" w:rsidP="00533F51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1000 Ljubljana</w:t>
                      </w:r>
                    </w:p>
                    <w:p w14:paraId="2DF89614" w14:textId="77777777" w:rsidR="00DD3E7D" w:rsidRDefault="00DD3E7D" w:rsidP="00533F51">
                      <w:pPr>
                        <w:ind w:left="284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2154A">
        <w:rPr>
          <w:i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DC78B" wp14:editId="760FD6B7">
                <wp:simplePos x="0" y="0"/>
                <wp:positionH relativeFrom="column">
                  <wp:posOffset>31115</wp:posOffset>
                </wp:positionH>
                <wp:positionV relativeFrom="paragraph">
                  <wp:posOffset>2204085</wp:posOffset>
                </wp:positionV>
                <wp:extent cx="4949825" cy="1391285"/>
                <wp:effectExtent l="0" t="0" r="0" b="0"/>
                <wp:wrapNone/>
                <wp:docPr id="2" name="Pravoko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9825" cy="1391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2C4358" w14:textId="5B42B617" w:rsidR="00DD3E7D" w:rsidRPr="00E753C8" w:rsidRDefault="00DD3E7D" w:rsidP="00533F51">
                            <w:pP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»NE ODPIRAJ PONUDBA </w:t>
                            </w:r>
                            <w:r w:rsidRPr="001837C0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JN 7560-18-210006 – Analiza</w:t>
                            </w:r>
                            <w: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rodovitnosti tal in vsebnosti nevarnih snovi v tleh in pridelkih na VVO MOL v letu 2018</w:t>
                            </w: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«</w:t>
                            </w:r>
                          </w:p>
                          <w:p w14:paraId="2E204589" w14:textId="77777777" w:rsidR="00DD3E7D" w:rsidRPr="00656979" w:rsidRDefault="00DD3E7D" w:rsidP="00533F51">
                            <w:pPr>
                              <w:ind w:left="1080" w:hanging="1080"/>
                              <w:rPr>
                                <w:i w:val="0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6E0BD233" w14:textId="77777777" w:rsidR="00DD3E7D" w:rsidRPr="00656979" w:rsidRDefault="00DD3E7D" w:rsidP="00533F51">
                            <w:pPr>
                              <w:ind w:left="1080" w:hanging="1080"/>
                              <w:rPr>
                                <w:i w:val="0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568BCDD6" w14:textId="77777777" w:rsidR="00DD3E7D" w:rsidRPr="00656979" w:rsidRDefault="00DD3E7D" w:rsidP="00533F51">
                            <w:pPr>
                              <w:rPr>
                                <w:i w:val="0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42B876B2" w14:textId="77777777" w:rsidR="00DD3E7D" w:rsidRDefault="00DD3E7D" w:rsidP="00533F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2" o:spid="_x0000_s1027" style="position:absolute;left:0;text-align:left;margin-left:2.45pt;margin-top:173.55pt;width:389.75pt;height:10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" filled="f" stroked="f" strokeweight="2pt">
                <v:textbox>
                  <w:txbxContent>
                    <w:p w14:paraId="252C4358" w14:textId="5B42B617" w:rsidR="00DD3E7D" w:rsidRPr="00E753C8" w:rsidRDefault="00DD3E7D" w:rsidP="00533F51">
                      <w:pP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 xml:space="preserve">»NE ODPIRAJ PONUDBA </w:t>
                      </w:r>
                      <w:r w:rsidRPr="001837C0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JN 7560-18-210006 – Analiza</w:t>
                      </w:r>
                      <w: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 xml:space="preserve"> rodovitnosti tal in vsebnosti nevarnih snovi v tleh in pridelkih na VVO MOL v letu 2018</w:t>
                      </w: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«</w:t>
                      </w:r>
                    </w:p>
                    <w:p w14:paraId="2E204589" w14:textId="77777777" w:rsidR="00DD3E7D" w:rsidRPr="00656979" w:rsidRDefault="00DD3E7D" w:rsidP="00533F51">
                      <w:pPr>
                        <w:ind w:left="1080" w:hanging="1080"/>
                        <w:rPr>
                          <w:i w:val="0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6E0BD233" w14:textId="77777777" w:rsidR="00DD3E7D" w:rsidRPr="00656979" w:rsidRDefault="00DD3E7D" w:rsidP="00533F51">
                      <w:pPr>
                        <w:ind w:left="1080" w:hanging="1080"/>
                        <w:rPr>
                          <w:i w:val="0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568BCDD6" w14:textId="77777777" w:rsidR="00DD3E7D" w:rsidRPr="00656979" w:rsidRDefault="00DD3E7D" w:rsidP="00533F51">
                      <w:pPr>
                        <w:rPr>
                          <w:i w:val="0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42B876B2" w14:textId="77777777" w:rsidR="00DD3E7D" w:rsidRDefault="00DD3E7D" w:rsidP="00533F5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F6E246C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1F782099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E874D7F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07B4D8A8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3FE85E80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07E3A8D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15991C33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2DDB965D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C242C59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72C645DE" w14:textId="77777777" w:rsidR="00C40B10" w:rsidRDefault="00C40B10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152BD594" w14:textId="77777777" w:rsidR="00644D0E" w:rsidRDefault="00644D0E" w:rsidP="00644D0E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71F0959" w14:textId="77777777" w:rsidR="00644D0E" w:rsidRDefault="00644D0E" w:rsidP="00847957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sectPr w:rsidR="00644D0E" w:rsidSect="00BF32CF">
      <w:pgSz w:w="11906" w:h="16838"/>
      <w:pgMar w:top="1400" w:right="1200" w:bottom="1200" w:left="63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A441E" w14:textId="77777777" w:rsidR="00DD3E7D" w:rsidRDefault="00DD3E7D">
      <w:r>
        <w:separator/>
      </w:r>
    </w:p>
  </w:endnote>
  <w:endnote w:type="continuationSeparator" w:id="0">
    <w:p w14:paraId="3735F452" w14:textId="77777777" w:rsidR="00DD3E7D" w:rsidRDefault="00DD3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55F78" w14:textId="6B1A7849" w:rsidR="00DD3E7D" w:rsidRPr="00733B9A" w:rsidRDefault="00DD3E7D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BF56D2">
      <w:rPr>
        <w:rStyle w:val="tevilkastrani"/>
        <w:i w:val="0"/>
        <w:noProof/>
        <w:sz w:val="18"/>
        <w:szCs w:val="18"/>
      </w:rPr>
      <w:t>12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BF56D2">
      <w:rPr>
        <w:rStyle w:val="tevilkastrani"/>
        <w:i w:val="0"/>
        <w:noProof/>
        <w:sz w:val="18"/>
        <w:szCs w:val="18"/>
      </w:rPr>
      <w:t>12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DEC91" w14:textId="77777777" w:rsidR="00DD3E7D" w:rsidRDefault="00DD3E7D">
      <w:r>
        <w:separator/>
      </w:r>
    </w:p>
  </w:footnote>
  <w:footnote w:type="continuationSeparator" w:id="0">
    <w:p w14:paraId="0B7F473A" w14:textId="77777777" w:rsidR="00DD3E7D" w:rsidRDefault="00DD3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E44B7E"/>
    <w:multiLevelType w:val="hybridMultilevel"/>
    <w:tmpl w:val="E7C61940"/>
    <w:lvl w:ilvl="0" w:tplc="2C3EC1F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91C0C"/>
    <w:multiLevelType w:val="hybridMultilevel"/>
    <w:tmpl w:val="3AECB8F6"/>
    <w:lvl w:ilvl="0" w:tplc="EA5C7F0A">
      <w:start w:val="1000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6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7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480DA2"/>
    <w:multiLevelType w:val="hybridMultilevel"/>
    <w:tmpl w:val="522A8C9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C4322A"/>
    <w:multiLevelType w:val="hybridMultilevel"/>
    <w:tmpl w:val="72963DD2"/>
    <w:lvl w:ilvl="0" w:tplc="2C3EC1F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20102DF1"/>
    <w:multiLevelType w:val="hybridMultilevel"/>
    <w:tmpl w:val="7F1AAAF4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56606E"/>
    <w:multiLevelType w:val="hybridMultilevel"/>
    <w:tmpl w:val="211A3888"/>
    <w:lvl w:ilvl="0" w:tplc="A29CA3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A6E670C"/>
    <w:multiLevelType w:val="hybridMultilevel"/>
    <w:tmpl w:val="1706993A"/>
    <w:lvl w:ilvl="0" w:tplc="0424000F">
      <w:start w:val="1"/>
      <w:numFmt w:val="decimal"/>
      <w:lvlText w:val="%1."/>
      <w:lvlJc w:val="left"/>
      <w:pPr>
        <w:ind w:left="4755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631A82"/>
    <w:multiLevelType w:val="hybridMultilevel"/>
    <w:tmpl w:val="628ABDAE"/>
    <w:lvl w:ilvl="0" w:tplc="9FA89528">
      <w:start w:val="1000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color w:val="auto"/>
        <w:sz w:val="22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3D7666"/>
    <w:multiLevelType w:val="hybridMultilevel"/>
    <w:tmpl w:val="D046C4B6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FD38FA"/>
    <w:multiLevelType w:val="hybridMultilevel"/>
    <w:tmpl w:val="10CCA43A"/>
    <w:lvl w:ilvl="0" w:tplc="50AC33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1302CB"/>
    <w:multiLevelType w:val="hybridMultilevel"/>
    <w:tmpl w:val="46126D14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E46249"/>
    <w:multiLevelType w:val="hybridMultilevel"/>
    <w:tmpl w:val="9C5CF32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BB0A66"/>
    <w:multiLevelType w:val="hybridMultilevel"/>
    <w:tmpl w:val="5BA2AE62"/>
    <w:lvl w:ilvl="0" w:tplc="8CF6441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8F6C67"/>
    <w:multiLevelType w:val="hybridMultilevel"/>
    <w:tmpl w:val="8E16592E"/>
    <w:lvl w:ilvl="0" w:tplc="9FA89528">
      <w:start w:val="1000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color w:val="auto"/>
        <w:sz w:val="22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1F5363"/>
    <w:multiLevelType w:val="hybridMultilevel"/>
    <w:tmpl w:val="6A7482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1E24A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A5B4504"/>
    <w:multiLevelType w:val="hybridMultilevel"/>
    <w:tmpl w:val="C840E13C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D03CED"/>
    <w:multiLevelType w:val="hybridMultilevel"/>
    <w:tmpl w:val="C23039EE"/>
    <w:lvl w:ilvl="0" w:tplc="3C24AF02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5DA00125"/>
    <w:multiLevelType w:val="hybridMultilevel"/>
    <w:tmpl w:val="1FD44CFE"/>
    <w:lvl w:ilvl="0" w:tplc="7BF86EE2">
      <w:start w:val="1000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bCs w:val="0"/>
        <w:sz w:val="22"/>
        <w:szCs w:val="22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1E7EB6"/>
    <w:multiLevelType w:val="hybridMultilevel"/>
    <w:tmpl w:val="A350B4C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1E24A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D74EDF"/>
    <w:multiLevelType w:val="hybridMultilevel"/>
    <w:tmpl w:val="3A7C0980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0EF5202"/>
    <w:multiLevelType w:val="hybridMultilevel"/>
    <w:tmpl w:val="AFFE205A"/>
    <w:lvl w:ilvl="0" w:tplc="18A6E6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8A6E6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E37083"/>
    <w:multiLevelType w:val="hybridMultilevel"/>
    <w:tmpl w:val="2E4EECFC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8"/>
  </w:num>
  <w:num w:numId="3">
    <w:abstractNumId w:val="16"/>
  </w:num>
  <w:num w:numId="4">
    <w:abstractNumId w:val="20"/>
  </w:num>
  <w:num w:numId="5">
    <w:abstractNumId w:val="26"/>
  </w:num>
  <w:num w:numId="6">
    <w:abstractNumId w:val="35"/>
  </w:num>
  <w:num w:numId="7">
    <w:abstractNumId w:val="0"/>
  </w:num>
  <w:num w:numId="8">
    <w:abstractNumId w:val="6"/>
  </w:num>
  <w:num w:numId="9">
    <w:abstractNumId w:val="1"/>
  </w:num>
  <w:num w:numId="10">
    <w:abstractNumId w:val="21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7"/>
  </w:num>
  <w:num w:numId="14">
    <w:abstractNumId w:val="24"/>
  </w:num>
  <w:num w:numId="15">
    <w:abstractNumId w:val="34"/>
  </w:num>
  <w:num w:numId="16">
    <w:abstractNumId w:val="18"/>
  </w:num>
  <w:num w:numId="17">
    <w:abstractNumId w:val="29"/>
  </w:num>
  <w:num w:numId="18">
    <w:abstractNumId w:val="8"/>
  </w:num>
  <w:num w:numId="19">
    <w:abstractNumId w:val="9"/>
  </w:num>
  <w:num w:numId="20">
    <w:abstractNumId w:val="2"/>
  </w:num>
  <w:num w:numId="21">
    <w:abstractNumId w:val="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5"/>
  </w:num>
  <w:num w:numId="25">
    <w:abstractNumId w:val="10"/>
  </w:num>
  <w:num w:numId="26">
    <w:abstractNumId w:val="22"/>
  </w:num>
  <w:num w:numId="27">
    <w:abstractNumId w:val="13"/>
  </w:num>
  <w:num w:numId="28">
    <w:abstractNumId w:val="30"/>
  </w:num>
  <w:num w:numId="29">
    <w:abstractNumId w:val="4"/>
  </w:num>
  <w:num w:numId="30">
    <w:abstractNumId w:val="15"/>
  </w:num>
  <w:num w:numId="31">
    <w:abstractNumId w:val="33"/>
  </w:num>
  <w:num w:numId="32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15"/>
  </w:num>
  <w:num w:numId="35">
    <w:abstractNumId w:val="33"/>
  </w:num>
  <w:num w:numId="3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1"/>
  </w:num>
  <w:num w:numId="40">
    <w:abstractNumId w:val="17"/>
  </w:num>
  <w:num w:numId="41">
    <w:abstractNumId w:val="12"/>
  </w:num>
  <w:num w:numId="42">
    <w:abstractNumId w:val="23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razd Maslo">
    <w15:presenceInfo w15:providerId="AD" w15:userId="S-1-5-21-883249467-966921291-1845911597-49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DEF"/>
    <w:rsid w:val="000023E9"/>
    <w:rsid w:val="0000356F"/>
    <w:rsid w:val="00006D4D"/>
    <w:rsid w:val="00012BE6"/>
    <w:rsid w:val="0001313C"/>
    <w:rsid w:val="00014B44"/>
    <w:rsid w:val="00015DA5"/>
    <w:rsid w:val="00015EDA"/>
    <w:rsid w:val="00016062"/>
    <w:rsid w:val="000167C2"/>
    <w:rsid w:val="0001699D"/>
    <w:rsid w:val="00017994"/>
    <w:rsid w:val="000206F2"/>
    <w:rsid w:val="00021912"/>
    <w:rsid w:val="000226D3"/>
    <w:rsid w:val="000236F0"/>
    <w:rsid w:val="000240A5"/>
    <w:rsid w:val="00024125"/>
    <w:rsid w:val="00026DCA"/>
    <w:rsid w:val="00027C0D"/>
    <w:rsid w:val="00030434"/>
    <w:rsid w:val="000316EB"/>
    <w:rsid w:val="00032731"/>
    <w:rsid w:val="000333F7"/>
    <w:rsid w:val="00035153"/>
    <w:rsid w:val="0003641A"/>
    <w:rsid w:val="000372A0"/>
    <w:rsid w:val="0003779B"/>
    <w:rsid w:val="00037A31"/>
    <w:rsid w:val="00037E00"/>
    <w:rsid w:val="0004208D"/>
    <w:rsid w:val="00042741"/>
    <w:rsid w:val="00043985"/>
    <w:rsid w:val="00044915"/>
    <w:rsid w:val="00050911"/>
    <w:rsid w:val="00050919"/>
    <w:rsid w:val="00050BAD"/>
    <w:rsid w:val="00051F75"/>
    <w:rsid w:val="00051FBB"/>
    <w:rsid w:val="00052E2A"/>
    <w:rsid w:val="0005577F"/>
    <w:rsid w:val="00056C5C"/>
    <w:rsid w:val="00056C75"/>
    <w:rsid w:val="0006186B"/>
    <w:rsid w:val="00067E87"/>
    <w:rsid w:val="00070622"/>
    <w:rsid w:val="00072416"/>
    <w:rsid w:val="00073663"/>
    <w:rsid w:val="00073698"/>
    <w:rsid w:val="00074963"/>
    <w:rsid w:val="00074DEC"/>
    <w:rsid w:val="00076A4D"/>
    <w:rsid w:val="00080034"/>
    <w:rsid w:val="00082CFF"/>
    <w:rsid w:val="000840A7"/>
    <w:rsid w:val="000879F8"/>
    <w:rsid w:val="00087CEE"/>
    <w:rsid w:val="0009059D"/>
    <w:rsid w:val="00090CBD"/>
    <w:rsid w:val="000914CC"/>
    <w:rsid w:val="000930DA"/>
    <w:rsid w:val="00093669"/>
    <w:rsid w:val="00094674"/>
    <w:rsid w:val="00095709"/>
    <w:rsid w:val="00095825"/>
    <w:rsid w:val="000A09D6"/>
    <w:rsid w:val="000A0B62"/>
    <w:rsid w:val="000A0FF5"/>
    <w:rsid w:val="000A205A"/>
    <w:rsid w:val="000A32D3"/>
    <w:rsid w:val="000A426F"/>
    <w:rsid w:val="000A5530"/>
    <w:rsid w:val="000A5DE4"/>
    <w:rsid w:val="000A6517"/>
    <w:rsid w:val="000B0056"/>
    <w:rsid w:val="000B05EC"/>
    <w:rsid w:val="000B13BA"/>
    <w:rsid w:val="000B18E0"/>
    <w:rsid w:val="000B219E"/>
    <w:rsid w:val="000B28B7"/>
    <w:rsid w:val="000B4152"/>
    <w:rsid w:val="000B5029"/>
    <w:rsid w:val="000B54B9"/>
    <w:rsid w:val="000B55DF"/>
    <w:rsid w:val="000B64B0"/>
    <w:rsid w:val="000C01F1"/>
    <w:rsid w:val="000C3E44"/>
    <w:rsid w:val="000C4538"/>
    <w:rsid w:val="000C5B25"/>
    <w:rsid w:val="000C5CA4"/>
    <w:rsid w:val="000C67E8"/>
    <w:rsid w:val="000D0E91"/>
    <w:rsid w:val="000D5E4B"/>
    <w:rsid w:val="000D6025"/>
    <w:rsid w:val="000D79CA"/>
    <w:rsid w:val="000E115C"/>
    <w:rsid w:val="000E2DFF"/>
    <w:rsid w:val="000E4748"/>
    <w:rsid w:val="000E5949"/>
    <w:rsid w:val="000F09BE"/>
    <w:rsid w:val="000F0CD9"/>
    <w:rsid w:val="000F0DDB"/>
    <w:rsid w:val="000F156B"/>
    <w:rsid w:val="000F60CA"/>
    <w:rsid w:val="000F711B"/>
    <w:rsid w:val="000F7498"/>
    <w:rsid w:val="000F7500"/>
    <w:rsid w:val="000F762D"/>
    <w:rsid w:val="000F7D00"/>
    <w:rsid w:val="00101B90"/>
    <w:rsid w:val="00102870"/>
    <w:rsid w:val="00103502"/>
    <w:rsid w:val="00103BA2"/>
    <w:rsid w:val="00103C97"/>
    <w:rsid w:val="00104F4E"/>
    <w:rsid w:val="00105526"/>
    <w:rsid w:val="00105DF3"/>
    <w:rsid w:val="00105FF4"/>
    <w:rsid w:val="001069C0"/>
    <w:rsid w:val="00110C08"/>
    <w:rsid w:val="00111666"/>
    <w:rsid w:val="001120B5"/>
    <w:rsid w:val="00113B4C"/>
    <w:rsid w:val="00114F70"/>
    <w:rsid w:val="00115D07"/>
    <w:rsid w:val="00116932"/>
    <w:rsid w:val="00120AEF"/>
    <w:rsid w:val="00120F46"/>
    <w:rsid w:val="00121952"/>
    <w:rsid w:val="00122C5A"/>
    <w:rsid w:val="00123D39"/>
    <w:rsid w:val="00125161"/>
    <w:rsid w:val="0012535E"/>
    <w:rsid w:val="00125B23"/>
    <w:rsid w:val="001271FB"/>
    <w:rsid w:val="00127979"/>
    <w:rsid w:val="00130144"/>
    <w:rsid w:val="001308C9"/>
    <w:rsid w:val="00131B4C"/>
    <w:rsid w:val="00133C02"/>
    <w:rsid w:val="00134FE4"/>
    <w:rsid w:val="00137117"/>
    <w:rsid w:val="001372D2"/>
    <w:rsid w:val="00137BFF"/>
    <w:rsid w:val="00140CEE"/>
    <w:rsid w:val="00142D92"/>
    <w:rsid w:val="00144342"/>
    <w:rsid w:val="00145287"/>
    <w:rsid w:val="00147684"/>
    <w:rsid w:val="00147A95"/>
    <w:rsid w:val="00150045"/>
    <w:rsid w:val="00151C97"/>
    <w:rsid w:val="00155281"/>
    <w:rsid w:val="001561C9"/>
    <w:rsid w:val="001579A8"/>
    <w:rsid w:val="00163ADA"/>
    <w:rsid w:val="0016762C"/>
    <w:rsid w:val="00170136"/>
    <w:rsid w:val="00170954"/>
    <w:rsid w:val="00171115"/>
    <w:rsid w:val="00171744"/>
    <w:rsid w:val="001722D0"/>
    <w:rsid w:val="00180DBD"/>
    <w:rsid w:val="00183218"/>
    <w:rsid w:val="001837C0"/>
    <w:rsid w:val="00186341"/>
    <w:rsid w:val="0018699D"/>
    <w:rsid w:val="00192915"/>
    <w:rsid w:val="00193378"/>
    <w:rsid w:val="00194127"/>
    <w:rsid w:val="00195807"/>
    <w:rsid w:val="0019634B"/>
    <w:rsid w:val="001975CB"/>
    <w:rsid w:val="001A061C"/>
    <w:rsid w:val="001A123C"/>
    <w:rsid w:val="001A1A19"/>
    <w:rsid w:val="001A2E08"/>
    <w:rsid w:val="001A35EA"/>
    <w:rsid w:val="001A47A6"/>
    <w:rsid w:val="001A4B01"/>
    <w:rsid w:val="001A4C0C"/>
    <w:rsid w:val="001A5FC7"/>
    <w:rsid w:val="001A7C88"/>
    <w:rsid w:val="001B1C19"/>
    <w:rsid w:val="001B37BC"/>
    <w:rsid w:val="001B3EC3"/>
    <w:rsid w:val="001B41A0"/>
    <w:rsid w:val="001B47DB"/>
    <w:rsid w:val="001B4930"/>
    <w:rsid w:val="001B4996"/>
    <w:rsid w:val="001B4F54"/>
    <w:rsid w:val="001B5DBA"/>
    <w:rsid w:val="001B6BB4"/>
    <w:rsid w:val="001B7531"/>
    <w:rsid w:val="001B7EED"/>
    <w:rsid w:val="001C078F"/>
    <w:rsid w:val="001C0B51"/>
    <w:rsid w:val="001C0C19"/>
    <w:rsid w:val="001C37AD"/>
    <w:rsid w:val="001C4026"/>
    <w:rsid w:val="001C51CA"/>
    <w:rsid w:val="001C5888"/>
    <w:rsid w:val="001D12C3"/>
    <w:rsid w:val="001D20B3"/>
    <w:rsid w:val="001D2804"/>
    <w:rsid w:val="001D296A"/>
    <w:rsid w:val="001D2FA8"/>
    <w:rsid w:val="001D3FAF"/>
    <w:rsid w:val="001D471F"/>
    <w:rsid w:val="001D6BCE"/>
    <w:rsid w:val="001D70B0"/>
    <w:rsid w:val="001D79BB"/>
    <w:rsid w:val="001D7ED4"/>
    <w:rsid w:val="001E0A2A"/>
    <w:rsid w:val="001E0BF5"/>
    <w:rsid w:val="001E13EE"/>
    <w:rsid w:val="001E1510"/>
    <w:rsid w:val="001E1D4F"/>
    <w:rsid w:val="001E30C0"/>
    <w:rsid w:val="001E3153"/>
    <w:rsid w:val="001E31C7"/>
    <w:rsid w:val="001E422B"/>
    <w:rsid w:val="001E454D"/>
    <w:rsid w:val="001E4B88"/>
    <w:rsid w:val="001F040A"/>
    <w:rsid w:val="001F0EE2"/>
    <w:rsid w:val="001F1894"/>
    <w:rsid w:val="001F2B0C"/>
    <w:rsid w:val="001F32DD"/>
    <w:rsid w:val="001F3532"/>
    <w:rsid w:val="001F5211"/>
    <w:rsid w:val="001F579C"/>
    <w:rsid w:val="001F67E3"/>
    <w:rsid w:val="001F776C"/>
    <w:rsid w:val="00201FC3"/>
    <w:rsid w:val="002021AC"/>
    <w:rsid w:val="00202D85"/>
    <w:rsid w:val="00204876"/>
    <w:rsid w:val="00205819"/>
    <w:rsid w:val="0020603F"/>
    <w:rsid w:val="0020626A"/>
    <w:rsid w:val="0020650B"/>
    <w:rsid w:val="002065CD"/>
    <w:rsid w:val="00207E89"/>
    <w:rsid w:val="00212E62"/>
    <w:rsid w:val="002131D6"/>
    <w:rsid w:val="00215308"/>
    <w:rsid w:val="00215A3C"/>
    <w:rsid w:val="00215D69"/>
    <w:rsid w:val="0021687C"/>
    <w:rsid w:val="00220F84"/>
    <w:rsid w:val="0022154A"/>
    <w:rsid w:val="002223CD"/>
    <w:rsid w:val="0022291E"/>
    <w:rsid w:val="00224A22"/>
    <w:rsid w:val="002261E0"/>
    <w:rsid w:val="00227EAC"/>
    <w:rsid w:val="00230B11"/>
    <w:rsid w:val="00234BAD"/>
    <w:rsid w:val="00236C57"/>
    <w:rsid w:val="00241E8C"/>
    <w:rsid w:val="002422D7"/>
    <w:rsid w:val="00242942"/>
    <w:rsid w:val="00245E86"/>
    <w:rsid w:val="0024742F"/>
    <w:rsid w:val="00250AFE"/>
    <w:rsid w:val="00250D99"/>
    <w:rsid w:val="00253BBE"/>
    <w:rsid w:val="0025755A"/>
    <w:rsid w:val="002616E7"/>
    <w:rsid w:val="00262BB9"/>
    <w:rsid w:val="00262D26"/>
    <w:rsid w:val="00263871"/>
    <w:rsid w:val="00264770"/>
    <w:rsid w:val="00265952"/>
    <w:rsid w:val="00266450"/>
    <w:rsid w:val="0026783B"/>
    <w:rsid w:val="0027125D"/>
    <w:rsid w:val="002717B9"/>
    <w:rsid w:val="002740F3"/>
    <w:rsid w:val="0027445B"/>
    <w:rsid w:val="00274567"/>
    <w:rsid w:val="0027462B"/>
    <w:rsid w:val="00274D08"/>
    <w:rsid w:val="00275565"/>
    <w:rsid w:val="00275BE7"/>
    <w:rsid w:val="00277AD1"/>
    <w:rsid w:val="002807A2"/>
    <w:rsid w:val="00280F77"/>
    <w:rsid w:val="00281269"/>
    <w:rsid w:val="00281818"/>
    <w:rsid w:val="00283E58"/>
    <w:rsid w:val="0029147C"/>
    <w:rsid w:val="0029161F"/>
    <w:rsid w:val="00291853"/>
    <w:rsid w:val="002920AD"/>
    <w:rsid w:val="00294A64"/>
    <w:rsid w:val="00295103"/>
    <w:rsid w:val="0029526B"/>
    <w:rsid w:val="00295F60"/>
    <w:rsid w:val="002966C6"/>
    <w:rsid w:val="0029710E"/>
    <w:rsid w:val="00297272"/>
    <w:rsid w:val="0029742C"/>
    <w:rsid w:val="002A000C"/>
    <w:rsid w:val="002A14CD"/>
    <w:rsid w:val="002A17AD"/>
    <w:rsid w:val="002A4187"/>
    <w:rsid w:val="002A4AED"/>
    <w:rsid w:val="002A4EDD"/>
    <w:rsid w:val="002A61BB"/>
    <w:rsid w:val="002A7B73"/>
    <w:rsid w:val="002B04CB"/>
    <w:rsid w:val="002B1ADB"/>
    <w:rsid w:val="002B30BE"/>
    <w:rsid w:val="002B31CB"/>
    <w:rsid w:val="002B31D2"/>
    <w:rsid w:val="002B435F"/>
    <w:rsid w:val="002B52D4"/>
    <w:rsid w:val="002B608A"/>
    <w:rsid w:val="002B65A9"/>
    <w:rsid w:val="002B75C4"/>
    <w:rsid w:val="002C0338"/>
    <w:rsid w:val="002C1A2B"/>
    <w:rsid w:val="002C35AF"/>
    <w:rsid w:val="002C3719"/>
    <w:rsid w:val="002C3A1C"/>
    <w:rsid w:val="002C5C42"/>
    <w:rsid w:val="002C63B9"/>
    <w:rsid w:val="002C6993"/>
    <w:rsid w:val="002C6CB9"/>
    <w:rsid w:val="002C7800"/>
    <w:rsid w:val="002D0303"/>
    <w:rsid w:val="002D04F1"/>
    <w:rsid w:val="002D746B"/>
    <w:rsid w:val="002D7F75"/>
    <w:rsid w:val="002E0D36"/>
    <w:rsid w:val="002E0E16"/>
    <w:rsid w:val="002E135B"/>
    <w:rsid w:val="002E266C"/>
    <w:rsid w:val="002E270E"/>
    <w:rsid w:val="002E39AE"/>
    <w:rsid w:val="002E46C0"/>
    <w:rsid w:val="002E5E3C"/>
    <w:rsid w:val="002E7C6F"/>
    <w:rsid w:val="002E7D8F"/>
    <w:rsid w:val="002F0720"/>
    <w:rsid w:val="002F1174"/>
    <w:rsid w:val="002F28E5"/>
    <w:rsid w:val="002F2CE2"/>
    <w:rsid w:val="002F3EAC"/>
    <w:rsid w:val="002F49D8"/>
    <w:rsid w:val="002F547A"/>
    <w:rsid w:val="00300092"/>
    <w:rsid w:val="00300E2C"/>
    <w:rsid w:val="0030254C"/>
    <w:rsid w:val="00303723"/>
    <w:rsid w:val="003041EF"/>
    <w:rsid w:val="003042A0"/>
    <w:rsid w:val="003057AC"/>
    <w:rsid w:val="00305F99"/>
    <w:rsid w:val="00306238"/>
    <w:rsid w:val="00307351"/>
    <w:rsid w:val="003106E9"/>
    <w:rsid w:val="0031101D"/>
    <w:rsid w:val="00311A27"/>
    <w:rsid w:val="00311FF2"/>
    <w:rsid w:val="00312592"/>
    <w:rsid w:val="00314A37"/>
    <w:rsid w:val="00315691"/>
    <w:rsid w:val="00316E57"/>
    <w:rsid w:val="00317A19"/>
    <w:rsid w:val="00320492"/>
    <w:rsid w:val="003206DE"/>
    <w:rsid w:val="0032177B"/>
    <w:rsid w:val="00321E1D"/>
    <w:rsid w:val="00324126"/>
    <w:rsid w:val="00324EA4"/>
    <w:rsid w:val="0033175B"/>
    <w:rsid w:val="0033291C"/>
    <w:rsid w:val="00333CC8"/>
    <w:rsid w:val="00333E0F"/>
    <w:rsid w:val="0033563F"/>
    <w:rsid w:val="0033574A"/>
    <w:rsid w:val="003430FE"/>
    <w:rsid w:val="00344B52"/>
    <w:rsid w:val="00344D95"/>
    <w:rsid w:val="00347272"/>
    <w:rsid w:val="00347CF7"/>
    <w:rsid w:val="00347E64"/>
    <w:rsid w:val="00350818"/>
    <w:rsid w:val="00351E7C"/>
    <w:rsid w:val="0035227C"/>
    <w:rsid w:val="0035574B"/>
    <w:rsid w:val="00356B8A"/>
    <w:rsid w:val="00360E90"/>
    <w:rsid w:val="0036103A"/>
    <w:rsid w:val="00361293"/>
    <w:rsid w:val="00362B55"/>
    <w:rsid w:val="003635F9"/>
    <w:rsid w:val="00363CDC"/>
    <w:rsid w:val="00364816"/>
    <w:rsid w:val="003659E5"/>
    <w:rsid w:val="00366E37"/>
    <w:rsid w:val="00366ECE"/>
    <w:rsid w:val="0037103F"/>
    <w:rsid w:val="0037271A"/>
    <w:rsid w:val="00372C98"/>
    <w:rsid w:val="003737B4"/>
    <w:rsid w:val="003758C0"/>
    <w:rsid w:val="00381705"/>
    <w:rsid w:val="003822AF"/>
    <w:rsid w:val="00382D23"/>
    <w:rsid w:val="003835D3"/>
    <w:rsid w:val="00383C7B"/>
    <w:rsid w:val="00387121"/>
    <w:rsid w:val="00387B3C"/>
    <w:rsid w:val="00387E91"/>
    <w:rsid w:val="003900D3"/>
    <w:rsid w:val="00391DEF"/>
    <w:rsid w:val="003926A5"/>
    <w:rsid w:val="00395406"/>
    <w:rsid w:val="00397B64"/>
    <w:rsid w:val="003A09A1"/>
    <w:rsid w:val="003A1382"/>
    <w:rsid w:val="003A3A89"/>
    <w:rsid w:val="003A4536"/>
    <w:rsid w:val="003A6E05"/>
    <w:rsid w:val="003A6F0D"/>
    <w:rsid w:val="003A730D"/>
    <w:rsid w:val="003B1634"/>
    <w:rsid w:val="003B3C47"/>
    <w:rsid w:val="003B3F03"/>
    <w:rsid w:val="003B6C96"/>
    <w:rsid w:val="003B6FDA"/>
    <w:rsid w:val="003C10CA"/>
    <w:rsid w:val="003C34FE"/>
    <w:rsid w:val="003C5200"/>
    <w:rsid w:val="003C5E63"/>
    <w:rsid w:val="003C5EEA"/>
    <w:rsid w:val="003C7484"/>
    <w:rsid w:val="003C7D0A"/>
    <w:rsid w:val="003D0F01"/>
    <w:rsid w:val="003D1F97"/>
    <w:rsid w:val="003D2636"/>
    <w:rsid w:val="003D3161"/>
    <w:rsid w:val="003D4C49"/>
    <w:rsid w:val="003D5458"/>
    <w:rsid w:val="003D5A9B"/>
    <w:rsid w:val="003D6152"/>
    <w:rsid w:val="003E1BC5"/>
    <w:rsid w:val="003E1E60"/>
    <w:rsid w:val="003E2C00"/>
    <w:rsid w:val="003E2DFC"/>
    <w:rsid w:val="003E3305"/>
    <w:rsid w:val="003E5A49"/>
    <w:rsid w:val="003F3413"/>
    <w:rsid w:val="003F457D"/>
    <w:rsid w:val="003F57DB"/>
    <w:rsid w:val="003F5A32"/>
    <w:rsid w:val="00402159"/>
    <w:rsid w:val="00402C51"/>
    <w:rsid w:val="00402DFE"/>
    <w:rsid w:val="004047B2"/>
    <w:rsid w:val="004076B3"/>
    <w:rsid w:val="004113F5"/>
    <w:rsid w:val="00411A94"/>
    <w:rsid w:val="00412773"/>
    <w:rsid w:val="00412887"/>
    <w:rsid w:val="00412D59"/>
    <w:rsid w:val="00416851"/>
    <w:rsid w:val="00416891"/>
    <w:rsid w:val="00417373"/>
    <w:rsid w:val="004175F3"/>
    <w:rsid w:val="00421116"/>
    <w:rsid w:val="00421A33"/>
    <w:rsid w:val="00422FC5"/>
    <w:rsid w:val="004249C5"/>
    <w:rsid w:val="00426C9A"/>
    <w:rsid w:val="00426EC1"/>
    <w:rsid w:val="004275F0"/>
    <w:rsid w:val="00427C92"/>
    <w:rsid w:val="00427CE0"/>
    <w:rsid w:val="004300E3"/>
    <w:rsid w:val="00430841"/>
    <w:rsid w:val="00431A25"/>
    <w:rsid w:val="00431B75"/>
    <w:rsid w:val="00436694"/>
    <w:rsid w:val="00437329"/>
    <w:rsid w:val="0043739E"/>
    <w:rsid w:val="00440B31"/>
    <w:rsid w:val="0044130C"/>
    <w:rsid w:val="0044132E"/>
    <w:rsid w:val="00441BD3"/>
    <w:rsid w:val="00442C54"/>
    <w:rsid w:val="00444221"/>
    <w:rsid w:val="004455A9"/>
    <w:rsid w:val="004470E2"/>
    <w:rsid w:val="00454EE6"/>
    <w:rsid w:val="004552C1"/>
    <w:rsid w:val="00456255"/>
    <w:rsid w:val="0046174E"/>
    <w:rsid w:val="00461ED0"/>
    <w:rsid w:val="00462D4D"/>
    <w:rsid w:val="00465515"/>
    <w:rsid w:val="004657D3"/>
    <w:rsid w:val="00467112"/>
    <w:rsid w:val="0046728E"/>
    <w:rsid w:val="004675D5"/>
    <w:rsid w:val="0046767D"/>
    <w:rsid w:val="00467AE0"/>
    <w:rsid w:val="00467C44"/>
    <w:rsid w:val="004703C3"/>
    <w:rsid w:val="00473D86"/>
    <w:rsid w:val="0047449E"/>
    <w:rsid w:val="0047624B"/>
    <w:rsid w:val="0047631C"/>
    <w:rsid w:val="0047654D"/>
    <w:rsid w:val="0048013A"/>
    <w:rsid w:val="00480CF3"/>
    <w:rsid w:val="00481C49"/>
    <w:rsid w:val="00482EAC"/>
    <w:rsid w:val="004836EC"/>
    <w:rsid w:val="004853F5"/>
    <w:rsid w:val="00487F94"/>
    <w:rsid w:val="00491159"/>
    <w:rsid w:val="00491CDD"/>
    <w:rsid w:val="00492305"/>
    <w:rsid w:val="00492D40"/>
    <w:rsid w:val="00493BED"/>
    <w:rsid w:val="004A1F08"/>
    <w:rsid w:val="004A4BED"/>
    <w:rsid w:val="004A57A9"/>
    <w:rsid w:val="004A699A"/>
    <w:rsid w:val="004B02EB"/>
    <w:rsid w:val="004B04EA"/>
    <w:rsid w:val="004B0A83"/>
    <w:rsid w:val="004B0CF7"/>
    <w:rsid w:val="004B3C6F"/>
    <w:rsid w:val="004B3DAD"/>
    <w:rsid w:val="004B4808"/>
    <w:rsid w:val="004B5329"/>
    <w:rsid w:val="004B587B"/>
    <w:rsid w:val="004C65F8"/>
    <w:rsid w:val="004D161F"/>
    <w:rsid w:val="004D5356"/>
    <w:rsid w:val="004D59E8"/>
    <w:rsid w:val="004D7E29"/>
    <w:rsid w:val="004E2D0B"/>
    <w:rsid w:val="004E3642"/>
    <w:rsid w:val="004E3D94"/>
    <w:rsid w:val="004E45C9"/>
    <w:rsid w:val="004E4EE7"/>
    <w:rsid w:val="004E5C19"/>
    <w:rsid w:val="004E5CE7"/>
    <w:rsid w:val="004E67FF"/>
    <w:rsid w:val="004E728E"/>
    <w:rsid w:val="004F189F"/>
    <w:rsid w:val="004F3490"/>
    <w:rsid w:val="004F65DA"/>
    <w:rsid w:val="004F6950"/>
    <w:rsid w:val="004F74D1"/>
    <w:rsid w:val="00501657"/>
    <w:rsid w:val="005028FF"/>
    <w:rsid w:val="00502B89"/>
    <w:rsid w:val="00505578"/>
    <w:rsid w:val="0050712A"/>
    <w:rsid w:val="0050773D"/>
    <w:rsid w:val="005102E7"/>
    <w:rsid w:val="00510A46"/>
    <w:rsid w:val="00512895"/>
    <w:rsid w:val="00513ACF"/>
    <w:rsid w:val="00516114"/>
    <w:rsid w:val="00516A5D"/>
    <w:rsid w:val="00520112"/>
    <w:rsid w:val="0052187A"/>
    <w:rsid w:val="005225D2"/>
    <w:rsid w:val="00524482"/>
    <w:rsid w:val="00527712"/>
    <w:rsid w:val="00527E5D"/>
    <w:rsid w:val="005307A0"/>
    <w:rsid w:val="00531669"/>
    <w:rsid w:val="005334E4"/>
    <w:rsid w:val="00533B55"/>
    <w:rsid w:val="00533F51"/>
    <w:rsid w:val="00536CEA"/>
    <w:rsid w:val="005372B5"/>
    <w:rsid w:val="00537320"/>
    <w:rsid w:val="00537B55"/>
    <w:rsid w:val="0054060B"/>
    <w:rsid w:val="00540635"/>
    <w:rsid w:val="005410D4"/>
    <w:rsid w:val="00542129"/>
    <w:rsid w:val="00542D40"/>
    <w:rsid w:val="00543A42"/>
    <w:rsid w:val="00543EA9"/>
    <w:rsid w:val="0054504C"/>
    <w:rsid w:val="00545B01"/>
    <w:rsid w:val="0054685D"/>
    <w:rsid w:val="005502B4"/>
    <w:rsid w:val="00550E88"/>
    <w:rsid w:val="005538F8"/>
    <w:rsid w:val="00554433"/>
    <w:rsid w:val="00554AAA"/>
    <w:rsid w:val="00556FA0"/>
    <w:rsid w:val="0055793C"/>
    <w:rsid w:val="00557F72"/>
    <w:rsid w:val="00560B17"/>
    <w:rsid w:val="00560EC3"/>
    <w:rsid w:val="0056442A"/>
    <w:rsid w:val="00570478"/>
    <w:rsid w:val="005705F6"/>
    <w:rsid w:val="00570D8C"/>
    <w:rsid w:val="00572314"/>
    <w:rsid w:val="00573AC1"/>
    <w:rsid w:val="0057443B"/>
    <w:rsid w:val="005750A9"/>
    <w:rsid w:val="00575188"/>
    <w:rsid w:val="00575625"/>
    <w:rsid w:val="00575970"/>
    <w:rsid w:val="00575A90"/>
    <w:rsid w:val="00576A61"/>
    <w:rsid w:val="005828C3"/>
    <w:rsid w:val="005845FB"/>
    <w:rsid w:val="005853C7"/>
    <w:rsid w:val="0058589C"/>
    <w:rsid w:val="00587BE0"/>
    <w:rsid w:val="00587C0D"/>
    <w:rsid w:val="005908EC"/>
    <w:rsid w:val="00590CB1"/>
    <w:rsid w:val="00591060"/>
    <w:rsid w:val="00592867"/>
    <w:rsid w:val="0059358A"/>
    <w:rsid w:val="00593B6D"/>
    <w:rsid w:val="00593F1B"/>
    <w:rsid w:val="00594404"/>
    <w:rsid w:val="0059599D"/>
    <w:rsid w:val="00595C04"/>
    <w:rsid w:val="00597B9C"/>
    <w:rsid w:val="005A0381"/>
    <w:rsid w:val="005A26A1"/>
    <w:rsid w:val="005A2C9A"/>
    <w:rsid w:val="005A394E"/>
    <w:rsid w:val="005A4179"/>
    <w:rsid w:val="005A4350"/>
    <w:rsid w:val="005A5281"/>
    <w:rsid w:val="005A637A"/>
    <w:rsid w:val="005B12CA"/>
    <w:rsid w:val="005B2A0E"/>
    <w:rsid w:val="005B2F55"/>
    <w:rsid w:val="005B42D3"/>
    <w:rsid w:val="005B4B1A"/>
    <w:rsid w:val="005B4F36"/>
    <w:rsid w:val="005B5278"/>
    <w:rsid w:val="005C0F6A"/>
    <w:rsid w:val="005C3BCD"/>
    <w:rsid w:val="005C44F8"/>
    <w:rsid w:val="005C4570"/>
    <w:rsid w:val="005C7FE8"/>
    <w:rsid w:val="005D12AD"/>
    <w:rsid w:val="005D16DB"/>
    <w:rsid w:val="005D1CBE"/>
    <w:rsid w:val="005D236D"/>
    <w:rsid w:val="005D2B1D"/>
    <w:rsid w:val="005D3625"/>
    <w:rsid w:val="005D39BE"/>
    <w:rsid w:val="005D41F3"/>
    <w:rsid w:val="005D44F2"/>
    <w:rsid w:val="005D50B5"/>
    <w:rsid w:val="005D5336"/>
    <w:rsid w:val="005D6776"/>
    <w:rsid w:val="005D7045"/>
    <w:rsid w:val="005D75FD"/>
    <w:rsid w:val="005D7AA5"/>
    <w:rsid w:val="005E0C14"/>
    <w:rsid w:val="005E0EB6"/>
    <w:rsid w:val="005E0FF4"/>
    <w:rsid w:val="005E16ED"/>
    <w:rsid w:val="005E1EB0"/>
    <w:rsid w:val="005E22C1"/>
    <w:rsid w:val="005E3307"/>
    <w:rsid w:val="005F23D2"/>
    <w:rsid w:val="005F2FD5"/>
    <w:rsid w:val="005F4911"/>
    <w:rsid w:val="005F6C60"/>
    <w:rsid w:val="005F6FCD"/>
    <w:rsid w:val="005F71F9"/>
    <w:rsid w:val="005F7FD0"/>
    <w:rsid w:val="0060274D"/>
    <w:rsid w:val="00603729"/>
    <w:rsid w:val="00605064"/>
    <w:rsid w:val="00605204"/>
    <w:rsid w:val="00605339"/>
    <w:rsid w:val="00610B0E"/>
    <w:rsid w:val="006119F6"/>
    <w:rsid w:val="00611E39"/>
    <w:rsid w:val="00614C4E"/>
    <w:rsid w:val="00614D73"/>
    <w:rsid w:val="00615D77"/>
    <w:rsid w:val="0061612D"/>
    <w:rsid w:val="00616B08"/>
    <w:rsid w:val="00616FF9"/>
    <w:rsid w:val="0062390E"/>
    <w:rsid w:val="00624570"/>
    <w:rsid w:val="00624861"/>
    <w:rsid w:val="00627042"/>
    <w:rsid w:val="00627AA2"/>
    <w:rsid w:val="006303AA"/>
    <w:rsid w:val="00632D37"/>
    <w:rsid w:val="00633C44"/>
    <w:rsid w:val="00635936"/>
    <w:rsid w:val="00637BBB"/>
    <w:rsid w:val="00640299"/>
    <w:rsid w:val="00642A83"/>
    <w:rsid w:val="00643CE0"/>
    <w:rsid w:val="00644B84"/>
    <w:rsid w:val="00644D0E"/>
    <w:rsid w:val="00646122"/>
    <w:rsid w:val="006501CA"/>
    <w:rsid w:val="00651637"/>
    <w:rsid w:val="00651A29"/>
    <w:rsid w:val="006537C7"/>
    <w:rsid w:val="00654797"/>
    <w:rsid w:val="00654859"/>
    <w:rsid w:val="00656E5F"/>
    <w:rsid w:val="00660009"/>
    <w:rsid w:val="0066220A"/>
    <w:rsid w:val="00662404"/>
    <w:rsid w:val="00665289"/>
    <w:rsid w:val="006657D3"/>
    <w:rsid w:val="00670661"/>
    <w:rsid w:val="00671036"/>
    <w:rsid w:val="0067147B"/>
    <w:rsid w:val="00671B1E"/>
    <w:rsid w:val="0067239B"/>
    <w:rsid w:val="00672EB8"/>
    <w:rsid w:val="006761A9"/>
    <w:rsid w:val="006762D4"/>
    <w:rsid w:val="006802A6"/>
    <w:rsid w:val="00681956"/>
    <w:rsid w:val="00682E71"/>
    <w:rsid w:val="0068332F"/>
    <w:rsid w:val="00683417"/>
    <w:rsid w:val="00684395"/>
    <w:rsid w:val="00684A1F"/>
    <w:rsid w:val="00684DFD"/>
    <w:rsid w:val="006912EC"/>
    <w:rsid w:val="00691B9D"/>
    <w:rsid w:val="00693B1F"/>
    <w:rsid w:val="00697B24"/>
    <w:rsid w:val="00697D95"/>
    <w:rsid w:val="006A2A3B"/>
    <w:rsid w:val="006A4278"/>
    <w:rsid w:val="006A5BB1"/>
    <w:rsid w:val="006A5FCB"/>
    <w:rsid w:val="006A602F"/>
    <w:rsid w:val="006A7811"/>
    <w:rsid w:val="006B00EC"/>
    <w:rsid w:val="006B0CC4"/>
    <w:rsid w:val="006B15ED"/>
    <w:rsid w:val="006B2AED"/>
    <w:rsid w:val="006B36AA"/>
    <w:rsid w:val="006B40FC"/>
    <w:rsid w:val="006B5C49"/>
    <w:rsid w:val="006B6C39"/>
    <w:rsid w:val="006B6E08"/>
    <w:rsid w:val="006B71C8"/>
    <w:rsid w:val="006B7425"/>
    <w:rsid w:val="006B7900"/>
    <w:rsid w:val="006B7A19"/>
    <w:rsid w:val="006C0FB5"/>
    <w:rsid w:val="006C1202"/>
    <w:rsid w:val="006C198D"/>
    <w:rsid w:val="006C3A74"/>
    <w:rsid w:val="006C4767"/>
    <w:rsid w:val="006C5252"/>
    <w:rsid w:val="006C7CA5"/>
    <w:rsid w:val="006D0726"/>
    <w:rsid w:val="006D112F"/>
    <w:rsid w:val="006D466B"/>
    <w:rsid w:val="006D77F6"/>
    <w:rsid w:val="006E0568"/>
    <w:rsid w:val="006F0BEB"/>
    <w:rsid w:val="006F0C48"/>
    <w:rsid w:val="006F23C8"/>
    <w:rsid w:val="006F2DC5"/>
    <w:rsid w:val="006F3863"/>
    <w:rsid w:val="006F56DB"/>
    <w:rsid w:val="006F5743"/>
    <w:rsid w:val="006F5D95"/>
    <w:rsid w:val="006F76BD"/>
    <w:rsid w:val="006F7D94"/>
    <w:rsid w:val="00700339"/>
    <w:rsid w:val="0070133B"/>
    <w:rsid w:val="0070143C"/>
    <w:rsid w:val="00702906"/>
    <w:rsid w:val="00703045"/>
    <w:rsid w:val="0070316E"/>
    <w:rsid w:val="00706132"/>
    <w:rsid w:val="007070F9"/>
    <w:rsid w:val="0071090E"/>
    <w:rsid w:val="00711130"/>
    <w:rsid w:val="00711750"/>
    <w:rsid w:val="007121C6"/>
    <w:rsid w:val="00713F74"/>
    <w:rsid w:val="00714814"/>
    <w:rsid w:val="007153F9"/>
    <w:rsid w:val="00716604"/>
    <w:rsid w:val="00717425"/>
    <w:rsid w:val="0072045D"/>
    <w:rsid w:val="007214F5"/>
    <w:rsid w:val="00721E7D"/>
    <w:rsid w:val="00722258"/>
    <w:rsid w:val="0072255E"/>
    <w:rsid w:val="007234A8"/>
    <w:rsid w:val="00724EBE"/>
    <w:rsid w:val="00725806"/>
    <w:rsid w:val="0072638E"/>
    <w:rsid w:val="00726DC6"/>
    <w:rsid w:val="00727427"/>
    <w:rsid w:val="00727E3D"/>
    <w:rsid w:val="00727F1A"/>
    <w:rsid w:val="0073128F"/>
    <w:rsid w:val="00731776"/>
    <w:rsid w:val="00733B9A"/>
    <w:rsid w:val="007347E9"/>
    <w:rsid w:val="00736B06"/>
    <w:rsid w:val="00741D72"/>
    <w:rsid w:val="00743BB4"/>
    <w:rsid w:val="00747027"/>
    <w:rsid w:val="007476F3"/>
    <w:rsid w:val="00747BC7"/>
    <w:rsid w:val="00747D00"/>
    <w:rsid w:val="00747D48"/>
    <w:rsid w:val="007530DA"/>
    <w:rsid w:val="00753B83"/>
    <w:rsid w:val="00754DBD"/>
    <w:rsid w:val="0075526B"/>
    <w:rsid w:val="007552E1"/>
    <w:rsid w:val="00755ED6"/>
    <w:rsid w:val="007560EF"/>
    <w:rsid w:val="007565C6"/>
    <w:rsid w:val="00761C1E"/>
    <w:rsid w:val="00764369"/>
    <w:rsid w:val="0076785E"/>
    <w:rsid w:val="00767B69"/>
    <w:rsid w:val="0077284D"/>
    <w:rsid w:val="00772C66"/>
    <w:rsid w:val="007739E2"/>
    <w:rsid w:val="00773A93"/>
    <w:rsid w:val="0077569F"/>
    <w:rsid w:val="007759AD"/>
    <w:rsid w:val="007762F5"/>
    <w:rsid w:val="00776717"/>
    <w:rsid w:val="00777845"/>
    <w:rsid w:val="00780D7D"/>
    <w:rsid w:val="007820D2"/>
    <w:rsid w:val="00782499"/>
    <w:rsid w:val="00782E54"/>
    <w:rsid w:val="00784470"/>
    <w:rsid w:val="007846D8"/>
    <w:rsid w:val="00784974"/>
    <w:rsid w:val="00784FD7"/>
    <w:rsid w:val="0078707D"/>
    <w:rsid w:val="00787E76"/>
    <w:rsid w:val="007900B0"/>
    <w:rsid w:val="0079047B"/>
    <w:rsid w:val="00790DA8"/>
    <w:rsid w:val="0079100D"/>
    <w:rsid w:val="00791026"/>
    <w:rsid w:val="00791741"/>
    <w:rsid w:val="007924BF"/>
    <w:rsid w:val="00792920"/>
    <w:rsid w:val="0079325B"/>
    <w:rsid w:val="0079592E"/>
    <w:rsid w:val="0079637F"/>
    <w:rsid w:val="0079648C"/>
    <w:rsid w:val="007A030D"/>
    <w:rsid w:val="007A1052"/>
    <w:rsid w:val="007A28B0"/>
    <w:rsid w:val="007A2CA3"/>
    <w:rsid w:val="007A2FD0"/>
    <w:rsid w:val="007A5425"/>
    <w:rsid w:val="007A687E"/>
    <w:rsid w:val="007A68D1"/>
    <w:rsid w:val="007A71FA"/>
    <w:rsid w:val="007B000E"/>
    <w:rsid w:val="007B26D0"/>
    <w:rsid w:val="007B2904"/>
    <w:rsid w:val="007B47DF"/>
    <w:rsid w:val="007B56C5"/>
    <w:rsid w:val="007B78F0"/>
    <w:rsid w:val="007C1BA2"/>
    <w:rsid w:val="007C2E36"/>
    <w:rsid w:val="007C4C32"/>
    <w:rsid w:val="007C50ED"/>
    <w:rsid w:val="007C51B8"/>
    <w:rsid w:val="007C558B"/>
    <w:rsid w:val="007C6F17"/>
    <w:rsid w:val="007D0450"/>
    <w:rsid w:val="007D587D"/>
    <w:rsid w:val="007E1A1E"/>
    <w:rsid w:val="007E1E30"/>
    <w:rsid w:val="007E20F1"/>
    <w:rsid w:val="007E2137"/>
    <w:rsid w:val="007E22DE"/>
    <w:rsid w:val="007E339A"/>
    <w:rsid w:val="007E4208"/>
    <w:rsid w:val="007E44D4"/>
    <w:rsid w:val="007E7DDB"/>
    <w:rsid w:val="007F27F0"/>
    <w:rsid w:val="007F30B7"/>
    <w:rsid w:val="007F4D1D"/>
    <w:rsid w:val="007F5676"/>
    <w:rsid w:val="007F71BF"/>
    <w:rsid w:val="007F79E2"/>
    <w:rsid w:val="00800CD8"/>
    <w:rsid w:val="0080310C"/>
    <w:rsid w:val="00804464"/>
    <w:rsid w:val="00805996"/>
    <w:rsid w:val="008074E6"/>
    <w:rsid w:val="0080793D"/>
    <w:rsid w:val="0081232B"/>
    <w:rsid w:val="00812C0D"/>
    <w:rsid w:val="00815BE4"/>
    <w:rsid w:val="00815CBD"/>
    <w:rsid w:val="00821B3F"/>
    <w:rsid w:val="00822D64"/>
    <w:rsid w:val="00822E3C"/>
    <w:rsid w:val="00822EBC"/>
    <w:rsid w:val="008231AF"/>
    <w:rsid w:val="0082352F"/>
    <w:rsid w:val="008236AA"/>
    <w:rsid w:val="00823FEE"/>
    <w:rsid w:val="00824CE4"/>
    <w:rsid w:val="00824FEA"/>
    <w:rsid w:val="0082605D"/>
    <w:rsid w:val="00827974"/>
    <w:rsid w:val="008313E7"/>
    <w:rsid w:val="00831D84"/>
    <w:rsid w:val="00832167"/>
    <w:rsid w:val="00832EE9"/>
    <w:rsid w:val="00833021"/>
    <w:rsid w:val="008337B7"/>
    <w:rsid w:val="008359FC"/>
    <w:rsid w:val="008376E2"/>
    <w:rsid w:val="00837A16"/>
    <w:rsid w:val="00842CEC"/>
    <w:rsid w:val="00843BD1"/>
    <w:rsid w:val="0084659D"/>
    <w:rsid w:val="00846B6A"/>
    <w:rsid w:val="00847957"/>
    <w:rsid w:val="00847FB5"/>
    <w:rsid w:val="00852E20"/>
    <w:rsid w:val="0085311F"/>
    <w:rsid w:val="00853402"/>
    <w:rsid w:val="00855AF0"/>
    <w:rsid w:val="00856088"/>
    <w:rsid w:val="00856C65"/>
    <w:rsid w:val="008600D9"/>
    <w:rsid w:val="00861863"/>
    <w:rsid w:val="00861CD1"/>
    <w:rsid w:val="00861CFE"/>
    <w:rsid w:val="0086213D"/>
    <w:rsid w:val="00862ED6"/>
    <w:rsid w:val="00863075"/>
    <w:rsid w:val="008645F2"/>
    <w:rsid w:val="00864849"/>
    <w:rsid w:val="0087149E"/>
    <w:rsid w:val="00872BF8"/>
    <w:rsid w:val="00876A96"/>
    <w:rsid w:val="00877CAC"/>
    <w:rsid w:val="00880152"/>
    <w:rsid w:val="008813D4"/>
    <w:rsid w:val="00881529"/>
    <w:rsid w:val="008841DD"/>
    <w:rsid w:val="00886629"/>
    <w:rsid w:val="008873C9"/>
    <w:rsid w:val="008912BE"/>
    <w:rsid w:val="00893EB0"/>
    <w:rsid w:val="0089415D"/>
    <w:rsid w:val="0089664E"/>
    <w:rsid w:val="008974CE"/>
    <w:rsid w:val="008A0AF3"/>
    <w:rsid w:val="008A0E2C"/>
    <w:rsid w:val="008A1897"/>
    <w:rsid w:val="008A22AD"/>
    <w:rsid w:val="008A385E"/>
    <w:rsid w:val="008A46AE"/>
    <w:rsid w:val="008A499E"/>
    <w:rsid w:val="008A4DA4"/>
    <w:rsid w:val="008A593B"/>
    <w:rsid w:val="008A7B1D"/>
    <w:rsid w:val="008B0745"/>
    <w:rsid w:val="008B0925"/>
    <w:rsid w:val="008B0B27"/>
    <w:rsid w:val="008B269C"/>
    <w:rsid w:val="008B2A52"/>
    <w:rsid w:val="008B3CFF"/>
    <w:rsid w:val="008B423E"/>
    <w:rsid w:val="008B4424"/>
    <w:rsid w:val="008B6630"/>
    <w:rsid w:val="008B729B"/>
    <w:rsid w:val="008C09F2"/>
    <w:rsid w:val="008C257F"/>
    <w:rsid w:val="008C2CBD"/>
    <w:rsid w:val="008C31C1"/>
    <w:rsid w:val="008C349B"/>
    <w:rsid w:val="008C58A2"/>
    <w:rsid w:val="008C5C01"/>
    <w:rsid w:val="008C5DA6"/>
    <w:rsid w:val="008C620C"/>
    <w:rsid w:val="008C72C4"/>
    <w:rsid w:val="008D215B"/>
    <w:rsid w:val="008D3A63"/>
    <w:rsid w:val="008D4C3B"/>
    <w:rsid w:val="008D5564"/>
    <w:rsid w:val="008D6147"/>
    <w:rsid w:val="008E1C7E"/>
    <w:rsid w:val="008E3183"/>
    <w:rsid w:val="008E3D1E"/>
    <w:rsid w:val="008E48C2"/>
    <w:rsid w:val="008F0E7A"/>
    <w:rsid w:val="008F34F6"/>
    <w:rsid w:val="008F7376"/>
    <w:rsid w:val="008F7A6E"/>
    <w:rsid w:val="009002F1"/>
    <w:rsid w:val="00900C59"/>
    <w:rsid w:val="009047F1"/>
    <w:rsid w:val="00905908"/>
    <w:rsid w:val="00905AF1"/>
    <w:rsid w:val="00910E99"/>
    <w:rsid w:val="009123D1"/>
    <w:rsid w:val="00912B19"/>
    <w:rsid w:val="0091490E"/>
    <w:rsid w:val="009161E8"/>
    <w:rsid w:val="0092072D"/>
    <w:rsid w:val="0092105B"/>
    <w:rsid w:val="009217AE"/>
    <w:rsid w:val="00922B66"/>
    <w:rsid w:val="00925C04"/>
    <w:rsid w:val="00925D12"/>
    <w:rsid w:val="00926F33"/>
    <w:rsid w:val="0092794B"/>
    <w:rsid w:val="009279DE"/>
    <w:rsid w:val="0093256A"/>
    <w:rsid w:val="00932EE0"/>
    <w:rsid w:val="00934BB2"/>
    <w:rsid w:val="00936C14"/>
    <w:rsid w:val="0094034C"/>
    <w:rsid w:val="009408DE"/>
    <w:rsid w:val="00940C39"/>
    <w:rsid w:val="00940E7D"/>
    <w:rsid w:val="0094155E"/>
    <w:rsid w:val="00943943"/>
    <w:rsid w:val="00943D70"/>
    <w:rsid w:val="009440B4"/>
    <w:rsid w:val="009441C4"/>
    <w:rsid w:val="00944366"/>
    <w:rsid w:val="009443E4"/>
    <w:rsid w:val="009444D3"/>
    <w:rsid w:val="00945983"/>
    <w:rsid w:val="009473F9"/>
    <w:rsid w:val="009513D6"/>
    <w:rsid w:val="00961317"/>
    <w:rsid w:val="00961A03"/>
    <w:rsid w:val="00962A58"/>
    <w:rsid w:val="009633C1"/>
    <w:rsid w:val="00963808"/>
    <w:rsid w:val="00964205"/>
    <w:rsid w:val="00964469"/>
    <w:rsid w:val="0096682E"/>
    <w:rsid w:val="00970A1E"/>
    <w:rsid w:val="009742DF"/>
    <w:rsid w:val="00974A5D"/>
    <w:rsid w:val="00976D78"/>
    <w:rsid w:val="00980635"/>
    <w:rsid w:val="00981284"/>
    <w:rsid w:val="009814B9"/>
    <w:rsid w:val="00982BE9"/>
    <w:rsid w:val="00985F53"/>
    <w:rsid w:val="009860B9"/>
    <w:rsid w:val="00986C14"/>
    <w:rsid w:val="00987FB1"/>
    <w:rsid w:val="009916E4"/>
    <w:rsid w:val="00991FA1"/>
    <w:rsid w:val="0099224D"/>
    <w:rsid w:val="00994C93"/>
    <w:rsid w:val="00995413"/>
    <w:rsid w:val="00996AA9"/>
    <w:rsid w:val="00996EC0"/>
    <w:rsid w:val="00997C68"/>
    <w:rsid w:val="009A1150"/>
    <w:rsid w:val="009A3344"/>
    <w:rsid w:val="009A44D8"/>
    <w:rsid w:val="009B1103"/>
    <w:rsid w:val="009B13D7"/>
    <w:rsid w:val="009B3A58"/>
    <w:rsid w:val="009B6DE3"/>
    <w:rsid w:val="009B768C"/>
    <w:rsid w:val="009B76A0"/>
    <w:rsid w:val="009C0B76"/>
    <w:rsid w:val="009C10D7"/>
    <w:rsid w:val="009C18B7"/>
    <w:rsid w:val="009C33CC"/>
    <w:rsid w:val="009C5D38"/>
    <w:rsid w:val="009C702D"/>
    <w:rsid w:val="009C70C2"/>
    <w:rsid w:val="009D06E2"/>
    <w:rsid w:val="009D0EC3"/>
    <w:rsid w:val="009D1EC3"/>
    <w:rsid w:val="009D4ECE"/>
    <w:rsid w:val="009D5352"/>
    <w:rsid w:val="009D776A"/>
    <w:rsid w:val="009E16DA"/>
    <w:rsid w:val="009E230D"/>
    <w:rsid w:val="009E4B66"/>
    <w:rsid w:val="009E7A2B"/>
    <w:rsid w:val="009F0069"/>
    <w:rsid w:val="009F0196"/>
    <w:rsid w:val="009F3DF3"/>
    <w:rsid w:val="009F4048"/>
    <w:rsid w:val="009F51D0"/>
    <w:rsid w:val="009F5423"/>
    <w:rsid w:val="009F54BB"/>
    <w:rsid w:val="009F6785"/>
    <w:rsid w:val="00A0026F"/>
    <w:rsid w:val="00A007E9"/>
    <w:rsid w:val="00A02E0C"/>
    <w:rsid w:val="00A0307B"/>
    <w:rsid w:val="00A03455"/>
    <w:rsid w:val="00A04499"/>
    <w:rsid w:val="00A06943"/>
    <w:rsid w:val="00A07DF8"/>
    <w:rsid w:val="00A10934"/>
    <w:rsid w:val="00A11EB6"/>
    <w:rsid w:val="00A13D97"/>
    <w:rsid w:val="00A13EB4"/>
    <w:rsid w:val="00A14D5C"/>
    <w:rsid w:val="00A1618F"/>
    <w:rsid w:val="00A1730B"/>
    <w:rsid w:val="00A2005D"/>
    <w:rsid w:val="00A216FF"/>
    <w:rsid w:val="00A2209E"/>
    <w:rsid w:val="00A224B9"/>
    <w:rsid w:val="00A22995"/>
    <w:rsid w:val="00A2433A"/>
    <w:rsid w:val="00A244F0"/>
    <w:rsid w:val="00A244F4"/>
    <w:rsid w:val="00A25D61"/>
    <w:rsid w:val="00A26743"/>
    <w:rsid w:val="00A31335"/>
    <w:rsid w:val="00A3297A"/>
    <w:rsid w:val="00A339CB"/>
    <w:rsid w:val="00A33A52"/>
    <w:rsid w:val="00A343F1"/>
    <w:rsid w:val="00A3493A"/>
    <w:rsid w:val="00A350D5"/>
    <w:rsid w:val="00A3676F"/>
    <w:rsid w:val="00A36A67"/>
    <w:rsid w:val="00A43314"/>
    <w:rsid w:val="00A43D11"/>
    <w:rsid w:val="00A44512"/>
    <w:rsid w:val="00A44FA9"/>
    <w:rsid w:val="00A46058"/>
    <w:rsid w:val="00A46A95"/>
    <w:rsid w:val="00A51061"/>
    <w:rsid w:val="00A52560"/>
    <w:rsid w:val="00A5408B"/>
    <w:rsid w:val="00A5638F"/>
    <w:rsid w:val="00A57CCB"/>
    <w:rsid w:val="00A601D9"/>
    <w:rsid w:val="00A6261E"/>
    <w:rsid w:val="00A63A8E"/>
    <w:rsid w:val="00A640F4"/>
    <w:rsid w:val="00A709DA"/>
    <w:rsid w:val="00A71762"/>
    <w:rsid w:val="00A72313"/>
    <w:rsid w:val="00A739D2"/>
    <w:rsid w:val="00A7505E"/>
    <w:rsid w:val="00A762AC"/>
    <w:rsid w:val="00A76A70"/>
    <w:rsid w:val="00A801CB"/>
    <w:rsid w:val="00A80993"/>
    <w:rsid w:val="00A819BE"/>
    <w:rsid w:val="00A82166"/>
    <w:rsid w:val="00A83445"/>
    <w:rsid w:val="00A859A6"/>
    <w:rsid w:val="00A862E4"/>
    <w:rsid w:val="00A86370"/>
    <w:rsid w:val="00A863E7"/>
    <w:rsid w:val="00A871E9"/>
    <w:rsid w:val="00A87B67"/>
    <w:rsid w:val="00A90623"/>
    <w:rsid w:val="00A90807"/>
    <w:rsid w:val="00A90F69"/>
    <w:rsid w:val="00A941C8"/>
    <w:rsid w:val="00A94EB8"/>
    <w:rsid w:val="00A970CA"/>
    <w:rsid w:val="00AA2D33"/>
    <w:rsid w:val="00AA382B"/>
    <w:rsid w:val="00AA483E"/>
    <w:rsid w:val="00AA69E8"/>
    <w:rsid w:val="00AA6B28"/>
    <w:rsid w:val="00AA7011"/>
    <w:rsid w:val="00AB00F7"/>
    <w:rsid w:val="00AB12C7"/>
    <w:rsid w:val="00AB32E1"/>
    <w:rsid w:val="00AB3EF5"/>
    <w:rsid w:val="00AB4134"/>
    <w:rsid w:val="00AB639D"/>
    <w:rsid w:val="00AB6834"/>
    <w:rsid w:val="00AC1274"/>
    <w:rsid w:val="00AC14EA"/>
    <w:rsid w:val="00AC2131"/>
    <w:rsid w:val="00AC25DD"/>
    <w:rsid w:val="00AC2626"/>
    <w:rsid w:val="00AC2E64"/>
    <w:rsid w:val="00AC314C"/>
    <w:rsid w:val="00AC56A2"/>
    <w:rsid w:val="00AC57C8"/>
    <w:rsid w:val="00AC583F"/>
    <w:rsid w:val="00AC69EF"/>
    <w:rsid w:val="00AC708C"/>
    <w:rsid w:val="00AC785C"/>
    <w:rsid w:val="00AD0BBB"/>
    <w:rsid w:val="00AD0CD0"/>
    <w:rsid w:val="00AD0E2D"/>
    <w:rsid w:val="00AD136E"/>
    <w:rsid w:val="00AD1558"/>
    <w:rsid w:val="00AD3581"/>
    <w:rsid w:val="00AD4185"/>
    <w:rsid w:val="00AD46E9"/>
    <w:rsid w:val="00AD5017"/>
    <w:rsid w:val="00AD5511"/>
    <w:rsid w:val="00AD58BD"/>
    <w:rsid w:val="00AD7BB4"/>
    <w:rsid w:val="00AE3F35"/>
    <w:rsid w:val="00AE4405"/>
    <w:rsid w:val="00AE4A7B"/>
    <w:rsid w:val="00AF0760"/>
    <w:rsid w:val="00AF0E35"/>
    <w:rsid w:val="00AF100B"/>
    <w:rsid w:val="00AF1F8A"/>
    <w:rsid w:val="00AF28EB"/>
    <w:rsid w:val="00AF4FED"/>
    <w:rsid w:val="00AF5AB9"/>
    <w:rsid w:val="00AF614B"/>
    <w:rsid w:val="00AF6863"/>
    <w:rsid w:val="00AF7296"/>
    <w:rsid w:val="00B002F3"/>
    <w:rsid w:val="00B005A7"/>
    <w:rsid w:val="00B018EA"/>
    <w:rsid w:val="00B02436"/>
    <w:rsid w:val="00B02AF3"/>
    <w:rsid w:val="00B02DAC"/>
    <w:rsid w:val="00B03140"/>
    <w:rsid w:val="00B0321F"/>
    <w:rsid w:val="00B046A4"/>
    <w:rsid w:val="00B05B33"/>
    <w:rsid w:val="00B0641D"/>
    <w:rsid w:val="00B06647"/>
    <w:rsid w:val="00B067F8"/>
    <w:rsid w:val="00B07744"/>
    <w:rsid w:val="00B07F06"/>
    <w:rsid w:val="00B1103A"/>
    <w:rsid w:val="00B11732"/>
    <w:rsid w:val="00B132B2"/>
    <w:rsid w:val="00B14316"/>
    <w:rsid w:val="00B160BD"/>
    <w:rsid w:val="00B17BC9"/>
    <w:rsid w:val="00B17DD6"/>
    <w:rsid w:val="00B20477"/>
    <w:rsid w:val="00B213CA"/>
    <w:rsid w:val="00B215BC"/>
    <w:rsid w:val="00B21A3F"/>
    <w:rsid w:val="00B2657C"/>
    <w:rsid w:val="00B26E00"/>
    <w:rsid w:val="00B32E73"/>
    <w:rsid w:val="00B341EA"/>
    <w:rsid w:val="00B3518A"/>
    <w:rsid w:val="00B358B0"/>
    <w:rsid w:val="00B35AF7"/>
    <w:rsid w:val="00B35FBD"/>
    <w:rsid w:val="00B36580"/>
    <w:rsid w:val="00B408CC"/>
    <w:rsid w:val="00B42C9E"/>
    <w:rsid w:val="00B42EA8"/>
    <w:rsid w:val="00B45194"/>
    <w:rsid w:val="00B4556A"/>
    <w:rsid w:val="00B4655D"/>
    <w:rsid w:val="00B50181"/>
    <w:rsid w:val="00B52600"/>
    <w:rsid w:val="00B53E07"/>
    <w:rsid w:val="00B548A4"/>
    <w:rsid w:val="00B548C1"/>
    <w:rsid w:val="00B561B0"/>
    <w:rsid w:val="00B56431"/>
    <w:rsid w:val="00B602D4"/>
    <w:rsid w:val="00B60853"/>
    <w:rsid w:val="00B614F6"/>
    <w:rsid w:val="00B62289"/>
    <w:rsid w:val="00B63255"/>
    <w:rsid w:val="00B64B8A"/>
    <w:rsid w:val="00B652AC"/>
    <w:rsid w:val="00B65F0A"/>
    <w:rsid w:val="00B668C5"/>
    <w:rsid w:val="00B67F68"/>
    <w:rsid w:val="00B67FCB"/>
    <w:rsid w:val="00B72841"/>
    <w:rsid w:val="00B740C3"/>
    <w:rsid w:val="00B7517E"/>
    <w:rsid w:val="00B759D9"/>
    <w:rsid w:val="00B76B23"/>
    <w:rsid w:val="00B77278"/>
    <w:rsid w:val="00B80473"/>
    <w:rsid w:val="00B830EE"/>
    <w:rsid w:val="00B87110"/>
    <w:rsid w:val="00B87685"/>
    <w:rsid w:val="00B87D06"/>
    <w:rsid w:val="00B91201"/>
    <w:rsid w:val="00B91CCC"/>
    <w:rsid w:val="00B92051"/>
    <w:rsid w:val="00BA02E8"/>
    <w:rsid w:val="00BA0A34"/>
    <w:rsid w:val="00BA2ACA"/>
    <w:rsid w:val="00BA4B26"/>
    <w:rsid w:val="00BA6430"/>
    <w:rsid w:val="00BA6F7D"/>
    <w:rsid w:val="00BB2D7E"/>
    <w:rsid w:val="00BB3D06"/>
    <w:rsid w:val="00BB3F41"/>
    <w:rsid w:val="00BB4BC3"/>
    <w:rsid w:val="00BB5B14"/>
    <w:rsid w:val="00BB5E27"/>
    <w:rsid w:val="00BB724A"/>
    <w:rsid w:val="00BC3601"/>
    <w:rsid w:val="00BC3CDF"/>
    <w:rsid w:val="00BC48A8"/>
    <w:rsid w:val="00BC7B1B"/>
    <w:rsid w:val="00BD1571"/>
    <w:rsid w:val="00BD1D59"/>
    <w:rsid w:val="00BD2C8B"/>
    <w:rsid w:val="00BD315E"/>
    <w:rsid w:val="00BD3D5C"/>
    <w:rsid w:val="00BD3E28"/>
    <w:rsid w:val="00BD3FA2"/>
    <w:rsid w:val="00BD4EAB"/>
    <w:rsid w:val="00BD4ECD"/>
    <w:rsid w:val="00BD56B8"/>
    <w:rsid w:val="00BD7ECA"/>
    <w:rsid w:val="00BE24F2"/>
    <w:rsid w:val="00BE26C1"/>
    <w:rsid w:val="00BE2CAA"/>
    <w:rsid w:val="00BE56D1"/>
    <w:rsid w:val="00BF03F9"/>
    <w:rsid w:val="00BF1B7E"/>
    <w:rsid w:val="00BF292D"/>
    <w:rsid w:val="00BF32CF"/>
    <w:rsid w:val="00BF363F"/>
    <w:rsid w:val="00BF56D2"/>
    <w:rsid w:val="00BF79E5"/>
    <w:rsid w:val="00C01D7F"/>
    <w:rsid w:val="00C02F29"/>
    <w:rsid w:val="00C03EE4"/>
    <w:rsid w:val="00C04525"/>
    <w:rsid w:val="00C05840"/>
    <w:rsid w:val="00C05A4E"/>
    <w:rsid w:val="00C05F9B"/>
    <w:rsid w:val="00C05FA0"/>
    <w:rsid w:val="00C0612D"/>
    <w:rsid w:val="00C10E99"/>
    <w:rsid w:val="00C11442"/>
    <w:rsid w:val="00C11474"/>
    <w:rsid w:val="00C12574"/>
    <w:rsid w:val="00C129C2"/>
    <w:rsid w:val="00C13C56"/>
    <w:rsid w:val="00C14B3F"/>
    <w:rsid w:val="00C16249"/>
    <w:rsid w:val="00C1649B"/>
    <w:rsid w:val="00C17E1A"/>
    <w:rsid w:val="00C204B1"/>
    <w:rsid w:val="00C22449"/>
    <w:rsid w:val="00C238F8"/>
    <w:rsid w:val="00C250E0"/>
    <w:rsid w:val="00C26E11"/>
    <w:rsid w:val="00C27DE0"/>
    <w:rsid w:val="00C30951"/>
    <w:rsid w:val="00C30C62"/>
    <w:rsid w:val="00C40B10"/>
    <w:rsid w:val="00C40F6B"/>
    <w:rsid w:val="00C418FE"/>
    <w:rsid w:val="00C43CAE"/>
    <w:rsid w:val="00C44335"/>
    <w:rsid w:val="00C44BBC"/>
    <w:rsid w:val="00C44E00"/>
    <w:rsid w:val="00C44F96"/>
    <w:rsid w:val="00C473A5"/>
    <w:rsid w:val="00C476D2"/>
    <w:rsid w:val="00C504FF"/>
    <w:rsid w:val="00C50E10"/>
    <w:rsid w:val="00C51F2D"/>
    <w:rsid w:val="00C57307"/>
    <w:rsid w:val="00C61130"/>
    <w:rsid w:val="00C63ABF"/>
    <w:rsid w:val="00C64D51"/>
    <w:rsid w:val="00C7158B"/>
    <w:rsid w:val="00C71C6B"/>
    <w:rsid w:val="00C74C49"/>
    <w:rsid w:val="00C74F5E"/>
    <w:rsid w:val="00C7578A"/>
    <w:rsid w:val="00C759CB"/>
    <w:rsid w:val="00C7743B"/>
    <w:rsid w:val="00C77D87"/>
    <w:rsid w:val="00C77DE8"/>
    <w:rsid w:val="00C8061D"/>
    <w:rsid w:val="00C80FD1"/>
    <w:rsid w:val="00C81370"/>
    <w:rsid w:val="00C8185E"/>
    <w:rsid w:val="00C82390"/>
    <w:rsid w:val="00C838F5"/>
    <w:rsid w:val="00C84AB9"/>
    <w:rsid w:val="00C87AE5"/>
    <w:rsid w:val="00C87C31"/>
    <w:rsid w:val="00C91E53"/>
    <w:rsid w:val="00C927E3"/>
    <w:rsid w:val="00C93763"/>
    <w:rsid w:val="00C955EB"/>
    <w:rsid w:val="00C960B1"/>
    <w:rsid w:val="00C97177"/>
    <w:rsid w:val="00C9730B"/>
    <w:rsid w:val="00CA0200"/>
    <w:rsid w:val="00CA07E5"/>
    <w:rsid w:val="00CA16E2"/>
    <w:rsid w:val="00CA2C33"/>
    <w:rsid w:val="00CA527E"/>
    <w:rsid w:val="00CA7624"/>
    <w:rsid w:val="00CA763F"/>
    <w:rsid w:val="00CA7D2B"/>
    <w:rsid w:val="00CB159A"/>
    <w:rsid w:val="00CB1CED"/>
    <w:rsid w:val="00CB22C3"/>
    <w:rsid w:val="00CB3216"/>
    <w:rsid w:val="00CB36B8"/>
    <w:rsid w:val="00CB4074"/>
    <w:rsid w:val="00CB6A70"/>
    <w:rsid w:val="00CB7418"/>
    <w:rsid w:val="00CB7AC7"/>
    <w:rsid w:val="00CC25A3"/>
    <w:rsid w:val="00CC2B50"/>
    <w:rsid w:val="00CC30C0"/>
    <w:rsid w:val="00CC3C67"/>
    <w:rsid w:val="00CC3E47"/>
    <w:rsid w:val="00CD1DD0"/>
    <w:rsid w:val="00CD2867"/>
    <w:rsid w:val="00CD3122"/>
    <w:rsid w:val="00CD6954"/>
    <w:rsid w:val="00CE0014"/>
    <w:rsid w:val="00CE090E"/>
    <w:rsid w:val="00CE0C1C"/>
    <w:rsid w:val="00CE116C"/>
    <w:rsid w:val="00CE1CA7"/>
    <w:rsid w:val="00CE2017"/>
    <w:rsid w:val="00CE35AD"/>
    <w:rsid w:val="00CE3997"/>
    <w:rsid w:val="00CE39DD"/>
    <w:rsid w:val="00CE4722"/>
    <w:rsid w:val="00CE51D5"/>
    <w:rsid w:val="00CE55F5"/>
    <w:rsid w:val="00CE6B11"/>
    <w:rsid w:val="00CE6F9E"/>
    <w:rsid w:val="00CF21C2"/>
    <w:rsid w:val="00CF225F"/>
    <w:rsid w:val="00CF38D0"/>
    <w:rsid w:val="00CF4870"/>
    <w:rsid w:val="00CF5260"/>
    <w:rsid w:val="00CF5DCA"/>
    <w:rsid w:val="00CF6BC0"/>
    <w:rsid w:val="00D000AE"/>
    <w:rsid w:val="00D00D74"/>
    <w:rsid w:val="00D02D37"/>
    <w:rsid w:val="00D048CD"/>
    <w:rsid w:val="00D0529F"/>
    <w:rsid w:val="00D064A0"/>
    <w:rsid w:val="00D10235"/>
    <w:rsid w:val="00D1435E"/>
    <w:rsid w:val="00D14F93"/>
    <w:rsid w:val="00D15017"/>
    <w:rsid w:val="00D15E73"/>
    <w:rsid w:val="00D1650A"/>
    <w:rsid w:val="00D20348"/>
    <w:rsid w:val="00D219BF"/>
    <w:rsid w:val="00D23FEA"/>
    <w:rsid w:val="00D24E2F"/>
    <w:rsid w:val="00D25A68"/>
    <w:rsid w:val="00D25EE0"/>
    <w:rsid w:val="00D27293"/>
    <w:rsid w:val="00D31D05"/>
    <w:rsid w:val="00D32C63"/>
    <w:rsid w:val="00D33D94"/>
    <w:rsid w:val="00D35EDC"/>
    <w:rsid w:val="00D372C4"/>
    <w:rsid w:val="00D37A22"/>
    <w:rsid w:val="00D37BA6"/>
    <w:rsid w:val="00D42582"/>
    <w:rsid w:val="00D43704"/>
    <w:rsid w:val="00D45FE1"/>
    <w:rsid w:val="00D465ED"/>
    <w:rsid w:val="00D46648"/>
    <w:rsid w:val="00D475F6"/>
    <w:rsid w:val="00D47BEC"/>
    <w:rsid w:val="00D47C48"/>
    <w:rsid w:val="00D50B0D"/>
    <w:rsid w:val="00D51369"/>
    <w:rsid w:val="00D53D19"/>
    <w:rsid w:val="00D55466"/>
    <w:rsid w:val="00D55846"/>
    <w:rsid w:val="00D55920"/>
    <w:rsid w:val="00D568AA"/>
    <w:rsid w:val="00D60C55"/>
    <w:rsid w:val="00D60CE1"/>
    <w:rsid w:val="00D62B24"/>
    <w:rsid w:val="00D62ED7"/>
    <w:rsid w:val="00D63D1C"/>
    <w:rsid w:val="00D67008"/>
    <w:rsid w:val="00D67EE9"/>
    <w:rsid w:val="00D7270A"/>
    <w:rsid w:val="00D74093"/>
    <w:rsid w:val="00D74E7E"/>
    <w:rsid w:val="00D761D1"/>
    <w:rsid w:val="00D76EBB"/>
    <w:rsid w:val="00D802AA"/>
    <w:rsid w:val="00D80AAF"/>
    <w:rsid w:val="00D81366"/>
    <w:rsid w:val="00D82FE4"/>
    <w:rsid w:val="00D839F9"/>
    <w:rsid w:val="00D83FB6"/>
    <w:rsid w:val="00D859BE"/>
    <w:rsid w:val="00D86980"/>
    <w:rsid w:val="00D86AE8"/>
    <w:rsid w:val="00D8721E"/>
    <w:rsid w:val="00D87308"/>
    <w:rsid w:val="00D91DCF"/>
    <w:rsid w:val="00D93ADA"/>
    <w:rsid w:val="00D93CBE"/>
    <w:rsid w:val="00D94711"/>
    <w:rsid w:val="00D94D99"/>
    <w:rsid w:val="00D94FDD"/>
    <w:rsid w:val="00D966D1"/>
    <w:rsid w:val="00D970B0"/>
    <w:rsid w:val="00DA1AF5"/>
    <w:rsid w:val="00DA2146"/>
    <w:rsid w:val="00DA2BAB"/>
    <w:rsid w:val="00DA4478"/>
    <w:rsid w:val="00DA6F99"/>
    <w:rsid w:val="00DB02DD"/>
    <w:rsid w:val="00DB046D"/>
    <w:rsid w:val="00DB1A52"/>
    <w:rsid w:val="00DB3770"/>
    <w:rsid w:val="00DB4247"/>
    <w:rsid w:val="00DB6E52"/>
    <w:rsid w:val="00DB7B10"/>
    <w:rsid w:val="00DC0236"/>
    <w:rsid w:val="00DC0ACD"/>
    <w:rsid w:val="00DC0C61"/>
    <w:rsid w:val="00DC115B"/>
    <w:rsid w:val="00DC1198"/>
    <w:rsid w:val="00DC26F3"/>
    <w:rsid w:val="00DC33FD"/>
    <w:rsid w:val="00DC3BB9"/>
    <w:rsid w:val="00DC4B1D"/>
    <w:rsid w:val="00DC51D7"/>
    <w:rsid w:val="00DC5C44"/>
    <w:rsid w:val="00DC6B26"/>
    <w:rsid w:val="00DD1284"/>
    <w:rsid w:val="00DD1CBF"/>
    <w:rsid w:val="00DD2A04"/>
    <w:rsid w:val="00DD3BE6"/>
    <w:rsid w:val="00DD3E7D"/>
    <w:rsid w:val="00DD50C8"/>
    <w:rsid w:val="00DD5E26"/>
    <w:rsid w:val="00DD7DBD"/>
    <w:rsid w:val="00DE0885"/>
    <w:rsid w:val="00DE0AF2"/>
    <w:rsid w:val="00DE10C8"/>
    <w:rsid w:val="00DE1BC0"/>
    <w:rsid w:val="00DE3740"/>
    <w:rsid w:val="00DE3768"/>
    <w:rsid w:val="00DE5264"/>
    <w:rsid w:val="00DE6839"/>
    <w:rsid w:val="00DE7347"/>
    <w:rsid w:val="00DF2E3B"/>
    <w:rsid w:val="00DF4006"/>
    <w:rsid w:val="00DF60F4"/>
    <w:rsid w:val="00DF6C22"/>
    <w:rsid w:val="00DF6D41"/>
    <w:rsid w:val="00DF762A"/>
    <w:rsid w:val="00DF7995"/>
    <w:rsid w:val="00DF7F11"/>
    <w:rsid w:val="00E00491"/>
    <w:rsid w:val="00E009C1"/>
    <w:rsid w:val="00E01063"/>
    <w:rsid w:val="00E015B4"/>
    <w:rsid w:val="00E032C6"/>
    <w:rsid w:val="00E04E35"/>
    <w:rsid w:val="00E064D3"/>
    <w:rsid w:val="00E073D1"/>
    <w:rsid w:val="00E10884"/>
    <w:rsid w:val="00E10E4F"/>
    <w:rsid w:val="00E115AB"/>
    <w:rsid w:val="00E11F8D"/>
    <w:rsid w:val="00E1312E"/>
    <w:rsid w:val="00E13C09"/>
    <w:rsid w:val="00E14C5E"/>
    <w:rsid w:val="00E16D4F"/>
    <w:rsid w:val="00E17F2B"/>
    <w:rsid w:val="00E20C39"/>
    <w:rsid w:val="00E21CD4"/>
    <w:rsid w:val="00E24519"/>
    <w:rsid w:val="00E25996"/>
    <w:rsid w:val="00E2685A"/>
    <w:rsid w:val="00E268CC"/>
    <w:rsid w:val="00E27764"/>
    <w:rsid w:val="00E27AC8"/>
    <w:rsid w:val="00E30002"/>
    <w:rsid w:val="00E31E48"/>
    <w:rsid w:val="00E32423"/>
    <w:rsid w:val="00E34EDE"/>
    <w:rsid w:val="00E35F06"/>
    <w:rsid w:val="00E36D75"/>
    <w:rsid w:val="00E37A3B"/>
    <w:rsid w:val="00E40B62"/>
    <w:rsid w:val="00E42B3A"/>
    <w:rsid w:val="00E43259"/>
    <w:rsid w:val="00E434D7"/>
    <w:rsid w:val="00E43ADA"/>
    <w:rsid w:val="00E43F91"/>
    <w:rsid w:val="00E44966"/>
    <w:rsid w:val="00E45B5D"/>
    <w:rsid w:val="00E45FDA"/>
    <w:rsid w:val="00E474EB"/>
    <w:rsid w:val="00E476B6"/>
    <w:rsid w:val="00E50B42"/>
    <w:rsid w:val="00E51005"/>
    <w:rsid w:val="00E5323D"/>
    <w:rsid w:val="00E53285"/>
    <w:rsid w:val="00E55714"/>
    <w:rsid w:val="00E55FF0"/>
    <w:rsid w:val="00E5603C"/>
    <w:rsid w:val="00E56392"/>
    <w:rsid w:val="00E56679"/>
    <w:rsid w:val="00E57106"/>
    <w:rsid w:val="00E60329"/>
    <w:rsid w:val="00E60383"/>
    <w:rsid w:val="00E606C5"/>
    <w:rsid w:val="00E62D78"/>
    <w:rsid w:val="00E62EAE"/>
    <w:rsid w:val="00E63741"/>
    <w:rsid w:val="00E6481E"/>
    <w:rsid w:val="00E65AE9"/>
    <w:rsid w:val="00E669D4"/>
    <w:rsid w:val="00E7086C"/>
    <w:rsid w:val="00E70BC3"/>
    <w:rsid w:val="00E71EC6"/>
    <w:rsid w:val="00E72522"/>
    <w:rsid w:val="00E732E0"/>
    <w:rsid w:val="00E74028"/>
    <w:rsid w:val="00E75493"/>
    <w:rsid w:val="00E7643B"/>
    <w:rsid w:val="00E7699F"/>
    <w:rsid w:val="00E76B23"/>
    <w:rsid w:val="00E82A2B"/>
    <w:rsid w:val="00E8390D"/>
    <w:rsid w:val="00E85C14"/>
    <w:rsid w:val="00E85C93"/>
    <w:rsid w:val="00E869E7"/>
    <w:rsid w:val="00E876DF"/>
    <w:rsid w:val="00E87F1B"/>
    <w:rsid w:val="00E90758"/>
    <w:rsid w:val="00E9310D"/>
    <w:rsid w:val="00E93803"/>
    <w:rsid w:val="00E93CE6"/>
    <w:rsid w:val="00E960B2"/>
    <w:rsid w:val="00E96F4D"/>
    <w:rsid w:val="00EA1DA8"/>
    <w:rsid w:val="00EA2034"/>
    <w:rsid w:val="00EA24FD"/>
    <w:rsid w:val="00EA2B2B"/>
    <w:rsid w:val="00EA5A9F"/>
    <w:rsid w:val="00EA6078"/>
    <w:rsid w:val="00EA63D8"/>
    <w:rsid w:val="00EA6E5E"/>
    <w:rsid w:val="00EA7945"/>
    <w:rsid w:val="00EB528C"/>
    <w:rsid w:val="00EB563B"/>
    <w:rsid w:val="00EB7FBB"/>
    <w:rsid w:val="00EC0E35"/>
    <w:rsid w:val="00EC2992"/>
    <w:rsid w:val="00EC33FE"/>
    <w:rsid w:val="00EC38FD"/>
    <w:rsid w:val="00EC4022"/>
    <w:rsid w:val="00EC44E9"/>
    <w:rsid w:val="00EC556A"/>
    <w:rsid w:val="00EC574C"/>
    <w:rsid w:val="00EC6405"/>
    <w:rsid w:val="00EC64B5"/>
    <w:rsid w:val="00ED05B4"/>
    <w:rsid w:val="00ED0823"/>
    <w:rsid w:val="00ED141F"/>
    <w:rsid w:val="00ED1C49"/>
    <w:rsid w:val="00ED3CCC"/>
    <w:rsid w:val="00ED4DDE"/>
    <w:rsid w:val="00ED5888"/>
    <w:rsid w:val="00ED75B7"/>
    <w:rsid w:val="00ED7E57"/>
    <w:rsid w:val="00EE2F96"/>
    <w:rsid w:val="00EE3D3C"/>
    <w:rsid w:val="00EE5303"/>
    <w:rsid w:val="00EE56D3"/>
    <w:rsid w:val="00EE7264"/>
    <w:rsid w:val="00EE738D"/>
    <w:rsid w:val="00EE7636"/>
    <w:rsid w:val="00EE76C6"/>
    <w:rsid w:val="00EF05F7"/>
    <w:rsid w:val="00EF1836"/>
    <w:rsid w:val="00EF1C90"/>
    <w:rsid w:val="00EF219A"/>
    <w:rsid w:val="00EF31FD"/>
    <w:rsid w:val="00EF4249"/>
    <w:rsid w:val="00EF44C4"/>
    <w:rsid w:val="00EF5670"/>
    <w:rsid w:val="00EF5A8A"/>
    <w:rsid w:val="00F02567"/>
    <w:rsid w:val="00F02765"/>
    <w:rsid w:val="00F0353B"/>
    <w:rsid w:val="00F057CE"/>
    <w:rsid w:val="00F05BC3"/>
    <w:rsid w:val="00F10399"/>
    <w:rsid w:val="00F1080D"/>
    <w:rsid w:val="00F118A2"/>
    <w:rsid w:val="00F13903"/>
    <w:rsid w:val="00F14643"/>
    <w:rsid w:val="00F16CC9"/>
    <w:rsid w:val="00F1715F"/>
    <w:rsid w:val="00F21EF4"/>
    <w:rsid w:val="00F23D06"/>
    <w:rsid w:val="00F26B9A"/>
    <w:rsid w:val="00F26F23"/>
    <w:rsid w:val="00F27148"/>
    <w:rsid w:val="00F308E2"/>
    <w:rsid w:val="00F33B89"/>
    <w:rsid w:val="00F340BA"/>
    <w:rsid w:val="00F34B73"/>
    <w:rsid w:val="00F351F2"/>
    <w:rsid w:val="00F36855"/>
    <w:rsid w:val="00F37E47"/>
    <w:rsid w:val="00F43D0D"/>
    <w:rsid w:val="00F43EC2"/>
    <w:rsid w:val="00F4406C"/>
    <w:rsid w:val="00F440D8"/>
    <w:rsid w:val="00F44184"/>
    <w:rsid w:val="00F50B9B"/>
    <w:rsid w:val="00F54C26"/>
    <w:rsid w:val="00F56A35"/>
    <w:rsid w:val="00F56E28"/>
    <w:rsid w:val="00F60B43"/>
    <w:rsid w:val="00F60E4D"/>
    <w:rsid w:val="00F60FC8"/>
    <w:rsid w:val="00F641E2"/>
    <w:rsid w:val="00F64583"/>
    <w:rsid w:val="00F6590B"/>
    <w:rsid w:val="00F67FF8"/>
    <w:rsid w:val="00F7023E"/>
    <w:rsid w:val="00F70B70"/>
    <w:rsid w:val="00F73C14"/>
    <w:rsid w:val="00F76183"/>
    <w:rsid w:val="00F761B0"/>
    <w:rsid w:val="00F81849"/>
    <w:rsid w:val="00F8251C"/>
    <w:rsid w:val="00F8255B"/>
    <w:rsid w:val="00F8339C"/>
    <w:rsid w:val="00F925D2"/>
    <w:rsid w:val="00F92EAF"/>
    <w:rsid w:val="00F93C3B"/>
    <w:rsid w:val="00F93F75"/>
    <w:rsid w:val="00F94660"/>
    <w:rsid w:val="00F94FEF"/>
    <w:rsid w:val="00F95054"/>
    <w:rsid w:val="00F96497"/>
    <w:rsid w:val="00FA2D38"/>
    <w:rsid w:val="00FA7E68"/>
    <w:rsid w:val="00FB0435"/>
    <w:rsid w:val="00FB3362"/>
    <w:rsid w:val="00FB3524"/>
    <w:rsid w:val="00FB3B67"/>
    <w:rsid w:val="00FB4183"/>
    <w:rsid w:val="00FB4A25"/>
    <w:rsid w:val="00FB5916"/>
    <w:rsid w:val="00FC1271"/>
    <w:rsid w:val="00FC1988"/>
    <w:rsid w:val="00FC2555"/>
    <w:rsid w:val="00FC5DCF"/>
    <w:rsid w:val="00FC67CC"/>
    <w:rsid w:val="00FD2478"/>
    <w:rsid w:val="00FD2618"/>
    <w:rsid w:val="00FD2C98"/>
    <w:rsid w:val="00FD301B"/>
    <w:rsid w:val="00FD3264"/>
    <w:rsid w:val="00FD35AC"/>
    <w:rsid w:val="00FD5532"/>
    <w:rsid w:val="00FD579B"/>
    <w:rsid w:val="00FD609E"/>
    <w:rsid w:val="00FD60D6"/>
    <w:rsid w:val="00FD6596"/>
    <w:rsid w:val="00FD7C43"/>
    <w:rsid w:val="00FD7D29"/>
    <w:rsid w:val="00FE0B9A"/>
    <w:rsid w:val="00FE0CB7"/>
    <w:rsid w:val="00FE1201"/>
    <w:rsid w:val="00FE1CB6"/>
    <w:rsid w:val="00FE2078"/>
    <w:rsid w:val="00FE2C6F"/>
    <w:rsid w:val="00FE3097"/>
    <w:rsid w:val="00FE3CF1"/>
    <w:rsid w:val="00FE3F04"/>
    <w:rsid w:val="00FE550B"/>
    <w:rsid w:val="00FE7D04"/>
    <w:rsid w:val="00FF2D85"/>
    <w:rsid w:val="00FF33E7"/>
    <w:rsid w:val="00FF4063"/>
    <w:rsid w:val="00FF47F1"/>
    <w:rsid w:val="00FF5AD3"/>
    <w:rsid w:val="00FF6D7B"/>
    <w:rsid w:val="00FF747B"/>
    <w:rsid w:val="00FF75C6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4F43B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61293"/>
    <w:rPr>
      <w:i/>
      <w:sz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link w:val="Naslov4Znak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link w:val="BesedilooblakaZnak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uiPriority w:val="99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link w:val="NaslovZnak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link w:val="Telobesedila3Znak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uiPriority w:val="99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link w:val="Telobesedila-zamik3Znak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7"/>
      </w:num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8"/>
      </w:numPr>
    </w:pPr>
  </w:style>
  <w:style w:type="paragraph" w:styleId="Oznaenseznam">
    <w:name w:val="List Bullet"/>
    <w:basedOn w:val="Navaden"/>
    <w:autoRedefine/>
    <w:rsid w:val="00387121"/>
    <w:pPr>
      <w:numPr>
        <w:numId w:val="9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0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styleId="Revizija">
    <w:name w:val="Revision"/>
    <w:hidden/>
    <w:uiPriority w:val="99"/>
    <w:semiHidden/>
    <w:rsid w:val="00C14B3F"/>
    <w:rPr>
      <w:i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1B4F54"/>
    <w:rPr>
      <w:i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1B4F54"/>
    <w:rPr>
      <w:rFonts w:ascii="Tahoma" w:hAnsi="Tahoma" w:cs="Tahoma"/>
      <w:i/>
      <w:sz w:val="16"/>
      <w:szCs w:val="16"/>
    </w:rPr>
  </w:style>
  <w:style w:type="character" w:customStyle="1" w:styleId="ZadevapripombeZnak">
    <w:name w:val="Zadeva pripombe Znak"/>
    <w:basedOn w:val="PripombabesediloZnak"/>
    <w:link w:val="Zadevapripombe"/>
    <w:semiHidden/>
    <w:rsid w:val="001B4F54"/>
    <w:rPr>
      <w:b/>
      <w:bCs/>
      <w:i/>
    </w:rPr>
  </w:style>
  <w:style w:type="character" w:customStyle="1" w:styleId="Naslov1Znak">
    <w:name w:val="Naslov 1 Znak"/>
    <w:basedOn w:val="Privzetapisavaodstavka"/>
    <w:link w:val="Naslov1"/>
    <w:uiPriority w:val="99"/>
    <w:rsid w:val="00205819"/>
    <w:rPr>
      <w:rFonts w:ascii="Arial" w:hAnsi="Arial" w:cs="Arial"/>
      <w:b/>
      <w:bCs/>
      <w:i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9"/>
    <w:rsid w:val="00205819"/>
    <w:rPr>
      <w:rFonts w:ascii="Arial" w:hAnsi="Arial" w:cs="Arial"/>
      <w:b/>
      <w:bCs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9"/>
    <w:rsid w:val="00205819"/>
    <w:rPr>
      <w:rFonts w:ascii="Arial" w:hAnsi="Arial" w:cs="Arial"/>
      <w:b/>
      <w:bCs/>
      <w:i/>
      <w:sz w:val="26"/>
      <w:szCs w:val="26"/>
    </w:rPr>
  </w:style>
  <w:style w:type="character" w:customStyle="1" w:styleId="Naslov4Znak">
    <w:name w:val="Naslov 4 Znak"/>
    <w:basedOn w:val="Privzetapisavaodstavka"/>
    <w:link w:val="Naslov40"/>
    <w:uiPriority w:val="99"/>
    <w:rsid w:val="00205819"/>
    <w:rPr>
      <w:b/>
      <w:bCs/>
      <w:i/>
      <w:sz w:val="28"/>
      <w:szCs w:val="28"/>
    </w:rPr>
  </w:style>
  <w:style w:type="character" w:customStyle="1" w:styleId="Naslov6Znak">
    <w:name w:val="Naslov 6 Znak"/>
    <w:basedOn w:val="Privzetapisavaodstavka"/>
    <w:link w:val="Naslov6"/>
    <w:uiPriority w:val="99"/>
    <w:rsid w:val="00205819"/>
    <w:rPr>
      <w:b/>
      <w:bCs/>
      <w:i/>
      <w:sz w:val="22"/>
      <w:szCs w:val="22"/>
    </w:rPr>
  </w:style>
  <w:style w:type="character" w:customStyle="1" w:styleId="Naslov8Znak">
    <w:name w:val="Naslov 8 Znak"/>
    <w:basedOn w:val="Privzetapisavaodstavka"/>
    <w:link w:val="Naslov8"/>
    <w:uiPriority w:val="99"/>
    <w:rsid w:val="00205819"/>
    <w:rPr>
      <w:i/>
      <w:iCs/>
      <w:sz w:val="24"/>
      <w:szCs w:val="24"/>
    </w:rPr>
  </w:style>
  <w:style w:type="character" w:styleId="SledenaHiperpovezava">
    <w:name w:val="FollowedHyperlink"/>
    <w:basedOn w:val="Privzetapisavaodstavka"/>
    <w:uiPriority w:val="99"/>
    <w:semiHidden/>
    <w:unhideWhenUsed/>
    <w:rsid w:val="00205819"/>
    <w:rPr>
      <w:color w:val="800080" w:themeColor="followedHyperlink"/>
      <w:u w:val="single"/>
    </w:rPr>
  </w:style>
  <w:style w:type="character" w:customStyle="1" w:styleId="NaslovZnak">
    <w:name w:val="Naslov Znak"/>
    <w:basedOn w:val="Privzetapisavaodstavka"/>
    <w:link w:val="Naslov"/>
    <w:rsid w:val="00205819"/>
    <w:rPr>
      <w:rFonts w:ascii="Arial" w:hAnsi="Arial" w:cs="Arial"/>
      <w:b/>
      <w:bCs/>
      <w:i/>
      <w:kern w:val="28"/>
      <w:sz w:val="32"/>
      <w:szCs w:val="32"/>
    </w:rPr>
  </w:style>
  <w:style w:type="character" w:customStyle="1" w:styleId="Telobesedila-zamik3Znak">
    <w:name w:val="Telo besedila - zamik 3 Znak"/>
    <w:basedOn w:val="Privzetapisavaodstavka"/>
    <w:link w:val="Telobesedila-zamik3"/>
    <w:rsid w:val="00205819"/>
    <w:rPr>
      <w:i/>
      <w:sz w:val="16"/>
      <w:szCs w:val="16"/>
    </w:rPr>
  </w:style>
  <w:style w:type="table" w:customStyle="1" w:styleId="Tabela-mrea">
    <w:name w:val="Tabela - mreža"/>
    <w:basedOn w:val="Navadnatabela"/>
    <w:rsid w:val="00017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61293"/>
    <w:rPr>
      <w:i/>
      <w:sz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link w:val="Naslov4Znak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link w:val="BesedilooblakaZnak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uiPriority w:val="99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link w:val="NaslovZnak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link w:val="Telobesedila3Znak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uiPriority w:val="99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link w:val="Telobesedila-zamik3Znak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7"/>
      </w:num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8"/>
      </w:numPr>
    </w:pPr>
  </w:style>
  <w:style w:type="paragraph" w:styleId="Oznaenseznam">
    <w:name w:val="List Bullet"/>
    <w:basedOn w:val="Navaden"/>
    <w:autoRedefine/>
    <w:rsid w:val="00387121"/>
    <w:pPr>
      <w:numPr>
        <w:numId w:val="9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0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styleId="Revizija">
    <w:name w:val="Revision"/>
    <w:hidden/>
    <w:uiPriority w:val="99"/>
    <w:semiHidden/>
    <w:rsid w:val="00C14B3F"/>
    <w:rPr>
      <w:i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1B4F54"/>
    <w:rPr>
      <w:i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1B4F54"/>
    <w:rPr>
      <w:rFonts w:ascii="Tahoma" w:hAnsi="Tahoma" w:cs="Tahoma"/>
      <w:i/>
      <w:sz w:val="16"/>
      <w:szCs w:val="16"/>
    </w:rPr>
  </w:style>
  <w:style w:type="character" w:customStyle="1" w:styleId="ZadevapripombeZnak">
    <w:name w:val="Zadeva pripombe Znak"/>
    <w:basedOn w:val="PripombabesediloZnak"/>
    <w:link w:val="Zadevapripombe"/>
    <w:semiHidden/>
    <w:rsid w:val="001B4F54"/>
    <w:rPr>
      <w:b/>
      <w:bCs/>
      <w:i/>
    </w:rPr>
  </w:style>
  <w:style w:type="character" w:customStyle="1" w:styleId="Naslov1Znak">
    <w:name w:val="Naslov 1 Znak"/>
    <w:basedOn w:val="Privzetapisavaodstavka"/>
    <w:link w:val="Naslov1"/>
    <w:uiPriority w:val="99"/>
    <w:rsid w:val="00205819"/>
    <w:rPr>
      <w:rFonts w:ascii="Arial" w:hAnsi="Arial" w:cs="Arial"/>
      <w:b/>
      <w:bCs/>
      <w:i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9"/>
    <w:rsid w:val="00205819"/>
    <w:rPr>
      <w:rFonts w:ascii="Arial" w:hAnsi="Arial" w:cs="Arial"/>
      <w:b/>
      <w:bCs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9"/>
    <w:rsid w:val="00205819"/>
    <w:rPr>
      <w:rFonts w:ascii="Arial" w:hAnsi="Arial" w:cs="Arial"/>
      <w:b/>
      <w:bCs/>
      <w:i/>
      <w:sz w:val="26"/>
      <w:szCs w:val="26"/>
    </w:rPr>
  </w:style>
  <w:style w:type="character" w:customStyle="1" w:styleId="Naslov4Znak">
    <w:name w:val="Naslov 4 Znak"/>
    <w:basedOn w:val="Privzetapisavaodstavka"/>
    <w:link w:val="Naslov40"/>
    <w:uiPriority w:val="99"/>
    <w:rsid w:val="00205819"/>
    <w:rPr>
      <w:b/>
      <w:bCs/>
      <w:i/>
      <w:sz w:val="28"/>
      <w:szCs w:val="28"/>
    </w:rPr>
  </w:style>
  <w:style w:type="character" w:customStyle="1" w:styleId="Naslov6Znak">
    <w:name w:val="Naslov 6 Znak"/>
    <w:basedOn w:val="Privzetapisavaodstavka"/>
    <w:link w:val="Naslov6"/>
    <w:uiPriority w:val="99"/>
    <w:rsid w:val="00205819"/>
    <w:rPr>
      <w:b/>
      <w:bCs/>
      <w:i/>
      <w:sz w:val="22"/>
      <w:szCs w:val="22"/>
    </w:rPr>
  </w:style>
  <w:style w:type="character" w:customStyle="1" w:styleId="Naslov8Znak">
    <w:name w:val="Naslov 8 Znak"/>
    <w:basedOn w:val="Privzetapisavaodstavka"/>
    <w:link w:val="Naslov8"/>
    <w:uiPriority w:val="99"/>
    <w:rsid w:val="00205819"/>
    <w:rPr>
      <w:i/>
      <w:iCs/>
      <w:sz w:val="24"/>
      <w:szCs w:val="24"/>
    </w:rPr>
  </w:style>
  <w:style w:type="character" w:styleId="SledenaHiperpovezava">
    <w:name w:val="FollowedHyperlink"/>
    <w:basedOn w:val="Privzetapisavaodstavka"/>
    <w:uiPriority w:val="99"/>
    <w:semiHidden/>
    <w:unhideWhenUsed/>
    <w:rsid w:val="00205819"/>
    <w:rPr>
      <w:color w:val="800080" w:themeColor="followedHyperlink"/>
      <w:u w:val="single"/>
    </w:rPr>
  </w:style>
  <w:style w:type="character" w:customStyle="1" w:styleId="NaslovZnak">
    <w:name w:val="Naslov Znak"/>
    <w:basedOn w:val="Privzetapisavaodstavka"/>
    <w:link w:val="Naslov"/>
    <w:rsid w:val="00205819"/>
    <w:rPr>
      <w:rFonts w:ascii="Arial" w:hAnsi="Arial" w:cs="Arial"/>
      <w:b/>
      <w:bCs/>
      <w:i/>
      <w:kern w:val="28"/>
      <w:sz w:val="32"/>
      <w:szCs w:val="32"/>
    </w:rPr>
  </w:style>
  <w:style w:type="character" w:customStyle="1" w:styleId="Telobesedila-zamik3Znak">
    <w:name w:val="Telo besedila - zamik 3 Znak"/>
    <w:basedOn w:val="Privzetapisavaodstavka"/>
    <w:link w:val="Telobesedila-zamik3"/>
    <w:rsid w:val="00205819"/>
    <w:rPr>
      <w:i/>
      <w:sz w:val="16"/>
      <w:szCs w:val="16"/>
    </w:rPr>
  </w:style>
  <w:style w:type="table" w:customStyle="1" w:styleId="Tabela-mrea">
    <w:name w:val="Tabela - mreža"/>
    <w:basedOn w:val="Navadnatabela"/>
    <w:rsid w:val="00017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5699A-8357-427B-BE95-F0899D3C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1001</Words>
  <Characters>6989</Characters>
  <Application>Microsoft Office Word</Application>
  <DocSecurity>0</DocSecurity>
  <Lines>58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kalakovic</dc:creator>
  <cp:lastModifiedBy>Ana Gazvoda</cp:lastModifiedBy>
  <cp:revision>7</cp:revision>
  <cp:lastPrinted>2018-03-22T13:57:00Z</cp:lastPrinted>
  <dcterms:created xsi:type="dcterms:W3CDTF">2018-03-23T06:39:00Z</dcterms:created>
  <dcterms:modified xsi:type="dcterms:W3CDTF">2018-03-23T06:46:00Z</dcterms:modified>
</cp:coreProperties>
</file>