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37DD7" w14:textId="57A76186" w:rsidR="00D00D74" w:rsidRPr="0079325B" w:rsidRDefault="001F358A" w:rsidP="00E8718F">
      <w:pPr>
        <w:pStyle w:val="Glava"/>
        <w:ind w:left="-91"/>
      </w:pPr>
      <w:r>
        <w:t xml:space="preserve">  </w:t>
      </w:r>
      <w:r w:rsidR="00E75433">
        <w:rPr>
          <w:noProof/>
        </w:rPr>
        <w:drawing>
          <wp:inline distT="0" distB="0" distL="0" distR="0" wp14:anchorId="0844AB7F" wp14:editId="4D73E0AE">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728F9B03" w14:textId="77777777" w:rsidR="00391DEF" w:rsidRPr="0079325B" w:rsidRDefault="00391DEF" w:rsidP="00D00D74">
      <w:pPr>
        <w:jc w:val="both"/>
        <w:rPr>
          <w:i w:val="0"/>
          <w:sz w:val="22"/>
          <w:szCs w:val="22"/>
        </w:rPr>
      </w:pPr>
    </w:p>
    <w:p w14:paraId="0A3AB03D" w14:textId="6A523C51" w:rsidR="00804464" w:rsidRPr="0079325B" w:rsidRDefault="00876FD7" w:rsidP="00BF32CF">
      <w:pPr>
        <w:ind w:left="1080"/>
        <w:jc w:val="both"/>
        <w:rPr>
          <w:sz w:val="22"/>
          <w:szCs w:val="22"/>
        </w:rPr>
      </w:pPr>
      <w:r w:rsidRPr="00876FD7">
        <w:rPr>
          <w:noProof/>
          <w:sz w:val="22"/>
          <w:szCs w:val="22"/>
        </w:rPr>
        <w:drawing>
          <wp:inline distT="0" distB="0" distL="0" distR="0" wp14:anchorId="282FE7BD" wp14:editId="10CD26DF">
            <wp:extent cx="6397625" cy="7463006"/>
            <wp:effectExtent l="0" t="0" r="3175" b="508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625" cy="7463006"/>
                    </a:xfrm>
                    <a:prstGeom prst="rect">
                      <a:avLst/>
                    </a:prstGeom>
                    <a:noFill/>
                    <a:ln>
                      <a:noFill/>
                    </a:ln>
                  </pic:spPr>
                </pic:pic>
              </a:graphicData>
            </a:graphic>
          </wp:inline>
        </w:drawing>
      </w:r>
    </w:p>
    <w:p w14:paraId="0887C83D" w14:textId="6EDF7ECE" w:rsidR="00BA0A34" w:rsidRPr="0079325B" w:rsidRDefault="00BA0A34" w:rsidP="00BA0A34">
      <w:pPr>
        <w:ind w:left="1080"/>
        <w:jc w:val="both"/>
        <w:rPr>
          <w:sz w:val="22"/>
          <w:szCs w:val="22"/>
        </w:rPr>
      </w:pPr>
      <w:r>
        <w:rPr>
          <w:sz w:val="22"/>
          <w:szCs w:val="22"/>
        </w:rPr>
        <w:lastRenderedPageBreak/>
        <w:tab/>
      </w:r>
      <w:r>
        <w:rPr>
          <w:sz w:val="22"/>
          <w:szCs w:val="22"/>
        </w:rPr>
        <w:tab/>
      </w:r>
    </w:p>
    <w:p w14:paraId="13C17A06"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0072F83F" w14:textId="77777777" w:rsidR="00391DEF" w:rsidRPr="0079325B" w:rsidRDefault="00391DEF" w:rsidP="00D00D74">
      <w:pPr>
        <w:jc w:val="both"/>
        <w:rPr>
          <w:i w:val="0"/>
          <w:sz w:val="22"/>
          <w:szCs w:val="22"/>
        </w:rPr>
      </w:pPr>
    </w:p>
    <w:p w14:paraId="55AA47FA" w14:textId="77777777"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0098196B" w14:textId="77777777" w:rsidR="00B005A7" w:rsidRDefault="00B005A7" w:rsidP="00B005A7">
      <w:pPr>
        <w:pStyle w:val="Zoran1"/>
        <w:numPr>
          <w:ilvl w:val="0"/>
          <w:numId w:val="0"/>
        </w:numPr>
        <w:ind w:left="1080"/>
        <w:rPr>
          <w:rFonts w:ascii="Times New Roman" w:hAnsi="Times New Roman" w:cs="Times New Roman"/>
        </w:rPr>
      </w:pPr>
    </w:p>
    <w:p w14:paraId="6613C368" w14:textId="77777777"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1F3C6D10" w14:textId="77777777" w:rsidR="00A93073" w:rsidRPr="00A93073" w:rsidRDefault="00A93073" w:rsidP="00A93073">
      <w:pPr>
        <w:pStyle w:val="Zoran1"/>
        <w:numPr>
          <w:ilvl w:val="0"/>
          <w:numId w:val="0"/>
        </w:numPr>
        <w:ind w:left="1134"/>
        <w:rPr>
          <w:rFonts w:ascii="Times New Roman" w:hAnsi="Times New Roman" w:cs="Times New Roman"/>
          <w:b w:val="0"/>
        </w:rPr>
      </w:pPr>
    </w:p>
    <w:p w14:paraId="6C30BC8D"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BE60D7" w14:textId="77777777" w:rsidR="009123D1" w:rsidRPr="0079325B" w:rsidRDefault="009123D1" w:rsidP="00D00D74">
      <w:pPr>
        <w:ind w:left="1080"/>
        <w:jc w:val="both"/>
        <w:rPr>
          <w:i w:val="0"/>
          <w:sz w:val="22"/>
          <w:szCs w:val="22"/>
        </w:rPr>
      </w:pPr>
    </w:p>
    <w:p w14:paraId="3695D612" w14:textId="77777777"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2D4252B2" w14:textId="77777777" w:rsidR="00B114FD" w:rsidRPr="0079325B" w:rsidRDefault="00B114FD" w:rsidP="00B114FD">
      <w:pPr>
        <w:ind w:left="1080"/>
        <w:jc w:val="both"/>
        <w:rPr>
          <w:i w:val="0"/>
          <w:sz w:val="16"/>
          <w:szCs w:val="16"/>
        </w:rPr>
      </w:pPr>
    </w:p>
    <w:p w14:paraId="646B4E8E"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03B179E7" w14:textId="77777777" w:rsidR="00B114FD" w:rsidRDefault="00B114FD" w:rsidP="00B114FD">
      <w:pPr>
        <w:ind w:left="1080"/>
        <w:jc w:val="both"/>
        <w:rPr>
          <w:i w:val="0"/>
          <w:sz w:val="22"/>
          <w:szCs w:val="22"/>
        </w:rPr>
      </w:pPr>
    </w:p>
    <w:p w14:paraId="4A9E3E00"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33BD70D9" w14:textId="77777777" w:rsidR="00B114FD" w:rsidRPr="0079325B" w:rsidRDefault="00B114FD" w:rsidP="00B114FD">
      <w:pPr>
        <w:ind w:left="1080"/>
        <w:jc w:val="both"/>
        <w:rPr>
          <w:i w:val="0"/>
          <w:sz w:val="16"/>
          <w:szCs w:val="16"/>
        </w:rPr>
      </w:pPr>
    </w:p>
    <w:p w14:paraId="059F0F6D" w14:textId="77777777"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421F6CDD" w14:textId="77777777" w:rsidR="009123D1" w:rsidRPr="0079325B" w:rsidRDefault="009123D1" w:rsidP="00D00D74">
      <w:pPr>
        <w:ind w:left="1080"/>
        <w:jc w:val="both"/>
        <w:rPr>
          <w:i w:val="0"/>
          <w:sz w:val="22"/>
          <w:szCs w:val="22"/>
        </w:rPr>
      </w:pPr>
    </w:p>
    <w:p w14:paraId="4AA030D4"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E7E06FC" w14:textId="77777777" w:rsidR="00391DEF" w:rsidRPr="0079325B" w:rsidRDefault="00391DEF" w:rsidP="00D00D74">
      <w:pPr>
        <w:ind w:left="1080"/>
        <w:jc w:val="both"/>
        <w:rPr>
          <w:i w:val="0"/>
          <w:sz w:val="22"/>
          <w:szCs w:val="22"/>
        </w:rPr>
      </w:pPr>
    </w:p>
    <w:p w14:paraId="43DEE6CF"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59497761" w14:textId="77777777" w:rsidR="00B114FD" w:rsidRPr="00847FB5" w:rsidRDefault="00B114FD" w:rsidP="00B114FD">
      <w:pPr>
        <w:ind w:left="1077"/>
        <w:jc w:val="both"/>
        <w:rPr>
          <w:i w:val="0"/>
          <w:sz w:val="16"/>
          <w:szCs w:val="16"/>
        </w:rPr>
      </w:pPr>
    </w:p>
    <w:p w14:paraId="72759874" w14:textId="77777777" w:rsidR="00B114FD" w:rsidRPr="00F440D8" w:rsidRDefault="002479F4" w:rsidP="00B114FD">
      <w:pPr>
        <w:ind w:left="1077"/>
        <w:jc w:val="both"/>
        <w:rPr>
          <w:i w:val="0"/>
          <w:iCs/>
          <w:sz w:val="22"/>
          <w:szCs w:val="22"/>
        </w:rPr>
      </w:pPr>
      <w:r w:rsidRPr="00A8747B">
        <w:rPr>
          <w:i w:val="0"/>
          <w:sz w:val="22"/>
          <w:szCs w:val="22"/>
        </w:rPr>
        <w:t>Za oddajo tega n</w:t>
      </w:r>
      <w:r w:rsidR="00474A5C">
        <w:rPr>
          <w:i w:val="0"/>
          <w:sz w:val="22"/>
          <w:szCs w:val="22"/>
        </w:rPr>
        <w:t>aročila se v skladu s 40</w:t>
      </w:r>
      <w:r w:rsidRPr="00A8747B">
        <w:rPr>
          <w:i w:val="0"/>
          <w:sz w:val="22"/>
          <w:szCs w:val="22"/>
        </w:rPr>
        <w:t>. členom Zakona o javnem naročanju (</w:t>
      </w:r>
      <w:r w:rsidRPr="00A8747B">
        <w:rPr>
          <w:i w:val="0"/>
          <w:iCs/>
          <w:sz w:val="22"/>
          <w:szCs w:val="22"/>
        </w:rPr>
        <w:t>Uradni list RS, št. 91/2015</w:t>
      </w:r>
      <w:r w:rsidR="00474A5C">
        <w:rPr>
          <w:i w:val="0"/>
          <w:iCs/>
          <w:sz w:val="22"/>
          <w:szCs w:val="22"/>
        </w:rPr>
        <w:t>,</w:t>
      </w:r>
      <w:r>
        <w:rPr>
          <w:i w:val="0"/>
          <w:iCs/>
          <w:sz w:val="22"/>
          <w:szCs w:val="22"/>
        </w:rPr>
        <w:t xml:space="preserve"> 14/2018</w:t>
      </w:r>
      <w:r w:rsidR="00474A5C" w:rsidRPr="00474A5C">
        <w:rPr>
          <w:i w:val="0"/>
          <w:iCs/>
          <w:sz w:val="22"/>
          <w:szCs w:val="22"/>
        </w:rPr>
        <w:t xml:space="preserve"> in 69/19 – skl. US</w:t>
      </w:r>
      <w:r w:rsidRPr="00A8747B">
        <w:rPr>
          <w:i w:val="0"/>
          <w:iCs/>
          <w:sz w:val="22"/>
          <w:szCs w:val="22"/>
        </w:rPr>
        <w:t xml:space="preserve">, v </w:t>
      </w:r>
      <w:r w:rsidRPr="000E1E2E">
        <w:rPr>
          <w:i w:val="0"/>
          <w:iCs/>
          <w:sz w:val="22"/>
          <w:szCs w:val="22"/>
        </w:rPr>
        <w:t xml:space="preserve">nadaljevanju: ZJN-3) </w:t>
      </w:r>
      <w:r w:rsidRPr="000E1E2E">
        <w:rPr>
          <w:i w:val="0"/>
          <w:sz w:val="22"/>
          <w:szCs w:val="22"/>
        </w:rPr>
        <w:t xml:space="preserve">izvede </w:t>
      </w:r>
      <w:r w:rsidR="00474A5C" w:rsidRPr="000E1E2E">
        <w:rPr>
          <w:b/>
          <w:i w:val="0"/>
          <w:sz w:val="22"/>
          <w:szCs w:val="22"/>
        </w:rPr>
        <w:t>odprti</w:t>
      </w:r>
      <w:r w:rsidR="00474A5C" w:rsidRPr="000E1E2E">
        <w:rPr>
          <w:i w:val="0"/>
          <w:sz w:val="22"/>
          <w:szCs w:val="22"/>
        </w:rPr>
        <w:t xml:space="preserve"> </w:t>
      </w:r>
      <w:r w:rsidRPr="000E1E2E">
        <w:rPr>
          <w:b/>
          <w:i w:val="0"/>
          <w:sz w:val="22"/>
          <w:szCs w:val="22"/>
        </w:rPr>
        <w:t>postopek</w:t>
      </w:r>
      <w:r w:rsidRPr="000E1E2E">
        <w:rPr>
          <w:i w:val="0"/>
          <w:sz w:val="22"/>
          <w:szCs w:val="22"/>
        </w:rPr>
        <w:t>.</w:t>
      </w:r>
    </w:p>
    <w:p w14:paraId="2466A0A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391C52A8" w14:textId="77777777" w:rsidR="00D86980" w:rsidRPr="00A774CE" w:rsidRDefault="00D86980" w:rsidP="00512895">
      <w:pPr>
        <w:ind w:left="1077"/>
        <w:jc w:val="both"/>
        <w:rPr>
          <w:strike/>
          <w:sz w:val="22"/>
          <w:szCs w:val="22"/>
        </w:rPr>
      </w:pPr>
    </w:p>
    <w:p w14:paraId="0E9BBA3F"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0744B3BE" w14:textId="77777777" w:rsidR="009123D1" w:rsidRPr="0079325B" w:rsidRDefault="009123D1" w:rsidP="00D00D74">
      <w:pPr>
        <w:ind w:left="1080"/>
        <w:jc w:val="both"/>
        <w:rPr>
          <w:i w:val="0"/>
          <w:sz w:val="22"/>
          <w:szCs w:val="22"/>
        </w:rPr>
      </w:pPr>
    </w:p>
    <w:p w14:paraId="71B043FB" w14:textId="77777777"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122CEAB9" w14:textId="77777777" w:rsidR="00A460E4" w:rsidRPr="00A54E1A" w:rsidRDefault="00A460E4" w:rsidP="00A460E4">
      <w:pPr>
        <w:ind w:left="1080"/>
        <w:jc w:val="both"/>
        <w:rPr>
          <w:i w:val="0"/>
          <w:iCs/>
          <w:sz w:val="16"/>
          <w:szCs w:val="16"/>
        </w:rPr>
      </w:pPr>
    </w:p>
    <w:p w14:paraId="60357C78" w14:textId="23B8B183"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4D4E6F" w:rsidRPr="004D4E6F">
        <w:rPr>
          <w:b/>
          <w:i w:val="0"/>
          <w:iCs/>
          <w:sz w:val="22"/>
          <w:szCs w:val="22"/>
        </w:rPr>
        <w:t>25.03.2021</w:t>
      </w:r>
      <w:r w:rsidRPr="004D4E6F">
        <w:rPr>
          <w:b/>
          <w:i w:val="0"/>
          <w:iCs/>
          <w:sz w:val="22"/>
          <w:szCs w:val="22"/>
        </w:rPr>
        <w:t xml:space="preserve"> do </w:t>
      </w:r>
      <w:r w:rsidR="004D4E6F" w:rsidRPr="004D4E6F">
        <w:rPr>
          <w:b/>
          <w:i w:val="0"/>
          <w:iCs/>
          <w:sz w:val="22"/>
          <w:szCs w:val="22"/>
        </w:rPr>
        <w:t>10:00</w:t>
      </w:r>
      <w:r w:rsidRPr="00D55612">
        <w:rPr>
          <w:i w:val="0"/>
          <w:iCs/>
          <w:sz w:val="22"/>
          <w:szCs w:val="22"/>
        </w:rPr>
        <w:t xml:space="preserve"> ure. Naročnik bo odgovore objavil najkasneje do vključno </w:t>
      </w:r>
      <w:r w:rsidR="004D4E6F" w:rsidRPr="004D4E6F">
        <w:rPr>
          <w:b/>
          <w:i w:val="0"/>
          <w:iCs/>
          <w:sz w:val="22"/>
          <w:szCs w:val="22"/>
        </w:rPr>
        <w:t>31.03.2021</w:t>
      </w:r>
      <w:r w:rsidR="004D4E6F" w:rsidRPr="004D4E6F">
        <w:rPr>
          <w:i w:val="0"/>
          <w:iCs/>
          <w:sz w:val="22"/>
          <w:szCs w:val="22"/>
        </w:rPr>
        <w:t>.</w:t>
      </w:r>
    </w:p>
    <w:p w14:paraId="7EF4E972" w14:textId="77777777" w:rsidR="00A460E4" w:rsidRPr="00A54E1A" w:rsidRDefault="00A460E4" w:rsidP="00A460E4">
      <w:pPr>
        <w:ind w:left="1080"/>
        <w:jc w:val="both"/>
        <w:rPr>
          <w:i w:val="0"/>
          <w:iCs/>
          <w:sz w:val="16"/>
          <w:szCs w:val="16"/>
        </w:rPr>
      </w:pPr>
    </w:p>
    <w:p w14:paraId="14ACC329"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42C7C267" w14:textId="77777777" w:rsidR="00A460E4" w:rsidRPr="00A54E1A" w:rsidRDefault="00A460E4" w:rsidP="00A460E4">
      <w:pPr>
        <w:ind w:left="1080"/>
        <w:jc w:val="both"/>
        <w:rPr>
          <w:i w:val="0"/>
          <w:iCs/>
          <w:sz w:val="16"/>
          <w:szCs w:val="16"/>
        </w:rPr>
      </w:pPr>
    </w:p>
    <w:p w14:paraId="0479C057" w14:textId="77777777"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4DD471B1" w14:textId="77777777" w:rsidR="00B114FD" w:rsidRPr="00852E20" w:rsidRDefault="00B114FD" w:rsidP="00B114FD">
      <w:pPr>
        <w:ind w:left="1080"/>
        <w:jc w:val="both"/>
        <w:rPr>
          <w:i w:val="0"/>
          <w:sz w:val="16"/>
          <w:szCs w:val="16"/>
        </w:rPr>
      </w:pPr>
    </w:p>
    <w:p w14:paraId="6A1A73F5" w14:textId="77777777"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13DF63FC" w14:textId="0749D972" w:rsidR="00A93073" w:rsidRDefault="00A93073" w:rsidP="00D00D74">
      <w:pPr>
        <w:ind w:left="1080"/>
        <w:jc w:val="both"/>
        <w:rPr>
          <w:i w:val="0"/>
          <w:sz w:val="22"/>
          <w:szCs w:val="22"/>
        </w:rPr>
      </w:pPr>
    </w:p>
    <w:p w14:paraId="37278F48" w14:textId="77777777" w:rsidR="00157BE2" w:rsidRDefault="00157BE2" w:rsidP="00D00D74">
      <w:pPr>
        <w:ind w:left="1080"/>
        <w:jc w:val="both"/>
        <w:rPr>
          <w:i w:val="0"/>
          <w:sz w:val="22"/>
          <w:szCs w:val="22"/>
        </w:rPr>
      </w:pPr>
    </w:p>
    <w:p w14:paraId="7C0B7630"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5EC1FFC1" w14:textId="77777777" w:rsidR="00556FA0" w:rsidRPr="00852E20" w:rsidRDefault="00556FA0" w:rsidP="00D00D74">
      <w:pPr>
        <w:pStyle w:val="Glava"/>
        <w:tabs>
          <w:tab w:val="clear" w:pos="4536"/>
          <w:tab w:val="clear" w:pos="9072"/>
        </w:tabs>
        <w:ind w:left="1080"/>
        <w:jc w:val="both"/>
        <w:rPr>
          <w:i w:val="0"/>
          <w:sz w:val="16"/>
          <w:szCs w:val="16"/>
        </w:rPr>
      </w:pPr>
    </w:p>
    <w:p w14:paraId="537D73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lastRenderedPageBreak/>
        <w:t>Ponudbena dokumentacija mora vsebovati ustrezno izpolnjene obrazce in druge listine zahtevane v razpisni dokumentaciji.</w:t>
      </w:r>
    </w:p>
    <w:p w14:paraId="0ECE17B1"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44E6F16C" w14:textId="77777777" w:rsidTr="00C84AB9">
        <w:tc>
          <w:tcPr>
            <w:tcW w:w="1472" w:type="dxa"/>
            <w:shd w:val="clear" w:color="auto" w:fill="auto"/>
            <w:vAlign w:val="center"/>
          </w:tcPr>
          <w:p w14:paraId="136FA8B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3DA80591"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71EA4F09" w14:textId="77777777"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C378D9" w:rsidRPr="0079325B" w14:paraId="2868D86D" w14:textId="77777777" w:rsidTr="00C84AB9">
        <w:tc>
          <w:tcPr>
            <w:tcW w:w="1472" w:type="dxa"/>
            <w:shd w:val="clear" w:color="auto" w:fill="auto"/>
            <w:vAlign w:val="center"/>
          </w:tcPr>
          <w:p w14:paraId="6AC89E77"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2D741A17" w14:textId="77777777" w:rsidR="00C378D9" w:rsidRPr="00CD41ED" w:rsidRDefault="00AF21D5" w:rsidP="002479F4">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14:paraId="5A19BCB2" w14:textId="77777777" w:rsidR="00F030DB" w:rsidRPr="00DB3553" w:rsidRDefault="001C0ED6" w:rsidP="00F030DB">
            <w:pPr>
              <w:rPr>
                <w:i w:val="0"/>
                <w:sz w:val="18"/>
                <w:szCs w:val="18"/>
                <w:highlight w:val="yellow"/>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tc>
      </w:tr>
      <w:tr w:rsidR="001C0ED6" w:rsidRPr="0079325B" w14:paraId="483BF22C" w14:textId="77777777" w:rsidTr="00C84AB9">
        <w:tc>
          <w:tcPr>
            <w:tcW w:w="1472" w:type="dxa"/>
            <w:shd w:val="clear" w:color="auto" w:fill="auto"/>
            <w:vAlign w:val="center"/>
          </w:tcPr>
          <w:p w14:paraId="59438651" w14:textId="77777777"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0E84BE86" w14:textId="77777777"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158DE024"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7EDC8729"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6D3A3809"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6D84B31E" w14:textId="77777777" w:rsidR="001C0ED6" w:rsidRPr="00A2470C" w:rsidRDefault="001C0ED6" w:rsidP="001C0ED6">
            <w:pPr>
              <w:keepNext/>
              <w:keepLines/>
              <w:ind w:left="1134"/>
              <w:jc w:val="both"/>
              <w:rPr>
                <w:i w:val="0"/>
                <w:sz w:val="18"/>
                <w:szCs w:val="18"/>
              </w:rPr>
            </w:pPr>
          </w:p>
          <w:p w14:paraId="16D87DDD"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0A61336C" w14:textId="77777777" w:rsidR="001C0ED6" w:rsidRPr="00A2470C" w:rsidRDefault="001C0ED6" w:rsidP="001C0ED6">
            <w:pPr>
              <w:keepNext/>
              <w:keepLines/>
              <w:ind w:left="1134"/>
              <w:jc w:val="both"/>
              <w:rPr>
                <w:i w:val="0"/>
                <w:sz w:val="18"/>
                <w:szCs w:val="18"/>
              </w:rPr>
            </w:pPr>
          </w:p>
          <w:p w14:paraId="4DFE692F"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4161DB2" w14:textId="77777777" w:rsidR="001C0ED6" w:rsidRPr="00A2470C" w:rsidRDefault="001C0ED6" w:rsidP="001C0ED6">
            <w:pPr>
              <w:keepNext/>
              <w:keepLines/>
              <w:ind w:left="1134"/>
              <w:jc w:val="both"/>
              <w:rPr>
                <w:i w:val="0"/>
                <w:sz w:val="18"/>
                <w:szCs w:val="18"/>
              </w:rPr>
            </w:pPr>
          </w:p>
          <w:p w14:paraId="4F7E0589"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30A74ABD" w14:textId="77777777" w:rsidR="001C0ED6" w:rsidRPr="00A2470C" w:rsidRDefault="001C0ED6" w:rsidP="001C0ED6">
            <w:pPr>
              <w:jc w:val="both"/>
              <w:rPr>
                <w:i w:val="0"/>
                <w:sz w:val="18"/>
                <w:szCs w:val="18"/>
              </w:rPr>
            </w:pPr>
          </w:p>
          <w:p w14:paraId="1CEAF2B4"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7C6DA626" w14:textId="77777777" w:rsidR="001C0ED6" w:rsidRPr="00A2470C" w:rsidRDefault="001C0ED6" w:rsidP="001C0ED6">
            <w:pPr>
              <w:jc w:val="both"/>
              <w:rPr>
                <w:i w:val="0"/>
                <w:sz w:val="18"/>
                <w:szCs w:val="18"/>
              </w:rPr>
            </w:pPr>
          </w:p>
          <w:p w14:paraId="158BF9F1"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36004906" w14:textId="77777777" w:rsidR="001C0ED6" w:rsidRPr="00A2470C" w:rsidRDefault="001C0ED6" w:rsidP="001C0ED6">
            <w:pPr>
              <w:jc w:val="both"/>
              <w:rPr>
                <w:i w:val="0"/>
                <w:sz w:val="18"/>
                <w:szCs w:val="18"/>
              </w:rPr>
            </w:pPr>
          </w:p>
          <w:p w14:paraId="43FE470B" w14:textId="77777777" w:rsidR="001C0ED6" w:rsidRPr="00A2470C" w:rsidRDefault="001C0ED6" w:rsidP="001C0ED6">
            <w:pPr>
              <w:jc w:val="both"/>
              <w:rPr>
                <w:i w:val="0"/>
                <w:sz w:val="18"/>
                <w:szCs w:val="18"/>
              </w:rPr>
            </w:pPr>
            <w:bookmarkStart w:id="0" w:name="_Toc466382905"/>
            <w:bookmarkStart w:id="1" w:name="_Toc466382906"/>
            <w:bookmarkEnd w:id="0"/>
            <w:bookmarkEnd w:id="1"/>
            <w:r w:rsidRPr="00061A04">
              <w:rPr>
                <w:i w:val="0"/>
                <w:sz w:val="20"/>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061A04">
              <w:rPr>
                <w:i w:val="0"/>
                <w:sz w:val="20"/>
              </w:rPr>
              <w:t>xml</w:t>
            </w:r>
            <w:proofErr w:type="spellEnd"/>
            <w:r w:rsidRPr="00061A04">
              <w:rPr>
                <w:i w:val="0"/>
                <w:sz w:val="20"/>
              </w:rPr>
              <w:t xml:space="preserve">. obliki ali nepodpisan ESPD v </w:t>
            </w:r>
            <w:proofErr w:type="spellStart"/>
            <w:r w:rsidRPr="00061A04">
              <w:rPr>
                <w:i w:val="0"/>
                <w:sz w:val="20"/>
              </w:rPr>
              <w:t>xml</w:t>
            </w:r>
            <w:proofErr w:type="spellEnd"/>
            <w:r w:rsidRPr="00061A04">
              <w:rPr>
                <w:i w:val="0"/>
                <w:sz w:val="20"/>
              </w:rPr>
              <w:t xml:space="preserve">. obliki, </w:t>
            </w:r>
            <w:bookmarkStart w:id="2" w:name="_Hlk531606225"/>
            <w:r w:rsidRPr="00061A04">
              <w:rPr>
                <w:i w:val="0"/>
                <w:sz w:val="20"/>
              </w:rPr>
              <w:t>pri čemer se v slednjem primeru v skladu Splošnimi pogoji uporabe informacijskega sistema e-JN šteje, da je oddan pravno zavezujoč dokument, ki ima enako veljavnost kot podpisan</w:t>
            </w:r>
            <w:bookmarkEnd w:id="2"/>
            <w:r w:rsidRPr="00061A04">
              <w:t>.</w:t>
            </w:r>
            <w:r>
              <w:rPr>
                <w:color w:val="7030A0"/>
              </w:rPr>
              <w:t xml:space="preserve"> </w:t>
            </w:r>
            <w:r w:rsidRPr="00A2470C">
              <w:rPr>
                <w:i w:val="0"/>
                <w:sz w:val="18"/>
                <w:szCs w:val="18"/>
              </w:rPr>
              <w:t>Ponudnik, ki v sistemu e-JN oddaja ponudbo, lahko naloži podpisan ESPD</w:t>
            </w:r>
            <w:r>
              <w:rPr>
                <w:i w:val="0"/>
                <w:sz w:val="18"/>
                <w:szCs w:val="18"/>
              </w:rPr>
              <w:t xml:space="preserve"> tudi</w:t>
            </w:r>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r>
              <w:rPr>
                <w:i w:val="0"/>
                <w:sz w:val="18"/>
                <w:szCs w:val="18"/>
              </w:rPr>
              <w:t>.</w:t>
            </w:r>
            <w:r w:rsidRPr="00A2470C">
              <w:rPr>
                <w:i w:val="0"/>
                <w:sz w:val="18"/>
                <w:szCs w:val="18"/>
              </w:rPr>
              <w:t xml:space="preserve"> </w:t>
            </w:r>
          </w:p>
          <w:p w14:paraId="0CF83F00" w14:textId="77777777" w:rsidR="001C0ED6" w:rsidRPr="00A2470C" w:rsidRDefault="001C0ED6" w:rsidP="001C0ED6">
            <w:pPr>
              <w:jc w:val="both"/>
              <w:rPr>
                <w:i w:val="0"/>
                <w:sz w:val="18"/>
                <w:szCs w:val="18"/>
              </w:rPr>
            </w:pPr>
          </w:p>
          <w:p w14:paraId="2A9599D9" w14:textId="77777777" w:rsidR="001C0ED6" w:rsidRPr="00F030DB" w:rsidRDefault="001C0ED6" w:rsidP="001C0ED6">
            <w:pPr>
              <w:jc w:val="both"/>
              <w:rPr>
                <w:i w:val="0"/>
                <w:sz w:val="18"/>
                <w:szCs w:val="18"/>
                <w:highlight w:val="yellow"/>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tc>
      </w:tr>
      <w:tr w:rsidR="001C0ED6" w:rsidRPr="0079325B" w14:paraId="7A6690F3" w14:textId="77777777" w:rsidTr="000C3E44">
        <w:tc>
          <w:tcPr>
            <w:tcW w:w="1472" w:type="dxa"/>
            <w:shd w:val="clear" w:color="auto" w:fill="auto"/>
            <w:vAlign w:val="center"/>
          </w:tcPr>
          <w:p w14:paraId="3EC661BE" w14:textId="77777777" w:rsidR="001C0ED6" w:rsidRPr="002C6A1E" w:rsidRDefault="001C0ED6" w:rsidP="001C0ED6">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14:paraId="5BA0951B" w14:textId="77777777"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3A8519E8"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1F3F9EBE" w14:textId="77777777" w:rsidR="001C0ED6" w:rsidRPr="00A2470C" w:rsidRDefault="001C0ED6" w:rsidP="001C0ED6">
            <w:pPr>
              <w:jc w:val="both"/>
              <w:rPr>
                <w:i w:val="0"/>
                <w:sz w:val="18"/>
                <w:szCs w:val="18"/>
              </w:rPr>
            </w:pPr>
          </w:p>
          <w:p w14:paraId="66B9A11C" w14:textId="77777777" w:rsidR="001C0ED6" w:rsidRPr="00CD41ED" w:rsidRDefault="001C0ED6" w:rsidP="001C0ED6">
            <w:pPr>
              <w:jc w:val="both"/>
              <w:rPr>
                <w:i w:val="0"/>
                <w:sz w:val="18"/>
                <w:szCs w:val="18"/>
                <w:highlight w:val="yellow"/>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tc>
      </w:tr>
      <w:tr w:rsidR="001C0ED6" w:rsidRPr="0079325B" w14:paraId="784F69E8" w14:textId="77777777" w:rsidTr="000C3E44">
        <w:tc>
          <w:tcPr>
            <w:tcW w:w="1472" w:type="dxa"/>
            <w:shd w:val="clear" w:color="auto" w:fill="auto"/>
            <w:vAlign w:val="center"/>
          </w:tcPr>
          <w:p w14:paraId="4BD3BC0E" w14:textId="77777777"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14E22FA4" w14:textId="77777777"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444A7627"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77A38C42" w14:textId="77777777" w:rsidR="001C0ED6" w:rsidRPr="00A2470C" w:rsidRDefault="001C0ED6" w:rsidP="001C0ED6">
            <w:pPr>
              <w:jc w:val="both"/>
              <w:rPr>
                <w:i w:val="0"/>
                <w:sz w:val="18"/>
                <w:szCs w:val="18"/>
              </w:rPr>
            </w:pPr>
          </w:p>
          <w:p w14:paraId="5848B4DD" w14:textId="77777777" w:rsidR="001C0ED6" w:rsidRPr="00CD41ED" w:rsidRDefault="001C0ED6" w:rsidP="00DB0142">
            <w:pPr>
              <w:jc w:val="both"/>
              <w:rPr>
                <w:i w:val="0"/>
                <w:sz w:val="18"/>
                <w:szCs w:val="18"/>
                <w:highlight w:val="yellow"/>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tc>
      </w:tr>
      <w:tr w:rsidR="001C0ED6" w:rsidRPr="0079325B" w14:paraId="5454816F" w14:textId="77777777" w:rsidTr="000C3E44">
        <w:tc>
          <w:tcPr>
            <w:tcW w:w="1472" w:type="dxa"/>
            <w:shd w:val="clear" w:color="auto" w:fill="auto"/>
            <w:vAlign w:val="center"/>
          </w:tcPr>
          <w:p w14:paraId="45F8A233" w14:textId="77777777" w:rsidR="00A460E4" w:rsidRDefault="00A460E4" w:rsidP="001C0ED6">
            <w:pPr>
              <w:pStyle w:val="Telobesedila-zamik"/>
              <w:spacing w:after="0"/>
              <w:ind w:left="0"/>
              <w:rPr>
                <w:b/>
                <w:i w:val="0"/>
                <w:sz w:val="18"/>
                <w:szCs w:val="18"/>
              </w:rPr>
            </w:pPr>
            <w:r>
              <w:rPr>
                <w:b/>
                <w:i w:val="0"/>
                <w:sz w:val="18"/>
                <w:szCs w:val="18"/>
              </w:rPr>
              <w:lastRenderedPageBreak/>
              <w:t>PRILOGA 5/1</w:t>
            </w:r>
          </w:p>
          <w:p w14:paraId="26ABF404" w14:textId="79AC6687" w:rsidR="005369DB" w:rsidRDefault="005369DB" w:rsidP="005369DB">
            <w:pPr>
              <w:pStyle w:val="Telobesedila-zamik"/>
              <w:spacing w:after="0"/>
              <w:ind w:left="0"/>
              <w:rPr>
                <w:b/>
                <w:i w:val="0"/>
                <w:sz w:val="18"/>
                <w:szCs w:val="18"/>
              </w:rPr>
            </w:pPr>
            <w:r>
              <w:rPr>
                <w:b/>
                <w:i w:val="0"/>
                <w:sz w:val="18"/>
                <w:szCs w:val="18"/>
              </w:rPr>
              <w:t>PRILOGA 5/2</w:t>
            </w:r>
          </w:p>
          <w:p w14:paraId="01A39E09" w14:textId="1D4A49A9" w:rsidR="005369DB" w:rsidRPr="002C6A1E" w:rsidRDefault="005369DB" w:rsidP="001C0ED6">
            <w:pPr>
              <w:pStyle w:val="Telobesedila-zamik"/>
              <w:spacing w:after="0"/>
              <w:ind w:left="0"/>
              <w:rPr>
                <w:b/>
                <w:i w:val="0"/>
                <w:sz w:val="18"/>
                <w:szCs w:val="18"/>
              </w:rPr>
            </w:pPr>
          </w:p>
        </w:tc>
        <w:tc>
          <w:tcPr>
            <w:tcW w:w="1701" w:type="dxa"/>
            <w:shd w:val="clear" w:color="auto" w:fill="auto"/>
            <w:vAlign w:val="center"/>
          </w:tcPr>
          <w:p w14:paraId="7CF26D46" w14:textId="01E15E94" w:rsidR="001C0ED6" w:rsidRPr="00CD41ED" w:rsidRDefault="009E42B7" w:rsidP="00B93B52">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7B57047F" w14:textId="747A7D46" w:rsidR="001C0ED6" w:rsidRPr="00CD41ED" w:rsidRDefault="009E42B7" w:rsidP="00A774CE">
            <w:pPr>
              <w:jc w:val="both"/>
              <w:rPr>
                <w:i w:val="0"/>
                <w:sz w:val="18"/>
                <w:szCs w:val="18"/>
                <w:highlight w:val="yellow"/>
              </w:rPr>
            </w:pPr>
            <w:r w:rsidRPr="0035173A">
              <w:rPr>
                <w:i w:val="0"/>
                <w:sz w:val="20"/>
              </w:rPr>
              <w:t xml:space="preserve">Gospodarski subjekt v </w:t>
            </w:r>
            <w:r w:rsidR="00CA6C58">
              <w:rPr>
                <w:i w:val="0"/>
                <w:sz w:val="20"/>
              </w:rPr>
              <w:t xml:space="preserve">ponudbi </w:t>
            </w:r>
            <w:r w:rsidRPr="0035173A">
              <w:rPr>
                <w:i w:val="0"/>
                <w:sz w:val="20"/>
              </w:rPr>
              <w:t>predloži izpolnjen</w:t>
            </w:r>
            <w:r>
              <w:rPr>
                <w:i w:val="0"/>
                <w:sz w:val="20"/>
              </w:rPr>
              <w:t>e</w:t>
            </w:r>
            <w:r w:rsidRPr="0035173A">
              <w:rPr>
                <w:i w:val="0"/>
                <w:sz w:val="20"/>
              </w:rPr>
              <w:t xml:space="preserve"> obrazc</w:t>
            </w:r>
            <w:r>
              <w:rPr>
                <w:i w:val="0"/>
                <w:sz w:val="20"/>
              </w:rPr>
              <w:t>e</w:t>
            </w:r>
            <w:r w:rsidRPr="0035173A">
              <w:rPr>
                <w:i w:val="0"/>
                <w:sz w:val="20"/>
              </w:rPr>
              <w:t>.</w:t>
            </w:r>
            <w:r w:rsidRPr="0035173A">
              <w:rPr>
                <w:sz w:val="20"/>
              </w:rPr>
              <w:t xml:space="preserve"> </w:t>
            </w:r>
            <w:r w:rsidRPr="0035173A">
              <w:rPr>
                <w:i w:val="0"/>
                <w:sz w:val="20"/>
              </w:rPr>
              <w:t>Prijavitelj v informacijskem sistemu e-JN obrazc</w:t>
            </w:r>
            <w:r>
              <w:rPr>
                <w:i w:val="0"/>
                <w:sz w:val="20"/>
              </w:rPr>
              <w:t xml:space="preserve">e </w:t>
            </w:r>
            <w:r w:rsidRPr="0035173A">
              <w:rPr>
                <w:i w:val="0"/>
                <w:sz w:val="20"/>
              </w:rPr>
              <w:t>naloži v razdelek »</w:t>
            </w:r>
            <w:r w:rsidRPr="0035173A">
              <w:rPr>
                <w:sz w:val="20"/>
              </w:rPr>
              <w:t>Druge priloge</w:t>
            </w:r>
            <w:r w:rsidRPr="0035173A">
              <w:rPr>
                <w:i w:val="0"/>
                <w:sz w:val="20"/>
              </w:rPr>
              <w:t>«.</w:t>
            </w:r>
          </w:p>
        </w:tc>
      </w:tr>
      <w:tr w:rsidR="001C0ED6" w:rsidRPr="0079325B" w14:paraId="56CF928E" w14:textId="77777777" w:rsidTr="000C3E44">
        <w:tc>
          <w:tcPr>
            <w:tcW w:w="1472" w:type="dxa"/>
            <w:shd w:val="clear" w:color="auto" w:fill="auto"/>
            <w:vAlign w:val="center"/>
          </w:tcPr>
          <w:p w14:paraId="48F65E8F"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6D9B7AFE" w14:textId="77777777" w:rsidR="00A460E4" w:rsidRDefault="00A460E4" w:rsidP="001C0ED6">
            <w:pPr>
              <w:pStyle w:val="Telobesedila-zamik"/>
              <w:spacing w:after="0"/>
              <w:ind w:left="0"/>
              <w:rPr>
                <w:b/>
                <w:i w:val="0"/>
                <w:sz w:val="18"/>
                <w:szCs w:val="18"/>
              </w:rPr>
            </w:pPr>
            <w:r>
              <w:rPr>
                <w:b/>
                <w:i w:val="0"/>
                <w:sz w:val="18"/>
                <w:szCs w:val="18"/>
              </w:rPr>
              <w:t>PRILOGA 6/1</w:t>
            </w:r>
          </w:p>
          <w:p w14:paraId="58ED5AD3" w14:textId="77777777" w:rsidR="005369DB" w:rsidRDefault="005369DB" w:rsidP="005369DB">
            <w:pPr>
              <w:pStyle w:val="Telobesedila-zamik"/>
              <w:spacing w:after="0"/>
              <w:ind w:left="0"/>
              <w:rPr>
                <w:b/>
                <w:i w:val="0"/>
                <w:sz w:val="18"/>
                <w:szCs w:val="18"/>
              </w:rPr>
            </w:pPr>
            <w:r>
              <w:rPr>
                <w:b/>
                <w:i w:val="0"/>
                <w:sz w:val="18"/>
                <w:szCs w:val="18"/>
              </w:rPr>
              <w:t>PRILOGA 6/2</w:t>
            </w:r>
          </w:p>
          <w:p w14:paraId="2E96689F" w14:textId="5795D8C3" w:rsidR="0004208B" w:rsidRPr="002C6A1E" w:rsidRDefault="0004208B" w:rsidP="0004208B">
            <w:pPr>
              <w:pStyle w:val="Telobesedila-zamik"/>
              <w:spacing w:after="0"/>
              <w:ind w:left="0"/>
              <w:rPr>
                <w:b/>
                <w:i w:val="0"/>
                <w:sz w:val="18"/>
                <w:szCs w:val="18"/>
              </w:rPr>
            </w:pPr>
            <w:r>
              <w:rPr>
                <w:b/>
                <w:i w:val="0"/>
                <w:sz w:val="18"/>
                <w:szCs w:val="18"/>
              </w:rPr>
              <w:t>PRILOGA 6/3</w:t>
            </w:r>
          </w:p>
        </w:tc>
        <w:tc>
          <w:tcPr>
            <w:tcW w:w="1701" w:type="dxa"/>
            <w:shd w:val="clear" w:color="auto" w:fill="auto"/>
            <w:vAlign w:val="center"/>
          </w:tcPr>
          <w:p w14:paraId="5B3858FA" w14:textId="426F9D3A" w:rsidR="001C0ED6" w:rsidRPr="00CD41ED" w:rsidRDefault="009E42B7" w:rsidP="00EA1D73">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r w:rsidR="00974FF0">
              <w:rPr>
                <w:i w:val="0"/>
                <w:sz w:val="18"/>
                <w:szCs w:val="18"/>
              </w:rPr>
              <w:t xml:space="preserve">+ </w:t>
            </w:r>
            <w:r w:rsidR="00EA1D73">
              <w:rPr>
                <w:i w:val="0"/>
                <w:sz w:val="18"/>
                <w:szCs w:val="18"/>
              </w:rPr>
              <w:t>seznam nagrad</w:t>
            </w:r>
          </w:p>
        </w:tc>
        <w:tc>
          <w:tcPr>
            <w:tcW w:w="5982" w:type="dxa"/>
            <w:shd w:val="clear" w:color="auto" w:fill="auto"/>
            <w:vAlign w:val="center"/>
          </w:tcPr>
          <w:p w14:paraId="1BBA5806" w14:textId="1C2C77D1" w:rsidR="001C0ED6" w:rsidRPr="00CD41ED" w:rsidRDefault="009E42B7" w:rsidP="00A774CE">
            <w:pPr>
              <w:rPr>
                <w:i w:val="0"/>
                <w:sz w:val="18"/>
                <w:szCs w:val="18"/>
                <w:highlight w:val="yellow"/>
              </w:rPr>
            </w:pPr>
            <w:r w:rsidRPr="0035173A">
              <w:rPr>
                <w:i w:val="0"/>
                <w:sz w:val="20"/>
              </w:rPr>
              <w:t>Gospodarski subjekt v</w:t>
            </w:r>
            <w:r w:rsidR="00CA6C58">
              <w:rPr>
                <w:i w:val="0"/>
                <w:sz w:val="20"/>
              </w:rPr>
              <w:t xml:space="preserve"> ponudbi </w:t>
            </w:r>
            <w:r w:rsidRPr="0035173A">
              <w:rPr>
                <w:i w:val="0"/>
                <w:sz w:val="20"/>
              </w:rPr>
              <w:t xml:space="preserve"> predloži izpolnjen</w:t>
            </w:r>
            <w:r>
              <w:rPr>
                <w:i w:val="0"/>
                <w:sz w:val="20"/>
              </w:rPr>
              <w:t>e</w:t>
            </w:r>
            <w:r w:rsidRPr="0035173A">
              <w:rPr>
                <w:i w:val="0"/>
                <w:sz w:val="20"/>
              </w:rPr>
              <w:t xml:space="preserve"> obrazc</w:t>
            </w:r>
            <w:r>
              <w:rPr>
                <w:i w:val="0"/>
                <w:sz w:val="20"/>
              </w:rPr>
              <w:t>e in dokazila</w:t>
            </w:r>
            <w:r w:rsidRPr="0035173A">
              <w:rPr>
                <w:i w:val="0"/>
                <w:sz w:val="20"/>
              </w:rPr>
              <w:t>.</w:t>
            </w:r>
            <w:r w:rsidRPr="0035173A">
              <w:rPr>
                <w:sz w:val="20"/>
              </w:rPr>
              <w:t xml:space="preserve"> </w:t>
            </w:r>
            <w:r w:rsidRPr="0035173A">
              <w:rPr>
                <w:i w:val="0"/>
                <w:sz w:val="20"/>
              </w:rPr>
              <w:t>Prijavitelj v informacijskem sistemu e-JN obrazc</w:t>
            </w:r>
            <w:r>
              <w:rPr>
                <w:i w:val="0"/>
                <w:sz w:val="20"/>
              </w:rPr>
              <w:t>e in dokazila</w:t>
            </w:r>
            <w:r w:rsidRPr="0035173A">
              <w:rPr>
                <w:i w:val="0"/>
                <w:sz w:val="20"/>
              </w:rPr>
              <w:t xml:space="preserve"> naloži v razdelek »</w:t>
            </w:r>
            <w:r w:rsidRPr="0035173A">
              <w:rPr>
                <w:sz w:val="20"/>
              </w:rPr>
              <w:t>Druge priloge</w:t>
            </w:r>
            <w:r w:rsidRPr="0035173A">
              <w:rPr>
                <w:i w:val="0"/>
                <w:sz w:val="20"/>
              </w:rPr>
              <w:t>«.</w:t>
            </w:r>
          </w:p>
        </w:tc>
      </w:tr>
      <w:tr w:rsidR="001C0ED6" w:rsidRPr="0079325B" w14:paraId="1BF1C928" w14:textId="77777777" w:rsidTr="000C3E44">
        <w:tc>
          <w:tcPr>
            <w:tcW w:w="1472" w:type="dxa"/>
            <w:shd w:val="clear" w:color="auto" w:fill="auto"/>
            <w:vAlign w:val="center"/>
          </w:tcPr>
          <w:p w14:paraId="74362A26" w14:textId="77777777"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5CFBE877" w14:textId="77777777"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47121664" w14:textId="77777777"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1C0ED6" w:rsidRPr="002C6A1E" w14:paraId="344059BE" w14:textId="77777777" w:rsidTr="000C3E44">
        <w:tc>
          <w:tcPr>
            <w:tcW w:w="1472" w:type="dxa"/>
            <w:shd w:val="clear" w:color="auto" w:fill="auto"/>
            <w:vAlign w:val="center"/>
          </w:tcPr>
          <w:p w14:paraId="25BEBA4E" w14:textId="7777777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20FE13B6" w14:textId="77777777"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4E46EAA2" w14:textId="77777777" w:rsidR="001C0ED6" w:rsidRPr="00A2470C" w:rsidRDefault="001C0ED6" w:rsidP="001C0ED6">
            <w:pPr>
              <w:jc w:val="both"/>
              <w:rPr>
                <w:i w:val="0"/>
                <w:sz w:val="18"/>
                <w:szCs w:val="18"/>
              </w:rPr>
            </w:pPr>
          </w:p>
          <w:p w14:paraId="11A42790" w14:textId="77777777"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Ponudnik v informacijskem sistemu e-JN obrazec naloži v razdelek »</w:t>
            </w:r>
            <w:r w:rsidRPr="00A2470C">
              <w:rPr>
                <w:sz w:val="18"/>
                <w:szCs w:val="18"/>
              </w:rPr>
              <w:t>Druge priloge</w:t>
            </w:r>
            <w:r w:rsidRPr="00A2470C">
              <w:rPr>
                <w:i w:val="0"/>
                <w:sz w:val="18"/>
                <w:szCs w:val="18"/>
              </w:rPr>
              <w:t>«.</w:t>
            </w:r>
          </w:p>
          <w:p w14:paraId="618E8991" w14:textId="77777777" w:rsidR="001C0ED6" w:rsidRPr="002C6A1E" w:rsidRDefault="001C0ED6" w:rsidP="001C0ED6">
            <w:pPr>
              <w:rPr>
                <w:i w:val="0"/>
                <w:sz w:val="18"/>
                <w:szCs w:val="18"/>
              </w:rPr>
            </w:pPr>
          </w:p>
        </w:tc>
      </w:tr>
      <w:tr w:rsidR="001C0ED6" w:rsidRPr="0079325B" w14:paraId="31A9469A" w14:textId="77777777" w:rsidTr="000C3E44">
        <w:tc>
          <w:tcPr>
            <w:tcW w:w="1472" w:type="dxa"/>
            <w:shd w:val="clear" w:color="auto" w:fill="auto"/>
            <w:vAlign w:val="center"/>
          </w:tcPr>
          <w:p w14:paraId="23BF8E3D" w14:textId="77777777"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6C08731" w14:textId="77777777"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230F0BCA" w14:textId="77777777" w:rsidR="001C0ED6" w:rsidRDefault="001C0ED6" w:rsidP="001C0ED6">
            <w:pPr>
              <w:pStyle w:val="Glava"/>
              <w:tabs>
                <w:tab w:val="clear" w:pos="4536"/>
                <w:tab w:val="clear" w:pos="9072"/>
              </w:tabs>
              <w:jc w:val="both"/>
              <w:rPr>
                <w:i w:val="0"/>
                <w:sz w:val="18"/>
                <w:szCs w:val="18"/>
              </w:rPr>
            </w:pPr>
            <w:r w:rsidRPr="002C6A1E">
              <w:rPr>
                <w:i w:val="0"/>
                <w:sz w:val="18"/>
                <w:szCs w:val="18"/>
              </w:rPr>
              <w:t>Gospodarski subjekti v skupni ponudbi predložijo</w:t>
            </w:r>
            <w:r>
              <w:rPr>
                <w:i w:val="0"/>
                <w:sz w:val="18"/>
                <w:szCs w:val="18"/>
              </w:rPr>
              <w:t xml:space="preserve"> oz. navedejo</w:t>
            </w:r>
            <w:r w:rsidRPr="002C6A1E">
              <w:rPr>
                <w:i w:val="0"/>
                <w:sz w:val="18"/>
                <w:szCs w:val="18"/>
              </w:rPr>
              <w:t>:</w:t>
            </w:r>
          </w:p>
          <w:p w14:paraId="13440593" w14:textId="77777777" w:rsidR="001C0ED6" w:rsidRPr="008171BF" w:rsidRDefault="001C0ED6" w:rsidP="001C0ED6">
            <w:pPr>
              <w:pStyle w:val="Glava"/>
              <w:numPr>
                <w:ilvl w:val="0"/>
                <w:numId w:val="16"/>
              </w:numPr>
              <w:rPr>
                <w:i w:val="0"/>
                <w:sz w:val="18"/>
                <w:szCs w:val="18"/>
              </w:rPr>
            </w:pPr>
            <w:r w:rsidRPr="008171BF">
              <w:rPr>
                <w:i w:val="0"/>
                <w:sz w:val="18"/>
                <w:szCs w:val="18"/>
              </w:rPr>
              <w:t>v informacijskem sistemu e-JN v razdelku »Sodelujoči« vse gospodarske subjekte, ki nastopajo v skupni ponudbi</w:t>
            </w:r>
          </w:p>
          <w:p w14:paraId="33968CEE" w14:textId="77777777" w:rsidR="001C0ED6" w:rsidRPr="002C6A1E" w:rsidRDefault="001C0ED6" w:rsidP="00B4313B">
            <w:pPr>
              <w:pStyle w:val="Glava"/>
              <w:numPr>
                <w:ilvl w:val="0"/>
                <w:numId w:val="16"/>
              </w:numPr>
              <w:tabs>
                <w:tab w:val="clear" w:pos="4536"/>
                <w:tab w:val="clear" w:pos="9072"/>
              </w:tabs>
              <w:jc w:val="both"/>
              <w:rPr>
                <w:i w:val="0"/>
                <w:sz w:val="18"/>
                <w:szCs w:val="18"/>
              </w:rPr>
            </w:pPr>
            <w:r w:rsidRPr="002C6A1E">
              <w:rPr>
                <w:i w:val="0"/>
                <w:sz w:val="18"/>
                <w:szCs w:val="18"/>
              </w:rPr>
              <w:t xml:space="preserve">ponudbeno dokumentacijo, kot je zahtevana v prilogi </w:t>
            </w:r>
            <w:r>
              <w:rPr>
                <w:i w:val="0"/>
                <w:sz w:val="18"/>
                <w:szCs w:val="18"/>
              </w:rPr>
              <w:t>1</w:t>
            </w:r>
            <w:r w:rsidR="00B4313B">
              <w:rPr>
                <w:i w:val="0"/>
                <w:sz w:val="18"/>
                <w:szCs w:val="18"/>
              </w:rPr>
              <w:t>1</w:t>
            </w:r>
            <w:r w:rsidRPr="002C6A1E">
              <w:rPr>
                <w:i w:val="0"/>
                <w:sz w:val="18"/>
                <w:szCs w:val="18"/>
              </w:rPr>
              <w:t>.</w:t>
            </w:r>
          </w:p>
        </w:tc>
      </w:tr>
      <w:tr w:rsidR="00DB0142" w:rsidRPr="0079325B" w14:paraId="0D15F4AE" w14:textId="77777777" w:rsidTr="000C3E44">
        <w:tc>
          <w:tcPr>
            <w:tcW w:w="1472" w:type="dxa"/>
            <w:shd w:val="clear" w:color="auto" w:fill="auto"/>
            <w:vAlign w:val="center"/>
          </w:tcPr>
          <w:p w14:paraId="46064801" w14:textId="77777777" w:rsidR="00DB0142" w:rsidRPr="008A43AB" w:rsidRDefault="00DB0142" w:rsidP="00B4313B">
            <w:pPr>
              <w:pStyle w:val="Telobesedila-zamik"/>
              <w:spacing w:after="0"/>
              <w:ind w:left="0"/>
              <w:rPr>
                <w:b/>
                <w:i w:val="0"/>
                <w:sz w:val="18"/>
                <w:szCs w:val="18"/>
              </w:rPr>
            </w:pPr>
            <w:r w:rsidRPr="008A43AB">
              <w:rPr>
                <w:b/>
                <w:i w:val="0"/>
                <w:sz w:val="18"/>
                <w:szCs w:val="18"/>
              </w:rPr>
              <w:t>PRILOGA 12</w:t>
            </w:r>
          </w:p>
        </w:tc>
        <w:tc>
          <w:tcPr>
            <w:tcW w:w="1701" w:type="dxa"/>
            <w:shd w:val="clear" w:color="auto" w:fill="auto"/>
            <w:vAlign w:val="center"/>
          </w:tcPr>
          <w:p w14:paraId="7A0521D5" w14:textId="77777777" w:rsidR="00DB0142" w:rsidRPr="008A43AB" w:rsidRDefault="00DB0142" w:rsidP="00B66A0A">
            <w:pPr>
              <w:pStyle w:val="Telobesedila-zamik"/>
              <w:spacing w:after="0"/>
              <w:ind w:left="0"/>
              <w:rPr>
                <w:i w:val="0"/>
                <w:sz w:val="16"/>
                <w:szCs w:val="16"/>
              </w:rPr>
            </w:pPr>
            <w:r w:rsidRPr="008A43AB">
              <w:rPr>
                <w:i w:val="0"/>
                <w:sz w:val="16"/>
                <w:szCs w:val="16"/>
              </w:rPr>
              <w:t>Izjava</w:t>
            </w:r>
            <w:r w:rsidR="00B66A0A">
              <w:rPr>
                <w:i w:val="0"/>
                <w:sz w:val="16"/>
                <w:szCs w:val="16"/>
              </w:rPr>
              <w:t xml:space="preserve"> </w:t>
            </w:r>
            <w:r w:rsidRPr="008A43AB">
              <w:rPr>
                <w:i w:val="0"/>
                <w:sz w:val="16"/>
                <w:szCs w:val="16"/>
              </w:rPr>
              <w:t>fizične osebe oziroma odgovorne osebe poslovnega subjekta o nepovezanosti s funkcionarjem ali njegovim družinskim članom</w:t>
            </w:r>
            <w:r w:rsidR="00B66A0A">
              <w:t xml:space="preserve"> </w:t>
            </w:r>
            <w:r w:rsidR="00B66A0A" w:rsidRPr="00B66A0A">
              <w:rPr>
                <w:i w:val="0"/>
                <w:sz w:val="16"/>
                <w:szCs w:val="16"/>
              </w:rPr>
              <w:t xml:space="preserve">po 35. členu </w:t>
            </w:r>
            <w:proofErr w:type="spellStart"/>
            <w:r w:rsidR="00B66A0A" w:rsidRPr="00B66A0A">
              <w:rPr>
                <w:i w:val="0"/>
                <w:sz w:val="16"/>
                <w:szCs w:val="16"/>
              </w:rPr>
              <w:t>ZIntPK</w:t>
            </w:r>
            <w:proofErr w:type="spellEnd"/>
          </w:p>
        </w:tc>
        <w:tc>
          <w:tcPr>
            <w:tcW w:w="5982" w:type="dxa"/>
            <w:shd w:val="clear" w:color="auto" w:fill="auto"/>
            <w:vAlign w:val="center"/>
          </w:tcPr>
          <w:p w14:paraId="31EFCF8E" w14:textId="77777777" w:rsidR="00DB0142" w:rsidRPr="008A43AB" w:rsidRDefault="00DB0142" w:rsidP="00DB0142">
            <w:pPr>
              <w:jc w:val="both"/>
              <w:rPr>
                <w:i w:val="0"/>
                <w:sz w:val="18"/>
                <w:szCs w:val="18"/>
              </w:rPr>
            </w:pPr>
            <w:r w:rsidRPr="008A43AB">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7FA5912" w14:textId="77777777" w:rsidR="00DB0142" w:rsidRPr="008A43AB" w:rsidRDefault="00DB0142" w:rsidP="00DB0142">
            <w:pPr>
              <w:jc w:val="both"/>
              <w:rPr>
                <w:i w:val="0"/>
                <w:sz w:val="18"/>
                <w:szCs w:val="18"/>
              </w:rPr>
            </w:pPr>
          </w:p>
          <w:p w14:paraId="3A37E341" w14:textId="77777777" w:rsidR="00DB0142" w:rsidRPr="008A43AB" w:rsidRDefault="00DB0142" w:rsidP="00DB0142">
            <w:pPr>
              <w:jc w:val="both"/>
              <w:rPr>
                <w:i w:val="0"/>
                <w:sz w:val="18"/>
                <w:szCs w:val="18"/>
              </w:rPr>
            </w:pPr>
            <w:r w:rsidRPr="008A43AB">
              <w:rPr>
                <w:i w:val="0"/>
                <w:sz w:val="18"/>
                <w:szCs w:val="18"/>
              </w:rPr>
              <w:t>Ponudnik v informacijskem sistemu e-JN v razdelek »</w:t>
            </w:r>
            <w:r w:rsidRPr="008A43AB">
              <w:rPr>
                <w:sz w:val="18"/>
                <w:szCs w:val="18"/>
              </w:rPr>
              <w:t>Druge priloge</w:t>
            </w:r>
            <w:r w:rsidRPr="008A43AB">
              <w:rPr>
                <w:i w:val="0"/>
                <w:sz w:val="18"/>
                <w:szCs w:val="18"/>
              </w:rPr>
              <w:t>« naloži obrazec/</w:t>
            </w:r>
            <w:proofErr w:type="spellStart"/>
            <w:r w:rsidRPr="008A43AB">
              <w:rPr>
                <w:i w:val="0"/>
                <w:sz w:val="18"/>
                <w:szCs w:val="18"/>
              </w:rPr>
              <w:t>ce</w:t>
            </w:r>
            <w:proofErr w:type="spellEnd"/>
            <w:r w:rsidRPr="008A43AB">
              <w:rPr>
                <w:i w:val="0"/>
                <w:sz w:val="18"/>
                <w:szCs w:val="18"/>
              </w:rPr>
              <w:t xml:space="preserve"> v .</w:t>
            </w:r>
            <w:proofErr w:type="spellStart"/>
            <w:r w:rsidRPr="008A43AB">
              <w:rPr>
                <w:i w:val="0"/>
                <w:sz w:val="18"/>
                <w:szCs w:val="18"/>
              </w:rPr>
              <w:t>pdf</w:t>
            </w:r>
            <w:proofErr w:type="spellEnd"/>
            <w:r w:rsidRPr="008A43AB">
              <w:rPr>
                <w:i w:val="0"/>
                <w:sz w:val="18"/>
                <w:szCs w:val="18"/>
              </w:rPr>
              <w:t xml:space="preserve"> obliki.</w:t>
            </w:r>
          </w:p>
        </w:tc>
      </w:tr>
      <w:tr w:rsidR="009E42B7" w:rsidRPr="0079325B" w14:paraId="2F856078" w14:textId="77777777" w:rsidTr="000C3E44">
        <w:tc>
          <w:tcPr>
            <w:tcW w:w="1472" w:type="dxa"/>
            <w:shd w:val="clear" w:color="auto" w:fill="auto"/>
            <w:vAlign w:val="center"/>
          </w:tcPr>
          <w:p w14:paraId="1E58764E" w14:textId="23EEA367" w:rsidR="009E42B7" w:rsidRPr="002C3D9A" w:rsidRDefault="009E42B7" w:rsidP="00B93B52">
            <w:pPr>
              <w:pStyle w:val="Telobesedila-zamik"/>
              <w:spacing w:after="0"/>
              <w:ind w:left="0"/>
              <w:rPr>
                <w:b/>
                <w:i w:val="0"/>
                <w:sz w:val="18"/>
                <w:szCs w:val="18"/>
              </w:rPr>
            </w:pPr>
            <w:r w:rsidRPr="002C3D9A">
              <w:rPr>
                <w:b/>
                <w:i w:val="0"/>
                <w:sz w:val="18"/>
                <w:szCs w:val="18"/>
              </w:rPr>
              <w:t xml:space="preserve">PRILOGA </w:t>
            </w:r>
            <w:r w:rsidR="00B93B52">
              <w:rPr>
                <w:b/>
                <w:i w:val="0"/>
                <w:sz w:val="18"/>
                <w:szCs w:val="18"/>
              </w:rPr>
              <w:t>C</w:t>
            </w:r>
          </w:p>
        </w:tc>
        <w:tc>
          <w:tcPr>
            <w:tcW w:w="1701" w:type="dxa"/>
            <w:shd w:val="clear" w:color="auto" w:fill="auto"/>
            <w:vAlign w:val="center"/>
          </w:tcPr>
          <w:p w14:paraId="42BF3F90" w14:textId="77777777" w:rsidR="009E42B7" w:rsidRPr="002C3D9A" w:rsidRDefault="009E42B7" w:rsidP="008A43AB">
            <w:pPr>
              <w:pStyle w:val="Telobesedila-zamik"/>
              <w:spacing w:after="0"/>
              <w:ind w:left="0"/>
              <w:rPr>
                <w:i w:val="0"/>
                <w:sz w:val="18"/>
                <w:szCs w:val="18"/>
              </w:rPr>
            </w:pPr>
            <w:r w:rsidRPr="002C3D9A">
              <w:rPr>
                <w:i w:val="0"/>
                <w:sz w:val="16"/>
                <w:szCs w:val="16"/>
              </w:rPr>
              <w:t>Finančno zavarovanje za resnost ponudbe</w:t>
            </w:r>
          </w:p>
        </w:tc>
        <w:tc>
          <w:tcPr>
            <w:tcW w:w="5982" w:type="dxa"/>
            <w:shd w:val="clear" w:color="auto" w:fill="auto"/>
            <w:vAlign w:val="center"/>
          </w:tcPr>
          <w:p w14:paraId="3DF65E1D" w14:textId="494AA476" w:rsidR="009E42B7" w:rsidRPr="00A774CE" w:rsidRDefault="001B0DBD" w:rsidP="008A43AB">
            <w:pPr>
              <w:pStyle w:val="Glava"/>
              <w:tabs>
                <w:tab w:val="clear" w:pos="4536"/>
                <w:tab w:val="clear" w:pos="9072"/>
              </w:tabs>
              <w:jc w:val="both"/>
              <w:rPr>
                <w:b/>
                <w:i w:val="0"/>
                <w:sz w:val="18"/>
                <w:szCs w:val="18"/>
              </w:rPr>
            </w:pPr>
            <w:r w:rsidRPr="00A774CE">
              <w:rPr>
                <w:b/>
                <w:i w:val="0"/>
                <w:sz w:val="20"/>
              </w:rPr>
              <w:t>20</w:t>
            </w:r>
            <w:r w:rsidR="00C57746" w:rsidRPr="00A774CE">
              <w:rPr>
                <w:b/>
                <w:i w:val="0"/>
                <w:sz w:val="20"/>
              </w:rPr>
              <w:t xml:space="preserve">.000,00 </w:t>
            </w:r>
            <w:r w:rsidR="009E42B7" w:rsidRPr="00A774CE">
              <w:rPr>
                <w:b/>
                <w:i w:val="0"/>
                <w:sz w:val="20"/>
              </w:rPr>
              <w:t xml:space="preserve">EUR </w:t>
            </w:r>
          </w:p>
        </w:tc>
      </w:tr>
    </w:tbl>
    <w:p w14:paraId="2AD29E95" w14:textId="77777777" w:rsidR="008359FC" w:rsidRDefault="008359FC" w:rsidP="00D00D74">
      <w:pPr>
        <w:pStyle w:val="Glava"/>
        <w:tabs>
          <w:tab w:val="clear" w:pos="4536"/>
          <w:tab w:val="clear" w:pos="9072"/>
        </w:tabs>
        <w:jc w:val="both"/>
        <w:rPr>
          <w:i w:val="0"/>
          <w:sz w:val="22"/>
          <w:szCs w:val="22"/>
        </w:rPr>
      </w:pPr>
    </w:p>
    <w:p w14:paraId="6D1A7C70"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2C24CB60" w14:textId="77777777" w:rsidR="009123D1" w:rsidRPr="0079325B" w:rsidRDefault="009123D1" w:rsidP="00D00D74">
      <w:pPr>
        <w:ind w:left="1080"/>
        <w:jc w:val="both"/>
        <w:rPr>
          <w:i w:val="0"/>
          <w:sz w:val="16"/>
          <w:szCs w:val="16"/>
        </w:rPr>
      </w:pPr>
    </w:p>
    <w:p w14:paraId="1A9AF0ED" w14:textId="28D65F16"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4D4E6F" w:rsidRPr="004D4E6F">
        <w:rPr>
          <w:b/>
          <w:i w:val="0"/>
          <w:sz w:val="22"/>
          <w:szCs w:val="22"/>
        </w:rPr>
        <w:t>12.8.2021</w:t>
      </w:r>
      <w:r w:rsidR="004D4E6F">
        <w:rPr>
          <w:i w:val="0"/>
          <w:sz w:val="22"/>
          <w:szCs w:val="22"/>
        </w:rPr>
        <w:t>.</w:t>
      </w:r>
    </w:p>
    <w:p w14:paraId="45197FC6" w14:textId="77777777" w:rsidR="000C3E44" w:rsidRPr="00852E20" w:rsidRDefault="000C3E44" w:rsidP="00D00D74">
      <w:pPr>
        <w:ind w:left="1080"/>
        <w:jc w:val="both"/>
        <w:rPr>
          <w:i w:val="0"/>
          <w:sz w:val="16"/>
          <w:szCs w:val="16"/>
        </w:rPr>
      </w:pPr>
    </w:p>
    <w:p w14:paraId="7E47BA4C"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20C300FA" w14:textId="77777777" w:rsidR="009123D1" w:rsidRPr="0079325B" w:rsidRDefault="009123D1" w:rsidP="00D00D74">
      <w:pPr>
        <w:ind w:left="1080"/>
        <w:jc w:val="both"/>
        <w:rPr>
          <w:i w:val="0"/>
          <w:sz w:val="16"/>
          <w:szCs w:val="16"/>
        </w:rPr>
      </w:pPr>
    </w:p>
    <w:p w14:paraId="74094AF6" w14:textId="77777777"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238DBEE6" w14:textId="77777777" w:rsidR="00C12574" w:rsidRPr="00EA2B2B" w:rsidRDefault="00C12574" w:rsidP="00C12574">
      <w:pPr>
        <w:ind w:left="1080"/>
        <w:jc w:val="both"/>
        <w:rPr>
          <w:i w:val="0"/>
          <w:sz w:val="16"/>
          <w:szCs w:val="16"/>
        </w:rPr>
      </w:pPr>
    </w:p>
    <w:p w14:paraId="0FE13707"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4E08C73B" w14:textId="77777777" w:rsidR="009123D1" w:rsidRPr="0079325B" w:rsidRDefault="009123D1" w:rsidP="00D00D74">
      <w:pPr>
        <w:ind w:left="1080"/>
        <w:jc w:val="both"/>
        <w:rPr>
          <w:i w:val="0"/>
          <w:sz w:val="16"/>
          <w:szCs w:val="16"/>
        </w:rPr>
      </w:pPr>
    </w:p>
    <w:p w14:paraId="41D00B69"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655280FA" w14:textId="77777777" w:rsidR="00A16F6B" w:rsidRDefault="00A16F6B" w:rsidP="00D00D74">
      <w:pPr>
        <w:ind w:left="1080"/>
        <w:jc w:val="both"/>
        <w:rPr>
          <w:i w:val="0"/>
          <w:sz w:val="22"/>
          <w:szCs w:val="22"/>
        </w:rPr>
      </w:pPr>
    </w:p>
    <w:p w14:paraId="292ADBC0"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6C3D21EC" w14:textId="77777777" w:rsidR="00A16F6B" w:rsidRPr="0079325B" w:rsidRDefault="00A16F6B" w:rsidP="00A16F6B">
      <w:pPr>
        <w:ind w:left="1080"/>
        <w:jc w:val="both"/>
        <w:rPr>
          <w:i w:val="0"/>
          <w:sz w:val="16"/>
          <w:szCs w:val="16"/>
        </w:rPr>
      </w:pPr>
    </w:p>
    <w:p w14:paraId="004B5E63" w14:textId="77777777" w:rsidR="00A16F6B" w:rsidRDefault="00A16F6B" w:rsidP="00A16F6B">
      <w:pPr>
        <w:ind w:left="1080"/>
        <w:jc w:val="both"/>
        <w:rPr>
          <w:i w:val="0"/>
          <w:sz w:val="22"/>
          <w:szCs w:val="22"/>
        </w:rPr>
      </w:pPr>
      <w:r w:rsidRPr="0079325B">
        <w:rPr>
          <w:i w:val="0"/>
          <w:sz w:val="22"/>
          <w:szCs w:val="22"/>
        </w:rPr>
        <w:t>Variantne ponudbe niso dovoljene.</w:t>
      </w:r>
    </w:p>
    <w:p w14:paraId="6670B4FC" w14:textId="77777777" w:rsidR="00496763" w:rsidRPr="0079325B" w:rsidRDefault="00496763" w:rsidP="00D00D74">
      <w:pPr>
        <w:ind w:left="1080"/>
        <w:jc w:val="both"/>
        <w:rPr>
          <w:i w:val="0"/>
          <w:sz w:val="22"/>
          <w:szCs w:val="22"/>
        </w:rPr>
      </w:pPr>
    </w:p>
    <w:p w14:paraId="0CDC0A28"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707E63E4" w14:textId="77777777" w:rsidR="00D67EE9" w:rsidRPr="004657D3" w:rsidRDefault="00D67EE9" w:rsidP="00D67EE9">
      <w:pPr>
        <w:ind w:left="1080"/>
        <w:jc w:val="both"/>
        <w:rPr>
          <w:i w:val="0"/>
          <w:sz w:val="22"/>
          <w:szCs w:val="22"/>
        </w:rPr>
      </w:pPr>
    </w:p>
    <w:p w14:paraId="3BCB06FB"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76D7AD69" w14:textId="77777777" w:rsidR="00AF21D5" w:rsidRPr="00BA0A34" w:rsidRDefault="00AF21D5" w:rsidP="00AF21D5">
      <w:pPr>
        <w:shd w:val="clear" w:color="auto" w:fill="FFFFFF"/>
        <w:ind w:left="1080"/>
        <w:jc w:val="both"/>
        <w:rPr>
          <w:rFonts w:cs="Arial"/>
          <w:i w:val="0"/>
          <w:iCs/>
          <w:color w:val="000000" w:themeColor="text1"/>
          <w:sz w:val="16"/>
          <w:szCs w:val="16"/>
        </w:rPr>
      </w:pPr>
    </w:p>
    <w:p w14:paraId="4B249A5E"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5642E07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5EAAFB2B"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60727FB4"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239A097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676AC5DE"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0635BE1A"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6CAA6DD"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lastRenderedPageBreak/>
        <w:t>rok veljavnosti pravnega akta.</w:t>
      </w:r>
    </w:p>
    <w:p w14:paraId="377047B3" w14:textId="77777777" w:rsidR="00AF21D5" w:rsidRPr="00BA0A34" w:rsidRDefault="00AF21D5" w:rsidP="00AF21D5">
      <w:pPr>
        <w:ind w:left="1080"/>
        <w:jc w:val="both"/>
        <w:rPr>
          <w:i w:val="0"/>
          <w:color w:val="000000" w:themeColor="text1"/>
          <w:sz w:val="16"/>
          <w:szCs w:val="16"/>
        </w:rPr>
      </w:pPr>
    </w:p>
    <w:p w14:paraId="697B6894" w14:textId="77777777"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E67EBB4" w14:textId="77777777" w:rsidR="00AF21D5" w:rsidRPr="004657D3" w:rsidRDefault="00AF21D5" w:rsidP="00C12574">
      <w:pPr>
        <w:ind w:left="1080"/>
        <w:jc w:val="both"/>
        <w:rPr>
          <w:i w:val="0"/>
          <w:sz w:val="22"/>
          <w:szCs w:val="22"/>
        </w:rPr>
      </w:pPr>
    </w:p>
    <w:p w14:paraId="33CA2E7C"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6E661992" w14:textId="77777777" w:rsidR="0073128F" w:rsidRPr="004657D3" w:rsidRDefault="0073128F" w:rsidP="00444221">
      <w:pPr>
        <w:pStyle w:val="Odstavekseznama"/>
        <w:tabs>
          <w:tab w:val="left" w:pos="567"/>
          <w:tab w:val="left" w:pos="993"/>
        </w:tabs>
        <w:ind w:left="927"/>
        <w:rPr>
          <w:i w:val="0"/>
          <w:sz w:val="22"/>
          <w:szCs w:val="22"/>
        </w:rPr>
      </w:pPr>
    </w:p>
    <w:p w14:paraId="5DEFDDAA" w14:textId="759BDD51"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mora</w:t>
      </w:r>
      <w:r w:rsidR="00A774CE">
        <w:rPr>
          <w:i w:val="0"/>
          <w:sz w:val="22"/>
          <w:szCs w:val="22"/>
        </w:rPr>
        <w:t>:</w:t>
      </w:r>
    </w:p>
    <w:p w14:paraId="5617A4B0"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6415DD49"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35D7223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1947A87D"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6D179275" w14:textId="77777777" w:rsidR="00EA2B2B" w:rsidRPr="008A43AB" w:rsidRDefault="00CC78C0" w:rsidP="001C0ED6">
      <w:pPr>
        <w:pStyle w:val="Odstavekseznama"/>
        <w:numPr>
          <w:ilvl w:val="0"/>
          <w:numId w:val="18"/>
        </w:numPr>
        <w:jc w:val="both"/>
        <w:rPr>
          <w:i w:val="0"/>
          <w:sz w:val="22"/>
          <w:szCs w:val="22"/>
        </w:rPr>
      </w:pPr>
      <w:r w:rsidRPr="008A43AB">
        <w:rPr>
          <w:i w:val="0"/>
          <w:sz w:val="22"/>
          <w:szCs w:val="22"/>
        </w:rPr>
        <w:t>izjavo fizične osebe oziroma odgovorne osebe poslovnega subjekta o nepovezanosti s funkcionarjem ali njegovim družinskim članom</w:t>
      </w:r>
      <w:r w:rsidR="001C0ED6" w:rsidRPr="008A43AB">
        <w:rPr>
          <w:i w:val="0"/>
          <w:sz w:val="22"/>
          <w:szCs w:val="22"/>
        </w:rPr>
        <w:t>.</w:t>
      </w:r>
    </w:p>
    <w:p w14:paraId="3C5A848C" w14:textId="77777777" w:rsidR="00D67EE9" w:rsidRPr="004657D3" w:rsidRDefault="00D67EE9" w:rsidP="00FE3CF1">
      <w:pPr>
        <w:autoSpaceDE w:val="0"/>
        <w:autoSpaceDN w:val="0"/>
        <w:adjustRightInd w:val="0"/>
        <w:ind w:left="1440"/>
        <w:jc w:val="both"/>
        <w:rPr>
          <w:i w:val="0"/>
          <w:sz w:val="22"/>
          <w:szCs w:val="22"/>
        </w:rPr>
      </w:pPr>
    </w:p>
    <w:p w14:paraId="779BB404"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2B55F065" w14:textId="77777777" w:rsidR="009123D1" w:rsidRPr="0079325B" w:rsidRDefault="009123D1" w:rsidP="00D00D74">
      <w:pPr>
        <w:ind w:left="1080"/>
        <w:jc w:val="both"/>
        <w:rPr>
          <w:i w:val="0"/>
          <w:sz w:val="16"/>
          <w:szCs w:val="16"/>
        </w:rPr>
      </w:pPr>
    </w:p>
    <w:p w14:paraId="1AF41EBF"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224C46E0" w14:textId="77777777" w:rsidR="002479F4" w:rsidRPr="00A2470C" w:rsidRDefault="002479F4" w:rsidP="002479F4">
      <w:pPr>
        <w:ind w:left="1080"/>
        <w:jc w:val="both"/>
        <w:rPr>
          <w:i w:val="0"/>
          <w:sz w:val="22"/>
          <w:szCs w:val="22"/>
        </w:rPr>
      </w:pPr>
    </w:p>
    <w:p w14:paraId="6347CFC5"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14:paraId="54FAB4F2" w14:textId="77777777" w:rsidR="002479F4" w:rsidRPr="00DB0142" w:rsidRDefault="002479F4" w:rsidP="002479F4">
      <w:pPr>
        <w:ind w:left="1080"/>
        <w:jc w:val="both"/>
        <w:rPr>
          <w:i w:val="0"/>
          <w:sz w:val="16"/>
          <w:szCs w:val="16"/>
        </w:rPr>
      </w:pPr>
    </w:p>
    <w:p w14:paraId="30FC95D6"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50CF820" w14:textId="77777777" w:rsidR="002479F4" w:rsidRPr="00DB0142" w:rsidRDefault="002479F4" w:rsidP="002479F4">
      <w:pPr>
        <w:ind w:left="1080"/>
        <w:jc w:val="both"/>
        <w:rPr>
          <w:i w:val="0"/>
          <w:sz w:val="16"/>
          <w:szCs w:val="16"/>
        </w:rPr>
      </w:pPr>
    </w:p>
    <w:p w14:paraId="3D97C51B" w14:textId="0958CC74"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4D4E6F">
        <w:rPr>
          <w:b/>
          <w:i w:val="0"/>
          <w:sz w:val="22"/>
          <w:szCs w:val="22"/>
        </w:rPr>
        <w:t>12.4.2021</w:t>
      </w:r>
      <w:r w:rsidRPr="001E2792">
        <w:rPr>
          <w:b/>
          <w:i w:val="0"/>
          <w:sz w:val="22"/>
          <w:szCs w:val="22"/>
        </w:rPr>
        <w:t xml:space="preserve"> do 10.00 ure. </w:t>
      </w:r>
      <w:r w:rsidRPr="00A2470C">
        <w:rPr>
          <w:i w:val="0"/>
          <w:sz w:val="22"/>
          <w:szCs w:val="22"/>
        </w:rPr>
        <w:t>Za oddano ponudbo se šteje ponudba, ki je v informacijskem sistemu e-JN označena s statusom »ODDANO«.</w:t>
      </w:r>
    </w:p>
    <w:p w14:paraId="027182B7" w14:textId="77777777" w:rsidR="002479F4" w:rsidRPr="00DB0142" w:rsidRDefault="002479F4" w:rsidP="002479F4">
      <w:pPr>
        <w:ind w:left="1080"/>
        <w:jc w:val="both"/>
        <w:rPr>
          <w:i w:val="0"/>
          <w:sz w:val="16"/>
          <w:szCs w:val="16"/>
        </w:rPr>
      </w:pPr>
    </w:p>
    <w:p w14:paraId="57B05B27"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3A5DB9C" w14:textId="77777777" w:rsidR="002479F4" w:rsidRPr="00A2470C" w:rsidRDefault="002479F4" w:rsidP="002479F4">
      <w:pPr>
        <w:ind w:left="1080"/>
        <w:jc w:val="both"/>
        <w:rPr>
          <w:i w:val="0"/>
          <w:sz w:val="22"/>
          <w:szCs w:val="22"/>
        </w:rPr>
      </w:pPr>
    </w:p>
    <w:p w14:paraId="2CE6C47E"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2C0CE0EE" w14:textId="77777777" w:rsidR="002479F4" w:rsidRPr="00A2470C" w:rsidRDefault="002479F4" w:rsidP="002479F4">
      <w:pPr>
        <w:ind w:left="1080"/>
        <w:jc w:val="both"/>
        <w:rPr>
          <w:i w:val="0"/>
          <w:sz w:val="22"/>
          <w:szCs w:val="22"/>
        </w:rPr>
      </w:pPr>
    </w:p>
    <w:p w14:paraId="051DC50F" w14:textId="2F1DF800" w:rsidR="0035227C"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hyperlink r:id="rId15" w:history="1">
        <w:r w:rsidR="00084980" w:rsidRPr="009E420D">
          <w:rPr>
            <w:rStyle w:val="Hiperpovezava"/>
            <w:sz w:val="22"/>
            <w:szCs w:val="22"/>
          </w:rPr>
          <w:t>https://ejn.gov.si</w:t>
        </w:r>
      </w:hyperlink>
      <w:r w:rsidRPr="00A2470C">
        <w:rPr>
          <w:i w:val="0"/>
          <w:sz w:val="22"/>
          <w:szCs w:val="22"/>
        </w:rPr>
        <w:t>.</w:t>
      </w:r>
    </w:p>
    <w:p w14:paraId="003ABC69" w14:textId="77777777" w:rsidR="00084980" w:rsidRPr="0079325B" w:rsidRDefault="00084980" w:rsidP="002479F4">
      <w:pPr>
        <w:ind w:left="1080"/>
        <w:jc w:val="both"/>
        <w:rPr>
          <w:i w:val="0"/>
          <w:sz w:val="22"/>
          <w:szCs w:val="22"/>
        </w:rPr>
      </w:pPr>
    </w:p>
    <w:p w14:paraId="219A29ED"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3247348D" w14:textId="77777777" w:rsidR="00EF1FDD" w:rsidRPr="00905196" w:rsidRDefault="00EF1FDD" w:rsidP="00EF1FDD">
      <w:pPr>
        <w:ind w:left="1080"/>
        <w:jc w:val="both"/>
        <w:rPr>
          <w:i w:val="0"/>
          <w:sz w:val="16"/>
          <w:szCs w:val="16"/>
        </w:rPr>
      </w:pPr>
    </w:p>
    <w:p w14:paraId="70B7DBB0" w14:textId="122340A6"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4D4E6F" w:rsidRPr="004D4E6F">
        <w:rPr>
          <w:b/>
          <w:i w:val="0"/>
          <w:sz w:val="22"/>
          <w:szCs w:val="22"/>
        </w:rPr>
        <w:t>12.4.2021</w:t>
      </w:r>
      <w:r w:rsidRPr="004D4E6F">
        <w:rPr>
          <w:b/>
          <w:i w:val="0"/>
          <w:sz w:val="22"/>
          <w:szCs w:val="22"/>
        </w:rPr>
        <w:t xml:space="preserve"> </w:t>
      </w:r>
      <w:r w:rsidRPr="00A2470C">
        <w:rPr>
          <w:i w:val="0"/>
          <w:sz w:val="22"/>
          <w:szCs w:val="22"/>
        </w:rPr>
        <w:t xml:space="preserve">in se bo začelo </w:t>
      </w:r>
      <w:r w:rsidRPr="00A2470C">
        <w:rPr>
          <w:b/>
          <w:i w:val="0"/>
          <w:sz w:val="22"/>
          <w:szCs w:val="22"/>
        </w:rPr>
        <w:t xml:space="preserve">ob </w:t>
      </w:r>
      <w:r w:rsidRPr="004D4E6F">
        <w:rPr>
          <w:b/>
          <w:i w:val="0"/>
          <w:sz w:val="22"/>
          <w:szCs w:val="22"/>
        </w:rPr>
        <w:t>10.01</w:t>
      </w:r>
      <w:r w:rsidRPr="00A2470C">
        <w:rPr>
          <w:b/>
          <w:i w:val="0"/>
          <w:sz w:val="22"/>
          <w:szCs w:val="22"/>
        </w:rPr>
        <w:t xml:space="preserve"> uri</w:t>
      </w:r>
      <w:r w:rsidRPr="00A2470C">
        <w:rPr>
          <w:i w:val="0"/>
          <w:sz w:val="22"/>
          <w:szCs w:val="22"/>
        </w:rPr>
        <w:t xml:space="preserve"> na spletnem naslovu </w:t>
      </w:r>
      <w:hyperlink r:id="rId16" w:history="1">
        <w:r w:rsidRPr="00B66599">
          <w:rPr>
            <w:rStyle w:val="Hiperpovezava"/>
            <w:sz w:val="22"/>
            <w:szCs w:val="22"/>
          </w:rPr>
          <w:t>https://ejn.gov.si</w:t>
        </w:r>
      </w:hyperlink>
      <w:r w:rsidRPr="00A2470C">
        <w:rPr>
          <w:i w:val="0"/>
          <w:sz w:val="22"/>
          <w:szCs w:val="22"/>
        </w:rPr>
        <w:t xml:space="preserve">. </w:t>
      </w:r>
    </w:p>
    <w:p w14:paraId="5873E04E" w14:textId="77777777" w:rsidR="002479F4" w:rsidRPr="00A2470C" w:rsidRDefault="002479F4" w:rsidP="002479F4">
      <w:pPr>
        <w:ind w:left="1080"/>
        <w:jc w:val="both"/>
        <w:rPr>
          <w:i w:val="0"/>
          <w:sz w:val="22"/>
          <w:szCs w:val="22"/>
        </w:rPr>
      </w:pPr>
    </w:p>
    <w:p w14:paraId="7070E36E" w14:textId="77777777" w:rsidR="002479F4" w:rsidRPr="00A2470C" w:rsidRDefault="002479F4" w:rsidP="002479F4">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xml:space="preserve">«. Ponudniki, </w:t>
      </w:r>
      <w:r w:rsidRPr="00A2470C">
        <w:rPr>
          <w:i w:val="0"/>
          <w:sz w:val="22"/>
          <w:szCs w:val="22"/>
        </w:rPr>
        <w:lastRenderedPageBreak/>
        <w:t>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35D1DDA9" w14:textId="77777777" w:rsidR="002479F4" w:rsidRPr="00A2470C" w:rsidRDefault="002479F4" w:rsidP="002479F4">
      <w:pPr>
        <w:ind w:left="1080"/>
        <w:jc w:val="both"/>
        <w:rPr>
          <w:i w:val="0"/>
          <w:sz w:val="22"/>
          <w:szCs w:val="22"/>
        </w:rPr>
      </w:pPr>
    </w:p>
    <w:p w14:paraId="4F31690C" w14:textId="77777777" w:rsidR="00EF1FDD" w:rsidRDefault="002479F4" w:rsidP="002479F4">
      <w:pPr>
        <w:ind w:left="1080"/>
        <w:jc w:val="both"/>
        <w:rPr>
          <w:i w:val="0"/>
          <w:sz w:val="22"/>
          <w:szCs w:val="22"/>
        </w:rPr>
      </w:pPr>
      <w:r w:rsidRPr="00A2470C">
        <w:rPr>
          <w:i w:val="0"/>
          <w:sz w:val="22"/>
          <w:szCs w:val="22"/>
        </w:rPr>
        <w:t>S tem se šteje, da je bil ponudnikom vročen zapisnik o odpiranju ponudb.</w:t>
      </w:r>
    </w:p>
    <w:p w14:paraId="3597C43B" w14:textId="77777777" w:rsidR="00EF1FDD" w:rsidRPr="0079325B" w:rsidRDefault="00EF1FDD" w:rsidP="00D00D74">
      <w:pPr>
        <w:ind w:left="1080"/>
        <w:jc w:val="both"/>
        <w:rPr>
          <w:i w:val="0"/>
          <w:sz w:val="22"/>
          <w:szCs w:val="22"/>
        </w:rPr>
      </w:pPr>
    </w:p>
    <w:p w14:paraId="1A4FE13B"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05804717" w14:textId="77777777" w:rsidR="00315691" w:rsidRPr="0079325B" w:rsidRDefault="00315691" w:rsidP="00D00D74">
      <w:pPr>
        <w:ind w:left="1080"/>
        <w:jc w:val="both"/>
        <w:rPr>
          <w:i w:val="0"/>
          <w:sz w:val="22"/>
          <w:szCs w:val="22"/>
        </w:rPr>
      </w:pPr>
    </w:p>
    <w:p w14:paraId="2533E8BE" w14:textId="77777777"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53747B04" w14:textId="77777777" w:rsidR="00EF1FDD" w:rsidRPr="00120F46" w:rsidRDefault="00EF1FDD" w:rsidP="00D00D74">
      <w:pPr>
        <w:ind w:left="1080"/>
        <w:jc w:val="both"/>
        <w:rPr>
          <w:i w:val="0"/>
          <w:sz w:val="22"/>
          <w:szCs w:val="22"/>
        </w:rPr>
      </w:pPr>
    </w:p>
    <w:p w14:paraId="36A038EC"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BB481DD" w14:textId="77777777" w:rsidR="009123D1" w:rsidRPr="0079325B" w:rsidRDefault="009123D1" w:rsidP="00D00D74">
      <w:pPr>
        <w:ind w:left="1080"/>
        <w:jc w:val="both"/>
        <w:rPr>
          <w:i w:val="0"/>
          <w:sz w:val="22"/>
          <w:szCs w:val="22"/>
        </w:rPr>
      </w:pPr>
    </w:p>
    <w:p w14:paraId="16E6C3BE" w14:textId="77777777" w:rsidR="008A43AB" w:rsidRPr="008A43AB" w:rsidRDefault="008A43AB" w:rsidP="008A43AB">
      <w:pPr>
        <w:overflowPunct w:val="0"/>
        <w:autoSpaceDE w:val="0"/>
        <w:autoSpaceDN w:val="0"/>
        <w:adjustRightInd w:val="0"/>
        <w:ind w:left="1080"/>
        <w:jc w:val="both"/>
        <w:textAlignment w:val="baseline"/>
        <w:rPr>
          <w:i w:val="0"/>
          <w:sz w:val="22"/>
          <w:szCs w:val="22"/>
        </w:rPr>
      </w:pPr>
      <w:r w:rsidRPr="008A43AB">
        <w:rPr>
          <w:i w:val="0"/>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14:paraId="2DF01C4D" w14:textId="77777777" w:rsidR="008A43AB" w:rsidRPr="008A43AB" w:rsidRDefault="008A43AB" w:rsidP="008A43AB">
      <w:pPr>
        <w:overflowPunct w:val="0"/>
        <w:autoSpaceDE w:val="0"/>
        <w:autoSpaceDN w:val="0"/>
        <w:adjustRightInd w:val="0"/>
        <w:ind w:left="1080"/>
        <w:jc w:val="both"/>
        <w:textAlignment w:val="baseline"/>
        <w:rPr>
          <w:i w:val="0"/>
          <w:sz w:val="22"/>
          <w:szCs w:val="22"/>
        </w:rPr>
      </w:pPr>
    </w:p>
    <w:p w14:paraId="6F7A8C5D" w14:textId="77777777" w:rsidR="008A43AB" w:rsidRPr="008A43AB" w:rsidRDefault="008A43AB" w:rsidP="008A43AB">
      <w:pPr>
        <w:overflowPunct w:val="0"/>
        <w:autoSpaceDE w:val="0"/>
        <w:autoSpaceDN w:val="0"/>
        <w:adjustRightInd w:val="0"/>
        <w:ind w:left="1080"/>
        <w:jc w:val="both"/>
        <w:textAlignment w:val="baseline"/>
        <w:rPr>
          <w:i w:val="0"/>
          <w:sz w:val="22"/>
          <w:szCs w:val="22"/>
        </w:rPr>
      </w:pPr>
      <w:r w:rsidRPr="008A43AB">
        <w:rPr>
          <w:i w:val="0"/>
          <w:sz w:val="22"/>
          <w:szCs w:val="22"/>
        </w:rPr>
        <w:t>Ponudbo se izloči, če pri ponudniku obstajajo razlogi za izključitev, če ponudnik ne izpolnjuje pogojev za sodelovanje ali posebnih zahtev iz razpisne dokumentacije.</w:t>
      </w:r>
    </w:p>
    <w:p w14:paraId="4B67B62F" w14:textId="77777777" w:rsidR="008A43AB" w:rsidRPr="008A43AB" w:rsidRDefault="008A43AB" w:rsidP="008A43AB">
      <w:pPr>
        <w:overflowPunct w:val="0"/>
        <w:autoSpaceDE w:val="0"/>
        <w:autoSpaceDN w:val="0"/>
        <w:adjustRightInd w:val="0"/>
        <w:ind w:left="1080"/>
        <w:jc w:val="both"/>
        <w:textAlignment w:val="baseline"/>
        <w:rPr>
          <w:i w:val="0"/>
          <w:sz w:val="22"/>
          <w:szCs w:val="22"/>
        </w:rPr>
      </w:pPr>
    </w:p>
    <w:p w14:paraId="64C50037" w14:textId="77777777" w:rsidR="008A43AB" w:rsidRPr="008A43AB" w:rsidRDefault="008A43AB" w:rsidP="008A43AB">
      <w:pPr>
        <w:overflowPunct w:val="0"/>
        <w:autoSpaceDE w:val="0"/>
        <w:autoSpaceDN w:val="0"/>
        <w:adjustRightInd w:val="0"/>
        <w:ind w:left="1080"/>
        <w:jc w:val="both"/>
        <w:textAlignment w:val="baseline"/>
        <w:rPr>
          <w:i w:val="0"/>
          <w:sz w:val="22"/>
          <w:szCs w:val="22"/>
        </w:rPr>
      </w:pPr>
      <w:r w:rsidRPr="008A43AB">
        <w:rPr>
          <w:i w:val="0"/>
          <w:sz w:val="22"/>
          <w:szCs w:val="22"/>
        </w:rPr>
        <w:t>Ponudbo se izloči, če ponudnik v roku, ki ga določi naročnik, ne predloži zahtevanih pojasnil ali stvarnih dokazil ali predložena pojasnila in dokazila niso skladna z zahtevami iz razpisne dokumentacije.</w:t>
      </w:r>
    </w:p>
    <w:p w14:paraId="74A62155" w14:textId="77777777" w:rsidR="008A43AB" w:rsidRPr="008A43AB" w:rsidRDefault="008A43AB" w:rsidP="008A43AB">
      <w:pPr>
        <w:overflowPunct w:val="0"/>
        <w:autoSpaceDE w:val="0"/>
        <w:autoSpaceDN w:val="0"/>
        <w:adjustRightInd w:val="0"/>
        <w:ind w:left="1080"/>
        <w:jc w:val="both"/>
        <w:textAlignment w:val="baseline"/>
        <w:rPr>
          <w:i w:val="0"/>
          <w:sz w:val="22"/>
          <w:szCs w:val="22"/>
        </w:rPr>
      </w:pPr>
    </w:p>
    <w:p w14:paraId="2459B48A" w14:textId="77777777" w:rsidR="008A43AB" w:rsidRPr="008A43AB" w:rsidRDefault="008A43AB" w:rsidP="008A43AB">
      <w:pPr>
        <w:overflowPunct w:val="0"/>
        <w:autoSpaceDE w:val="0"/>
        <w:autoSpaceDN w:val="0"/>
        <w:adjustRightInd w:val="0"/>
        <w:ind w:left="1080"/>
        <w:jc w:val="both"/>
        <w:textAlignment w:val="baseline"/>
        <w:rPr>
          <w:i w:val="0"/>
          <w:sz w:val="22"/>
          <w:szCs w:val="22"/>
        </w:rPr>
      </w:pPr>
      <w:r w:rsidRPr="008A43AB">
        <w:rPr>
          <w:i w:val="0"/>
          <w:sz w:val="22"/>
          <w:szCs w:val="22"/>
        </w:rPr>
        <w:t>Ponudbo se izloči kot nedopustno, če se izkaže, da je ponudnik samovoljno spremenil naročnikovo specifikacijo naročila.</w:t>
      </w:r>
    </w:p>
    <w:p w14:paraId="206FD2F3"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CFC6C52"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7AD480E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4561BBD0" w14:textId="77777777"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16F06AF"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B604589"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27586A12" w14:textId="77777777" w:rsidR="009123D1" w:rsidRPr="0079325B" w:rsidRDefault="009123D1" w:rsidP="00D00D74">
      <w:pPr>
        <w:ind w:left="1080"/>
        <w:jc w:val="both"/>
        <w:rPr>
          <w:i w:val="0"/>
          <w:sz w:val="22"/>
          <w:szCs w:val="22"/>
        </w:rPr>
      </w:pPr>
    </w:p>
    <w:p w14:paraId="05E9EB17" w14:textId="77777777"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79EC8DD2" w14:textId="77777777" w:rsidR="003057AC" w:rsidRDefault="003057AC" w:rsidP="00D00D74">
      <w:pPr>
        <w:ind w:left="1080"/>
        <w:jc w:val="both"/>
        <w:rPr>
          <w:i w:val="0"/>
          <w:sz w:val="22"/>
          <w:szCs w:val="22"/>
        </w:rPr>
      </w:pPr>
    </w:p>
    <w:p w14:paraId="0309A189"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2386BC25" w14:textId="77777777" w:rsidR="0024742F" w:rsidRPr="007565C6" w:rsidRDefault="0024742F" w:rsidP="0024742F">
      <w:pPr>
        <w:ind w:left="1080"/>
        <w:jc w:val="both"/>
        <w:rPr>
          <w:color w:val="000000" w:themeColor="text1"/>
          <w:sz w:val="22"/>
          <w:szCs w:val="22"/>
        </w:rPr>
      </w:pPr>
    </w:p>
    <w:p w14:paraId="1A62C08C" w14:textId="435876A2" w:rsidR="00084980" w:rsidRDefault="00084980" w:rsidP="001C0ED6">
      <w:pPr>
        <w:ind w:left="1080"/>
        <w:jc w:val="both"/>
        <w:rPr>
          <w:i w:val="0"/>
          <w:strike/>
          <w:sz w:val="22"/>
          <w:szCs w:val="22"/>
        </w:rPr>
      </w:pPr>
    </w:p>
    <w:p w14:paraId="718012D6" w14:textId="77777777" w:rsidR="00084980" w:rsidRDefault="00084980" w:rsidP="00084980">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595F88E9" w14:textId="77777777" w:rsidR="00084980" w:rsidRPr="00A640EF" w:rsidRDefault="00084980" w:rsidP="00084980">
      <w:pPr>
        <w:ind w:left="1080"/>
        <w:jc w:val="both"/>
        <w:rPr>
          <w:i w:val="0"/>
          <w:sz w:val="22"/>
          <w:szCs w:val="22"/>
        </w:rPr>
      </w:pPr>
    </w:p>
    <w:p w14:paraId="41144583" w14:textId="77777777" w:rsidR="00084980" w:rsidRDefault="00084980" w:rsidP="00084980">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4.000,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 xml:space="preserve">Ministrstva za finance, številka SI56 0110 0100 0358 802, odprt pri Banki Slovenije, Slovenska cesta 35, 1000 Ljubljana, SWIFT KODA: BS LJ SI 2X; IBAN; </w:t>
      </w:r>
      <w:r w:rsidRPr="00A640EF">
        <w:rPr>
          <w:i w:val="0"/>
          <w:sz w:val="22"/>
          <w:szCs w:val="22"/>
        </w:rPr>
        <w:lastRenderedPageBreak/>
        <w:t>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41BB7786" w14:textId="77777777" w:rsidR="00084980" w:rsidRPr="00A640EF" w:rsidRDefault="00084980" w:rsidP="00084980">
      <w:pPr>
        <w:ind w:left="1080"/>
        <w:jc w:val="both"/>
        <w:rPr>
          <w:i w:val="0"/>
          <w:iCs/>
          <w:sz w:val="22"/>
          <w:szCs w:val="22"/>
        </w:rPr>
      </w:pPr>
    </w:p>
    <w:p w14:paraId="4FE52DB7" w14:textId="77777777" w:rsidR="00084980" w:rsidRDefault="00084980" w:rsidP="00084980">
      <w:pPr>
        <w:ind w:left="1080"/>
        <w:jc w:val="both"/>
        <w:rPr>
          <w:i w:val="0"/>
          <w:color w:val="000000" w:themeColor="text1"/>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7"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šestim odstavkom 13. a člena ZPVPJN.</w:t>
      </w:r>
    </w:p>
    <w:p w14:paraId="1FC42F3C" w14:textId="77777777" w:rsidR="00FD7D29" w:rsidRPr="007565C6" w:rsidRDefault="00FD7D29" w:rsidP="00D00D74">
      <w:pPr>
        <w:pStyle w:val="Navadensplet"/>
        <w:spacing w:before="0" w:beforeAutospacing="0" w:after="0" w:afterAutospacing="0"/>
        <w:ind w:left="1080"/>
        <w:jc w:val="both"/>
        <w:rPr>
          <w:sz w:val="22"/>
          <w:szCs w:val="22"/>
        </w:rPr>
      </w:pPr>
    </w:p>
    <w:p w14:paraId="4454D7D4" w14:textId="77777777" w:rsidR="000840A7" w:rsidRPr="007565C6" w:rsidRDefault="000840A7" w:rsidP="00D00D74">
      <w:pPr>
        <w:pStyle w:val="Navadensplet"/>
        <w:spacing w:before="0" w:beforeAutospacing="0" w:after="0" w:afterAutospacing="0"/>
        <w:ind w:left="1080"/>
        <w:jc w:val="both"/>
        <w:rPr>
          <w:sz w:val="22"/>
          <w:szCs w:val="22"/>
        </w:rPr>
      </w:pPr>
    </w:p>
    <w:p w14:paraId="05E8C15A"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D4E4B4C" w14:textId="77777777" w:rsidR="00861CFE" w:rsidRPr="00A460E4" w:rsidRDefault="00861CFE" w:rsidP="00BF32CF">
      <w:pPr>
        <w:ind w:left="1080"/>
        <w:jc w:val="both"/>
        <w:rPr>
          <w:i w:val="0"/>
          <w:sz w:val="22"/>
          <w:szCs w:val="22"/>
        </w:rPr>
      </w:pPr>
    </w:p>
    <w:p w14:paraId="4FAB85E4" w14:textId="572DE175" w:rsidR="00A460E4"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 xml:space="preserve">Predmet javnega </w:t>
      </w:r>
      <w:r w:rsidRPr="00CB1263">
        <w:rPr>
          <w:rFonts w:eastAsia="Calibri"/>
          <w:i w:val="0"/>
          <w:color w:val="000000" w:themeColor="text1"/>
          <w:sz w:val="22"/>
          <w:szCs w:val="22"/>
          <w:lang w:eastAsia="en-US"/>
        </w:rPr>
        <w:t xml:space="preserve">naročila je </w:t>
      </w:r>
      <w:r w:rsidR="00B66A0A" w:rsidRPr="00CB1263">
        <w:rPr>
          <w:rFonts w:eastAsia="Calibri"/>
          <w:i w:val="0"/>
          <w:color w:val="000000" w:themeColor="text1"/>
          <w:sz w:val="22"/>
          <w:szCs w:val="22"/>
          <w:lang w:eastAsia="en-US"/>
        </w:rPr>
        <w:t>izdelav</w:t>
      </w:r>
      <w:r w:rsidR="00CB1263" w:rsidRPr="00CB1263">
        <w:rPr>
          <w:rFonts w:eastAsia="Calibri"/>
          <w:i w:val="0"/>
          <w:color w:val="000000" w:themeColor="text1"/>
          <w:sz w:val="22"/>
          <w:szCs w:val="22"/>
          <w:lang w:eastAsia="en-US"/>
        </w:rPr>
        <w:t>a</w:t>
      </w:r>
      <w:r w:rsidR="00B66A0A" w:rsidRPr="00CB1263">
        <w:rPr>
          <w:rFonts w:eastAsia="Calibri"/>
          <w:i w:val="0"/>
          <w:color w:val="000000" w:themeColor="text1"/>
          <w:sz w:val="22"/>
          <w:szCs w:val="22"/>
          <w:lang w:eastAsia="en-US"/>
        </w:rPr>
        <w:t xml:space="preserve">  </w:t>
      </w:r>
      <w:r w:rsidR="00F552B5">
        <w:rPr>
          <w:rFonts w:eastAsia="Calibri"/>
          <w:i w:val="0"/>
          <w:color w:val="000000" w:themeColor="text1"/>
          <w:sz w:val="22"/>
          <w:szCs w:val="22"/>
          <w:lang w:eastAsia="en-US"/>
        </w:rPr>
        <w:t xml:space="preserve">projektne dokumentacije </w:t>
      </w:r>
      <w:r w:rsidR="00B66A0A" w:rsidRPr="00CB1263">
        <w:rPr>
          <w:rFonts w:eastAsia="Calibri"/>
          <w:i w:val="0"/>
          <w:color w:val="000000" w:themeColor="text1"/>
          <w:sz w:val="22"/>
          <w:szCs w:val="22"/>
          <w:lang w:eastAsia="en-US"/>
        </w:rPr>
        <w:t xml:space="preserve">za </w:t>
      </w:r>
      <w:r w:rsidR="00CB1263" w:rsidRPr="00CB1263">
        <w:rPr>
          <w:rFonts w:eastAsia="Calibri"/>
          <w:i w:val="0"/>
          <w:color w:val="000000" w:themeColor="text1"/>
          <w:sz w:val="22"/>
          <w:szCs w:val="22"/>
          <w:lang w:eastAsia="en-US"/>
        </w:rPr>
        <w:t>obnovo P</w:t>
      </w:r>
      <w:r w:rsidR="00CB1263">
        <w:rPr>
          <w:rFonts w:eastAsia="Calibri"/>
          <w:i w:val="0"/>
          <w:color w:val="000000" w:themeColor="text1"/>
          <w:sz w:val="22"/>
          <w:szCs w:val="22"/>
          <w:lang w:eastAsia="en-US"/>
        </w:rPr>
        <w:t>alače Kresija</w:t>
      </w:r>
      <w:r w:rsidR="00F552B5">
        <w:rPr>
          <w:rFonts w:eastAsia="Calibri"/>
          <w:i w:val="0"/>
          <w:color w:val="000000" w:themeColor="text1"/>
          <w:sz w:val="22"/>
          <w:szCs w:val="22"/>
          <w:lang w:eastAsia="en-US"/>
        </w:rPr>
        <w:t xml:space="preserve"> </w:t>
      </w:r>
      <w:r w:rsidR="00CB1263">
        <w:rPr>
          <w:rFonts w:eastAsia="Calibri"/>
          <w:i w:val="0"/>
          <w:color w:val="000000" w:themeColor="text1"/>
          <w:sz w:val="22"/>
          <w:szCs w:val="22"/>
          <w:lang w:eastAsia="en-US"/>
        </w:rPr>
        <w:t xml:space="preserve">s pridobitvijo vseh potrebnih pogojev </w:t>
      </w:r>
      <w:proofErr w:type="spellStart"/>
      <w:r w:rsidR="00CB1263">
        <w:rPr>
          <w:rFonts w:eastAsia="Calibri"/>
          <w:i w:val="0"/>
          <w:color w:val="000000" w:themeColor="text1"/>
          <w:sz w:val="22"/>
          <w:szCs w:val="22"/>
          <w:lang w:eastAsia="en-US"/>
        </w:rPr>
        <w:t>mnenj</w:t>
      </w:r>
      <w:r w:rsidR="00F552B5">
        <w:rPr>
          <w:rFonts w:eastAsia="Calibri"/>
          <w:i w:val="0"/>
          <w:color w:val="000000" w:themeColor="text1"/>
          <w:sz w:val="22"/>
          <w:szCs w:val="22"/>
          <w:lang w:eastAsia="en-US"/>
        </w:rPr>
        <w:t>e</w:t>
      </w:r>
      <w:r w:rsidR="00CB1263" w:rsidRPr="005F5D27">
        <w:rPr>
          <w:i w:val="0"/>
          <w:sz w:val="22"/>
          <w:szCs w:val="22"/>
          <w:lang w:eastAsia="en-US"/>
        </w:rPr>
        <w:t>dajalcev</w:t>
      </w:r>
      <w:proofErr w:type="spellEnd"/>
      <w:r w:rsidR="00CB1263" w:rsidRPr="005F5D27">
        <w:rPr>
          <w:i w:val="0"/>
          <w:sz w:val="22"/>
          <w:szCs w:val="22"/>
          <w:lang w:eastAsia="en-US"/>
        </w:rPr>
        <w:t xml:space="preserve"> ter vsa potrebna soglasja in dovoljenja </w:t>
      </w:r>
      <w:r w:rsidR="00CB1263">
        <w:rPr>
          <w:i w:val="0"/>
          <w:sz w:val="22"/>
          <w:szCs w:val="22"/>
          <w:lang w:eastAsia="en-US"/>
        </w:rPr>
        <w:t>glede na veljavne predpise</w:t>
      </w:r>
      <w:r w:rsidR="00CB1263" w:rsidRPr="005F5D27">
        <w:rPr>
          <w:i w:val="0"/>
          <w:sz w:val="22"/>
          <w:szCs w:val="22"/>
        </w:rPr>
        <w:t xml:space="preserve"> </w:t>
      </w:r>
      <w:r w:rsidR="00CB1263">
        <w:rPr>
          <w:i w:val="0"/>
          <w:sz w:val="22"/>
          <w:szCs w:val="22"/>
          <w:lang w:eastAsia="en-US"/>
        </w:rPr>
        <w:t xml:space="preserve">in namen, za kateri je bila izdelana posamezna faza </w:t>
      </w:r>
      <w:r w:rsidR="00CB1263" w:rsidRPr="005F5D27">
        <w:rPr>
          <w:i w:val="0"/>
          <w:sz w:val="22"/>
          <w:szCs w:val="22"/>
          <w:lang w:eastAsia="en-US"/>
        </w:rPr>
        <w:t>projektn</w:t>
      </w:r>
      <w:r w:rsidR="00CB1263">
        <w:rPr>
          <w:i w:val="0"/>
          <w:sz w:val="22"/>
          <w:szCs w:val="22"/>
          <w:lang w:eastAsia="en-US"/>
        </w:rPr>
        <w:t>e</w:t>
      </w:r>
      <w:r w:rsidR="00CB1263" w:rsidRPr="005F5D27">
        <w:rPr>
          <w:i w:val="0"/>
          <w:sz w:val="22"/>
          <w:szCs w:val="22"/>
          <w:lang w:eastAsia="en-US"/>
        </w:rPr>
        <w:t xml:space="preserve"> dokumentacij</w:t>
      </w:r>
      <w:r w:rsidR="00CB1263">
        <w:rPr>
          <w:i w:val="0"/>
          <w:sz w:val="22"/>
          <w:szCs w:val="22"/>
          <w:lang w:eastAsia="en-US"/>
        </w:rPr>
        <w:t>e</w:t>
      </w:r>
      <w:r w:rsidR="00EA1D73">
        <w:rPr>
          <w:i w:val="0"/>
          <w:sz w:val="22"/>
          <w:szCs w:val="22"/>
          <w:lang w:eastAsia="en-US"/>
        </w:rPr>
        <w:t xml:space="preserve">, vključno z </w:t>
      </w:r>
      <w:r w:rsidR="00EA1D73">
        <w:rPr>
          <w:i w:val="0"/>
          <w:sz w:val="22"/>
          <w:szCs w:val="22"/>
        </w:rPr>
        <w:t>izvedbo predhodnega postopka za pridobitev okoljevarstvenega soglasja</w:t>
      </w:r>
      <w:r w:rsidR="00CB1263">
        <w:rPr>
          <w:i w:val="0"/>
          <w:sz w:val="22"/>
          <w:szCs w:val="22"/>
          <w:lang w:eastAsia="en-US"/>
        </w:rPr>
        <w:t>.</w:t>
      </w:r>
      <w:r w:rsidR="00CB1263" w:rsidRPr="00B66A0A">
        <w:rPr>
          <w:rFonts w:eastAsia="Calibri"/>
          <w:i w:val="0"/>
          <w:color w:val="000000" w:themeColor="text1"/>
          <w:sz w:val="22"/>
          <w:szCs w:val="22"/>
          <w:highlight w:val="yellow"/>
          <w:lang w:eastAsia="en-US"/>
        </w:rPr>
        <w:t xml:space="preserve"> </w:t>
      </w:r>
    </w:p>
    <w:p w14:paraId="5DCF4864"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7418FB65" w14:textId="77777777" w:rsidR="00F552B5" w:rsidRDefault="00496763" w:rsidP="00A460E4">
      <w:pPr>
        <w:autoSpaceDE w:val="0"/>
        <w:autoSpaceDN w:val="0"/>
        <w:ind w:left="1080"/>
        <w:jc w:val="both"/>
        <w:rPr>
          <w:rFonts w:eastAsia="Calibri"/>
          <w:i w:val="0"/>
          <w:sz w:val="22"/>
          <w:szCs w:val="22"/>
          <w:lang w:eastAsia="en-US"/>
        </w:rPr>
      </w:pPr>
      <w:r w:rsidRPr="00CB1263">
        <w:rPr>
          <w:rFonts w:eastAsia="Calibri"/>
          <w:i w:val="0"/>
          <w:sz w:val="22"/>
          <w:szCs w:val="22"/>
          <w:lang w:eastAsia="en-US"/>
        </w:rPr>
        <w:t>Podrobneje je predmet</w:t>
      </w:r>
      <w:r w:rsidR="00B66A0A" w:rsidRPr="00CB1263">
        <w:rPr>
          <w:rFonts w:eastAsia="Calibri"/>
          <w:i w:val="0"/>
          <w:sz w:val="22"/>
          <w:szCs w:val="22"/>
          <w:lang w:eastAsia="en-US"/>
        </w:rPr>
        <w:t xml:space="preserve"> javnega naročila opredeljen v projektni nalogi (priloga A)</w:t>
      </w:r>
      <w:r w:rsidR="00F552B5">
        <w:rPr>
          <w:rFonts w:eastAsia="Calibri"/>
          <w:i w:val="0"/>
          <w:sz w:val="22"/>
          <w:szCs w:val="22"/>
          <w:lang w:eastAsia="en-US"/>
        </w:rPr>
        <w:t>.</w:t>
      </w:r>
    </w:p>
    <w:p w14:paraId="7D714514" w14:textId="77777777" w:rsidR="00496763" w:rsidRDefault="00496763" w:rsidP="00A460E4">
      <w:pPr>
        <w:autoSpaceDE w:val="0"/>
        <w:autoSpaceDN w:val="0"/>
        <w:ind w:left="1080"/>
        <w:jc w:val="both"/>
        <w:rPr>
          <w:rFonts w:eastAsia="Calibri"/>
          <w:i w:val="0"/>
          <w:sz w:val="22"/>
          <w:szCs w:val="22"/>
          <w:highlight w:val="yellow"/>
          <w:lang w:eastAsia="en-US"/>
        </w:rPr>
      </w:pPr>
    </w:p>
    <w:p w14:paraId="7D7405F9" w14:textId="77777777" w:rsidR="001F30A0" w:rsidRDefault="001F30A0" w:rsidP="00EA2B2B">
      <w:pPr>
        <w:pStyle w:val="Default"/>
        <w:ind w:left="1080"/>
        <w:jc w:val="both"/>
        <w:rPr>
          <w:rFonts w:ascii="Times New Roman" w:hAnsi="Times New Roman" w:cs="Times New Roman"/>
          <w:color w:val="auto"/>
          <w:sz w:val="22"/>
          <w:szCs w:val="22"/>
        </w:rPr>
      </w:pPr>
    </w:p>
    <w:p w14:paraId="67162F72"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9270A58" w14:textId="77777777" w:rsidR="000840A7" w:rsidRPr="00FF47F1" w:rsidRDefault="000840A7" w:rsidP="00EA2B2B">
      <w:pPr>
        <w:pStyle w:val="Telobesedila"/>
        <w:ind w:left="1080"/>
        <w:rPr>
          <w:rFonts w:ascii="Times New Roman" w:hAnsi="Times New Roman"/>
          <w:b w:val="0"/>
          <w:bCs/>
          <w:sz w:val="16"/>
          <w:szCs w:val="16"/>
        </w:rPr>
      </w:pPr>
    </w:p>
    <w:p w14:paraId="49C4BB5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1B52FB1A"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5977E4C4"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6790289D" w14:textId="77777777" w:rsidR="001F30A0" w:rsidRPr="000A6C86" w:rsidRDefault="001F30A0" w:rsidP="0070459D">
      <w:pPr>
        <w:tabs>
          <w:tab w:val="left" w:pos="567"/>
          <w:tab w:val="left" w:pos="993"/>
        </w:tabs>
        <w:ind w:left="1080"/>
        <w:jc w:val="both"/>
        <w:rPr>
          <w:i w:val="0"/>
          <w:sz w:val="16"/>
          <w:szCs w:val="16"/>
        </w:rPr>
      </w:pPr>
    </w:p>
    <w:p w14:paraId="2073011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76FD2146"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 xml:space="preserve">svojih ustanoviteljih, družbenikih, delničarjih, </w:t>
      </w:r>
      <w:proofErr w:type="spellStart"/>
      <w:r w:rsidRPr="00131DA7">
        <w:rPr>
          <w:i w:val="0"/>
          <w:sz w:val="22"/>
          <w:szCs w:val="22"/>
        </w:rPr>
        <w:t>komanditistih</w:t>
      </w:r>
      <w:proofErr w:type="spellEnd"/>
      <w:r w:rsidRPr="00131DA7">
        <w:rPr>
          <w:i w:val="0"/>
          <w:sz w:val="22"/>
          <w:szCs w:val="22"/>
        </w:rPr>
        <w:t xml:space="preserve"> ali drugih lastnikih in podatke o lastniških deležih navedenih oseb;</w:t>
      </w:r>
    </w:p>
    <w:p w14:paraId="67F25F6E"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5843F978" w14:textId="77777777" w:rsidR="0070459D" w:rsidRPr="00A93073" w:rsidRDefault="0070459D" w:rsidP="0070459D">
      <w:pPr>
        <w:pStyle w:val="Telobesedila"/>
        <w:ind w:left="1080"/>
        <w:rPr>
          <w:rFonts w:ascii="Times New Roman" w:hAnsi="Times New Roman"/>
          <w:b w:val="0"/>
          <w:sz w:val="16"/>
          <w:szCs w:val="16"/>
        </w:rPr>
      </w:pPr>
    </w:p>
    <w:p w14:paraId="42C649C2" w14:textId="77777777" w:rsidR="00C70DCD" w:rsidRPr="00B66A0A" w:rsidRDefault="00C70DCD" w:rsidP="00B66A0A">
      <w:pPr>
        <w:ind w:left="1080"/>
        <w:jc w:val="both"/>
        <w:rPr>
          <w:i w:val="0"/>
          <w:sz w:val="22"/>
          <w:szCs w:val="22"/>
        </w:rPr>
      </w:pPr>
      <w:r w:rsidRPr="00B66A0A">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4C087729" w14:textId="77777777" w:rsidR="00C70DCD" w:rsidRPr="00B66A0A" w:rsidRDefault="00C70DCD" w:rsidP="00242B78">
      <w:pPr>
        <w:pStyle w:val="Odstavekseznama"/>
        <w:numPr>
          <w:ilvl w:val="0"/>
          <w:numId w:val="27"/>
        </w:numPr>
        <w:jc w:val="both"/>
        <w:rPr>
          <w:i w:val="0"/>
          <w:sz w:val="22"/>
          <w:szCs w:val="22"/>
        </w:rPr>
      </w:pPr>
      <w:r w:rsidRPr="00B66A0A">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B66A0A">
        <w:rPr>
          <w:i w:val="0"/>
          <w:sz w:val="22"/>
          <w:szCs w:val="22"/>
        </w:rPr>
        <w:t>ivališča in delež lastništva).</w:t>
      </w:r>
    </w:p>
    <w:p w14:paraId="7BD03802" w14:textId="77777777" w:rsidR="00C70DCD" w:rsidRPr="00B66A0A" w:rsidRDefault="00C70DCD" w:rsidP="00C70DCD">
      <w:pPr>
        <w:ind w:left="1080"/>
        <w:rPr>
          <w:i w:val="0"/>
          <w:sz w:val="16"/>
          <w:szCs w:val="16"/>
        </w:rPr>
      </w:pPr>
    </w:p>
    <w:p w14:paraId="7E0195F1" w14:textId="77777777" w:rsidR="00BD1D59" w:rsidRDefault="00C70DCD" w:rsidP="00C70DCD">
      <w:pPr>
        <w:pStyle w:val="Telobesedila"/>
        <w:ind w:left="1080"/>
        <w:rPr>
          <w:rFonts w:ascii="Times New Roman" w:hAnsi="Times New Roman"/>
          <w:b w:val="0"/>
          <w:sz w:val="22"/>
          <w:szCs w:val="22"/>
        </w:rPr>
      </w:pPr>
      <w:r w:rsidRPr="00B66A0A">
        <w:rPr>
          <w:rFonts w:ascii="Times New Roman" w:hAnsi="Times New Roman"/>
          <w:b w:val="0"/>
          <w:sz w:val="22"/>
          <w:szCs w:val="22"/>
        </w:rPr>
        <w:t>Če gospodarski subjekt predloži lažno izjavo oziroma poda neresnične podatke o navedenih dejstvih, ima to za posledico ničnost pogodbe.</w:t>
      </w:r>
    </w:p>
    <w:p w14:paraId="1DE22A13"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07E40576" w14:textId="77777777" w:rsidTr="00B42EA8">
        <w:tc>
          <w:tcPr>
            <w:tcW w:w="9213" w:type="dxa"/>
            <w:gridSpan w:val="2"/>
            <w:shd w:val="clear" w:color="auto" w:fill="F2F2F2" w:themeFill="background1" w:themeFillShade="F2"/>
          </w:tcPr>
          <w:p w14:paraId="0874E78F" w14:textId="77777777" w:rsidR="00A22995" w:rsidRPr="007565C6" w:rsidRDefault="00D859BE" w:rsidP="00C7578A">
            <w:pPr>
              <w:jc w:val="both"/>
              <w:rPr>
                <w:b/>
                <w:sz w:val="22"/>
                <w:szCs w:val="22"/>
              </w:rPr>
            </w:pPr>
            <w:r w:rsidRPr="007565C6">
              <w:rPr>
                <w:b/>
                <w:sz w:val="22"/>
                <w:szCs w:val="22"/>
              </w:rPr>
              <w:t>RAZLOGI ZA IZKLJUČITEV</w:t>
            </w:r>
          </w:p>
        </w:tc>
      </w:tr>
      <w:tr w:rsidR="001C0ED6" w14:paraId="24E4FB79" w14:textId="77777777" w:rsidTr="00EE738D">
        <w:tc>
          <w:tcPr>
            <w:tcW w:w="5244" w:type="dxa"/>
            <w:shd w:val="clear" w:color="auto" w:fill="F2F2F2" w:themeFill="background1" w:themeFillShade="F2"/>
            <w:vAlign w:val="center"/>
          </w:tcPr>
          <w:p w14:paraId="51B22F4C" w14:textId="77777777" w:rsidR="001C0ED6" w:rsidRDefault="001C0ED6" w:rsidP="001C0ED6">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Naročnik</w:t>
            </w:r>
            <w:proofErr w:type="spellEnd"/>
            <w:r w:rsidRPr="00831D84">
              <w:rPr>
                <w:b/>
                <w:i w:val="0"/>
                <w:iCs/>
                <w:color w:val="000000" w:themeColor="text1"/>
                <w:sz w:val="20"/>
              </w:rPr>
              <w:t xml:space="preserve"> bo iz sodelovanja v postopku javnega </w:t>
            </w:r>
            <w:proofErr w:type="spellStart"/>
            <w:r w:rsidRPr="00831D84">
              <w:rPr>
                <w:b/>
                <w:i w:val="0"/>
                <w:iCs/>
                <w:color w:val="000000" w:themeColor="text1"/>
                <w:sz w:val="20"/>
              </w:rPr>
              <w:t>naročanja</w:t>
            </w:r>
            <w:proofErr w:type="spellEnd"/>
            <w:r w:rsidRPr="00831D84">
              <w:rPr>
                <w:b/>
                <w:i w:val="0"/>
                <w:iCs/>
                <w:color w:val="000000" w:themeColor="text1"/>
                <w:sz w:val="20"/>
              </w:rPr>
              <w:t xml:space="preserve"> </w:t>
            </w:r>
            <w:proofErr w:type="spellStart"/>
            <w:r w:rsidRPr="00831D84">
              <w:rPr>
                <w:b/>
                <w:i w:val="0"/>
                <w:iCs/>
                <w:color w:val="000000" w:themeColor="text1"/>
                <w:sz w:val="20"/>
              </w:rPr>
              <w:t>izključil</w:t>
            </w:r>
            <w:proofErr w:type="spellEnd"/>
            <w:r w:rsidRPr="00EE738D">
              <w:rPr>
                <w:b/>
                <w:i w:val="0"/>
                <w:iCs/>
                <w:color w:val="000000" w:themeColor="text1"/>
                <w:sz w:val="20"/>
              </w:rPr>
              <w:t xml:space="preserve"> gospodarski subjekt, </w:t>
            </w:r>
            <w:proofErr w:type="spellStart"/>
            <w:r w:rsidRPr="00EE738D">
              <w:rPr>
                <w:b/>
                <w:i w:val="0"/>
                <w:iCs/>
                <w:color w:val="000000" w:themeColor="text1"/>
                <w:sz w:val="20"/>
              </w:rPr>
              <w:t>če</w:t>
            </w:r>
            <w:proofErr w:type="spellEnd"/>
            <w:r w:rsidRPr="00EE738D">
              <w:rPr>
                <w:b/>
                <w:i w:val="0"/>
                <w:iCs/>
                <w:color w:val="000000" w:themeColor="text1"/>
                <w:sz w:val="20"/>
              </w:rPr>
              <w:t xml:space="preserve"> bo pri preverjanju v skladu s 77., 79. in 80. </w:t>
            </w:r>
            <w:proofErr w:type="spellStart"/>
            <w:r w:rsidRPr="00EE738D">
              <w:rPr>
                <w:b/>
                <w:i w:val="0"/>
                <w:iCs/>
                <w:color w:val="000000" w:themeColor="text1"/>
                <w:sz w:val="20"/>
              </w:rPr>
              <w:t>členom</w:t>
            </w:r>
            <w:proofErr w:type="spellEnd"/>
            <w:r w:rsidRPr="00EE738D">
              <w:rPr>
                <w:b/>
                <w:i w:val="0"/>
                <w:iCs/>
                <w:color w:val="000000" w:themeColor="text1"/>
                <w:sz w:val="20"/>
              </w:rPr>
              <w:t xml:space="preserve"> ZJN-3 ugotovil ali je </w:t>
            </w:r>
            <w:proofErr w:type="spellStart"/>
            <w:r w:rsidRPr="00EE738D">
              <w:rPr>
                <w:b/>
                <w:i w:val="0"/>
                <w:iCs/>
                <w:color w:val="000000" w:themeColor="text1"/>
                <w:sz w:val="20"/>
              </w:rPr>
              <w:t>drugače</w:t>
            </w:r>
            <w:proofErr w:type="spellEnd"/>
            <w:r w:rsidRPr="00EE738D">
              <w:rPr>
                <w:b/>
                <w:i w:val="0"/>
                <w:iCs/>
                <w:color w:val="000000" w:themeColor="text1"/>
                <w:sz w:val="20"/>
              </w:rPr>
              <w:t xml:space="preserve"> seznanjen, da je bila gospodarskemu subjektu ali osebi, ki je </w:t>
            </w:r>
            <w:proofErr w:type="spellStart"/>
            <w:r w:rsidRPr="00EE738D">
              <w:rPr>
                <w:b/>
                <w:i w:val="0"/>
                <w:iCs/>
                <w:color w:val="000000" w:themeColor="text1"/>
                <w:sz w:val="20"/>
              </w:rPr>
              <w:t>članica</w:t>
            </w:r>
            <w:proofErr w:type="spellEnd"/>
            <w:r w:rsidRPr="00EE738D">
              <w:rPr>
                <w:b/>
                <w:i w:val="0"/>
                <w:iCs/>
                <w:color w:val="000000" w:themeColor="text1"/>
                <w:sz w:val="20"/>
              </w:rPr>
              <w:t xml:space="preserve"> upravnega, vodstvenega ali nadzornega organa tega gospodarskega subjekta ali ki ima pooblastila za njegovo zastopanje ali </w:t>
            </w:r>
            <w:proofErr w:type="spellStart"/>
            <w:r w:rsidRPr="00EE738D">
              <w:rPr>
                <w:b/>
                <w:i w:val="0"/>
                <w:iCs/>
                <w:color w:val="000000" w:themeColor="text1"/>
                <w:sz w:val="20"/>
              </w:rPr>
              <w:t>odločanje</w:t>
            </w:r>
            <w:proofErr w:type="spellEnd"/>
            <w:r w:rsidRPr="00EE738D">
              <w:rPr>
                <w:b/>
                <w:i w:val="0"/>
                <w:iCs/>
                <w:color w:val="000000" w:themeColor="text1"/>
                <w:sz w:val="20"/>
              </w:rPr>
              <w:t xml:space="preserve"> ali nadzor v njem, </w:t>
            </w:r>
            <w:proofErr w:type="spellStart"/>
            <w:r w:rsidRPr="00EE738D">
              <w:rPr>
                <w:b/>
                <w:i w:val="0"/>
                <w:iCs/>
                <w:color w:val="000000" w:themeColor="text1"/>
                <w:sz w:val="20"/>
              </w:rPr>
              <w:t>izrečena</w:t>
            </w:r>
            <w:proofErr w:type="spellEnd"/>
            <w:r w:rsidRPr="00EE738D">
              <w:rPr>
                <w:b/>
                <w:i w:val="0"/>
                <w:iCs/>
                <w:color w:val="000000" w:themeColor="text1"/>
                <w:sz w:val="20"/>
              </w:rPr>
              <w:t xml:space="preserve"> </w:t>
            </w:r>
            <w:proofErr w:type="spellStart"/>
            <w:r w:rsidRPr="00EE738D">
              <w:rPr>
                <w:b/>
                <w:i w:val="0"/>
                <w:iCs/>
                <w:color w:val="000000" w:themeColor="text1"/>
                <w:sz w:val="20"/>
              </w:rPr>
              <w:t>pravnomočna</w:t>
            </w:r>
            <w:proofErr w:type="spellEnd"/>
            <w:r w:rsidRPr="00EE738D">
              <w:rPr>
                <w:b/>
                <w:i w:val="0"/>
                <w:iCs/>
                <w:color w:val="000000" w:themeColor="text1"/>
                <w:sz w:val="20"/>
              </w:rPr>
              <w:t xml:space="preserve"> sodba, ki ima elemente kaznivih dejanj, </w:t>
            </w:r>
            <w:r w:rsidRPr="00EE738D">
              <w:rPr>
                <w:b/>
                <w:i w:val="0"/>
                <w:sz w:val="20"/>
              </w:rPr>
              <w:t>določenih v prvem odstavku 75. člena ZJN-3.</w:t>
            </w:r>
          </w:p>
          <w:p w14:paraId="3BCD4FA0"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4E747EDF" w14:textId="77777777" w:rsidR="001C0ED6" w:rsidRPr="00B53706" w:rsidRDefault="001C0ED6" w:rsidP="001C0ED6">
            <w:pPr>
              <w:jc w:val="both"/>
              <w:rPr>
                <w:i w:val="0"/>
                <w:sz w:val="20"/>
              </w:rPr>
            </w:pPr>
            <w:r w:rsidRPr="00B53706">
              <w:rPr>
                <w:i w:val="0"/>
                <w:sz w:val="20"/>
              </w:rPr>
              <w:t>DOKAZILO:</w:t>
            </w:r>
          </w:p>
          <w:p w14:paraId="6634115E"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768B339D"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5480086"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46490380" w14:textId="77777777" w:rsidR="001C0ED6" w:rsidRPr="00B53706" w:rsidRDefault="001C0ED6" w:rsidP="001C0ED6">
            <w:pPr>
              <w:tabs>
                <w:tab w:val="left" w:pos="1128"/>
              </w:tabs>
              <w:jc w:val="both"/>
              <w:rPr>
                <w:i w:val="0"/>
                <w:sz w:val="18"/>
                <w:szCs w:val="18"/>
              </w:rPr>
            </w:pPr>
          </w:p>
          <w:p w14:paraId="7A1811C6"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086ED5B0" w14:textId="77777777" w:rsidR="00A460E4" w:rsidRPr="00B53706" w:rsidRDefault="00A460E4" w:rsidP="00686662">
            <w:pPr>
              <w:tabs>
                <w:tab w:val="left" w:pos="1128"/>
              </w:tabs>
              <w:jc w:val="both"/>
              <w:rPr>
                <w:i w:val="0"/>
                <w:iCs/>
                <w:sz w:val="18"/>
                <w:szCs w:val="18"/>
              </w:rPr>
            </w:pPr>
          </w:p>
          <w:p w14:paraId="1F08850D" w14:textId="77777777"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15002D5A" w14:textId="77777777" w:rsidTr="0000356F">
        <w:tc>
          <w:tcPr>
            <w:tcW w:w="5244" w:type="dxa"/>
            <w:shd w:val="clear" w:color="auto" w:fill="F2F2F2" w:themeFill="background1" w:themeFillShade="F2"/>
            <w:vAlign w:val="center"/>
          </w:tcPr>
          <w:p w14:paraId="7F9009D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Naročnik</w:t>
            </w:r>
            <w:proofErr w:type="spellEnd"/>
            <w:r w:rsidRPr="007565C6">
              <w:rPr>
                <w:b/>
                <w:i w:val="0"/>
                <w:iCs/>
                <w:color w:val="000000" w:themeColor="text1"/>
                <w:sz w:val="20"/>
              </w:rPr>
              <w:t xml:space="preserve"> bo iz sodelovanja v postopku javnega </w:t>
            </w:r>
            <w:proofErr w:type="spellStart"/>
            <w:r w:rsidRPr="007565C6">
              <w:rPr>
                <w:b/>
                <w:i w:val="0"/>
                <w:iCs/>
                <w:color w:val="000000" w:themeColor="text1"/>
                <w:sz w:val="20"/>
              </w:rPr>
              <w:t>naročanja</w:t>
            </w:r>
            <w:proofErr w:type="spellEnd"/>
            <w:r w:rsidRPr="007565C6">
              <w:rPr>
                <w:b/>
                <w:i w:val="0"/>
                <w:iCs/>
                <w:color w:val="000000" w:themeColor="text1"/>
                <w:sz w:val="20"/>
              </w:rPr>
              <w:t xml:space="preserve"> </w:t>
            </w:r>
            <w:proofErr w:type="spellStart"/>
            <w:r w:rsidRPr="007565C6">
              <w:rPr>
                <w:b/>
                <w:i w:val="0"/>
                <w:iCs/>
                <w:color w:val="000000" w:themeColor="text1"/>
                <w:sz w:val="20"/>
              </w:rPr>
              <w:t>izključil</w:t>
            </w:r>
            <w:proofErr w:type="spellEnd"/>
            <w:r w:rsidRPr="007565C6">
              <w:rPr>
                <w:b/>
                <w:i w:val="0"/>
                <w:iCs/>
                <w:color w:val="000000" w:themeColor="text1"/>
                <w:sz w:val="20"/>
              </w:rPr>
              <w:t xml:space="preserve"> </w:t>
            </w:r>
            <w:r>
              <w:rPr>
                <w:b/>
                <w:i w:val="0"/>
                <w:iCs/>
                <w:color w:val="000000" w:themeColor="text1"/>
                <w:sz w:val="20"/>
              </w:rPr>
              <w:t>gospodarski subjekt</w:t>
            </w:r>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bo pri preverjanju v skladu s 77., 79. in 80. </w:t>
            </w:r>
            <w:proofErr w:type="spellStart"/>
            <w:r w:rsidRPr="007565C6">
              <w:rPr>
                <w:b/>
                <w:i w:val="0"/>
                <w:iCs/>
                <w:color w:val="000000" w:themeColor="text1"/>
                <w:sz w:val="20"/>
              </w:rPr>
              <w:t>členom</w:t>
            </w:r>
            <w:proofErr w:type="spellEnd"/>
            <w:r w:rsidRPr="007565C6">
              <w:rPr>
                <w:b/>
                <w:i w:val="0"/>
                <w:iCs/>
                <w:color w:val="000000" w:themeColor="text1"/>
                <w:sz w:val="20"/>
              </w:rPr>
              <w:t xml:space="preserve">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nedavčnih</w:t>
            </w:r>
            <w:proofErr w:type="spellEnd"/>
            <w:r w:rsidRPr="007565C6">
              <w:rPr>
                <w:b/>
                <w:i w:val="0"/>
                <w:iCs/>
                <w:color w:val="000000" w:themeColor="text1"/>
                <w:sz w:val="20"/>
              </w:rPr>
              <w:t xml:space="preserve"> obveznosti v skladu z zakonom, ki ureja </w:t>
            </w:r>
            <w:proofErr w:type="spellStart"/>
            <w:r w:rsidRPr="007565C6">
              <w:rPr>
                <w:b/>
                <w:i w:val="0"/>
                <w:iCs/>
                <w:color w:val="000000" w:themeColor="text1"/>
                <w:sz w:val="20"/>
              </w:rPr>
              <w:t>finančno</w:t>
            </w:r>
            <w:proofErr w:type="spellEnd"/>
            <w:r w:rsidRPr="007565C6">
              <w:rPr>
                <w:b/>
                <w:i w:val="0"/>
                <w:iCs/>
                <w:color w:val="000000" w:themeColor="text1"/>
                <w:sz w:val="20"/>
              </w:rPr>
              <w:t xml:space="preserve"> upravo, ki jih pobira </w:t>
            </w:r>
            <w:proofErr w:type="spellStart"/>
            <w:r w:rsidRPr="007565C6">
              <w:rPr>
                <w:b/>
                <w:i w:val="0"/>
                <w:iCs/>
                <w:color w:val="000000" w:themeColor="text1"/>
                <w:sz w:val="20"/>
              </w:rPr>
              <w:t>davčni</w:t>
            </w:r>
            <w:proofErr w:type="spellEnd"/>
            <w:r w:rsidRPr="007565C6">
              <w:rPr>
                <w:b/>
                <w:i w:val="0"/>
                <w:iCs/>
                <w:color w:val="000000" w:themeColor="text1"/>
                <w:sz w:val="20"/>
              </w:rPr>
              <w:t xml:space="preserve"> organ v skladu s predpisi države, v kateri ima sedež, ali predpisi države </w:t>
            </w:r>
            <w:proofErr w:type="spellStart"/>
            <w:r w:rsidRPr="007565C6">
              <w:rPr>
                <w:b/>
                <w:i w:val="0"/>
                <w:iCs/>
                <w:color w:val="000000" w:themeColor="text1"/>
                <w:sz w:val="20"/>
              </w:rPr>
              <w:t>naročnika</w:t>
            </w:r>
            <w:proofErr w:type="spellEnd"/>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vrednost teh </w:t>
            </w:r>
            <w:proofErr w:type="spellStart"/>
            <w:r w:rsidRPr="007565C6">
              <w:rPr>
                <w:b/>
                <w:i w:val="0"/>
                <w:iCs/>
                <w:color w:val="000000" w:themeColor="text1"/>
                <w:sz w:val="20"/>
              </w:rPr>
              <w:t>neplačanih</w:t>
            </w:r>
            <w:proofErr w:type="spellEnd"/>
            <w:r w:rsidRPr="007565C6">
              <w:rPr>
                <w:b/>
                <w:i w:val="0"/>
                <w:iCs/>
                <w:color w:val="000000" w:themeColor="text1"/>
                <w:sz w:val="20"/>
              </w:rPr>
              <w:t xml:space="preserve">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w:t>
            </w:r>
            <w:proofErr w:type="spellStart"/>
            <w:r w:rsidRPr="007565C6">
              <w:rPr>
                <w:b/>
                <w:i w:val="0"/>
                <w:iCs/>
                <w:color w:val="000000" w:themeColor="text1"/>
                <w:sz w:val="20"/>
              </w:rPr>
              <w:t>če</w:t>
            </w:r>
            <w:proofErr w:type="spellEnd"/>
            <w:r w:rsidRPr="007565C6">
              <w:rPr>
                <w:b/>
                <w:i w:val="0"/>
                <w:iCs/>
                <w:color w:val="000000" w:themeColor="text1"/>
                <w:sz w:val="20"/>
              </w:rPr>
              <w:t xml:space="preserv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obračunov</w:t>
            </w:r>
            <w:proofErr w:type="spellEnd"/>
            <w:r w:rsidRPr="007565C6">
              <w:rPr>
                <w:b/>
                <w:i w:val="0"/>
                <w:iCs/>
                <w:color w:val="000000" w:themeColor="text1"/>
                <w:sz w:val="20"/>
              </w:rPr>
              <w:t xml:space="preserve"> </w:t>
            </w:r>
            <w:proofErr w:type="spellStart"/>
            <w:r w:rsidRPr="007565C6">
              <w:rPr>
                <w:b/>
                <w:i w:val="0"/>
                <w:iCs/>
                <w:color w:val="000000" w:themeColor="text1"/>
                <w:sz w:val="20"/>
              </w:rPr>
              <w:t>davčnih</w:t>
            </w:r>
            <w:proofErr w:type="spellEnd"/>
            <w:r w:rsidRPr="007565C6">
              <w:rPr>
                <w:b/>
                <w:i w:val="0"/>
                <w:iCs/>
                <w:color w:val="000000" w:themeColor="text1"/>
                <w:sz w:val="20"/>
              </w:rPr>
              <w:t xml:space="preserve">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53D5DEAF" w14:textId="77777777" w:rsidR="001C0ED6" w:rsidRDefault="001C0ED6" w:rsidP="001C0ED6">
            <w:pPr>
              <w:jc w:val="both"/>
              <w:rPr>
                <w:b/>
                <w:i w:val="0"/>
                <w:iCs/>
                <w:color w:val="000000" w:themeColor="text1"/>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p>
          <w:p w14:paraId="4ECCC34E" w14:textId="77777777"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206D581C" w14:textId="77777777" w:rsidR="001C0ED6" w:rsidRPr="00C378D9" w:rsidRDefault="001C0ED6" w:rsidP="001C0ED6">
            <w:pPr>
              <w:jc w:val="both"/>
              <w:rPr>
                <w:i w:val="0"/>
                <w:sz w:val="20"/>
              </w:rPr>
            </w:pPr>
            <w:r w:rsidRPr="00C378D9">
              <w:rPr>
                <w:i w:val="0"/>
                <w:sz w:val="20"/>
              </w:rPr>
              <w:t>DOKAZILO:</w:t>
            </w:r>
          </w:p>
          <w:p w14:paraId="1DD9FCAC" w14:textId="77777777" w:rsidR="001C0ED6" w:rsidRPr="00B70B7E" w:rsidRDefault="001C0ED6" w:rsidP="001C0ED6">
            <w:pPr>
              <w:jc w:val="both"/>
              <w:rPr>
                <w:i w:val="0"/>
                <w:sz w:val="20"/>
              </w:rPr>
            </w:pPr>
            <w:r w:rsidRPr="00B70B7E">
              <w:rPr>
                <w:i w:val="0"/>
                <w:sz w:val="20"/>
              </w:rPr>
              <w:t>Izpolnjen ESPD obrazec.</w:t>
            </w:r>
          </w:p>
          <w:p w14:paraId="4EBF056F" w14:textId="77777777" w:rsidR="001C0ED6" w:rsidRPr="00B70B7E" w:rsidRDefault="001C0ED6" w:rsidP="001C0ED6">
            <w:pPr>
              <w:jc w:val="both"/>
              <w:rPr>
                <w:i w:val="0"/>
                <w:sz w:val="20"/>
              </w:rPr>
            </w:pPr>
          </w:p>
          <w:p w14:paraId="114060F3"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6DD3F3C9" w14:textId="77777777" w:rsidR="001C0ED6" w:rsidRPr="00B70B7E" w:rsidRDefault="001C0ED6" w:rsidP="001C0ED6">
            <w:pPr>
              <w:jc w:val="both"/>
              <w:rPr>
                <w:i w:val="0"/>
                <w:sz w:val="20"/>
              </w:rPr>
            </w:pPr>
          </w:p>
          <w:p w14:paraId="773C57FC" w14:textId="77777777" w:rsidR="001C0ED6" w:rsidRPr="00077534" w:rsidRDefault="001C0ED6" w:rsidP="001C0ED6">
            <w:pPr>
              <w:pStyle w:val="Default"/>
              <w:jc w:val="both"/>
              <w:rPr>
                <w:rFonts w:ascii="Times New Roman" w:hAnsi="Times New Roman" w:cs="Times New Roman"/>
                <w:sz w:val="20"/>
                <w:szCs w:val="20"/>
              </w:rPr>
            </w:pPr>
          </w:p>
          <w:p w14:paraId="61084306" w14:textId="77777777" w:rsidR="001C0ED6" w:rsidRPr="00676FD1" w:rsidRDefault="001C0ED6" w:rsidP="001C0ED6">
            <w:pPr>
              <w:pStyle w:val="Default"/>
              <w:jc w:val="both"/>
              <w:rPr>
                <w:rFonts w:ascii="Times New Roman" w:hAnsi="Times New Roman" w:cs="Times New Roman"/>
                <w:sz w:val="20"/>
                <w:szCs w:val="20"/>
              </w:rPr>
            </w:pPr>
          </w:p>
        </w:tc>
      </w:tr>
      <w:tr w:rsidR="001C0ED6" w14:paraId="72B68F03" w14:textId="77777777" w:rsidTr="0000356F">
        <w:tc>
          <w:tcPr>
            <w:tcW w:w="5244" w:type="dxa"/>
            <w:shd w:val="clear" w:color="auto" w:fill="F2F2F2" w:themeFill="background1" w:themeFillShade="F2"/>
            <w:vAlign w:val="center"/>
          </w:tcPr>
          <w:p w14:paraId="42D885F3" w14:textId="77777777" w:rsidR="001C0ED6" w:rsidRDefault="001C0ED6" w:rsidP="001C0ED6">
            <w:pPr>
              <w:jc w:val="both"/>
              <w:rPr>
                <w:b/>
                <w:i w:val="0"/>
                <w:color w:val="000000" w:themeColor="text1"/>
                <w:sz w:val="20"/>
              </w:rPr>
            </w:pPr>
            <w:r w:rsidRPr="00E53C10">
              <w:rPr>
                <w:b/>
                <w:i w:val="0"/>
                <w:color w:val="000000" w:themeColor="text1"/>
                <w:sz w:val="20"/>
              </w:rPr>
              <w:t xml:space="preserve"> 3. </w:t>
            </w:r>
            <w:proofErr w:type="spellStart"/>
            <w:r w:rsidRPr="00E53C10">
              <w:rPr>
                <w:rFonts w:cs="Arial"/>
                <w:b/>
                <w:i w:val="0"/>
                <w:iCs/>
                <w:color w:val="000000" w:themeColor="text1"/>
                <w:sz w:val="20"/>
              </w:rPr>
              <w:t>Naročnik</w:t>
            </w:r>
            <w:proofErr w:type="spellEnd"/>
            <w:r w:rsidRPr="00E53C10">
              <w:rPr>
                <w:rFonts w:cs="Arial"/>
                <w:b/>
                <w:i w:val="0"/>
                <w:iCs/>
                <w:color w:val="000000" w:themeColor="text1"/>
                <w:sz w:val="20"/>
              </w:rPr>
              <w:t xml:space="preserve"> bo iz postopka javnega </w:t>
            </w:r>
            <w:proofErr w:type="spellStart"/>
            <w:r w:rsidRPr="00E53C10">
              <w:rPr>
                <w:rFonts w:cs="Arial"/>
                <w:b/>
                <w:i w:val="0"/>
                <w:iCs/>
                <w:color w:val="000000" w:themeColor="text1"/>
                <w:sz w:val="20"/>
              </w:rPr>
              <w:t>naročanja</w:t>
            </w:r>
            <w:proofErr w:type="spellEnd"/>
            <w:r w:rsidRPr="00E53C10">
              <w:rPr>
                <w:rFonts w:cs="Arial"/>
                <w:b/>
                <w:i w:val="0"/>
                <w:iCs/>
                <w:color w:val="000000" w:themeColor="text1"/>
                <w:sz w:val="20"/>
              </w:rPr>
              <w:t xml:space="preserve"> </w:t>
            </w:r>
            <w:proofErr w:type="spellStart"/>
            <w:r w:rsidRPr="00E53C10">
              <w:rPr>
                <w:rFonts w:cs="Arial"/>
                <w:b/>
                <w:i w:val="0"/>
                <w:iCs/>
                <w:color w:val="000000" w:themeColor="text1"/>
                <w:sz w:val="20"/>
              </w:rPr>
              <w:t>izključil</w:t>
            </w:r>
            <w:proofErr w:type="spellEnd"/>
            <w:r w:rsidRPr="00E53C10">
              <w:rPr>
                <w:rFonts w:cs="Arial"/>
                <w:b/>
                <w:i w:val="0"/>
                <w:iCs/>
                <w:color w:val="000000" w:themeColor="text1"/>
                <w:sz w:val="20"/>
              </w:rPr>
              <w:t xml:space="preserve"> </w:t>
            </w:r>
            <w:r>
              <w:rPr>
                <w:rFonts w:cs="Arial"/>
                <w:b/>
                <w:i w:val="0"/>
                <w:iCs/>
                <w:color w:val="000000" w:themeColor="text1"/>
                <w:sz w:val="20"/>
              </w:rPr>
              <w:t>gospodarski subjekt</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če</w:t>
            </w:r>
            <w:proofErr w:type="spellEnd"/>
            <w:r w:rsidRPr="00E53C10">
              <w:rPr>
                <w:rFonts w:cs="Arial"/>
                <w:b/>
                <w:i w:val="0"/>
                <w:iCs/>
                <w:color w:val="000000" w:themeColor="text1"/>
                <w:sz w:val="20"/>
              </w:rPr>
              <w:t xml:space="preserve"> je ta na dan, ko </w:t>
            </w:r>
            <w:proofErr w:type="spellStart"/>
            <w:r w:rsidRPr="00E53C10">
              <w:rPr>
                <w:rFonts w:cs="Arial"/>
                <w:b/>
                <w:i w:val="0"/>
                <w:iCs/>
                <w:color w:val="000000" w:themeColor="text1"/>
                <w:sz w:val="20"/>
              </w:rPr>
              <w:t>poteče</w:t>
            </w:r>
            <w:proofErr w:type="spellEnd"/>
            <w:r w:rsidRPr="00E53C10">
              <w:rPr>
                <w:rFonts w:cs="Arial"/>
                <w:b/>
                <w:i w:val="0"/>
                <w:iCs/>
                <w:color w:val="000000" w:themeColor="text1"/>
                <w:sz w:val="20"/>
              </w:rPr>
              <w:t xml:space="preserve"> rok za oddajo </w:t>
            </w:r>
            <w:r>
              <w:rPr>
                <w:rFonts w:cs="Arial"/>
                <w:b/>
                <w:i w:val="0"/>
                <w:iCs/>
                <w:color w:val="000000" w:themeColor="text1"/>
                <w:sz w:val="20"/>
              </w:rPr>
              <w:t>ponudbe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izločen</w:t>
            </w:r>
            <w:proofErr w:type="spellEnd"/>
            <w:r w:rsidRPr="00E53C10">
              <w:rPr>
                <w:rFonts w:cs="Arial"/>
                <w:b/>
                <w:i w:val="0"/>
                <w:iCs/>
                <w:color w:val="000000" w:themeColor="text1"/>
                <w:sz w:val="20"/>
              </w:rPr>
              <w:t xml:space="preserve"> iz postopkov oddaje javnih </w:t>
            </w:r>
            <w:proofErr w:type="spellStart"/>
            <w:r w:rsidRPr="00E53C10">
              <w:rPr>
                <w:rFonts w:cs="Arial"/>
                <w:b/>
                <w:i w:val="0"/>
                <w:iCs/>
                <w:color w:val="000000" w:themeColor="text1"/>
                <w:sz w:val="20"/>
              </w:rPr>
              <w:t>naročil</w:t>
            </w:r>
            <w:proofErr w:type="spellEnd"/>
            <w:r w:rsidRPr="00E53C10">
              <w:rPr>
                <w:rFonts w:cs="Arial"/>
                <w:b/>
                <w:i w:val="0"/>
                <w:iCs/>
                <w:color w:val="000000" w:themeColor="text1"/>
                <w:sz w:val="20"/>
              </w:rPr>
              <w:t xml:space="preserve"> zaradi uvrstitve v evidenco gospodarskih subjektov z negativnimi referencami.</w:t>
            </w:r>
            <w:r w:rsidRPr="00E53C10">
              <w:rPr>
                <w:b/>
                <w:i w:val="0"/>
                <w:color w:val="000000" w:themeColor="text1"/>
                <w:sz w:val="20"/>
              </w:rPr>
              <w:t xml:space="preserve"> </w:t>
            </w:r>
          </w:p>
          <w:p w14:paraId="07979439" w14:textId="77777777" w:rsidR="001C0ED6" w:rsidRPr="00E10884" w:rsidRDefault="001C0ED6" w:rsidP="001C0ED6">
            <w:pPr>
              <w:jc w:val="both"/>
              <w:rPr>
                <w:b/>
                <w:i w:val="0"/>
                <w:color w:val="000000" w:themeColor="text1"/>
                <w:sz w:val="16"/>
                <w:szCs w:val="16"/>
              </w:rPr>
            </w:pPr>
          </w:p>
          <w:p w14:paraId="5D1DF31F" w14:textId="77777777"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104D0BD" w14:textId="77777777" w:rsidR="001C0ED6" w:rsidRPr="00B92051" w:rsidRDefault="001C0ED6" w:rsidP="001C0ED6">
            <w:pPr>
              <w:rPr>
                <w:i w:val="0"/>
                <w:sz w:val="20"/>
              </w:rPr>
            </w:pPr>
            <w:r w:rsidRPr="00B92051">
              <w:rPr>
                <w:i w:val="0"/>
                <w:sz w:val="20"/>
              </w:rPr>
              <w:t>DOKAZILO:</w:t>
            </w:r>
          </w:p>
          <w:p w14:paraId="10C8D2C2" w14:textId="77777777" w:rsidR="001C0ED6" w:rsidRPr="00B70B7E" w:rsidRDefault="001C0ED6" w:rsidP="001C0ED6">
            <w:pPr>
              <w:jc w:val="both"/>
              <w:rPr>
                <w:i w:val="0"/>
                <w:sz w:val="20"/>
              </w:rPr>
            </w:pPr>
            <w:r w:rsidRPr="00B70B7E">
              <w:rPr>
                <w:i w:val="0"/>
                <w:sz w:val="20"/>
              </w:rPr>
              <w:t>Izpolnjen ESPD obrazec.</w:t>
            </w:r>
          </w:p>
          <w:p w14:paraId="034A05C4" w14:textId="77777777" w:rsidR="001C0ED6" w:rsidRPr="00B70B7E" w:rsidRDefault="001C0ED6" w:rsidP="001C0ED6">
            <w:pPr>
              <w:jc w:val="both"/>
              <w:rPr>
                <w:i w:val="0"/>
                <w:sz w:val="20"/>
              </w:rPr>
            </w:pPr>
          </w:p>
          <w:p w14:paraId="49CBE6E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2E65F653" w14:textId="77777777" w:rsidR="001C0ED6" w:rsidRPr="00B70B7E" w:rsidRDefault="001C0ED6" w:rsidP="001C0ED6">
            <w:pPr>
              <w:jc w:val="both"/>
              <w:rPr>
                <w:i w:val="0"/>
                <w:sz w:val="20"/>
              </w:rPr>
            </w:pPr>
          </w:p>
          <w:p w14:paraId="18A7A6CC" w14:textId="77777777" w:rsidR="001C0ED6" w:rsidRPr="00676FD1" w:rsidRDefault="001C0ED6" w:rsidP="001C0ED6">
            <w:pPr>
              <w:pStyle w:val="Default"/>
              <w:rPr>
                <w:rFonts w:ascii="Times New Roman" w:hAnsi="Times New Roman" w:cs="Times New Roman"/>
                <w:sz w:val="20"/>
                <w:szCs w:val="20"/>
              </w:rPr>
            </w:pPr>
          </w:p>
        </w:tc>
      </w:tr>
      <w:tr w:rsidR="001C0ED6" w14:paraId="015FB09C" w14:textId="77777777" w:rsidTr="007565C6">
        <w:tc>
          <w:tcPr>
            <w:tcW w:w="5244" w:type="dxa"/>
            <w:shd w:val="clear" w:color="auto" w:fill="F2F2F2" w:themeFill="background1" w:themeFillShade="F2"/>
            <w:vAlign w:val="center"/>
          </w:tcPr>
          <w:p w14:paraId="60995B0D"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proofErr w:type="spellStart"/>
            <w:r w:rsidRPr="00D769A2">
              <w:rPr>
                <w:b/>
                <w:bCs/>
                <w:i w:val="0"/>
                <w:iCs/>
                <w:color w:val="000000"/>
                <w:sz w:val="20"/>
              </w:rPr>
              <w:t>Naročnik</w:t>
            </w:r>
            <w:proofErr w:type="spellEnd"/>
            <w:r w:rsidRPr="00D769A2">
              <w:rPr>
                <w:b/>
                <w:bCs/>
                <w:i w:val="0"/>
                <w:iCs/>
                <w:color w:val="000000"/>
                <w:sz w:val="20"/>
              </w:rPr>
              <w:t xml:space="preserve"> bo iz postopka javnega </w:t>
            </w:r>
            <w:proofErr w:type="spellStart"/>
            <w:r w:rsidRPr="00D769A2">
              <w:rPr>
                <w:b/>
                <w:bCs/>
                <w:i w:val="0"/>
                <w:iCs/>
                <w:color w:val="000000"/>
                <w:sz w:val="20"/>
              </w:rPr>
              <w:t>naročanja</w:t>
            </w:r>
            <w:proofErr w:type="spellEnd"/>
            <w:r w:rsidRPr="00D769A2">
              <w:rPr>
                <w:b/>
                <w:bCs/>
                <w:i w:val="0"/>
                <w:iCs/>
                <w:color w:val="000000"/>
                <w:sz w:val="20"/>
              </w:rPr>
              <w:t xml:space="preserve"> </w:t>
            </w:r>
            <w:proofErr w:type="spellStart"/>
            <w:r w:rsidRPr="00D769A2">
              <w:rPr>
                <w:b/>
                <w:bCs/>
                <w:i w:val="0"/>
                <w:iCs/>
                <w:color w:val="000000"/>
                <w:sz w:val="20"/>
              </w:rPr>
              <w:t>izključil</w:t>
            </w:r>
            <w:proofErr w:type="spellEnd"/>
            <w:r w:rsidRPr="00D769A2">
              <w:rPr>
                <w:b/>
                <w:bCs/>
                <w:i w:val="0"/>
                <w:iCs/>
                <w:color w:val="000000"/>
                <w:sz w:val="20"/>
              </w:rPr>
              <w:t xml:space="preserve">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w:t>
            </w:r>
            <w:r w:rsidRPr="00D769A2">
              <w:rPr>
                <w:b/>
                <w:bCs/>
                <w:i w:val="0"/>
                <w:iCs/>
                <w:color w:val="000000"/>
                <w:sz w:val="20"/>
              </w:rPr>
              <w:lastRenderedPageBreak/>
              <w:t>je bila s pravnomočno odločitvijo ali več pravnomočnimi odločitvami izrečena globa za prekršek.</w:t>
            </w:r>
          </w:p>
          <w:p w14:paraId="7646F064" w14:textId="77777777" w:rsidR="001C0ED6" w:rsidRDefault="001C0ED6" w:rsidP="001C0ED6">
            <w:pPr>
              <w:jc w:val="both"/>
              <w:rPr>
                <w:b/>
                <w:bCs/>
                <w:i w:val="0"/>
                <w:iCs/>
                <w:color w:val="000000"/>
                <w:sz w:val="20"/>
              </w:rPr>
            </w:pPr>
          </w:p>
          <w:p w14:paraId="1A811109" w14:textId="77777777" w:rsidR="001C0ED6" w:rsidRPr="008A5EC2" w:rsidRDefault="001C0ED6" w:rsidP="001C0ED6">
            <w:pPr>
              <w:jc w:val="both"/>
              <w:rPr>
                <w:b/>
                <w:bCs/>
                <w:i w:val="0"/>
                <w:sz w:val="20"/>
              </w:rPr>
            </w:pPr>
            <w:r w:rsidRPr="00006084">
              <w:rPr>
                <w:b/>
                <w:bCs/>
                <w:i w:val="0"/>
                <w:sz w:val="20"/>
              </w:rPr>
              <w:t>Naročnik bo pri presoji obstoja razloga za izključitev upošteval sklep Ustavnega sodišča Republike Slovenije, številka U-I-180/19-17 z dne 7. 11. 2019.</w:t>
            </w:r>
          </w:p>
          <w:p w14:paraId="64773E8A" w14:textId="77777777" w:rsidR="001C0ED6" w:rsidRDefault="001C0ED6" w:rsidP="001C0ED6">
            <w:pPr>
              <w:jc w:val="both"/>
              <w:rPr>
                <w:rFonts w:cs="Arial"/>
                <w:b/>
                <w:i w:val="0"/>
                <w:iCs/>
                <w:color w:val="000000" w:themeColor="text1"/>
                <w:sz w:val="20"/>
              </w:rPr>
            </w:pPr>
          </w:p>
          <w:p w14:paraId="4DA71DC8" w14:textId="77777777"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F2E5FD8" w14:textId="77777777" w:rsidR="001C0ED6" w:rsidRPr="00B92051" w:rsidRDefault="001C0ED6" w:rsidP="001C0ED6">
            <w:pPr>
              <w:jc w:val="both"/>
              <w:rPr>
                <w:i w:val="0"/>
                <w:sz w:val="20"/>
              </w:rPr>
            </w:pPr>
            <w:r w:rsidRPr="00B92051">
              <w:rPr>
                <w:i w:val="0"/>
                <w:sz w:val="20"/>
              </w:rPr>
              <w:lastRenderedPageBreak/>
              <w:t>DOKAZILO:</w:t>
            </w:r>
          </w:p>
          <w:p w14:paraId="511FA14F" w14:textId="77777777" w:rsidR="001C0ED6" w:rsidRPr="00B70B7E" w:rsidRDefault="001C0ED6" w:rsidP="001C0ED6">
            <w:pPr>
              <w:jc w:val="both"/>
              <w:rPr>
                <w:i w:val="0"/>
                <w:sz w:val="20"/>
              </w:rPr>
            </w:pPr>
            <w:r w:rsidRPr="00B70B7E">
              <w:rPr>
                <w:i w:val="0"/>
                <w:sz w:val="20"/>
              </w:rPr>
              <w:t>Izpolnjen ESPD obrazec.</w:t>
            </w:r>
          </w:p>
          <w:p w14:paraId="457C243F" w14:textId="77777777" w:rsidR="001C0ED6" w:rsidRPr="00B70B7E" w:rsidRDefault="001C0ED6" w:rsidP="001C0ED6">
            <w:pPr>
              <w:jc w:val="both"/>
              <w:rPr>
                <w:i w:val="0"/>
                <w:sz w:val="20"/>
              </w:rPr>
            </w:pPr>
          </w:p>
          <w:p w14:paraId="468768D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53CDE5C8" w14:textId="77777777" w:rsidR="001C0ED6" w:rsidRPr="00B70B7E" w:rsidRDefault="001C0ED6" w:rsidP="001C0ED6">
            <w:pPr>
              <w:jc w:val="both"/>
              <w:rPr>
                <w:i w:val="0"/>
                <w:sz w:val="20"/>
              </w:rPr>
            </w:pPr>
          </w:p>
          <w:p w14:paraId="1CF51628" w14:textId="77777777" w:rsidR="001C0ED6" w:rsidRPr="0000356F" w:rsidRDefault="001C0ED6" w:rsidP="001C0ED6">
            <w:pPr>
              <w:jc w:val="both"/>
              <w:rPr>
                <w:i w:val="0"/>
                <w:sz w:val="20"/>
              </w:rPr>
            </w:pPr>
          </w:p>
        </w:tc>
      </w:tr>
      <w:tr w:rsidR="00EA1DA8" w:rsidRPr="007565C6" w14:paraId="5C988792" w14:textId="77777777" w:rsidTr="009742DF">
        <w:tc>
          <w:tcPr>
            <w:tcW w:w="9213" w:type="dxa"/>
            <w:gridSpan w:val="2"/>
            <w:shd w:val="clear" w:color="auto" w:fill="F2F2F2" w:themeFill="background1" w:themeFillShade="F2"/>
          </w:tcPr>
          <w:p w14:paraId="4F070D5D" w14:textId="77777777" w:rsidR="00A460E4" w:rsidRPr="00006084"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tc>
      </w:tr>
      <w:tr w:rsidR="001C0ED6" w14:paraId="7E7150BF" w14:textId="77777777" w:rsidTr="0070459D">
        <w:tc>
          <w:tcPr>
            <w:tcW w:w="5244" w:type="dxa"/>
            <w:shd w:val="clear" w:color="auto" w:fill="F2F2F2" w:themeFill="background1" w:themeFillShade="F2"/>
            <w:vAlign w:val="center"/>
          </w:tcPr>
          <w:p w14:paraId="6295C8B9" w14:textId="77777777"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2742557F"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36D6BF61" w14:textId="77777777" w:rsidR="001C0ED6" w:rsidRPr="003A4777" w:rsidRDefault="001C0ED6" w:rsidP="001C0ED6">
            <w:pPr>
              <w:jc w:val="both"/>
              <w:rPr>
                <w:i w:val="0"/>
                <w:sz w:val="18"/>
                <w:szCs w:val="18"/>
              </w:rPr>
            </w:pPr>
            <w:r w:rsidRPr="003A4777">
              <w:rPr>
                <w:i w:val="0"/>
                <w:sz w:val="18"/>
                <w:szCs w:val="18"/>
              </w:rPr>
              <w:t>Izpolnjen ESPD obrazec.</w:t>
            </w:r>
          </w:p>
          <w:p w14:paraId="6778C8B3" w14:textId="77777777" w:rsidR="001C0ED6" w:rsidRPr="003A4777" w:rsidRDefault="001C0ED6" w:rsidP="001C0ED6">
            <w:pPr>
              <w:jc w:val="both"/>
              <w:rPr>
                <w:i w:val="0"/>
                <w:sz w:val="18"/>
                <w:szCs w:val="18"/>
              </w:rPr>
            </w:pPr>
          </w:p>
          <w:p w14:paraId="1FB85A6A" w14:textId="77777777"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36EA38E9" w14:textId="77777777" w:rsidTr="00A460E4">
        <w:tc>
          <w:tcPr>
            <w:tcW w:w="5244" w:type="dxa"/>
            <w:shd w:val="clear" w:color="auto" w:fill="F2F2F2" w:themeFill="background1" w:themeFillShade="F2"/>
          </w:tcPr>
          <w:p w14:paraId="5C33B116" w14:textId="77777777"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461D8304" w14:textId="77777777" w:rsidR="00A460E4" w:rsidRPr="00A460E4" w:rsidRDefault="00A460E4" w:rsidP="00A460E4">
            <w:pPr>
              <w:jc w:val="both"/>
              <w:rPr>
                <w:b/>
                <w:i w:val="0"/>
                <w:sz w:val="20"/>
              </w:rPr>
            </w:pPr>
          </w:p>
          <w:p w14:paraId="75380B1D" w14:textId="77777777"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020F4F80" w14:textId="77777777" w:rsidR="00A460E4" w:rsidRPr="00A460E4" w:rsidRDefault="00A460E4" w:rsidP="00A460E4">
            <w:pPr>
              <w:jc w:val="both"/>
              <w:rPr>
                <w:i w:val="0"/>
                <w:sz w:val="20"/>
              </w:rPr>
            </w:pPr>
            <w:r w:rsidRPr="00A460E4">
              <w:rPr>
                <w:i w:val="0"/>
                <w:sz w:val="20"/>
              </w:rPr>
              <w:t>DOKAZILO:</w:t>
            </w:r>
          </w:p>
          <w:p w14:paraId="20698DA3" w14:textId="77777777" w:rsidR="00A460E4" w:rsidRPr="00A460E4" w:rsidRDefault="00A460E4" w:rsidP="00A460E4">
            <w:pPr>
              <w:jc w:val="both"/>
              <w:rPr>
                <w:i w:val="0"/>
                <w:sz w:val="20"/>
              </w:rPr>
            </w:pPr>
            <w:r w:rsidRPr="00A460E4">
              <w:rPr>
                <w:i w:val="0"/>
                <w:sz w:val="20"/>
              </w:rPr>
              <w:t>Izpolnjen ESPD obrazec.</w:t>
            </w:r>
          </w:p>
          <w:p w14:paraId="0C6B592C" w14:textId="77777777" w:rsidR="00A460E4" w:rsidRPr="00A460E4" w:rsidRDefault="00A460E4" w:rsidP="00A460E4">
            <w:pPr>
              <w:jc w:val="both"/>
              <w:rPr>
                <w:i w:val="0"/>
                <w:sz w:val="20"/>
              </w:rPr>
            </w:pPr>
          </w:p>
          <w:p w14:paraId="0D48A4E2" w14:textId="77777777"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5DF77198" w14:textId="77777777" w:rsidTr="00B42EA8">
        <w:tc>
          <w:tcPr>
            <w:tcW w:w="5244" w:type="dxa"/>
            <w:shd w:val="clear" w:color="auto" w:fill="F2F2F2" w:themeFill="background1" w:themeFillShade="F2"/>
          </w:tcPr>
          <w:p w14:paraId="52960F12" w14:textId="77777777" w:rsidR="00A460E4" w:rsidRPr="007C22DC" w:rsidRDefault="00B53706" w:rsidP="00A460E4">
            <w:pPr>
              <w:jc w:val="both"/>
              <w:rPr>
                <w:rFonts w:eastAsia="Calibri"/>
                <w:b/>
                <w:bCs/>
                <w:i w:val="0"/>
                <w:color w:val="000000" w:themeColor="text1"/>
                <w:sz w:val="20"/>
                <w:lang w:eastAsia="en-US"/>
              </w:rPr>
            </w:pPr>
            <w:r>
              <w:rPr>
                <w:rFonts w:eastAsia="Calibri"/>
                <w:b/>
                <w:bCs/>
                <w:i w:val="0"/>
                <w:color w:val="000000" w:themeColor="text1"/>
                <w:sz w:val="20"/>
                <w:lang w:eastAsia="en-US"/>
              </w:rPr>
              <w:t>3</w:t>
            </w:r>
            <w:r w:rsidR="00A460E4" w:rsidRPr="007C22DC">
              <w:rPr>
                <w:rFonts w:eastAsia="Calibri"/>
                <w:b/>
                <w:bCs/>
                <w:i w:val="0"/>
                <w:color w:val="000000" w:themeColor="text1"/>
                <w:sz w:val="20"/>
                <w:lang w:eastAsia="en-US"/>
              </w:rPr>
              <w:t>. REFERENČNI POGOJ</w:t>
            </w:r>
          </w:p>
          <w:p w14:paraId="234AEFC3" w14:textId="77777777" w:rsidR="00E35B65" w:rsidRDefault="00A460E4" w:rsidP="004F620B">
            <w:pPr>
              <w:jc w:val="both"/>
              <w:rPr>
                <w:b/>
                <w:i w:val="0"/>
                <w:sz w:val="20"/>
              </w:rPr>
            </w:pPr>
            <w:r w:rsidRPr="00FA7FF0">
              <w:rPr>
                <w:b/>
                <w:i w:val="0"/>
                <w:sz w:val="20"/>
              </w:rPr>
              <w:t>Gospodarski subjekt ali skupina gospodarskih subjektov v okviru skupne ponudbe, mora izkazati</w:t>
            </w:r>
            <w:r w:rsidR="00E35B65">
              <w:rPr>
                <w:b/>
                <w:i w:val="0"/>
                <w:sz w:val="20"/>
              </w:rPr>
              <w:t>:</w:t>
            </w:r>
          </w:p>
          <w:p w14:paraId="48069B8C" w14:textId="64275344" w:rsidR="00A460E4" w:rsidRPr="00E35B65" w:rsidRDefault="004F620B" w:rsidP="00E35B65">
            <w:pPr>
              <w:pStyle w:val="Odstavekseznama"/>
              <w:numPr>
                <w:ilvl w:val="0"/>
                <w:numId w:val="22"/>
              </w:numPr>
              <w:jc w:val="both"/>
              <w:rPr>
                <w:rFonts w:eastAsia="Calibri"/>
                <w:b/>
                <w:bCs/>
                <w:i w:val="0"/>
                <w:color w:val="000000" w:themeColor="text1"/>
                <w:sz w:val="20"/>
                <w:lang w:eastAsia="en-US"/>
              </w:rPr>
            </w:pPr>
            <w:r w:rsidRPr="00E35B65">
              <w:rPr>
                <w:b/>
                <w:i w:val="0"/>
                <w:sz w:val="20"/>
              </w:rPr>
              <w:t xml:space="preserve">da je </w:t>
            </w:r>
            <w:r w:rsidR="00A460E4" w:rsidRPr="00E35B65">
              <w:rPr>
                <w:b/>
                <w:i w:val="0"/>
                <w:sz w:val="20"/>
              </w:rPr>
              <w:t xml:space="preserve">kvalitetno, strokovno in v skladu s pogodbenimi določili uspešno </w:t>
            </w:r>
            <w:r w:rsidRPr="00E35B65">
              <w:rPr>
                <w:b/>
                <w:i w:val="0"/>
                <w:sz w:val="20"/>
              </w:rPr>
              <w:t xml:space="preserve">izdelal </w:t>
            </w:r>
            <w:r w:rsidR="00DD16BE" w:rsidRPr="00E35B65">
              <w:rPr>
                <w:b/>
                <w:i w:val="0"/>
                <w:sz w:val="20"/>
              </w:rPr>
              <w:t xml:space="preserve"> projektno dokumentacijo</w:t>
            </w:r>
            <w:r w:rsidR="009407E7">
              <w:rPr>
                <w:b/>
                <w:i w:val="0"/>
                <w:sz w:val="20"/>
              </w:rPr>
              <w:t xml:space="preserve"> (</w:t>
            </w:r>
            <w:r w:rsidR="009407E7" w:rsidRPr="00E676AE">
              <w:rPr>
                <w:b/>
                <w:i w:val="0"/>
                <w:sz w:val="20"/>
              </w:rPr>
              <w:t>za faze PGD ali DGD in PZI</w:t>
            </w:r>
            <w:r w:rsidR="009407E7">
              <w:rPr>
                <w:b/>
                <w:i w:val="0"/>
                <w:sz w:val="20"/>
              </w:rPr>
              <w:t>)</w:t>
            </w:r>
            <w:r w:rsidRPr="00E35B65">
              <w:rPr>
                <w:b/>
                <w:i w:val="0"/>
                <w:sz w:val="20"/>
              </w:rPr>
              <w:t xml:space="preserve"> </w:t>
            </w:r>
            <w:r w:rsidR="00DD16BE" w:rsidRPr="00E35B65">
              <w:rPr>
                <w:b/>
                <w:i w:val="0"/>
                <w:sz w:val="20"/>
              </w:rPr>
              <w:t xml:space="preserve">za vsaj </w:t>
            </w:r>
            <w:r w:rsidRPr="00E35B65">
              <w:rPr>
                <w:b/>
                <w:i w:val="0"/>
                <w:sz w:val="20"/>
              </w:rPr>
              <w:t>tri</w:t>
            </w:r>
            <w:r w:rsidR="00DD16BE" w:rsidRPr="00E35B65">
              <w:rPr>
                <w:b/>
                <w:i w:val="0"/>
                <w:sz w:val="20"/>
              </w:rPr>
              <w:t xml:space="preserve"> </w:t>
            </w:r>
            <w:r w:rsidR="004413B6" w:rsidRPr="00E35B65">
              <w:rPr>
                <w:b/>
                <w:i w:val="0"/>
                <w:sz w:val="20"/>
              </w:rPr>
              <w:t xml:space="preserve">(3) </w:t>
            </w:r>
            <w:r w:rsidR="00DD16BE" w:rsidRPr="00E35B65">
              <w:rPr>
                <w:b/>
                <w:i w:val="0"/>
                <w:sz w:val="20"/>
              </w:rPr>
              <w:t>objekt</w:t>
            </w:r>
            <w:r w:rsidRPr="00E35B65">
              <w:rPr>
                <w:b/>
                <w:i w:val="0"/>
                <w:sz w:val="20"/>
              </w:rPr>
              <w:t xml:space="preserve">e visokih gradenj, ki so </w:t>
            </w:r>
            <w:r w:rsidR="004413B6" w:rsidRPr="00E35B65">
              <w:rPr>
                <w:b/>
                <w:i w:val="0"/>
                <w:sz w:val="20"/>
              </w:rPr>
              <w:t xml:space="preserve">vpisani v </w:t>
            </w:r>
            <w:r w:rsidR="00621F9C" w:rsidRPr="00E35B65">
              <w:rPr>
                <w:b/>
                <w:i w:val="0"/>
                <w:sz w:val="20"/>
              </w:rPr>
              <w:t>R</w:t>
            </w:r>
            <w:r w:rsidR="004413B6" w:rsidRPr="00E35B65">
              <w:rPr>
                <w:b/>
                <w:i w:val="0"/>
                <w:sz w:val="20"/>
              </w:rPr>
              <w:t>egister kulturne dediščine</w:t>
            </w:r>
            <w:r w:rsidRPr="00E35B65">
              <w:rPr>
                <w:b/>
                <w:i w:val="0"/>
                <w:sz w:val="20"/>
              </w:rPr>
              <w:t xml:space="preserve"> ter v velikosti vsaj 4.700 m² </w:t>
            </w:r>
            <w:r w:rsidR="00F54792" w:rsidRPr="00E35B65">
              <w:rPr>
                <w:b/>
                <w:i w:val="0"/>
                <w:sz w:val="20"/>
              </w:rPr>
              <w:t>bruto</w:t>
            </w:r>
            <w:r w:rsidR="00E35B65">
              <w:rPr>
                <w:b/>
                <w:i w:val="0"/>
                <w:sz w:val="20"/>
              </w:rPr>
              <w:t xml:space="preserve"> površine</w:t>
            </w:r>
            <w:r w:rsidR="00F54792" w:rsidRPr="00E35B65">
              <w:rPr>
                <w:b/>
                <w:i w:val="0"/>
                <w:sz w:val="20"/>
              </w:rPr>
              <w:t xml:space="preserve"> </w:t>
            </w:r>
            <w:r w:rsidRPr="00E35B65">
              <w:rPr>
                <w:b/>
                <w:i w:val="0"/>
                <w:sz w:val="20"/>
              </w:rPr>
              <w:t xml:space="preserve">in za katera je bilo </w:t>
            </w:r>
            <w:r w:rsidR="00EF03BB" w:rsidRPr="00E35B65">
              <w:rPr>
                <w:b/>
                <w:i w:val="0"/>
                <w:sz w:val="20"/>
              </w:rPr>
              <w:t xml:space="preserve">v obdobju od 01.01.2010 </w:t>
            </w:r>
            <w:r w:rsidR="00E35B65">
              <w:rPr>
                <w:b/>
                <w:i w:val="0"/>
                <w:sz w:val="20"/>
              </w:rPr>
              <w:t xml:space="preserve">dalje </w:t>
            </w:r>
            <w:r w:rsidR="00EF03BB" w:rsidRPr="00E35B65">
              <w:rPr>
                <w:b/>
                <w:i w:val="0"/>
                <w:sz w:val="20"/>
              </w:rPr>
              <w:t xml:space="preserve">do oddaje ponudbe </w:t>
            </w:r>
            <w:r w:rsidRPr="00E35B65">
              <w:rPr>
                <w:b/>
                <w:i w:val="0"/>
                <w:sz w:val="20"/>
              </w:rPr>
              <w:t xml:space="preserve">pridobljeno uporabno dovoljenje ter je bila vrednost GOI del posamezne </w:t>
            </w:r>
            <w:r w:rsidR="00EF03BB" w:rsidRPr="00E35B65">
              <w:rPr>
                <w:b/>
                <w:i w:val="0"/>
                <w:sz w:val="20"/>
              </w:rPr>
              <w:t xml:space="preserve">investicije </w:t>
            </w:r>
            <w:r w:rsidRPr="00E35B65">
              <w:rPr>
                <w:b/>
                <w:i w:val="0"/>
                <w:sz w:val="20"/>
              </w:rPr>
              <w:t xml:space="preserve">najmanj </w:t>
            </w:r>
            <w:r w:rsidR="00F54792" w:rsidRPr="00E35B65">
              <w:rPr>
                <w:b/>
                <w:i w:val="0"/>
                <w:sz w:val="20"/>
              </w:rPr>
              <w:t>5</w:t>
            </w:r>
            <w:r w:rsidR="00EF03BB" w:rsidRPr="00E35B65">
              <w:rPr>
                <w:b/>
                <w:i w:val="0"/>
                <w:sz w:val="20"/>
              </w:rPr>
              <w:t xml:space="preserve"> </w:t>
            </w:r>
            <w:r w:rsidR="00F54792" w:rsidRPr="00E35B65">
              <w:rPr>
                <w:b/>
                <w:i w:val="0"/>
                <w:sz w:val="20"/>
              </w:rPr>
              <w:t xml:space="preserve">mio </w:t>
            </w:r>
            <w:r w:rsidRPr="00E35B65">
              <w:rPr>
                <w:b/>
                <w:i w:val="0"/>
                <w:sz w:val="20"/>
              </w:rPr>
              <w:t xml:space="preserve">EUR </w:t>
            </w:r>
            <w:r w:rsidR="00F54792" w:rsidRPr="00E35B65">
              <w:rPr>
                <w:b/>
                <w:i w:val="0"/>
                <w:sz w:val="20"/>
              </w:rPr>
              <w:t xml:space="preserve">z </w:t>
            </w:r>
            <w:r w:rsidRPr="00E35B65">
              <w:rPr>
                <w:b/>
                <w:i w:val="0"/>
                <w:sz w:val="20"/>
              </w:rPr>
              <w:t>DDV</w:t>
            </w:r>
            <w:r w:rsidR="004413B6" w:rsidRPr="00E35B65">
              <w:rPr>
                <w:b/>
                <w:i w:val="0"/>
                <w:sz w:val="20"/>
              </w:rPr>
              <w:t>.</w:t>
            </w:r>
            <w:r w:rsidR="00A460E4" w:rsidRPr="00E35B65">
              <w:rPr>
                <w:b/>
                <w:i w:val="0"/>
                <w:sz w:val="20"/>
              </w:rPr>
              <w:t xml:space="preserve"> </w:t>
            </w:r>
          </w:p>
        </w:tc>
        <w:tc>
          <w:tcPr>
            <w:tcW w:w="3969" w:type="dxa"/>
            <w:vAlign w:val="center"/>
          </w:tcPr>
          <w:p w14:paraId="408A34B5" w14:textId="77777777" w:rsidR="00A460E4" w:rsidRPr="00B53706" w:rsidRDefault="00A460E4" w:rsidP="00A460E4">
            <w:pPr>
              <w:jc w:val="both"/>
              <w:rPr>
                <w:i w:val="0"/>
                <w:sz w:val="20"/>
              </w:rPr>
            </w:pPr>
            <w:r w:rsidRPr="00B53706">
              <w:rPr>
                <w:i w:val="0"/>
                <w:sz w:val="20"/>
              </w:rPr>
              <w:t>DOKAZILO:</w:t>
            </w:r>
          </w:p>
          <w:p w14:paraId="1114DE58" w14:textId="0F81844B"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Izpolnjen ESPD obrazec</w:t>
            </w:r>
            <w:r w:rsidR="00B93B52">
              <w:rPr>
                <w:rFonts w:ascii="Times New Roman" w:hAnsi="Times New Roman" w:cs="Times New Roman"/>
                <w:color w:val="000000" w:themeColor="text1"/>
                <w:sz w:val="20"/>
                <w:szCs w:val="20"/>
              </w:rPr>
              <w:t xml:space="preserve"> in</w:t>
            </w:r>
            <w:r w:rsidR="00B93B52" w:rsidRPr="00B53706">
              <w:rPr>
                <w:rFonts w:ascii="Times New Roman" w:hAnsi="Times New Roman" w:cs="Times New Roman"/>
                <w:color w:val="000000" w:themeColor="text1"/>
                <w:sz w:val="20"/>
                <w:szCs w:val="20"/>
              </w:rPr>
              <w:t xml:space="preserve"> Referenčn</w:t>
            </w:r>
            <w:r w:rsidR="00B93B52">
              <w:rPr>
                <w:rFonts w:ascii="Times New Roman" w:hAnsi="Times New Roman" w:cs="Times New Roman"/>
                <w:color w:val="000000" w:themeColor="text1"/>
                <w:sz w:val="20"/>
                <w:szCs w:val="20"/>
              </w:rPr>
              <w:t>o</w:t>
            </w:r>
            <w:r w:rsidR="00B93B52" w:rsidRPr="00B53706">
              <w:rPr>
                <w:rFonts w:ascii="Times New Roman" w:hAnsi="Times New Roman" w:cs="Times New Roman"/>
                <w:color w:val="000000" w:themeColor="text1"/>
                <w:sz w:val="20"/>
                <w:szCs w:val="20"/>
              </w:rPr>
              <w:t xml:space="preserve"> tabel</w:t>
            </w:r>
            <w:r w:rsidR="00B93B52">
              <w:rPr>
                <w:rFonts w:ascii="Times New Roman" w:hAnsi="Times New Roman" w:cs="Times New Roman"/>
                <w:color w:val="000000" w:themeColor="text1"/>
                <w:sz w:val="20"/>
                <w:szCs w:val="20"/>
              </w:rPr>
              <w:t>o</w:t>
            </w:r>
            <w:r w:rsidR="00B93B52" w:rsidRPr="00B53706">
              <w:rPr>
                <w:rFonts w:ascii="Times New Roman" w:hAnsi="Times New Roman" w:cs="Times New Roman"/>
                <w:color w:val="000000" w:themeColor="text1"/>
                <w:sz w:val="20"/>
                <w:szCs w:val="20"/>
              </w:rPr>
              <w:t xml:space="preserve"> </w:t>
            </w:r>
            <w:r w:rsidRPr="00B53706">
              <w:rPr>
                <w:rFonts w:ascii="Times New Roman" w:hAnsi="Times New Roman" w:cs="Times New Roman"/>
                <w:color w:val="000000" w:themeColor="text1"/>
                <w:sz w:val="20"/>
                <w:szCs w:val="20"/>
              </w:rPr>
              <w:t xml:space="preserve">(priloga </w:t>
            </w:r>
            <w:r w:rsidR="002B3046">
              <w:rPr>
                <w:rFonts w:ascii="Times New Roman" w:hAnsi="Times New Roman" w:cs="Times New Roman"/>
                <w:color w:val="000000" w:themeColor="text1"/>
                <w:sz w:val="20"/>
                <w:szCs w:val="20"/>
              </w:rPr>
              <w:t>5/1</w:t>
            </w:r>
            <w:r w:rsidRPr="00B53706">
              <w:rPr>
                <w:rFonts w:ascii="Times New Roman" w:hAnsi="Times New Roman" w:cs="Times New Roman"/>
                <w:color w:val="000000" w:themeColor="text1"/>
                <w:sz w:val="20"/>
                <w:szCs w:val="20"/>
              </w:rPr>
              <w:t>)</w:t>
            </w:r>
            <w:r w:rsidR="004D4E6F">
              <w:rPr>
                <w:rFonts w:ascii="Times New Roman" w:hAnsi="Times New Roman" w:cs="Times New Roman"/>
                <w:color w:val="000000" w:themeColor="text1"/>
                <w:sz w:val="20"/>
                <w:szCs w:val="20"/>
              </w:rPr>
              <w:t xml:space="preserve"> </w:t>
            </w:r>
            <w:r w:rsidRPr="00B53706">
              <w:rPr>
                <w:rFonts w:ascii="Times New Roman" w:hAnsi="Times New Roman" w:cs="Times New Roman"/>
                <w:color w:val="000000" w:themeColor="text1"/>
                <w:sz w:val="20"/>
                <w:szCs w:val="20"/>
              </w:rPr>
              <w:t>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w:t>
            </w:r>
            <w:r w:rsidR="005B02C0">
              <w:rPr>
                <w:rFonts w:ascii="Times New Roman" w:hAnsi="Times New Roman" w:cs="Times New Roman"/>
                <w:color w:val="000000" w:themeColor="text1"/>
                <w:sz w:val="20"/>
                <w:szCs w:val="20"/>
              </w:rPr>
              <w:t>2</w:t>
            </w:r>
            <w:r w:rsidRPr="00B53706">
              <w:rPr>
                <w:rFonts w:ascii="Times New Roman" w:hAnsi="Times New Roman" w:cs="Times New Roman"/>
                <w:color w:val="000000" w:themeColor="text1"/>
                <w:sz w:val="20"/>
                <w:szCs w:val="20"/>
              </w:rPr>
              <w:t>).</w:t>
            </w:r>
          </w:p>
          <w:p w14:paraId="68A2A098" w14:textId="77777777" w:rsidR="00A460E4" w:rsidRPr="00B53706" w:rsidRDefault="00A460E4" w:rsidP="00A460E4">
            <w:pPr>
              <w:pStyle w:val="Default"/>
              <w:jc w:val="both"/>
              <w:rPr>
                <w:rFonts w:ascii="Times New Roman" w:hAnsi="Times New Roman" w:cs="Times New Roman"/>
                <w:color w:val="000000" w:themeColor="text1"/>
                <w:sz w:val="20"/>
                <w:szCs w:val="20"/>
              </w:rPr>
            </w:pPr>
          </w:p>
          <w:p w14:paraId="41F7E420" w14:textId="77777777" w:rsidR="00A460E4" w:rsidRPr="00B53706" w:rsidRDefault="00A460E4" w:rsidP="00A460E4">
            <w:pPr>
              <w:pStyle w:val="Default"/>
              <w:jc w:val="both"/>
              <w:rPr>
                <w:i/>
                <w:sz w:val="20"/>
              </w:rPr>
            </w:pPr>
            <w:r w:rsidRPr="00B53706">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0BE6690D" w14:textId="77777777" w:rsidTr="00B42EA8">
        <w:tc>
          <w:tcPr>
            <w:tcW w:w="5244" w:type="dxa"/>
            <w:shd w:val="clear" w:color="auto" w:fill="F2F2F2" w:themeFill="background1" w:themeFillShade="F2"/>
          </w:tcPr>
          <w:p w14:paraId="78CDC97A" w14:textId="77777777" w:rsidR="00A460E4" w:rsidRPr="00A54E1A" w:rsidRDefault="00A460E4" w:rsidP="00A460E4">
            <w:pPr>
              <w:jc w:val="both"/>
              <w:rPr>
                <w:rFonts w:cs="Tahoma"/>
                <w:b/>
                <w:i w:val="0"/>
                <w:sz w:val="20"/>
              </w:rPr>
            </w:pPr>
            <w:r w:rsidRPr="00A54E1A">
              <w:rPr>
                <w:b/>
                <w:i w:val="0"/>
                <w:sz w:val="20"/>
              </w:rPr>
              <w:t>4. KADROVSKE ZMOGLJIVOSTI</w:t>
            </w:r>
          </w:p>
          <w:p w14:paraId="09B757CB" w14:textId="77777777" w:rsidR="00A460E4" w:rsidRDefault="00A460E4" w:rsidP="00A460E4">
            <w:pPr>
              <w:suppressAutoHyphens/>
              <w:jc w:val="both"/>
              <w:rPr>
                <w:b/>
                <w:i w:val="0"/>
                <w:sz w:val="20"/>
              </w:rPr>
            </w:pPr>
            <w:r w:rsidRPr="00A54E1A">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0C7CBF4A" w14:textId="77777777" w:rsidR="00E35B65" w:rsidRDefault="00E35B65" w:rsidP="00A460E4">
            <w:pPr>
              <w:suppressAutoHyphens/>
              <w:jc w:val="both"/>
              <w:rPr>
                <w:b/>
                <w:i w:val="0"/>
                <w:sz w:val="20"/>
              </w:rPr>
            </w:pPr>
          </w:p>
          <w:p w14:paraId="652577C5" w14:textId="1718993B" w:rsidR="00E35B65" w:rsidRPr="00A774CE" w:rsidRDefault="00447A6E" w:rsidP="00E35B65">
            <w:pPr>
              <w:suppressAutoHyphens/>
              <w:jc w:val="both"/>
              <w:rPr>
                <w:b/>
                <w:i w:val="0"/>
                <w:sz w:val="20"/>
                <w:u w:val="single"/>
              </w:rPr>
            </w:pPr>
            <w:r w:rsidRPr="00A774CE">
              <w:rPr>
                <w:b/>
                <w:i w:val="0"/>
                <w:sz w:val="20"/>
                <w:u w:val="single"/>
              </w:rPr>
              <w:t xml:space="preserve">4.1  </w:t>
            </w:r>
            <w:r w:rsidR="00E35B65" w:rsidRPr="00A774CE">
              <w:rPr>
                <w:b/>
                <w:i w:val="0"/>
                <w:sz w:val="20"/>
                <w:u w:val="single"/>
              </w:rPr>
              <w:t>VODJA PROJEKTA</w:t>
            </w:r>
          </w:p>
          <w:p w14:paraId="6970AC29" w14:textId="77777777" w:rsidR="00E35B65" w:rsidRDefault="00E35B65" w:rsidP="00E35B65">
            <w:pPr>
              <w:jc w:val="both"/>
              <w:rPr>
                <w:b/>
                <w:i w:val="0"/>
                <w:color w:val="000000" w:themeColor="text1"/>
                <w:sz w:val="20"/>
              </w:rPr>
            </w:pPr>
            <w:r w:rsidRPr="00A54E1A">
              <w:rPr>
                <w:b/>
                <w:i w:val="0"/>
                <w:sz w:val="20"/>
              </w:rPr>
              <w:t xml:space="preserve">Gospodarski subjekt </w:t>
            </w:r>
            <w:r w:rsidRPr="00A54E1A">
              <w:rPr>
                <w:rFonts w:cs="Tahoma"/>
                <w:b/>
                <w:i w:val="0"/>
                <w:sz w:val="20"/>
              </w:rPr>
              <w:t xml:space="preserve">mora v prijavi izkazati, da oseba, ki  bo navedena kot vodja </w:t>
            </w:r>
            <w:r>
              <w:rPr>
                <w:rFonts w:cs="Tahoma"/>
                <w:b/>
                <w:i w:val="0"/>
                <w:sz w:val="20"/>
              </w:rPr>
              <w:t xml:space="preserve">projekta </w:t>
            </w:r>
            <w:r w:rsidRPr="00A54E1A">
              <w:rPr>
                <w:rFonts w:cs="Tahoma"/>
                <w:b/>
                <w:i w:val="0"/>
                <w:sz w:val="20"/>
              </w:rPr>
              <w:t xml:space="preserve">izpolnjuje pogoje v skladu z Gradbenim zakonom </w:t>
            </w:r>
            <w:r w:rsidRPr="00A54E1A">
              <w:rPr>
                <w:b/>
                <w:i w:val="0"/>
                <w:color w:val="000000" w:themeColor="text1"/>
                <w:sz w:val="20"/>
              </w:rPr>
              <w:t>(U. l., št. 61/17, v nadaljevanju GZ)</w:t>
            </w:r>
            <w:r>
              <w:rPr>
                <w:b/>
                <w:i w:val="0"/>
                <w:color w:val="000000" w:themeColor="text1"/>
                <w:sz w:val="20"/>
              </w:rPr>
              <w:t>.</w:t>
            </w:r>
          </w:p>
          <w:p w14:paraId="28C33DC5" w14:textId="77777777" w:rsidR="00E35B65" w:rsidRPr="00A54E1A" w:rsidRDefault="00E35B65" w:rsidP="00A460E4">
            <w:pPr>
              <w:suppressAutoHyphens/>
              <w:jc w:val="both"/>
              <w:rPr>
                <w:b/>
                <w:i w:val="0"/>
                <w:sz w:val="20"/>
              </w:rPr>
            </w:pPr>
          </w:p>
          <w:p w14:paraId="43A5041B" w14:textId="48904AC3" w:rsidR="00A460E4" w:rsidRPr="00F552B5" w:rsidRDefault="00447A6E" w:rsidP="00A460E4">
            <w:pPr>
              <w:suppressAutoHyphens/>
              <w:jc w:val="both"/>
              <w:rPr>
                <w:b/>
                <w:i w:val="0"/>
                <w:sz w:val="20"/>
                <w:u w:val="single"/>
              </w:rPr>
            </w:pPr>
            <w:r>
              <w:rPr>
                <w:b/>
                <w:i w:val="0"/>
                <w:sz w:val="20"/>
                <w:u w:val="single"/>
              </w:rPr>
              <w:t xml:space="preserve">4.2    </w:t>
            </w:r>
            <w:r w:rsidR="00E35B65">
              <w:rPr>
                <w:b/>
                <w:i w:val="0"/>
                <w:sz w:val="20"/>
                <w:u w:val="single"/>
              </w:rPr>
              <w:t xml:space="preserve">POOBLAŠČENI </w:t>
            </w:r>
            <w:r w:rsidR="00BA1DC9">
              <w:rPr>
                <w:b/>
                <w:i w:val="0"/>
                <w:sz w:val="20"/>
                <w:u w:val="single"/>
              </w:rPr>
              <w:t>ARHITEKT</w:t>
            </w:r>
            <w:r w:rsidR="004413B6" w:rsidRPr="00F552B5">
              <w:rPr>
                <w:b/>
                <w:i w:val="0"/>
                <w:sz w:val="20"/>
                <w:u w:val="single"/>
              </w:rPr>
              <w:t>:</w:t>
            </w:r>
          </w:p>
          <w:p w14:paraId="2C9B5AFF" w14:textId="649033A1" w:rsidR="005859AA" w:rsidRPr="006F7DCB" w:rsidRDefault="00E35B65" w:rsidP="005859AA">
            <w:pPr>
              <w:jc w:val="both"/>
              <w:rPr>
                <w:b/>
                <w:i w:val="0"/>
                <w:sz w:val="20"/>
              </w:rPr>
            </w:pPr>
            <w:r w:rsidRPr="00A54E1A">
              <w:rPr>
                <w:b/>
                <w:i w:val="0"/>
                <w:sz w:val="20"/>
              </w:rPr>
              <w:t xml:space="preserve">Gospodarski subjekt </w:t>
            </w:r>
            <w:r w:rsidRPr="00A54E1A">
              <w:rPr>
                <w:rFonts w:cs="Tahoma"/>
                <w:b/>
                <w:i w:val="0"/>
                <w:sz w:val="20"/>
              </w:rPr>
              <w:t>mora v prijavi izkazati, da o</w:t>
            </w:r>
            <w:r>
              <w:rPr>
                <w:rFonts w:cs="Tahoma"/>
                <w:b/>
                <w:i w:val="0"/>
                <w:sz w:val="20"/>
              </w:rPr>
              <w:t xml:space="preserve">seba, ki bo navedena kot pooblaščeni arhitekt </w:t>
            </w:r>
            <w:r w:rsidR="005859AA" w:rsidRPr="006F7DCB">
              <w:rPr>
                <w:b/>
                <w:i w:val="0"/>
                <w:sz w:val="20"/>
              </w:rPr>
              <w:t>izpolnjuje pogoje</w:t>
            </w:r>
            <w:r>
              <w:rPr>
                <w:b/>
                <w:i w:val="0"/>
                <w:sz w:val="20"/>
              </w:rPr>
              <w:t xml:space="preserve"> </w:t>
            </w:r>
            <w:r w:rsidR="00E7586F">
              <w:rPr>
                <w:b/>
                <w:i w:val="0"/>
                <w:sz w:val="20"/>
              </w:rPr>
              <w:t>v</w:t>
            </w:r>
            <w:r>
              <w:rPr>
                <w:b/>
                <w:i w:val="0"/>
                <w:sz w:val="20"/>
              </w:rPr>
              <w:t xml:space="preserve"> skladu z</w:t>
            </w:r>
            <w:r w:rsidR="005859AA" w:rsidRPr="006F7DCB">
              <w:rPr>
                <w:b/>
                <w:i w:val="0"/>
                <w:sz w:val="20"/>
              </w:rPr>
              <w:t xml:space="preserve"> </w:t>
            </w:r>
            <w:r>
              <w:rPr>
                <w:rFonts w:cs="Tahoma"/>
                <w:b/>
                <w:i w:val="0"/>
                <w:sz w:val="20"/>
              </w:rPr>
              <w:t>Zakonom o arhitekturni in inženirski dejavnosti</w:t>
            </w:r>
            <w:r w:rsidRPr="006F7DCB">
              <w:rPr>
                <w:b/>
                <w:i w:val="0"/>
                <w:sz w:val="20"/>
              </w:rPr>
              <w:t xml:space="preserve"> </w:t>
            </w:r>
            <w:r w:rsidR="005859AA" w:rsidRPr="006F7DCB">
              <w:rPr>
                <w:b/>
                <w:i w:val="0"/>
                <w:sz w:val="20"/>
              </w:rPr>
              <w:t xml:space="preserve"> (ZA</w:t>
            </w:r>
            <w:r>
              <w:rPr>
                <w:b/>
                <w:i w:val="0"/>
                <w:sz w:val="20"/>
              </w:rPr>
              <w:t>ID</w:t>
            </w:r>
            <w:r w:rsidR="005859AA" w:rsidRPr="006F7DCB">
              <w:rPr>
                <w:b/>
                <w:i w:val="0"/>
                <w:sz w:val="20"/>
              </w:rPr>
              <w:t>) in</w:t>
            </w:r>
            <w:r>
              <w:rPr>
                <w:b/>
                <w:i w:val="0"/>
                <w:sz w:val="20"/>
              </w:rPr>
              <w:t xml:space="preserve"> se izkaže, da</w:t>
            </w:r>
            <w:r w:rsidR="005859AA" w:rsidRPr="006F7DCB">
              <w:rPr>
                <w:b/>
                <w:i w:val="0"/>
                <w:sz w:val="20"/>
              </w:rPr>
              <w:t>:</w:t>
            </w:r>
          </w:p>
          <w:p w14:paraId="6ECAF03D" w14:textId="7D67F737" w:rsidR="00F552B5" w:rsidRDefault="00F552B5" w:rsidP="00A460E4">
            <w:pPr>
              <w:jc w:val="both"/>
              <w:rPr>
                <w:b/>
                <w:i w:val="0"/>
                <w:sz w:val="20"/>
              </w:rPr>
            </w:pPr>
          </w:p>
          <w:p w14:paraId="33C7140C" w14:textId="2ABED8A6" w:rsidR="00EA59C2" w:rsidRDefault="00E35B65" w:rsidP="00E35B65">
            <w:pPr>
              <w:pStyle w:val="Odstavekseznama"/>
              <w:numPr>
                <w:ilvl w:val="0"/>
                <w:numId w:val="22"/>
              </w:numPr>
              <w:jc w:val="both"/>
              <w:rPr>
                <w:b/>
                <w:i w:val="0"/>
                <w:sz w:val="20"/>
              </w:rPr>
            </w:pPr>
            <w:r>
              <w:rPr>
                <w:b/>
                <w:i w:val="0"/>
                <w:sz w:val="20"/>
              </w:rPr>
              <w:t xml:space="preserve">je, </w:t>
            </w:r>
            <w:r w:rsidR="005859AA" w:rsidRPr="00F552B5">
              <w:rPr>
                <w:b/>
                <w:i w:val="0"/>
                <w:sz w:val="20"/>
              </w:rPr>
              <w:t>kvalitetno, strokovno in v skladu s pogodbenimi določili</w:t>
            </w:r>
            <w:r>
              <w:rPr>
                <w:b/>
                <w:i w:val="0"/>
                <w:sz w:val="20"/>
              </w:rPr>
              <w:t xml:space="preserve"> </w:t>
            </w:r>
            <w:r>
              <w:rPr>
                <w:rFonts w:cs="Tahoma"/>
                <w:b/>
                <w:i w:val="0"/>
                <w:sz w:val="20"/>
              </w:rPr>
              <w:t xml:space="preserve">opravljal funkcijo pooblaščenega inženirja za področje arhitekture oz. odgovornega projektanta arhitekture </w:t>
            </w:r>
            <w:r w:rsidRPr="00A54E1A">
              <w:rPr>
                <w:rFonts w:cs="Tahoma"/>
                <w:b/>
                <w:i w:val="0"/>
                <w:sz w:val="20"/>
              </w:rPr>
              <w:t xml:space="preserve">pri </w:t>
            </w:r>
            <w:r>
              <w:rPr>
                <w:rFonts w:cs="Tahoma"/>
                <w:b/>
                <w:i w:val="0"/>
                <w:sz w:val="20"/>
              </w:rPr>
              <w:t xml:space="preserve">izdelavi </w:t>
            </w:r>
            <w:r>
              <w:rPr>
                <w:b/>
                <w:i w:val="0"/>
                <w:color w:val="000000" w:themeColor="text1"/>
                <w:sz w:val="20"/>
              </w:rPr>
              <w:t xml:space="preserve">projektne dokumentacije </w:t>
            </w:r>
            <w:r>
              <w:rPr>
                <w:b/>
                <w:i w:val="0"/>
                <w:sz w:val="20"/>
              </w:rPr>
              <w:t>za zahtevni objekt s področja arhitekture (</w:t>
            </w:r>
            <w:r w:rsidRPr="00E676AE">
              <w:rPr>
                <w:b/>
                <w:i w:val="0"/>
                <w:sz w:val="20"/>
              </w:rPr>
              <w:t>za faze PGD ali DGD in PZI</w:t>
            </w:r>
            <w:r>
              <w:rPr>
                <w:b/>
                <w:i w:val="0"/>
                <w:sz w:val="20"/>
              </w:rPr>
              <w:t>)</w:t>
            </w:r>
            <w:r>
              <w:rPr>
                <w:b/>
                <w:i w:val="0"/>
                <w:color w:val="000000" w:themeColor="text1"/>
                <w:sz w:val="20"/>
              </w:rPr>
              <w:t xml:space="preserve"> </w:t>
            </w:r>
            <w:r>
              <w:rPr>
                <w:b/>
                <w:i w:val="0"/>
                <w:sz w:val="20"/>
              </w:rPr>
              <w:t>za vsaj</w:t>
            </w:r>
            <w:r w:rsidR="005859AA" w:rsidRPr="00F552B5">
              <w:rPr>
                <w:b/>
                <w:i w:val="0"/>
                <w:sz w:val="20"/>
              </w:rPr>
              <w:t xml:space="preserve"> </w:t>
            </w:r>
            <w:r w:rsidR="00447A6E">
              <w:rPr>
                <w:b/>
                <w:i w:val="0"/>
                <w:sz w:val="20"/>
              </w:rPr>
              <w:t>dva</w:t>
            </w:r>
            <w:r w:rsidR="00447A6E" w:rsidRPr="00F552B5">
              <w:rPr>
                <w:b/>
                <w:i w:val="0"/>
                <w:sz w:val="20"/>
              </w:rPr>
              <w:t xml:space="preserve"> </w:t>
            </w:r>
            <w:r w:rsidR="005859AA" w:rsidRPr="00F552B5">
              <w:rPr>
                <w:b/>
                <w:i w:val="0"/>
                <w:sz w:val="20"/>
              </w:rPr>
              <w:t>(</w:t>
            </w:r>
            <w:r w:rsidR="00A85C3B">
              <w:rPr>
                <w:b/>
                <w:i w:val="0"/>
                <w:sz w:val="20"/>
              </w:rPr>
              <w:t>2</w:t>
            </w:r>
            <w:r w:rsidR="005859AA" w:rsidRPr="00F552B5">
              <w:rPr>
                <w:b/>
                <w:i w:val="0"/>
                <w:sz w:val="20"/>
              </w:rPr>
              <w:t xml:space="preserve">) </w:t>
            </w:r>
            <w:r w:rsidR="00447A6E" w:rsidRPr="00F552B5">
              <w:rPr>
                <w:b/>
                <w:i w:val="0"/>
                <w:sz w:val="20"/>
              </w:rPr>
              <w:t>objekt</w:t>
            </w:r>
            <w:r w:rsidR="00447A6E">
              <w:rPr>
                <w:b/>
                <w:i w:val="0"/>
                <w:sz w:val="20"/>
              </w:rPr>
              <w:t>a</w:t>
            </w:r>
            <w:r w:rsidR="00447A6E" w:rsidRPr="00F552B5">
              <w:rPr>
                <w:b/>
                <w:i w:val="0"/>
                <w:sz w:val="20"/>
              </w:rPr>
              <w:t xml:space="preserve"> </w:t>
            </w:r>
            <w:r w:rsidR="005859AA" w:rsidRPr="00F552B5">
              <w:rPr>
                <w:b/>
                <w:i w:val="0"/>
                <w:sz w:val="20"/>
              </w:rPr>
              <w:t>visokih gradenj, ki s</w:t>
            </w:r>
            <w:r w:rsidR="00447A6E">
              <w:rPr>
                <w:b/>
                <w:i w:val="0"/>
                <w:sz w:val="20"/>
              </w:rPr>
              <w:t>ta</w:t>
            </w:r>
            <w:r w:rsidR="005859AA" w:rsidRPr="00F552B5">
              <w:rPr>
                <w:b/>
                <w:i w:val="0"/>
                <w:sz w:val="20"/>
              </w:rPr>
              <w:t xml:space="preserve"> </w:t>
            </w:r>
            <w:r w:rsidR="00447A6E" w:rsidRPr="00F552B5">
              <w:rPr>
                <w:b/>
                <w:i w:val="0"/>
                <w:sz w:val="20"/>
              </w:rPr>
              <w:t>vpisan</w:t>
            </w:r>
            <w:r w:rsidR="00447A6E">
              <w:rPr>
                <w:b/>
                <w:i w:val="0"/>
                <w:sz w:val="20"/>
              </w:rPr>
              <w:t>a</w:t>
            </w:r>
            <w:r w:rsidR="00447A6E" w:rsidRPr="00F552B5">
              <w:rPr>
                <w:b/>
                <w:i w:val="0"/>
                <w:sz w:val="20"/>
              </w:rPr>
              <w:t xml:space="preserve"> </w:t>
            </w:r>
            <w:r w:rsidR="005859AA" w:rsidRPr="00F552B5">
              <w:rPr>
                <w:b/>
                <w:i w:val="0"/>
                <w:sz w:val="20"/>
              </w:rPr>
              <w:t xml:space="preserve">v Register kulturne dediščine ter v velikosti vsaj 4.700 m² </w:t>
            </w:r>
            <w:r w:rsidR="00BA1DC9">
              <w:rPr>
                <w:b/>
                <w:i w:val="0"/>
                <w:sz w:val="20"/>
              </w:rPr>
              <w:t>bruto</w:t>
            </w:r>
            <w:r>
              <w:rPr>
                <w:b/>
                <w:i w:val="0"/>
                <w:sz w:val="20"/>
              </w:rPr>
              <w:t xml:space="preserve"> površine</w:t>
            </w:r>
            <w:r w:rsidR="00EA59C2">
              <w:rPr>
                <w:b/>
                <w:i w:val="0"/>
                <w:sz w:val="20"/>
              </w:rPr>
              <w:t xml:space="preserve"> </w:t>
            </w:r>
            <w:r w:rsidR="005859AA" w:rsidRPr="00F552B5">
              <w:rPr>
                <w:b/>
                <w:i w:val="0"/>
                <w:sz w:val="20"/>
              </w:rPr>
              <w:t xml:space="preserve">in za katera je bilo </w:t>
            </w:r>
            <w:r w:rsidR="00EF03BB" w:rsidRPr="00F552B5">
              <w:rPr>
                <w:b/>
                <w:i w:val="0"/>
                <w:sz w:val="20"/>
              </w:rPr>
              <w:t xml:space="preserve">v </w:t>
            </w:r>
            <w:r w:rsidR="00EF03BB" w:rsidRPr="00F552B5">
              <w:rPr>
                <w:b/>
                <w:bCs/>
                <w:i w:val="0"/>
                <w:sz w:val="20"/>
              </w:rPr>
              <w:t>obdobju</w:t>
            </w:r>
            <w:r w:rsidR="00EF03BB" w:rsidRPr="00F552B5">
              <w:rPr>
                <w:b/>
                <w:i w:val="0"/>
                <w:sz w:val="20"/>
              </w:rPr>
              <w:t xml:space="preserve"> </w:t>
            </w:r>
            <w:r w:rsidR="00EF03BB" w:rsidRPr="00F552B5">
              <w:rPr>
                <w:b/>
                <w:bCs/>
                <w:i w:val="0"/>
                <w:sz w:val="20"/>
              </w:rPr>
              <w:t>od 01.01.2010</w:t>
            </w:r>
            <w:r>
              <w:rPr>
                <w:b/>
                <w:bCs/>
                <w:i w:val="0"/>
                <w:sz w:val="20"/>
              </w:rPr>
              <w:t xml:space="preserve"> dalje</w:t>
            </w:r>
            <w:r w:rsidR="00EF03BB" w:rsidRPr="00F552B5">
              <w:rPr>
                <w:b/>
                <w:bCs/>
                <w:i w:val="0"/>
                <w:sz w:val="20"/>
              </w:rPr>
              <w:t xml:space="preserve"> </w:t>
            </w:r>
            <w:r w:rsidR="00EF03BB" w:rsidRPr="00F552B5">
              <w:rPr>
                <w:b/>
                <w:i w:val="0"/>
                <w:sz w:val="20"/>
              </w:rPr>
              <w:t xml:space="preserve">do oddaje ponudbe </w:t>
            </w:r>
            <w:r w:rsidR="005859AA" w:rsidRPr="00F552B5">
              <w:rPr>
                <w:b/>
                <w:i w:val="0"/>
                <w:sz w:val="20"/>
              </w:rPr>
              <w:t>pridobljeno uporabno dovoljenje ter je bila vrednost GOI del posamezne</w:t>
            </w:r>
            <w:r>
              <w:rPr>
                <w:b/>
                <w:i w:val="0"/>
                <w:sz w:val="20"/>
              </w:rPr>
              <w:t xml:space="preserve"> </w:t>
            </w:r>
            <w:r w:rsidR="00EF03BB">
              <w:rPr>
                <w:b/>
                <w:i w:val="0"/>
                <w:sz w:val="20"/>
              </w:rPr>
              <w:t>investicije</w:t>
            </w:r>
            <w:r w:rsidR="00EF03BB" w:rsidRPr="00F552B5">
              <w:rPr>
                <w:b/>
                <w:i w:val="0"/>
                <w:sz w:val="20"/>
              </w:rPr>
              <w:t xml:space="preserve"> </w:t>
            </w:r>
            <w:r w:rsidR="005859AA" w:rsidRPr="00F552B5">
              <w:rPr>
                <w:b/>
                <w:i w:val="0"/>
                <w:sz w:val="20"/>
              </w:rPr>
              <w:t xml:space="preserve">najmanj </w:t>
            </w:r>
            <w:r w:rsidR="00BA1DC9">
              <w:rPr>
                <w:b/>
                <w:i w:val="0"/>
                <w:sz w:val="20"/>
              </w:rPr>
              <w:t>5</w:t>
            </w:r>
            <w:r w:rsidR="00285E32">
              <w:rPr>
                <w:b/>
                <w:i w:val="0"/>
                <w:sz w:val="20"/>
              </w:rPr>
              <w:t xml:space="preserve"> </w:t>
            </w:r>
            <w:r w:rsidR="00BA1DC9" w:rsidRPr="00F552B5">
              <w:rPr>
                <w:b/>
                <w:i w:val="0"/>
                <w:sz w:val="20"/>
              </w:rPr>
              <w:t xml:space="preserve">mio </w:t>
            </w:r>
            <w:r w:rsidR="005859AA" w:rsidRPr="00F552B5">
              <w:rPr>
                <w:b/>
                <w:i w:val="0"/>
                <w:sz w:val="20"/>
              </w:rPr>
              <w:t xml:space="preserve">EUR </w:t>
            </w:r>
            <w:r w:rsidR="00BA1DC9">
              <w:rPr>
                <w:b/>
                <w:i w:val="0"/>
                <w:sz w:val="20"/>
              </w:rPr>
              <w:t>z</w:t>
            </w:r>
            <w:r w:rsidR="00BA1DC9" w:rsidRPr="00F552B5">
              <w:rPr>
                <w:b/>
                <w:i w:val="0"/>
                <w:sz w:val="20"/>
              </w:rPr>
              <w:t xml:space="preserve"> </w:t>
            </w:r>
            <w:r w:rsidR="00EA59C2">
              <w:rPr>
                <w:b/>
                <w:i w:val="0"/>
                <w:sz w:val="20"/>
              </w:rPr>
              <w:t>DDV;</w:t>
            </w:r>
          </w:p>
          <w:p w14:paraId="3EC23A8D" w14:textId="501549D5" w:rsidR="00E35B65" w:rsidRPr="00EA59C2" w:rsidRDefault="005859AA" w:rsidP="00E35B65">
            <w:pPr>
              <w:pStyle w:val="Odstavekseznama"/>
              <w:numPr>
                <w:ilvl w:val="0"/>
                <w:numId w:val="22"/>
              </w:numPr>
              <w:jc w:val="both"/>
              <w:rPr>
                <w:b/>
                <w:i w:val="0"/>
                <w:sz w:val="20"/>
              </w:rPr>
            </w:pPr>
            <w:r w:rsidRPr="00EA59C2">
              <w:rPr>
                <w:b/>
                <w:i w:val="0"/>
                <w:sz w:val="20"/>
              </w:rPr>
              <w:t>ima</w:t>
            </w:r>
            <w:r w:rsidR="00E22AF1" w:rsidRPr="00EA59C2">
              <w:rPr>
                <w:b/>
                <w:i w:val="0"/>
                <w:sz w:val="20"/>
              </w:rPr>
              <w:t xml:space="preserve"> </w:t>
            </w:r>
            <w:r w:rsidR="00C43563" w:rsidRPr="00EA59C2">
              <w:rPr>
                <w:b/>
                <w:i w:val="0"/>
                <w:sz w:val="20"/>
              </w:rPr>
              <w:t xml:space="preserve"> n</w:t>
            </w:r>
            <w:r w:rsidR="00E35B65" w:rsidRPr="00EA59C2">
              <w:rPr>
                <w:b/>
                <w:i w:val="0"/>
                <w:sz w:val="20"/>
              </w:rPr>
              <w:t xml:space="preserve">ajmanj 15 let delovnih izkušenj </w:t>
            </w:r>
            <w:r w:rsidR="00447A6E">
              <w:rPr>
                <w:b/>
                <w:i w:val="0"/>
                <w:sz w:val="20"/>
              </w:rPr>
              <w:t xml:space="preserve">od pričetka delovanja na področju projektiranja </w:t>
            </w:r>
            <w:r w:rsidR="00E35B65" w:rsidRPr="00EA59C2">
              <w:rPr>
                <w:b/>
                <w:i w:val="0"/>
                <w:sz w:val="20"/>
              </w:rPr>
              <w:t>in mora</w:t>
            </w:r>
            <w:r w:rsidR="00EA59C2" w:rsidRPr="00EA59C2">
              <w:rPr>
                <w:b/>
                <w:i w:val="0"/>
                <w:sz w:val="20"/>
              </w:rPr>
              <w:t xml:space="preserve"> aktivno govoriti slovenski jezik</w:t>
            </w:r>
            <w:r w:rsidR="00E35B65" w:rsidRPr="00EA59C2">
              <w:rPr>
                <w:b/>
                <w:i w:val="0"/>
                <w:sz w:val="20"/>
              </w:rPr>
              <w:t>.</w:t>
            </w:r>
          </w:p>
          <w:p w14:paraId="1B341CDE" w14:textId="7CB4CA4F" w:rsidR="00A460E4" w:rsidRPr="00A54E1A" w:rsidRDefault="00E35B65" w:rsidP="00A460E4">
            <w:pPr>
              <w:jc w:val="both"/>
              <w:rPr>
                <w:b/>
                <w:i w:val="0"/>
                <w:sz w:val="20"/>
              </w:rPr>
            </w:pPr>
            <w:r w:rsidRPr="00A54E1A">
              <w:rPr>
                <w:b/>
                <w:i w:val="0"/>
                <w:sz w:val="20"/>
              </w:rPr>
              <w:t xml:space="preserve"> </w:t>
            </w:r>
          </w:p>
          <w:p w14:paraId="04598774" w14:textId="30D2B9C1" w:rsidR="00A460E4" w:rsidRPr="00F552B5" w:rsidRDefault="00447A6E" w:rsidP="00A460E4">
            <w:pPr>
              <w:jc w:val="both"/>
              <w:rPr>
                <w:b/>
                <w:i w:val="0"/>
                <w:color w:val="000000" w:themeColor="text1"/>
                <w:sz w:val="20"/>
                <w:u w:val="single"/>
              </w:rPr>
            </w:pPr>
            <w:r>
              <w:rPr>
                <w:b/>
                <w:i w:val="0"/>
                <w:color w:val="000000" w:themeColor="text1"/>
                <w:sz w:val="20"/>
                <w:u w:val="single"/>
              </w:rPr>
              <w:t xml:space="preserve">4.3 </w:t>
            </w:r>
            <w:r w:rsidR="00C43563" w:rsidRPr="00F552B5">
              <w:rPr>
                <w:b/>
                <w:i w:val="0"/>
                <w:color w:val="000000" w:themeColor="text1"/>
                <w:sz w:val="20"/>
                <w:u w:val="single"/>
              </w:rPr>
              <w:t xml:space="preserve">POOBLAŠČENI INŽENIR </w:t>
            </w:r>
            <w:r w:rsidR="00E22AF1" w:rsidRPr="00F552B5">
              <w:rPr>
                <w:b/>
                <w:i w:val="0"/>
                <w:color w:val="000000" w:themeColor="text1"/>
                <w:sz w:val="20"/>
                <w:u w:val="single"/>
              </w:rPr>
              <w:t>ZA PODROČJE GRADBENIŠTVA</w:t>
            </w:r>
            <w:r>
              <w:rPr>
                <w:b/>
                <w:i w:val="0"/>
                <w:color w:val="000000" w:themeColor="text1"/>
                <w:sz w:val="20"/>
                <w:u w:val="single"/>
              </w:rPr>
              <w:t>:</w:t>
            </w:r>
            <w:r w:rsidR="00E22AF1" w:rsidRPr="00F552B5">
              <w:rPr>
                <w:b/>
                <w:i w:val="0"/>
                <w:color w:val="000000" w:themeColor="text1"/>
                <w:sz w:val="20"/>
                <w:u w:val="single"/>
              </w:rPr>
              <w:t xml:space="preserve"> </w:t>
            </w:r>
          </w:p>
          <w:p w14:paraId="7310E562" w14:textId="5C8FABAA" w:rsidR="00DC2505" w:rsidRDefault="00EA59C2" w:rsidP="00083F97">
            <w:pPr>
              <w:jc w:val="both"/>
              <w:rPr>
                <w:b/>
                <w:i w:val="0"/>
                <w:sz w:val="20"/>
              </w:rPr>
            </w:pPr>
            <w:r w:rsidRPr="00A54E1A">
              <w:rPr>
                <w:b/>
                <w:i w:val="0"/>
                <w:sz w:val="20"/>
              </w:rPr>
              <w:t xml:space="preserve">Gospodarski subjekt </w:t>
            </w:r>
            <w:r w:rsidRPr="00A54E1A">
              <w:rPr>
                <w:rFonts w:cs="Tahoma"/>
                <w:b/>
                <w:i w:val="0"/>
                <w:sz w:val="20"/>
              </w:rPr>
              <w:t>mora v prijavi izkazati, da o</w:t>
            </w:r>
            <w:r>
              <w:rPr>
                <w:rFonts w:cs="Tahoma"/>
                <w:b/>
                <w:i w:val="0"/>
                <w:sz w:val="20"/>
              </w:rPr>
              <w:t xml:space="preserve">seba, ki bo navedena kot pooblaščeni </w:t>
            </w:r>
            <w:r w:rsidR="006C2CE7">
              <w:rPr>
                <w:rFonts w:cs="Tahoma"/>
                <w:b/>
                <w:i w:val="0"/>
                <w:sz w:val="20"/>
              </w:rPr>
              <w:t xml:space="preserve">inženir gradbeništva </w:t>
            </w:r>
            <w:r w:rsidRPr="006F7DCB">
              <w:rPr>
                <w:b/>
                <w:i w:val="0"/>
                <w:sz w:val="20"/>
              </w:rPr>
              <w:t>izpolnjuje pogoje</w:t>
            </w:r>
            <w:r>
              <w:rPr>
                <w:b/>
                <w:i w:val="0"/>
                <w:sz w:val="20"/>
              </w:rPr>
              <w:t xml:space="preserve"> </w:t>
            </w:r>
            <w:r w:rsidR="00E7586F">
              <w:rPr>
                <w:b/>
                <w:i w:val="0"/>
                <w:sz w:val="20"/>
              </w:rPr>
              <w:t>v</w:t>
            </w:r>
            <w:r>
              <w:rPr>
                <w:b/>
                <w:i w:val="0"/>
                <w:sz w:val="20"/>
              </w:rPr>
              <w:t xml:space="preserve"> skladu z</w:t>
            </w:r>
            <w:r w:rsidRPr="006F7DCB">
              <w:rPr>
                <w:b/>
                <w:i w:val="0"/>
                <w:sz w:val="20"/>
              </w:rPr>
              <w:t xml:space="preserve"> </w:t>
            </w:r>
            <w:r>
              <w:rPr>
                <w:rFonts w:cs="Tahoma"/>
                <w:b/>
                <w:i w:val="0"/>
                <w:sz w:val="20"/>
              </w:rPr>
              <w:t>Zakonom o arhitekturni in inženirski dejavnosti</w:t>
            </w:r>
            <w:r w:rsidRPr="006F7DCB">
              <w:rPr>
                <w:b/>
                <w:i w:val="0"/>
                <w:sz w:val="20"/>
              </w:rPr>
              <w:t xml:space="preserve">  (ZA</w:t>
            </w:r>
            <w:r>
              <w:rPr>
                <w:b/>
                <w:i w:val="0"/>
                <w:sz w:val="20"/>
              </w:rPr>
              <w:t>ID</w:t>
            </w:r>
            <w:r w:rsidRPr="006F7DCB">
              <w:rPr>
                <w:b/>
                <w:i w:val="0"/>
                <w:sz w:val="20"/>
              </w:rPr>
              <w:t>) in</w:t>
            </w:r>
            <w:r>
              <w:rPr>
                <w:b/>
                <w:i w:val="0"/>
                <w:sz w:val="20"/>
              </w:rPr>
              <w:t xml:space="preserve"> se izkaže, da:</w:t>
            </w:r>
          </w:p>
          <w:p w14:paraId="26B1BF51" w14:textId="77777777" w:rsidR="00EA59C2" w:rsidRDefault="00EA59C2" w:rsidP="00083F97">
            <w:pPr>
              <w:jc w:val="both"/>
              <w:rPr>
                <w:b/>
                <w:i w:val="0"/>
                <w:sz w:val="20"/>
              </w:rPr>
            </w:pPr>
          </w:p>
          <w:p w14:paraId="0BD9A8F1" w14:textId="67C0416A" w:rsidR="00EA59C2" w:rsidRDefault="00EA59C2" w:rsidP="00EA59C2">
            <w:pPr>
              <w:pStyle w:val="Odstavekseznama"/>
              <w:numPr>
                <w:ilvl w:val="0"/>
                <w:numId w:val="22"/>
              </w:numPr>
              <w:jc w:val="both"/>
              <w:rPr>
                <w:b/>
                <w:i w:val="0"/>
                <w:sz w:val="20"/>
              </w:rPr>
            </w:pPr>
            <w:r>
              <w:rPr>
                <w:b/>
                <w:i w:val="0"/>
                <w:sz w:val="20"/>
              </w:rPr>
              <w:t xml:space="preserve">je, </w:t>
            </w:r>
            <w:r w:rsidRPr="00F552B5">
              <w:rPr>
                <w:b/>
                <w:i w:val="0"/>
                <w:sz w:val="20"/>
              </w:rPr>
              <w:t>kvalitetno, strokovno in v skladu s pogodbenimi določili</w:t>
            </w:r>
            <w:r>
              <w:rPr>
                <w:b/>
                <w:i w:val="0"/>
                <w:sz w:val="20"/>
              </w:rPr>
              <w:t xml:space="preserve"> </w:t>
            </w:r>
            <w:r>
              <w:rPr>
                <w:rFonts w:cs="Tahoma"/>
                <w:b/>
                <w:i w:val="0"/>
                <w:sz w:val="20"/>
              </w:rPr>
              <w:t xml:space="preserve">opravljal funkcijo pooblaščenega inženirja za področje </w:t>
            </w:r>
            <w:r w:rsidR="00EA1D73">
              <w:rPr>
                <w:rFonts w:cs="Tahoma"/>
                <w:b/>
                <w:i w:val="0"/>
                <w:sz w:val="20"/>
              </w:rPr>
              <w:t>gradbeništva</w:t>
            </w:r>
            <w:r>
              <w:rPr>
                <w:rFonts w:cs="Tahoma"/>
                <w:b/>
                <w:i w:val="0"/>
                <w:sz w:val="20"/>
              </w:rPr>
              <w:t xml:space="preserve"> </w:t>
            </w:r>
            <w:r w:rsidRPr="00A54E1A">
              <w:rPr>
                <w:rFonts w:cs="Tahoma"/>
                <w:b/>
                <w:i w:val="0"/>
                <w:sz w:val="20"/>
              </w:rPr>
              <w:t xml:space="preserve">pri </w:t>
            </w:r>
            <w:r>
              <w:rPr>
                <w:rFonts w:cs="Tahoma"/>
                <w:b/>
                <w:i w:val="0"/>
                <w:sz w:val="20"/>
              </w:rPr>
              <w:t xml:space="preserve">izdelavi </w:t>
            </w:r>
            <w:r>
              <w:rPr>
                <w:b/>
                <w:i w:val="0"/>
                <w:color w:val="000000" w:themeColor="text1"/>
                <w:sz w:val="20"/>
              </w:rPr>
              <w:t xml:space="preserve">projektne dokumentacije </w:t>
            </w:r>
            <w:r>
              <w:rPr>
                <w:b/>
                <w:i w:val="0"/>
                <w:sz w:val="20"/>
              </w:rPr>
              <w:t>za zahtevni objekt s področja arhitekture (</w:t>
            </w:r>
            <w:r w:rsidRPr="00E676AE">
              <w:rPr>
                <w:b/>
                <w:i w:val="0"/>
                <w:sz w:val="20"/>
              </w:rPr>
              <w:t>za faze PGD ali DGD in PZI</w:t>
            </w:r>
            <w:r>
              <w:rPr>
                <w:b/>
                <w:i w:val="0"/>
                <w:sz w:val="20"/>
              </w:rPr>
              <w:t>)</w:t>
            </w:r>
            <w:r>
              <w:rPr>
                <w:b/>
                <w:i w:val="0"/>
                <w:color w:val="000000" w:themeColor="text1"/>
                <w:sz w:val="20"/>
              </w:rPr>
              <w:t xml:space="preserve"> </w:t>
            </w:r>
            <w:r>
              <w:rPr>
                <w:b/>
                <w:i w:val="0"/>
                <w:sz w:val="20"/>
              </w:rPr>
              <w:t>za vsaj</w:t>
            </w:r>
            <w:r w:rsidRPr="00F552B5">
              <w:rPr>
                <w:b/>
                <w:i w:val="0"/>
                <w:sz w:val="20"/>
              </w:rPr>
              <w:t xml:space="preserve"> tri (3) objekte visokih gradenj</w:t>
            </w:r>
            <w:r w:rsidR="001561DB">
              <w:rPr>
                <w:b/>
                <w:i w:val="0"/>
                <w:sz w:val="20"/>
              </w:rPr>
              <w:t xml:space="preserve">, </w:t>
            </w:r>
            <w:r w:rsidR="001561DB" w:rsidRPr="00F552B5">
              <w:rPr>
                <w:b/>
                <w:i w:val="0"/>
                <w:sz w:val="20"/>
              </w:rPr>
              <w:t xml:space="preserve">ki so vpisani v Register kulturne dediščine ter v velikosti vsaj 4.700 m² </w:t>
            </w:r>
            <w:r w:rsidR="001561DB">
              <w:rPr>
                <w:b/>
                <w:i w:val="0"/>
                <w:sz w:val="20"/>
              </w:rPr>
              <w:t xml:space="preserve">bruto površine </w:t>
            </w:r>
            <w:r w:rsidRPr="00F552B5">
              <w:rPr>
                <w:b/>
                <w:i w:val="0"/>
                <w:sz w:val="20"/>
              </w:rPr>
              <w:t xml:space="preserve">in za katera je bilo v </w:t>
            </w:r>
            <w:r w:rsidRPr="00F552B5">
              <w:rPr>
                <w:b/>
                <w:bCs/>
                <w:i w:val="0"/>
                <w:sz w:val="20"/>
              </w:rPr>
              <w:t>obdobju</w:t>
            </w:r>
            <w:r w:rsidRPr="00F552B5">
              <w:rPr>
                <w:b/>
                <w:i w:val="0"/>
                <w:sz w:val="20"/>
              </w:rPr>
              <w:t xml:space="preserve"> </w:t>
            </w:r>
            <w:r w:rsidRPr="00F552B5">
              <w:rPr>
                <w:b/>
                <w:bCs/>
                <w:i w:val="0"/>
                <w:sz w:val="20"/>
              </w:rPr>
              <w:t>od 01.01.2010</w:t>
            </w:r>
            <w:r>
              <w:rPr>
                <w:b/>
                <w:bCs/>
                <w:i w:val="0"/>
                <w:sz w:val="20"/>
              </w:rPr>
              <w:t xml:space="preserve"> dalje</w:t>
            </w:r>
            <w:r w:rsidRPr="00F552B5">
              <w:rPr>
                <w:b/>
                <w:bCs/>
                <w:i w:val="0"/>
                <w:sz w:val="20"/>
              </w:rPr>
              <w:t xml:space="preserve"> </w:t>
            </w:r>
            <w:r w:rsidRPr="00F552B5">
              <w:rPr>
                <w:b/>
                <w:i w:val="0"/>
                <w:sz w:val="20"/>
              </w:rPr>
              <w:t>do oddaje ponudbe pridobljeno uporabno dovoljenje ter je bila vrednost GOI del posamezne</w:t>
            </w:r>
            <w:r>
              <w:rPr>
                <w:b/>
                <w:i w:val="0"/>
                <w:sz w:val="20"/>
              </w:rPr>
              <w:t xml:space="preserve"> investicije</w:t>
            </w:r>
            <w:r w:rsidRPr="00F552B5">
              <w:rPr>
                <w:b/>
                <w:i w:val="0"/>
                <w:sz w:val="20"/>
              </w:rPr>
              <w:t xml:space="preserve"> najmanj </w:t>
            </w:r>
            <w:r>
              <w:rPr>
                <w:b/>
                <w:i w:val="0"/>
                <w:sz w:val="20"/>
              </w:rPr>
              <w:t xml:space="preserve">5 </w:t>
            </w:r>
            <w:r w:rsidRPr="00F552B5">
              <w:rPr>
                <w:b/>
                <w:i w:val="0"/>
                <w:sz w:val="20"/>
              </w:rPr>
              <w:t xml:space="preserve">mio EUR </w:t>
            </w:r>
            <w:r>
              <w:rPr>
                <w:b/>
                <w:i w:val="0"/>
                <w:sz w:val="20"/>
              </w:rPr>
              <w:t>z</w:t>
            </w:r>
            <w:r w:rsidRPr="00F552B5">
              <w:rPr>
                <w:b/>
                <w:i w:val="0"/>
                <w:sz w:val="20"/>
              </w:rPr>
              <w:t xml:space="preserve"> </w:t>
            </w:r>
            <w:r>
              <w:rPr>
                <w:b/>
                <w:i w:val="0"/>
                <w:sz w:val="20"/>
              </w:rPr>
              <w:t>DDV;</w:t>
            </w:r>
          </w:p>
          <w:p w14:paraId="3832E2EB" w14:textId="16FB0415" w:rsidR="00EA59C2" w:rsidRPr="00EA59C2" w:rsidRDefault="00EA59C2" w:rsidP="00EA59C2">
            <w:pPr>
              <w:pStyle w:val="Odstavekseznama"/>
              <w:numPr>
                <w:ilvl w:val="0"/>
                <w:numId w:val="22"/>
              </w:numPr>
              <w:jc w:val="both"/>
              <w:rPr>
                <w:b/>
                <w:i w:val="0"/>
                <w:sz w:val="20"/>
              </w:rPr>
            </w:pPr>
            <w:r w:rsidRPr="00EA59C2">
              <w:rPr>
                <w:b/>
                <w:i w:val="0"/>
                <w:sz w:val="20"/>
              </w:rPr>
              <w:t>ima  najmanj 15 let delovnih izkušenj</w:t>
            </w:r>
            <w:r w:rsidR="008F6411">
              <w:rPr>
                <w:b/>
                <w:i w:val="0"/>
                <w:sz w:val="20"/>
              </w:rPr>
              <w:t xml:space="preserve"> od pričetka delovanja na področju projektiranja</w:t>
            </w:r>
            <w:r w:rsidRPr="00EA59C2">
              <w:rPr>
                <w:b/>
                <w:i w:val="0"/>
                <w:sz w:val="20"/>
              </w:rPr>
              <w:t xml:space="preserve"> in mora aktivno govoriti slovenski jezik.</w:t>
            </w:r>
          </w:p>
          <w:p w14:paraId="46F11389" w14:textId="77777777" w:rsidR="00E22AF1" w:rsidRDefault="00E22AF1" w:rsidP="00C43563">
            <w:pPr>
              <w:jc w:val="both"/>
              <w:rPr>
                <w:b/>
                <w:i w:val="0"/>
                <w:sz w:val="20"/>
              </w:rPr>
            </w:pPr>
          </w:p>
          <w:p w14:paraId="6213CC0F" w14:textId="77777777" w:rsidR="00A460E4" w:rsidRDefault="00A460E4" w:rsidP="00A460E4">
            <w:pPr>
              <w:jc w:val="both"/>
              <w:rPr>
                <w:b/>
                <w:i w:val="0"/>
                <w:sz w:val="20"/>
              </w:rPr>
            </w:pPr>
            <w:r w:rsidRPr="00A54E1A">
              <w:rPr>
                <w:b/>
                <w:i w:val="0"/>
                <w:sz w:val="20"/>
              </w:rPr>
              <w:t xml:space="preserve">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w:t>
            </w:r>
            <w:proofErr w:type="spellStart"/>
            <w:r w:rsidRPr="00A54E1A">
              <w:rPr>
                <w:b/>
                <w:i w:val="0"/>
                <w:sz w:val="20"/>
              </w:rPr>
              <w:t>Common</w:t>
            </w:r>
            <w:proofErr w:type="spellEnd"/>
            <w:r w:rsidRPr="00A54E1A">
              <w:rPr>
                <w:b/>
                <w:i w:val="0"/>
                <w:sz w:val="20"/>
              </w:rPr>
              <w:t xml:space="preserve"> </w:t>
            </w:r>
            <w:proofErr w:type="spellStart"/>
            <w:r w:rsidRPr="00A54E1A">
              <w:rPr>
                <w:b/>
                <w:i w:val="0"/>
                <w:sz w:val="20"/>
              </w:rPr>
              <w:t>European</w:t>
            </w:r>
            <w:proofErr w:type="spellEnd"/>
            <w:r w:rsidRPr="00A54E1A">
              <w:rPr>
                <w:b/>
                <w:i w:val="0"/>
                <w:sz w:val="20"/>
              </w:rPr>
              <w:t xml:space="preserve"> </w:t>
            </w:r>
            <w:proofErr w:type="spellStart"/>
            <w:r w:rsidRPr="00A54E1A">
              <w:rPr>
                <w:b/>
                <w:i w:val="0"/>
                <w:sz w:val="20"/>
              </w:rPr>
              <w:t>Framework</w:t>
            </w:r>
            <w:proofErr w:type="spellEnd"/>
            <w:r w:rsidRPr="00A54E1A">
              <w:rPr>
                <w:b/>
                <w:i w:val="0"/>
                <w:sz w:val="20"/>
              </w:rPr>
              <w:t xml:space="preserve"> </w:t>
            </w:r>
            <w:proofErr w:type="spellStart"/>
            <w:r w:rsidRPr="00A54E1A">
              <w:rPr>
                <w:b/>
                <w:i w:val="0"/>
                <w:sz w:val="20"/>
              </w:rPr>
              <w:t>of</w:t>
            </w:r>
            <w:proofErr w:type="spellEnd"/>
            <w:r w:rsidRPr="00A54E1A">
              <w:rPr>
                <w:b/>
                <w:i w:val="0"/>
                <w:sz w:val="20"/>
              </w:rPr>
              <w:t xml:space="preserve"> Reference </w:t>
            </w:r>
            <w:proofErr w:type="spellStart"/>
            <w:r w:rsidRPr="00A54E1A">
              <w:rPr>
                <w:b/>
                <w:i w:val="0"/>
                <w:sz w:val="20"/>
              </w:rPr>
              <w:t>for</w:t>
            </w:r>
            <w:proofErr w:type="spellEnd"/>
            <w:r w:rsidRPr="00A54E1A">
              <w:rPr>
                <w:b/>
                <w:i w:val="0"/>
                <w:sz w:val="20"/>
              </w:rPr>
              <w:t xml:space="preserve"> </w:t>
            </w:r>
            <w:proofErr w:type="spellStart"/>
            <w:r w:rsidRPr="00A54E1A">
              <w:rPr>
                <w:b/>
                <w:i w:val="0"/>
                <w:sz w:val="20"/>
              </w:rPr>
              <w:t>Languages</w:t>
            </w:r>
            <w:proofErr w:type="spellEnd"/>
            <w:r w:rsidRPr="00A54E1A">
              <w:rPr>
                <w:b/>
                <w:i w:val="0"/>
                <w:sz w:val="20"/>
              </w:rPr>
              <w:t xml:space="preserve"> – CEFRL.</w:t>
            </w:r>
          </w:p>
          <w:p w14:paraId="2C8850A3" w14:textId="77777777" w:rsidR="009E42B7" w:rsidRDefault="009E42B7" w:rsidP="00A460E4">
            <w:pPr>
              <w:jc w:val="both"/>
              <w:rPr>
                <w:b/>
                <w:i w:val="0"/>
                <w:sz w:val="20"/>
              </w:rPr>
            </w:pPr>
          </w:p>
          <w:p w14:paraId="667AD14C" w14:textId="1748473C" w:rsidR="00EA59C2" w:rsidRPr="008F6411" w:rsidRDefault="00EA59C2" w:rsidP="00EA59C2">
            <w:pPr>
              <w:jc w:val="both"/>
              <w:rPr>
                <w:b/>
                <w:i w:val="0"/>
                <w:sz w:val="20"/>
              </w:rPr>
            </w:pPr>
            <w:r w:rsidRPr="008F6411">
              <w:rPr>
                <w:b/>
                <w:i w:val="0"/>
                <w:sz w:val="20"/>
              </w:rPr>
              <w:t xml:space="preserve">V primeru ponudbe s podizvajalci ali v primeru skupne ponudbe </w:t>
            </w:r>
            <w:r w:rsidR="005B02C0" w:rsidRPr="008F6411">
              <w:rPr>
                <w:b/>
                <w:i w:val="0"/>
                <w:sz w:val="20"/>
              </w:rPr>
              <w:t xml:space="preserve">morata </w:t>
            </w:r>
            <w:r w:rsidRPr="008F6411">
              <w:rPr>
                <w:b/>
                <w:i w:val="0"/>
                <w:sz w:val="20"/>
              </w:rPr>
              <w:t>biti vodja projekta</w:t>
            </w:r>
            <w:r w:rsidR="005B02C0" w:rsidRPr="008F6411">
              <w:rPr>
                <w:b/>
                <w:i w:val="0"/>
                <w:sz w:val="20"/>
              </w:rPr>
              <w:t xml:space="preserve"> in</w:t>
            </w:r>
            <w:r w:rsidRPr="008F6411">
              <w:rPr>
                <w:b/>
                <w:i w:val="0"/>
                <w:sz w:val="20"/>
              </w:rPr>
              <w:t xml:space="preserve"> pooblaščeni arhitekt </w:t>
            </w:r>
            <w:r w:rsidR="0004208B" w:rsidRPr="008F6411">
              <w:rPr>
                <w:b/>
                <w:i w:val="0"/>
                <w:sz w:val="20"/>
              </w:rPr>
              <w:t xml:space="preserve">zaposlena </w:t>
            </w:r>
            <w:r w:rsidRPr="008F6411">
              <w:rPr>
                <w:b/>
                <w:i w:val="0"/>
                <w:sz w:val="20"/>
              </w:rPr>
              <w:t>pri vodilnem ponudniku oziroma vodilnem partnerju.</w:t>
            </w:r>
          </w:p>
          <w:p w14:paraId="260F7415" w14:textId="77777777" w:rsidR="008F6411" w:rsidRDefault="008F6411" w:rsidP="00A460E4">
            <w:pPr>
              <w:jc w:val="both"/>
              <w:rPr>
                <w:i w:val="0"/>
                <w:color w:val="000000" w:themeColor="text1"/>
                <w:sz w:val="20"/>
              </w:rPr>
            </w:pPr>
          </w:p>
          <w:p w14:paraId="5FAE943D" w14:textId="77777777" w:rsidR="005D541A" w:rsidRPr="007C22DC" w:rsidRDefault="005D541A" w:rsidP="00A460E4">
            <w:pPr>
              <w:jc w:val="both"/>
              <w:rPr>
                <w:b/>
                <w:i w:val="0"/>
                <w:sz w:val="20"/>
              </w:rPr>
            </w:pPr>
            <w:r w:rsidRPr="006F7DCB">
              <w:rPr>
                <w:i w:val="0"/>
                <w:color w:val="000000" w:themeColor="text1"/>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4779D8B4" w14:textId="77777777" w:rsidR="00A460E4" w:rsidRPr="00B53706" w:rsidRDefault="00A460E4" w:rsidP="00A460E4">
            <w:pPr>
              <w:rPr>
                <w:i w:val="0"/>
                <w:sz w:val="20"/>
              </w:rPr>
            </w:pPr>
            <w:r w:rsidRPr="00B53706">
              <w:rPr>
                <w:i w:val="0"/>
                <w:sz w:val="20"/>
              </w:rPr>
              <w:lastRenderedPageBreak/>
              <w:t>DOKAZILO:</w:t>
            </w:r>
          </w:p>
          <w:p w14:paraId="287B447D" w14:textId="59D8D363"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00DC2505">
              <w:rPr>
                <w:i w:val="0"/>
                <w:sz w:val="20"/>
              </w:rPr>
              <w:t xml:space="preserve"> in 6/1</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w:t>
            </w:r>
            <w:r w:rsidR="0004208B">
              <w:rPr>
                <w:i w:val="0"/>
                <w:sz w:val="20"/>
              </w:rPr>
              <w:t>3</w:t>
            </w:r>
            <w:r w:rsidRPr="00B53706">
              <w:rPr>
                <w:i w:val="0"/>
                <w:sz w:val="20"/>
              </w:rPr>
              <w:t>).</w:t>
            </w:r>
          </w:p>
          <w:p w14:paraId="1BFF33BF" w14:textId="77777777" w:rsidR="00A460E4" w:rsidRPr="00B53706" w:rsidRDefault="00A460E4" w:rsidP="00A460E4">
            <w:pPr>
              <w:rPr>
                <w:i w:val="0"/>
                <w:sz w:val="20"/>
              </w:rPr>
            </w:pPr>
          </w:p>
          <w:p w14:paraId="2870F30A" w14:textId="3DD1C4B1" w:rsidR="00A460E4" w:rsidRPr="00B53706" w:rsidRDefault="00A460E4" w:rsidP="00A460E4">
            <w:pPr>
              <w:jc w:val="both"/>
              <w:rPr>
                <w:b/>
                <w:i w:val="0"/>
                <w:sz w:val="20"/>
              </w:rPr>
            </w:pPr>
            <w:r w:rsidRPr="00B53706">
              <w:rPr>
                <w:i w:val="0"/>
                <w:sz w:val="20"/>
              </w:rPr>
              <w:t>Iz opisa referenčnega</w:t>
            </w:r>
            <w:r w:rsidR="00787293">
              <w:rPr>
                <w:i w:val="0"/>
                <w:sz w:val="20"/>
              </w:rPr>
              <w:t xml:space="preserve"> posla</w:t>
            </w:r>
            <w:r w:rsidRPr="00B53706">
              <w:rPr>
                <w:i w:val="0"/>
                <w:sz w:val="20"/>
              </w:rPr>
              <w:t xml:space="preserve"> mora biti razvidno, da gre za istovrsten posel, kot so dela, ki jih prevzema.</w:t>
            </w:r>
          </w:p>
          <w:p w14:paraId="10289982" w14:textId="77777777" w:rsidR="00A460E4" w:rsidRPr="00B53706" w:rsidRDefault="00A460E4" w:rsidP="00A460E4">
            <w:pPr>
              <w:jc w:val="both"/>
              <w:rPr>
                <w:i w:val="0"/>
                <w:sz w:val="20"/>
              </w:rPr>
            </w:pPr>
          </w:p>
          <w:p w14:paraId="0095BFA9" w14:textId="77777777"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6E3A57D" w14:textId="77777777" w:rsidTr="00B42EA8">
        <w:tc>
          <w:tcPr>
            <w:tcW w:w="5244" w:type="dxa"/>
            <w:shd w:val="clear" w:color="auto" w:fill="F2F2F2" w:themeFill="background1" w:themeFillShade="F2"/>
          </w:tcPr>
          <w:p w14:paraId="2158C31C" w14:textId="77777777" w:rsidR="00B53706" w:rsidRPr="00B53706" w:rsidRDefault="00B53706" w:rsidP="00B53706">
            <w:pPr>
              <w:jc w:val="both"/>
              <w:rPr>
                <w:b/>
                <w:i w:val="0"/>
                <w:sz w:val="20"/>
              </w:rPr>
            </w:pPr>
            <w:r w:rsidRPr="00B53706">
              <w:rPr>
                <w:b/>
                <w:i w:val="0"/>
                <w:sz w:val="20"/>
              </w:rPr>
              <w:t xml:space="preserve">5. Gospodarski subjekt mora zagotoviti ustrezne tehnične zmogljivosti (prostor, osebje in opremo) za kvalitetno izvedbo celotnega naročila v predvidenem roku, skladno z zahtevami iz razpisne dokumentacije (tehnični del), pravili </w:t>
            </w:r>
            <w:r w:rsidRPr="00B53706">
              <w:rPr>
                <w:b/>
                <w:i w:val="0"/>
                <w:sz w:val="20"/>
              </w:rPr>
              <w:lastRenderedPageBreak/>
              <w:t>stroke ter določili predpisov in standardov s področja predmeta naročila.</w:t>
            </w:r>
          </w:p>
          <w:p w14:paraId="6541CEAA" w14:textId="77777777" w:rsidR="00B53706" w:rsidRPr="00B53706" w:rsidRDefault="00B53706" w:rsidP="00B53706">
            <w:pPr>
              <w:jc w:val="both"/>
              <w:rPr>
                <w:b/>
                <w:i w:val="0"/>
                <w:sz w:val="20"/>
              </w:rPr>
            </w:pPr>
          </w:p>
          <w:p w14:paraId="28A24EE0" w14:textId="77777777"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75B8B3F3"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lastRenderedPageBreak/>
              <w:t>DOKAZILO:</w:t>
            </w:r>
          </w:p>
          <w:p w14:paraId="49DC638B" w14:textId="77777777" w:rsidR="00B53706" w:rsidRPr="00B53706" w:rsidRDefault="00B53706" w:rsidP="00B53706">
            <w:pPr>
              <w:rPr>
                <w:i w:val="0"/>
                <w:sz w:val="20"/>
              </w:rPr>
            </w:pPr>
            <w:r w:rsidRPr="00B53706">
              <w:rPr>
                <w:i w:val="0"/>
                <w:sz w:val="20"/>
              </w:rPr>
              <w:t>Izpolnjen ESPD obrazec.</w:t>
            </w:r>
          </w:p>
        </w:tc>
      </w:tr>
      <w:tr w:rsidR="00A460E4" w14:paraId="74663A10" w14:textId="77777777" w:rsidTr="00B42EA8">
        <w:tc>
          <w:tcPr>
            <w:tcW w:w="5244" w:type="dxa"/>
            <w:shd w:val="clear" w:color="auto" w:fill="F2F2F2" w:themeFill="background1" w:themeFillShade="F2"/>
          </w:tcPr>
          <w:p w14:paraId="065065A9" w14:textId="77777777" w:rsidR="00A460E4" w:rsidRPr="00150F19" w:rsidRDefault="00B53706" w:rsidP="00A460E4">
            <w:pPr>
              <w:jc w:val="both"/>
              <w:rPr>
                <w:b/>
                <w:i w:val="0"/>
                <w:color w:val="000000" w:themeColor="text1"/>
                <w:sz w:val="20"/>
              </w:rPr>
            </w:pPr>
            <w:r>
              <w:rPr>
                <w:b/>
                <w:i w:val="0"/>
                <w:color w:val="000000" w:themeColor="text1"/>
                <w:sz w:val="20"/>
              </w:rPr>
              <w:t>6</w:t>
            </w:r>
            <w:r w:rsidR="00A460E4" w:rsidRPr="00150F19">
              <w:rPr>
                <w:b/>
                <w:i w:val="0"/>
                <w:color w:val="000000" w:themeColor="text1"/>
                <w:sz w:val="20"/>
              </w:rPr>
              <w:t>. ZAVAROVANJE ODGOVORNOSTI</w:t>
            </w:r>
          </w:p>
          <w:p w14:paraId="5558AF2D" w14:textId="77777777" w:rsidR="007F03BB" w:rsidRDefault="007F03BB" w:rsidP="00A460E4">
            <w:pPr>
              <w:jc w:val="both"/>
              <w:rPr>
                <w:b/>
                <w:i w:val="0"/>
                <w:color w:val="000000" w:themeColor="text1"/>
                <w:sz w:val="20"/>
              </w:rPr>
            </w:pPr>
          </w:p>
          <w:p w14:paraId="464546AF" w14:textId="77777777" w:rsidR="007F03BB" w:rsidRPr="00F552B5" w:rsidRDefault="007F03BB" w:rsidP="00F552B5">
            <w:pPr>
              <w:jc w:val="both"/>
              <w:rPr>
                <w:b/>
                <w:i w:val="0"/>
                <w:color w:val="000000" w:themeColor="text1"/>
                <w:sz w:val="20"/>
              </w:rPr>
            </w:pPr>
            <w:r w:rsidRPr="00F552B5">
              <w:rPr>
                <w:b/>
                <w:i w:val="0"/>
                <w:color w:val="000000" w:themeColor="text1"/>
                <w:sz w:val="20"/>
              </w:rPr>
              <w:t xml:space="preserve">Projektant je odgovoren za škodo, ki nastane naročniku in tretjim osebam  in izvira iz njegovega dela in njegovih pogodbenih obveznosti. </w:t>
            </w:r>
          </w:p>
          <w:p w14:paraId="6AB592A5" w14:textId="77777777" w:rsidR="007F03BB" w:rsidRPr="00F552B5" w:rsidRDefault="007F03BB" w:rsidP="00F552B5">
            <w:pPr>
              <w:jc w:val="both"/>
              <w:rPr>
                <w:b/>
                <w:i w:val="0"/>
                <w:color w:val="000000" w:themeColor="text1"/>
                <w:sz w:val="20"/>
              </w:rPr>
            </w:pPr>
          </w:p>
          <w:p w14:paraId="3FE7A622" w14:textId="3779D2C0" w:rsidR="00EA59C2" w:rsidRDefault="00FC3E13" w:rsidP="00F552B5">
            <w:pPr>
              <w:jc w:val="both"/>
              <w:rPr>
                <w:b/>
                <w:i w:val="0"/>
                <w:color w:val="000000" w:themeColor="text1"/>
                <w:sz w:val="20"/>
              </w:rPr>
            </w:pPr>
            <w:r>
              <w:rPr>
                <w:b/>
                <w:i w:val="0"/>
                <w:color w:val="000000" w:themeColor="text1"/>
                <w:sz w:val="20"/>
              </w:rPr>
              <w:t>Gospodarski subjekt</w:t>
            </w:r>
            <w:r w:rsidRPr="00F552B5">
              <w:rPr>
                <w:b/>
                <w:i w:val="0"/>
                <w:color w:val="000000" w:themeColor="text1"/>
                <w:sz w:val="20"/>
              </w:rPr>
              <w:t xml:space="preserve"> </w:t>
            </w:r>
            <w:r w:rsidR="007F03BB" w:rsidRPr="00F552B5">
              <w:rPr>
                <w:b/>
                <w:i w:val="0"/>
                <w:color w:val="000000" w:themeColor="text1"/>
                <w:sz w:val="20"/>
              </w:rPr>
              <w:t xml:space="preserve">mora imeti ves čas svojega poslovanja zavarovano svojo odgovornost za škodo, ki bi utegnila nastati naročniku in tretjim osebam v zvezi z opravljanjem njegove dejavnosti </w:t>
            </w:r>
            <w:r w:rsidR="00BE4A51">
              <w:rPr>
                <w:b/>
                <w:i w:val="0"/>
                <w:color w:val="000000" w:themeColor="text1"/>
                <w:sz w:val="20"/>
              </w:rPr>
              <w:t xml:space="preserve">z minimalno zavarovalno </w:t>
            </w:r>
            <w:r w:rsidR="00BE4A51" w:rsidRPr="00157BE2">
              <w:rPr>
                <w:b/>
                <w:i w:val="0"/>
                <w:sz w:val="20"/>
              </w:rPr>
              <w:t xml:space="preserve">vsoto </w:t>
            </w:r>
            <w:r w:rsidR="00D40DE8" w:rsidRPr="00157BE2">
              <w:rPr>
                <w:b/>
                <w:i w:val="0"/>
                <w:sz w:val="20"/>
              </w:rPr>
              <w:t>700</w:t>
            </w:r>
            <w:r w:rsidR="00BE4A51" w:rsidRPr="00157BE2">
              <w:rPr>
                <w:b/>
                <w:i w:val="0"/>
                <w:sz w:val="20"/>
              </w:rPr>
              <w:t xml:space="preserve">.000€ </w:t>
            </w:r>
            <w:r w:rsidR="00BE4A51">
              <w:rPr>
                <w:b/>
                <w:i w:val="0"/>
                <w:color w:val="000000" w:themeColor="text1"/>
                <w:sz w:val="20"/>
              </w:rPr>
              <w:t xml:space="preserve">(z besedo: </w:t>
            </w:r>
            <w:r w:rsidR="00D40DE8">
              <w:rPr>
                <w:b/>
                <w:i w:val="0"/>
                <w:color w:val="000000" w:themeColor="text1"/>
                <w:sz w:val="20"/>
              </w:rPr>
              <w:t xml:space="preserve">sedemsto </w:t>
            </w:r>
            <w:r w:rsidR="00BE4A51">
              <w:rPr>
                <w:b/>
                <w:i w:val="0"/>
                <w:color w:val="000000" w:themeColor="text1"/>
                <w:sz w:val="20"/>
              </w:rPr>
              <w:t>tisoč evrov in 00/00)</w:t>
            </w:r>
            <w:r w:rsidR="007F03BB" w:rsidRPr="00F552B5">
              <w:rPr>
                <w:b/>
                <w:i w:val="0"/>
                <w:color w:val="000000" w:themeColor="text1"/>
                <w:sz w:val="20"/>
              </w:rPr>
              <w:t xml:space="preserve">. </w:t>
            </w:r>
          </w:p>
          <w:p w14:paraId="239EAFE2" w14:textId="77777777" w:rsidR="00EA59C2" w:rsidRDefault="00EA59C2" w:rsidP="00F552B5">
            <w:pPr>
              <w:jc w:val="both"/>
              <w:rPr>
                <w:b/>
                <w:i w:val="0"/>
                <w:color w:val="000000" w:themeColor="text1"/>
                <w:sz w:val="20"/>
              </w:rPr>
            </w:pPr>
          </w:p>
          <w:p w14:paraId="52C7B36F" w14:textId="34DD29F0" w:rsidR="007F03BB" w:rsidRPr="00F552B5" w:rsidRDefault="007F03BB" w:rsidP="00F552B5">
            <w:pPr>
              <w:jc w:val="both"/>
              <w:rPr>
                <w:b/>
                <w:i w:val="0"/>
                <w:color w:val="000000" w:themeColor="text1"/>
                <w:sz w:val="20"/>
              </w:rPr>
            </w:pPr>
            <w:r w:rsidRPr="00F552B5">
              <w:rPr>
                <w:b/>
                <w:i w:val="0"/>
                <w:color w:val="000000" w:themeColor="text1"/>
                <w:sz w:val="20"/>
              </w:rPr>
              <w:t xml:space="preserve">Projektant je dolžan v roku 8 (osmih) dni po sklenitvi te pogodbe naročniku predložiti kopijo veljavne police o zavarovanju, iz katere izhaja ustrezno zavarovanje njegove odgovornosti za škodo s potrdilom o plačilu premije, kar vse postane priloga te pogodbe. </w:t>
            </w:r>
          </w:p>
          <w:p w14:paraId="32FF54B8" w14:textId="77777777" w:rsidR="00496763" w:rsidRPr="007C22DC" w:rsidRDefault="00496763" w:rsidP="00BE2695">
            <w:pPr>
              <w:jc w:val="both"/>
              <w:rPr>
                <w:i w:val="0"/>
                <w:sz w:val="20"/>
              </w:rPr>
            </w:pPr>
          </w:p>
        </w:tc>
        <w:tc>
          <w:tcPr>
            <w:tcW w:w="3969" w:type="dxa"/>
            <w:vAlign w:val="center"/>
          </w:tcPr>
          <w:p w14:paraId="0861E5D2" w14:textId="77777777" w:rsidR="00A460E4" w:rsidRPr="00AE5C17" w:rsidRDefault="00A460E4" w:rsidP="00A460E4">
            <w:pPr>
              <w:rPr>
                <w:i w:val="0"/>
                <w:sz w:val="20"/>
              </w:rPr>
            </w:pPr>
            <w:r w:rsidRPr="00AE5C17">
              <w:rPr>
                <w:i w:val="0"/>
                <w:sz w:val="20"/>
              </w:rPr>
              <w:t>DOKAZILO:</w:t>
            </w:r>
          </w:p>
          <w:p w14:paraId="2EBA6E00" w14:textId="77777777" w:rsidR="00B53706" w:rsidRPr="002F1250" w:rsidRDefault="00B53706" w:rsidP="00B53706">
            <w:pPr>
              <w:jc w:val="both"/>
              <w:rPr>
                <w:i w:val="0"/>
                <w:sz w:val="20"/>
              </w:rPr>
            </w:pPr>
            <w:r w:rsidRPr="002F1250">
              <w:rPr>
                <w:i w:val="0"/>
                <w:sz w:val="20"/>
              </w:rPr>
              <w:t>Izpolnjen ESPD obrazec ter:</w:t>
            </w:r>
          </w:p>
          <w:p w14:paraId="411ABF21" w14:textId="77777777" w:rsidR="009E42B7" w:rsidRPr="002F1250" w:rsidRDefault="009E42B7" w:rsidP="00242B78">
            <w:pPr>
              <w:pStyle w:val="Odstavekseznama"/>
              <w:numPr>
                <w:ilvl w:val="0"/>
                <w:numId w:val="26"/>
              </w:numPr>
              <w:jc w:val="both"/>
              <w:rPr>
                <w:i w:val="0"/>
                <w:sz w:val="20"/>
              </w:rPr>
            </w:pPr>
            <w:r w:rsidRPr="002F1250">
              <w:rPr>
                <w:i w:val="0"/>
                <w:sz w:val="20"/>
              </w:rPr>
              <w:t>fotokopija zavarovalne police ali</w:t>
            </w:r>
          </w:p>
          <w:p w14:paraId="3A23399E" w14:textId="77777777" w:rsidR="009E42B7" w:rsidRPr="009E42B7" w:rsidRDefault="009E42B7" w:rsidP="00242B78">
            <w:pPr>
              <w:pStyle w:val="Odstavekseznama"/>
              <w:numPr>
                <w:ilvl w:val="0"/>
                <w:numId w:val="26"/>
              </w:numPr>
              <w:jc w:val="both"/>
              <w:rPr>
                <w:i w:val="0"/>
                <w:sz w:val="20"/>
              </w:rPr>
            </w:pPr>
            <w:r w:rsidRPr="002F1250">
              <w:rPr>
                <w:i w:val="0"/>
                <w:sz w:val="20"/>
              </w:rPr>
              <w:t>izjava zavarovalnice (priloga 7).</w:t>
            </w:r>
          </w:p>
        </w:tc>
      </w:tr>
      <w:tr w:rsidR="00DB0142" w14:paraId="17B88D18" w14:textId="77777777" w:rsidTr="00B42EA8">
        <w:tc>
          <w:tcPr>
            <w:tcW w:w="5244" w:type="dxa"/>
            <w:shd w:val="clear" w:color="auto" w:fill="F2F2F2" w:themeFill="background1" w:themeFillShade="F2"/>
          </w:tcPr>
          <w:p w14:paraId="10CE6596" w14:textId="77777777" w:rsidR="00DB0142" w:rsidRPr="00006084" w:rsidRDefault="00DB0142" w:rsidP="00DB0142">
            <w:pPr>
              <w:jc w:val="both"/>
              <w:rPr>
                <w:b/>
                <w:bCs/>
                <w:i w:val="0"/>
                <w:iCs/>
                <w:sz w:val="20"/>
              </w:rPr>
            </w:pPr>
            <w:r w:rsidRPr="00006084">
              <w:rPr>
                <w:b/>
                <w:bCs/>
                <w:i w:val="0"/>
                <w:iCs/>
                <w:sz w:val="20"/>
              </w:rPr>
              <w:t>7. Gospodarski subjekt mora</w:t>
            </w:r>
            <w:r w:rsidRPr="00006084">
              <w:rPr>
                <w:b/>
                <w:bCs/>
                <w:i w:val="0"/>
                <w:iCs/>
                <w:color w:val="1F497D"/>
                <w:sz w:val="20"/>
              </w:rPr>
              <w:t xml:space="preserve"> </w:t>
            </w:r>
            <w:r w:rsidRPr="00006084">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591BE303" w14:textId="77777777" w:rsidR="00DB0142" w:rsidRPr="00006084" w:rsidRDefault="00DB0142" w:rsidP="00DB0142">
            <w:pPr>
              <w:jc w:val="both"/>
              <w:rPr>
                <w:i w:val="0"/>
                <w:iCs/>
                <w:sz w:val="20"/>
              </w:rPr>
            </w:pPr>
          </w:p>
          <w:p w14:paraId="1DE0DAC9" w14:textId="77777777" w:rsidR="00DB0142" w:rsidRPr="00006084" w:rsidRDefault="00DB0142" w:rsidP="00DB0142">
            <w:pPr>
              <w:jc w:val="both"/>
              <w:rPr>
                <w:b/>
                <w:i w:val="0"/>
                <w:color w:val="000000" w:themeColor="text1"/>
                <w:sz w:val="20"/>
              </w:rPr>
            </w:pPr>
            <w:r w:rsidRPr="00006084">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56360BB0" w14:textId="77777777" w:rsidR="00DB0142" w:rsidRPr="00006084" w:rsidRDefault="00DB0142" w:rsidP="00DB0142">
            <w:pPr>
              <w:pStyle w:val="Default"/>
              <w:rPr>
                <w:rFonts w:ascii="Times New Roman" w:hAnsi="Times New Roman" w:cs="Times New Roman"/>
                <w:sz w:val="20"/>
                <w:szCs w:val="20"/>
              </w:rPr>
            </w:pPr>
            <w:r w:rsidRPr="00006084">
              <w:rPr>
                <w:rFonts w:ascii="Times New Roman" w:hAnsi="Times New Roman" w:cs="Times New Roman"/>
                <w:sz w:val="20"/>
                <w:szCs w:val="20"/>
              </w:rPr>
              <w:t>DOKAZILO:</w:t>
            </w:r>
          </w:p>
          <w:p w14:paraId="726B4164" w14:textId="77777777" w:rsidR="00DB0142" w:rsidRPr="00006084" w:rsidRDefault="00DB0142" w:rsidP="00242B78">
            <w:pPr>
              <w:pStyle w:val="Odstavekseznama"/>
              <w:numPr>
                <w:ilvl w:val="0"/>
                <w:numId w:val="28"/>
              </w:numPr>
              <w:rPr>
                <w:i w:val="0"/>
                <w:sz w:val="20"/>
              </w:rPr>
            </w:pPr>
            <w:r w:rsidRPr="00006084">
              <w:rPr>
                <w:i w:val="0"/>
                <w:sz w:val="20"/>
              </w:rPr>
              <w:t>Izjava fizične osebe oziroma odgovorne osebe poslovnega subjekta o nepovezanosti s funkcionarjem ali njegovim družinskim članom (priloga</w:t>
            </w:r>
            <w:r w:rsidR="00C61E45" w:rsidRPr="00006084">
              <w:rPr>
                <w:i w:val="0"/>
                <w:sz w:val="20"/>
              </w:rPr>
              <w:t xml:space="preserve"> 12</w:t>
            </w:r>
            <w:r w:rsidRPr="00006084">
              <w:rPr>
                <w:i w:val="0"/>
                <w:sz w:val="20"/>
              </w:rPr>
              <w:t>).</w:t>
            </w:r>
          </w:p>
        </w:tc>
      </w:tr>
    </w:tbl>
    <w:p w14:paraId="1E099DA0" w14:textId="77777777" w:rsidR="00F7274D" w:rsidRPr="009E42B7" w:rsidRDefault="00F7274D" w:rsidP="003213A3">
      <w:pPr>
        <w:pStyle w:val="Glava"/>
        <w:tabs>
          <w:tab w:val="clear" w:pos="4536"/>
          <w:tab w:val="clear" w:pos="9072"/>
          <w:tab w:val="left" w:pos="3080"/>
        </w:tabs>
        <w:ind w:left="1080"/>
        <w:jc w:val="both"/>
        <w:rPr>
          <w:i w:val="0"/>
          <w:sz w:val="16"/>
          <w:szCs w:val="16"/>
        </w:rPr>
      </w:pPr>
    </w:p>
    <w:p w14:paraId="3A9CE37D" w14:textId="77777777" w:rsidR="00496763" w:rsidRDefault="00496763" w:rsidP="00ED0823">
      <w:pPr>
        <w:pStyle w:val="Glava"/>
        <w:tabs>
          <w:tab w:val="clear" w:pos="4536"/>
          <w:tab w:val="clear" w:pos="9072"/>
        </w:tabs>
        <w:ind w:left="1080"/>
        <w:jc w:val="both"/>
        <w:rPr>
          <w:i w:val="0"/>
          <w:sz w:val="22"/>
          <w:szCs w:val="22"/>
        </w:rPr>
      </w:pPr>
    </w:p>
    <w:p w14:paraId="2FD007C1"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5AC64CAE" w14:textId="77777777" w:rsidR="00ED0823" w:rsidRPr="001F30A0" w:rsidRDefault="00ED0823" w:rsidP="00ED0823">
      <w:pPr>
        <w:pStyle w:val="Glava"/>
        <w:tabs>
          <w:tab w:val="clear" w:pos="4536"/>
          <w:tab w:val="clear" w:pos="9072"/>
        </w:tabs>
        <w:ind w:left="1080"/>
        <w:jc w:val="both"/>
        <w:rPr>
          <w:i w:val="0"/>
          <w:sz w:val="22"/>
          <w:szCs w:val="22"/>
        </w:rPr>
      </w:pPr>
    </w:p>
    <w:p w14:paraId="3B38B2DE" w14:textId="77777777" w:rsidR="00EA59C2" w:rsidRDefault="00021912" w:rsidP="00021912">
      <w:pPr>
        <w:ind w:left="1080"/>
        <w:jc w:val="both"/>
        <w:rPr>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w:t>
      </w:r>
      <w:r w:rsidR="00EA59C2">
        <w:rPr>
          <w:i w:val="0"/>
          <w:sz w:val="22"/>
          <w:szCs w:val="22"/>
        </w:rPr>
        <w:t>:</w:t>
      </w:r>
    </w:p>
    <w:p w14:paraId="0B50C314" w14:textId="033BF60B" w:rsidR="00EA59C2" w:rsidRDefault="00EA59C2" w:rsidP="00242B78">
      <w:pPr>
        <w:pStyle w:val="Odstavekseznama"/>
        <w:numPr>
          <w:ilvl w:val="0"/>
          <w:numId w:val="28"/>
        </w:numPr>
        <w:ind w:left="1418"/>
        <w:jc w:val="both"/>
        <w:rPr>
          <w:b/>
          <w:i w:val="0"/>
          <w:sz w:val="22"/>
          <w:szCs w:val="22"/>
        </w:rPr>
      </w:pPr>
      <w:r w:rsidRPr="00150E7A">
        <w:rPr>
          <w:b/>
          <w:i w:val="0"/>
          <w:sz w:val="22"/>
          <w:szCs w:val="22"/>
        </w:rPr>
        <w:t xml:space="preserve">ekonomsko najugodnejše cene </w:t>
      </w:r>
      <w:r w:rsidR="00491CEA">
        <w:rPr>
          <w:b/>
          <w:i w:val="0"/>
          <w:sz w:val="22"/>
          <w:szCs w:val="22"/>
        </w:rPr>
        <w:t xml:space="preserve">(Tc) </w:t>
      </w:r>
      <w:r>
        <w:rPr>
          <w:b/>
          <w:i w:val="0"/>
          <w:sz w:val="22"/>
          <w:szCs w:val="22"/>
        </w:rPr>
        <w:t xml:space="preserve">in </w:t>
      </w:r>
    </w:p>
    <w:p w14:paraId="047899B0" w14:textId="04185C90" w:rsidR="00021912" w:rsidRPr="00EA59C2" w:rsidRDefault="00EA59C2" w:rsidP="00242B78">
      <w:pPr>
        <w:pStyle w:val="Odstavekseznama"/>
        <w:numPr>
          <w:ilvl w:val="0"/>
          <w:numId w:val="28"/>
        </w:numPr>
        <w:ind w:left="1418"/>
        <w:jc w:val="both"/>
        <w:rPr>
          <w:b/>
          <w:i w:val="0"/>
          <w:sz w:val="22"/>
          <w:szCs w:val="22"/>
        </w:rPr>
      </w:pPr>
      <w:r>
        <w:rPr>
          <w:b/>
          <w:i w:val="0"/>
          <w:sz w:val="22"/>
          <w:szCs w:val="22"/>
        </w:rPr>
        <w:t xml:space="preserve">dodatnega merila: </w:t>
      </w:r>
      <w:r w:rsidR="008F6411">
        <w:rPr>
          <w:b/>
          <w:i w:val="0"/>
          <w:sz w:val="22"/>
          <w:szCs w:val="22"/>
        </w:rPr>
        <w:t xml:space="preserve">pridobljene </w:t>
      </w:r>
      <w:r>
        <w:rPr>
          <w:b/>
          <w:i w:val="0"/>
          <w:sz w:val="22"/>
          <w:szCs w:val="22"/>
        </w:rPr>
        <w:t>nagrad</w:t>
      </w:r>
      <w:r w:rsidR="008F6411">
        <w:rPr>
          <w:b/>
          <w:i w:val="0"/>
          <w:sz w:val="22"/>
          <w:szCs w:val="22"/>
        </w:rPr>
        <w:t>e</w:t>
      </w:r>
      <w:r w:rsidR="00E71D5C">
        <w:rPr>
          <w:b/>
          <w:i w:val="0"/>
          <w:sz w:val="22"/>
          <w:szCs w:val="22"/>
        </w:rPr>
        <w:t xml:space="preserve"> za pooblaščenega arhitekta</w:t>
      </w:r>
      <w:r w:rsidR="00E7586F">
        <w:rPr>
          <w:b/>
          <w:i w:val="0"/>
          <w:sz w:val="22"/>
          <w:szCs w:val="22"/>
        </w:rPr>
        <w:t xml:space="preserve"> ali </w:t>
      </w:r>
      <w:r w:rsidR="00E71D5C">
        <w:rPr>
          <w:b/>
          <w:i w:val="0"/>
          <w:sz w:val="22"/>
          <w:szCs w:val="22"/>
        </w:rPr>
        <w:t xml:space="preserve">vodjo projekta </w:t>
      </w:r>
      <w:r w:rsidR="00491CEA">
        <w:rPr>
          <w:b/>
          <w:i w:val="0"/>
          <w:sz w:val="22"/>
          <w:szCs w:val="22"/>
        </w:rPr>
        <w:t>(</w:t>
      </w:r>
      <w:proofErr w:type="spellStart"/>
      <w:r w:rsidR="00491CEA">
        <w:rPr>
          <w:b/>
          <w:i w:val="0"/>
          <w:sz w:val="22"/>
          <w:szCs w:val="22"/>
        </w:rPr>
        <w:t>Tn</w:t>
      </w:r>
      <w:proofErr w:type="spellEnd"/>
      <w:r w:rsidR="00491CEA">
        <w:rPr>
          <w:b/>
          <w:i w:val="0"/>
          <w:sz w:val="22"/>
          <w:szCs w:val="22"/>
        </w:rPr>
        <w:t xml:space="preserve">) </w:t>
      </w:r>
      <w:r w:rsidR="00D40DE8">
        <w:rPr>
          <w:b/>
          <w:i w:val="0"/>
          <w:sz w:val="22"/>
          <w:szCs w:val="22"/>
        </w:rPr>
        <w:t>s strani Zbornice za arhitekturo, Plečnikova nagrada ali Prešernova nagrada.</w:t>
      </w:r>
      <w:r w:rsidR="00021912" w:rsidRPr="00EA59C2">
        <w:rPr>
          <w:b/>
          <w:i w:val="0"/>
          <w:sz w:val="22"/>
          <w:szCs w:val="22"/>
        </w:rPr>
        <w:t xml:space="preserve"> </w:t>
      </w:r>
    </w:p>
    <w:p w14:paraId="21ACACB0" w14:textId="77777777" w:rsidR="00E015B4" w:rsidRDefault="00E015B4" w:rsidP="00ED0823">
      <w:pPr>
        <w:ind w:left="1080"/>
        <w:rPr>
          <w:i w:val="0"/>
          <w:sz w:val="16"/>
          <w:szCs w:val="16"/>
        </w:rPr>
      </w:pPr>
    </w:p>
    <w:p w14:paraId="6EB86FAB" w14:textId="11D61F54" w:rsidR="00EA59C2" w:rsidRPr="00EA59C2" w:rsidRDefault="00EA59C2" w:rsidP="00ED0823">
      <w:pPr>
        <w:ind w:left="1080"/>
        <w:rPr>
          <w:i w:val="0"/>
          <w:sz w:val="22"/>
          <w:szCs w:val="22"/>
        </w:rPr>
      </w:pPr>
      <w:r>
        <w:rPr>
          <w:i w:val="0"/>
          <w:sz w:val="22"/>
          <w:szCs w:val="22"/>
        </w:rPr>
        <w:t>i</w:t>
      </w:r>
      <w:r w:rsidRPr="00EA59C2">
        <w:rPr>
          <w:i w:val="0"/>
          <w:sz w:val="22"/>
          <w:szCs w:val="22"/>
        </w:rPr>
        <w:t>n se točkuje skladno s podatki iz razpredelnice: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4"/>
        <w:gridCol w:w="3449"/>
      </w:tblGrid>
      <w:tr w:rsidR="00EA59C2" w:rsidRPr="00150E7A" w14:paraId="56F7CD47" w14:textId="77777777" w:rsidTr="002F1250">
        <w:trPr>
          <w:jc w:val="center"/>
        </w:trPr>
        <w:tc>
          <w:tcPr>
            <w:tcW w:w="4714" w:type="dxa"/>
            <w:shd w:val="clear" w:color="auto" w:fill="D9D9D9"/>
            <w:vAlign w:val="center"/>
          </w:tcPr>
          <w:p w14:paraId="62E16947" w14:textId="77777777" w:rsidR="00EA59C2" w:rsidRPr="00150E7A" w:rsidRDefault="00EA59C2" w:rsidP="002F1250">
            <w:pPr>
              <w:ind w:left="1080" w:hanging="1058"/>
              <w:jc w:val="center"/>
              <w:rPr>
                <w:b/>
                <w:i w:val="0"/>
                <w:sz w:val="22"/>
                <w:szCs w:val="22"/>
              </w:rPr>
            </w:pPr>
            <w:r w:rsidRPr="00150E7A">
              <w:rPr>
                <w:b/>
                <w:i w:val="0"/>
                <w:sz w:val="22"/>
                <w:szCs w:val="22"/>
              </w:rPr>
              <w:t>MERILO</w:t>
            </w:r>
          </w:p>
        </w:tc>
        <w:tc>
          <w:tcPr>
            <w:tcW w:w="3449" w:type="dxa"/>
            <w:shd w:val="clear" w:color="auto" w:fill="D9D9D9"/>
            <w:vAlign w:val="center"/>
          </w:tcPr>
          <w:p w14:paraId="7C90B835" w14:textId="77777777" w:rsidR="00EA59C2" w:rsidRPr="00150E7A" w:rsidRDefault="00EA59C2" w:rsidP="002F1250">
            <w:pPr>
              <w:ind w:left="1080" w:hanging="806"/>
              <w:jc w:val="both"/>
              <w:rPr>
                <w:b/>
                <w:i w:val="0"/>
                <w:sz w:val="22"/>
                <w:szCs w:val="22"/>
              </w:rPr>
            </w:pPr>
            <w:r w:rsidRPr="00150E7A">
              <w:rPr>
                <w:b/>
                <w:i w:val="0"/>
                <w:sz w:val="22"/>
                <w:szCs w:val="22"/>
              </w:rPr>
              <w:t>NAJVIŠJE ŠTEVILO TOČK</w:t>
            </w:r>
          </w:p>
        </w:tc>
      </w:tr>
      <w:tr w:rsidR="00EA59C2" w:rsidRPr="00150E7A" w14:paraId="4E0A8D3A" w14:textId="77777777" w:rsidTr="005369DB">
        <w:trPr>
          <w:jc w:val="center"/>
        </w:trPr>
        <w:tc>
          <w:tcPr>
            <w:tcW w:w="4714" w:type="dxa"/>
            <w:vAlign w:val="center"/>
          </w:tcPr>
          <w:p w14:paraId="7B8AF894" w14:textId="77777777" w:rsidR="00EA59C2" w:rsidRPr="00150E7A" w:rsidRDefault="00EA59C2" w:rsidP="005369DB">
            <w:pPr>
              <w:ind w:left="1080"/>
              <w:jc w:val="both"/>
              <w:rPr>
                <w:b/>
                <w:i w:val="0"/>
                <w:sz w:val="22"/>
                <w:szCs w:val="22"/>
              </w:rPr>
            </w:pPr>
            <w:r w:rsidRPr="00150E7A">
              <w:rPr>
                <w:b/>
                <w:i w:val="0"/>
                <w:sz w:val="22"/>
                <w:szCs w:val="22"/>
              </w:rPr>
              <w:t>Ponudbena cena</w:t>
            </w:r>
          </w:p>
        </w:tc>
        <w:tc>
          <w:tcPr>
            <w:tcW w:w="3449" w:type="dxa"/>
            <w:vAlign w:val="center"/>
          </w:tcPr>
          <w:p w14:paraId="1D6F332A" w14:textId="77777777" w:rsidR="00EA59C2" w:rsidRPr="00150E7A" w:rsidRDefault="00EA59C2" w:rsidP="005369DB">
            <w:pPr>
              <w:ind w:left="1080"/>
              <w:jc w:val="both"/>
              <w:rPr>
                <w:b/>
                <w:i w:val="0"/>
                <w:sz w:val="22"/>
                <w:szCs w:val="22"/>
              </w:rPr>
            </w:pPr>
            <w:r>
              <w:rPr>
                <w:b/>
                <w:i w:val="0"/>
                <w:sz w:val="22"/>
                <w:szCs w:val="22"/>
              </w:rPr>
              <w:t>80</w:t>
            </w:r>
          </w:p>
        </w:tc>
      </w:tr>
      <w:tr w:rsidR="00EA59C2" w:rsidRPr="00150E7A" w14:paraId="68A00C8C" w14:textId="77777777" w:rsidTr="005369DB">
        <w:trPr>
          <w:jc w:val="center"/>
        </w:trPr>
        <w:tc>
          <w:tcPr>
            <w:tcW w:w="4714" w:type="dxa"/>
            <w:vAlign w:val="center"/>
          </w:tcPr>
          <w:p w14:paraId="05D8C20A" w14:textId="291290C6" w:rsidR="00EA59C2" w:rsidRPr="00150E7A" w:rsidRDefault="00EA59C2" w:rsidP="005369DB">
            <w:pPr>
              <w:ind w:left="1080"/>
              <w:jc w:val="both"/>
              <w:rPr>
                <w:b/>
                <w:i w:val="0"/>
                <w:sz w:val="22"/>
                <w:szCs w:val="22"/>
              </w:rPr>
            </w:pPr>
            <w:r>
              <w:rPr>
                <w:b/>
                <w:i w:val="0"/>
                <w:sz w:val="22"/>
                <w:szCs w:val="22"/>
              </w:rPr>
              <w:t>Pridobljene nagrade</w:t>
            </w:r>
          </w:p>
        </w:tc>
        <w:tc>
          <w:tcPr>
            <w:tcW w:w="3449" w:type="dxa"/>
            <w:vAlign w:val="center"/>
          </w:tcPr>
          <w:p w14:paraId="6798B68C" w14:textId="77777777" w:rsidR="00EA59C2" w:rsidRPr="00150E7A" w:rsidRDefault="00EA59C2" w:rsidP="005369DB">
            <w:pPr>
              <w:ind w:left="1080"/>
              <w:jc w:val="both"/>
              <w:rPr>
                <w:b/>
                <w:i w:val="0"/>
                <w:sz w:val="22"/>
                <w:szCs w:val="22"/>
              </w:rPr>
            </w:pPr>
            <w:r>
              <w:rPr>
                <w:b/>
                <w:i w:val="0"/>
                <w:sz w:val="22"/>
                <w:szCs w:val="22"/>
              </w:rPr>
              <w:t>20</w:t>
            </w:r>
          </w:p>
        </w:tc>
      </w:tr>
    </w:tbl>
    <w:p w14:paraId="27BB98CB" w14:textId="77777777" w:rsidR="00EA59C2" w:rsidRPr="009E42B7" w:rsidRDefault="00EA59C2" w:rsidP="00ED0823">
      <w:pPr>
        <w:ind w:left="1080"/>
        <w:rPr>
          <w:i w:val="0"/>
          <w:sz w:val="16"/>
          <w:szCs w:val="16"/>
        </w:rPr>
      </w:pPr>
    </w:p>
    <w:p w14:paraId="095AD3A9" w14:textId="360646F8" w:rsidR="007A6EFF" w:rsidRDefault="007A6EFF" w:rsidP="00516640">
      <w:pPr>
        <w:ind w:left="1080"/>
        <w:rPr>
          <w:i w:val="0"/>
          <w:sz w:val="22"/>
          <w:szCs w:val="22"/>
        </w:rPr>
      </w:pPr>
    </w:p>
    <w:p w14:paraId="3734A69C" w14:textId="77777777" w:rsidR="00516640" w:rsidRPr="009407D1" w:rsidRDefault="00516640" w:rsidP="00516640">
      <w:pPr>
        <w:ind w:left="1080"/>
        <w:rPr>
          <w:i w:val="0"/>
          <w:sz w:val="22"/>
          <w:szCs w:val="22"/>
        </w:rPr>
      </w:pPr>
      <w:r w:rsidRPr="009407D1">
        <w:rPr>
          <w:i w:val="0"/>
          <w:sz w:val="22"/>
          <w:szCs w:val="22"/>
        </w:rPr>
        <w:t>Pri ocenjevanju in vrednotenju prejetih ponudb bo naročnik upošteval samo ponudbe, ki izpolnjujejo vse pogoje.</w:t>
      </w:r>
    </w:p>
    <w:p w14:paraId="79E8849D" w14:textId="77777777" w:rsidR="00516640" w:rsidRPr="00516640" w:rsidRDefault="00516640" w:rsidP="00516640">
      <w:pPr>
        <w:ind w:left="1080"/>
        <w:rPr>
          <w:i w:val="0"/>
          <w:sz w:val="22"/>
          <w:szCs w:val="22"/>
        </w:rPr>
      </w:pPr>
    </w:p>
    <w:p w14:paraId="683461FC" w14:textId="77777777" w:rsidR="00516640" w:rsidRPr="009407D1" w:rsidRDefault="00516640" w:rsidP="00516640">
      <w:pPr>
        <w:ind w:left="1080"/>
        <w:rPr>
          <w:i w:val="0"/>
          <w:sz w:val="22"/>
          <w:szCs w:val="22"/>
        </w:rPr>
      </w:pPr>
      <w:r w:rsidRPr="009407D1">
        <w:rPr>
          <w:i w:val="0"/>
          <w:sz w:val="22"/>
          <w:szCs w:val="22"/>
        </w:rPr>
        <w:t>Davek na dodano vrednost (DDV) mora biti prikazan ločeno.</w:t>
      </w:r>
    </w:p>
    <w:p w14:paraId="3C9FF091" w14:textId="77777777" w:rsidR="00516640" w:rsidRPr="009407D1" w:rsidRDefault="00516640" w:rsidP="00516640">
      <w:pPr>
        <w:ind w:left="1080"/>
        <w:rPr>
          <w:i w:val="0"/>
          <w:sz w:val="22"/>
          <w:szCs w:val="22"/>
        </w:rPr>
      </w:pPr>
    </w:p>
    <w:p w14:paraId="5EDCB35B" w14:textId="7DFEDB15" w:rsidR="00516640" w:rsidRDefault="00516640" w:rsidP="00516640">
      <w:pPr>
        <w:ind w:left="1080"/>
        <w:rPr>
          <w:i w:val="0"/>
          <w:sz w:val="22"/>
          <w:szCs w:val="22"/>
        </w:rPr>
      </w:pPr>
      <w:r w:rsidRPr="009407D1">
        <w:rPr>
          <w:i w:val="0"/>
          <w:sz w:val="22"/>
          <w:szCs w:val="22"/>
        </w:rPr>
        <w:t>Vrednotenje ponudb oz. sistem za izračun števila doseženih točk kot osnova za pridobitev ekonomsko najugodnejše ponudbe se bo opravil na naslednji način:</w:t>
      </w:r>
    </w:p>
    <w:p w14:paraId="3527A3E6" w14:textId="65369C54" w:rsidR="007A6EFF" w:rsidRDefault="007A6EFF" w:rsidP="00516640">
      <w:pPr>
        <w:ind w:left="1080"/>
        <w:rPr>
          <w:i w:val="0"/>
          <w:sz w:val="22"/>
          <w:szCs w:val="22"/>
        </w:rPr>
      </w:pPr>
    </w:p>
    <w:p w14:paraId="3A8FE857" w14:textId="6C138FEB" w:rsidR="007A6EFF" w:rsidRPr="00FA4E52" w:rsidRDefault="007A6EFF" w:rsidP="007A6EFF">
      <w:pPr>
        <w:ind w:left="1080"/>
        <w:rPr>
          <w:i w:val="0"/>
          <w:sz w:val="22"/>
          <w:szCs w:val="22"/>
        </w:rPr>
      </w:pPr>
      <w:r w:rsidRPr="00FA4E52">
        <w:rPr>
          <w:i w:val="0"/>
          <w:sz w:val="22"/>
          <w:szCs w:val="22"/>
        </w:rPr>
        <w:t xml:space="preserve">Merila za izbor ekonomsko najugodnejše ponudbe (ERP = </w:t>
      </w:r>
      <w:r>
        <w:rPr>
          <w:i w:val="0"/>
          <w:sz w:val="22"/>
          <w:szCs w:val="22"/>
        </w:rPr>
        <w:t xml:space="preserve">Tc </w:t>
      </w:r>
      <w:r w:rsidRPr="00FA4E52">
        <w:rPr>
          <w:i w:val="0"/>
          <w:sz w:val="22"/>
          <w:szCs w:val="22"/>
        </w:rPr>
        <w:t>+</w:t>
      </w:r>
      <w:r>
        <w:rPr>
          <w:i w:val="0"/>
          <w:sz w:val="22"/>
          <w:szCs w:val="22"/>
        </w:rPr>
        <w:t xml:space="preserve"> </w:t>
      </w:r>
      <w:proofErr w:type="spellStart"/>
      <w:r>
        <w:rPr>
          <w:i w:val="0"/>
          <w:sz w:val="22"/>
          <w:szCs w:val="22"/>
        </w:rPr>
        <w:t>T</w:t>
      </w:r>
      <w:r w:rsidR="00491CEA">
        <w:rPr>
          <w:i w:val="0"/>
          <w:sz w:val="22"/>
          <w:szCs w:val="22"/>
        </w:rPr>
        <w:t>n</w:t>
      </w:r>
      <w:proofErr w:type="spellEnd"/>
      <w:r>
        <w:rPr>
          <w:i w:val="0"/>
          <w:sz w:val="22"/>
          <w:szCs w:val="22"/>
        </w:rPr>
        <w:t xml:space="preserve"> </w:t>
      </w:r>
      <w:r w:rsidRPr="00FA4E52">
        <w:rPr>
          <w:i w:val="0"/>
          <w:sz w:val="22"/>
          <w:szCs w:val="22"/>
        </w:rPr>
        <w:t>):</w:t>
      </w:r>
    </w:p>
    <w:p w14:paraId="7B183FA5" w14:textId="77777777" w:rsidR="007A6EFF" w:rsidRPr="009407D1" w:rsidRDefault="007A6EFF" w:rsidP="00516640">
      <w:pPr>
        <w:ind w:left="1080"/>
        <w:rPr>
          <w:i w:val="0"/>
          <w:sz w:val="22"/>
          <w:szCs w:val="22"/>
        </w:rPr>
      </w:pPr>
    </w:p>
    <w:p w14:paraId="5BBF938D" w14:textId="3D6D6B2D" w:rsidR="00516640" w:rsidRPr="00A30CD3" w:rsidRDefault="00516640" w:rsidP="00516640">
      <w:pPr>
        <w:ind w:left="1080"/>
        <w:rPr>
          <w:b/>
          <w:i w:val="0"/>
          <w:sz w:val="22"/>
          <w:szCs w:val="22"/>
        </w:rPr>
      </w:pPr>
      <w:r w:rsidRPr="00A30CD3">
        <w:rPr>
          <w:b/>
          <w:i w:val="0"/>
          <w:sz w:val="22"/>
          <w:szCs w:val="22"/>
        </w:rPr>
        <w:t>Cena</w:t>
      </w:r>
      <w:r w:rsidR="007A6EFF" w:rsidRPr="00A30CD3">
        <w:rPr>
          <w:b/>
          <w:i w:val="0"/>
          <w:sz w:val="22"/>
          <w:szCs w:val="22"/>
        </w:rPr>
        <w:t xml:space="preserve"> (Tc)</w:t>
      </w:r>
      <w:r w:rsidRPr="00A30CD3">
        <w:rPr>
          <w:b/>
          <w:i w:val="0"/>
          <w:sz w:val="22"/>
          <w:szCs w:val="22"/>
        </w:rPr>
        <w:t>:</w:t>
      </w:r>
    </w:p>
    <w:p w14:paraId="5F8C73BE" w14:textId="77777777" w:rsidR="00516640" w:rsidRPr="009407D1" w:rsidRDefault="00516640" w:rsidP="00516640">
      <w:pPr>
        <w:ind w:left="1080"/>
        <w:rPr>
          <w:i w:val="0"/>
          <w:sz w:val="22"/>
          <w:szCs w:val="22"/>
        </w:rPr>
      </w:pPr>
    </w:p>
    <w:p w14:paraId="2A4132F7" w14:textId="2F82A098" w:rsidR="00516640" w:rsidRPr="00157BE2" w:rsidRDefault="00516640" w:rsidP="003D461C">
      <w:pPr>
        <w:ind w:left="1080"/>
        <w:jc w:val="both"/>
        <w:rPr>
          <w:i w:val="0"/>
          <w:sz w:val="22"/>
          <w:szCs w:val="22"/>
        </w:rPr>
      </w:pPr>
      <w:r w:rsidRPr="009407D1">
        <w:rPr>
          <w:i w:val="0"/>
          <w:sz w:val="22"/>
          <w:szCs w:val="22"/>
        </w:rPr>
        <w:t>Ponudbena cena (T</w:t>
      </w:r>
      <w:r w:rsidRPr="00516640">
        <w:rPr>
          <w:i w:val="0"/>
          <w:sz w:val="22"/>
          <w:szCs w:val="22"/>
        </w:rPr>
        <w:t>c</w:t>
      </w:r>
      <w:r w:rsidRPr="009407D1">
        <w:rPr>
          <w:i w:val="0"/>
          <w:sz w:val="22"/>
          <w:szCs w:val="22"/>
        </w:rPr>
        <w:t xml:space="preserve">) </w:t>
      </w:r>
      <w:r w:rsidRPr="00157BE2">
        <w:rPr>
          <w:i w:val="0"/>
          <w:sz w:val="22"/>
          <w:szCs w:val="22"/>
        </w:rPr>
        <w:t xml:space="preserve">predstavlja </w:t>
      </w:r>
      <w:r w:rsidR="00EA43C3" w:rsidRPr="00157BE2">
        <w:rPr>
          <w:i w:val="0"/>
          <w:sz w:val="22"/>
          <w:szCs w:val="22"/>
        </w:rPr>
        <w:t>8</w:t>
      </w:r>
      <w:r w:rsidRPr="00157BE2">
        <w:rPr>
          <w:i w:val="0"/>
          <w:sz w:val="22"/>
          <w:szCs w:val="22"/>
        </w:rPr>
        <w:t>0% od skupno doseženih točk. Število doseženih točk glede na ponudbeno ceno se izračuna na naslednji način:</w:t>
      </w:r>
    </w:p>
    <w:p w14:paraId="224CF9A3" w14:textId="77777777" w:rsidR="00516640" w:rsidRPr="00157BE2" w:rsidRDefault="00516640" w:rsidP="00516640">
      <w:pPr>
        <w:ind w:left="1080"/>
        <w:rPr>
          <w:i w:val="0"/>
          <w:sz w:val="22"/>
          <w:szCs w:val="22"/>
        </w:rPr>
      </w:pPr>
    </w:p>
    <w:p w14:paraId="7E1195C3" w14:textId="34AB291E" w:rsidR="00516640" w:rsidRPr="00157BE2" w:rsidRDefault="00516640" w:rsidP="00516640">
      <w:pPr>
        <w:ind w:left="1080"/>
        <w:rPr>
          <w:i w:val="0"/>
          <w:sz w:val="22"/>
          <w:szCs w:val="22"/>
        </w:rPr>
      </w:pPr>
      <w:r w:rsidRPr="00157BE2">
        <w:rPr>
          <w:i w:val="0"/>
          <w:sz w:val="22"/>
          <w:szCs w:val="22"/>
        </w:rPr>
        <w:t xml:space="preserve">Tc = </w:t>
      </w:r>
      <w:r w:rsidR="00EA43C3" w:rsidRPr="00157BE2">
        <w:rPr>
          <w:i w:val="0"/>
          <w:sz w:val="22"/>
          <w:szCs w:val="22"/>
        </w:rPr>
        <w:t>80</w:t>
      </w:r>
      <w:r w:rsidRPr="00157BE2">
        <w:rPr>
          <w:i w:val="0"/>
          <w:sz w:val="22"/>
          <w:szCs w:val="22"/>
        </w:rPr>
        <w:t xml:space="preserve">x ( </w:t>
      </w:r>
      <m:oMath>
        <m:f>
          <m:fPr>
            <m:ctrlPr>
              <w:rPr>
                <w:rFonts w:ascii="Cambria Math" w:hAnsi="Cambria Math"/>
                <w:i w:val="0"/>
                <w:sz w:val="22"/>
                <w:szCs w:val="22"/>
              </w:rPr>
            </m:ctrlPr>
          </m:fPr>
          <m:num>
            <m:r>
              <w:rPr>
                <w:rFonts w:ascii="Cambria Math" w:hAnsi="Cambria Math"/>
                <w:sz w:val="22"/>
                <w:szCs w:val="22"/>
              </w:rPr>
              <m:t xml:space="preserve">skupno najnižja prejeta ponudbena cena (brez DDV) </m:t>
            </m:r>
          </m:num>
          <m:den>
            <m:r>
              <w:rPr>
                <w:rFonts w:ascii="Cambria Math" w:hAnsi="Cambria Math"/>
                <w:sz w:val="22"/>
                <w:szCs w:val="22"/>
              </w:rPr>
              <m:t>ponudbena cena obravnavanega ponudnika (brez DDV)</m:t>
            </m:r>
          </m:den>
        </m:f>
        <m:r>
          <w:rPr>
            <w:rFonts w:ascii="Cambria Math" w:hAnsi="Cambria Math"/>
            <w:sz w:val="22"/>
            <w:szCs w:val="22"/>
          </w:rPr>
          <m:t>)</m:t>
        </m:r>
      </m:oMath>
    </w:p>
    <w:p w14:paraId="03AB58D9" w14:textId="77777777" w:rsidR="00516640" w:rsidRPr="00157BE2" w:rsidRDefault="00516640" w:rsidP="00516640">
      <w:pPr>
        <w:ind w:left="1080"/>
        <w:rPr>
          <w:i w:val="0"/>
          <w:sz w:val="22"/>
          <w:szCs w:val="22"/>
        </w:rPr>
      </w:pPr>
    </w:p>
    <w:p w14:paraId="5F7C2BCF" w14:textId="1CCFA5D3" w:rsidR="00516640" w:rsidRPr="00157BE2" w:rsidRDefault="00516640" w:rsidP="00516640">
      <w:pPr>
        <w:ind w:left="1080"/>
        <w:rPr>
          <w:i w:val="0"/>
          <w:sz w:val="22"/>
          <w:szCs w:val="22"/>
        </w:rPr>
      </w:pPr>
      <w:r w:rsidRPr="00157BE2">
        <w:rPr>
          <w:i w:val="0"/>
          <w:sz w:val="22"/>
          <w:szCs w:val="22"/>
        </w:rPr>
        <w:t xml:space="preserve">Najvišje možno število točk, ki jih glede na zgornji izračun lahko doseže posamezni ponudnik je  </w:t>
      </w:r>
      <w:r w:rsidR="00EA43C3" w:rsidRPr="00157BE2">
        <w:rPr>
          <w:i w:val="0"/>
          <w:sz w:val="22"/>
          <w:szCs w:val="22"/>
        </w:rPr>
        <w:t>80</w:t>
      </w:r>
      <w:r w:rsidRPr="00157BE2">
        <w:rPr>
          <w:i w:val="0"/>
          <w:sz w:val="22"/>
          <w:szCs w:val="22"/>
        </w:rPr>
        <w:t xml:space="preserve">  točk.</w:t>
      </w:r>
    </w:p>
    <w:p w14:paraId="39A9A022" w14:textId="77777777" w:rsidR="00516640" w:rsidRPr="00157BE2" w:rsidRDefault="00516640" w:rsidP="000273B0">
      <w:pPr>
        <w:ind w:left="1080"/>
        <w:jc w:val="both"/>
        <w:rPr>
          <w:i w:val="0"/>
          <w:sz w:val="22"/>
          <w:szCs w:val="22"/>
        </w:rPr>
      </w:pPr>
    </w:p>
    <w:p w14:paraId="3B70FC76" w14:textId="6E0BB43E" w:rsidR="00516640" w:rsidRPr="00066BBC" w:rsidRDefault="00516640" w:rsidP="000273B0">
      <w:pPr>
        <w:ind w:left="1080"/>
        <w:jc w:val="both"/>
        <w:rPr>
          <w:i w:val="0"/>
          <w:sz w:val="22"/>
          <w:szCs w:val="22"/>
        </w:rPr>
      </w:pPr>
      <w:r w:rsidRPr="00157BE2">
        <w:rPr>
          <w:i w:val="0"/>
          <w:sz w:val="22"/>
          <w:szCs w:val="22"/>
        </w:rPr>
        <w:t>Ponudnik mora v okviru svoje ponudbene cene za izdelavo predmetne projektne dokumentacije v ceno vključiti vse materialne in druge stroške, ki vplivajo na</w:t>
      </w:r>
      <w:r w:rsidRPr="00066BBC">
        <w:rPr>
          <w:i w:val="0"/>
          <w:sz w:val="22"/>
          <w:szCs w:val="22"/>
        </w:rPr>
        <w:t xml:space="preserve"> celovito izdelavo </w:t>
      </w:r>
      <w:r>
        <w:rPr>
          <w:i w:val="0"/>
          <w:sz w:val="22"/>
          <w:szCs w:val="22"/>
        </w:rPr>
        <w:t>naročila</w:t>
      </w:r>
      <w:r w:rsidRPr="00066BBC">
        <w:rPr>
          <w:i w:val="0"/>
          <w:sz w:val="22"/>
          <w:szCs w:val="22"/>
        </w:rPr>
        <w:t xml:space="preserve"> in kot je opredeljeno v </w:t>
      </w:r>
      <w:r>
        <w:rPr>
          <w:i w:val="0"/>
          <w:sz w:val="22"/>
          <w:szCs w:val="22"/>
        </w:rPr>
        <w:t>projektni nalogi</w:t>
      </w:r>
      <w:r w:rsidRPr="00066BBC">
        <w:rPr>
          <w:i w:val="0"/>
          <w:sz w:val="22"/>
          <w:szCs w:val="22"/>
        </w:rPr>
        <w:t>, ki je kot priloga A sestavni del te razpisne dokumentacije.</w:t>
      </w:r>
    </w:p>
    <w:p w14:paraId="789218F9" w14:textId="77777777" w:rsidR="00516640" w:rsidRPr="00066BBC" w:rsidRDefault="00516640" w:rsidP="00516640">
      <w:pPr>
        <w:ind w:left="1080"/>
        <w:rPr>
          <w:i w:val="0"/>
          <w:sz w:val="22"/>
          <w:szCs w:val="22"/>
        </w:rPr>
      </w:pPr>
    </w:p>
    <w:p w14:paraId="17D50E0F" w14:textId="33541E3F" w:rsidR="00516640" w:rsidRPr="00A30CD3" w:rsidRDefault="00BC23EC" w:rsidP="00516640">
      <w:pPr>
        <w:ind w:left="1080"/>
        <w:rPr>
          <w:b/>
          <w:i w:val="0"/>
          <w:sz w:val="22"/>
          <w:szCs w:val="22"/>
        </w:rPr>
      </w:pPr>
      <w:r w:rsidRPr="00A30CD3">
        <w:rPr>
          <w:b/>
          <w:i w:val="0"/>
          <w:sz w:val="22"/>
          <w:szCs w:val="22"/>
        </w:rPr>
        <w:t>Referenca za nagrado</w:t>
      </w:r>
      <w:r w:rsidR="007A6EFF" w:rsidRPr="00A30CD3">
        <w:rPr>
          <w:b/>
          <w:i w:val="0"/>
          <w:sz w:val="22"/>
          <w:szCs w:val="22"/>
        </w:rPr>
        <w:t xml:space="preserve"> (</w:t>
      </w:r>
      <w:proofErr w:type="spellStart"/>
      <w:r w:rsidR="007A6EFF" w:rsidRPr="00A30CD3">
        <w:rPr>
          <w:b/>
          <w:i w:val="0"/>
          <w:sz w:val="22"/>
          <w:szCs w:val="22"/>
        </w:rPr>
        <w:t>T</w:t>
      </w:r>
      <w:r w:rsidR="00491CEA" w:rsidRPr="00A30CD3">
        <w:rPr>
          <w:b/>
          <w:i w:val="0"/>
          <w:sz w:val="22"/>
          <w:szCs w:val="22"/>
        </w:rPr>
        <w:t>n</w:t>
      </w:r>
      <w:proofErr w:type="spellEnd"/>
      <w:r w:rsidR="007A6EFF" w:rsidRPr="00A30CD3">
        <w:rPr>
          <w:b/>
          <w:i w:val="0"/>
          <w:sz w:val="22"/>
          <w:szCs w:val="22"/>
        </w:rPr>
        <w:t>)</w:t>
      </w:r>
      <w:r w:rsidR="00516640" w:rsidRPr="00A30CD3">
        <w:rPr>
          <w:b/>
          <w:i w:val="0"/>
          <w:sz w:val="22"/>
          <w:szCs w:val="22"/>
        </w:rPr>
        <w:t>:</w:t>
      </w:r>
    </w:p>
    <w:p w14:paraId="2A900577" w14:textId="693FDEEC" w:rsidR="00EA43C3" w:rsidRDefault="00EA43C3" w:rsidP="00516640">
      <w:pPr>
        <w:ind w:left="1080"/>
        <w:rPr>
          <w:i w:val="0"/>
          <w:sz w:val="22"/>
          <w:szCs w:val="22"/>
        </w:rPr>
      </w:pPr>
    </w:p>
    <w:p w14:paraId="49F3F6D1" w14:textId="1C62630A" w:rsidR="00EA43C3" w:rsidRDefault="00EA43C3" w:rsidP="000273B0">
      <w:pPr>
        <w:ind w:left="1080"/>
        <w:jc w:val="both"/>
        <w:rPr>
          <w:i w:val="0"/>
          <w:sz w:val="22"/>
          <w:szCs w:val="22"/>
        </w:rPr>
      </w:pPr>
      <w:r w:rsidRPr="00EA43C3">
        <w:rPr>
          <w:i w:val="0"/>
          <w:sz w:val="22"/>
          <w:szCs w:val="22"/>
        </w:rPr>
        <w:t xml:space="preserve">Štejejo reference za </w:t>
      </w:r>
      <w:r w:rsidR="005952D8">
        <w:rPr>
          <w:i w:val="0"/>
          <w:sz w:val="22"/>
          <w:szCs w:val="22"/>
        </w:rPr>
        <w:t>priznanja za realizacijo s področja arhitekture (</w:t>
      </w:r>
      <w:r w:rsidR="00491CEA">
        <w:rPr>
          <w:i w:val="0"/>
          <w:sz w:val="22"/>
          <w:szCs w:val="22"/>
        </w:rPr>
        <w:t>pridobljene s strani Zbornice za arhitekturo, Plečnikova nagrada ali Prešernova nagrada)</w:t>
      </w:r>
      <w:r w:rsidR="007A6EFF">
        <w:rPr>
          <w:i w:val="0"/>
          <w:sz w:val="22"/>
          <w:szCs w:val="22"/>
        </w:rPr>
        <w:t xml:space="preserve"> </w:t>
      </w:r>
      <w:r w:rsidR="0052320F">
        <w:rPr>
          <w:i w:val="0"/>
          <w:sz w:val="22"/>
          <w:szCs w:val="22"/>
        </w:rPr>
        <w:t xml:space="preserve">(priloga </w:t>
      </w:r>
      <w:r w:rsidR="00082AC1">
        <w:rPr>
          <w:i w:val="0"/>
          <w:sz w:val="22"/>
          <w:szCs w:val="22"/>
        </w:rPr>
        <w:t>6</w:t>
      </w:r>
      <w:r w:rsidR="0052320F">
        <w:rPr>
          <w:i w:val="0"/>
          <w:sz w:val="22"/>
          <w:szCs w:val="22"/>
        </w:rPr>
        <w:t>/</w:t>
      </w:r>
      <w:r w:rsidR="0004208B">
        <w:rPr>
          <w:i w:val="0"/>
          <w:sz w:val="22"/>
          <w:szCs w:val="22"/>
        </w:rPr>
        <w:t>3</w:t>
      </w:r>
      <w:r w:rsidR="0052320F">
        <w:rPr>
          <w:i w:val="0"/>
          <w:sz w:val="22"/>
          <w:szCs w:val="22"/>
        </w:rPr>
        <w:t>).</w:t>
      </w:r>
    </w:p>
    <w:p w14:paraId="039560D0" w14:textId="2641176C" w:rsidR="004B58FC" w:rsidRDefault="004B58FC" w:rsidP="000273B0">
      <w:pPr>
        <w:ind w:left="1080"/>
        <w:jc w:val="both"/>
        <w:rPr>
          <w:i w:val="0"/>
          <w:sz w:val="22"/>
          <w:szCs w:val="22"/>
        </w:rPr>
      </w:pPr>
      <w:r w:rsidRPr="00023E8B">
        <w:rPr>
          <w:b/>
          <w:i w:val="0"/>
          <w:color w:val="000000" w:themeColor="text1"/>
          <w:sz w:val="20"/>
        </w:rPr>
        <w:t xml:space="preserve">V primeru ponudbe s podizvajalci ali v primeru skupne ponudbe mora biti </w:t>
      </w:r>
      <w:r>
        <w:rPr>
          <w:b/>
          <w:i w:val="0"/>
          <w:color w:val="000000" w:themeColor="text1"/>
          <w:sz w:val="20"/>
        </w:rPr>
        <w:t>nagrajenec</w:t>
      </w:r>
      <w:r w:rsidRPr="00023E8B">
        <w:rPr>
          <w:b/>
          <w:i w:val="0"/>
          <w:color w:val="000000" w:themeColor="text1"/>
          <w:sz w:val="20"/>
        </w:rPr>
        <w:t xml:space="preserve"> zaposlen pri vodilnem ponudniku oziroma vodilnem partnerju.</w:t>
      </w:r>
    </w:p>
    <w:p w14:paraId="16BCD322" w14:textId="77777777" w:rsidR="004B58FC" w:rsidRDefault="004B58FC" w:rsidP="004B58FC">
      <w:pPr>
        <w:jc w:val="both"/>
        <w:rPr>
          <w:b/>
          <w:i w:val="0"/>
          <w:color w:val="000000" w:themeColor="text1"/>
          <w:sz w:val="20"/>
        </w:rPr>
      </w:pPr>
    </w:p>
    <w:p w14:paraId="40548F48" w14:textId="77777777" w:rsidR="00EA43C3" w:rsidRPr="00EA43C3" w:rsidRDefault="00EA43C3" w:rsidP="00EA43C3">
      <w:pPr>
        <w:ind w:left="1080"/>
        <w:rPr>
          <w:i w:val="0"/>
          <w:sz w:val="22"/>
          <w:szCs w:val="22"/>
        </w:rPr>
      </w:pPr>
      <w:r w:rsidRPr="00EA43C3">
        <w:rPr>
          <w:i w:val="0"/>
          <w:sz w:val="22"/>
          <w:szCs w:val="22"/>
        </w:rPr>
        <w:t>1 referenca: 10 točk</w:t>
      </w:r>
    </w:p>
    <w:p w14:paraId="07098431" w14:textId="77777777" w:rsidR="00EA43C3" w:rsidRPr="00EA43C3" w:rsidRDefault="00EA43C3" w:rsidP="00EA43C3">
      <w:pPr>
        <w:ind w:left="1080"/>
        <w:rPr>
          <w:i w:val="0"/>
          <w:sz w:val="22"/>
          <w:szCs w:val="22"/>
        </w:rPr>
      </w:pPr>
      <w:r w:rsidRPr="00EA43C3">
        <w:rPr>
          <w:i w:val="0"/>
          <w:sz w:val="22"/>
          <w:szCs w:val="22"/>
        </w:rPr>
        <w:t>≥ 2 referenci: 20 točk</w:t>
      </w:r>
    </w:p>
    <w:p w14:paraId="5257F6E6" w14:textId="77777777" w:rsidR="00EA43C3" w:rsidRPr="00516640" w:rsidRDefault="00EA43C3" w:rsidP="00516640">
      <w:pPr>
        <w:ind w:left="1080"/>
        <w:rPr>
          <w:i w:val="0"/>
          <w:sz w:val="22"/>
          <w:szCs w:val="22"/>
        </w:rPr>
      </w:pPr>
    </w:p>
    <w:p w14:paraId="3107912B" w14:textId="50BDD223" w:rsidR="00516640" w:rsidRPr="00066BBC" w:rsidRDefault="00516640" w:rsidP="00516640">
      <w:pPr>
        <w:ind w:left="1080"/>
        <w:rPr>
          <w:i w:val="0"/>
          <w:sz w:val="22"/>
          <w:szCs w:val="22"/>
        </w:rPr>
      </w:pPr>
      <w:r w:rsidRPr="00066BBC">
        <w:rPr>
          <w:i w:val="0"/>
          <w:sz w:val="22"/>
          <w:szCs w:val="22"/>
        </w:rPr>
        <w:t xml:space="preserve">Skupaj maksimalno št. točk: </w:t>
      </w:r>
      <w:r w:rsidR="007A6EFF">
        <w:rPr>
          <w:i w:val="0"/>
          <w:sz w:val="22"/>
          <w:szCs w:val="22"/>
        </w:rPr>
        <w:t>20</w:t>
      </w:r>
      <w:r w:rsidRPr="00066BBC">
        <w:rPr>
          <w:i w:val="0"/>
          <w:sz w:val="22"/>
          <w:szCs w:val="22"/>
        </w:rPr>
        <w:t xml:space="preserve"> točk</w:t>
      </w:r>
    </w:p>
    <w:p w14:paraId="0A58FA43" w14:textId="77777777" w:rsidR="00516640" w:rsidRPr="00066BBC" w:rsidRDefault="00516640" w:rsidP="000273B0">
      <w:pPr>
        <w:ind w:left="1080"/>
        <w:jc w:val="both"/>
        <w:rPr>
          <w:i w:val="0"/>
          <w:sz w:val="22"/>
          <w:szCs w:val="22"/>
        </w:rPr>
      </w:pPr>
    </w:p>
    <w:p w14:paraId="52612F3D" w14:textId="48935C58" w:rsidR="00516640" w:rsidRPr="009C12D9" w:rsidRDefault="00516640" w:rsidP="000273B0">
      <w:pPr>
        <w:ind w:left="1080"/>
        <w:jc w:val="both"/>
        <w:rPr>
          <w:i w:val="0"/>
          <w:sz w:val="22"/>
          <w:szCs w:val="22"/>
        </w:rPr>
      </w:pPr>
      <w:r w:rsidRPr="00066BBC">
        <w:rPr>
          <w:i w:val="0"/>
          <w:sz w:val="22"/>
          <w:szCs w:val="22"/>
        </w:rPr>
        <w:t>Kot ekonomsko najugodnejša ponudba bo ocenjena tista, ki bo dosegla skupno najvišje število točk pri izpolnjevanju kriterijev (vsota) glede na merilo 1-Cena in merila 2-</w:t>
      </w:r>
      <w:r w:rsidR="009C12D9">
        <w:rPr>
          <w:i w:val="0"/>
          <w:sz w:val="22"/>
          <w:szCs w:val="22"/>
        </w:rPr>
        <w:t>referenca za nagrade</w:t>
      </w:r>
      <w:r w:rsidRPr="00066BBC">
        <w:rPr>
          <w:i w:val="0"/>
          <w:sz w:val="22"/>
          <w:szCs w:val="22"/>
        </w:rPr>
        <w:t xml:space="preserve">. Najvišje možno število točk, ki ga lahko doseže posamezni ponudnik glede na zgornja </w:t>
      </w:r>
      <w:r w:rsidRPr="00157BE2">
        <w:rPr>
          <w:i w:val="0"/>
          <w:sz w:val="22"/>
          <w:szCs w:val="22"/>
        </w:rPr>
        <w:t>merila, je 1</w:t>
      </w:r>
      <w:r w:rsidR="00EA43C3" w:rsidRPr="00157BE2">
        <w:rPr>
          <w:i w:val="0"/>
          <w:sz w:val="22"/>
          <w:szCs w:val="22"/>
        </w:rPr>
        <w:t>00</w:t>
      </w:r>
      <w:r w:rsidRPr="00157BE2">
        <w:rPr>
          <w:i w:val="0"/>
          <w:sz w:val="22"/>
          <w:szCs w:val="22"/>
        </w:rPr>
        <w:t xml:space="preserve"> točk</w:t>
      </w:r>
      <w:r w:rsidRPr="00066BBC">
        <w:rPr>
          <w:i w:val="0"/>
          <w:sz w:val="22"/>
          <w:szCs w:val="22"/>
        </w:rPr>
        <w:t>.</w:t>
      </w:r>
    </w:p>
    <w:p w14:paraId="22676131" w14:textId="77777777" w:rsidR="00516640" w:rsidRPr="001F30A0" w:rsidRDefault="00516640" w:rsidP="00ED0823">
      <w:pPr>
        <w:ind w:left="1080"/>
        <w:rPr>
          <w:i w:val="0"/>
          <w:sz w:val="22"/>
          <w:szCs w:val="22"/>
        </w:rPr>
      </w:pPr>
    </w:p>
    <w:p w14:paraId="057E9DDF" w14:textId="77777777" w:rsidR="00755493" w:rsidRPr="00CE6C87" w:rsidRDefault="00755493">
      <w:pPr>
        <w:rPr>
          <w:b/>
          <w:bCs/>
          <w:i w:val="0"/>
          <w:kern w:val="28"/>
          <w:sz w:val="16"/>
          <w:szCs w:val="16"/>
        </w:rPr>
      </w:pPr>
    </w:p>
    <w:p w14:paraId="657B3160" w14:textId="77777777" w:rsidR="000840A7" w:rsidRPr="00CE6C87" w:rsidRDefault="000840A7">
      <w:pPr>
        <w:rPr>
          <w:b/>
          <w:bCs/>
          <w:i w:val="0"/>
          <w:kern w:val="28"/>
          <w:sz w:val="16"/>
          <w:szCs w:val="16"/>
        </w:rPr>
      </w:pPr>
    </w:p>
    <w:p w14:paraId="42222703"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333F7096" w14:textId="77777777" w:rsidR="00C7578A" w:rsidRPr="001F30A0" w:rsidRDefault="00C7578A" w:rsidP="00C7578A">
      <w:pPr>
        <w:jc w:val="both"/>
        <w:rPr>
          <w:i w:val="0"/>
          <w:sz w:val="22"/>
          <w:szCs w:val="22"/>
        </w:rPr>
      </w:pPr>
    </w:p>
    <w:p w14:paraId="23CF03CF" w14:textId="77777777"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7D1E374" w14:textId="77777777" w:rsidR="00B53706" w:rsidRDefault="00B53706" w:rsidP="00C7578A">
      <w:pPr>
        <w:overflowPunct w:val="0"/>
        <w:adjustRightInd w:val="0"/>
        <w:ind w:left="1080"/>
        <w:jc w:val="both"/>
        <w:rPr>
          <w:i w:val="0"/>
          <w:sz w:val="22"/>
          <w:szCs w:val="22"/>
        </w:rPr>
      </w:pPr>
    </w:p>
    <w:p w14:paraId="2A0FCF61" w14:textId="77777777"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157BE2">
        <w:rPr>
          <w:b/>
          <w:bCs/>
          <w:i w:val="0"/>
          <w:sz w:val="22"/>
          <w:szCs w:val="22"/>
        </w:rPr>
        <w:t xml:space="preserve">Finančno zavarovanje za resnost ponudbe </w:t>
      </w:r>
    </w:p>
    <w:p w14:paraId="3B9387D7" w14:textId="77777777" w:rsidR="00B53706" w:rsidRPr="0079325B" w:rsidRDefault="00B53706" w:rsidP="00B53706">
      <w:pPr>
        <w:overflowPunct w:val="0"/>
        <w:adjustRightInd w:val="0"/>
        <w:ind w:left="1080"/>
        <w:jc w:val="both"/>
        <w:rPr>
          <w:bCs/>
          <w:i w:val="0"/>
          <w:sz w:val="16"/>
          <w:szCs w:val="16"/>
        </w:rPr>
      </w:pPr>
    </w:p>
    <w:p w14:paraId="25CF2783"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72B8F5B"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7D274376"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14:paraId="665408EA"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40E6ED5F" w14:textId="77777777" w:rsidR="00B53706" w:rsidRPr="00657F61" w:rsidRDefault="00B53706" w:rsidP="00B53706">
      <w:pPr>
        <w:overflowPunct w:val="0"/>
        <w:adjustRightInd w:val="0"/>
        <w:jc w:val="both"/>
        <w:rPr>
          <w:bCs/>
          <w:i w:val="0"/>
          <w:sz w:val="16"/>
          <w:szCs w:val="16"/>
        </w:rPr>
      </w:pPr>
    </w:p>
    <w:p w14:paraId="762D32B8" w14:textId="4F0D48F0"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w:t>
      </w:r>
      <w:r w:rsidRPr="003D461C">
        <w:rPr>
          <w:i w:val="0"/>
          <w:sz w:val="22"/>
          <w:szCs w:val="22"/>
        </w:rPr>
        <w:t xml:space="preserve">v višini </w:t>
      </w:r>
      <w:r w:rsidR="001B0DBD">
        <w:rPr>
          <w:i w:val="0"/>
          <w:sz w:val="22"/>
          <w:szCs w:val="22"/>
        </w:rPr>
        <w:t>2</w:t>
      </w:r>
      <w:r w:rsidR="003D461C">
        <w:rPr>
          <w:i w:val="0"/>
          <w:sz w:val="22"/>
          <w:szCs w:val="22"/>
        </w:rPr>
        <w:t>0.000,00</w:t>
      </w:r>
      <w:r w:rsidRPr="003D461C">
        <w:rPr>
          <w:i w:val="0"/>
          <w:sz w:val="22"/>
          <w:szCs w:val="22"/>
        </w:rPr>
        <w:t xml:space="preserve"> EUR</w:t>
      </w:r>
      <w:r w:rsidRPr="00F94B16">
        <w:rPr>
          <w:i w:val="0"/>
          <w:sz w:val="22"/>
          <w:szCs w:val="22"/>
        </w:rPr>
        <w:t xml:space="preserve"> z DDV</w:t>
      </w:r>
      <w:r w:rsidRPr="00E824E7">
        <w:rPr>
          <w:b/>
          <w:i w:val="0"/>
          <w:sz w:val="22"/>
          <w:szCs w:val="22"/>
        </w:rPr>
        <w:t>,</w:t>
      </w:r>
      <w:r w:rsidRPr="00E824E7">
        <w:rPr>
          <w:i w:val="0"/>
          <w:sz w:val="22"/>
          <w:szCs w:val="22"/>
        </w:rPr>
        <w:t xml:space="preserve"> z veljavnostjo do vključno datuma veljavnosti ponudbe. Če ponudnik v ponudbi navede daljši </w:t>
      </w:r>
      <w:r w:rsidRPr="00E824E7">
        <w:rPr>
          <w:i w:val="0"/>
          <w:sz w:val="22"/>
          <w:szCs w:val="22"/>
        </w:rPr>
        <w:lastRenderedPageBreak/>
        <w:t>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3EFFBB8C" w14:textId="77777777" w:rsidR="00B53706" w:rsidRPr="00CE6C87" w:rsidRDefault="00B53706" w:rsidP="00CE6C87">
      <w:pPr>
        <w:overflowPunct w:val="0"/>
        <w:adjustRightInd w:val="0"/>
        <w:ind w:left="1080"/>
        <w:jc w:val="both"/>
        <w:rPr>
          <w:i w:val="0"/>
          <w:sz w:val="16"/>
          <w:szCs w:val="16"/>
        </w:rPr>
      </w:pPr>
    </w:p>
    <w:p w14:paraId="73CAC9B1" w14:textId="0450F713" w:rsidR="00B53706" w:rsidRDefault="00B53706" w:rsidP="00CE6C87">
      <w:pPr>
        <w:ind w:left="1080"/>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7560-</w:t>
      </w:r>
      <w:r w:rsidR="003D461C">
        <w:rPr>
          <w:i w:val="0"/>
          <w:sz w:val="22"/>
          <w:szCs w:val="22"/>
        </w:rPr>
        <w:t>21</w:t>
      </w:r>
      <w:r w:rsidR="00A30CD3">
        <w:rPr>
          <w:i w:val="0"/>
          <w:sz w:val="22"/>
          <w:szCs w:val="22"/>
        </w:rPr>
        <w:t>-</w:t>
      </w:r>
      <w:r w:rsidR="003D461C">
        <w:rPr>
          <w:i w:val="0"/>
          <w:sz w:val="22"/>
          <w:szCs w:val="22"/>
        </w:rPr>
        <w:t>210002</w:t>
      </w:r>
      <w:r>
        <w:rPr>
          <w:i w:val="0"/>
          <w:sz w:val="22"/>
          <w:szCs w:val="22"/>
        </w:rPr>
        <w:t xml:space="preserve"> odprt pri banki SLOVENIJE.  </w:t>
      </w:r>
    </w:p>
    <w:p w14:paraId="45A8715A" w14:textId="77777777" w:rsidR="00B53706" w:rsidRPr="00CE6C87" w:rsidRDefault="00B53706" w:rsidP="00CE6C87">
      <w:pPr>
        <w:ind w:left="1080"/>
        <w:jc w:val="both"/>
        <w:rPr>
          <w:b/>
          <w:i w:val="0"/>
          <w:sz w:val="16"/>
          <w:szCs w:val="16"/>
        </w:rPr>
      </w:pPr>
    </w:p>
    <w:p w14:paraId="6A1172D1" w14:textId="77777777" w:rsidR="00B53706" w:rsidRPr="00B53706" w:rsidRDefault="00B53706" w:rsidP="00CE6C87">
      <w:pPr>
        <w:ind w:left="1080"/>
        <w:jc w:val="both"/>
        <w:rPr>
          <w:i w:val="0"/>
          <w:sz w:val="22"/>
          <w:szCs w:val="22"/>
        </w:rPr>
      </w:pPr>
      <w:r w:rsidRPr="00B53706">
        <w:rPr>
          <w:i w:val="0"/>
          <w:sz w:val="22"/>
          <w:szCs w:val="22"/>
        </w:rPr>
        <w:t>DOKAZILA:</w:t>
      </w:r>
    </w:p>
    <w:p w14:paraId="3A6EB60F" w14:textId="5EBBC41A"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pošti najkasneje do </w:t>
      </w:r>
      <w:r w:rsidR="004D4E6F" w:rsidRPr="004D4E6F">
        <w:rPr>
          <w:b/>
          <w:i w:val="0"/>
          <w:sz w:val="22"/>
          <w:szCs w:val="22"/>
        </w:rPr>
        <w:t>12.04.2021</w:t>
      </w:r>
      <w:r w:rsidRPr="004D4E6F">
        <w:rPr>
          <w:b/>
          <w:i w:val="0"/>
          <w:sz w:val="22"/>
          <w:szCs w:val="22"/>
        </w:rPr>
        <w:t xml:space="preserve"> do </w:t>
      </w:r>
      <w:r w:rsidR="004D4E6F" w:rsidRPr="004D4E6F">
        <w:rPr>
          <w:b/>
          <w:i w:val="0"/>
          <w:sz w:val="22"/>
          <w:szCs w:val="22"/>
        </w:rPr>
        <w:t>10:00</w:t>
      </w:r>
      <w:r w:rsidRPr="00DE30C0">
        <w:rPr>
          <w:i w:val="0"/>
          <w:sz w:val="22"/>
          <w:szCs w:val="22"/>
        </w:rPr>
        <w:t xml:space="preserve"> ure na naslov: Mestna občina Ljubljana, Služba za javna naročila, Dalmatinova 1/II. nadstropje, 1000 Ljubljana. </w:t>
      </w:r>
    </w:p>
    <w:p w14:paraId="444B3A23"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15021EA5" w14:textId="77777777" w:rsidR="00B53706" w:rsidRPr="00A2470C" w:rsidRDefault="00B53706" w:rsidP="00242B78">
      <w:pPr>
        <w:pStyle w:val="Odstavekseznama"/>
        <w:numPr>
          <w:ilvl w:val="0"/>
          <w:numId w:val="24"/>
        </w:numPr>
        <w:jc w:val="both"/>
        <w:rPr>
          <w:b/>
          <w:i w:val="0"/>
          <w:sz w:val="22"/>
          <w:szCs w:val="22"/>
        </w:rPr>
      </w:pPr>
      <w:r w:rsidRPr="00A2470C">
        <w:rPr>
          <w:b/>
          <w:i w:val="0"/>
          <w:sz w:val="22"/>
          <w:szCs w:val="22"/>
        </w:rPr>
        <w:t>Bančna garancija za resnost ponudbe:</w:t>
      </w:r>
    </w:p>
    <w:p w14:paraId="0D5E4FD3" w14:textId="3263DCFB" w:rsidR="00B53706" w:rsidRPr="00A2470C"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2F1250" w:rsidRPr="002F1250">
        <w:rPr>
          <w:b/>
          <w:i w:val="0"/>
          <w:sz w:val="22"/>
          <w:szCs w:val="22"/>
        </w:rPr>
        <w:t>Izdelava projektne dokumentacije za obnovo Palače Kresija</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EA1D73">
        <w:rPr>
          <w:i w:val="0"/>
          <w:sz w:val="22"/>
          <w:szCs w:val="22"/>
        </w:rPr>
        <w:t>E</w:t>
      </w:r>
      <w:r w:rsidRPr="00A2470C">
        <w:rPr>
          <w:i w:val="0"/>
          <w:sz w:val="22"/>
          <w:szCs w:val="22"/>
        </w:rPr>
        <w:t>).</w:t>
      </w:r>
    </w:p>
    <w:p w14:paraId="762907BF" w14:textId="77777777" w:rsidR="00B53706" w:rsidRPr="00A2470C" w:rsidRDefault="00B53706" w:rsidP="00242B78">
      <w:pPr>
        <w:pStyle w:val="Odstavekseznama"/>
        <w:numPr>
          <w:ilvl w:val="0"/>
          <w:numId w:val="24"/>
        </w:numPr>
        <w:jc w:val="both"/>
        <w:rPr>
          <w:b/>
          <w:i w:val="0"/>
          <w:sz w:val="22"/>
          <w:szCs w:val="22"/>
        </w:rPr>
      </w:pPr>
      <w:r w:rsidRPr="00A2470C">
        <w:rPr>
          <w:b/>
          <w:i w:val="0"/>
          <w:sz w:val="22"/>
          <w:szCs w:val="22"/>
        </w:rPr>
        <w:t>Kavcijsko zavarovanje pri zavarovalnici za resnost ponudbe:</w:t>
      </w:r>
    </w:p>
    <w:p w14:paraId="1F1B3023" w14:textId="0DB89DE0" w:rsidR="00B53706" w:rsidRPr="00A2470C" w:rsidRDefault="00B53706" w:rsidP="00B53706">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2F1250" w:rsidRPr="002F1250">
        <w:rPr>
          <w:b/>
          <w:i w:val="0"/>
          <w:sz w:val="22"/>
          <w:szCs w:val="22"/>
        </w:rPr>
        <w:t>Izdelava projektne dokumentacije za obnovo Palače Kresija</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EA1D73">
        <w:rPr>
          <w:i w:val="0"/>
          <w:sz w:val="22"/>
          <w:szCs w:val="22"/>
        </w:rPr>
        <w:t>E</w:t>
      </w:r>
      <w:r w:rsidRPr="00A2470C">
        <w:rPr>
          <w:i w:val="0"/>
          <w:sz w:val="22"/>
          <w:szCs w:val="22"/>
        </w:rPr>
        <w:t>).</w:t>
      </w:r>
    </w:p>
    <w:p w14:paraId="71126B08" w14:textId="77777777" w:rsidR="00B53706" w:rsidRPr="00A2470C" w:rsidRDefault="00B53706" w:rsidP="00242B78">
      <w:pPr>
        <w:pStyle w:val="Odstavekseznama"/>
        <w:numPr>
          <w:ilvl w:val="0"/>
          <w:numId w:val="24"/>
        </w:numPr>
        <w:jc w:val="both"/>
        <w:rPr>
          <w:b/>
          <w:i w:val="0"/>
          <w:sz w:val="22"/>
          <w:szCs w:val="22"/>
        </w:rPr>
      </w:pPr>
      <w:r w:rsidRPr="00A2470C">
        <w:rPr>
          <w:b/>
          <w:i w:val="0"/>
          <w:sz w:val="22"/>
          <w:szCs w:val="22"/>
        </w:rPr>
        <w:t>Potrdilo o vplačilu varščine za resnost ponudbe:</w:t>
      </w:r>
    </w:p>
    <w:p w14:paraId="6AA0F436" w14:textId="77777777"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w:t>
      </w:r>
      <w:proofErr w:type="spellStart"/>
      <w:r w:rsidRPr="00A2470C">
        <w:rPr>
          <w:bCs/>
          <w:i w:val="0"/>
          <w:sz w:val="22"/>
          <w:szCs w:val="22"/>
        </w:rPr>
        <w:t>pdf</w:t>
      </w:r>
      <w:proofErr w:type="spellEnd"/>
      <w:r w:rsidRPr="00A2470C">
        <w:rPr>
          <w:bCs/>
          <w:i w:val="0"/>
          <w:sz w:val="22"/>
          <w:szCs w:val="22"/>
        </w:rPr>
        <w:t xml:space="preserve"> obliki.</w:t>
      </w:r>
    </w:p>
    <w:p w14:paraId="3BC5A172" w14:textId="77777777" w:rsidR="00B53706" w:rsidRPr="00657F61" w:rsidRDefault="00B53706" w:rsidP="00B53706">
      <w:pPr>
        <w:overflowPunct w:val="0"/>
        <w:adjustRightInd w:val="0"/>
        <w:ind w:left="1080"/>
        <w:jc w:val="both"/>
        <w:rPr>
          <w:i w:val="0"/>
          <w:sz w:val="16"/>
          <w:szCs w:val="16"/>
        </w:rPr>
      </w:pPr>
    </w:p>
    <w:p w14:paraId="27CF667C"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5A9B753E" w14:textId="77777777" w:rsidR="00B53706" w:rsidRDefault="00B53706" w:rsidP="00B53706">
      <w:pPr>
        <w:overflowPunct w:val="0"/>
        <w:adjustRightInd w:val="0"/>
        <w:ind w:left="1080"/>
        <w:jc w:val="both"/>
        <w:rPr>
          <w:i w:val="0"/>
          <w:sz w:val="22"/>
          <w:szCs w:val="22"/>
        </w:rPr>
      </w:pPr>
      <w:proofErr w:type="spellStart"/>
      <w:r w:rsidRPr="0079325B">
        <w:rPr>
          <w:i w:val="0"/>
          <w:sz w:val="22"/>
          <w:szCs w:val="22"/>
        </w:rPr>
        <w:t>Neunovčene</w:t>
      </w:r>
      <w:proofErr w:type="spellEnd"/>
      <w:r w:rsidRPr="0079325B">
        <w:rPr>
          <w:i w:val="0"/>
          <w:sz w:val="22"/>
          <w:szCs w:val="22"/>
        </w:rPr>
        <w:t xml:space="preserv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18EDAF55" w14:textId="77777777" w:rsidR="00B53706" w:rsidRPr="00657F61" w:rsidRDefault="00B53706" w:rsidP="00B53706">
      <w:pPr>
        <w:overflowPunct w:val="0"/>
        <w:adjustRightInd w:val="0"/>
        <w:ind w:left="1080"/>
        <w:jc w:val="both"/>
        <w:rPr>
          <w:i w:val="0"/>
          <w:sz w:val="16"/>
          <w:szCs w:val="16"/>
        </w:rPr>
      </w:pPr>
    </w:p>
    <w:p w14:paraId="716C0141"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57790F5A" w14:textId="77777777" w:rsidR="00B53706" w:rsidRPr="00657F61" w:rsidRDefault="00B53706" w:rsidP="00B53706">
      <w:pPr>
        <w:jc w:val="both"/>
        <w:rPr>
          <w:i w:val="0"/>
          <w:sz w:val="16"/>
          <w:szCs w:val="16"/>
        </w:rPr>
      </w:pPr>
    </w:p>
    <w:p w14:paraId="5A4EC98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1B965E72"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72B1EE70" w14:textId="77777777" w:rsidR="00B53706" w:rsidRPr="0080081D" w:rsidRDefault="00B53706" w:rsidP="00242B78">
      <w:pPr>
        <w:pStyle w:val="Odstavekseznama"/>
        <w:numPr>
          <w:ilvl w:val="0"/>
          <w:numId w:val="25"/>
        </w:numPr>
        <w:rPr>
          <w:i w:val="0"/>
          <w:sz w:val="22"/>
          <w:szCs w:val="22"/>
        </w:rPr>
      </w:pPr>
      <w:r w:rsidRPr="0080081D">
        <w:rPr>
          <w:i w:val="0"/>
          <w:sz w:val="22"/>
          <w:szCs w:val="22"/>
        </w:rPr>
        <w:t>po roku določenem za oddajo ponudb svojo ponudbo umakne ali</w:t>
      </w:r>
    </w:p>
    <w:p w14:paraId="2F153347" w14:textId="77777777" w:rsidR="00B53706" w:rsidRPr="0080081D" w:rsidRDefault="00B53706" w:rsidP="00242B78">
      <w:pPr>
        <w:pStyle w:val="Odstavekseznama"/>
        <w:numPr>
          <w:ilvl w:val="0"/>
          <w:numId w:val="25"/>
        </w:numPr>
        <w:rPr>
          <w:i w:val="0"/>
          <w:sz w:val="22"/>
          <w:szCs w:val="22"/>
        </w:rPr>
      </w:pPr>
      <w:r w:rsidRPr="0080081D">
        <w:rPr>
          <w:i w:val="0"/>
          <w:sz w:val="22"/>
          <w:szCs w:val="22"/>
        </w:rPr>
        <w:t>zavrne sklenitev pogodbe ali</w:t>
      </w:r>
    </w:p>
    <w:p w14:paraId="5B5CF68B" w14:textId="77777777" w:rsidR="00B53706" w:rsidRPr="00117800" w:rsidRDefault="00B53706" w:rsidP="00242B78">
      <w:pPr>
        <w:pStyle w:val="Odstavekseznama"/>
        <w:numPr>
          <w:ilvl w:val="0"/>
          <w:numId w:val="25"/>
        </w:numPr>
      </w:pPr>
      <w:r w:rsidRPr="0080081D">
        <w:rPr>
          <w:i w:val="0"/>
          <w:sz w:val="22"/>
          <w:szCs w:val="22"/>
        </w:rPr>
        <w:t>po sklenitvi pogodbe ne predloži bančne garancije za dobro izvedbo pogodbenih obveznosti.</w:t>
      </w:r>
    </w:p>
    <w:p w14:paraId="2E0FC082" w14:textId="77777777" w:rsidR="00117800" w:rsidRPr="00117800" w:rsidRDefault="00117800" w:rsidP="00117800">
      <w:pPr>
        <w:pStyle w:val="Odstavekseznama"/>
        <w:ind w:left="1440"/>
      </w:pPr>
    </w:p>
    <w:p w14:paraId="6171069F"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4817FCA5" w14:textId="77777777" w:rsidR="00C7578A" w:rsidRPr="001F30A0" w:rsidRDefault="00C7578A" w:rsidP="00C7578A">
      <w:pPr>
        <w:ind w:left="1080"/>
        <w:jc w:val="both"/>
        <w:rPr>
          <w:i w:val="0"/>
          <w:sz w:val="22"/>
          <w:szCs w:val="22"/>
        </w:rPr>
      </w:pPr>
    </w:p>
    <w:p w14:paraId="5B441B95" w14:textId="7F3396F5"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B93B52">
        <w:rPr>
          <w:i w:val="0"/>
          <w:iCs/>
          <w:sz w:val="22"/>
          <w:szCs w:val="22"/>
        </w:rPr>
        <w:t>D</w:t>
      </w:r>
      <w:r w:rsidRPr="00A45FC8">
        <w:rPr>
          <w:i w:val="0"/>
          <w:iCs/>
          <w:sz w:val="22"/>
          <w:szCs w:val="22"/>
        </w:rPr>
        <w:t>) se predloži v skladu z določili zapisanimi v vzorcu pogodbe. Vzorec pogodbe je priloga te razpisne dokumentacije.</w:t>
      </w:r>
    </w:p>
    <w:p w14:paraId="5EE31492" w14:textId="41AF7678" w:rsidR="00023E8B" w:rsidRDefault="00023E8B" w:rsidP="00C7578A">
      <w:pPr>
        <w:ind w:left="1080"/>
        <w:jc w:val="both"/>
        <w:rPr>
          <w:i w:val="0"/>
          <w:sz w:val="22"/>
          <w:szCs w:val="22"/>
        </w:rPr>
      </w:pPr>
    </w:p>
    <w:p w14:paraId="0360C306" w14:textId="77777777" w:rsidR="00157BE2" w:rsidRPr="001F30A0" w:rsidRDefault="00157BE2" w:rsidP="00C7578A">
      <w:pPr>
        <w:ind w:left="1080"/>
        <w:jc w:val="both"/>
        <w:rPr>
          <w:i w:val="0"/>
          <w:sz w:val="22"/>
          <w:szCs w:val="22"/>
        </w:rPr>
      </w:pPr>
    </w:p>
    <w:p w14:paraId="65AA9A20" w14:textId="77777777" w:rsidR="00CF6BC0" w:rsidRPr="002C6A1E" w:rsidRDefault="00CF6BC0" w:rsidP="00BF32CF">
      <w:pPr>
        <w:pStyle w:val="Glava"/>
        <w:tabs>
          <w:tab w:val="clear" w:pos="4536"/>
          <w:tab w:val="clear" w:pos="9072"/>
        </w:tabs>
        <w:ind w:left="1080"/>
        <w:jc w:val="both"/>
        <w:rPr>
          <w:i w:val="0"/>
          <w:sz w:val="16"/>
          <w:szCs w:val="16"/>
        </w:rPr>
      </w:pPr>
    </w:p>
    <w:p w14:paraId="5CE7AD31"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3EEC1C66" w14:textId="77777777" w:rsidR="00180DBD" w:rsidRPr="002C6A1E" w:rsidRDefault="00180DBD" w:rsidP="00180DBD">
      <w:pPr>
        <w:pStyle w:val="Glava"/>
        <w:tabs>
          <w:tab w:val="left" w:pos="708"/>
        </w:tabs>
        <w:ind w:left="1080"/>
        <w:jc w:val="both"/>
        <w:rPr>
          <w:i w:val="0"/>
          <w:sz w:val="16"/>
          <w:szCs w:val="16"/>
        </w:rPr>
      </w:pPr>
    </w:p>
    <w:p w14:paraId="030A489B" w14:textId="77777777" w:rsidR="001C0ED6" w:rsidRDefault="00BE2695" w:rsidP="007922E9">
      <w:pPr>
        <w:numPr>
          <w:ilvl w:val="0"/>
          <w:numId w:val="9"/>
        </w:numPr>
        <w:rPr>
          <w:i w:val="0"/>
          <w:sz w:val="22"/>
          <w:szCs w:val="22"/>
        </w:rPr>
      </w:pPr>
      <w:r>
        <w:rPr>
          <w:i w:val="0"/>
          <w:sz w:val="22"/>
          <w:szCs w:val="22"/>
        </w:rPr>
        <w:t>Projektna naloga</w:t>
      </w:r>
      <w:r w:rsidR="00686662">
        <w:rPr>
          <w:i w:val="0"/>
          <w:sz w:val="22"/>
          <w:szCs w:val="22"/>
        </w:rPr>
        <w:t xml:space="preserve"> (Priloga A)</w:t>
      </w:r>
    </w:p>
    <w:p w14:paraId="3C9003BA" w14:textId="191267DE"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185BD3">
        <w:rPr>
          <w:i w:val="0"/>
          <w:sz w:val="22"/>
          <w:szCs w:val="22"/>
        </w:rPr>
        <w:t>B</w:t>
      </w:r>
      <w:r>
        <w:rPr>
          <w:i w:val="0"/>
          <w:sz w:val="22"/>
          <w:szCs w:val="22"/>
        </w:rPr>
        <w:t>)</w:t>
      </w:r>
    </w:p>
    <w:p w14:paraId="7BEBD0DC" w14:textId="72276272" w:rsidR="0080081D" w:rsidRDefault="0080081D" w:rsidP="007922E9">
      <w:pPr>
        <w:numPr>
          <w:ilvl w:val="0"/>
          <w:numId w:val="9"/>
        </w:numPr>
        <w:rPr>
          <w:i w:val="0"/>
          <w:sz w:val="22"/>
          <w:szCs w:val="22"/>
        </w:rPr>
      </w:pPr>
      <w:r>
        <w:rPr>
          <w:i w:val="0"/>
          <w:sz w:val="22"/>
          <w:szCs w:val="22"/>
        </w:rPr>
        <w:lastRenderedPageBreak/>
        <w:t xml:space="preserve">Vzorec finančnega zavarovanja za resnost ponudbe (priloga </w:t>
      </w:r>
      <w:r w:rsidR="008D575C">
        <w:rPr>
          <w:i w:val="0"/>
          <w:sz w:val="22"/>
          <w:szCs w:val="22"/>
        </w:rPr>
        <w:t>C</w:t>
      </w:r>
      <w:r w:rsidRPr="0079325B">
        <w:rPr>
          <w:i w:val="0"/>
          <w:sz w:val="22"/>
          <w:szCs w:val="22"/>
        </w:rPr>
        <w:t>)</w:t>
      </w:r>
    </w:p>
    <w:p w14:paraId="20B8740C" w14:textId="6BF8B575"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8D575C">
        <w:rPr>
          <w:i w:val="0"/>
          <w:sz w:val="22"/>
          <w:szCs w:val="22"/>
        </w:rPr>
        <w:t>D</w:t>
      </w:r>
      <w:r>
        <w:rPr>
          <w:i w:val="0"/>
          <w:sz w:val="22"/>
          <w:szCs w:val="22"/>
        </w:rPr>
        <w:t>)</w:t>
      </w:r>
    </w:p>
    <w:p w14:paraId="5F48A808" w14:textId="3F56480F" w:rsidR="0080081D" w:rsidRDefault="0080081D" w:rsidP="007922E9">
      <w:pPr>
        <w:numPr>
          <w:ilvl w:val="0"/>
          <w:numId w:val="9"/>
        </w:numPr>
        <w:rPr>
          <w:i w:val="0"/>
          <w:sz w:val="22"/>
          <w:szCs w:val="22"/>
        </w:rPr>
      </w:pPr>
      <w:r>
        <w:rPr>
          <w:i w:val="0"/>
          <w:sz w:val="22"/>
          <w:szCs w:val="22"/>
        </w:rPr>
        <w:t xml:space="preserve">Označba ovojnice (priloga </w:t>
      </w:r>
      <w:r w:rsidR="008D575C">
        <w:rPr>
          <w:i w:val="0"/>
          <w:sz w:val="22"/>
          <w:szCs w:val="22"/>
        </w:rPr>
        <w:t>E</w:t>
      </w:r>
      <w:r>
        <w:rPr>
          <w:i w:val="0"/>
          <w:sz w:val="22"/>
          <w:szCs w:val="22"/>
        </w:rPr>
        <w:t>)</w:t>
      </w:r>
    </w:p>
    <w:p w14:paraId="0163132D" w14:textId="77777777" w:rsidR="00A10934" w:rsidRDefault="00A10934" w:rsidP="00ED0823">
      <w:pPr>
        <w:ind w:left="1440"/>
        <w:rPr>
          <w:i w:val="0"/>
          <w:sz w:val="22"/>
          <w:szCs w:val="22"/>
        </w:rPr>
      </w:pPr>
    </w:p>
    <w:p w14:paraId="50E357C6" w14:textId="77777777" w:rsidR="001F30A0" w:rsidRDefault="001F30A0" w:rsidP="00FF5AD3">
      <w:pPr>
        <w:pStyle w:val="Glava"/>
        <w:tabs>
          <w:tab w:val="clear" w:pos="4536"/>
          <w:tab w:val="clear" w:pos="9072"/>
        </w:tabs>
        <w:ind w:left="1080"/>
        <w:jc w:val="right"/>
        <w:rPr>
          <w:b/>
          <w:i w:val="0"/>
          <w:sz w:val="22"/>
          <w:szCs w:val="22"/>
        </w:rPr>
      </w:pPr>
    </w:p>
    <w:p w14:paraId="3CAB2A23" w14:textId="77777777" w:rsidR="001F30A0" w:rsidRDefault="001F30A0" w:rsidP="00FF5AD3">
      <w:pPr>
        <w:pStyle w:val="Glava"/>
        <w:tabs>
          <w:tab w:val="clear" w:pos="4536"/>
          <w:tab w:val="clear" w:pos="9072"/>
        </w:tabs>
        <w:ind w:left="1080"/>
        <w:jc w:val="right"/>
        <w:rPr>
          <w:b/>
          <w:i w:val="0"/>
          <w:sz w:val="22"/>
          <w:szCs w:val="22"/>
        </w:rPr>
      </w:pPr>
    </w:p>
    <w:p w14:paraId="0D7C528A" w14:textId="77777777" w:rsidR="001F30A0" w:rsidRDefault="001F30A0" w:rsidP="00FF5AD3">
      <w:pPr>
        <w:pStyle w:val="Glava"/>
        <w:tabs>
          <w:tab w:val="clear" w:pos="4536"/>
          <w:tab w:val="clear" w:pos="9072"/>
        </w:tabs>
        <w:ind w:left="1080"/>
        <w:jc w:val="right"/>
        <w:rPr>
          <w:b/>
          <w:i w:val="0"/>
          <w:sz w:val="22"/>
          <w:szCs w:val="22"/>
        </w:rPr>
      </w:pPr>
    </w:p>
    <w:p w14:paraId="35F5C141" w14:textId="77777777" w:rsidR="001D64D9" w:rsidRDefault="001D64D9">
      <w:pPr>
        <w:rPr>
          <w:b/>
          <w:i w:val="0"/>
          <w:sz w:val="22"/>
          <w:szCs w:val="22"/>
        </w:rPr>
      </w:pPr>
      <w:r>
        <w:rPr>
          <w:b/>
          <w:i w:val="0"/>
          <w:sz w:val="22"/>
          <w:szCs w:val="22"/>
        </w:rPr>
        <w:br w:type="page"/>
      </w:r>
    </w:p>
    <w:p w14:paraId="6051CF20" w14:textId="23BD731C"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83F9E2" w14:textId="77777777" w:rsidR="003213A3" w:rsidRPr="0079325B" w:rsidRDefault="003213A3" w:rsidP="00FF5AD3">
      <w:pPr>
        <w:pStyle w:val="Glava"/>
        <w:tabs>
          <w:tab w:val="clear" w:pos="4536"/>
          <w:tab w:val="clear" w:pos="9072"/>
        </w:tabs>
        <w:ind w:left="1080"/>
        <w:jc w:val="right"/>
        <w:rPr>
          <w:b/>
          <w:i w:val="0"/>
          <w:sz w:val="22"/>
          <w:szCs w:val="22"/>
        </w:rPr>
      </w:pPr>
    </w:p>
    <w:p w14:paraId="0B16253A" w14:textId="77777777" w:rsidR="00DA4A73" w:rsidRDefault="00DA4A73" w:rsidP="00696163">
      <w:pPr>
        <w:pStyle w:val="Glava"/>
        <w:tabs>
          <w:tab w:val="clear" w:pos="4536"/>
          <w:tab w:val="clear" w:pos="9072"/>
          <w:tab w:val="left" w:pos="9034"/>
        </w:tabs>
        <w:ind w:left="1080"/>
        <w:jc w:val="both"/>
        <w:rPr>
          <w:i w:val="0"/>
          <w:sz w:val="22"/>
          <w:szCs w:val="22"/>
        </w:rPr>
      </w:pPr>
    </w:p>
    <w:p w14:paraId="6B9ED88A"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1D730F30" w14:textId="77777777" w:rsidTr="00DA4A73">
        <w:tc>
          <w:tcPr>
            <w:tcW w:w="2181" w:type="dxa"/>
          </w:tcPr>
          <w:p w14:paraId="47E6285C"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63A71F92" w14:textId="77777777" w:rsidR="00696163" w:rsidRPr="0079325B" w:rsidRDefault="00696163" w:rsidP="005C4678">
            <w:pPr>
              <w:pStyle w:val="Glava"/>
              <w:tabs>
                <w:tab w:val="clear" w:pos="4536"/>
                <w:tab w:val="clear" w:pos="9072"/>
              </w:tabs>
              <w:jc w:val="both"/>
              <w:rPr>
                <w:i w:val="0"/>
                <w:sz w:val="22"/>
                <w:szCs w:val="22"/>
              </w:rPr>
            </w:pPr>
          </w:p>
        </w:tc>
      </w:tr>
    </w:tbl>
    <w:p w14:paraId="621A7489"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2F1D70A1" w14:textId="77777777" w:rsidTr="005C4678">
        <w:tc>
          <w:tcPr>
            <w:tcW w:w="1472" w:type="dxa"/>
          </w:tcPr>
          <w:p w14:paraId="2BF58C47"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61357D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55C7919" w14:textId="77777777" w:rsidTr="005C4678">
        <w:tc>
          <w:tcPr>
            <w:tcW w:w="2160" w:type="dxa"/>
            <w:gridSpan w:val="2"/>
          </w:tcPr>
          <w:p w14:paraId="177699B2"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3BF306E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BBD0F5C" w14:textId="77777777" w:rsidTr="0080081D">
        <w:tc>
          <w:tcPr>
            <w:tcW w:w="2748" w:type="dxa"/>
            <w:gridSpan w:val="3"/>
          </w:tcPr>
          <w:p w14:paraId="779EA23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1BC26583" w14:textId="77777777" w:rsidR="00696163" w:rsidRPr="0079325B" w:rsidRDefault="00696163" w:rsidP="005C4678">
            <w:pPr>
              <w:pStyle w:val="Glava"/>
              <w:tabs>
                <w:tab w:val="clear" w:pos="4536"/>
                <w:tab w:val="clear" w:pos="9072"/>
              </w:tabs>
              <w:jc w:val="both"/>
              <w:rPr>
                <w:i w:val="0"/>
                <w:sz w:val="22"/>
                <w:szCs w:val="22"/>
              </w:rPr>
            </w:pPr>
          </w:p>
        </w:tc>
      </w:tr>
    </w:tbl>
    <w:p w14:paraId="6F02FBCF" w14:textId="77777777" w:rsidR="00696163" w:rsidRDefault="00696163" w:rsidP="00696163">
      <w:pPr>
        <w:pStyle w:val="Glava"/>
        <w:tabs>
          <w:tab w:val="clear" w:pos="4536"/>
          <w:tab w:val="clear" w:pos="9072"/>
        </w:tabs>
        <w:jc w:val="both"/>
        <w:rPr>
          <w:i w:val="0"/>
          <w:sz w:val="22"/>
          <w:szCs w:val="22"/>
        </w:rPr>
      </w:pPr>
    </w:p>
    <w:p w14:paraId="608327A9" w14:textId="77777777" w:rsidR="00696163" w:rsidRDefault="00696163" w:rsidP="00696163">
      <w:pPr>
        <w:pStyle w:val="Glava"/>
        <w:tabs>
          <w:tab w:val="clear" w:pos="4536"/>
          <w:tab w:val="clear" w:pos="9072"/>
        </w:tabs>
        <w:jc w:val="both"/>
        <w:rPr>
          <w:i w:val="0"/>
          <w:sz w:val="22"/>
          <w:szCs w:val="22"/>
        </w:rPr>
      </w:pPr>
    </w:p>
    <w:p w14:paraId="22957B27" w14:textId="77777777" w:rsidR="003213A3" w:rsidRDefault="003213A3" w:rsidP="00696163">
      <w:pPr>
        <w:pStyle w:val="Glava"/>
        <w:tabs>
          <w:tab w:val="clear" w:pos="4536"/>
          <w:tab w:val="clear" w:pos="9072"/>
        </w:tabs>
        <w:jc w:val="both"/>
        <w:rPr>
          <w:i w:val="0"/>
          <w:sz w:val="22"/>
          <w:szCs w:val="22"/>
        </w:rPr>
      </w:pPr>
    </w:p>
    <w:p w14:paraId="5BA24B34" w14:textId="77777777" w:rsidR="003213A3" w:rsidRDefault="003213A3" w:rsidP="00696163">
      <w:pPr>
        <w:pStyle w:val="Glava"/>
        <w:tabs>
          <w:tab w:val="clear" w:pos="4536"/>
          <w:tab w:val="clear" w:pos="9072"/>
        </w:tabs>
        <w:jc w:val="both"/>
        <w:rPr>
          <w:i w:val="0"/>
          <w:sz w:val="22"/>
          <w:szCs w:val="22"/>
        </w:rPr>
      </w:pPr>
    </w:p>
    <w:p w14:paraId="7C2BE107"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3A64D343" w14:textId="77777777" w:rsidR="00696163" w:rsidRDefault="00696163" w:rsidP="00696163">
      <w:pPr>
        <w:pStyle w:val="Glava"/>
        <w:tabs>
          <w:tab w:val="clear" w:pos="4536"/>
          <w:tab w:val="clear" w:pos="9072"/>
        </w:tabs>
        <w:jc w:val="both"/>
        <w:rPr>
          <w:i w:val="0"/>
          <w:sz w:val="22"/>
          <w:szCs w:val="22"/>
        </w:rPr>
      </w:pPr>
    </w:p>
    <w:p w14:paraId="490985C9" w14:textId="77777777" w:rsidR="00696163" w:rsidRDefault="00696163" w:rsidP="00696163">
      <w:pPr>
        <w:pStyle w:val="Glava"/>
        <w:tabs>
          <w:tab w:val="clear" w:pos="4536"/>
          <w:tab w:val="clear" w:pos="9072"/>
        </w:tabs>
        <w:jc w:val="both"/>
        <w:rPr>
          <w:i w:val="0"/>
          <w:sz w:val="22"/>
          <w:szCs w:val="22"/>
        </w:rPr>
      </w:pPr>
    </w:p>
    <w:p w14:paraId="0D5E3EB3" w14:textId="6F86707F" w:rsidR="00DA4A7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21945" w:rsidRPr="00A30CD3">
        <w:rPr>
          <w:b/>
          <w:i w:val="0"/>
          <w:sz w:val="22"/>
          <w:szCs w:val="22"/>
        </w:rPr>
        <w:t>7560-21-210002</w:t>
      </w:r>
      <w:r w:rsidR="00521945">
        <w:rPr>
          <w:i w:val="0"/>
          <w:sz w:val="22"/>
          <w:szCs w:val="22"/>
        </w:rPr>
        <w:t xml:space="preserve"> - </w:t>
      </w:r>
      <w:r w:rsidR="002F1250" w:rsidRPr="002F1250">
        <w:rPr>
          <w:b/>
          <w:i w:val="0"/>
          <w:sz w:val="22"/>
          <w:szCs w:val="22"/>
        </w:rPr>
        <w:t>Izdelava projektne dokumentacije za obnovo Palače Kresija</w:t>
      </w:r>
      <w:r w:rsidRPr="003F1A18">
        <w:rPr>
          <w:i w:val="0"/>
          <w:sz w:val="22"/>
          <w:szCs w:val="22"/>
        </w:rPr>
        <w:t>«</w:t>
      </w:r>
    </w:p>
    <w:p w14:paraId="739801DC" w14:textId="3C0AF20A" w:rsidR="00BE2695" w:rsidRDefault="00BE2695" w:rsidP="00B1323A">
      <w:pPr>
        <w:ind w:left="1080"/>
        <w:jc w:val="both"/>
        <w:rPr>
          <w:i w:val="0"/>
          <w:sz w:val="22"/>
          <w:szCs w:val="22"/>
        </w:rPr>
      </w:pPr>
    </w:p>
    <w:p w14:paraId="0AF43D7B" w14:textId="58545F82" w:rsidR="00D829D7" w:rsidRDefault="00D829D7" w:rsidP="00B1323A">
      <w:pPr>
        <w:ind w:left="1080"/>
        <w:jc w:val="both"/>
        <w:rPr>
          <w:i w:val="0"/>
          <w:sz w:val="22"/>
          <w:szCs w:val="22"/>
        </w:rPr>
      </w:pPr>
    </w:p>
    <w:p w14:paraId="37E0E2B5" w14:textId="77777777" w:rsidR="00D829D7" w:rsidRDefault="00D829D7" w:rsidP="00B1323A">
      <w:pPr>
        <w:ind w:left="1080"/>
        <w:jc w:val="both"/>
        <w:rPr>
          <w:i w:val="0"/>
          <w:sz w:val="22"/>
          <w:szCs w:val="22"/>
        </w:rPr>
      </w:pPr>
    </w:p>
    <w:p w14:paraId="298C54E7" w14:textId="77777777" w:rsidR="00BE2695" w:rsidRPr="003213A3" w:rsidRDefault="00BE2695" w:rsidP="00B1323A">
      <w:pPr>
        <w:ind w:left="1080"/>
        <w:jc w:val="both"/>
        <w:rPr>
          <w:i w:val="0"/>
          <w:sz w:val="22"/>
          <w:szCs w:val="22"/>
        </w:rPr>
      </w:pPr>
    </w:p>
    <w:tbl>
      <w:tblPr>
        <w:tblW w:w="8506"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3"/>
        <w:gridCol w:w="2331"/>
        <w:gridCol w:w="1913"/>
        <w:gridCol w:w="1919"/>
      </w:tblGrid>
      <w:tr w:rsidR="00BE2695" w:rsidRPr="009E20D4" w14:paraId="05577AEA" w14:textId="77777777" w:rsidTr="00B93B52">
        <w:trPr>
          <w:trHeight w:val="595"/>
        </w:trPr>
        <w:tc>
          <w:tcPr>
            <w:tcW w:w="2343" w:type="dxa"/>
            <w:vAlign w:val="center"/>
            <w:hideMark/>
          </w:tcPr>
          <w:p w14:paraId="07A1DEB0" w14:textId="77777777" w:rsidR="00BE2695" w:rsidRPr="009E20D4" w:rsidRDefault="00BE2695" w:rsidP="006418ED">
            <w:pPr>
              <w:jc w:val="center"/>
              <w:rPr>
                <w:b/>
                <w:i w:val="0"/>
                <w:sz w:val="22"/>
                <w:szCs w:val="22"/>
              </w:rPr>
            </w:pPr>
            <w:r w:rsidRPr="009E20D4">
              <w:rPr>
                <w:b/>
                <w:i w:val="0"/>
                <w:sz w:val="22"/>
                <w:szCs w:val="22"/>
              </w:rPr>
              <w:t>Vrsta del</w:t>
            </w:r>
          </w:p>
        </w:tc>
        <w:tc>
          <w:tcPr>
            <w:tcW w:w="2331" w:type="dxa"/>
            <w:shd w:val="clear" w:color="auto" w:fill="D9D9D9"/>
            <w:vAlign w:val="center"/>
            <w:hideMark/>
          </w:tcPr>
          <w:p w14:paraId="67E8C553" w14:textId="77777777" w:rsidR="00BE2695" w:rsidRPr="009E20D4" w:rsidRDefault="00BE2695" w:rsidP="006418ED">
            <w:pPr>
              <w:ind w:left="19"/>
              <w:jc w:val="center"/>
              <w:rPr>
                <w:b/>
                <w:i w:val="0"/>
                <w:sz w:val="22"/>
                <w:szCs w:val="22"/>
              </w:rPr>
            </w:pPr>
            <w:r w:rsidRPr="009E20D4">
              <w:rPr>
                <w:b/>
                <w:i w:val="0"/>
                <w:sz w:val="22"/>
                <w:szCs w:val="22"/>
              </w:rPr>
              <w:t>EUR brez DDV</w:t>
            </w:r>
          </w:p>
        </w:tc>
        <w:tc>
          <w:tcPr>
            <w:tcW w:w="1913" w:type="dxa"/>
            <w:shd w:val="clear" w:color="auto" w:fill="D9D9D9"/>
          </w:tcPr>
          <w:p w14:paraId="67E6F49D" w14:textId="77777777" w:rsidR="00BE2695" w:rsidRPr="009E20D4" w:rsidRDefault="00BE2695" w:rsidP="006418ED">
            <w:pPr>
              <w:jc w:val="center"/>
              <w:rPr>
                <w:b/>
                <w:i w:val="0"/>
                <w:sz w:val="22"/>
                <w:szCs w:val="22"/>
              </w:rPr>
            </w:pPr>
            <w:r w:rsidRPr="009E20D4">
              <w:rPr>
                <w:b/>
                <w:i w:val="0"/>
                <w:sz w:val="22"/>
                <w:szCs w:val="22"/>
              </w:rPr>
              <w:t>22 % DDV</w:t>
            </w:r>
          </w:p>
        </w:tc>
        <w:tc>
          <w:tcPr>
            <w:tcW w:w="1919" w:type="dxa"/>
            <w:shd w:val="clear" w:color="auto" w:fill="D9D9D9"/>
            <w:vAlign w:val="center"/>
            <w:hideMark/>
          </w:tcPr>
          <w:p w14:paraId="224327B8" w14:textId="3972608D" w:rsidR="00BE2695" w:rsidRPr="009E20D4" w:rsidRDefault="00BE2695" w:rsidP="006418ED">
            <w:pPr>
              <w:jc w:val="center"/>
              <w:rPr>
                <w:b/>
                <w:i w:val="0"/>
                <w:sz w:val="22"/>
                <w:szCs w:val="22"/>
              </w:rPr>
            </w:pPr>
            <w:r w:rsidRPr="009E20D4">
              <w:rPr>
                <w:b/>
                <w:i w:val="0"/>
                <w:sz w:val="22"/>
                <w:szCs w:val="22"/>
              </w:rPr>
              <w:t>EUR z DDV</w:t>
            </w:r>
          </w:p>
        </w:tc>
      </w:tr>
      <w:tr w:rsidR="00BE2695" w:rsidRPr="009E20D4" w14:paraId="116589F2" w14:textId="77777777" w:rsidTr="00B93B52">
        <w:trPr>
          <w:trHeight w:val="595"/>
        </w:trPr>
        <w:tc>
          <w:tcPr>
            <w:tcW w:w="2343" w:type="dxa"/>
            <w:vAlign w:val="center"/>
            <w:hideMark/>
          </w:tcPr>
          <w:p w14:paraId="081317E9" w14:textId="77777777" w:rsidR="00BE2695" w:rsidRPr="009E20D4" w:rsidRDefault="00BE2695" w:rsidP="00F552B5">
            <w:pPr>
              <w:rPr>
                <w:bCs/>
                <w:i w:val="0"/>
                <w:sz w:val="22"/>
                <w:szCs w:val="22"/>
              </w:rPr>
            </w:pPr>
            <w:r>
              <w:rPr>
                <w:bCs/>
                <w:i w:val="0"/>
                <w:sz w:val="22"/>
                <w:szCs w:val="22"/>
              </w:rPr>
              <w:t xml:space="preserve">IDP </w:t>
            </w:r>
          </w:p>
        </w:tc>
        <w:tc>
          <w:tcPr>
            <w:tcW w:w="2331" w:type="dxa"/>
            <w:shd w:val="clear" w:color="auto" w:fill="D9D9D9"/>
            <w:vAlign w:val="center"/>
          </w:tcPr>
          <w:p w14:paraId="5F890243" w14:textId="77777777" w:rsidR="00BE2695" w:rsidRPr="009E20D4" w:rsidRDefault="00BE2695" w:rsidP="00F552B5">
            <w:pPr>
              <w:ind w:left="19"/>
              <w:jc w:val="right"/>
              <w:rPr>
                <w:i w:val="0"/>
                <w:sz w:val="22"/>
                <w:szCs w:val="22"/>
              </w:rPr>
            </w:pPr>
          </w:p>
        </w:tc>
        <w:tc>
          <w:tcPr>
            <w:tcW w:w="1913" w:type="dxa"/>
            <w:shd w:val="clear" w:color="auto" w:fill="D9D9D9"/>
          </w:tcPr>
          <w:p w14:paraId="26289C28" w14:textId="77777777" w:rsidR="00BE2695" w:rsidRPr="009E20D4" w:rsidRDefault="00BE2695" w:rsidP="00F552B5">
            <w:pPr>
              <w:jc w:val="right"/>
              <w:rPr>
                <w:i w:val="0"/>
                <w:sz w:val="22"/>
                <w:szCs w:val="22"/>
              </w:rPr>
            </w:pPr>
          </w:p>
        </w:tc>
        <w:tc>
          <w:tcPr>
            <w:tcW w:w="1919" w:type="dxa"/>
            <w:shd w:val="clear" w:color="auto" w:fill="D9D9D9"/>
            <w:vAlign w:val="center"/>
          </w:tcPr>
          <w:p w14:paraId="7EFB7FDF" w14:textId="77777777" w:rsidR="00BE2695" w:rsidRPr="009E20D4" w:rsidRDefault="00BE2695" w:rsidP="00F552B5">
            <w:pPr>
              <w:jc w:val="right"/>
              <w:rPr>
                <w:i w:val="0"/>
                <w:sz w:val="22"/>
                <w:szCs w:val="22"/>
              </w:rPr>
            </w:pPr>
          </w:p>
        </w:tc>
      </w:tr>
      <w:tr w:rsidR="00BE2695" w:rsidRPr="009E20D4" w14:paraId="783C9EEC" w14:textId="77777777" w:rsidTr="00B93B52">
        <w:trPr>
          <w:trHeight w:val="595"/>
        </w:trPr>
        <w:tc>
          <w:tcPr>
            <w:tcW w:w="2343" w:type="dxa"/>
            <w:vAlign w:val="center"/>
            <w:hideMark/>
          </w:tcPr>
          <w:p w14:paraId="7F69CD2C" w14:textId="77777777" w:rsidR="00BE2695" w:rsidRPr="009E20D4" w:rsidRDefault="00BE2695" w:rsidP="00F552B5">
            <w:pPr>
              <w:rPr>
                <w:bCs/>
                <w:i w:val="0"/>
                <w:sz w:val="22"/>
                <w:szCs w:val="22"/>
              </w:rPr>
            </w:pPr>
            <w:r w:rsidRPr="009E20D4">
              <w:rPr>
                <w:bCs/>
                <w:i w:val="0"/>
                <w:sz w:val="22"/>
                <w:szCs w:val="22"/>
              </w:rPr>
              <w:t>DGD</w:t>
            </w:r>
          </w:p>
        </w:tc>
        <w:tc>
          <w:tcPr>
            <w:tcW w:w="2331" w:type="dxa"/>
            <w:shd w:val="clear" w:color="auto" w:fill="D9D9D9"/>
            <w:vAlign w:val="center"/>
          </w:tcPr>
          <w:p w14:paraId="18F0FD09" w14:textId="77777777" w:rsidR="00BE2695" w:rsidRPr="009E20D4" w:rsidRDefault="00BE2695" w:rsidP="00F552B5">
            <w:pPr>
              <w:ind w:left="19"/>
              <w:jc w:val="right"/>
              <w:rPr>
                <w:i w:val="0"/>
                <w:sz w:val="22"/>
                <w:szCs w:val="22"/>
              </w:rPr>
            </w:pPr>
          </w:p>
        </w:tc>
        <w:tc>
          <w:tcPr>
            <w:tcW w:w="1913" w:type="dxa"/>
            <w:shd w:val="clear" w:color="auto" w:fill="D9D9D9"/>
          </w:tcPr>
          <w:p w14:paraId="7027F30C" w14:textId="77777777" w:rsidR="00BE2695" w:rsidRPr="009E20D4" w:rsidRDefault="00BE2695" w:rsidP="00F552B5">
            <w:pPr>
              <w:jc w:val="right"/>
              <w:rPr>
                <w:i w:val="0"/>
                <w:sz w:val="22"/>
                <w:szCs w:val="22"/>
              </w:rPr>
            </w:pPr>
          </w:p>
        </w:tc>
        <w:tc>
          <w:tcPr>
            <w:tcW w:w="1919" w:type="dxa"/>
            <w:shd w:val="clear" w:color="auto" w:fill="D9D9D9"/>
            <w:vAlign w:val="center"/>
          </w:tcPr>
          <w:p w14:paraId="47A3F6B7" w14:textId="77777777" w:rsidR="00BE2695" w:rsidRPr="009E20D4" w:rsidRDefault="00BE2695" w:rsidP="00F552B5">
            <w:pPr>
              <w:jc w:val="right"/>
              <w:rPr>
                <w:i w:val="0"/>
                <w:sz w:val="22"/>
                <w:szCs w:val="22"/>
              </w:rPr>
            </w:pPr>
          </w:p>
        </w:tc>
      </w:tr>
      <w:tr w:rsidR="00BE2695" w:rsidRPr="009E20D4" w14:paraId="61BE1C0F" w14:textId="77777777" w:rsidTr="00B93B52">
        <w:trPr>
          <w:trHeight w:val="595"/>
        </w:trPr>
        <w:tc>
          <w:tcPr>
            <w:tcW w:w="2343" w:type="dxa"/>
            <w:tcBorders>
              <w:bottom w:val="double" w:sz="4" w:space="0" w:color="auto"/>
            </w:tcBorders>
            <w:vAlign w:val="center"/>
            <w:hideMark/>
          </w:tcPr>
          <w:p w14:paraId="48A9B8C6" w14:textId="77777777" w:rsidR="00BE2695" w:rsidRPr="009E20D4" w:rsidRDefault="00BE2695" w:rsidP="00F552B5">
            <w:pPr>
              <w:rPr>
                <w:bCs/>
                <w:i w:val="0"/>
                <w:sz w:val="22"/>
                <w:szCs w:val="22"/>
              </w:rPr>
            </w:pPr>
            <w:r w:rsidRPr="009E20D4">
              <w:rPr>
                <w:bCs/>
                <w:i w:val="0"/>
                <w:sz w:val="22"/>
                <w:szCs w:val="22"/>
              </w:rPr>
              <w:t>PZI</w:t>
            </w:r>
          </w:p>
        </w:tc>
        <w:tc>
          <w:tcPr>
            <w:tcW w:w="2331" w:type="dxa"/>
            <w:tcBorders>
              <w:bottom w:val="double" w:sz="4" w:space="0" w:color="auto"/>
            </w:tcBorders>
            <w:shd w:val="clear" w:color="auto" w:fill="D9D9D9"/>
            <w:vAlign w:val="center"/>
          </w:tcPr>
          <w:p w14:paraId="32225348" w14:textId="77777777" w:rsidR="00BE2695" w:rsidRPr="009E20D4" w:rsidRDefault="00BE2695" w:rsidP="00F552B5">
            <w:pPr>
              <w:ind w:left="19"/>
              <w:jc w:val="right"/>
              <w:rPr>
                <w:i w:val="0"/>
                <w:sz w:val="22"/>
                <w:szCs w:val="22"/>
              </w:rPr>
            </w:pPr>
          </w:p>
        </w:tc>
        <w:tc>
          <w:tcPr>
            <w:tcW w:w="1913" w:type="dxa"/>
            <w:tcBorders>
              <w:bottom w:val="double" w:sz="4" w:space="0" w:color="auto"/>
            </w:tcBorders>
            <w:shd w:val="clear" w:color="auto" w:fill="D9D9D9"/>
          </w:tcPr>
          <w:p w14:paraId="69E1B257" w14:textId="77777777" w:rsidR="00BE2695" w:rsidRPr="009E20D4" w:rsidRDefault="00BE2695" w:rsidP="00F552B5">
            <w:pPr>
              <w:jc w:val="right"/>
              <w:rPr>
                <w:i w:val="0"/>
                <w:sz w:val="22"/>
                <w:szCs w:val="22"/>
              </w:rPr>
            </w:pPr>
          </w:p>
        </w:tc>
        <w:tc>
          <w:tcPr>
            <w:tcW w:w="1919" w:type="dxa"/>
            <w:tcBorders>
              <w:bottom w:val="double" w:sz="4" w:space="0" w:color="auto"/>
            </w:tcBorders>
            <w:shd w:val="clear" w:color="auto" w:fill="D9D9D9"/>
            <w:vAlign w:val="center"/>
          </w:tcPr>
          <w:p w14:paraId="1283B4DC" w14:textId="77777777" w:rsidR="00BE2695" w:rsidRPr="009E20D4" w:rsidRDefault="00BE2695" w:rsidP="00F552B5">
            <w:pPr>
              <w:jc w:val="right"/>
              <w:rPr>
                <w:i w:val="0"/>
                <w:sz w:val="22"/>
                <w:szCs w:val="22"/>
              </w:rPr>
            </w:pPr>
          </w:p>
        </w:tc>
      </w:tr>
      <w:tr w:rsidR="00BE2695" w:rsidRPr="006E7E37" w14:paraId="167549A0" w14:textId="77777777" w:rsidTr="00B93B52">
        <w:trPr>
          <w:trHeight w:val="468"/>
        </w:trPr>
        <w:tc>
          <w:tcPr>
            <w:tcW w:w="2343" w:type="dxa"/>
            <w:tcBorders>
              <w:top w:val="double" w:sz="4" w:space="0" w:color="auto"/>
            </w:tcBorders>
            <w:vAlign w:val="center"/>
          </w:tcPr>
          <w:p w14:paraId="554757DF" w14:textId="77777777" w:rsidR="00BE2695" w:rsidRPr="006E7E37" w:rsidRDefault="00BE2695" w:rsidP="00F552B5">
            <w:pPr>
              <w:rPr>
                <w:b/>
                <w:bCs/>
                <w:i w:val="0"/>
                <w:sz w:val="22"/>
                <w:szCs w:val="22"/>
              </w:rPr>
            </w:pPr>
            <w:r w:rsidRPr="006E7E37">
              <w:rPr>
                <w:b/>
                <w:bCs/>
                <w:i w:val="0"/>
                <w:sz w:val="22"/>
                <w:szCs w:val="22"/>
              </w:rPr>
              <w:t xml:space="preserve">SKUPAJ </w:t>
            </w:r>
            <w:r>
              <w:rPr>
                <w:b/>
                <w:bCs/>
                <w:i w:val="0"/>
                <w:sz w:val="22"/>
                <w:szCs w:val="22"/>
              </w:rPr>
              <w:t>(v EUR)</w:t>
            </w:r>
          </w:p>
        </w:tc>
        <w:tc>
          <w:tcPr>
            <w:tcW w:w="2331" w:type="dxa"/>
            <w:tcBorders>
              <w:top w:val="double" w:sz="4" w:space="0" w:color="auto"/>
            </w:tcBorders>
            <w:shd w:val="clear" w:color="auto" w:fill="D9D9D9"/>
            <w:vAlign w:val="center"/>
          </w:tcPr>
          <w:p w14:paraId="2D02D97C" w14:textId="77777777" w:rsidR="00BE2695" w:rsidRPr="006E7E37" w:rsidRDefault="00BE2695" w:rsidP="00F552B5">
            <w:pPr>
              <w:ind w:left="19"/>
              <w:jc w:val="right"/>
              <w:rPr>
                <w:b/>
                <w:bCs/>
                <w:i w:val="0"/>
                <w:sz w:val="22"/>
                <w:szCs w:val="22"/>
              </w:rPr>
            </w:pPr>
          </w:p>
        </w:tc>
        <w:tc>
          <w:tcPr>
            <w:tcW w:w="1913" w:type="dxa"/>
            <w:tcBorders>
              <w:top w:val="double" w:sz="4" w:space="0" w:color="auto"/>
            </w:tcBorders>
            <w:shd w:val="clear" w:color="auto" w:fill="D9D9D9"/>
          </w:tcPr>
          <w:p w14:paraId="615E2ADC" w14:textId="77777777" w:rsidR="00BE2695" w:rsidRPr="006E7E37" w:rsidRDefault="00BE2695" w:rsidP="00F552B5">
            <w:pPr>
              <w:jc w:val="right"/>
              <w:rPr>
                <w:b/>
                <w:bCs/>
                <w:i w:val="0"/>
                <w:sz w:val="22"/>
                <w:szCs w:val="22"/>
              </w:rPr>
            </w:pPr>
          </w:p>
        </w:tc>
        <w:tc>
          <w:tcPr>
            <w:tcW w:w="1919" w:type="dxa"/>
            <w:tcBorders>
              <w:top w:val="double" w:sz="4" w:space="0" w:color="auto"/>
            </w:tcBorders>
            <w:shd w:val="clear" w:color="auto" w:fill="D9D9D9"/>
            <w:vAlign w:val="center"/>
          </w:tcPr>
          <w:p w14:paraId="749F1854" w14:textId="77777777" w:rsidR="00BE2695" w:rsidRPr="006E7E37" w:rsidRDefault="00BE2695" w:rsidP="00F552B5">
            <w:pPr>
              <w:jc w:val="right"/>
              <w:rPr>
                <w:b/>
                <w:bCs/>
                <w:i w:val="0"/>
                <w:sz w:val="22"/>
                <w:szCs w:val="22"/>
              </w:rPr>
            </w:pPr>
          </w:p>
        </w:tc>
      </w:tr>
    </w:tbl>
    <w:p w14:paraId="2C964363" w14:textId="77777777" w:rsidR="00696163" w:rsidRPr="0079325B" w:rsidRDefault="00696163" w:rsidP="00696163">
      <w:pPr>
        <w:ind w:left="1080"/>
        <w:jc w:val="both"/>
        <w:rPr>
          <w:i w:val="0"/>
          <w:sz w:val="22"/>
          <w:szCs w:val="22"/>
        </w:rPr>
      </w:pPr>
    </w:p>
    <w:p w14:paraId="1BA3F2A7" w14:textId="77777777" w:rsidR="00696163" w:rsidRPr="0079325B" w:rsidRDefault="00696163" w:rsidP="00696163">
      <w:pPr>
        <w:pStyle w:val="Glava"/>
        <w:tabs>
          <w:tab w:val="clear" w:pos="4536"/>
          <w:tab w:val="clear" w:pos="9072"/>
        </w:tabs>
        <w:jc w:val="both"/>
        <w:rPr>
          <w:i w:val="0"/>
          <w:sz w:val="22"/>
          <w:szCs w:val="22"/>
        </w:rPr>
      </w:pPr>
    </w:p>
    <w:p w14:paraId="49B8709E" w14:textId="77777777" w:rsidR="005A096E" w:rsidRDefault="005A096E" w:rsidP="00696163">
      <w:pPr>
        <w:pStyle w:val="Glava"/>
        <w:tabs>
          <w:tab w:val="clear" w:pos="4536"/>
          <w:tab w:val="clear" w:pos="9072"/>
        </w:tabs>
        <w:ind w:left="1080"/>
        <w:jc w:val="both"/>
        <w:rPr>
          <w:i w:val="0"/>
          <w:sz w:val="22"/>
          <w:szCs w:val="22"/>
        </w:rPr>
      </w:pPr>
    </w:p>
    <w:p w14:paraId="43C53BE2" w14:textId="77777777" w:rsidR="005A096E" w:rsidRPr="0079325B" w:rsidRDefault="005A096E" w:rsidP="00696163">
      <w:pPr>
        <w:pStyle w:val="Glava"/>
        <w:tabs>
          <w:tab w:val="clear" w:pos="4536"/>
          <w:tab w:val="clear" w:pos="9072"/>
        </w:tabs>
        <w:ind w:left="1080"/>
        <w:jc w:val="both"/>
        <w:rPr>
          <w:i w:val="0"/>
          <w:sz w:val="22"/>
          <w:szCs w:val="22"/>
        </w:rPr>
      </w:pPr>
    </w:p>
    <w:p w14:paraId="009728D1" w14:textId="11BDEBA4" w:rsidR="00696163" w:rsidRPr="0079325B" w:rsidRDefault="00696163" w:rsidP="00696163">
      <w:pPr>
        <w:ind w:left="1080"/>
        <w:jc w:val="both"/>
        <w:rPr>
          <w:i w:val="0"/>
          <w:sz w:val="22"/>
          <w:szCs w:val="22"/>
        </w:rPr>
      </w:pPr>
      <w:r>
        <w:rPr>
          <w:i w:val="0"/>
          <w:sz w:val="22"/>
          <w:szCs w:val="22"/>
        </w:rPr>
        <w:t xml:space="preserve">Ponudba velja do vključno </w:t>
      </w:r>
      <w:r w:rsidR="004D4E6F" w:rsidRPr="00D829D7">
        <w:rPr>
          <w:b/>
          <w:i w:val="0"/>
          <w:sz w:val="22"/>
          <w:szCs w:val="22"/>
        </w:rPr>
        <w:t>12.</w:t>
      </w:r>
      <w:r w:rsidR="00D829D7" w:rsidRPr="00D829D7">
        <w:rPr>
          <w:b/>
          <w:i w:val="0"/>
          <w:sz w:val="22"/>
          <w:szCs w:val="22"/>
        </w:rPr>
        <w:t>0</w:t>
      </w:r>
      <w:r w:rsidR="004D4E6F" w:rsidRPr="00D829D7">
        <w:rPr>
          <w:b/>
          <w:i w:val="0"/>
          <w:sz w:val="22"/>
          <w:szCs w:val="22"/>
        </w:rPr>
        <w:t>8.2021</w:t>
      </w:r>
      <w:r w:rsidR="00D829D7" w:rsidRPr="00D829D7">
        <w:rPr>
          <w:b/>
          <w:i w:val="0"/>
          <w:sz w:val="22"/>
          <w:szCs w:val="22"/>
        </w:rPr>
        <w:t>.</w:t>
      </w:r>
    </w:p>
    <w:p w14:paraId="420599FD" w14:textId="77777777" w:rsidR="00696163" w:rsidRDefault="00696163" w:rsidP="00696163">
      <w:pPr>
        <w:pStyle w:val="Glava"/>
        <w:tabs>
          <w:tab w:val="clear" w:pos="4536"/>
          <w:tab w:val="clear" w:pos="9072"/>
        </w:tabs>
        <w:ind w:left="1080"/>
        <w:jc w:val="both"/>
        <w:rPr>
          <w:i w:val="0"/>
          <w:sz w:val="22"/>
          <w:szCs w:val="22"/>
        </w:rPr>
      </w:pPr>
    </w:p>
    <w:p w14:paraId="6BF1645D" w14:textId="77777777" w:rsidR="00696163" w:rsidRDefault="00696163" w:rsidP="00696163">
      <w:pPr>
        <w:pStyle w:val="Glava"/>
        <w:tabs>
          <w:tab w:val="clear" w:pos="4536"/>
          <w:tab w:val="clear" w:pos="9072"/>
        </w:tabs>
        <w:ind w:left="1080"/>
        <w:jc w:val="both"/>
        <w:rPr>
          <w:i w:val="0"/>
          <w:sz w:val="22"/>
          <w:szCs w:val="22"/>
        </w:rPr>
      </w:pPr>
    </w:p>
    <w:p w14:paraId="26A426D8" w14:textId="77777777" w:rsidR="00696163" w:rsidRPr="0079325B" w:rsidRDefault="00696163" w:rsidP="00696163">
      <w:pPr>
        <w:pStyle w:val="Glava"/>
        <w:tabs>
          <w:tab w:val="clear" w:pos="4536"/>
          <w:tab w:val="clear" w:pos="9072"/>
        </w:tabs>
        <w:ind w:left="1080"/>
        <w:jc w:val="both"/>
        <w:rPr>
          <w:i w:val="0"/>
          <w:sz w:val="22"/>
          <w:szCs w:val="22"/>
        </w:rPr>
      </w:pPr>
    </w:p>
    <w:p w14:paraId="0272E50B" w14:textId="77777777" w:rsidR="00696163" w:rsidRPr="0079325B" w:rsidRDefault="00696163" w:rsidP="00696163">
      <w:pPr>
        <w:pStyle w:val="Glava"/>
        <w:tabs>
          <w:tab w:val="clear" w:pos="4536"/>
          <w:tab w:val="clear" w:pos="9072"/>
        </w:tabs>
        <w:ind w:left="1080"/>
        <w:jc w:val="both"/>
        <w:rPr>
          <w:i w:val="0"/>
          <w:sz w:val="22"/>
          <w:szCs w:val="22"/>
        </w:rPr>
      </w:pPr>
    </w:p>
    <w:p w14:paraId="0CC98FCC"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B9E2C73" w14:textId="77777777" w:rsidR="00696163" w:rsidRDefault="00696163" w:rsidP="005C4678">
      <w:pPr>
        <w:pStyle w:val="Glava"/>
        <w:tabs>
          <w:tab w:val="clear" w:pos="4536"/>
          <w:tab w:val="clear" w:pos="9072"/>
        </w:tabs>
        <w:ind w:left="1080"/>
        <w:rPr>
          <w:b/>
          <w:i w:val="0"/>
          <w:sz w:val="22"/>
          <w:szCs w:val="22"/>
        </w:rPr>
      </w:pPr>
    </w:p>
    <w:p w14:paraId="6E1C101B" w14:textId="77777777" w:rsidR="005C4678" w:rsidRDefault="005C4678" w:rsidP="005C4678">
      <w:pPr>
        <w:pStyle w:val="Glava"/>
        <w:tabs>
          <w:tab w:val="clear" w:pos="4536"/>
          <w:tab w:val="clear" w:pos="9072"/>
        </w:tabs>
        <w:ind w:left="1080"/>
        <w:rPr>
          <w:b/>
          <w:i w:val="0"/>
          <w:sz w:val="22"/>
          <w:szCs w:val="22"/>
        </w:rPr>
      </w:pPr>
    </w:p>
    <w:p w14:paraId="45A2D2AF" w14:textId="77777777" w:rsidR="005C4678" w:rsidRDefault="005C4678" w:rsidP="005C4678">
      <w:pPr>
        <w:pStyle w:val="Glava"/>
        <w:tabs>
          <w:tab w:val="clear" w:pos="4536"/>
          <w:tab w:val="clear" w:pos="9072"/>
        </w:tabs>
        <w:ind w:left="1080"/>
        <w:rPr>
          <w:b/>
          <w:i w:val="0"/>
          <w:sz w:val="22"/>
          <w:szCs w:val="22"/>
        </w:rPr>
      </w:pPr>
    </w:p>
    <w:p w14:paraId="127950FA" w14:textId="77777777" w:rsidR="005C4678" w:rsidRDefault="005C4678" w:rsidP="005C4678">
      <w:pPr>
        <w:pStyle w:val="Glava"/>
        <w:tabs>
          <w:tab w:val="clear" w:pos="4536"/>
          <w:tab w:val="clear" w:pos="9072"/>
        </w:tabs>
        <w:ind w:left="1080"/>
        <w:rPr>
          <w:b/>
          <w:i w:val="0"/>
          <w:sz w:val="22"/>
          <w:szCs w:val="22"/>
        </w:rPr>
      </w:pPr>
    </w:p>
    <w:p w14:paraId="532452A6" w14:textId="77777777" w:rsidR="005C4678" w:rsidRDefault="005C4678" w:rsidP="005C4678">
      <w:pPr>
        <w:pStyle w:val="Glava"/>
        <w:tabs>
          <w:tab w:val="clear" w:pos="4536"/>
          <w:tab w:val="clear" w:pos="9072"/>
        </w:tabs>
        <w:ind w:left="1080"/>
        <w:rPr>
          <w:b/>
          <w:i w:val="0"/>
          <w:sz w:val="22"/>
          <w:szCs w:val="22"/>
        </w:rPr>
      </w:pPr>
    </w:p>
    <w:p w14:paraId="2BA2F4BB" w14:textId="77777777" w:rsidR="002F1250" w:rsidRDefault="002F1250" w:rsidP="00DB3553">
      <w:pPr>
        <w:pStyle w:val="Glava"/>
        <w:tabs>
          <w:tab w:val="clear" w:pos="4536"/>
          <w:tab w:val="clear" w:pos="9072"/>
        </w:tabs>
        <w:ind w:left="1080"/>
        <w:jc w:val="right"/>
        <w:rPr>
          <w:b/>
          <w:i w:val="0"/>
          <w:sz w:val="22"/>
          <w:szCs w:val="22"/>
        </w:rPr>
      </w:pPr>
      <w:r>
        <w:rPr>
          <w:b/>
          <w:i w:val="0"/>
          <w:sz w:val="22"/>
          <w:szCs w:val="22"/>
        </w:rPr>
        <w:br w:type="page"/>
      </w:r>
    </w:p>
    <w:p w14:paraId="0F255702" w14:textId="16328848"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2687A099" w14:textId="77777777" w:rsidR="00DB3553" w:rsidRDefault="00DB3553" w:rsidP="00DB3553">
      <w:pPr>
        <w:pStyle w:val="Glava"/>
        <w:tabs>
          <w:tab w:val="clear" w:pos="4536"/>
          <w:tab w:val="clear" w:pos="9072"/>
        </w:tabs>
        <w:ind w:left="1080"/>
        <w:jc w:val="right"/>
        <w:rPr>
          <w:b/>
          <w:i w:val="0"/>
          <w:sz w:val="22"/>
          <w:szCs w:val="22"/>
        </w:rPr>
      </w:pPr>
    </w:p>
    <w:p w14:paraId="3C28E240" w14:textId="77777777" w:rsidR="00DB3553" w:rsidRDefault="00DB3553" w:rsidP="00DB3553">
      <w:pPr>
        <w:pStyle w:val="Glava"/>
        <w:tabs>
          <w:tab w:val="clear" w:pos="4536"/>
          <w:tab w:val="clear" w:pos="9072"/>
        </w:tabs>
        <w:ind w:left="1080"/>
        <w:jc w:val="right"/>
        <w:rPr>
          <w:b/>
          <w:i w:val="0"/>
          <w:sz w:val="22"/>
          <w:szCs w:val="22"/>
        </w:rPr>
      </w:pPr>
    </w:p>
    <w:p w14:paraId="077C94D5" w14:textId="77777777" w:rsidR="00DB3553" w:rsidRDefault="00DB3553" w:rsidP="00DB3553">
      <w:pPr>
        <w:pStyle w:val="Glava"/>
        <w:tabs>
          <w:tab w:val="clear" w:pos="4536"/>
          <w:tab w:val="clear" w:pos="9072"/>
        </w:tabs>
        <w:ind w:left="1080"/>
        <w:jc w:val="right"/>
        <w:rPr>
          <w:b/>
          <w:i w:val="0"/>
          <w:sz w:val="22"/>
          <w:szCs w:val="22"/>
        </w:rPr>
      </w:pPr>
    </w:p>
    <w:p w14:paraId="51667237" w14:textId="77777777" w:rsidR="00DB3553" w:rsidRDefault="00DB3553" w:rsidP="00DB3553">
      <w:pPr>
        <w:pStyle w:val="Glava"/>
        <w:tabs>
          <w:tab w:val="clear" w:pos="4536"/>
          <w:tab w:val="clear" w:pos="9072"/>
        </w:tabs>
        <w:ind w:left="1080"/>
        <w:jc w:val="right"/>
        <w:rPr>
          <w:b/>
          <w:i w:val="0"/>
          <w:sz w:val="22"/>
          <w:szCs w:val="22"/>
        </w:rPr>
      </w:pPr>
    </w:p>
    <w:p w14:paraId="623882B8"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2CFBA569" w14:textId="77777777" w:rsidR="00DB3553" w:rsidRDefault="00DB3553" w:rsidP="00DB3553">
      <w:pPr>
        <w:pStyle w:val="Glava"/>
        <w:tabs>
          <w:tab w:val="clear" w:pos="4536"/>
          <w:tab w:val="clear" w:pos="9072"/>
        </w:tabs>
        <w:ind w:left="1080"/>
        <w:jc w:val="center"/>
        <w:rPr>
          <w:b/>
          <w:i w:val="0"/>
          <w:sz w:val="22"/>
          <w:szCs w:val="22"/>
        </w:rPr>
      </w:pPr>
    </w:p>
    <w:p w14:paraId="4D057B72" w14:textId="77777777" w:rsidR="00DB3553" w:rsidRDefault="00DB3553" w:rsidP="00DB3553">
      <w:pPr>
        <w:pStyle w:val="Glava"/>
        <w:tabs>
          <w:tab w:val="clear" w:pos="4536"/>
          <w:tab w:val="clear" w:pos="9072"/>
        </w:tabs>
        <w:ind w:left="1080"/>
        <w:jc w:val="both"/>
        <w:rPr>
          <w:i w:val="0"/>
          <w:sz w:val="22"/>
          <w:szCs w:val="22"/>
        </w:rPr>
      </w:pPr>
    </w:p>
    <w:p w14:paraId="665D9722"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F7BE193" w14:textId="77777777" w:rsidR="00DB3553" w:rsidRDefault="00DB3553" w:rsidP="005225D2">
      <w:pPr>
        <w:pStyle w:val="Glava"/>
        <w:tabs>
          <w:tab w:val="clear" w:pos="4536"/>
          <w:tab w:val="clear" w:pos="9072"/>
        </w:tabs>
        <w:ind w:left="1080"/>
        <w:jc w:val="right"/>
        <w:rPr>
          <w:b/>
          <w:i w:val="0"/>
          <w:sz w:val="22"/>
          <w:szCs w:val="22"/>
        </w:rPr>
      </w:pPr>
    </w:p>
    <w:p w14:paraId="3E897F4C" w14:textId="77777777" w:rsidR="00DB3553" w:rsidRDefault="00DB3553" w:rsidP="005225D2">
      <w:pPr>
        <w:pStyle w:val="Glava"/>
        <w:tabs>
          <w:tab w:val="clear" w:pos="4536"/>
          <w:tab w:val="clear" w:pos="9072"/>
        </w:tabs>
        <w:ind w:left="1080"/>
        <w:jc w:val="right"/>
        <w:rPr>
          <w:b/>
          <w:i w:val="0"/>
          <w:sz w:val="22"/>
          <w:szCs w:val="22"/>
        </w:rPr>
      </w:pPr>
    </w:p>
    <w:p w14:paraId="3BE5579C" w14:textId="77777777" w:rsidR="00DB3553" w:rsidRDefault="00DB3553" w:rsidP="005225D2">
      <w:pPr>
        <w:pStyle w:val="Glava"/>
        <w:tabs>
          <w:tab w:val="clear" w:pos="4536"/>
          <w:tab w:val="clear" w:pos="9072"/>
        </w:tabs>
        <w:ind w:left="1080"/>
        <w:jc w:val="right"/>
        <w:rPr>
          <w:b/>
          <w:i w:val="0"/>
          <w:sz w:val="22"/>
          <w:szCs w:val="22"/>
        </w:rPr>
      </w:pPr>
    </w:p>
    <w:p w14:paraId="685EBCB5" w14:textId="77777777" w:rsidR="00DB3553" w:rsidRDefault="00DB3553" w:rsidP="005225D2">
      <w:pPr>
        <w:pStyle w:val="Glava"/>
        <w:tabs>
          <w:tab w:val="clear" w:pos="4536"/>
          <w:tab w:val="clear" w:pos="9072"/>
        </w:tabs>
        <w:ind w:left="1080"/>
        <w:jc w:val="right"/>
        <w:rPr>
          <w:b/>
          <w:i w:val="0"/>
          <w:sz w:val="22"/>
          <w:szCs w:val="22"/>
        </w:rPr>
      </w:pPr>
    </w:p>
    <w:p w14:paraId="157A5F12" w14:textId="77777777" w:rsidR="00DB3553" w:rsidRDefault="00DB3553" w:rsidP="005225D2">
      <w:pPr>
        <w:pStyle w:val="Glava"/>
        <w:tabs>
          <w:tab w:val="clear" w:pos="4536"/>
          <w:tab w:val="clear" w:pos="9072"/>
        </w:tabs>
        <w:ind w:left="1080"/>
        <w:jc w:val="right"/>
        <w:rPr>
          <w:b/>
          <w:i w:val="0"/>
          <w:sz w:val="22"/>
          <w:szCs w:val="22"/>
        </w:rPr>
      </w:pPr>
    </w:p>
    <w:p w14:paraId="129DFDEC" w14:textId="77777777" w:rsidR="00DB3553" w:rsidRDefault="00DB3553" w:rsidP="005225D2">
      <w:pPr>
        <w:pStyle w:val="Glava"/>
        <w:tabs>
          <w:tab w:val="clear" w:pos="4536"/>
          <w:tab w:val="clear" w:pos="9072"/>
        </w:tabs>
        <w:ind w:left="1080"/>
        <w:jc w:val="right"/>
        <w:rPr>
          <w:b/>
          <w:i w:val="0"/>
          <w:sz w:val="22"/>
          <w:szCs w:val="22"/>
        </w:rPr>
      </w:pPr>
    </w:p>
    <w:p w14:paraId="52230C0B" w14:textId="77777777" w:rsidR="00DB3553" w:rsidRDefault="00DB3553" w:rsidP="005225D2">
      <w:pPr>
        <w:pStyle w:val="Glava"/>
        <w:tabs>
          <w:tab w:val="clear" w:pos="4536"/>
          <w:tab w:val="clear" w:pos="9072"/>
        </w:tabs>
        <w:ind w:left="1080"/>
        <w:jc w:val="right"/>
        <w:rPr>
          <w:b/>
          <w:i w:val="0"/>
          <w:sz w:val="22"/>
          <w:szCs w:val="22"/>
        </w:rPr>
      </w:pPr>
    </w:p>
    <w:p w14:paraId="2591DC83" w14:textId="77777777" w:rsidR="00DB3553" w:rsidRDefault="00DB3553" w:rsidP="005225D2">
      <w:pPr>
        <w:pStyle w:val="Glava"/>
        <w:tabs>
          <w:tab w:val="clear" w:pos="4536"/>
          <w:tab w:val="clear" w:pos="9072"/>
        </w:tabs>
        <w:ind w:left="1080"/>
        <w:jc w:val="right"/>
        <w:rPr>
          <w:b/>
          <w:i w:val="0"/>
          <w:sz w:val="22"/>
          <w:szCs w:val="22"/>
        </w:rPr>
      </w:pPr>
    </w:p>
    <w:p w14:paraId="67C5513F" w14:textId="77777777" w:rsidR="00DB3553" w:rsidRDefault="00DB3553" w:rsidP="005225D2">
      <w:pPr>
        <w:pStyle w:val="Glava"/>
        <w:tabs>
          <w:tab w:val="clear" w:pos="4536"/>
          <w:tab w:val="clear" w:pos="9072"/>
        </w:tabs>
        <w:ind w:left="1080"/>
        <w:jc w:val="right"/>
        <w:rPr>
          <w:b/>
          <w:i w:val="0"/>
          <w:sz w:val="22"/>
          <w:szCs w:val="22"/>
        </w:rPr>
      </w:pPr>
    </w:p>
    <w:p w14:paraId="17CADEEA" w14:textId="77777777" w:rsidR="00DB3553" w:rsidRDefault="00DB3553" w:rsidP="005225D2">
      <w:pPr>
        <w:pStyle w:val="Glava"/>
        <w:tabs>
          <w:tab w:val="clear" w:pos="4536"/>
          <w:tab w:val="clear" w:pos="9072"/>
        </w:tabs>
        <w:ind w:left="1080"/>
        <w:jc w:val="right"/>
        <w:rPr>
          <w:b/>
          <w:i w:val="0"/>
          <w:sz w:val="22"/>
          <w:szCs w:val="22"/>
        </w:rPr>
      </w:pPr>
    </w:p>
    <w:p w14:paraId="5CD6889A" w14:textId="77777777" w:rsidR="00DB3553" w:rsidRDefault="00DB3553" w:rsidP="005225D2">
      <w:pPr>
        <w:pStyle w:val="Glava"/>
        <w:tabs>
          <w:tab w:val="clear" w:pos="4536"/>
          <w:tab w:val="clear" w:pos="9072"/>
        </w:tabs>
        <w:ind w:left="1080"/>
        <w:jc w:val="right"/>
        <w:rPr>
          <w:b/>
          <w:i w:val="0"/>
          <w:sz w:val="22"/>
          <w:szCs w:val="22"/>
        </w:rPr>
      </w:pPr>
    </w:p>
    <w:p w14:paraId="2D4374BB" w14:textId="77777777" w:rsidR="00DB3553" w:rsidRDefault="00DB3553" w:rsidP="005225D2">
      <w:pPr>
        <w:pStyle w:val="Glava"/>
        <w:tabs>
          <w:tab w:val="clear" w:pos="4536"/>
          <w:tab w:val="clear" w:pos="9072"/>
        </w:tabs>
        <w:ind w:left="1080"/>
        <w:jc w:val="right"/>
        <w:rPr>
          <w:b/>
          <w:i w:val="0"/>
          <w:sz w:val="22"/>
          <w:szCs w:val="22"/>
        </w:rPr>
      </w:pPr>
    </w:p>
    <w:p w14:paraId="0FE1FC48" w14:textId="77777777" w:rsidR="00DB3553" w:rsidRDefault="00DB3553" w:rsidP="005225D2">
      <w:pPr>
        <w:pStyle w:val="Glava"/>
        <w:tabs>
          <w:tab w:val="clear" w:pos="4536"/>
          <w:tab w:val="clear" w:pos="9072"/>
        </w:tabs>
        <w:ind w:left="1080"/>
        <w:jc w:val="right"/>
        <w:rPr>
          <w:b/>
          <w:i w:val="0"/>
          <w:sz w:val="22"/>
          <w:szCs w:val="22"/>
        </w:rPr>
      </w:pPr>
    </w:p>
    <w:p w14:paraId="6B982188" w14:textId="77777777" w:rsidR="00DB3553" w:rsidRDefault="00DB3553" w:rsidP="005225D2">
      <w:pPr>
        <w:pStyle w:val="Glava"/>
        <w:tabs>
          <w:tab w:val="clear" w:pos="4536"/>
          <w:tab w:val="clear" w:pos="9072"/>
        </w:tabs>
        <w:ind w:left="1080"/>
        <w:jc w:val="right"/>
        <w:rPr>
          <w:b/>
          <w:i w:val="0"/>
          <w:sz w:val="22"/>
          <w:szCs w:val="22"/>
        </w:rPr>
      </w:pPr>
    </w:p>
    <w:p w14:paraId="464B5445" w14:textId="77777777" w:rsidR="00DB3553" w:rsidRDefault="00DB3553" w:rsidP="005225D2">
      <w:pPr>
        <w:pStyle w:val="Glava"/>
        <w:tabs>
          <w:tab w:val="clear" w:pos="4536"/>
          <w:tab w:val="clear" w:pos="9072"/>
        </w:tabs>
        <w:ind w:left="1080"/>
        <w:jc w:val="right"/>
        <w:rPr>
          <w:b/>
          <w:i w:val="0"/>
          <w:sz w:val="22"/>
          <w:szCs w:val="22"/>
        </w:rPr>
      </w:pPr>
    </w:p>
    <w:p w14:paraId="52ECAA44" w14:textId="77777777" w:rsidR="00DB3553" w:rsidRDefault="00DB3553" w:rsidP="005225D2">
      <w:pPr>
        <w:pStyle w:val="Glava"/>
        <w:tabs>
          <w:tab w:val="clear" w:pos="4536"/>
          <w:tab w:val="clear" w:pos="9072"/>
        </w:tabs>
        <w:ind w:left="1080"/>
        <w:jc w:val="right"/>
        <w:rPr>
          <w:b/>
          <w:i w:val="0"/>
          <w:sz w:val="22"/>
          <w:szCs w:val="22"/>
        </w:rPr>
      </w:pPr>
    </w:p>
    <w:p w14:paraId="5C4CCC51" w14:textId="77777777" w:rsidR="00DB3553" w:rsidRDefault="00DB3553" w:rsidP="005225D2">
      <w:pPr>
        <w:pStyle w:val="Glava"/>
        <w:tabs>
          <w:tab w:val="clear" w:pos="4536"/>
          <w:tab w:val="clear" w:pos="9072"/>
        </w:tabs>
        <w:ind w:left="1080"/>
        <w:jc w:val="right"/>
        <w:rPr>
          <w:b/>
          <w:i w:val="0"/>
          <w:sz w:val="22"/>
          <w:szCs w:val="22"/>
        </w:rPr>
      </w:pPr>
    </w:p>
    <w:p w14:paraId="0947228F" w14:textId="77777777" w:rsidR="00DB3553" w:rsidRDefault="00DB3553" w:rsidP="005225D2">
      <w:pPr>
        <w:pStyle w:val="Glava"/>
        <w:tabs>
          <w:tab w:val="clear" w:pos="4536"/>
          <w:tab w:val="clear" w:pos="9072"/>
        </w:tabs>
        <w:ind w:left="1080"/>
        <w:jc w:val="right"/>
        <w:rPr>
          <w:b/>
          <w:i w:val="0"/>
          <w:sz w:val="22"/>
          <w:szCs w:val="22"/>
        </w:rPr>
      </w:pPr>
    </w:p>
    <w:p w14:paraId="09058758" w14:textId="77777777" w:rsidR="00DB3553" w:rsidRDefault="00DB3553" w:rsidP="005225D2">
      <w:pPr>
        <w:pStyle w:val="Glava"/>
        <w:tabs>
          <w:tab w:val="clear" w:pos="4536"/>
          <w:tab w:val="clear" w:pos="9072"/>
        </w:tabs>
        <w:ind w:left="1080"/>
        <w:jc w:val="right"/>
        <w:rPr>
          <w:b/>
          <w:i w:val="0"/>
          <w:sz w:val="22"/>
          <w:szCs w:val="22"/>
        </w:rPr>
      </w:pPr>
    </w:p>
    <w:p w14:paraId="3425E1B5" w14:textId="77777777" w:rsidR="00DB3553" w:rsidRDefault="00DB3553" w:rsidP="005225D2">
      <w:pPr>
        <w:pStyle w:val="Glava"/>
        <w:tabs>
          <w:tab w:val="clear" w:pos="4536"/>
          <w:tab w:val="clear" w:pos="9072"/>
        </w:tabs>
        <w:ind w:left="1080"/>
        <w:jc w:val="right"/>
        <w:rPr>
          <w:b/>
          <w:i w:val="0"/>
          <w:sz w:val="22"/>
          <w:szCs w:val="22"/>
        </w:rPr>
      </w:pPr>
    </w:p>
    <w:p w14:paraId="2C50B313" w14:textId="77777777" w:rsidR="00DB3553" w:rsidRDefault="00DB3553" w:rsidP="005225D2">
      <w:pPr>
        <w:pStyle w:val="Glava"/>
        <w:tabs>
          <w:tab w:val="clear" w:pos="4536"/>
          <w:tab w:val="clear" w:pos="9072"/>
        </w:tabs>
        <w:ind w:left="1080"/>
        <w:jc w:val="right"/>
        <w:rPr>
          <w:b/>
          <w:i w:val="0"/>
          <w:sz w:val="22"/>
          <w:szCs w:val="22"/>
        </w:rPr>
      </w:pPr>
    </w:p>
    <w:p w14:paraId="2EF29CF8" w14:textId="77777777" w:rsidR="00DB3553" w:rsidRDefault="00DB3553" w:rsidP="005225D2">
      <w:pPr>
        <w:pStyle w:val="Glava"/>
        <w:tabs>
          <w:tab w:val="clear" w:pos="4536"/>
          <w:tab w:val="clear" w:pos="9072"/>
        </w:tabs>
        <w:ind w:left="1080"/>
        <w:jc w:val="right"/>
        <w:rPr>
          <w:b/>
          <w:i w:val="0"/>
          <w:sz w:val="22"/>
          <w:szCs w:val="22"/>
        </w:rPr>
      </w:pPr>
    </w:p>
    <w:p w14:paraId="2C7CB15C" w14:textId="77777777" w:rsidR="00DB3553" w:rsidRDefault="00DB3553" w:rsidP="005225D2">
      <w:pPr>
        <w:pStyle w:val="Glava"/>
        <w:tabs>
          <w:tab w:val="clear" w:pos="4536"/>
          <w:tab w:val="clear" w:pos="9072"/>
        </w:tabs>
        <w:ind w:left="1080"/>
        <w:jc w:val="right"/>
        <w:rPr>
          <w:b/>
          <w:i w:val="0"/>
          <w:sz w:val="22"/>
          <w:szCs w:val="22"/>
        </w:rPr>
      </w:pPr>
    </w:p>
    <w:p w14:paraId="46ACD30A" w14:textId="77777777" w:rsidR="00DB3553" w:rsidRDefault="00DB3553" w:rsidP="005225D2">
      <w:pPr>
        <w:pStyle w:val="Glava"/>
        <w:tabs>
          <w:tab w:val="clear" w:pos="4536"/>
          <w:tab w:val="clear" w:pos="9072"/>
        </w:tabs>
        <w:ind w:left="1080"/>
        <w:jc w:val="right"/>
        <w:rPr>
          <w:b/>
          <w:i w:val="0"/>
          <w:sz w:val="22"/>
          <w:szCs w:val="22"/>
        </w:rPr>
      </w:pPr>
    </w:p>
    <w:p w14:paraId="6F28FE72" w14:textId="77777777" w:rsidR="00DB3553" w:rsidRDefault="00DB3553" w:rsidP="005225D2">
      <w:pPr>
        <w:pStyle w:val="Glava"/>
        <w:tabs>
          <w:tab w:val="clear" w:pos="4536"/>
          <w:tab w:val="clear" w:pos="9072"/>
        </w:tabs>
        <w:ind w:left="1080"/>
        <w:jc w:val="right"/>
        <w:rPr>
          <w:b/>
          <w:i w:val="0"/>
          <w:sz w:val="22"/>
          <w:szCs w:val="22"/>
        </w:rPr>
      </w:pPr>
    </w:p>
    <w:p w14:paraId="12B65720" w14:textId="77777777" w:rsidR="00DB3553" w:rsidRDefault="00DB3553" w:rsidP="005225D2">
      <w:pPr>
        <w:pStyle w:val="Glava"/>
        <w:tabs>
          <w:tab w:val="clear" w:pos="4536"/>
          <w:tab w:val="clear" w:pos="9072"/>
        </w:tabs>
        <w:ind w:left="1080"/>
        <w:jc w:val="right"/>
        <w:rPr>
          <w:b/>
          <w:i w:val="0"/>
          <w:sz w:val="22"/>
          <w:szCs w:val="22"/>
        </w:rPr>
      </w:pPr>
    </w:p>
    <w:p w14:paraId="783915E7" w14:textId="77777777" w:rsidR="00DB3553" w:rsidRDefault="00DB3553" w:rsidP="005225D2">
      <w:pPr>
        <w:pStyle w:val="Glava"/>
        <w:tabs>
          <w:tab w:val="clear" w:pos="4536"/>
          <w:tab w:val="clear" w:pos="9072"/>
        </w:tabs>
        <w:ind w:left="1080"/>
        <w:jc w:val="right"/>
        <w:rPr>
          <w:b/>
          <w:i w:val="0"/>
          <w:sz w:val="22"/>
          <w:szCs w:val="22"/>
        </w:rPr>
      </w:pPr>
    </w:p>
    <w:p w14:paraId="410A305C" w14:textId="77777777" w:rsidR="00DB3553" w:rsidRDefault="00DB3553" w:rsidP="005225D2">
      <w:pPr>
        <w:pStyle w:val="Glava"/>
        <w:tabs>
          <w:tab w:val="clear" w:pos="4536"/>
          <w:tab w:val="clear" w:pos="9072"/>
        </w:tabs>
        <w:ind w:left="1080"/>
        <w:jc w:val="right"/>
        <w:rPr>
          <w:b/>
          <w:i w:val="0"/>
          <w:sz w:val="22"/>
          <w:szCs w:val="22"/>
        </w:rPr>
      </w:pPr>
    </w:p>
    <w:p w14:paraId="3EEE1390" w14:textId="77777777" w:rsidR="00DB3553" w:rsidRDefault="00DB3553" w:rsidP="005225D2">
      <w:pPr>
        <w:pStyle w:val="Glava"/>
        <w:tabs>
          <w:tab w:val="clear" w:pos="4536"/>
          <w:tab w:val="clear" w:pos="9072"/>
        </w:tabs>
        <w:ind w:left="1080"/>
        <w:jc w:val="right"/>
        <w:rPr>
          <w:b/>
          <w:i w:val="0"/>
          <w:sz w:val="22"/>
          <w:szCs w:val="22"/>
        </w:rPr>
      </w:pPr>
    </w:p>
    <w:p w14:paraId="4E71427E" w14:textId="77777777" w:rsidR="00DB3553" w:rsidRDefault="00DB3553" w:rsidP="005225D2">
      <w:pPr>
        <w:pStyle w:val="Glava"/>
        <w:tabs>
          <w:tab w:val="clear" w:pos="4536"/>
          <w:tab w:val="clear" w:pos="9072"/>
        </w:tabs>
        <w:ind w:left="1080"/>
        <w:jc w:val="right"/>
        <w:rPr>
          <w:b/>
          <w:i w:val="0"/>
          <w:sz w:val="22"/>
          <w:szCs w:val="22"/>
        </w:rPr>
      </w:pPr>
    </w:p>
    <w:p w14:paraId="6A10CB0A" w14:textId="77777777" w:rsidR="00DB3553" w:rsidRDefault="00DB3553" w:rsidP="005225D2">
      <w:pPr>
        <w:pStyle w:val="Glava"/>
        <w:tabs>
          <w:tab w:val="clear" w:pos="4536"/>
          <w:tab w:val="clear" w:pos="9072"/>
        </w:tabs>
        <w:ind w:left="1080"/>
        <w:jc w:val="right"/>
        <w:rPr>
          <w:b/>
          <w:i w:val="0"/>
          <w:sz w:val="22"/>
          <w:szCs w:val="22"/>
        </w:rPr>
      </w:pPr>
    </w:p>
    <w:p w14:paraId="214A34B9" w14:textId="77777777" w:rsidR="00DB3553" w:rsidRDefault="00DB3553" w:rsidP="005225D2">
      <w:pPr>
        <w:pStyle w:val="Glava"/>
        <w:tabs>
          <w:tab w:val="clear" w:pos="4536"/>
          <w:tab w:val="clear" w:pos="9072"/>
        </w:tabs>
        <w:ind w:left="1080"/>
        <w:jc w:val="right"/>
        <w:rPr>
          <w:b/>
          <w:i w:val="0"/>
          <w:sz w:val="22"/>
          <w:szCs w:val="22"/>
        </w:rPr>
      </w:pPr>
    </w:p>
    <w:p w14:paraId="36D55AE0" w14:textId="77777777" w:rsidR="00DB3553" w:rsidRDefault="00DB3553" w:rsidP="005225D2">
      <w:pPr>
        <w:pStyle w:val="Glava"/>
        <w:tabs>
          <w:tab w:val="clear" w:pos="4536"/>
          <w:tab w:val="clear" w:pos="9072"/>
        </w:tabs>
        <w:ind w:left="1080"/>
        <w:jc w:val="right"/>
        <w:rPr>
          <w:b/>
          <w:i w:val="0"/>
          <w:sz w:val="22"/>
          <w:szCs w:val="22"/>
        </w:rPr>
      </w:pPr>
    </w:p>
    <w:p w14:paraId="320C09A9" w14:textId="77777777" w:rsidR="00DB3553" w:rsidRDefault="00DB3553" w:rsidP="005225D2">
      <w:pPr>
        <w:pStyle w:val="Glava"/>
        <w:tabs>
          <w:tab w:val="clear" w:pos="4536"/>
          <w:tab w:val="clear" w:pos="9072"/>
        </w:tabs>
        <w:ind w:left="1080"/>
        <w:jc w:val="right"/>
        <w:rPr>
          <w:b/>
          <w:i w:val="0"/>
          <w:sz w:val="22"/>
          <w:szCs w:val="22"/>
        </w:rPr>
      </w:pPr>
    </w:p>
    <w:p w14:paraId="12DB5A69" w14:textId="77777777" w:rsidR="00DB3553" w:rsidRDefault="00DB3553" w:rsidP="005225D2">
      <w:pPr>
        <w:pStyle w:val="Glava"/>
        <w:tabs>
          <w:tab w:val="clear" w:pos="4536"/>
          <w:tab w:val="clear" w:pos="9072"/>
        </w:tabs>
        <w:ind w:left="1080"/>
        <w:jc w:val="right"/>
        <w:rPr>
          <w:b/>
          <w:i w:val="0"/>
          <w:sz w:val="22"/>
          <w:szCs w:val="22"/>
        </w:rPr>
      </w:pPr>
    </w:p>
    <w:p w14:paraId="04282299" w14:textId="77777777" w:rsidR="00DB3553" w:rsidRDefault="00DB3553" w:rsidP="005225D2">
      <w:pPr>
        <w:pStyle w:val="Glava"/>
        <w:tabs>
          <w:tab w:val="clear" w:pos="4536"/>
          <w:tab w:val="clear" w:pos="9072"/>
        </w:tabs>
        <w:ind w:left="1080"/>
        <w:jc w:val="right"/>
        <w:rPr>
          <w:b/>
          <w:i w:val="0"/>
          <w:sz w:val="22"/>
          <w:szCs w:val="22"/>
        </w:rPr>
      </w:pPr>
    </w:p>
    <w:p w14:paraId="12C400C1" w14:textId="77777777" w:rsidR="00DB3553" w:rsidRDefault="00DB3553" w:rsidP="005225D2">
      <w:pPr>
        <w:pStyle w:val="Glava"/>
        <w:tabs>
          <w:tab w:val="clear" w:pos="4536"/>
          <w:tab w:val="clear" w:pos="9072"/>
        </w:tabs>
        <w:ind w:left="1080"/>
        <w:jc w:val="right"/>
        <w:rPr>
          <w:b/>
          <w:i w:val="0"/>
          <w:sz w:val="22"/>
          <w:szCs w:val="22"/>
        </w:rPr>
      </w:pPr>
    </w:p>
    <w:p w14:paraId="045DB64C" w14:textId="77777777" w:rsidR="00DB3553" w:rsidRDefault="00DB3553" w:rsidP="005225D2">
      <w:pPr>
        <w:pStyle w:val="Glava"/>
        <w:tabs>
          <w:tab w:val="clear" w:pos="4536"/>
          <w:tab w:val="clear" w:pos="9072"/>
        </w:tabs>
        <w:ind w:left="1080"/>
        <w:jc w:val="right"/>
        <w:rPr>
          <w:b/>
          <w:i w:val="0"/>
          <w:sz w:val="22"/>
          <w:szCs w:val="22"/>
        </w:rPr>
      </w:pPr>
    </w:p>
    <w:p w14:paraId="1A272E58" w14:textId="77777777" w:rsidR="00DB3553" w:rsidRDefault="00DB3553" w:rsidP="005225D2">
      <w:pPr>
        <w:pStyle w:val="Glava"/>
        <w:tabs>
          <w:tab w:val="clear" w:pos="4536"/>
          <w:tab w:val="clear" w:pos="9072"/>
        </w:tabs>
        <w:ind w:left="1080"/>
        <w:jc w:val="right"/>
        <w:rPr>
          <w:b/>
          <w:i w:val="0"/>
          <w:sz w:val="22"/>
          <w:szCs w:val="22"/>
        </w:rPr>
      </w:pPr>
    </w:p>
    <w:p w14:paraId="6C29AA4D" w14:textId="77777777" w:rsidR="00DB3553" w:rsidRDefault="00DB3553" w:rsidP="005225D2">
      <w:pPr>
        <w:pStyle w:val="Glava"/>
        <w:tabs>
          <w:tab w:val="clear" w:pos="4536"/>
          <w:tab w:val="clear" w:pos="9072"/>
        </w:tabs>
        <w:ind w:left="1080"/>
        <w:jc w:val="right"/>
        <w:rPr>
          <w:b/>
          <w:i w:val="0"/>
          <w:sz w:val="22"/>
          <w:szCs w:val="22"/>
        </w:rPr>
      </w:pPr>
    </w:p>
    <w:p w14:paraId="15773EFE" w14:textId="77777777" w:rsidR="00DB3553" w:rsidRDefault="00DB3553" w:rsidP="005225D2">
      <w:pPr>
        <w:pStyle w:val="Glava"/>
        <w:tabs>
          <w:tab w:val="clear" w:pos="4536"/>
          <w:tab w:val="clear" w:pos="9072"/>
        </w:tabs>
        <w:ind w:left="1080"/>
        <w:jc w:val="right"/>
        <w:rPr>
          <w:b/>
          <w:i w:val="0"/>
          <w:sz w:val="22"/>
          <w:szCs w:val="22"/>
        </w:rPr>
      </w:pPr>
    </w:p>
    <w:p w14:paraId="1AB842DC" w14:textId="77777777" w:rsidR="00DB3553" w:rsidRDefault="00DB3553" w:rsidP="005225D2">
      <w:pPr>
        <w:pStyle w:val="Glava"/>
        <w:tabs>
          <w:tab w:val="clear" w:pos="4536"/>
          <w:tab w:val="clear" w:pos="9072"/>
        </w:tabs>
        <w:ind w:left="1080"/>
        <w:jc w:val="right"/>
        <w:rPr>
          <w:b/>
          <w:i w:val="0"/>
          <w:sz w:val="22"/>
          <w:szCs w:val="22"/>
        </w:rPr>
      </w:pPr>
    </w:p>
    <w:p w14:paraId="29E9A852" w14:textId="77777777" w:rsidR="00DB3553" w:rsidRDefault="00DB3553" w:rsidP="005225D2">
      <w:pPr>
        <w:pStyle w:val="Glava"/>
        <w:tabs>
          <w:tab w:val="clear" w:pos="4536"/>
          <w:tab w:val="clear" w:pos="9072"/>
        </w:tabs>
        <w:ind w:left="1080"/>
        <w:jc w:val="right"/>
        <w:rPr>
          <w:b/>
          <w:i w:val="0"/>
          <w:sz w:val="22"/>
          <w:szCs w:val="22"/>
        </w:rPr>
      </w:pPr>
    </w:p>
    <w:p w14:paraId="03EB26B0" w14:textId="77777777" w:rsidR="00DB3553" w:rsidRDefault="00DB3553" w:rsidP="005225D2">
      <w:pPr>
        <w:pStyle w:val="Glava"/>
        <w:tabs>
          <w:tab w:val="clear" w:pos="4536"/>
          <w:tab w:val="clear" w:pos="9072"/>
        </w:tabs>
        <w:ind w:left="1080"/>
        <w:jc w:val="right"/>
        <w:rPr>
          <w:b/>
          <w:i w:val="0"/>
          <w:sz w:val="22"/>
          <w:szCs w:val="22"/>
        </w:rPr>
      </w:pPr>
    </w:p>
    <w:p w14:paraId="6F37D9B1" w14:textId="77777777" w:rsidR="00DB3553" w:rsidRDefault="00DB3553" w:rsidP="005225D2">
      <w:pPr>
        <w:pStyle w:val="Glava"/>
        <w:tabs>
          <w:tab w:val="clear" w:pos="4536"/>
          <w:tab w:val="clear" w:pos="9072"/>
        </w:tabs>
        <w:ind w:left="1080"/>
        <w:jc w:val="right"/>
        <w:rPr>
          <w:b/>
          <w:i w:val="0"/>
          <w:sz w:val="22"/>
          <w:szCs w:val="22"/>
        </w:rPr>
      </w:pPr>
    </w:p>
    <w:p w14:paraId="4CA75E80"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BE13070" w14:textId="77777777" w:rsidR="005225D2" w:rsidRDefault="005225D2" w:rsidP="005225D2">
      <w:pPr>
        <w:pStyle w:val="Glava"/>
        <w:tabs>
          <w:tab w:val="clear" w:pos="4536"/>
          <w:tab w:val="clear" w:pos="9072"/>
        </w:tabs>
        <w:ind w:left="1080"/>
        <w:jc w:val="right"/>
        <w:rPr>
          <w:i w:val="0"/>
          <w:sz w:val="22"/>
          <w:szCs w:val="22"/>
        </w:rPr>
      </w:pPr>
    </w:p>
    <w:p w14:paraId="190C0DA9" w14:textId="77777777" w:rsidR="005225D2" w:rsidRDefault="005225D2" w:rsidP="005225D2">
      <w:pPr>
        <w:pStyle w:val="Glava"/>
        <w:tabs>
          <w:tab w:val="clear" w:pos="4536"/>
          <w:tab w:val="clear" w:pos="9072"/>
        </w:tabs>
        <w:ind w:left="1080"/>
        <w:jc w:val="right"/>
        <w:rPr>
          <w:i w:val="0"/>
          <w:sz w:val="22"/>
          <w:szCs w:val="22"/>
        </w:rPr>
      </w:pPr>
    </w:p>
    <w:p w14:paraId="7E74BF1E" w14:textId="77777777" w:rsidR="005225D2" w:rsidRDefault="005225D2" w:rsidP="005225D2">
      <w:pPr>
        <w:pStyle w:val="Glava"/>
        <w:tabs>
          <w:tab w:val="clear" w:pos="4536"/>
          <w:tab w:val="clear" w:pos="9072"/>
        </w:tabs>
        <w:ind w:left="1080"/>
        <w:jc w:val="right"/>
        <w:rPr>
          <w:i w:val="0"/>
          <w:sz w:val="22"/>
          <w:szCs w:val="22"/>
        </w:rPr>
      </w:pPr>
    </w:p>
    <w:p w14:paraId="5FD4E0FA"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4C7B310" w14:textId="77777777" w:rsidR="005225D2" w:rsidRPr="00FF38DC" w:rsidRDefault="005225D2" w:rsidP="005225D2">
      <w:pPr>
        <w:pStyle w:val="Glava"/>
        <w:tabs>
          <w:tab w:val="clear" w:pos="4536"/>
          <w:tab w:val="clear" w:pos="9072"/>
        </w:tabs>
        <w:ind w:left="1080"/>
        <w:jc w:val="both"/>
        <w:rPr>
          <w:i w:val="0"/>
          <w:sz w:val="22"/>
          <w:szCs w:val="22"/>
        </w:rPr>
      </w:pPr>
    </w:p>
    <w:p w14:paraId="7C2D10ED" w14:textId="77777777" w:rsidR="005225D2" w:rsidRPr="00FF38DC" w:rsidRDefault="005225D2" w:rsidP="005225D2">
      <w:pPr>
        <w:pStyle w:val="Glava"/>
        <w:tabs>
          <w:tab w:val="clear" w:pos="4536"/>
          <w:tab w:val="clear" w:pos="9072"/>
        </w:tabs>
        <w:ind w:left="1080"/>
        <w:jc w:val="both"/>
        <w:rPr>
          <w:i w:val="0"/>
          <w:sz w:val="22"/>
          <w:szCs w:val="22"/>
        </w:rPr>
      </w:pPr>
    </w:p>
    <w:p w14:paraId="67EF4310" w14:textId="075BAC7C"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21945" w:rsidRPr="00A30CD3">
        <w:rPr>
          <w:b/>
          <w:i w:val="0"/>
          <w:sz w:val="22"/>
          <w:szCs w:val="22"/>
        </w:rPr>
        <w:t>7560-21-210002</w:t>
      </w:r>
      <w:r w:rsidR="00521945">
        <w:rPr>
          <w:i w:val="0"/>
          <w:sz w:val="22"/>
          <w:szCs w:val="22"/>
        </w:rPr>
        <w:t xml:space="preserve"> - </w:t>
      </w:r>
      <w:r w:rsidR="002F1250" w:rsidRPr="002F1250">
        <w:rPr>
          <w:b/>
          <w:i w:val="0"/>
          <w:sz w:val="22"/>
          <w:szCs w:val="22"/>
        </w:rPr>
        <w:t>Izdelava projektne dokumentacije za obnovo Palače Kresija</w:t>
      </w:r>
      <w:r>
        <w:rPr>
          <w:i w:val="0"/>
          <w:sz w:val="22"/>
          <w:szCs w:val="22"/>
        </w:rPr>
        <w:t>«</w:t>
      </w:r>
    </w:p>
    <w:p w14:paraId="60ECBD76" w14:textId="77777777" w:rsidR="005225D2" w:rsidRDefault="005225D2" w:rsidP="005225D2">
      <w:pPr>
        <w:pStyle w:val="Glava"/>
        <w:tabs>
          <w:tab w:val="clear" w:pos="4536"/>
          <w:tab w:val="clear" w:pos="9072"/>
        </w:tabs>
        <w:ind w:left="1080"/>
        <w:jc w:val="both"/>
        <w:rPr>
          <w:i w:val="0"/>
          <w:sz w:val="22"/>
          <w:szCs w:val="22"/>
        </w:rPr>
      </w:pPr>
    </w:p>
    <w:p w14:paraId="752D535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66E3645B" w14:textId="77777777" w:rsidR="005225D2" w:rsidRDefault="005225D2" w:rsidP="005225D2">
      <w:pPr>
        <w:pStyle w:val="Glava"/>
        <w:tabs>
          <w:tab w:val="clear" w:pos="4536"/>
          <w:tab w:val="clear" w:pos="9072"/>
        </w:tabs>
        <w:ind w:left="1080"/>
        <w:jc w:val="both"/>
        <w:rPr>
          <w:i w:val="0"/>
          <w:sz w:val="22"/>
          <w:szCs w:val="22"/>
        </w:rPr>
      </w:pPr>
    </w:p>
    <w:p w14:paraId="3C8DEDF8"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5618EC4" w14:textId="77777777" w:rsidTr="006C198D">
        <w:tc>
          <w:tcPr>
            <w:tcW w:w="2976" w:type="dxa"/>
          </w:tcPr>
          <w:p w14:paraId="2BEF270D"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0B9DD0A" w14:textId="77777777" w:rsidR="005225D2" w:rsidRDefault="005225D2" w:rsidP="006C198D">
            <w:pPr>
              <w:pStyle w:val="Glava"/>
              <w:tabs>
                <w:tab w:val="clear" w:pos="4536"/>
                <w:tab w:val="clear" w:pos="9072"/>
              </w:tabs>
              <w:jc w:val="both"/>
              <w:rPr>
                <w:i w:val="0"/>
                <w:sz w:val="22"/>
                <w:szCs w:val="22"/>
              </w:rPr>
            </w:pPr>
          </w:p>
        </w:tc>
      </w:tr>
      <w:tr w:rsidR="005225D2" w14:paraId="21CB6070" w14:textId="77777777" w:rsidTr="006C198D">
        <w:tc>
          <w:tcPr>
            <w:tcW w:w="2976" w:type="dxa"/>
          </w:tcPr>
          <w:p w14:paraId="4AAECFA4" w14:textId="77777777" w:rsidR="005225D2" w:rsidRDefault="005225D2" w:rsidP="006C198D">
            <w:pPr>
              <w:pStyle w:val="Glava"/>
              <w:tabs>
                <w:tab w:val="clear" w:pos="4536"/>
                <w:tab w:val="clear" w:pos="9072"/>
              </w:tabs>
              <w:jc w:val="both"/>
              <w:rPr>
                <w:i w:val="0"/>
                <w:sz w:val="22"/>
                <w:szCs w:val="22"/>
              </w:rPr>
            </w:pPr>
          </w:p>
          <w:p w14:paraId="2F60A9A2"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A588AA3" w14:textId="77777777" w:rsidR="005225D2" w:rsidRDefault="005225D2" w:rsidP="006C198D">
            <w:pPr>
              <w:pStyle w:val="Glava"/>
              <w:tabs>
                <w:tab w:val="clear" w:pos="4536"/>
                <w:tab w:val="clear" w:pos="9072"/>
              </w:tabs>
              <w:jc w:val="both"/>
              <w:rPr>
                <w:i w:val="0"/>
                <w:sz w:val="22"/>
                <w:szCs w:val="22"/>
              </w:rPr>
            </w:pPr>
          </w:p>
        </w:tc>
      </w:tr>
      <w:tr w:rsidR="005225D2" w14:paraId="0D28F5B2" w14:textId="77777777" w:rsidTr="006C198D">
        <w:tc>
          <w:tcPr>
            <w:tcW w:w="2976" w:type="dxa"/>
          </w:tcPr>
          <w:p w14:paraId="123F7EA2" w14:textId="77777777" w:rsidR="005225D2" w:rsidRDefault="005225D2" w:rsidP="006C198D">
            <w:pPr>
              <w:pStyle w:val="Glava"/>
              <w:tabs>
                <w:tab w:val="clear" w:pos="4536"/>
                <w:tab w:val="clear" w:pos="9072"/>
              </w:tabs>
              <w:jc w:val="both"/>
              <w:rPr>
                <w:i w:val="0"/>
                <w:sz w:val="22"/>
                <w:szCs w:val="22"/>
              </w:rPr>
            </w:pPr>
          </w:p>
          <w:p w14:paraId="28E9CD71"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C7B318F" w14:textId="77777777" w:rsidR="005225D2" w:rsidRDefault="005225D2" w:rsidP="006C198D">
            <w:pPr>
              <w:pStyle w:val="Glava"/>
              <w:tabs>
                <w:tab w:val="clear" w:pos="4536"/>
                <w:tab w:val="clear" w:pos="9072"/>
              </w:tabs>
              <w:jc w:val="both"/>
              <w:rPr>
                <w:i w:val="0"/>
                <w:sz w:val="22"/>
                <w:szCs w:val="22"/>
              </w:rPr>
            </w:pPr>
          </w:p>
        </w:tc>
      </w:tr>
      <w:tr w:rsidR="005225D2" w14:paraId="15C42B39" w14:textId="77777777" w:rsidTr="006C198D">
        <w:tc>
          <w:tcPr>
            <w:tcW w:w="2976" w:type="dxa"/>
          </w:tcPr>
          <w:p w14:paraId="776670B9" w14:textId="77777777" w:rsidR="005225D2" w:rsidRDefault="005225D2" w:rsidP="006C198D">
            <w:pPr>
              <w:pStyle w:val="Glava"/>
              <w:tabs>
                <w:tab w:val="clear" w:pos="4536"/>
                <w:tab w:val="clear" w:pos="9072"/>
              </w:tabs>
              <w:jc w:val="both"/>
              <w:rPr>
                <w:i w:val="0"/>
                <w:sz w:val="22"/>
                <w:szCs w:val="22"/>
              </w:rPr>
            </w:pPr>
          </w:p>
          <w:p w14:paraId="2FFF58D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72006F8B" w14:textId="77777777" w:rsidR="005225D2" w:rsidRDefault="005225D2" w:rsidP="006C198D">
            <w:pPr>
              <w:pStyle w:val="Glava"/>
              <w:tabs>
                <w:tab w:val="clear" w:pos="4536"/>
                <w:tab w:val="clear" w:pos="9072"/>
              </w:tabs>
              <w:jc w:val="both"/>
              <w:rPr>
                <w:i w:val="0"/>
                <w:sz w:val="22"/>
                <w:szCs w:val="22"/>
              </w:rPr>
            </w:pPr>
          </w:p>
        </w:tc>
      </w:tr>
    </w:tbl>
    <w:p w14:paraId="21BAE9C6" w14:textId="77777777" w:rsidR="005225D2" w:rsidRDefault="005225D2" w:rsidP="005225D2">
      <w:pPr>
        <w:pStyle w:val="Glava"/>
        <w:tabs>
          <w:tab w:val="clear" w:pos="4536"/>
          <w:tab w:val="clear" w:pos="9072"/>
        </w:tabs>
        <w:ind w:left="1080"/>
        <w:jc w:val="both"/>
        <w:rPr>
          <w:i w:val="0"/>
          <w:sz w:val="22"/>
          <w:szCs w:val="22"/>
        </w:rPr>
      </w:pPr>
    </w:p>
    <w:p w14:paraId="1AA71006" w14:textId="77777777" w:rsidR="005225D2" w:rsidRDefault="005225D2" w:rsidP="005225D2">
      <w:pPr>
        <w:pStyle w:val="Glava"/>
        <w:tabs>
          <w:tab w:val="clear" w:pos="4536"/>
          <w:tab w:val="clear" w:pos="9072"/>
        </w:tabs>
        <w:ind w:left="1080"/>
        <w:jc w:val="both"/>
        <w:rPr>
          <w:i w:val="0"/>
          <w:sz w:val="22"/>
          <w:szCs w:val="22"/>
        </w:rPr>
      </w:pPr>
    </w:p>
    <w:p w14:paraId="161E6769"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771E796" w14:textId="77777777" w:rsidR="005225D2" w:rsidRDefault="005225D2" w:rsidP="005225D2">
      <w:pPr>
        <w:pStyle w:val="Glava"/>
        <w:tabs>
          <w:tab w:val="clear" w:pos="4536"/>
          <w:tab w:val="clear" w:pos="9072"/>
        </w:tabs>
        <w:ind w:left="1080"/>
        <w:jc w:val="both"/>
        <w:rPr>
          <w:i w:val="0"/>
          <w:sz w:val="22"/>
          <w:szCs w:val="22"/>
        </w:rPr>
      </w:pPr>
    </w:p>
    <w:p w14:paraId="57CE210F" w14:textId="77777777" w:rsidR="005225D2" w:rsidRDefault="005225D2" w:rsidP="005225D2">
      <w:pPr>
        <w:pStyle w:val="Glava"/>
        <w:tabs>
          <w:tab w:val="clear" w:pos="4536"/>
          <w:tab w:val="clear" w:pos="9072"/>
        </w:tabs>
        <w:ind w:left="1080"/>
        <w:jc w:val="both"/>
        <w:rPr>
          <w:i w:val="0"/>
          <w:sz w:val="22"/>
          <w:szCs w:val="22"/>
        </w:rPr>
      </w:pPr>
    </w:p>
    <w:p w14:paraId="19D725CD" w14:textId="77777777" w:rsidR="005225D2" w:rsidRDefault="005225D2" w:rsidP="005225D2">
      <w:pPr>
        <w:jc w:val="both"/>
        <w:rPr>
          <w:i w:val="0"/>
          <w:sz w:val="22"/>
          <w:szCs w:val="22"/>
        </w:rPr>
      </w:pPr>
    </w:p>
    <w:p w14:paraId="6DD1EBC8" w14:textId="77777777" w:rsidR="005225D2" w:rsidRDefault="005225D2" w:rsidP="005225D2">
      <w:pPr>
        <w:jc w:val="both"/>
        <w:rPr>
          <w:i w:val="0"/>
          <w:sz w:val="22"/>
          <w:szCs w:val="22"/>
        </w:rPr>
      </w:pPr>
    </w:p>
    <w:p w14:paraId="294F4E58"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09258A6F" w14:textId="77777777" w:rsidTr="006C198D">
        <w:tc>
          <w:tcPr>
            <w:tcW w:w="766" w:type="dxa"/>
          </w:tcPr>
          <w:p w14:paraId="627D5504"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D336C7E" w14:textId="77777777" w:rsidR="005225D2" w:rsidRDefault="005225D2" w:rsidP="006C198D">
            <w:pPr>
              <w:ind w:hanging="54"/>
              <w:jc w:val="both"/>
              <w:rPr>
                <w:i w:val="0"/>
                <w:sz w:val="22"/>
                <w:szCs w:val="22"/>
              </w:rPr>
            </w:pPr>
          </w:p>
        </w:tc>
        <w:tc>
          <w:tcPr>
            <w:tcW w:w="1800" w:type="dxa"/>
          </w:tcPr>
          <w:p w14:paraId="38D60925"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629B586"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7F7A79E" w14:textId="77777777" w:rsidTr="006C198D">
        <w:tc>
          <w:tcPr>
            <w:tcW w:w="766" w:type="dxa"/>
          </w:tcPr>
          <w:p w14:paraId="003C7302" w14:textId="77777777" w:rsidR="005225D2" w:rsidRDefault="005225D2" w:rsidP="006C198D">
            <w:pPr>
              <w:ind w:hanging="54"/>
              <w:jc w:val="both"/>
              <w:rPr>
                <w:i w:val="0"/>
                <w:sz w:val="22"/>
                <w:szCs w:val="22"/>
              </w:rPr>
            </w:pPr>
          </w:p>
        </w:tc>
        <w:tc>
          <w:tcPr>
            <w:tcW w:w="1646" w:type="dxa"/>
            <w:tcBorders>
              <w:top w:val="single" w:sz="4" w:space="0" w:color="auto"/>
            </w:tcBorders>
          </w:tcPr>
          <w:p w14:paraId="2A14CD6C" w14:textId="77777777" w:rsidR="005225D2" w:rsidRDefault="005225D2" w:rsidP="006C198D">
            <w:pPr>
              <w:ind w:hanging="54"/>
              <w:jc w:val="both"/>
              <w:rPr>
                <w:i w:val="0"/>
                <w:sz w:val="22"/>
                <w:szCs w:val="22"/>
              </w:rPr>
            </w:pPr>
          </w:p>
        </w:tc>
        <w:tc>
          <w:tcPr>
            <w:tcW w:w="1800" w:type="dxa"/>
          </w:tcPr>
          <w:p w14:paraId="7B197CD4" w14:textId="77777777" w:rsidR="005225D2" w:rsidRDefault="005225D2" w:rsidP="006C198D">
            <w:pPr>
              <w:ind w:hanging="54"/>
              <w:jc w:val="both"/>
              <w:rPr>
                <w:i w:val="0"/>
                <w:sz w:val="22"/>
                <w:szCs w:val="22"/>
              </w:rPr>
            </w:pPr>
          </w:p>
        </w:tc>
        <w:tc>
          <w:tcPr>
            <w:tcW w:w="4676" w:type="dxa"/>
            <w:tcBorders>
              <w:bottom w:val="single" w:sz="4" w:space="0" w:color="auto"/>
            </w:tcBorders>
          </w:tcPr>
          <w:p w14:paraId="1BD6BC04" w14:textId="77777777" w:rsidR="005225D2" w:rsidRDefault="005225D2" w:rsidP="006C198D">
            <w:pPr>
              <w:ind w:hanging="54"/>
              <w:jc w:val="both"/>
              <w:rPr>
                <w:i w:val="0"/>
                <w:sz w:val="22"/>
                <w:szCs w:val="22"/>
              </w:rPr>
            </w:pPr>
          </w:p>
        </w:tc>
      </w:tr>
      <w:tr w:rsidR="005225D2" w14:paraId="2FF28B14" w14:textId="77777777" w:rsidTr="006C198D">
        <w:tc>
          <w:tcPr>
            <w:tcW w:w="766" w:type="dxa"/>
          </w:tcPr>
          <w:p w14:paraId="12E61ACA" w14:textId="77777777" w:rsidR="005225D2" w:rsidRDefault="005225D2" w:rsidP="006C198D">
            <w:pPr>
              <w:ind w:hanging="54"/>
              <w:jc w:val="both"/>
              <w:rPr>
                <w:i w:val="0"/>
                <w:sz w:val="22"/>
                <w:szCs w:val="22"/>
              </w:rPr>
            </w:pPr>
          </w:p>
        </w:tc>
        <w:tc>
          <w:tcPr>
            <w:tcW w:w="1646" w:type="dxa"/>
          </w:tcPr>
          <w:p w14:paraId="209E6850" w14:textId="77777777" w:rsidR="005225D2" w:rsidRDefault="005225D2" w:rsidP="006C198D">
            <w:pPr>
              <w:ind w:hanging="54"/>
              <w:jc w:val="both"/>
              <w:rPr>
                <w:i w:val="0"/>
                <w:sz w:val="22"/>
                <w:szCs w:val="22"/>
              </w:rPr>
            </w:pPr>
          </w:p>
        </w:tc>
        <w:tc>
          <w:tcPr>
            <w:tcW w:w="1800" w:type="dxa"/>
          </w:tcPr>
          <w:p w14:paraId="78148FFD" w14:textId="77777777" w:rsidR="005225D2" w:rsidRDefault="005225D2" w:rsidP="006C198D">
            <w:pPr>
              <w:ind w:hanging="54"/>
              <w:jc w:val="both"/>
              <w:rPr>
                <w:i w:val="0"/>
                <w:sz w:val="22"/>
                <w:szCs w:val="22"/>
              </w:rPr>
            </w:pPr>
          </w:p>
        </w:tc>
        <w:tc>
          <w:tcPr>
            <w:tcW w:w="4676" w:type="dxa"/>
            <w:tcBorders>
              <w:top w:val="single" w:sz="4" w:space="0" w:color="auto"/>
            </w:tcBorders>
          </w:tcPr>
          <w:p w14:paraId="47E4CF53" w14:textId="77777777" w:rsidR="005225D2" w:rsidRDefault="005225D2" w:rsidP="006C198D">
            <w:pPr>
              <w:ind w:hanging="54"/>
              <w:jc w:val="both"/>
              <w:rPr>
                <w:i w:val="0"/>
                <w:sz w:val="22"/>
                <w:szCs w:val="22"/>
              </w:rPr>
            </w:pPr>
          </w:p>
        </w:tc>
      </w:tr>
      <w:tr w:rsidR="005225D2" w14:paraId="72615690" w14:textId="77777777" w:rsidTr="006C198D">
        <w:tc>
          <w:tcPr>
            <w:tcW w:w="766" w:type="dxa"/>
          </w:tcPr>
          <w:p w14:paraId="06CE55A3" w14:textId="77777777" w:rsidR="005225D2" w:rsidRDefault="005225D2" w:rsidP="006C198D">
            <w:pPr>
              <w:jc w:val="both"/>
              <w:rPr>
                <w:i w:val="0"/>
                <w:sz w:val="22"/>
                <w:szCs w:val="22"/>
              </w:rPr>
            </w:pPr>
          </w:p>
        </w:tc>
        <w:tc>
          <w:tcPr>
            <w:tcW w:w="1646" w:type="dxa"/>
          </w:tcPr>
          <w:p w14:paraId="34B7F9C0" w14:textId="77777777" w:rsidR="005225D2" w:rsidRDefault="005225D2" w:rsidP="006C198D">
            <w:pPr>
              <w:jc w:val="both"/>
              <w:rPr>
                <w:i w:val="0"/>
                <w:sz w:val="22"/>
                <w:szCs w:val="22"/>
              </w:rPr>
            </w:pPr>
          </w:p>
        </w:tc>
        <w:tc>
          <w:tcPr>
            <w:tcW w:w="1800" w:type="dxa"/>
          </w:tcPr>
          <w:p w14:paraId="10F502AF" w14:textId="77777777" w:rsidR="005225D2" w:rsidRDefault="005225D2" w:rsidP="006C198D">
            <w:pPr>
              <w:jc w:val="both"/>
              <w:rPr>
                <w:i w:val="0"/>
                <w:sz w:val="22"/>
                <w:szCs w:val="22"/>
              </w:rPr>
            </w:pPr>
          </w:p>
        </w:tc>
        <w:tc>
          <w:tcPr>
            <w:tcW w:w="4676" w:type="dxa"/>
          </w:tcPr>
          <w:p w14:paraId="2274B570" w14:textId="77777777" w:rsidR="005225D2" w:rsidRDefault="005225D2" w:rsidP="006C198D">
            <w:pPr>
              <w:jc w:val="both"/>
              <w:rPr>
                <w:i w:val="0"/>
                <w:sz w:val="22"/>
                <w:szCs w:val="22"/>
              </w:rPr>
            </w:pPr>
            <w:r>
              <w:rPr>
                <w:i w:val="0"/>
                <w:sz w:val="22"/>
                <w:szCs w:val="22"/>
              </w:rPr>
              <w:t xml:space="preserve">                        (podpis)</w:t>
            </w:r>
          </w:p>
        </w:tc>
      </w:tr>
    </w:tbl>
    <w:p w14:paraId="1B42BA17" w14:textId="77777777" w:rsidR="005225D2" w:rsidRDefault="005225D2" w:rsidP="005225D2">
      <w:pPr>
        <w:ind w:left="1080"/>
        <w:jc w:val="both"/>
        <w:rPr>
          <w:i w:val="0"/>
          <w:sz w:val="22"/>
          <w:szCs w:val="22"/>
        </w:rPr>
      </w:pPr>
    </w:p>
    <w:p w14:paraId="69E9CDDC" w14:textId="77777777" w:rsidR="005225D2" w:rsidRDefault="005225D2" w:rsidP="005225D2">
      <w:pPr>
        <w:pStyle w:val="Glava"/>
        <w:tabs>
          <w:tab w:val="clear" w:pos="4536"/>
          <w:tab w:val="clear" w:pos="9072"/>
        </w:tabs>
        <w:ind w:left="1080"/>
        <w:jc w:val="right"/>
        <w:rPr>
          <w:i w:val="0"/>
          <w:sz w:val="22"/>
          <w:szCs w:val="22"/>
        </w:rPr>
      </w:pPr>
    </w:p>
    <w:p w14:paraId="498B5207" w14:textId="77777777" w:rsidR="005225D2" w:rsidRDefault="005225D2" w:rsidP="005225D2">
      <w:pPr>
        <w:pStyle w:val="Glava"/>
        <w:tabs>
          <w:tab w:val="clear" w:pos="4536"/>
          <w:tab w:val="clear" w:pos="9072"/>
        </w:tabs>
        <w:ind w:left="1080"/>
        <w:jc w:val="right"/>
        <w:rPr>
          <w:i w:val="0"/>
          <w:sz w:val="22"/>
          <w:szCs w:val="22"/>
        </w:rPr>
      </w:pPr>
    </w:p>
    <w:p w14:paraId="00D6BFF9" w14:textId="77777777" w:rsidR="005225D2" w:rsidRDefault="005225D2" w:rsidP="005225D2">
      <w:pPr>
        <w:pStyle w:val="Glava"/>
        <w:tabs>
          <w:tab w:val="clear" w:pos="4536"/>
          <w:tab w:val="clear" w:pos="9072"/>
        </w:tabs>
        <w:ind w:left="1080"/>
        <w:jc w:val="right"/>
        <w:rPr>
          <w:i w:val="0"/>
          <w:sz w:val="22"/>
          <w:szCs w:val="22"/>
        </w:rPr>
      </w:pPr>
    </w:p>
    <w:p w14:paraId="498F5660" w14:textId="77777777" w:rsidR="005225D2" w:rsidRDefault="005225D2" w:rsidP="005225D2">
      <w:pPr>
        <w:pStyle w:val="Glava"/>
        <w:tabs>
          <w:tab w:val="clear" w:pos="4536"/>
          <w:tab w:val="clear" w:pos="9072"/>
        </w:tabs>
        <w:ind w:left="1080"/>
        <w:jc w:val="right"/>
        <w:rPr>
          <w:i w:val="0"/>
          <w:sz w:val="22"/>
          <w:szCs w:val="22"/>
        </w:rPr>
      </w:pPr>
    </w:p>
    <w:p w14:paraId="1AF16D15" w14:textId="77777777" w:rsidR="005225D2" w:rsidRDefault="005225D2" w:rsidP="005225D2">
      <w:pPr>
        <w:pStyle w:val="Glava"/>
        <w:tabs>
          <w:tab w:val="clear" w:pos="4536"/>
          <w:tab w:val="clear" w:pos="9072"/>
        </w:tabs>
        <w:ind w:left="1080"/>
        <w:jc w:val="right"/>
        <w:rPr>
          <w:i w:val="0"/>
          <w:sz w:val="22"/>
          <w:szCs w:val="22"/>
        </w:rPr>
      </w:pPr>
    </w:p>
    <w:p w14:paraId="3AF27327" w14:textId="77777777" w:rsidR="005225D2" w:rsidRDefault="005225D2" w:rsidP="005225D2">
      <w:pPr>
        <w:pStyle w:val="Glava"/>
        <w:tabs>
          <w:tab w:val="clear" w:pos="4536"/>
          <w:tab w:val="clear" w:pos="9072"/>
        </w:tabs>
        <w:ind w:left="1080"/>
        <w:jc w:val="right"/>
        <w:rPr>
          <w:i w:val="0"/>
          <w:sz w:val="22"/>
          <w:szCs w:val="22"/>
        </w:rPr>
      </w:pPr>
    </w:p>
    <w:p w14:paraId="023885AD" w14:textId="77777777" w:rsidR="005225D2" w:rsidRDefault="005225D2" w:rsidP="005225D2">
      <w:pPr>
        <w:pStyle w:val="Glava"/>
        <w:tabs>
          <w:tab w:val="clear" w:pos="4536"/>
          <w:tab w:val="clear" w:pos="9072"/>
        </w:tabs>
        <w:ind w:left="1080"/>
        <w:jc w:val="right"/>
        <w:rPr>
          <w:i w:val="0"/>
          <w:sz w:val="22"/>
          <w:szCs w:val="22"/>
        </w:rPr>
      </w:pPr>
    </w:p>
    <w:p w14:paraId="4D6CDD8B" w14:textId="77777777" w:rsidR="005225D2" w:rsidRDefault="005225D2" w:rsidP="005225D2">
      <w:pPr>
        <w:pStyle w:val="Glava"/>
        <w:tabs>
          <w:tab w:val="clear" w:pos="4536"/>
          <w:tab w:val="clear" w:pos="9072"/>
        </w:tabs>
        <w:ind w:left="1080"/>
        <w:jc w:val="right"/>
        <w:rPr>
          <w:i w:val="0"/>
          <w:sz w:val="22"/>
          <w:szCs w:val="22"/>
        </w:rPr>
      </w:pPr>
    </w:p>
    <w:p w14:paraId="647BF0F7" w14:textId="77777777" w:rsidR="005225D2" w:rsidRDefault="005225D2" w:rsidP="005225D2">
      <w:pPr>
        <w:pStyle w:val="Glava"/>
        <w:tabs>
          <w:tab w:val="clear" w:pos="4536"/>
          <w:tab w:val="clear" w:pos="9072"/>
        </w:tabs>
        <w:ind w:left="1080"/>
        <w:jc w:val="right"/>
        <w:rPr>
          <w:i w:val="0"/>
          <w:sz w:val="22"/>
          <w:szCs w:val="22"/>
        </w:rPr>
      </w:pPr>
    </w:p>
    <w:p w14:paraId="01D831EA" w14:textId="77777777" w:rsidR="005225D2" w:rsidRDefault="005225D2" w:rsidP="005225D2">
      <w:pPr>
        <w:pStyle w:val="Glava"/>
        <w:tabs>
          <w:tab w:val="clear" w:pos="4536"/>
          <w:tab w:val="clear" w:pos="9072"/>
        </w:tabs>
        <w:ind w:left="1080"/>
        <w:jc w:val="right"/>
        <w:rPr>
          <w:i w:val="0"/>
          <w:sz w:val="22"/>
          <w:szCs w:val="22"/>
        </w:rPr>
      </w:pPr>
    </w:p>
    <w:p w14:paraId="5DFF8CFD" w14:textId="77777777" w:rsidR="005225D2" w:rsidRDefault="005225D2" w:rsidP="005225D2">
      <w:pPr>
        <w:pStyle w:val="Glava"/>
        <w:tabs>
          <w:tab w:val="clear" w:pos="4536"/>
          <w:tab w:val="clear" w:pos="9072"/>
        </w:tabs>
        <w:ind w:left="1080"/>
        <w:jc w:val="right"/>
        <w:rPr>
          <w:i w:val="0"/>
          <w:sz w:val="22"/>
          <w:szCs w:val="22"/>
        </w:rPr>
      </w:pPr>
    </w:p>
    <w:p w14:paraId="2FD09B7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70E998CB" w14:textId="77777777" w:rsidR="00277AD1" w:rsidRPr="00EE738D" w:rsidRDefault="00277AD1" w:rsidP="005225D2">
      <w:pPr>
        <w:pStyle w:val="Glava"/>
        <w:tabs>
          <w:tab w:val="clear" w:pos="4536"/>
          <w:tab w:val="clear" w:pos="9072"/>
        </w:tabs>
        <w:ind w:left="1080"/>
        <w:rPr>
          <w:i w:val="0"/>
          <w:sz w:val="18"/>
          <w:szCs w:val="18"/>
        </w:rPr>
      </w:pPr>
    </w:p>
    <w:p w14:paraId="4C979F27" w14:textId="77777777" w:rsidR="005225D2" w:rsidRDefault="005225D2" w:rsidP="005225D2">
      <w:pPr>
        <w:pStyle w:val="Glava"/>
        <w:tabs>
          <w:tab w:val="clear" w:pos="4536"/>
          <w:tab w:val="clear" w:pos="9072"/>
        </w:tabs>
        <w:ind w:left="1080"/>
        <w:jc w:val="right"/>
        <w:rPr>
          <w:i w:val="0"/>
          <w:sz w:val="22"/>
          <w:szCs w:val="22"/>
        </w:rPr>
      </w:pPr>
    </w:p>
    <w:p w14:paraId="6FC17B4C" w14:textId="77777777" w:rsidR="006F7EB4" w:rsidRDefault="006F7EB4" w:rsidP="005225D2">
      <w:pPr>
        <w:pStyle w:val="Glava"/>
        <w:tabs>
          <w:tab w:val="clear" w:pos="4536"/>
          <w:tab w:val="clear" w:pos="9072"/>
        </w:tabs>
        <w:ind w:left="1080"/>
        <w:jc w:val="right"/>
        <w:rPr>
          <w:i w:val="0"/>
          <w:sz w:val="22"/>
          <w:szCs w:val="22"/>
        </w:rPr>
      </w:pPr>
    </w:p>
    <w:p w14:paraId="6CA41488" w14:textId="77777777" w:rsidR="005225D2" w:rsidRPr="009D6CEB" w:rsidRDefault="005225D2" w:rsidP="005225D2">
      <w:pPr>
        <w:pStyle w:val="Glava"/>
        <w:tabs>
          <w:tab w:val="clear" w:pos="4536"/>
          <w:tab w:val="clear" w:pos="9072"/>
        </w:tabs>
        <w:ind w:left="1080"/>
        <w:jc w:val="right"/>
        <w:rPr>
          <w:i w:val="0"/>
          <w:sz w:val="22"/>
          <w:szCs w:val="22"/>
        </w:rPr>
      </w:pPr>
    </w:p>
    <w:p w14:paraId="6DB4A468" w14:textId="77777777" w:rsidR="00A244F4" w:rsidRDefault="00A244F4" w:rsidP="005225D2">
      <w:pPr>
        <w:pStyle w:val="Glava"/>
        <w:tabs>
          <w:tab w:val="clear" w:pos="4536"/>
          <w:tab w:val="clear" w:pos="9072"/>
        </w:tabs>
        <w:jc w:val="right"/>
        <w:rPr>
          <w:b/>
          <w:i w:val="0"/>
          <w:sz w:val="22"/>
          <w:szCs w:val="22"/>
        </w:rPr>
      </w:pPr>
    </w:p>
    <w:p w14:paraId="4614257D" w14:textId="77777777" w:rsidR="00EE738D" w:rsidRDefault="00EE738D" w:rsidP="005225D2">
      <w:pPr>
        <w:pStyle w:val="Glava"/>
        <w:tabs>
          <w:tab w:val="clear" w:pos="4536"/>
          <w:tab w:val="clear" w:pos="9072"/>
        </w:tabs>
        <w:jc w:val="right"/>
        <w:rPr>
          <w:b/>
          <w:i w:val="0"/>
          <w:sz w:val="22"/>
          <w:szCs w:val="22"/>
        </w:rPr>
      </w:pPr>
    </w:p>
    <w:p w14:paraId="0DEF020E" w14:textId="77777777" w:rsidR="00FF47F1" w:rsidRDefault="00FF47F1" w:rsidP="005225D2">
      <w:pPr>
        <w:pStyle w:val="Glava"/>
        <w:tabs>
          <w:tab w:val="clear" w:pos="4536"/>
          <w:tab w:val="clear" w:pos="9072"/>
        </w:tabs>
        <w:jc w:val="right"/>
        <w:rPr>
          <w:b/>
          <w:i w:val="0"/>
          <w:sz w:val="22"/>
          <w:szCs w:val="22"/>
        </w:rPr>
      </w:pPr>
    </w:p>
    <w:p w14:paraId="252E9E2B" w14:textId="77777777" w:rsidR="00783EE4" w:rsidRDefault="00783EE4" w:rsidP="005225D2">
      <w:pPr>
        <w:pStyle w:val="Glava"/>
        <w:tabs>
          <w:tab w:val="clear" w:pos="4536"/>
          <w:tab w:val="clear" w:pos="9072"/>
        </w:tabs>
        <w:jc w:val="right"/>
        <w:rPr>
          <w:b/>
          <w:i w:val="0"/>
          <w:sz w:val="22"/>
          <w:szCs w:val="22"/>
        </w:rPr>
      </w:pPr>
    </w:p>
    <w:p w14:paraId="08768B40" w14:textId="036F6909" w:rsidR="005225D2" w:rsidRPr="0079325B" w:rsidRDefault="00157BE2" w:rsidP="002F1250">
      <w:pPr>
        <w:jc w:val="right"/>
        <w:rPr>
          <w:b/>
          <w:i w:val="0"/>
          <w:sz w:val="22"/>
          <w:szCs w:val="22"/>
        </w:rPr>
      </w:pPr>
      <w:r>
        <w:rPr>
          <w:b/>
          <w:i w:val="0"/>
          <w:sz w:val="22"/>
          <w:szCs w:val="22"/>
        </w:rPr>
        <w:br w:type="page"/>
      </w:r>
      <w:r w:rsidR="005225D2">
        <w:rPr>
          <w:b/>
          <w:i w:val="0"/>
          <w:sz w:val="22"/>
          <w:szCs w:val="22"/>
        </w:rPr>
        <w:lastRenderedPageBreak/>
        <w:t>PRILOGA 4</w:t>
      </w:r>
    </w:p>
    <w:p w14:paraId="46C8CF7F"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0FF49BD9" w14:textId="77777777" w:rsidTr="006C198D">
        <w:tc>
          <w:tcPr>
            <w:tcW w:w="2181" w:type="dxa"/>
            <w:vMerge w:val="restart"/>
          </w:tcPr>
          <w:p w14:paraId="20CD0C49"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55D1B7E" w14:textId="77777777" w:rsidR="005225D2" w:rsidRPr="00FF38DC" w:rsidRDefault="005225D2" w:rsidP="006C198D">
            <w:pPr>
              <w:pStyle w:val="Glava"/>
              <w:tabs>
                <w:tab w:val="clear" w:pos="4536"/>
                <w:tab w:val="clear" w:pos="9072"/>
              </w:tabs>
              <w:jc w:val="both"/>
              <w:rPr>
                <w:i w:val="0"/>
                <w:szCs w:val="24"/>
              </w:rPr>
            </w:pPr>
          </w:p>
        </w:tc>
      </w:tr>
      <w:tr w:rsidR="005225D2" w:rsidRPr="00FF38DC" w14:paraId="327C1132" w14:textId="77777777" w:rsidTr="006C198D">
        <w:tc>
          <w:tcPr>
            <w:tcW w:w="2181" w:type="dxa"/>
            <w:vMerge/>
          </w:tcPr>
          <w:p w14:paraId="360B9D0A"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6944DDD" w14:textId="77777777" w:rsidR="005225D2" w:rsidRPr="00FF38DC" w:rsidRDefault="005225D2" w:rsidP="006C198D">
            <w:pPr>
              <w:pStyle w:val="Glava"/>
              <w:tabs>
                <w:tab w:val="clear" w:pos="4536"/>
                <w:tab w:val="clear" w:pos="9072"/>
              </w:tabs>
              <w:jc w:val="both"/>
              <w:rPr>
                <w:i w:val="0"/>
                <w:szCs w:val="24"/>
              </w:rPr>
            </w:pPr>
          </w:p>
        </w:tc>
      </w:tr>
      <w:tr w:rsidR="005225D2" w:rsidRPr="00FF38DC" w14:paraId="563671E6" w14:textId="77777777" w:rsidTr="006C198D">
        <w:tc>
          <w:tcPr>
            <w:tcW w:w="2181" w:type="dxa"/>
            <w:vMerge/>
          </w:tcPr>
          <w:p w14:paraId="5CAC730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EC56812" w14:textId="77777777" w:rsidR="005225D2" w:rsidRPr="00FF38DC" w:rsidRDefault="005225D2" w:rsidP="006C198D">
            <w:pPr>
              <w:pStyle w:val="Glava"/>
              <w:tabs>
                <w:tab w:val="clear" w:pos="4536"/>
                <w:tab w:val="clear" w:pos="9072"/>
              </w:tabs>
              <w:jc w:val="both"/>
              <w:rPr>
                <w:i w:val="0"/>
                <w:szCs w:val="24"/>
              </w:rPr>
            </w:pPr>
          </w:p>
        </w:tc>
      </w:tr>
    </w:tbl>
    <w:p w14:paraId="01BC6BF6" w14:textId="77777777" w:rsidR="005225D2" w:rsidRDefault="005225D2" w:rsidP="005225D2">
      <w:pPr>
        <w:pStyle w:val="Glava"/>
        <w:tabs>
          <w:tab w:val="clear" w:pos="4536"/>
          <w:tab w:val="clear" w:pos="9072"/>
          <w:tab w:val="left" w:pos="2523"/>
        </w:tabs>
        <w:rPr>
          <w:b/>
          <w:i w:val="0"/>
          <w:sz w:val="22"/>
          <w:szCs w:val="22"/>
        </w:rPr>
      </w:pPr>
    </w:p>
    <w:p w14:paraId="348662F5" w14:textId="77777777" w:rsidR="005225D2" w:rsidRPr="00FF38DC" w:rsidRDefault="005225D2" w:rsidP="005225D2">
      <w:pPr>
        <w:pStyle w:val="Glava"/>
        <w:tabs>
          <w:tab w:val="clear" w:pos="4536"/>
          <w:tab w:val="clear" w:pos="9072"/>
          <w:tab w:val="left" w:pos="2523"/>
        </w:tabs>
        <w:rPr>
          <w:b/>
          <w:i w:val="0"/>
          <w:sz w:val="22"/>
          <w:szCs w:val="22"/>
        </w:rPr>
      </w:pPr>
    </w:p>
    <w:p w14:paraId="228F1964"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6CDC746" w14:textId="77777777" w:rsidR="005225D2" w:rsidRPr="00600D75" w:rsidRDefault="005225D2" w:rsidP="005225D2">
      <w:pPr>
        <w:pStyle w:val="Glava"/>
        <w:tabs>
          <w:tab w:val="clear" w:pos="4536"/>
          <w:tab w:val="clear" w:pos="9072"/>
        </w:tabs>
        <w:ind w:left="1080"/>
        <w:jc w:val="right"/>
        <w:rPr>
          <w:b/>
          <w:i w:val="0"/>
          <w:sz w:val="22"/>
          <w:szCs w:val="22"/>
        </w:rPr>
      </w:pPr>
    </w:p>
    <w:p w14:paraId="7F62C03D" w14:textId="77777777" w:rsidR="005225D2" w:rsidRDefault="005225D2" w:rsidP="005225D2">
      <w:pPr>
        <w:pStyle w:val="Glava"/>
        <w:tabs>
          <w:tab w:val="clear" w:pos="4536"/>
          <w:tab w:val="clear" w:pos="9072"/>
        </w:tabs>
        <w:ind w:left="1080"/>
        <w:jc w:val="both"/>
        <w:rPr>
          <w:i w:val="0"/>
          <w:sz w:val="22"/>
          <w:szCs w:val="22"/>
        </w:rPr>
      </w:pPr>
    </w:p>
    <w:p w14:paraId="0A75CF03" w14:textId="2C42A31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21945" w:rsidRPr="00A30CD3">
        <w:rPr>
          <w:b/>
          <w:i w:val="0"/>
          <w:sz w:val="22"/>
          <w:szCs w:val="22"/>
        </w:rPr>
        <w:t>7560-21-210002</w:t>
      </w:r>
      <w:r w:rsidR="00521945">
        <w:rPr>
          <w:i w:val="0"/>
          <w:sz w:val="22"/>
          <w:szCs w:val="22"/>
        </w:rPr>
        <w:t xml:space="preserve"> - </w:t>
      </w:r>
      <w:r w:rsidR="002F1250" w:rsidRPr="002F1250">
        <w:rPr>
          <w:b/>
          <w:i w:val="0"/>
          <w:sz w:val="22"/>
          <w:szCs w:val="22"/>
        </w:rPr>
        <w:t>Izdelava projektne dokumentacije za obnovo Palače Kresija</w:t>
      </w:r>
      <w:r>
        <w:rPr>
          <w:i w:val="0"/>
          <w:sz w:val="22"/>
          <w:szCs w:val="22"/>
        </w:rPr>
        <w:t>«, od Ministrstva za pravosodje pridobi potrdilo iz kazenske evidence fizičnih oseb.</w:t>
      </w:r>
    </w:p>
    <w:p w14:paraId="64935A76" w14:textId="77777777" w:rsidR="005225D2" w:rsidRDefault="005225D2" w:rsidP="005225D2">
      <w:pPr>
        <w:pStyle w:val="Glava"/>
        <w:tabs>
          <w:tab w:val="clear" w:pos="4536"/>
          <w:tab w:val="clear" w:pos="9072"/>
        </w:tabs>
        <w:ind w:left="1080"/>
        <w:jc w:val="both"/>
        <w:rPr>
          <w:i w:val="0"/>
          <w:sz w:val="22"/>
          <w:szCs w:val="22"/>
        </w:rPr>
      </w:pPr>
    </w:p>
    <w:p w14:paraId="04025FCD"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6A21E368"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5E57F1F" w14:textId="77777777" w:rsidTr="001C0ED6">
        <w:tc>
          <w:tcPr>
            <w:tcW w:w="709" w:type="dxa"/>
          </w:tcPr>
          <w:p w14:paraId="311E05DE"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67D3DD8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90C3630" w14:textId="77777777" w:rsidTr="001C0ED6">
        <w:tc>
          <w:tcPr>
            <w:tcW w:w="1701" w:type="dxa"/>
            <w:gridSpan w:val="5"/>
          </w:tcPr>
          <w:p w14:paraId="104A9943"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18E66061"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A08481E" w14:textId="77777777" w:rsidTr="001C0ED6">
        <w:tc>
          <w:tcPr>
            <w:tcW w:w="993" w:type="dxa"/>
            <w:gridSpan w:val="2"/>
          </w:tcPr>
          <w:p w14:paraId="4487BE2E"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2697D663"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6BF8BAA1" w14:textId="77777777" w:rsidTr="006C198D">
        <w:tc>
          <w:tcPr>
            <w:tcW w:w="4432" w:type="dxa"/>
            <w:gridSpan w:val="9"/>
          </w:tcPr>
          <w:p w14:paraId="1AC36A9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5DBCA9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E1D93AB" w14:textId="77777777" w:rsidTr="006C198D">
        <w:tc>
          <w:tcPr>
            <w:tcW w:w="2853" w:type="dxa"/>
            <w:gridSpan w:val="7"/>
          </w:tcPr>
          <w:p w14:paraId="401CAB4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6E36E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0EC5F01" w14:textId="77777777" w:rsidTr="006C198D">
        <w:tc>
          <w:tcPr>
            <w:tcW w:w="4432" w:type="dxa"/>
            <w:gridSpan w:val="9"/>
          </w:tcPr>
          <w:p w14:paraId="4FB6FCF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A141EB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0197747" w14:textId="77777777" w:rsidTr="006C198D">
        <w:tc>
          <w:tcPr>
            <w:tcW w:w="1621" w:type="dxa"/>
            <w:gridSpan w:val="4"/>
          </w:tcPr>
          <w:p w14:paraId="7705662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BE5B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6C3D4DA" w14:textId="77777777" w:rsidTr="006C198D">
        <w:tc>
          <w:tcPr>
            <w:tcW w:w="4432" w:type="dxa"/>
            <w:gridSpan w:val="9"/>
          </w:tcPr>
          <w:p w14:paraId="0C019CB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4E4C0C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1A75EE1" w14:textId="77777777" w:rsidTr="006C198D">
        <w:tc>
          <w:tcPr>
            <w:tcW w:w="1418" w:type="dxa"/>
            <w:gridSpan w:val="3"/>
          </w:tcPr>
          <w:p w14:paraId="61C98B2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BEB6C5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DFBFCB" w14:textId="77777777" w:rsidTr="006C198D">
        <w:tc>
          <w:tcPr>
            <w:tcW w:w="4432" w:type="dxa"/>
            <w:gridSpan w:val="9"/>
          </w:tcPr>
          <w:p w14:paraId="6CEFB67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3375C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1FFFDA0" w14:textId="77777777" w:rsidTr="006C198D">
        <w:tc>
          <w:tcPr>
            <w:tcW w:w="1621" w:type="dxa"/>
            <w:gridSpan w:val="4"/>
          </w:tcPr>
          <w:p w14:paraId="4BCD9E52" w14:textId="4F4E11B2" w:rsidR="005225D2" w:rsidRPr="00FF38DC" w:rsidRDefault="00521945" w:rsidP="006C198D">
            <w:pPr>
              <w:pStyle w:val="Glava"/>
              <w:tabs>
                <w:tab w:val="clear" w:pos="4536"/>
                <w:tab w:val="clear" w:pos="9072"/>
              </w:tabs>
              <w:jc w:val="both"/>
              <w:rPr>
                <w:i w:val="0"/>
                <w:sz w:val="22"/>
                <w:szCs w:val="22"/>
              </w:rPr>
            </w:pPr>
            <w:r>
              <w:rPr>
                <w:i w:val="0"/>
                <w:sz w:val="22"/>
                <w:szCs w:val="22"/>
              </w:rPr>
              <w:t xml:space="preserve">Država </w:t>
            </w:r>
            <w:r w:rsidR="005225D2" w:rsidRPr="00FF38DC">
              <w:rPr>
                <w:i w:val="0"/>
                <w:sz w:val="22"/>
                <w:szCs w:val="22"/>
              </w:rPr>
              <w:t>rojstva:</w:t>
            </w:r>
          </w:p>
        </w:tc>
        <w:tc>
          <w:tcPr>
            <w:tcW w:w="7307" w:type="dxa"/>
            <w:gridSpan w:val="6"/>
            <w:tcBorders>
              <w:bottom w:val="single" w:sz="4" w:space="0" w:color="auto"/>
            </w:tcBorders>
          </w:tcPr>
          <w:p w14:paraId="2A3F85E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FC961B0" w14:textId="77777777" w:rsidTr="006C198D">
        <w:tc>
          <w:tcPr>
            <w:tcW w:w="4432" w:type="dxa"/>
            <w:gridSpan w:val="9"/>
          </w:tcPr>
          <w:p w14:paraId="34B1CAC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3BC099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E71C13F" w14:textId="77777777" w:rsidTr="006C198D">
        <w:tc>
          <w:tcPr>
            <w:tcW w:w="8928" w:type="dxa"/>
            <w:gridSpan w:val="10"/>
          </w:tcPr>
          <w:p w14:paraId="6BB589B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71DF9A68" w14:textId="77777777" w:rsidTr="006C198D">
        <w:tc>
          <w:tcPr>
            <w:tcW w:w="2325" w:type="dxa"/>
            <w:gridSpan w:val="6"/>
          </w:tcPr>
          <w:p w14:paraId="5D0F608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31F728A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8DE7D2E" w14:textId="77777777" w:rsidTr="006C198D">
        <w:tc>
          <w:tcPr>
            <w:tcW w:w="4432" w:type="dxa"/>
            <w:gridSpan w:val="9"/>
          </w:tcPr>
          <w:p w14:paraId="2A337EC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493102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713C3CF" w14:textId="77777777" w:rsidTr="006C198D">
        <w:tc>
          <w:tcPr>
            <w:tcW w:w="2325" w:type="dxa"/>
            <w:gridSpan w:val="6"/>
          </w:tcPr>
          <w:p w14:paraId="3A753A9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E553D0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92980DB" w14:textId="77777777" w:rsidTr="006C198D">
        <w:tc>
          <w:tcPr>
            <w:tcW w:w="4432" w:type="dxa"/>
            <w:gridSpan w:val="9"/>
          </w:tcPr>
          <w:p w14:paraId="7C4BBCD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099038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F4E291A" w14:textId="77777777" w:rsidTr="006C198D">
        <w:tc>
          <w:tcPr>
            <w:tcW w:w="1621" w:type="dxa"/>
            <w:gridSpan w:val="4"/>
          </w:tcPr>
          <w:p w14:paraId="1840FC1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014F6D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8464394" w14:textId="77777777" w:rsidTr="006C198D">
        <w:tc>
          <w:tcPr>
            <w:tcW w:w="4432" w:type="dxa"/>
            <w:gridSpan w:val="9"/>
          </w:tcPr>
          <w:p w14:paraId="448B92D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98E044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F60BCBE" w14:textId="77777777" w:rsidTr="006C198D">
        <w:tc>
          <w:tcPr>
            <w:tcW w:w="4253" w:type="dxa"/>
            <w:gridSpan w:val="8"/>
          </w:tcPr>
          <w:p w14:paraId="5A9B31F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ED7FF10" w14:textId="77777777" w:rsidR="005225D2" w:rsidRPr="00FF38DC" w:rsidRDefault="005225D2" w:rsidP="006C198D">
            <w:pPr>
              <w:pStyle w:val="Glava"/>
              <w:tabs>
                <w:tab w:val="clear" w:pos="4536"/>
                <w:tab w:val="clear" w:pos="9072"/>
              </w:tabs>
              <w:jc w:val="both"/>
              <w:rPr>
                <w:i w:val="0"/>
                <w:sz w:val="22"/>
                <w:szCs w:val="22"/>
              </w:rPr>
            </w:pPr>
          </w:p>
        </w:tc>
      </w:tr>
    </w:tbl>
    <w:p w14:paraId="0D3573C8" w14:textId="77777777" w:rsidR="005225D2" w:rsidRPr="00FF38DC" w:rsidRDefault="005225D2" w:rsidP="005225D2">
      <w:pPr>
        <w:pStyle w:val="Glava"/>
        <w:tabs>
          <w:tab w:val="clear" w:pos="4536"/>
          <w:tab w:val="clear" w:pos="9072"/>
        </w:tabs>
        <w:ind w:left="1080"/>
        <w:jc w:val="both"/>
        <w:rPr>
          <w:i w:val="0"/>
          <w:sz w:val="22"/>
          <w:szCs w:val="22"/>
        </w:rPr>
      </w:pPr>
    </w:p>
    <w:p w14:paraId="56A78051" w14:textId="77777777" w:rsidR="005225D2" w:rsidRPr="00FF38DC" w:rsidRDefault="005225D2" w:rsidP="005225D2">
      <w:pPr>
        <w:pStyle w:val="Glava"/>
        <w:tabs>
          <w:tab w:val="clear" w:pos="4536"/>
          <w:tab w:val="clear" w:pos="9072"/>
        </w:tabs>
        <w:jc w:val="both"/>
        <w:rPr>
          <w:i w:val="0"/>
          <w:sz w:val="22"/>
          <w:szCs w:val="22"/>
        </w:rPr>
      </w:pPr>
    </w:p>
    <w:p w14:paraId="72F29A42" w14:textId="77777777" w:rsidR="005225D2" w:rsidRPr="00FF38DC" w:rsidRDefault="005225D2" w:rsidP="005225D2">
      <w:pPr>
        <w:pStyle w:val="Glava"/>
        <w:tabs>
          <w:tab w:val="clear" w:pos="4536"/>
          <w:tab w:val="clear" w:pos="9072"/>
        </w:tabs>
        <w:ind w:left="1080"/>
        <w:jc w:val="both"/>
        <w:rPr>
          <w:i w:val="0"/>
          <w:sz w:val="22"/>
          <w:szCs w:val="22"/>
        </w:rPr>
      </w:pPr>
    </w:p>
    <w:p w14:paraId="6014D953"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AE22F07" w14:textId="77777777" w:rsidR="005225D2" w:rsidRPr="00FF38DC" w:rsidRDefault="005225D2" w:rsidP="005225D2">
      <w:pPr>
        <w:pStyle w:val="Glava"/>
        <w:tabs>
          <w:tab w:val="clear" w:pos="4536"/>
          <w:tab w:val="clear" w:pos="9072"/>
        </w:tabs>
        <w:ind w:left="1080"/>
        <w:jc w:val="both"/>
        <w:rPr>
          <w:i w:val="0"/>
          <w:sz w:val="22"/>
          <w:szCs w:val="22"/>
        </w:rPr>
      </w:pPr>
    </w:p>
    <w:p w14:paraId="7232EC44" w14:textId="77777777" w:rsidR="005225D2" w:rsidRPr="00FF38DC" w:rsidRDefault="005225D2" w:rsidP="005225D2">
      <w:pPr>
        <w:pStyle w:val="Glava"/>
        <w:tabs>
          <w:tab w:val="clear" w:pos="4536"/>
          <w:tab w:val="clear" w:pos="9072"/>
        </w:tabs>
        <w:ind w:left="1080"/>
        <w:jc w:val="both"/>
        <w:rPr>
          <w:i w:val="0"/>
          <w:sz w:val="22"/>
          <w:szCs w:val="22"/>
        </w:rPr>
      </w:pPr>
    </w:p>
    <w:p w14:paraId="269EECE8" w14:textId="77777777" w:rsidR="005225D2" w:rsidRPr="009D6CEB" w:rsidRDefault="005225D2" w:rsidP="005225D2">
      <w:pPr>
        <w:pStyle w:val="Glava"/>
        <w:tabs>
          <w:tab w:val="clear" w:pos="4536"/>
          <w:tab w:val="clear" w:pos="9072"/>
        </w:tabs>
        <w:ind w:left="1080"/>
        <w:jc w:val="both"/>
        <w:rPr>
          <w:i w:val="0"/>
          <w:sz w:val="22"/>
          <w:szCs w:val="22"/>
        </w:rPr>
      </w:pPr>
    </w:p>
    <w:p w14:paraId="39F35207" w14:textId="77777777" w:rsidR="005225D2" w:rsidRDefault="005225D2" w:rsidP="005225D2">
      <w:pPr>
        <w:pStyle w:val="Glava"/>
        <w:tabs>
          <w:tab w:val="clear" w:pos="4536"/>
          <w:tab w:val="clear" w:pos="9072"/>
        </w:tabs>
        <w:ind w:left="1080"/>
        <w:jc w:val="right"/>
        <w:rPr>
          <w:b/>
          <w:i w:val="0"/>
          <w:sz w:val="22"/>
          <w:szCs w:val="22"/>
        </w:rPr>
      </w:pPr>
    </w:p>
    <w:p w14:paraId="469EB6E7" w14:textId="77777777" w:rsidR="005225D2" w:rsidRDefault="005225D2" w:rsidP="005225D2">
      <w:pPr>
        <w:pStyle w:val="Glava"/>
        <w:tabs>
          <w:tab w:val="clear" w:pos="4536"/>
          <w:tab w:val="clear" w:pos="9072"/>
        </w:tabs>
        <w:ind w:left="1080"/>
        <w:jc w:val="right"/>
        <w:rPr>
          <w:b/>
          <w:i w:val="0"/>
          <w:sz w:val="22"/>
          <w:szCs w:val="22"/>
        </w:rPr>
      </w:pPr>
    </w:p>
    <w:p w14:paraId="51DB8605"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6DB1604E" w14:textId="77777777" w:rsidR="00277AD1" w:rsidRPr="00EE738D" w:rsidRDefault="00277AD1" w:rsidP="005225D2">
      <w:pPr>
        <w:pStyle w:val="Glava"/>
        <w:tabs>
          <w:tab w:val="clear" w:pos="4536"/>
          <w:tab w:val="clear" w:pos="9072"/>
        </w:tabs>
        <w:ind w:left="1080"/>
        <w:jc w:val="both"/>
        <w:rPr>
          <w:i w:val="0"/>
          <w:sz w:val="18"/>
          <w:szCs w:val="18"/>
        </w:rPr>
      </w:pPr>
    </w:p>
    <w:p w14:paraId="48C87F28" w14:textId="77777777" w:rsidR="006F7EB4" w:rsidRDefault="006F7EB4" w:rsidP="00AF6863">
      <w:pPr>
        <w:pStyle w:val="Glava"/>
        <w:tabs>
          <w:tab w:val="clear" w:pos="4536"/>
          <w:tab w:val="clear" w:pos="9072"/>
        </w:tabs>
        <w:ind w:left="1080"/>
        <w:jc w:val="right"/>
        <w:rPr>
          <w:b/>
          <w:i w:val="0"/>
          <w:sz w:val="22"/>
          <w:szCs w:val="22"/>
        </w:rPr>
      </w:pPr>
    </w:p>
    <w:p w14:paraId="4EC2EDE2" w14:textId="77777777" w:rsidR="00BE2695" w:rsidRDefault="00BE2695" w:rsidP="00AF6863">
      <w:pPr>
        <w:pStyle w:val="Glava"/>
        <w:tabs>
          <w:tab w:val="clear" w:pos="4536"/>
          <w:tab w:val="clear" w:pos="9072"/>
        </w:tabs>
        <w:ind w:left="1080"/>
        <w:jc w:val="right"/>
        <w:rPr>
          <w:b/>
          <w:i w:val="0"/>
          <w:sz w:val="22"/>
          <w:szCs w:val="22"/>
        </w:rPr>
        <w:sectPr w:rsidR="00BE2695" w:rsidSect="00E75433">
          <w:headerReference w:type="default" r:id="rId18"/>
          <w:pgSz w:w="11906" w:h="16838"/>
          <w:pgMar w:top="1361" w:right="1202" w:bottom="1202" w:left="629" w:header="709" w:footer="709" w:gutter="0"/>
          <w:cols w:space="708"/>
          <w:docGrid w:linePitch="360"/>
        </w:sectPr>
      </w:pPr>
    </w:p>
    <w:p w14:paraId="10365425" w14:textId="0768353C" w:rsidR="00AF6863" w:rsidRPr="004E3642" w:rsidRDefault="002B3046" w:rsidP="00AF6863">
      <w:pPr>
        <w:pStyle w:val="Glava"/>
        <w:tabs>
          <w:tab w:val="clear" w:pos="4536"/>
          <w:tab w:val="clear" w:pos="9072"/>
        </w:tabs>
        <w:ind w:left="1080"/>
        <w:jc w:val="right"/>
        <w:rPr>
          <w:b/>
          <w:i w:val="0"/>
          <w:sz w:val="22"/>
          <w:szCs w:val="22"/>
        </w:rPr>
      </w:pPr>
      <w:r w:rsidRPr="00711130">
        <w:rPr>
          <w:b/>
          <w:i w:val="0"/>
          <w:sz w:val="22"/>
          <w:szCs w:val="22"/>
        </w:rPr>
        <w:lastRenderedPageBreak/>
        <w:t>PRILOGA 5</w:t>
      </w:r>
      <w:r>
        <w:rPr>
          <w:b/>
          <w:i w:val="0"/>
          <w:sz w:val="22"/>
          <w:szCs w:val="22"/>
        </w:rPr>
        <w:t>/1</w:t>
      </w:r>
    </w:p>
    <w:p w14:paraId="0A2364CC"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7DCDE553" w14:textId="77777777" w:rsidR="002F0266" w:rsidRPr="0079325B" w:rsidRDefault="002F0266"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5B38C7" w:rsidRPr="0079325B" w14:paraId="2D5CB47D" w14:textId="77777777" w:rsidTr="005B38C7">
        <w:tc>
          <w:tcPr>
            <w:tcW w:w="2181" w:type="dxa"/>
          </w:tcPr>
          <w:p w14:paraId="1AFB870B"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E786F90" w14:textId="77777777" w:rsidR="005B38C7" w:rsidRPr="0079325B" w:rsidRDefault="005B38C7" w:rsidP="005B38C7">
            <w:pPr>
              <w:pStyle w:val="Glava"/>
              <w:tabs>
                <w:tab w:val="clear" w:pos="4536"/>
                <w:tab w:val="clear" w:pos="9072"/>
              </w:tabs>
              <w:jc w:val="both"/>
              <w:rPr>
                <w:i w:val="0"/>
                <w:szCs w:val="24"/>
              </w:rPr>
            </w:pPr>
          </w:p>
        </w:tc>
      </w:tr>
    </w:tbl>
    <w:p w14:paraId="5884FCB2" w14:textId="77777777" w:rsidR="00D71485" w:rsidRDefault="00D71485" w:rsidP="005B38C7">
      <w:pPr>
        <w:pStyle w:val="Glava"/>
        <w:tabs>
          <w:tab w:val="clear" w:pos="4536"/>
          <w:tab w:val="clear" w:pos="9072"/>
        </w:tabs>
        <w:ind w:left="1080"/>
        <w:jc w:val="both"/>
        <w:rPr>
          <w:i w:val="0"/>
          <w:sz w:val="22"/>
          <w:szCs w:val="22"/>
        </w:rPr>
      </w:pPr>
    </w:p>
    <w:p w14:paraId="09A78719"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4E3EBB88" w14:textId="162F1B4D" w:rsidR="009407E7" w:rsidRPr="007C22DC" w:rsidRDefault="009407E7" w:rsidP="00AC6185">
      <w:pPr>
        <w:pStyle w:val="Glava"/>
        <w:ind w:left="1080"/>
        <w:jc w:val="both"/>
        <w:rPr>
          <w:i w:val="0"/>
          <w:sz w:val="22"/>
          <w:szCs w:val="22"/>
        </w:rPr>
      </w:pPr>
      <w:r w:rsidRPr="00E35B65">
        <w:rPr>
          <w:b/>
          <w:i w:val="0"/>
          <w:sz w:val="20"/>
        </w:rPr>
        <w:t>da je kvalitetno, strokovno in v skladu s pogodbenimi določili uspešno izdelal  projektno dokumentacijo</w:t>
      </w:r>
      <w:r>
        <w:rPr>
          <w:b/>
          <w:i w:val="0"/>
          <w:sz w:val="20"/>
        </w:rPr>
        <w:t xml:space="preserve"> (</w:t>
      </w:r>
      <w:r w:rsidRPr="00E676AE">
        <w:rPr>
          <w:b/>
          <w:i w:val="0"/>
          <w:sz w:val="20"/>
        </w:rPr>
        <w:t>za faze PGD ali DGD in PZI</w:t>
      </w:r>
      <w:r>
        <w:rPr>
          <w:b/>
          <w:i w:val="0"/>
          <w:sz w:val="20"/>
        </w:rPr>
        <w:t>)</w:t>
      </w:r>
      <w:r w:rsidRPr="00E35B65">
        <w:rPr>
          <w:b/>
          <w:i w:val="0"/>
          <w:sz w:val="20"/>
        </w:rPr>
        <w:t xml:space="preserve"> za vsaj tri (3) objekte visokih gradenj, ki so vpisani v Register kulturne dediščine ter v velikosti vsaj 4.700 m² bruto</w:t>
      </w:r>
      <w:r>
        <w:rPr>
          <w:b/>
          <w:i w:val="0"/>
          <w:sz w:val="20"/>
        </w:rPr>
        <w:t xml:space="preserve"> površine</w:t>
      </w:r>
      <w:r w:rsidRPr="00E35B65">
        <w:rPr>
          <w:b/>
          <w:i w:val="0"/>
          <w:sz w:val="20"/>
        </w:rPr>
        <w:t xml:space="preserve"> in za katera je bilo v obdobju od 01.01.2010 </w:t>
      </w:r>
      <w:r>
        <w:rPr>
          <w:b/>
          <w:i w:val="0"/>
          <w:sz w:val="20"/>
        </w:rPr>
        <w:t xml:space="preserve">dalje </w:t>
      </w:r>
      <w:r w:rsidRPr="00E35B65">
        <w:rPr>
          <w:b/>
          <w:i w:val="0"/>
          <w:sz w:val="20"/>
        </w:rPr>
        <w:t>do oddaje ponudbe pridobljeno uporabno dovoljenje ter je bila vrednost GOI del posamezne investicije najmanj 5 mio EUR z DDV.</w:t>
      </w:r>
    </w:p>
    <w:p w14:paraId="5E134A6C" w14:textId="77777777" w:rsidR="00EE06FE" w:rsidRDefault="00EE06FE" w:rsidP="00EE06FE">
      <w:pPr>
        <w:pStyle w:val="Glava"/>
        <w:ind w:left="1080"/>
        <w:jc w:val="both"/>
        <w:rPr>
          <w:i w:val="0"/>
          <w:sz w:val="22"/>
          <w:szCs w:val="22"/>
        </w:rPr>
      </w:pPr>
    </w:p>
    <w:tbl>
      <w:tblPr>
        <w:tblW w:w="1329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6"/>
        <w:gridCol w:w="3261"/>
        <w:gridCol w:w="1842"/>
        <w:gridCol w:w="1701"/>
        <w:gridCol w:w="1843"/>
        <w:gridCol w:w="1672"/>
      </w:tblGrid>
      <w:tr w:rsidR="006764D9" w:rsidRPr="00755493" w14:paraId="481BC082" w14:textId="77777777" w:rsidTr="00724DC1">
        <w:tc>
          <w:tcPr>
            <w:tcW w:w="2976" w:type="dxa"/>
            <w:shd w:val="clear" w:color="auto" w:fill="D9D9D9" w:themeFill="background1" w:themeFillShade="D9"/>
            <w:vAlign w:val="center"/>
          </w:tcPr>
          <w:p w14:paraId="251AF737" w14:textId="77777777" w:rsidR="006764D9" w:rsidRPr="00755493" w:rsidRDefault="006764D9"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3261" w:type="dxa"/>
            <w:shd w:val="clear" w:color="auto" w:fill="D9D9D9" w:themeFill="background1" w:themeFillShade="D9"/>
            <w:vAlign w:val="center"/>
          </w:tcPr>
          <w:p w14:paraId="168AB4A0" w14:textId="77777777" w:rsidR="006764D9" w:rsidRPr="00AC6185" w:rsidRDefault="006764D9" w:rsidP="002479F4">
            <w:pPr>
              <w:jc w:val="center"/>
              <w:rPr>
                <w:b/>
                <w:i w:val="0"/>
                <w:color w:val="000000" w:themeColor="text1"/>
                <w:sz w:val="18"/>
                <w:szCs w:val="18"/>
              </w:rPr>
            </w:pPr>
            <w:r w:rsidRPr="00AC6185">
              <w:rPr>
                <w:b/>
                <w:i w:val="0"/>
                <w:color w:val="000000" w:themeColor="text1"/>
                <w:sz w:val="16"/>
                <w:szCs w:val="16"/>
              </w:rPr>
              <w:t>Predmet referenčnega posla – kratek opis del</w:t>
            </w:r>
          </w:p>
        </w:tc>
        <w:tc>
          <w:tcPr>
            <w:tcW w:w="1842" w:type="dxa"/>
            <w:shd w:val="clear" w:color="auto" w:fill="D9D9D9" w:themeFill="background1" w:themeFillShade="D9"/>
          </w:tcPr>
          <w:p w14:paraId="7A9A744D" w14:textId="77777777" w:rsidR="00AC6185" w:rsidRPr="00AC6185" w:rsidRDefault="00AC6185" w:rsidP="002479F4">
            <w:pPr>
              <w:jc w:val="center"/>
              <w:rPr>
                <w:b/>
                <w:i w:val="0"/>
                <w:color w:val="000000" w:themeColor="text1"/>
                <w:sz w:val="16"/>
                <w:szCs w:val="16"/>
              </w:rPr>
            </w:pPr>
          </w:p>
          <w:p w14:paraId="62402814" w14:textId="624E8D95" w:rsidR="006764D9" w:rsidRPr="00AC6185" w:rsidRDefault="006764D9" w:rsidP="002479F4">
            <w:pPr>
              <w:jc w:val="center"/>
              <w:rPr>
                <w:b/>
                <w:i w:val="0"/>
                <w:color w:val="000000" w:themeColor="text1"/>
                <w:sz w:val="16"/>
                <w:szCs w:val="16"/>
              </w:rPr>
            </w:pPr>
            <w:r w:rsidRPr="00AC6185">
              <w:rPr>
                <w:b/>
                <w:i w:val="0"/>
                <w:color w:val="000000" w:themeColor="text1"/>
                <w:sz w:val="16"/>
                <w:szCs w:val="16"/>
              </w:rPr>
              <w:t>Datum pridobitve uporabnega dovoljenja</w:t>
            </w:r>
          </w:p>
        </w:tc>
        <w:tc>
          <w:tcPr>
            <w:tcW w:w="1701" w:type="dxa"/>
            <w:shd w:val="clear" w:color="auto" w:fill="D9D9D9" w:themeFill="background1" w:themeFillShade="D9"/>
            <w:vAlign w:val="center"/>
          </w:tcPr>
          <w:p w14:paraId="524E6BD2" w14:textId="47472AB3" w:rsidR="006764D9" w:rsidRPr="00AC6185" w:rsidRDefault="006764D9" w:rsidP="002479F4">
            <w:pPr>
              <w:jc w:val="center"/>
              <w:rPr>
                <w:b/>
                <w:i w:val="0"/>
                <w:color w:val="000000" w:themeColor="text1"/>
                <w:sz w:val="16"/>
                <w:szCs w:val="16"/>
              </w:rPr>
            </w:pPr>
            <w:r w:rsidRPr="00AC6185">
              <w:rPr>
                <w:b/>
                <w:i w:val="0"/>
                <w:color w:val="000000" w:themeColor="text1"/>
                <w:sz w:val="16"/>
                <w:szCs w:val="16"/>
              </w:rPr>
              <w:t>velikost objekta v m²</w:t>
            </w:r>
            <w:r w:rsidR="00371543" w:rsidRPr="00AC6185">
              <w:rPr>
                <w:b/>
                <w:i w:val="0"/>
                <w:color w:val="000000" w:themeColor="text1"/>
                <w:sz w:val="16"/>
                <w:szCs w:val="16"/>
              </w:rPr>
              <w:t xml:space="preserve"> bruto</w:t>
            </w:r>
          </w:p>
        </w:tc>
        <w:tc>
          <w:tcPr>
            <w:tcW w:w="1843" w:type="dxa"/>
            <w:shd w:val="clear" w:color="auto" w:fill="D9D9D9" w:themeFill="background1" w:themeFillShade="D9"/>
            <w:vAlign w:val="center"/>
          </w:tcPr>
          <w:p w14:paraId="258B27FD" w14:textId="460FFAD9" w:rsidR="006764D9" w:rsidRPr="00AC6185" w:rsidRDefault="006764D9" w:rsidP="002479F4">
            <w:pPr>
              <w:jc w:val="center"/>
              <w:rPr>
                <w:b/>
                <w:i w:val="0"/>
                <w:color w:val="000000" w:themeColor="text1"/>
                <w:sz w:val="16"/>
                <w:szCs w:val="16"/>
              </w:rPr>
            </w:pPr>
            <w:r w:rsidRPr="00AC6185">
              <w:rPr>
                <w:b/>
                <w:i w:val="0"/>
                <w:color w:val="000000" w:themeColor="text1"/>
                <w:sz w:val="16"/>
                <w:szCs w:val="16"/>
              </w:rPr>
              <w:t xml:space="preserve">Vrednost </w:t>
            </w:r>
            <w:r w:rsidR="00371543" w:rsidRPr="00AC6185">
              <w:rPr>
                <w:b/>
                <w:i w:val="0"/>
                <w:color w:val="000000" w:themeColor="text1"/>
                <w:sz w:val="16"/>
                <w:szCs w:val="16"/>
              </w:rPr>
              <w:t>investicije</w:t>
            </w:r>
          </w:p>
          <w:p w14:paraId="6689E070" w14:textId="4B95B86B" w:rsidR="006764D9" w:rsidRPr="00AC6185" w:rsidRDefault="006764D9" w:rsidP="00371543">
            <w:pPr>
              <w:jc w:val="center"/>
              <w:rPr>
                <w:b/>
                <w:i w:val="0"/>
                <w:color w:val="000000" w:themeColor="text1"/>
                <w:sz w:val="18"/>
                <w:szCs w:val="18"/>
              </w:rPr>
            </w:pPr>
            <w:r w:rsidRPr="00AC6185">
              <w:rPr>
                <w:b/>
                <w:i w:val="0"/>
                <w:color w:val="000000" w:themeColor="text1"/>
                <w:sz w:val="16"/>
                <w:szCs w:val="16"/>
              </w:rPr>
              <w:t xml:space="preserve">v EUR </w:t>
            </w:r>
            <w:r w:rsidR="00371543" w:rsidRPr="00AC6185">
              <w:rPr>
                <w:b/>
                <w:i w:val="0"/>
                <w:color w:val="000000" w:themeColor="text1"/>
                <w:sz w:val="16"/>
                <w:szCs w:val="16"/>
              </w:rPr>
              <w:t xml:space="preserve">z </w:t>
            </w:r>
            <w:r w:rsidRPr="00AC6185">
              <w:rPr>
                <w:b/>
                <w:i w:val="0"/>
                <w:color w:val="000000" w:themeColor="text1"/>
                <w:sz w:val="16"/>
                <w:szCs w:val="16"/>
              </w:rPr>
              <w:t>DDV</w:t>
            </w:r>
          </w:p>
        </w:tc>
        <w:tc>
          <w:tcPr>
            <w:tcW w:w="1672" w:type="dxa"/>
            <w:shd w:val="clear" w:color="auto" w:fill="D9D9D9" w:themeFill="background1" w:themeFillShade="D9"/>
          </w:tcPr>
          <w:p w14:paraId="39912B16" w14:textId="77777777" w:rsidR="00AC6185" w:rsidRPr="00AC6185" w:rsidRDefault="00AC6185" w:rsidP="00BE2695">
            <w:pPr>
              <w:jc w:val="center"/>
              <w:rPr>
                <w:b/>
                <w:i w:val="0"/>
                <w:color w:val="000000" w:themeColor="text1"/>
                <w:sz w:val="16"/>
                <w:szCs w:val="16"/>
              </w:rPr>
            </w:pPr>
          </w:p>
          <w:p w14:paraId="5274061F" w14:textId="1FCDE9DB" w:rsidR="006764D9" w:rsidRPr="00AC6185" w:rsidRDefault="006764D9" w:rsidP="00BE2695">
            <w:pPr>
              <w:jc w:val="center"/>
              <w:rPr>
                <w:b/>
                <w:i w:val="0"/>
                <w:color w:val="000000" w:themeColor="text1"/>
                <w:sz w:val="16"/>
                <w:szCs w:val="16"/>
              </w:rPr>
            </w:pPr>
            <w:r w:rsidRPr="00AC6185">
              <w:rPr>
                <w:b/>
                <w:i w:val="0"/>
                <w:color w:val="000000" w:themeColor="text1"/>
                <w:sz w:val="16"/>
                <w:szCs w:val="16"/>
              </w:rPr>
              <w:t>Številka iz Registra kulturne dediščine</w:t>
            </w:r>
          </w:p>
        </w:tc>
      </w:tr>
      <w:tr w:rsidR="006764D9" w:rsidRPr="0079325B" w14:paraId="18F9E399" w14:textId="77777777" w:rsidTr="00724DC1">
        <w:trPr>
          <w:trHeight w:val="1128"/>
        </w:trPr>
        <w:tc>
          <w:tcPr>
            <w:tcW w:w="2976" w:type="dxa"/>
          </w:tcPr>
          <w:p w14:paraId="6BB50E9F" w14:textId="77777777" w:rsidR="006764D9" w:rsidRPr="0079325B" w:rsidRDefault="006764D9" w:rsidP="002479F4">
            <w:pPr>
              <w:pStyle w:val="Glava"/>
              <w:tabs>
                <w:tab w:val="clear" w:pos="4536"/>
                <w:tab w:val="clear" w:pos="9072"/>
              </w:tabs>
              <w:jc w:val="both"/>
              <w:rPr>
                <w:i w:val="0"/>
                <w:sz w:val="22"/>
                <w:szCs w:val="22"/>
              </w:rPr>
            </w:pPr>
          </w:p>
        </w:tc>
        <w:tc>
          <w:tcPr>
            <w:tcW w:w="3261" w:type="dxa"/>
          </w:tcPr>
          <w:p w14:paraId="1BFEC9F9" w14:textId="77777777" w:rsidR="006764D9" w:rsidRPr="0079325B" w:rsidRDefault="006764D9" w:rsidP="002479F4">
            <w:pPr>
              <w:pStyle w:val="Glava"/>
              <w:tabs>
                <w:tab w:val="clear" w:pos="4536"/>
                <w:tab w:val="clear" w:pos="9072"/>
              </w:tabs>
              <w:jc w:val="both"/>
              <w:rPr>
                <w:i w:val="0"/>
                <w:sz w:val="22"/>
                <w:szCs w:val="22"/>
              </w:rPr>
            </w:pPr>
          </w:p>
        </w:tc>
        <w:tc>
          <w:tcPr>
            <w:tcW w:w="1842" w:type="dxa"/>
          </w:tcPr>
          <w:p w14:paraId="189711A1" w14:textId="77777777" w:rsidR="006764D9" w:rsidRPr="0079325B" w:rsidRDefault="006764D9" w:rsidP="002479F4">
            <w:pPr>
              <w:pStyle w:val="Glava"/>
              <w:tabs>
                <w:tab w:val="clear" w:pos="4536"/>
                <w:tab w:val="clear" w:pos="9072"/>
              </w:tabs>
              <w:jc w:val="both"/>
              <w:rPr>
                <w:i w:val="0"/>
                <w:sz w:val="22"/>
                <w:szCs w:val="22"/>
              </w:rPr>
            </w:pPr>
          </w:p>
        </w:tc>
        <w:tc>
          <w:tcPr>
            <w:tcW w:w="1701" w:type="dxa"/>
          </w:tcPr>
          <w:p w14:paraId="768BFB7E" w14:textId="77777777" w:rsidR="006764D9" w:rsidRPr="0079325B" w:rsidRDefault="006764D9" w:rsidP="002479F4">
            <w:pPr>
              <w:pStyle w:val="Glava"/>
              <w:tabs>
                <w:tab w:val="clear" w:pos="4536"/>
                <w:tab w:val="clear" w:pos="9072"/>
              </w:tabs>
              <w:jc w:val="both"/>
              <w:rPr>
                <w:i w:val="0"/>
                <w:sz w:val="22"/>
                <w:szCs w:val="22"/>
              </w:rPr>
            </w:pPr>
          </w:p>
        </w:tc>
        <w:tc>
          <w:tcPr>
            <w:tcW w:w="1843" w:type="dxa"/>
          </w:tcPr>
          <w:p w14:paraId="733BFED7" w14:textId="77777777" w:rsidR="006764D9" w:rsidRPr="0079325B" w:rsidRDefault="006764D9" w:rsidP="002479F4">
            <w:pPr>
              <w:pStyle w:val="Glava"/>
              <w:tabs>
                <w:tab w:val="clear" w:pos="4536"/>
                <w:tab w:val="clear" w:pos="9072"/>
              </w:tabs>
              <w:jc w:val="both"/>
              <w:rPr>
                <w:i w:val="0"/>
                <w:sz w:val="28"/>
                <w:szCs w:val="28"/>
              </w:rPr>
            </w:pPr>
          </w:p>
          <w:p w14:paraId="5FAC77DD" w14:textId="77777777" w:rsidR="006764D9" w:rsidRDefault="006764D9" w:rsidP="002479F4">
            <w:pPr>
              <w:pStyle w:val="Glava"/>
              <w:tabs>
                <w:tab w:val="clear" w:pos="4536"/>
                <w:tab w:val="clear" w:pos="9072"/>
              </w:tabs>
              <w:jc w:val="both"/>
              <w:rPr>
                <w:i w:val="0"/>
                <w:sz w:val="28"/>
                <w:szCs w:val="28"/>
              </w:rPr>
            </w:pPr>
          </w:p>
          <w:p w14:paraId="767F3991" w14:textId="77777777" w:rsidR="006764D9" w:rsidRPr="0079325B" w:rsidRDefault="006764D9" w:rsidP="002479F4">
            <w:pPr>
              <w:pStyle w:val="Glava"/>
              <w:tabs>
                <w:tab w:val="clear" w:pos="4536"/>
                <w:tab w:val="clear" w:pos="9072"/>
              </w:tabs>
              <w:jc w:val="both"/>
              <w:rPr>
                <w:i w:val="0"/>
                <w:sz w:val="28"/>
                <w:szCs w:val="28"/>
              </w:rPr>
            </w:pPr>
          </w:p>
        </w:tc>
        <w:tc>
          <w:tcPr>
            <w:tcW w:w="1672" w:type="dxa"/>
          </w:tcPr>
          <w:p w14:paraId="09D0592E" w14:textId="77777777" w:rsidR="006764D9" w:rsidRPr="0079325B" w:rsidRDefault="006764D9" w:rsidP="00371543">
            <w:pPr>
              <w:pStyle w:val="Glava"/>
              <w:tabs>
                <w:tab w:val="clear" w:pos="4536"/>
                <w:tab w:val="clear" w:pos="9072"/>
              </w:tabs>
              <w:ind w:right="1766"/>
              <w:jc w:val="both"/>
              <w:rPr>
                <w:i w:val="0"/>
                <w:sz w:val="28"/>
                <w:szCs w:val="28"/>
              </w:rPr>
            </w:pPr>
          </w:p>
        </w:tc>
      </w:tr>
      <w:tr w:rsidR="006764D9" w:rsidRPr="0079325B" w14:paraId="50F4D344" w14:textId="77777777" w:rsidTr="00724DC1">
        <w:trPr>
          <w:trHeight w:val="1272"/>
        </w:trPr>
        <w:tc>
          <w:tcPr>
            <w:tcW w:w="2976" w:type="dxa"/>
          </w:tcPr>
          <w:p w14:paraId="459D2CAA" w14:textId="77777777" w:rsidR="006764D9" w:rsidRPr="0079325B" w:rsidRDefault="006764D9" w:rsidP="002479F4">
            <w:pPr>
              <w:pStyle w:val="Glava"/>
              <w:tabs>
                <w:tab w:val="clear" w:pos="4536"/>
                <w:tab w:val="clear" w:pos="9072"/>
              </w:tabs>
              <w:jc w:val="both"/>
              <w:rPr>
                <w:i w:val="0"/>
                <w:sz w:val="22"/>
                <w:szCs w:val="22"/>
              </w:rPr>
            </w:pPr>
          </w:p>
        </w:tc>
        <w:tc>
          <w:tcPr>
            <w:tcW w:w="3261" w:type="dxa"/>
          </w:tcPr>
          <w:p w14:paraId="39C7458F" w14:textId="77777777" w:rsidR="006764D9" w:rsidRPr="0079325B" w:rsidRDefault="006764D9" w:rsidP="002479F4">
            <w:pPr>
              <w:pStyle w:val="Glava"/>
              <w:tabs>
                <w:tab w:val="clear" w:pos="4536"/>
                <w:tab w:val="clear" w:pos="9072"/>
              </w:tabs>
              <w:jc w:val="both"/>
              <w:rPr>
                <w:i w:val="0"/>
                <w:sz w:val="22"/>
                <w:szCs w:val="22"/>
              </w:rPr>
            </w:pPr>
          </w:p>
        </w:tc>
        <w:tc>
          <w:tcPr>
            <w:tcW w:w="1842" w:type="dxa"/>
          </w:tcPr>
          <w:p w14:paraId="2CC44396" w14:textId="77777777" w:rsidR="006764D9" w:rsidRPr="0079325B" w:rsidRDefault="006764D9" w:rsidP="002479F4">
            <w:pPr>
              <w:pStyle w:val="Glava"/>
              <w:tabs>
                <w:tab w:val="clear" w:pos="4536"/>
                <w:tab w:val="clear" w:pos="9072"/>
              </w:tabs>
              <w:jc w:val="both"/>
              <w:rPr>
                <w:i w:val="0"/>
                <w:sz w:val="22"/>
                <w:szCs w:val="22"/>
              </w:rPr>
            </w:pPr>
          </w:p>
        </w:tc>
        <w:tc>
          <w:tcPr>
            <w:tcW w:w="1701" w:type="dxa"/>
          </w:tcPr>
          <w:p w14:paraId="006193A8" w14:textId="77777777" w:rsidR="006764D9" w:rsidRPr="0079325B" w:rsidRDefault="006764D9" w:rsidP="002479F4">
            <w:pPr>
              <w:pStyle w:val="Glava"/>
              <w:tabs>
                <w:tab w:val="clear" w:pos="4536"/>
                <w:tab w:val="clear" w:pos="9072"/>
              </w:tabs>
              <w:jc w:val="both"/>
              <w:rPr>
                <w:i w:val="0"/>
                <w:sz w:val="22"/>
                <w:szCs w:val="22"/>
              </w:rPr>
            </w:pPr>
          </w:p>
        </w:tc>
        <w:tc>
          <w:tcPr>
            <w:tcW w:w="1843" w:type="dxa"/>
          </w:tcPr>
          <w:p w14:paraId="3A6A566B" w14:textId="77777777" w:rsidR="006764D9" w:rsidRPr="0079325B" w:rsidRDefault="006764D9" w:rsidP="002479F4">
            <w:pPr>
              <w:pStyle w:val="Glava"/>
              <w:tabs>
                <w:tab w:val="clear" w:pos="4536"/>
                <w:tab w:val="clear" w:pos="9072"/>
              </w:tabs>
              <w:jc w:val="both"/>
              <w:rPr>
                <w:i w:val="0"/>
                <w:sz w:val="28"/>
                <w:szCs w:val="28"/>
              </w:rPr>
            </w:pPr>
          </w:p>
          <w:p w14:paraId="1C821E2B" w14:textId="77777777" w:rsidR="006764D9" w:rsidRPr="0079325B" w:rsidRDefault="006764D9" w:rsidP="002479F4">
            <w:pPr>
              <w:pStyle w:val="Glava"/>
              <w:tabs>
                <w:tab w:val="clear" w:pos="4536"/>
                <w:tab w:val="clear" w:pos="9072"/>
              </w:tabs>
              <w:jc w:val="both"/>
              <w:rPr>
                <w:i w:val="0"/>
                <w:sz w:val="28"/>
                <w:szCs w:val="28"/>
              </w:rPr>
            </w:pPr>
          </w:p>
          <w:p w14:paraId="46CC0A92" w14:textId="77777777" w:rsidR="006764D9" w:rsidRPr="0079325B" w:rsidRDefault="006764D9" w:rsidP="002479F4">
            <w:pPr>
              <w:pStyle w:val="Glava"/>
              <w:tabs>
                <w:tab w:val="clear" w:pos="4536"/>
                <w:tab w:val="clear" w:pos="9072"/>
              </w:tabs>
              <w:jc w:val="both"/>
              <w:rPr>
                <w:i w:val="0"/>
                <w:sz w:val="28"/>
                <w:szCs w:val="28"/>
              </w:rPr>
            </w:pPr>
          </w:p>
        </w:tc>
        <w:tc>
          <w:tcPr>
            <w:tcW w:w="1672" w:type="dxa"/>
          </w:tcPr>
          <w:p w14:paraId="1CBE70A9" w14:textId="77777777" w:rsidR="006764D9" w:rsidRPr="0079325B" w:rsidRDefault="006764D9" w:rsidP="00371543">
            <w:pPr>
              <w:pStyle w:val="Glava"/>
              <w:tabs>
                <w:tab w:val="clear" w:pos="4536"/>
                <w:tab w:val="clear" w:pos="9072"/>
              </w:tabs>
              <w:ind w:right="1766"/>
              <w:jc w:val="both"/>
              <w:rPr>
                <w:i w:val="0"/>
                <w:sz w:val="28"/>
                <w:szCs w:val="28"/>
              </w:rPr>
            </w:pPr>
          </w:p>
        </w:tc>
      </w:tr>
      <w:tr w:rsidR="006764D9" w:rsidRPr="0079325B" w14:paraId="4927008E" w14:textId="77777777" w:rsidTr="00724DC1">
        <w:trPr>
          <w:trHeight w:val="1261"/>
        </w:trPr>
        <w:tc>
          <w:tcPr>
            <w:tcW w:w="2976" w:type="dxa"/>
          </w:tcPr>
          <w:p w14:paraId="5B59C9AB" w14:textId="77777777" w:rsidR="006764D9" w:rsidRPr="0079325B" w:rsidRDefault="006764D9" w:rsidP="002479F4">
            <w:pPr>
              <w:pStyle w:val="Glava"/>
              <w:tabs>
                <w:tab w:val="clear" w:pos="4536"/>
                <w:tab w:val="clear" w:pos="9072"/>
              </w:tabs>
              <w:jc w:val="both"/>
              <w:rPr>
                <w:i w:val="0"/>
                <w:sz w:val="22"/>
                <w:szCs w:val="22"/>
              </w:rPr>
            </w:pPr>
          </w:p>
        </w:tc>
        <w:tc>
          <w:tcPr>
            <w:tcW w:w="3261" w:type="dxa"/>
          </w:tcPr>
          <w:p w14:paraId="1E9A8987" w14:textId="77777777" w:rsidR="006764D9" w:rsidRPr="0079325B" w:rsidRDefault="006764D9" w:rsidP="002479F4">
            <w:pPr>
              <w:pStyle w:val="Glava"/>
              <w:tabs>
                <w:tab w:val="clear" w:pos="4536"/>
                <w:tab w:val="clear" w:pos="9072"/>
              </w:tabs>
              <w:jc w:val="both"/>
              <w:rPr>
                <w:i w:val="0"/>
                <w:sz w:val="22"/>
                <w:szCs w:val="22"/>
              </w:rPr>
            </w:pPr>
          </w:p>
        </w:tc>
        <w:tc>
          <w:tcPr>
            <w:tcW w:w="1842" w:type="dxa"/>
          </w:tcPr>
          <w:p w14:paraId="299AC2CE" w14:textId="77777777" w:rsidR="006764D9" w:rsidRPr="0079325B" w:rsidRDefault="006764D9" w:rsidP="002479F4">
            <w:pPr>
              <w:pStyle w:val="Glava"/>
              <w:tabs>
                <w:tab w:val="clear" w:pos="4536"/>
                <w:tab w:val="clear" w:pos="9072"/>
              </w:tabs>
              <w:jc w:val="both"/>
              <w:rPr>
                <w:i w:val="0"/>
                <w:sz w:val="22"/>
                <w:szCs w:val="22"/>
              </w:rPr>
            </w:pPr>
          </w:p>
        </w:tc>
        <w:tc>
          <w:tcPr>
            <w:tcW w:w="1701" w:type="dxa"/>
          </w:tcPr>
          <w:p w14:paraId="31302C9B" w14:textId="77777777" w:rsidR="006764D9" w:rsidRPr="0079325B" w:rsidRDefault="006764D9" w:rsidP="002479F4">
            <w:pPr>
              <w:pStyle w:val="Glava"/>
              <w:tabs>
                <w:tab w:val="clear" w:pos="4536"/>
                <w:tab w:val="clear" w:pos="9072"/>
              </w:tabs>
              <w:jc w:val="both"/>
              <w:rPr>
                <w:i w:val="0"/>
                <w:sz w:val="22"/>
                <w:szCs w:val="22"/>
              </w:rPr>
            </w:pPr>
          </w:p>
        </w:tc>
        <w:tc>
          <w:tcPr>
            <w:tcW w:w="1843" w:type="dxa"/>
          </w:tcPr>
          <w:p w14:paraId="202C12FF" w14:textId="77777777" w:rsidR="006764D9" w:rsidRPr="0079325B" w:rsidRDefault="006764D9" w:rsidP="002479F4">
            <w:pPr>
              <w:pStyle w:val="Glava"/>
              <w:tabs>
                <w:tab w:val="clear" w:pos="4536"/>
                <w:tab w:val="clear" w:pos="9072"/>
              </w:tabs>
              <w:jc w:val="both"/>
              <w:rPr>
                <w:i w:val="0"/>
                <w:sz w:val="28"/>
                <w:szCs w:val="28"/>
              </w:rPr>
            </w:pPr>
          </w:p>
        </w:tc>
        <w:tc>
          <w:tcPr>
            <w:tcW w:w="1672" w:type="dxa"/>
          </w:tcPr>
          <w:p w14:paraId="55E18E90" w14:textId="77777777" w:rsidR="006764D9" w:rsidRPr="0079325B" w:rsidRDefault="006764D9" w:rsidP="00371543">
            <w:pPr>
              <w:pStyle w:val="Glava"/>
              <w:tabs>
                <w:tab w:val="clear" w:pos="4536"/>
                <w:tab w:val="clear" w:pos="9072"/>
              </w:tabs>
              <w:ind w:right="1766"/>
              <w:jc w:val="both"/>
              <w:rPr>
                <w:i w:val="0"/>
                <w:sz w:val="28"/>
                <w:szCs w:val="28"/>
              </w:rPr>
            </w:pPr>
          </w:p>
        </w:tc>
      </w:tr>
      <w:tr w:rsidR="002F0266" w:rsidRPr="0079325B" w14:paraId="1F60F68B" w14:textId="77777777" w:rsidTr="00724DC1">
        <w:trPr>
          <w:trHeight w:val="1261"/>
        </w:trPr>
        <w:tc>
          <w:tcPr>
            <w:tcW w:w="2976" w:type="dxa"/>
          </w:tcPr>
          <w:p w14:paraId="737BE4C9" w14:textId="77777777" w:rsidR="002F0266" w:rsidRPr="0079325B" w:rsidRDefault="002F0266" w:rsidP="002479F4">
            <w:pPr>
              <w:pStyle w:val="Glava"/>
              <w:tabs>
                <w:tab w:val="clear" w:pos="4536"/>
                <w:tab w:val="clear" w:pos="9072"/>
              </w:tabs>
              <w:jc w:val="both"/>
              <w:rPr>
                <w:i w:val="0"/>
                <w:sz w:val="22"/>
                <w:szCs w:val="22"/>
              </w:rPr>
            </w:pPr>
          </w:p>
        </w:tc>
        <w:tc>
          <w:tcPr>
            <w:tcW w:w="3261" w:type="dxa"/>
          </w:tcPr>
          <w:p w14:paraId="7304DE3D" w14:textId="77777777" w:rsidR="002F0266" w:rsidRPr="0079325B" w:rsidRDefault="002F0266" w:rsidP="002479F4">
            <w:pPr>
              <w:pStyle w:val="Glava"/>
              <w:tabs>
                <w:tab w:val="clear" w:pos="4536"/>
                <w:tab w:val="clear" w:pos="9072"/>
              </w:tabs>
              <w:jc w:val="both"/>
              <w:rPr>
                <w:i w:val="0"/>
                <w:sz w:val="22"/>
                <w:szCs w:val="22"/>
              </w:rPr>
            </w:pPr>
          </w:p>
        </w:tc>
        <w:tc>
          <w:tcPr>
            <w:tcW w:w="1842" w:type="dxa"/>
          </w:tcPr>
          <w:p w14:paraId="1CCEC7AB" w14:textId="77777777" w:rsidR="002F0266" w:rsidRPr="0079325B" w:rsidRDefault="002F0266" w:rsidP="002479F4">
            <w:pPr>
              <w:pStyle w:val="Glava"/>
              <w:tabs>
                <w:tab w:val="clear" w:pos="4536"/>
                <w:tab w:val="clear" w:pos="9072"/>
              </w:tabs>
              <w:jc w:val="both"/>
              <w:rPr>
                <w:i w:val="0"/>
                <w:sz w:val="22"/>
                <w:szCs w:val="22"/>
              </w:rPr>
            </w:pPr>
          </w:p>
        </w:tc>
        <w:tc>
          <w:tcPr>
            <w:tcW w:w="1701" w:type="dxa"/>
          </w:tcPr>
          <w:p w14:paraId="43CEA830" w14:textId="77777777" w:rsidR="002F0266" w:rsidRPr="0079325B" w:rsidRDefault="002F0266" w:rsidP="002479F4">
            <w:pPr>
              <w:pStyle w:val="Glava"/>
              <w:tabs>
                <w:tab w:val="clear" w:pos="4536"/>
                <w:tab w:val="clear" w:pos="9072"/>
              </w:tabs>
              <w:jc w:val="both"/>
              <w:rPr>
                <w:i w:val="0"/>
                <w:sz w:val="22"/>
                <w:szCs w:val="22"/>
              </w:rPr>
            </w:pPr>
          </w:p>
        </w:tc>
        <w:tc>
          <w:tcPr>
            <w:tcW w:w="1843" w:type="dxa"/>
          </w:tcPr>
          <w:p w14:paraId="6A1714B3" w14:textId="77777777" w:rsidR="002F0266" w:rsidRPr="0079325B" w:rsidRDefault="002F0266" w:rsidP="002479F4">
            <w:pPr>
              <w:pStyle w:val="Glava"/>
              <w:tabs>
                <w:tab w:val="clear" w:pos="4536"/>
                <w:tab w:val="clear" w:pos="9072"/>
              </w:tabs>
              <w:jc w:val="both"/>
              <w:rPr>
                <w:i w:val="0"/>
                <w:sz w:val="28"/>
                <w:szCs w:val="28"/>
              </w:rPr>
            </w:pPr>
          </w:p>
        </w:tc>
        <w:tc>
          <w:tcPr>
            <w:tcW w:w="1672" w:type="dxa"/>
          </w:tcPr>
          <w:p w14:paraId="1281FA03" w14:textId="77777777" w:rsidR="002F0266" w:rsidRPr="0079325B" w:rsidRDefault="002F0266" w:rsidP="00371543">
            <w:pPr>
              <w:pStyle w:val="Glava"/>
              <w:tabs>
                <w:tab w:val="clear" w:pos="4536"/>
                <w:tab w:val="clear" w:pos="9072"/>
              </w:tabs>
              <w:ind w:right="1766"/>
              <w:jc w:val="both"/>
              <w:rPr>
                <w:i w:val="0"/>
                <w:sz w:val="28"/>
                <w:szCs w:val="28"/>
              </w:rPr>
            </w:pPr>
          </w:p>
        </w:tc>
      </w:tr>
    </w:tbl>
    <w:p w14:paraId="6104BEB4" w14:textId="77777777" w:rsidR="005B38C7" w:rsidRPr="00D829D7" w:rsidRDefault="005B38C7" w:rsidP="005B38C7">
      <w:pPr>
        <w:pStyle w:val="Glava"/>
        <w:tabs>
          <w:tab w:val="clear" w:pos="4536"/>
          <w:tab w:val="clear" w:pos="9072"/>
        </w:tabs>
        <w:ind w:left="1080"/>
        <w:jc w:val="both"/>
        <w:rPr>
          <w:sz w:val="18"/>
          <w:szCs w:val="18"/>
        </w:rPr>
      </w:pPr>
      <w:r w:rsidRPr="00D829D7">
        <w:rPr>
          <w:sz w:val="18"/>
          <w:szCs w:val="18"/>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2234F7E" w14:textId="77777777" w:rsidR="00496763" w:rsidRDefault="00496763" w:rsidP="00FE3CF1">
      <w:pPr>
        <w:pStyle w:val="Glava"/>
        <w:tabs>
          <w:tab w:val="clear" w:pos="4536"/>
          <w:tab w:val="clear" w:pos="9072"/>
        </w:tabs>
        <w:ind w:left="1080"/>
        <w:jc w:val="both"/>
        <w:rPr>
          <w:i w:val="0"/>
          <w:sz w:val="22"/>
          <w:szCs w:val="22"/>
        </w:rPr>
      </w:pPr>
    </w:p>
    <w:p w14:paraId="2FAD68D8"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2A9BF8AB" w14:textId="77777777" w:rsidR="000C6181" w:rsidRDefault="000C6181" w:rsidP="00FE3CF1">
      <w:pPr>
        <w:pStyle w:val="Glava"/>
        <w:tabs>
          <w:tab w:val="clear" w:pos="4536"/>
          <w:tab w:val="clear" w:pos="9072"/>
        </w:tabs>
        <w:ind w:left="1080"/>
        <w:jc w:val="both"/>
        <w:rPr>
          <w:i w:val="0"/>
          <w:sz w:val="22"/>
          <w:szCs w:val="22"/>
        </w:rPr>
      </w:pPr>
    </w:p>
    <w:p w14:paraId="4C6DED0E" w14:textId="77777777" w:rsidR="006764D9" w:rsidRDefault="009D5EC1">
      <w:pPr>
        <w:rPr>
          <w:ins w:id="3" w:author="Mateja Godnič" w:date="2020-12-10T09:57:00Z"/>
          <w:i w:val="0"/>
          <w:sz w:val="22"/>
          <w:szCs w:val="22"/>
        </w:rPr>
        <w:sectPr w:rsidR="006764D9" w:rsidSect="00371543">
          <w:pgSz w:w="16838" w:h="11906" w:orient="landscape"/>
          <w:pgMar w:top="629" w:right="1361" w:bottom="1202" w:left="1202" w:header="709" w:footer="709" w:gutter="0"/>
          <w:cols w:space="708"/>
          <w:docGrid w:linePitch="360"/>
        </w:sectPr>
      </w:pPr>
      <w:r>
        <w:rPr>
          <w:i w:val="0"/>
          <w:sz w:val="22"/>
          <w:szCs w:val="22"/>
        </w:rPr>
        <w:br w:type="page"/>
      </w:r>
    </w:p>
    <w:p w14:paraId="231A888F" w14:textId="2DAFF396" w:rsidR="00B4313B" w:rsidRPr="0079325B" w:rsidRDefault="00B4313B" w:rsidP="0083452A">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w:t>
      </w:r>
      <w:r w:rsidR="009801F3">
        <w:rPr>
          <w:b/>
          <w:i w:val="0"/>
          <w:sz w:val="22"/>
          <w:szCs w:val="22"/>
        </w:rPr>
        <w:t>2</w:t>
      </w:r>
    </w:p>
    <w:p w14:paraId="4BF599AF" w14:textId="5F265EC2" w:rsidR="00B4313B" w:rsidRPr="0079325B" w:rsidRDefault="00B4313B" w:rsidP="009801F3">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2815B035" w14:textId="746C056A" w:rsidR="00B4313B" w:rsidRDefault="00B4313B" w:rsidP="009801F3">
      <w:pPr>
        <w:pStyle w:val="Napis"/>
        <w:ind w:left="1080"/>
        <w:jc w:val="left"/>
        <w:rPr>
          <w:szCs w:val="22"/>
        </w:rPr>
      </w:pPr>
    </w:p>
    <w:p w14:paraId="6F18AE04" w14:textId="77777777" w:rsidR="00D829D7" w:rsidRPr="00D829D7" w:rsidRDefault="00D829D7" w:rsidP="00D829D7"/>
    <w:p w14:paraId="6315AEBA" w14:textId="61370D2D" w:rsidR="00B4313B" w:rsidRPr="0079325B" w:rsidRDefault="00B4313B" w:rsidP="009801F3">
      <w:pPr>
        <w:pStyle w:val="Napis"/>
        <w:ind w:left="1080"/>
        <w:jc w:val="left"/>
        <w:rPr>
          <w:szCs w:val="22"/>
        </w:rPr>
      </w:pPr>
      <w:r w:rsidRPr="0079325B">
        <w:rPr>
          <w:szCs w:val="22"/>
        </w:rPr>
        <w:t>Potrditev referenc s strani posameznih naročnikov</w:t>
      </w:r>
    </w:p>
    <w:p w14:paraId="51DD0EBB" w14:textId="37E16972" w:rsidR="00B4313B" w:rsidRDefault="00B4313B" w:rsidP="009801F3">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88AEAC3" w14:textId="5D96FF46" w:rsidR="00B4313B" w:rsidRPr="0079325B" w:rsidRDefault="00B4313B" w:rsidP="009801F3">
      <w:pPr>
        <w:ind w:left="1080"/>
        <w:rPr>
          <w:i w:val="0"/>
          <w:sz w:val="22"/>
          <w:szCs w:val="22"/>
        </w:rPr>
      </w:pPr>
      <w:r w:rsidRPr="0079325B">
        <w:rPr>
          <w:i w:val="0"/>
          <w:sz w:val="22"/>
          <w:szCs w:val="22"/>
        </w:rPr>
        <w:t>……………………………………………………………………….......………....…..............</w:t>
      </w:r>
    </w:p>
    <w:p w14:paraId="745CF19C" w14:textId="2DEF4760" w:rsidR="00B4313B" w:rsidRDefault="00B4313B" w:rsidP="009801F3">
      <w:pPr>
        <w:ind w:left="1080"/>
        <w:rPr>
          <w:i w:val="0"/>
          <w:sz w:val="16"/>
          <w:szCs w:val="16"/>
        </w:rPr>
      </w:pPr>
    </w:p>
    <w:p w14:paraId="4F9204A4" w14:textId="77777777" w:rsidR="002F0266" w:rsidRPr="00D8147F" w:rsidRDefault="002F0266" w:rsidP="009801F3">
      <w:pPr>
        <w:ind w:left="1080"/>
        <w:rPr>
          <w:i w:val="0"/>
          <w:sz w:val="16"/>
          <w:szCs w:val="16"/>
        </w:rPr>
      </w:pPr>
    </w:p>
    <w:p w14:paraId="2CADE569" w14:textId="64F19141" w:rsidR="00B4313B" w:rsidRDefault="00B4313B" w:rsidP="009801F3">
      <w:pPr>
        <w:ind w:left="1080"/>
        <w:rPr>
          <w:i w:val="0"/>
          <w:sz w:val="22"/>
          <w:szCs w:val="22"/>
        </w:rPr>
      </w:pPr>
      <w:r w:rsidRPr="00253F35">
        <w:rPr>
          <w:i w:val="0"/>
          <w:sz w:val="22"/>
          <w:szCs w:val="22"/>
        </w:rPr>
        <w:t>za prijavo na javni razpis za »</w:t>
      </w:r>
      <w:r w:rsidR="00CB059E" w:rsidRPr="002F0266">
        <w:rPr>
          <w:b/>
          <w:i w:val="0"/>
          <w:sz w:val="22"/>
          <w:szCs w:val="22"/>
        </w:rPr>
        <w:t>7560-21-210002</w:t>
      </w:r>
      <w:r w:rsidR="00CB059E">
        <w:rPr>
          <w:i w:val="0"/>
          <w:sz w:val="22"/>
          <w:szCs w:val="22"/>
        </w:rPr>
        <w:t xml:space="preserve"> - </w:t>
      </w:r>
      <w:r w:rsidR="002F1250" w:rsidRPr="002F1250">
        <w:rPr>
          <w:b/>
          <w:i w:val="0"/>
          <w:sz w:val="22"/>
          <w:szCs w:val="22"/>
        </w:rPr>
        <w:t>Izdelava projektne dokumentacije za obnovo Palače Kresija</w:t>
      </w:r>
      <w:r w:rsidRPr="00253F35">
        <w:rPr>
          <w:i w:val="0"/>
          <w:sz w:val="22"/>
          <w:szCs w:val="22"/>
        </w:rPr>
        <w:t>«</w:t>
      </w:r>
    </w:p>
    <w:p w14:paraId="2646AAD0" w14:textId="431BA758" w:rsidR="00B4313B" w:rsidRPr="00144778" w:rsidRDefault="00B4313B" w:rsidP="009801F3">
      <w:pPr>
        <w:ind w:left="1080"/>
        <w:rPr>
          <w:i w:val="0"/>
          <w:sz w:val="16"/>
          <w:szCs w:val="16"/>
        </w:rPr>
      </w:pPr>
    </w:p>
    <w:p w14:paraId="0013B3D9" w14:textId="16EFC346" w:rsidR="00B4313B" w:rsidRPr="00021AC4" w:rsidRDefault="00B4313B" w:rsidP="009801F3">
      <w:pPr>
        <w:ind w:left="1080"/>
        <w:jc w:val="center"/>
        <w:rPr>
          <w:b/>
          <w:i w:val="0"/>
          <w:szCs w:val="24"/>
          <w:u w:val="single"/>
        </w:rPr>
      </w:pPr>
      <w:r w:rsidRPr="00021AC4">
        <w:rPr>
          <w:b/>
          <w:i w:val="0"/>
          <w:szCs w:val="24"/>
          <w:u w:val="single"/>
        </w:rPr>
        <w:t>POTRJUJEMO</w:t>
      </w:r>
    </w:p>
    <w:p w14:paraId="0EE74DD9" w14:textId="47CDA787" w:rsidR="00B4313B" w:rsidRDefault="00B4313B" w:rsidP="009801F3">
      <w:pPr>
        <w:ind w:left="1080"/>
        <w:rPr>
          <w:i w:val="0"/>
          <w:sz w:val="16"/>
          <w:szCs w:val="16"/>
          <w:u w:val="single"/>
        </w:rPr>
      </w:pPr>
    </w:p>
    <w:p w14:paraId="37A0B1F2" w14:textId="77777777" w:rsidR="002F0266" w:rsidRPr="00144778" w:rsidRDefault="002F0266" w:rsidP="009801F3">
      <w:pPr>
        <w:ind w:left="1080"/>
        <w:rPr>
          <w:i w:val="0"/>
          <w:sz w:val="16"/>
          <w:szCs w:val="16"/>
          <w:u w:val="single"/>
        </w:rPr>
      </w:pPr>
    </w:p>
    <w:p w14:paraId="5AA23248" w14:textId="2AD8CD96" w:rsidR="00B4313B" w:rsidRDefault="00B4313B" w:rsidP="009801F3">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1B6FE159" w14:textId="5A53BE45" w:rsidR="00B4313B" w:rsidRPr="00D8147F" w:rsidRDefault="00B4313B" w:rsidP="009801F3">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567B2762" w14:textId="665A6196" w:rsidTr="00A460E4">
        <w:tc>
          <w:tcPr>
            <w:tcW w:w="8843" w:type="dxa"/>
            <w:tcBorders>
              <w:bottom w:val="single" w:sz="4" w:space="0" w:color="auto"/>
            </w:tcBorders>
          </w:tcPr>
          <w:p w14:paraId="2E24D7E5" w14:textId="59B7418B" w:rsidR="00B4313B" w:rsidRPr="0022154A" w:rsidRDefault="00B4313B" w:rsidP="009801F3">
            <w:pPr>
              <w:rPr>
                <w:i w:val="0"/>
                <w:sz w:val="22"/>
                <w:szCs w:val="22"/>
              </w:rPr>
            </w:pPr>
          </w:p>
        </w:tc>
      </w:tr>
      <w:tr w:rsidR="00B4313B" w:rsidRPr="00712833" w14:paraId="78CB43DF" w14:textId="5436F080" w:rsidTr="00A460E4">
        <w:tc>
          <w:tcPr>
            <w:tcW w:w="8843" w:type="dxa"/>
            <w:vAlign w:val="center"/>
          </w:tcPr>
          <w:p w14:paraId="4DA2C779" w14:textId="2F330AED" w:rsidR="00B4313B" w:rsidRPr="00712833" w:rsidRDefault="00B4313B" w:rsidP="009801F3">
            <w:pPr>
              <w:jc w:val="center"/>
              <w:rPr>
                <w:i w:val="0"/>
                <w:sz w:val="16"/>
                <w:szCs w:val="16"/>
              </w:rPr>
            </w:pPr>
            <w:r>
              <w:rPr>
                <w:i w:val="0"/>
                <w:sz w:val="16"/>
                <w:szCs w:val="16"/>
              </w:rPr>
              <w:t>(navede se predmet referenčnega posla)</w:t>
            </w:r>
          </w:p>
        </w:tc>
      </w:tr>
    </w:tbl>
    <w:p w14:paraId="28F7B6D4" w14:textId="5AB54680" w:rsidR="00B4313B" w:rsidRPr="00D8147F" w:rsidRDefault="00B4313B" w:rsidP="009801F3">
      <w:pPr>
        <w:pStyle w:val="Odstavekseznama"/>
        <w:ind w:left="1056"/>
        <w:jc w:val="both"/>
        <w:rPr>
          <w:bCs/>
          <w:i w:val="0"/>
          <w:sz w:val="16"/>
          <w:szCs w:val="16"/>
        </w:rPr>
      </w:pPr>
    </w:p>
    <w:p w14:paraId="6AEE8729" w14:textId="77777777" w:rsidR="00D829D7" w:rsidRDefault="00D829D7" w:rsidP="009801F3">
      <w:pPr>
        <w:pStyle w:val="Odstavekseznama"/>
        <w:ind w:left="1056"/>
        <w:jc w:val="both"/>
        <w:rPr>
          <w:i w:val="0"/>
          <w:sz w:val="22"/>
          <w:szCs w:val="22"/>
        </w:rPr>
      </w:pPr>
    </w:p>
    <w:p w14:paraId="422D9D63" w14:textId="65A44B6D" w:rsidR="00B4313B" w:rsidRPr="0022154A" w:rsidRDefault="00B4313B" w:rsidP="009801F3">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zagotavljanja nemotenega izvajanja vseh del po projektu</w:t>
      </w:r>
      <w:r w:rsidR="00A7768F">
        <w:rPr>
          <w:i w:val="0"/>
          <w:sz w:val="22"/>
          <w:szCs w:val="22"/>
        </w:rPr>
        <w:t>.</w:t>
      </w:r>
      <w:r w:rsidRPr="00862B58">
        <w:rPr>
          <w:i w:val="0"/>
          <w:sz w:val="22"/>
          <w:szCs w:val="22"/>
        </w:rPr>
        <w:t xml:space="preserve"> </w:t>
      </w:r>
    </w:p>
    <w:p w14:paraId="6AFBA58C" w14:textId="6753CF5B" w:rsidR="00B4313B" w:rsidRDefault="00B4313B" w:rsidP="009801F3">
      <w:pPr>
        <w:ind w:left="1080"/>
        <w:rPr>
          <w:i w:val="0"/>
          <w:sz w:val="16"/>
          <w:szCs w:val="16"/>
        </w:rPr>
      </w:pPr>
    </w:p>
    <w:p w14:paraId="1546D6F0" w14:textId="77777777" w:rsidR="00D829D7" w:rsidRPr="00D8147F" w:rsidRDefault="00D829D7" w:rsidP="009801F3">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F91552" w14:paraId="3FA92362" w14:textId="720580B5" w:rsidTr="00A460E4">
        <w:tc>
          <w:tcPr>
            <w:tcW w:w="2606" w:type="dxa"/>
            <w:vMerge w:val="restart"/>
          </w:tcPr>
          <w:p w14:paraId="530AC9BE" w14:textId="3C36CBAF" w:rsidR="00B4313B" w:rsidRPr="00F91552" w:rsidRDefault="00B4313B" w:rsidP="009801F3">
            <w:pPr>
              <w:rPr>
                <w:i w:val="0"/>
                <w:sz w:val="22"/>
                <w:szCs w:val="22"/>
              </w:rPr>
            </w:pPr>
            <w:r w:rsidRPr="00F91552">
              <w:rPr>
                <w:i w:val="0"/>
                <w:sz w:val="22"/>
                <w:szCs w:val="22"/>
              </w:rPr>
              <w:t>Gospodarski subjekt je izvedel naslednja dela:</w:t>
            </w:r>
          </w:p>
        </w:tc>
        <w:tc>
          <w:tcPr>
            <w:tcW w:w="6237" w:type="dxa"/>
            <w:tcBorders>
              <w:bottom w:val="single" w:sz="4" w:space="0" w:color="auto"/>
            </w:tcBorders>
          </w:tcPr>
          <w:p w14:paraId="5FEA6ECA" w14:textId="1D30BE69" w:rsidR="00B4313B" w:rsidRPr="00F91552" w:rsidRDefault="00B4313B" w:rsidP="009801F3">
            <w:pPr>
              <w:rPr>
                <w:i w:val="0"/>
                <w:sz w:val="22"/>
                <w:szCs w:val="22"/>
              </w:rPr>
            </w:pPr>
          </w:p>
        </w:tc>
      </w:tr>
      <w:tr w:rsidR="00B4313B" w:rsidRPr="00F91552" w14:paraId="46616409" w14:textId="225DDD75" w:rsidTr="00A460E4">
        <w:trPr>
          <w:trHeight w:val="240"/>
        </w:trPr>
        <w:tc>
          <w:tcPr>
            <w:tcW w:w="2606" w:type="dxa"/>
            <w:vMerge/>
          </w:tcPr>
          <w:p w14:paraId="56BF44EF" w14:textId="5827934B" w:rsidR="00B4313B" w:rsidRPr="00F91552" w:rsidRDefault="00B4313B" w:rsidP="009801F3">
            <w:pPr>
              <w:rPr>
                <w:i w:val="0"/>
                <w:sz w:val="22"/>
                <w:szCs w:val="22"/>
              </w:rPr>
            </w:pPr>
          </w:p>
        </w:tc>
        <w:tc>
          <w:tcPr>
            <w:tcW w:w="6237" w:type="dxa"/>
            <w:tcBorders>
              <w:top w:val="single" w:sz="4" w:space="0" w:color="auto"/>
            </w:tcBorders>
          </w:tcPr>
          <w:p w14:paraId="02C478F8" w14:textId="014A81B0" w:rsidR="00B4313B" w:rsidRPr="00F91552" w:rsidRDefault="00B4313B" w:rsidP="009801F3">
            <w:pPr>
              <w:rPr>
                <w:i w:val="0"/>
                <w:sz w:val="10"/>
                <w:szCs w:val="10"/>
              </w:rPr>
            </w:pPr>
          </w:p>
        </w:tc>
      </w:tr>
      <w:tr w:rsidR="00B4313B" w:rsidRPr="00F91552" w14:paraId="18F5C04E" w14:textId="4481B685" w:rsidTr="00A460E4">
        <w:trPr>
          <w:trHeight w:val="240"/>
        </w:trPr>
        <w:tc>
          <w:tcPr>
            <w:tcW w:w="2606" w:type="dxa"/>
            <w:vMerge/>
          </w:tcPr>
          <w:p w14:paraId="214791FA" w14:textId="0605A4E7" w:rsidR="00B4313B" w:rsidRPr="00F91552" w:rsidRDefault="00B4313B" w:rsidP="009801F3">
            <w:pPr>
              <w:rPr>
                <w:i w:val="0"/>
                <w:sz w:val="22"/>
                <w:szCs w:val="22"/>
              </w:rPr>
            </w:pPr>
          </w:p>
        </w:tc>
        <w:tc>
          <w:tcPr>
            <w:tcW w:w="6237" w:type="dxa"/>
            <w:tcBorders>
              <w:top w:val="single" w:sz="4" w:space="0" w:color="auto"/>
              <w:bottom w:val="single" w:sz="4" w:space="0" w:color="auto"/>
            </w:tcBorders>
          </w:tcPr>
          <w:p w14:paraId="51B7F318" w14:textId="2193F744" w:rsidR="00B4313B" w:rsidRPr="00F91552" w:rsidRDefault="00B4313B" w:rsidP="009801F3">
            <w:pPr>
              <w:rPr>
                <w:i w:val="0"/>
                <w:sz w:val="10"/>
                <w:szCs w:val="10"/>
              </w:rPr>
            </w:pPr>
          </w:p>
        </w:tc>
      </w:tr>
      <w:tr w:rsidR="00B4313B" w:rsidRPr="00F91552" w14:paraId="19A2C5A5" w14:textId="0F556EBA" w:rsidTr="00A460E4">
        <w:trPr>
          <w:trHeight w:val="240"/>
        </w:trPr>
        <w:tc>
          <w:tcPr>
            <w:tcW w:w="2606" w:type="dxa"/>
            <w:vMerge/>
          </w:tcPr>
          <w:p w14:paraId="26DF28FC" w14:textId="3F43E119" w:rsidR="00B4313B" w:rsidRPr="00F91552" w:rsidRDefault="00B4313B" w:rsidP="009801F3">
            <w:pPr>
              <w:rPr>
                <w:i w:val="0"/>
                <w:sz w:val="22"/>
                <w:szCs w:val="22"/>
              </w:rPr>
            </w:pPr>
          </w:p>
        </w:tc>
        <w:tc>
          <w:tcPr>
            <w:tcW w:w="6237" w:type="dxa"/>
            <w:tcBorders>
              <w:top w:val="single" w:sz="4" w:space="0" w:color="auto"/>
              <w:bottom w:val="single" w:sz="4" w:space="0" w:color="auto"/>
            </w:tcBorders>
          </w:tcPr>
          <w:p w14:paraId="5A340B4F" w14:textId="2A1F56E6" w:rsidR="00B4313B" w:rsidRPr="00F91552" w:rsidRDefault="00B4313B" w:rsidP="009801F3">
            <w:pPr>
              <w:rPr>
                <w:i w:val="0"/>
                <w:sz w:val="10"/>
                <w:szCs w:val="10"/>
              </w:rPr>
            </w:pPr>
          </w:p>
        </w:tc>
      </w:tr>
      <w:tr w:rsidR="00B4313B" w:rsidRPr="00F91552" w14:paraId="632CE51C" w14:textId="4926582B" w:rsidTr="00A460E4">
        <w:tc>
          <w:tcPr>
            <w:tcW w:w="2606" w:type="dxa"/>
          </w:tcPr>
          <w:p w14:paraId="14850CA8" w14:textId="5B859FBF" w:rsidR="00B4313B" w:rsidRPr="00F91552" w:rsidRDefault="00B4313B" w:rsidP="009801F3">
            <w:pPr>
              <w:rPr>
                <w:i w:val="0"/>
                <w:sz w:val="10"/>
                <w:szCs w:val="10"/>
              </w:rPr>
            </w:pPr>
          </w:p>
        </w:tc>
        <w:tc>
          <w:tcPr>
            <w:tcW w:w="6237" w:type="dxa"/>
            <w:tcBorders>
              <w:top w:val="single" w:sz="4" w:space="0" w:color="auto"/>
            </w:tcBorders>
          </w:tcPr>
          <w:p w14:paraId="4F4347F8" w14:textId="304E5BD9" w:rsidR="00B4313B" w:rsidRPr="00F91552" w:rsidRDefault="00B4313B" w:rsidP="009801F3">
            <w:pPr>
              <w:rPr>
                <w:i w:val="0"/>
                <w:sz w:val="10"/>
                <w:szCs w:val="10"/>
              </w:rPr>
            </w:pPr>
          </w:p>
        </w:tc>
      </w:tr>
      <w:tr w:rsidR="00B4313B" w:rsidRPr="00F91552" w14:paraId="5AF1BA49" w14:textId="0C029939" w:rsidTr="00A460E4">
        <w:tc>
          <w:tcPr>
            <w:tcW w:w="2606" w:type="dxa"/>
          </w:tcPr>
          <w:p w14:paraId="4C5E5237" w14:textId="5B1FC308" w:rsidR="00B4313B" w:rsidRPr="00F91552" w:rsidRDefault="00B4313B" w:rsidP="009801F3">
            <w:pPr>
              <w:rPr>
                <w:i w:val="0"/>
                <w:sz w:val="22"/>
                <w:szCs w:val="22"/>
              </w:rPr>
            </w:pPr>
            <w:r w:rsidRPr="00F91552">
              <w:rPr>
                <w:i w:val="0"/>
                <w:sz w:val="22"/>
                <w:szCs w:val="22"/>
              </w:rPr>
              <w:t xml:space="preserve">Vrednost </w:t>
            </w:r>
            <w:r w:rsidR="009801F3" w:rsidRPr="00F91552">
              <w:rPr>
                <w:i w:val="0"/>
                <w:sz w:val="22"/>
                <w:szCs w:val="22"/>
              </w:rPr>
              <w:t>investicije</w:t>
            </w:r>
            <w:r w:rsidRPr="00F91552">
              <w:rPr>
                <w:i w:val="0"/>
                <w:sz w:val="22"/>
                <w:szCs w:val="22"/>
              </w:rPr>
              <w:t xml:space="preserve"> (v EUR z DDV):</w:t>
            </w:r>
          </w:p>
        </w:tc>
        <w:tc>
          <w:tcPr>
            <w:tcW w:w="6237" w:type="dxa"/>
            <w:tcBorders>
              <w:bottom w:val="single" w:sz="4" w:space="0" w:color="auto"/>
            </w:tcBorders>
          </w:tcPr>
          <w:p w14:paraId="5984E929" w14:textId="0BD1D5C5" w:rsidR="00B4313B" w:rsidRPr="00F91552" w:rsidRDefault="00B4313B" w:rsidP="009801F3">
            <w:pPr>
              <w:rPr>
                <w:i w:val="0"/>
                <w:sz w:val="22"/>
                <w:szCs w:val="22"/>
              </w:rPr>
            </w:pPr>
          </w:p>
        </w:tc>
      </w:tr>
      <w:tr w:rsidR="00B4313B" w:rsidRPr="00F91552" w14:paraId="097E9B4F" w14:textId="715C6395" w:rsidTr="00A460E4">
        <w:tc>
          <w:tcPr>
            <w:tcW w:w="2606" w:type="dxa"/>
          </w:tcPr>
          <w:p w14:paraId="06846E0C" w14:textId="5ABCCB17" w:rsidR="00B4313B" w:rsidRPr="00F91552" w:rsidRDefault="00B4313B" w:rsidP="009801F3">
            <w:pPr>
              <w:rPr>
                <w:i w:val="0"/>
                <w:sz w:val="10"/>
                <w:szCs w:val="10"/>
              </w:rPr>
            </w:pPr>
          </w:p>
        </w:tc>
        <w:tc>
          <w:tcPr>
            <w:tcW w:w="6237" w:type="dxa"/>
          </w:tcPr>
          <w:p w14:paraId="217E6893" w14:textId="17C811B7" w:rsidR="00B4313B" w:rsidRPr="00F91552" w:rsidRDefault="00B4313B" w:rsidP="009801F3">
            <w:pPr>
              <w:rPr>
                <w:i w:val="0"/>
                <w:sz w:val="10"/>
                <w:szCs w:val="10"/>
              </w:rPr>
            </w:pPr>
          </w:p>
        </w:tc>
      </w:tr>
      <w:tr w:rsidR="00B4313B" w:rsidRPr="00F91552" w14:paraId="7A86B418" w14:textId="3283D58B" w:rsidTr="00A460E4">
        <w:tc>
          <w:tcPr>
            <w:tcW w:w="2606" w:type="dxa"/>
          </w:tcPr>
          <w:p w14:paraId="5918D940" w14:textId="46F9C538" w:rsidR="00B4313B" w:rsidRPr="00F91552" w:rsidRDefault="00B4313B" w:rsidP="009801F3">
            <w:pPr>
              <w:rPr>
                <w:i w:val="0"/>
                <w:sz w:val="22"/>
                <w:szCs w:val="22"/>
              </w:rPr>
            </w:pPr>
            <w:r w:rsidRPr="00F91552">
              <w:rPr>
                <w:i w:val="0"/>
                <w:sz w:val="22"/>
                <w:szCs w:val="22"/>
              </w:rPr>
              <w:t>Datum začetka posla:</w:t>
            </w:r>
          </w:p>
        </w:tc>
        <w:tc>
          <w:tcPr>
            <w:tcW w:w="6237" w:type="dxa"/>
            <w:tcBorders>
              <w:bottom w:val="single" w:sz="4" w:space="0" w:color="auto"/>
            </w:tcBorders>
          </w:tcPr>
          <w:p w14:paraId="295344E4" w14:textId="770FC19F" w:rsidR="00B4313B" w:rsidRPr="00F91552" w:rsidRDefault="00B4313B" w:rsidP="009801F3">
            <w:pPr>
              <w:rPr>
                <w:i w:val="0"/>
                <w:sz w:val="22"/>
                <w:szCs w:val="22"/>
              </w:rPr>
            </w:pPr>
          </w:p>
        </w:tc>
      </w:tr>
      <w:tr w:rsidR="00B4313B" w:rsidRPr="00F91552" w14:paraId="6AD93271" w14:textId="4DC2A81A" w:rsidTr="00A460E4">
        <w:tc>
          <w:tcPr>
            <w:tcW w:w="2606" w:type="dxa"/>
          </w:tcPr>
          <w:p w14:paraId="1CB7F1AF" w14:textId="06A3F4D0" w:rsidR="00B4313B" w:rsidRPr="00F91552" w:rsidRDefault="00B4313B" w:rsidP="009801F3">
            <w:pPr>
              <w:rPr>
                <w:i w:val="0"/>
                <w:sz w:val="12"/>
                <w:szCs w:val="12"/>
              </w:rPr>
            </w:pPr>
          </w:p>
        </w:tc>
        <w:tc>
          <w:tcPr>
            <w:tcW w:w="6237" w:type="dxa"/>
          </w:tcPr>
          <w:p w14:paraId="57BF8EE1" w14:textId="5AF395B2" w:rsidR="00B4313B" w:rsidRPr="00F91552" w:rsidRDefault="00B4313B" w:rsidP="009801F3">
            <w:pPr>
              <w:rPr>
                <w:i w:val="0"/>
                <w:sz w:val="12"/>
                <w:szCs w:val="12"/>
              </w:rPr>
            </w:pPr>
          </w:p>
        </w:tc>
      </w:tr>
      <w:tr w:rsidR="00B4313B" w:rsidRPr="00F91552" w14:paraId="008EEEC4" w14:textId="6B4AB0F7" w:rsidTr="00A460E4">
        <w:tc>
          <w:tcPr>
            <w:tcW w:w="2606" w:type="dxa"/>
          </w:tcPr>
          <w:p w14:paraId="2970F7B0" w14:textId="09C69D4A" w:rsidR="00B4313B" w:rsidRPr="00F91552" w:rsidRDefault="00B4313B" w:rsidP="009801F3">
            <w:pPr>
              <w:rPr>
                <w:i w:val="0"/>
                <w:sz w:val="22"/>
                <w:szCs w:val="22"/>
              </w:rPr>
            </w:pPr>
            <w:r w:rsidRPr="00F91552">
              <w:rPr>
                <w:i w:val="0"/>
                <w:sz w:val="22"/>
                <w:szCs w:val="22"/>
              </w:rPr>
              <w:t>Datum končanja posla:</w:t>
            </w:r>
          </w:p>
        </w:tc>
        <w:tc>
          <w:tcPr>
            <w:tcW w:w="6237" w:type="dxa"/>
            <w:tcBorders>
              <w:bottom w:val="single" w:sz="4" w:space="0" w:color="auto"/>
            </w:tcBorders>
          </w:tcPr>
          <w:p w14:paraId="6DDADE4C" w14:textId="238CCABE" w:rsidR="00B4313B" w:rsidRPr="00F91552" w:rsidRDefault="00B4313B" w:rsidP="009801F3">
            <w:pPr>
              <w:rPr>
                <w:i w:val="0"/>
                <w:sz w:val="22"/>
                <w:szCs w:val="22"/>
              </w:rPr>
            </w:pPr>
          </w:p>
        </w:tc>
      </w:tr>
    </w:tbl>
    <w:p w14:paraId="066A9113" w14:textId="2B73DAAF" w:rsidR="00B4313B" w:rsidRPr="00F91552" w:rsidRDefault="00B4313B" w:rsidP="009801F3">
      <w:pPr>
        <w:ind w:left="1080"/>
        <w:rPr>
          <w:i w:val="0"/>
          <w:sz w:val="22"/>
          <w:szCs w:val="22"/>
        </w:rPr>
      </w:pPr>
    </w:p>
    <w:tbl>
      <w:tblPr>
        <w:tblW w:w="8843" w:type="dxa"/>
        <w:tblInd w:w="1188" w:type="dxa"/>
        <w:tblLook w:val="01E0" w:firstRow="1" w:lastRow="1" w:firstColumn="1" w:lastColumn="1" w:noHBand="0" w:noVBand="0"/>
      </w:tblPr>
      <w:tblGrid>
        <w:gridCol w:w="3065"/>
        <w:gridCol w:w="1809"/>
        <w:gridCol w:w="3969"/>
      </w:tblGrid>
      <w:tr w:rsidR="00B4313B" w:rsidRPr="00F91552" w14:paraId="738FFBE3" w14:textId="6B60BADF" w:rsidTr="00A460E4">
        <w:tc>
          <w:tcPr>
            <w:tcW w:w="4874" w:type="dxa"/>
            <w:gridSpan w:val="2"/>
          </w:tcPr>
          <w:p w14:paraId="15482005" w14:textId="77777777" w:rsidR="00D829D7" w:rsidRDefault="00D829D7" w:rsidP="009801F3">
            <w:pPr>
              <w:rPr>
                <w:i w:val="0"/>
                <w:sz w:val="22"/>
                <w:szCs w:val="22"/>
              </w:rPr>
            </w:pPr>
          </w:p>
          <w:p w14:paraId="414C3E66" w14:textId="25B469B6" w:rsidR="00B4313B" w:rsidRPr="00F91552" w:rsidRDefault="00B4313B" w:rsidP="009801F3">
            <w:pPr>
              <w:rPr>
                <w:i w:val="0"/>
                <w:sz w:val="22"/>
                <w:szCs w:val="22"/>
              </w:rPr>
            </w:pPr>
            <w:r w:rsidRPr="00F91552">
              <w:rPr>
                <w:i w:val="0"/>
                <w:sz w:val="22"/>
                <w:szCs w:val="22"/>
              </w:rPr>
              <w:t>Datum, številka in izdajatelj uporabnega dovoljenja:</w:t>
            </w:r>
          </w:p>
        </w:tc>
        <w:tc>
          <w:tcPr>
            <w:tcW w:w="3969" w:type="dxa"/>
            <w:tcBorders>
              <w:bottom w:val="single" w:sz="4" w:space="0" w:color="auto"/>
            </w:tcBorders>
          </w:tcPr>
          <w:p w14:paraId="2502B2BE" w14:textId="0D17F6B8" w:rsidR="00B4313B" w:rsidRPr="00F91552" w:rsidRDefault="00B4313B" w:rsidP="009801F3">
            <w:pPr>
              <w:rPr>
                <w:i w:val="0"/>
                <w:sz w:val="22"/>
                <w:szCs w:val="22"/>
              </w:rPr>
            </w:pPr>
          </w:p>
        </w:tc>
      </w:tr>
      <w:tr w:rsidR="00B4313B" w:rsidRPr="00F91552" w14:paraId="30D3A13A" w14:textId="17C3AE2F" w:rsidTr="00A460E4">
        <w:tc>
          <w:tcPr>
            <w:tcW w:w="4874" w:type="dxa"/>
            <w:gridSpan w:val="2"/>
          </w:tcPr>
          <w:p w14:paraId="75BF1DA3" w14:textId="78EDE888" w:rsidR="00B4313B" w:rsidRPr="00F91552" w:rsidRDefault="00B4313B" w:rsidP="009801F3">
            <w:pPr>
              <w:rPr>
                <w:i w:val="0"/>
                <w:sz w:val="22"/>
                <w:szCs w:val="22"/>
              </w:rPr>
            </w:pPr>
          </w:p>
        </w:tc>
        <w:tc>
          <w:tcPr>
            <w:tcW w:w="3969" w:type="dxa"/>
            <w:tcBorders>
              <w:bottom w:val="single" w:sz="4" w:space="0" w:color="auto"/>
            </w:tcBorders>
          </w:tcPr>
          <w:p w14:paraId="3FE0DEE4" w14:textId="59FE9C6C" w:rsidR="00B4313B" w:rsidRPr="00F91552" w:rsidRDefault="00B4313B" w:rsidP="009801F3">
            <w:pPr>
              <w:rPr>
                <w:i w:val="0"/>
                <w:sz w:val="22"/>
                <w:szCs w:val="22"/>
              </w:rPr>
            </w:pPr>
          </w:p>
        </w:tc>
      </w:tr>
      <w:tr w:rsidR="00B4313B" w:rsidRPr="00F91552" w14:paraId="3706AF64" w14:textId="25B2CA52" w:rsidTr="00A460E4">
        <w:tc>
          <w:tcPr>
            <w:tcW w:w="4874" w:type="dxa"/>
            <w:gridSpan w:val="2"/>
          </w:tcPr>
          <w:p w14:paraId="41DD0417" w14:textId="48FDF779" w:rsidR="00B4313B" w:rsidRPr="00F91552" w:rsidRDefault="00B4313B" w:rsidP="009801F3">
            <w:pPr>
              <w:rPr>
                <w:i w:val="0"/>
                <w:sz w:val="22"/>
                <w:szCs w:val="22"/>
              </w:rPr>
            </w:pPr>
          </w:p>
        </w:tc>
        <w:tc>
          <w:tcPr>
            <w:tcW w:w="3969" w:type="dxa"/>
            <w:tcBorders>
              <w:bottom w:val="single" w:sz="4" w:space="0" w:color="auto"/>
            </w:tcBorders>
          </w:tcPr>
          <w:p w14:paraId="56F2ADE9" w14:textId="520BB1DA" w:rsidR="00B4313B" w:rsidRPr="00F91552" w:rsidRDefault="00B4313B" w:rsidP="009801F3">
            <w:pPr>
              <w:rPr>
                <w:i w:val="0"/>
                <w:sz w:val="22"/>
                <w:szCs w:val="22"/>
              </w:rPr>
            </w:pPr>
          </w:p>
        </w:tc>
      </w:tr>
      <w:tr w:rsidR="00B4313B" w:rsidRPr="00F91552" w14:paraId="73C0D61F" w14:textId="0022F7EC" w:rsidTr="00996B28">
        <w:tc>
          <w:tcPr>
            <w:tcW w:w="3065" w:type="dxa"/>
          </w:tcPr>
          <w:p w14:paraId="76FF3D3D" w14:textId="77777777" w:rsidR="00D829D7" w:rsidRDefault="00D829D7" w:rsidP="009801F3">
            <w:pPr>
              <w:rPr>
                <w:i w:val="0"/>
                <w:sz w:val="22"/>
                <w:szCs w:val="22"/>
              </w:rPr>
            </w:pPr>
          </w:p>
          <w:p w14:paraId="168370D0" w14:textId="4BFAFE6B" w:rsidR="00B4313B" w:rsidRPr="00F91552" w:rsidRDefault="009801F3" w:rsidP="009801F3">
            <w:pPr>
              <w:rPr>
                <w:i w:val="0"/>
                <w:sz w:val="22"/>
                <w:szCs w:val="22"/>
              </w:rPr>
            </w:pPr>
            <w:r w:rsidRPr="00F91552">
              <w:rPr>
                <w:i w:val="0"/>
                <w:sz w:val="22"/>
                <w:szCs w:val="22"/>
              </w:rPr>
              <w:t>Številka objekta iz Registra kulturne dediščine</w:t>
            </w:r>
            <w:r w:rsidR="00B4313B" w:rsidRPr="00F91552">
              <w:rPr>
                <w:i w:val="0"/>
                <w:sz w:val="22"/>
                <w:szCs w:val="22"/>
              </w:rPr>
              <w:t>:</w:t>
            </w:r>
          </w:p>
          <w:p w14:paraId="4B8B9B1A" w14:textId="7C7918E3" w:rsidR="00B4313B" w:rsidRPr="00F91552" w:rsidRDefault="00B4313B" w:rsidP="009801F3">
            <w:pPr>
              <w:rPr>
                <w:sz w:val="18"/>
                <w:szCs w:val="18"/>
              </w:rPr>
            </w:pPr>
            <w:r w:rsidRPr="00F91552">
              <w:rPr>
                <w:sz w:val="18"/>
                <w:szCs w:val="18"/>
              </w:rPr>
              <w:t>(navede se številka)</w:t>
            </w:r>
          </w:p>
        </w:tc>
        <w:tc>
          <w:tcPr>
            <w:tcW w:w="5778" w:type="dxa"/>
            <w:gridSpan w:val="2"/>
            <w:tcBorders>
              <w:bottom w:val="single" w:sz="4" w:space="0" w:color="auto"/>
            </w:tcBorders>
          </w:tcPr>
          <w:p w14:paraId="45CA0F7C" w14:textId="4CBCC01D" w:rsidR="00B4313B" w:rsidRPr="00F91552" w:rsidRDefault="00B4313B" w:rsidP="009801F3">
            <w:pPr>
              <w:rPr>
                <w:i w:val="0"/>
                <w:sz w:val="22"/>
                <w:szCs w:val="22"/>
              </w:rPr>
            </w:pPr>
          </w:p>
        </w:tc>
      </w:tr>
      <w:tr w:rsidR="009801F3" w:rsidRPr="00F91552" w14:paraId="2455FD9E" w14:textId="77777777" w:rsidTr="00996B28">
        <w:tc>
          <w:tcPr>
            <w:tcW w:w="3065" w:type="dxa"/>
          </w:tcPr>
          <w:p w14:paraId="0B2EC542" w14:textId="77777777" w:rsidR="009801F3" w:rsidRDefault="009801F3" w:rsidP="009801F3">
            <w:pPr>
              <w:rPr>
                <w:i w:val="0"/>
                <w:sz w:val="22"/>
                <w:szCs w:val="22"/>
              </w:rPr>
            </w:pPr>
          </w:p>
          <w:p w14:paraId="146971CF" w14:textId="7D965459" w:rsidR="00D829D7" w:rsidRPr="00F91552" w:rsidDel="009801F3" w:rsidRDefault="00D829D7" w:rsidP="009801F3">
            <w:pPr>
              <w:rPr>
                <w:i w:val="0"/>
                <w:sz w:val="22"/>
                <w:szCs w:val="22"/>
              </w:rPr>
            </w:pPr>
          </w:p>
        </w:tc>
        <w:tc>
          <w:tcPr>
            <w:tcW w:w="5778" w:type="dxa"/>
            <w:gridSpan w:val="2"/>
          </w:tcPr>
          <w:p w14:paraId="2C3FBD82" w14:textId="77777777" w:rsidR="009801F3" w:rsidRPr="00F91552" w:rsidRDefault="009801F3" w:rsidP="009801F3">
            <w:pPr>
              <w:rPr>
                <w:i w:val="0"/>
                <w:sz w:val="22"/>
                <w:szCs w:val="22"/>
              </w:rPr>
            </w:pPr>
          </w:p>
        </w:tc>
      </w:tr>
      <w:tr w:rsidR="009801F3" w:rsidRPr="00F91552" w14:paraId="7FA2B5F3" w14:textId="77777777" w:rsidTr="009801F3">
        <w:tc>
          <w:tcPr>
            <w:tcW w:w="3065" w:type="dxa"/>
          </w:tcPr>
          <w:p w14:paraId="5F9E3C9B" w14:textId="256D11EE" w:rsidR="009801F3" w:rsidRPr="00F91552" w:rsidDel="009801F3" w:rsidRDefault="009801F3" w:rsidP="009801F3">
            <w:pPr>
              <w:rPr>
                <w:i w:val="0"/>
                <w:sz w:val="22"/>
                <w:szCs w:val="22"/>
              </w:rPr>
            </w:pPr>
            <w:r w:rsidRPr="00F91552">
              <w:rPr>
                <w:i w:val="0"/>
                <w:sz w:val="22"/>
                <w:szCs w:val="22"/>
              </w:rPr>
              <w:t>Velikost objekta bruto v m2</w:t>
            </w:r>
          </w:p>
        </w:tc>
        <w:tc>
          <w:tcPr>
            <w:tcW w:w="5778" w:type="dxa"/>
            <w:gridSpan w:val="2"/>
            <w:tcBorders>
              <w:bottom w:val="single" w:sz="4" w:space="0" w:color="auto"/>
            </w:tcBorders>
          </w:tcPr>
          <w:p w14:paraId="5487FA85" w14:textId="77777777" w:rsidR="009801F3" w:rsidRPr="00F91552" w:rsidRDefault="009801F3" w:rsidP="009801F3">
            <w:pPr>
              <w:rPr>
                <w:i w:val="0"/>
                <w:sz w:val="22"/>
                <w:szCs w:val="22"/>
              </w:rPr>
            </w:pPr>
          </w:p>
        </w:tc>
      </w:tr>
    </w:tbl>
    <w:p w14:paraId="47E34771" w14:textId="6D079E37" w:rsidR="00B4313B" w:rsidRDefault="00B4313B" w:rsidP="009801F3">
      <w:pPr>
        <w:ind w:left="1080"/>
        <w:rPr>
          <w:i w:val="0"/>
          <w:sz w:val="22"/>
          <w:szCs w:val="22"/>
        </w:rPr>
      </w:pPr>
    </w:p>
    <w:p w14:paraId="584D89A8" w14:textId="77777777" w:rsidR="00D829D7" w:rsidRPr="00F91552" w:rsidRDefault="00D829D7" w:rsidP="009801F3">
      <w:pPr>
        <w:ind w:left="1080"/>
        <w:rPr>
          <w:i w:val="0"/>
          <w:sz w:val="22"/>
          <w:szCs w:val="22"/>
        </w:rPr>
      </w:pPr>
    </w:p>
    <w:p w14:paraId="75388E58" w14:textId="54305629" w:rsidR="00B4313B" w:rsidRPr="0022154A" w:rsidRDefault="00B4313B" w:rsidP="009801F3">
      <w:pPr>
        <w:ind w:left="1080"/>
        <w:rPr>
          <w:i w:val="0"/>
          <w:sz w:val="22"/>
          <w:szCs w:val="22"/>
        </w:rPr>
      </w:pPr>
      <w:r w:rsidRPr="00F91552">
        <w:rPr>
          <w:i w:val="0"/>
          <w:sz w:val="22"/>
          <w:szCs w:val="22"/>
        </w:rPr>
        <w:t>Naziv in naslov naročnika: .............................................................................................…………........</w:t>
      </w:r>
    </w:p>
    <w:p w14:paraId="15B9AD13" w14:textId="5D6634DD" w:rsidR="00B4313B" w:rsidRPr="00862B58" w:rsidRDefault="00B4313B" w:rsidP="009801F3">
      <w:pPr>
        <w:ind w:left="1080"/>
        <w:rPr>
          <w:i w:val="0"/>
          <w:sz w:val="14"/>
          <w:szCs w:val="14"/>
        </w:rPr>
      </w:pPr>
    </w:p>
    <w:p w14:paraId="0F3162FC" w14:textId="675399F6" w:rsidR="00B4313B" w:rsidRPr="0022154A" w:rsidRDefault="00B4313B" w:rsidP="009801F3">
      <w:pPr>
        <w:ind w:left="1080"/>
        <w:rPr>
          <w:i w:val="0"/>
          <w:sz w:val="22"/>
          <w:szCs w:val="22"/>
        </w:rPr>
      </w:pPr>
      <w:r w:rsidRPr="0022154A">
        <w:rPr>
          <w:i w:val="0"/>
          <w:sz w:val="22"/>
          <w:szCs w:val="22"/>
        </w:rPr>
        <w:t xml:space="preserve">Kontaktna oseba naročnika (e-pošta) in telefonska številka: </w:t>
      </w:r>
    </w:p>
    <w:p w14:paraId="74AF100C" w14:textId="0D4665FC" w:rsidR="00B4313B" w:rsidRDefault="00B4313B" w:rsidP="009801F3">
      <w:pPr>
        <w:ind w:left="1080"/>
        <w:rPr>
          <w:i w:val="0"/>
          <w:sz w:val="22"/>
          <w:szCs w:val="22"/>
        </w:rPr>
      </w:pPr>
    </w:p>
    <w:p w14:paraId="7B078688" w14:textId="60C33270" w:rsidR="00B4313B" w:rsidRPr="0022154A" w:rsidRDefault="00B4313B" w:rsidP="009801F3">
      <w:pPr>
        <w:ind w:left="1080"/>
        <w:rPr>
          <w:i w:val="0"/>
          <w:sz w:val="22"/>
          <w:szCs w:val="22"/>
        </w:rPr>
      </w:pPr>
      <w:r w:rsidRPr="0022154A">
        <w:rPr>
          <w:i w:val="0"/>
          <w:sz w:val="22"/>
          <w:szCs w:val="22"/>
        </w:rPr>
        <w:t>…………………………….…………………………………………………...………………</w:t>
      </w:r>
    </w:p>
    <w:p w14:paraId="6AC0F814" w14:textId="525D8C1B" w:rsidR="00B4313B" w:rsidRDefault="00B4313B" w:rsidP="009801F3">
      <w:pPr>
        <w:ind w:left="1080"/>
        <w:rPr>
          <w:i w:val="0"/>
          <w:sz w:val="14"/>
          <w:szCs w:val="14"/>
        </w:rPr>
      </w:pPr>
    </w:p>
    <w:p w14:paraId="69D4C70A" w14:textId="472AF176" w:rsidR="00D829D7" w:rsidRDefault="00D829D7" w:rsidP="009801F3">
      <w:pPr>
        <w:ind w:left="1080"/>
        <w:rPr>
          <w:i w:val="0"/>
          <w:sz w:val="14"/>
          <w:szCs w:val="14"/>
        </w:rPr>
      </w:pPr>
    </w:p>
    <w:p w14:paraId="557E09B8" w14:textId="77777777" w:rsidR="00D829D7" w:rsidRPr="00862B58" w:rsidRDefault="00D829D7" w:rsidP="009801F3">
      <w:pPr>
        <w:ind w:left="1080"/>
        <w:rPr>
          <w:i w:val="0"/>
          <w:sz w:val="14"/>
          <w:szCs w:val="14"/>
        </w:rPr>
      </w:pPr>
    </w:p>
    <w:p w14:paraId="55CFC368" w14:textId="77777777" w:rsidR="00D829D7" w:rsidRDefault="00D829D7" w:rsidP="009801F3">
      <w:pPr>
        <w:ind w:left="1080"/>
        <w:jc w:val="both"/>
        <w:rPr>
          <w:i w:val="0"/>
          <w:sz w:val="22"/>
          <w:szCs w:val="22"/>
        </w:rPr>
      </w:pPr>
    </w:p>
    <w:p w14:paraId="07FA0E08" w14:textId="55771E3C" w:rsidR="00B4313B" w:rsidRPr="0022154A" w:rsidRDefault="00B4313B" w:rsidP="009801F3">
      <w:pPr>
        <w:ind w:left="1080"/>
        <w:jc w:val="both"/>
        <w:rPr>
          <w:i w:val="0"/>
          <w:sz w:val="22"/>
          <w:szCs w:val="22"/>
        </w:rPr>
      </w:pPr>
      <w:r w:rsidRPr="0022154A">
        <w:rPr>
          <w:i w:val="0"/>
          <w:sz w:val="22"/>
          <w:szCs w:val="22"/>
        </w:rPr>
        <w:lastRenderedPageBreak/>
        <w:t>To potrdilo se izdaja na zahtevo zgoraj navedenega gospodarskega subjekta in se bo uporabilo samo za potrjevanje referenc na javnem razpisu za zgoraj navedeno javno naročilo pri Mestni občini Ljubljana.</w:t>
      </w:r>
    </w:p>
    <w:p w14:paraId="1EF8F890" w14:textId="51D755E3" w:rsidR="00B4313B" w:rsidRPr="0022154A" w:rsidRDefault="00B4313B" w:rsidP="009801F3">
      <w:pPr>
        <w:ind w:left="1080"/>
        <w:rPr>
          <w:i w:val="0"/>
          <w:sz w:val="22"/>
          <w:szCs w:val="22"/>
        </w:rPr>
      </w:pPr>
    </w:p>
    <w:p w14:paraId="506473DE" w14:textId="4D06BE8E" w:rsidR="00B4313B" w:rsidRPr="0022154A" w:rsidRDefault="00B4313B" w:rsidP="009801F3">
      <w:pPr>
        <w:ind w:left="1080"/>
        <w:rPr>
          <w:i w:val="0"/>
          <w:sz w:val="22"/>
          <w:szCs w:val="22"/>
        </w:rPr>
      </w:pPr>
      <w:r w:rsidRPr="0022154A">
        <w:rPr>
          <w:i w:val="0"/>
          <w:sz w:val="22"/>
          <w:szCs w:val="22"/>
        </w:rPr>
        <w:t>Kraj:.............................</w:t>
      </w:r>
    </w:p>
    <w:p w14:paraId="38BDF765" w14:textId="16C9264E" w:rsidR="00B4313B" w:rsidRPr="0022154A" w:rsidRDefault="00B4313B" w:rsidP="009801F3">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6AC8BF2C" w14:textId="3DCF3436" w:rsidR="00B4313B" w:rsidRPr="0022154A" w:rsidRDefault="00B4313B" w:rsidP="009801F3">
      <w:pPr>
        <w:pStyle w:val="Glava"/>
        <w:tabs>
          <w:tab w:val="clear" w:pos="4536"/>
          <w:tab w:val="clear" w:pos="9072"/>
        </w:tabs>
        <w:ind w:left="1080"/>
        <w:jc w:val="both"/>
        <w:rPr>
          <w:i w:val="0"/>
          <w:sz w:val="22"/>
          <w:szCs w:val="22"/>
        </w:rPr>
      </w:pPr>
    </w:p>
    <w:p w14:paraId="325AE0E3" w14:textId="584675B0" w:rsidR="00B4313B" w:rsidRDefault="00686662" w:rsidP="009801F3">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63723F80" w14:textId="77777777" w:rsidR="00B4313B" w:rsidRDefault="00B4313B" w:rsidP="007C700D">
      <w:pPr>
        <w:pStyle w:val="Glava"/>
        <w:tabs>
          <w:tab w:val="clear" w:pos="4536"/>
          <w:tab w:val="clear" w:pos="9072"/>
        </w:tabs>
        <w:ind w:left="1080"/>
        <w:jc w:val="right"/>
        <w:rPr>
          <w:b/>
          <w:i w:val="0"/>
          <w:sz w:val="22"/>
          <w:szCs w:val="22"/>
        </w:rPr>
      </w:pPr>
    </w:p>
    <w:p w14:paraId="30FB05F1" w14:textId="77777777" w:rsidR="00B4313B" w:rsidRDefault="00B4313B" w:rsidP="007C700D">
      <w:pPr>
        <w:pStyle w:val="Glava"/>
        <w:tabs>
          <w:tab w:val="clear" w:pos="4536"/>
          <w:tab w:val="clear" w:pos="9072"/>
        </w:tabs>
        <w:ind w:left="1080"/>
        <w:jc w:val="right"/>
        <w:rPr>
          <w:b/>
          <w:i w:val="0"/>
          <w:sz w:val="22"/>
          <w:szCs w:val="22"/>
        </w:rPr>
      </w:pPr>
    </w:p>
    <w:p w14:paraId="72780447" w14:textId="77777777" w:rsidR="00B4313B" w:rsidRDefault="00B4313B" w:rsidP="007C700D">
      <w:pPr>
        <w:pStyle w:val="Glava"/>
        <w:tabs>
          <w:tab w:val="clear" w:pos="4536"/>
          <w:tab w:val="clear" w:pos="9072"/>
        </w:tabs>
        <w:ind w:left="1080"/>
        <w:jc w:val="right"/>
        <w:rPr>
          <w:b/>
          <w:i w:val="0"/>
          <w:sz w:val="22"/>
          <w:szCs w:val="22"/>
        </w:rPr>
      </w:pPr>
    </w:p>
    <w:p w14:paraId="6C6C807B" w14:textId="77777777" w:rsidR="00496763" w:rsidRDefault="00496763" w:rsidP="007C700D">
      <w:pPr>
        <w:pStyle w:val="Glava"/>
        <w:tabs>
          <w:tab w:val="clear" w:pos="4536"/>
          <w:tab w:val="clear" w:pos="9072"/>
        </w:tabs>
        <w:ind w:left="1080"/>
        <w:jc w:val="right"/>
        <w:rPr>
          <w:b/>
          <w:i w:val="0"/>
          <w:sz w:val="22"/>
          <w:szCs w:val="22"/>
        </w:rPr>
      </w:pPr>
    </w:p>
    <w:p w14:paraId="4DB56358" w14:textId="77777777" w:rsidR="009801F3" w:rsidRDefault="009801F3" w:rsidP="007C700D">
      <w:pPr>
        <w:pStyle w:val="Glava"/>
        <w:tabs>
          <w:tab w:val="clear" w:pos="4536"/>
          <w:tab w:val="clear" w:pos="9072"/>
        </w:tabs>
        <w:ind w:left="1080"/>
        <w:jc w:val="right"/>
        <w:rPr>
          <w:b/>
          <w:i w:val="0"/>
          <w:sz w:val="22"/>
          <w:szCs w:val="22"/>
        </w:rPr>
        <w:sectPr w:rsidR="009801F3" w:rsidSect="009801F3">
          <w:pgSz w:w="11906" w:h="16838"/>
          <w:pgMar w:top="1361" w:right="1202" w:bottom="1202" w:left="629" w:header="709" w:footer="709" w:gutter="0"/>
          <w:cols w:space="708"/>
          <w:docGrid w:linePitch="360"/>
        </w:sectPr>
      </w:pPr>
    </w:p>
    <w:p w14:paraId="5AEEFF90" w14:textId="3EE0B610" w:rsidR="00FE3CF1" w:rsidRPr="0083452A" w:rsidRDefault="009801F3" w:rsidP="007C700D">
      <w:pPr>
        <w:pStyle w:val="Glava"/>
        <w:tabs>
          <w:tab w:val="clear" w:pos="4536"/>
          <w:tab w:val="clear" w:pos="9072"/>
        </w:tabs>
        <w:ind w:left="1080"/>
        <w:jc w:val="right"/>
        <w:rPr>
          <w:b/>
          <w:i w:val="0"/>
          <w:sz w:val="22"/>
          <w:szCs w:val="22"/>
        </w:rPr>
      </w:pPr>
      <w:r>
        <w:rPr>
          <w:b/>
          <w:i w:val="0"/>
          <w:sz w:val="22"/>
          <w:szCs w:val="22"/>
        </w:rPr>
        <w:lastRenderedPageBreak/>
        <w:t>P</w:t>
      </w:r>
      <w:r w:rsidR="000B18E0" w:rsidRPr="0083452A">
        <w:rPr>
          <w:b/>
          <w:i w:val="0"/>
          <w:sz w:val="22"/>
          <w:szCs w:val="22"/>
        </w:rPr>
        <w:t xml:space="preserve">RILOGA </w:t>
      </w:r>
      <w:r w:rsidR="005225D2" w:rsidRPr="0083452A">
        <w:rPr>
          <w:b/>
          <w:i w:val="0"/>
          <w:sz w:val="22"/>
          <w:szCs w:val="22"/>
        </w:rPr>
        <w:t>6</w:t>
      </w:r>
    </w:p>
    <w:p w14:paraId="2EC5D4D4" w14:textId="1D400983" w:rsidR="00FE3CF1" w:rsidRPr="00C32302" w:rsidRDefault="00FE3CF1" w:rsidP="00FE3CF1">
      <w:pPr>
        <w:rPr>
          <w:i w:val="0"/>
          <w:sz w:val="22"/>
          <w:szCs w:val="22"/>
        </w:rPr>
      </w:pPr>
      <w:r w:rsidRPr="00C32302">
        <w:rPr>
          <w:i w:val="0"/>
          <w:sz w:val="22"/>
          <w:szCs w:val="22"/>
        </w:rPr>
        <w:tab/>
      </w:r>
      <w:r w:rsidRPr="00C32302">
        <w:rPr>
          <w:i w:val="0"/>
          <w:sz w:val="22"/>
          <w:szCs w:val="22"/>
        </w:rPr>
        <w:tab/>
      </w:r>
      <w:r w:rsidRPr="00C32302">
        <w:rPr>
          <w:i w:val="0"/>
          <w:sz w:val="22"/>
          <w:szCs w:val="22"/>
        </w:rPr>
        <w:tab/>
      </w:r>
      <w:r w:rsidRPr="00C32302">
        <w:rPr>
          <w:i w:val="0"/>
          <w:sz w:val="22"/>
          <w:szCs w:val="22"/>
        </w:rPr>
        <w:tab/>
      </w:r>
      <w:r w:rsidRPr="00C32302">
        <w:rPr>
          <w:i w:val="0"/>
          <w:sz w:val="22"/>
          <w:szCs w:val="22"/>
        </w:rPr>
        <w:tab/>
      </w:r>
      <w:r w:rsidRPr="00C32302">
        <w:rPr>
          <w:i w:val="0"/>
          <w:sz w:val="22"/>
          <w:szCs w:val="22"/>
        </w:rPr>
        <w:tab/>
      </w:r>
    </w:p>
    <w:p w14:paraId="768298BC" w14:textId="77777777" w:rsidR="00BE161E" w:rsidRPr="00C32302" w:rsidRDefault="00BE161E" w:rsidP="00BE161E">
      <w:pPr>
        <w:ind w:left="1080"/>
        <w:jc w:val="center"/>
        <w:rPr>
          <w:b/>
          <w:i w:val="0"/>
          <w:sz w:val="28"/>
          <w:szCs w:val="28"/>
        </w:rPr>
      </w:pPr>
      <w:r w:rsidRPr="00C32302">
        <w:rPr>
          <w:b/>
          <w:i w:val="0"/>
          <w:sz w:val="28"/>
          <w:szCs w:val="28"/>
        </w:rPr>
        <w:t>SEZNAM KADROV</w:t>
      </w:r>
    </w:p>
    <w:p w14:paraId="0B2A6EB1" w14:textId="77777777" w:rsidR="00BE161E" w:rsidRPr="00A34261" w:rsidRDefault="00BE161E" w:rsidP="00BE161E">
      <w:pPr>
        <w:rPr>
          <w:i w:val="0"/>
          <w:sz w:val="22"/>
          <w:szCs w:val="22"/>
        </w:rPr>
      </w:pPr>
    </w:p>
    <w:p w14:paraId="75E542A8" w14:textId="77777777" w:rsidR="00BE161E" w:rsidRPr="00B93B52"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83452A" w14:paraId="25245567" w14:textId="77777777" w:rsidTr="000C49E8">
        <w:tc>
          <w:tcPr>
            <w:tcW w:w="2181" w:type="dxa"/>
          </w:tcPr>
          <w:p w14:paraId="773B165F" w14:textId="77777777" w:rsidR="00BE161E" w:rsidRPr="00B93B52" w:rsidRDefault="00BE161E" w:rsidP="00B12A9B">
            <w:pPr>
              <w:pStyle w:val="Glava"/>
              <w:tabs>
                <w:tab w:val="clear" w:pos="4536"/>
                <w:tab w:val="clear" w:pos="9072"/>
              </w:tabs>
              <w:jc w:val="both"/>
              <w:rPr>
                <w:i w:val="0"/>
                <w:sz w:val="22"/>
                <w:szCs w:val="22"/>
              </w:rPr>
            </w:pPr>
            <w:r w:rsidRPr="00B93B52">
              <w:rPr>
                <w:i w:val="0"/>
                <w:sz w:val="22"/>
                <w:szCs w:val="22"/>
              </w:rPr>
              <w:t>Gospodarski subjekt:</w:t>
            </w:r>
          </w:p>
        </w:tc>
        <w:tc>
          <w:tcPr>
            <w:tcW w:w="6279" w:type="dxa"/>
            <w:tcBorders>
              <w:bottom w:val="single" w:sz="4" w:space="0" w:color="auto"/>
            </w:tcBorders>
          </w:tcPr>
          <w:p w14:paraId="30D637B8" w14:textId="77777777" w:rsidR="00BE161E" w:rsidRPr="00EF03BB" w:rsidRDefault="00BE161E" w:rsidP="00B12A9B">
            <w:pPr>
              <w:pStyle w:val="Glava"/>
              <w:tabs>
                <w:tab w:val="clear" w:pos="4536"/>
                <w:tab w:val="clear" w:pos="9072"/>
              </w:tabs>
              <w:jc w:val="both"/>
              <w:rPr>
                <w:i w:val="0"/>
                <w:szCs w:val="24"/>
              </w:rPr>
            </w:pPr>
          </w:p>
        </w:tc>
      </w:tr>
    </w:tbl>
    <w:p w14:paraId="7DED15CC" w14:textId="77777777" w:rsidR="00D71485" w:rsidRPr="0083452A" w:rsidRDefault="00D71485" w:rsidP="00BE161E">
      <w:pPr>
        <w:pStyle w:val="Glava"/>
        <w:tabs>
          <w:tab w:val="clear" w:pos="4536"/>
          <w:tab w:val="clear" w:pos="9072"/>
        </w:tabs>
        <w:jc w:val="both"/>
        <w:rPr>
          <w:i w:val="0"/>
          <w:sz w:val="22"/>
          <w:szCs w:val="22"/>
        </w:rPr>
      </w:pPr>
    </w:p>
    <w:p w14:paraId="71A887BC" w14:textId="61C699F3" w:rsidR="009407E7" w:rsidRPr="00F91552" w:rsidRDefault="009407E7" w:rsidP="00F91552">
      <w:pPr>
        <w:pStyle w:val="Odstavekseznama"/>
        <w:numPr>
          <w:ilvl w:val="0"/>
          <w:numId w:val="9"/>
        </w:numPr>
        <w:jc w:val="both"/>
        <w:rPr>
          <w:b/>
          <w:i w:val="0"/>
          <w:sz w:val="20"/>
        </w:rPr>
      </w:pPr>
      <w:r w:rsidRPr="00F91552">
        <w:rPr>
          <w:b/>
          <w:i w:val="0"/>
          <w:sz w:val="20"/>
        </w:rPr>
        <w:t xml:space="preserve">je, kvalitetno, strokovno in v skladu s pogodbenimi določili opravljal funkcijo pooblaščenega inženirja za področje arhitekture oz. odgovornega projektanta arhitekture pri izdelavi projektne dokumentacije za zahtevni objekt s področja arhitekture (za faze PGD ali DGD in PZI) za vsaj </w:t>
      </w:r>
      <w:r w:rsidR="00A85C3B" w:rsidRPr="00F91552">
        <w:rPr>
          <w:b/>
          <w:i w:val="0"/>
          <w:sz w:val="20"/>
        </w:rPr>
        <w:t>dva</w:t>
      </w:r>
      <w:r w:rsidRPr="00F91552">
        <w:rPr>
          <w:b/>
          <w:i w:val="0"/>
          <w:sz w:val="20"/>
        </w:rPr>
        <w:t xml:space="preserve"> (</w:t>
      </w:r>
      <w:r w:rsidR="00A85C3B" w:rsidRPr="00F91552">
        <w:rPr>
          <w:b/>
          <w:i w:val="0"/>
          <w:sz w:val="20"/>
        </w:rPr>
        <w:t>2</w:t>
      </w:r>
      <w:r w:rsidRPr="00F91552">
        <w:rPr>
          <w:b/>
          <w:i w:val="0"/>
          <w:sz w:val="20"/>
        </w:rPr>
        <w:t>) objekt</w:t>
      </w:r>
      <w:r w:rsidR="009618F1">
        <w:rPr>
          <w:b/>
          <w:i w:val="0"/>
          <w:sz w:val="20"/>
        </w:rPr>
        <w:t>a</w:t>
      </w:r>
      <w:r w:rsidRPr="00F91552">
        <w:rPr>
          <w:b/>
          <w:i w:val="0"/>
          <w:sz w:val="20"/>
        </w:rPr>
        <w:t xml:space="preserve"> visokih gradenj, ki </w:t>
      </w:r>
      <w:r w:rsidR="002A262F">
        <w:rPr>
          <w:b/>
          <w:i w:val="0"/>
          <w:sz w:val="20"/>
        </w:rPr>
        <w:t>sta</w:t>
      </w:r>
      <w:r w:rsidR="002A262F" w:rsidRPr="00F91552">
        <w:rPr>
          <w:b/>
          <w:i w:val="0"/>
          <w:sz w:val="20"/>
        </w:rPr>
        <w:t xml:space="preserve"> vpisan</w:t>
      </w:r>
      <w:r w:rsidR="002A262F">
        <w:rPr>
          <w:b/>
          <w:i w:val="0"/>
          <w:sz w:val="20"/>
        </w:rPr>
        <w:t>a</w:t>
      </w:r>
      <w:r w:rsidR="002A262F" w:rsidRPr="00F91552">
        <w:rPr>
          <w:b/>
          <w:i w:val="0"/>
          <w:sz w:val="20"/>
        </w:rPr>
        <w:t xml:space="preserve"> </w:t>
      </w:r>
      <w:r w:rsidRPr="00F91552">
        <w:rPr>
          <w:b/>
          <w:i w:val="0"/>
          <w:sz w:val="20"/>
        </w:rPr>
        <w:t>v Register kulturne dediščine ter v velikosti vsaj 4.700 m² bruto površine in za katera je bilo v obdobju od 01.01.2010 dalje do oddaje ponudbe pridobljeno uporabno dovoljenje ter je bila vrednost GOI del posamezne investicije najmanj 5 mio EUR z DDV;</w:t>
      </w:r>
    </w:p>
    <w:p w14:paraId="3AD7B352" w14:textId="58849377" w:rsidR="00DC2505" w:rsidRDefault="00DC2505" w:rsidP="00F91552">
      <w:pPr>
        <w:pStyle w:val="Odstavekseznama"/>
        <w:numPr>
          <w:ilvl w:val="0"/>
          <w:numId w:val="9"/>
        </w:numPr>
        <w:jc w:val="both"/>
        <w:rPr>
          <w:b/>
          <w:i w:val="0"/>
          <w:sz w:val="20"/>
        </w:rPr>
      </w:pPr>
      <w:r w:rsidRPr="00F91552">
        <w:rPr>
          <w:b/>
          <w:i w:val="0"/>
          <w:sz w:val="20"/>
        </w:rPr>
        <w:t>ima  najmanj 15 let delovnih izkušenj</w:t>
      </w:r>
      <w:r w:rsidR="002A262F">
        <w:rPr>
          <w:b/>
          <w:i w:val="0"/>
          <w:sz w:val="20"/>
        </w:rPr>
        <w:t xml:space="preserve"> od pričetka delovanja na področju projektiranja;</w:t>
      </w:r>
    </w:p>
    <w:p w14:paraId="7385E440" w14:textId="7B2924B7" w:rsidR="00E71D5C" w:rsidRPr="00F91552" w:rsidRDefault="009618F1" w:rsidP="00F91552">
      <w:pPr>
        <w:pStyle w:val="Odstavekseznama"/>
        <w:numPr>
          <w:ilvl w:val="0"/>
          <w:numId w:val="9"/>
        </w:numPr>
        <w:jc w:val="both"/>
        <w:rPr>
          <w:b/>
          <w:i w:val="0"/>
          <w:sz w:val="20"/>
        </w:rPr>
      </w:pPr>
      <w:r>
        <w:rPr>
          <w:b/>
          <w:i w:val="0"/>
          <w:sz w:val="20"/>
        </w:rPr>
        <w:t>z</w:t>
      </w:r>
      <w:r w:rsidR="00E71D5C">
        <w:rPr>
          <w:b/>
          <w:i w:val="0"/>
          <w:sz w:val="20"/>
        </w:rPr>
        <w:t>aposlen</w:t>
      </w:r>
      <w:r w:rsidR="00F91552" w:rsidRPr="00F91552">
        <w:rPr>
          <w:b/>
          <w:i w:val="0"/>
          <w:sz w:val="20"/>
        </w:rPr>
        <w:t xml:space="preserve"> pri vodilnem ponudniku oziroma vodilnem partnerju.</w:t>
      </w:r>
    </w:p>
    <w:p w14:paraId="0564889F" w14:textId="77777777" w:rsidR="00BE161E" w:rsidRPr="00DC2505" w:rsidRDefault="00BE161E" w:rsidP="00BE161E">
      <w:pPr>
        <w:pStyle w:val="Glava"/>
        <w:tabs>
          <w:tab w:val="clear" w:pos="4536"/>
          <w:tab w:val="clear" w:pos="9072"/>
        </w:tabs>
        <w:jc w:val="both"/>
        <w:rPr>
          <w:i w:val="0"/>
          <w:sz w:val="22"/>
          <w:szCs w:val="22"/>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4253"/>
        <w:gridCol w:w="2722"/>
        <w:gridCol w:w="2551"/>
        <w:gridCol w:w="1843"/>
        <w:gridCol w:w="1247"/>
      </w:tblGrid>
      <w:tr w:rsidR="00185BD3" w:rsidRPr="0083452A" w14:paraId="687DEDD3" w14:textId="77777777" w:rsidTr="009618F1">
        <w:tc>
          <w:tcPr>
            <w:tcW w:w="621" w:type="dxa"/>
            <w:tcBorders>
              <w:bottom w:val="single" w:sz="4" w:space="0" w:color="auto"/>
            </w:tcBorders>
            <w:shd w:val="clear" w:color="auto" w:fill="D9D9D9" w:themeFill="background1" w:themeFillShade="D9"/>
            <w:vAlign w:val="center"/>
          </w:tcPr>
          <w:p w14:paraId="7CD9F767" w14:textId="77777777" w:rsidR="00185BD3" w:rsidRPr="0083452A" w:rsidRDefault="00185BD3" w:rsidP="00B12A9B">
            <w:pPr>
              <w:jc w:val="center"/>
              <w:rPr>
                <w:b/>
                <w:i w:val="0"/>
                <w:sz w:val="20"/>
              </w:rPr>
            </w:pPr>
            <w:proofErr w:type="spellStart"/>
            <w:r w:rsidRPr="0083452A">
              <w:rPr>
                <w:b/>
                <w:i w:val="0"/>
                <w:sz w:val="20"/>
              </w:rPr>
              <w:t>Zap</w:t>
            </w:r>
            <w:proofErr w:type="spellEnd"/>
            <w:r w:rsidRPr="0083452A">
              <w:rPr>
                <w:b/>
                <w:i w:val="0"/>
                <w:sz w:val="20"/>
              </w:rPr>
              <w:t>. št.</w:t>
            </w:r>
          </w:p>
        </w:tc>
        <w:tc>
          <w:tcPr>
            <w:tcW w:w="4253" w:type="dxa"/>
            <w:tcBorders>
              <w:bottom w:val="single" w:sz="4" w:space="0" w:color="auto"/>
            </w:tcBorders>
            <w:shd w:val="clear" w:color="auto" w:fill="D9D9D9" w:themeFill="background1" w:themeFillShade="D9"/>
            <w:vAlign w:val="center"/>
          </w:tcPr>
          <w:p w14:paraId="50F51ABC" w14:textId="77777777" w:rsidR="00185BD3" w:rsidRPr="0083452A" w:rsidRDefault="00185BD3" w:rsidP="00B12A9B">
            <w:pPr>
              <w:jc w:val="center"/>
              <w:rPr>
                <w:b/>
                <w:i w:val="0"/>
                <w:sz w:val="20"/>
              </w:rPr>
            </w:pPr>
            <w:r w:rsidRPr="0083452A">
              <w:rPr>
                <w:b/>
                <w:i w:val="0"/>
                <w:sz w:val="20"/>
              </w:rPr>
              <w:t>Funkcija pri projektu</w:t>
            </w:r>
          </w:p>
        </w:tc>
        <w:tc>
          <w:tcPr>
            <w:tcW w:w="2722" w:type="dxa"/>
            <w:shd w:val="clear" w:color="auto" w:fill="D9D9D9" w:themeFill="background1" w:themeFillShade="D9"/>
            <w:vAlign w:val="center"/>
          </w:tcPr>
          <w:p w14:paraId="660F82EC" w14:textId="77777777" w:rsidR="00185BD3" w:rsidRPr="0083452A" w:rsidRDefault="00185BD3" w:rsidP="00B12A9B">
            <w:pPr>
              <w:jc w:val="center"/>
              <w:rPr>
                <w:b/>
                <w:i w:val="0"/>
                <w:sz w:val="20"/>
              </w:rPr>
            </w:pPr>
            <w:r w:rsidRPr="0083452A">
              <w:rPr>
                <w:b/>
                <w:i w:val="0"/>
                <w:sz w:val="20"/>
              </w:rPr>
              <w:t>Ime in priimek</w:t>
            </w:r>
          </w:p>
        </w:tc>
        <w:tc>
          <w:tcPr>
            <w:tcW w:w="2551" w:type="dxa"/>
            <w:shd w:val="clear" w:color="auto" w:fill="D9D9D9" w:themeFill="background1" w:themeFillShade="D9"/>
            <w:vAlign w:val="center"/>
          </w:tcPr>
          <w:p w14:paraId="3C64479C" w14:textId="163C3B1B" w:rsidR="00185BD3" w:rsidRPr="0083452A" w:rsidRDefault="00185BD3" w:rsidP="00445437">
            <w:pPr>
              <w:jc w:val="center"/>
              <w:rPr>
                <w:b/>
                <w:i w:val="0"/>
                <w:sz w:val="20"/>
              </w:rPr>
            </w:pPr>
            <w:r w:rsidRPr="0083452A">
              <w:rPr>
                <w:b/>
                <w:i w:val="0"/>
                <w:sz w:val="16"/>
                <w:szCs w:val="16"/>
              </w:rPr>
              <w:t>Zaposlitev (navede se delodajalca)</w:t>
            </w:r>
          </w:p>
        </w:tc>
        <w:tc>
          <w:tcPr>
            <w:tcW w:w="1843" w:type="dxa"/>
            <w:shd w:val="clear" w:color="auto" w:fill="D9D9D9" w:themeFill="background1" w:themeFillShade="D9"/>
          </w:tcPr>
          <w:p w14:paraId="6E1C098E" w14:textId="77777777" w:rsidR="00185BD3" w:rsidRPr="0083452A" w:rsidRDefault="00185BD3" w:rsidP="00B12A9B">
            <w:pPr>
              <w:jc w:val="center"/>
              <w:rPr>
                <w:b/>
                <w:i w:val="0"/>
                <w:sz w:val="16"/>
                <w:szCs w:val="16"/>
              </w:rPr>
            </w:pPr>
            <w:r w:rsidRPr="0083452A">
              <w:rPr>
                <w:b/>
                <w:i w:val="0"/>
                <w:sz w:val="16"/>
                <w:szCs w:val="16"/>
              </w:rPr>
              <w:t>Identifikacijska številka vpisa v imenik IZS ali drug imenik</w:t>
            </w:r>
          </w:p>
        </w:tc>
        <w:tc>
          <w:tcPr>
            <w:tcW w:w="1247" w:type="dxa"/>
            <w:shd w:val="clear" w:color="auto" w:fill="D9D9D9" w:themeFill="background1" w:themeFillShade="D9"/>
            <w:vAlign w:val="center"/>
          </w:tcPr>
          <w:p w14:paraId="44A77D47" w14:textId="5DFBDCB7" w:rsidR="00185BD3" w:rsidRPr="0083452A" w:rsidRDefault="00185BD3" w:rsidP="00B12A9B">
            <w:pPr>
              <w:jc w:val="center"/>
              <w:rPr>
                <w:b/>
                <w:i w:val="0"/>
                <w:sz w:val="20"/>
              </w:rPr>
            </w:pPr>
            <w:r w:rsidRPr="0083452A">
              <w:rPr>
                <w:b/>
                <w:i w:val="0"/>
                <w:sz w:val="16"/>
                <w:szCs w:val="16"/>
              </w:rPr>
              <w:t>delovne izkušnje v letih</w:t>
            </w:r>
          </w:p>
        </w:tc>
      </w:tr>
      <w:tr w:rsidR="004D7E9B" w:rsidRPr="0083452A" w14:paraId="5B6ACF6A" w14:textId="77777777" w:rsidTr="009618F1">
        <w:trPr>
          <w:trHeight w:val="790"/>
        </w:trPr>
        <w:tc>
          <w:tcPr>
            <w:tcW w:w="621" w:type="dxa"/>
            <w:shd w:val="clear" w:color="auto" w:fill="D9D9D9" w:themeFill="background1" w:themeFillShade="D9"/>
            <w:vAlign w:val="center"/>
          </w:tcPr>
          <w:p w14:paraId="42199A1C" w14:textId="77777777" w:rsidR="004D7E9B" w:rsidRPr="0083452A" w:rsidRDefault="004D7E9B" w:rsidP="00B12A9B">
            <w:pPr>
              <w:pStyle w:val="Glava"/>
              <w:tabs>
                <w:tab w:val="clear" w:pos="4536"/>
                <w:tab w:val="clear" w:pos="9072"/>
              </w:tabs>
              <w:jc w:val="center"/>
              <w:rPr>
                <w:i w:val="0"/>
                <w:sz w:val="22"/>
                <w:szCs w:val="22"/>
              </w:rPr>
            </w:pPr>
            <w:r w:rsidRPr="0083452A">
              <w:rPr>
                <w:i w:val="0"/>
                <w:sz w:val="22"/>
                <w:szCs w:val="22"/>
              </w:rPr>
              <w:t>1</w:t>
            </w:r>
          </w:p>
        </w:tc>
        <w:tc>
          <w:tcPr>
            <w:tcW w:w="4253" w:type="dxa"/>
            <w:shd w:val="clear" w:color="auto" w:fill="D9D9D9" w:themeFill="background1" w:themeFillShade="D9"/>
            <w:vAlign w:val="center"/>
          </w:tcPr>
          <w:p w14:paraId="6B39F192" w14:textId="36371D70" w:rsidR="004D7E9B" w:rsidRPr="0083452A" w:rsidRDefault="009801F3" w:rsidP="0083452A">
            <w:pPr>
              <w:pStyle w:val="Glava"/>
              <w:tabs>
                <w:tab w:val="clear" w:pos="4536"/>
                <w:tab w:val="clear" w:pos="9072"/>
              </w:tabs>
              <w:rPr>
                <w:b/>
                <w:i w:val="0"/>
                <w:sz w:val="22"/>
                <w:szCs w:val="22"/>
              </w:rPr>
            </w:pPr>
            <w:r>
              <w:rPr>
                <w:b/>
                <w:i w:val="0"/>
                <w:sz w:val="22"/>
                <w:szCs w:val="22"/>
              </w:rPr>
              <w:t>POOBLAŠČENI ARHITEKT</w:t>
            </w:r>
          </w:p>
        </w:tc>
        <w:tc>
          <w:tcPr>
            <w:tcW w:w="2722" w:type="dxa"/>
          </w:tcPr>
          <w:p w14:paraId="28F5603B" w14:textId="77777777" w:rsidR="004D7E9B" w:rsidRPr="0083452A" w:rsidRDefault="004D7E9B" w:rsidP="00B12A9B">
            <w:pPr>
              <w:pStyle w:val="Glava"/>
              <w:tabs>
                <w:tab w:val="clear" w:pos="4536"/>
                <w:tab w:val="clear" w:pos="9072"/>
              </w:tabs>
              <w:jc w:val="both"/>
              <w:rPr>
                <w:i w:val="0"/>
                <w:sz w:val="22"/>
                <w:szCs w:val="22"/>
              </w:rPr>
            </w:pPr>
          </w:p>
        </w:tc>
        <w:tc>
          <w:tcPr>
            <w:tcW w:w="2551" w:type="dxa"/>
          </w:tcPr>
          <w:p w14:paraId="68798A61" w14:textId="77777777" w:rsidR="004D7E9B" w:rsidRPr="0083452A" w:rsidRDefault="004D7E9B" w:rsidP="00B12A9B">
            <w:pPr>
              <w:pStyle w:val="Glava"/>
              <w:tabs>
                <w:tab w:val="clear" w:pos="4536"/>
                <w:tab w:val="clear" w:pos="9072"/>
              </w:tabs>
              <w:jc w:val="both"/>
              <w:rPr>
                <w:i w:val="0"/>
                <w:sz w:val="22"/>
                <w:szCs w:val="22"/>
              </w:rPr>
            </w:pPr>
          </w:p>
        </w:tc>
        <w:tc>
          <w:tcPr>
            <w:tcW w:w="1843" w:type="dxa"/>
          </w:tcPr>
          <w:p w14:paraId="19BE8801" w14:textId="77777777" w:rsidR="004D7E9B" w:rsidRPr="0083452A" w:rsidRDefault="004D7E9B" w:rsidP="00B12A9B">
            <w:pPr>
              <w:pStyle w:val="Glava"/>
              <w:tabs>
                <w:tab w:val="clear" w:pos="4536"/>
                <w:tab w:val="clear" w:pos="9072"/>
              </w:tabs>
              <w:jc w:val="both"/>
              <w:rPr>
                <w:i w:val="0"/>
                <w:sz w:val="28"/>
                <w:szCs w:val="28"/>
              </w:rPr>
            </w:pPr>
          </w:p>
        </w:tc>
        <w:tc>
          <w:tcPr>
            <w:tcW w:w="1247" w:type="dxa"/>
          </w:tcPr>
          <w:p w14:paraId="3D743CE5" w14:textId="77777777" w:rsidR="004D7E9B" w:rsidRPr="0083452A" w:rsidRDefault="004D7E9B" w:rsidP="00B12A9B">
            <w:pPr>
              <w:pStyle w:val="Glava"/>
              <w:tabs>
                <w:tab w:val="clear" w:pos="4536"/>
                <w:tab w:val="clear" w:pos="9072"/>
              </w:tabs>
              <w:jc w:val="both"/>
              <w:rPr>
                <w:i w:val="0"/>
                <w:sz w:val="28"/>
                <w:szCs w:val="28"/>
              </w:rPr>
            </w:pPr>
          </w:p>
          <w:p w14:paraId="2F50EF50" w14:textId="77777777" w:rsidR="004D7E9B" w:rsidRPr="0083452A" w:rsidRDefault="004D7E9B" w:rsidP="00B12A9B">
            <w:pPr>
              <w:pStyle w:val="Glava"/>
              <w:tabs>
                <w:tab w:val="clear" w:pos="4536"/>
                <w:tab w:val="clear" w:pos="9072"/>
              </w:tabs>
              <w:jc w:val="both"/>
              <w:rPr>
                <w:i w:val="0"/>
                <w:sz w:val="28"/>
                <w:szCs w:val="28"/>
              </w:rPr>
            </w:pPr>
          </w:p>
          <w:p w14:paraId="4EF9ACE6" w14:textId="77777777" w:rsidR="004D7E9B" w:rsidRPr="0083452A" w:rsidRDefault="004D7E9B" w:rsidP="00B12A9B">
            <w:pPr>
              <w:pStyle w:val="Glava"/>
              <w:tabs>
                <w:tab w:val="clear" w:pos="4536"/>
                <w:tab w:val="clear" w:pos="9072"/>
              </w:tabs>
              <w:jc w:val="both"/>
              <w:rPr>
                <w:i w:val="0"/>
                <w:sz w:val="28"/>
                <w:szCs w:val="28"/>
              </w:rPr>
            </w:pPr>
          </w:p>
        </w:tc>
      </w:tr>
    </w:tbl>
    <w:p w14:paraId="62F38A9D" w14:textId="011C2648" w:rsidR="00E77E9A" w:rsidRPr="0083452A" w:rsidRDefault="00E77E9A" w:rsidP="00BE161E">
      <w:pPr>
        <w:pStyle w:val="Glava"/>
        <w:tabs>
          <w:tab w:val="clear" w:pos="4536"/>
          <w:tab w:val="clear" w:pos="9072"/>
        </w:tabs>
        <w:ind w:left="1080"/>
        <w:jc w:val="both"/>
        <w:rPr>
          <w:i w:val="0"/>
          <w:color w:val="000000" w:themeColor="text1"/>
          <w:sz w:val="22"/>
          <w:szCs w:val="22"/>
        </w:rPr>
      </w:pPr>
    </w:p>
    <w:tbl>
      <w:tblPr>
        <w:tblW w:w="1309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3"/>
        <w:gridCol w:w="3828"/>
        <w:gridCol w:w="1417"/>
        <w:gridCol w:w="1418"/>
        <w:gridCol w:w="1701"/>
        <w:gridCol w:w="1388"/>
      </w:tblGrid>
      <w:tr w:rsidR="00185BD3" w:rsidRPr="00755493" w14:paraId="5CF626E8" w14:textId="77777777" w:rsidTr="009618F1">
        <w:tc>
          <w:tcPr>
            <w:tcW w:w="3343" w:type="dxa"/>
            <w:shd w:val="clear" w:color="auto" w:fill="D9D9D9" w:themeFill="background1" w:themeFillShade="D9"/>
            <w:vAlign w:val="center"/>
          </w:tcPr>
          <w:p w14:paraId="341986D9" w14:textId="77777777" w:rsidR="00185BD3" w:rsidRPr="0083452A" w:rsidRDefault="00185BD3" w:rsidP="00F552B5">
            <w:pPr>
              <w:jc w:val="center"/>
              <w:rPr>
                <w:b/>
                <w:i w:val="0"/>
                <w:color w:val="000000" w:themeColor="text1"/>
                <w:sz w:val="16"/>
                <w:szCs w:val="16"/>
              </w:rPr>
            </w:pPr>
            <w:r w:rsidRPr="0083452A">
              <w:rPr>
                <w:b/>
                <w:i w:val="0"/>
                <w:color w:val="000000" w:themeColor="text1"/>
                <w:sz w:val="16"/>
                <w:szCs w:val="16"/>
              </w:rPr>
              <w:t>Naziv investitorja oz. naročnika referenčnega posla ter kontaktna oseba naročnika (e-pošta in telefonska številka)</w:t>
            </w:r>
          </w:p>
        </w:tc>
        <w:tc>
          <w:tcPr>
            <w:tcW w:w="3828" w:type="dxa"/>
            <w:shd w:val="clear" w:color="auto" w:fill="D9D9D9" w:themeFill="background1" w:themeFillShade="D9"/>
            <w:vAlign w:val="center"/>
          </w:tcPr>
          <w:p w14:paraId="5256F631" w14:textId="77777777" w:rsidR="00185BD3" w:rsidRPr="0083452A" w:rsidRDefault="00185BD3" w:rsidP="00F552B5">
            <w:pPr>
              <w:jc w:val="center"/>
              <w:rPr>
                <w:b/>
                <w:i w:val="0"/>
                <w:color w:val="000000" w:themeColor="text1"/>
                <w:sz w:val="18"/>
                <w:szCs w:val="18"/>
              </w:rPr>
            </w:pPr>
            <w:r w:rsidRPr="0083452A">
              <w:rPr>
                <w:b/>
                <w:i w:val="0"/>
                <w:color w:val="000000" w:themeColor="text1"/>
                <w:sz w:val="16"/>
                <w:szCs w:val="16"/>
              </w:rPr>
              <w:t>Predmet referenčnega posla – kratek opis del</w:t>
            </w:r>
          </w:p>
        </w:tc>
        <w:tc>
          <w:tcPr>
            <w:tcW w:w="1417" w:type="dxa"/>
            <w:shd w:val="clear" w:color="auto" w:fill="D9D9D9" w:themeFill="background1" w:themeFillShade="D9"/>
          </w:tcPr>
          <w:p w14:paraId="6D2F9AF4" w14:textId="77777777" w:rsidR="00185BD3" w:rsidRPr="0083452A" w:rsidRDefault="00185BD3" w:rsidP="00F552B5">
            <w:pPr>
              <w:jc w:val="center"/>
              <w:rPr>
                <w:b/>
                <w:i w:val="0"/>
                <w:color w:val="000000" w:themeColor="text1"/>
                <w:sz w:val="16"/>
                <w:szCs w:val="16"/>
              </w:rPr>
            </w:pPr>
            <w:r w:rsidRPr="0083452A">
              <w:rPr>
                <w:b/>
                <w:i w:val="0"/>
                <w:color w:val="000000" w:themeColor="text1"/>
                <w:sz w:val="16"/>
                <w:szCs w:val="16"/>
              </w:rPr>
              <w:t>Datum pridobitve uporabnega dovoljenja</w:t>
            </w:r>
          </w:p>
        </w:tc>
        <w:tc>
          <w:tcPr>
            <w:tcW w:w="1418" w:type="dxa"/>
            <w:shd w:val="clear" w:color="auto" w:fill="D9D9D9" w:themeFill="background1" w:themeFillShade="D9"/>
            <w:vAlign w:val="center"/>
          </w:tcPr>
          <w:p w14:paraId="565864B9" w14:textId="027CE79F" w:rsidR="00185BD3" w:rsidRPr="0083452A" w:rsidRDefault="00185BD3" w:rsidP="00F552B5">
            <w:pPr>
              <w:jc w:val="center"/>
              <w:rPr>
                <w:b/>
                <w:i w:val="0"/>
                <w:color w:val="000000" w:themeColor="text1"/>
                <w:sz w:val="16"/>
                <w:szCs w:val="16"/>
              </w:rPr>
            </w:pPr>
            <w:r w:rsidRPr="0083452A">
              <w:rPr>
                <w:b/>
                <w:i w:val="0"/>
                <w:color w:val="000000" w:themeColor="text1"/>
                <w:sz w:val="16"/>
                <w:szCs w:val="16"/>
              </w:rPr>
              <w:t>velikost objekta v m²</w:t>
            </w:r>
            <w:r w:rsidR="0083452A">
              <w:rPr>
                <w:b/>
                <w:i w:val="0"/>
                <w:color w:val="000000" w:themeColor="text1"/>
                <w:sz w:val="16"/>
                <w:szCs w:val="16"/>
              </w:rPr>
              <w:t xml:space="preserve"> bruto </w:t>
            </w:r>
          </w:p>
        </w:tc>
        <w:tc>
          <w:tcPr>
            <w:tcW w:w="1701" w:type="dxa"/>
            <w:shd w:val="clear" w:color="auto" w:fill="D9D9D9" w:themeFill="background1" w:themeFillShade="D9"/>
            <w:vAlign w:val="center"/>
          </w:tcPr>
          <w:p w14:paraId="181CDE35" w14:textId="77777777" w:rsidR="00185BD3" w:rsidRPr="0083452A" w:rsidRDefault="00185BD3" w:rsidP="00F552B5">
            <w:pPr>
              <w:jc w:val="center"/>
              <w:rPr>
                <w:b/>
                <w:i w:val="0"/>
                <w:color w:val="000000" w:themeColor="text1"/>
                <w:sz w:val="16"/>
                <w:szCs w:val="16"/>
              </w:rPr>
            </w:pPr>
            <w:r w:rsidRPr="0083452A">
              <w:rPr>
                <w:b/>
                <w:i w:val="0"/>
                <w:color w:val="000000" w:themeColor="text1"/>
                <w:sz w:val="16"/>
                <w:szCs w:val="16"/>
              </w:rPr>
              <w:t>Vrednost posla</w:t>
            </w:r>
          </w:p>
          <w:p w14:paraId="2685584B" w14:textId="4B2B80CC" w:rsidR="00185BD3" w:rsidRPr="0083452A" w:rsidRDefault="00185BD3" w:rsidP="0083452A">
            <w:pPr>
              <w:jc w:val="center"/>
              <w:rPr>
                <w:b/>
                <w:i w:val="0"/>
                <w:color w:val="000000" w:themeColor="text1"/>
                <w:sz w:val="18"/>
                <w:szCs w:val="18"/>
              </w:rPr>
            </w:pPr>
            <w:r w:rsidRPr="0083452A">
              <w:rPr>
                <w:b/>
                <w:i w:val="0"/>
                <w:color w:val="000000" w:themeColor="text1"/>
                <w:sz w:val="16"/>
                <w:szCs w:val="16"/>
              </w:rPr>
              <w:t xml:space="preserve">v EUR </w:t>
            </w:r>
            <w:r w:rsidR="0083452A">
              <w:rPr>
                <w:b/>
                <w:i w:val="0"/>
                <w:color w:val="000000" w:themeColor="text1"/>
                <w:sz w:val="16"/>
                <w:szCs w:val="16"/>
              </w:rPr>
              <w:t>z</w:t>
            </w:r>
            <w:r w:rsidR="0083452A" w:rsidRPr="0083452A">
              <w:rPr>
                <w:b/>
                <w:i w:val="0"/>
                <w:color w:val="000000" w:themeColor="text1"/>
                <w:sz w:val="16"/>
                <w:szCs w:val="16"/>
              </w:rPr>
              <w:t xml:space="preserve"> </w:t>
            </w:r>
            <w:r w:rsidRPr="0083452A">
              <w:rPr>
                <w:b/>
                <w:i w:val="0"/>
                <w:color w:val="000000" w:themeColor="text1"/>
                <w:sz w:val="16"/>
                <w:szCs w:val="16"/>
              </w:rPr>
              <w:t>DDV</w:t>
            </w:r>
          </w:p>
        </w:tc>
        <w:tc>
          <w:tcPr>
            <w:tcW w:w="1388" w:type="dxa"/>
            <w:shd w:val="clear" w:color="auto" w:fill="D9D9D9" w:themeFill="background1" w:themeFillShade="D9"/>
          </w:tcPr>
          <w:p w14:paraId="64990232" w14:textId="77777777" w:rsidR="00185BD3" w:rsidRPr="0083452A" w:rsidRDefault="00185BD3" w:rsidP="00F552B5">
            <w:pPr>
              <w:jc w:val="center"/>
              <w:rPr>
                <w:b/>
                <w:i w:val="0"/>
                <w:color w:val="000000" w:themeColor="text1"/>
                <w:sz w:val="16"/>
                <w:szCs w:val="16"/>
              </w:rPr>
            </w:pPr>
            <w:r w:rsidRPr="0083452A">
              <w:rPr>
                <w:b/>
                <w:i w:val="0"/>
                <w:color w:val="000000" w:themeColor="text1"/>
                <w:sz w:val="16"/>
                <w:szCs w:val="16"/>
              </w:rPr>
              <w:t>Številka iz Registra kulturne dediščine</w:t>
            </w:r>
          </w:p>
        </w:tc>
      </w:tr>
      <w:tr w:rsidR="00185BD3" w:rsidRPr="0079325B" w14:paraId="414F6FAD" w14:textId="77777777" w:rsidTr="009618F1">
        <w:trPr>
          <w:trHeight w:val="511"/>
        </w:trPr>
        <w:tc>
          <w:tcPr>
            <w:tcW w:w="3343" w:type="dxa"/>
          </w:tcPr>
          <w:p w14:paraId="6A3F7DF3" w14:textId="77777777" w:rsidR="00185BD3" w:rsidRPr="0079325B" w:rsidRDefault="00185BD3" w:rsidP="00F552B5">
            <w:pPr>
              <w:pStyle w:val="Glava"/>
              <w:tabs>
                <w:tab w:val="clear" w:pos="4536"/>
                <w:tab w:val="clear" w:pos="9072"/>
              </w:tabs>
              <w:jc w:val="both"/>
              <w:rPr>
                <w:i w:val="0"/>
                <w:sz w:val="22"/>
                <w:szCs w:val="22"/>
              </w:rPr>
            </w:pPr>
          </w:p>
        </w:tc>
        <w:tc>
          <w:tcPr>
            <w:tcW w:w="3828" w:type="dxa"/>
          </w:tcPr>
          <w:p w14:paraId="20CFD428" w14:textId="77777777" w:rsidR="00185BD3" w:rsidRPr="0079325B" w:rsidRDefault="00185BD3" w:rsidP="00F552B5">
            <w:pPr>
              <w:pStyle w:val="Glava"/>
              <w:tabs>
                <w:tab w:val="clear" w:pos="4536"/>
                <w:tab w:val="clear" w:pos="9072"/>
              </w:tabs>
              <w:jc w:val="both"/>
              <w:rPr>
                <w:i w:val="0"/>
                <w:sz w:val="22"/>
                <w:szCs w:val="22"/>
              </w:rPr>
            </w:pPr>
          </w:p>
        </w:tc>
        <w:tc>
          <w:tcPr>
            <w:tcW w:w="1417" w:type="dxa"/>
          </w:tcPr>
          <w:p w14:paraId="600AC631" w14:textId="77777777" w:rsidR="00185BD3" w:rsidRPr="0079325B" w:rsidRDefault="00185BD3" w:rsidP="00F552B5">
            <w:pPr>
              <w:pStyle w:val="Glava"/>
              <w:tabs>
                <w:tab w:val="clear" w:pos="4536"/>
                <w:tab w:val="clear" w:pos="9072"/>
              </w:tabs>
              <w:jc w:val="both"/>
              <w:rPr>
                <w:i w:val="0"/>
                <w:sz w:val="22"/>
                <w:szCs w:val="22"/>
              </w:rPr>
            </w:pPr>
          </w:p>
        </w:tc>
        <w:tc>
          <w:tcPr>
            <w:tcW w:w="1418" w:type="dxa"/>
          </w:tcPr>
          <w:p w14:paraId="18622077" w14:textId="77777777" w:rsidR="00185BD3" w:rsidRPr="0079325B" w:rsidRDefault="00185BD3" w:rsidP="00F552B5">
            <w:pPr>
              <w:pStyle w:val="Glava"/>
              <w:tabs>
                <w:tab w:val="clear" w:pos="4536"/>
                <w:tab w:val="clear" w:pos="9072"/>
              </w:tabs>
              <w:jc w:val="both"/>
              <w:rPr>
                <w:i w:val="0"/>
                <w:sz w:val="22"/>
                <w:szCs w:val="22"/>
              </w:rPr>
            </w:pPr>
          </w:p>
        </w:tc>
        <w:tc>
          <w:tcPr>
            <w:tcW w:w="1701" w:type="dxa"/>
          </w:tcPr>
          <w:p w14:paraId="078446D5" w14:textId="77777777" w:rsidR="00185BD3" w:rsidRPr="0079325B" w:rsidRDefault="00185BD3" w:rsidP="00F552B5">
            <w:pPr>
              <w:pStyle w:val="Glava"/>
              <w:tabs>
                <w:tab w:val="clear" w:pos="4536"/>
                <w:tab w:val="clear" w:pos="9072"/>
              </w:tabs>
              <w:jc w:val="both"/>
              <w:rPr>
                <w:i w:val="0"/>
                <w:sz w:val="28"/>
                <w:szCs w:val="28"/>
              </w:rPr>
            </w:pPr>
          </w:p>
          <w:p w14:paraId="789E056F" w14:textId="77777777" w:rsidR="00185BD3" w:rsidRDefault="00185BD3" w:rsidP="00F552B5">
            <w:pPr>
              <w:pStyle w:val="Glava"/>
              <w:tabs>
                <w:tab w:val="clear" w:pos="4536"/>
                <w:tab w:val="clear" w:pos="9072"/>
              </w:tabs>
              <w:jc w:val="both"/>
              <w:rPr>
                <w:i w:val="0"/>
                <w:sz w:val="28"/>
                <w:szCs w:val="28"/>
              </w:rPr>
            </w:pPr>
          </w:p>
          <w:p w14:paraId="61436C08" w14:textId="77777777" w:rsidR="00185BD3" w:rsidRPr="0079325B" w:rsidRDefault="00185BD3" w:rsidP="00F552B5">
            <w:pPr>
              <w:pStyle w:val="Glava"/>
              <w:tabs>
                <w:tab w:val="clear" w:pos="4536"/>
                <w:tab w:val="clear" w:pos="9072"/>
              </w:tabs>
              <w:jc w:val="both"/>
              <w:rPr>
                <w:i w:val="0"/>
                <w:sz w:val="28"/>
                <w:szCs w:val="28"/>
              </w:rPr>
            </w:pPr>
          </w:p>
        </w:tc>
        <w:tc>
          <w:tcPr>
            <w:tcW w:w="1388" w:type="dxa"/>
          </w:tcPr>
          <w:p w14:paraId="729460B8" w14:textId="77777777" w:rsidR="00185BD3" w:rsidRPr="0079325B" w:rsidRDefault="00185BD3" w:rsidP="00F552B5">
            <w:pPr>
              <w:pStyle w:val="Glava"/>
              <w:tabs>
                <w:tab w:val="clear" w:pos="4536"/>
                <w:tab w:val="clear" w:pos="9072"/>
              </w:tabs>
              <w:ind w:right="1766"/>
              <w:jc w:val="both"/>
              <w:rPr>
                <w:i w:val="0"/>
                <w:sz w:val="28"/>
                <w:szCs w:val="28"/>
              </w:rPr>
            </w:pPr>
          </w:p>
        </w:tc>
      </w:tr>
      <w:tr w:rsidR="00185BD3" w:rsidRPr="0079325B" w14:paraId="5039BEB8" w14:textId="77777777" w:rsidTr="009618F1">
        <w:trPr>
          <w:trHeight w:val="525"/>
        </w:trPr>
        <w:tc>
          <w:tcPr>
            <w:tcW w:w="3343" w:type="dxa"/>
          </w:tcPr>
          <w:p w14:paraId="1F7C0B01" w14:textId="77777777" w:rsidR="00185BD3" w:rsidRPr="0079325B" w:rsidRDefault="00185BD3" w:rsidP="00F552B5">
            <w:pPr>
              <w:pStyle w:val="Glava"/>
              <w:tabs>
                <w:tab w:val="clear" w:pos="4536"/>
                <w:tab w:val="clear" w:pos="9072"/>
              </w:tabs>
              <w:jc w:val="both"/>
              <w:rPr>
                <w:i w:val="0"/>
                <w:sz w:val="22"/>
                <w:szCs w:val="22"/>
              </w:rPr>
            </w:pPr>
          </w:p>
        </w:tc>
        <w:tc>
          <w:tcPr>
            <w:tcW w:w="3828" w:type="dxa"/>
          </w:tcPr>
          <w:p w14:paraId="74BEDFF4" w14:textId="77777777" w:rsidR="00185BD3" w:rsidRPr="0079325B" w:rsidRDefault="00185BD3" w:rsidP="00F552B5">
            <w:pPr>
              <w:pStyle w:val="Glava"/>
              <w:tabs>
                <w:tab w:val="clear" w:pos="4536"/>
                <w:tab w:val="clear" w:pos="9072"/>
              </w:tabs>
              <w:jc w:val="both"/>
              <w:rPr>
                <w:i w:val="0"/>
                <w:sz w:val="22"/>
                <w:szCs w:val="22"/>
              </w:rPr>
            </w:pPr>
          </w:p>
        </w:tc>
        <w:tc>
          <w:tcPr>
            <w:tcW w:w="1417" w:type="dxa"/>
          </w:tcPr>
          <w:p w14:paraId="59A2957D" w14:textId="77777777" w:rsidR="00185BD3" w:rsidRPr="0079325B" w:rsidRDefault="00185BD3" w:rsidP="00F552B5">
            <w:pPr>
              <w:pStyle w:val="Glava"/>
              <w:tabs>
                <w:tab w:val="clear" w:pos="4536"/>
                <w:tab w:val="clear" w:pos="9072"/>
              </w:tabs>
              <w:jc w:val="both"/>
              <w:rPr>
                <w:i w:val="0"/>
                <w:sz w:val="22"/>
                <w:szCs w:val="22"/>
              </w:rPr>
            </w:pPr>
          </w:p>
        </w:tc>
        <w:tc>
          <w:tcPr>
            <w:tcW w:w="1418" w:type="dxa"/>
          </w:tcPr>
          <w:p w14:paraId="4D4DD45F" w14:textId="77777777" w:rsidR="00185BD3" w:rsidRPr="0079325B" w:rsidRDefault="00185BD3" w:rsidP="00F552B5">
            <w:pPr>
              <w:pStyle w:val="Glava"/>
              <w:tabs>
                <w:tab w:val="clear" w:pos="4536"/>
                <w:tab w:val="clear" w:pos="9072"/>
              </w:tabs>
              <w:jc w:val="both"/>
              <w:rPr>
                <w:i w:val="0"/>
                <w:sz w:val="22"/>
                <w:szCs w:val="22"/>
              </w:rPr>
            </w:pPr>
          </w:p>
        </w:tc>
        <w:tc>
          <w:tcPr>
            <w:tcW w:w="1701" w:type="dxa"/>
          </w:tcPr>
          <w:p w14:paraId="3DD912EF" w14:textId="77777777" w:rsidR="00185BD3" w:rsidRPr="0079325B" w:rsidRDefault="00185BD3" w:rsidP="00F552B5">
            <w:pPr>
              <w:pStyle w:val="Glava"/>
              <w:tabs>
                <w:tab w:val="clear" w:pos="4536"/>
                <w:tab w:val="clear" w:pos="9072"/>
              </w:tabs>
              <w:jc w:val="both"/>
              <w:rPr>
                <w:i w:val="0"/>
                <w:sz w:val="28"/>
                <w:szCs w:val="28"/>
              </w:rPr>
            </w:pPr>
          </w:p>
          <w:p w14:paraId="4BB82D2C" w14:textId="77777777" w:rsidR="00185BD3" w:rsidRPr="0079325B" w:rsidRDefault="00185BD3" w:rsidP="00F552B5">
            <w:pPr>
              <w:pStyle w:val="Glava"/>
              <w:tabs>
                <w:tab w:val="clear" w:pos="4536"/>
                <w:tab w:val="clear" w:pos="9072"/>
              </w:tabs>
              <w:jc w:val="both"/>
              <w:rPr>
                <w:i w:val="0"/>
                <w:sz w:val="28"/>
                <w:szCs w:val="28"/>
              </w:rPr>
            </w:pPr>
          </w:p>
          <w:p w14:paraId="73A9BC5C" w14:textId="77777777" w:rsidR="00185BD3" w:rsidRPr="0079325B" w:rsidRDefault="00185BD3" w:rsidP="00F552B5">
            <w:pPr>
              <w:pStyle w:val="Glava"/>
              <w:tabs>
                <w:tab w:val="clear" w:pos="4536"/>
                <w:tab w:val="clear" w:pos="9072"/>
              </w:tabs>
              <w:jc w:val="both"/>
              <w:rPr>
                <w:i w:val="0"/>
                <w:sz w:val="28"/>
                <w:szCs w:val="28"/>
              </w:rPr>
            </w:pPr>
          </w:p>
        </w:tc>
        <w:tc>
          <w:tcPr>
            <w:tcW w:w="1388" w:type="dxa"/>
          </w:tcPr>
          <w:p w14:paraId="51AC0B49" w14:textId="77777777" w:rsidR="00185BD3" w:rsidRPr="0079325B" w:rsidRDefault="00185BD3" w:rsidP="00F552B5">
            <w:pPr>
              <w:pStyle w:val="Glava"/>
              <w:tabs>
                <w:tab w:val="clear" w:pos="4536"/>
                <w:tab w:val="clear" w:pos="9072"/>
              </w:tabs>
              <w:ind w:right="1766"/>
              <w:jc w:val="both"/>
              <w:rPr>
                <w:i w:val="0"/>
                <w:sz w:val="28"/>
                <w:szCs w:val="28"/>
              </w:rPr>
            </w:pPr>
          </w:p>
        </w:tc>
      </w:tr>
    </w:tbl>
    <w:p w14:paraId="7B09D958" w14:textId="77777777" w:rsidR="00BE161E" w:rsidRDefault="00BE161E" w:rsidP="00BE161E">
      <w:pPr>
        <w:pStyle w:val="Glava"/>
        <w:tabs>
          <w:tab w:val="clear" w:pos="4536"/>
          <w:tab w:val="clear" w:pos="9072"/>
        </w:tabs>
        <w:ind w:left="1080"/>
        <w:jc w:val="both"/>
        <w:rPr>
          <w:i w:val="0"/>
          <w:sz w:val="22"/>
          <w:szCs w:val="22"/>
        </w:rPr>
      </w:pPr>
    </w:p>
    <w:p w14:paraId="38390924" w14:textId="77777777" w:rsidR="00371543" w:rsidRDefault="00371543" w:rsidP="00371543">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3E3FAAE" w14:textId="77777777" w:rsidR="00496763" w:rsidRDefault="00496763" w:rsidP="00BE161E">
      <w:pPr>
        <w:pStyle w:val="Glava"/>
        <w:tabs>
          <w:tab w:val="clear" w:pos="4536"/>
          <w:tab w:val="clear" w:pos="9072"/>
        </w:tabs>
        <w:ind w:left="1080"/>
        <w:jc w:val="both"/>
        <w:rPr>
          <w:i w:val="0"/>
          <w:sz w:val="22"/>
          <w:szCs w:val="22"/>
        </w:rPr>
      </w:pPr>
    </w:p>
    <w:p w14:paraId="0A67C42B" w14:textId="768EEF76"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01A16E9C" w14:textId="77777777" w:rsidR="00AC6185" w:rsidRDefault="00AC6185" w:rsidP="00AC6185">
      <w:pPr>
        <w:pStyle w:val="Glava"/>
        <w:tabs>
          <w:tab w:val="clear" w:pos="4536"/>
          <w:tab w:val="clear" w:pos="9072"/>
        </w:tabs>
        <w:ind w:left="1080"/>
        <w:jc w:val="both"/>
        <w:rPr>
          <w:i w:val="0"/>
          <w:sz w:val="22"/>
          <w:szCs w:val="22"/>
        </w:rPr>
      </w:pPr>
      <w:r>
        <w:rPr>
          <w:i w:val="0"/>
          <w:sz w:val="22"/>
          <w:szCs w:val="22"/>
        </w:rPr>
        <w:br w:type="page"/>
      </w:r>
    </w:p>
    <w:p w14:paraId="667CA5CE" w14:textId="1ECCBF88" w:rsidR="00AC6185" w:rsidRPr="0083452A" w:rsidRDefault="00AC6185" w:rsidP="00AC6185">
      <w:pPr>
        <w:pStyle w:val="Glava"/>
        <w:tabs>
          <w:tab w:val="clear" w:pos="4536"/>
          <w:tab w:val="clear" w:pos="9072"/>
        </w:tabs>
        <w:ind w:left="1080"/>
        <w:jc w:val="right"/>
        <w:rPr>
          <w:b/>
          <w:i w:val="0"/>
          <w:sz w:val="22"/>
          <w:szCs w:val="22"/>
        </w:rPr>
      </w:pPr>
      <w:r w:rsidRPr="0083452A">
        <w:rPr>
          <w:b/>
          <w:i w:val="0"/>
          <w:sz w:val="22"/>
          <w:szCs w:val="22"/>
        </w:rPr>
        <w:lastRenderedPageBreak/>
        <w:t>PRILOGA 6</w:t>
      </w:r>
      <w:r>
        <w:rPr>
          <w:b/>
          <w:i w:val="0"/>
          <w:sz w:val="22"/>
          <w:szCs w:val="22"/>
        </w:rPr>
        <w:t>/1</w:t>
      </w:r>
    </w:p>
    <w:p w14:paraId="0773B9FE" w14:textId="678E3A2E" w:rsidR="00AC6185" w:rsidRPr="00C32302" w:rsidRDefault="00AC6185" w:rsidP="00F91552">
      <w:pPr>
        <w:pStyle w:val="Glava"/>
        <w:tabs>
          <w:tab w:val="clear" w:pos="4536"/>
          <w:tab w:val="clear" w:pos="9072"/>
        </w:tabs>
        <w:ind w:left="1080"/>
        <w:jc w:val="center"/>
        <w:rPr>
          <w:b/>
          <w:i w:val="0"/>
          <w:sz w:val="28"/>
          <w:szCs w:val="28"/>
        </w:rPr>
      </w:pPr>
      <w:r w:rsidRPr="00C32302">
        <w:rPr>
          <w:b/>
          <w:i w:val="0"/>
          <w:sz w:val="28"/>
          <w:szCs w:val="28"/>
        </w:rPr>
        <w:t>SEZNAM KADROV</w:t>
      </w:r>
    </w:p>
    <w:p w14:paraId="55B2F2C9" w14:textId="77777777" w:rsidR="00AC6185" w:rsidRPr="00B93B52" w:rsidRDefault="00AC6185" w:rsidP="00AC6185">
      <w:pPr>
        <w:rPr>
          <w:i w:val="0"/>
          <w:sz w:val="22"/>
          <w:szCs w:val="22"/>
        </w:rPr>
      </w:pPr>
    </w:p>
    <w:tbl>
      <w:tblPr>
        <w:tblW w:w="8460" w:type="dxa"/>
        <w:tblInd w:w="1099" w:type="dxa"/>
        <w:tblLook w:val="01E0" w:firstRow="1" w:lastRow="1" w:firstColumn="1" w:lastColumn="1" w:noHBand="0" w:noVBand="0"/>
      </w:tblPr>
      <w:tblGrid>
        <w:gridCol w:w="2181"/>
        <w:gridCol w:w="6279"/>
      </w:tblGrid>
      <w:tr w:rsidR="00AC6185" w:rsidRPr="0083452A" w14:paraId="0D30C3DB" w14:textId="77777777" w:rsidTr="005952D8">
        <w:tc>
          <w:tcPr>
            <w:tcW w:w="2181" w:type="dxa"/>
          </w:tcPr>
          <w:p w14:paraId="4D18DA77" w14:textId="77777777" w:rsidR="00AC6185" w:rsidRPr="00B93B52" w:rsidRDefault="00AC6185" w:rsidP="005952D8">
            <w:pPr>
              <w:pStyle w:val="Glava"/>
              <w:tabs>
                <w:tab w:val="clear" w:pos="4536"/>
                <w:tab w:val="clear" w:pos="9072"/>
              </w:tabs>
              <w:jc w:val="both"/>
              <w:rPr>
                <w:i w:val="0"/>
                <w:sz w:val="22"/>
                <w:szCs w:val="22"/>
              </w:rPr>
            </w:pPr>
            <w:r w:rsidRPr="00B93B52">
              <w:rPr>
                <w:i w:val="0"/>
                <w:sz w:val="22"/>
                <w:szCs w:val="22"/>
              </w:rPr>
              <w:t>Gospodarski subjekt:</w:t>
            </w:r>
          </w:p>
        </w:tc>
        <w:tc>
          <w:tcPr>
            <w:tcW w:w="6279" w:type="dxa"/>
            <w:tcBorders>
              <w:bottom w:val="single" w:sz="4" w:space="0" w:color="auto"/>
            </w:tcBorders>
          </w:tcPr>
          <w:p w14:paraId="4D81F214" w14:textId="77777777" w:rsidR="00AC6185" w:rsidRPr="00EF03BB" w:rsidRDefault="00AC6185" w:rsidP="005952D8">
            <w:pPr>
              <w:pStyle w:val="Glava"/>
              <w:tabs>
                <w:tab w:val="clear" w:pos="4536"/>
                <w:tab w:val="clear" w:pos="9072"/>
              </w:tabs>
              <w:jc w:val="both"/>
              <w:rPr>
                <w:i w:val="0"/>
                <w:szCs w:val="24"/>
              </w:rPr>
            </w:pPr>
          </w:p>
        </w:tc>
      </w:tr>
    </w:tbl>
    <w:p w14:paraId="22D67330" w14:textId="77777777" w:rsidR="00AC6185" w:rsidRPr="0083452A" w:rsidRDefault="00AC6185" w:rsidP="00AC6185">
      <w:pPr>
        <w:pStyle w:val="Glava"/>
        <w:tabs>
          <w:tab w:val="clear" w:pos="4536"/>
          <w:tab w:val="clear" w:pos="9072"/>
        </w:tabs>
        <w:jc w:val="both"/>
        <w:rPr>
          <w:i w:val="0"/>
          <w:sz w:val="22"/>
          <w:szCs w:val="22"/>
        </w:rPr>
      </w:pPr>
    </w:p>
    <w:p w14:paraId="3161C11D" w14:textId="5878A6C0" w:rsidR="009407E7" w:rsidRDefault="00DC2505" w:rsidP="009407E7">
      <w:pPr>
        <w:ind w:left="1134"/>
        <w:jc w:val="both"/>
        <w:rPr>
          <w:b/>
          <w:i w:val="0"/>
          <w:sz w:val="20"/>
        </w:rPr>
      </w:pPr>
      <w:r w:rsidRPr="00DC2505">
        <w:rPr>
          <w:b/>
          <w:i w:val="0"/>
          <w:sz w:val="20"/>
        </w:rPr>
        <w:t xml:space="preserve">-  </w:t>
      </w:r>
      <w:r w:rsidR="009407E7">
        <w:rPr>
          <w:b/>
          <w:i w:val="0"/>
          <w:sz w:val="20"/>
        </w:rPr>
        <w:t xml:space="preserve">je, </w:t>
      </w:r>
      <w:r w:rsidR="009407E7" w:rsidRPr="00F552B5">
        <w:rPr>
          <w:b/>
          <w:i w:val="0"/>
          <w:sz w:val="20"/>
        </w:rPr>
        <w:t>kvalitetno, strokovno in v skladu s pogodbenimi določili</w:t>
      </w:r>
      <w:r w:rsidR="009407E7">
        <w:rPr>
          <w:b/>
          <w:i w:val="0"/>
          <w:sz w:val="20"/>
        </w:rPr>
        <w:t xml:space="preserve"> </w:t>
      </w:r>
      <w:r w:rsidR="009407E7" w:rsidRPr="009407E7">
        <w:rPr>
          <w:b/>
          <w:i w:val="0"/>
          <w:sz w:val="20"/>
        </w:rPr>
        <w:t xml:space="preserve">opravljal funkcijo pooblaščenega inženirja za področje </w:t>
      </w:r>
      <w:r w:rsidR="00EA1D73">
        <w:rPr>
          <w:b/>
          <w:i w:val="0"/>
          <w:sz w:val="20"/>
        </w:rPr>
        <w:t>gradbeništva</w:t>
      </w:r>
      <w:r w:rsidR="009407E7" w:rsidRPr="009407E7">
        <w:rPr>
          <w:b/>
          <w:i w:val="0"/>
          <w:sz w:val="20"/>
        </w:rPr>
        <w:t xml:space="preserve"> pri izdelavi projektne dokumentacije </w:t>
      </w:r>
      <w:r w:rsidR="009407E7">
        <w:rPr>
          <w:b/>
          <w:i w:val="0"/>
          <w:sz w:val="20"/>
        </w:rPr>
        <w:t>za zahtevni objekt s področja arhitekture (</w:t>
      </w:r>
      <w:r w:rsidR="009407E7" w:rsidRPr="00E676AE">
        <w:rPr>
          <w:b/>
          <w:i w:val="0"/>
          <w:sz w:val="20"/>
        </w:rPr>
        <w:t>za faze PGD ali DGD in PZI</w:t>
      </w:r>
      <w:r w:rsidR="009407E7">
        <w:rPr>
          <w:b/>
          <w:i w:val="0"/>
          <w:sz w:val="20"/>
        </w:rPr>
        <w:t>)</w:t>
      </w:r>
      <w:r w:rsidR="009407E7" w:rsidRPr="009407E7">
        <w:rPr>
          <w:b/>
          <w:i w:val="0"/>
          <w:sz w:val="20"/>
        </w:rPr>
        <w:t xml:space="preserve"> </w:t>
      </w:r>
      <w:r w:rsidR="009407E7">
        <w:rPr>
          <w:b/>
          <w:i w:val="0"/>
          <w:sz w:val="20"/>
        </w:rPr>
        <w:t>za vsaj</w:t>
      </w:r>
      <w:r w:rsidR="009407E7" w:rsidRPr="00F552B5">
        <w:rPr>
          <w:b/>
          <w:i w:val="0"/>
          <w:sz w:val="20"/>
        </w:rPr>
        <w:t xml:space="preserve"> tri (3) objekte visokih gradenj</w:t>
      </w:r>
      <w:r w:rsidR="001561DB">
        <w:rPr>
          <w:b/>
          <w:i w:val="0"/>
          <w:sz w:val="20"/>
        </w:rPr>
        <w:t xml:space="preserve">, </w:t>
      </w:r>
      <w:r w:rsidR="001561DB" w:rsidRPr="00F552B5">
        <w:rPr>
          <w:b/>
          <w:i w:val="0"/>
          <w:sz w:val="20"/>
        </w:rPr>
        <w:t xml:space="preserve">ki so vpisani v Register kulturne dediščine ter v velikosti vsaj 4.700 m² </w:t>
      </w:r>
      <w:r w:rsidR="001561DB">
        <w:rPr>
          <w:b/>
          <w:i w:val="0"/>
          <w:sz w:val="20"/>
        </w:rPr>
        <w:t>bruto površine</w:t>
      </w:r>
      <w:r w:rsidR="009407E7">
        <w:rPr>
          <w:b/>
          <w:i w:val="0"/>
          <w:sz w:val="20"/>
        </w:rPr>
        <w:t xml:space="preserve"> </w:t>
      </w:r>
      <w:r w:rsidR="009407E7" w:rsidRPr="00F552B5">
        <w:rPr>
          <w:b/>
          <w:i w:val="0"/>
          <w:sz w:val="20"/>
        </w:rPr>
        <w:t xml:space="preserve">in za katera je bilo v </w:t>
      </w:r>
      <w:r w:rsidR="009407E7" w:rsidRPr="009407E7">
        <w:rPr>
          <w:b/>
          <w:i w:val="0"/>
          <w:sz w:val="20"/>
        </w:rPr>
        <w:t>obdobju</w:t>
      </w:r>
      <w:r w:rsidR="009407E7" w:rsidRPr="00F552B5">
        <w:rPr>
          <w:b/>
          <w:i w:val="0"/>
          <w:sz w:val="20"/>
        </w:rPr>
        <w:t xml:space="preserve"> </w:t>
      </w:r>
      <w:r w:rsidR="009407E7" w:rsidRPr="009407E7">
        <w:rPr>
          <w:b/>
          <w:i w:val="0"/>
          <w:sz w:val="20"/>
        </w:rPr>
        <w:t xml:space="preserve">od 01.01.2010 dalje </w:t>
      </w:r>
      <w:r w:rsidR="009407E7" w:rsidRPr="00F552B5">
        <w:rPr>
          <w:b/>
          <w:i w:val="0"/>
          <w:sz w:val="20"/>
        </w:rPr>
        <w:t>do oddaje ponudbe pridobljeno uporabno dovoljenje ter je bila vrednost GOI del posamezne</w:t>
      </w:r>
      <w:r w:rsidR="009407E7">
        <w:rPr>
          <w:b/>
          <w:i w:val="0"/>
          <w:sz w:val="20"/>
        </w:rPr>
        <w:t xml:space="preserve"> investicije</w:t>
      </w:r>
      <w:r w:rsidR="009407E7" w:rsidRPr="00F552B5">
        <w:rPr>
          <w:b/>
          <w:i w:val="0"/>
          <w:sz w:val="20"/>
        </w:rPr>
        <w:t xml:space="preserve"> najmanj </w:t>
      </w:r>
      <w:r w:rsidR="009407E7">
        <w:rPr>
          <w:b/>
          <w:i w:val="0"/>
          <w:sz w:val="20"/>
        </w:rPr>
        <w:t xml:space="preserve">5 </w:t>
      </w:r>
      <w:r w:rsidR="009407E7" w:rsidRPr="00F552B5">
        <w:rPr>
          <w:b/>
          <w:i w:val="0"/>
          <w:sz w:val="20"/>
        </w:rPr>
        <w:t xml:space="preserve">mio EUR </w:t>
      </w:r>
      <w:r w:rsidR="009407E7">
        <w:rPr>
          <w:b/>
          <w:i w:val="0"/>
          <w:sz w:val="20"/>
        </w:rPr>
        <w:t>z</w:t>
      </w:r>
      <w:r w:rsidR="009407E7" w:rsidRPr="00F552B5">
        <w:rPr>
          <w:b/>
          <w:i w:val="0"/>
          <w:sz w:val="20"/>
        </w:rPr>
        <w:t xml:space="preserve"> </w:t>
      </w:r>
      <w:r w:rsidR="009407E7">
        <w:rPr>
          <w:b/>
          <w:i w:val="0"/>
          <w:sz w:val="20"/>
        </w:rPr>
        <w:t>DDV;</w:t>
      </w:r>
    </w:p>
    <w:p w14:paraId="40152196" w14:textId="77777777" w:rsidR="009407E7" w:rsidRPr="00DC2505" w:rsidRDefault="009407E7" w:rsidP="00DC2505">
      <w:pPr>
        <w:ind w:left="1134"/>
        <w:jc w:val="both"/>
        <w:rPr>
          <w:b/>
          <w:i w:val="0"/>
          <w:sz w:val="20"/>
        </w:rPr>
      </w:pPr>
    </w:p>
    <w:p w14:paraId="42D67E30" w14:textId="63AD6E95" w:rsidR="00DC2505" w:rsidRPr="00DC2505" w:rsidRDefault="00DC2505" w:rsidP="00DC2505">
      <w:pPr>
        <w:ind w:left="1134"/>
        <w:jc w:val="both"/>
        <w:rPr>
          <w:b/>
          <w:i w:val="0"/>
          <w:sz w:val="20"/>
        </w:rPr>
      </w:pPr>
      <w:r w:rsidRPr="00DC2505">
        <w:rPr>
          <w:b/>
          <w:i w:val="0"/>
          <w:sz w:val="20"/>
        </w:rPr>
        <w:t>- ima  najmanj 15 let delovnih izkušenj</w:t>
      </w:r>
      <w:r w:rsidR="002A262F">
        <w:rPr>
          <w:b/>
          <w:i w:val="0"/>
          <w:sz w:val="20"/>
        </w:rPr>
        <w:t xml:space="preserve"> od pričetka delovanja na področju projektiranja</w:t>
      </w:r>
      <w:r w:rsidRPr="00DC2505">
        <w:rPr>
          <w:b/>
          <w:i w:val="0"/>
          <w:sz w:val="20"/>
        </w:rPr>
        <w:t>.</w:t>
      </w:r>
      <w:r w:rsidR="00A85C3B">
        <w:rPr>
          <w:b/>
          <w:i w:val="0"/>
          <w:sz w:val="20"/>
        </w:rPr>
        <w:t xml:space="preserve"> </w:t>
      </w:r>
    </w:p>
    <w:p w14:paraId="180DCEFC" w14:textId="77777777" w:rsidR="00AC6185" w:rsidRPr="00DC2505" w:rsidRDefault="00AC6185" w:rsidP="00AC6185">
      <w:pPr>
        <w:pStyle w:val="Glava"/>
        <w:tabs>
          <w:tab w:val="clear" w:pos="4536"/>
          <w:tab w:val="clear" w:pos="9072"/>
        </w:tabs>
        <w:jc w:val="both"/>
        <w:rPr>
          <w:i w:val="0"/>
          <w:sz w:val="22"/>
          <w:szCs w:val="22"/>
        </w:rPr>
      </w:pPr>
    </w:p>
    <w:tbl>
      <w:tblPr>
        <w:tblW w:w="1312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4253"/>
        <w:gridCol w:w="3431"/>
        <w:gridCol w:w="2693"/>
        <w:gridCol w:w="2126"/>
      </w:tblGrid>
      <w:tr w:rsidR="00F91552" w:rsidRPr="0083452A" w14:paraId="32C49D9D" w14:textId="77777777" w:rsidTr="00F91552">
        <w:tc>
          <w:tcPr>
            <w:tcW w:w="621" w:type="dxa"/>
            <w:tcBorders>
              <w:bottom w:val="single" w:sz="4" w:space="0" w:color="auto"/>
            </w:tcBorders>
            <w:shd w:val="clear" w:color="auto" w:fill="D9D9D9" w:themeFill="background1" w:themeFillShade="D9"/>
            <w:vAlign w:val="center"/>
          </w:tcPr>
          <w:p w14:paraId="64CA4527" w14:textId="77777777" w:rsidR="00F91552" w:rsidRPr="0083452A" w:rsidRDefault="00F91552" w:rsidP="005952D8">
            <w:pPr>
              <w:jc w:val="center"/>
              <w:rPr>
                <w:b/>
                <w:i w:val="0"/>
                <w:sz w:val="20"/>
              </w:rPr>
            </w:pPr>
            <w:proofErr w:type="spellStart"/>
            <w:r w:rsidRPr="0083452A">
              <w:rPr>
                <w:b/>
                <w:i w:val="0"/>
                <w:sz w:val="20"/>
              </w:rPr>
              <w:t>Zap</w:t>
            </w:r>
            <w:proofErr w:type="spellEnd"/>
            <w:r w:rsidRPr="0083452A">
              <w:rPr>
                <w:b/>
                <w:i w:val="0"/>
                <w:sz w:val="20"/>
              </w:rPr>
              <w:t>. št.</w:t>
            </w:r>
          </w:p>
        </w:tc>
        <w:tc>
          <w:tcPr>
            <w:tcW w:w="4253" w:type="dxa"/>
            <w:tcBorders>
              <w:bottom w:val="single" w:sz="4" w:space="0" w:color="auto"/>
            </w:tcBorders>
            <w:shd w:val="clear" w:color="auto" w:fill="D9D9D9" w:themeFill="background1" w:themeFillShade="D9"/>
            <w:vAlign w:val="center"/>
          </w:tcPr>
          <w:p w14:paraId="3ECBDE6E" w14:textId="77777777" w:rsidR="00F91552" w:rsidRPr="0083452A" w:rsidRDefault="00F91552" w:rsidP="005952D8">
            <w:pPr>
              <w:jc w:val="center"/>
              <w:rPr>
                <w:b/>
                <w:i w:val="0"/>
                <w:sz w:val="20"/>
              </w:rPr>
            </w:pPr>
            <w:r w:rsidRPr="0083452A">
              <w:rPr>
                <w:b/>
                <w:i w:val="0"/>
                <w:sz w:val="20"/>
              </w:rPr>
              <w:t>Funkcija pri projektu</w:t>
            </w:r>
          </w:p>
        </w:tc>
        <w:tc>
          <w:tcPr>
            <w:tcW w:w="3431" w:type="dxa"/>
            <w:shd w:val="clear" w:color="auto" w:fill="D9D9D9" w:themeFill="background1" w:themeFillShade="D9"/>
            <w:vAlign w:val="center"/>
          </w:tcPr>
          <w:p w14:paraId="2E210611" w14:textId="77777777" w:rsidR="00F91552" w:rsidRPr="0083452A" w:rsidRDefault="00F91552" w:rsidP="005952D8">
            <w:pPr>
              <w:jc w:val="center"/>
              <w:rPr>
                <w:b/>
                <w:i w:val="0"/>
                <w:sz w:val="20"/>
              </w:rPr>
            </w:pPr>
            <w:r w:rsidRPr="0083452A">
              <w:rPr>
                <w:b/>
                <w:i w:val="0"/>
                <w:sz w:val="20"/>
              </w:rPr>
              <w:t>Ime in priimek</w:t>
            </w:r>
          </w:p>
        </w:tc>
        <w:tc>
          <w:tcPr>
            <w:tcW w:w="2693" w:type="dxa"/>
            <w:shd w:val="clear" w:color="auto" w:fill="D9D9D9" w:themeFill="background1" w:themeFillShade="D9"/>
          </w:tcPr>
          <w:p w14:paraId="4A4244DA" w14:textId="77777777" w:rsidR="00F91552" w:rsidRPr="0083452A" w:rsidRDefault="00F91552" w:rsidP="005952D8">
            <w:pPr>
              <w:jc w:val="center"/>
              <w:rPr>
                <w:b/>
                <w:i w:val="0"/>
                <w:sz w:val="16"/>
                <w:szCs w:val="16"/>
              </w:rPr>
            </w:pPr>
            <w:r w:rsidRPr="0083452A">
              <w:rPr>
                <w:b/>
                <w:i w:val="0"/>
                <w:sz w:val="16"/>
                <w:szCs w:val="16"/>
              </w:rPr>
              <w:t>Identifikacijska številka vpisa v imenik IZS ali drug imenik</w:t>
            </w:r>
          </w:p>
        </w:tc>
        <w:tc>
          <w:tcPr>
            <w:tcW w:w="2126" w:type="dxa"/>
            <w:shd w:val="clear" w:color="auto" w:fill="D9D9D9" w:themeFill="background1" w:themeFillShade="D9"/>
            <w:vAlign w:val="center"/>
          </w:tcPr>
          <w:p w14:paraId="6B583A61" w14:textId="77777777" w:rsidR="00F91552" w:rsidRPr="0083452A" w:rsidRDefault="00F91552" w:rsidP="005952D8">
            <w:pPr>
              <w:jc w:val="center"/>
              <w:rPr>
                <w:b/>
                <w:i w:val="0"/>
                <w:sz w:val="20"/>
              </w:rPr>
            </w:pPr>
            <w:r w:rsidRPr="0083452A">
              <w:rPr>
                <w:b/>
                <w:i w:val="0"/>
                <w:sz w:val="16"/>
                <w:szCs w:val="16"/>
              </w:rPr>
              <w:t>delovne izkušnje v letih</w:t>
            </w:r>
          </w:p>
        </w:tc>
      </w:tr>
      <w:tr w:rsidR="00F91552" w:rsidRPr="0083452A" w14:paraId="229457B6" w14:textId="77777777" w:rsidTr="00F91552">
        <w:trPr>
          <w:trHeight w:val="823"/>
        </w:trPr>
        <w:tc>
          <w:tcPr>
            <w:tcW w:w="621" w:type="dxa"/>
            <w:shd w:val="clear" w:color="auto" w:fill="D9D9D9" w:themeFill="background1" w:themeFillShade="D9"/>
            <w:vAlign w:val="center"/>
          </w:tcPr>
          <w:p w14:paraId="51BC7B5D" w14:textId="77777777" w:rsidR="00F91552" w:rsidRPr="0083452A" w:rsidRDefault="00F91552" w:rsidP="005952D8">
            <w:pPr>
              <w:pStyle w:val="Glava"/>
              <w:tabs>
                <w:tab w:val="clear" w:pos="4536"/>
                <w:tab w:val="clear" w:pos="9072"/>
              </w:tabs>
              <w:jc w:val="center"/>
              <w:rPr>
                <w:i w:val="0"/>
                <w:sz w:val="22"/>
                <w:szCs w:val="22"/>
              </w:rPr>
            </w:pPr>
            <w:r w:rsidRPr="0083452A">
              <w:rPr>
                <w:i w:val="0"/>
                <w:sz w:val="22"/>
                <w:szCs w:val="22"/>
              </w:rPr>
              <w:t>2</w:t>
            </w:r>
          </w:p>
        </w:tc>
        <w:tc>
          <w:tcPr>
            <w:tcW w:w="4253" w:type="dxa"/>
            <w:shd w:val="clear" w:color="auto" w:fill="D9D9D9" w:themeFill="background1" w:themeFillShade="D9"/>
            <w:vAlign w:val="center"/>
          </w:tcPr>
          <w:p w14:paraId="46D58C2E" w14:textId="77777777" w:rsidR="00F91552" w:rsidRPr="0083452A" w:rsidRDefault="00F91552" w:rsidP="005952D8">
            <w:pPr>
              <w:pStyle w:val="Glava"/>
              <w:tabs>
                <w:tab w:val="clear" w:pos="4536"/>
                <w:tab w:val="clear" w:pos="9072"/>
              </w:tabs>
              <w:rPr>
                <w:b/>
                <w:i w:val="0"/>
                <w:sz w:val="22"/>
                <w:szCs w:val="22"/>
              </w:rPr>
            </w:pPr>
            <w:r w:rsidRPr="0083452A">
              <w:rPr>
                <w:b/>
                <w:i w:val="0"/>
                <w:sz w:val="22"/>
                <w:szCs w:val="22"/>
              </w:rPr>
              <w:t>POOBLAŠČENI INŽENIR S PODROČJA GRADBENIŠTVA</w:t>
            </w:r>
          </w:p>
        </w:tc>
        <w:tc>
          <w:tcPr>
            <w:tcW w:w="3431" w:type="dxa"/>
          </w:tcPr>
          <w:p w14:paraId="096FA20C" w14:textId="77777777" w:rsidR="00F91552" w:rsidRPr="0083452A" w:rsidRDefault="00F91552" w:rsidP="005952D8">
            <w:pPr>
              <w:pStyle w:val="Glava"/>
              <w:tabs>
                <w:tab w:val="clear" w:pos="4536"/>
                <w:tab w:val="clear" w:pos="9072"/>
              </w:tabs>
              <w:jc w:val="both"/>
              <w:rPr>
                <w:i w:val="0"/>
                <w:sz w:val="22"/>
                <w:szCs w:val="22"/>
              </w:rPr>
            </w:pPr>
          </w:p>
        </w:tc>
        <w:tc>
          <w:tcPr>
            <w:tcW w:w="2693" w:type="dxa"/>
          </w:tcPr>
          <w:p w14:paraId="47435BA6" w14:textId="77777777" w:rsidR="00F91552" w:rsidRPr="0083452A" w:rsidRDefault="00F91552" w:rsidP="005952D8">
            <w:pPr>
              <w:pStyle w:val="Glava"/>
              <w:tabs>
                <w:tab w:val="clear" w:pos="4536"/>
                <w:tab w:val="clear" w:pos="9072"/>
              </w:tabs>
              <w:jc w:val="both"/>
              <w:rPr>
                <w:i w:val="0"/>
                <w:sz w:val="28"/>
                <w:szCs w:val="28"/>
              </w:rPr>
            </w:pPr>
          </w:p>
        </w:tc>
        <w:tc>
          <w:tcPr>
            <w:tcW w:w="2126" w:type="dxa"/>
          </w:tcPr>
          <w:p w14:paraId="7E1FBCA1" w14:textId="77777777" w:rsidR="00F91552" w:rsidRPr="0083452A" w:rsidRDefault="00F91552" w:rsidP="005952D8">
            <w:pPr>
              <w:pStyle w:val="Glava"/>
              <w:tabs>
                <w:tab w:val="clear" w:pos="4536"/>
                <w:tab w:val="clear" w:pos="9072"/>
              </w:tabs>
              <w:jc w:val="both"/>
              <w:rPr>
                <w:i w:val="0"/>
                <w:sz w:val="28"/>
                <w:szCs w:val="28"/>
              </w:rPr>
            </w:pPr>
          </w:p>
        </w:tc>
      </w:tr>
    </w:tbl>
    <w:p w14:paraId="5D3D0316" w14:textId="476CD5FE" w:rsidR="00AC6185" w:rsidRPr="0083452A" w:rsidRDefault="00AC6185" w:rsidP="00AC6185">
      <w:pPr>
        <w:pStyle w:val="Glava"/>
        <w:tabs>
          <w:tab w:val="clear" w:pos="4536"/>
          <w:tab w:val="clear" w:pos="9072"/>
        </w:tabs>
        <w:ind w:left="1080"/>
        <w:jc w:val="both"/>
        <w:rPr>
          <w:i w:val="0"/>
          <w:color w:val="000000" w:themeColor="text1"/>
          <w:sz w:val="22"/>
          <w:szCs w:val="22"/>
        </w:rPr>
      </w:pPr>
    </w:p>
    <w:tbl>
      <w:tblPr>
        <w:tblW w:w="1309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2"/>
        <w:gridCol w:w="3402"/>
        <w:gridCol w:w="1701"/>
        <w:gridCol w:w="1842"/>
        <w:gridCol w:w="1560"/>
        <w:gridCol w:w="1388"/>
      </w:tblGrid>
      <w:tr w:rsidR="00AC6185" w:rsidRPr="00755493" w14:paraId="5BD1D81D" w14:textId="77777777" w:rsidTr="009618F1">
        <w:tc>
          <w:tcPr>
            <w:tcW w:w="3202" w:type="dxa"/>
            <w:shd w:val="clear" w:color="auto" w:fill="D9D9D9" w:themeFill="background1" w:themeFillShade="D9"/>
            <w:vAlign w:val="center"/>
          </w:tcPr>
          <w:p w14:paraId="08AC45F0" w14:textId="77777777" w:rsidR="00AC6185" w:rsidRPr="0083452A" w:rsidRDefault="00AC6185" w:rsidP="005952D8">
            <w:pPr>
              <w:jc w:val="center"/>
              <w:rPr>
                <w:b/>
                <w:i w:val="0"/>
                <w:color w:val="000000" w:themeColor="text1"/>
                <w:sz w:val="16"/>
                <w:szCs w:val="16"/>
              </w:rPr>
            </w:pPr>
            <w:r w:rsidRPr="0083452A">
              <w:rPr>
                <w:b/>
                <w:i w:val="0"/>
                <w:color w:val="000000" w:themeColor="text1"/>
                <w:sz w:val="16"/>
                <w:szCs w:val="16"/>
              </w:rPr>
              <w:t>Naziv investitorja oz. naročnika referenčnega posla ter kontaktna oseba naročnika (e-pošta in telefonska številka)</w:t>
            </w:r>
          </w:p>
        </w:tc>
        <w:tc>
          <w:tcPr>
            <w:tcW w:w="3402" w:type="dxa"/>
            <w:shd w:val="clear" w:color="auto" w:fill="D9D9D9" w:themeFill="background1" w:themeFillShade="D9"/>
            <w:vAlign w:val="center"/>
          </w:tcPr>
          <w:p w14:paraId="5403C960" w14:textId="77777777" w:rsidR="00AC6185" w:rsidRPr="0083452A" w:rsidRDefault="00AC6185" w:rsidP="005952D8">
            <w:pPr>
              <w:jc w:val="center"/>
              <w:rPr>
                <w:b/>
                <w:i w:val="0"/>
                <w:color w:val="000000" w:themeColor="text1"/>
                <w:sz w:val="18"/>
                <w:szCs w:val="18"/>
              </w:rPr>
            </w:pPr>
            <w:r w:rsidRPr="0083452A">
              <w:rPr>
                <w:b/>
                <w:i w:val="0"/>
                <w:color w:val="000000" w:themeColor="text1"/>
                <w:sz w:val="16"/>
                <w:szCs w:val="16"/>
              </w:rPr>
              <w:t>Predmet referenčnega posla – kratek opis del</w:t>
            </w:r>
          </w:p>
        </w:tc>
        <w:tc>
          <w:tcPr>
            <w:tcW w:w="1701" w:type="dxa"/>
            <w:shd w:val="clear" w:color="auto" w:fill="D9D9D9" w:themeFill="background1" w:themeFillShade="D9"/>
          </w:tcPr>
          <w:p w14:paraId="305142C4" w14:textId="77777777" w:rsidR="00AC6185" w:rsidRPr="0083452A" w:rsidRDefault="00AC6185" w:rsidP="005952D8">
            <w:pPr>
              <w:jc w:val="center"/>
              <w:rPr>
                <w:b/>
                <w:i w:val="0"/>
                <w:color w:val="000000" w:themeColor="text1"/>
                <w:sz w:val="16"/>
                <w:szCs w:val="16"/>
              </w:rPr>
            </w:pPr>
            <w:r w:rsidRPr="0083452A">
              <w:rPr>
                <w:b/>
                <w:i w:val="0"/>
                <w:color w:val="000000" w:themeColor="text1"/>
                <w:sz w:val="16"/>
                <w:szCs w:val="16"/>
              </w:rPr>
              <w:t>Datum pridobitve uporabnega dovoljenja</w:t>
            </w:r>
          </w:p>
        </w:tc>
        <w:tc>
          <w:tcPr>
            <w:tcW w:w="1842" w:type="dxa"/>
            <w:shd w:val="clear" w:color="auto" w:fill="D9D9D9" w:themeFill="background1" w:themeFillShade="D9"/>
            <w:vAlign w:val="center"/>
          </w:tcPr>
          <w:p w14:paraId="387B1958" w14:textId="77777777" w:rsidR="00AC6185" w:rsidRPr="0083452A" w:rsidRDefault="00AC6185" w:rsidP="005952D8">
            <w:pPr>
              <w:jc w:val="center"/>
              <w:rPr>
                <w:b/>
                <w:i w:val="0"/>
                <w:color w:val="000000" w:themeColor="text1"/>
                <w:sz w:val="16"/>
                <w:szCs w:val="16"/>
              </w:rPr>
            </w:pPr>
            <w:r w:rsidRPr="0083452A">
              <w:rPr>
                <w:b/>
                <w:i w:val="0"/>
                <w:color w:val="000000" w:themeColor="text1"/>
                <w:sz w:val="16"/>
                <w:szCs w:val="16"/>
              </w:rPr>
              <w:t>velikost objekta v m²</w:t>
            </w:r>
            <w:r>
              <w:rPr>
                <w:b/>
                <w:i w:val="0"/>
                <w:color w:val="000000" w:themeColor="text1"/>
                <w:sz w:val="16"/>
                <w:szCs w:val="16"/>
              </w:rPr>
              <w:t xml:space="preserve"> bruto </w:t>
            </w:r>
          </w:p>
        </w:tc>
        <w:tc>
          <w:tcPr>
            <w:tcW w:w="1560" w:type="dxa"/>
            <w:shd w:val="clear" w:color="auto" w:fill="D9D9D9" w:themeFill="background1" w:themeFillShade="D9"/>
            <w:vAlign w:val="center"/>
          </w:tcPr>
          <w:p w14:paraId="65880B06" w14:textId="77777777" w:rsidR="00AC6185" w:rsidRPr="0083452A" w:rsidRDefault="00AC6185" w:rsidP="005952D8">
            <w:pPr>
              <w:jc w:val="center"/>
              <w:rPr>
                <w:b/>
                <w:i w:val="0"/>
                <w:color w:val="000000" w:themeColor="text1"/>
                <w:sz w:val="16"/>
                <w:szCs w:val="16"/>
              </w:rPr>
            </w:pPr>
            <w:r w:rsidRPr="0083452A">
              <w:rPr>
                <w:b/>
                <w:i w:val="0"/>
                <w:color w:val="000000" w:themeColor="text1"/>
                <w:sz w:val="16"/>
                <w:szCs w:val="16"/>
              </w:rPr>
              <w:t>Vrednost posla</w:t>
            </w:r>
          </w:p>
          <w:p w14:paraId="2F1BDF04" w14:textId="0EE293B6" w:rsidR="00AC6185" w:rsidRPr="0083452A" w:rsidRDefault="00AC6185" w:rsidP="005952D8">
            <w:pPr>
              <w:jc w:val="center"/>
              <w:rPr>
                <w:b/>
                <w:i w:val="0"/>
                <w:color w:val="000000" w:themeColor="text1"/>
                <w:sz w:val="18"/>
                <w:szCs w:val="18"/>
              </w:rPr>
            </w:pPr>
            <w:r w:rsidRPr="0083452A">
              <w:rPr>
                <w:b/>
                <w:i w:val="0"/>
                <w:color w:val="000000" w:themeColor="text1"/>
                <w:sz w:val="16"/>
                <w:szCs w:val="16"/>
              </w:rPr>
              <w:t xml:space="preserve">v EUR </w:t>
            </w:r>
            <w:r>
              <w:rPr>
                <w:b/>
                <w:i w:val="0"/>
                <w:color w:val="000000" w:themeColor="text1"/>
                <w:sz w:val="16"/>
                <w:szCs w:val="16"/>
              </w:rPr>
              <w:t>z</w:t>
            </w:r>
            <w:r w:rsidRPr="0083452A">
              <w:rPr>
                <w:b/>
                <w:i w:val="0"/>
                <w:color w:val="000000" w:themeColor="text1"/>
                <w:sz w:val="16"/>
                <w:szCs w:val="16"/>
              </w:rPr>
              <w:t xml:space="preserve"> DDV</w:t>
            </w:r>
          </w:p>
        </w:tc>
        <w:tc>
          <w:tcPr>
            <w:tcW w:w="1388" w:type="dxa"/>
            <w:shd w:val="clear" w:color="auto" w:fill="D9D9D9" w:themeFill="background1" w:themeFillShade="D9"/>
          </w:tcPr>
          <w:p w14:paraId="5B475D44" w14:textId="77777777" w:rsidR="00AC6185" w:rsidRPr="0083452A" w:rsidRDefault="00AC6185" w:rsidP="005952D8">
            <w:pPr>
              <w:jc w:val="center"/>
              <w:rPr>
                <w:b/>
                <w:i w:val="0"/>
                <w:color w:val="000000" w:themeColor="text1"/>
                <w:sz w:val="16"/>
                <w:szCs w:val="16"/>
              </w:rPr>
            </w:pPr>
            <w:r w:rsidRPr="0083452A">
              <w:rPr>
                <w:b/>
                <w:i w:val="0"/>
                <w:color w:val="000000" w:themeColor="text1"/>
                <w:sz w:val="16"/>
                <w:szCs w:val="16"/>
              </w:rPr>
              <w:t>Številka iz Registra kulturne dediščine</w:t>
            </w:r>
          </w:p>
        </w:tc>
      </w:tr>
      <w:tr w:rsidR="00AC6185" w:rsidRPr="0079325B" w14:paraId="56C5E08C" w14:textId="77777777" w:rsidTr="009618F1">
        <w:tc>
          <w:tcPr>
            <w:tcW w:w="3202" w:type="dxa"/>
          </w:tcPr>
          <w:p w14:paraId="1C5CA548" w14:textId="77777777" w:rsidR="00AC6185" w:rsidRPr="0079325B" w:rsidRDefault="00AC6185" w:rsidP="005952D8">
            <w:pPr>
              <w:pStyle w:val="Glava"/>
              <w:tabs>
                <w:tab w:val="clear" w:pos="4536"/>
                <w:tab w:val="clear" w:pos="9072"/>
              </w:tabs>
              <w:jc w:val="both"/>
              <w:rPr>
                <w:i w:val="0"/>
                <w:sz w:val="22"/>
                <w:szCs w:val="22"/>
              </w:rPr>
            </w:pPr>
          </w:p>
        </w:tc>
        <w:tc>
          <w:tcPr>
            <w:tcW w:w="3402" w:type="dxa"/>
          </w:tcPr>
          <w:p w14:paraId="293D7F58" w14:textId="77777777" w:rsidR="00AC6185" w:rsidRPr="0079325B" w:rsidRDefault="00AC6185" w:rsidP="005952D8">
            <w:pPr>
              <w:pStyle w:val="Glava"/>
              <w:tabs>
                <w:tab w:val="clear" w:pos="4536"/>
                <w:tab w:val="clear" w:pos="9072"/>
              </w:tabs>
              <w:jc w:val="both"/>
              <w:rPr>
                <w:i w:val="0"/>
                <w:sz w:val="22"/>
                <w:szCs w:val="22"/>
              </w:rPr>
            </w:pPr>
          </w:p>
        </w:tc>
        <w:tc>
          <w:tcPr>
            <w:tcW w:w="1701" w:type="dxa"/>
          </w:tcPr>
          <w:p w14:paraId="374B11AF" w14:textId="77777777" w:rsidR="00AC6185" w:rsidRPr="0079325B" w:rsidRDefault="00AC6185" w:rsidP="005952D8">
            <w:pPr>
              <w:pStyle w:val="Glava"/>
              <w:tabs>
                <w:tab w:val="clear" w:pos="4536"/>
                <w:tab w:val="clear" w:pos="9072"/>
              </w:tabs>
              <w:jc w:val="both"/>
              <w:rPr>
                <w:i w:val="0"/>
                <w:sz w:val="22"/>
                <w:szCs w:val="22"/>
              </w:rPr>
            </w:pPr>
          </w:p>
        </w:tc>
        <w:tc>
          <w:tcPr>
            <w:tcW w:w="1842" w:type="dxa"/>
          </w:tcPr>
          <w:p w14:paraId="55F241B0" w14:textId="77777777" w:rsidR="00AC6185" w:rsidRPr="0079325B" w:rsidRDefault="00AC6185" w:rsidP="005952D8">
            <w:pPr>
              <w:pStyle w:val="Glava"/>
              <w:tabs>
                <w:tab w:val="clear" w:pos="4536"/>
                <w:tab w:val="clear" w:pos="9072"/>
              </w:tabs>
              <w:jc w:val="both"/>
              <w:rPr>
                <w:i w:val="0"/>
                <w:sz w:val="22"/>
                <w:szCs w:val="22"/>
              </w:rPr>
            </w:pPr>
          </w:p>
        </w:tc>
        <w:tc>
          <w:tcPr>
            <w:tcW w:w="1560" w:type="dxa"/>
          </w:tcPr>
          <w:p w14:paraId="49CED1FB" w14:textId="77777777" w:rsidR="00AC6185" w:rsidRPr="0079325B" w:rsidRDefault="00AC6185" w:rsidP="005952D8">
            <w:pPr>
              <w:pStyle w:val="Glava"/>
              <w:tabs>
                <w:tab w:val="clear" w:pos="4536"/>
                <w:tab w:val="clear" w:pos="9072"/>
              </w:tabs>
              <w:jc w:val="both"/>
              <w:rPr>
                <w:i w:val="0"/>
                <w:sz w:val="28"/>
                <w:szCs w:val="28"/>
              </w:rPr>
            </w:pPr>
          </w:p>
          <w:p w14:paraId="1E5A6A3E" w14:textId="77777777" w:rsidR="00AC6185" w:rsidRDefault="00AC6185" w:rsidP="005952D8">
            <w:pPr>
              <w:pStyle w:val="Glava"/>
              <w:tabs>
                <w:tab w:val="clear" w:pos="4536"/>
                <w:tab w:val="clear" w:pos="9072"/>
              </w:tabs>
              <w:jc w:val="both"/>
              <w:rPr>
                <w:i w:val="0"/>
                <w:sz w:val="28"/>
                <w:szCs w:val="28"/>
              </w:rPr>
            </w:pPr>
          </w:p>
          <w:p w14:paraId="0DAAA11F" w14:textId="77777777" w:rsidR="00AC6185" w:rsidRPr="0079325B" w:rsidRDefault="00AC6185" w:rsidP="005952D8">
            <w:pPr>
              <w:pStyle w:val="Glava"/>
              <w:tabs>
                <w:tab w:val="clear" w:pos="4536"/>
                <w:tab w:val="clear" w:pos="9072"/>
              </w:tabs>
              <w:jc w:val="both"/>
              <w:rPr>
                <w:i w:val="0"/>
                <w:sz w:val="28"/>
                <w:szCs w:val="28"/>
              </w:rPr>
            </w:pPr>
          </w:p>
        </w:tc>
        <w:tc>
          <w:tcPr>
            <w:tcW w:w="1388" w:type="dxa"/>
          </w:tcPr>
          <w:p w14:paraId="65F3D882" w14:textId="77777777" w:rsidR="00AC6185" w:rsidRPr="0079325B" w:rsidRDefault="00AC6185" w:rsidP="005952D8">
            <w:pPr>
              <w:pStyle w:val="Glava"/>
              <w:tabs>
                <w:tab w:val="clear" w:pos="4536"/>
                <w:tab w:val="clear" w:pos="9072"/>
              </w:tabs>
              <w:ind w:right="1766"/>
              <w:jc w:val="both"/>
              <w:rPr>
                <w:i w:val="0"/>
                <w:sz w:val="28"/>
                <w:szCs w:val="28"/>
              </w:rPr>
            </w:pPr>
          </w:p>
        </w:tc>
      </w:tr>
      <w:tr w:rsidR="00AC6185" w:rsidRPr="0079325B" w14:paraId="1BDE67B3" w14:textId="77777777" w:rsidTr="009618F1">
        <w:tc>
          <w:tcPr>
            <w:tcW w:w="3202" w:type="dxa"/>
          </w:tcPr>
          <w:p w14:paraId="0044353A" w14:textId="77777777" w:rsidR="00AC6185" w:rsidRPr="0079325B" w:rsidRDefault="00AC6185" w:rsidP="005952D8">
            <w:pPr>
              <w:pStyle w:val="Glava"/>
              <w:tabs>
                <w:tab w:val="clear" w:pos="4536"/>
                <w:tab w:val="clear" w:pos="9072"/>
              </w:tabs>
              <w:jc w:val="both"/>
              <w:rPr>
                <w:i w:val="0"/>
                <w:sz w:val="22"/>
                <w:szCs w:val="22"/>
              </w:rPr>
            </w:pPr>
          </w:p>
        </w:tc>
        <w:tc>
          <w:tcPr>
            <w:tcW w:w="3402" w:type="dxa"/>
          </w:tcPr>
          <w:p w14:paraId="53BAA7CB" w14:textId="77777777" w:rsidR="00AC6185" w:rsidRPr="0079325B" w:rsidRDefault="00AC6185" w:rsidP="005952D8">
            <w:pPr>
              <w:pStyle w:val="Glava"/>
              <w:tabs>
                <w:tab w:val="clear" w:pos="4536"/>
                <w:tab w:val="clear" w:pos="9072"/>
              </w:tabs>
              <w:jc w:val="both"/>
              <w:rPr>
                <w:i w:val="0"/>
                <w:sz w:val="22"/>
                <w:szCs w:val="22"/>
              </w:rPr>
            </w:pPr>
          </w:p>
        </w:tc>
        <w:tc>
          <w:tcPr>
            <w:tcW w:w="1701" w:type="dxa"/>
          </w:tcPr>
          <w:p w14:paraId="3AC3F9A7" w14:textId="77777777" w:rsidR="00AC6185" w:rsidRPr="0079325B" w:rsidRDefault="00AC6185" w:rsidP="005952D8">
            <w:pPr>
              <w:pStyle w:val="Glava"/>
              <w:tabs>
                <w:tab w:val="clear" w:pos="4536"/>
                <w:tab w:val="clear" w:pos="9072"/>
              </w:tabs>
              <w:jc w:val="both"/>
              <w:rPr>
                <w:i w:val="0"/>
                <w:sz w:val="22"/>
                <w:szCs w:val="22"/>
              </w:rPr>
            </w:pPr>
          </w:p>
        </w:tc>
        <w:tc>
          <w:tcPr>
            <w:tcW w:w="1842" w:type="dxa"/>
          </w:tcPr>
          <w:p w14:paraId="0B4D5AE8" w14:textId="77777777" w:rsidR="00AC6185" w:rsidRPr="0079325B" w:rsidRDefault="00AC6185" w:rsidP="005952D8">
            <w:pPr>
              <w:pStyle w:val="Glava"/>
              <w:tabs>
                <w:tab w:val="clear" w:pos="4536"/>
                <w:tab w:val="clear" w:pos="9072"/>
              </w:tabs>
              <w:jc w:val="both"/>
              <w:rPr>
                <w:i w:val="0"/>
                <w:sz w:val="22"/>
                <w:szCs w:val="22"/>
              </w:rPr>
            </w:pPr>
          </w:p>
        </w:tc>
        <w:tc>
          <w:tcPr>
            <w:tcW w:w="1560" w:type="dxa"/>
          </w:tcPr>
          <w:p w14:paraId="31A52497" w14:textId="77777777" w:rsidR="00AC6185" w:rsidRPr="0079325B" w:rsidRDefault="00AC6185" w:rsidP="005952D8">
            <w:pPr>
              <w:pStyle w:val="Glava"/>
              <w:tabs>
                <w:tab w:val="clear" w:pos="4536"/>
                <w:tab w:val="clear" w:pos="9072"/>
              </w:tabs>
              <w:jc w:val="both"/>
              <w:rPr>
                <w:i w:val="0"/>
                <w:sz w:val="28"/>
                <w:szCs w:val="28"/>
              </w:rPr>
            </w:pPr>
          </w:p>
          <w:p w14:paraId="27797213" w14:textId="77777777" w:rsidR="00AC6185" w:rsidRPr="0079325B" w:rsidRDefault="00AC6185" w:rsidP="005952D8">
            <w:pPr>
              <w:pStyle w:val="Glava"/>
              <w:tabs>
                <w:tab w:val="clear" w:pos="4536"/>
                <w:tab w:val="clear" w:pos="9072"/>
              </w:tabs>
              <w:jc w:val="both"/>
              <w:rPr>
                <w:i w:val="0"/>
                <w:sz w:val="28"/>
                <w:szCs w:val="28"/>
              </w:rPr>
            </w:pPr>
          </w:p>
          <w:p w14:paraId="791A05BC" w14:textId="77777777" w:rsidR="00AC6185" w:rsidRPr="0079325B" w:rsidRDefault="00AC6185" w:rsidP="005952D8">
            <w:pPr>
              <w:pStyle w:val="Glava"/>
              <w:tabs>
                <w:tab w:val="clear" w:pos="4536"/>
                <w:tab w:val="clear" w:pos="9072"/>
              </w:tabs>
              <w:jc w:val="both"/>
              <w:rPr>
                <w:i w:val="0"/>
                <w:sz w:val="28"/>
                <w:szCs w:val="28"/>
              </w:rPr>
            </w:pPr>
          </w:p>
        </w:tc>
        <w:tc>
          <w:tcPr>
            <w:tcW w:w="1388" w:type="dxa"/>
          </w:tcPr>
          <w:p w14:paraId="765AFE65" w14:textId="77777777" w:rsidR="00AC6185" w:rsidRPr="0079325B" w:rsidRDefault="00AC6185" w:rsidP="005952D8">
            <w:pPr>
              <w:pStyle w:val="Glava"/>
              <w:tabs>
                <w:tab w:val="clear" w:pos="4536"/>
                <w:tab w:val="clear" w:pos="9072"/>
              </w:tabs>
              <w:ind w:right="1766"/>
              <w:jc w:val="both"/>
              <w:rPr>
                <w:i w:val="0"/>
                <w:sz w:val="28"/>
                <w:szCs w:val="28"/>
              </w:rPr>
            </w:pPr>
          </w:p>
        </w:tc>
      </w:tr>
      <w:tr w:rsidR="00AC6185" w:rsidRPr="0079325B" w14:paraId="2F2A4486" w14:textId="77777777" w:rsidTr="009618F1">
        <w:trPr>
          <w:trHeight w:val="979"/>
        </w:trPr>
        <w:tc>
          <w:tcPr>
            <w:tcW w:w="3202" w:type="dxa"/>
          </w:tcPr>
          <w:p w14:paraId="3E3CED02" w14:textId="77777777" w:rsidR="00AC6185" w:rsidRPr="0079325B" w:rsidRDefault="00AC6185" w:rsidP="005952D8">
            <w:pPr>
              <w:pStyle w:val="Glava"/>
              <w:tabs>
                <w:tab w:val="clear" w:pos="4536"/>
                <w:tab w:val="clear" w:pos="9072"/>
              </w:tabs>
              <w:jc w:val="both"/>
              <w:rPr>
                <w:i w:val="0"/>
                <w:sz w:val="22"/>
                <w:szCs w:val="22"/>
              </w:rPr>
            </w:pPr>
          </w:p>
        </w:tc>
        <w:tc>
          <w:tcPr>
            <w:tcW w:w="3402" w:type="dxa"/>
          </w:tcPr>
          <w:p w14:paraId="425D3B4B" w14:textId="77777777" w:rsidR="00AC6185" w:rsidRPr="0079325B" w:rsidRDefault="00AC6185" w:rsidP="005952D8">
            <w:pPr>
              <w:pStyle w:val="Glava"/>
              <w:tabs>
                <w:tab w:val="clear" w:pos="4536"/>
                <w:tab w:val="clear" w:pos="9072"/>
              </w:tabs>
              <w:jc w:val="both"/>
              <w:rPr>
                <w:i w:val="0"/>
                <w:sz w:val="22"/>
                <w:szCs w:val="22"/>
              </w:rPr>
            </w:pPr>
          </w:p>
        </w:tc>
        <w:tc>
          <w:tcPr>
            <w:tcW w:w="1701" w:type="dxa"/>
          </w:tcPr>
          <w:p w14:paraId="0DB896B9" w14:textId="77777777" w:rsidR="00AC6185" w:rsidRPr="0079325B" w:rsidRDefault="00AC6185" w:rsidP="005952D8">
            <w:pPr>
              <w:pStyle w:val="Glava"/>
              <w:tabs>
                <w:tab w:val="clear" w:pos="4536"/>
                <w:tab w:val="clear" w:pos="9072"/>
              </w:tabs>
              <w:jc w:val="both"/>
              <w:rPr>
                <w:i w:val="0"/>
                <w:sz w:val="22"/>
                <w:szCs w:val="22"/>
              </w:rPr>
            </w:pPr>
          </w:p>
        </w:tc>
        <w:tc>
          <w:tcPr>
            <w:tcW w:w="1842" w:type="dxa"/>
          </w:tcPr>
          <w:p w14:paraId="7D7AEEF3" w14:textId="77777777" w:rsidR="00AC6185" w:rsidRPr="0079325B" w:rsidRDefault="00AC6185" w:rsidP="005952D8">
            <w:pPr>
              <w:pStyle w:val="Glava"/>
              <w:tabs>
                <w:tab w:val="clear" w:pos="4536"/>
                <w:tab w:val="clear" w:pos="9072"/>
              </w:tabs>
              <w:jc w:val="both"/>
              <w:rPr>
                <w:i w:val="0"/>
                <w:sz w:val="22"/>
                <w:szCs w:val="22"/>
              </w:rPr>
            </w:pPr>
          </w:p>
        </w:tc>
        <w:tc>
          <w:tcPr>
            <w:tcW w:w="1560" w:type="dxa"/>
          </w:tcPr>
          <w:p w14:paraId="702DE5DF" w14:textId="77777777" w:rsidR="00AC6185" w:rsidRPr="0079325B" w:rsidRDefault="00AC6185" w:rsidP="005952D8">
            <w:pPr>
              <w:pStyle w:val="Glava"/>
              <w:tabs>
                <w:tab w:val="clear" w:pos="4536"/>
                <w:tab w:val="clear" w:pos="9072"/>
              </w:tabs>
              <w:jc w:val="both"/>
              <w:rPr>
                <w:i w:val="0"/>
                <w:sz w:val="28"/>
                <w:szCs w:val="28"/>
              </w:rPr>
            </w:pPr>
          </w:p>
        </w:tc>
        <w:tc>
          <w:tcPr>
            <w:tcW w:w="1388" w:type="dxa"/>
          </w:tcPr>
          <w:p w14:paraId="2BD8971F" w14:textId="77777777" w:rsidR="00AC6185" w:rsidRPr="0079325B" w:rsidRDefault="00AC6185" w:rsidP="005952D8">
            <w:pPr>
              <w:pStyle w:val="Glava"/>
              <w:tabs>
                <w:tab w:val="clear" w:pos="4536"/>
                <w:tab w:val="clear" w:pos="9072"/>
              </w:tabs>
              <w:ind w:right="1766"/>
              <w:jc w:val="both"/>
              <w:rPr>
                <w:i w:val="0"/>
                <w:sz w:val="28"/>
                <w:szCs w:val="28"/>
              </w:rPr>
            </w:pPr>
          </w:p>
        </w:tc>
      </w:tr>
    </w:tbl>
    <w:p w14:paraId="777609A7" w14:textId="77777777" w:rsidR="00AC6185" w:rsidRPr="00D829D7" w:rsidRDefault="00AC6185" w:rsidP="00AC6185">
      <w:pPr>
        <w:pStyle w:val="Glava"/>
        <w:tabs>
          <w:tab w:val="clear" w:pos="4536"/>
          <w:tab w:val="clear" w:pos="9072"/>
        </w:tabs>
        <w:ind w:left="1080"/>
        <w:jc w:val="both"/>
        <w:rPr>
          <w:sz w:val="18"/>
          <w:szCs w:val="18"/>
        </w:rPr>
      </w:pPr>
      <w:r w:rsidRPr="00D829D7">
        <w:rPr>
          <w:sz w:val="18"/>
          <w:szCs w:val="18"/>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36FBDAC" w14:textId="77777777" w:rsidR="00D829D7" w:rsidRDefault="00D829D7" w:rsidP="00AC6185">
      <w:pPr>
        <w:pStyle w:val="Glava"/>
        <w:tabs>
          <w:tab w:val="clear" w:pos="4536"/>
          <w:tab w:val="clear" w:pos="9072"/>
        </w:tabs>
        <w:ind w:left="1080"/>
        <w:jc w:val="both"/>
        <w:rPr>
          <w:i w:val="0"/>
          <w:sz w:val="22"/>
          <w:szCs w:val="22"/>
        </w:rPr>
      </w:pPr>
    </w:p>
    <w:p w14:paraId="473C5ADC" w14:textId="1AEF251E" w:rsidR="00AC6185" w:rsidRPr="0079325B" w:rsidRDefault="00AC6185" w:rsidP="00AC6185">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r>
        <w:rPr>
          <w:i w:val="0"/>
          <w:sz w:val="22"/>
          <w:szCs w:val="22"/>
        </w:rPr>
        <w:br w:type="textWrapping" w:clear="all"/>
      </w:r>
    </w:p>
    <w:p w14:paraId="2048615D" w14:textId="29C87445" w:rsidR="00082AC1" w:rsidRPr="0083452A" w:rsidRDefault="00AC6185" w:rsidP="00F91552">
      <w:pPr>
        <w:pStyle w:val="Glava"/>
        <w:tabs>
          <w:tab w:val="clear" w:pos="4536"/>
          <w:tab w:val="clear" w:pos="9072"/>
        </w:tabs>
        <w:ind w:left="1080"/>
        <w:jc w:val="right"/>
        <w:rPr>
          <w:b/>
          <w:i w:val="0"/>
          <w:sz w:val="22"/>
          <w:szCs w:val="22"/>
        </w:rPr>
      </w:pPr>
      <w:r>
        <w:rPr>
          <w:i w:val="0"/>
          <w:sz w:val="22"/>
          <w:szCs w:val="22"/>
        </w:rPr>
        <w:br w:type="page"/>
      </w:r>
      <w:r w:rsidR="00082AC1" w:rsidRPr="0083452A">
        <w:rPr>
          <w:b/>
          <w:i w:val="0"/>
          <w:sz w:val="22"/>
          <w:szCs w:val="22"/>
        </w:rPr>
        <w:lastRenderedPageBreak/>
        <w:t>PRILOGA 6</w:t>
      </w:r>
      <w:r w:rsidR="00082AC1">
        <w:rPr>
          <w:b/>
          <w:i w:val="0"/>
          <w:sz w:val="22"/>
          <w:szCs w:val="22"/>
        </w:rPr>
        <w:t>/2</w:t>
      </w:r>
    </w:p>
    <w:p w14:paraId="0033E659" w14:textId="7603265F" w:rsidR="00082AC1" w:rsidRPr="00C32302" w:rsidRDefault="00082AC1" w:rsidP="00082AC1">
      <w:pPr>
        <w:pStyle w:val="Glava"/>
        <w:tabs>
          <w:tab w:val="clear" w:pos="4536"/>
          <w:tab w:val="clear" w:pos="9072"/>
        </w:tabs>
        <w:ind w:left="1080"/>
        <w:jc w:val="both"/>
        <w:rPr>
          <w:b/>
          <w:i w:val="0"/>
          <w:sz w:val="28"/>
          <w:szCs w:val="28"/>
        </w:rPr>
      </w:pPr>
      <w:r w:rsidRPr="00C32302">
        <w:rPr>
          <w:b/>
          <w:i w:val="0"/>
          <w:sz w:val="28"/>
          <w:szCs w:val="28"/>
        </w:rPr>
        <w:t xml:space="preserve">SEZNAM </w:t>
      </w:r>
      <w:r>
        <w:rPr>
          <w:b/>
          <w:i w:val="0"/>
          <w:sz w:val="28"/>
          <w:szCs w:val="28"/>
        </w:rPr>
        <w:t>NAGRAD</w:t>
      </w:r>
      <w:r w:rsidR="00E71D5C">
        <w:rPr>
          <w:b/>
          <w:i w:val="0"/>
          <w:sz w:val="28"/>
          <w:szCs w:val="28"/>
        </w:rPr>
        <w:t xml:space="preserve"> – DODATNO MERILO</w:t>
      </w:r>
    </w:p>
    <w:p w14:paraId="6218A3B8" w14:textId="77777777" w:rsidR="00082AC1" w:rsidRPr="00A34261" w:rsidRDefault="00082AC1" w:rsidP="00082AC1">
      <w:pPr>
        <w:rPr>
          <w:i w:val="0"/>
          <w:sz w:val="22"/>
          <w:szCs w:val="22"/>
        </w:rPr>
      </w:pPr>
    </w:p>
    <w:p w14:paraId="664DBD4F" w14:textId="77777777" w:rsidR="00082AC1" w:rsidRPr="00B93B52" w:rsidRDefault="00082AC1" w:rsidP="00082AC1">
      <w:pPr>
        <w:rPr>
          <w:i w:val="0"/>
          <w:sz w:val="22"/>
          <w:szCs w:val="22"/>
        </w:rPr>
      </w:pPr>
    </w:p>
    <w:tbl>
      <w:tblPr>
        <w:tblW w:w="11092" w:type="dxa"/>
        <w:tblInd w:w="1099" w:type="dxa"/>
        <w:tblLook w:val="01E0" w:firstRow="1" w:lastRow="1" w:firstColumn="1" w:lastColumn="1" w:noHBand="0" w:noVBand="0"/>
      </w:tblPr>
      <w:tblGrid>
        <w:gridCol w:w="3721"/>
        <w:gridCol w:w="7371"/>
      </w:tblGrid>
      <w:tr w:rsidR="00082AC1" w:rsidRPr="0083452A" w14:paraId="3791B65F" w14:textId="77777777" w:rsidTr="002F0266">
        <w:tc>
          <w:tcPr>
            <w:tcW w:w="3721" w:type="dxa"/>
          </w:tcPr>
          <w:p w14:paraId="4F646467" w14:textId="5B29FC00" w:rsidR="00082AC1" w:rsidRPr="00B93B52" w:rsidRDefault="00E71D5C" w:rsidP="002F0266">
            <w:pPr>
              <w:pStyle w:val="Glava"/>
              <w:tabs>
                <w:tab w:val="clear" w:pos="4536"/>
                <w:tab w:val="clear" w:pos="9072"/>
              </w:tabs>
              <w:jc w:val="both"/>
              <w:rPr>
                <w:i w:val="0"/>
                <w:sz w:val="22"/>
                <w:szCs w:val="22"/>
              </w:rPr>
            </w:pPr>
            <w:r>
              <w:rPr>
                <w:i w:val="0"/>
                <w:sz w:val="22"/>
                <w:szCs w:val="22"/>
              </w:rPr>
              <w:t>Pooblaš</w:t>
            </w:r>
            <w:r w:rsidR="002F0266">
              <w:rPr>
                <w:i w:val="0"/>
                <w:sz w:val="22"/>
                <w:szCs w:val="22"/>
              </w:rPr>
              <w:t xml:space="preserve">čeni arhitekt / Vodja projekta </w:t>
            </w:r>
          </w:p>
        </w:tc>
        <w:tc>
          <w:tcPr>
            <w:tcW w:w="7371" w:type="dxa"/>
            <w:tcBorders>
              <w:bottom w:val="single" w:sz="4" w:space="0" w:color="auto"/>
            </w:tcBorders>
          </w:tcPr>
          <w:p w14:paraId="596CA20D" w14:textId="77777777" w:rsidR="00082AC1" w:rsidRPr="00EF03BB" w:rsidRDefault="00082AC1" w:rsidP="008D7CDB">
            <w:pPr>
              <w:pStyle w:val="Glava"/>
              <w:tabs>
                <w:tab w:val="clear" w:pos="4536"/>
                <w:tab w:val="clear" w:pos="9072"/>
              </w:tabs>
              <w:jc w:val="both"/>
              <w:rPr>
                <w:i w:val="0"/>
                <w:szCs w:val="24"/>
              </w:rPr>
            </w:pPr>
          </w:p>
        </w:tc>
      </w:tr>
    </w:tbl>
    <w:p w14:paraId="6C0E38B2" w14:textId="77777777" w:rsidR="00082AC1" w:rsidRPr="0083452A" w:rsidRDefault="00082AC1" w:rsidP="00082AC1">
      <w:pPr>
        <w:pStyle w:val="Glava"/>
        <w:tabs>
          <w:tab w:val="clear" w:pos="4536"/>
          <w:tab w:val="clear" w:pos="9072"/>
        </w:tabs>
        <w:jc w:val="both"/>
        <w:rPr>
          <w:i w:val="0"/>
          <w:sz w:val="22"/>
          <w:szCs w:val="22"/>
        </w:rPr>
      </w:pPr>
    </w:p>
    <w:p w14:paraId="1B1792A8" w14:textId="44AB7745" w:rsidR="00C814C8" w:rsidRDefault="00C814C8" w:rsidP="00C814C8">
      <w:pPr>
        <w:ind w:left="1080"/>
        <w:rPr>
          <w:i w:val="0"/>
          <w:sz w:val="22"/>
          <w:szCs w:val="22"/>
        </w:rPr>
      </w:pPr>
      <w:r w:rsidRPr="00EA43C3">
        <w:rPr>
          <w:i w:val="0"/>
          <w:sz w:val="22"/>
          <w:szCs w:val="22"/>
        </w:rPr>
        <w:t xml:space="preserve">Štejejo reference za </w:t>
      </w:r>
      <w:r>
        <w:rPr>
          <w:i w:val="0"/>
          <w:sz w:val="22"/>
          <w:szCs w:val="22"/>
        </w:rPr>
        <w:t>priznanja za realizacijo s področja arhitekture (pridobljene s strani Zbornice za arhitekturo, Plečnikova nagrada ali Prešernova nagrada).</w:t>
      </w:r>
    </w:p>
    <w:p w14:paraId="010B617F" w14:textId="77777777" w:rsidR="00242B78" w:rsidRDefault="00242B78" w:rsidP="00C814C8">
      <w:pPr>
        <w:ind w:left="1080"/>
        <w:rPr>
          <w:i w:val="0"/>
          <w:sz w:val="22"/>
          <w:szCs w:val="22"/>
        </w:rPr>
      </w:pPr>
    </w:p>
    <w:p w14:paraId="7262054B" w14:textId="77777777" w:rsidR="00C814C8" w:rsidRDefault="00C814C8" w:rsidP="00C814C8">
      <w:pPr>
        <w:ind w:left="1080"/>
        <w:rPr>
          <w:i w:val="0"/>
          <w:sz w:val="22"/>
          <w:szCs w:val="22"/>
        </w:rPr>
      </w:pPr>
      <w:r w:rsidRPr="00023E8B">
        <w:rPr>
          <w:b/>
          <w:i w:val="0"/>
          <w:color w:val="000000" w:themeColor="text1"/>
          <w:sz w:val="20"/>
        </w:rPr>
        <w:t xml:space="preserve">V primeru ponudbe s podizvajalci ali v primeru skupne ponudbe mora biti </w:t>
      </w:r>
      <w:r>
        <w:rPr>
          <w:b/>
          <w:i w:val="0"/>
          <w:color w:val="000000" w:themeColor="text1"/>
          <w:sz w:val="20"/>
        </w:rPr>
        <w:t>nagrajenec</w:t>
      </w:r>
      <w:r w:rsidRPr="00023E8B">
        <w:rPr>
          <w:b/>
          <w:i w:val="0"/>
          <w:color w:val="000000" w:themeColor="text1"/>
          <w:sz w:val="20"/>
        </w:rPr>
        <w:t xml:space="preserve"> zaposlen pri vodilnem ponudniku oziroma vodilnem partnerju.</w:t>
      </w:r>
    </w:p>
    <w:p w14:paraId="28D2BD32" w14:textId="77777777" w:rsidR="00082AC1" w:rsidRPr="00DC2505" w:rsidRDefault="00082AC1" w:rsidP="00082AC1">
      <w:pPr>
        <w:pStyle w:val="Glava"/>
        <w:tabs>
          <w:tab w:val="clear" w:pos="4536"/>
          <w:tab w:val="clear" w:pos="9072"/>
        </w:tabs>
        <w:jc w:val="both"/>
        <w:rPr>
          <w:i w:val="0"/>
          <w:sz w:val="22"/>
          <w:szCs w:val="22"/>
        </w:rPr>
      </w:pP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4140"/>
        <w:gridCol w:w="3544"/>
        <w:gridCol w:w="3543"/>
        <w:gridCol w:w="1389"/>
      </w:tblGrid>
      <w:tr w:rsidR="007367D2" w:rsidRPr="0083452A" w14:paraId="40D1417B" w14:textId="77777777" w:rsidTr="000273B0">
        <w:tc>
          <w:tcPr>
            <w:tcW w:w="621" w:type="dxa"/>
            <w:tcBorders>
              <w:bottom w:val="single" w:sz="4" w:space="0" w:color="auto"/>
            </w:tcBorders>
            <w:shd w:val="clear" w:color="auto" w:fill="D9D9D9" w:themeFill="background1" w:themeFillShade="D9"/>
            <w:vAlign w:val="center"/>
          </w:tcPr>
          <w:p w14:paraId="37B0ED86" w14:textId="77777777" w:rsidR="007367D2" w:rsidRPr="0083452A" w:rsidRDefault="007367D2" w:rsidP="008D7CDB">
            <w:pPr>
              <w:jc w:val="center"/>
              <w:rPr>
                <w:b/>
                <w:i w:val="0"/>
                <w:sz w:val="20"/>
              </w:rPr>
            </w:pPr>
            <w:proofErr w:type="spellStart"/>
            <w:r w:rsidRPr="0083452A">
              <w:rPr>
                <w:b/>
                <w:i w:val="0"/>
                <w:sz w:val="20"/>
              </w:rPr>
              <w:t>Zap</w:t>
            </w:r>
            <w:proofErr w:type="spellEnd"/>
            <w:r w:rsidRPr="0083452A">
              <w:rPr>
                <w:b/>
                <w:i w:val="0"/>
                <w:sz w:val="20"/>
              </w:rPr>
              <w:t>. št.</w:t>
            </w:r>
          </w:p>
        </w:tc>
        <w:tc>
          <w:tcPr>
            <w:tcW w:w="4140" w:type="dxa"/>
            <w:shd w:val="clear" w:color="auto" w:fill="D9D9D9" w:themeFill="background1" w:themeFillShade="D9"/>
            <w:vAlign w:val="center"/>
          </w:tcPr>
          <w:p w14:paraId="02C78817" w14:textId="5A0FA8E9" w:rsidR="007367D2" w:rsidRPr="0083452A" w:rsidRDefault="007367D2" w:rsidP="008D7CDB">
            <w:pPr>
              <w:jc w:val="center"/>
              <w:rPr>
                <w:b/>
                <w:i w:val="0"/>
                <w:sz w:val="20"/>
              </w:rPr>
            </w:pPr>
            <w:r w:rsidRPr="0083452A">
              <w:rPr>
                <w:b/>
                <w:i w:val="0"/>
                <w:sz w:val="20"/>
              </w:rPr>
              <w:t>Ime in priimek</w:t>
            </w:r>
            <w:r w:rsidR="000273B0">
              <w:rPr>
                <w:b/>
                <w:i w:val="0"/>
                <w:sz w:val="20"/>
              </w:rPr>
              <w:t xml:space="preserve"> pooblaščenega arhitekta, vodje projekta ali naziv gospodarskega subjekta</w:t>
            </w:r>
          </w:p>
        </w:tc>
        <w:tc>
          <w:tcPr>
            <w:tcW w:w="3544" w:type="dxa"/>
            <w:shd w:val="clear" w:color="auto" w:fill="D9D9D9" w:themeFill="background1" w:themeFillShade="D9"/>
          </w:tcPr>
          <w:p w14:paraId="0154C4EA" w14:textId="04BD82ED" w:rsidR="007367D2" w:rsidRDefault="007367D2" w:rsidP="00CE265D">
            <w:pPr>
              <w:jc w:val="center"/>
              <w:rPr>
                <w:b/>
                <w:i w:val="0"/>
                <w:sz w:val="16"/>
                <w:szCs w:val="16"/>
              </w:rPr>
            </w:pPr>
            <w:r w:rsidRPr="0083452A">
              <w:rPr>
                <w:b/>
                <w:i w:val="0"/>
                <w:sz w:val="16"/>
                <w:szCs w:val="16"/>
              </w:rPr>
              <w:t>Zaposlitev (</w:t>
            </w:r>
            <w:r w:rsidR="00CE265D">
              <w:rPr>
                <w:b/>
                <w:i w:val="0"/>
                <w:sz w:val="16"/>
                <w:szCs w:val="16"/>
              </w:rPr>
              <w:t>v primeru da je nagrado prejel pooblaščeni arhitekt oz. vodja projekta</w:t>
            </w:r>
            <w:r w:rsidR="00CE265D" w:rsidRPr="0083452A">
              <w:rPr>
                <w:b/>
                <w:i w:val="0"/>
                <w:sz w:val="16"/>
                <w:szCs w:val="16"/>
              </w:rPr>
              <w:t xml:space="preserve"> </w:t>
            </w:r>
            <w:r w:rsidR="00CE265D">
              <w:rPr>
                <w:b/>
                <w:i w:val="0"/>
                <w:sz w:val="16"/>
                <w:szCs w:val="16"/>
              </w:rPr>
              <w:t xml:space="preserve">se </w:t>
            </w:r>
            <w:r w:rsidRPr="0083452A">
              <w:rPr>
                <w:b/>
                <w:i w:val="0"/>
                <w:sz w:val="16"/>
                <w:szCs w:val="16"/>
              </w:rPr>
              <w:t>navede delodajalca</w:t>
            </w:r>
            <w:r w:rsidR="000273B0">
              <w:rPr>
                <w:b/>
                <w:i w:val="0"/>
                <w:sz w:val="16"/>
                <w:szCs w:val="16"/>
              </w:rPr>
              <w:t>)</w:t>
            </w:r>
          </w:p>
        </w:tc>
        <w:tc>
          <w:tcPr>
            <w:tcW w:w="3543" w:type="dxa"/>
            <w:shd w:val="clear" w:color="auto" w:fill="D9D9D9" w:themeFill="background1" w:themeFillShade="D9"/>
            <w:vAlign w:val="center"/>
          </w:tcPr>
          <w:p w14:paraId="3BBC93E7" w14:textId="74F8A166" w:rsidR="007367D2" w:rsidRPr="0083452A" w:rsidRDefault="007367D2" w:rsidP="008D7CDB">
            <w:pPr>
              <w:jc w:val="center"/>
              <w:rPr>
                <w:b/>
                <w:i w:val="0"/>
                <w:sz w:val="20"/>
              </w:rPr>
            </w:pPr>
            <w:r>
              <w:rPr>
                <w:b/>
                <w:i w:val="0"/>
                <w:sz w:val="16"/>
                <w:szCs w:val="16"/>
              </w:rPr>
              <w:t>Ime nagrade in ime institucije, ki je to nagrado podelila</w:t>
            </w:r>
          </w:p>
        </w:tc>
        <w:tc>
          <w:tcPr>
            <w:tcW w:w="1389" w:type="dxa"/>
            <w:shd w:val="clear" w:color="auto" w:fill="D9D9D9" w:themeFill="background1" w:themeFillShade="D9"/>
          </w:tcPr>
          <w:p w14:paraId="582FE17F" w14:textId="77777777" w:rsidR="00CE265D" w:rsidRDefault="00CE265D" w:rsidP="008D7CDB">
            <w:pPr>
              <w:jc w:val="center"/>
              <w:rPr>
                <w:b/>
                <w:i w:val="0"/>
                <w:sz w:val="16"/>
                <w:szCs w:val="16"/>
              </w:rPr>
            </w:pPr>
          </w:p>
          <w:p w14:paraId="4C82CB94" w14:textId="4DE7FF09" w:rsidR="007367D2" w:rsidRPr="0083452A" w:rsidRDefault="007367D2" w:rsidP="008D7CDB">
            <w:pPr>
              <w:jc w:val="center"/>
              <w:rPr>
                <w:b/>
                <w:i w:val="0"/>
                <w:sz w:val="16"/>
                <w:szCs w:val="16"/>
              </w:rPr>
            </w:pPr>
            <w:r>
              <w:rPr>
                <w:b/>
                <w:i w:val="0"/>
                <w:sz w:val="16"/>
                <w:szCs w:val="16"/>
              </w:rPr>
              <w:t>Leto prejema nagrade</w:t>
            </w:r>
          </w:p>
        </w:tc>
      </w:tr>
      <w:tr w:rsidR="007367D2" w:rsidRPr="0083452A" w14:paraId="7305B3D5" w14:textId="77777777" w:rsidTr="00A9514A">
        <w:trPr>
          <w:trHeight w:val="1559"/>
        </w:trPr>
        <w:tc>
          <w:tcPr>
            <w:tcW w:w="621" w:type="dxa"/>
            <w:shd w:val="clear" w:color="auto" w:fill="D9D9D9" w:themeFill="background1" w:themeFillShade="D9"/>
            <w:vAlign w:val="center"/>
          </w:tcPr>
          <w:p w14:paraId="36C9EDEA" w14:textId="1811B0DC" w:rsidR="007367D2" w:rsidRPr="0083452A" w:rsidRDefault="007367D2" w:rsidP="008D7CDB">
            <w:pPr>
              <w:pStyle w:val="Glava"/>
              <w:tabs>
                <w:tab w:val="clear" w:pos="4536"/>
                <w:tab w:val="clear" w:pos="9072"/>
              </w:tabs>
              <w:jc w:val="center"/>
              <w:rPr>
                <w:i w:val="0"/>
                <w:sz w:val="22"/>
                <w:szCs w:val="22"/>
              </w:rPr>
            </w:pPr>
            <w:r>
              <w:rPr>
                <w:i w:val="0"/>
                <w:sz w:val="22"/>
                <w:szCs w:val="22"/>
              </w:rPr>
              <w:t>1</w:t>
            </w:r>
          </w:p>
        </w:tc>
        <w:tc>
          <w:tcPr>
            <w:tcW w:w="4140" w:type="dxa"/>
          </w:tcPr>
          <w:p w14:paraId="049604D8" w14:textId="77777777" w:rsidR="007367D2" w:rsidRPr="0083452A" w:rsidRDefault="007367D2" w:rsidP="008D7CDB">
            <w:pPr>
              <w:pStyle w:val="Glava"/>
              <w:tabs>
                <w:tab w:val="clear" w:pos="4536"/>
                <w:tab w:val="clear" w:pos="9072"/>
              </w:tabs>
              <w:jc w:val="both"/>
              <w:rPr>
                <w:i w:val="0"/>
                <w:sz w:val="22"/>
                <w:szCs w:val="22"/>
              </w:rPr>
            </w:pPr>
          </w:p>
        </w:tc>
        <w:tc>
          <w:tcPr>
            <w:tcW w:w="3544" w:type="dxa"/>
          </w:tcPr>
          <w:p w14:paraId="6C105E88" w14:textId="77777777" w:rsidR="007367D2" w:rsidRPr="0083452A" w:rsidRDefault="007367D2" w:rsidP="008D7CDB">
            <w:pPr>
              <w:pStyle w:val="Glava"/>
              <w:tabs>
                <w:tab w:val="clear" w:pos="4536"/>
                <w:tab w:val="clear" w:pos="9072"/>
              </w:tabs>
              <w:jc w:val="both"/>
              <w:rPr>
                <w:i w:val="0"/>
                <w:sz w:val="22"/>
                <w:szCs w:val="22"/>
              </w:rPr>
            </w:pPr>
          </w:p>
        </w:tc>
        <w:tc>
          <w:tcPr>
            <w:tcW w:w="3543" w:type="dxa"/>
          </w:tcPr>
          <w:p w14:paraId="0A447E01" w14:textId="2C12E60E" w:rsidR="007367D2" w:rsidRPr="0083452A" w:rsidRDefault="007367D2" w:rsidP="008D7CDB">
            <w:pPr>
              <w:pStyle w:val="Glava"/>
              <w:tabs>
                <w:tab w:val="clear" w:pos="4536"/>
                <w:tab w:val="clear" w:pos="9072"/>
              </w:tabs>
              <w:jc w:val="both"/>
              <w:rPr>
                <w:i w:val="0"/>
                <w:sz w:val="22"/>
                <w:szCs w:val="22"/>
              </w:rPr>
            </w:pPr>
          </w:p>
        </w:tc>
        <w:tc>
          <w:tcPr>
            <w:tcW w:w="1389" w:type="dxa"/>
          </w:tcPr>
          <w:p w14:paraId="00A2B44C" w14:textId="77777777" w:rsidR="007367D2" w:rsidRPr="0083452A" w:rsidRDefault="007367D2" w:rsidP="008D7CDB">
            <w:pPr>
              <w:pStyle w:val="Glava"/>
              <w:tabs>
                <w:tab w:val="clear" w:pos="4536"/>
                <w:tab w:val="clear" w:pos="9072"/>
              </w:tabs>
              <w:jc w:val="both"/>
              <w:rPr>
                <w:i w:val="0"/>
                <w:sz w:val="28"/>
                <w:szCs w:val="28"/>
              </w:rPr>
            </w:pPr>
          </w:p>
        </w:tc>
      </w:tr>
      <w:tr w:rsidR="007367D2" w:rsidRPr="0083452A" w14:paraId="1531C5E7" w14:textId="77777777" w:rsidTr="00A9514A">
        <w:trPr>
          <w:trHeight w:val="1705"/>
        </w:trPr>
        <w:tc>
          <w:tcPr>
            <w:tcW w:w="621" w:type="dxa"/>
            <w:shd w:val="clear" w:color="auto" w:fill="D9D9D9" w:themeFill="background1" w:themeFillShade="D9"/>
            <w:vAlign w:val="center"/>
          </w:tcPr>
          <w:p w14:paraId="32E6BE38" w14:textId="3FBE5264" w:rsidR="007367D2" w:rsidRPr="0083452A" w:rsidRDefault="007367D2" w:rsidP="008D7CDB">
            <w:pPr>
              <w:pStyle w:val="Glava"/>
              <w:tabs>
                <w:tab w:val="clear" w:pos="4536"/>
                <w:tab w:val="clear" w:pos="9072"/>
              </w:tabs>
              <w:jc w:val="center"/>
              <w:rPr>
                <w:i w:val="0"/>
                <w:sz w:val="22"/>
                <w:szCs w:val="22"/>
              </w:rPr>
            </w:pPr>
            <w:r>
              <w:rPr>
                <w:i w:val="0"/>
                <w:sz w:val="22"/>
                <w:szCs w:val="22"/>
              </w:rPr>
              <w:t>2</w:t>
            </w:r>
          </w:p>
        </w:tc>
        <w:tc>
          <w:tcPr>
            <w:tcW w:w="4140" w:type="dxa"/>
          </w:tcPr>
          <w:p w14:paraId="2D39C7B2" w14:textId="77777777" w:rsidR="007367D2" w:rsidRPr="0083452A" w:rsidRDefault="007367D2" w:rsidP="008D7CDB">
            <w:pPr>
              <w:pStyle w:val="Glava"/>
              <w:tabs>
                <w:tab w:val="clear" w:pos="4536"/>
                <w:tab w:val="clear" w:pos="9072"/>
              </w:tabs>
              <w:jc w:val="both"/>
              <w:rPr>
                <w:i w:val="0"/>
                <w:sz w:val="22"/>
                <w:szCs w:val="22"/>
              </w:rPr>
            </w:pPr>
          </w:p>
        </w:tc>
        <w:tc>
          <w:tcPr>
            <w:tcW w:w="3544" w:type="dxa"/>
          </w:tcPr>
          <w:p w14:paraId="79452066" w14:textId="77777777" w:rsidR="007367D2" w:rsidRPr="0083452A" w:rsidRDefault="007367D2" w:rsidP="008D7CDB">
            <w:pPr>
              <w:pStyle w:val="Glava"/>
              <w:tabs>
                <w:tab w:val="clear" w:pos="4536"/>
                <w:tab w:val="clear" w:pos="9072"/>
              </w:tabs>
              <w:jc w:val="both"/>
              <w:rPr>
                <w:i w:val="0"/>
                <w:sz w:val="22"/>
                <w:szCs w:val="22"/>
              </w:rPr>
            </w:pPr>
          </w:p>
        </w:tc>
        <w:tc>
          <w:tcPr>
            <w:tcW w:w="3543" w:type="dxa"/>
          </w:tcPr>
          <w:p w14:paraId="1CAEBD20" w14:textId="4B077CA2" w:rsidR="007367D2" w:rsidRPr="0083452A" w:rsidRDefault="007367D2" w:rsidP="008D7CDB">
            <w:pPr>
              <w:pStyle w:val="Glava"/>
              <w:tabs>
                <w:tab w:val="clear" w:pos="4536"/>
                <w:tab w:val="clear" w:pos="9072"/>
              </w:tabs>
              <w:jc w:val="both"/>
              <w:rPr>
                <w:i w:val="0"/>
                <w:sz w:val="22"/>
                <w:szCs w:val="22"/>
              </w:rPr>
            </w:pPr>
          </w:p>
        </w:tc>
        <w:tc>
          <w:tcPr>
            <w:tcW w:w="1389" w:type="dxa"/>
          </w:tcPr>
          <w:p w14:paraId="769A36B5" w14:textId="77777777" w:rsidR="007367D2" w:rsidRPr="0083452A" w:rsidRDefault="007367D2" w:rsidP="008D7CDB">
            <w:pPr>
              <w:pStyle w:val="Glava"/>
              <w:tabs>
                <w:tab w:val="clear" w:pos="4536"/>
                <w:tab w:val="clear" w:pos="9072"/>
              </w:tabs>
              <w:jc w:val="both"/>
              <w:rPr>
                <w:i w:val="0"/>
                <w:sz w:val="28"/>
                <w:szCs w:val="28"/>
              </w:rPr>
            </w:pPr>
          </w:p>
        </w:tc>
      </w:tr>
    </w:tbl>
    <w:p w14:paraId="3CD0E5B2" w14:textId="77777777" w:rsidR="00082AC1" w:rsidRPr="0083452A" w:rsidRDefault="00082AC1" w:rsidP="00082AC1">
      <w:pPr>
        <w:pStyle w:val="Glava"/>
        <w:tabs>
          <w:tab w:val="clear" w:pos="4536"/>
          <w:tab w:val="clear" w:pos="9072"/>
        </w:tabs>
        <w:ind w:left="1080"/>
        <w:jc w:val="both"/>
        <w:rPr>
          <w:i w:val="0"/>
          <w:color w:val="000000" w:themeColor="text1"/>
          <w:sz w:val="22"/>
          <w:szCs w:val="22"/>
        </w:rPr>
      </w:pPr>
    </w:p>
    <w:p w14:paraId="535E3BD6" w14:textId="1DA9A228" w:rsidR="00082AC1" w:rsidRDefault="00082AC1" w:rsidP="00082AC1">
      <w:pPr>
        <w:pStyle w:val="Glava"/>
        <w:tabs>
          <w:tab w:val="clear" w:pos="4536"/>
          <w:tab w:val="clear" w:pos="9072"/>
        </w:tabs>
        <w:ind w:left="1080"/>
        <w:jc w:val="both"/>
        <w:rPr>
          <w:sz w:val="22"/>
          <w:szCs w:val="22"/>
        </w:rPr>
      </w:pPr>
      <w:r w:rsidRPr="0079325B">
        <w:rPr>
          <w:sz w:val="22"/>
          <w:szCs w:val="22"/>
        </w:rPr>
        <w:t xml:space="preserve">Naročnik si pridržuje pravico, da navedbe preveri ter zahteva dokazila (na primer: pogodbo z investitorjem ali delodajalcem, ... ) o </w:t>
      </w:r>
      <w:r>
        <w:rPr>
          <w:sz w:val="22"/>
          <w:szCs w:val="22"/>
        </w:rPr>
        <w:t>prejemu nagrade</w:t>
      </w:r>
      <w:r w:rsidRPr="0079325B">
        <w:rPr>
          <w:sz w:val="22"/>
          <w:szCs w:val="22"/>
        </w:rPr>
        <w:t xml:space="preserve">, oziroma navedbe preveri neposredno pri </w:t>
      </w:r>
      <w:r>
        <w:rPr>
          <w:sz w:val="22"/>
          <w:szCs w:val="22"/>
        </w:rPr>
        <w:t>podeljevalcu nagrade</w:t>
      </w:r>
      <w:r w:rsidRPr="0079325B">
        <w:rPr>
          <w:sz w:val="22"/>
          <w:szCs w:val="22"/>
        </w:rPr>
        <w:t>.</w:t>
      </w:r>
    </w:p>
    <w:p w14:paraId="612A6CF0" w14:textId="77777777" w:rsidR="00082AC1" w:rsidRDefault="00082AC1" w:rsidP="00082AC1">
      <w:pPr>
        <w:pStyle w:val="Glava"/>
        <w:tabs>
          <w:tab w:val="clear" w:pos="4536"/>
          <w:tab w:val="clear" w:pos="9072"/>
        </w:tabs>
        <w:ind w:left="1080"/>
        <w:jc w:val="both"/>
        <w:rPr>
          <w:i w:val="0"/>
          <w:sz w:val="22"/>
          <w:szCs w:val="22"/>
        </w:rPr>
      </w:pPr>
    </w:p>
    <w:p w14:paraId="33A2181E" w14:textId="77777777" w:rsidR="00082AC1" w:rsidRDefault="00082AC1" w:rsidP="00082AC1">
      <w:pPr>
        <w:pStyle w:val="Glava"/>
        <w:tabs>
          <w:tab w:val="clear" w:pos="4536"/>
          <w:tab w:val="clear" w:pos="9072"/>
        </w:tabs>
        <w:ind w:left="1080"/>
        <w:jc w:val="both"/>
        <w:rPr>
          <w:i w:val="0"/>
          <w:sz w:val="22"/>
          <w:szCs w:val="22"/>
        </w:rPr>
      </w:pPr>
    </w:p>
    <w:p w14:paraId="6C840412" w14:textId="77777777" w:rsidR="00082AC1" w:rsidRPr="0079325B" w:rsidRDefault="00082AC1" w:rsidP="00082AC1">
      <w:pPr>
        <w:pStyle w:val="Glava"/>
        <w:tabs>
          <w:tab w:val="clear" w:pos="4536"/>
          <w:tab w:val="clear" w:pos="9072"/>
        </w:tabs>
        <w:ind w:left="1080"/>
        <w:jc w:val="both"/>
        <w:rPr>
          <w:i w:val="0"/>
          <w:sz w:val="22"/>
          <w:szCs w:val="22"/>
        </w:rPr>
      </w:pPr>
    </w:p>
    <w:p w14:paraId="1F9D2A31" w14:textId="77777777" w:rsidR="00082AC1" w:rsidRPr="0079325B" w:rsidRDefault="00082AC1" w:rsidP="00082AC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r>
        <w:rPr>
          <w:i w:val="0"/>
          <w:sz w:val="22"/>
          <w:szCs w:val="22"/>
        </w:rPr>
        <w:br w:type="textWrapping" w:clear="all"/>
      </w:r>
    </w:p>
    <w:p w14:paraId="6B6852D2" w14:textId="458D2EB0" w:rsidR="00082AC1" w:rsidRDefault="00082AC1" w:rsidP="00082AC1">
      <w:pPr>
        <w:pStyle w:val="Glava"/>
        <w:tabs>
          <w:tab w:val="clear" w:pos="4536"/>
          <w:tab w:val="clear" w:pos="9072"/>
        </w:tabs>
        <w:ind w:left="1080"/>
        <w:jc w:val="both"/>
        <w:rPr>
          <w:i w:val="0"/>
          <w:sz w:val="22"/>
          <w:szCs w:val="22"/>
        </w:rPr>
      </w:pPr>
    </w:p>
    <w:p w14:paraId="52478F80" w14:textId="6C5E3E94" w:rsidR="00082AC1" w:rsidRDefault="00082AC1" w:rsidP="00FE3CF1">
      <w:pPr>
        <w:pStyle w:val="Glava"/>
        <w:tabs>
          <w:tab w:val="clear" w:pos="4536"/>
          <w:tab w:val="clear" w:pos="9072"/>
        </w:tabs>
        <w:ind w:left="1080"/>
        <w:jc w:val="both"/>
        <w:rPr>
          <w:i w:val="0"/>
          <w:sz w:val="22"/>
          <w:szCs w:val="22"/>
        </w:rPr>
      </w:pPr>
    </w:p>
    <w:p w14:paraId="7693A175" w14:textId="77777777" w:rsidR="00445437" w:rsidRDefault="00445437" w:rsidP="00FE3CF1">
      <w:pPr>
        <w:pStyle w:val="Glava"/>
        <w:tabs>
          <w:tab w:val="clear" w:pos="4536"/>
          <w:tab w:val="clear" w:pos="9072"/>
        </w:tabs>
        <w:ind w:left="1080"/>
        <w:jc w:val="both"/>
        <w:rPr>
          <w:i w:val="0"/>
          <w:sz w:val="22"/>
          <w:szCs w:val="22"/>
        </w:rPr>
        <w:sectPr w:rsidR="00445437" w:rsidSect="0083452A">
          <w:pgSz w:w="16838" w:h="11906" w:orient="landscape"/>
          <w:pgMar w:top="629" w:right="1361" w:bottom="1202" w:left="1202" w:header="709" w:footer="709" w:gutter="0"/>
          <w:cols w:space="708"/>
          <w:docGrid w:linePitch="360"/>
        </w:sectPr>
      </w:pPr>
    </w:p>
    <w:p w14:paraId="4A3476D3" w14:textId="77777777" w:rsidR="00FE3CF1" w:rsidRDefault="00FE3CF1" w:rsidP="00FE3CF1">
      <w:pPr>
        <w:pStyle w:val="Glava"/>
        <w:tabs>
          <w:tab w:val="clear" w:pos="4536"/>
          <w:tab w:val="clear" w:pos="9072"/>
        </w:tabs>
        <w:ind w:left="1080"/>
        <w:jc w:val="both"/>
        <w:rPr>
          <w:i w:val="0"/>
          <w:sz w:val="22"/>
          <w:szCs w:val="22"/>
        </w:rPr>
      </w:pPr>
    </w:p>
    <w:p w14:paraId="7A1EF74C" w14:textId="3398EE86" w:rsidR="00B4313B" w:rsidRPr="00D829D7" w:rsidRDefault="00686662" w:rsidP="00D829D7">
      <w:pPr>
        <w:pStyle w:val="Glava"/>
        <w:tabs>
          <w:tab w:val="clear" w:pos="4536"/>
          <w:tab w:val="clear" w:pos="9072"/>
        </w:tabs>
        <w:ind w:left="1080"/>
        <w:jc w:val="right"/>
        <w:rPr>
          <w:i w:val="0"/>
          <w:sz w:val="18"/>
          <w:szCs w:val="18"/>
        </w:rPr>
      </w:pPr>
      <w:r>
        <w:rPr>
          <w:b/>
          <w:i w:val="0"/>
          <w:sz w:val="22"/>
          <w:szCs w:val="22"/>
        </w:rPr>
        <w:t>PRILOGA 6</w:t>
      </w:r>
      <w:r w:rsidR="00B4313B">
        <w:rPr>
          <w:b/>
          <w:i w:val="0"/>
          <w:sz w:val="22"/>
          <w:szCs w:val="22"/>
        </w:rPr>
        <w:t>/</w:t>
      </w:r>
      <w:r w:rsidR="00C814C8">
        <w:rPr>
          <w:b/>
          <w:i w:val="0"/>
          <w:sz w:val="22"/>
          <w:szCs w:val="22"/>
        </w:rPr>
        <w:t>3</w:t>
      </w:r>
    </w:p>
    <w:p w14:paraId="428E64C7" w14:textId="77777777" w:rsidR="00D829D7" w:rsidRDefault="00D829D7" w:rsidP="00D829D7">
      <w:pPr>
        <w:pStyle w:val="Napis"/>
        <w:jc w:val="left"/>
        <w:rPr>
          <w:szCs w:val="22"/>
        </w:rPr>
      </w:pPr>
      <w:r>
        <w:rPr>
          <w:szCs w:val="22"/>
        </w:rPr>
        <w:tab/>
      </w:r>
      <w:r>
        <w:rPr>
          <w:szCs w:val="22"/>
        </w:rPr>
        <w:tab/>
      </w:r>
      <w:r>
        <w:rPr>
          <w:szCs w:val="22"/>
        </w:rPr>
        <w:tab/>
      </w:r>
    </w:p>
    <w:p w14:paraId="064C0259" w14:textId="77777777" w:rsidR="00D829D7" w:rsidRDefault="00D829D7" w:rsidP="00D829D7">
      <w:pPr>
        <w:pStyle w:val="Napis"/>
        <w:jc w:val="left"/>
        <w:rPr>
          <w:szCs w:val="22"/>
        </w:rPr>
      </w:pPr>
    </w:p>
    <w:p w14:paraId="163767D6" w14:textId="43FAC45D" w:rsidR="00B4313B" w:rsidRPr="0079325B" w:rsidRDefault="00B4313B" w:rsidP="00D829D7">
      <w:pPr>
        <w:pStyle w:val="Napis"/>
        <w:ind w:firstLine="1134"/>
        <w:jc w:val="left"/>
        <w:rPr>
          <w:szCs w:val="22"/>
        </w:rPr>
      </w:pPr>
      <w:r w:rsidRPr="0079325B">
        <w:rPr>
          <w:szCs w:val="22"/>
        </w:rPr>
        <w:t>Potrditev referenc s strani posameznih naročnikov</w:t>
      </w:r>
    </w:p>
    <w:p w14:paraId="66973F20" w14:textId="7C3265D2"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35DAC47" w14:textId="34792A9E" w:rsidR="00B4313B" w:rsidRPr="0079325B" w:rsidRDefault="00B4313B" w:rsidP="00B4313B">
      <w:pPr>
        <w:ind w:left="1080"/>
        <w:rPr>
          <w:i w:val="0"/>
          <w:sz w:val="22"/>
          <w:szCs w:val="22"/>
        </w:rPr>
      </w:pPr>
    </w:p>
    <w:p w14:paraId="4BA71116" w14:textId="2764B6A8" w:rsidR="00B4313B" w:rsidRPr="0079325B" w:rsidRDefault="00B4313B" w:rsidP="00B4313B">
      <w:pPr>
        <w:ind w:left="1080"/>
        <w:rPr>
          <w:i w:val="0"/>
          <w:sz w:val="22"/>
          <w:szCs w:val="22"/>
        </w:rPr>
      </w:pPr>
      <w:r w:rsidRPr="0079325B">
        <w:rPr>
          <w:i w:val="0"/>
          <w:sz w:val="22"/>
          <w:szCs w:val="22"/>
        </w:rPr>
        <w:t>…………………………………………………………………................………....…..............</w:t>
      </w:r>
    </w:p>
    <w:p w14:paraId="6347450B" w14:textId="5DC01AE7" w:rsidR="00B4313B" w:rsidRPr="0079325B" w:rsidRDefault="00B4313B" w:rsidP="00B4313B">
      <w:pPr>
        <w:ind w:left="1080"/>
        <w:rPr>
          <w:i w:val="0"/>
          <w:sz w:val="22"/>
          <w:szCs w:val="22"/>
        </w:rPr>
      </w:pPr>
    </w:p>
    <w:p w14:paraId="40309ED9" w14:textId="71941E11" w:rsidR="00B4313B" w:rsidRPr="0079325B" w:rsidRDefault="00B4313B" w:rsidP="00B4313B">
      <w:pPr>
        <w:ind w:left="1080"/>
        <w:jc w:val="both"/>
        <w:rPr>
          <w:i w:val="0"/>
          <w:sz w:val="22"/>
          <w:szCs w:val="22"/>
        </w:rPr>
      </w:pPr>
      <w:r w:rsidRPr="00253F35">
        <w:rPr>
          <w:i w:val="0"/>
          <w:sz w:val="22"/>
          <w:szCs w:val="22"/>
        </w:rPr>
        <w:t>za prijavo na javni razpis za »</w:t>
      </w:r>
      <w:r w:rsidR="00CB059E" w:rsidRPr="00242B78">
        <w:rPr>
          <w:b/>
          <w:i w:val="0"/>
          <w:sz w:val="22"/>
          <w:szCs w:val="22"/>
        </w:rPr>
        <w:t>7560-21-210002 -</w:t>
      </w:r>
      <w:r w:rsidR="00CB059E">
        <w:rPr>
          <w:i w:val="0"/>
          <w:sz w:val="22"/>
          <w:szCs w:val="22"/>
        </w:rPr>
        <w:t xml:space="preserve"> </w:t>
      </w:r>
      <w:r w:rsidR="00CE265D" w:rsidRPr="00CE265D">
        <w:rPr>
          <w:b/>
          <w:i w:val="0"/>
          <w:sz w:val="22"/>
          <w:szCs w:val="22"/>
        </w:rPr>
        <w:t>Izdelava projektne dokumentacije za obnovo Palače Kresija</w:t>
      </w:r>
      <w:r w:rsidRPr="00253F35">
        <w:rPr>
          <w:i w:val="0"/>
          <w:sz w:val="22"/>
          <w:szCs w:val="22"/>
        </w:rPr>
        <w:t>«</w:t>
      </w:r>
    </w:p>
    <w:p w14:paraId="244ABB3B" w14:textId="54C318E5" w:rsidR="00B4313B" w:rsidRPr="0079325B" w:rsidRDefault="00B4313B" w:rsidP="00B4313B">
      <w:pPr>
        <w:ind w:left="1080"/>
        <w:rPr>
          <w:i w:val="0"/>
          <w:sz w:val="22"/>
          <w:szCs w:val="22"/>
        </w:rPr>
      </w:pPr>
    </w:p>
    <w:p w14:paraId="61FD9C73" w14:textId="5B9EFD8E" w:rsidR="00B4313B" w:rsidRPr="0079325B" w:rsidRDefault="00B4313B" w:rsidP="00B4313B">
      <w:pPr>
        <w:ind w:left="1080"/>
        <w:jc w:val="center"/>
        <w:rPr>
          <w:b/>
          <w:i w:val="0"/>
          <w:szCs w:val="24"/>
          <w:u w:val="single"/>
        </w:rPr>
      </w:pPr>
      <w:r w:rsidRPr="0079325B">
        <w:rPr>
          <w:b/>
          <w:i w:val="0"/>
          <w:szCs w:val="24"/>
          <w:u w:val="single"/>
        </w:rPr>
        <w:t>POTRJUJEMO</w:t>
      </w:r>
    </w:p>
    <w:p w14:paraId="5967D5B2" w14:textId="7D720DCB" w:rsidR="00B4313B" w:rsidRPr="0079325B" w:rsidRDefault="00B4313B" w:rsidP="00B4313B">
      <w:pPr>
        <w:ind w:left="1080"/>
        <w:rPr>
          <w:i w:val="0"/>
          <w:sz w:val="22"/>
          <w:szCs w:val="22"/>
          <w:u w:val="single"/>
        </w:rPr>
      </w:pPr>
    </w:p>
    <w:p w14:paraId="7F7DF968" w14:textId="1B882374"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CE265D" w14:paraId="4552B118" w14:textId="04563B37" w:rsidTr="00A460E4">
        <w:tc>
          <w:tcPr>
            <w:tcW w:w="1316" w:type="dxa"/>
          </w:tcPr>
          <w:p w14:paraId="1ED612A1" w14:textId="29D090BA" w:rsidR="00B4313B" w:rsidRPr="00CE265D" w:rsidRDefault="00B4313B" w:rsidP="00A460E4">
            <w:pPr>
              <w:rPr>
                <w:i w:val="0"/>
                <w:sz w:val="22"/>
                <w:szCs w:val="22"/>
              </w:rPr>
            </w:pPr>
            <w:r w:rsidRPr="00CE265D">
              <w:rPr>
                <w:i w:val="0"/>
                <w:sz w:val="22"/>
                <w:szCs w:val="22"/>
              </w:rPr>
              <w:t>da je bil</w:t>
            </w:r>
          </w:p>
        </w:tc>
        <w:tc>
          <w:tcPr>
            <w:tcW w:w="6250" w:type="dxa"/>
            <w:gridSpan w:val="3"/>
            <w:tcBorders>
              <w:bottom w:val="single" w:sz="4" w:space="0" w:color="auto"/>
            </w:tcBorders>
          </w:tcPr>
          <w:p w14:paraId="15956A1B" w14:textId="414CF22F" w:rsidR="00B4313B" w:rsidRPr="00CE265D" w:rsidRDefault="00B4313B" w:rsidP="00A460E4">
            <w:pPr>
              <w:rPr>
                <w:i w:val="0"/>
                <w:sz w:val="22"/>
                <w:szCs w:val="22"/>
              </w:rPr>
            </w:pPr>
          </w:p>
        </w:tc>
        <w:tc>
          <w:tcPr>
            <w:tcW w:w="1339" w:type="dxa"/>
            <w:vAlign w:val="center"/>
          </w:tcPr>
          <w:p w14:paraId="20144974" w14:textId="3FF3BAE8" w:rsidR="00B4313B" w:rsidRPr="00CE265D" w:rsidRDefault="00B4313B" w:rsidP="00A460E4">
            <w:pPr>
              <w:rPr>
                <w:i w:val="0"/>
                <w:sz w:val="16"/>
                <w:szCs w:val="16"/>
              </w:rPr>
            </w:pPr>
            <w:r w:rsidRPr="00CE265D">
              <w:rPr>
                <w:i w:val="0"/>
                <w:sz w:val="16"/>
                <w:szCs w:val="16"/>
              </w:rPr>
              <w:t>(ime in priimek)</w:t>
            </w:r>
          </w:p>
        </w:tc>
      </w:tr>
      <w:tr w:rsidR="00B4313B" w:rsidRPr="00CE265D" w14:paraId="6F3DAD83" w14:textId="471FC24A" w:rsidTr="00A460E4">
        <w:tc>
          <w:tcPr>
            <w:tcW w:w="4466" w:type="dxa"/>
            <w:gridSpan w:val="3"/>
          </w:tcPr>
          <w:p w14:paraId="1060CA47" w14:textId="7B2A53CA" w:rsidR="00B4313B" w:rsidRPr="00CE265D" w:rsidRDefault="00B4313B" w:rsidP="00A460E4">
            <w:pPr>
              <w:rPr>
                <w:i w:val="0"/>
                <w:sz w:val="16"/>
                <w:szCs w:val="16"/>
              </w:rPr>
            </w:pPr>
          </w:p>
        </w:tc>
        <w:tc>
          <w:tcPr>
            <w:tcW w:w="4439" w:type="dxa"/>
            <w:gridSpan w:val="2"/>
          </w:tcPr>
          <w:p w14:paraId="6C3CB020" w14:textId="21DD7009" w:rsidR="00B4313B" w:rsidRPr="00CE265D" w:rsidRDefault="00B4313B" w:rsidP="00A460E4">
            <w:pPr>
              <w:rPr>
                <w:i w:val="0"/>
                <w:sz w:val="16"/>
                <w:szCs w:val="16"/>
              </w:rPr>
            </w:pPr>
          </w:p>
        </w:tc>
      </w:tr>
      <w:tr w:rsidR="00B4313B" w:rsidRPr="00CE265D" w14:paraId="419B8949" w14:textId="389666BB" w:rsidTr="00A460E4">
        <w:tc>
          <w:tcPr>
            <w:tcW w:w="8905" w:type="dxa"/>
            <w:gridSpan w:val="5"/>
          </w:tcPr>
          <w:p w14:paraId="2C367E64" w14:textId="56E0FD1D" w:rsidR="00B4313B" w:rsidRPr="00CE265D" w:rsidRDefault="00C814C8" w:rsidP="00A9514A">
            <w:pPr>
              <w:numPr>
                <w:ilvl w:val="0"/>
                <w:numId w:val="23"/>
              </w:numPr>
              <w:rPr>
                <w:i w:val="0"/>
                <w:sz w:val="22"/>
                <w:szCs w:val="22"/>
              </w:rPr>
            </w:pPr>
            <w:r w:rsidRPr="00CE265D">
              <w:rPr>
                <w:i w:val="0"/>
                <w:sz w:val="22"/>
                <w:szCs w:val="22"/>
              </w:rPr>
              <w:t xml:space="preserve">pooblaščeni arhitekt </w:t>
            </w:r>
            <w:r w:rsidR="00A9514A">
              <w:rPr>
                <w:i w:val="0"/>
                <w:sz w:val="22"/>
                <w:szCs w:val="22"/>
              </w:rPr>
              <w:t>/</w:t>
            </w:r>
            <w:r w:rsidRPr="00CE265D">
              <w:rPr>
                <w:i w:val="0"/>
                <w:sz w:val="22"/>
                <w:szCs w:val="22"/>
              </w:rPr>
              <w:t xml:space="preserve"> inženir s </w:t>
            </w:r>
            <w:r w:rsidR="009407E7" w:rsidRPr="00CE265D">
              <w:rPr>
                <w:i w:val="0"/>
                <w:sz w:val="22"/>
                <w:szCs w:val="22"/>
              </w:rPr>
              <w:t>področja</w:t>
            </w:r>
            <w:r w:rsidRPr="00CE265D">
              <w:rPr>
                <w:i w:val="0"/>
                <w:sz w:val="22"/>
                <w:szCs w:val="22"/>
              </w:rPr>
              <w:t xml:space="preserve"> gradbeništva  </w:t>
            </w:r>
            <w:r w:rsidRPr="00CE265D">
              <w:rPr>
                <w:sz w:val="18"/>
                <w:szCs w:val="18"/>
              </w:rPr>
              <w:t>(prosim obkrožite)</w:t>
            </w:r>
          </w:p>
        </w:tc>
      </w:tr>
      <w:tr w:rsidR="00B4313B" w:rsidRPr="00CE265D" w14:paraId="0912AD31" w14:textId="17BEA1EE" w:rsidTr="00A460E4">
        <w:tc>
          <w:tcPr>
            <w:tcW w:w="8905" w:type="dxa"/>
            <w:gridSpan w:val="5"/>
          </w:tcPr>
          <w:p w14:paraId="06EE8FE3" w14:textId="7CEFD4AB" w:rsidR="00B4313B" w:rsidRPr="00CE265D" w:rsidRDefault="00B4313B" w:rsidP="00A460E4">
            <w:pPr>
              <w:rPr>
                <w:i w:val="0"/>
                <w:sz w:val="22"/>
                <w:szCs w:val="22"/>
              </w:rPr>
            </w:pPr>
          </w:p>
        </w:tc>
      </w:tr>
      <w:tr w:rsidR="00B4313B" w:rsidRPr="00CE265D" w14:paraId="2CAB4064" w14:textId="62273FDA" w:rsidTr="00A460E4">
        <w:tc>
          <w:tcPr>
            <w:tcW w:w="2322" w:type="dxa"/>
            <w:gridSpan w:val="2"/>
          </w:tcPr>
          <w:p w14:paraId="2C8AED58" w14:textId="29F77C6A" w:rsidR="00B4313B" w:rsidRPr="00CE265D" w:rsidRDefault="00B4313B" w:rsidP="00A460E4">
            <w:pPr>
              <w:rPr>
                <w:i w:val="0"/>
                <w:sz w:val="22"/>
                <w:szCs w:val="22"/>
              </w:rPr>
            </w:pPr>
            <w:r w:rsidRPr="00CE265D">
              <w:rPr>
                <w:i w:val="0"/>
                <w:sz w:val="22"/>
                <w:szCs w:val="22"/>
              </w:rPr>
              <w:t>pri referenčnem poslu:</w:t>
            </w:r>
          </w:p>
        </w:tc>
        <w:tc>
          <w:tcPr>
            <w:tcW w:w="6583" w:type="dxa"/>
            <w:gridSpan w:val="3"/>
            <w:tcBorders>
              <w:bottom w:val="single" w:sz="4" w:space="0" w:color="auto"/>
            </w:tcBorders>
          </w:tcPr>
          <w:p w14:paraId="68C019D0" w14:textId="166CACA0" w:rsidR="00B4313B" w:rsidRPr="00CE265D" w:rsidRDefault="00B4313B" w:rsidP="00A460E4">
            <w:pPr>
              <w:rPr>
                <w:i w:val="0"/>
                <w:sz w:val="16"/>
                <w:szCs w:val="16"/>
              </w:rPr>
            </w:pPr>
          </w:p>
        </w:tc>
      </w:tr>
    </w:tbl>
    <w:p w14:paraId="40D21186" w14:textId="16C98436" w:rsidR="00B4313B" w:rsidRPr="00CE265D"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601"/>
        <w:gridCol w:w="1384"/>
        <w:gridCol w:w="567"/>
        <w:gridCol w:w="3969"/>
      </w:tblGrid>
      <w:tr w:rsidR="00B4313B" w:rsidRPr="00CE265D" w14:paraId="388ED5DF" w14:textId="2AC23BD7" w:rsidTr="00A460E4">
        <w:tc>
          <w:tcPr>
            <w:tcW w:w="4307" w:type="dxa"/>
            <w:gridSpan w:val="3"/>
          </w:tcPr>
          <w:p w14:paraId="55F7094F" w14:textId="6E6E2E49" w:rsidR="00B4313B" w:rsidRPr="00CE265D" w:rsidRDefault="00B4313B" w:rsidP="0004208B">
            <w:pPr>
              <w:rPr>
                <w:i w:val="0"/>
                <w:sz w:val="22"/>
                <w:szCs w:val="22"/>
              </w:rPr>
            </w:pPr>
            <w:r w:rsidRPr="00CE265D">
              <w:rPr>
                <w:i w:val="0"/>
                <w:sz w:val="22"/>
                <w:szCs w:val="22"/>
              </w:rPr>
              <w:t xml:space="preserve">Vrednost </w:t>
            </w:r>
            <w:r w:rsidR="0004208B" w:rsidRPr="00CE265D">
              <w:rPr>
                <w:i w:val="0"/>
                <w:sz w:val="22"/>
                <w:szCs w:val="22"/>
              </w:rPr>
              <w:t>investicije</w:t>
            </w:r>
            <w:r w:rsidRPr="00CE265D">
              <w:rPr>
                <w:i w:val="0"/>
                <w:sz w:val="22"/>
                <w:szCs w:val="22"/>
              </w:rPr>
              <w:t xml:space="preserve"> v EUR z DDV:</w:t>
            </w:r>
          </w:p>
        </w:tc>
        <w:tc>
          <w:tcPr>
            <w:tcW w:w="4536" w:type="dxa"/>
            <w:gridSpan w:val="2"/>
            <w:tcBorders>
              <w:bottom w:val="single" w:sz="4" w:space="0" w:color="auto"/>
            </w:tcBorders>
          </w:tcPr>
          <w:p w14:paraId="012D0E6B" w14:textId="0F32CBD4" w:rsidR="00B4313B" w:rsidRPr="00CE265D" w:rsidRDefault="00B4313B" w:rsidP="00A460E4">
            <w:pPr>
              <w:rPr>
                <w:i w:val="0"/>
                <w:sz w:val="22"/>
                <w:szCs w:val="22"/>
              </w:rPr>
            </w:pPr>
          </w:p>
        </w:tc>
      </w:tr>
      <w:tr w:rsidR="00B4313B" w:rsidRPr="00CE265D" w14:paraId="2D626515" w14:textId="4B76ECE5" w:rsidTr="00A460E4">
        <w:tc>
          <w:tcPr>
            <w:tcW w:w="2322" w:type="dxa"/>
          </w:tcPr>
          <w:p w14:paraId="5AAF8BED" w14:textId="787E66F1" w:rsidR="00B4313B" w:rsidRPr="00CE265D" w:rsidRDefault="00B4313B" w:rsidP="00A460E4">
            <w:pPr>
              <w:rPr>
                <w:i w:val="0"/>
                <w:sz w:val="10"/>
                <w:szCs w:val="10"/>
              </w:rPr>
            </w:pPr>
          </w:p>
        </w:tc>
        <w:tc>
          <w:tcPr>
            <w:tcW w:w="6521" w:type="dxa"/>
            <w:gridSpan w:val="4"/>
          </w:tcPr>
          <w:p w14:paraId="1B97E615" w14:textId="24402277" w:rsidR="00B4313B" w:rsidRPr="00CE265D" w:rsidRDefault="00B4313B" w:rsidP="00A460E4">
            <w:pPr>
              <w:rPr>
                <w:i w:val="0"/>
                <w:sz w:val="10"/>
                <w:szCs w:val="10"/>
              </w:rPr>
            </w:pPr>
          </w:p>
        </w:tc>
      </w:tr>
      <w:tr w:rsidR="00B4313B" w:rsidRPr="00CE265D" w14:paraId="7FDAE1A6" w14:textId="402CA1A7" w:rsidTr="00A460E4">
        <w:tc>
          <w:tcPr>
            <w:tcW w:w="2322" w:type="dxa"/>
          </w:tcPr>
          <w:p w14:paraId="32CCABF9" w14:textId="1EFF6F1F" w:rsidR="00B4313B" w:rsidRPr="00CE265D" w:rsidRDefault="00B4313B" w:rsidP="001C27E4">
            <w:pPr>
              <w:rPr>
                <w:i w:val="0"/>
                <w:sz w:val="22"/>
                <w:szCs w:val="22"/>
              </w:rPr>
            </w:pPr>
            <w:r w:rsidRPr="00CE265D">
              <w:rPr>
                <w:i w:val="0"/>
                <w:sz w:val="22"/>
                <w:szCs w:val="22"/>
              </w:rPr>
              <w:t>Datum začetka posla:</w:t>
            </w:r>
          </w:p>
        </w:tc>
        <w:tc>
          <w:tcPr>
            <w:tcW w:w="6521" w:type="dxa"/>
            <w:gridSpan w:val="4"/>
            <w:tcBorders>
              <w:bottom w:val="single" w:sz="4" w:space="0" w:color="auto"/>
            </w:tcBorders>
          </w:tcPr>
          <w:p w14:paraId="70EE4506" w14:textId="4856ACB6" w:rsidR="00B4313B" w:rsidRPr="00CE265D" w:rsidRDefault="00B4313B" w:rsidP="00A460E4">
            <w:pPr>
              <w:rPr>
                <w:i w:val="0"/>
                <w:sz w:val="22"/>
                <w:szCs w:val="22"/>
              </w:rPr>
            </w:pPr>
          </w:p>
        </w:tc>
      </w:tr>
      <w:tr w:rsidR="00B4313B" w:rsidRPr="00CE265D" w14:paraId="16550F7A" w14:textId="727A7ECB" w:rsidTr="00A460E4">
        <w:tc>
          <w:tcPr>
            <w:tcW w:w="2322" w:type="dxa"/>
          </w:tcPr>
          <w:p w14:paraId="0B0FA1DB" w14:textId="0B424DDA" w:rsidR="00B4313B" w:rsidRPr="00CE265D" w:rsidRDefault="00B4313B" w:rsidP="00A460E4">
            <w:pPr>
              <w:rPr>
                <w:i w:val="0"/>
                <w:sz w:val="16"/>
                <w:szCs w:val="16"/>
              </w:rPr>
            </w:pPr>
          </w:p>
        </w:tc>
        <w:tc>
          <w:tcPr>
            <w:tcW w:w="6521" w:type="dxa"/>
            <w:gridSpan w:val="4"/>
          </w:tcPr>
          <w:p w14:paraId="71C10E78" w14:textId="09B150EE" w:rsidR="00B4313B" w:rsidRPr="00CE265D" w:rsidRDefault="00B4313B" w:rsidP="00A460E4">
            <w:pPr>
              <w:rPr>
                <w:i w:val="0"/>
                <w:sz w:val="16"/>
                <w:szCs w:val="16"/>
              </w:rPr>
            </w:pPr>
          </w:p>
        </w:tc>
      </w:tr>
      <w:tr w:rsidR="00B4313B" w:rsidRPr="00CE265D" w14:paraId="10A43E4D" w14:textId="5027538D" w:rsidTr="00A460E4">
        <w:tc>
          <w:tcPr>
            <w:tcW w:w="2322" w:type="dxa"/>
          </w:tcPr>
          <w:p w14:paraId="583F74CA" w14:textId="3D121FC9" w:rsidR="00B4313B" w:rsidRPr="00CE265D" w:rsidRDefault="00B4313B" w:rsidP="00A460E4">
            <w:pPr>
              <w:rPr>
                <w:i w:val="0"/>
                <w:sz w:val="22"/>
                <w:szCs w:val="22"/>
              </w:rPr>
            </w:pPr>
            <w:r w:rsidRPr="00CE265D">
              <w:rPr>
                <w:i w:val="0"/>
                <w:sz w:val="22"/>
                <w:szCs w:val="22"/>
              </w:rPr>
              <w:t>Datum končanja posla:</w:t>
            </w:r>
          </w:p>
        </w:tc>
        <w:tc>
          <w:tcPr>
            <w:tcW w:w="6521" w:type="dxa"/>
            <w:gridSpan w:val="4"/>
            <w:tcBorders>
              <w:bottom w:val="single" w:sz="4" w:space="0" w:color="auto"/>
            </w:tcBorders>
          </w:tcPr>
          <w:p w14:paraId="15704F70" w14:textId="7B5A3EC7" w:rsidR="00B4313B" w:rsidRPr="00CE265D" w:rsidRDefault="00B4313B" w:rsidP="00A460E4">
            <w:pPr>
              <w:rPr>
                <w:i w:val="0"/>
                <w:sz w:val="22"/>
                <w:szCs w:val="22"/>
              </w:rPr>
            </w:pPr>
          </w:p>
        </w:tc>
      </w:tr>
      <w:tr w:rsidR="00B4313B" w:rsidRPr="00CE265D" w14:paraId="60104061" w14:textId="1D5BEA97" w:rsidTr="00A460E4">
        <w:tc>
          <w:tcPr>
            <w:tcW w:w="2322" w:type="dxa"/>
          </w:tcPr>
          <w:p w14:paraId="07F6D5CF" w14:textId="0FBD1A6C" w:rsidR="00B4313B" w:rsidRPr="00CE265D" w:rsidRDefault="00B4313B" w:rsidP="00A460E4">
            <w:pPr>
              <w:rPr>
                <w:i w:val="0"/>
                <w:sz w:val="16"/>
                <w:szCs w:val="16"/>
              </w:rPr>
            </w:pPr>
          </w:p>
        </w:tc>
        <w:tc>
          <w:tcPr>
            <w:tcW w:w="6521" w:type="dxa"/>
            <w:gridSpan w:val="4"/>
            <w:tcBorders>
              <w:top w:val="single" w:sz="4" w:space="0" w:color="auto"/>
            </w:tcBorders>
          </w:tcPr>
          <w:p w14:paraId="237524C4" w14:textId="64AB5EAC" w:rsidR="00B4313B" w:rsidRPr="00CE265D" w:rsidRDefault="00B4313B" w:rsidP="00A460E4">
            <w:pPr>
              <w:rPr>
                <w:i w:val="0"/>
                <w:sz w:val="16"/>
                <w:szCs w:val="16"/>
              </w:rPr>
            </w:pPr>
          </w:p>
        </w:tc>
      </w:tr>
      <w:tr w:rsidR="00B4313B" w:rsidRPr="00CE265D" w14:paraId="6B547451" w14:textId="31B80290" w:rsidTr="00996B28">
        <w:tc>
          <w:tcPr>
            <w:tcW w:w="2923" w:type="dxa"/>
            <w:gridSpan w:val="2"/>
          </w:tcPr>
          <w:p w14:paraId="6650159D" w14:textId="77777777" w:rsidR="0004208B" w:rsidRPr="00CE265D" w:rsidRDefault="0004208B" w:rsidP="0004208B">
            <w:pPr>
              <w:rPr>
                <w:i w:val="0"/>
                <w:sz w:val="22"/>
                <w:szCs w:val="22"/>
              </w:rPr>
            </w:pPr>
            <w:r w:rsidRPr="00CE265D">
              <w:rPr>
                <w:i w:val="0"/>
                <w:sz w:val="22"/>
                <w:szCs w:val="22"/>
              </w:rPr>
              <w:t>Številka objekta iz Registra kulturne dediščine:</w:t>
            </w:r>
          </w:p>
          <w:p w14:paraId="313B41FD" w14:textId="13F291AC" w:rsidR="00B4313B" w:rsidRPr="00CE265D" w:rsidRDefault="0004208B" w:rsidP="00A460E4">
            <w:pPr>
              <w:rPr>
                <w:i w:val="0"/>
                <w:sz w:val="22"/>
                <w:szCs w:val="22"/>
              </w:rPr>
            </w:pPr>
            <w:r w:rsidRPr="00CE265D" w:rsidDel="0004208B">
              <w:rPr>
                <w:i w:val="0"/>
                <w:sz w:val="22"/>
                <w:szCs w:val="22"/>
              </w:rPr>
              <w:t xml:space="preserve"> </w:t>
            </w:r>
            <w:r w:rsidR="00B4313B" w:rsidRPr="00CE265D">
              <w:rPr>
                <w:sz w:val="18"/>
                <w:szCs w:val="18"/>
              </w:rPr>
              <w:t>(navede se številka)</w:t>
            </w:r>
          </w:p>
        </w:tc>
        <w:tc>
          <w:tcPr>
            <w:tcW w:w="5920" w:type="dxa"/>
            <w:gridSpan w:val="3"/>
            <w:tcBorders>
              <w:bottom w:val="single" w:sz="4" w:space="0" w:color="auto"/>
            </w:tcBorders>
          </w:tcPr>
          <w:p w14:paraId="495F628C" w14:textId="4903CC0E" w:rsidR="00B4313B" w:rsidRPr="00CE265D" w:rsidRDefault="00B4313B" w:rsidP="00A460E4">
            <w:pPr>
              <w:rPr>
                <w:i w:val="0"/>
                <w:sz w:val="22"/>
                <w:szCs w:val="22"/>
              </w:rPr>
            </w:pPr>
          </w:p>
        </w:tc>
      </w:tr>
      <w:tr w:rsidR="0004208B" w:rsidRPr="00CE265D" w14:paraId="2EB409CC" w14:textId="77777777" w:rsidTr="00996B28">
        <w:tc>
          <w:tcPr>
            <w:tcW w:w="2923" w:type="dxa"/>
            <w:gridSpan w:val="2"/>
          </w:tcPr>
          <w:p w14:paraId="587C19F9" w14:textId="77777777" w:rsidR="0004208B" w:rsidRPr="00CE265D" w:rsidRDefault="0004208B" w:rsidP="00A460E4">
            <w:pPr>
              <w:rPr>
                <w:i w:val="0"/>
                <w:sz w:val="22"/>
                <w:szCs w:val="22"/>
              </w:rPr>
            </w:pPr>
          </w:p>
        </w:tc>
        <w:tc>
          <w:tcPr>
            <w:tcW w:w="5920" w:type="dxa"/>
            <w:gridSpan w:val="3"/>
          </w:tcPr>
          <w:p w14:paraId="2BFD47B1" w14:textId="77777777" w:rsidR="0004208B" w:rsidRPr="00CE265D" w:rsidRDefault="0004208B" w:rsidP="00A460E4">
            <w:pPr>
              <w:rPr>
                <w:i w:val="0"/>
                <w:sz w:val="22"/>
                <w:szCs w:val="22"/>
              </w:rPr>
            </w:pPr>
          </w:p>
        </w:tc>
      </w:tr>
      <w:tr w:rsidR="009407E7" w:rsidRPr="00CE265D" w14:paraId="2D9F9C4E" w14:textId="77777777" w:rsidTr="00996B28">
        <w:tc>
          <w:tcPr>
            <w:tcW w:w="2923" w:type="dxa"/>
            <w:gridSpan w:val="2"/>
          </w:tcPr>
          <w:p w14:paraId="0D3525FB" w14:textId="6D71B1DA" w:rsidR="009407E7" w:rsidRPr="00CE265D" w:rsidRDefault="009407E7" w:rsidP="00A460E4">
            <w:pPr>
              <w:rPr>
                <w:i w:val="0"/>
                <w:sz w:val="22"/>
                <w:szCs w:val="22"/>
              </w:rPr>
            </w:pPr>
            <w:r w:rsidRPr="00CE265D">
              <w:rPr>
                <w:i w:val="0"/>
                <w:sz w:val="22"/>
                <w:szCs w:val="22"/>
              </w:rPr>
              <w:t>Velikost objekta bruto v m2</w:t>
            </w:r>
          </w:p>
        </w:tc>
        <w:tc>
          <w:tcPr>
            <w:tcW w:w="5920" w:type="dxa"/>
            <w:gridSpan w:val="3"/>
            <w:tcBorders>
              <w:bottom w:val="single" w:sz="4" w:space="0" w:color="auto"/>
            </w:tcBorders>
          </w:tcPr>
          <w:p w14:paraId="4AFED78A" w14:textId="77777777" w:rsidR="009407E7" w:rsidRPr="00CE265D" w:rsidRDefault="009407E7" w:rsidP="00A460E4">
            <w:pPr>
              <w:rPr>
                <w:i w:val="0"/>
                <w:sz w:val="22"/>
                <w:szCs w:val="22"/>
              </w:rPr>
            </w:pPr>
          </w:p>
        </w:tc>
      </w:tr>
      <w:tr w:rsidR="009407E7" w:rsidRPr="00CE265D" w14:paraId="19B0EBE3" w14:textId="77777777" w:rsidTr="00996B28">
        <w:tc>
          <w:tcPr>
            <w:tcW w:w="2923" w:type="dxa"/>
            <w:gridSpan w:val="2"/>
          </w:tcPr>
          <w:p w14:paraId="48B83296" w14:textId="77777777" w:rsidR="009407E7" w:rsidRPr="00CE265D" w:rsidRDefault="009407E7" w:rsidP="00A460E4">
            <w:pPr>
              <w:rPr>
                <w:i w:val="0"/>
                <w:sz w:val="22"/>
                <w:szCs w:val="22"/>
              </w:rPr>
            </w:pPr>
          </w:p>
        </w:tc>
        <w:tc>
          <w:tcPr>
            <w:tcW w:w="5920" w:type="dxa"/>
            <w:gridSpan w:val="3"/>
            <w:tcBorders>
              <w:top w:val="single" w:sz="4" w:space="0" w:color="auto"/>
            </w:tcBorders>
          </w:tcPr>
          <w:p w14:paraId="5D79835A" w14:textId="77777777" w:rsidR="009407E7" w:rsidRPr="00CE265D" w:rsidRDefault="009407E7" w:rsidP="00A460E4">
            <w:pPr>
              <w:rPr>
                <w:i w:val="0"/>
                <w:sz w:val="22"/>
                <w:szCs w:val="22"/>
              </w:rPr>
            </w:pPr>
          </w:p>
        </w:tc>
      </w:tr>
      <w:tr w:rsidR="00B4313B" w:rsidRPr="00CE265D" w14:paraId="7E369C2C" w14:textId="6395FCC5" w:rsidTr="00A460E4">
        <w:tc>
          <w:tcPr>
            <w:tcW w:w="4874" w:type="dxa"/>
            <w:gridSpan w:val="4"/>
          </w:tcPr>
          <w:p w14:paraId="21FF3100" w14:textId="7B47211B" w:rsidR="00B4313B" w:rsidRPr="00CE265D" w:rsidRDefault="00B4313B" w:rsidP="00A460E4">
            <w:pPr>
              <w:rPr>
                <w:i w:val="0"/>
                <w:sz w:val="22"/>
                <w:szCs w:val="22"/>
              </w:rPr>
            </w:pPr>
            <w:r w:rsidRPr="00CE265D">
              <w:rPr>
                <w:i w:val="0"/>
                <w:sz w:val="22"/>
                <w:szCs w:val="22"/>
              </w:rPr>
              <w:t>Datum, številka in izdajatelj uporabnega dovoljenja:</w:t>
            </w:r>
          </w:p>
        </w:tc>
        <w:tc>
          <w:tcPr>
            <w:tcW w:w="3969" w:type="dxa"/>
            <w:tcBorders>
              <w:bottom w:val="single" w:sz="4" w:space="0" w:color="auto"/>
            </w:tcBorders>
          </w:tcPr>
          <w:p w14:paraId="5607A44A" w14:textId="72CDFDFE" w:rsidR="00B4313B" w:rsidRPr="00CE265D" w:rsidRDefault="00B4313B" w:rsidP="00A460E4">
            <w:pPr>
              <w:rPr>
                <w:i w:val="0"/>
                <w:sz w:val="22"/>
                <w:szCs w:val="22"/>
              </w:rPr>
            </w:pPr>
          </w:p>
        </w:tc>
      </w:tr>
    </w:tbl>
    <w:p w14:paraId="10123667" w14:textId="0C0F0961" w:rsidR="00B4313B" w:rsidRPr="00CE265D" w:rsidRDefault="00B4313B" w:rsidP="00B4313B">
      <w:pPr>
        <w:ind w:left="1080"/>
        <w:jc w:val="both"/>
        <w:rPr>
          <w:i w:val="0"/>
          <w:sz w:val="22"/>
          <w:szCs w:val="22"/>
        </w:rPr>
      </w:pPr>
    </w:p>
    <w:p w14:paraId="25BDCEFB" w14:textId="49F49DCC" w:rsidR="00B4313B" w:rsidRPr="00021AC4" w:rsidRDefault="00B4313B" w:rsidP="00B4313B">
      <w:pPr>
        <w:ind w:left="1080"/>
        <w:jc w:val="both"/>
        <w:rPr>
          <w:i w:val="0"/>
          <w:sz w:val="22"/>
          <w:szCs w:val="22"/>
        </w:rPr>
      </w:pPr>
      <w:r w:rsidRPr="00CE265D">
        <w:rPr>
          <w:i w:val="0"/>
          <w:sz w:val="22"/>
          <w:szCs w:val="22"/>
        </w:rPr>
        <w:t>Dela so bila opravljena po predpisih stroke, pravočasno, kvalitetno in v skladu z določili pogodbe.</w:t>
      </w:r>
    </w:p>
    <w:p w14:paraId="7DBA4A8C" w14:textId="485665BD" w:rsidR="00B4313B" w:rsidRPr="00862B58" w:rsidRDefault="00B4313B" w:rsidP="00B4313B">
      <w:pPr>
        <w:ind w:left="1080"/>
        <w:rPr>
          <w:i w:val="0"/>
          <w:sz w:val="16"/>
          <w:szCs w:val="16"/>
        </w:rPr>
      </w:pPr>
    </w:p>
    <w:p w14:paraId="6ECAD51E" w14:textId="0484CEDE"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765ECE44" w14:textId="164CC62E" w:rsidR="00B4313B" w:rsidRPr="0079325B" w:rsidRDefault="00B4313B" w:rsidP="00B4313B">
      <w:pPr>
        <w:ind w:left="1080"/>
        <w:rPr>
          <w:i w:val="0"/>
          <w:sz w:val="22"/>
          <w:szCs w:val="22"/>
        </w:rPr>
      </w:pPr>
      <w:r w:rsidRPr="0079325B">
        <w:rPr>
          <w:i w:val="0"/>
          <w:sz w:val="22"/>
          <w:szCs w:val="22"/>
        </w:rPr>
        <w:t>...........…………....................................................................................................…………........</w:t>
      </w:r>
    </w:p>
    <w:p w14:paraId="2E1BF5F9" w14:textId="1A5B9FF7" w:rsidR="00B4313B" w:rsidRPr="00862B58" w:rsidRDefault="00B4313B" w:rsidP="00B4313B">
      <w:pPr>
        <w:ind w:left="1080"/>
        <w:rPr>
          <w:i w:val="0"/>
          <w:sz w:val="16"/>
          <w:szCs w:val="16"/>
        </w:rPr>
      </w:pPr>
    </w:p>
    <w:p w14:paraId="01B82143" w14:textId="4814849F"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0FE0A59D" w14:textId="5630A2F3" w:rsidR="00B4313B" w:rsidRPr="0079325B" w:rsidRDefault="00B4313B" w:rsidP="00B4313B">
      <w:pPr>
        <w:ind w:left="1080"/>
        <w:rPr>
          <w:i w:val="0"/>
          <w:sz w:val="22"/>
          <w:szCs w:val="22"/>
        </w:rPr>
      </w:pPr>
      <w:r w:rsidRPr="0079325B">
        <w:rPr>
          <w:i w:val="0"/>
          <w:sz w:val="22"/>
          <w:szCs w:val="22"/>
        </w:rPr>
        <w:t>…………………………….…………………………………………………...………………</w:t>
      </w:r>
    </w:p>
    <w:p w14:paraId="383E3A33" w14:textId="22E8204B" w:rsidR="00B4313B" w:rsidRPr="0079325B" w:rsidRDefault="00B4313B" w:rsidP="00B4313B">
      <w:pPr>
        <w:ind w:left="1080"/>
        <w:rPr>
          <w:i w:val="0"/>
          <w:sz w:val="22"/>
          <w:szCs w:val="22"/>
        </w:rPr>
      </w:pPr>
    </w:p>
    <w:p w14:paraId="464B8FEB" w14:textId="66EB5CE4"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5BDCF898" w14:textId="6E577310" w:rsidR="00B4313B" w:rsidRDefault="00B4313B" w:rsidP="00B4313B">
      <w:pPr>
        <w:ind w:left="1080"/>
        <w:rPr>
          <w:i w:val="0"/>
          <w:sz w:val="22"/>
          <w:szCs w:val="22"/>
        </w:rPr>
      </w:pPr>
    </w:p>
    <w:p w14:paraId="4739D156" w14:textId="2BE61DA8" w:rsidR="00B4313B" w:rsidRPr="0079325B" w:rsidRDefault="00B4313B" w:rsidP="00B4313B">
      <w:pPr>
        <w:ind w:left="1080"/>
        <w:rPr>
          <w:i w:val="0"/>
          <w:sz w:val="22"/>
          <w:szCs w:val="22"/>
        </w:rPr>
      </w:pPr>
    </w:p>
    <w:p w14:paraId="10209C39" w14:textId="360C7ECA" w:rsidR="00B4313B" w:rsidRPr="0079325B" w:rsidRDefault="00B4313B" w:rsidP="00B4313B">
      <w:pPr>
        <w:ind w:left="1080"/>
        <w:rPr>
          <w:i w:val="0"/>
          <w:sz w:val="22"/>
          <w:szCs w:val="22"/>
        </w:rPr>
      </w:pPr>
      <w:r w:rsidRPr="0079325B">
        <w:rPr>
          <w:i w:val="0"/>
          <w:sz w:val="22"/>
          <w:szCs w:val="22"/>
        </w:rPr>
        <w:t>Kraj:.............................</w:t>
      </w:r>
    </w:p>
    <w:p w14:paraId="4E15F13A" w14:textId="1868CD2C" w:rsidR="00B4313B" w:rsidRPr="0079325B" w:rsidRDefault="00B4313B" w:rsidP="00B4313B">
      <w:pPr>
        <w:ind w:left="1080"/>
        <w:rPr>
          <w:i w:val="0"/>
          <w:sz w:val="22"/>
          <w:szCs w:val="22"/>
        </w:rPr>
      </w:pPr>
    </w:p>
    <w:p w14:paraId="3AD41297" w14:textId="0793D6E5"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4DA007F" w14:textId="7C5221CE"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6A51F993" w14:textId="600A94C5"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65E07CE7" w14:textId="77777777" w:rsidR="00B4313B" w:rsidRDefault="00B4313B" w:rsidP="00DB3553">
      <w:pPr>
        <w:pStyle w:val="Glava"/>
        <w:tabs>
          <w:tab w:val="clear" w:pos="4536"/>
          <w:tab w:val="clear" w:pos="9072"/>
        </w:tabs>
        <w:jc w:val="right"/>
        <w:rPr>
          <w:b/>
          <w:i w:val="0"/>
          <w:sz w:val="22"/>
          <w:szCs w:val="22"/>
        </w:rPr>
      </w:pPr>
    </w:p>
    <w:p w14:paraId="70249776" w14:textId="77777777" w:rsidR="00B4313B" w:rsidRDefault="00B4313B" w:rsidP="00DB3553">
      <w:pPr>
        <w:pStyle w:val="Glava"/>
        <w:tabs>
          <w:tab w:val="clear" w:pos="4536"/>
          <w:tab w:val="clear" w:pos="9072"/>
        </w:tabs>
        <w:jc w:val="right"/>
        <w:rPr>
          <w:b/>
          <w:i w:val="0"/>
          <w:sz w:val="22"/>
          <w:szCs w:val="22"/>
        </w:rPr>
      </w:pPr>
    </w:p>
    <w:p w14:paraId="46D37923" w14:textId="77777777" w:rsidR="00B4313B" w:rsidRDefault="00B4313B" w:rsidP="00DB3553">
      <w:pPr>
        <w:pStyle w:val="Glava"/>
        <w:tabs>
          <w:tab w:val="clear" w:pos="4536"/>
          <w:tab w:val="clear" w:pos="9072"/>
        </w:tabs>
        <w:jc w:val="right"/>
        <w:rPr>
          <w:b/>
          <w:i w:val="0"/>
          <w:sz w:val="22"/>
          <w:szCs w:val="22"/>
        </w:rPr>
      </w:pPr>
    </w:p>
    <w:p w14:paraId="39DB0384" w14:textId="77777777" w:rsidR="00B4313B" w:rsidRDefault="00B4313B" w:rsidP="00DB3553">
      <w:pPr>
        <w:pStyle w:val="Glava"/>
        <w:tabs>
          <w:tab w:val="clear" w:pos="4536"/>
          <w:tab w:val="clear" w:pos="9072"/>
        </w:tabs>
        <w:jc w:val="right"/>
        <w:rPr>
          <w:b/>
          <w:i w:val="0"/>
          <w:sz w:val="22"/>
          <w:szCs w:val="22"/>
        </w:rPr>
      </w:pPr>
    </w:p>
    <w:p w14:paraId="2222A397" w14:textId="77777777" w:rsidR="00B4313B" w:rsidRDefault="00B4313B" w:rsidP="00DB3553">
      <w:pPr>
        <w:pStyle w:val="Glava"/>
        <w:tabs>
          <w:tab w:val="clear" w:pos="4536"/>
          <w:tab w:val="clear" w:pos="9072"/>
        </w:tabs>
        <w:jc w:val="right"/>
        <w:rPr>
          <w:b/>
          <w:i w:val="0"/>
          <w:sz w:val="22"/>
          <w:szCs w:val="22"/>
        </w:rPr>
      </w:pPr>
    </w:p>
    <w:p w14:paraId="25EA9A05" w14:textId="77777777" w:rsidR="00B4313B" w:rsidRDefault="00B4313B" w:rsidP="00DB3553">
      <w:pPr>
        <w:pStyle w:val="Glava"/>
        <w:tabs>
          <w:tab w:val="clear" w:pos="4536"/>
          <w:tab w:val="clear" w:pos="9072"/>
        </w:tabs>
        <w:jc w:val="right"/>
        <w:rPr>
          <w:b/>
          <w:i w:val="0"/>
          <w:sz w:val="22"/>
          <w:szCs w:val="22"/>
        </w:rPr>
      </w:pPr>
    </w:p>
    <w:p w14:paraId="34237434" w14:textId="77777777" w:rsidR="00B4313B" w:rsidRDefault="00B4313B" w:rsidP="00DB3553">
      <w:pPr>
        <w:pStyle w:val="Glava"/>
        <w:tabs>
          <w:tab w:val="clear" w:pos="4536"/>
          <w:tab w:val="clear" w:pos="9072"/>
        </w:tabs>
        <w:jc w:val="right"/>
        <w:rPr>
          <w:b/>
          <w:i w:val="0"/>
          <w:sz w:val="22"/>
          <w:szCs w:val="22"/>
        </w:rPr>
      </w:pPr>
    </w:p>
    <w:p w14:paraId="4F2DC62E" w14:textId="77777777" w:rsidR="00B4313B" w:rsidRDefault="00B4313B" w:rsidP="00DB3553">
      <w:pPr>
        <w:pStyle w:val="Glava"/>
        <w:tabs>
          <w:tab w:val="clear" w:pos="4536"/>
          <w:tab w:val="clear" w:pos="9072"/>
        </w:tabs>
        <w:jc w:val="right"/>
        <w:rPr>
          <w:b/>
          <w:i w:val="0"/>
          <w:sz w:val="22"/>
          <w:szCs w:val="22"/>
        </w:rPr>
      </w:pPr>
    </w:p>
    <w:p w14:paraId="2A18C401" w14:textId="77777777" w:rsidR="00B4313B" w:rsidRDefault="00B4313B" w:rsidP="00DB3553">
      <w:pPr>
        <w:pStyle w:val="Glava"/>
        <w:tabs>
          <w:tab w:val="clear" w:pos="4536"/>
          <w:tab w:val="clear" w:pos="9072"/>
        </w:tabs>
        <w:jc w:val="right"/>
        <w:rPr>
          <w:b/>
          <w:i w:val="0"/>
          <w:sz w:val="22"/>
          <w:szCs w:val="22"/>
        </w:rPr>
      </w:pPr>
    </w:p>
    <w:p w14:paraId="1324266B" w14:textId="77777777" w:rsidR="00B4313B" w:rsidRDefault="00B4313B" w:rsidP="00DB3553">
      <w:pPr>
        <w:pStyle w:val="Glava"/>
        <w:tabs>
          <w:tab w:val="clear" w:pos="4536"/>
          <w:tab w:val="clear" w:pos="9072"/>
        </w:tabs>
        <w:jc w:val="right"/>
        <w:rPr>
          <w:b/>
          <w:i w:val="0"/>
          <w:sz w:val="22"/>
          <w:szCs w:val="22"/>
        </w:rPr>
      </w:pPr>
    </w:p>
    <w:p w14:paraId="16AD3B62"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0ECBED21" w14:textId="77777777" w:rsidR="00DB3553" w:rsidRPr="00D50D7D" w:rsidRDefault="00DB3553" w:rsidP="00DB3553">
      <w:pPr>
        <w:rPr>
          <w:b/>
          <w:i w:val="0"/>
          <w:color w:val="000000" w:themeColor="text1"/>
          <w:sz w:val="28"/>
          <w:szCs w:val="28"/>
        </w:rPr>
      </w:pPr>
    </w:p>
    <w:p w14:paraId="4054CC40" w14:textId="77777777" w:rsidR="00DB3553" w:rsidRPr="00D50D7D" w:rsidRDefault="00DB3553" w:rsidP="00DB3553">
      <w:pPr>
        <w:rPr>
          <w:b/>
          <w:i w:val="0"/>
          <w:color w:val="000000" w:themeColor="text1"/>
          <w:sz w:val="28"/>
          <w:szCs w:val="28"/>
        </w:rPr>
      </w:pPr>
    </w:p>
    <w:p w14:paraId="102C951C" w14:textId="77777777" w:rsidR="00DB3553" w:rsidRPr="001C27E4" w:rsidRDefault="00DB3553" w:rsidP="00DB3553">
      <w:pPr>
        <w:ind w:left="1134"/>
        <w:jc w:val="center"/>
        <w:rPr>
          <w:b/>
          <w:i w:val="0"/>
          <w:sz w:val="36"/>
          <w:szCs w:val="36"/>
        </w:rPr>
      </w:pPr>
      <w:r w:rsidRPr="001C27E4">
        <w:rPr>
          <w:b/>
          <w:i w:val="0"/>
          <w:sz w:val="36"/>
          <w:szCs w:val="36"/>
        </w:rPr>
        <w:t>ZAVAROVANJE ODGOVORNOSTI</w:t>
      </w:r>
    </w:p>
    <w:p w14:paraId="19610F31" w14:textId="77777777" w:rsidR="00DB3553" w:rsidRPr="00496763" w:rsidRDefault="00DB3553" w:rsidP="00DB3553">
      <w:pPr>
        <w:ind w:left="1134"/>
        <w:jc w:val="center"/>
        <w:rPr>
          <w:b/>
          <w:i w:val="0"/>
          <w:sz w:val="22"/>
          <w:szCs w:val="22"/>
          <w:highlight w:val="yellow"/>
        </w:rPr>
      </w:pPr>
    </w:p>
    <w:p w14:paraId="3B90913C" w14:textId="77777777" w:rsidR="00DB3553" w:rsidRPr="00496763" w:rsidRDefault="00DB3553" w:rsidP="00DB3553">
      <w:pPr>
        <w:ind w:left="1134"/>
        <w:jc w:val="center"/>
        <w:rPr>
          <w:b/>
          <w:i w:val="0"/>
          <w:sz w:val="22"/>
          <w:szCs w:val="22"/>
          <w:highlight w:val="yellow"/>
        </w:rPr>
      </w:pPr>
    </w:p>
    <w:p w14:paraId="34207ABF" w14:textId="77777777" w:rsidR="00DB3553" w:rsidRPr="00496763" w:rsidRDefault="00DB3553" w:rsidP="00DB3553">
      <w:pPr>
        <w:ind w:left="1134"/>
        <w:jc w:val="center"/>
        <w:rPr>
          <w:b/>
          <w:i w:val="0"/>
          <w:sz w:val="22"/>
          <w:szCs w:val="22"/>
          <w:highlight w:val="yellow"/>
        </w:rPr>
      </w:pPr>
    </w:p>
    <w:p w14:paraId="5D11C3F5"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0D976E4A" w14:textId="77777777" w:rsidR="00CE6C87" w:rsidRPr="0022154A" w:rsidRDefault="00CE6C87" w:rsidP="00CE6C87">
      <w:pPr>
        <w:ind w:left="1134"/>
        <w:jc w:val="center"/>
        <w:rPr>
          <w:b/>
          <w:i w:val="0"/>
          <w:color w:val="000000" w:themeColor="text1"/>
          <w:sz w:val="28"/>
          <w:szCs w:val="28"/>
        </w:rPr>
      </w:pPr>
    </w:p>
    <w:p w14:paraId="056ED006"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072F2012" w14:textId="77777777" w:rsidR="00CE6C87" w:rsidRPr="00254D36" w:rsidRDefault="00CE6C87" w:rsidP="00CE6C87">
      <w:pPr>
        <w:ind w:left="1134"/>
        <w:jc w:val="both"/>
        <w:rPr>
          <w:i w:val="0"/>
          <w:sz w:val="22"/>
          <w:szCs w:val="22"/>
        </w:rPr>
      </w:pPr>
    </w:p>
    <w:p w14:paraId="35EDF442" w14:textId="6EDC46C6" w:rsidR="00CE6C87" w:rsidRPr="00254D36" w:rsidRDefault="00CE6C87" w:rsidP="00CE6C87">
      <w:pPr>
        <w:ind w:left="1134"/>
        <w:jc w:val="both"/>
        <w:rPr>
          <w:i w:val="0"/>
          <w:sz w:val="22"/>
          <w:szCs w:val="22"/>
        </w:rPr>
      </w:pPr>
      <w:r w:rsidRPr="00254D36">
        <w:rPr>
          <w:i w:val="0"/>
          <w:sz w:val="22"/>
          <w:szCs w:val="22"/>
        </w:rPr>
        <w:t>V skladu z javnim naročilom »</w:t>
      </w:r>
      <w:r w:rsidR="00CB059E" w:rsidRPr="00242B78">
        <w:rPr>
          <w:b/>
          <w:i w:val="0"/>
          <w:sz w:val="22"/>
          <w:szCs w:val="22"/>
        </w:rPr>
        <w:t>7560-21-210002</w:t>
      </w:r>
      <w:r w:rsidR="00CB059E">
        <w:rPr>
          <w:i w:val="0"/>
          <w:sz w:val="22"/>
          <w:szCs w:val="22"/>
        </w:rPr>
        <w:t xml:space="preserve"> - </w:t>
      </w:r>
      <w:r w:rsidR="002A262F" w:rsidRPr="00CE265D">
        <w:rPr>
          <w:b/>
          <w:i w:val="0"/>
          <w:sz w:val="22"/>
          <w:szCs w:val="22"/>
        </w:rPr>
        <w:t>Izdelava projektne dokumentacije za obnovo Palače Kresija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005A096E" w:rsidRPr="00242B78">
        <w:rPr>
          <w:b/>
          <w:i w:val="0"/>
          <w:sz w:val="22"/>
          <w:szCs w:val="22"/>
        </w:rPr>
        <w:t>v 1</w:t>
      </w:r>
      <w:r w:rsidR="00242B78" w:rsidRPr="00242B78">
        <w:rPr>
          <w:b/>
          <w:i w:val="0"/>
          <w:sz w:val="22"/>
          <w:szCs w:val="22"/>
        </w:rPr>
        <w:t>3</w:t>
      </w:r>
      <w:r w:rsidR="001C27E4" w:rsidRPr="00242B78">
        <w:rPr>
          <w:b/>
          <w:i w:val="0"/>
          <w:sz w:val="22"/>
          <w:szCs w:val="22"/>
        </w:rPr>
        <w:t>.</w:t>
      </w:r>
      <w:r w:rsidR="00242B78" w:rsidRPr="00242B78">
        <w:rPr>
          <w:b/>
          <w:i w:val="0"/>
          <w:sz w:val="22"/>
          <w:szCs w:val="22"/>
        </w:rPr>
        <w:t xml:space="preserve"> </w:t>
      </w:r>
      <w:r w:rsidRPr="00242B78">
        <w:rPr>
          <w:b/>
          <w:i w:val="0"/>
          <w:sz w:val="22"/>
          <w:szCs w:val="22"/>
        </w:rPr>
        <w:t>členu vzorca pogodbe</w:t>
      </w:r>
      <w:r w:rsidRPr="001C27E4">
        <w:rPr>
          <w:i w:val="0"/>
          <w:sz w:val="22"/>
          <w:szCs w:val="22"/>
        </w:rPr>
        <w:t xml:space="preserve"> iz razpisne dokumentacije sklenili zavarovanje vseh nevarnosti, ki po</w:t>
      </w:r>
      <w:r w:rsidRPr="00254D36">
        <w:rPr>
          <w:i w:val="0"/>
          <w:sz w:val="22"/>
          <w:szCs w:val="22"/>
        </w:rPr>
        <w:t xml:space="preserve"> pravilih stroke pridejo v poštev pri predmetnem javnem naročilu in to z ustreznim načinom zavarovanja in z ustreznimi zavarovalnimi vsotami.</w:t>
      </w:r>
    </w:p>
    <w:p w14:paraId="04C057C7" w14:textId="77777777" w:rsidR="00CE6C87" w:rsidRPr="00254D36" w:rsidRDefault="00CE6C87" w:rsidP="00CE6C87">
      <w:pPr>
        <w:ind w:left="1134"/>
        <w:rPr>
          <w:b/>
          <w:i w:val="0"/>
          <w:sz w:val="22"/>
          <w:szCs w:val="22"/>
        </w:rPr>
      </w:pPr>
    </w:p>
    <w:p w14:paraId="61F431ED" w14:textId="77777777" w:rsidR="00CE6C87" w:rsidRPr="00254D36" w:rsidRDefault="00CE6C87" w:rsidP="00CE6C87">
      <w:pPr>
        <w:ind w:left="1134"/>
        <w:rPr>
          <w:i w:val="0"/>
          <w:sz w:val="22"/>
          <w:szCs w:val="22"/>
        </w:rPr>
      </w:pPr>
    </w:p>
    <w:p w14:paraId="702C399F"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BAB7182" w14:textId="77777777" w:rsidR="00CE6C87" w:rsidRPr="00254D36" w:rsidRDefault="00CE6C87" w:rsidP="00CE6C87">
      <w:pPr>
        <w:ind w:left="1134"/>
        <w:rPr>
          <w:i w:val="0"/>
          <w:sz w:val="22"/>
          <w:szCs w:val="22"/>
        </w:rPr>
      </w:pPr>
    </w:p>
    <w:p w14:paraId="2B2E8608"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2D8B9D9" w14:textId="77777777" w:rsidR="00CE6C87" w:rsidRPr="00254D36" w:rsidRDefault="00CE6C87" w:rsidP="00CE6C87">
      <w:pPr>
        <w:rPr>
          <w:i w:val="0"/>
          <w:sz w:val="22"/>
          <w:szCs w:val="22"/>
        </w:rPr>
      </w:pPr>
    </w:p>
    <w:p w14:paraId="3F5E849C" w14:textId="77777777" w:rsidR="00CE6C87" w:rsidRPr="00254D36" w:rsidRDefault="00CE6C87" w:rsidP="00CE6C87">
      <w:pPr>
        <w:rPr>
          <w:i w:val="0"/>
          <w:sz w:val="22"/>
          <w:szCs w:val="22"/>
        </w:rPr>
      </w:pPr>
    </w:p>
    <w:p w14:paraId="28123927" w14:textId="77777777" w:rsidR="00CE6C87" w:rsidRPr="00254D36" w:rsidRDefault="00CE6C87" w:rsidP="00CE6C87">
      <w:pPr>
        <w:rPr>
          <w:i w:val="0"/>
          <w:sz w:val="22"/>
          <w:szCs w:val="22"/>
        </w:rPr>
      </w:pPr>
    </w:p>
    <w:p w14:paraId="5E2756E5"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263D8535" w14:textId="77777777" w:rsidR="00CE6C87" w:rsidRPr="0022154A" w:rsidRDefault="00CE6C87" w:rsidP="00CE6C87">
      <w:pPr>
        <w:ind w:left="1134"/>
        <w:jc w:val="center"/>
        <w:rPr>
          <w:b/>
          <w:i w:val="0"/>
          <w:color w:val="000000" w:themeColor="text1"/>
          <w:sz w:val="28"/>
          <w:szCs w:val="28"/>
        </w:rPr>
      </w:pPr>
    </w:p>
    <w:p w14:paraId="212BF8F4" w14:textId="77777777" w:rsidR="00CE6C87" w:rsidRPr="0022154A" w:rsidRDefault="00CE6C87" w:rsidP="00CE6C87">
      <w:pPr>
        <w:ind w:left="1134"/>
        <w:jc w:val="center"/>
        <w:rPr>
          <w:i w:val="0"/>
          <w:sz w:val="22"/>
          <w:szCs w:val="22"/>
        </w:rPr>
      </w:pPr>
    </w:p>
    <w:p w14:paraId="2EFA730C" w14:textId="77777777" w:rsidR="00CE6C87" w:rsidRDefault="00CE6C87" w:rsidP="00CE6C87">
      <w:pPr>
        <w:ind w:left="1134"/>
        <w:rPr>
          <w:i w:val="0"/>
          <w:sz w:val="22"/>
          <w:szCs w:val="22"/>
        </w:rPr>
      </w:pPr>
    </w:p>
    <w:p w14:paraId="0F821671" w14:textId="77777777" w:rsidR="00CE6C87" w:rsidRDefault="00CE6C87" w:rsidP="00CE6C87">
      <w:pPr>
        <w:ind w:left="1134"/>
        <w:rPr>
          <w:i w:val="0"/>
          <w:sz w:val="22"/>
          <w:szCs w:val="22"/>
        </w:rPr>
      </w:pPr>
    </w:p>
    <w:p w14:paraId="0CA3B06A" w14:textId="77777777" w:rsidR="00DB3553" w:rsidRDefault="00DB3553" w:rsidP="00ED0823">
      <w:pPr>
        <w:jc w:val="right"/>
        <w:rPr>
          <w:b/>
          <w:i w:val="0"/>
          <w:sz w:val="22"/>
          <w:szCs w:val="22"/>
        </w:rPr>
      </w:pPr>
    </w:p>
    <w:p w14:paraId="7EB3914B" w14:textId="77777777" w:rsidR="00DB3553" w:rsidRDefault="00DB3553" w:rsidP="00ED0823">
      <w:pPr>
        <w:jc w:val="right"/>
        <w:rPr>
          <w:b/>
          <w:i w:val="0"/>
          <w:sz w:val="22"/>
          <w:szCs w:val="22"/>
        </w:rPr>
      </w:pPr>
    </w:p>
    <w:p w14:paraId="49D9F2B1" w14:textId="77777777" w:rsidR="00DB3553" w:rsidRDefault="00DB3553" w:rsidP="00ED0823">
      <w:pPr>
        <w:jc w:val="right"/>
        <w:rPr>
          <w:b/>
          <w:i w:val="0"/>
          <w:sz w:val="22"/>
          <w:szCs w:val="22"/>
        </w:rPr>
      </w:pPr>
    </w:p>
    <w:p w14:paraId="4940414C" w14:textId="77777777" w:rsidR="00DB3553" w:rsidRDefault="00DB3553" w:rsidP="00ED0823">
      <w:pPr>
        <w:jc w:val="right"/>
        <w:rPr>
          <w:b/>
          <w:i w:val="0"/>
          <w:sz w:val="22"/>
          <w:szCs w:val="22"/>
        </w:rPr>
      </w:pPr>
    </w:p>
    <w:p w14:paraId="4115E803" w14:textId="77777777" w:rsidR="00DB3553" w:rsidRDefault="00DB3553" w:rsidP="00ED0823">
      <w:pPr>
        <w:jc w:val="right"/>
        <w:rPr>
          <w:b/>
          <w:i w:val="0"/>
          <w:sz w:val="22"/>
          <w:szCs w:val="22"/>
        </w:rPr>
      </w:pPr>
    </w:p>
    <w:p w14:paraId="0072880C" w14:textId="77777777" w:rsidR="00DB3553" w:rsidRDefault="00DB3553" w:rsidP="00ED0823">
      <w:pPr>
        <w:jc w:val="right"/>
        <w:rPr>
          <w:b/>
          <w:i w:val="0"/>
          <w:sz w:val="22"/>
          <w:szCs w:val="22"/>
        </w:rPr>
      </w:pPr>
    </w:p>
    <w:p w14:paraId="44D9D660" w14:textId="77777777" w:rsidR="00DB3553" w:rsidRDefault="00DB3553" w:rsidP="00ED0823">
      <w:pPr>
        <w:jc w:val="right"/>
        <w:rPr>
          <w:b/>
          <w:i w:val="0"/>
          <w:sz w:val="22"/>
          <w:szCs w:val="22"/>
        </w:rPr>
      </w:pPr>
    </w:p>
    <w:p w14:paraId="74020C8C" w14:textId="77777777" w:rsidR="00DB3553" w:rsidRDefault="00DB3553" w:rsidP="00ED0823">
      <w:pPr>
        <w:jc w:val="right"/>
        <w:rPr>
          <w:b/>
          <w:i w:val="0"/>
          <w:sz w:val="22"/>
          <w:szCs w:val="22"/>
        </w:rPr>
      </w:pPr>
    </w:p>
    <w:p w14:paraId="0DA83CD7" w14:textId="77777777" w:rsidR="0080081D" w:rsidRDefault="0080081D" w:rsidP="00ED0823">
      <w:pPr>
        <w:jc w:val="right"/>
        <w:rPr>
          <w:b/>
          <w:i w:val="0"/>
          <w:sz w:val="22"/>
          <w:szCs w:val="22"/>
        </w:rPr>
      </w:pPr>
    </w:p>
    <w:p w14:paraId="0A32BFD4" w14:textId="77777777" w:rsidR="0080081D" w:rsidRDefault="0080081D" w:rsidP="00ED0823">
      <w:pPr>
        <w:jc w:val="right"/>
        <w:rPr>
          <w:b/>
          <w:i w:val="0"/>
          <w:sz w:val="22"/>
          <w:szCs w:val="22"/>
        </w:rPr>
      </w:pPr>
    </w:p>
    <w:p w14:paraId="57F5D293" w14:textId="77777777" w:rsidR="0080081D" w:rsidRDefault="0080081D" w:rsidP="00ED0823">
      <w:pPr>
        <w:jc w:val="right"/>
        <w:rPr>
          <w:b/>
          <w:i w:val="0"/>
          <w:sz w:val="22"/>
          <w:szCs w:val="22"/>
        </w:rPr>
      </w:pPr>
    </w:p>
    <w:p w14:paraId="0C9C31D7" w14:textId="77777777" w:rsidR="0080081D" w:rsidRDefault="0080081D" w:rsidP="00ED0823">
      <w:pPr>
        <w:jc w:val="right"/>
        <w:rPr>
          <w:b/>
          <w:i w:val="0"/>
          <w:sz w:val="22"/>
          <w:szCs w:val="22"/>
        </w:rPr>
      </w:pPr>
    </w:p>
    <w:p w14:paraId="5F30AFD0" w14:textId="77777777" w:rsidR="0080081D" w:rsidRDefault="0080081D" w:rsidP="00ED0823">
      <w:pPr>
        <w:jc w:val="right"/>
        <w:rPr>
          <w:b/>
          <w:i w:val="0"/>
          <w:sz w:val="22"/>
          <w:szCs w:val="22"/>
        </w:rPr>
      </w:pPr>
    </w:p>
    <w:p w14:paraId="69D5ACEE" w14:textId="77777777" w:rsidR="0080081D" w:rsidRDefault="0080081D" w:rsidP="00ED0823">
      <w:pPr>
        <w:jc w:val="right"/>
        <w:rPr>
          <w:b/>
          <w:i w:val="0"/>
          <w:sz w:val="22"/>
          <w:szCs w:val="22"/>
        </w:rPr>
      </w:pPr>
    </w:p>
    <w:p w14:paraId="455815A8" w14:textId="77777777" w:rsidR="0080081D" w:rsidRDefault="0080081D" w:rsidP="00ED0823">
      <w:pPr>
        <w:jc w:val="right"/>
        <w:rPr>
          <w:b/>
          <w:i w:val="0"/>
          <w:sz w:val="22"/>
          <w:szCs w:val="22"/>
        </w:rPr>
      </w:pPr>
    </w:p>
    <w:p w14:paraId="5F4396C9" w14:textId="77777777" w:rsidR="0080081D" w:rsidRDefault="0080081D" w:rsidP="00ED0823">
      <w:pPr>
        <w:jc w:val="right"/>
        <w:rPr>
          <w:b/>
          <w:i w:val="0"/>
          <w:sz w:val="22"/>
          <w:szCs w:val="22"/>
        </w:rPr>
      </w:pPr>
    </w:p>
    <w:p w14:paraId="3E33A5A0" w14:textId="77777777" w:rsidR="00876FD7" w:rsidRDefault="00876FD7" w:rsidP="00ED0823">
      <w:pPr>
        <w:jc w:val="right"/>
        <w:rPr>
          <w:b/>
          <w:i w:val="0"/>
          <w:sz w:val="22"/>
          <w:szCs w:val="22"/>
        </w:rPr>
      </w:pPr>
    </w:p>
    <w:p w14:paraId="6E7B4CB9" w14:textId="01C002AF" w:rsidR="001F1894" w:rsidRPr="001F1894" w:rsidRDefault="000B18E0" w:rsidP="00ED0823">
      <w:pPr>
        <w:jc w:val="right"/>
        <w:rPr>
          <w:b/>
          <w:i w:val="0"/>
          <w:sz w:val="22"/>
          <w:szCs w:val="22"/>
        </w:rPr>
      </w:pPr>
      <w:bookmarkStart w:id="4" w:name="_GoBack"/>
      <w:bookmarkEnd w:id="4"/>
      <w:r>
        <w:rPr>
          <w:b/>
          <w:i w:val="0"/>
          <w:sz w:val="22"/>
          <w:szCs w:val="22"/>
        </w:rPr>
        <w:lastRenderedPageBreak/>
        <w:t xml:space="preserve">PRILOGA </w:t>
      </w:r>
      <w:r w:rsidR="00686662">
        <w:rPr>
          <w:b/>
          <w:i w:val="0"/>
          <w:sz w:val="22"/>
          <w:szCs w:val="22"/>
        </w:rPr>
        <w:t>8</w:t>
      </w:r>
    </w:p>
    <w:p w14:paraId="0B3B44A1" w14:textId="77777777" w:rsidR="001F1894" w:rsidRDefault="001F1894" w:rsidP="001F1894">
      <w:pPr>
        <w:jc w:val="both"/>
        <w:rPr>
          <w:i w:val="0"/>
          <w:sz w:val="22"/>
          <w:szCs w:val="22"/>
        </w:rPr>
      </w:pPr>
    </w:p>
    <w:p w14:paraId="7BC48BDB" w14:textId="77777777" w:rsidR="006A0F24" w:rsidRDefault="006A0F24" w:rsidP="001F1894">
      <w:pPr>
        <w:jc w:val="both"/>
        <w:rPr>
          <w:i w:val="0"/>
          <w:sz w:val="22"/>
          <w:szCs w:val="22"/>
        </w:rPr>
      </w:pPr>
    </w:p>
    <w:p w14:paraId="3E3659AE" w14:textId="77777777" w:rsidR="006A0F24" w:rsidRDefault="006A0F24" w:rsidP="001F1894">
      <w:pPr>
        <w:jc w:val="both"/>
        <w:rPr>
          <w:i w:val="0"/>
          <w:sz w:val="22"/>
          <w:szCs w:val="22"/>
        </w:rPr>
      </w:pPr>
    </w:p>
    <w:p w14:paraId="461B2B4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1B57E5B6" w14:textId="77777777" w:rsidR="006A0F24" w:rsidRPr="00F81849" w:rsidRDefault="006A0F24" w:rsidP="006A0F24">
      <w:pPr>
        <w:pStyle w:val="Glava"/>
        <w:tabs>
          <w:tab w:val="clear" w:pos="4536"/>
          <w:tab w:val="clear" w:pos="9072"/>
        </w:tabs>
        <w:ind w:left="1080"/>
        <w:jc w:val="both"/>
        <w:rPr>
          <w:i w:val="0"/>
          <w:sz w:val="22"/>
          <w:szCs w:val="22"/>
        </w:rPr>
      </w:pPr>
    </w:p>
    <w:p w14:paraId="16144352" w14:textId="77777777" w:rsidR="006A0F24" w:rsidRPr="00F81849" w:rsidRDefault="006A0F24" w:rsidP="006A0F24">
      <w:pPr>
        <w:pStyle w:val="Glava"/>
        <w:tabs>
          <w:tab w:val="clear" w:pos="4536"/>
          <w:tab w:val="clear" w:pos="9072"/>
        </w:tabs>
        <w:ind w:left="1080"/>
        <w:jc w:val="both"/>
        <w:rPr>
          <w:i w:val="0"/>
          <w:sz w:val="22"/>
          <w:szCs w:val="22"/>
        </w:rPr>
      </w:pPr>
    </w:p>
    <w:p w14:paraId="22677037" w14:textId="0C2AB76B"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CB059E" w:rsidRPr="00242B78">
        <w:rPr>
          <w:b/>
          <w:i w:val="0"/>
          <w:sz w:val="22"/>
          <w:szCs w:val="22"/>
        </w:rPr>
        <w:t>7560-21-210002</w:t>
      </w:r>
      <w:r w:rsidR="00CB059E">
        <w:rPr>
          <w:i w:val="0"/>
          <w:sz w:val="22"/>
          <w:szCs w:val="22"/>
        </w:rPr>
        <w:t xml:space="preserve"> - </w:t>
      </w:r>
      <w:r w:rsidR="00CB059E" w:rsidRPr="00CE265D">
        <w:rPr>
          <w:b/>
          <w:i w:val="0"/>
          <w:sz w:val="22"/>
          <w:szCs w:val="22"/>
        </w:rPr>
        <w:t>Izdelava projektne dokumentacije za obnovo Palače Kresija</w:t>
      </w:r>
      <w:r w:rsidR="00CB059E" w:rsidRPr="00254D36">
        <w:rPr>
          <w:b/>
          <w:i w:val="0"/>
          <w:sz w:val="22"/>
          <w:szCs w:val="22"/>
        </w:rPr>
        <w:t>«</w:t>
      </w:r>
      <w:r w:rsidR="00CB059E" w:rsidRPr="00254D36">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14:paraId="7548B622" w14:textId="77777777" w:rsidR="006A0F24" w:rsidRPr="00F81849" w:rsidRDefault="006A0F24" w:rsidP="006A0F24">
      <w:pPr>
        <w:pStyle w:val="Glava"/>
        <w:tabs>
          <w:tab w:val="clear" w:pos="4536"/>
          <w:tab w:val="clear" w:pos="9072"/>
        </w:tabs>
        <w:ind w:left="1080"/>
        <w:jc w:val="both"/>
        <w:rPr>
          <w:i w:val="0"/>
          <w:sz w:val="22"/>
          <w:szCs w:val="22"/>
        </w:rPr>
      </w:pPr>
    </w:p>
    <w:p w14:paraId="0180337C"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143592A" w14:textId="77777777" w:rsidTr="00CE265D">
        <w:tc>
          <w:tcPr>
            <w:tcW w:w="1438" w:type="dxa"/>
            <w:gridSpan w:val="2"/>
          </w:tcPr>
          <w:p w14:paraId="2E43DC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7C770297"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7CAB43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7BC5F9C" w14:textId="77777777" w:rsidTr="00CE265D">
        <w:tc>
          <w:tcPr>
            <w:tcW w:w="720" w:type="dxa"/>
          </w:tcPr>
          <w:p w14:paraId="1FC08424"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379A116D"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2C9B4CDA"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5CE02142"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1D68C78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F7E9255" w14:textId="77777777" w:rsidTr="00CE265D">
        <w:tc>
          <w:tcPr>
            <w:tcW w:w="1438" w:type="dxa"/>
            <w:gridSpan w:val="2"/>
          </w:tcPr>
          <w:p w14:paraId="70ACD96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321C6C27"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076DEF3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5AF74E2" w14:textId="77777777" w:rsidTr="00CE265D">
        <w:tc>
          <w:tcPr>
            <w:tcW w:w="8887" w:type="dxa"/>
            <w:gridSpan w:val="11"/>
          </w:tcPr>
          <w:p w14:paraId="55C084B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8BB331F" w14:textId="77777777" w:rsidTr="00CE265D">
        <w:tc>
          <w:tcPr>
            <w:tcW w:w="1438" w:type="dxa"/>
            <w:gridSpan w:val="2"/>
          </w:tcPr>
          <w:p w14:paraId="740B5F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736554CA"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1172B5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69621AF" w14:textId="77777777" w:rsidTr="00CE265D">
        <w:tc>
          <w:tcPr>
            <w:tcW w:w="1438" w:type="dxa"/>
            <w:gridSpan w:val="2"/>
          </w:tcPr>
          <w:p w14:paraId="40A5122A"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17B6B04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37742A" w14:textId="77777777" w:rsidTr="00CE265D">
        <w:tc>
          <w:tcPr>
            <w:tcW w:w="1438" w:type="dxa"/>
            <w:gridSpan w:val="2"/>
          </w:tcPr>
          <w:p w14:paraId="58971A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37EA3255"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2E99C70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5C7499A7" w14:textId="77777777" w:rsidR="006A0F24" w:rsidRPr="00994C93" w:rsidRDefault="006A0F24" w:rsidP="000A55F3">
            <w:pPr>
              <w:pStyle w:val="Glava"/>
              <w:tabs>
                <w:tab w:val="clear" w:pos="4536"/>
                <w:tab w:val="clear" w:pos="9072"/>
              </w:tabs>
              <w:jc w:val="both"/>
              <w:rPr>
                <w:i w:val="0"/>
                <w:sz w:val="22"/>
                <w:szCs w:val="22"/>
              </w:rPr>
            </w:pPr>
          </w:p>
        </w:tc>
      </w:tr>
    </w:tbl>
    <w:p w14:paraId="6A701039" w14:textId="77777777" w:rsidR="006A0F24" w:rsidRDefault="006A0F24" w:rsidP="006A0F24">
      <w:pPr>
        <w:pStyle w:val="Glava"/>
        <w:tabs>
          <w:tab w:val="clear" w:pos="4536"/>
          <w:tab w:val="clear" w:pos="9072"/>
        </w:tabs>
        <w:jc w:val="both"/>
        <w:rPr>
          <w:i w:val="0"/>
          <w:sz w:val="22"/>
          <w:szCs w:val="22"/>
        </w:rPr>
      </w:pPr>
    </w:p>
    <w:p w14:paraId="682B57E9"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07C618" w14:textId="77777777" w:rsidTr="00CE265D">
        <w:tc>
          <w:tcPr>
            <w:tcW w:w="1438" w:type="dxa"/>
            <w:gridSpan w:val="2"/>
          </w:tcPr>
          <w:p w14:paraId="61D881E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49FB4E5C"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48F9ED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BE23271" w14:textId="77777777" w:rsidTr="00CE265D">
        <w:tc>
          <w:tcPr>
            <w:tcW w:w="720" w:type="dxa"/>
          </w:tcPr>
          <w:p w14:paraId="40474D4D"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0A6D60DD"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2129A241"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55425248"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6C5B769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E566C99" w14:textId="77777777" w:rsidTr="00CE265D">
        <w:tc>
          <w:tcPr>
            <w:tcW w:w="1438" w:type="dxa"/>
            <w:gridSpan w:val="2"/>
          </w:tcPr>
          <w:p w14:paraId="7FB5BE9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7A5D80C4"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7021DE3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99C1F26" w14:textId="77777777" w:rsidTr="00CE265D">
        <w:tc>
          <w:tcPr>
            <w:tcW w:w="8887" w:type="dxa"/>
            <w:gridSpan w:val="11"/>
          </w:tcPr>
          <w:p w14:paraId="3490FF3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C736FC6" w14:textId="77777777" w:rsidTr="00CE265D">
        <w:tc>
          <w:tcPr>
            <w:tcW w:w="1438" w:type="dxa"/>
            <w:gridSpan w:val="2"/>
          </w:tcPr>
          <w:p w14:paraId="485DA6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4BCACFAE"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3E8E19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A1A8BB5" w14:textId="77777777" w:rsidTr="00CE265D">
        <w:tc>
          <w:tcPr>
            <w:tcW w:w="1438" w:type="dxa"/>
            <w:gridSpan w:val="2"/>
          </w:tcPr>
          <w:p w14:paraId="2393E9B4"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7C79721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3640937" w14:textId="77777777" w:rsidTr="00CE265D">
        <w:tc>
          <w:tcPr>
            <w:tcW w:w="1438" w:type="dxa"/>
            <w:gridSpan w:val="2"/>
          </w:tcPr>
          <w:p w14:paraId="476E972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78A9FC1F"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2C3A37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5074295F" w14:textId="77777777" w:rsidR="006A0F24" w:rsidRPr="00994C93" w:rsidRDefault="006A0F24" w:rsidP="000A55F3">
            <w:pPr>
              <w:pStyle w:val="Glava"/>
              <w:tabs>
                <w:tab w:val="clear" w:pos="4536"/>
                <w:tab w:val="clear" w:pos="9072"/>
              </w:tabs>
              <w:jc w:val="both"/>
              <w:rPr>
                <w:i w:val="0"/>
                <w:sz w:val="22"/>
                <w:szCs w:val="22"/>
              </w:rPr>
            </w:pPr>
          </w:p>
        </w:tc>
      </w:tr>
    </w:tbl>
    <w:p w14:paraId="7FC24570" w14:textId="77777777" w:rsidR="006A0F24" w:rsidRDefault="006A0F24" w:rsidP="006A0F24">
      <w:pPr>
        <w:pStyle w:val="Glava"/>
        <w:tabs>
          <w:tab w:val="clear" w:pos="4536"/>
          <w:tab w:val="clear" w:pos="9072"/>
        </w:tabs>
        <w:jc w:val="both"/>
        <w:rPr>
          <w:i w:val="0"/>
          <w:sz w:val="22"/>
          <w:szCs w:val="22"/>
        </w:rPr>
      </w:pPr>
    </w:p>
    <w:p w14:paraId="5AEEDE4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13293105" w14:textId="77777777" w:rsidTr="00CE265D">
        <w:tc>
          <w:tcPr>
            <w:tcW w:w="1438" w:type="dxa"/>
            <w:gridSpan w:val="2"/>
          </w:tcPr>
          <w:p w14:paraId="18D36A0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01971C2F"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1D20ECC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C15EEA4" w14:textId="77777777" w:rsidTr="00CE265D">
        <w:tc>
          <w:tcPr>
            <w:tcW w:w="720" w:type="dxa"/>
          </w:tcPr>
          <w:p w14:paraId="2E4A42CE"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71F19A95"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5CC44219"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702893F8"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5FC1779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6E7A375" w14:textId="77777777" w:rsidTr="00CE265D">
        <w:tc>
          <w:tcPr>
            <w:tcW w:w="1438" w:type="dxa"/>
            <w:gridSpan w:val="2"/>
          </w:tcPr>
          <w:p w14:paraId="1070DD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54DCFC89"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3CD0F2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0A6DC04" w14:textId="77777777" w:rsidTr="00CE265D">
        <w:tc>
          <w:tcPr>
            <w:tcW w:w="8887" w:type="dxa"/>
            <w:gridSpan w:val="11"/>
          </w:tcPr>
          <w:p w14:paraId="6F7683B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067408" w14:textId="77777777" w:rsidTr="00CE265D">
        <w:tc>
          <w:tcPr>
            <w:tcW w:w="1438" w:type="dxa"/>
            <w:gridSpan w:val="2"/>
          </w:tcPr>
          <w:p w14:paraId="0E1D25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0F21EFC2"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23F7AF2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E7E3EFF" w14:textId="77777777" w:rsidTr="00CE265D">
        <w:tc>
          <w:tcPr>
            <w:tcW w:w="1438" w:type="dxa"/>
            <w:gridSpan w:val="2"/>
          </w:tcPr>
          <w:p w14:paraId="429E3817"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4ADA947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F8A10B1" w14:textId="77777777" w:rsidTr="00CE265D">
        <w:tc>
          <w:tcPr>
            <w:tcW w:w="1438" w:type="dxa"/>
            <w:gridSpan w:val="2"/>
          </w:tcPr>
          <w:p w14:paraId="0C43851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1555B600"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1433CE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2273CCF1" w14:textId="77777777" w:rsidR="006A0F24" w:rsidRPr="00994C93" w:rsidRDefault="006A0F24" w:rsidP="000A55F3">
            <w:pPr>
              <w:pStyle w:val="Glava"/>
              <w:tabs>
                <w:tab w:val="clear" w:pos="4536"/>
                <w:tab w:val="clear" w:pos="9072"/>
              </w:tabs>
              <w:jc w:val="both"/>
              <w:rPr>
                <w:i w:val="0"/>
                <w:sz w:val="22"/>
                <w:szCs w:val="22"/>
              </w:rPr>
            </w:pPr>
          </w:p>
        </w:tc>
      </w:tr>
    </w:tbl>
    <w:p w14:paraId="7EAF39A7" w14:textId="77777777" w:rsidR="006A0F24" w:rsidRDefault="006A0F24" w:rsidP="006A0F24">
      <w:pPr>
        <w:pStyle w:val="Glava"/>
        <w:tabs>
          <w:tab w:val="clear" w:pos="4536"/>
          <w:tab w:val="clear" w:pos="9072"/>
        </w:tabs>
        <w:jc w:val="both"/>
        <w:rPr>
          <w:i w:val="0"/>
          <w:sz w:val="22"/>
          <w:szCs w:val="22"/>
        </w:rPr>
      </w:pPr>
    </w:p>
    <w:p w14:paraId="2343B654" w14:textId="77777777" w:rsidR="006A0F24" w:rsidRDefault="006A0F24" w:rsidP="006A0F24">
      <w:pPr>
        <w:pStyle w:val="Glava"/>
        <w:tabs>
          <w:tab w:val="clear" w:pos="4536"/>
          <w:tab w:val="clear" w:pos="9072"/>
        </w:tabs>
        <w:jc w:val="both"/>
        <w:rPr>
          <w:i w:val="0"/>
          <w:sz w:val="22"/>
          <w:szCs w:val="22"/>
        </w:rPr>
      </w:pPr>
    </w:p>
    <w:p w14:paraId="77B67553"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14852B8C" w14:textId="77777777" w:rsidTr="00690B44">
        <w:tc>
          <w:tcPr>
            <w:tcW w:w="1528" w:type="dxa"/>
          </w:tcPr>
          <w:p w14:paraId="2DBFF5E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84A59D8"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76577A8"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2AAC26BF"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2957488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01E66DC" w14:textId="77777777" w:rsidTr="00690B44">
        <w:tc>
          <w:tcPr>
            <w:tcW w:w="1528" w:type="dxa"/>
          </w:tcPr>
          <w:p w14:paraId="53E4538E"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966432D"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632C1852"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2DADEF1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04BADF8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96DA35" w14:textId="77777777" w:rsidTr="00690B44">
        <w:tc>
          <w:tcPr>
            <w:tcW w:w="1528" w:type="dxa"/>
          </w:tcPr>
          <w:p w14:paraId="795CC27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69D2013"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4E478CF"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4BFB531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3AECA63" w14:textId="77777777" w:rsidR="006A0F24" w:rsidRPr="00994C93" w:rsidRDefault="006A0F24" w:rsidP="000A55F3">
            <w:pPr>
              <w:pStyle w:val="Glava"/>
              <w:tabs>
                <w:tab w:val="clear" w:pos="4536"/>
                <w:tab w:val="clear" w:pos="9072"/>
              </w:tabs>
              <w:jc w:val="both"/>
              <w:rPr>
                <w:i w:val="0"/>
                <w:sz w:val="22"/>
                <w:szCs w:val="22"/>
              </w:rPr>
            </w:pPr>
          </w:p>
        </w:tc>
      </w:tr>
    </w:tbl>
    <w:p w14:paraId="2D3DFD78" w14:textId="77777777" w:rsidR="006A0F24" w:rsidRPr="00F81849" w:rsidRDefault="006A0F24" w:rsidP="006A0F24">
      <w:pPr>
        <w:pStyle w:val="Glava"/>
        <w:tabs>
          <w:tab w:val="clear" w:pos="4536"/>
          <w:tab w:val="clear" w:pos="9072"/>
        </w:tabs>
        <w:jc w:val="both"/>
        <w:rPr>
          <w:i w:val="0"/>
          <w:sz w:val="22"/>
          <w:szCs w:val="22"/>
        </w:rPr>
      </w:pPr>
    </w:p>
    <w:p w14:paraId="3E31B2BF" w14:textId="77777777" w:rsidR="006A0F24" w:rsidRPr="00F81849" w:rsidRDefault="006A0F24" w:rsidP="006A0F24">
      <w:pPr>
        <w:pStyle w:val="Glava"/>
        <w:tabs>
          <w:tab w:val="clear" w:pos="4536"/>
          <w:tab w:val="clear" w:pos="9072"/>
        </w:tabs>
        <w:jc w:val="both"/>
        <w:rPr>
          <w:i w:val="0"/>
          <w:sz w:val="22"/>
          <w:szCs w:val="22"/>
        </w:rPr>
      </w:pPr>
    </w:p>
    <w:p w14:paraId="13A30E2D"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1637E14" w14:textId="77777777" w:rsidR="006A0F24" w:rsidRDefault="006A0F24" w:rsidP="006A0F24">
      <w:pPr>
        <w:pStyle w:val="Glava"/>
        <w:tabs>
          <w:tab w:val="clear" w:pos="4536"/>
          <w:tab w:val="clear" w:pos="9072"/>
        </w:tabs>
        <w:ind w:left="1080"/>
        <w:jc w:val="both"/>
        <w:rPr>
          <w:i w:val="0"/>
          <w:sz w:val="22"/>
          <w:szCs w:val="22"/>
        </w:rPr>
      </w:pPr>
    </w:p>
    <w:p w14:paraId="10E8CC24" w14:textId="77777777" w:rsidR="00F00073" w:rsidRDefault="00F00073" w:rsidP="006A0F24">
      <w:pPr>
        <w:pStyle w:val="Glava"/>
        <w:tabs>
          <w:tab w:val="clear" w:pos="4536"/>
          <w:tab w:val="clear" w:pos="9072"/>
        </w:tabs>
        <w:ind w:left="1080"/>
        <w:jc w:val="both"/>
        <w:rPr>
          <w:i w:val="0"/>
          <w:sz w:val="22"/>
          <w:szCs w:val="22"/>
        </w:rPr>
      </w:pPr>
    </w:p>
    <w:p w14:paraId="4DEC32C1" w14:textId="77777777" w:rsidR="00B652AC" w:rsidRDefault="00B652AC" w:rsidP="00B652AC">
      <w:pPr>
        <w:ind w:left="1080"/>
        <w:jc w:val="center"/>
        <w:rPr>
          <w:i w:val="0"/>
          <w:sz w:val="22"/>
          <w:szCs w:val="22"/>
        </w:rPr>
      </w:pPr>
    </w:p>
    <w:p w14:paraId="7964005C" w14:textId="77777777" w:rsidR="006E536E" w:rsidRDefault="006E536E" w:rsidP="00B652AC">
      <w:pPr>
        <w:ind w:left="1080"/>
        <w:jc w:val="center"/>
        <w:rPr>
          <w:i w:val="0"/>
          <w:sz w:val="22"/>
          <w:szCs w:val="22"/>
        </w:rPr>
      </w:pPr>
    </w:p>
    <w:p w14:paraId="0C6EB8FE" w14:textId="77777777" w:rsidR="00B652AC" w:rsidRDefault="00B652AC" w:rsidP="00B652AC">
      <w:pPr>
        <w:ind w:left="1080"/>
        <w:jc w:val="center"/>
        <w:rPr>
          <w:i w:val="0"/>
          <w:sz w:val="22"/>
          <w:szCs w:val="22"/>
        </w:rPr>
      </w:pPr>
    </w:p>
    <w:p w14:paraId="0EBBAD96" w14:textId="77777777" w:rsidR="00496763" w:rsidRDefault="00496763" w:rsidP="00FB2342">
      <w:pPr>
        <w:ind w:left="1080"/>
        <w:jc w:val="right"/>
        <w:rPr>
          <w:b/>
          <w:i w:val="0"/>
          <w:sz w:val="22"/>
          <w:szCs w:val="22"/>
        </w:rPr>
      </w:pPr>
    </w:p>
    <w:p w14:paraId="0F540789" w14:textId="77777777" w:rsidR="00CE265D" w:rsidRDefault="00CE265D">
      <w:pPr>
        <w:rPr>
          <w:b/>
          <w:i w:val="0"/>
          <w:sz w:val="22"/>
          <w:szCs w:val="22"/>
        </w:rPr>
      </w:pPr>
      <w:r>
        <w:rPr>
          <w:b/>
          <w:i w:val="0"/>
          <w:sz w:val="22"/>
          <w:szCs w:val="22"/>
        </w:rPr>
        <w:br w:type="page"/>
      </w:r>
    </w:p>
    <w:p w14:paraId="50FF07A4" w14:textId="2834DECC"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62D5089A" w14:textId="77777777" w:rsidR="006761A9" w:rsidRDefault="006761A9" w:rsidP="00B652AC">
      <w:pPr>
        <w:ind w:left="1080"/>
        <w:jc w:val="center"/>
        <w:rPr>
          <w:i w:val="0"/>
          <w:sz w:val="22"/>
          <w:szCs w:val="22"/>
        </w:rPr>
      </w:pPr>
    </w:p>
    <w:p w14:paraId="21B7D69C" w14:textId="77777777" w:rsidR="00CA763F" w:rsidRDefault="00CA763F" w:rsidP="00B652AC">
      <w:pPr>
        <w:ind w:left="1080"/>
        <w:jc w:val="center"/>
        <w:rPr>
          <w:i w:val="0"/>
          <w:sz w:val="22"/>
          <w:szCs w:val="22"/>
        </w:rPr>
      </w:pPr>
    </w:p>
    <w:p w14:paraId="24B0F045" w14:textId="77777777" w:rsidR="00B652AC" w:rsidRDefault="00B652AC" w:rsidP="00B652AC">
      <w:pPr>
        <w:ind w:left="1080"/>
        <w:jc w:val="center"/>
        <w:rPr>
          <w:i w:val="0"/>
          <w:sz w:val="22"/>
          <w:szCs w:val="22"/>
        </w:rPr>
      </w:pPr>
    </w:p>
    <w:p w14:paraId="32FE597D" w14:textId="77777777" w:rsidR="00FB2342" w:rsidRDefault="00FB2342" w:rsidP="00B652AC">
      <w:pPr>
        <w:ind w:left="1080"/>
        <w:jc w:val="center"/>
        <w:rPr>
          <w:i w:val="0"/>
          <w:sz w:val="22"/>
          <w:szCs w:val="22"/>
        </w:rPr>
      </w:pPr>
    </w:p>
    <w:p w14:paraId="62BBE2C1" w14:textId="77777777" w:rsidR="00FB2342" w:rsidRPr="001F1894" w:rsidRDefault="00FB2342" w:rsidP="00B652AC">
      <w:pPr>
        <w:ind w:left="1080"/>
        <w:jc w:val="center"/>
        <w:rPr>
          <w:i w:val="0"/>
          <w:sz w:val="22"/>
          <w:szCs w:val="22"/>
        </w:rPr>
      </w:pPr>
    </w:p>
    <w:p w14:paraId="5CF6F7DA"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98F5C10" w14:textId="77777777" w:rsidR="00B652AC" w:rsidRPr="001F1894" w:rsidRDefault="00B652AC" w:rsidP="00B652AC">
      <w:pPr>
        <w:ind w:left="1080"/>
        <w:rPr>
          <w:i w:val="0"/>
          <w:sz w:val="22"/>
          <w:szCs w:val="22"/>
        </w:rPr>
      </w:pPr>
    </w:p>
    <w:p w14:paraId="5BCB7A92" w14:textId="77777777" w:rsidR="00B652AC" w:rsidRPr="001F1894" w:rsidRDefault="00B652AC" w:rsidP="00B652AC">
      <w:pPr>
        <w:ind w:left="1080"/>
        <w:rPr>
          <w:i w:val="0"/>
          <w:sz w:val="22"/>
          <w:szCs w:val="22"/>
        </w:rPr>
      </w:pPr>
    </w:p>
    <w:p w14:paraId="282A2C0D" w14:textId="71A50154"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CB059E" w:rsidRPr="00242B78">
        <w:rPr>
          <w:b/>
          <w:i w:val="0"/>
          <w:sz w:val="22"/>
          <w:szCs w:val="22"/>
        </w:rPr>
        <w:t>7560-21-210002</w:t>
      </w:r>
      <w:r w:rsidR="00CB059E">
        <w:rPr>
          <w:i w:val="0"/>
          <w:sz w:val="22"/>
          <w:szCs w:val="22"/>
        </w:rPr>
        <w:t xml:space="preserve"> - </w:t>
      </w:r>
      <w:r w:rsidR="00CE265D" w:rsidRPr="00CE265D">
        <w:rPr>
          <w:b/>
          <w:i w:val="0"/>
          <w:sz w:val="22"/>
          <w:szCs w:val="22"/>
        </w:rPr>
        <w:t>Izdelava projektne dokumentacije za obnovo Palače Kresija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74E8AF9C" w14:textId="77777777" w:rsidR="00621E00" w:rsidRDefault="00621E00" w:rsidP="006761A9">
      <w:pPr>
        <w:pStyle w:val="Glava"/>
        <w:tabs>
          <w:tab w:val="clear" w:pos="4536"/>
          <w:tab w:val="clear" w:pos="9072"/>
        </w:tabs>
        <w:ind w:left="1080"/>
        <w:jc w:val="both"/>
        <w:rPr>
          <w:i w:val="0"/>
          <w:sz w:val="22"/>
          <w:szCs w:val="22"/>
        </w:rPr>
      </w:pPr>
    </w:p>
    <w:p w14:paraId="1DA5D90D"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E84986B" w14:textId="77777777" w:rsidR="00621E00" w:rsidRDefault="00621E00" w:rsidP="006761A9">
      <w:pPr>
        <w:pStyle w:val="Glava"/>
        <w:tabs>
          <w:tab w:val="clear" w:pos="4536"/>
          <w:tab w:val="clear" w:pos="9072"/>
        </w:tabs>
        <w:ind w:left="1080"/>
        <w:jc w:val="both"/>
        <w:rPr>
          <w:i w:val="0"/>
          <w:sz w:val="22"/>
          <w:szCs w:val="22"/>
        </w:rPr>
      </w:pPr>
    </w:p>
    <w:p w14:paraId="3FD832C3"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64204046" w14:textId="77777777" w:rsidR="00B652AC" w:rsidRDefault="00B652AC" w:rsidP="00B652AC">
      <w:pPr>
        <w:jc w:val="right"/>
        <w:rPr>
          <w:b/>
          <w:i w:val="0"/>
          <w:sz w:val="22"/>
          <w:szCs w:val="22"/>
        </w:rPr>
      </w:pPr>
    </w:p>
    <w:p w14:paraId="444EAAAD" w14:textId="77777777" w:rsidR="00B652AC" w:rsidRDefault="00B652AC" w:rsidP="00B652AC">
      <w:pPr>
        <w:jc w:val="right"/>
        <w:rPr>
          <w:b/>
          <w:i w:val="0"/>
          <w:sz w:val="22"/>
          <w:szCs w:val="22"/>
        </w:rPr>
      </w:pPr>
    </w:p>
    <w:p w14:paraId="18F6823F" w14:textId="77777777" w:rsidR="00B652AC" w:rsidRPr="001F1894" w:rsidRDefault="00B652AC" w:rsidP="00B652AC">
      <w:pPr>
        <w:jc w:val="right"/>
        <w:rPr>
          <w:b/>
          <w:i w:val="0"/>
          <w:sz w:val="22"/>
          <w:szCs w:val="22"/>
        </w:rPr>
      </w:pPr>
    </w:p>
    <w:p w14:paraId="43EF64B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1F83C77" w14:textId="77777777" w:rsidR="009A1150" w:rsidRDefault="009A1150" w:rsidP="006761A9">
      <w:pPr>
        <w:ind w:left="1080"/>
        <w:jc w:val="both"/>
        <w:rPr>
          <w:i w:val="0"/>
          <w:sz w:val="22"/>
          <w:szCs w:val="22"/>
        </w:rPr>
      </w:pPr>
    </w:p>
    <w:p w14:paraId="3B34759A" w14:textId="77777777" w:rsidR="009A1150" w:rsidRDefault="009A1150" w:rsidP="006761A9">
      <w:pPr>
        <w:ind w:left="1080"/>
        <w:jc w:val="both"/>
        <w:rPr>
          <w:i w:val="0"/>
          <w:sz w:val="22"/>
          <w:szCs w:val="22"/>
        </w:rPr>
      </w:pPr>
    </w:p>
    <w:p w14:paraId="66905CA6" w14:textId="77777777" w:rsidR="009A1150" w:rsidRDefault="009A1150" w:rsidP="006761A9">
      <w:pPr>
        <w:ind w:left="1080"/>
        <w:jc w:val="both"/>
        <w:rPr>
          <w:i w:val="0"/>
          <w:sz w:val="22"/>
          <w:szCs w:val="22"/>
        </w:rPr>
      </w:pPr>
    </w:p>
    <w:p w14:paraId="4B3F45FD" w14:textId="77777777" w:rsidR="009A1150" w:rsidRDefault="009A1150" w:rsidP="006761A9">
      <w:pPr>
        <w:ind w:left="1080"/>
        <w:jc w:val="both"/>
        <w:rPr>
          <w:i w:val="0"/>
          <w:sz w:val="22"/>
          <w:szCs w:val="22"/>
        </w:rPr>
      </w:pPr>
    </w:p>
    <w:p w14:paraId="556CD426" w14:textId="77777777" w:rsidR="009A1150" w:rsidRDefault="009A1150" w:rsidP="006761A9">
      <w:pPr>
        <w:ind w:left="1080"/>
        <w:jc w:val="both"/>
        <w:rPr>
          <w:i w:val="0"/>
          <w:sz w:val="22"/>
          <w:szCs w:val="22"/>
        </w:rPr>
      </w:pPr>
    </w:p>
    <w:p w14:paraId="4B139C75" w14:textId="77777777" w:rsidR="009A1150" w:rsidRDefault="009A1150" w:rsidP="006761A9">
      <w:pPr>
        <w:ind w:left="1080"/>
        <w:jc w:val="both"/>
        <w:rPr>
          <w:i w:val="0"/>
          <w:sz w:val="22"/>
          <w:szCs w:val="22"/>
        </w:rPr>
      </w:pPr>
    </w:p>
    <w:p w14:paraId="4A660880" w14:textId="77777777" w:rsidR="009A1150" w:rsidRDefault="009A1150" w:rsidP="006761A9">
      <w:pPr>
        <w:ind w:left="1080"/>
        <w:jc w:val="both"/>
        <w:rPr>
          <w:i w:val="0"/>
          <w:sz w:val="22"/>
          <w:szCs w:val="22"/>
        </w:rPr>
      </w:pPr>
    </w:p>
    <w:p w14:paraId="4760E1BA" w14:textId="77777777" w:rsidR="009A1150" w:rsidRDefault="009A1150" w:rsidP="006761A9">
      <w:pPr>
        <w:ind w:left="1080"/>
        <w:jc w:val="both"/>
        <w:rPr>
          <w:i w:val="0"/>
          <w:sz w:val="22"/>
          <w:szCs w:val="22"/>
        </w:rPr>
      </w:pPr>
    </w:p>
    <w:p w14:paraId="6AC0847E" w14:textId="77777777" w:rsidR="009A1150" w:rsidRDefault="009A1150" w:rsidP="006761A9">
      <w:pPr>
        <w:ind w:left="1080"/>
        <w:jc w:val="both"/>
        <w:rPr>
          <w:i w:val="0"/>
          <w:sz w:val="22"/>
          <w:szCs w:val="22"/>
        </w:rPr>
      </w:pPr>
    </w:p>
    <w:p w14:paraId="76A7D380" w14:textId="77777777" w:rsidR="009A1150" w:rsidRDefault="009A1150" w:rsidP="006761A9">
      <w:pPr>
        <w:ind w:left="1080"/>
        <w:jc w:val="both"/>
        <w:rPr>
          <w:i w:val="0"/>
          <w:sz w:val="22"/>
          <w:szCs w:val="22"/>
        </w:rPr>
      </w:pPr>
    </w:p>
    <w:p w14:paraId="1F69CDC3" w14:textId="77777777" w:rsidR="009A1150" w:rsidRDefault="009A1150" w:rsidP="006761A9">
      <w:pPr>
        <w:ind w:left="1080"/>
        <w:jc w:val="both"/>
        <w:rPr>
          <w:i w:val="0"/>
          <w:sz w:val="22"/>
          <w:szCs w:val="22"/>
        </w:rPr>
      </w:pPr>
    </w:p>
    <w:p w14:paraId="390779D9" w14:textId="77777777" w:rsidR="009A1150" w:rsidRDefault="009A1150" w:rsidP="006761A9">
      <w:pPr>
        <w:ind w:left="1080"/>
        <w:jc w:val="both"/>
        <w:rPr>
          <w:i w:val="0"/>
          <w:sz w:val="22"/>
          <w:szCs w:val="22"/>
        </w:rPr>
      </w:pPr>
    </w:p>
    <w:p w14:paraId="6EDA42A9" w14:textId="77777777" w:rsidR="009A1150" w:rsidRDefault="009A1150" w:rsidP="006761A9">
      <w:pPr>
        <w:ind w:left="1080"/>
        <w:jc w:val="both"/>
        <w:rPr>
          <w:i w:val="0"/>
          <w:sz w:val="22"/>
          <w:szCs w:val="22"/>
        </w:rPr>
      </w:pPr>
    </w:p>
    <w:p w14:paraId="463C3C83" w14:textId="77777777" w:rsidR="009A1150" w:rsidRDefault="009A1150" w:rsidP="006761A9">
      <w:pPr>
        <w:ind w:left="1080"/>
        <w:jc w:val="both"/>
        <w:rPr>
          <w:i w:val="0"/>
          <w:sz w:val="22"/>
          <w:szCs w:val="22"/>
        </w:rPr>
      </w:pPr>
    </w:p>
    <w:p w14:paraId="0FEA55D1" w14:textId="77777777" w:rsidR="009A1150" w:rsidRDefault="009A1150" w:rsidP="006761A9">
      <w:pPr>
        <w:ind w:left="1080"/>
        <w:jc w:val="both"/>
        <w:rPr>
          <w:i w:val="0"/>
          <w:sz w:val="22"/>
          <w:szCs w:val="22"/>
        </w:rPr>
      </w:pPr>
    </w:p>
    <w:p w14:paraId="2BEAFFCE" w14:textId="77777777" w:rsidR="009A1150" w:rsidRDefault="009A1150" w:rsidP="006761A9">
      <w:pPr>
        <w:ind w:left="1080"/>
        <w:jc w:val="both"/>
        <w:rPr>
          <w:i w:val="0"/>
          <w:sz w:val="22"/>
          <w:szCs w:val="22"/>
        </w:rPr>
      </w:pPr>
    </w:p>
    <w:p w14:paraId="7164433F" w14:textId="77777777" w:rsidR="009A1150" w:rsidRDefault="009A1150" w:rsidP="006761A9">
      <w:pPr>
        <w:ind w:left="1080"/>
        <w:jc w:val="both"/>
        <w:rPr>
          <w:i w:val="0"/>
          <w:sz w:val="22"/>
          <w:szCs w:val="22"/>
        </w:rPr>
      </w:pPr>
    </w:p>
    <w:p w14:paraId="2E74B7AE" w14:textId="77777777" w:rsidR="009A1150" w:rsidRDefault="009A1150" w:rsidP="006761A9">
      <w:pPr>
        <w:ind w:left="1080"/>
        <w:jc w:val="both"/>
        <w:rPr>
          <w:i w:val="0"/>
          <w:sz w:val="22"/>
          <w:szCs w:val="22"/>
        </w:rPr>
      </w:pPr>
    </w:p>
    <w:p w14:paraId="4EB76859" w14:textId="77777777" w:rsidR="009A1150" w:rsidRDefault="009A1150" w:rsidP="006761A9">
      <w:pPr>
        <w:ind w:left="1080"/>
        <w:jc w:val="both"/>
        <w:rPr>
          <w:i w:val="0"/>
          <w:sz w:val="22"/>
          <w:szCs w:val="22"/>
        </w:rPr>
      </w:pPr>
    </w:p>
    <w:p w14:paraId="6D2B0BE0" w14:textId="77777777" w:rsidR="009A1150" w:rsidRDefault="009A1150" w:rsidP="006761A9">
      <w:pPr>
        <w:ind w:left="1080"/>
        <w:jc w:val="both"/>
        <w:rPr>
          <w:i w:val="0"/>
          <w:sz w:val="22"/>
          <w:szCs w:val="22"/>
        </w:rPr>
      </w:pPr>
    </w:p>
    <w:p w14:paraId="27737FA5" w14:textId="77777777" w:rsidR="009A1150" w:rsidRDefault="009A1150" w:rsidP="006761A9">
      <w:pPr>
        <w:ind w:left="1080"/>
        <w:jc w:val="both"/>
        <w:rPr>
          <w:i w:val="0"/>
          <w:sz w:val="22"/>
          <w:szCs w:val="22"/>
        </w:rPr>
      </w:pPr>
    </w:p>
    <w:p w14:paraId="14F4ACBE" w14:textId="77777777" w:rsidR="009A1150" w:rsidRDefault="009A1150" w:rsidP="006761A9">
      <w:pPr>
        <w:ind w:left="1080"/>
        <w:jc w:val="both"/>
        <w:rPr>
          <w:i w:val="0"/>
          <w:sz w:val="22"/>
          <w:szCs w:val="22"/>
        </w:rPr>
      </w:pPr>
    </w:p>
    <w:p w14:paraId="0993B9A9" w14:textId="77777777" w:rsidR="009A1150" w:rsidRDefault="009A1150" w:rsidP="006761A9">
      <w:pPr>
        <w:ind w:left="1080"/>
        <w:jc w:val="both"/>
        <w:rPr>
          <w:i w:val="0"/>
          <w:sz w:val="22"/>
          <w:szCs w:val="22"/>
        </w:rPr>
      </w:pPr>
    </w:p>
    <w:p w14:paraId="03464A8F" w14:textId="77777777" w:rsidR="006761A9" w:rsidRDefault="006761A9">
      <w:pPr>
        <w:rPr>
          <w:b/>
          <w:i w:val="0"/>
          <w:sz w:val="22"/>
          <w:szCs w:val="22"/>
        </w:rPr>
      </w:pPr>
      <w:r>
        <w:rPr>
          <w:b/>
          <w:i w:val="0"/>
          <w:sz w:val="22"/>
          <w:szCs w:val="22"/>
        </w:rPr>
        <w:br w:type="page"/>
      </w:r>
    </w:p>
    <w:p w14:paraId="3AA71256"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36774489" w14:textId="77777777" w:rsidR="00FF47F1" w:rsidRPr="001F1894" w:rsidRDefault="00FF47F1" w:rsidP="00FF47F1">
      <w:pPr>
        <w:jc w:val="both"/>
        <w:rPr>
          <w:i w:val="0"/>
          <w:sz w:val="22"/>
          <w:szCs w:val="22"/>
        </w:rPr>
      </w:pPr>
    </w:p>
    <w:p w14:paraId="188D1DB4" w14:textId="77777777" w:rsidR="00FF47F1" w:rsidRDefault="00FF47F1" w:rsidP="00FF47F1">
      <w:pPr>
        <w:ind w:left="1080"/>
        <w:jc w:val="both"/>
        <w:rPr>
          <w:i w:val="0"/>
          <w:sz w:val="22"/>
          <w:szCs w:val="22"/>
        </w:rPr>
      </w:pPr>
    </w:p>
    <w:p w14:paraId="78B94560" w14:textId="77777777" w:rsidR="00FF47F1" w:rsidRDefault="00FF47F1" w:rsidP="00FF47F1">
      <w:pPr>
        <w:ind w:left="1080"/>
        <w:jc w:val="both"/>
        <w:rPr>
          <w:i w:val="0"/>
          <w:sz w:val="22"/>
          <w:szCs w:val="22"/>
        </w:rPr>
      </w:pPr>
    </w:p>
    <w:p w14:paraId="76A75C8C" w14:textId="77777777" w:rsidR="00FF47F1" w:rsidRDefault="00FF47F1" w:rsidP="00FF47F1">
      <w:pPr>
        <w:ind w:left="1080"/>
        <w:jc w:val="both"/>
        <w:rPr>
          <w:i w:val="0"/>
          <w:sz w:val="22"/>
          <w:szCs w:val="22"/>
        </w:rPr>
      </w:pPr>
    </w:p>
    <w:p w14:paraId="0D965DA0" w14:textId="77777777" w:rsidR="00FF47F1" w:rsidRDefault="00FF47F1" w:rsidP="00FF47F1">
      <w:pPr>
        <w:ind w:left="1080"/>
        <w:jc w:val="both"/>
        <w:rPr>
          <w:i w:val="0"/>
          <w:sz w:val="22"/>
          <w:szCs w:val="22"/>
        </w:rPr>
      </w:pPr>
    </w:p>
    <w:p w14:paraId="5C9272DA" w14:textId="77777777" w:rsidR="00FF47F1" w:rsidRPr="001F1894" w:rsidRDefault="00FF47F1" w:rsidP="00FF47F1">
      <w:pPr>
        <w:ind w:left="1080"/>
        <w:jc w:val="both"/>
        <w:rPr>
          <w:i w:val="0"/>
          <w:sz w:val="22"/>
          <w:szCs w:val="22"/>
        </w:rPr>
      </w:pPr>
    </w:p>
    <w:p w14:paraId="794D0A15"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B88AF42" w14:textId="77777777" w:rsidR="00FF47F1" w:rsidRPr="001F1894" w:rsidRDefault="00FF47F1" w:rsidP="00FF47F1">
      <w:pPr>
        <w:ind w:left="1080"/>
        <w:jc w:val="both"/>
        <w:rPr>
          <w:i w:val="0"/>
          <w:sz w:val="22"/>
          <w:szCs w:val="22"/>
        </w:rPr>
      </w:pPr>
    </w:p>
    <w:p w14:paraId="65B8328B" w14:textId="77777777" w:rsidR="00FF47F1" w:rsidRPr="001F1894" w:rsidRDefault="00FF47F1" w:rsidP="00FF47F1">
      <w:pPr>
        <w:ind w:left="1080"/>
        <w:jc w:val="both"/>
        <w:rPr>
          <w:i w:val="0"/>
          <w:sz w:val="22"/>
          <w:szCs w:val="22"/>
        </w:rPr>
      </w:pPr>
    </w:p>
    <w:p w14:paraId="6677E7D8" w14:textId="77777777" w:rsidR="00FF47F1" w:rsidRPr="001F1894" w:rsidRDefault="00FF47F1" w:rsidP="00FF47F1">
      <w:pPr>
        <w:ind w:left="1080"/>
        <w:jc w:val="right"/>
        <w:rPr>
          <w:i w:val="0"/>
          <w:sz w:val="22"/>
          <w:szCs w:val="22"/>
        </w:rPr>
      </w:pPr>
    </w:p>
    <w:p w14:paraId="21063225" w14:textId="77777777" w:rsidR="00FF47F1" w:rsidRPr="001F1894" w:rsidRDefault="00FF47F1" w:rsidP="00FF47F1">
      <w:pPr>
        <w:ind w:left="1080"/>
        <w:jc w:val="center"/>
        <w:rPr>
          <w:i w:val="0"/>
          <w:sz w:val="22"/>
          <w:szCs w:val="22"/>
        </w:rPr>
      </w:pPr>
    </w:p>
    <w:p w14:paraId="05BE85C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91E7F40" w14:textId="77777777" w:rsidR="00FF47F1" w:rsidRPr="001F1894" w:rsidRDefault="00FF47F1" w:rsidP="00FF47F1">
      <w:pPr>
        <w:ind w:left="1080"/>
        <w:rPr>
          <w:i w:val="0"/>
          <w:sz w:val="22"/>
          <w:szCs w:val="22"/>
        </w:rPr>
      </w:pPr>
    </w:p>
    <w:p w14:paraId="2204AC4B" w14:textId="77777777" w:rsidR="00FF47F1" w:rsidRPr="001F1894" w:rsidRDefault="00FF47F1" w:rsidP="00FF47F1">
      <w:pPr>
        <w:ind w:left="1080"/>
        <w:rPr>
          <w:i w:val="0"/>
          <w:sz w:val="22"/>
          <w:szCs w:val="22"/>
        </w:rPr>
      </w:pPr>
    </w:p>
    <w:p w14:paraId="28527E68"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FC8285B" w14:textId="77777777" w:rsidR="00FF47F1" w:rsidRPr="001F1894" w:rsidRDefault="00FF47F1" w:rsidP="00FF47F1">
      <w:pPr>
        <w:ind w:left="1080"/>
        <w:rPr>
          <w:i w:val="0"/>
          <w:sz w:val="22"/>
          <w:szCs w:val="22"/>
        </w:rPr>
      </w:pPr>
    </w:p>
    <w:p w14:paraId="3CC11D53" w14:textId="77777777" w:rsidR="00FF47F1" w:rsidRPr="0035574B" w:rsidRDefault="00FF47F1" w:rsidP="00FF47F1">
      <w:pPr>
        <w:ind w:left="1080"/>
        <w:jc w:val="right"/>
        <w:rPr>
          <w:i w:val="0"/>
          <w:sz w:val="22"/>
          <w:szCs w:val="22"/>
        </w:rPr>
      </w:pPr>
    </w:p>
    <w:p w14:paraId="578ED324" w14:textId="77777777" w:rsidR="00FF47F1" w:rsidRPr="0079325B" w:rsidRDefault="00FF47F1" w:rsidP="00FF47F1">
      <w:pPr>
        <w:ind w:left="1080"/>
        <w:jc w:val="both"/>
        <w:rPr>
          <w:i w:val="0"/>
          <w:sz w:val="22"/>
          <w:szCs w:val="22"/>
        </w:rPr>
      </w:pPr>
    </w:p>
    <w:p w14:paraId="1D46EBB0" w14:textId="77777777" w:rsidR="00FF47F1" w:rsidRPr="001F1894" w:rsidRDefault="00FF47F1" w:rsidP="00FF47F1">
      <w:pPr>
        <w:ind w:left="1080"/>
        <w:jc w:val="right"/>
        <w:rPr>
          <w:i w:val="0"/>
          <w:sz w:val="22"/>
          <w:szCs w:val="22"/>
        </w:rPr>
      </w:pPr>
    </w:p>
    <w:p w14:paraId="44CC9016" w14:textId="77777777" w:rsidR="00FF47F1" w:rsidRPr="001F1894" w:rsidRDefault="00FF47F1" w:rsidP="00FF47F1">
      <w:pPr>
        <w:ind w:left="1080"/>
        <w:jc w:val="right"/>
        <w:rPr>
          <w:i w:val="0"/>
          <w:sz w:val="22"/>
          <w:szCs w:val="22"/>
        </w:rPr>
      </w:pPr>
    </w:p>
    <w:p w14:paraId="76C06AF7" w14:textId="77777777" w:rsidR="00FF47F1" w:rsidRPr="001F1894" w:rsidRDefault="00FF47F1" w:rsidP="00FF47F1">
      <w:pPr>
        <w:ind w:left="1080"/>
        <w:jc w:val="right"/>
        <w:rPr>
          <w:i w:val="0"/>
          <w:sz w:val="22"/>
          <w:szCs w:val="22"/>
        </w:rPr>
      </w:pPr>
    </w:p>
    <w:p w14:paraId="4ED470CD" w14:textId="77777777" w:rsidR="00FF47F1" w:rsidRPr="001F1894" w:rsidRDefault="00FF47F1" w:rsidP="00FF47F1">
      <w:pPr>
        <w:ind w:left="1080"/>
        <w:jc w:val="both"/>
        <w:rPr>
          <w:i w:val="0"/>
          <w:sz w:val="22"/>
          <w:szCs w:val="22"/>
        </w:rPr>
      </w:pPr>
    </w:p>
    <w:p w14:paraId="46F8580A" w14:textId="77777777" w:rsidR="00FF47F1" w:rsidRPr="001F1894" w:rsidRDefault="00FF47F1" w:rsidP="00FF47F1">
      <w:pPr>
        <w:ind w:left="1080"/>
        <w:jc w:val="both"/>
        <w:rPr>
          <w:i w:val="0"/>
          <w:sz w:val="22"/>
          <w:szCs w:val="22"/>
        </w:rPr>
      </w:pPr>
    </w:p>
    <w:p w14:paraId="4056633B" w14:textId="77777777" w:rsidR="00FF47F1" w:rsidRPr="001F1894" w:rsidRDefault="00FF47F1" w:rsidP="00FF47F1">
      <w:pPr>
        <w:ind w:left="1080"/>
        <w:jc w:val="both"/>
        <w:rPr>
          <w:i w:val="0"/>
          <w:sz w:val="22"/>
          <w:szCs w:val="22"/>
        </w:rPr>
      </w:pPr>
    </w:p>
    <w:p w14:paraId="4D29A1F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5137E1F7" w14:textId="77777777" w:rsidR="009A1150" w:rsidRDefault="009A1150" w:rsidP="00FF47F1">
      <w:pPr>
        <w:ind w:left="1080"/>
        <w:rPr>
          <w:i w:val="0"/>
          <w:sz w:val="22"/>
          <w:szCs w:val="22"/>
        </w:rPr>
      </w:pPr>
    </w:p>
    <w:p w14:paraId="67E49B04" w14:textId="77777777" w:rsidR="009A1150" w:rsidRDefault="009A1150" w:rsidP="00FF47F1">
      <w:pPr>
        <w:ind w:left="1080"/>
        <w:rPr>
          <w:i w:val="0"/>
          <w:sz w:val="22"/>
          <w:szCs w:val="22"/>
        </w:rPr>
      </w:pPr>
    </w:p>
    <w:p w14:paraId="481BE3EF" w14:textId="77777777" w:rsidR="009A1150" w:rsidRDefault="009A1150" w:rsidP="00FF47F1">
      <w:pPr>
        <w:ind w:left="1080"/>
        <w:rPr>
          <w:i w:val="0"/>
          <w:sz w:val="22"/>
          <w:szCs w:val="22"/>
        </w:rPr>
      </w:pPr>
    </w:p>
    <w:p w14:paraId="71042ED9" w14:textId="77777777" w:rsidR="009A1150" w:rsidRDefault="009A1150" w:rsidP="00FF47F1">
      <w:pPr>
        <w:ind w:left="1080"/>
        <w:rPr>
          <w:i w:val="0"/>
          <w:sz w:val="22"/>
          <w:szCs w:val="22"/>
        </w:rPr>
      </w:pPr>
    </w:p>
    <w:p w14:paraId="488631AB" w14:textId="77777777" w:rsidR="009A1150" w:rsidRDefault="009A1150" w:rsidP="00FF47F1">
      <w:pPr>
        <w:ind w:left="1080"/>
        <w:rPr>
          <w:i w:val="0"/>
          <w:sz w:val="22"/>
          <w:szCs w:val="22"/>
        </w:rPr>
      </w:pPr>
    </w:p>
    <w:p w14:paraId="5F2C4A41" w14:textId="77777777" w:rsidR="009A1150" w:rsidRDefault="009A1150" w:rsidP="00FF47F1">
      <w:pPr>
        <w:ind w:left="1080"/>
        <w:rPr>
          <w:i w:val="0"/>
          <w:sz w:val="22"/>
          <w:szCs w:val="22"/>
        </w:rPr>
      </w:pPr>
    </w:p>
    <w:p w14:paraId="41299759" w14:textId="77777777" w:rsidR="009A1150" w:rsidRDefault="009A1150" w:rsidP="00FF47F1">
      <w:pPr>
        <w:ind w:left="1080"/>
        <w:rPr>
          <w:i w:val="0"/>
          <w:sz w:val="22"/>
          <w:szCs w:val="22"/>
        </w:rPr>
      </w:pPr>
    </w:p>
    <w:p w14:paraId="73A01535" w14:textId="77777777" w:rsidR="009A1150" w:rsidRDefault="009A1150" w:rsidP="00FF47F1">
      <w:pPr>
        <w:ind w:left="1080"/>
        <w:rPr>
          <w:i w:val="0"/>
          <w:sz w:val="22"/>
          <w:szCs w:val="22"/>
        </w:rPr>
      </w:pPr>
    </w:p>
    <w:p w14:paraId="5F5A9753" w14:textId="77777777" w:rsidR="009A1150" w:rsidRDefault="009A1150" w:rsidP="00FF47F1">
      <w:pPr>
        <w:ind w:left="1080"/>
        <w:rPr>
          <w:i w:val="0"/>
          <w:sz w:val="22"/>
          <w:szCs w:val="22"/>
        </w:rPr>
      </w:pPr>
    </w:p>
    <w:p w14:paraId="316C3BC5" w14:textId="77777777" w:rsidR="009A1150" w:rsidRDefault="009A1150" w:rsidP="00FF47F1">
      <w:pPr>
        <w:ind w:left="1080"/>
        <w:rPr>
          <w:i w:val="0"/>
          <w:sz w:val="22"/>
          <w:szCs w:val="22"/>
        </w:rPr>
      </w:pPr>
    </w:p>
    <w:p w14:paraId="203DCEA2" w14:textId="77777777" w:rsidR="009A1150" w:rsidRDefault="009A1150" w:rsidP="00FF47F1">
      <w:pPr>
        <w:ind w:left="1080"/>
        <w:rPr>
          <w:i w:val="0"/>
          <w:sz w:val="22"/>
          <w:szCs w:val="22"/>
        </w:rPr>
      </w:pPr>
    </w:p>
    <w:p w14:paraId="7E2CDD10" w14:textId="77777777" w:rsidR="009A1150" w:rsidRDefault="009A1150" w:rsidP="00FF47F1">
      <w:pPr>
        <w:ind w:left="1080"/>
        <w:rPr>
          <w:i w:val="0"/>
          <w:sz w:val="22"/>
          <w:szCs w:val="22"/>
        </w:rPr>
      </w:pPr>
    </w:p>
    <w:p w14:paraId="1A29A234" w14:textId="77777777" w:rsidR="009A1150" w:rsidRDefault="009A1150" w:rsidP="00FF47F1">
      <w:pPr>
        <w:ind w:left="1080"/>
        <w:rPr>
          <w:i w:val="0"/>
          <w:sz w:val="22"/>
          <w:szCs w:val="22"/>
        </w:rPr>
      </w:pPr>
    </w:p>
    <w:p w14:paraId="4A40743D" w14:textId="77777777" w:rsidR="009A1150" w:rsidRDefault="009A1150" w:rsidP="00FF47F1">
      <w:pPr>
        <w:ind w:left="1080"/>
        <w:rPr>
          <w:i w:val="0"/>
          <w:sz w:val="22"/>
          <w:szCs w:val="22"/>
        </w:rPr>
      </w:pPr>
    </w:p>
    <w:p w14:paraId="25B82FB7" w14:textId="77777777" w:rsidR="009A1150" w:rsidRDefault="009A1150" w:rsidP="00FF47F1">
      <w:pPr>
        <w:ind w:left="1080"/>
        <w:rPr>
          <w:i w:val="0"/>
          <w:sz w:val="22"/>
          <w:szCs w:val="22"/>
        </w:rPr>
      </w:pPr>
    </w:p>
    <w:p w14:paraId="260B3402" w14:textId="77777777" w:rsidR="009A1150" w:rsidRDefault="009A1150" w:rsidP="00FF47F1">
      <w:pPr>
        <w:ind w:left="1080"/>
        <w:rPr>
          <w:i w:val="0"/>
          <w:sz w:val="22"/>
          <w:szCs w:val="22"/>
        </w:rPr>
      </w:pPr>
    </w:p>
    <w:p w14:paraId="16D6F0DE" w14:textId="77777777" w:rsidR="009A1150" w:rsidRDefault="009A1150" w:rsidP="00FF47F1">
      <w:pPr>
        <w:ind w:left="1080"/>
        <w:rPr>
          <w:i w:val="0"/>
          <w:sz w:val="22"/>
          <w:szCs w:val="22"/>
        </w:rPr>
      </w:pPr>
    </w:p>
    <w:p w14:paraId="4EE33AB5" w14:textId="77777777" w:rsidR="009A1150" w:rsidRDefault="009A1150" w:rsidP="00FF47F1">
      <w:pPr>
        <w:ind w:left="1080"/>
        <w:rPr>
          <w:i w:val="0"/>
          <w:sz w:val="22"/>
          <w:szCs w:val="22"/>
        </w:rPr>
      </w:pPr>
    </w:p>
    <w:p w14:paraId="7E500538" w14:textId="77777777" w:rsidR="009A1150" w:rsidRDefault="009A1150" w:rsidP="00FF47F1">
      <w:pPr>
        <w:ind w:left="1080"/>
        <w:rPr>
          <w:i w:val="0"/>
          <w:sz w:val="22"/>
          <w:szCs w:val="22"/>
        </w:rPr>
      </w:pPr>
    </w:p>
    <w:p w14:paraId="5EE542E2" w14:textId="77777777" w:rsidR="00FF47F1" w:rsidRDefault="00FF47F1" w:rsidP="00FF47F1">
      <w:pPr>
        <w:ind w:left="1080"/>
        <w:jc w:val="right"/>
        <w:rPr>
          <w:b/>
          <w:i w:val="0"/>
          <w:sz w:val="22"/>
          <w:szCs w:val="22"/>
        </w:rPr>
      </w:pPr>
    </w:p>
    <w:p w14:paraId="1C43B697" w14:textId="77777777" w:rsidR="00DB3553" w:rsidRDefault="00DB3553" w:rsidP="00FF47F1">
      <w:pPr>
        <w:ind w:left="1080"/>
        <w:jc w:val="right"/>
        <w:rPr>
          <w:b/>
          <w:i w:val="0"/>
          <w:sz w:val="22"/>
          <w:szCs w:val="22"/>
        </w:rPr>
      </w:pPr>
    </w:p>
    <w:p w14:paraId="6CC07434" w14:textId="77777777" w:rsidR="00FF47F1" w:rsidRDefault="00FF47F1" w:rsidP="001F1894">
      <w:pPr>
        <w:jc w:val="right"/>
        <w:rPr>
          <w:b/>
          <w:i w:val="0"/>
          <w:sz w:val="22"/>
          <w:szCs w:val="22"/>
        </w:rPr>
      </w:pPr>
    </w:p>
    <w:p w14:paraId="2E36D552" w14:textId="77777777" w:rsidR="00FF47F1" w:rsidRDefault="00FF47F1" w:rsidP="001F1894">
      <w:pPr>
        <w:jc w:val="right"/>
        <w:rPr>
          <w:b/>
          <w:i w:val="0"/>
          <w:sz w:val="22"/>
          <w:szCs w:val="22"/>
        </w:rPr>
      </w:pPr>
    </w:p>
    <w:p w14:paraId="08A269F5" w14:textId="77777777" w:rsidR="00621E00" w:rsidRDefault="00621E00" w:rsidP="001F1894">
      <w:pPr>
        <w:jc w:val="right"/>
        <w:rPr>
          <w:b/>
          <w:i w:val="0"/>
          <w:sz w:val="22"/>
          <w:szCs w:val="22"/>
        </w:rPr>
      </w:pPr>
    </w:p>
    <w:p w14:paraId="59C79433" w14:textId="77777777" w:rsidR="00621E00" w:rsidRDefault="00621E00" w:rsidP="001F1894">
      <w:pPr>
        <w:jc w:val="right"/>
        <w:rPr>
          <w:b/>
          <w:i w:val="0"/>
          <w:sz w:val="22"/>
          <w:szCs w:val="22"/>
        </w:rPr>
      </w:pPr>
    </w:p>
    <w:p w14:paraId="588D4B35"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3F8B128F" w14:textId="77777777" w:rsidR="001F1894" w:rsidRPr="001F1894" w:rsidRDefault="001F1894" w:rsidP="001F1894">
      <w:pPr>
        <w:jc w:val="both"/>
        <w:rPr>
          <w:i w:val="0"/>
          <w:sz w:val="22"/>
          <w:szCs w:val="22"/>
        </w:rPr>
      </w:pPr>
    </w:p>
    <w:p w14:paraId="5553DDC7" w14:textId="77777777" w:rsidR="001F1894" w:rsidRPr="001F1894" w:rsidRDefault="001F1894" w:rsidP="001F1894">
      <w:pPr>
        <w:jc w:val="both"/>
        <w:rPr>
          <w:i w:val="0"/>
          <w:sz w:val="22"/>
          <w:szCs w:val="22"/>
        </w:rPr>
      </w:pPr>
    </w:p>
    <w:p w14:paraId="0D6FEF5E" w14:textId="77777777" w:rsidR="001F1894" w:rsidRPr="001F1894" w:rsidRDefault="001F1894" w:rsidP="001F1894">
      <w:pPr>
        <w:jc w:val="both"/>
        <w:rPr>
          <w:i w:val="0"/>
          <w:sz w:val="22"/>
          <w:szCs w:val="22"/>
        </w:rPr>
      </w:pPr>
    </w:p>
    <w:p w14:paraId="1A3E94FC" w14:textId="77777777" w:rsidR="001F1894" w:rsidRPr="001F1894" w:rsidRDefault="001F1894" w:rsidP="001F1894">
      <w:pPr>
        <w:jc w:val="both"/>
        <w:rPr>
          <w:i w:val="0"/>
          <w:sz w:val="22"/>
          <w:szCs w:val="22"/>
        </w:rPr>
      </w:pPr>
    </w:p>
    <w:p w14:paraId="6DE644FC" w14:textId="77777777" w:rsidR="001F1894" w:rsidRPr="001F1894" w:rsidRDefault="001F1894" w:rsidP="001F1894">
      <w:pPr>
        <w:jc w:val="both"/>
        <w:rPr>
          <w:i w:val="0"/>
          <w:sz w:val="22"/>
          <w:szCs w:val="22"/>
        </w:rPr>
      </w:pPr>
    </w:p>
    <w:p w14:paraId="35F175A7"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0B3B561F" w14:textId="77777777" w:rsidR="001F1894" w:rsidRPr="001F1894" w:rsidRDefault="001F1894" w:rsidP="001F1894">
      <w:pPr>
        <w:ind w:left="1080"/>
        <w:rPr>
          <w:b/>
          <w:i w:val="0"/>
          <w:sz w:val="28"/>
          <w:szCs w:val="28"/>
        </w:rPr>
      </w:pPr>
    </w:p>
    <w:p w14:paraId="7E639D8D"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4EA03690" w14:textId="77777777" w:rsidR="001F1894" w:rsidRDefault="001F1894" w:rsidP="001F1894">
      <w:pPr>
        <w:ind w:left="1080"/>
        <w:jc w:val="both"/>
        <w:rPr>
          <w:i w:val="0"/>
          <w:sz w:val="22"/>
          <w:szCs w:val="22"/>
        </w:rPr>
      </w:pPr>
    </w:p>
    <w:p w14:paraId="735A1464" w14:textId="77777777" w:rsidR="00F00073" w:rsidRPr="001F1894" w:rsidRDefault="00F00073" w:rsidP="001F1894">
      <w:pPr>
        <w:ind w:left="1080"/>
        <w:jc w:val="both"/>
        <w:rPr>
          <w:i w:val="0"/>
          <w:sz w:val="22"/>
          <w:szCs w:val="22"/>
        </w:rPr>
      </w:pPr>
    </w:p>
    <w:p w14:paraId="61CD379D" w14:textId="77777777" w:rsidR="001F1894" w:rsidRPr="001F1894" w:rsidRDefault="001F1894" w:rsidP="001F1894">
      <w:pPr>
        <w:ind w:left="1080"/>
        <w:jc w:val="both"/>
        <w:rPr>
          <w:i w:val="0"/>
          <w:sz w:val="22"/>
          <w:szCs w:val="22"/>
        </w:rPr>
      </w:pPr>
    </w:p>
    <w:p w14:paraId="18DB6278"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35D66AB" w14:textId="77777777" w:rsidR="00F00073" w:rsidRDefault="00E57885" w:rsidP="00E57885">
      <w:pPr>
        <w:tabs>
          <w:tab w:val="left" w:pos="4524"/>
        </w:tabs>
        <w:ind w:left="1080"/>
        <w:jc w:val="both"/>
        <w:rPr>
          <w:i w:val="0"/>
          <w:sz w:val="22"/>
          <w:szCs w:val="22"/>
        </w:rPr>
      </w:pPr>
      <w:r>
        <w:rPr>
          <w:i w:val="0"/>
          <w:sz w:val="22"/>
          <w:szCs w:val="22"/>
        </w:rPr>
        <w:tab/>
      </w:r>
    </w:p>
    <w:p w14:paraId="21387621" w14:textId="77777777" w:rsidR="00F00073" w:rsidRPr="001F1894" w:rsidRDefault="00F00073" w:rsidP="00F00073">
      <w:pPr>
        <w:ind w:left="1080"/>
        <w:jc w:val="both"/>
        <w:rPr>
          <w:i w:val="0"/>
          <w:sz w:val="22"/>
          <w:szCs w:val="22"/>
        </w:rPr>
      </w:pPr>
    </w:p>
    <w:p w14:paraId="0E1898D2"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372CAEA5" w14:textId="77777777" w:rsidTr="0099550E">
        <w:tc>
          <w:tcPr>
            <w:tcW w:w="2606" w:type="dxa"/>
          </w:tcPr>
          <w:p w14:paraId="60AB790B"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2D4F8326"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E670EB6"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32AC4804"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16538A83"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1DF57AE4" w14:textId="77777777" w:rsidR="00B4313B" w:rsidRPr="00A900C4" w:rsidRDefault="00B4313B" w:rsidP="006A0F24">
            <w:pPr>
              <w:pStyle w:val="Glava"/>
              <w:numPr>
                <w:ilvl w:val="0"/>
                <w:numId w:val="7"/>
              </w:numPr>
              <w:tabs>
                <w:tab w:val="clear" w:pos="4536"/>
                <w:tab w:val="clear" w:pos="9072"/>
              </w:tabs>
              <w:rPr>
                <w:i w:val="0"/>
                <w:sz w:val="22"/>
                <w:szCs w:val="22"/>
              </w:rPr>
            </w:pPr>
            <w:r w:rsidRPr="00023E8B">
              <w:rPr>
                <w:i w:val="0"/>
                <w:color w:val="000000" w:themeColor="text1"/>
                <w:sz w:val="22"/>
                <w:szCs w:val="22"/>
              </w:rPr>
              <w:t>Zavarovanje odgovornosti (priloga 7)</w:t>
            </w:r>
          </w:p>
          <w:p w14:paraId="6D783240" w14:textId="77777777" w:rsidR="00A900C4" w:rsidRPr="006A0F24" w:rsidRDefault="00A900C4" w:rsidP="006A0F24">
            <w:pPr>
              <w:pStyle w:val="Glava"/>
              <w:numPr>
                <w:ilvl w:val="0"/>
                <w:numId w:val="7"/>
              </w:numPr>
              <w:tabs>
                <w:tab w:val="clear" w:pos="4536"/>
                <w:tab w:val="clear" w:pos="9072"/>
              </w:tabs>
              <w:rPr>
                <w:i w:val="0"/>
                <w:sz w:val="22"/>
                <w:szCs w:val="22"/>
              </w:rPr>
            </w:pPr>
            <w:r w:rsidRPr="005A096E">
              <w:rPr>
                <w:i w:val="0"/>
                <w:sz w:val="20"/>
              </w:rPr>
              <w:t>Izjava fizične osebe oziroma odgovorne osebe poslovnega subjekta o nepovezanosti s funkcionarjem ali njegovim družinskim članom (priloga 12)</w:t>
            </w:r>
          </w:p>
        </w:tc>
      </w:tr>
      <w:tr w:rsidR="00387121" w:rsidRPr="0079325B" w14:paraId="07F8FFFA" w14:textId="77777777" w:rsidTr="0099550E">
        <w:tc>
          <w:tcPr>
            <w:tcW w:w="2606" w:type="dxa"/>
          </w:tcPr>
          <w:p w14:paraId="4834D146"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D4D4266"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59C8523E" w14:textId="77777777" w:rsidTr="0099550E">
        <w:tc>
          <w:tcPr>
            <w:tcW w:w="2606" w:type="dxa"/>
          </w:tcPr>
          <w:p w14:paraId="7680C0C8"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470A3E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304BC5E2" w14:textId="2753C56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p>
          <w:p w14:paraId="65F32C17" w14:textId="3332CBBA"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w:t>
            </w:r>
            <w:r w:rsidR="00C814C8">
              <w:rPr>
                <w:i w:val="0"/>
                <w:color w:val="000000" w:themeColor="text1"/>
                <w:sz w:val="22"/>
                <w:szCs w:val="22"/>
              </w:rPr>
              <w:t xml:space="preserve"> 5/1</w:t>
            </w:r>
            <w:r w:rsidR="00686662">
              <w:rPr>
                <w:i w:val="0"/>
                <w:color w:val="000000" w:themeColor="text1"/>
                <w:sz w:val="22"/>
                <w:szCs w:val="22"/>
              </w:rPr>
              <w:t xml:space="preserve"> in 5/</w:t>
            </w:r>
            <w:r w:rsidR="00C814C8">
              <w:rPr>
                <w:i w:val="0"/>
                <w:color w:val="000000" w:themeColor="text1"/>
                <w:sz w:val="22"/>
                <w:szCs w:val="22"/>
              </w:rPr>
              <w:t>2</w:t>
            </w:r>
            <w:r w:rsidR="008B431E">
              <w:rPr>
                <w:i w:val="0"/>
                <w:color w:val="000000" w:themeColor="text1"/>
                <w:sz w:val="22"/>
                <w:szCs w:val="22"/>
              </w:rPr>
              <w:t>)</w:t>
            </w:r>
          </w:p>
          <w:p w14:paraId="3CEF6903" w14:textId="7353243F"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w:t>
            </w:r>
            <w:r w:rsidR="00EA1D73">
              <w:rPr>
                <w:i w:val="0"/>
                <w:color w:val="000000" w:themeColor="text1"/>
                <w:sz w:val="22"/>
                <w:szCs w:val="22"/>
              </w:rPr>
              <w:t>, seznam nagrad</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C814C8">
              <w:rPr>
                <w:i w:val="0"/>
                <w:color w:val="000000" w:themeColor="text1"/>
                <w:sz w:val="22"/>
                <w:szCs w:val="22"/>
              </w:rPr>
              <w:t>,</w:t>
            </w:r>
            <w:r w:rsidR="00686662">
              <w:rPr>
                <w:i w:val="0"/>
                <w:color w:val="000000" w:themeColor="text1"/>
                <w:sz w:val="22"/>
                <w:szCs w:val="22"/>
              </w:rPr>
              <w:t xml:space="preserve"> </w:t>
            </w:r>
            <w:r w:rsidR="00C814C8">
              <w:rPr>
                <w:i w:val="0"/>
                <w:color w:val="000000" w:themeColor="text1"/>
                <w:sz w:val="22"/>
                <w:szCs w:val="22"/>
              </w:rPr>
              <w:t>6/1</w:t>
            </w:r>
            <w:r w:rsidR="00EA1D73">
              <w:rPr>
                <w:i w:val="0"/>
                <w:color w:val="000000" w:themeColor="text1"/>
                <w:sz w:val="22"/>
                <w:szCs w:val="22"/>
              </w:rPr>
              <w:t>, 6/2</w:t>
            </w:r>
            <w:r w:rsidR="00C814C8">
              <w:rPr>
                <w:i w:val="0"/>
                <w:color w:val="000000" w:themeColor="text1"/>
                <w:sz w:val="22"/>
                <w:szCs w:val="22"/>
              </w:rPr>
              <w:t xml:space="preserve"> </w:t>
            </w:r>
            <w:r w:rsidR="00686662">
              <w:rPr>
                <w:i w:val="0"/>
                <w:color w:val="000000" w:themeColor="text1"/>
                <w:sz w:val="22"/>
                <w:szCs w:val="22"/>
              </w:rPr>
              <w:t>in 6/</w:t>
            </w:r>
            <w:r w:rsidR="00EA1D73">
              <w:rPr>
                <w:i w:val="0"/>
                <w:color w:val="000000" w:themeColor="text1"/>
                <w:sz w:val="22"/>
                <w:szCs w:val="22"/>
              </w:rPr>
              <w:t>3</w:t>
            </w:r>
            <w:r w:rsidR="008B431E">
              <w:rPr>
                <w:i w:val="0"/>
                <w:color w:val="000000" w:themeColor="text1"/>
                <w:sz w:val="22"/>
                <w:szCs w:val="22"/>
              </w:rPr>
              <w:t>)</w:t>
            </w:r>
          </w:p>
          <w:p w14:paraId="479C7F31"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7507ED63" w14:textId="77777777" w:rsidR="001F1894" w:rsidRPr="001F1894" w:rsidRDefault="001F1894" w:rsidP="001F1894">
      <w:pPr>
        <w:ind w:left="1080"/>
        <w:jc w:val="both"/>
        <w:rPr>
          <w:i w:val="0"/>
          <w:sz w:val="22"/>
          <w:szCs w:val="22"/>
        </w:rPr>
      </w:pPr>
    </w:p>
    <w:p w14:paraId="4C2AD923" w14:textId="77777777" w:rsidR="001F1894" w:rsidRPr="001F1894" w:rsidRDefault="001F1894" w:rsidP="001F1894">
      <w:pPr>
        <w:ind w:left="1080"/>
        <w:jc w:val="both"/>
        <w:rPr>
          <w:i w:val="0"/>
          <w:sz w:val="22"/>
          <w:szCs w:val="22"/>
        </w:rPr>
      </w:pPr>
    </w:p>
    <w:p w14:paraId="22D8FC64" w14:textId="77777777" w:rsidR="001F1894" w:rsidRPr="001F1894" w:rsidRDefault="001F1894" w:rsidP="001F1894">
      <w:pPr>
        <w:ind w:left="1080"/>
        <w:jc w:val="both"/>
        <w:rPr>
          <w:i w:val="0"/>
          <w:sz w:val="22"/>
          <w:szCs w:val="22"/>
        </w:rPr>
      </w:pPr>
    </w:p>
    <w:p w14:paraId="795758A6" w14:textId="77777777" w:rsidR="001F1894" w:rsidRPr="001F1894" w:rsidRDefault="001F1894" w:rsidP="001F1894">
      <w:pPr>
        <w:ind w:left="1080"/>
        <w:jc w:val="both"/>
        <w:rPr>
          <w:i w:val="0"/>
          <w:sz w:val="22"/>
          <w:szCs w:val="22"/>
        </w:rPr>
      </w:pPr>
    </w:p>
    <w:p w14:paraId="26F0CDB8" w14:textId="77777777" w:rsidR="001F1894" w:rsidRPr="001F1894" w:rsidRDefault="001F1894" w:rsidP="001F1894">
      <w:pPr>
        <w:ind w:left="1080"/>
        <w:jc w:val="both"/>
        <w:rPr>
          <w:i w:val="0"/>
          <w:sz w:val="22"/>
          <w:szCs w:val="22"/>
        </w:rPr>
      </w:pPr>
    </w:p>
    <w:p w14:paraId="7F10D798" w14:textId="77777777" w:rsidR="001F1894" w:rsidRPr="0079325B" w:rsidRDefault="001F1894" w:rsidP="00BF32CF">
      <w:pPr>
        <w:pStyle w:val="Glava"/>
        <w:tabs>
          <w:tab w:val="clear" w:pos="4536"/>
          <w:tab w:val="clear" w:pos="9072"/>
        </w:tabs>
        <w:ind w:left="1080"/>
        <w:jc w:val="both"/>
        <w:rPr>
          <w:i w:val="0"/>
          <w:sz w:val="22"/>
          <w:szCs w:val="22"/>
        </w:rPr>
      </w:pPr>
    </w:p>
    <w:p w14:paraId="442BD48F" w14:textId="77777777" w:rsidR="00F81849" w:rsidRPr="0079325B" w:rsidRDefault="00F81849" w:rsidP="00BF32CF">
      <w:pPr>
        <w:pStyle w:val="Glava"/>
        <w:tabs>
          <w:tab w:val="clear" w:pos="4536"/>
          <w:tab w:val="clear" w:pos="9072"/>
        </w:tabs>
        <w:ind w:left="1080"/>
        <w:jc w:val="both"/>
        <w:rPr>
          <w:i w:val="0"/>
          <w:sz w:val="22"/>
          <w:szCs w:val="22"/>
        </w:rPr>
      </w:pPr>
    </w:p>
    <w:p w14:paraId="608652FB" w14:textId="77777777" w:rsidR="0059599D" w:rsidRDefault="0059599D">
      <w:pPr>
        <w:rPr>
          <w:b/>
          <w:i w:val="0"/>
          <w:sz w:val="22"/>
          <w:szCs w:val="22"/>
        </w:rPr>
      </w:pPr>
      <w:r>
        <w:rPr>
          <w:b/>
          <w:i w:val="0"/>
          <w:sz w:val="22"/>
          <w:szCs w:val="22"/>
        </w:rPr>
        <w:br w:type="page"/>
      </w:r>
    </w:p>
    <w:p w14:paraId="1C2A49A4" w14:textId="77777777" w:rsidR="00C61E45" w:rsidRDefault="00C61E45" w:rsidP="003B1634">
      <w:pPr>
        <w:pStyle w:val="Glava"/>
        <w:tabs>
          <w:tab w:val="clear" w:pos="4536"/>
          <w:tab w:val="clear" w:pos="9072"/>
        </w:tabs>
        <w:jc w:val="right"/>
        <w:rPr>
          <w:b/>
          <w:i w:val="0"/>
          <w:sz w:val="22"/>
          <w:szCs w:val="22"/>
        </w:rPr>
      </w:pPr>
      <w:r w:rsidRPr="005A096E">
        <w:rPr>
          <w:b/>
          <w:i w:val="0"/>
          <w:sz w:val="22"/>
          <w:szCs w:val="22"/>
        </w:rPr>
        <w:lastRenderedPageBreak/>
        <w:t>PRILOGA 12</w:t>
      </w:r>
    </w:p>
    <w:p w14:paraId="1D57E5FB" w14:textId="77777777" w:rsidR="00C61E45" w:rsidRDefault="00C61E45" w:rsidP="003B1634">
      <w:pPr>
        <w:pStyle w:val="Glava"/>
        <w:tabs>
          <w:tab w:val="clear" w:pos="4536"/>
          <w:tab w:val="clear" w:pos="9072"/>
        </w:tabs>
        <w:jc w:val="right"/>
        <w:rPr>
          <w:b/>
          <w:i w:val="0"/>
          <w:sz w:val="22"/>
          <w:szCs w:val="22"/>
        </w:rPr>
      </w:pPr>
    </w:p>
    <w:p w14:paraId="501E9A03" w14:textId="77777777" w:rsidR="00C61E45" w:rsidRDefault="00C61E45" w:rsidP="00C61E45">
      <w:pPr>
        <w:pStyle w:val="Glava"/>
        <w:tabs>
          <w:tab w:val="clear" w:pos="4536"/>
          <w:tab w:val="clear" w:pos="9072"/>
        </w:tabs>
        <w:rPr>
          <w:b/>
          <w:i w:val="0"/>
          <w:sz w:val="22"/>
          <w:szCs w:val="22"/>
        </w:rPr>
      </w:pPr>
    </w:p>
    <w:p w14:paraId="41073809"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4CFD8E08" w14:textId="77777777" w:rsidR="00C61E45" w:rsidRPr="00C61E45" w:rsidRDefault="00C61E45" w:rsidP="00C61E45">
      <w:pPr>
        <w:ind w:left="1134"/>
        <w:jc w:val="both"/>
        <w:rPr>
          <w:i w:val="0"/>
          <w:sz w:val="22"/>
          <w:szCs w:val="22"/>
        </w:rPr>
      </w:pPr>
    </w:p>
    <w:p w14:paraId="363E9DC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B389399" w14:textId="77777777" w:rsidR="00C61E45" w:rsidRPr="00C61E45" w:rsidRDefault="00C61E45" w:rsidP="00C61E45">
      <w:pPr>
        <w:pStyle w:val="Glava"/>
        <w:tabs>
          <w:tab w:val="clear" w:pos="4536"/>
          <w:tab w:val="clear" w:pos="9072"/>
        </w:tabs>
        <w:rPr>
          <w:sz w:val="22"/>
          <w:szCs w:val="22"/>
        </w:rPr>
      </w:pPr>
    </w:p>
    <w:p w14:paraId="64830B0E"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0751A402" w14:textId="77777777" w:rsidTr="00C2709D">
        <w:trPr>
          <w:trHeight w:val="24"/>
        </w:trPr>
        <w:tc>
          <w:tcPr>
            <w:tcW w:w="2160" w:type="dxa"/>
            <w:gridSpan w:val="2"/>
          </w:tcPr>
          <w:p w14:paraId="124BF3F3"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6DA7F48" w14:textId="77777777" w:rsidR="00C61E45" w:rsidRPr="00C61E45" w:rsidRDefault="00C61E45" w:rsidP="00C2709D">
            <w:pPr>
              <w:ind w:right="-57"/>
              <w:jc w:val="both"/>
              <w:rPr>
                <w:sz w:val="22"/>
                <w:szCs w:val="22"/>
              </w:rPr>
            </w:pPr>
          </w:p>
        </w:tc>
      </w:tr>
      <w:tr w:rsidR="00C61E45" w:rsidRPr="00C61E45" w14:paraId="523407E3" w14:textId="77777777" w:rsidTr="00C2709D">
        <w:trPr>
          <w:trHeight w:val="24"/>
        </w:trPr>
        <w:tc>
          <w:tcPr>
            <w:tcW w:w="1735" w:type="dxa"/>
          </w:tcPr>
          <w:p w14:paraId="620D92B4"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3DC1E326" w14:textId="77777777" w:rsidR="00C61E45" w:rsidRPr="00C61E45" w:rsidRDefault="00C61E45" w:rsidP="00C2709D">
            <w:pPr>
              <w:ind w:right="-57"/>
              <w:jc w:val="both"/>
              <w:rPr>
                <w:sz w:val="22"/>
                <w:szCs w:val="22"/>
              </w:rPr>
            </w:pPr>
          </w:p>
        </w:tc>
      </w:tr>
      <w:tr w:rsidR="00C61E45" w:rsidRPr="00C61E45" w14:paraId="641F1F04" w14:textId="77777777" w:rsidTr="00C2709D">
        <w:trPr>
          <w:trHeight w:val="24"/>
        </w:trPr>
        <w:tc>
          <w:tcPr>
            <w:tcW w:w="1735" w:type="dxa"/>
          </w:tcPr>
          <w:p w14:paraId="311F7C90"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1FFA65C6" w14:textId="77777777" w:rsidR="00C61E45" w:rsidRPr="00C61E45" w:rsidRDefault="00C61E45" w:rsidP="00C2709D">
            <w:pPr>
              <w:ind w:right="-57"/>
              <w:jc w:val="both"/>
              <w:rPr>
                <w:sz w:val="22"/>
                <w:szCs w:val="22"/>
              </w:rPr>
            </w:pPr>
          </w:p>
        </w:tc>
      </w:tr>
    </w:tbl>
    <w:p w14:paraId="18F5BE3D" w14:textId="77777777" w:rsidR="00C61E45" w:rsidRPr="00C61E45" w:rsidRDefault="00C61E45" w:rsidP="00C61E45">
      <w:pPr>
        <w:pStyle w:val="Glava"/>
        <w:tabs>
          <w:tab w:val="clear" w:pos="4536"/>
          <w:tab w:val="clear" w:pos="9072"/>
        </w:tabs>
        <w:rPr>
          <w:b/>
          <w:i w:val="0"/>
          <w:sz w:val="22"/>
          <w:szCs w:val="22"/>
        </w:rPr>
      </w:pPr>
    </w:p>
    <w:p w14:paraId="268FDF36" w14:textId="77777777" w:rsidR="00C61E45" w:rsidRPr="00C61E45" w:rsidRDefault="00C61E45" w:rsidP="003B1634">
      <w:pPr>
        <w:pStyle w:val="Glava"/>
        <w:tabs>
          <w:tab w:val="clear" w:pos="4536"/>
          <w:tab w:val="clear" w:pos="9072"/>
        </w:tabs>
        <w:jc w:val="right"/>
        <w:rPr>
          <w:b/>
          <w:i w:val="0"/>
          <w:sz w:val="22"/>
          <w:szCs w:val="22"/>
        </w:rPr>
      </w:pPr>
    </w:p>
    <w:p w14:paraId="7872E52B" w14:textId="77777777" w:rsidR="00C61E45" w:rsidRPr="00C61E45" w:rsidRDefault="00C61E45" w:rsidP="003B1634">
      <w:pPr>
        <w:pStyle w:val="Glava"/>
        <w:tabs>
          <w:tab w:val="clear" w:pos="4536"/>
          <w:tab w:val="clear" w:pos="9072"/>
        </w:tabs>
        <w:jc w:val="right"/>
        <w:rPr>
          <w:b/>
          <w:i w:val="0"/>
          <w:sz w:val="22"/>
          <w:szCs w:val="22"/>
        </w:rPr>
      </w:pPr>
    </w:p>
    <w:p w14:paraId="6ACE988E" w14:textId="77777777" w:rsidR="00C61E45" w:rsidRPr="00C61E45" w:rsidRDefault="00C61E45" w:rsidP="003B1634">
      <w:pPr>
        <w:pStyle w:val="Glava"/>
        <w:tabs>
          <w:tab w:val="clear" w:pos="4536"/>
          <w:tab w:val="clear" w:pos="9072"/>
        </w:tabs>
        <w:jc w:val="right"/>
        <w:rPr>
          <w:b/>
          <w:i w:val="0"/>
          <w:sz w:val="22"/>
          <w:szCs w:val="22"/>
        </w:rPr>
      </w:pPr>
    </w:p>
    <w:p w14:paraId="12BF7C32" w14:textId="77777777" w:rsidR="00C61E45" w:rsidRPr="00C61E45" w:rsidRDefault="00C61E45" w:rsidP="003B1634">
      <w:pPr>
        <w:pStyle w:val="Glava"/>
        <w:tabs>
          <w:tab w:val="clear" w:pos="4536"/>
          <w:tab w:val="clear" w:pos="9072"/>
        </w:tabs>
        <w:jc w:val="right"/>
        <w:rPr>
          <w:b/>
          <w:i w:val="0"/>
          <w:sz w:val="22"/>
          <w:szCs w:val="22"/>
        </w:rPr>
      </w:pPr>
    </w:p>
    <w:p w14:paraId="570C4056" w14:textId="77777777" w:rsidR="00C61E45" w:rsidRPr="00C61E45" w:rsidRDefault="00C61E45" w:rsidP="003B1634">
      <w:pPr>
        <w:pStyle w:val="Glava"/>
        <w:tabs>
          <w:tab w:val="clear" w:pos="4536"/>
          <w:tab w:val="clear" w:pos="9072"/>
        </w:tabs>
        <w:jc w:val="right"/>
        <w:rPr>
          <w:b/>
          <w:i w:val="0"/>
          <w:sz w:val="22"/>
          <w:szCs w:val="22"/>
        </w:rPr>
      </w:pPr>
    </w:p>
    <w:p w14:paraId="0C0D0999" w14:textId="77777777" w:rsidR="00C61E45" w:rsidRPr="00C61E45" w:rsidRDefault="00C61E45" w:rsidP="003B1634">
      <w:pPr>
        <w:pStyle w:val="Glava"/>
        <w:tabs>
          <w:tab w:val="clear" w:pos="4536"/>
          <w:tab w:val="clear" w:pos="9072"/>
        </w:tabs>
        <w:jc w:val="right"/>
        <w:rPr>
          <w:b/>
          <w:i w:val="0"/>
          <w:sz w:val="22"/>
          <w:szCs w:val="22"/>
        </w:rPr>
      </w:pPr>
    </w:p>
    <w:p w14:paraId="6B35EAB3" w14:textId="77777777" w:rsidR="00C61E45" w:rsidRDefault="00C61E45" w:rsidP="003B1634">
      <w:pPr>
        <w:pStyle w:val="Glava"/>
        <w:tabs>
          <w:tab w:val="clear" w:pos="4536"/>
          <w:tab w:val="clear" w:pos="9072"/>
        </w:tabs>
        <w:jc w:val="right"/>
        <w:rPr>
          <w:b/>
          <w:i w:val="0"/>
          <w:sz w:val="22"/>
          <w:szCs w:val="22"/>
        </w:rPr>
      </w:pPr>
    </w:p>
    <w:p w14:paraId="0E79D71B" w14:textId="77777777" w:rsidR="00C61E45" w:rsidRDefault="00C61E45" w:rsidP="003B1634">
      <w:pPr>
        <w:pStyle w:val="Glava"/>
        <w:tabs>
          <w:tab w:val="clear" w:pos="4536"/>
          <w:tab w:val="clear" w:pos="9072"/>
        </w:tabs>
        <w:jc w:val="right"/>
        <w:rPr>
          <w:b/>
          <w:i w:val="0"/>
          <w:sz w:val="22"/>
          <w:szCs w:val="22"/>
        </w:rPr>
      </w:pPr>
    </w:p>
    <w:p w14:paraId="733DE6DF" w14:textId="77777777" w:rsidR="00C61E45" w:rsidRPr="00C61E45" w:rsidRDefault="00C61E45" w:rsidP="00C61E45">
      <w:pPr>
        <w:ind w:left="1134"/>
        <w:rPr>
          <w:i w:val="0"/>
          <w:sz w:val="22"/>
          <w:szCs w:val="22"/>
        </w:rPr>
      </w:pPr>
      <w:r w:rsidRPr="00C61E45">
        <w:rPr>
          <w:i w:val="0"/>
          <w:sz w:val="22"/>
          <w:szCs w:val="22"/>
        </w:rPr>
        <w:t>podajam naslednjo</w:t>
      </w:r>
    </w:p>
    <w:p w14:paraId="28CEDE77" w14:textId="77777777" w:rsidR="00C61E45" w:rsidRPr="00C61E45" w:rsidRDefault="00C61E45" w:rsidP="00C61E45">
      <w:pPr>
        <w:ind w:left="1134"/>
        <w:rPr>
          <w:i w:val="0"/>
          <w:sz w:val="22"/>
          <w:szCs w:val="22"/>
        </w:rPr>
      </w:pPr>
    </w:p>
    <w:p w14:paraId="233952F9" w14:textId="77777777" w:rsidR="00C61E45" w:rsidRPr="00C61E45" w:rsidRDefault="00C61E45" w:rsidP="00C61E45">
      <w:pPr>
        <w:ind w:left="1134"/>
        <w:rPr>
          <w:i w:val="0"/>
          <w:sz w:val="22"/>
          <w:szCs w:val="22"/>
        </w:rPr>
      </w:pPr>
    </w:p>
    <w:p w14:paraId="6930E8D4" w14:textId="77777777" w:rsidR="00C61E45" w:rsidRPr="00C61E45" w:rsidRDefault="00C61E45" w:rsidP="00C61E45">
      <w:pPr>
        <w:ind w:left="1134"/>
        <w:jc w:val="center"/>
        <w:rPr>
          <w:b/>
          <w:i w:val="0"/>
          <w:sz w:val="22"/>
          <w:szCs w:val="22"/>
        </w:rPr>
      </w:pPr>
      <w:r w:rsidRPr="00C61E45">
        <w:rPr>
          <w:b/>
          <w:i w:val="0"/>
          <w:sz w:val="22"/>
          <w:szCs w:val="22"/>
        </w:rPr>
        <w:t>IZJAVO</w:t>
      </w:r>
    </w:p>
    <w:p w14:paraId="14610D12"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A3F2F46"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15057210" w14:textId="77777777" w:rsidR="00C61E45" w:rsidRPr="00C61E45" w:rsidRDefault="00C61E45" w:rsidP="00C61E45">
      <w:pPr>
        <w:ind w:left="1134"/>
        <w:jc w:val="both"/>
        <w:rPr>
          <w:i w:val="0"/>
          <w:sz w:val="22"/>
          <w:szCs w:val="22"/>
        </w:rPr>
      </w:pPr>
    </w:p>
    <w:p w14:paraId="0CF59D4B" w14:textId="70AE7DF5"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1C27E4" w:rsidRPr="00D829D7">
        <w:rPr>
          <w:i w:val="0"/>
          <w:sz w:val="18"/>
          <w:szCs w:val="18"/>
          <w:u w:val="single"/>
        </w:rPr>
        <w:t>430-2513/2020</w:t>
      </w:r>
      <w:ins w:id="5" w:author="Cvetka Erzin" w:date="2021-01-20T09:40:00Z">
        <w:r w:rsidR="00CB059E" w:rsidRPr="00D829D7">
          <w:rPr>
            <w:i w:val="0"/>
            <w:sz w:val="18"/>
            <w:szCs w:val="18"/>
            <w:u w:val="single"/>
          </w:rPr>
          <w:t xml:space="preserve">-  </w:t>
        </w:r>
        <w:r w:rsidR="00CB059E" w:rsidRPr="00D829D7">
          <w:rPr>
            <w:i w:val="0"/>
            <w:strike/>
            <w:sz w:val="18"/>
            <w:szCs w:val="18"/>
            <w:u w:val="single"/>
          </w:rPr>
          <w:t xml:space="preserve"> </w:t>
        </w:r>
      </w:ins>
    </w:p>
    <w:p w14:paraId="459FF2AE" w14:textId="77777777" w:rsidR="00C61E45" w:rsidRPr="00C61E45" w:rsidRDefault="00C61E45" w:rsidP="00C61E45">
      <w:pPr>
        <w:ind w:left="1134"/>
        <w:jc w:val="both"/>
        <w:rPr>
          <w:i w:val="0"/>
          <w:sz w:val="22"/>
          <w:szCs w:val="22"/>
        </w:rPr>
      </w:pPr>
    </w:p>
    <w:p w14:paraId="242DCC0A"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0BF95269"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76DB3126"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51F9890C"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6D0B7024" w14:textId="77777777" w:rsidR="00C61E45" w:rsidRPr="00C61E45" w:rsidRDefault="00C61E45" w:rsidP="00C61E45">
      <w:pPr>
        <w:ind w:left="1134"/>
        <w:jc w:val="right"/>
        <w:rPr>
          <w:i w:val="0"/>
          <w:sz w:val="22"/>
          <w:szCs w:val="22"/>
        </w:rPr>
      </w:pPr>
    </w:p>
    <w:p w14:paraId="6ADA0CA9" w14:textId="77777777" w:rsidR="00C61E45" w:rsidRPr="00C61E45" w:rsidRDefault="00C61E45" w:rsidP="00242B78">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4A24ABB3" w14:textId="77777777" w:rsidR="00C61E45" w:rsidRPr="00C61E45" w:rsidRDefault="00C61E45" w:rsidP="00242B78">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BDBD90D" w14:textId="77777777" w:rsidR="00C61E45" w:rsidRPr="00C61E45" w:rsidRDefault="00C61E45" w:rsidP="00C61E45">
      <w:pPr>
        <w:pStyle w:val="Odstavekseznama"/>
        <w:ind w:left="1134"/>
        <w:rPr>
          <w:i w:val="0"/>
          <w:sz w:val="22"/>
          <w:szCs w:val="22"/>
        </w:rPr>
      </w:pPr>
    </w:p>
    <w:p w14:paraId="3C22BE8F" w14:textId="77777777" w:rsidR="00C61E45" w:rsidRPr="00C61E45" w:rsidRDefault="00C61E45" w:rsidP="00C61E45">
      <w:pPr>
        <w:ind w:left="1134"/>
        <w:rPr>
          <w:i w:val="0"/>
          <w:sz w:val="22"/>
          <w:szCs w:val="22"/>
        </w:rPr>
      </w:pPr>
    </w:p>
    <w:p w14:paraId="1BF55116"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57CA1AD9" w14:textId="77777777" w:rsidTr="00C2709D">
        <w:tc>
          <w:tcPr>
            <w:tcW w:w="1969" w:type="dxa"/>
          </w:tcPr>
          <w:p w14:paraId="2D348A5E"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53ACF5AA"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2D595978"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2E277F71" w14:textId="77777777" w:rsidTr="00C2709D">
        <w:tc>
          <w:tcPr>
            <w:tcW w:w="1969" w:type="dxa"/>
            <w:tcBorders>
              <w:bottom w:val="single" w:sz="4" w:space="0" w:color="auto"/>
            </w:tcBorders>
          </w:tcPr>
          <w:p w14:paraId="7F74D0E4" w14:textId="77777777" w:rsidR="00C61E45" w:rsidRPr="00C61E45" w:rsidRDefault="00C61E45" w:rsidP="00A900C4">
            <w:pPr>
              <w:jc w:val="both"/>
              <w:rPr>
                <w:i w:val="0"/>
                <w:sz w:val="22"/>
                <w:szCs w:val="22"/>
              </w:rPr>
            </w:pPr>
          </w:p>
        </w:tc>
        <w:tc>
          <w:tcPr>
            <w:tcW w:w="3559" w:type="dxa"/>
          </w:tcPr>
          <w:p w14:paraId="3F7EC7C5" w14:textId="77777777" w:rsidR="00C61E45" w:rsidRPr="00C61E45" w:rsidRDefault="00C61E45" w:rsidP="00A900C4">
            <w:pPr>
              <w:jc w:val="both"/>
              <w:rPr>
                <w:i w:val="0"/>
                <w:sz w:val="22"/>
                <w:szCs w:val="22"/>
              </w:rPr>
            </w:pPr>
          </w:p>
        </w:tc>
        <w:tc>
          <w:tcPr>
            <w:tcW w:w="3685" w:type="dxa"/>
            <w:tcBorders>
              <w:bottom w:val="single" w:sz="4" w:space="0" w:color="auto"/>
            </w:tcBorders>
          </w:tcPr>
          <w:p w14:paraId="7DC29DAA" w14:textId="77777777" w:rsidR="00C61E45" w:rsidRPr="00C61E45" w:rsidRDefault="00C61E45" w:rsidP="00A900C4">
            <w:pPr>
              <w:jc w:val="both"/>
              <w:rPr>
                <w:i w:val="0"/>
                <w:sz w:val="22"/>
                <w:szCs w:val="22"/>
              </w:rPr>
            </w:pPr>
          </w:p>
        </w:tc>
      </w:tr>
    </w:tbl>
    <w:p w14:paraId="3C50CF1E" w14:textId="77777777" w:rsidR="00C61E45" w:rsidRPr="00C61E45" w:rsidRDefault="00C61E45" w:rsidP="003B1634">
      <w:pPr>
        <w:pStyle w:val="Glava"/>
        <w:tabs>
          <w:tab w:val="clear" w:pos="4536"/>
          <w:tab w:val="clear" w:pos="9072"/>
        </w:tabs>
        <w:jc w:val="right"/>
        <w:rPr>
          <w:b/>
          <w:i w:val="0"/>
          <w:sz w:val="22"/>
          <w:szCs w:val="22"/>
        </w:rPr>
      </w:pPr>
    </w:p>
    <w:p w14:paraId="03268D2A" w14:textId="77777777" w:rsidR="00C61E45" w:rsidRDefault="00C61E45" w:rsidP="003B1634">
      <w:pPr>
        <w:pStyle w:val="Glava"/>
        <w:tabs>
          <w:tab w:val="clear" w:pos="4536"/>
          <w:tab w:val="clear" w:pos="9072"/>
        </w:tabs>
        <w:jc w:val="right"/>
        <w:rPr>
          <w:b/>
          <w:i w:val="0"/>
          <w:sz w:val="22"/>
          <w:szCs w:val="22"/>
        </w:rPr>
      </w:pPr>
    </w:p>
    <w:p w14:paraId="790240DF" w14:textId="77777777" w:rsidR="00C61E45" w:rsidRDefault="00C61E45" w:rsidP="003B1634">
      <w:pPr>
        <w:pStyle w:val="Glava"/>
        <w:tabs>
          <w:tab w:val="clear" w:pos="4536"/>
          <w:tab w:val="clear" w:pos="9072"/>
        </w:tabs>
        <w:jc w:val="right"/>
        <w:rPr>
          <w:b/>
          <w:i w:val="0"/>
          <w:sz w:val="22"/>
          <w:szCs w:val="22"/>
        </w:rPr>
      </w:pPr>
    </w:p>
    <w:p w14:paraId="667FA931" w14:textId="77777777" w:rsidR="00C61E45" w:rsidRDefault="00C61E45" w:rsidP="003B1634">
      <w:pPr>
        <w:pStyle w:val="Glava"/>
        <w:tabs>
          <w:tab w:val="clear" w:pos="4536"/>
          <w:tab w:val="clear" w:pos="9072"/>
        </w:tabs>
        <w:jc w:val="right"/>
        <w:rPr>
          <w:b/>
          <w:i w:val="0"/>
          <w:sz w:val="22"/>
          <w:szCs w:val="22"/>
        </w:rPr>
      </w:pPr>
    </w:p>
    <w:p w14:paraId="4A8AA939" w14:textId="77777777" w:rsidR="00C61E45" w:rsidRDefault="00C61E45" w:rsidP="003B1634">
      <w:pPr>
        <w:pStyle w:val="Glava"/>
        <w:tabs>
          <w:tab w:val="clear" w:pos="4536"/>
          <w:tab w:val="clear" w:pos="9072"/>
        </w:tabs>
        <w:jc w:val="right"/>
        <w:rPr>
          <w:b/>
          <w:i w:val="0"/>
          <w:sz w:val="22"/>
          <w:szCs w:val="22"/>
        </w:rPr>
      </w:pPr>
    </w:p>
    <w:p w14:paraId="448AC32D" w14:textId="77777777" w:rsidR="00C61E45" w:rsidRDefault="00C61E45" w:rsidP="003B1634">
      <w:pPr>
        <w:pStyle w:val="Glava"/>
        <w:tabs>
          <w:tab w:val="clear" w:pos="4536"/>
          <w:tab w:val="clear" w:pos="9072"/>
        </w:tabs>
        <w:jc w:val="right"/>
        <w:rPr>
          <w:b/>
          <w:i w:val="0"/>
          <w:sz w:val="22"/>
          <w:szCs w:val="22"/>
        </w:rPr>
      </w:pPr>
    </w:p>
    <w:p w14:paraId="1A6E7C87"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BABFF18"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9" w:history="1">
        <w:r w:rsidRPr="00C61E45">
          <w:rPr>
            <w:rStyle w:val="Hiperpovezava"/>
            <w:sz w:val="22"/>
            <w:szCs w:val="22"/>
          </w:rPr>
          <w:t>https://www.ljubljana.si/sl/mestni-svet/mestni-svet-mol/</w:t>
        </w:r>
      </w:hyperlink>
      <w:r w:rsidRPr="00C61E45">
        <w:rPr>
          <w:sz w:val="22"/>
          <w:szCs w:val="22"/>
        </w:rPr>
        <w:t xml:space="preserve">, </w:t>
      </w:r>
      <w:hyperlink r:id="rId20" w:history="1">
        <w:r w:rsidRPr="00C61E45">
          <w:rPr>
            <w:rStyle w:val="Hiperpovezava"/>
            <w:sz w:val="22"/>
            <w:szCs w:val="22"/>
          </w:rPr>
          <w:t>https://www.ljubljana.si/sl/mestna-obcina/zupan/</w:t>
        </w:r>
      </w:hyperlink>
    </w:p>
    <w:p w14:paraId="3065EA1A" w14:textId="77777777" w:rsidR="00C61E45" w:rsidRDefault="00C61E45" w:rsidP="00C61E45">
      <w:pPr>
        <w:pStyle w:val="Glava"/>
        <w:tabs>
          <w:tab w:val="clear" w:pos="4536"/>
          <w:tab w:val="clear" w:pos="9072"/>
        </w:tabs>
        <w:rPr>
          <w:b/>
          <w:i w:val="0"/>
          <w:sz w:val="22"/>
          <w:szCs w:val="22"/>
        </w:rPr>
      </w:pPr>
    </w:p>
    <w:p w14:paraId="50D2ABA1" w14:textId="77777777" w:rsidR="00C61E45" w:rsidRDefault="00C61E45" w:rsidP="003B1634">
      <w:pPr>
        <w:pStyle w:val="Glava"/>
        <w:tabs>
          <w:tab w:val="clear" w:pos="4536"/>
          <w:tab w:val="clear" w:pos="9072"/>
        </w:tabs>
        <w:jc w:val="right"/>
        <w:rPr>
          <w:b/>
          <w:i w:val="0"/>
          <w:sz w:val="22"/>
          <w:szCs w:val="22"/>
        </w:rPr>
      </w:pPr>
    </w:p>
    <w:p w14:paraId="3D0F2491" w14:textId="77777777" w:rsidR="00C61E45" w:rsidRDefault="00C61E45" w:rsidP="003B1634">
      <w:pPr>
        <w:pStyle w:val="Glava"/>
        <w:tabs>
          <w:tab w:val="clear" w:pos="4536"/>
          <w:tab w:val="clear" w:pos="9072"/>
        </w:tabs>
        <w:jc w:val="right"/>
        <w:rPr>
          <w:b/>
          <w:i w:val="0"/>
          <w:sz w:val="22"/>
          <w:szCs w:val="22"/>
        </w:rPr>
      </w:pPr>
    </w:p>
    <w:p w14:paraId="08FAA9CB" w14:textId="77777777" w:rsidR="00C61E45" w:rsidRDefault="00C61E45" w:rsidP="003B1634">
      <w:pPr>
        <w:pStyle w:val="Glava"/>
        <w:tabs>
          <w:tab w:val="clear" w:pos="4536"/>
          <w:tab w:val="clear" w:pos="9072"/>
        </w:tabs>
        <w:jc w:val="right"/>
        <w:rPr>
          <w:b/>
          <w:i w:val="0"/>
          <w:sz w:val="22"/>
          <w:szCs w:val="22"/>
        </w:rPr>
      </w:pPr>
    </w:p>
    <w:p w14:paraId="13507F6E"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123558A9" w14:textId="77777777" w:rsidR="00787C83" w:rsidRDefault="00787C83" w:rsidP="003B1634">
      <w:pPr>
        <w:pStyle w:val="Glava"/>
        <w:tabs>
          <w:tab w:val="clear" w:pos="4536"/>
          <w:tab w:val="clear" w:pos="9072"/>
        </w:tabs>
        <w:jc w:val="right"/>
        <w:rPr>
          <w:b/>
          <w:i w:val="0"/>
          <w:sz w:val="22"/>
          <w:szCs w:val="22"/>
        </w:rPr>
      </w:pPr>
    </w:p>
    <w:p w14:paraId="2396F9A1" w14:textId="77777777" w:rsidR="00787C83" w:rsidRDefault="00787C83" w:rsidP="003B1634">
      <w:pPr>
        <w:pStyle w:val="Glava"/>
        <w:tabs>
          <w:tab w:val="clear" w:pos="4536"/>
          <w:tab w:val="clear" w:pos="9072"/>
        </w:tabs>
        <w:jc w:val="right"/>
        <w:rPr>
          <w:b/>
          <w:i w:val="0"/>
          <w:sz w:val="22"/>
          <w:szCs w:val="22"/>
        </w:rPr>
      </w:pPr>
    </w:p>
    <w:p w14:paraId="71F34BBC" w14:textId="77777777" w:rsidR="00787C83" w:rsidRDefault="00787C83" w:rsidP="003B1634">
      <w:pPr>
        <w:pStyle w:val="Glava"/>
        <w:tabs>
          <w:tab w:val="clear" w:pos="4536"/>
          <w:tab w:val="clear" w:pos="9072"/>
        </w:tabs>
        <w:jc w:val="right"/>
        <w:rPr>
          <w:b/>
          <w:i w:val="0"/>
          <w:sz w:val="22"/>
          <w:szCs w:val="22"/>
        </w:rPr>
      </w:pPr>
    </w:p>
    <w:p w14:paraId="1DAD589F" w14:textId="77777777" w:rsidR="00787C83" w:rsidRDefault="00787C83" w:rsidP="003B1634">
      <w:pPr>
        <w:pStyle w:val="Glava"/>
        <w:tabs>
          <w:tab w:val="clear" w:pos="4536"/>
          <w:tab w:val="clear" w:pos="9072"/>
        </w:tabs>
        <w:jc w:val="right"/>
        <w:rPr>
          <w:b/>
          <w:i w:val="0"/>
          <w:sz w:val="22"/>
          <w:szCs w:val="22"/>
        </w:rPr>
      </w:pPr>
    </w:p>
    <w:p w14:paraId="59A269F5" w14:textId="77777777" w:rsidR="00D829D7" w:rsidRDefault="00D829D7" w:rsidP="00787C83">
      <w:pPr>
        <w:pStyle w:val="Glava"/>
        <w:tabs>
          <w:tab w:val="clear" w:pos="4536"/>
          <w:tab w:val="clear" w:pos="9072"/>
        </w:tabs>
        <w:ind w:left="1134"/>
        <w:jc w:val="both"/>
        <w:rPr>
          <w:i w:val="0"/>
          <w:sz w:val="22"/>
          <w:szCs w:val="22"/>
        </w:rPr>
      </w:pPr>
    </w:p>
    <w:p w14:paraId="389E3CF2" w14:textId="77777777" w:rsidR="00D829D7" w:rsidRDefault="00D829D7" w:rsidP="00787C83">
      <w:pPr>
        <w:pStyle w:val="Glava"/>
        <w:tabs>
          <w:tab w:val="clear" w:pos="4536"/>
          <w:tab w:val="clear" w:pos="9072"/>
        </w:tabs>
        <w:ind w:left="1134"/>
        <w:jc w:val="both"/>
        <w:rPr>
          <w:i w:val="0"/>
          <w:sz w:val="22"/>
          <w:szCs w:val="22"/>
        </w:rPr>
      </w:pPr>
    </w:p>
    <w:p w14:paraId="6DC875B3" w14:textId="77777777" w:rsidR="00D829D7" w:rsidRDefault="00D829D7" w:rsidP="00787C83">
      <w:pPr>
        <w:pStyle w:val="Glava"/>
        <w:tabs>
          <w:tab w:val="clear" w:pos="4536"/>
          <w:tab w:val="clear" w:pos="9072"/>
        </w:tabs>
        <w:ind w:left="1134"/>
        <w:jc w:val="both"/>
        <w:rPr>
          <w:i w:val="0"/>
          <w:sz w:val="22"/>
          <w:szCs w:val="22"/>
        </w:rPr>
      </w:pPr>
    </w:p>
    <w:p w14:paraId="1E2D7FD7" w14:textId="0F348B16" w:rsidR="00DB3553" w:rsidRDefault="00B66A0A" w:rsidP="00787C83">
      <w:pPr>
        <w:pStyle w:val="Glava"/>
        <w:tabs>
          <w:tab w:val="clear" w:pos="4536"/>
          <w:tab w:val="clear" w:pos="9072"/>
        </w:tabs>
        <w:ind w:left="1134"/>
        <w:jc w:val="both"/>
        <w:rPr>
          <w:i w:val="0"/>
          <w:sz w:val="22"/>
          <w:szCs w:val="22"/>
        </w:rPr>
      </w:pPr>
      <w:r>
        <w:rPr>
          <w:i w:val="0"/>
          <w:sz w:val="22"/>
          <w:szCs w:val="22"/>
        </w:rPr>
        <w:t>Projektna naloga</w:t>
      </w:r>
    </w:p>
    <w:p w14:paraId="528E17CC" w14:textId="77777777" w:rsidR="00DB3553" w:rsidRDefault="00DB3553" w:rsidP="00787C83">
      <w:pPr>
        <w:pStyle w:val="Glava"/>
        <w:tabs>
          <w:tab w:val="clear" w:pos="4536"/>
          <w:tab w:val="clear" w:pos="9072"/>
        </w:tabs>
        <w:ind w:left="1134"/>
        <w:jc w:val="both"/>
        <w:rPr>
          <w:i w:val="0"/>
          <w:sz w:val="22"/>
          <w:szCs w:val="22"/>
        </w:rPr>
      </w:pPr>
    </w:p>
    <w:p w14:paraId="3033CBE5" w14:textId="77777777" w:rsidR="005C0C95" w:rsidRDefault="005C0C95" w:rsidP="00787C83">
      <w:pPr>
        <w:pStyle w:val="Glava"/>
        <w:tabs>
          <w:tab w:val="clear" w:pos="4536"/>
          <w:tab w:val="clear" w:pos="9072"/>
        </w:tabs>
        <w:ind w:left="1134"/>
        <w:jc w:val="both"/>
        <w:rPr>
          <w:i w:val="0"/>
          <w:sz w:val="22"/>
          <w:szCs w:val="22"/>
        </w:rPr>
      </w:pPr>
    </w:p>
    <w:p w14:paraId="4E21E16A" w14:textId="77777777" w:rsidR="005C0C95" w:rsidRDefault="005C0C95" w:rsidP="00787C83">
      <w:pPr>
        <w:pStyle w:val="Glava"/>
        <w:tabs>
          <w:tab w:val="clear" w:pos="4536"/>
          <w:tab w:val="clear" w:pos="9072"/>
        </w:tabs>
        <w:ind w:left="1134"/>
        <w:jc w:val="both"/>
        <w:rPr>
          <w:i w:val="0"/>
          <w:sz w:val="22"/>
          <w:szCs w:val="22"/>
        </w:rPr>
      </w:pPr>
    </w:p>
    <w:p w14:paraId="04D17574" w14:textId="77777777" w:rsidR="005C0C95" w:rsidRDefault="005C0C95" w:rsidP="00787C83">
      <w:pPr>
        <w:pStyle w:val="Glava"/>
        <w:tabs>
          <w:tab w:val="clear" w:pos="4536"/>
          <w:tab w:val="clear" w:pos="9072"/>
        </w:tabs>
        <w:ind w:left="1134"/>
        <w:jc w:val="both"/>
        <w:rPr>
          <w:i w:val="0"/>
          <w:sz w:val="22"/>
          <w:szCs w:val="22"/>
        </w:rPr>
      </w:pPr>
    </w:p>
    <w:p w14:paraId="7293A3BA" w14:textId="77777777" w:rsidR="005C0C95" w:rsidRDefault="005C0C95" w:rsidP="00787C83">
      <w:pPr>
        <w:pStyle w:val="Glava"/>
        <w:tabs>
          <w:tab w:val="clear" w:pos="4536"/>
          <w:tab w:val="clear" w:pos="9072"/>
        </w:tabs>
        <w:ind w:left="1134"/>
        <w:jc w:val="both"/>
        <w:rPr>
          <w:i w:val="0"/>
          <w:sz w:val="22"/>
          <w:szCs w:val="22"/>
        </w:rPr>
      </w:pPr>
    </w:p>
    <w:p w14:paraId="24FD0671" w14:textId="77777777" w:rsidR="005C0C95" w:rsidRDefault="005C0C95" w:rsidP="00787C83">
      <w:pPr>
        <w:pStyle w:val="Glava"/>
        <w:tabs>
          <w:tab w:val="clear" w:pos="4536"/>
          <w:tab w:val="clear" w:pos="9072"/>
        </w:tabs>
        <w:ind w:left="1134"/>
        <w:jc w:val="both"/>
        <w:rPr>
          <w:i w:val="0"/>
          <w:sz w:val="22"/>
          <w:szCs w:val="22"/>
        </w:rPr>
      </w:pPr>
    </w:p>
    <w:p w14:paraId="19ECD7DF" w14:textId="77777777" w:rsidR="005C0C95" w:rsidRDefault="005C0C95" w:rsidP="00787C83">
      <w:pPr>
        <w:pStyle w:val="Glava"/>
        <w:tabs>
          <w:tab w:val="clear" w:pos="4536"/>
          <w:tab w:val="clear" w:pos="9072"/>
        </w:tabs>
        <w:ind w:left="1134"/>
        <w:jc w:val="both"/>
        <w:rPr>
          <w:i w:val="0"/>
          <w:sz w:val="22"/>
          <w:szCs w:val="22"/>
        </w:rPr>
      </w:pPr>
    </w:p>
    <w:p w14:paraId="2E22500B" w14:textId="77777777" w:rsidR="005C0C95" w:rsidRDefault="005C0C95" w:rsidP="00787C83">
      <w:pPr>
        <w:pStyle w:val="Glava"/>
        <w:tabs>
          <w:tab w:val="clear" w:pos="4536"/>
          <w:tab w:val="clear" w:pos="9072"/>
        </w:tabs>
        <w:ind w:left="1134"/>
        <w:jc w:val="both"/>
        <w:rPr>
          <w:i w:val="0"/>
          <w:sz w:val="22"/>
          <w:szCs w:val="22"/>
        </w:rPr>
      </w:pPr>
    </w:p>
    <w:p w14:paraId="75657B27" w14:textId="77777777" w:rsidR="005C0C95" w:rsidRDefault="005C0C95" w:rsidP="00787C83">
      <w:pPr>
        <w:pStyle w:val="Glava"/>
        <w:tabs>
          <w:tab w:val="clear" w:pos="4536"/>
          <w:tab w:val="clear" w:pos="9072"/>
        </w:tabs>
        <w:ind w:left="1134"/>
        <w:jc w:val="both"/>
        <w:rPr>
          <w:i w:val="0"/>
          <w:sz w:val="22"/>
          <w:szCs w:val="22"/>
        </w:rPr>
      </w:pPr>
    </w:p>
    <w:p w14:paraId="51327A1B" w14:textId="77777777" w:rsidR="005C0C95" w:rsidRDefault="005C0C95" w:rsidP="00787C83">
      <w:pPr>
        <w:pStyle w:val="Glava"/>
        <w:tabs>
          <w:tab w:val="clear" w:pos="4536"/>
          <w:tab w:val="clear" w:pos="9072"/>
        </w:tabs>
        <w:ind w:left="1134"/>
        <w:jc w:val="both"/>
        <w:rPr>
          <w:i w:val="0"/>
          <w:sz w:val="22"/>
          <w:szCs w:val="22"/>
        </w:rPr>
      </w:pPr>
    </w:p>
    <w:p w14:paraId="1883503A" w14:textId="77777777" w:rsidR="005C0C95" w:rsidRDefault="005C0C95" w:rsidP="00787C83">
      <w:pPr>
        <w:pStyle w:val="Glava"/>
        <w:tabs>
          <w:tab w:val="clear" w:pos="4536"/>
          <w:tab w:val="clear" w:pos="9072"/>
        </w:tabs>
        <w:ind w:left="1134"/>
        <w:jc w:val="both"/>
        <w:rPr>
          <w:i w:val="0"/>
          <w:sz w:val="22"/>
          <w:szCs w:val="22"/>
        </w:rPr>
      </w:pPr>
    </w:p>
    <w:p w14:paraId="00A98290" w14:textId="77777777" w:rsidR="005C0C95" w:rsidRDefault="005C0C95" w:rsidP="00787C83">
      <w:pPr>
        <w:pStyle w:val="Glava"/>
        <w:tabs>
          <w:tab w:val="clear" w:pos="4536"/>
          <w:tab w:val="clear" w:pos="9072"/>
        </w:tabs>
        <w:ind w:left="1134"/>
        <w:jc w:val="both"/>
        <w:rPr>
          <w:i w:val="0"/>
          <w:sz w:val="22"/>
          <w:szCs w:val="22"/>
        </w:rPr>
      </w:pPr>
    </w:p>
    <w:p w14:paraId="0202785A" w14:textId="77777777" w:rsidR="005C0C95" w:rsidRDefault="005C0C95" w:rsidP="00787C83">
      <w:pPr>
        <w:pStyle w:val="Glava"/>
        <w:tabs>
          <w:tab w:val="clear" w:pos="4536"/>
          <w:tab w:val="clear" w:pos="9072"/>
        </w:tabs>
        <w:ind w:left="1134"/>
        <w:jc w:val="both"/>
        <w:rPr>
          <w:i w:val="0"/>
          <w:sz w:val="22"/>
          <w:szCs w:val="22"/>
        </w:rPr>
      </w:pPr>
    </w:p>
    <w:p w14:paraId="33CFC45A" w14:textId="77777777" w:rsidR="005C0C95" w:rsidRDefault="005C0C95" w:rsidP="00787C83">
      <w:pPr>
        <w:pStyle w:val="Glava"/>
        <w:tabs>
          <w:tab w:val="clear" w:pos="4536"/>
          <w:tab w:val="clear" w:pos="9072"/>
        </w:tabs>
        <w:ind w:left="1134"/>
        <w:jc w:val="both"/>
        <w:rPr>
          <w:i w:val="0"/>
          <w:sz w:val="22"/>
          <w:szCs w:val="22"/>
        </w:rPr>
      </w:pPr>
    </w:p>
    <w:p w14:paraId="44AC83C0" w14:textId="77777777" w:rsidR="005C0C95" w:rsidRDefault="005C0C95" w:rsidP="00787C83">
      <w:pPr>
        <w:pStyle w:val="Glava"/>
        <w:tabs>
          <w:tab w:val="clear" w:pos="4536"/>
          <w:tab w:val="clear" w:pos="9072"/>
        </w:tabs>
        <w:ind w:left="1134"/>
        <w:jc w:val="both"/>
        <w:rPr>
          <w:i w:val="0"/>
          <w:sz w:val="22"/>
          <w:szCs w:val="22"/>
        </w:rPr>
      </w:pPr>
    </w:p>
    <w:p w14:paraId="29474025" w14:textId="77777777" w:rsidR="005C0C95" w:rsidRDefault="005C0C95" w:rsidP="00787C83">
      <w:pPr>
        <w:pStyle w:val="Glava"/>
        <w:tabs>
          <w:tab w:val="clear" w:pos="4536"/>
          <w:tab w:val="clear" w:pos="9072"/>
        </w:tabs>
        <w:ind w:left="1134"/>
        <w:jc w:val="both"/>
        <w:rPr>
          <w:i w:val="0"/>
          <w:sz w:val="22"/>
          <w:szCs w:val="22"/>
        </w:rPr>
      </w:pPr>
    </w:p>
    <w:p w14:paraId="2D749014" w14:textId="77777777" w:rsidR="005C0C95" w:rsidRDefault="005C0C95" w:rsidP="00787C83">
      <w:pPr>
        <w:pStyle w:val="Glava"/>
        <w:tabs>
          <w:tab w:val="clear" w:pos="4536"/>
          <w:tab w:val="clear" w:pos="9072"/>
        </w:tabs>
        <w:ind w:left="1134"/>
        <w:jc w:val="both"/>
        <w:rPr>
          <w:i w:val="0"/>
          <w:sz w:val="22"/>
          <w:szCs w:val="22"/>
        </w:rPr>
      </w:pPr>
    </w:p>
    <w:p w14:paraId="6BC8116D" w14:textId="77777777" w:rsidR="005C0C95" w:rsidRDefault="005C0C95" w:rsidP="00787C83">
      <w:pPr>
        <w:pStyle w:val="Glava"/>
        <w:tabs>
          <w:tab w:val="clear" w:pos="4536"/>
          <w:tab w:val="clear" w:pos="9072"/>
        </w:tabs>
        <w:ind w:left="1134"/>
        <w:jc w:val="both"/>
        <w:rPr>
          <w:i w:val="0"/>
          <w:sz w:val="22"/>
          <w:szCs w:val="22"/>
        </w:rPr>
      </w:pPr>
    </w:p>
    <w:p w14:paraId="75516B58" w14:textId="77777777" w:rsidR="005C0C95" w:rsidRDefault="005C0C95" w:rsidP="00787C83">
      <w:pPr>
        <w:pStyle w:val="Glava"/>
        <w:tabs>
          <w:tab w:val="clear" w:pos="4536"/>
          <w:tab w:val="clear" w:pos="9072"/>
        </w:tabs>
        <w:ind w:left="1134"/>
        <w:jc w:val="both"/>
        <w:rPr>
          <w:i w:val="0"/>
          <w:sz w:val="22"/>
          <w:szCs w:val="22"/>
        </w:rPr>
      </w:pPr>
    </w:p>
    <w:p w14:paraId="4F900CC6" w14:textId="77777777" w:rsidR="005C0C95" w:rsidRDefault="005C0C95" w:rsidP="00787C83">
      <w:pPr>
        <w:pStyle w:val="Glava"/>
        <w:tabs>
          <w:tab w:val="clear" w:pos="4536"/>
          <w:tab w:val="clear" w:pos="9072"/>
        </w:tabs>
        <w:ind w:left="1134"/>
        <w:jc w:val="both"/>
        <w:rPr>
          <w:i w:val="0"/>
          <w:sz w:val="22"/>
          <w:szCs w:val="22"/>
        </w:rPr>
      </w:pPr>
    </w:p>
    <w:p w14:paraId="6446E0DE" w14:textId="77777777" w:rsidR="005C0C95" w:rsidRDefault="005C0C95" w:rsidP="00787C83">
      <w:pPr>
        <w:pStyle w:val="Glava"/>
        <w:tabs>
          <w:tab w:val="clear" w:pos="4536"/>
          <w:tab w:val="clear" w:pos="9072"/>
        </w:tabs>
        <w:ind w:left="1134"/>
        <w:jc w:val="both"/>
        <w:rPr>
          <w:i w:val="0"/>
          <w:sz w:val="22"/>
          <w:szCs w:val="22"/>
        </w:rPr>
      </w:pPr>
    </w:p>
    <w:p w14:paraId="0E2D95CB" w14:textId="77777777" w:rsidR="005C0C95" w:rsidRDefault="005C0C95" w:rsidP="00787C83">
      <w:pPr>
        <w:pStyle w:val="Glava"/>
        <w:tabs>
          <w:tab w:val="clear" w:pos="4536"/>
          <w:tab w:val="clear" w:pos="9072"/>
        </w:tabs>
        <w:ind w:left="1134"/>
        <w:jc w:val="both"/>
        <w:rPr>
          <w:i w:val="0"/>
          <w:sz w:val="22"/>
          <w:szCs w:val="22"/>
        </w:rPr>
      </w:pPr>
    </w:p>
    <w:p w14:paraId="05D84ADE" w14:textId="77777777" w:rsidR="005C0C95" w:rsidRDefault="005C0C95" w:rsidP="00787C83">
      <w:pPr>
        <w:pStyle w:val="Glava"/>
        <w:tabs>
          <w:tab w:val="clear" w:pos="4536"/>
          <w:tab w:val="clear" w:pos="9072"/>
        </w:tabs>
        <w:ind w:left="1134"/>
        <w:jc w:val="both"/>
        <w:rPr>
          <w:i w:val="0"/>
          <w:sz w:val="22"/>
          <w:szCs w:val="22"/>
        </w:rPr>
      </w:pPr>
    </w:p>
    <w:p w14:paraId="55BCCA03" w14:textId="77777777" w:rsidR="005C0C95" w:rsidRDefault="005C0C95" w:rsidP="00787C83">
      <w:pPr>
        <w:pStyle w:val="Glava"/>
        <w:tabs>
          <w:tab w:val="clear" w:pos="4536"/>
          <w:tab w:val="clear" w:pos="9072"/>
        </w:tabs>
        <w:ind w:left="1134"/>
        <w:jc w:val="both"/>
        <w:rPr>
          <w:i w:val="0"/>
          <w:sz w:val="22"/>
          <w:szCs w:val="22"/>
        </w:rPr>
      </w:pPr>
    </w:p>
    <w:p w14:paraId="469ECB1A" w14:textId="77777777" w:rsidR="005C0C95" w:rsidRDefault="005C0C95" w:rsidP="00787C83">
      <w:pPr>
        <w:pStyle w:val="Glava"/>
        <w:tabs>
          <w:tab w:val="clear" w:pos="4536"/>
          <w:tab w:val="clear" w:pos="9072"/>
        </w:tabs>
        <w:ind w:left="1134"/>
        <w:jc w:val="both"/>
        <w:rPr>
          <w:i w:val="0"/>
          <w:sz w:val="22"/>
          <w:szCs w:val="22"/>
        </w:rPr>
      </w:pPr>
    </w:p>
    <w:p w14:paraId="54E28181" w14:textId="77777777" w:rsidR="005C0C95" w:rsidRDefault="005C0C95" w:rsidP="00787C83">
      <w:pPr>
        <w:pStyle w:val="Glava"/>
        <w:tabs>
          <w:tab w:val="clear" w:pos="4536"/>
          <w:tab w:val="clear" w:pos="9072"/>
        </w:tabs>
        <w:ind w:left="1134"/>
        <w:jc w:val="both"/>
        <w:rPr>
          <w:i w:val="0"/>
          <w:sz w:val="22"/>
          <w:szCs w:val="22"/>
        </w:rPr>
      </w:pPr>
    </w:p>
    <w:p w14:paraId="108F22A2" w14:textId="77777777" w:rsidR="005C0C95" w:rsidRDefault="005C0C95" w:rsidP="00787C83">
      <w:pPr>
        <w:pStyle w:val="Glava"/>
        <w:tabs>
          <w:tab w:val="clear" w:pos="4536"/>
          <w:tab w:val="clear" w:pos="9072"/>
        </w:tabs>
        <w:ind w:left="1134"/>
        <w:jc w:val="both"/>
        <w:rPr>
          <w:i w:val="0"/>
          <w:sz w:val="22"/>
          <w:szCs w:val="22"/>
        </w:rPr>
      </w:pPr>
    </w:p>
    <w:p w14:paraId="5E30627D" w14:textId="77777777" w:rsidR="005C0C95" w:rsidRDefault="005C0C95" w:rsidP="00787C83">
      <w:pPr>
        <w:pStyle w:val="Glava"/>
        <w:tabs>
          <w:tab w:val="clear" w:pos="4536"/>
          <w:tab w:val="clear" w:pos="9072"/>
        </w:tabs>
        <w:ind w:left="1134"/>
        <w:jc w:val="both"/>
        <w:rPr>
          <w:i w:val="0"/>
          <w:sz w:val="22"/>
          <w:szCs w:val="22"/>
        </w:rPr>
      </w:pPr>
    </w:p>
    <w:p w14:paraId="013F33C0" w14:textId="77777777" w:rsidR="005C0C95" w:rsidRDefault="005C0C95" w:rsidP="00787C83">
      <w:pPr>
        <w:pStyle w:val="Glava"/>
        <w:tabs>
          <w:tab w:val="clear" w:pos="4536"/>
          <w:tab w:val="clear" w:pos="9072"/>
        </w:tabs>
        <w:ind w:left="1134"/>
        <w:jc w:val="both"/>
        <w:rPr>
          <w:i w:val="0"/>
          <w:sz w:val="22"/>
          <w:szCs w:val="22"/>
        </w:rPr>
      </w:pPr>
    </w:p>
    <w:p w14:paraId="70B0F429" w14:textId="77777777" w:rsidR="005C0C95" w:rsidRDefault="005C0C95" w:rsidP="005C0C95">
      <w:pPr>
        <w:pStyle w:val="Glava"/>
        <w:tabs>
          <w:tab w:val="clear" w:pos="4536"/>
          <w:tab w:val="clear" w:pos="9072"/>
        </w:tabs>
        <w:ind w:left="1134"/>
        <w:jc w:val="right"/>
        <w:rPr>
          <w:b/>
          <w:i w:val="0"/>
          <w:sz w:val="22"/>
          <w:szCs w:val="22"/>
        </w:rPr>
      </w:pPr>
    </w:p>
    <w:p w14:paraId="4F93B790" w14:textId="77777777" w:rsidR="005C0C95" w:rsidRDefault="005C0C95" w:rsidP="005C0C95">
      <w:pPr>
        <w:pStyle w:val="Glava"/>
        <w:tabs>
          <w:tab w:val="clear" w:pos="4536"/>
          <w:tab w:val="clear" w:pos="9072"/>
        </w:tabs>
        <w:ind w:left="1134"/>
        <w:jc w:val="right"/>
        <w:rPr>
          <w:b/>
          <w:i w:val="0"/>
          <w:sz w:val="22"/>
          <w:szCs w:val="22"/>
        </w:rPr>
      </w:pPr>
    </w:p>
    <w:p w14:paraId="70F5FFA1" w14:textId="77777777" w:rsidR="005C0C95" w:rsidRDefault="005C0C95" w:rsidP="005C0C95">
      <w:pPr>
        <w:pStyle w:val="Glava"/>
        <w:tabs>
          <w:tab w:val="clear" w:pos="4536"/>
          <w:tab w:val="clear" w:pos="9072"/>
        </w:tabs>
        <w:ind w:left="1134"/>
        <w:jc w:val="right"/>
        <w:rPr>
          <w:b/>
          <w:i w:val="0"/>
          <w:sz w:val="22"/>
          <w:szCs w:val="22"/>
        </w:rPr>
      </w:pPr>
    </w:p>
    <w:p w14:paraId="285CA80B" w14:textId="77777777" w:rsidR="005C0C95" w:rsidRDefault="005C0C95" w:rsidP="005C0C95">
      <w:pPr>
        <w:pStyle w:val="Glava"/>
        <w:tabs>
          <w:tab w:val="clear" w:pos="4536"/>
          <w:tab w:val="clear" w:pos="9072"/>
        </w:tabs>
        <w:ind w:left="1134"/>
        <w:jc w:val="right"/>
        <w:rPr>
          <w:b/>
          <w:i w:val="0"/>
          <w:sz w:val="22"/>
          <w:szCs w:val="22"/>
        </w:rPr>
      </w:pPr>
    </w:p>
    <w:p w14:paraId="05A77ED9" w14:textId="77777777" w:rsidR="005C0C95" w:rsidRDefault="005C0C95" w:rsidP="005C0C95">
      <w:pPr>
        <w:pStyle w:val="Glava"/>
        <w:tabs>
          <w:tab w:val="clear" w:pos="4536"/>
          <w:tab w:val="clear" w:pos="9072"/>
        </w:tabs>
        <w:ind w:left="1134"/>
        <w:jc w:val="right"/>
        <w:rPr>
          <w:b/>
          <w:i w:val="0"/>
          <w:sz w:val="22"/>
          <w:szCs w:val="22"/>
        </w:rPr>
      </w:pPr>
    </w:p>
    <w:p w14:paraId="05B9FDF0" w14:textId="77777777" w:rsidR="005C0C95" w:rsidRDefault="005C0C95" w:rsidP="005C0C95">
      <w:pPr>
        <w:pStyle w:val="Glava"/>
        <w:tabs>
          <w:tab w:val="clear" w:pos="4536"/>
          <w:tab w:val="clear" w:pos="9072"/>
        </w:tabs>
        <w:ind w:left="1134"/>
        <w:jc w:val="right"/>
        <w:rPr>
          <w:b/>
          <w:i w:val="0"/>
          <w:sz w:val="22"/>
          <w:szCs w:val="22"/>
        </w:rPr>
      </w:pPr>
    </w:p>
    <w:p w14:paraId="4B4F8F04" w14:textId="77777777" w:rsidR="005C0C95" w:rsidRDefault="005C0C95" w:rsidP="005C0C95">
      <w:pPr>
        <w:pStyle w:val="Glava"/>
        <w:tabs>
          <w:tab w:val="clear" w:pos="4536"/>
          <w:tab w:val="clear" w:pos="9072"/>
        </w:tabs>
        <w:ind w:left="1134"/>
        <w:jc w:val="right"/>
        <w:rPr>
          <w:b/>
          <w:i w:val="0"/>
          <w:sz w:val="22"/>
          <w:szCs w:val="22"/>
        </w:rPr>
      </w:pPr>
    </w:p>
    <w:p w14:paraId="462E7A73" w14:textId="77777777" w:rsidR="005C0C95" w:rsidRDefault="005C0C95" w:rsidP="005C0C95">
      <w:pPr>
        <w:pStyle w:val="Glava"/>
        <w:tabs>
          <w:tab w:val="clear" w:pos="4536"/>
          <w:tab w:val="clear" w:pos="9072"/>
        </w:tabs>
        <w:ind w:left="1134"/>
        <w:jc w:val="right"/>
        <w:rPr>
          <w:b/>
          <w:i w:val="0"/>
          <w:sz w:val="22"/>
          <w:szCs w:val="22"/>
        </w:rPr>
      </w:pPr>
    </w:p>
    <w:p w14:paraId="001C5A22" w14:textId="77777777" w:rsidR="005C0C95" w:rsidRDefault="005C0C95" w:rsidP="005C0C95">
      <w:pPr>
        <w:pStyle w:val="Glava"/>
        <w:tabs>
          <w:tab w:val="clear" w:pos="4536"/>
          <w:tab w:val="clear" w:pos="9072"/>
        </w:tabs>
        <w:ind w:left="1134"/>
        <w:jc w:val="right"/>
        <w:rPr>
          <w:b/>
          <w:i w:val="0"/>
          <w:sz w:val="22"/>
          <w:szCs w:val="22"/>
        </w:rPr>
      </w:pPr>
    </w:p>
    <w:p w14:paraId="5ABA8159" w14:textId="77777777" w:rsidR="005C0C95" w:rsidRDefault="005C0C95" w:rsidP="005C0C95">
      <w:pPr>
        <w:pStyle w:val="Glava"/>
        <w:tabs>
          <w:tab w:val="clear" w:pos="4536"/>
          <w:tab w:val="clear" w:pos="9072"/>
        </w:tabs>
        <w:ind w:left="1134"/>
        <w:jc w:val="right"/>
        <w:rPr>
          <w:b/>
          <w:i w:val="0"/>
          <w:sz w:val="22"/>
          <w:szCs w:val="22"/>
        </w:rPr>
      </w:pPr>
    </w:p>
    <w:p w14:paraId="4001199C" w14:textId="77777777" w:rsidR="005C0C95" w:rsidRDefault="005C0C95" w:rsidP="005C0C95">
      <w:pPr>
        <w:pStyle w:val="Glava"/>
        <w:tabs>
          <w:tab w:val="clear" w:pos="4536"/>
          <w:tab w:val="clear" w:pos="9072"/>
        </w:tabs>
        <w:ind w:left="1134"/>
        <w:jc w:val="right"/>
        <w:rPr>
          <w:b/>
          <w:i w:val="0"/>
          <w:sz w:val="22"/>
          <w:szCs w:val="22"/>
        </w:rPr>
      </w:pPr>
    </w:p>
    <w:p w14:paraId="05405B94" w14:textId="77777777" w:rsidR="005C0C95" w:rsidRDefault="005C0C95" w:rsidP="005C0C95">
      <w:pPr>
        <w:pStyle w:val="Glava"/>
        <w:tabs>
          <w:tab w:val="clear" w:pos="4536"/>
          <w:tab w:val="clear" w:pos="9072"/>
        </w:tabs>
        <w:ind w:left="1134"/>
        <w:jc w:val="right"/>
        <w:rPr>
          <w:b/>
          <w:i w:val="0"/>
          <w:sz w:val="22"/>
          <w:szCs w:val="22"/>
        </w:rPr>
      </w:pPr>
    </w:p>
    <w:p w14:paraId="1105F172" w14:textId="77777777" w:rsidR="005C0C95" w:rsidRDefault="005C0C95" w:rsidP="005C0C95">
      <w:pPr>
        <w:pStyle w:val="Glava"/>
        <w:tabs>
          <w:tab w:val="clear" w:pos="4536"/>
          <w:tab w:val="clear" w:pos="9072"/>
        </w:tabs>
        <w:ind w:left="1134"/>
        <w:jc w:val="right"/>
        <w:rPr>
          <w:b/>
          <w:i w:val="0"/>
          <w:sz w:val="22"/>
          <w:szCs w:val="22"/>
        </w:rPr>
      </w:pPr>
    </w:p>
    <w:p w14:paraId="2C0C4A21" w14:textId="77777777" w:rsidR="005C0C95" w:rsidRDefault="005C0C95" w:rsidP="005C0C95">
      <w:pPr>
        <w:pStyle w:val="Glava"/>
        <w:tabs>
          <w:tab w:val="clear" w:pos="4536"/>
          <w:tab w:val="clear" w:pos="9072"/>
        </w:tabs>
        <w:ind w:left="1134"/>
        <w:jc w:val="right"/>
        <w:rPr>
          <w:b/>
          <w:i w:val="0"/>
          <w:sz w:val="22"/>
          <w:szCs w:val="22"/>
        </w:rPr>
      </w:pPr>
    </w:p>
    <w:p w14:paraId="6E8491CD" w14:textId="77777777" w:rsidR="005C0C95" w:rsidRDefault="005C0C95" w:rsidP="005C0C95">
      <w:pPr>
        <w:pStyle w:val="Glava"/>
        <w:tabs>
          <w:tab w:val="clear" w:pos="4536"/>
          <w:tab w:val="clear" w:pos="9072"/>
        </w:tabs>
        <w:ind w:left="1134"/>
        <w:jc w:val="right"/>
        <w:rPr>
          <w:b/>
          <w:i w:val="0"/>
          <w:sz w:val="22"/>
          <w:szCs w:val="22"/>
        </w:rPr>
      </w:pPr>
    </w:p>
    <w:p w14:paraId="6EDA600E" w14:textId="77777777" w:rsidR="005C0C95" w:rsidRDefault="005C0C95" w:rsidP="005C0C95">
      <w:pPr>
        <w:pStyle w:val="Glava"/>
        <w:tabs>
          <w:tab w:val="clear" w:pos="4536"/>
          <w:tab w:val="clear" w:pos="9072"/>
        </w:tabs>
        <w:ind w:left="1134"/>
        <w:jc w:val="right"/>
        <w:rPr>
          <w:b/>
          <w:i w:val="0"/>
          <w:sz w:val="22"/>
          <w:szCs w:val="22"/>
        </w:rPr>
      </w:pPr>
    </w:p>
    <w:p w14:paraId="4AA3D938" w14:textId="77777777" w:rsidR="005C0C95" w:rsidRDefault="005C0C95" w:rsidP="005C0C95">
      <w:pPr>
        <w:pStyle w:val="Glava"/>
        <w:tabs>
          <w:tab w:val="clear" w:pos="4536"/>
          <w:tab w:val="clear" w:pos="9072"/>
        </w:tabs>
        <w:ind w:left="1134"/>
        <w:jc w:val="right"/>
        <w:rPr>
          <w:b/>
          <w:i w:val="0"/>
          <w:sz w:val="22"/>
          <w:szCs w:val="22"/>
        </w:rPr>
      </w:pPr>
    </w:p>
    <w:p w14:paraId="0AD114FC" w14:textId="77777777" w:rsidR="005C0C95" w:rsidRDefault="005C0C95" w:rsidP="005C0C95">
      <w:pPr>
        <w:pStyle w:val="Glava"/>
        <w:tabs>
          <w:tab w:val="clear" w:pos="4536"/>
          <w:tab w:val="clear" w:pos="9072"/>
        </w:tabs>
        <w:ind w:left="1134"/>
        <w:jc w:val="right"/>
        <w:rPr>
          <w:b/>
          <w:i w:val="0"/>
          <w:sz w:val="22"/>
          <w:szCs w:val="22"/>
        </w:rPr>
      </w:pPr>
    </w:p>
    <w:p w14:paraId="121EC0A5" w14:textId="77777777" w:rsidR="005C0C95" w:rsidRDefault="005C0C95" w:rsidP="005C0C95">
      <w:pPr>
        <w:pStyle w:val="Glava"/>
        <w:tabs>
          <w:tab w:val="clear" w:pos="4536"/>
          <w:tab w:val="clear" w:pos="9072"/>
        </w:tabs>
        <w:ind w:left="1134"/>
        <w:jc w:val="right"/>
        <w:rPr>
          <w:b/>
          <w:i w:val="0"/>
          <w:sz w:val="22"/>
          <w:szCs w:val="22"/>
        </w:rPr>
      </w:pPr>
    </w:p>
    <w:p w14:paraId="40D13D27" w14:textId="77777777" w:rsidR="005C0C95" w:rsidRDefault="005C0C95" w:rsidP="005C0C95">
      <w:pPr>
        <w:pStyle w:val="Glava"/>
        <w:tabs>
          <w:tab w:val="clear" w:pos="4536"/>
          <w:tab w:val="clear" w:pos="9072"/>
        </w:tabs>
        <w:ind w:left="1134"/>
        <w:jc w:val="right"/>
        <w:rPr>
          <w:b/>
          <w:i w:val="0"/>
          <w:sz w:val="22"/>
          <w:szCs w:val="22"/>
        </w:rPr>
      </w:pPr>
    </w:p>
    <w:p w14:paraId="3623D863" w14:textId="77777777" w:rsidR="005C0C95" w:rsidRDefault="005C0C95" w:rsidP="005C0C95">
      <w:pPr>
        <w:pStyle w:val="Glava"/>
        <w:tabs>
          <w:tab w:val="clear" w:pos="4536"/>
          <w:tab w:val="clear" w:pos="9072"/>
        </w:tabs>
        <w:ind w:left="1134"/>
        <w:jc w:val="right"/>
        <w:rPr>
          <w:b/>
          <w:i w:val="0"/>
          <w:sz w:val="22"/>
          <w:szCs w:val="22"/>
        </w:rPr>
      </w:pPr>
    </w:p>
    <w:p w14:paraId="2599D0C4" w14:textId="17A8B70A"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1C27E4">
        <w:rPr>
          <w:b/>
          <w:i w:val="0"/>
          <w:sz w:val="22"/>
          <w:szCs w:val="22"/>
        </w:rPr>
        <w:t>B</w:t>
      </w:r>
    </w:p>
    <w:p w14:paraId="18EAAB00" w14:textId="77777777" w:rsidR="00F33419" w:rsidRDefault="00F33419" w:rsidP="00F33419">
      <w:pPr>
        <w:ind w:left="1134"/>
        <w:jc w:val="both"/>
        <w:rPr>
          <w:b/>
          <w:i w:val="0"/>
          <w:sz w:val="22"/>
          <w:szCs w:val="22"/>
        </w:rPr>
      </w:pPr>
    </w:p>
    <w:p w14:paraId="7DAED086" w14:textId="77777777" w:rsidR="00F33419" w:rsidRDefault="00F33419" w:rsidP="00F33419">
      <w:pPr>
        <w:ind w:left="1134"/>
        <w:jc w:val="both"/>
        <w:rPr>
          <w:b/>
          <w:i w:val="0"/>
          <w:sz w:val="22"/>
          <w:szCs w:val="22"/>
        </w:rPr>
      </w:pPr>
    </w:p>
    <w:p w14:paraId="0E2F3226" w14:textId="77777777" w:rsidR="002A50C1" w:rsidRDefault="002A50C1" w:rsidP="00ED0823">
      <w:pPr>
        <w:pStyle w:val="Glava"/>
        <w:tabs>
          <w:tab w:val="clear" w:pos="4536"/>
          <w:tab w:val="clear" w:pos="9072"/>
        </w:tabs>
        <w:rPr>
          <w:i w:val="0"/>
          <w:sz w:val="22"/>
          <w:szCs w:val="22"/>
        </w:rPr>
      </w:pPr>
    </w:p>
    <w:p w14:paraId="0536D39B" w14:textId="77777777" w:rsidR="00242B78" w:rsidRPr="00457104" w:rsidRDefault="00242B78" w:rsidP="00242B78">
      <w:pPr>
        <w:ind w:left="1134"/>
        <w:jc w:val="both"/>
        <w:rPr>
          <w:i w:val="0"/>
          <w:sz w:val="22"/>
          <w:szCs w:val="22"/>
        </w:rPr>
      </w:pPr>
      <w:r w:rsidRPr="00457104">
        <w:rPr>
          <w:b/>
          <w:i w:val="0"/>
          <w:sz w:val="22"/>
          <w:szCs w:val="22"/>
        </w:rPr>
        <w:t>MESTNA OBČINA LJUBLJANA</w:t>
      </w:r>
      <w:r w:rsidRPr="00457104">
        <w:rPr>
          <w:i w:val="0"/>
          <w:sz w:val="22"/>
          <w:szCs w:val="22"/>
        </w:rPr>
        <w:t xml:space="preserve">, Mestni trg 1, 1000 Ljubljana, ki jo zastopa župan Zoran Janković, </w:t>
      </w:r>
    </w:p>
    <w:p w14:paraId="23608F77" w14:textId="77777777" w:rsidR="00242B78" w:rsidRPr="00457104" w:rsidRDefault="00242B78" w:rsidP="00242B78">
      <w:pPr>
        <w:ind w:left="1134"/>
        <w:jc w:val="both"/>
        <w:rPr>
          <w:i w:val="0"/>
          <w:sz w:val="22"/>
          <w:szCs w:val="22"/>
        </w:rPr>
      </w:pPr>
      <w:r w:rsidRPr="00457104">
        <w:rPr>
          <w:i w:val="0"/>
          <w:sz w:val="22"/>
          <w:szCs w:val="22"/>
        </w:rPr>
        <w:t>matična številka: 5874025000</w:t>
      </w:r>
    </w:p>
    <w:p w14:paraId="4A6C9DE0" w14:textId="77777777" w:rsidR="00242B78" w:rsidRPr="00457104" w:rsidRDefault="00242B78" w:rsidP="00242B78">
      <w:pPr>
        <w:ind w:left="1134"/>
        <w:jc w:val="both"/>
        <w:rPr>
          <w:i w:val="0"/>
          <w:sz w:val="22"/>
          <w:szCs w:val="22"/>
        </w:rPr>
      </w:pPr>
      <w:r w:rsidRPr="00457104">
        <w:rPr>
          <w:i w:val="0"/>
          <w:sz w:val="22"/>
          <w:szCs w:val="22"/>
        </w:rPr>
        <w:t>identifikacijska številka za DDV: SI67593321</w:t>
      </w:r>
    </w:p>
    <w:p w14:paraId="43F16574" w14:textId="77777777" w:rsidR="00242B78" w:rsidRPr="00457104" w:rsidRDefault="00242B78" w:rsidP="00242B78">
      <w:pPr>
        <w:ind w:left="1134"/>
        <w:jc w:val="both"/>
        <w:rPr>
          <w:i w:val="0"/>
          <w:sz w:val="22"/>
          <w:szCs w:val="22"/>
        </w:rPr>
      </w:pPr>
      <w:r w:rsidRPr="00457104">
        <w:rPr>
          <w:i w:val="0"/>
          <w:sz w:val="22"/>
          <w:szCs w:val="22"/>
        </w:rPr>
        <w:t>(v nadaljevanju: naročnik)</w:t>
      </w:r>
    </w:p>
    <w:p w14:paraId="1ECDED22" w14:textId="77777777" w:rsidR="00242B78" w:rsidRPr="00457104" w:rsidRDefault="00242B78" w:rsidP="00242B78">
      <w:pPr>
        <w:ind w:left="1134"/>
        <w:jc w:val="both"/>
        <w:rPr>
          <w:i w:val="0"/>
          <w:sz w:val="22"/>
          <w:szCs w:val="22"/>
        </w:rPr>
      </w:pPr>
    </w:p>
    <w:p w14:paraId="5D0EEA98" w14:textId="77777777" w:rsidR="00242B78" w:rsidRPr="00572A35" w:rsidRDefault="00242B78" w:rsidP="00242B78">
      <w:pPr>
        <w:ind w:left="1134"/>
        <w:jc w:val="both"/>
        <w:rPr>
          <w:i w:val="0"/>
          <w:sz w:val="22"/>
          <w:szCs w:val="24"/>
          <w:lang w:eastAsia="en-US"/>
        </w:rPr>
      </w:pPr>
      <w:r w:rsidRPr="00572A35">
        <w:rPr>
          <w:i w:val="0"/>
          <w:sz w:val="22"/>
          <w:szCs w:val="24"/>
          <w:lang w:eastAsia="en-US"/>
        </w:rPr>
        <w:t xml:space="preserve">in </w:t>
      </w:r>
    </w:p>
    <w:p w14:paraId="204AC0BB" w14:textId="77777777" w:rsidR="00242B78" w:rsidRPr="00572A35" w:rsidRDefault="00242B78" w:rsidP="00242B78">
      <w:pPr>
        <w:ind w:left="1134"/>
        <w:jc w:val="both"/>
        <w:rPr>
          <w:i w:val="0"/>
          <w:sz w:val="22"/>
          <w:szCs w:val="24"/>
          <w:lang w:eastAsia="en-US"/>
        </w:rPr>
      </w:pPr>
    </w:p>
    <w:p w14:paraId="6ED094E8" w14:textId="77777777" w:rsidR="00242B78" w:rsidRDefault="00242B78" w:rsidP="00242B78">
      <w:pPr>
        <w:ind w:left="1134"/>
        <w:jc w:val="both"/>
        <w:rPr>
          <w:i w:val="0"/>
          <w:sz w:val="22"/>
          <w:szCs w:val="22"/>
          <w:lang w:eastAsia="en-US"/>
        </w:rPr>
      </w:pPr>
      <w:r w:rsidRPr="00FD4954">
        <w:rPr>
          <w:i w:val="0"/>
          <w:sz w:val="22"/>
          <w:szCs w:val="22"/>
        </w:rPr>
        <w:t>……………</w:t>
      </w:r>
      <w:r>
        <w:rPr>
          <w:i w:val="0"/>
          <w:sz w:val="22"/>
          <w:szCs w:val="22"/>
        </w:rPr>
        <w:t>……..</w:t>
      </w:r>
      <w:r>
        <w:rPr>
          <w:i w:val="0"/>
          <w:sz w:val="22"/>
          <w:szCs w:val="22"/>
          <w:lang w:eastAsia="en-US"/>
        </w:rPr>
        <w:t>, ki ga zastopa ……………………………….</w:t>
      </w:r>
    </w:p>
    <w:p w14:paraId="52ED735A" w14:textId="77777777" w:rsidR="00242B78" w:rsidRPr="00572A35" w:rsidRDefault="00242B78" w:rsidP="00242B78">
      <w:pPr>
        <w:ind w:left="1134"/>
        <w:jc w:val="both"/>
        <w:rPr>
          <w:i w:val="0"/>
          <w:sz w:val="22"/>
          <w:szCs w:val="24"/>
          <w:lang w:eastAsia="en-US"/>
        </w:rPr>
      </w:pPr>
      <w:r>
        <w:rPr>
          <w:i w:val="0"/>
          <w:sz w:val="22"/>
          <w:szCs w:val="24"/>
          <w:lang w:eastAsia="en-US"/>
        </w:rPr>
        <w:t>matična številka: …………………</w:t>
      </w:r>
    </w:p>
    <w:p w14:paraId="7A6F3343" w14:textId="77777777" w:rsidR="00242B78" w:rsidRPr="00572A35" w:rsidRDefault="00242B78" w:rsidP="00242B78">
      <w:pPr>
        <w:ind w:left="1134"/>
        <w:jc w:val="both"/>
        <w:rPr>
          <w:i w:val="0"/>
          <w:sz w:val="22"/>
          <w:szCs w:val="24"/>
          <w:lang w:eastAsia="en-US"/>
        </w:rPr>
      </w:pPr>
      <w:r w:rsidRPr="00572A35">
        <w:rPr>
          <w:i w:val="0"/>
          <w:sz w:val="22"/>
          <w:szCs w:val="24"/>
          <w:lang w:eastAsia="en-US"/>
        </w:rPr>
        <w:t xml:space="preserve">identifikacijska številka za DDV: </w:t>
      </w:r>
      <w:r>
        <w:rPr>
          <w:i w:val="0"/>
          <w:sz w:val="22"/>
          <w:szCs w:val="24"/>
          <w:lang w:eastAsia="en-US"/>
        </w:rPr>
        <w:t>………………………….</w:t>
      </w:r>
    </w:p>
    <w:p w14:paraId="170E7CF1" w14:textId="77777777" w:rsidR="00242B78" w:rsidRPr="00572A35" w:rsidRDefault="00242B78" w:rsidP="00242B78">
      <w:pPr>
        <w:ind w:left="1134"/>
        <w:jc w:val="both"/>
        <w:rPr>
          <w:i w:val="0"/>
          <w:sz w:val="22"/>
          <w:szCs w:val="24"/>
          <w:lang w:eastAsia="en-US"/>
        </w:rPr>
      </w:pPr>
      <w:r w:rsidRPr="00572A35">
        <w:rPr>
          <w:i w:val="0"/>
          <w:sz w:val="22"/>
          <w:szCs w:val="24"/>
          <w:lang w:eastAsia="en-US"/>
        </w:rPr>
        <w:t>(v nadaljevanju: projektant)</w:t>
      </w:r>
    </w:p>
    <w:p w14:paraId="21DBD6BC" w14:textId="77777777" w:rsidR="00242B78" w:rsidRPr="00572A35" w:rsidRDefault="00242B78" w:rsidP="00242B78">
      <w:pPr>
        <w:ind w:left="1134"/>
        <w:rPr>
          <w:i w:val="0"/>
          <w:spacing w:val="-2"/>
          <w:sz w:val="22"/>
          <w:szCs w:val="24"/>
          <w:lang w:eastAsia="en-US"/>
        </w:rPr>
      </w:pPr>
    </w:p>
    <w:p w14:paraId="09C9B215" w14:textId="77777777" w:rsidR="00242B78" w:rsidRPr="00572A35" w:rsidRDefault="00242B78" w:rsidP="00242B78">
      <w:pPr>
        <w:ind w:left="1134"/>
        <w:rPr>
          <w:i w:val="0"/>
          <w:spacing w:val="-2"/>
          <w:sz w:val="22"/>
          <w:szCs w:val="24"/>
          <w:lang w:eastAsia="en-US"/>
        </w:rPr>
      </w:pPr>
      <w:r w:rsidRPr="00572A35">
        <w:rPr>
          <w:i w:val="0"/>
          <w:spacing w:val="-2"/>
          <w:sz w:val="22"/>
          <w:szCs w:val="24"/>
          <w:lang w:eastAsia="en-US"/>
        </w:rPr>
        <w:t xml:space="preserve"> </w:t>
      </w:r>
    </w:p>
    <w:p w14:paraId="19C1838F" w14:textId="77777777" w:rsidR="00242B78" w:rsidRDefault="00242B78" w:rsidP="00242B78">
      <w:pPr>
        <w:ind w:left="1134"/>
        <w:rPr>
          <w:i w:val="0"/>
          <w:spacing w:val="-4"/>
          <w:sz w:val="22"/>
          <w:szCs w:val="24"/>
          <w:lang w:eastAsia="en-US"/>
        </w:rPr>
      </w:pPr>
      <w:r w:rsidRPr="00572A35">
        <w:rPr>
          <w:i w:val="0"/>
          <w:spacing w:val="-4"/>
          <w:sz w:val="22"/>
          <w:szCs w:val="24"/>
          <w:lang w:eastAsia="en-US"/>
        </w:rPr>
        <w:t>skleneta naslednjo</w:t>
      </w:r>
    </w:p>
    <w:p w14:paraId="2FE0B3B5" w14:textId="77777777" w:rsidR="00242B78" w:rsidRDefault="00242B78" w:rsidP="00242B78">
      <w:pPr>
        <w:ind w:left="1134"/>
        <w:rPr>
          <w:i w:val="0"/>
          <w:spacing w:val="-4"/>
          <w:sz w:val="22"/>
          <w:szCs w:val="24"/>
          <w:lang w:eastAsia="en-US"/>
        </w:rPr>
      </w:pPr>
    </w:p>
    <w:p w14:paraId="5A5AE76A" w14:textId="77777777" w:rsidR="00242B78" w:rsidRPr="00572A35" w:rsidRDefault="00242B78" w:rsidP="00242B78">
      <w:pPr>
        <w:ind w:left="1134"/>
        <w:rPr>
          <w:i w:val="0"/>
          <w:sz w:val="22"/>
          <w:szCs w:val="24"/>
          <w:lang w:eastAsia="en-US"/>
        </w:rPr>
      </w:pPr>
    </w:p>
    <w:p w14:paraId="6C6CC457" w14:textId="77777777" w:rsidR="00242B78" w:rsidRPr="00572A35" w:rsidRDefault="00242B78" w:rsidP="00242B78">
      <w:pPr>
        <w:keepNext/>
        <w:keepLines/>
        <w:tabs>
          <w:tab w:val="left" w:pos="708"/>
        </w:tabs>
        <w:ind w:left="1134"/>
        <w:jc w:val="center"/>
        <w:outlineLvl w:val="0"/>
        <w:rPr>
          <w:b/>
          <w:bCs/>
          <w:i w:val="0"/>
          <w:sz w:val="22"/>
          <w:szCs w:val="24"/>
          <w:lang w:eastAsia="en-US"/>
        </w:rPr>
      </w:pPr>
      <w:r w:rsidRPr="00572A35">
        <w:rPr>
          <w:b/>
          <w:bCs/>
          <w:i w:val="0"/>
          <w:sz w:val="22"/>
          <w:szCs w:val="24"/>
          <w:lang w:eastAsia="en-US"/>
        </w:rPr>
        <w:t>P O G O D B O</w:t>
      </w:r>
    </w:p>
    <w:p w14:paraId="23B540F5" w14:textId="77777777" w:rsidR="00242B78" w:rsidRPr="00572A35" w:rsidRDefault="00242B78" w:rsidP="00242B78">
      <w:pPr>
        <w:ind w:left="1134"/>
        <w:jc w:val="center"/>
        <w:rPr>
          <w:b/>
          <w:i w:val="0"/>
          <w:sz w:val="22"/>
          <w:szCs w:val="24"/>
          <w:lang w:eastAsia="en-US"/>
        </w:rPr>
      </w:pPr>
      <w:r w:rsidRPr="00572A35">
        <w:rPr>
          <w:b/>
          <w:i w:val="0"/>
          <w:sz w:val="22"/>
          <w:szCs w:val="24"/>
          <w:lang w:eastAsia="en-US"/>
        </w:rPr>
        <w:t xml:space="preserve">ZA IZDELAVO PROJEKTNE DOKUMENTACIJE ZA </w:t>
      </w:r>
      <w:r>
        <w:rPr>
          <w:b/>
          <w:i w:val="0"/>
          <w:sz w:val="22"/>
          <w:szCs w:val="24"/>
          <w:lang w:eastAsia="en-US"/>
        </w:rPr>
        <w:t>OBNOVO PALAČE KRESIJA</w:t>
      </w:r>
    </w:p>
    <w:p w14:paraId="7B89BA83" w14:textId="77777777" w:rsidR="00242B78" w:rsidRDefault="00242B78" w:rsidP="00242B78">
      <w:pPr>
        <w:ind w:left="1134"/>
        <w:rPr>
          <w:b/>
          <w:i w:val="0"/>
          <w:sz w:val="22"/>
          <w:szCs w:val="24"/>
          <w:lang w:eastAsia="en-US"/>
        </w:rPr>
      </w:pPr>
    </w:p>
    <w:p w14:paraId="6DC526AD" w14:textId="77777777" w:rsidR="00242B78" w:rsidRPr="00572A35" w:rsidRDefault="00242B78" w:rsidP="00242B78">
      <w:pPr>
        <w:ind w:left="1134"/>
        <w:rPr>
          <w:b/>
          <w:i w:val="0"/>
          <w:sz w:val="22"/>
          <w:szCs w:val="24"/>
          <w:lang w:eastAsia="en-US"/>
        </w:rPr>
      </w:pPr>
    </w:p>
    <w:p w14:paraId="3F69BB0D" w14:textId="77777777" w:rsidR="00242B78" w:rsidRPr="00572A35" w:rsidRDefault="00242B78" w:rsidP="00242B78">
      <w:pPr>
        <w:keepNext/>
        <w:keepLines/>
        <w:tabs>
          <w:tab w:val="left" w:pos="708"/>
        </w:tabs>
        <w:ind w:left="1134"/>
        <w:outlineLvl w:val="6"/>
        <w:rPr>
          <w:b/>
          <w:i w:val="0"/>
          <w:iCs/>
          <w:sz w:val="22"/>
          <w:szCs w:val="22"/>
          <w:lang w:eastAsia="en-US"/>
        </w:rPr>
      </w:pPr>
      <w:r w:rsidRPr="00572A35">
        <w:rPr>
          <w:b/>
          <w:i w:val="0"/>
          <w:iCs/>
          <w:sz w:val="22"/>
          <w:szCs w:val="22"/>
          <w:lang w:eastAsia="en-US"/>
        </w:rPr>
        <w:t>Uvodne določbe</w:t>
      </w:r>
    </w:p>
    <w:p w14:paraId="5639B378" w14:textId="77777777" w:rsidR="00242B78" w:rsidRPr="00572A35" w:rsidRDefault="00242B78" w:rsidP="00242B78">
      <w:pPr>
        <w:ind w:left="1134"/>
        <w:rPr>
          <w:i w:val="0"/>
          <w:sz w:val="22"/>
          <w:szCs w:val="22"/>
          <w:lang w:eastAsia="en-US"/>
        </w:rPr>
      </w:pPr>
    </w:p>
    <w:p w14:paraId="7EA6E2F3"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635D74BE" w14:textId="77777777" w:rsidR="00242B78" w:rsidRPr="00572A35" w:rsidRDefault="00242B78" w:rsidP="00242B78">
      <w:pPr>
        <w:ind w:left="1134"/>
        <w:rPr>
          <w:i w:val="0"/>
          <w:sz w:val="22"/>
          <w:szCs w:val="22"/>
          <w:lang w:eastAsia="en-US"/>
        </w:rPr>
      </w:pPr>
    </w:p>
    <w:p w14:paraId="13548F98" w14:textId="77777777" w:rsidR="00242B78" w:rsidRPr="00572A35" w:rsidRDefault="00242B78" w:rsidP="00242B78">
      <w:pPr>
        <w:ind w:left="1134"/>
        <w:jc w:val="both"/>
        <w:rPr>
          <w:i w:val="0"/>
          <w:sz w:val="22"/>
          <w:szCs w:val="22"/>
          <w:lang w:eastAsia="en-US"/>
        </w:rPr>
      </w:pPr>
      <w:r w:rsidRPr="00572A35">
        <w:rPr>
          <w:i w:val="0"/>
          <w:sz w:val="22"/>
          <w:szCs w:val="22"/>
          <w:lang w:eastAsia="en-US"/>
        </w:rPr>
        <w:t>Pogodbeni stranki uvodoma ugotavljata:</w:t>
      </w:r>
    </w:p>
    <w:p w14:paraId="2E156348" w14:textId="77777777" w:rsidR="00242B78" w:rsidRPr="00572A35" w:rsidRDefault="00242B78" w:rsidP="00242B78">
      <w:pPr>
        <w:widowControl w:val="0"/>
        <w:numPr>
          <w:ilvl w:val="0"/>
          <w:numId w:val="32"/>
        </w:numPr>
        <w:suppressAutoHyphens/>
        <w:contextualSpacing/>
        <w:jc w:val="both"/>
        <w:rPr>
          <w:i w:val="0"/>
          <w:sz w:val="22"/>
          <w:szCs w:val="22"/>
          <w:lang w:eastAsia="en-US"/>
        </w:rPr>
      </w:pPr>
      <w:r w:rsidRPr="00572A35">
        <w:rPr>
          <w:i w:val="0"/>
          <w:sz w:val="22"/>
          <w:szCs w:val="22"/>
          <w:lang w:eastAsia="en-US"/>
        </w:rPr>
        <w:t xml:space="preserve">da je v Načrtu razvojnih programov Mestne občine Ljubljana predvidena izvedba projekta </w:t>
      </w:r>
      <w:r>
        <w:rPr>
          <w:i w:val="0"/>
          <w:sz w:val="22"/>
          <w:szCs w:val="22"/>
          <w:lang w:eastAsia="en-US"/>
        </w:rPr>
        <w:t xml:space="preserve">»Obnova Palače Kresija«, za kar je potrebna izdelava projektne dokumentacije; </w:t>
      </w:r>
    </w:p>
    <w:p w14:paraId="058E8951" w14:textId="77777777" w:rsidR="00242B78" w:rsidRDefault="00242B78" w:rsidP="00242B78">
      <w:pPr>
        <w:pStyle w:val="Odstavekseznama"/>
        <w:numPr>
          <w:ilvl w:val="0"/>
          <w:numId w:val="32"/>
        </w:numPr>
        <w:contextualSpacing/>
        <w:jc w:val="both"/>
        <w:rPr>
          <w:i w:val="0"/>
          <w:sz w:val="22"/>
          <w:szCs w:val="22"/>
          <w:lang w:eastAsia="en-US"/>
        </w:rPr>
      </w:pPr>
      <w:r w:rsidRPr="00572A35">
        <w:rPr>
          <w:i w:val="0"/>
          <w:sz w:val="22"/>
          <w:szCs w:val="22"/>
          <w:lang w:eastAsia="en-US"/>
        </w:rPr>
        <w:t>je</w:t>
      </w:r>
      <w:r>
        <w:rPr>
          <w:i w:val="0"/>
          <w:sz w:val="22"/>
          <w:szCs w:val="22"/>
          <w:lang w:eastAsia="en-US"/>
        </w:rPr>
        <w:t xml:space="preserve"> bil </w:t>
      </w:r>
      <w:r w:rsidRPr="00572A35">
        <w:rPr>
          <w:i w:val="0"/>
          <w:sz w:val="22"/>
          <w:szCs w:val="22"/>
          <w:lang w:eastAsia="en-US"/>
        </w:rPr>
        <w:t xml:space="preserve">projektant izbran </w:t>
      </w:r>
      <w:r>
        <w:rPr>
          <w:i w:val="0"/>
          <w:sz w:val="22"/>
          <w:szCs w:val="22"/>
          <w:lang w:eastAsia="en-US"/>
        </w:rPr>
        <w:t xml:space="preserve">kot najugodnejši ponudnik z Odločitvijo o oddaji javnega naročila št. ……………….. </w:t>
      </w:r>
      <w:r w:rsidRPr="004E34DB">
        <w:rPr>
          <w:i w:val="0"/>
          <w:sz w:val="22"/>
          <w:szCs w:val="22"/>
          <w:lang w:eastAsia="en-US"/>
        </w:rPr>
        <w:t xml:space="preserve">z dne …………………; </w:t>
      </w:r>
    </w:p>
    <w:p w14:paraId="483698D4" w14:textId="77777777" w:rsidR="00242B78" w:rsidRPr="00DD7380" w:rsidRDefault="00242B78" w:rsidP="00242B78">
      <w:pPr>
        <w:pStyle w:val="Odstavekseznama"/>
        <w:numPr>
          <w:ilvl w:val="0"/>
          <w:numId w:val="32"/>
        </w:numPr>
        <w:contextualSpacing/>
        <w:jc w:val="both"/>
        <w:rPr>
          <w:i w:val="0"/>
          <w:sz w:val="22"/>
          <w:szCs w:val="22"/>
          <w:lang w:eastAsia="en-US"/>
        </w:rPr>
      </w:pPr>
      <w:r>
        <w:rPr>
          <w:i w:val="0"/>
          <w:sz w:val="22"/>
          <w:szCs w:val="22"/>
          <w:lang w:eastAsia="en-US"/>
        </w:rPr>
        <w:t xml:space="preserve">da </w:t>
      </w:r>
      <w:r w:rsidRPr="00DD7380">
        <w:rPr>
          <w:i w:val="0"/>
          <w:sz w:val="22"/>
          <w:szCs w:val="22"/>
          <w:lang w:eastAsia="en-US"/>
        </w:rPr>
        <w:t>je izvajanje pogodbe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14:paraId="7191E3E4" w14:textId="77777777" w:rsidR="00242B78" w:rsidRPr="00DD7380" w:rsidRDefault="00242B78" w:rsidP="00242B78">
      <w:pPr>
        <w:pStyle w:val="Odstavekseznama"/>
        <w:numPr>
          <w:ilvl w:val="0"/>
          <w:numId w:val="32"/>
        </w:numPr>
        <w:contextualSpacing/>
        <w:jc w:val="both"/>
        <w:rPr>
          <w:i w:val="0"/>
          <w:sz w:val="22"/>
          <w:szCs w:val="22"/>
          <w:lang w:eastAsia="en-US"/>
        </w:rPr>
      </w:pPr>
      <w:r w:rsidRPr="00DD7380">
        <w:rPr>
          <w:i w:val="0"/>
          <w:sz w:val="22"/>
          <w:szCs w:val="22"/>
          <w:lang w:eastAsia="en-US"/>
        </w:rPr>
        <w:t>da izvajalec v času sklepanja pogodbe nima prepovedi opravljanja dejavnosti zaradi razglasitve epidemije;</w:t>
      </w:r>
    </w:p>
    <w:p w14:paraId="04E08ABB" w14:textId="77777777" w:rsidR="00242B78" w:rsidRPr="00DD7380" w:rsidRDefault="00242B78" w:rsidP="00242B78">
      <w:pPr>
        <w:pStyle w:val="Odstavekseznama"/>
        <w:numPr>
          <w:ilvl w:val="0"/>
          <w:numId w:val="32"/>
        </w:numPr>
        <w:contextualSpacing/>
        <w:jc w:val="both"/>
        <w:rPr>
          <w:i w:val="0"/>
          <w:sz w:val="22"/>
          <w:szCs w:val="22"/>
          <w:lang w:eastAsia="en-US"/>
        </w:rPr>
      </w:pPr>
      <w:r w:rsidRPr="00DD7380">
        <w:rPr>
          <w:i w:val="0"/>
          <w:sz w:val="22"/>
          <w:szCs w:val="22"/>
          <w:lang w:eastAsia="en-US"/>
        </w:rPr>
        <w:t>da mora izvajalec naročnika sproti obveščati o kakršnikoli spremembi, ki bi lahko privedla do tega, da se pogodbena dela ne bi mogla več izvajati;</w:t>
      </w:r>
    </w:p>
    <w:p w14:paraId="3536E6CD" w14:textId="77777777" w:rsidR="00242B78" w:rsidRPr="00572A35" w:rsidRDefault="00242B78" w:rsidP="00242B78">
      <w:pPr>
        <w:pStyle w:val="Odstavekseznama"/>
        <w:numPr>
          <w:ilvl w:val="0"/>
          <w:numId w:val="32"/>
        </w:numPr>
        <w:contextualSpacing/>
        <w:jc w:val="both"/>
      </w:pPr>
      <w:r w:rsidRPr="00572A35">
        <w:rPr>
          <w:i w:val="0"/>
          <w:sz w:val="22"/>
          <w:szCs w:val="22"/>
          <w:lang w:eastAsia="en-US"/>
        </w:rPr>
        <w:t>ima naročnik za izvedbo pogodbenih del predvidena sredstva</w:t>
      </w:r>
      <w:r>
        <w:rPr>
          <w:i w:val="0"/>
          <w:sz w:val="22"/>
          <w:szCs w:val="22"/>
          <w:lang w:eastAsia="en-US"/>
        </w:rPr>
        <w:t xml:space="preserve"> za leti 2021 in 2022</w:t>
      </w:r>
      <w:r w:rsidRPr="00572A35">
        <w:rPr>
          <w:i w:val="0"/>
          <w:sz w:val="22"/>
          <w:szCs w:val="22"/>
          <w:lang w:eastAsia="en-US"/>
        </w:rPr>
        <w:t xml:space="preserve"> </w:t>
      </w:r>
      <w:r>
        <w:rPr>
          <w:i w:val="0"/>
          <w:sz w:val="22"/>
          <w:szCs w:val="22"/>
          <w:lang w:eastAsia="en-US"/>
        </w:rPr>
        <w:t xml:space="preserve">v rebalansu proračuna MOL za leto 2021 v okviru </w:t>
      </w:r>
      <w:r w:rsidRPr="00572A35">
        <w:rPr>
          <w:i w:val="0"/>
          <w:sz w:val="22"/>
          <w:szCs w:val="22"/>
          <w:lang w:eastAsia="en-US"/>
        </w:rPr>
        <w:t>NRP 7560-</w:t>
      </w:r>
      <w:r>
        <w:rPr>
          <w:i w:val="0"/>
          <w:sz w:val="22"/>
          <w:szCs w:val="22"/>
          <w:lang w:eastAsia="en-US"/>
        </w:rPr>
        <w:t>20</w:t>
      </w:r>
      <w:r w:rsidRPr="00572A35">
        <w:rPr>
          <w:i w:val="0"/>
          <w:sz w:val="22"/>
          <w:szCs w:val="22"/>
          <w:lang w:eastAsia="en-US"/>
        </w:rPr>
        <w:t>-</w:t>
      </w:r>
      <w:r>
        <w:rPr>
          <w:i w:val="0"/>
          <w:sz w:val="22"/>
          <w:szCs w:val="22"/>
          <w:lang w:eastAsia="en-US"/>
        </w:rPr>
        <w:t>0901 OBNOVA PALAČE KRESIJE,</w:t>
      </w:r>
      <w:r w:rsidRPr="00572A35">
        <w:rPr>
          <w:i w:val="0"/>
          <w:sz w:val="22"/>
          <w:szCs w:val="22"/>
          <w:lang w:eastAsia="en-US"/>
        </w:rPr>
        <w:t xml:space="preserve"> na proračunski postavki </w:t>
      </w:r>
      <w:r>
        <w:rPr>
          <w:i w:val="0"/>
          <w:sz w:val="22"/>
          <w:szCs w:val="22"/>
          <w:lang w:eastAsia="en-US"/>
        </w:rPr>
        <w:t>013356 Obnova palače Kresija</w:t>
      </w:r>
      <w:r w:rsidRPr="00572A35">
        <w:rPr>
          <w:i w:val="0"/>
          <w:sz w:val="22"/>
          <w:szCs w:val="22"/>
          <w:lang w:eastAsia="en-US"/>
        </w:rPr>
        <w:t xml:space="preserve">, kontu </w:t>
      </w:r>
      <w:r>
        <w:rPr>
          <w:i w:val="0"/>
          <w:sz w:val="22"/>
          <w:szCs w:val="22"/>
          <w:lang w:eastAsia="en-US"/>
        </w:rPr>
        <w:t>4208 pri</w:t>
      </w:r>
      <w:r w:rsidRPr="00572A35">
        <w:rPr>
          <w:i w:val="0"/>
          <w:sz w:val="22"/>
          <w:szCs w:val="22"/>
          <w:lang w:eastAsia="en-US"/>
        </w:rPr>
        <w:t xml:space="preserve"> </w:t>
      </w:r>
      <w:r>
        <w:rPr>
          <w:i w:val="0"/>
          <w:sz w:val="22"/>
          <w:szCs w:val="22"/>
          <w:lang w:eastAsia="en-US"/>
        </w:rPr>
        <w:t>Službi za razvojne projekte in investicije Mestne občine Ljubljana (</w:t>
      </w:r>
      <w:r w:rsidRPr="00572A35">
        <w:rPr>
          <w:i w:val="0"/>
          <w:sz w:val="22"/>
          <w:szCs w:val="22"/>
          <w:lang w:eastAsia="en-US"/>
        </w:rPr>
        <w:t xml:space="preserve">MOL </w:t>
      </w:r>
      <w:r>
        <w:rPr>
          <w:i w:val="0"/>
          <w:sz w:val="22"/>
          <w:szCs w:val="22"/>
          <w:lang w:eastAsia="en-US"/>
        </w:rPr>
        <w:t>SRPI).</w:t>
      </w:r>
    </w:p>
    <w:p w14:paraId="16410929" w14:textId="77777777" w:rsidR="00242B78" w:rsidRPr="00572A35" w:rsidRDefault="00242B78" w:rsidP="00242B78">
      <w:pPr>
        <w:ind w:left="1134"/>
        <w:jc w:val="both"/>
        <w:rPr>
          <w:i w:val="0"/>
          <w:sz w:val="22"/>
          <w:szCs w:val="22"/>
          <w:lang w:eastAsia="en-US"/>
        </w:rPr>
      </w:pPr>
    </w:p>
    <w:p w14:paraId="580936B2" w14:textId="77777777" w:rsidR="00242B78" w:rsidRDefault="00242B78" w:rsidP="00242B78">
      <w:pPr>
        <w:keepNext/>
        <w:tabs>
          <w:tab w:val="left" w:pos="708"/>
        </w:tabs>
        <w:ind w:left="1134"/>
        <w:outlineLvl w:val="2"/>
        <w:rPr>
          <w:b/>
          <w:bCs/>
          <w:i w:val="0"/>
          <w:sz w:val="22"/>
          <w:szCs w:val="22"/>
          <w:lang w:eastAsia="en-US"/>
        </w:rPr>
      </w:pPr>
    </w:p>
    <w:p w14:paraId="74842B78" w14:textId="77777777" w:rsidR="00242B78" w:rsidRDefault="00242B78" w:rsidP="00242B78">
      <w:pPr>
        <w:keepNext/>
        <w:tabs>
          <w:tab w:val="left" w:pos="708"/>
        </w:tabs>
        <w:ind w:left="1134"/>
        <w:outlineLvl w:val="2"/>
        <w:rPr>
          <w:b/>
          <w:bCs/>
          <w:i w:val="0"/>
          <w:sz w:val="22"/>
          <w:szCs w:val="22"/>
          <w:lang w:eastAsia="en-US"/>
        </w:rPr>
      </w:pPr>
      <w:r w:rsidRPr="00572A35">
        <w:rPr>
          <w:b/>
          <w:bCs/>
          <w:i w:val="0"/>
          <w:sz w:val="22"/>
          <w:szCs w:val="22"/>
          <w:lang w:eastAsia="en-US"/>
        </w:rPr>
        <w:t>Predmet pogodbe</w:t>
      </w:r>
    </w:p>
    <w:p w14:paraId="0D848E83" w14:textId="77777777" w:rsidR="00242B78" w:rsidRPr="00572A35" w:rsidRDefault="00242B78" w:rsidP="00242B78">
      <w:pPr>
        <w:keepNext/>
        <w:tabs>
          <w:tab w:val="left" w:pos="708"/>
        </w:tabs>
        <w:ind w:left="1134"/>
        <w:outlineLvl w:val="2"/>
        <w:rPr>
          <w:b/>
          <w:bCs/>
          <w:i w:val="0"/>
          <w:sz w:val="22"/>
          <w:szCs w:val="22"/>
          <w:lang w:eastAsia="en-US"/>
        </w:rPr>
      </w:pPr>
    </w:p>
    <w:p w14:paraId="315BEB11"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2E55BCD9" w14:textId="77777777" w:rsidR="00242B78" w:rsidRPr="00572A35" w:rsidRDefault="00242B78" w:rsidP="00242B78">
      <w:pPr>
        <w:ind w:left="1134"/>
        <w:jc w:val="center"/>
        <w:rPr>
          <w:i w:val="0"/>
          <w:sz w:val="22"/>
          <w:szCs w:val="22"/>
          <w:lang w:eastAsia="en-US"/>
        </w:rPr>
      </w:pPr>
    </w:p>
    <w:p w14:paraId="2A3AAA39" w14:textId="77777777" w:rsidR="00242B78" w:rsidRPr="00572A35" w:rsidRDefault="00242B78" w:rsidP="00242B78">
      <w:pPr>
        <w:ind w:left="1134"/>
        <w:jc w:val="both"/>
        <w:rPr>
          <w:i w:val="0"/>
          <w:sz w:val="22"/>
          <w:szCs w:val="22"/>
          <w:lang w:eastAsia="en-US"/>
        </w:rPr>
      </w:pPr>
      <w:r w:rsidRPr="00572A35">
        <w:rPr>
          <w:i w:val="0"/>
          <w:sz w:val="22"/>
          <w:szCs w:val="22"/>
          <w:lang w:eastAsia="en-US"/>
        </w:rPr>
        <w:lastRenderedPageBreak/>
        <w:t xml:space="preserve">S to pogodbo naročnik naroča, projektant pa se zavezuje izdelati projektno dokumentacijo za projekt </w:t>
      </w:r>
      <w:r>
        <w:rPr>
          <w:i w:val="0"/>
          <w:sz w:val="22"/>
          <w:szCs w:val="22"/>
          <w:lang w:eastAsia="en-US"/>
        </w:rPr>
        <w:t>»Obnova Palače Kresija«</w:t>
      </w:r>
      <w:r w:rsidRPr="00572A35">
        <w:rPr>
          <w:i w:val="0"/>
          <w:sz w:val="22"/>
          <w:szCs w:val="22"/>
          <w:lang w:eastAsia="en-US"/>
        </w:rPr>
        <w:t>, ki obsega</w:t>
      </w:r>
      <w:r>
        <w:rPr>
          <w:i w:val="0"/>
          <w:sz w:val="22"/>
          <w:szCs w:val="22"/>
          <w:lang w:eastAsia="en-US"/>
        </w:rPr>
        <w:t>: idejna zasnova za pridobitev projektnih in drugih pogojev (IZP) ,</w:t>
      </w:r>
      <w:r w:rsidRPr="00572A35">
        <w:rPr>
          <w:i w:val="0"/>
          <w:sz w:val="22"/>
          <w:szCs w:val="22"/>
          <w:lang w:eastAsia="en-US"/>
        </w:rPr>
        <w:t xml:space="preserve"> projektno dokumentacijo za pridobitev mnenj</w:t>
      </w:r>
      <w:r>
        <w:rPr>
          <w:i w:val="0"/>
          <w:sz w:val="22"/>
          <w:szCs w:val="22"/>
          <w:lang w:eastAsia="en-US"/>
        </w:rPr>
        <w:t xml:space="preserve"> in gradbenega dovoljenja (DGD) in </w:t>
      </w:r>
      <w:r w:rsidRPr="00572A35">
        <w:rPr>
          <w:i w:val="0"/>
          <w:sz w:val="22"/>
          <w:szCs w:val="22"/>
          <w:lang w:eastAsia="en-US"/>
        </w:rPr>
        <w:t>projektno dokumentacijo za izvedbo gradnje (PZI</w:t>
      </w:r>
      <w:r w:rsidRPr="00434101">
        <w:rPr>
          <w:i w:val="0"/>
          <w:sz w:val="22"/>
          <w:szCs w:val="22"/>
          <w:lang w:eastAsia="en-US"/>
        </w:rPr>
        <w:t xml:space="preserve">) </w:t>
      </w:r>
      <w:r>
        <w:rPr>
          <w:i w:val="0"/>
          <w:sz w:val="22"/>
          <w:szCs w:val="22"/>
          <w:lang w:eastAsia="en-US"/>
        </w:rPr>
        <w:t>(v nadaljevanju pogodbe vsa zgoraj navedena dokumentacija skupno poimenovana kot projektna dokumentacija) ter</w:t>
      </w:r>
      <w:r w:rsidRPr="00572A35">
        <w:rPr>
          <w:i w:val="0"/>
          <w:sz w:val="22"/>
          <w:szCs w:val="22"/>
          <w:lang w:eastAsia="en-US"/>
        </w:rPr>
        <w:t xml:space="preserve"> </w:t>
      </w:r>
      <w:r>
        <w:rPr>
          <w:i w:val="0"/>
          <w:sz w:val="22"/>
          <w:szCs w:val="22"/>
          <w:lang w:eastAsia="en-US"/>
        </w:rPr>
        <w:t xml:space="preserve">za </w:t>
      </w:r>
      <w:r w:rsidRPr="00572A35">
        <w:rPr>
          <w:i w:val="0"/>
          <w:sz w:val="22"/>
          <w:szCs w:val="22"/>
          <w:lang w:eastAsia="en-US"/>
        </w:rPr>
        <w:t>vodenje projekta</w:t>
      </w:r>
      <w:r>
        <w:rPr>
          <w:i w:val="0"/>
          <w:sz w:val="22"/>
          <w:szCs w:val="22"/>
          <w:lang w:eastAsia="en-US"/>
        </w:rPr>
        <w:t>, vse kakor izhaja iz razpisne dokumentacije naročnika št. ………., ki je sestavni del te pogodbe</w:t>
      </w:r>
      <w:r w:rsidRPr="00572A35">
        <w:rPr>
          <w:i w:val="0"/>
          <w:sz w:val="22"/>
          <w:szCs w:val="22"/>
          <w:lang w:eastAsia="en-US"/>
        </w:rPr>
        <w:t xml:space="preserve">. </w:t>
      </w:r>
    </w:p>
    <w:p w14:paraId="27A11AEF" w14:textId="77777777" w:rsidR="00242B78" w:rsidRPr="00572A35" w:rsidRDefault="00242B78" w:rsidP="00242B78">
      <w:pPr>
        <w:ind w:left="1134"/>
        <w:jc w:val="both"/>
        <w:rPr>
          <w:i w:val="0"/>
          <w:sz w:val="22"/>
          <w:szCs w:val="22"/>
          <w:lang w:eastAsia="en-US"/>
        </w:rPr>
      </w:pPr>
    </w:p>
    <w:p w14:paraId="6A930E93" w14:textId="77777777" w:rsidR="00242B78" w:rsidRDefault="00242B78" w:rsidP="00242B78">
      <w:pPr>
        <w:ind w:left="1134"/>
        <w:jc w:val="both"/>
        <w:rPr>
          <w:i w:val="0"/>
          <w:sz w:val="22"/>
          <w:szCs w:val="22"/>
          <w:lang w:eastAsia="en-US"/>
        </w:rPr>
      </w:pPr>
      <w:r w:rsidRPr="00572A35">
        <w:rPr>
          <w:i w:val="0"/>
          <w:sz w:val="22"/>
          <w:szCs w:val="22"/>
          <w:lang w:eastAsia="en-US"/>
        </w:rPr>
        <w:t xml:space="preserve">Projektna dokumentacija mora biti izdelana </w:t>
      </w:r>
      <w:r w:rsidRPr="006500AD">
        <w:rPr>
          <w:i w:val="0"/>
          <w:sz w:val="22"/>
          <w:szCs w:val="22"/>
          <w:lang w:eastAsia="en-US"/>
        </w:rPr>
        <w:t>skladno s projektno nalogo, ki je</w:t>
      </w:r>
      <w:r>
        <w:rPr>
          <w:i w:val="0"/>
          <w:sz w:val="22"/>
          <w:szCs w:val="22"/>
          <w:lang w:eastAsia="en-US"/>
        </w:rPr>
        <w:t xml:space="preserve"> sestavni del razpisne dokumentacije naročnika in ob </w:t>
      </w:r>
      <w:r w:rsidRPr="00572A35">
        <w:rPr>
          <w:i w:val="0"/>
          <w:sz w:val="22"/>
          <w:szCs w:val="22"/>
          <w:lang w:eastAsia="en-US"/>
        </w:rPr>
        <w:t>upoštevanj</w:t>
      </w:r>
      <w:r>
        <w:rPr>
          <w:i w:val="0"/>
          <w:sz w:val="22"/>
          <w:szCs w:val="22"/>
          <w:lang w:eastAsia="en-US"/>
        </w:rPr>
        <w:t>u</w:t>
      </w:r>
      <w:r w:rsidRPr="00572A35">
        <w:rPr>
          <w:i w:val="0"/>
          <w:sz w:val="22"/>
          <w:szCs w:val="22"/>
          <w:lang w:eastAsia="en-US"/>
        </w:rPr>
        <w:t xml:space="preserve"> zahtev naročnika, predpisov in pravil stroke glede na namen, vrsto, velikost, zmogljivost, predvidene vplive in druge značilnosti objekta z arh</w:t>
      </w:r>
      <w:r>
        <w:rPr>
          <w:i w:val="0"/>
          <w:sz w:val="22"/>
          <w:szCs w:val="22"/>
          <w:lang w:eastAsia="en-US"/>
        </w:rPr>
        <w:t>itekturnimi, gradbenotehničnimi</w:t>
      </w:r>
      <w:r w:rsidRPr="00572A35">
        <w:rPr>
          <w:i w:val="0"/>
          <w:sz w:val="22"/>
          <w:szCs w:val="22"/>
          <w:lang w:eastAsia="en-US"/>
        </w:rPr>
        <w:t xml:space="preserve"> in drugimi rešitvami</w:t>
      </w:r>
      <w:r>
        <w:rPr>
          <w:i w:val="0"/>
          <w:sz w:val="22"/>
          <w:szCs w:val="22"/>
          <w:lang w:eastAsia="en-US"/>
        </w:rPr>
        <w:t>.</w:t>
      </w:r>
      <w:r w:rsidRPr="00506BA2">
        <w:rPr>
          <w:i w:val="0"/>
          <w:sz w:val="22"/>
          <w:szCs w:val="22"/>
          <w:lang w:eastAsia="en-US"/>
        </w:rPr>
        <w:t xml:space="preserve"> </w:t>
      </w:r>
    </w:p>
    <w:p w14:paraId="26A30FBF" w14:textId="77777777" w:rsidR="00242B78" w:rsidRPr="002B2DD8" w:rsidRDefault="00242B78" w:rsidP="00242B78">
      <w:pPr>
        <w:ind w:left="1134"/>
        <w:jc w:val="both"/>
        <w:rPr>
          <w:i w:val="0"/>
          <w:sz w:val="16"/>
          <w:szCs w:val="16"/>
          <w:lang w:eastAsia="en-US"/>
        </w:rPr>
      </w:pPr>
    </w:p>
    <w:p w14:paraId="589FCCE8" w14:textId="77777777" w:rsidR="00242B78" w:rsidRPr="00572A35" w:rsidRDefault="00242B78" w:rsidP="00242B78">
      <w:pPr>
        <w:ind w:left="1134"/>
        <w:jc w:val="both"/>
        <w:rPr>
          <w:i w:val="0"/>
          <w:sz w:val="22"/>
          <w:szCs w:val="22"/>
          <w:lang w:eastAsia="en-US"/>
        </w:rPr>
      </w:pPr>
      <w:r w:rsidRPr="00572A35">
        <w:rPr>
          <w:i w:val="0"/>
          <w:sz w:val="22"/>
          <w:szCs w:val="22"/>
          <w:lang w:eastAsia="en-US"/>
        </w:rPr>
        <w:t>Projektna dokumentacija mora</w:t>
      </w:r>
      <w:r>
        <w:rPr>
          <w:i w:val="0"/>
          <w:sz w:val="22"/>
          <w:szCs w:val="22"/>
          <w:lang w:eastAsia="en-US"/>
        </w:rPr>
        <w:t xml:space="preserve"> </w:t>
      </w:r>
      <w:r w:rsidRPr="00572A35">
        <w:rPr>
          <w:i w:val="0"/>
          <w:sz w:val="22"/>
          <w:szCs w:val="22"/>
          <w:lang w:eastAsia="en-US"/>
        </w:rPr>
        <w:t xml:space="preserve"> </w:t>
      </w:r>
      <w:r w:rsidRPr="00EE4774">
        <w:rPr>
          <w:i w:val="0"/>
          <w:sz w:val="22"/>
          <w:szCs w:val="22"/>
          <w:lang w:eastAsia="en-US"/>
        </w:rPr>
        <w:t>določiti lokacijske, funkcionalne</w:t>
      </w:r>
      <w:r w:rsidRPr="00572A35">
        <w:rPr>
          <w:i w:val="0"/>
          <w:sz w:val="22"/>
          <w:szCs w:val="22"/>
          <w:lang w:eastAsia="en-US"/>
        </w:rPr>
        <w:t xml:space="preserve">, tehnične in oblikovne značilnosti objekta tako, da ta zagotavlja skladnost objekta s predpisi, ki urejajo bistvene in druge zahteve, skladnost </w:t>
      </w:r>
      <w:r w:rsidRPr="00EE4774">
        <w:rPr>
          <w:i w:val="0"/>
          <w:sz w:val="22"/>
          <w:szCs w:val="22"/>
          <w:lang w:eastAsia="en-US"/>
        </w:rPr>
        <w:t>objekta s prostorskimi akti in predpisi o urejanju prostora, skladnost</w:t>
      </w:r>
      <w:r w:rsidRPr="00572A35">
        <w:rPr>
          <w:i w:val="0"/>
          <w:sz w:val="22"/>
          <w:szCs w:val="22"/>
          <w:lang w:eastAsia="en-US"/>
        </w:rPr>
        <w:t xml:space="preserve"> objekta s predpisi, ki so podlaga za izdajo mnenj.</w:t>
      </w:r>
    </w:p>
    <w:p w14:paraId="0584B4CE" w14:textId="77777777" w:rsidR="00242B78" w:rsidRPr="00572A35" w:rsidRDefault="00242B78" w:rsidP="00242B78">
      <w:pPr>
        <w:ind w:left="1134"/>
        <w:jc w:val="both"/>
        <w:rPr>
          <w:b/>
          <w:i w:val="0"/>
          <w:sz w:val="22"/>
          <w:szCs w:val="22"/>
          <w:lang w:eastAsia="en-US"/>
        </w:rPr>
      </w:pPr>
    </w:p>
    <w:p w14:paraId="4F18F21D" w14:textId="77777777" w:rsidR="00242B78" w:rsidRDefault="00242B78" w:rsidP="00242B78">
      <w:pPr>
        <w:ind w:left="1134"/>
        <w:jc w:val="both"/>
        <w:rPr>
          <w:b/>
          <w:i w:val="0"/>
          <w:sz w:val="22"/>
          <w:szCs w:val="22"/>
          <w:lang w:eastAsia="en-US"/>
        </w:rPr>
      </w:pPr>
    </w:p>
    <w:p w14:paraId="0B0D33FB" w14:textId="77777777" w:rsidR="00242B78" w:rsidRDefault="00242B78" w:rsidP="00242B78">
      <w:pPr>
        <w:ind w:left="1134"/>
        <w:jc w:val="both"/>
        <w:rPr>
          <w:b/>
          <w:i w:val="0"/>
          <w:sz w:val="22"/>
          <w:szCs w:val="22"/>
          <w:lang w:eastAsia="en-US"/>
        </w:rPr>
      </w:pPr>
      <w:r w:rsidRPr="00572A35">
        <w:rPr>
          <w:b/>
          <w:i w:val="0"/>
          <w:sz w:val="22"/>
          <w:szCs w:val="22"/>
          <w:lang w:eastAsia="en-US"/>
        </w:rPr>
        <w:t xml:space="preserve">Obseg </w:t>
      </w:r>
      <w:r>
        <w:rPr>
          <w:b/>
          <w:i w:val="0"/>
          <w:sz w:val="22"/>
          <w:szCs w:val="22"/>
          <w:lang w:eastAsia="en-US"/>
        </w:rPr>
        <w:t xml:space="preserve">pogodbenih </w:t>
      </w:r>
      <w:r w:rsidRPr="00572A35">
        <w:rPr>
          <w:b/>
          <w:i w:val="0"/>
          <w:sz w:val="22"/>
          <w:szCs w:val="22"/>
          <w:lang w:eastAsia="en-US"/>
        </w:rPr>
        <w:t>del</w:t>
      </w:r>
    </w:p>
    <w:p w14:paraId="148FD7D0" w14:textId="77777777" w:rsidR="00242B78" w:rsidRPr="00572A35" w:rsidRDefault="00242B78" w:rsidP="00242B78">
      <w:pPr>
        <w:ind w:left="1134"/>
        <w:jc w:val="both"/>
        <w:rPr>
          <w:b/>
          <w:i w:val="0"/>
          <w:sz w:val="22"/>
          <w:szCs w:val="22"/>
          <w:lang w:eastAsia="en-US"/>
        </w:rPr>
      </w:pPr>
    </w:p>
    <w:p w14:paraId="6D56FFCE"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3DA07959" w14:textId="77777777" w:rsidR="00242B78" w:rsidRPr="00572A35" w:rsidRDefault="00242B78" w:rsidP="00242B78">
      <w:pPr>
        <w:ind w:left="1134"/>
        <w:jc w:val="both"/>
        <w:rPr>
          <w:i w:val="0"/>
          <w:sz w:val="22"/>
          <w:szCs w:val="22"/>
          <w:lang w:eastAsia="en-US"/>
        </w:rPr>
      </w:pPr>
    </w:p>
    <w:p w14:paraId="505C1A61" w14:textId="77777777" w:rsidR="00242B78" w:rsidRPr="00583704" w:rsidRDefault="00242B78" w:rsidP="00242B78">
      <w:pPr>
        <w:ind w:left="1134"/>
        <w:jc w:val="both"/>
        <w:rPr>
          <w:i w:val="0"/>
          <w:sz w:val="22"/>
          <w:szCs w:val="22"/>
          <w:lang w:eastAsia="en-US"/>
        </w:rPr>
      </w:pPr>
      <w:r w:rsidRPr="00583704">
        <w:rPr>
          <w:i w:val="0"/>
          <w:sz w:val="22"/>
          <w:szCs w:val="22"/>
          <w:lang w:eastAsia="en-US"/>
        </w:rPr>
        <w:t xml:space="preserve">Pogodbena dela obsegajo: </w:t>
      </w:r>
    </w:p>
    <w:p w14:paraId="786CED47" w14:textId="77777777" w:rsidR="00242B78" w:rsidRDefault="00242B78" w:rsidP="00242B78">
      <w:pPr>
        <w:ind w:left="1134"/>
        <w:jc w:val="both"/>
        <w:rPr>
          <w:b/>
          <w:i w:val="0"/>
          <w:sz w:val="22"/>
          <w:szCs w:val="22"/>
          <w:lang w:eastAsia="en-US"/>
        </w:rPr>
      </w:pPr>
    </w:p>
    <w:p w14:paraId="05D7A82B" w14:textId="77777777" w:rsidR="00242B78" w:rsidRPr="00583704" w:rsidRDefault="00242B78" w:rsidP="00242B78">
      <w:pPr>
        <w:pStyle w:val="Odstavekseznama"/>
        <w:numPr>
          <w:ilvl w:val="0"/>
          <w:numId w:val="31"/>
        </w:numPr>
        <w:ind w:left="1418" w:hanging="284"/>
        <w:jc w:val="both"/>
        <w:rPr>
          <w:sz w:val="22"/>
          <w:szCs w:val="22"/>
          <w:u w:val="single"/>
          <w:lang w:eastAsia="en-US"/>
        </w:rPr>
      </w:pPr>
      <w:r w:rsidRPr="00583704">
        <w:rPr>
          <w:sz w:val="22"/>
          <w:szCs w:val="22"/>
          <w:u w:val="single"/>
          <w:lang w:eastAsia="en-US"/>
        </w:rPr>
        <w:t>Izdelav</w:t>
      </w:r>
      <w:r w:rsidRPr="00506BA2">
        <w:rPr>
          <w:sz w:val="22"/>
          <w:szCs w:val="22"/>
          <w:u w:val="single"/>
          <w:lang w:eastAsia="en-US"/>
        </w:rPr>
        <w:t>o</w:t>
      </w:r>
      <w:r w:rsidRPr="00583704">
        <w:rPr>
          <w:sz w:val="22"/>
          <w:szCs w:val="22"/>
          <w:u w:val="single"/>
          <w:lang w:eastAsia="en-US"/>
        </w:rPr>
        <w:t xml:space="preserve"> projektne dokumentacije</w:t>
      </w:r>
      <w:r>
        <w:rPr>
          <w:sz w:val="22"/>
          <w:szCs w:val="22"/>
          <w:u w:val="single"/>
          <w:lang w:eastAsia="en-US"/>
        </w:rPr>
        <w:t>, in sicer</w:t>
      </w:r>
      <w:r w:rsidRPr="00583704">
        <w:rPr>
          <w:sz w:val="22"/>
          <w:szCs w:val="22"/>
          <w:u w:val="single"/>
          <w:lang w:eastAsia="en-US"/>
        </w:rPr>
        <w:t xml:space="preserve">: </w:t>
      </w:r>
    </w:p>
    <w:p w14:paraId="3D5B3856" w14:textId="77777777" w:rsidR="00242B78" w:rsidRPr="002B2DD8" w:rsidRDefault="00242B78" w:rsidP="00242B78">
      <w:pPr>
        <w:ind w:left="1134"/>
        <w:jc w:val="both"/>
        <w:rPr>
          <w:sz w:val="16"/>
          <w:szCs w:val="16"/>
          <w:lang w:eastAsia="en-US"/>
        </w:rPr>
      </w:pPr>
    </w:p>
    <w:p w14:paraId="6F8D165A" w14:textId="77777777" w:rsidR="00242B78" w:rsidRDefault="00242B78" w:rsidP="00242B78">
      <w:pPr>
        <w:ind w:left="1134"/>
        <w:rPr>
          <w:i w:val="0"/>
          <w:sz w:val="16"/>
          <w:szCs w:val="16"/>
        </w:rPr>
      </w:pPr>
    </w:p>
    <w:p w14:paraId="129F761B" w14:textId="77777777" w:rsidR="00242B78" w:rsidRDefault="00242B78" w:rsidP="00242B78">
      <w:pPr>
        <w:tabs>
          <w:tab w:val="left" w:pos="567"/>
        </w:tabs>
        <w:ind w:left="1134"/>
        <w:jc w:val="both"/>
        <w:rPr>
          <w:i w:val="0"/>
          <w:sz w:val="22"/>
          <w:szCs w:val="22"/>
          <w:u w:val="single"/>
        </w:rPr>
      </w:pPr>
      <w:r>
        <w:rPr>
          <w:i w:val="0"/>
          <w:sz w:val="22"/>
          <w:szCs w:val="22"/>
          <w:u w:val="single"/>
        </w:rPr>
        <w:t xml:space="preserve">1. </w:t>
      </w:r>
      <w:r w:rsidRPr="004B3EBB">
        <w:rPr>
          <w:i w:val="0"/>
          <w:sz w:val="22"/>
          <w:szCs w:val="22"/>
          <w:u w:val="single"/>
        </w:rPr>
        <w:t xml:space="preserve">Izdelavo Idejne </w:t>
      </w:r>
      <w:r>
        <w:rPr>
          <w:i w:val="0"/>
          <w:sz w:val="22"/>
          <w:szCs w:val="22"/>
          <w:u w:val="single"/>
        </w:rPr>
        <w:t xml:space="preserve">zasnove </w:t>
      </w:r>
      <w:r w:rsidRPr="004B3EBB">
        <w:rPr>
          <w:i w:val="0"/>
          <w:sz w:val="22"/>
          <w:szCs w:val="22"/>
          <w:u w:val="single"/>
        </w:rPr>
        <w:t>(v nadaljevanju I</w:t>
      </w:r>
      <w:r>
        <w:rPr>
          <w:i w:val="0"/>
          <w:sz w:val="22"/>
          <w:szCs w:val="22"/>
          <w:u w:val="single"/>
        </w:rPr>
        <w:t>Z</w:t>
      </w:r>
      <w:r w:rsidRPr="004B3EBB">
        <w:rPr>
          <w:i w:val="0"/>
          <w:sz w:val="22"/>
          <w:szCs w:val="22"/>
          <w:u w:val="single"/>
        </w:rPr>
        <w:t>P), ki mora vsebovati:</w:t>
      </w:r>
    </w:p>
    <w:p w14:paraId="0A82A395" w14:textId="77777777" w:rsidR="00242B78" w:rsidRDefault="00242B78" w:rsidP="00242B78">
      <w:pPr>
        <w:pStyle w:val="Odstavekseznama"/>
        <w:numPr>
          <w:ilvl w:val="0"/>
          <w:numId w:val="33"/>
        </w:numPr>
        <w:jc w:val="both"/>
        <w:rPr>
          <w:i w:val="0"/>
          <w:sz w:val="22"/>
          <w:szCs w:val="22"/>
        </w:rPr>
      </w:pPr>
      <w:r w:rsidRPr="00CF2137">
        <w:rPr>
          <w:i w:val="0"/>
          <w:sz w:val="22"/>
          <w:szCs w:val="22"/>
        </w:rPr>
        <w:t>podatke o udeležencih, gradnji in dokumentaciji,</w:t>
      </w:r>
    </w:p>
    <w:p w14:paraId="50CA4054" w14:textId="77777777" w:rsidR="00242B78" w:rsidRDefault="00242B78" w:rsidP="00242B78">
      <w:pPr>
        <w:pStyle w:val="Odstavekseznama"/>
        <w:numPr>
          <w:ilvl w:val="0"/>
          <w:numId w:val="33"/>
        </w:numPr>
        <w:jc w:val="both"/>
        <w:rPr>
          <w:i w:val="0"/>
          <w:sz w:val="22"/>
          <w:szCs w:val="22"/>
        </w:rPr>
      </w:pPr>
      <w:r>
        <w:rPr>
          <w:i w:val="0"/>
          <w:sz w:val="22"/>
          <w:szCs w:val="22"/>
        </w:rPr>
        <w:t>izjavo revidenta,</w:t>
      </w:r>
    </w:p>
    <w:p w14:paraId="7A12AF01" w14:textId="77777777" w:rsidR="00242B78" w:rsidRDefault="00242B78" w:rsidP="00242B78">
      <w:pPr>
        <w:pStyle w:val="Odstavekseznama"/>
        <w:numPr>
          <w:ilvl w:val="0"/>
          <w:numId w:val="33"/>
        </w:numPr>
        <w:jc w:val="both"/>
        <w:rPr>
          <w:i w:val="0"/>
          <w:sz w:val="22"/>
          <w:szCs w:val="22"/>
        </w:rPr>
      </w:pPr>
      <w:r>
        <w:rPr>
          <w:i w:val="0"/>
          <w:sz w:val="22"/>
          <w:szCs w:val="22"/>
        </w:rPr>
        <w:t>kazalo vsebine (projekta in vodilnega načrta),</w:t>
      </w:r>
    </w:p>
    <w:p w14:paraId="39D0A70F" w14:textId="77777777" w:rsidR="00242B78" w:rsidRDefault="00242B78" w:rsidP="00242B78">
      <w:pPr>
        <w:pStyle w:val="Odstavekseznama"/>
        <w:numPr>
          <w:ilvl w:val="0"/>
          <w:numId w:val="33"/>
        </w:numPr>
        <w:jc w:val="both"/>
        <w:rPr>
          <w:i w:val="0"/>
          <w:sz w:val="22"/>
          <w:szCs w:val="22"/>
        </w:rPr>
      </w:pPr>
      <w:r>
        <w:rPr>
          <w:i w:val="0"/>
          <w:sz w:val="22"/>
          <w:szCs w:val="22"/>
        </w:rPr>
        <w:t>splošne podatke o gradnji,</w:t>
      </w:r>
    </w:p>
    <w:p w14:paraId="14A5C14B" w14:textId="77777777" w:rsidR="00242B78" w:rsidRDefault="00242B78" w:rsidP="00242B78">
      <w:pPr>
        <w:pStyle w:val="Odstavekseznama"/>
        <w:numPr>
          <w:ilvl w:val="0"/>
          <w:numId w:val="33"/>
        </w:numPr>
        <w:jc w:val="both"/>
        <w:rPr>
          <w:i w:val="0"/>
          <w:sz w:val="22"/>
          <w:szCs w:val="22"/>
        </w:rPr>
      </w:pPr>
      <w:r>
        <w:rPr>
          <w:i w:val="0"/>
          <w:sz w:val="22"/>
          <w:szCs w:val="22"/>
        </w:rPr>
        <w:t>projektne pogoje, smernice, mnenja in izkaze,</w:t>
      </w:r>
    </w:p>
    <w:p w14:paraId="35F521BB" w14:textId="77777777" w:rsidR="00242B78" w:rsidRDefault="00242B78" w:rsidP="00242B78">
      <w:pPr>
        <w:pStyle w:val="Odstavekseznama"/>
        <w:numPr>
          <w:ilvl w:val="0"/>
          <w:numId w:val="33"/>
        </w:numPr>
        <w:jc w:val="both"/>
        <w:rPr>
          <w:i w:val="0"/>
          <w:sz w:val="22"/>
          <w:szCs w:val="22"/>
        </w:rPr>
      </w:pPr>
      <w:r>
        <w:rPr>
          <w:i w:val="0"/>
          <w:sz w:val="22"/>
          <w:szCs w:val="22"/>
        </w:rPr>
        <w:t>dokumentacijo o reviziji projekta in načrta,</w:t>
      </w:r>
    </w:p>
    <w:p w14:paraId="181BC15A" w14:textId="77777777" w:rsidR="00242B78" w:rsidRDefault="00242B78" w:rsidP="00242B78">
      <w:pPr>
        <w:pStyle w:val="Odstavekseznama"/>
        <w:numPr>
          <w:ilvl w:val="0"/>
          <w:numId w:val="33"/>
        </w:numPr>
        <w:jc w:val="both"/>
        <w:rPr>
          <w:i w:val="0"/>
          <w:sz w:val="22"/>
          <w:szCs w:val="22"/>
        </w:rPr>
      </w:pPr>
      <w:r>
        <w:rPr>
          <w:i w:val="0"/>
          <w:sz w:val="22"/>
          <w:szCs w:val="22"/>
        </w:rPr>
        <w:t>tekstualni del (tehnično poročilo in ocena investicije),</w:t>
      </w:r>
    </w:p>
    <w:p w14:paraId="7BD558EE" w14:textId="77777777" w:rsidR="00242B78" w:rsidRDefault="00242B78" w:rsidP="00242B78">
      <w:pPr>
        <w:pStyle w:val="Odstavekseznama"/>
        <w:numPr>
          <w:ilvl w:val="0"/>
          <w:numId w:val="33"/>
        </w:numPr>
        <w:jc w:val="both"/>
        <w:rPr>
          <w:i w:val="0"/>
          <w:sz w:val="22"/>
          <w:szCs w:val="22"/>
        </w:rPr>
      </w:pPr>
      <w:r>
        <w:rPr>
          <w:i w:val="0"/>
          <w:sz w:val="22"/>
          <w:szCs w:val="22"/>
        </w:rPr>
        <w:t>grafični del s tlorisi vseh etaž in karakterističnimi prerezi,</w:t>
      </w:r>
    </w:p>
    <w:p w14:paraId="42C1AE5A" w14:textId="77777777" w:rsidR="00242B78" w:rsidRDefault="00242B78" w:rsidP="00242B78">
      <w:pPr>
        <w:pStyle w:val="Odstavekseznama"/>
        <w:numPr>
          <w:ilvl w:val="0"/>
          <w:numId w:val="33"/>
        </w:numPr>
        <w:jc w:val="both"/>
        <w:rPr>
          <w:i w:val="0"/>
          <w:sz w:val="22"/>
          <w:szCs w:val="22"/>
        </w:rPr>
      </w:pPr>
      <w:r>
        <w:rPr>
          <w:i w:val="0"/>
          <w:sz w:val="22"/>
          <w:szCs w:val="22"/>
        </w:rPr>
        <w:t>tipične fasade</w:t>
      </w:r>
    </w:p>
    <w:p w14:paraId="1B4A9155" w14:textId="77777777" w:rsidR="00242B78" w:rsidRDefault="00242B78" w:rsidP="00242B78">
      <w:pPr>
        <w:pStyle w:val="Odstavekseznama"/>
        <w:numPr>
          <w:ilvl w:val="0"/>
          <w:numId w:val="33"/>
        </w:numPr>
        <w:jc w:val="both"/>
        <w:rPr>
          <w:i w:val="0"/>
          <w:sz w:val="22"/>
          <w:szCs w:val="22"/>
        </w:rPr>
      </w:pPr>
      <w:r>
        <w:rPr>
          <w:i w:val="0"/>
          <w:sz w:val="22"/>
          <w:szCs w:val="22"/>
        </w:rPr>
        <w:t>umestitev programov v projekt,</w:t>
      </w:r>
    </w:p>
    <w:p w14:paraId="16B62D2B" w14:textId="77777777" w:rsidR="00242B78" w:rsidRDefault="00242B78" w:rsidP="00242B78">
      <w:pPr>
        <w:pStyle w:val="Odstavekseznama"/>
        <w:numPr>
          <w:ilvl w:val="0"/>
          <w:numId w:val="33"/>
        </w:numPr>
        <w:jc w:val="both"/>
        <w:rPr>
          <w:i w:val="0"/>
          <w:sz w:val="22"/>
          <w:szCs w:val="22"/>
        </w:rPr>
      </w:pPr>
      <w:r>
        <w:rPr>
          <w:i w:val="0"/>
          <w:sz w:val="22"/>
          <w:szCs w:val="22"/>
        </w:rPr>
        <w:t>3D prikaze predvidene ureditve;</w:t>
      </w:r>
    </w:p>
    <w:p w14:paraId="65EF8271" w14:textId="77777777" w:rsidR="00242B78" w:rsidRDefault="00242B78" w:rsidP="00242B78">
      <w:pPr>
        <w:ind w:left="1134"/>
        <w:rPr>
          <w:i w:val="0"/>
          <w:sz w:val="16"/>
          <w:szCs w:val="16"/>
        </w:rPr>
      </w:pPr>
    </w:p>
    <w:p w14:paraId="306C0F41" w14:textId="77777777" w:rsidR="00242B78" w:rsidRDefault="00242B78" w:rsidP="00242B78">
      <w:pPr>
        <w:ind w:left="1134"/>
        <w:rPr>
          <w:i w:val="0"/>
          <w:sz w:val="16"/>
          <w:szCs w:val="16"/>
        </w:rPr>
      </w:pPr>
    </w:p>
    <w:p w14:paraId="3C920129" w14:textId="77777777" w:rsidR="00242B78" w:rsidRDefault="00242B78" w:rsidP="00242B78">
      <w:pPr>
        <w:ind w:left="1134"/>
        <w:rPr>
          <w:i w:val="0"/>
          <w:sz w:val="16"/>
          <w:szCs w:val="16"/>
        </w:rPr>
      </w:pPr>
    </w:p>
    <w:p w14:paraId="484365D9" w14:textId="77777777" w:rsidR="00242B78" w:rsidRPr="00572A35" w:rsidRDefault="00242B78" w:rsidP="00242B78">
      <w:pPr>
        <w:tabs>
          <w:tab w:val="left" w:pos="567"/>
        </w:tabs>
        <w:ind w:left="1134"/>
        <w:jc w:val="both"/>
        <w:rPr>
          <w:i w:val="0"/>
          <w:sz w:val="22"/>
          <w:szCs w:val="22"/>
        </w:rPr>
      </w:pPr>
      <w:r>
        <w:rPr>
          <w:i w:val="0"/>
          <w:sz w:val="22"/>
          <w:szCs w:val="22"/>
        </w:rPr>
        <w:t xml:space="preserve">2. </w:t>
      </w:r>
      <w:r w:rsidRPr="0054576A">
        <w:rPr>
          <w:i w:val="0"/>
          <w:sz w:val="22"/>
          <w:szCs w:val="22"/>
          <w:u w:val="single"/>
        </w:rPr>
        <w:t>Projektn</w:t>
      </w:r>
      <w:r>
        <w:rPr>
          <w:i w:val="0"/>
          <w:sz w:val="22"/>
          <w:szCs w:val="22"/>
          <w:u w:val="single"/>
        </w:rPr>
        <w:t>e dokumentacije</w:t>
      </w:r>
      <w:r w:rsidRPr="0054576A">
        <w:rPr>
          <w:i w:val="0"/>
          <w:sz w:val="22"/>
          <w:szCs w:val="22"/>
          <w:u w:val="single"/>
        </w:rPr>
        <w:t xml:space="preserve"> za pridobitev mnenj in gradbenega dovoljenja (v nadaljevanju: DGD)</w:t>
      </w:r>
      <w:r w:rsidRPr="00572A35">
        <w:rPr>
          <w:i w:val="0"/>
          <w:sz w:val="22"/>
          <w:szCs w:val="22"/>
        </w:rPr>
        <w:t xml:space="preserve">, ki </w:t>
      </w:r>
      <w:r>
        <w:rPr>
          <w:i w:val="0"/>
          <w:sz w:val="22"/>
          <w:szCs w:val="22"/>
        </w:rPr>
        <w:t>mora vsebovati</w:t>
      </w:r>
      <w:r w:rsidRPr="00572A35">
        <w:rPr>
          <w:i w:val="0"/>
          <w:sz w:val="22"/>
          <w:szCs w:val="22"/>
        </w:rPr>
        <w:t>:</w:t>
      </w:r>
    </w:p>
    <w:p w14:paraId="5CA71B82" w14:textId="77777777" w:rsidR="00242B78" w:rsidRDefault="00242B78" w:rsidP="00242B78">
      <w:pPr>
        <w:pStyle w:val="Odstavekseznama"/>
        <w:numPr>
          <w:ilvl w:val="0"/>
          <w:numId w:val="33"/>
        </w:numPr>
        <w:jc w:val="both"/>
        <w:rPr>
          <w:i w:val="0"/>
          <w:sz w:val="22"/>
          <w:szCs w:val="22"/>
        </w:rPr>
      </w:pPr>
      <w:r w:rsidRPr="00CF2137">
        <w:rPr>
          <w:i w:val="0"/>
          <w:sz w:val="22"/>
          <w:szCs w:val="22"/>
        </w:rPr>
        <w:t>podatke o udeležencih, gradnji in dokumentaciji,</w:t>
      </w:r>
    </w:p>
    <w:p w14:paraId="11D736BA" w14:textId="77777777" w:rsidR="00242B78" w:rsidRPr="00CF2137" w:rsidRDefault="00242B78" w:rsidP="00242B78">
      <w:pPr>
        <w:pStyle w:val="Odstavekseznama"/>
        <w:numPr>
          <w:ilvl w:val="0"/>
          <w:numId w:val="33"/>
        </w:numPr>
        <w:jc w:val="both"/>
        <w:rPr>
          <w:i w:val="0"/>
          <w:sz w:val="22"/>
          <w:szCs w:val="22"/>
        </w:rPr>
      </w:pPr>
      <w:r>
        <w:rPr>
          <w:i w:val="0"/>
          <w:sz w:val="22"/>
          <w:szCs w:val="22"/>
        </w:rPr>
        <w:t>kazalo vsebino projekta,</w:t>
      </w:r>
    </w:p>
    <w:p w14:paraId="085B31A6" w14:textId="77777777" w:rsidR="00242B78" w:rsidRPr="00CF2137" w:rsidRDefault="00242B78" w:rsidP="00242B78">
      <w:pPr>
        <w:pStyle w:val="Odstavekseznama"/>
        <w:numPr>
          <w:ilvl w:val="0"/>
          <w:numId w:val="33"/>
        </w:numPr>
        <w:jc w:val="both"/>
        <w:rPr>
          <w:i w:val="0"/>
          <w:sz w:val="22"/>
          <w:szCs w:val="22"/>
        </w:rPr>
      </w:pPr>
      <w:r w:rsidRPr="00CF2137">
        <w:rPr>
          <w:i w:val="0"/>
          <w:sz w:val="22"/>
          <w:szCs w:val="22"/>
        </w:rPr>
        <w:t>izjavo projektanta in vodje projekta,</w:t>
      </w:r>
    </w:p>
    <w:p w14:paraId="2D8C6A00" w14:textId="77777777" w:rsidR="00242B78" w:rsidRDefault="00242B78" w:rsidP="00242B78">
      <w:pPr>
        <w:pStyle w:val="Odstavekseznama"/>
        <w:numPr>
          <w:ilvl w:val="0"/>
          <w:numId w:val="33"/>
        </w:numPr>
        <w:jc w:val="both"/>
        <w:rPr>
          <w:i w:val="0"/>
          <w:sz w:val="22"/>
          <w:szCs w:val="22"/>
        </w:rPr>
      </w:pPr>
      <w:r w:rsidRPr="00CF2137">
        <w:rPr>
          <w:i w:val="0"/>
          <w:sz w:val="22"/>
          <w:szCs w:val="22"/>
        </w:rPr>
        <w:t xml:space="preserve">splošne podatke o objektih, </w:t>
      </w:r>
    </w:p>
    <w:p w14:paraId="7ECB3A6B" w14:textId="77777777" w:rsidR="00242B78" w:rsidRPr="00CF2137" w:rsidRDefault="00242B78" w:rsidP="00242B78">
      <w:pPr>
        <w:pStyle w:val="Odstavekseznama"/>
        <w:numPr>
          <w:ilvl w:val="0"/>
          <w:numId w:val="33"/>
        </w:numPr>
        <w:jc w:val="both"/>
        <w:rPr>
          <w:i w:val="0"/>
          <w:sz w:val="22"/>
          <w:szCs w:val="22"/>
        </w:rPr>
      </w:pPr>
      <w:r>
        <w:rPr>
          <w:i w:val="0"/>
          <w:sz w:val="22"/>
          <w:szCs w:val="22"/>
        </w:rPr>
        <w:t>projektne pogoje, smernice, mnenja, izkaze in soglasja,</w:t>
      </w:r>
    </w:p>
    <w:p w14:paraId="558D1275" w14:textId="77777777" w:rsidR="00242B78" w:rsidRPr="00CF2137" w:rsidRDefault="00242B78" w:rsidP="00242B78">
      <w:pPr>
        <w:pStyle w:val="Odstavekseznama"/>
        <w:numPr>
          <w:ilvl w:val="0"/>
          <w:numId w:val="33"/>
        </w:numPr>
        <w:jc w:val="both"/>
        <w:rPr>
          <w:i w:val="0"/>
          <w:sz w:val="22"/>
          <w:szCs w:val="22"/>
        </w:rPr>
      </w:pPr>
      <w:r w:rsidRPr="00CF2137">
        <w:rPr>
          <w:i w:val="0"/>
          <w:sz w:val="22"/>
          <w:szCs w:val="22"/>
        </w:rPr>
        <w:t>tehnično poročilo</w:t>
      </w:r>
      <w:r>
        <w:rPr>
          <w:i w:val="0"/>
          <w:sz w:val="22"/>
          <w:szCs w:val="22"/>
        </w:rPr>
        <w:t>,</w:t>
      </w:r>
    </w:p>
    <w:p w14:paraId="2009E873" w14:textId="77777777" w:rsidR="00242B78" w:rsidRDefault="00242B78" w:rsidP="00242B78">
      <w:pPr>
        <w:pStyle w:val="Odstavekseznama"/>
        <w:numPr>
          <w:ilvl w:val="0"/>
          <w:numId w:val="33"/>
        </w:numPr>
        <w:jc w:val="both"/>
        <w:rPr>
          <w:i w:val="0"/>
          <w:sz w:val="22"/>
          <w:szCs w:val="22"/>
        </w:rPr>
      </w:pPr>
      <w:r w:rsidRPr="00CF2137">
        <w:rPr>
          <w:i w:val="0"/>
          <w:sz w:val="22"/>
          <w:szCs w:val="22"/>
        </w:rPr>
        <w:t>grafične prikaze</w:t>
      </w:r>
      <w:r>
        <w:rPr>
          <w:i w:val="0"/>
          <w:sz w:val="22"/>
          <w:szCs w:val="22"/>
        </w:rPr>
        <w:t>, tako</w:t>
      </w:r>
      <w:r w:rsidRPr="00CF2137">
        <w:rPr>
          <w:i w:val="0"/>
          <w:sz w:val="22"/>
          <w:szCs w:val="22"/>
        </w:rPr>
        <w:t xml:space="preserve"> (lokacijsk</w:t>
      </w:r>
      <w:r>
        <w:rPr>
          <w:i w:val="0"/>
          <w:sz w:val="22"/>
          <w:szCs w:val="22"/>
        </w:rPr>
        <w:t>e</w:t>
      </w:r>
      <w:r w:rsidRPr="00CF2137">
        <w:rPr>
          <w:i w:val="0"/>
          <w:sz w:val="22"/>
          <w:szCs w:val="22"/>
        </w:rPr>
        <w:t xml:space="preserve"> </w:t>
      </w:r>
      <w:r>
        <w:rPr>
          <w:i w:val="0"/>
          <w:sz w:val="22"/>
          <w:szCs w:val="22"/>
        </w:rPr>
        <w:t xml:space="preserve">(v merilu 1:500 na grafičnem prikazu geodetskega načrta) </w:t>
      </w:r>
      <w:r w:rsidRPr="00CF2137">
        <w:rPr>
          <w:i w:val="0"/>
          <w:sz w:val="22"/>
          <w:szCs w:val="22"/>
        </w:rPr>
        <w:t>in tehničn</w:t>
      </w:r>
      <w:r>
        <w:rPr>
          <w:i w:val="0"/>
          <w:sz w:val="22"/>
          <w:szCs w:val="22"/>
        </w:rPr>
        <w:t>e</w:t>
      </w:r>
      <w:r w:rsidRPr="00CF2137">
        <w:rPr>
          <w:i w:val="0"/>
          <w:sz w:val="22"/>
          <w:szCs w:val="22"/>
        </w:rPr>
        <w:t xml:space="preserve"> </w:t>
      </w:r>
      <w:r>
        <w:rPr>
          <w:i w:val="0"/>
          <w:sz w:val="22"/>
          <w:szCs w:val="22"/>
        </w:rPr>
        <w:t xml:space="preserve">(v merilu 1:200 vključno z </w:t>
      </w:r>
      <w:r w:rsidRPr="00CF2137">
        <w:rPr>
          <w:i w:val="0"/>
          <w:sz w:val="22"/>
          <w:szCs w:val="22"/>
        </w:rPr>
        <w:t xml:space="preserve">rekonstrukcijo, </w:t>
      </w:r>
      <w:r>
        <w:rPr>
          <w:i w:val="0"/>
          <w:sz w:val="22"/>
          <w:szCs w:val="22"/>
        </w:rPr>
        <w:t xml:space="preserve"> </w:t>
      </w:r>
      <w:proofErr w:type="spellStart"/>
      <w:r>
        <w:rPr>
          <w:i w:val="0"/>
          <w:sz w:val="22"/>
          <w:szCs w:val="22"/>
        </w:rPr>
        <w:t>rušitvenimi</w:t>
      </w:r>
      <w:proofErr w:type="spellEnd"/>
      <w:r>
        <w:rPr>
          <w:i w:val="0"/>
          <w:sz w:val="22"/>
          <w:szCs w:val="22"/>
        </w:rPr>
        <w:t xml:space="preserve"> </w:t>
      </w:r>
      <w:r w:rsidRPr="00CF2137">
        <w:rPr>
          <w:i w:val="0"/>
          <w:sz w:val="22"/>
          <w:szCs w:val="22"/>
        </w:rPr>
        <w:t>del</w:t>
      </w:r>
      <w:r>
        <w:rPr>
          <w:i w:val="0"/>
          <w:sz w:val="22"/>
          <w:szCs w:val="22"/>
        </w:rPr>
        <w:t>i</w:t>
      </w:r>
      <w:r w:rsidRPr="00CF2137">
        <w:rPr>
          <w:i w:val="0"/>
          <w:sz w:val="22"/>
          <w:szCs w:val="22"/>
        </w:rPr>
        <w:t>, zunanjo ureditv</w:t>
      </w:r>
      <w:r>
        <w:rPr>
          <w:i w:val="0"/>
          <w:sz w:val="22"/>
          <w:szCs w:val="22"/>
        </w:rPr>
        <w:t>ijo, fasado, karakterističnimi prerezi in zasnovo tlorisov vseh etaž z osnovnimi podatki</w:t>
      </w:r>
      <w:r w:rsidRPr="00CF2137">
        <w:rPr>
          <w:i w:val="0"/>
          <w:sz w:val="22"/>
          <w:szCs w:val="22"/>
        </w:rPr>
        <w:t>)</w:t>
      </w:r>
      <w:r>
        <w:rPr>
          <w:i w:val="0"/>
          <w:sz w:val="22"/>
          <w:szCs w:val="22"/>
        </w:rPr>
        <w:t>,</w:t>
      </w:r>
    </w:p>
    <w:p w14:paraId="3727445E" w14:textId="77777777" w:rsidR="00242B78" w:rsidRDefault="00242B78" w:rsidP="00242B78">
      <w:pPr>
        <w:widowControl w:val="0"/>
        <w:numPr>
          <w:ilvl w:val="0"/>
          <w:numId w:val="33"/>
        </w:numPr>
        <w:suppressAutoHyphens/>
        <w:ind w:right="-283"/>
        <w:contextualSpacing/>
        <w:jc w:val="both"/>
        <w:rPr>
          <w:i w:val="0"/>
          <w:sz w:val="22"/>
          <w:szCs w:val="22"/>
        </w:rPr>
      </w:pPr>
      <w:r>
        <w:rPr>
          <w:i w:val="0"/>
          <w:sz w:val="22"/>
          <w:szCs w:val="22"/>
        </w:rPr>
        <w:t xml:space="preserve"> priključke na javno komunalno infrastrukturo,</w:t>
      </w:r>
    </w:p>
    <w:p w14:paraId="787693A6" w14:textId="77777777" w:rsidR="00242B78" w:rsidRPr="00CF2137" w:rsidRDefault="00242B78" w:rsidP="00242B78">
      <w:pPr>
        <w:widowControl w:val="0"/>
        <w:numPr>
          <w:ilvl w:val="0"/>
          <w:numId w:val="33"/>
        </w:numPr>
        <w:suppressAutoHyphens/>
        <w:ind w:right="-283"/>
        <w:contextualSpacing/>
        <w:jc w:val="both"/>
        <w:rPr>
          <w:i w:val="0"/>
          <w:sz w:val="22"/>
          <w:szCs w:val="22"/>
        </w:rPr>
      </w:pPr>
      <w:r>
        <w:rPr>
          <w:i w:val="0"/>
          <w:sz w:val="22"/>
          <w:szCs w:val="22"/>
        </w:rPr>
        <w:t>izvedba predhodnega postopka za pridobitev okoljevarstvenega soglasja.</w:t>
      </w:r>
    </w:p>
    <w:p w14:paraId="780B4EC6" w14:textId="77777777" w:rsidR="00242B78" w:rsidRPr="00CF2137" w:rsidRDefault="00242B78" w:rsidP="00242B78">
      <w:pPr>
        <w:pStyle w:val="Odstavekseznama"/>
        <w:ind w:left="1494"/>
        <w:jc w:val="both"/>
        <w:rPr>
          <w:i w:val="0"/>
          <w:sz w:val="22"/>
          <w:szCs w:val="22"/>
        </w:rPr>
      </w:pPr>
    </w:p>
    <w:p w14:paraId="64D9EB5A" w14:textId="77777777" w:rsidR="00242B78" w:rsidRPr="00572A35" w:rsidRDefault="00242B78" w:rsidP="00242B78">
      <w:pPr>
        <w:ind w:left="1134"/>
        <w:jc w:val="both"/>
        <w:rPr>
          <w:i w:val="0"/>
          <w:sz w:val="22"/>
          <w:szCs w:val="22"/>
          <w:lang w:eastAsia="en-US"/>
        </w:rPr>
      </w:pPr>
      <w:r w:rsidRPr="00572A35">
        <w:rPr>
          <w:i w:val="0"/>
          <w:sz w:val="22"/>
          <w:szCs w:val="22"/>
          <w:lang w:eastAsia="en-US"/>
        </w:rPr>
        <w:lastRenderedPageBreak/>
        <w:t xml:space="preserve">Del DGD so tudi morebitne potrebne druge študije/presoje oziroma meritve in elaborati. Projektant mora pred vložitvijo zahteve za izdajo gradbenega dovoljenja pridobiti mnenja pristojnih </w:t>
      </w:r>
      <w:proofErr w:type="spellStart"/>
      <w:r w:rsidRPr="00572A35">
        <w:rPr>
          <w:i w:val="0"/>
          <w:sz w:val="22"/>
          <w:szCs w:val="22"/>
          <w:lang w:eastAsia="en-US"/>
        </w:rPr>
        <w:t>mnenjedajalcev</w:t>
      </w:r>
      <w:proofErr w:type="spellEnd"/>
      <w:r w:rsidRPr="00572A35">
        <w:rPr>
          <w:i w:val="0"/>
          <w:sz w:val="22"/>
          <w:szCs w:val="22"/>
          <w:lang w:eastAsia="en-US"/>
        </w:rPr>
        <w:t>.</w:t>
      </w:r>
    </w:p>
    <w:p w14:paraId="1726CB6B" w14:textId="77777777" w:rsidR="00242B78" w:rsidRDefault="00242B78" w:rsidP="00242B78">
      <w:pPr>
        <w:ind w:left="1134"/>
        <w:rPr>
          <w:i w:val="0"/>
          <w:sz w:val="16"/>
          <w:szCs w:val="16"/>
          <w:lang w:eastAsia="en-US"/>
        </w:rPr>
      </w:pPr>
    </w:p>
    <w:p w14:paraId="465674AE" w14:textId="77777777" w:rsidR="00242B78" w:rsidRDefault="00242B78" w:rsidP="00242B78">
      <w:pPr>
        <w:ind w:left="1134"/>
        <w:rPr>
          <w:i w:val="0"/>
          <w:sz w:val="16"/>
          <w:szCs w:val="16"/>
          <w:lang w:eastAsia="en-US"/>
        </w:rPr>
      </w:pPr>
    </w:p>
    <w:p w14:paraId="7DC70283" w14:textId="77777777" w:rsidR="00242B78" w:rsidRPr="002B2DD8" w:rsidRDefault="00242B78" w:rsidP="00242B78">
      <w:pPr>
        <w:ind w:left="1134"/>
        <w:rPr>
          <w:i w:val="0"/>
          <w:sz w:val="16"/>
          <w:szCs w:val="16"/>
          <w:lang w:eastAsia="en-US"/>
        </w:rPr>
      </w:pPr>
    </w:p>
    <w:p w14:paraId="56B84A7C" w14:textId="77777777" w:rsidR="00242B78" w:rsidRPr="00572A35" w:rsidRDefault="00242B78" w:rsidP="00242B78">
      <w:pPr>
        <w:ind w:left="1134"/>
        <w:rPr>
          <w:i w:val="0"/>
          <w:sz w:val="22"/>
          <w:szCs w:val="22"/>
        </w:rPr>
      </w:pPr>
      <w:r>
        <w:rPr>
          <w:i w:val="0"/>
          <w:sz w:val="22"/>
          <w:szCs w:val="22"/>
        </w:rPr>
        <w:t>3</w:t>
      </w:r>
      <w:r w:rsidRPr="00572A35">
        <w:rPr>
          <w:i w:val="0"/>
          <w:sz w:val="22"/>
          <w:szCs w:val="22"/>
        </w:rPr>
        <w:t xml:space="preserve">. </w:t>
      </w:r>
      <w:r>
        <w:rPr>
          <w:i w:val="0"/>
          <w:sz w:val="22"/>
          <w:szCs w:val="22"/>
          <w:u w:val="single"/>
        </w:rPr>
        <w:t>Projektne dokumentacije</w:t>
      </w:r>
      <w:r w:rsidRPr="0054576A">
        <w:rPr>
          <w:i w:val="0"/>
          <w:sz w:val="22"/>
          <w:szCs w:val="22"/>
          <w:u w:val="single"/>
        </w:rPr>
        <w:t xml:space="preserve"> za izvedbo gradnje (v nadaljevanju: PZI)</w:t>
      </w:r>
      <w:r w:rsidRPr="00572A35">
        <w:rPr>
          <w:i w:val="0"/>
          <w:sz w:val="22"/>
          <w:szCs w:val="22"/>
        </w:rPr>
        <w:t xml:space="preserve">, ki </w:t>
      </w:r>
      <w:r>
        <w:rPr>
          <w:i w:val="0"/>
          <w:sz w:val="22"/>
          <w:szCs w:val="22"/>
        </w:rPr>
        <w:t>mora vsebovati</w:t>
      </w:r>
      <w:r w:rsidRPr="00572A35">
        <w:rPr>
          <w:i w:val="0"/>
          <w:sz w:val="22"/>
          <w:szCs w:val="22"/>
        </w:rPr>
        <w:t>:</w:t>
      </w:r>
    </w:p>
    <w:p w14:paraId="770E4A4A" w14:textId="77777777" w:rsidR="00242B78" w:rsidRPr="00572A35" w:rsidRDefault="00242B78" w:rsidP="00242B78">
      <w:pPr>
        <w:pStyle w:val="Odstavekseznama"/>
        <w:numPr>
          <w:ilvl w:val="0"/>
          <w:numId w:val="34"/>
        </w:numPr>
        <w:rPr>
          <w:i w:val="0"/>
          <w:sz w:val="22"/>
          <w:szCs w:val="22"/>
        </w:rPr>
      </w:pPr>
      <w:r w:rsidRPr="00572A35">
        <w:rPr>
          <w:i w:val="0"/>
          <w:sz w:val="22"/>
          <w:szCs w:val="22"/>
        </w:rPr>
        <w:t>vodilni načrt, z oznako 0,</w:t>
      </w:r>
    </w:p>
    <w:p w14:paraId="7A44F184" w14:textId="77777777" w:rsidR="00242B78" w:rsidRPr="00572A35" w:rsidRDefault="00242B78" w:rsidP="00242B78">
      <w:pPr>
        <w:pStyle w:val="Odstavekseznama"/>
        <w:numPr>
          <w:ilvl w:val="0"/>
          <w:numId w:val="34"/>
        </w:numPr>
        <w:rPr>
          <w:i w:val="0"/>
          <w:sz w:val="22"/>
          <w:szCs w:val="22"/>
        </w:rPr>
      </w:pPr>
      <w:r w:rsidRPr="00572A35">
        <w:rPr>
          <w:i w:val="0"/>
          <w:sz w:val="22"/>
          <w:szCs w:val="22"/>
        </w:rPr>
        <w:t>načrti s področja arhitekture</w:t>
      </w:r>
      <w:r>
        <w:rPr>
          <w:i w:val="0"/>
          <w:sz w:val="22"/>
          <w:szCs w:val="22"/>
        </w:rPr>
        <w:t xml:space="preserve"> (vključno s prikazom izkoriščenega ostrešja in strehe, prikazom </w:t>
      </w:r>
      <w:proofErr w:type="spellStart"/>
      <w:r>
        <w:rPr>
          <w:i w:val="0"/>
          <w:sz w:val="22"/>
          <w:szCs w:val="22"/>
        </w:rPr>
        <w:t>mostovžne</w:t>
      </w:r>
      <w:proofErr w:type="spellEnd"/>
      <w:r>
        <w:rPr>
          <w:i w:val="0"/>
          <w:sz w:val="22"/>
          <w:szCs w:val="22"/>
        </w:rPr>
        <w:t xml:space="preserve"> konstrukcije, prikazom fasade in odvodom meteorne kanalizacije z notranjega dvorišča, tlorisov vseh etaž, značilnih prerezov, s prikazom višin gotovega tlaka etaž)</w:t>
      </w:r>
      <w:r w:rsidRPr="00572A35">
        <w:rPr>
          <w:i w:val="0"/>
          <w:sz w:val="22"/>
          <w:szCs w:val="22"/>
        </w:rPr>
        <w:t>, z oznako 1,</w:t>
      </w:r>
    </w:p>
    <w:p w14:paraId="41F23FE0" w14:textId="77777777" w:rsidR="00242B78" w:rsidRPr="00572A35" w:rsidRDefault="00242B78" w:rsidP="00242B78">
      <w:pPr>
        <w:pStyle w:val="Odstavekseznama"/>
        <w:numPr>
          <w:ilvl w:val="0"/>
          <w:numId w:val="34"/>
        </w:numPr>
        <w:rPr>
          <w:i w:val="0"/>
          <w:sz w:val="22"/>
          <w:szCs w:val="22"/>
        </w:rPr>
      </w:pPr>
      <w:r w:rsidRPr="00572A35">
        <w:rPr>
          <w:i w:val="0"/>
          <w:sz w:val="22"/>
          <w:szCs w:val="22"/>
        </w:rPr>
        <w:t>načrti s področja gradbeništva</w:t>
      </w:r>
      <w:r>
        <w:rPr>
          <w:i w:val="0"/>
          <w:sz w:val="22"/>
          <w:szCs w:val="22"/>
        </w:rPr>
        <w:t xml:space="preserve"> (vključno z prikazom </w:t>
      </w:r>
      <w:proofErr w:type="spellStart"/>
      <w:r>
        <w:rPr>
          <w:i w:val="0"/>
          <w:sz w:val="22"/>
          <w:szCs w:val="22"/>
        </w:rPr>
        <w:t>mostovžne</w:t>
      </w:r>
      <w:proofErr w:type="spellEnd"/>
      <w:r>
        <w:rPr>
          <w:i w:val="0"/>
          <w:sz w:val="22"/>
          <w:szCs w:val="22"/>
        </w:rPr>
        <w:t xml:space="preserve"> konstrukcije in potresne sanacije)</w:t>
      </w:r>
      <w:r w:rsidRPr="00572A35">
        <w:rPr>
          <w:i w:val="0"/>
          <w:sz w:val="22"/>
          <w:szCs w:val="22"/>
        </w:rPr>
        <w:t>, z oznako 2,</w:t>
      </w:r>
    </w:p>
    <w:p w14:paraId="05895603" w14:textId="77777777" w:rsidR="00242B78" w:rsidRPr="00572A35" w:rsidRDefault="00242B78" w:rsidP="00242B78">
      <w:pPr>
        <w:pStyle w:val="Odstavekseznama"/>
        <w:numPr>
          <w:ilvl w:val="0"/>
          <w:numId w:val="34"/>
        </w:numPr>
        <w:rPr>
          <w:i w:val="0"/>
          <w:sz w:val="22"/>
          <w:szCs w:val="22"/>
        </w:rPr>
      </w:pPr>
      <w:r w:rsidRPr="00572A35">
        <w:rPr>
          <w:i w:val="0"/>
          <w:sz w:val="22"/>
          <w:szCs w:val="22"/>
        </w:rPr>
        <w:t>načrti s področja elektrotehnike, z oznako 3,</w:t>
      </w:r>
    </w:p>
    <w:p w14:paraId="00B55835" w14:textId="77777777" w:rsidR="00242B78" w:rsidRPr="00572A35" w:rsidRDefault="00242B78" w:rsidP="00242B78">
      <w:pPr>
        <w:pStyle w:val="Odstavekseznama"/>
        <w:numPr>
          <w:ilvl w:val="0"/>
          <w:numId w:val="34"/>
        </w:numPr>
        <w:rPr>
          <w:i w:val="0"/>
          <w:sz w:val="22"/>
          <w:szCs w:val="22"/>
        </w:rPr>
      </w:pPr>
      <w:r w:rsidRPr="00572A35">
        <w:rPr>
          <w:i w:val="0"/>
          <w:sz w:val="22"/>
          <w:szCs w:val="22"/>
        </w:rPr>
        <w:t>načrti s področja strojništva</w:t>
      </w:r>
      <w:r>
        <w:rPr>
          <w:i w:val="0"/>
          <w:sz w:val="22"/>
          <w:szCs w:val="22"/>
        </w:rPr>
        <w:t>,</w:t>
      </w:r>
      <w:r w:rsidRPr="00572A35">
        <w:rPr>
          <w:i w:val="0"/>
          <w:sz w:val="22"/>
          <w:szCs w:val="22"/>
        </w:rPr>
        <w:t xml:space="preserve"> z oznako 4,</w:t>
      </w:r>
    </w:p>
    <w:p w14:paraId="480595B0" w14:textId="77777777" w:rsidR="00242B78" w:rsidRPr="008B70B0" w:rsidRDefault="00242B78" w:rsidP="00242B78">
      <w:pPr>
        <w:pStyle w:val="Odstavekseznama"/>
        <w:numPr>
          <w:ilvl w:val="0"/>
          <w:numId w:val="34"/>
        </w:numPr>
        <w:rPr>
          <w:i w:val="0"/>
          <w:sz w:val="22"/>
          <w:szCs w:val="22"/>
        </w:rPr>
      </w:pPr>
      <w:r w:rsidRPr="00572A35">
        <w:rPr>
          <w:i w:val="0"/>
          <w:sz w:val="22"/>
          <w:szCs w:val="22"/>
        </w:rPr>
        <w:t>načrti s področ</w:t>
      </w:r>
      <w:r>
        <w:rPr>
          <w:i w:val="0"/>
          <w:sz w:val="22"/>
          <w:szCs w:val="22"/>
        </w:rPr>
        <w:t>ja požarne varnosti, z oznako 6.</w:t>
      </w:r>
    </w:p>
    <w:p w14:paraId="194C4FC4" w14:textId="77777777" w:rsidR="00242B78" w:rsidRPr="002B2DD8" w:rsidRDefault="00242B78" w:rsidP="00242B78">
      <w:pPr>
        <w:ind w:left="1134"/>
        <w:rPr>
          <w:i w:val="0"/>
          <w:sz w:val="16"/>
          <w:szCs w:val="16"/>
        </w:rPr>
      </w:pPr>
    </w:p>
    <w:p w14:paraId="1F9CD471" w14:textId="77777777" w:rsidR="00242B78" w:rsidRPr="00572A35" w:rsidRDefault="00242B78" w:rsidP="00242B78">
      <w:pPr>
        <w:widowControl w:val="0"/>
        <w:suppressAutoHyphens/>
        <w:ind w:left="1134"/>
        <w:contextualSpacing/>
        <w:jc w:val="both"/>
        <w:rPr>
          <w:i w:val="0"/>
          <w:sz w:val="22"/>
          <w:szCs w:val="22"/>
        </w:rPr>
      </w:pPr>
      <w:r w:rsidRPr="00572A35">
        <w:rPr>
          <w:i w:val="0"/>
          <w:sz w:val="22"/>
          <w:szCs w:val="22"/>
        </w:rPr>
        <w:t>Načrti iz PZI morajo vsebovati tudi:</w:t>
      </w:r>
    </w:p>
    <w:p w14:paraId="5E8EBC67" w14:textId="77777777" w:rsidR="00242B78" w:rsidRPr="00572A35" w:rsidRDefault="00242B78" w:rsidP="00242B78">
      <w:pPr>
        <w:widowControl w:val="0"/>
        <w:numPr>
          <w:ilvl w:val="0"/>
          <w:numId w:val="35"/>
        </w:numPr>
        <w:suppressAutoHyphens/>
        <w:contextualSpacing/>
        <w:jc w:val="both"/>
        <w:rPr>
          <w:i w:val="0"/>
          <w:sz w:val="22"/>
          <w:szCs w:val="22"/>
        </w:rPr>
      </w:pPr>
      <w:r w:rsidRPr="00572A35">
        <w:rPr>
          <w:i w:val="0"/>
          <w:sz w:val="22"/>
          <w:szCs w:val="22"/>
        </w:rPr>
        <w:t>popis del in projektantski predračun,</w:t>
      </w:r>
    </w:p>
    <w:p w14:paraId="24DEB4F4" w14:textId="77777777" w:rsidR="00242B78" w:rsidRPr="00572A35" w:rsidRDefault="00242B78" w:rsidP="00242B78">
      <w:pPr>
        <w:widowControl w:val="0"/>
        <w:numPr>
          <w:ilvl w:val="0"/>
          <w:numId w:val="35"/>
        </w:numPr>
        <w:suppressAutoHyphens/>
        <w:contextualSpacing/>
        <w:jc w:val="both"/>
        <w:rPr>
          <w:i w:val="0"/>
          <w:sz w:val="22"/>
          <w:szCs w:val="22"/>
        </w:rPr>
      </w:pPr>
      <w:r w:rsidRPr="00572A35">
        <w:rPr>
          <w:i w:val="0"/>
          <w:sz w:val="22"/>
          <w:szCs w:val="22"/>
        </w:rPr>
        <w:t>navodila za izvedbo,</w:t>
      </w:r>
    </w:p>
    <w:p w14:paraId="0ED0BFF2" w14:textId="77777777" w:rsidR="00242B78" w:rsidRPr="00572A35" w:rsidRDefault="00242B78" w:rsidP="00242B78">
      <w:pPr>
        <w:widowControl w:val="0"/>
        <w:numPr>
          <w:ilvl w:val="0"/>
          <w:numId w:val="35"/>
        </w:numPr>
        <w:suppressAutoHyphens/>
        <w:contextualSpacing/>
        <w:jc w:val="both"/>
        <w:rPr>
          <w:i w:val="0"/>
          <w:sz w:val="22"/>
          <w:szCs w:val="22"/>
        </w:rPr>
      </w:pPr>
      <w:r w:rsidRPr="00572A35">
        <w:rPr>
          <w:i w:val="0"/>
          <w:sz w:val="22"/>
          <w:szCs w:val="22"/>
        </w:rPr>
        <w:t>tehnične prikaze montaže in demontaže gradbenih elementov in sklopov,</w:t>
      </w:r>
    </w:p>
    <w:p w14:paraId="79606F71" w14:textId="77777777" w:rsidR="00242B78" w:rsidRPr="00572A35" w:rsidRDefault="00242B78" w:rsidP="00242B78">
      <w:pPr>
        <w:widowControl w:val="0"/>
        <w:numPr>
          <w:ilvl w:val="0"/>
          <w:numId w:val="35"/>
        </w:numPr>
        <w:suppressAutoHyphens/>
        <w:contextualSpacing/>
        <w:jc w:val="both"/>
        <w:rPr>
          <w:i w:val="0"/>
          <w:sz w:val="22"/>
          <w:szCs w:val="22"/>
        </w:rPr>
      </w:pPr>
      <w:r w:rsidRPr="00572A35">
        <w:rPr>
          <w:i w:val="0"/>
          <w:sz w:val="22"/>
          <w:szCs w:val="22"/>
        </w:rPr>
        <w:t>tehnične prikaze shem in detajlov gradbenih, obrtniških ter inštalacijskih del,</w:t>
      </w:r>
    </w:p>
    <w:p w14:paraId="03A03BAA" w14:textId="77777777" w:rsidR="00242B78" w:rsidRPr="00572A35" w:rsidRDefault="00242B78" w:rsidP="00242B78">
      <w:pPr>
        <w:widowControl w:val="0"/>
        <w:numPr>
          <w:ilvl w:val="0"/>
          <w:numId w:val="35"/>
        </w:numPr>
        <w:suppressAutoHyphens/>
        <w:contextualSpacing/>
        <w:jc w:val="both"/>
        <w:rPr>
          <w:i w:val="0"/>
          <w:sz w:val="22"/>
          <w:szCs w:val="22"/>
        </w:rPr>
      </w:pPr>
      <w:r w:rsidRPr="00572A35">
        <w:rPr>
          <w:i w:val="0"/>
          <w:sz w:val="22"/>
          <w:szCs w:val="22"/>
        </w:rPr>
        <w:t>tehnične prikaze dilatacij in ležišč,</w:t>
      </w:r>
    </w:p>
    <w:p w14:paraId="351D94BE" w14:textId="77777777" w:rsidR="00242B78" w:rsidRPr="00572A35" w:rsidRDefault="00242B78" w:rsidP="00242B78">
      <w:pPr>
        <w:widowControl w:val="0"/>
        <w:numPr>
          <w:ilvl w:val="0"/>
          <w:numId w:val="35"/>
        </w:numPr>
        <w:suppressAutoHyphens/>
        <w:contextualSpacing/>
        <w:jc w:val="both"/>
        <w:rPr>
          <w:i w:val="0"/>
          <w:sz w:val="22"/>
          <w:szCs w:val="22"/>
        </w:rPr>
      </w:pPr>
      <w:r w:rsidRPr="00572A35">
        <w:rPr>
          <w:i w:val="0"/>
          <w:sz w:val="22"/>
          <w:szCs w:val="22"/>
        </w:rPr>
        <w:t>tehnične prikaze inštalacijskih prebojev v konstrukcijah,</w:t>
      </w:r>
    </w:p>
    <w:p w14:paraId="4AE00867" w14:textId="77777777" w:rsidR="00242B78" w:rsidRPr="00572A35" w:rsidRDefault="00242B78" w:rsidP="00242B78">
      <w:pPr>
        <w:widowControl w:val="0"/>
        <w:numPr>
          <w:ilvl w:val="0"/>
          <w:numId w:val="35"/>
        </w:numPr>
        <w:suppressAutoHyphens/>
        <w:contextualSpacing/>
        <w:jc w:val="both"/>
        <w:rPr>
          <w:i w:val="0"/>
          <w:sz w:val="22"/>
          <w:szCs w:val="22"/>
        </w:rPr>
      </w:pPr>
      <w:r w:rsidRPr="00572A35">
        <w:rPr>
          <w:i w:val="0"/>
          <w:sz w:val="22"/>
          <w:szCs w:val="22"/>
        </w:rPr>
        <w:t xml:space="preserve">tehnične prikaze in navodila za vgradnjo konstrukcij </w:t>
      </w:r>
      <w:r>
        <w:rPr>
          <w:i w:val="0"/>
          <w:sz w:val="22"/>
          <w:szCs w:val="22"/>
        </w:rPr>
        <w:t>in</w:t>
      </w:r>
      <w:r w:rsidRPr="00572A35">
        <w:rPr>
          <w:i w:val="0"/>
          <w:sz w:val="22"/>
          <w:szCs w:val="22"/>
        </w:rPr>
        <w:t>,</w:t>
      </w:r>
    </w:p>
    <w:p w14:paraId="0FAF26EC" w14:textId="77777777" w:rsidR="00242B78" w:rsidRPr="00572A35" w:rsidRDefault="00242B78" w:rsidP="00242B78">
      <w:pPr>
        <w:widowControl w:val="0"/>
        <w:numPr>
          <w:ilvl w:val="0"/>
          <w:numId w:val="35"/>
        </w:numPr>
        <w:suppressAutoHyphens/>
        <w:contextualSpacing/>
        <w:jc w:val="both"/>
        <w:rPr>
          <w:i w:val="0"/>
          <w:sz w:val="22"/>
          <w:szCs w:val="22"/>
        </w:rPr>
      </w:pPr>
      <w:r w:rsidRPr="00572A35">
        <w:rPr>
          <w:i w:val="0"/>
          <w:sz w:val="22"/>
          <w:szCs w:val="22"/>
        </w:rPr>
        <w:t>druge potrebne tehnične prikaze.</w:t>
      </w:r>
    </w:p>
    <w:p w14:paraId="4D74D47F" w14:textId="77777777" w:rsidR="00242B78" w:rsidRPr="00572A35" w:rsidRDefault="00242B78" w:rsidP="00242B78">
      <w:pPr>
        <w:widowControl w:val="0"/>
        <w:suppressAutoHyphens/>
        <w:ind w:left="1134"/>
        <w:contextualSpacing/>
        <w:jc w:val="both"/>
        <w:rPr>
          <w:i w:val="0"/>
          <w:sz w:val="22"/>
          <w:szCs w:val="22"/>
        </w:rPr>
      </w:pPr>
    </w:p>
    <w:p w14:paraId="1608DEC9" w14:textId="77777777" w:rsidR="00242B78" w:rsidRPr="00572A35" w:rsidRDefault="00242B78" w:rsidP="00242B78">
      <w:pPr>
        <w:widowControl w:val="0"/>
        <w:suppressAutoHyphens/>
        <w:ind w:left="1134"/>
        <w:contextualSpacing/>
        <w:jc w:val="both"/>
        <w:rPr>
          <w:i w:val="0"/>
          <w:sz w:val="22"/>
          <w:szCs w:val="22"/>
        </w:rPr>
      </w:pPr>
      <w:r w:rsidRPr="00572A35">
        <w:rPr>
          <w:i w:val="0"/>
          <w:sz w:val="22"/>
          <w:szCs w:val="22"/>
        </w:rPr>
        <w:t>PZI mora biti pripravljen</w:t>
      </w:r>
      <w:r>
        <w:rPr>
          <w:i w:val="0"/>
          <w:sz w:val="22"/>
          <w:szCs w:val="22"/>
        </w:rPr>
        <w:t>a</w:t>
      </w:r>
      <w:r w:rsidRPr="00572A35">
        <w:rPr>
          <w:i w:val="0"/>
          <w:sz w:val="22"/>
          <w:szCs w:val="22"/>
        </w:rPr>
        <w:t xml:space="preserve"> tako, da bo objekt izpolnjeval bistvene zahteve za:</w:t>
      </w:r>
    </w:p>
    <w:p w14:paraId="6D5785E8" w14:textId="77777777" w:rsidR="00242B78" w:rsidRPr="00572A35" w:rsidRDefault="00242B78" w:rsidP="00242B78">
      <w:pPr>
        <w:widowControl w:val="0"/>
        <w:numPr>
          <w:ilvl w:val="0"/>
          <w:numId w:val="36"/>
        </w:numPr>
        <w:suppressAutoHyphens/>
        <w:contextualSpacing/>
        <w:jc w:val="both"/>
        <w:rPr>
          <w:i w:val="0"/>
          <w:sz w:val="22"/>
          <w:szCs w:val="22"/>
        </w:rPr>
      </w:pPr>
      <w:r w:rsidRPr="00572A35">
        <w:rPr>
          <w:i w:val="0"/>
          <w:sz w:val="22"/>
          <w:szCs w:val="22"/>
        </w:rPr>
        <w:t>mehansko odpornost in stabilnost,</w:t>
      </w:r>
    </w:p>
    <w:p w14:paraId="51B8FAA9" w14:textId="77777777" w:rsidR="00242B78" w:rsidRPr="00572A35" w:rsidRDefault="00242B78" w:rsidP="00242B78">
      <w:pPr>
        <w:widowControl w:val="0"/>
        <w:numPr>
          <w:ilvl w:val="0"/>
          <w:numId w:val="36"/>
        </w:numPr>
        <w:suppressAutoHyphens/>
        <w:contextualSpacing/>
        <w:jc w:val="both"/>
        <w:rPr>
          <w:i w:val="0"/>
          <w:sz w:val="22"/>
          <w:szCs w:val="22"/>
        </w:rPr>
      </w:pPr>
      <w:r w:rsidRPr="00572A35">
        <w:rPr>
          <w:i w:val="0"/>
          <w:sz w:val="22"/>
          <w:szCs w:val="22"/>
        </w:rPr>
        <w:t>varnost pred požarom,</w:t>
      </w:r>
    </w:p>
    <w:p w14:paraId="4074F618" w14:textId="77777777" w:rsidR="00242B78" w:rsidRPr="00572A35" w:rsidRDefault="00242B78" w:rsidP="00242B78">
      <w:pPr>
        <w:widowControl w:val="0"/>
        <w:numPr>
          <w:ilvl w:val="0"/>
          <w:numId w:val="36"/>
        </w:numPr>
        <w:suppressAutoHyphens/>
        <w:contextualSpacing/>
        <w:jc w:val="both"/>
        <w:rPr>
          <w:i w:val="0"/>
          <w:sz w:val="22"/>
          <w:szCs w:val="22"/>
        </w:rPr>
      </w:pPr>
      <w:r w:rsidRPr="00572A35">
        <w:rPr>
          <w:i w:val="0"/>
          <w:sz w:val="22"/>
          <w:szCs w:val="22"/>
        </w:rPr>
        <w:t>higiensko in zdravstveno zaščito ter zaščito okolja,</w:t>
      </w:r>
    </w:p>
    <w:p w14:paraId="6211C23F" w14:textId="77777777" w:rsidR="00242B78" w:rsidRPr="00572A35" w:rsidRDefault="00242B78" w:rsidP="00242B78">
      <w:pPr>
        <w:widowControl w:val="0"/>
        <w:numPr>
          <w:ilvl w:val="0"/>
          <w:numId w:val="36"/>
        </w:numPr>
        <w:suppressAutoHyphens/>
        <w:contextualSpacing/>
        <w:jc w:val="both"/>
        <w:rPr>
          <w:i w:val="0"/>
          <w:sz w:val="22"/>
          <w:szCs w:val="22"/>
        </w:rPr>
      </w:pPr>
      <w:r w:rsidRPr="00572A35">
        <w:rPr>
          <w:i w:val="0"/>
          <w:sz w:val="22"/>
          <w:szCs w:val="22"/>
        </w:rPr>
        <w:t>varnost pri uporabi,</w:t>
      </w:r>
    </w:p>
    <w:p w14:paraId="5E55C852" w14:textId="77777777" w:rsidR="00242B78" w:rsidRPr="00572A35" w:rsidRDefault="00242B78" w:rsidP="00242B78">
      <w:pPr>
        <w:widowControl w:val="0"/>
        <w:numPr>
          <w:ilvl w:val="0"/>
          <w:numId w:val="36"/>
        </w:numPr>
        <w:suppressAutoHyphens/>
        <w:contextualSpacing/>
        <w:jc w:val="both"/>
        <w:rPr>
          <w:i w:val="0"/>
          <w:sz w:val="22"/>
          <w:szCs w:val="22"/>
        </w:rPr>
      </w:pPr>
      <w:r w:rsidRPr="00572A35">
        <w:rPr>
          <w:i w:val="0"/>
          <w:sz w:val="22"/>
          <w:szCs w:val="22"/>
        </w:rPr>
        <w:t>zaščito pred hrupom,</w:t>
      </w:r>
    </w:p>
    <w:p w14:paraId="1BF2DF09" w14:textId="77777777" w:rsidR="00242B78" w:rsidRPr="00572A35" w:rsidRDefault="00242B78" w:rsidP="00242B78">
      <w:pPr>
        <w:widowControl w:val="0"/>
        <w:numPr>
          <w:ilvl w:val="0"/>
          <w:numId w:val="36"/>
        </w:numPr>
        <w:suppressAutoHyphens/>
        <w:contextualSpacing/>
        <w:jc w:val="both"/>
        <w:rPr>
          <w:i w:val="0"/>
          <w:sz w:val="22"/>
          <w:szCs w:val="22"/>
        </w:rPr>
      </w:pPr>
      <w:r w:rsidRPr="00572A35">
        <w:rPr>
          <w:i w:val="0"/>
          <w:sz w:val="22"/>
          <w:szCs w:val="22"/>
        </w:rPr>
        <w:t>varčevanje z energijo in ohranjanja toplote,</w:t>
      </w:r>
    </w:p>
    <w:p w14:paraId="4F632FAA" w14:textId="77777777" w:rsidR="00242B78" w:rsidRPr="00572A35" w:rsidRDefault="00242B78" w:rsidP="00242B78">
      <w:pPr>
        <w:widowControl w:val="0"/>
        <w:numPr>
          <w:ilvl w:val="0"/>
          <w:numId w:val="36"/>
        </w:numPr>
        <w:suppressAutoHyphens/>
        <w:contextualSpacing/>
        <w:jc w:val="both"/>
        <w:rPr>
          <w:i w:val="0"/>
          <w:sz w:val="22"/>
          <w:szCs w:val="22"/>
        </w:rPr>
      </w:pPr>
      <w:r w:rsidRPr="00572A35">
        <w:rPr>
          <w:i w:val="0"/>
          <w:sz w:val="22"/>
          <w:szCs w:val="22"/>
        </w:rPr>
        <w:t>univerzalno graditev in rabo objektov,</w:t>
      </w:r>
    </w:p>
    <w:p w14:paraId="2B286CF8" w14:textId="77777777" w:rsidR="00242B78" w:rsidRDefault="00242B78" w:rsidP="00242B78">
      <w:pPr>
        <w:widowControl w:val="0"/>
        <w:numPr>
          <w:ilvl w:val="0"/>
          <w:numId w:val="36"/>
        </w:numPr>
        <w:suppressAutoHyphens/>
        <w:contextualSpacing/>
        <w:jc w:val="both"/>
        <w:rPr>
          <w:i w:val="0"/>
          <w:sz w:val="22"/>
          <w:szCs w:val="22"/>
        </w:rPr>
      </w:pPr>
      <w:r w:rsidRPr="00572A35">
        <w:rPr>
          <w:i w:val="0"/>
          <w:sz w:val="22"/>
          <w:szCs w:val="22"/>
        </w:rPr>
        <w:t>trajnostna raba naravnih virov.</w:t>
      </w:r>
    </w:p>
    <w:p w14:paraId="48E92243" w14:textId="77777777" w:rsidR="00242B78" w:rsidRDefault="00242B78" w:rsidP="00242B78">
      <w:pPr>
        <w:widowControl w:val="0"/>
        <w:suppressAutoHyphens/>
        <w:contextualSpacing/>
        <w:jc w:val="both"/>
        <w:rPr>
          <w:i w:val="0"/>
          <w:sz w:val="22"/>
          <w:szCs w:val="22"/>
        </w:rPr>
      </w:pPr>
    </w:p>
    <w:p w14:paraId="32D438B6" w14:textId="77777777" w:rsidR="00242B78" w:rsidRDefault="00242B78" w:rsidP="00242B78">
      <w:pPr>
        <w:ind w:left="1134" w:right="-283"/>
        <w:jc w:val="both"/>
        <w:rPr>
          <w:i w:val="0"/>
          <w:sz w:val="22"/>
          <w:szCs w:val="22"/>
          <w:lang w:eastAsia="en-US"/>
        </w:rPr>
      </w:pPr>
      <w:r w:rsidRPr="005F5D27">
        <w:rPr>
          <w:i w:val="0"/>
          <w:sz w:val="22"/>
          <w:szCs w:val="22"/>
          <w:lang w:eastAsia="en-US"/>
        </w:rPr>
        <w:t xml:space="preserve">Projektant mora v okviru izdelave projektne dokumentacije </w:t>
      </w:r>
      <w:r>
        <w:rPr>
          <w:i w:val="0"/>
          <w:sz w:val="22"/>
          <w:szCs w:val="22"/>
          <w:lang w:eastAsia="en-US"/>
        </w:rPr>
        <w:t xml:space="preserve">te faze </w:t>
      </w:r>
      <w:r w:rsidRPr="005F5D27">
        <w:rPr>
          <w:i w:val="0"/>
          <w:sz w:val="22"/>
          <w:szCs w:val="22"/>
          <w:lang w:eastAsia="en-US"/>
        </w:rPr>
        <w:t xml:space="preserve">pridobiti vse potrebne pogoje ter mnenja pristojnih mnenje dajalcev ter vsa potrebna soglasja in dovoljenja </w:t>
      </w:r>
      <w:r>
        <w:rPr>
          <w:i w:val="0"/>
          <w:sz w:val="22"/>
          <w:szCs w:val="22"/>
          <w:lang w:eastAsia="en-US"/>
        </w:rPr>
        <w:t>glede na veljavne predpise</w:t>
      </w:r>
      <w:r w:rsidRPr="005F5D27">
        <w:rPr>
          <w:i w:val="0"/>
          <w:sz w:val="22"/>
          <w:szCs w:val="22"/>
        </w:rPr>
        <w:t xml:space="preserve"> </w:t>
      </w:r>
      <w:r>
        <w:rPr>
          <w:i w:val="0"/>
          <w:sz w:val="22"/>
          <w:szCs w:val="22"/>
          <w:lang w:eastAsia="en-US"/>
        </w:rPr>
        <w:t xml:space="preserve">in namen, za kateri je bila izdelana posamezna faza </w:t>
      </w:r>
      <w:r w:rsidRPr="005F5D27">
        <w:rPr>
          <w:i w:val="0"/>
          <w:sz w:val="22"/>
          <w:szCs w:val="22"/>
          <w:lang w:eastAsia="en-US"/>
        </w:rPr>
        <w:t>projektn</w:t>
      </w:r>
      <w:r>
        <w:rPr>
          <w:i w:val="0"/>
          <w:sz w:val="22"/>
          <w:szCs w:val="22"/>
          <w:lang w:eastAsia="en-US"/>
        </w:rPr>
        <w:t>e</w:t>
      </w:r>
      <w:r w:rsidRPr="005F5D27">
        <w:rPr>
          <w:i w:val="0"/>
          <w:sz w:val="22"/>
          <w:szCs w:val="22"/>
          <w:lang w:eastAsia="en-US"/>
        </w:rPr>
        <w:t xml:space="preserve"> dokumentacij</w:t>
      </w:r>
      <w:r>
        <w:rPr>
          <w:i w:val="0"/>
          <w:sz w:val="22"/>
          <w:szCs w:val="22"/>
          <w:lang w:eastAsia="en-US"/>
        </w:rPr>
        <w:t>e</w:t>
      </w:r>
      <w:r w:rsidRPr="005F5D27">
        <w:rPr>
          <w:i w:val="0"/>
          <w:sz w:val="22"/>
          <w:szCs w:val="22"/>
          <w:lang w:eastAsia="en-US"/>
        </w:rPr>
        <w:t xml:space="preserve">. </w:t>
      </w:r>
    </w:p>
    <w:p w14:paraId="129065D4" w14:textId="77777777" w:rsidR="00242B78" w:rsidRDefault="00242B78" w:rsidP="00242B78">
      <w:pPr>
        <w:ind w:left="1134"/>
        <w:rPr>
          <w:b/>
          <w:i w:val="0"/>
          <w:sz w:val="22"/>
          <w:szCs w:val="22"/>
        </w:rPr>
      </w:pPr>
    </w:p>
    <w:p w14:paraId="489F22F9" w14:textId="77777777" w:rsidR="00242B78" w:rsidRPr="00572A35" w:rsidRDefault="00242B78" w:rsidP="00242B78">
      <w:pPr>
        <w:ind w:left="1134"/>
        <w:rPr>
          <w:b/>
          <w:i w:val="0"/>
          <w:sz w:val="22"/>
          <w:szCs w:val="22"/>
        </w:rPr>
      </w:pPr>
    </w:p>
    <w:p w14:paraId="1C0D83B3" w14:textId="77777777" w:rsidR="00242B78" w:rsidRPr="00583704" w:rsidRDefault="00242B78" w:rsidP="00242B78">
      <w:pPr>
        <w:pStyle w:val="Odstavekseznama"/>
        <w:numPr>
          <w:ilvl w:val="0"/>
          <w:numId w:val="31"/>
        </w:numPr>
        <w:ind w:left="1418" w:hanging="284"/>
        <w:rPr>
          <w:sz w:val="22"/>
          <w:szCs w:val="22"/>
          <w:u w:val="single"/>
        </w:rPr>
      </w:pPr>
      <w:r w:rsidRPr="00583704">
        <w:rPr>
          <w:sz w:val="22"/>
          <w:szCs w:val="22"/>
          <w:u w:val="single"/>
        </w:rPr>
        <w:t>Vodenje projekta:</w:t>
      </w:r>
    </w:p>
    <w:p w14:paraId="4D822A51" w14:textId="77777777" w:rsidR="00242B78" w:rsidRPr="00572A35" w:rsidRDefault="00242B78" w:rsidP="00242B78">
      <w:pPr>
        <w:ind w:left="1134"/>
        <w:rPr>
          <w:b/>
          <w:i w:val="0"/>
          <w:sz w:val="22"/>
          <w:szCs w:val="22"/>
        </w:rPr>
      </w:pPr>
    </w:p>
    <w:p w14:paraId="159E396C" w14:textId="77777777" w:rsidR="00242B78" w:rsidRPr="00572A35" w:rsidRDefault="00242B78" w:rsidP="00242B78">
      <w:pPr>
        <w:ind w:left="1134"/>
        <w:jc w:val="both"/>
        <w:rPr>
          <w:i w:val="0"/>
          <w:sz w:val="22"/>
          <w:szCs w:val="22"/>
        </w:rPr>
      </w:pPr>
      <w:r w:rsidRPr="00572A35">
        <w:rPr>
          <w:i w:val="0"/>
          <w:sz w:val="22"/>
          <w:szCs w:val="22"/>
        </w:rPr>
        <w:t>Projektant mora za vodenje izdelave projektne dokumentacije določiti vodjo projekta.</w:t>
      </w:r>
    </w:p>
    <w:p w14:paraId="720DAF76" w14:textId="77777777" w:rsidR="00242B78" w:rsidRPr="00572A35" w:rsidRDefault="00242B78" w:rsidP="00242B78">
      <w:pPr>
        <w:ind w:left="1134"/>
        <w:jc w:val="both"/>
        <w:rPr>
          <w:i w:val="0"/>
          <w:sz w:val="22"/>
          <w:szCs w:val="22"/>
        </w:rPr>
      </w:pPr>
    </w:p>
    <w:p w14:paraId="121129CC" w14:textId="77777777" w:rsidR="00242B78" w:rsidRPr="00572A35" w:rsidRDefault="00242B78" w:rsidP="00242B78">
      <w:pPr>
        <w:ind w:left="1134"/>
        <w:jc w:val="both"/>
        <w:rPr>
          <w:i w:val="0"/>
          <w:sz w:val="22"/>
          <w:szCs w:val="22"/>
        </w:rPr>
      </w:pPr>
      <w:r w:rsidRPr="00572A35">
        <w:rPr>
          <w:i w:val="0"/>
          <w:sz w:val="22"/>
          <w:szCs w:val="22"/>
        </w:rPr>
        <w:t>Vodja projekta je zadolžen za:</w:t>
      </w:r>
    </w:p>
    <w:p w14:paraId="377D2830" w14:textId="77777777" w:rsidR="00242B78" w:rsidRPr="00572A35" w:rsidRDefault="00242B78" w:rsidP="00242B78">
      <w:pPr>
        <w:widowControl w:val="0"/>
        <w:numPr>
          <w:ilvl w:val="0"/>
          <w:numId w:val="37"/>
        </w:numPr>
        <w:suppressAutoHyphens/>
        <w:contextualSpacing/>
        <w:jc w:val="both"/>
        <w:rPr>
          <w:i w:val="0"/>
          <w:sz w:val="22"/>
          <w:szCs w:val="22"/>
        </w:rPr>
      </w:pPr>
      <w:r w:rsidRPr="00572A35">
        <w:rPr>
          <w:i w:val="0"/>
          <w:sz w:val="22"/>
          <w:szCs w:val="22"/>
        </w:rPr>
        <w:t>koordinacijo izdelave projektne dokumentacije,</w:t>
      </w:r>
    </w:p>
    <w:p w14:paraId="577B924D" w14:textId="77777777" w:rsidR="00242B78" w:rsidRPr="00572A35" w:rsidRDefault="00242B78" w:rsidP="00242B78">
      <w:pPr>
        <w:widowControl w:val="0"/>
        <w:numPr>
          <w:ilvl w:val="0"/>
          <w:numId w:val="37"/>
        </w:numPr>
        <w:suppressAutoHyphens/>
        <w:contextualSpacing/>
        <w:jc w:val="both"/>
        <w:rPr>
          <w:i w:val="0"/>
          <w:sz w:val="22"/>
          <w:szCs w:val="22"/>
        </w:rPr>
      </w:pPr>
      <w:r w:rsidRPr="00572A35">
        <w:rPr>
          <w:i w:val="0"/>
          <w:sz w:val="22"/>
          <w:szCs w:val="22"/>
        </w:rPr>
        <w:t>sestavo skupnega popisa del in projektantskih predračunov posameznih načrtov,</w:t>
      </w:r>
    </w:p>
    <w:p w14:paraId="3AA87E26" w14:textId="77777777" w:rsidR="00242B78" w:rsidRPr="00572A35" w:rsidRDefault="00242B78" w:rsidP="00242B78">
      <w:pPr>
        <w:widowControl w:val="0"/>
        <w:numPr>
          <w:ilvl w:val="0"/>
          <w:numId w:val="37"/>
        </w:numPr>
        <w:suppressAutoHyphens/>
        <w:contextualSpacing/>
        <w:jc w:val="both"/>
        <w:rPr>
          <w:i w:val="0"/>
          <w:sz w:val="22"/>
          <w:szCs w:val="22"/>
        </w:rPr>
      </w:pPr>
      <w:r w:rsidRPr="00572A35">
        <w:rPr>
          <w:i w:val="0"/>
          <w:sz w:val="22"/>
          <w:szCs w:val="22"/>
        </w:rPr>
        <w:t xml:space="preserve">koordinacijo načrtovanja morebitnih nadgradenj ali </w:t>
      </w:r>
      <w:r w:rsidRPr="004B3EBB">
        <w:rPr>
          <w:i w:val="0"/>
          <w:sz w:val="22"/>
          <w:szCs w:val="22"/>
        </w:rPr>
        <w:t>prestavitev GJI, ki</w:t>
      </w:r>
      <w:r w:rsidRPr="00572A35">
        <w:rPr>
          <w:i w:val="0"/>
          <w:sz w:val="22"/>
          <w:szCs w:val="22"/>
        </w:rPr>
        <w:t xml:space="preserve"> so v interesu upravljavca,</w:t>
      </w:r>
    </w:p>
    <w:p w14:paraId="6CFC3A0A" w14:textId="77777777" w:rsidR="00242B78" w:rsidRPr="00572A35" w:rsidRDefault="00242B78" w:rsidP="00242B78">
      <w:pPr>
        <w:widowControl w:val="0"/>
        <w:numPr>
          <w:ilvl w:val="0"/>
          <w:numId w:val="37"/>
        </w:numPr>
        <w:suppressAutoHyphens/>
        <w:contextualSpacing/>
        <w:jc w:val="both"/>
        <w:rPr>
          <w:i w:val="0"/>
          <w:sz w:val="22"/>
          <w:szCs w:val="22"/>
        </w:rPr>
      </w:pPr>
      <w:r w:rsidRPr="00572A35">
        <w:rPr>
          <w:i w:val="0"/>
          <w:sz w:val="22"/>
          <w:szCs w:val="22"/>
        </w:rPr>
        <w:t>medsebojno usklajenost vseh načrtov oziroma delov projektne dokumentacije,</w:t>
      </w:r>
    </w:p>
    <w:p w14:paraId="234B815A" w14:textId="77777777" w:rsidR="00242B78" w:rsidRPr="00572A35" w:rsidRDefault="00242B78" w:rsidP="00242B78">
      <w:pPr>
        <w:widowControl w:val="0"/>
        <w:numPr>
          <w:ilvl w:val="0"/>
          <w:numId w:val="37"/>
        </w:numPr>
        <w:suppressAutoHyphens/>
        <w:contextualSpacing/>
        <w:jc w:val="both"/>
        <w:rPr>
          <w:i w:val="0"/>
          <w:sz w:val="22"/>
          <w:szCs w:val="22"/>
        </w:rPr>
      </w:pPr>
      <w:r w:rsidRPr="00572A35">
        <w:rPr>
          <w:i w:val="0"/>
          <w:sz w:val="22"/>
          <w:szCs w:val="22"/>
        </w:rPr>
        <w:t>popravke po utemeljenih zahtevah recenzentov.</w:t>
      </w:r>
    </w:p>
    <w:p w14:paraId="22AE2CF1" w14:textId="77777777" w:rsidR="00242B78" w:rsidRPr="00572A35" w:rsidRDefault="00242B78" w:rsidP="00242B78">
      <w:pPr>
        <w:ind w:left="1134"/>
        <w:jc w:val="both"/>
        <w:rPr>
          <w:i w:val="0"/>
          <w:sz w:val="22"/>
          <w:szCs w:val="22"/>
          <w:lang w:val="en-US" w:eastAsia="en-US"/>
        </w:rPr>
      </w:pPr>
    </w:p>
    <w:p w14:paraId="0EFEEBD3" w14:textId="77777777" w:rsidR="00242B78" w:rsidRPr="00572A35" w:rsidRDefault="00242B78" w:rsidP="00242B78">
      <w:pPr>
        <w:ind w:left="1134"/>
        <w:jc w:val="both"/>
        <w:rPr>
          <w:i w:val="0"/>
          <w:sz w:val="22"/>
          <w:szCs w:val="22"/>
          <w:lang w:val="en-US" w:eastAsia="en-US"/>
        </w:rPr>
      </w:pPr>
    </w:p>
    <w:p w14:paraId="64A9C20F" w14:textId="77777777" w:rsidR="00242B78" w:rsidRDefault="00242B78" w:rsidP="00242B78">
      <w:pPr>
        <w:ind w:left="1134"/>
        <w:jc w:val="both"/>
        <w:rPr>
          <w:b/>
          <w:i w:val="0"/>
          <w:sz w:val="22"/>
          <w:szCs w:val="22"/>
          <w:lang w:eastAsia="en-US"/>
        </w:rPr>
      </w:pPr>
      <w:r w:rsidRPr="00572A35">
        <w:rPr>
          <w:b/>
          <w:i w:val="0"/>
          <w:sz w:val="22"/>
          <w:szCs w:val="22"/>
          <w:lang w:eastAsia="en-US"/>
        </w:rPr>
        <w:t>Pogodbena cena</w:t>
      </w:r>
    </w:p>
    <w:p w14:paraId="5F86B36E" w14:textId="77777777" w:rsidR="00242B78" w:rsidRPr="00572A35" w:rsidRDefault="00242B78" w:rsidP="00242B78">
      <w:pPr>
        <w:ind w:left="1134"/>
        <w:jc w:val="both"/>
        <w:rPr>
          <w:b/>
          <w:i w:val="0"/>
          <w:sz w:val="22"/>
          <w:szCs w:val="22"/>
          <w:lang w:eastAsia="en-US"/>
        </w:rPr>
      </w:pPr>
    </w:p>
    <w:p w14:paraId="4D9E7813"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lastRenderedPageBreak/>
        <w:t>člen</w:t>
      </w:r>
    </w:p>
    <w:p w14:paraId="53714712" w14:textId="77777777" w:rsidR="00242B78" w:rsidRPr="00572A35" w:rsidRDefault="00242B78" w:rsidP="00242B78">
      <w:pPr>
        <w:ind w:left="1134"/>
        <w:jc w:val="both"/>
        <w:rPr>
          <w:i w:val="0"/>
          <w:sz w:val="22"/>
          <w:szCs w:val="22"/>
          <w:lang w:eastAsia="en-US"/>
        </w:rPr>
      </w:pPr>
    </w:p>
    <w:p w14:paraId="3BC05308" w14:textId="77777777" w:rsidR="00242B78" w:rsidRPr="00572A35" w:rsidRDefault="00242B78" w:rsidP="00242B78">
      <w:pPr>
        <w:ind w:left="1134"/>
        <w:jc w:val="both"/>
        <w:rPr>
          <w:i w:val="0"/>
          <w:sz w:val="22"/>
          <w:szCs w:val="22"/>
        </w:rPr>
      </w:pPr>
      <w:r w:rsidRPr="00572A35">
        <w:rPr>
          <w:i w:val="0"/>
          <w:sz w:val="22"/>
          <w:szCs w:val="22"/>
          <w:lang w:eastAsia="en-US"/>
        </w:rPr>
        <w:t xml:space="preserve">Cena pogodbenih del (pogodbena cena) </w:t>
      </w:r>
      <w:r w:rsidRPr="00572A35">
        <w:rPr>
          <w:i w:val="0"/>
          <w:sz w:val="22"/>
          <w:szCs w:val="22"/>
        </w:rPr>
        <w:t>za izdelavo projektne dokumentacije, ki je predmet te pogodbe, je določena na podlagi ponudbe projektanta</w:t>
      </w:r>
      <w:r>
        <w:rPr>
          <w:i w:val="0"/>
          <w:sz w:val="22"/>
          <w:szCs w:val="22"/>
        </w:rPr>
        <w:t xml:space="preserve"> št. ……….. z dne ………, ki je kot priloga sestavni del te pogodbe</w:t>
      </w:r>
      <w:r w:rsidRPr="00572A35">
        <w:rPr>
          <w:i w:val="0"/>
          <w:sz w:val="22"/>
          <w:szCs w:val="22"/>
        </w:rPr>
        <w:t>:</w:t>
      </w:r>
    </w:p>
    <w:p w14:paraId="5C3E3D69" w14:textId="77777777" w:rsidR="00242B78" w:rsidRPr="00572A35" w:rsidRDefault="00242B78" w:rsidP="00242B78">
      <w:pPr>
        <w:ind w:left="1134"/>
        <w:jc w:val="both"/>
        <w:rPr>
          <w:i w:val="0"/>
          <w:sz w:val="22"/>
          <w:szCs w:val="22"/>
          <w:lang w:eastAsia="en-US"/>
        </w:rPr>
      </w:pPr>
      <w:r w:rsidRPr="00572A35">
        <w:rPr>
          <w:i w:val="0"/>
          <w:sz w:val="22"/>
          <w:szCs w:val="22"/>
          <w:lang w:eastAsia="en-US"/>
        </w:rPr>
        <w:t xml:space="preserve">   </w:t>
      </w:r>
    </w:p>
    <w:tbl>
      <w:tblPr>
        <w:tblW w:w="8861"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10"/>
        <w:gridCol w:w="1900"/>
        <w:gridCol w:w="1927"/>
        <w:gridCol w:w="1559"/>
        <w:gridCol w:w="1565"/>
      </w:tblGrid>
      <w:tr w:rsidR="00242B78" w:rsidRPr="009E20D4" w14:paraId="53A119D2" w14:textId="77777777" w:rsidTr="00667F4D">
        <w:trPr>
          <w:trHeight w:val="300"/>
        </w:trPr>
        <w:tc>
          <w:tcPr>
            <w:tcW w:w="1910" w:type="dxa"/>
            <w:vAlign w:val="center"/>
            <w:hideMark/>
          </w:tcPr>
          <w:p w14:paraId="5AC6C760" w14:textId="77777777" w:rsidR="00242B78" w:rsidRPr="009E20D4" w:rsidRDefault="00242B78" w:rsidP="00667F4D">
            <w:pPr>
              <w:rPr>
                <w:b/>
                <w:i w:val="0"/>
                <w:sz w:val="22"/>
                <w:szCs w:val="22"/>
              </w:rPr>
            </w:pPr>
            <w:r w:rsidRPr="009E20D4">
              <w:rPr>
                <w:b/>
                <w:i w:val="0"/>
                <w:sz w:val="22"/>
                <w:szCs w:val="22"/>
              </w:rPr>
              <w:t>Vrsta del</w:t>
            </w:r>
          </w:p>
        </w:tc>
        <w:tc>
          <w:tcPr>
            <w:tcW w:w="1900" w:type="dxa"/>
            <w:shd w:val="clear" w:color="auto" w:fill="D9D9D9"/>
            <w:vAlign w:val="center"/>
            <w:hideMark/>
          </w:tcPr>
          <w:p w14:paraId="16DB8CBD" w14:textId="77777777" w:rsidR="00242B78" w:rsidRPr="009E20D4" w:rsidRDefault="00242B78" w:rsidP="00667F4D">
            <w:pPr>
              <w:ind w:left="19"/>
              <w:jc w:val="center"/>
              <w:rPr>
                <w:b/>
                <w:i w:val="0"/>
                <w:sz w:val="22"/>
                <w:szCs w:val="22"/>
              </w:rPr>
            </w:pPr>
            <w:r w:rsidRPr="009E20D4">
              <w:rPr>
                <w:b/>
                <w:i w:val="0"/>
                <w:sz w:val="22"/>
                <w:szCs w:val="22"/>
              </w:rPr>
              <w:t>EUR brez DDV</w:t>
            </w:r>
          </w:p>
        </w:tc>
        <w:tc>
          <w:tcPr>
            <w:tcW w:w="1927" w:type="dxa"/>
            <w:shd w:val="clear" w:color="auto" w:fill="D9D9D9"/>
            <w:vAlign w:val="center"/>
            <w:hideMark/>
          </w:tcPr>
          <w:p w14:paraId="7FB2E07C" w14:textId="77777777" w:rsidR="00242B78" w:rsidRPr="009E20D4" w:rsidRDefault="00242B78" w:rsidP="00667F4D">
            <w:pPr>
              <w:jc w:val="center"/>
              <w:rPr>
                <w:b/>
                <w:i w:val="0"/>
                <w:sz w:val="22"/>
                <w:szCs w:val="22"/>
              </w:rPr>
            </w:pPr>
            <w:r>
              <w:rPr>
                <w:b/>
                <w:i w:val="0"/>
                <w:sz w:val="22"/>
                <w:szCs w:val="22"/>
              </w:rPr>
              <w:t>Cena brez DDV z vključenim ….% popustom</w:t>
            </w:r>
          </w:p>
        </w:tc>
        <w:tc>
          <w:tcPr>
            <w:tcW w:w="1559" w:type="dxa"/>
            <w:shd w:val="clear" w:color="auto" w:fill="D9D9D9"/>
          </w:tcPr>
          <w:p w14:paraId="0C5AED3C" w14:textId="77777777" w:rsidR="00242B78" w:rsidRPr="009E20D4" w:rsidRDefault="00242B78" w:rsidP="00667F4D">
            <w:pPr>
              <w:jc w:val="center"/>
              <w:rPr>
                <w:b/>
                <w:i w:val="0"/>
                <w:sz w:val="22"/>
                <w:szCs w:val="22"/>
              </w:rPr>
            </w:pPr>
            <w:r w:rsidRPr="009E20D4">
              <w:rPr>
                <w:b/>
                <w:i w:val="0"/>
                <w:sz w:val="22"/>
                <w:szCs w:val="22"/>
              </w:rPr>
              <w:t>22 % DDV</w:t>
            </w:r>
          </w:p>
        </w:tc>
        <w:tc>
          <w:tcPr>
            <w:tcW w:w="1565" w:type="dxa"/>
            <w:shd w:val="clear" w:color="auto" w:fill="D9D9D9"/>
            <w:vAlign w:val="center"/>
            <w:hideMark/>
          </w:tcPr>
          <w:p w14:paraId="174BD7C3" w14:textId="77777777" w:rsidR="00242B78" w:rsidRPr="009E20D4" w:rsidRDefault="00242B78" w:rsidP="00667F4D">
            <w:pPr>
              <w:jc w:val="center"/>
              <w:rPr>
                <w:b/>
                <w:i w:val="0"/>
                <w:sz w:val="22"/>
                <w:szCs w:val="22"/>
              </w:rPr>
            </w:pPr>
            <w:r w:rsidRPr="009E20D4">
              <w:rPr>
                <w:b/>
                <w:i w:val="0"/>
                <w:sz w:val="22"/>
                <w:szCs w:val="22"/>
              </w:rPr>
              <w:t>EUR z DDV </w:t>
            </w:r>
          </w:p>
        </w:tc>
      </w:tr>
      <w:tr w:rsidR="00242B78" w:rsidRPr="009E20D4" w14:paraId="4698F54E" w14:textId="77777777" w:rsidTr="00667F4D">
        <w:trPr>
          <w:trHeight w:val="300"/>
        </w:trPr>
        <w:tc>
          <w:tcPr>
            <w:tcW w:w="1910" w:type="dxa"/>
            <w:vAlign w:val="center"/>
            <w:hideMark/>
          </w:tcPr>
          <w:p w14:paraId="66688027" w14:textId="77777777" w:rsidR="00242B78" w:rsidRPr="009E20D4" w:rsidRDefault="00242B78" w:rsidP="00667F4D">
            <w:pPr>
              <w:rPr>
                <w:bCs/>
                <w:i w:val="0"/>
                <w:sz w:val="22"/>
                <w:szCs w:val="22"/>
              </w:rPr>
            </w:pPr>
            <w:r>
              <w:rPr>
                <w:bCs/>
                <w:i w:val="0"/>
                <w:sz w:val="22"/>
                <w:szCs w:val="22"/>
              </w:rPr>
              <w:t>IZP</w:t>
            </w:r>
          </w:p>
        </w:tc>
        <w:tc>
          <w:tcPr>
            <w:tcW w:w="1900" w:type="dxa"/>
            <w:shd w:val="clear" w:color="auto" w:fill="D9D9D9"/>
            <w:vAlign w:val="center"/>
          </w:tcPr>
          <w:p w14:paraId="52094377" w14:textId="77777777" w:rsidR="00242B78" w:rsidRPr="009E20D4" w:rsidRDefault="00242B78" w:rsidP="00667F4D">
            <w:pPr>
              <w:ind w:left="19"/>
              <w:jc w:val="right"/>
              <w:rPr>
                <w:i w:val="0"/>
                <w:sz w:val="22"/>
                <w:szCs w:val="22"/>
              </w:rPr>
            </w:pPr>
          </w:p>
        </w:tc>
        <w:tc>
          <w:tcPr>
            <w:tcW w:w="1927" w:type="dxa"/>
            <w:shd w:val="clear" w:color="auto" w:fill="D9D9D9"/>
            <w:vAlign w:val="center"/>
          </w:tcPr>
          <w:p w14:paraId="486E0A44" w14:textId="77777777" w:rsidR="00242B78" w:rsidRPr="009E20D4" w:rsidRDefault="00242B78" w:rsidP="00667F4D">
            <w:pPr>
              <w:jc w:val="right"/>
              <w:rPr>
                <w:i w:val="0"/>
                <w:sz w:val="22"/>
                <w:szCs w:val="22"/>
              </w:rPr>
            </w:pPr>
          </w:p>
        </w:tc>
        <w:tc>
          <w:tcPr>
            <w:tcW w:w="1559" w:type="dxa"/>
            <w:shd w:val="clear" w:color="auto" w:fill="D9D9D9"/>
          </w:tcPr>
          <w:p w14:paraId="408CAAF8" w14:textId="77777777" w:rsidR="00242B78" w:rsidRPr="009E20D4" w:rsidRDefault="00242B78" w:rsidP="00667F4D">
            <w:pPr>
              <w:jc w:val="right"/>
              <w:rPr>
                <w:i w:val="0"/>
                <w:sz w:val="22"/>
                <w:szCs w:val="22"/>
              </w:rPr>
            </w:pPr>
          </w:p>
        </w:tc>
        <w:tc>
          <w:tcPr>
            <w:tcW w:w="1565" w:type="dxa"/>
            <w:shd w:val="clear" w:color="auto" w:fill="D9D9D9"/>
            <w:vAlign w:val="center"/>
          </w:tcPr>
          <w:p w14:paraId="6F87C4E2" w14:textId="77777777" w:rsidR="00242B78" w:rsidRPr="009E20D4" w:rsidRDefault="00242B78" w:rsidP="00667F4D">
            <w:pPr>
              <w:jc w:val="right"/>
              <w:rPr>
                <w:i w:val="0"/>
                <w:sz w:val="22"/>
                <w:szCs w:val="22"/>
              </w:rPr>
            </w:pPr>
          </w:p>
        </w:tc>
      </w:tr>
      <w:tr w:rsidR="00242B78" w:rsidRPr="009E20D4" w14:paraId="1065567F" w14:textId="77777777" w:rsidTr="00667F4D">
        <w:trPr>
          <w:trHeight w:val="300"/>
        </w:trPr>
        <w:tc>
          <w:tcPr>
            <w:tcW w:w="1910" w:type="dxa"/>
            <w:vAlign w:val="center"/>
            <w:hideMark/>
          </w:tcPr>
          <w:p w14:paraId="75079E0E" w14:textId="77777777" w:rsidR="00242B78" w:rsidRPr="009E20D4" w:rsidRDefault="00242B78" w:rsidP="00667F4D">
            <w:pPr>
              <w:rPr>
                <w:bCs/>
                <w:i w:val="0"/>
                <w:sz w:val="22"/>
                <w:szCs w:val="22"/>
              </w:rPr>
            </w:pPr>
            <w:r w:rsidRPr="009E20D4">
              <w:rPr>
                <w:bCs/>
                <w:i w:val="0"/>
                <w:sz w:val="22"/>
                <w:szCs w:val="22"/>
              </w:rPr>
              <w:t>DGD</w:t>
            </w:r>
          </w:p>
        </w:tc>
        <w:tc>
          <w:tcPr>
            <w:tcW w:w="1900" w:type="dxa"/>
            <w:shd w:val="clear" w:color="auto" w:fill="D9D9D9"/>
            <w:vAlign w:val="center"/>
          </w:tcPr>
          <w:p w14:paraId="40476E6E" w14:textId="77777777" w:rsidR="00242B78" w:rsidRPr="009E20D4" w:rsidRDefault="00242B78" w:rsidP="00667F4D">
            <w:pPr>
              <w:ind w:left="19"/>
              <w:jc w:val="right"/>
              <w:rPr>
                <w:i w:val="0"/>
                <w:sz w:val="22"/>
                <w:szCs w:val="22"/>
              </w:rPr>
            </w:pPr>
          </w:p>
        </w:tc>
        <w:tc>
          <w:tcPr>
            <w:tcW w:w="1927" w:type="dxa"/>
            <w:shd w:val="clear" w:color="auto" w:fill="D9D9D9"/>
            <w:vAlign w:val="center"/>
          </w:tcPr>
          <w:p w14:paraId="0F6448CE" w14:textId="77777777" w:rsidR="00242B78" w:rsidRPr="009E20D4" w:rsidRDefault="00242B78" w:rsidP="00667F4D">
            <w:pPr>
              <w:jc w:val="right"/>
              <w:rPr>
                <w:i w:val="0"/>
                <w:sz w:val="22"/>
                <w:szCs w:val="22"/>
              </w:rPr>
            </w:pPr>
          </w:p>
        </w:tc>
        <w:tc>
          <w:tcPr>
            <w:tcW w:w="1559" w:type="dxa"/>
            <w:shd w:val="clear" w:color="auto" w:fill="D9D9D9"/>
          </w:tcPr>
          <w:p w14:paraId="1549CE52" w14:textId="77777777" w:rsidR="00242B78" w:rsidRPr="009E20D4" w:rsidRDefault="00242B78" w:rsidP="00667F4D">
            <w:pPr>
              <w:jc w:val="right"/>
              <w:rPr>
                <w:i w:val="0"/>
                <w:sz w:val="22"/>
                <w:szCs w:val="22"/>
              </w:rPr>
            </w:pPr>
          </w:p>
        </w:tc>
        <w:tc>
          <w:tcPr>
            <w:tcW w:w="1565" w:type="dxa"/>
            <w:shd w:val="clear" w:color="auto" w:fill="D9D9D9"/>
            <w:vAlign w:val="center"/>
          </w:tcPr>
          <w:p w14:paraId="4B7CDE34" w14:textId="77777777" w:rsidR="00242B78" w:rsidRPr="009E20D4" w:rsidRDefault="00242B78" w:rsidP="00667F4D">
            <w:pPr>
              <w:jc w:val="right"/>
              <w:rPr>
                <w:i w:val="0"/>
                <w:sz w:val="22"/>
                <w:szCs w:val="22"/>
              </w:rPr>
            </w:pPr>
          </w:p>
        </w:tc>
      </w:tr>
      <w:tr w:rsidR="00242B78" w:rsidRPr="009E20D4" w14:paraId="65501CC1" w14:textId="77777777" w:rsidTr="00667F4D">
        <w:trPr>
          <w:trHeight w:val="300"/>
        </w:trPr>
        <w:tc>
          <w:tcPr>
            <w:tcW w:w="1910" w:type="dxa"/>
            <w:tcBorders>
              <w:bottom w:val="double" w:sz="4" w:space="0" w:color="auto"/>
            </w:tcBorders>
            <w:vAlign w:val="center"/>
            <w:hideMark/>
          </w:tcPr>
          <w:p w14:paraId="1AB4054E" w14:textId="77777777" w:rsidR="00242B78" w:rsidRPr="009E20D4" w:rsidRDefault="00242B78" w:rsidP="00667F4D">
            <w:pPr>
              <w:rPr>
                <w:bCs/>
                <w:i w:val="0"/>
                <w:sz w:val="22"/>
                <w:szCs w:val="22"/>
              </w:rPr>
            </w:pPr>
            <w:r w:rsidRPr="009E20D4">
              <w:rPr>
                <w:bCs/>
                <w:i w:val="0"/>
                <w:sz w:val="22"/>
                <w:szCs w:val="22"/>
              </w:rPr>
              <w:t>PZI</w:t>
            </w:r>
          </w:p>
        </w:tc>
        <w:tc>
          <w:tcPr>
            <w:tcW w:w="1900" w:type="dxa"/>
            <w:tcBorders>
              <w:bottom w:val="double" w:sz="4" w:space="0" w:color="auto"/>
            </w:tcBorders>
            <w:shd w:val="clear" w:color="auto" w:fill="D9D9D9"/>
            <w:vAlign w:val="center"/>
          </w:tcPr>
          <w:p w14:paraId="073C3989" w14:textId="77777777" w:rsidR="00242B78" w:rsidRPr="009E20D4" w:rsidRDefault="00242B78" w:rsidP="00667F4D">
            <w:pPr>
              <w:ind w:left="19"/>
              <w:jc w:val="right"/>
              <w:rPr>
                <w:i w:val="0"/>
                <w:sz w:val="22"/>
                <w:szCs w:val="22"/>
              </w:rPr>
            </w:pPr>
          </w:p>
        </w:tc>
        <w:tc>
          <w:tcPr>
            <w:tcW w:w="1927" w:type="dxa"/>
            <w:tcBorders>
              <w:bottom w:val="double" w:sz="4" w:space="0" w:color="auto"/>
            </w:tcBorders>
            <w:shd w:val="clear" w:color="auto" w:fill="D9D9D9"/>
            <w:vAlign w:val="center"/>
          </w:tcPr>
          <w:p w14:paraId="2C77F917" w14:textId="77777777" w:rsidR="00242B78" w:rsidRPr="009E20D4" w:rsidRDefault="00242B78" w:rsidP="00667F4D">
            <w:pPr>
              <w:jc w:val="right"/>
              <w:rPr>
                <w:i w:val="0"/>
                <w:sz w:val="22"/>
                <w:szCs w:val="22"/>
              </w:rPr>
            </w:pPr>
          </w:p>
        </w:tc>
        <w:tc>
          <w:tcPr>
            <w:tcW w:w="1559" w:type="dxa"/>
            <w:tcBorders>
              <w:bottom w:val="double" w:sz="4" w:space="0" w:color="auto"/>
            </w:tcBorders>
            <w:shd w:val="clear" w:color="auto" w:fill="D9D9D9"/>
          </w:tcPr>
          <w:p w14:paraId="119BA34D" w14:textId="77777777" w:rsidR="00242B78" w:rsidRPr="009E20D4" w:rsidRDefault="00242B78" w:rsidP="00667F4D">
            <w:pPr>
              <w:jc w:val="right"/>
              <w:rPr>
                <w:i w:val="0"/>
                <w:sz w:val="22"/>
                <w:szCs w:val="22"/>
              </w:rPr>
            </w:pPr>
          </w:p>
        </w:tc>
        <w:tc>
          <w:tcPr>
            <w:tcW w:w="1565" w:type="dxa"/>
            <w:tcBorders>
              <w:bottom w:val="double" w:sz="4" w:space="0" w:color="auto"/>
            </w:tcBorders>
            <w:shd w:val="clear" w:color="auto" w:fill="D9D9D9"/>
            <w:vAlign w:val="center"/>
          </w:tcPr>
          <w:p w14:paraId="1AD48071" w14:textId="77777777" w:rsidR="00242B78" w:rsidRPr="009E20D4" w:rsidRDefault="00242B78" w:rsidP="00667F4D">
            <w:pPr>
              <w:jc w:val="right"/>
              <w:rPr>
                <w:i w:val="0"/>
                <w:sz w:val="22"/>
                <w:szCs w:val="22"/>
              </w:rPr>
            </w:pPr>
          </w:p>
        </w:tc>
      </w:tr>
      <w:tr w:rsidR="00242B78" w:rsidRPr="006E7E37" w14:paraId="2B994B8A" w14:textId="77777777" w:rsidTr="00667F4D">
        <w:trPr>
          <w:trHeight w:val="236"/>
        </w:trPr>
        <w:tc>
          <w:tcPr>
            <w:tcW w:w="1910" w:type="dxa"/>
            <w:tcBorders>
              <w:top w:val="double" w:sz="4" w:space="0" w:color="auto"/>
            </w:tcBorders>
            <w:vAlign w:val="center"/>
          </w:tcPr>
          <w:p w14:paraId="4D6C10AC" w14:textId="77777777" w:rsidR="00242B78" w:rsidRPr="006E7E37" w:rsidRDefault="00242B78" w:rsidP="00667F4D">
            <w:pPr>
              <w:rPr>
                <w:b/>
                <w:bCs/>
                <w:i w:val="0"/>
                <w:sz w:val="22"/>
                <w:szCs w:val="22"/>
              </w:rPr>
            </w:pPr>
            <w:r w:rsidRPr="006E7E37">
              <w:rPr>
                <w:b/>
                <w:bCs/>
                <w:i w:val="0"/>
                <w:sz w:val="22"/>
                <w:szCs w:val="22"/>
              </w:rPr>
              <w:t xml:space="preserve">SKUPAJ </w:t>
            </w:r>
            <w:r>
              <w:rPr>
                <w:b/>
                <w:bCs/>
                <w:i w:val="0"/>
                <w:sz w:val="22"/>
                <w:szCs w:val="22"/>
              </w:rPr>
              <w:t>(v EUR)</w:t>
            </w:r>
          </w:p>
        </w:tc>
        <w:tc>
          <w:tcPr>
            <w:tcW w:w="1900" w:type="dxa"/>
            <w:tcBorders>
              <w:top w:val="double" w:sz="4" w:space="0" w:color="auto"/>
            </w:tcBorders>
            <w:shd w:val="clear" w:color="auto" w:fill="D9D9D9"/>
            <w:vAlign w:val="center"/>
          </w:tcPr>
          <w:p w14:paraId="45C87A4A" w14:textId="77777777" w:rsidR="00242B78" w:rsidRPr="006E7E37" w:rsidRDefault="00242B78" w:rsidP="00667F4D">
            <w:pPr>
              <w:ind w:left="19"/>
              <w:jc w:val="right"/>
              <w:rPr>
                <w:b/>
                <w:bCs/>
                <w:i w:val="0"/>
                <w:sz w:val="22"/>
                <w:szCs w:val="22"/>
              </w:rPr>
            </w:pPr>
          </w:p>
        </w:tc>
        <w:tc>
          <w:tcPr>
            <w:tcW w:w="1927" w:type="dxa"/>
            <w:tcBorders>
              <w:top w:val="double" w:sz="4" w:space="0" w:color="auto"/>
            </w:tcBorders>
            <w:shd w:val="clear" w:color="auto" w:fill="D9D9D9"/>
            <w:vAlign w:val="center"/>
          </w:tcPr>
          <w:p w14:paraId="370840A0" w14:textId="77777777" w:rsidR="00242B78" w:rsidRPr="006E7E37" w:rsidRDefault="00242B78" w:rsidP="00667F4D">
            <w:pPr>
              <w:jc w:val="right"/>
              <w:rPr>
                <w:b/>
                <w:bCs/>
                <w:i w:val="0"/>
                <w:sz w:val="22"/>
                <w:szCs w:val="22"/>
              </w:rPr>
            </w:pPr>
          </w:p>
        </w:tc>
        <w:tc>
          <w:tcPr>
            <w:tcW w:w="1559" w:type="dxa"/>
            <w:tcBorders>
              <w:top w:val="double" w:sz="4" w:space="0" w:color="auto"/>
            </w:tcBorders>
            <w:shd w:val="clear" w:color="auto" w:fill="D9D9D9"/>
          </w:tcPr>
          <w:p w14:paraId="52A40880" w14:textId="77777777" w:rsidR="00242B78" w:rsidRPr="006E7E37" w:rsidRDefault="00242B78" w:rsidP="00667F4D">
            <w:pPr>
              <w:jc w:val="right"/>
              <w:rPr>
                <w:b/>
                <w:bCs/>
                <w:i w:val="0"/>
                <w:sz w:val="22"/>
                <w:szCs w:val="22"/>
              </w:rPr>
            </w:pPr>
          </w:p>
        </w:tc>
        <w:tc>
          <w:tcPr>
            <w:tcW w:w="1565" w:type="dxa"/>
            <w:tcBorders>
              <w:top w:val="double" w:sz="4" w:space="0" w:color="auto"/>
            </w:tcBorders>
            <w:shd w:val="clear" w:color="auto" w:fill="D9D9D9"/>
            <w:vAlign w:val="center"/>
          </w:tcPr>
          <w:p w14:paraId="79E6F030" w14:textId="77777777" w:rsidR="00242B78" w:rsidRPr="006E7E37" w:rsidRDefault="00242B78" w:rsidP="00667F4D">
            <w:pPr>
              <w:jc w:val="right"/>
              <w:rPr>
                <w:b/>
                <w:bCs/>
                <w:i w:val="0"/>
                <w:sz w:val="22"/>
                <w:szCs w:val="22"/>
              </w:rPr>
            </w:pPr>
          </w:p>
        </w:tc>
      </w:tr>
    </w:tbl>
    <w:p w14:paraId="32F3A867" w14:textId="77777777" w:rsidR="00242B78" w:rsidRDefault="00242B78" w:rsidP="00242B78">
      <w:pPr>
        <w:ind w:left="1134"/>
        <w:jc w:val="both"/>
        <w:rPr>
          <w:i w:val="0"/>
          <w:sz w:val="22"/>
          <w:szCs w:val="22"/>
          <w:lang w:eastAsia="en-US"/>
        </w:rPr>
      </w:pPr>
      <w:r w:rsidRPr="00572A35">
        <w:rPr>
          <w:i w:val="0"/>
          <w:sz w:val="22"/>
          <w:szCs w:val="22"/>
          <w:lang w:eastAsia="en-US"/>
        </w:rPr>
        <w:t xml:space="preserve">         </w:t>
      </w:r>
    </w:p>
    <w:p w14:paraId="489044E5" w14:textId="77777777" w:rsidR="00242B78" w:rsidRPr="00572A35" w:rsidRDefault="00242B78" w:rsidP="00242B78">
      <w:pPr>
        <w:ind w:left="1134"/>
        <w:jc w:val="both"/>
        <w:rPr>
          <w:i w:val="0"/>
          <w:sz w:val="22"/>
          <w:szCs w:val="22"/>
          <w:lang w:eastAsia="en-US"/>
        </w:rPr>
      </w:pPr>
      <w:r>
        <w:rPr>
          <w:i w:val="0"/>
          <w:sz w:val="22"/>
          <w:szCs w:val="22"/>
          <w:lang w:eastAsia="en-US"/>
        </w:rPr>
        <w:t xml:space="preserve">(z besedo: ……………………………………………………. </w:t>
      </w:r>
      <w:r w:rsidRPr="009E20D4">
        <w:rPr>
          <w:i w:val="0"/>
          <w:sz w:val="22"/>
          <w:szCs w:val="22"/>
          <w:lang w:eastAsia="en-US"/>
        </w:rPr>
        <w:t xml:space="preserve">in </w:t>
      </w:r>
      <w:r>
        <w:rPr>
          <w:i w:val="0"/>
          <w:sz w:val="22"/>
          <w:szCs w:val="22"/>
          <w:lang w:eastAsia="en-US"/>
        </w:rPr>
        <w:t>00</w:t>
      </w:r>
      <w:r w:rsidRPr="009E20D4">
        <w:rPr>
          <w:i w:val="0"/>
          <w:sz w:val="22"/>
          <w:szCs w:val="22"/>
          <w:lang w:eastAsia="en-US"/>
        </w:rPr>
        <w:t>/100)</w:t>
      </w:r>
    </w:p>
    <w:p w14:paraId="61AFD7FC" w14:textId="77777777" w:rsidR="00242B78" w:rsidRPr="00572A35" w:rsidRDefault="00242B78" w:rsidP="00242B78">
      <w:pPr>
        <w:ind w:left="1134"/>
        <w:jc w:val="both"/>
        <w:rPr>
          <w:i w:val="0"/>
          <w:sz w:val="22"/>
          <w:szCs w:val="22"/>
          <w:lang w:eastAsia="en-US"/>
        </w:rPr>
      </w:pPr>
    </w:p>
    <w:p w14:paraId="31FDD3BC" w14:textId="77777777" w:rsidR="00242B78" w:rsidRPr="00572A35" w:rsidRDefault="00242B78" w:rsidP="00242B78">
      <w:pPr>
        <w:ind w:left="1134"/>
        <w:jc w:val="both"/>
        <w:rPr>
          <w:i w:val="0"/>
          <w:sz w:val="22"/>
          <w:szCs w:val="22"/>
          <w:lang w:eastAsia="en-US"/>
        </w:rPr>
      </w:pPr>
      <w:r w:rsidRPr="00572A35">
        <w:rPr>
          <w:i w:val="0"/>
          <w:sz w:val="22"/>
          <w:szCs w:val="22"/>
          <w:lang w:eastAsia="en-US"/>
        </w:rPr>
        <w:t>Pogodbena cena za dogovorjeni obseg del in storitev po tej pogodbi je fiksna</w:t>
      </w:r>
      <w:r>
        <w:rPr>
          <w:i w:val="0"/>
          <w:sz w:val="22"/>
          <w:szCs w:val="22"/>
          <w:lang w:eastAsia="en-US"/>
        </w:rPr>
        <w:t xml:space="preserve"> in vsebuje vse materialne in druge stroške, potrebne za celovito in kvalitetno izvedbo pogodbenih del</w:t>
      </w:r>
      <w:r w:rsidRPr="00572A35">
        <w:rPr>
          <w:i w:val="0"/>
          <w:sz w:val="22"/>
          <w:szCs w:val="22"/>
          <w:lang w:eastAsia="en-US"/>
        </w:rPr>
        <w:t>.</w:t>
      </w:r>
    </w:p>
    <w:p w14:paraId="71B0B06E" w14:textId="77777777" w:rsidR="00242B78" w:rsidRDefault="00242B78" w:rsidP="00242B78">
      <w:pPr>
        <w:ind w:left="1134"/>
        <w:jc w:val="both"/>
        <w:rPr>
          <w:i w:val="0"/>
          <w:sz w:val="22"/>
          <w:szCs w:val="22"/>
          <w:lang w:eastAsia="en-US"/>
        </w:rPr>
      </w:pPr>
    </w:p>
    <w:p w14:paraId="226D63B3" w14:textId="77777777" w:rsidR="00242B78" w:rsidRPr="00572A35" w:rsidRDefault="00242B78" w:rsidP="00242B78">
      <w:pPr>
        <w:ind w:left="1134"/>
        <w:jc w:val="both"/>
        <w:rPr>
          <w:i w:val="0"/>
          <w:sz w:val="22"/>
          <w:szCs w:val="22"/>
          <w:lang w:eastAsia="en-US"/>
        </w:rPr>
      </w:pPr>
      <w:r w:rsidRPr="00572A35">
        <w:rPr>
          <w:i w:val="0"/>
          <w:sz w:val="22"/>
          <w:szCs w:val="22"/>
          <w:lang w:eastAsia="en-US"/>
        </w:rPr>
        <w:t>V ceno so vključeni tudi:</w:t>
      </w:r>
    </w:p>
    <w:p w14:paraId="599687B1" w14:textId="77777777" w:rsidR="00242B78" w:rsidRPr="00572A35" w:rsidRDefault="00242B78" w:rsidP="00242B78">
      <w:pPr>
        <w:pStyle w:val="Odstavekseznama"/>
        <w:numPr>
          <w:ilvl w:val="0"/>
          <w:numId w:val="38"/>
        </w:numPr>
        <w:contextualSpacing/>
        <w:jc w:val="both"/>
        <w:rPr>
          <w:i w:val="0"/>
          <w:sz w:val="22"/>
          <w:szCs w:val="22"/>
          <w:lang w:val="x-none" w:eastAsia="en-US"/>
        </w:rPr>
      </w:pPr>
      <w:r w:rsidRPr="00572A35">
        <w:rPr>
          <w:i w:val="0"/>
          <w:sz w:val="22"/>
          <w:szCs w:val="22"/>
          <w:lang w:val="x-none" w:eastAsia="en-US"/>
        </w:rPr>
        <w:t xml:space="preserve">materialni stroški za 1 (en) izvod </w:t>
      </w:r>
      <w:r w:rsidRPr="00572A35">
        <w:rPr>
          <w:i w:val="0"/>
          <w:sz w:val="22"/>
          <w:szCs w:val="22"/>
          <w:lang w:eastAsia="en-US"/>
        </w:rPr>
        <w:t xml:space="preserve">celotne </w:t>
      </w:r>
      <w:r w:rsidRPr="00572A35">
        <w:rPr>
          <w:i w:val="0"/>
          <w:sz w:val="22"/>
          <w:szCs w:val="22"/>
          <w:lang w:val="x-none" w:eastAsia="en-US"/>
        </w:rPr>
        <w:t>projektne dokumentacije, ki je predmet</w:t>
      </w:r>
      <w:r w:rsidRPr="00572A35">
        <w:rPr>
          <w:i w:val="0"/>
          <w:sz w:val="22"/>
          <w:szCs w:val="22"/>
          <w:lang w:eastAsia="en-US"/>
        </w:rPr>
        <w:t xml:space="preserve"> te</w:t>
      </w:r>
      <w:r w:rsidRPr="00572A35">
        <w:rPr>
          <w:i w:val="0"/>
          <w:sz w:val="22"/>
          <w:szCs w:val="22"/>
          <w:lang w:val="x-none" w:eastAsia="en-US"/>
        </w:rPr>
        <w:t xml:space="preserve"> pogodbe, </w:t>
      </w:r>
      <w:proofErr w:type="spellStart"/>
      <w:r w:rsidRPr="00572A35">
        <w:rPr>
          <w:i w:val="0"/>
          <w:sz w:val="22"/>
          <w:szCs w:val="22"/>
          <w:lang w:val="x-none" w:eastAsia="en-US"/>
        </w:rPr>
        <w:t>mapiran</w:t>
      </w:r>
      <w:proofErr w:type="spellEnd"/>
      <w:r w:rsidRPr="00572A35">
        <w:rPr>
          <w:i w:val="0"/>
          <w:sz w:val="22"/>
          <w:szCs w:val="22"/>
          <w:lang w:val="x-none" w:eastAsia="en-US"/>
        </w:rPr>
        <w:t xml:space="preserve"> v fizični obliki in 1 (en) izvod na elektronskem nosilcu (npr. </w:t>
      </w:r>
      <w:r w:rsidRPr="00572A35">
        <w:rPr>
          <w:i w:val="0"/>
          <w:sz w:val="22"/>
          <w:szCs w:val="22"/>
          <w:lang w:eastAsia="en-US"/>
        </w:rPr>
        <w:t>USB</w:t>
      </w:r>
      <w:r w:rsidRPr="00572A35">
        <w:rPr>
          <w:i w:val="0"/>
          <w:sz w:val="22"/>
          <w:szCs w:val="22"/>
          <w:lang w:val="x-none" w:eastAsia="en-US"/>
        </w:rPr>
        <w:t xml:space="preserve">) v </w:t>
      </w:r>
      <w:r w:rsidRPr="00572A35">
        <w:rPr>
          <w:i w:val="0"/>
          <w:sz w:val="22"/>
          <w:szCs w:val="22"/>
          <w:lang w:eastAsia="en-US"/>
        </w:rPr>
        <w:t xml:space="preserve">aktivni obliki v </w:t>
      </w:r>
      <w:r w:rsidRPr="00572A35">
        <w:rPr>
          <w:i w:val="0"/>
          <w:sz w:val="22"/>
          <w:szCs w:val="22"/>
          <w:lang w:val="x-none" w:eastAsia="en-US"/>
        </w:rPr>
        <w:t xml:space="preserve">formatih </w:t>
      </w:r>
      <w:proofErr w:type="spellStart"/>
      <w:r w:rsidRPr="00572A35">
        <w:rPr>
          <w:i w:val="0"/>
          <w:sz w:val="22"/>
          <w:szCs w:val="22"/>
          <w:lang w:val="x-none" w:eastAsia="en-US"/>
        </w:rPr>
        <w:t>doc</w:t>
      </w:r>
      <w:proofErr w:type="spellEnd"/>
      <w:r w:rsidRPr="00572A35">
        <w:rPr>
          <w:i w:val="0"/>
          <w:sz w:val="22"/>
          <w:szCs w:val="22"/>
          <w:lang w:val="x-none" w:eastAsia="en-US"/>
        </w:rPr>
        <w:t xml:space="preserve">, </w:t>
      </w:r>
      <w:proofErr w:type="spellStart"/>
      <w:r w:rsidRPr="00572A35">
        <w:rPr>
          <w:i w:val="0"/>
          <w:sz w:val="22"/>
          <w:szCs w:val="22"/>
          <w:lang w:val="x-none" w:eastAsia="en-US"/>
        </w:rPr>
        <w:t>xls</w:t>
      </w:r>
      <w:proofErr w:type="spellEnd"/>
      <w:r w:rsidRPr="00572A35">
        <w:rPr>
          <w:i w:val="0"/>
          <w:sz w:val="22"/>
          <w:szCs w:val="22"/>
          <w:lang w:val="x-none" w:eastAsia="en-US"/>
        </w:rPr>
        <w:t xml:space="preserve">, </w:t>
      </w:r>
      <w:proofErr w:type="spellStart"/>
      <w:r w:rsidRPr="00572A35">
        <w:rPr>
          <w:i w:val="0"/>
          <w:sz w:val="22"/>
          <w:szCs w:val="22"/>
          <w:lang w:val="x-none" w:eastAsia="en-US"/>
        </w:rPr>
        <w:t>dwg</w:t>
      </w:r>
      <w:proofErr w:type="spellEnd"/>
      <w:r w:rsidRPr="00572A35">
        <w:rPr>
          <w:i w:val="0"/>
          <w:sz w:val="22"/>
          <w:szCs w:val="22"/>
          <w:lang w:val="x-none" w:eastAsia="en-US"/>
        </w:rPr>
        <w:t xml:space="preserve"> in </w:t>
      </w:r>
      <w:proofErr w:type="spellStart"/>
      <w:r w:rsidRPr="00572A35">
        <w:rPr>
          <w:i w:val="0"/>
          <w:sz w:val="22"/>
          <w:szCs w:val="22"/>
          <w:lang w:val="x-none" w:eastAsia="en-US"/>
        </w:rPr>
        <w:t>pdf</w:t>
      </w:r>
      <w:proofErr w:type="spellEnd"/>
      <w:r w:rsidRPr="00572A35">
        <w:rPr>
          <w:i w:val="0"/>
          <w:sz w:val="22"/>
          <w:szCs w:val="22"/>
          <w:lang w:val="x-none" w:eastAsia="en-US"/>
        </w:rPr>
        <w:t>, za potrebe izdelave recenzije projekta</w:t>
      </w:r>
      <w:r w:rsidRPr="00572A35">
        <w:rPr>
          <w:i w:val="0"/>
          <w:sz w:val="22"/>
          <w:szCs w:val="22"/>
          <w:lang w:eastAsia="en-US"/>
        </w:rPr>
        <w:t>,</w:t>
      </w:r>
    </w:p>
    <w:p w14:paraId="7EE07DF1" w14:textId="77777777" w:rsidR="00242B78" w:rsidRPr="00572A35" w:rsidRDefault="00242B78" w:rsidP="00242B78">
      <w:pPr>
        <w:pStyle w:val="Odstavekseznama"/>
        <w:numPr>
          <w:ilvl w:val="0"/>
          <w:numId w:val="38"/>
        </w:numPr>
        <w:contextualSpacing/>
        <w:jc w:val="both"/>
        <w:rPr>
          <w:i w:val="0"/>
          <w:sz w:val="22"/>
          <w:szCs w:val="22"/>
          <w:lang w:eastAsia="en-US"/>
        </w:rPr>
      </w:pPr>
      <w:r w:rsidRPr="00572A35">
        <w:rPr>
          <w:i w:val="0"/>
          <w:sz w:val="22"/>
          <w:szCs w:val="22"/>
          <w:lang w:eastAsia="en-US"/>
        </w:rPr>
        <w:t xml:space="preserve">materialni stroški za 6 (šest) izvodov </w:t>
      </w:r>
      <w:r w:rsidRPr="00572A35">
        <w:rPr>
          <w:i w:val="0"/>
          <w:sz w:val="22"/>
          <w:szCs w:val="22"/>
          <w:lang w:eastAsia="ar-SA"/>
        </w:rPr>
        <w:t xml:space="preserve">celotne </w:t>
      </w:r>
      <w:r w:rsidRPr="00572A35">
        <w:rPr>
          <w:i w:val="0"/>
          <w:sz w:val="22"/>
          <w:szCs w:val="22"/>
          <w:lang w:eastAsia="en-US"/>
        </w:rPr>
        <w:t xml:space="preserve">projektne dokumentacije, ki je predmet pogodbe, </w:t>
      </w:r>
      <w:proofErr w:type="spellStart"/>
      <w:r w:rsidRPr="00572A35">
        <w:rPr>
          <w:i w:val="0"/>
          <w:sz w:val="22"/>
          <w:szCs w:val="22"/>
          <w:lang w:eastAsia="en-US"/>
        </w:rPr>
        <w:t>mapiran</w:t>
      </w:r>
      <w:proofErr w:type="spellEnd"/>
      <w:r w:rsidRPr="00572A35">
        <w:rPr>
          <w:i w:val="0"/>
          <w:sz w:val="22"/>
          <w:szCs w:val="22"/>
          <w:lang w:eastAsia="en-US"/>
        </w:rPr>
        <w:t xml:space="preserve"> v fizični obliki  in 2 (dva) izvoda projektne dokumentacije na elektronskem nosilcu (npr. USB) </w:t>
      </w:r>
      <w:r w:rsidRPr="00572A35">
        <w:rPr>
          <w:i w:val="0"/>
          <w:iCs/>
          <w:sz w:val="22"/>
          <w:szCs w:val="22"/>
          <w:lang w:eastAsia="en-US"/>
        </w:rPr>
        <w:t xml:space="preserve">v aktivni obliki v formatih </w:t>
      </w:r>
      <w:proofErr w:type="spellStart"/>
      <w:r w:rsidRPr="00572A35">
        <w:rPr>
          <w:i w:val="0"/>
          <w:iCs/>
          <w:sz w:val="22"/>
          <w:szCs w:val="22"/>
          <w:lang w:eastAsia="en-US"/>
        </w:rPr>
        <w:t>doc</w:t>
      </w:r>
      <w:proofErr w:type="spellEnd"/>
      <w:r w:rsidRPr="00572A35">
        <w:rPr>
          <w:i w:val="0"/>
          <w:iCs/>
          <w:sz w:val="22"/>
          <w:szCs w:val="22"/>
          <w:lang w:eastAsia="en-US"/>
        </w:rPr>
        <w:t xml:space="preserve">, </w:t>
      </w:r>
      <w:proofErr w:type="spellStart"/>
      <w:r w:rsidRPr="00572A35">
        <w:rPr>
          <w:i w:val="0"/>
          <w:iCs/>
          <w:sz w:val="22"/>
          <w:szCs w:val="22"/>
          <w:lang w:eastAsia="en-US"/>
        </w:rPr>
        <w:t>xls</w:t>
      </w:r>
      <w:proofErr w:type="spellEnd"/>
      <w:r w:rsidRPr="00572A35">
        <w:rPr>
          <w:i w:val="0"/>
          <w:iCs/>
          <w:sz w:val="22"/>
          <w:szCs w:val="22"/>
          <w:lang w:eastAsia="en-US"/>
        </w:rPr>
        <w:t xml:space="preserve">, </w:t>
      </w:r>
      <w:proofErr w:type="spellStart"/>
      <w:r w:rsidRPr="00572A35">
        <w:rPr>
          <w:i w:val="0"/>
          <w:iCs/>
          <w:sz w:val="22"/>
          <w:szCs w:val="22"/>
          <w:lang w:eastAsia="en-US"/>
        </w:rPr>
        <w:t>dwg</w:t>
      </w:r>
      <w:proofErr w:type="spellEnd"/>
      <w:r w:rsidRPr="00572A35">
        <w:rPr>
          <w:i w:val="0"/>
          <w:sz w:val="22"/>
          <w:szCs w:val="22"/>
          <w:lang w:eastAsia="en-US"/>
        </w:rPr>
        <w:t xml:space="preserve"> </w:t>
      </w:r>
      <w:r w:rsidRPr="00572A35">
        <w:rPr>
          <w:i w:val="0"/>
          <w:iCs/>
          <w:sz w:val="22"/>
          <w:szCs w:val="22"/>
          <w:lang w:eastAsia="en-US"/>
        </w:rPr>
        <w:t xml:space="preserve">ter </w:t>
      </w:r>
      <w:proofErr w:type="spellStart"/>
      <w:r w:rsidRPr="00572A35">
        <w:rPr>
          <w:i w:val="0"/>
          <w:iCs/>
          <w:sz w:val="22"/>
          <w:szCs w:val="22"/>
          <w:lang w:eastAsia="en-US"/>
        </w:rPr>
        <w:t>pdf</w:t>
      </w:r>
      <w:proofErr w:type="spellEnd"/>
      <w:r w:rsidRPr="00572A35">
        <w:rPr>
          <w:i w:val="0"/>
          <w:iCs/>
          <w:sz w:val="22"/>
          <w:szCs w:val="22"/>
          <w:lang w:eastAsia="en-US"/>
        </w:rPr>
        <w:t xml:space="preserve">, </w:t>
      </w:r>
      <w:r w:rsidRPr="00572A35">
        <w:rPr>
          <w:rFonts w:cs="Arial"/>
          <w:i w:val="0"/>
          <w:sz w:val="22"/>
          <w:szCs w:val="22"/>
          <w:lang w:eastAsia="ar-SA"/>
        </w:rPr>
        <w:t xml:space="preserve">po izdelanih vseh popravkih in dopolnitvah projektne dokumentacije po utemeljenih zahtevah naročnika, recenzenta in </w:t>
      </w:r>
      <w:proofErr w:type="spellStart"/>
      <w:r w:rsidRPr="00572A35">
        <w:rPr>
          <w:rFonts w:cs="Arial"/>
          <w:i w:val="0"/>
          <w:sz w:val="22"/>
          <w:szCs w:val="22"/>
          <w:lang w:eastAsia="ar-SA"/>
        </w:rPr>
        <w:t>mnenjedajalcev</w:t>
      </w:r>
      <w:proofErr w:type="spellEnd"/>
      <w:r w:rsidRPr="00572A35">
        <w:rPr>
          <w:rFonts w:cs="Arial"/>
          <w:i w:val="0"/>
          <w:sz w:val="22"/>
          <w:szCs w:val="22"/>
          <w:lang w:eastAsia="ar-SA"/>
        </w:rPr>
        <w:t>,</w:t>
      </w:r>
    </w:p>
    <w:p w14:paraId="054C954B" w14:textId="77777777" w:rsidR="00242B78" w:rsidRPr="005972A2" w:rsidRDefault="00242B78" w:rsidP="00242B78">
      <w:pPr>
        <w:pStyle w:val="Odstavekseznama"/>
        <w:numPr>
          <w:ilvl w:val="0"/>
          <w:numId w:val="38"/>
        </w:numPr>
        <w:contextualSpacing/>
        <w:jc w:val="both"/>
        <w:rPr>
          <w:i w:val="0"/>
          <w:sz w:val="22"/>
          <w:szCs w:val="22"/>
          <w:lang w:eastAsia="en-US"/>
        </w:rPr>
      </w:pPr>
      <w:r w:rsidRPr="005972A2">
        <w:rPr>
          <w:i w:val="0"/>
          <w:sz w:val="22"/>
          <w:szCs w:val="22"/>
          <w:lang w:val="x-none" w:eastAsia="en-US"/>
        </w:rPr>
        <w:t>stroški priprav zahtev za pridobivanje, mnenj in gradbenega dovoljenja,</w:t>
      </w:r>
      <w:r w:rsidRPr="005972A2">
        <w:rPr>
          <w:i w:val="0"/>
          <w:sz w:val="22"/>
          <w:szCs w:val="22"/>
          <w:lang w:eastAsia="en-US"/>
        </w:rPr>
        <w:t xml:space="preserve"> </w:t>
      </w:r>
      <w:r w:rsidRPr="005972A2">
        <w:rPr>
          <w:i w:val="0"/>
          <w:sz w:val="22"/>
          <w:szCs w:val="22"/>
          <w:lang w:val="x-none"/>
        </w:rPr>
        <w:t>izdelava vseh popravkov in dopolnitev dokumentacije po utemeljenih zahtevah naročnika in recenzenta,</w:t>
      </w:r>
    </w:p>
    <w:p w14:paraId="660812C5" w14:textId="77777777" w:rsidR="00242B78" w:rsidRDefault="00242B78" w:rsidP="00242B78">
      <w:pPr>
        <w:pStyle w:val="Odstavekseznama"/>
        <w:numPr>
          <w:ilvl w:val="0"/>
          <w:numId w:val="38"/>
        </w:numPr>
        <w:jc w:val="both"/>
        <w:rPr>
          <w:i w:val="0"/>
          <w:sz w:val="22"/>
          <w:szCs w:val="22"/>
          <w:lang w:eastAsia="en-US"/>
        </w:rPr>
      </w:pPr>
      <w:r>
        <w:rPr>
          <w:i w:val="0"/>
          <w:sz w:val="22"/>
          <w:szCs w:val="22"/>
          <w:lang w:eastAsia="en-US"/>
        </w:rPr>
        <w:t>v</w:t>
      </w:r>
      <w:r w:rsidRPr="00572A35">
        <w:rPr>
          <w:i w:val="0"/>
          <w:sz w:val="22"/>
          <w:szCs w:val="22"/>
          <w:lang w:eastAsia="en-US"/>
        </w:rPr>
        <w:t>odenje projekta</w:t>
      </w:r>
      <w:r>
        <w:rPr>
          <w:i w:val="0"/>
          <w:sz w:val="22"/>
          <w:szCs w:val="22"/>
          <w:lang w:eastAsia="en-US"/>
        </w:rPr>
        <w:t>, ki je vključeno</w:t>
      </w:r>
      <w:r w:rsidRPr="00572A35">
        <w:rPr>
          <w:i w:val="0"/>
          <w:sz w:val="22"/>
          <w:szCs w:val="22"/>
          <w:lang w:eastAsia="en-US"/>
        </w:rPr>
        <w:t xml:space="preserve"> v ceno </w:t>
      </w:r>
      <w:r>
        <w:rPr>
          <w:i w:val="0"/>
          <w:sz w:val="22"/>
          <w:szCs w:val="22"/>
          <w:lang w:eastAsia="en-US"/>
        </w:rPr>
        <w:t xml:space="preserve">vsake </w:t>
      </w:r>
      <w:r w:rsidRPr="00572A35">
        <w:rPr>
          <w:i w:val="0"/>
          <w:sz w:val="22"/>
          <w:szCs w:val="22"/>
          <w:lang w:eastAsia="en-US"/>
        </w:rPr>
        <w:t>posamezne faze izdelave projektne dokumentacije</w:t>
      </w:r>
      <w:r>
        <w:rPr>
          <w:i w:val="0"/>
          <w:sz w:val="22"/>
          <w:szCs w:val="22"/>
          <w:lang w:eastAsia="en-US"/>
        </w:rPr>
        <w:t>,</w:t>
      </w:r>
    </w:p>
    <w:p w14:paraId="5EC4F611" w14:textId="77777777" w:rsidR="00242B78" w:rsidRPr="00572A35" w:rsidRDefault="00242B78" w:rsidP="00242B78">
      <w:pPr>
        <w:pStyle w:val="Odstavekseznama"/>
        <w:numPr>
          <w:ilvl w:val="0"/>
          <w:numId w:val="38"/>
        </w:numPr>
        <w:jc w:val="both"/>
        <w:rPr>
          <w:i w:val="0"/>
          <w:sz w:val="22"/>
          <w:szCs w:val="22"/>
          <w:lang w:eastAsia="en-US"/>
        </w:rPr>
      </w:pPr>
      <w:r>
        <w:rPr>
          <w:i w:val="0"/>
          <w:sz w:val="22"/>
          <w:szCs w:val="22"/>
          <w:lang w:eastAsia="en-US"/>
        </w:rPr>
        <w:t xml:space="preserve">materialne avtorske pravice. </w:t>
      </w:r>
    </w:p>
    <w:p w14:paraId="4520D699" w14:textId="77777777" w:rsidR="00242B78" w:rsidRDefault="00242B78" w:rsidP="00242B78">
      <w:pPr>
        <w:ind w:left="1134"/>
        <w:rPr>
          <w:i w:val="0"/>
          <w:sz w:val="22"/>
          <w:szCs w:val="22"/>
          <w:lang w:eastAsia="en-US"/>
        </w:rPr>
      </w:pPr>
    </w:p>
    <w:p w14:paraId="17D57F0E" w14:textId="77777777" w:rsidR="00242B78" w:rsidRDefault="00242B78" w:rsidP="00242B78">
      <w:pPr>
        <w:ind w:left="1134"/>
        <w:rPr>
          <w:i w:val="0"/>
          <w:sz w:val="22"/>
          <w:szCs w:val="22"/>
          <w:lang w:eastAsia="en-US"/>
        </w:rPr>
      </w:pPr>
    </w:p>
    <w:p w14:paraId="7477FCE5" w14:textId="77777777" w:rsidR="00242B78" w:rsidRPr="00265240" w:rsidRDefault="00242B78" w:rsidP="00242B78">
      <w:pPr>
        <w:ind w:left="1134"/>
        <w:rPr>
          <w:b/>
          <w:i w:val="0"/>
          <w:sz w:val="22"/>
          <w:szCs w:val="22"/>
          <w:lang w:eastAsia="en-US"/>
        </w:rPr>
      </w:pPr>
      <w:r>
        <w:rPr>
          <w:b/>
          <w:i w:val="0"/>
          <w:sz w:val="22"/>
          <w:szCs w:val="22"/>
          <w:lang w:eastAsia="en-US"/>
        </w:rPr>
        <w:t>Podizvajalci</w:t>
      </w:r>
    </w:p>
    <w:p w14:paraId="3A2DE1F7" w14:textId="77777777" w:rsidR="00242B78" w:rsidRPr="00265240" w:rsidRDefault="00242B78" w:rsidP="00242B78">
      <w:pPr>
        <w:ind w:left="1134"/>
        <w:jc w:val="center"/>
        <w:rPr>
          <w:i w:val="0"/>
          <w:sz w:val="22"/>
          <w:szCs w:val="22"/>
        </w:rPr>
      </w:pPr>
    </w:p>
    <w:p w14:paraId="0D42957A" w14:textId="77777777" w:rsidR="00242B78" w:rsidRPr="00265240" w:rsidRDefault="00242B78" w:rsidP="00242B78">
      <w:pPr>
        <w:pStyle w:val="Odstavekseznama"/>
        <w:numPr>
          <w:ilvl w:val="0"/>
          <w:numId w:val="30"/>
        </w:numPr>
        <w:ind w:left="1134"/>
        <w:jc w:val="center"/>
        <w:rPr>
          <w:i w:val="0"/>
          <w:sz w:val="22"/>
          <w:szCs w:val="22"/>
        </w:rPr>
      </w:pPr>
      <w:r w:rsidRPr="00265240">
        <w:rPr>
          <w:i w:val="0"/>
          <w:sz w:val="22"/>
          <w:szCs w:val="22"/>
        </w:rPr>
        <w:t>člen</w:t>
      </w:r>
    </w:p>
    <w:p w14:paraId="4E6D2D81" w14:textId="77777777" w:rsidR="00242B78" w:rsidRDefault="00242B78" w:rsidP="00242B78">
      <w:pPr>
        <w:ind w:left="1134"/>
        <w:jc w:val="center"/>
        <w:rPr>
          <w:i w:val="0"/>
          <w:sz w:val="22"/>
          <w:szCs w:val="22"/>
        </w:rPr>
      </w:pPr>
    </w:p>
    <w:p w14:paraId="4D7792F1" w14:textId="77777777" w:rsidR="00242B78" w:rsidRDefault="00242B78" w:rsidP="00242B78">
      <w:pPr>
        <w:ind w:left="1134"/>
        <w:jc w:val="center"/>
        <w:rPr>
          <w:i w:val="0"/>
          <w:sz w:val="22"/>
          <w:szCs w:val="22"/>
        </w:rPr>
      </w:pPr>
    </w:p>
    <w:p w14:paraId="7F4D02A9" w14:textId="77777777" w:rsidR="00242B78" w:rsidRPr="00265240" w:rsidRDefault="00242B78" w:rsidP="00242B78">
      <w:pPr>
        <w:ind w:left="1134"/>
        <w:jc w:val="both"/>
        <w:rPr>
          <w:b/>
          <w:i w:val="0"/>
          <w:sz w:val="22"/>
          <w:szCs w:val="22"/>
        </w:rPr>
      </w:pPr>
      <w:r w:rsidRPr="009C2E6E">
        <w:rPr>
          <w:b/>
          <w:i w:val="0"/>
          <w:sz w:val="22"/>
          <w:szCs w:val="22"/>
        </w:rPr>
        <w:t>/Opomba:</w:t>
      </w:r>
      <w:r w:rsidRPr="00265240">
        <w:rPr>
          <w:b/>
          <w:i w:val="0"/>
          <w:sz w:val="22"/>
          <w:szCs w:val="22"/>
        </w:rPr>
        <w:t xml:space="preserve"> Določbe prvega do četrtega odstavka tega člena se upošteva</w:t>
      </w:r>
      <w:r>
        <w:rPr>
          <w:b/>
          <w:i w:val="0"/>
          <w:sz w:val="22"/>
          <w:szCs w:val="22"/>
        </w:rPr>
        <w:t>jo</w:t>
      </w:r>
      <w:r w:rsidRPr="00265240">
        <w:rPr>
          <w:b/>
          <w:i w:val="0"/>
          <w:sz w:val="22"/>
          <w:szCs w:val="22"/>
        </w:rPr>
        <w:t xml:space="preserve"> v primeru, če </w:t>
      </w:r>
      <w:r>
        <w:rPr>
          <w:b/>
          <w:i w:val="0"/>
          <w:sz w:val="22"/>
          <w:szCs w:val="22"/>
        </w:rPr>
        <w:t>projektant</w:t>
      </w:r>
      <w:r w:rsidRPr="00265240">
        <w:rPr>
          <w:b/>
          <w:i w:val="0"/>
          <w:sz w:val="22"/>
          <w:szCs w:val="22"/>
        </w:rPr>
        <w:t xml:space="preserve"> ne nastopa s </w:t>
      </w:r>
      <w:proofErr w:type="spellStart"/>
      <w:r w:rsidRPr="00265240">
        <w:rPr>
          <w:b/>
          <w:i w:val="0"/>
          <w:sz w:val="22"/>
          <w:szCs w:val="22"/>
        </w:rPr>
        <w:t>podizvajalc-em</w:t>
      </w:r>
      <w:proofErr w:type="spellEnd"/>
      <w:r w:rsidRPr="00265240">
        <w:rPr>
          <w:b/>
          <w:i w:val="0"/>
          <w:sz w:val="22"/>
          <w:szCs w:val="22"/>
        </w:rPr>
        <w:t>/-i /, v nasprotnem primeru se te določbe črta.</w:t>
      </w:r>
    </w:p>
    <w:p w14:paraId="486C08CD" w14:textId="77777777" w:rsidR="00242B78" w:rsidRPr="00265240" w:rsidRDefault="00242B78" w:rsidP="00242B78">
      <w:pPr>
        <w:ind w:left="1134"/>
        <w:jc w:val="both"/>
        <w:rPr>
          <w:i w:val="0"/>
          <w:sz w:val="22"/>
          <w:szCs w:val="22"/>
        </w:rPr>
      </w:pPr>
    </w:p>
    <w:p w14:paraId="739A809A" w14:textId="77777777" w:rsidR="00242B78" w:rsidRPr="00265240" w:rsidRDefault="00242B78" w:rsidP="00242B78">
      <w:pPr>
        <w:ind w:left="1134"/>
        <w:jc w:val="both"/>
        <w:rPr>
          <w:i w:val="0"/>
          <w:sz w:val="22"/>
          <w:szCs w:val="22"/>
        </w:rPr>
      </w:pPr>
      <w:r>
        <w:rPr>
          <w:i w:val="0"/>
          <w:sz w:val="22"/>
          <w:szCs w:val="22"/>
        </w:rPr>
        <w:t xml:space="preserve">Projektant </w:t>
      </w:r>
      <w:r w:rsidRPr="00265240">
        <w:rPr>
          <w:i w:val="0"/>
          <w:sz w:val="22"/>
          <w:szCs w:val="22"/>
        </w:rPr>
        <w:t>ob predložitvi ponudbe in ob sklenitvi te pogodbe nima prijavljenih podizvajalcev za izvedbo pogodbenih del.</w:t>
      </w:r>
    </w:p>
    <w:p w14:paraId="094495E0" w14:textId="77777777" w:rsidR="00242B78" w:rsidRPr="003D7A01" w:rsidRDefault="00242B78" w:rsidP="00242B78">
      <w:pPr>
        <w:ind w:left="1134"/>
        <w:jc w:val="both"/>
        <w:rPr>
          <w:i w:val="0"/>
          <w:sz w:val="16"/>
          <w:szCs w:val="16"/>
        </w:rPr>
      </w:pPr>
    </w:p>
    <w:p w14:paraId="273664A7" w14:textId="77777777" w:rsidR="00242B78" w:rsidRPr="00265240" w:rsidRDefault="00242B78" w:rsidP="00242B78">
      <w:pPr>
        <w:ind w:left="1134"/>
        <w:jc w:val="both"/>
        <w:rPr>
          <w:i w:val="0"/>
          <w:sz w:val="22"/>
          <w:szCs w:val="22"/>
        </w:rPr>
      </w:pPr>
      <w:r>
        <w:rPr>
          <w:i w:val="0"/>
          <w:sz w:val="22"/>
          <w:szCs w:val="22"/>
        </w:rPr>
        <w:t xml:space="preserve">Projektant </w:t>
      </w:r>
      <w:r w:rsidRPr="00265240">
        <w:rPr>
          <w:i w:val="0"/>
          <w:sz w:val="22"/>
          <w:szCs w:val="22"/>
        </w:rPr>
        <w:t xml:space="preserve">se zavezuje, da bo v primeru naknadne nominacije podizvajalcev obvestil naročnika najkasneje v 5 </w:t>
      </w:r>
      <w:r>
        <w:rPr>
          <w:i w:val="0"/>
          <w:sz w:val="22"/>
          <w:szCs w:val="22"/>
        </w:rPr>
        <w:t xml:space="preserve">(petih) </w:t>
      </w:r>
      <w:r w:rsidRPr="00265240">
        <w:rPr>
          <w:i w:val="0"/>
          <w:sz w:val="22"/>
          <w:szCs w:val="22"/>
        </w:rPr>
        <w:t xml:space="preserve">dneh po spremembi. </w:t>
      </w:r>
    </w:p>
    <w:p w14:paraId="6CC02FEF" w14:textId="77777777" w:rsidR="00242B78" w:rsidRPr="003D7A01" w:rsidRDefault="00242B78" w:rsidP="00242B78">
      <w:pPr>
        <w:ind w:left="1134"/>
        <w:jc w:val="both"/>
        <w:rPr>
          <w:i w:val="0"/>
          <w:sz w:val="16"/>
          <w:szCs w:val="16"/>
        </w:rPr>
      </w:pPr>
    </w:p>
    <w:p w14:paraId="23FBD8CA" w14:textId="77777777" w:rsidR="00242B78" w:rsidRPr="00265240" w:rsidRDefault="00242B78" w:rsidP="00242B78">
      <w:pPr>
        <w:ind w:left="1134"/>
        <w:jc w:val="both"/>
        <w:rPr>
          <w:i w:val="0"/>
          <w:sz w:val="22"/>
          <w:szCs w:val="22"/>
        </w:rPr>
      </w:pPr>
      <w:r w:rsidRPr="00265240">
        <w:rPr>
          <w:i w:val="0"/>
          <w:sz w:val="22"/>
          <w:szCs w:val="22"/>
        </w:rPr>
        <w:t>Naročnik skladno s četrtim odstavkom 94. člena ZJN-3 nominacijo podizvajalca bod</w:t>
      </w:r>
      <w:r>
        <w:rPr>
          <w:i w:val="0"/>
          <w:sz w:val="22"/>
          <w:szCs w:val="22"/>
        </w:rPr>
        <w:t>isi odobri ali zavrne. Projektant</w:t>
      </w:r>
      <w:r w:rsidRPr="00265240">
        <w:rPr>
          <w:i w:val="0"/>
          <w:sz w:val="22"/>
          <w:szCs w:val="22"/>
        </w:rPr>
        <w:t xml:space="preserve"> lahko nominira podizvajalca šele po naročnikovi odobritvi, pri čemer mora predložiti vse zahtevane dokumente v skladu s 94. členom ZJN-3.</w:t>
      </w:r>
    </w:p>
    <w:p w14:paraId="0FB885B1" w14:textId="77777777" w:rsidR="00242B78" w:rsidRPr="00265240" w:rsidRDefault="00242B78" w:rsidP="00242B78">
      <w:pPr>
        <w:ind w:left="1134"/>
        <w:jc w:val="both"/>
        <w:rPr>
          <w:i w:val="0"/>
          <w:sz w:val="22"/>
          <w:szCs w:val="22"/>
          <w:highlight w:val="yellow"/>
        </w:rPr>
      </w:pPr>
    </w:p>
    <w:p w14:paraId="34ED95A4" w14:textId="77777777" w:rsidR="00242B78" w:rsidRPr="00265240" w:rsidRDefault="00242B78" w:rsidP="00242B78">
      <w:pPr>
        <w:ind w:left="1134"/>
        <w:jc w:val="both"/>
        <w:rPr>
          <w:i w:val="0"/>
          <w:sz w:val="22"/>
          <w:szCs w:val="22"/>
        </w:rPr>
      </w:pPr>
      <w:r w:rsidRPr="00583704">
        <w:rPr>
          <w:i w:val="0"/>
          <w:sz w:val="22"/>
          <w:szCs w:val="22"/>
        </w:rPr>
        <w:t xml:space="preserve">Vključitev </w:t>
      </w:r>
      <w:proofErr w:type="spellStart"/>
      <w:r w:rsidRPr="00583704">
        <w:rPr>
          <w:i w:val="0"/>
          <w:sz w:val="22"/>
          <w:szCs w:val="22"/>
        </w:rPr>
        <w:t>podizvajalc</w:t>
      </w:r>
      <w:proofErr w:type="spellEnd"/>
      <w:r w:rsidRPr="00583704">
        <w:rPr>
          <w:i w:val="0"/>
          <w:sz w:val="22"/>
          <w:szCs w:val="22"/>
        </w:rPr>
        <w:t>/-a/-</w:t>
      </w:r>
      <w:proofErr w:type="spellStart"/>
      <w:r w:rsidRPr="00583704">
        <w:rPr>
          <w:i w:val="0"/>
          <w:sz w:val="22"/>
          <w:szCs w:val="22"/>
        </w:rPr>
        <w:t>ev</w:t>
      </w:r>
      <w:proofErr w:type="spellEnd"/>
      <w:r w:rsidRPr="00583704">
        <w:rPr>
          <w:i w:val="0"/>
          <w:sz w:val="22"/>
          <w:szCs w:val="22"/>
        </w:rPr>
        <w:t xml:space="preserve"> med izvajanjem te pogodbe </w:t>
      </w:r>
      <w:r w:rsidRPr="00265240">
        <w:rPr>
          <w:i w:val="0"/>
          <w:sz w:val="22"/>
          <w:szCs w:val="22"/>
        </w:rPr>
        <w:t xml:space="preserve">pogodbeni stranki uredita z </w:t>
      </w:r>
      <w:r>
        <w:rPr>
          <w:i w:val="0"/>
          <w:sz w:val="22"/>
          <w:szCs w:val="22"/>
        </w:rPr>
        <w:t>aneksom</w:t>
      </w:r>
      <w:r w:rsidRPr="00583704">
        <w:rPr>
          <w:i w:val="0"/>
          <w:sz w:val="22"/>
          <w:szCs w:val="22"/>
        </w:rPr>
        <w:t xml:space="preserve"> k tej pogodbi.</w:t>
      </w:r>
    </w:p>
    <w:p w14:paraId="19929337" w14:textId="77777777" w:rsidR="00242B78" w:rsidRPr="00265240" w:rsidRDefault="00242B78" w:rsidP="00242B78">
      <w:pPr>
        <w:ind w:left="1134"/>
        <w:rPr>
          <w:b/>
          <w:i w:val="0"/>
          <w:sz w:val="22"/>
          <w:szCs w:val="22"/>
        </w:rPr>
      </w:pPr>
    </w:p>
    <w:p w14:paraId="27266845" w14:textId="77777777" w:rsidR="00242B78" w:rsidRPr="00265240" w:rsidRDefault="00242B78" w:rsidP="00242B78">
      <w:pPr>
        <w:ind w:left="426" w:firstLine="708"/>
        <w:rPr>
          <w:b/>
          <w:i w:val="0"/>
          <w:sz w:val="22"/>
          <w:szCs w:val="22"/>
        </w:rPr>
      </w:pPr>
      <w:r w:rsidRPr="009C2E6E">
        <w:rPr>
          <w:b/>
          <w:i w:val="0"/>
          <w:sz w:val="22"/>
          <w:szCs w:val="22"/>
        </w:rPr>
        <w:t>/ se upošteva</w:t>
      </w:r>
      <w:r w:rsidRPr="00265240">
        <w:rPr>
          <w:b/>
          <w:i w:val="0"/>
          <w:sz w:val="22"/>
          <w:szCs w:val="22"/>
        </w:rPr>
        <w:t xml:space="preserve"> v primeru, da </w:t>
      </w:r>
      <w:r>
        <w:rPr>
          <w:b/>
          <w:i w:val="0"/>
          <w:sz w:val="22"/>
          <w:szCs w:val="22"/>
        </w:rPr>
        <w:t>p</w:t>
      </w:r>
      <w:r w:rsidRPr="00265240">
        <w:rPr>
          <w:b/>
          <w:i w:val="0"/>
          <w:sz w:val="22"/>
          <w:szCs w:val="22"/>
        </w:rPr>
        <w:t xml:space="preserve">rojektant nastopa s </w:t>
      </w:r>
      <w:proofErr w:type="spellStart"/>
      <w:r w:rsidRPr="00265240">
        <w:rPr>
          <w:b/>
          <w:i w:val="0"/>
          <w:sz w:val="22"/>
          <w:szCs w:val="22"/>
        </w:rPr>
        <w:t>podizvajalc-em</w:t>
      </w:r>
      <w:proofErr w:type="spellEnd"/>
      <w:r w:rsidRPr="00265240">
        <w:rPr>
          <w:b/>
          <w:i w:val="0"/>
          <w:sz w:val="22"/>
          <w:szCs w:val="22"/>
        </w:rPr>
        <w:t>/-i /</w:t>
      </w:r>
    </w:p>
    <w:p w14:paraId="077AD6E4" w14:textId="77777777" w:rsidR="00242B78" w:rsidRDefault="00242B78" w:rsidP="00242B78">
      <w:pPr>
        <w:ind w:left="1134"/>
        <w:rPr>
          <w:i w:val="0"/>
          <w:sz w:val="22"/>
          <w:szCs w:val="24"/>
          <w:lang w:eastAsia="en-US"/>
        </w:rPr>
      </w:pPr>
    </w:p>
    <w:p w14:paraId="0E92A8AC" w14:textId="77777777" w:rsidR="00242B78" w:rsidRPr="00265240" w:rsidRDefault="00242B78" w:rsidP="00242B78">
      <w:pPr>
        <w:ind w:left="426" w:firstLine="708"/>
        <w:jc w:val="both"/>
        <w:rPr>
          <w:i w:val="0"/>
          <w:sz w:val="22"/>
          <w:szCs w:val="22"/>
        </w:rPr>
      </w:pPr>
      <w:r>
        <w:rPr>
          <w:i w:val="0"/>
          <w:sz w:val="22"/>
          <w:szCs w:val="22"/>
        </w:rPr>
        <w:lastRenderedPageBreak/>
        <w:t>Projektant</w:t>
      </w:r>
      <w:r w:rsidRPr="00265240">
        <w:rPr>
          <w:i w:val="0"/>
          <w:sz w:val="22"/>
          <w:szCs w:val="22"/>
        </w:rPr>
        <w:t xml:space="preserve"> bo pogodbena dela izvedel skupaj z naslednjim/i </w:t>
      </w:r>
      <w:proofErr w:type="spellStart"/>
      <w:r w:rsidRPr="00265240">
        <w:rPr>
          <w:i w:val="0"/>
          <w:sz w:val="22"/>
          <w:szCs w:val="22"/>
        </w:rPr>
        <w:t>podizvajalc-em</w:t>
      </w:r>
      <w:proofErr w:type="spellEnd"/>
      <w:r w:rsidRPr="00265240">
        <w:rPr>
          <w:i w:val="0"/>
          <w:sz w:val="22"/>
          <w:szCs w:val="22"/>
        </w:rPr>
        <w:t>/-i:</w:t>
      </w:r>
    </w:p>
    <w:p w14:paraId="2B5D78AC" w14:textId="77777777" w:rsidR="00242B78" w:rsidRDefault="00242B78" w:rsidP="00242B78">
      <w:pPr>
        <w:ind w:left="1134"/>
        <w:jc w:val="both"/>
        <w:rPr>
          <w:i w:val="0"/>
          <w:sz w:val="22"/>
          <w:szCs w:val="22"/>
        </w:rPr>
      </w:pPr>
      <w:r w:rsidRPr="00265240">
        <w:rPr>
          <w:i w:val="0"/>
          <w:sz w:val="22"/>
          <w:szCs w:val="22"/>
        </w:rPr>
        <w:t xml:space="preserve">…………………………………. (naziv), …………………….. (polni naslov), matična številka …………………., davčna številka/identifikacijska številka za DDV ……………….., bo izvedel …………….……………….. (navesti vsako vrsto ter </w:t>
      </w:r>
      <w:r>
        <w:rPr>
          <w:i w:val="0"/>
          <w:sz w:val="22"/>
          <w:szCs w:val="22"/>
        </w:rPr>
        <w:t>obseg</w:t>
      </w:r>
      <w:r w:rsidRPr="00265240">
        <w:rPr>
          <w:i w:val="0"/>
          <w:sz w:val="22"/>
          <w:szCs w:val="22"/>
        </w:rPr>
        <w:t xml:space="preserve"> del, ki jih bo izvedel podizvajalec). Vrednost teh del znaša …………. EUR. Podizvajalec bo dela izvedel ………….. (navesti kraj izvedbe del) najkasneje do ……/ v roku …….. dni od …………</w:t>
      </w:r>
    </w:p>
    <w:p w14:paraId="3BEB1C13" w14:textId="77777777" w:rsidR="00242B78" w:rsidRPr="00265240" w:rsidRDefault="00242B78" w:rsidP="00242B78">
      <w:pPr>
        <w:jc w:val="both"/>
        <w:rPr>
          <w:i w:val="0"/>
          <w:sz w:val="22"/>
          <w:szCs w:val="22"/>
        </w:rPr>
      </w:pPr>
    </w:p>
    <w:p w14:paraId="45A0EA94" w14:textId="77777777" w:rsidR="00242B78" w:rsidRPr="00265240" w:rsidRDefault="00242B78" w:rsidP="00242B78">
      <w:pPr>
        <w:ind w:left="1134"/>
        <w:rPr>
          <w:sz w:val="22"/>
          <w:szCs w:val="22"/>
        </w:rPr>
      </w:pPr>
      <w:r w:rsidRPr="00D829D7">
        <w:rPr>
          <w:sz w:val="22"/>
          <w:szCs w:val="22"/>
        </w:rPr>
        <w:t>(Opomba: Če je podizvajalcev več, se zgornje podatke navede za vsakega podizvajalca posebej in  preostalo besedilo tega člena ustrezno spremeni, glede na število podizvajalcev).</w:t>
      </w:r>
      <w:r w:rsidRPr="00265240">
        <w:rPr>
          <w:sz w:val="22"/>
          <w:szCs w:val="22"/>
        </w:rPr>
        <w:t xml:space="preserve"> </w:t>
      </w:r>
    </w:p>
    <w:p w14:paraId="49541C43" w14:textId="77777777" w:rsidR="00242B78" w:rsidRPr="00265240" w:rsidRDefault="00242B78" w:rsidP="00242B78">
      <w:pPr>
        <w:jc w:val="both"/>
        <w:rPr>
          <w:i w:val="0"/>
          <w:sz w:val="22"/>
          <w:szCs w:val="22"/>
        </w:rPr>
      </w:pPr>
    </w:p>
    <w:p w14:paraId="3ACD10C7" w14:textId="77777777" w:rsidR="00242B78" w:rsidRPr="00265240" w:rsidRDefault="00242B78" w:rsidP="00242B78">
      <w:pPr>
        <w:ind w:left="1134"/>
        <w:jc w:val="both"/>
        <w:rPr>
          <w:i w:val="0"/>
          <w:sz w:val="22"/>
          <w:szCs w:val="22"/>
        </w:rPr>
      </w:pPr>
      <w:r w:rsidRPr="00265240">
        <w:rPr>
          <w:i w:val="0"/>
          <w:sz w:val="22"/>
          <w:szCs w:val="22"/>
        </w:rPr>
        <w:t xml:space="preserve">Za podizvajalce, ki v skladu in na način, določen v drugem in tretjem odstavku 94. člena ZJN-3 zahtevajo neposredna plačila, </w:t>
      </w:r>
      <w:r>
        <w:rPr>
          <w:i w:val="0"/>
          <w:sz w:val="22"/>
          <w:szCs w:val="22"/>
        </w:rPr>
        <w:t>projektant</w:t>
      </w:r>
      <w:r w:rsidRPr="00265240">
        <w:rPr>
          <w:i w:val="0"/>
          <w:sz w:val="22"/>
          <w:szCs w:val="22"/>
        </w:rPr>
        <w:t xml:space="preserve"> s to pogodbo pooblašča naročnika, da na podlagi potrjenega računa oziroma situacije neposredno plačuje podizvajalcem.</w:t>
      </w:r>
    </w:p>
    <w:p w14:paraId="68098559" w14:textId="77777777" w:rsidR="00242B78" w:rsidRPr="00265240" w:rsidRDefault="00242B78" w:rsidP="00242B78">
      <w:pPr>
        <w:jc w:val="both"/>
        <w:rPr>
          <w:i w:val="0"/>
          <w:sz w:val="22"/>
          <w:szCs w:val="22"/>
        </w:rPr>
      </w:pPr>
    </w:p>
    <w:p w14:paraId="504D861E" w14:textId="77777777" w:rsidR="00242B78" w:rsidRPr="00265240" w:rsidRDefault="00242B78" w:rsidP="00242B78">
      <w:pPr>
        <w:ind w:left="1134"/>
        <w:jc w:val="both"/>
        <w:rPr>
          <w:i w:val="0"/>
          <w:sz w:val="22"/>
          <w:szCs w:val="22"/>
        </w:rPr>
      </w:pPr>
      <w:r w:rsidRPr="00265240">
        <w:rPr>
          <w:i w:val="0"/>
          <w:sz w:val="22"/>
          <w:szCs w:val="22"/>
        </w:rPr>
        <w:t xml:space="preserve">Za vsakega podizvajalca, ki zahteva neposredno plačilo, mora </w:t>
      </w:r>
      <w:r>
        <w:rPr>
          <w:i w:val="0"/>
          <w:sz w:val="22"/>
          <w:szCs w:val="22"/>
        </w:rPr>
        <w:t xml:space="preserve">projektant </w:t>
      </w:r>
      <w:r w:rsidRPr="00265240">
        <w:rPr>
          <w:i w:val="0"/>
          <w:sz w:val="22"/>
          <w:szCs w:val="22"/>
        </w:rPr>
        <w:t xml:space="preserve">predložiti soglasje podizvajalca, na podlagi katerega naročnik namesto </w:t>
      </w:r>
      <w:r>
        <w:rPr>
          <w:i w:val="0"/>
          <w:sz w:val="22"/>
          <w:szCs w:val="22"/>
        </w:rPr>
        <w:t xml:space="preserve">projektanta </w:t>
      </w:r>
      <w:r w:rsidRPr="00265240">
        <w:rPr>
          <w:i w:val="0"/>
          <w:sz w:val="22"/>
          <w:szCs w:val="22"/>
        </w:rPr>
        <w:t>poravna podizvajalčevo terjatev do</w:t>
      </w:r>
      <w:r>
        <w:rPr>
          <w:i w:val="0"/>
          <w:sz w:val="22"/>
          <w:szCs w:val="22"/>
        </w:rPr>
        <w:t xml:space="preserve"> projektanta</w:t>
      </w:r>
      <w:r w:rsidRPr="00265240">
        <w:rPr>
          <w:i w:val="0"/>
          <w:sz w:val="22"/>
          <w:szCs w:val="22"/>
        </w:rPr>
        <w:t xml:space="preserve">. </w:t>
      </w:r>
    </w:p>
    <w:p w14:paraId="491EFE1F" w14:textId="77777777" w:rsidR="00242B78" w:rsidRPr="00265240" w:rsidRDefault="00242B78" w:rsidP="00242B78">
      <w:pPr>
        <w:jc w:val="both"/>
        <w:rPr>
          <w:i w:val="0"/>
          <w:sz w:val="22"/>
          <w:szCs w:val="22"/>
        </w:rPr>
      </w:pPr>
    </w:p>
    <w:p w14:paraId="4507C134" w14:textId="77777777" w:rsidR="00242B78" w:rsidRPr="00265240" w:rsidRDefault="00242B78" w:rsidP="00242B78">
      <w:pPr>
        <w:ind w:left="426" w:firstLine="708"/>
        <w:jc w:val="both"/>
        <w:rPr>
          <w:i w:val="0"/>
          <w:sz w:val="22"/>
          <w:szCs w:val="22"/>
        </w:rPr>
      </w:pPr>
      <w:r>
        <w:rPr>
          <w:i w:val="0"/>
          <w:sz w:val="22"/>
          <w:szCs w:val="22"/>
        </w:rPr>
        <w:t>Projektant</w:t>
      </w:r>
      <w:r w:rsidRPr="00265240">
        <w:rPr>
          <w:i w:val="0"/>
          <w:sz w:val="22"/>
          <w:szCs w:val="22"/>
        </w:rPr>
        <w:t xml:space="preserve"> je naročniku predložil zahteve za neposredno plačilo za </w:t>
      </w:r>
      <w:proofErr w:type="spellStart"/>
      <w:r w:rsidRPr="00265240">
        <w:rPr>
          <w:i w:val="0"/>
          <w:sz w:val="22"/>
          <w:szCs w:val="22"/>
        </w:rPr>
        <w:t>naslednj</w:t>
      </w:r>
      <w:proofErr w:type="spellEnd"/>
      <w:r w:rsidRPr="00265240">
        <w:rPr>
          <w:i w:val="0"/>
          <w:sz w:val="22"/>
          <w:szCs w:val="22"/>
        </w:rPr>
        <w:t xml:space="preserve">-ega/-e </w:t>
      </w:r>
      <w:proofErr w:type="spellStart"/>
      <w:r w:rsidRPr="00265240">
        <w:rPr>
          <w:i w:val="0"/>
          <w:sz w:val="22"/>
          <w:szCs w:val="22"/>
        </w:rPr>
        <w:t>podizvajalc</w:t>
      </w:r>
      <w:proofErr w:type="spellEnd"/>
      <w:r w:rsidRPr="00265240">
        <w:rPr>
          <w:i w:val="0"/>
          <w:sz w:val="22"/>
          <w:szCs w:val="22"/>
        </w:rPr>
        <w:t>-a/-e:</w:t>
      </w:r>
    </w:p>
    <w:p w14:paraId="558BCED7" w14:textId="77777777" w:rsidR="00242B78" w:rsidRPr="00265240" w:rsidRDefault="00242B78" w:rsidP="00242B78">
      <w:pPr>
        <w:ind w:left="426" w:firstLine="708"/>
        <w:jc w:val="both"/>
        <w:rPr>
          <w:i w:val="0"/>
          <w:sz w:val="22"/>
          <w:szCs w:val="22"/>
        </w:rPr>
      </w:pPr>
      <w:r w:rsidRPr="00265240">
        <w:rPr>
          <w:i w:val="0"/>
          <w:sz w:val="22"/>
          <w:szCs w:val="22"/>
        </w:rPr>
        <w:t>-……………………………,</w:t>
      </w:r>
    </w:p>
    <w:p w14:paraId="6F8AFDF9" w14:textId="77777777" w:rsidR="00242B78" w:rsidRPr="00265240" w:rsidRDefault="00242B78" w:rsidP="00242B78">
      <w:pPr>
        <w:ind w:left="426" w:firstLine="708"/>
        <w:jc w:val="both"/>
        <w:rPr>
          <w:i w:val="0"/>
          <w:sz w:val="22"/>
          <w:szCs w:val="22"/>
        </w:rPr>
      </w:pPr>
      <w:r w:rsidRPr="00265240">
        <w:rPr>
          <w:i w:val="0"/>
          <w:sz w:val="22"/>
          <w:szCs w:val="22"/>
        </w:rPr>
        <w:t xml:space="preserve">- …………………………… </w:t>
      </w:r>
    </w:p>
    <w:p w14:paraId="423E1A90" w14:textId="77777777" w:rsidR="00242B78" w:rsidRPr="00265240" w:rsidRDefault="00242B78" w:rsidP="00242B78">
      <w:pPr>
        <w:jc w:val="both"/>
        <w:rPr>
          <w:i w:val="0"/>
          <w:sz w:val="22"/>
          <w:szCs w:val="22"/>
        </w:rPr>
      </w:pPr>
    </w:p>
    <w:p w14:paraId="638DEFBC" w14:textId="77777777" w:rsidR="00242B78" w:rsidRPr="00265240" w:rsidRDefault="00242B78" w:rsidP="00242B78">
      <w:pPr>
        <w:ind w:left="1134"/>
        <w:jc w:val="both"/>
        <w:rPr>
          <w:i w:val="0"/>
          <w:sz w:val="22"/>
          <w:szCs w:val="22"/>
        </w:rPr>
      </w:pPr>
      <w:r>
        <w:rPr>
          <w:i w:val="0"/>
          <w:sz w:val="22"/>
          <w:szCs w:val="22"/>
        </w:rPr>
        <w:t>Projektant</w:t>
      </w:r>
      <w:r w:rsidRPr="00265240">
        <w:rPr>
          <w:i w:val="0"/>
          <w:sz w:val="22"/>
          <w:szCs w:val="22"/>
        </w:rPr>
        <w:t xml:space="preserve"> mora med izvajanjem te pogodbe naročnika pisno obvestiti o morebitnih spremembah informacij o podizvajalcih, ki jih je navedel v ponudbi, in sicer v </w:t>
      </w:r>
      <w:r>
        <w:rPr>
          <w:i w:val="0"/>
          <w:sz w:val="22"/>
          <w:szCs w:val="22"/>
        </w:rPr>
        <w:t>5 (</w:t>
      </w:r>
      <w:r w:rsidRPr="00265240">
        <w:rPr>
          <w:i w:val="0"/>
          <w:sz w:val="22"/>
          <w:szCs w:val="22"/>
        </w:rPr>
        <w:t>petih</w:t>
      </w:r>
      <w:r>
        <w:rPr>
          <w:i w:val="0"/>
          <w:sz w:val="22"/>
          <w:szCs w:val="22"/>
        </w:rPr>
        <w:t>)</w:t>
      </w:r>
      <w:r w:rsidRPr="00265240">
        <w:rPr>
          <w:i w:val="0"/>
          <w:sz w:val="22"/>
          <w:szCs w:val="22"/>
        </w:rPr>
        <w:t xml:space="preserve"> dneh po spremembi. Če</w:t>
      </w:r>
      <w:r>
        <w:rPr>
          <w:i w:val="0"/>
          <w:sz w:val="22"/>
          <w:szCs w:val="22"/>
        </w:rPr>
        <w:t xml:space="preserve"> namerava</w:t>
      </w:r>
      <w:r w:rsidRPr="00265240">
        <w:rPr>
          <w:i w:val="0"/>
          <w:sz w:val="22"/>
          <w:szCs w:val="22"/>
        </w:rPr>
        <w:t xml:space="preserve"> </w:t>
      </w:r>
      <w:r>
        <w:rPr>
          <w:i w:val="0"/>
          <w:sz w:val="22"/>
          <w:szCs w:val="22"/>
        </w:rPr>
        <w:t xml:space="preserve">projektant med izvajanjem te pogodbe </w:t>
      </w:r>
      <w:r w:rsidRPr="00265240">
        <w:rPr>
          <w:i w:val="0"/>
          <w:sz w:val="22"/>
          <w:szCs w:val="22"/>
        </w:rPr>
        <w:t xml:space="preserve">vključiti nove podizvajalce ali zamenjati podizvajalca/e mora naročnika o tej nameri pisno obvestiti in mu poslati informacije o novih podizvajalcih, ki jih namerava naknadno vključiti v izvajanje pogodbenih del. V primeru vključitve novih podizvajalcev mora </w:t>
      </w:r>
      <w:r>
        <w:rPr>
          <w:i w:val="0"/>
          <w:sz w:val="22"/>
          <w:szCs w:val="22"/>
        </w:rPr>
        <w:t>projektant</w:t>
      </w:r>
      <w:r w:rsidRPr="00265240">
        <w:rPr>
          <w:i w:val="0"/>
          <w:sz w:val="22"/>
          <w:szCs w:val="22"/>
        </w:rPr>
        <w:t xml:space="preserve">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732EEF0" w14:textId="77777777" w:rsidR="00242B78" w:rsidRPr="00265240" w:rsidRDefault="00242B78" w:rsidP="00242B78">
      <w:pPr>
        <w:jc w:val="both"/>
        <w:rPr>
          <w:i w:val="0"/>
          <w:sz w:val="22"/>
          <w:szCs w:val="22"/>
        </w:rPr>
      </w:pPr>
    </w:p>
    <w:p w14:paraId="58055FC0" w14:textId="77777777" w:rsidR="00242B78" w:rsidRPr="00265240" w:rsidRDefault="00242B78" w:rsidP="00242B78">
      <w:pPr>
        <w:ind w:left="1134"/>
        <w:jc w:val="both"/>
        <w:rPr>
          <w:i w:val="0"/>
          <w:sz w:val="22"/>
          <w:szCs w:val="22"/>
        </w:rPr>
      </w:pPr>
      <w:r w:rsidRPr="00265240">
        <w:rPr>
          <w:i w:val="0"/>
          <w:sz w:val="22"/>
          <w:szCs w:val="22"/>
        </w:rPr>
        <w:t xml:space="preserve">Zamenjavo podizvajalcev ali vključitev novega podizvajalca pogodbeni stranki uredita z </w:t>
      </w:r>
      <w:r>
        <w:rPr>
          <w:i w:val="0"/>
          <w:sz w:val="22"/>
          <w:szCs w:val="22"/>
        </w:rPr>
        <w:t>ane</w:t>
      </w:r>
      <w:r w:rsidRPr="00265240">
        <w:rPr>
          <w:i w:val="0"/>
          <w:sz w:val="22"/>
          <w:szCs w:val="22"/>
        </w:rPr>
        <w:t>k</w:t>
      </w:r>
      <w:r>
        <w:rPr>
          <w:i w:val="0"/>
          <w:sz w:val="22"/>
          <w:szCs w:val="22"/>
        </w:rPr>
        <w:t>som k</w:t>
      </w:r>
      <w:r w:rsidRPr="00265240">
        <w:rPr>
          <w:i w:val="0"/>
          <w:sz w:val="22"/>
          <w:szCs w:val="22"/>
        </w:rPr>
        <w:t xml:space="preserve"> tej pogodbi.</w:t>
      </w:r>
    </w:p>
    <w:p w14:paraId="61373E89" w14:textId="77777777" w:rsidR="00242B78" w:rsidRPr="00265240" w:rsidRDefault="00242B78" w:rsidP="00242B78">
      <w:pPr>
        <w:jc w:val="both"/>
        <w:rPr>
          <w:i w:val="0"/>
          <w:sz w:val="22"/>
          <w:szCs w:val="22"/>
        </w:rPr>
      </w:pPr>
    </w:p>
    <w:p w14:paraId="1F66FC4B" w14:textId="77777777" w:rsidR="00242B78" w:rsidRPr="00265240" w:rsidRDefault="00242B78" w:rsidP="00242B78">
      <w:pPr>
        <w:ind w:left="426" w:firstLine="708"/>
        <w:jc w:val="both"/>
        <w:rPr>
          <w:i w:val="0"/>
          <w:sz w:val="22"/>
          <w:szCs w:val="22"/>
        </w:rPr>
      </w:pPr>
      <w:r w:rsidRPr="009C2E6E">
        <w:rPr>
          <w:i w:val="0"/>
          <w:sz w:val="22"/>
          <w:szCs w:val="22"/>
        </w:rPr>
        <w:t>V razmerju</w:t>
      </w:r>
      <w:r w:rsidRPr="00265240">
        <w:rPr>
          <w:i w:val="0"/>
          <w:sz w:val="22"/>
          <w:szCs w:val="22"/>
        </w:rPr>
        <w:t xml:space="preserve"> do naročnika</w:t>
      </w:r>
      <w:r>
        <w:rPr>
          <w:i w:val="0"/>
          <w:sz w:val="22"/>
          <w:szCs w:val="22"/>
        </w:rPr>
        <w:t xml:space="preserve"> projektant</w:t>
      </w:r>
      <w:r w:rsidRPr="00265240">
        <w:rPr>
          <w:i w:val="0"/>
          <w:sz w:val="22"/>
          <w:szCs w:val="22"/>
        </w:rPr>
        <w:t xml:space="preserve"> v celoti odgovarja za izvedbo del, ki so predmet te pogodbe. </w:t>
      </w:r>
    </w:p>
    <w:p w14:paraId="4CE979A6" w14:textId="77777777" w:rsidR="00242B78" w:rsidRDefault="00242B78" w:rsidP="00242B78">
      <w:pPr>
        <w:ind w:left="1134"/>
        <w:rPr>
          <w:i w:val="0"/>
          <w:sz w:val="22"/>
          <w:szCs w:val="24"/>
          <w:lang w:eastAsia="en-US"/>
        </w:rPr>
      </w:pPr>
    </w:p>
    <w:p w14:paraId="33ECBC2F" w14:textId="77777777" w:rsidR="00242B78" w:rsidRPr="00572A35" w:rsidRDefault="00242B78" w:rsidP="00242B78">
      <w:pPr>
        <w:ind w:left="1134"/>
        <w:rPr>
          <w:i w:val="0"/>
          <w:sz w:val="22"/>
          <w:szCs w:val="24"/>
          <w:lang w:eastAsia="en-US"/>
        </w:rPr>
      </w:pPr>
    </w:p>
    <w:p w14:paraId="1BFC199D" w14:textId="77777777" w:rsidR="00242B78" w:rsidRDefault="00242B78" w:rsidP="00242B78">
      <w:pPr>
        <w:ind w:left="1134"/>
        <w:rPr>
          <w:b/>
          <w:i w:val="0"/>
          <w:sz w:val="22"/>
          <w:szCs w:val="24"/>
          <w:lang w:eastAsia="en-US"/>
        </w:rPr>
      </w:pPr>
      <w:r w:rsidRPr="00572A35">
        <w:rPr>
          <w:b/>
          <w:i w:val="0"/>
          <w:sz w:val="22"/>
          <w:szCs w:val="24"/>
          <w:lang w:eastAsia="en-US"/>
        </w:rPr>
        <w:t>Način obračunavanja in plačevanja opravljenih storitev</w:t>
      </w:r>
    </w:p>
    <w:p w14:paraId="316F5AE7" w14:textId="77777777" w:rsidR="00242B78" w:rsidRPr="00572A35" w:rsidRDefault="00242B78" w:rsidP="00242B78">
      <w:pPr>
        <w:ind w:left="1134"/>
        <w:rPr>
          <w:b/>
          <w:i w:val="0"/>
          <w:sz w:val="22"/>
          <w:szCs w:val="24"/>
          <w:lang w:eastAsia="en-US"/>
        </w:rPr>
      </w:pPr>
    </w:p>
    <w:p w14:paraId="17FF129B"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2F79911D" w14:textId="77777777" w:rsidR="00242B78" w:rsidRPr="00572A35" w:rsidRDefault="00242B78" w:rsidP="00242B78">
      <w:pPr>
        <w:ind w:left="1134"/>
        <w:jc w:val="both"/>
        <w:rPr>
          <w:i w:val="0"/>
          <w:sz w:val="22"/>
          <w:szCs w:val="24"/>
          <w:lang w:eastAsia="en-US"/>
        </w:rPr>
      </w:pPr>
    </w:p>
    <w:p w14:paraId="65C0BFFA" w14:textId="77777777" w:rsidR="00242B78" w:rsidRPr="00D26D82" w:rsidRDefault="00242B78" w:rsidP="00242B78">
      <w:pPr>
        <w:numPr>
          <w:ilvl w:val="12"/>
          <w:numId w:val="0"/>
        </w:numPr>
        <w:ind w:left="1134"/>
        <w:jc w:val="both"/>
        <w:rPr>
          <w:i w:val="0"/>
          <w:sz w:val="22"/>
          <w:szCs w:val="22"/>
        </w:rPr>
      </w:pPr>
      <w:r w:rsidRPr="00D26D82">
        <w:rPr>
          <w:i w:val="0"/>
          <w:sz w:val="22"/>
          <w:szCs w:val="22"/>
        </w:rPr>
        <w:t>Projektant je dolžan vse račune posredovati naročniku izključno v elektronski obliki kot e-račun skladno z veljavnimi predpisi.</w:t>
      </w:r>
    </w:p>
    <w:p w14:paraId="2E91CDBC" w14:textId="77777777" w:rsidR="00242B78" w:rsidRDefault="00242B78" w:rsidP="00242B78">
      <w:pPr>
        <w:numPr>
          <w:ilvl w:val="12"/>
          <w:numId w:val="0"/>
        </w:numPr>
        <w:ind w:left="1134"/>
        <w:jc w:val="both"/>
        <w:rPr>
          <w:i w:val="0"/>
          <w:sz w:val="22"/>
          <w:szCs w:val="22"/>
        </w:rPr>
      </w:pPr>
    </w:p>
    <w:p w14:paraId="2A8E7F10" w14:textId="77777777" w:rsidR="00242B78" w:rsidRPr="00572A35" w:rsidRDefault="00242B78" w:rsidP="00242B78">
      <w:pPr>
        <w:ind w:left="1134"/>
        <w:rPr>
          <w:i w:val="0"/>
          <w:sz w:val="22"/>
          <w:szCs w:val="22"/>
          <w:lang w:eastAsia="en-US"/>
        </w:rPr>
      </w:pPr>
      <w:r w:rsidRPr="00572A35">
        <w:rPr>
          <w:i w:val="0"/>
          <w:sz w:val="22"/>
          <w:szCs w:val="22"/>
          <w:lang w:eastAsia="en-US"/>
        </w:rPr>
        <w:t xml:space="preserve">Projektant bo izstavljal </w:t>
      </w:r>
      <w:r>
        <w:rPr>
          <w:i w:val="0"/>
          <w:sz w:val="22"/>
          <w:szCs w:val="22"/>
          <w:lang w:eastAsia="en-US"/>
        </w:rPr>
        <w:t>e-</w:t>
      </w:r>
      <w:r w:rsidRPr="00572A35">
        <w:rPr>
          <w:i w:val="0"/>
          <w:sz w:val="22"/>
          <w:szCs w:val="22"/>
          <w:lang w:eastAsia="en-US"/>
        </w:rPr>
        <w:t>račune po opravljenih storitvah, in sicer:</w:t>
      </w:r>
    </w:p>
    <w:p w14:paraId="37AD5384" w14:textId="77777777" w:rsidR="00242B78" w:rsidRPr="007F2611" w:rsidRDefault="00242B78" w:rsidP="00242B78">
      <w:pPr>
        <w:pStyle w:val="Odstavekseznama"/>
        <w:numPr>
          <w:ilvl w:val="0"/>
          <w:numId w:val="39"/>
        </w:numPr>
        <w:jc w:val="both"/>
        <w:rPr>
          <w:i w:val="0"/>
          <w:sz w:val="22"/>
          <w:szCs w:val="22"/>
          <w:lang w:eastAsia="en-US"/>
        </w:rPr>
      </w:pPr>
      <w:r w:rsidRPr="00572A35">
        <w:rPr>
          <w:i w:val="0"/>
          <w:sz w:val="22"/>
          <w:szCs w:val="22"/>
          <w:lang w:eastAsia="en-US"/>
        </w:rPr>
        <w:t xml:space="preserve">prvi e-račun v </w:t>
      </w:r>
      <w:r w:rsidRPr="007F2611">
        <w:rPr>
          <w:i w:val="0"/>
          <w:sz w:val="22"/>
          <w:szCs w:val="22"/>
          <w:lang w:eastAsia="en-US"/>
        </w:rPr>
        <w:t>višini 20% (dvajset odstotkov) celotne pogodbene cene z DDV, to je …….. EUR z DDV, po oddaji I</w:t>
      </w:r>
      <w:r>
        <w:rPr>
          <w:i w:val="0"/>
          <w:sz w:val="22"/>
          <w:szCs w:val="22"/>
          <w:lang w:eastAsia="en-US"/>
        </w:rPr>
        <w:t>Z</w:t>
      </w:r>
      <w:r w:rsidRPr="007F2611">
        <w:rPr>
          <w:i w:val="0"/>
          <w:sz w:val="22"/>
          <w:szCs w:val="22"/>
          <w:lang w:eastAsia="en-US"/>
        </w:rPr>
        <w:t>P naročniku in potrditvi le-tega s strani naročnika;</w:t>
      </w:r>
    </w:p>
    <w:p w14:paraId="0F69CC78" w14:textId="77777777" w:rsidR="00242B78" w:rsidRPr="007F2611" w:rsidRDefault="00242B78" w:rsidP="00242B78">
      <w:pPr>
        <w:pStyle w:val="Odstavekseznama"/>
        <w:numPr>
          <w:ilvl w:val="0"/>
          <w:numId w:val="39"/>
        </w:numPr>
        <w:jc w:val="both"/>
        <w:rPr>
          <w:i w:val="0"/>
          <w:sz w:val="22"/>
          <w:szCs w:val="22"/>
          <w:lang w:eastAsia="en-US"/>
        </w:rPr>
      </w:pPr>
      <w:r w:rsidRPr="007F2611">
        <w:rPr>
          <w:i w:val="0"/>
          <w:sz w:val="22"/>
          <w:szCs w:val="22"/>
          <w:lang w:eastAsia="en-US"/>
        </w:rPr>
        <w:t xml:space="preserve">drugi e-račun v višini </w:t>
      </w:r>
      <w:r>
        <w:rPr>
          <w:i w:val="0"/>
          <w:sz w:val="22"/>
          <w:szCs w:val="22"/>
          <w:lang w:eastAsia="en-US"/>
        </w:rPr>
        <w:t>1</w:t>
      </w:r>
      <w:r w:rsidRPr="007F2611">
        <w:rPr>
          <w:i w:val="0"/>
          <w:sz w:val="22"/>
          <w:szCs w:val="22"/>
          <w:lang w:eastAsia="en-US"/>
        </w:rPr>
        <w:t>0 % (dvajset odstotkov) celotne pogodbene cene z DDV, to je …….. EUR z DDV, po izdelavi DGD, pridobljenih vseh pogojih in mnenjih ter oddaji popolne in pravilne vloge za pridobitev gradbenega dovoljenja ter predaji tega dela projektne dokumentacije v fizični in elektronski obliki naročniku;</w:t>
      </w:r>
    </w:p>
    <w:p w14:paraId="68D5BF14" w14:textId="77777777" w:rsidR="00242B78" w:rsidRPr="007F2611" w:rsidRDefault="00242B78" w:rsidP="00242B78">
      <w:pPr>
        <w:pStyle w:val="Odstavekseznama"/>
        <w:numPr>
          <w:ilvl w:val="0"/>
          <w:numId w:val="39"/>
        </w:numPr>
        <w:jc w:val="both"/>
        <w:rPr>
          <w:i w:val="0"/>
          <w:sz w:val="22"/>
          <w:szCs w:val="22"/>
          <w:lang w:eastAsia="en-US"/>
        </w:rPr>
      </w:pPr>
      <w:r w:rsidRPr="007F2611">
        <w:rPr>
          <w:i w:val="0"/>
          <w:sz w:val="22"/>
          <w:szCs w:val="22"/>
          <w:lang w:eastAsia="en-US"/>
        </w:rPr>
        <w:t>tretji e-račun v višini 10 % (deset odstotkov) celotne pogodbene cene z DDV, to je ……..  EUR z DDV, po pridobljenem gradbenem dovoljenju. Projektant je upravičen do izplačila tega dela pogodbene cene tudi v primeru, da bi se po oddaji vloge za pridobitev gradbenega dovoljenja izkazalo, da gradbenega dovoljenja ni in ne bo mogoče pridobiti iz razlogov na strani naročnika,</w:t>
      </w:r>
    </w:p>
    <w:p w14:paraId="6B1057E7" w14:textId="77777777" w:rsidR="00242B78" w:rsidRDefault="00242B78" w:rsidP="00242B78">
      <w:pPr>
        <w:pStyle w:val="Odstavekseznama"/>
        <w:numPr>
          <w:ilvl w:val="0"/>
          <w:numId w:val="39"/>
        </w:numPr>
        <w:jc w:val="both"/>
        <w:rPr>
          <w:i w:val="0"/>
          <w:sz w:val="22"/>
          <w:szCs w:val="22"/>
          <w:lang w:eastAsia="en-US"/>
        </w:rPr>
      </w:pPr>
      <w:r w:rsidRPr="007F2611">
        <w:rPr>
          <w:i w:val="0"/>
          <w:sz w:val="22"/>
          <w:szCs w:val="22"/>
          <w:lang w:eastAsia="en-US"/>
        </w:rPr>
        <w:lastRenderedPageBreak/>
        <w:t xml:space="preserve">četrti e-račun v višini </w:t>
      </w:r>
      <w:r>
        <w:rPr>
          <w:i w:val="0"/>
          <w:sz w:val="22"/>
          <w:szCs w:val="22"/>
          <w:lang w:eastAsia="en-US"/>
        </w:rPr>
        <w:t>6</w:t>
      </w:r>
      <w:r w:rsidRPr="007F2611">
        <w:rPr>
          <w:i w:val="0"/>
          <w:sz w:val="22"/>
          <w:szCs w:val="22"/>
          <w:lang w:eastAsia="en-US"/>
        </w:rPr>
        <w:t>0 % (petdeset</w:t>
      </w:r>
      <w:r w:rsidRPr="00572A35">
        <w:rPr>
          <w:i w:val="0"/>
          <w:sz w:val="22"/>
          <w:szCs w:val="22"/>
          <w:lang w:eastAsia="en-US"/>
        </w:rPr>
        <w:t xml:space="preserve"> odstotkov) celotne pogodbene cene z DDV, to je </w:t>
      </w:r>
      <w:r>
        <w:rPr>
          <w:i w:val="0"/>
          <w:sz w:val="22"/>
          <w:szCs w:val="22"/>
          <w:lang w:eastAsia="en-US"/>
        </w:rPr>
        <w:t>………</w:t>
      </w:r>
      <w:r w:rsidRPr="00572A35">
        <w:rPr>
          <w:i w:val="0"/>
          <w:sz w:val="22"/>
          <w:szCs w:val="22"/>
          <w:lang w:eastAsia="en-US"/>
        </w:rPr>
        <w:t xml:space="preserve"> EUR z DDV, po izdelavi PZI in predaji vse projektne dokumentacije v fizični in elektronski obliki naročniku ter po pridobitvi pozitivnega recenzijskega poročila.</w:t>
      </w:r>
    </w:p>
    <w:p w14:paraId="6D091980" w14:textId="77777777" w:rsidR="00242B78" w:rsidRDefault="00242B78" w:rsidP="00242B78">
      <w:pPr>
        <w:numPr>
          <w:ilvl w:val="12"/>
          <w:numId w:val="0"/>
        </w:numPr>
        <w:ind w:left="1134"/>
        <w:jc w:val="both"/>
        <w:rPr>
          <w:i w:val="0"/>
          <w:sz w:val="22"/>
          <w:szCs w:val="22"/>
        </w:rPr>
      </w:pPr>
    </w:p>
    <w:p w14:paraId="11242296" w14:textId="77777777" w:rsidR="00242B78" w:rsidRDefault="00242B78" w:rsidP="00242B78">
      <w:pPr>
        <w:numPr>
          <w:ilvl w:val="12"/>
          <w:numId w:val="0"/>
        </w:numPr>
        <w:ind w:left="1134"/>
        <w:jc w:val="both"/>
      </w:pPr>
      <w:r>
        <w:rPr>
          <w:i w:val="0"/>
          <w:sz w:val="22"/>
          <w:szCs w:val="22"/>
        </w:rPr>
        <w:t>Če projektant</w:t>
      </w:r>
      <w:r w:rsidRPr="00F829E3">
        <w:rPr>
          <w:i w:val="0"/>
          <w:sz w:val="22"/>
          <w:szCs w:val="22"/>
        </w:rPr>
        <w:t xml:space="preserve"> nastopa s podizvajalci, ki</w:t>
      </w:r>
      <w:r>
        <w:rPr>
          <w:i w:val="0"/>
          <w:sz w:val="22"/>
          <w:szCs w:val="22"/>
        </w:rPr>
        <w:t xml:space="preserve"> zahtevajo neposredna plačila, mora projektant na  e-računu </w:t>
      </w:r>
      <w:r w:rsidRPr="00F829E3">
        <w:rPr>
          <w:i w:val="0"/>
          <w:sz w:val="22"/>
          <w:szCs w:val="22"/>
        </w:rPr>
        <w:t>posebej prikazati obračun deležev plačil vsem nominiranim podizvajalcem, ki zahtevajo neposredna plačila.</w:t>
      </w:r>
      <w:r w:rsidRPr="00F829E3">
        <w:t xml:space="preserve"> </w:t>
      </w:r>
    </w:p>
    <w:p w14:paraId="324F9B4D" w14:textId="77777777" w:rsidR="00242B78" w:rsidRPr="003D7A01" w:rsidRDefault="00242B78" w:rsidP="00242B78">
      <w:pPr>
        <w:numPr>
          <w:ilvl w:val="12"/>
          <w:numId w:val="0"/>
        </w:numPr>
        <w:ind w:left="1134"/>
        <w:jc w:val="both"/>
        <w:rPr>
          <w:sz w:val="16"/>
          <w:szCs w:val="16"/>
        </w:rPr>
      </w:pPr>
    </w:p>
    <w:p w14:paraId="3305A567" w14:textId="77777777" w:rsidR="00242B78" w:rsidRDefault="00242B78" w:rsidP="00242B78">
      <w:pPr>
        <w:numPr>
          <w:ilvl w:val="12"/>
          <w:numId w:val="0"/>
        </w:numPr>
        <w:ind w:left="1134"/>
        <w:jc w:val="both"/>
        <w:rPr>
          <w:i w:val="0"/>
          <w:sz w:val="22"/>
          <w:szCs w:val="22"/>
        </w:rPr>
      </w:pPr>
      <w:r>
        <w:rPr>
          <w:i w:val="0"/>
          <w:sz w:val="22"/>
          <w:szCs w:val="22"/>
        </w:rPr>
        <w:t xml:space="preserve">Projektant </w:t>
      </w:r>
      <w:r w:rsidRPr="00F829E3">
        <w:rPr>
          <w:i w:val="0"/>
          <w:sz w:val="22"/>
          <w:szCs w:val="22"/>
        </w:rPr>
        <w:t>mora za podizvajalca, ki zahteva neposredno plačilo, ob vsak</w:t>
      </w:r>
      <w:r>
        <w:rPr>
          <w:i w:val="0"/>
          <w:sz w:val="22"/>
          <w:szCs w:val="22"/>
        </w:rPr>
        <w:t>em</w:t>
      </w:r>
      <w:r w:rsidRPr="00F829E3">
        <w:rPr>
          <w:i w:val="0"/>
          <w:sz w:val="22"/>
          <w:szCs w:val="22"/>
        </w:rPr>
        <w:t xml:space="preserve"> svoj</w:t>
      </w:r>
      <w:r>
        <w:rPr>
          <w:i w:val="0"/>
          <w:sz w:val="22"/>
          <w:szCs w:val="22"/>
        </w:rPr>
        <w:t>em</w:t>
      </w:r>
      <w:r w:rsidRPr="00F829E3">
        <w:rPr>
          <w:i w:val="0"/>
          <w:sz w:val="22"/>
          <w:szCs w:val="22"/>
        </w:rPr>
        <w:t xml:space="preserve"> </w:t>
      </w:r>
      <w:r>
        <w:rPr>
          <w:i w:val="0"/>
          <w:sz w:val="22"/>
          <w:szCs w:val="22"/>
        </w:rPr>
        <w:t>e-</w:t>
      </w:r>
      <w:r w:rsidRPr="00F829E3">
        <w:rPr>
          <w:i w:val="0"/>
          <w:sz w:val="22"/>
          <w:szCs w:val="22"/>
        </w:rPr>
        <w:t>računu  priložiti</w:t>
      </w:r>
      <w:r>
        <w:rPr>
          <w:i w:val="0"/>
          <w:sz w:val="22"/>
          <w:szCs w:val="22"/>
        </w:rPr>
        <w:t xml:space="preserve"> </w:t>
      </w:r>
      <w:r w:rsidRPr="00F829E3">
        <w:rPr>
          <w:i w:val="0"/>
          <w:sz w:val="22"/>
          <w:szCs w:val="22"/>
        </w:rPr>
        <w:t xml:space="preserve">račun podizvajalca za opravljene pogodbene obveznosti, ki ga je </w:t>
      </w:r>
      <w:r>
        <w:rPr>
          <w:i w:val="0"/>
          <w:sz w:val="22"/>
          <w:szCs w:val="22"/>
        </w:rPr>
        <w:t>projektant</w:t>
      </w:r>
      <w:r w:rsidRPr="00F829E3">
        <w:rPr>
          <w:i w:val="0"/>
          <w:sz w:val="22"/>
          <w:szCs w:val="22"/>
        </w:rPr>
        <w:t xml:space="preserve"> predhodno potrdil, na podlagi katerega naročnik izvede plačilo za opravljene pogodbene obveznosti neposredno na račun podizvajalca.</w:t>
      </w:r>
    </w:p>
    <w:p w14:paraId="7AA71E61" w14:textId="77777777" w:rsidR="00242B78" w:rsidRPr="00F829E3" w:rsidRDefault="00242B78" w:rsidP="00242B78">
      <w:pPr>
        <w:numPr>
          <w:ilvl w:val="12"/>
          <w:numId w:val="0"/>
        </w:numPr>
        <w:ind w:left="1134"/>
        <w:jc w:val="both"/>
        <w:rPr>
          <w:i w:val="0"/>
          <w:sz w:val="22"/>
          <w:szCs w:val="22"/>
        </w:rPr>
      </w:pPr>
    </w:p>
    <w:p w14:paraId="784577C1" w14:textId="77777777" w:rsidR="00242B78" w:rsidRPr="00572A35" w:rsidRDefault="00242B78" w:rsidP="00242B78">
      <w:pPr>
        <w:numPr>
          <w:ilvl w:val="12"/>
          <w:numId w:val="0"/>
        </w:numPr>
        <w:ind w:left="1134"/>
        <w:jc w:val="both"/>
        <w:rPr>
          <w:i w:val="0"/>
          <w:sz w:val="22"/>
          <w:szCs w:val="22"/>
        </w:rPr>
      </w:pPr>
      <w:r w:rsidRPr="00F829E3">
        <w:rPr>
          <w:i w:val="0"/>
          <w:sz w:val="22"/>
          <w:szCs w:val="22"/>
        </w:rPr>
        <w:t xml:space="preserve">Če </w:t>
      </w:r>
      <w:r>
        <w:rPr>
          <w:i w:val="0"/>
          <w:sz w:val="22"/>
          <w:szCs w:val="22"/>
        </w:rPr>
        <w:t xml:space="preserve">projektant </w:t>
      </w:r>
      <w:r w:rsidRPr="00F829E3">
        <w:rPr>
          <w:i w:val="0"/>
          <w:sz w:val="22"/>
          <w:szCs w:val="22"/>
        </w:rPr>
        <w:t>ne predloži potrjene</w:t>
      </w:r>
      <w:r>
        <w:rPr>
          <w:i w:val="0"/>
          <w:sz w:val="22"/>
          <w:szCs w:val="22"/>
        </w:rPr>
        <w:t>ga</w:t>
      </w:r>
      <w:r w:rsidRPr="00F829E3">
        <w:rPr>
          <w:i w:val="0"/>
          <w:sz w:val="22"/>
          <w:szCs w:val="22"/>
        </w:rPr>
        <w:t xml:space="preserve"> računa za podizvajalca, ki je zahteval neposredno plačilo s strani naročnika, naročnik do predložitve vseh dokumentov zadrži plačilo celotnega zneska računa in zaradi tega ne pride v zamudo pri plačilu.</w:t>
      </w:r>
    </w:p>
    <w:p w14:paraId="1C102585" w14:textId="77777777" w:rsidR="00242B78" w:rsidRPr="00572A35" w:rsidRDefault="00242B78" w:rsidP="00242B78">
      <w:pPr>
        <w:overflowPunct w:val="0"/>
        <w:autoSpaceDE w:val="0"/>
        <w:autoSpaceDN w:val="0"/>
        <w:adjustRightInd w:val="0"/>
        <w:ind w:left="1134"/>
        <w:jc w:val="both"/>
        <w:textAlignment w:val="baseline"/>
        <w:rPr>
          <w:b/>
          <w:sz w:val="22"/>
          <w:szCs w:val="22"/>
        </w:rPr>
      </w:pPr>
    </w:p>
    <w:p w14:paraId="327C2347" w14:textId="77777777" w:rsidR="00242B78" w:rsidRPr="004E34DB" w:rsidRDefault="00242B78" w:rsidP="00242B78">
      <w:pPr>
        <w:numPr>
          <w:ilvl w:val="12"/>
          <w:numId w:val="0"/>
        </w:numPr>
        <w:ind w:left="1134"/>
        <w:jc w:val="both"/>
        <w:rPr>
          <w:i w:val="0"/>
          <w:sz w:val="22"/>
          <w:szCs w:val="22"/>
        </w:rPr>
      </w:pPr>
      <w:r w:rsidRPr="00572A35">
        <w:rPr>
          <w:i w:val="0"/>
          <w:sz w:val="22"/>
          <w:szCs w:val="22"/>
        </w:rPr>
        <w:t>Projektant mora</w:t>
      </w:r>
      <w:r>
        <w:rPr>
          <w:i w:val="0"/>
          <w:sz w:val="22"/>
          <w:szCs w:val="22"/>
        </w:rPr>
        <w:t xml:space="preserve"> vsak</w:t>
      </w:r>
      <w:r w:rsidRPr="00572A35">
        <w:rPr>
          <w:i w:val="0"/>
          <w:sz w:val="22"/>
          <w:szCs w:val="22"/>
        </w:rPr>
        <w:t xml:space="preserve"> e-račun izstaviti na naslov: Mestna občina Ljubljana, Mestni trg 1, 1000 </w:t>
      </w:r>
      <w:r w:rsidRPr="004E34DB">
        <w:rPr>
          <w:i w:val="0"/>
          <w:sz w:val="22"/>
          <w:szCs w:val="22"/>
        </w:rPr>
        <w:t>Ljubljana, za »</w:t>
      </w:r>
      <w:r w:rsidRPr="004E34DB">
        <w:rPr>
          <w:i w:val="0"/>
          <w:sz w:val="22"/>
          <w:szCs w:val="22"/>
          <w:lang w:eastAsia="en-US"/>
        </w:rPr>
        <w:t>Služba za razvojne projekte in investicije«</w:t>
      </w:r>
      <w:r w:rsidRPr="004E34DB">
        <w:rPr>
          <w:i w:val="0"/>
          <w:sz w:val="22"/>
          <w:szCs w:val="22"/>
        </w:rPr>
        <w:t>.</w:t>
      </w:r>
    </w:p>
    <w:p w14:paraId="5F622AF7" w14:textId="77777777" w:rsidR="00242B78" w:rsidRPr="004E34DB" w:rsidRDefault="00242B78" w:rsidP="00242B78">
      <w:pPr>
        <w:numPr>
          <w:ilvl w:val="12"/>
          <w:numId w:val="0"/>
        </w:numPr>
        <w:ind w:left="1134"/>
        <w:jc w:val="both"/>
        <w:rPr>
          <w:i w:val="0"/>
          <w:sz w:val="22"/>
          <w:szCs w:val="22"/>
        </w:rPr>
      </w:pPr>
      <w:r w:rsidRPr="004E34DB">
        <w:rPr>
          <w:i w:val="0"/>
          <w:sz w:val="22"/>
          <w:szCs w:val="22"/>
        </w:rPr>
        <w:tab/>
      </w:r>
    </w:p>
    <w:p w14:paraId="54172D35" w14:textId="77777777" w:rsidR="00242B78" w:rsidRPr="004E34DB" w:rsidRDefault="00242B78" w:rsidP="00242B78">
      <w:pPr>
        <w:ind w:left="1134"/>
        <w:jc w:val="both"/>
        <w:rPr>
          <w:i w:val="0"/>
          <w:sz w:val="22"/>
          <w:szCs w:val="22"/>
          <w:lang w:eastAsia="en-US"/>
        </w:rPr>
      </w:pPr>
      <w:r w:rsidRPr="004E34DB">
        <w:rPr>
          <w:i w:val="0"/>
          <w:sz w:val="22"/>
          <w:szCs w:val="22"/>
          <w:lang w:eastAsia="en-US"/>
        </w:rPr>
        <w:t xml:space="preserve">Na e-računu mora biti obvezno navedena številka pogodbe </w:t>
      </w:r>
      <w:r w:rsidRPr="00DD7380">
        <w:rPr>
          <w:i w:val="0"/>
          <w:sz w:val="22"/>
          <w:szCs w:val="22"/>
          <w:lang w:eastAsia="en-US"/>
        </w:rPr>
        <w:t>C7560-21-210002</w:t>
      </w:r>
      <w:r w:rsidRPr="004E34DB">
        <w:rPr>
          <w:i w:val="0"/>
          <w:sz w:val="22"/>
          <w:szCs w:val="22"/>
          <w:lang w:eastAsia="en-US"/>
        </w:rPr>
        <w:t>, ki je hkrati številka referenčnega dokumenta na e-računu, sicer bo naročnik e-račun zavrnil kot nepopoln</w:t>
      </w:r>
      <w:r>
        <w:rPr>
          <w:i w:val="0"/>
          <w:sz w:val="22"/>
          <w:szCs w:val="22"/>
          <w:lang w:eastAsia="en-US"/>
        </w:rPr>
        <w:t>ega</w:t>
      </w:r>
      <w:r w:rsidRPr="004E34DB">
        <w:rPr>
          <w:i w:val="0"/>
          <w:sz w:val="22"/>
          <w:szCs w:val="22"/>
          <w:lang w:eastAsia="en-US"/>
        </w:rPr>
        <w:t>.</w:t>
      </w:r>
    </w:p>
    <w:p w14:paraId="182E1E2D" w14:textId="77777777" w:rsidR="00242B78" w:rsidRPr="004E34DB" w:rsidRDefault="00242B78" w:rsidP="00242B78">
      <w:pPr>
        <w:ind w:left="1134"/>
        <w:jc w:val="both"/>
        <w:rPr>
          <w:i w:val="0"/>
          <w:sz w:val="22"/>
          <w:szCs w:val="22"/>
          <w:lang w:eastAsia="en-US"/>
        </w:rPr>
      </w:pPr>
    </w:p>
    <w:p w14:paraId="3C48689C" w14:textId="77777777" w:rsidR="00242B78" w:rsidRPr="004E34DB" w:rsidRDefault="00242B78" w:rsidP="00242B78">
      <w:pPr>
        <w:ind w:left="1134"/>
        <w:jc w:val="both"/>
        <w:rPr>
          <w:i w:val="0"/>
          <w:sz w:val="22"/>
          <w:szCs w:val="22"/>
        </w:rPr>
      </w:pPr>
      <w:r w:rsidRPr="004E34DB">
        <w:rPr>
          <w:i w:val="0"/>
          <w:sz w:val="22"/>
          <w:szCs w:val="22"/>
        </w:rPr>
        <w:t xml:space="preserve">Naročnik je dolžan izstavljeni e-račun pregledati v roku 15 dni po prejemu in ga v tem roku potrditi oziroma zavrniti. </w:t>
      </w:r>
    </w:p>
    <w:p w14:paraId="40E1EE5B" w14:textId="77777777" w:rsidR="00242B78" w:rsidRPr="004E34DB" w:rsidRDefault="00242B78" w:rsidP="00242B78">
      <w:pPr>
        <w:ind w:left="1134"/>
        <w:jc w:val="both"/>
        <w:rPr>
          <w:i w:val="0"/>
          <w:sz w:val="22"/>
          <w:szCs w:val="22"/>
          <w:lang w:eastAsia="en-US"/>
        </w:rPr>
      </w:pPr>
    </w:p>
    <w:p w14:paraId="3681F00D" w14:textId="77777777" w:rsidR="00242B78" w:rsidRPr="004E34DB" w:rsidRDefault="00242B78" w:rsidP="00242B78">
      <w:pPr>
        <w:numPr>
          <w:ilvl w:val="12"/>
          <w:numId w:val="0"/>
        </w:numPr>
        <w:ind w:left="1134"/>
        <w:jc w:val="both"/>
        <w:rPr>
          <w:i w:val="0"/>
          <w:sz w:val="22"/>
          <w:szCs w:val="22"/>
        </w:rPr>
      </w:pPr>
      <w:r w:rsidRPr="004E34DB">
        <w:rPr>
          <w:i w:val="0"/>
          <w:sz w:val="22"/>
          <w:szCs w:val="22"/>
        </w:rPr>
        <w:t xml:space="preserve">Naročnik bo plačal opravljena pogodbena dela 30. (trideseti) dan po prejemu pravilno izstavljenega  </w:t>
      </w:r>
      <w:r>
        <w:rPr>
          <w:i w:val="0"/>
          <w:sz w:val="22"/>
          <w:szCs w:val="22"/>
        </w:rPr>
        <w:t xml:space="preserve">in potrjenega </w:t>
      </w:r>
      <w:r w:rsidRPr="004E34DB">
        <w:rPr>
          <w:i w:val="0"/>
          <w:sz w:val="22"/>
          <w:szCs w:val="22"/>
        </w:rPr>
        <w:t xml:space="preserve">e-računa </w:t>
      </w:r>
      <w:r>
        <w:rPr>
          <w:i w:val="0"/>
          <w:sz w:val="22"/>
          <w:szCs w:val="22"/>
        </w:rPr>
        <w:t xml:space="preserve">oziroma skladno z veljavnimi predpisi </w:t>
      </w:r>
      <w:r w:rsidRPr="004E34DB">
        <w:rPr>
          <w:i w:val="0"/>
          <w:sz w:val="22"/>
          <w:szCs w:val="22"/>
        </w:rPr>
        <w:t xml:space="preserve">na transakcijski račun projektanta št. SI56 </w:t>
      </w:r>
      <w:r>
        <w:rPr>
          <w:i w:val="0"/>
          <w:sz w:val="22"/>
          <w:szCs w:val="22"/>
        </w:rPr>
        <w:t>………………</w:t>
      </w:r>
      <w:r w:rsidRPr="004E34DB">
        <w:rPr>
          <w:i w:val="0"/>
          <w:sz w:val="22"/>
          <w:szCs w:val="22"/>
        </w:rPr>
        <w:t xml:space="preserve"> odprt pri banki </w:t>
      </w:r>
      <w:r>
        <w:rPr>
          <w:i w:val="0"/>
          <w:sz w:val="22"/>
          <w:szCs w:val="22"/>
        </w:rPr>
        <w:t>………………….</w:t>
      </w:r>
      <w:r w:rsidRPr="004E34DB">
        <w:rPr>
          <w:i w:val="0"/>
          <w:sz w:val="22"/>
          <w:szCs w:val="22"/>
        </w:rPr>
        <w:t xml:space="preserve">              </w:t>
      </w:r>
    </w:p>
    <w:p w14:paraId="31E2F824" w14:textId="77777777" w:rsidR="00242B78" w:rsidRPr="004E34DB" w:rsidRDefault="00242B78" w:rsidP="00242B78">
      <w:pPr>
        <w:ind w:left="1134"/>
        <w:jc w:val="both"/>
        <w:rPr>
          <w:i w:val="0"/>
          <w:sz w:val="22"/>
          <w:szCs w:val="22"/>
        </w:rPr>
      </w:pPr>
    </w:p>
    <w:p w14:paraId="6B56599D" w14:textId="77777777" w:rsidR="00242B78" w:rsidRDefault="00242B78" w:rsidP="00242B78">
      <w:pPr>
        <w:ind w:left="1134"/>
        <w:jc w:val="both"/>
        <w:rPr>
          <w:i w:val="0"/>
          <w:sz w:val="22"/>
          <w:szCs w:val="22"/>
        </w:rPr>
      </w:pPr>
      <w:r w:rsidRPr="004E34DB">
        <w:rPr>
          <w:i w:val="0"/>
          <w:sz w:val="22"/>
          <w:szCs w:val="22"/>
        </w:rPr>
        <w:t>Če zadnji dan plačilnega roka sovpada z dnem, ko je po zakonu dela prost dan, se za zadnji dan plačilnega roka šteje naslednji delavnik.</w:t>
      </w:r>
    </w:p>
    <w:p w14:paraId="6AB8C263" w14:textId="77777777" w:rsidR="00242B78" w:rsidRDefault="00242B78" w:rsidP="00242B78">
      <w:pPr>
        <w:ind w:left="1134"/>
        <w:jc w:val="both"/>
        <w:rPr>
          <w:i w:val="0"/>
          <w:sz w:val="22"/>
          <w:szCs w:val="22"/>
        </w:rPr>
      </w:pPr>
    </w:p>
    <w:p w14:paraId="4D062E99" w14:textId="77777777" w:rsidR="00242B78" w:rsidRPr="00F829E3" w:rsidRDefault="00242B78" w:rsidP="00242B78">
      <w:pPr>
        <w:ind w:left="1134"/>
        <w:jc w:val="both"/>
        <w:rPr>
          <w:i w:val="0"/>
          <w:sz w:val="22"/>
          <w:szCs w:val="22"/>
        </w:rPr>
      </w:pPr>
      <w:r w:rsidRPr="00F829E3">
        <w:rPr>
          <w:i w:val="0"/>
          <w:sz w:val="22"/>
          <w:szCs w:val="22"/>
        </w:rPr>
        <w:t xml:space="preserve">Naročnik bo potrjene </w:t>
      </w:r>
      <w:r w:rsidRPr="009C2E6E">
        <w:rPr>
          <w:i w:val="0"/>
          <w:sz w:val="22"/>
          <w:szCs w:val="22"/>
        </w:rPr>
        <w:t>situacije podizvajalca/</w:t>
      </w:r>
      <w:proofErr w:type="spellStart"/>
      <w:r w:rsidRPr="009C2E6E">
        <w:rPr>
          <w:i w:val="0"/>
          <w:sz w:val="22"/>
          <w:szCs w:val="22"/>
        </w:rPr>
        <w:t>ev</w:t>
      </w:r>
      <w:proofErr w:type="spellEnd"/>
      <w:r w:rsidRPr="009C2E6E">
        <w:rPr>
          <w:i w:val="0"/>
          <w:sz w:val="22"/>
          <w:szCs w:val="22"/>
        </w:rPr>
        <w:t>,</w:t>
      </w:r>
      <w:r w:rsidRPr="00F829E3">
        <w:rPr>
          <w:i w:val="0"/>
          <w:sz w:val="22"/>
          <w:szCs w:val="22"/>
        </w:rPr>
        <w:t xml:space="preserve"> ki zahteva/jo neposredno plačilo s strani naročnika, poravnal neposredno podizvajalcu/-</w:t>
      </w:r>
      <w:proofErr w:type="spellStart"/>
      <w:r w:rsidRPr="00F829E3">
        <w:rPr>
          <w:i w:val="0"/>
          <w:sz w:val="22"/>
          <w:szCs w:val="22"/>
        </w:rPr>
        <w:t>em</w:t>
      </w:r>
      <w:proofErr w:type="spellEnd"/>
      <w:r w:rsidRPr="00F829E3">
        <w:rPr>
          <w:i w:val="0"/>
          <w:sz w:val="22"/>
          <w:szCs w:val="22"/>
        </w:rPr>
        <w:t xml:space="preserve"> na način in v roku kot je </w:t>
      </w:r>
      <w:r>
        <w:rPr>
          <w:i w:val="0"/>
          <w:sz w:val="22"/>
          <w:szCs w:val="22"/>
        </w:rPr>
        <w:t>dogovorjeno za plačilo projektantu</w:t>
      </w:r>
      <w:r w:rsidRPr="00F829E3">
        <w:rPr>
          <w:i w:val="0"/>
          <w:sz w:val="22"/>
          <w:szCs w:val="22"/>
        </w:rPr>
        <w:t xml:space="preserve"> na njegov/njihov transakcijski račun:</w:t>
      </w:r>
    </w:p>
    <w:p w14:paraId="01368D3C" w14:textId="77777777" w:rsidR="00242B78" w:rsidRPr="00F829E3" w:rsidRDefault="00242B78" w:rsidP="00242B78">
      <w:pPr>
        <w:ind w:left="1134"/>
        <w:jc w:val="both"/>
        <w:rPr>
          <w:i w:val="0"/>
          <w:sz w:val="22"/>
          <w:szCs w:val="22"/>
        </w:rPr>
      </w:pPr>
      <w:r w:rsidRPr="00F829E3">
        <w:rPr>
          <w:i w:val="0"/>
          <w:sz w:val="22"/>
          <w:szCs w:val="22"/>
        </w:rPr>
        <w:t>- podizvajalcu …………… na transakcijski račun številka:  …………………., odprt pri …………….,</w:t>
      </w:r>
    </w:p>
    <w:p w14:paraId="24D4EE9F" w14:textId="77777777" w:rsidR="00242B78" w:rsidRPr="00F829E3" w:rsidRDefault="00242B78" w:rsidP="00242B78">
      <w:pPr>
        <w:ind w:left="1134"/>
        <w:jc w:val="both"/>
        <w:rPr>
          <w:i w:val="0"/>
          <w:sz w:val="22"/>
          <w:szCs w:val="22"/>
        </w:rPr>
      </w:pPr>
      <w:r w:rsidRPr="00F829E3">
        <w:rPr>
          <w:i w:val="0"/>
          <w:sz w:val="22"/>
          <w:szCs w:val="22"/>
        </w:rPr>
        <w:t>- podizvajalcu …………… na transakcijski račun številka: …………………., odprt pri ……………...</w:t>
      </w:r>
    </w:p>
    <w:p w14:paraId="17D3099B" w14:textId="77777777" w:rsidR="00242B78" w:rsidRPr="00F829E3" w:rsidRDefault="00242B78" w:rsidP="00242B78">
      <w:pPr>
        <w:jc w:val="both"/>
        <w:rPr>
          <w:i w:val="0"/>
          <w:sz w:val="22"/>
          <w:szCs w:val="22"/>
        </w:rPr>
      </w:pPr>
    </w:p>
    <w:p w14:paraId="162434FF" w14:textId="77777777" w:rsidR="00242B78" w:rsidRPr="00F829E3" w:rsidRDefault="00242B78" w:rsidP="00242B78">
      <w:pPr>
        <w:ind w:left="1134"/>
        <w:jc w:val="both"/>
        <w:rPr>
          <w:i w:val="0"/>
          <w:sz w:val="22"/>
          <w:szCs w:val="22"/>
        </w:rPr>
      </w:pPr>
      <w:r>
        <w:rPr>
          <w:i w:val="0"/>
          <w:sz w:val="22"/>
          <w:szCs w:val="22"/>
        </w:rPr>
        <w:t>Projektant</w:t>
      </w:r>
      <w:r w:rsidRPr="00F829E3">
        <w:rPr>
          <w:i w:val="0"/>
          <w:sz w:val="22"/>
          <w:szCs w:val="22"/>
        </w:rPr>
        <w:t xml:space="preserve"> mora za vse </w:t>
      </w:r>
      <w:r w:rsidRPr="009C2E6E">
        <w:rPr>
          <w:i w:val="0"/>
          <w:sz w:val="22"/>
          <w:szCs w:val="22"/>
        </w:rPr>
        <w:t>podizvajalce,</w:t>
      </w:r>
      <w:r w:rsidRPr="00F829E3">
        <w:rPr>
          <w:i w:val="0"/>
          <w:sz w:val="22"/>
          <w:szCs w:val="22"/>
        </w:rPr>
        <w:t xml:space="preserve"> ki niso zahtevali neposrednega plačila in za katere neposredno plačilo ni obvezno, naročniku najpozneje v 60 dneh od plačila končne</w:t>
      </w:r>
      <w:r>
        <w:rPr>
          <w:i w:val="0"/>
          <w:sz w:val="22"/>
          <w:szCs w:val="22"/>
        </w:rPr>
        <w:t>ga</w:t>
      </w:r>
      <w:r w:rsidRPr="00F829E3">
        <w:rPr>
          <w:i w:val="0"/>
          <w:sz w:val="22"/>
          <w:szCs w:val="22"/>
        </w:rPr>
        <w:t xml:space="preserve"> </w:t>
      </w:r>
      <w:r>
        <w:rPr>
          <w:i w:val="0"/>
          <w:sz w:val="22"/>
          <w:szCs w:val="22"/>
        </w:rPr>
        <w:t>(četrtega) e-</w:t>
      </w:r>
      <w:r w:rsidRPr="00F829E3">
        <w:rPr>
          <w:i w:val="0"/>
          <w:sz w:val="22"/>
          <w:szCs w:val="22"/>
        </w:rPr>
        <w:t>računa naročniku poslati svojo pisno izjavo in pisno izjavo podizvajalca, da je podizvajalec prejel plačilo za izvedena dela po tej pogodbi.</w:t>
      </w:r>
    </w:p>
    <w:p w14:paraId="0611E6E1" w14:textId="77777777" w:rsidR="00242B78" w:rsidRDefault="00242B78" w:rsidP="00242B78">
      <w:pPr>
        <w:ind w:left="1134"/>
        <w:jc w:val="both"/>
        <w:rPr>
          <w:i w:val="0"/>
          <w:sz w:val="22"/>
          <w:szCs w:val="24"/>
          <w:lang w:eastAsia="en-US"/>
        </w:rPr>
      </w:pPr>
    </w:p>
    <w:p w14:paraId="77D30576" w14:textId="77777777" w:rsidR="00242B78" w:rsidRPr="00572A35" w:rsidRDefault="00242B78" w:rsidP="00242B78">
      <w:pPr>
        <w:ind w:left="1134"/>
        <w:jc w:val="both"/>
        <w:rPr>
          <w:i w:val="0"/>
          <w:sz w:val="22"/>
          <w:szCs w:val="24"/>
          <w:lang w:eastAsia="en-US"/>
        </w:rPr>
      </w:pPr>
    </w:p>
    <w:p w14:paraId="75857F81" w14:textId="77777777" w:rsidR="00242B78" w:rsidRDefault="00242B78" w:rsidP="00242B78">
      <w:pPr>
        <w:ind w:left="1134"/>
        <w:jc w:val="both"/>
        <w:rPr>
          <w:b/>
          <w:i w:val="0"/>
          <w:sz w:val="22"/>
          <w:szCs w:val="22"/>
        </w:rPr>
      </w:pPr>
      <w:r w:rsidRPr="00572A35">
        <w:rPr>
          <w:b/>
          <w:i w:val="0"/>
          <w:sz w:val="22"/>
          <w:szCs w:val="22"/>
        </w:rPr>
        <w:t>Obveznosti pogodbenih strank</w:t>
      </w:r>
    </w:p>
    <w:p w14:paraId="1D797539" w14:textId="77777777" w:rsidR="00242B78" w:rsidRPr="00572A35" w:rsidRDefault="00242B78" w:rsidP="00242B78">
      <w:pPr>
        <w:ind w:left="1134"/>
        <w:jc w:val="both"/>
        <w:rPr>
          <w:b/>
          <w:i w:val="0"/>
          <w:sz w:val="22"/>
          <w:szCs w:val="22"/>
        </w:rPr>
      </w:pPr>
    </w:p>
    <w:p w14:paraId="5792BAD6"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33168740" w14:textId="77777777" w:rsidR="00242B78" w:rsidRPr="00572A35" w:rsidRDefault="00242B78" w:rsidP="00242B78">
      <w:pPr>
        <w:overflowPunct w:val="0"/>
        <w:autoSpaceDE w:val="0"/>
        <w:autoSpaceDN w:val="0"/>
        <w:adjustRightInd w:val="0"/>
        <w:ind w:left="1134"/>
        <w:jc w:val="both"/>
        <w:textAlignment w:val="baseline"/>
        <w:rPr>
          <w:i w:val="0"/>
          <w:sz w:val="22"/>
          <w:szCs w:val="22"/>
        </w:rPr>
      </w:pPr>
    </w:p>
    <w:p w14:paraId="024F5E1F" w14:textId="77777777" w:rsidR="00242B78" w:rsidRPr="00E25221" w:rsidRDefault="00242B78" w:rsidP="00242B78">
      <w:pPr>
        <w:overflowPunct w:val="0"/>
        <w:autoSpaceDE w:val="0"/>
        <w:autoSpaceDN w:val="0"/>
        <w:adjustRightInd w:val="0"/>
        <w:ind w:left="1134"/>
        <w:jc w:val="both"/>
        <w:textAlignment w:val="baseline"/>
        <w:rPr>
          <w:i w:val="0"/>
          <w:sz w:val="22"/>
          <w:szCs w:val="22"/>
        </w:rPr>
      </w:pPr>
      <w:r w:rsidRPr="00E25221">
        <w:rPr>
          <w:i w:val="0"/>
          <w:sz w:val="22"/>
          <w:szCs w:val="22"/>
        </w:rPr>
        <w:t>Naročnik se obvezuje, da bo:</w:t>
      </w:r>
    </w:p>
    <w:p w14:paraId="39DA83C2" w14:textId="77777777" w:rsidR="00242B78" w:rsidRPr="00E25221" w:rsidRDefault="00242B78" w:rsidP="00242B78">
      <w:pPr>
        <w:numPr>
          <w:ilvl w:val="0"/>
          <w:numId w:val="40"/>
        </w:numPr>
        <w:jc w:val="both"/>
        <w:rPr>
          <w:i w:val="0"/>
          <w:sz w:val="22"/>
          <w:szCs w:val="22"/>
        </w:rPr>
      </w:pPr>
      <w:r w:rsidRPr="00E25221">
        <w:rPr>
          <w:i w:val="0"/>
          <w:sz w:val="22"/>
          <w:szCs w:val="22"/>
        </w:rPr>
        <w:t>projektantu posredoval geodetski načrt in posnetek obstoječega stanja</w:t>
      </w:r>
      <w:r>
        <w:rPr>
          <w:i w:val="0"/>
          <w:sz w:val="22"/>
          <w:szCs w:val="22"/>
        </w:rPr>
        <w:t>,</w:t>
      </w:r>
    </w:p>
    <w:p w14:paraId="0EFD81AC" w14:textId="77777777" w:rsidR="00242B78" w:rsidRPr="00E25221" w:rsidRDefault="00242B78" w:rsidP="00242B78">
      <w:pPr>
        <w:numPr>
          <w:ilvl w:val="0"/>
          <w:numId w:val="40"/>
        </w:numPr>
        <w:jc w:val="both"/>
        <w:rPr>
          <w:i w:val="0"/>
          <w:sz w:val="22"/>
          <w:szCs w:val="22"/>
        </w:rPr>
      </w:pPr>
      <w:r w:rsidRPr="00E25221">
        <w:rPr>
          <w:i w:val="0"/>
          <w:sz w:val="22"/>
          <w:szCs w:val="22"/>
        </w:rPr>
        <w:t>zagotovil in posredoval vse podatke s katerimi razpolaga in so pomembni za izdelavo projektne dokumentacije,</w:t>
      </w:r>
    </w:p>
    <w:p w14:paraId="2E6465F2" w14:textId="77777777" w:rsidR="00242B78" w:rsidRPr="00572A35" w:rsidRDefault="00242B78" w:rsidP="00242B78">
      <w:pPr>
        <w:numPr>
          <w:ilvl w:val="0"/>
          <w:numId w:val="40"/>
        </w:numPr>
        <w:jc w:val="both"/>
        <w:rPr>
          <w:i w:val="0"/>
          <w:sz w:val="22"/>
          <w:szCs w:val="22"/>
        </w:rPr>
      </w:pPr>
      <w:r w:rsidRPr="00E25221">
        <w:rPr>
          <w:i w:val="0"/>
          <w:sz w:val="22"/>
          <w:szCs w:val="22"/>
        </w:rPr>
        <w:t>projektantu predložil</w:t>
      </w:r>
      <w:r w:rsidRPr="00572A35">
        <w:rPr>
          <w:i w:val="0"/>
          <w:sz w:val="22"/>
          <w:szCs w:val="22"/>
        </w:rPr>
        <w:t xml:space="preserve"> listine, ki v skladu z zakonom omogočajo izvajanje del</w:t>
      </w:r>
      <w:r>
        <w:rPr>
          <w:i w:val="0"/>
          <w:sz w:val="22"/>
          <w:szCs w:val="22"/>
        </w:rPr>
        <w:t xml:space="preserve"> in mu posredoval vse potrebne informacije za kvalitetno in pravilno izvedbo pogodbenih storitev, </w:t>
      </w:r>
      <w:r w:rsidRPr="00572A35">
        <w:rPr>
          <w:i w:val="0"/>
          <w:sz w:val="22"/>
          <w:szCs w:val="22"/>
        </w:rPr>
        <w:t xml:space="preserve"> </w:t>
      </w:r>
    </w:p>
    <w:p w14:paraId="5CA7D32C" w14:textId="77777777" w:rsidR="00242B78" w:rsidRPr="00572A35" w:rsidRDefault="00242B78" w:rsidP="00242B78">
      <w:pPr>
        <w:numPr>
          <w:ilvl w:val="0"/>
          <w:numId w:val="40"/>
        </w:numPr>
        <w:jc w:val="both"/>
        <w:rPr>
          <w:i w:val="0"/>
          <w:sz w:val="22"/>
          <w:szCs w:val="22"/>
        </w:rPr>
      </w:pPr>
      <w:r w:rsidRPr="00572A35">
        <w:rPr>
          <w:i w:val="0"/>
          <w:sz w:val="22"/>
          <w:szCs w:val="22"/>
        </w:rPr>
        <w:t>tekoče spremljal izdelavo projektne dokumentacije,</w:t>
      </w:r>
    </w:p>
    <w:p w14:paraId="2D5D2C28" w14:textId="77777777" w:rsidR="00242B78" w:rsidRPr="00572A35" w:rsidRDefault="00242B78" w:rsidP="00242B78">
      <w:pPr>
        <w:numPr>
          <w:ilvl w:val="0"/>
          <w:numId w:val="40"/>
        </w:numPr>
        <w:jc w:val="both"/>
        <w:rPr>
          <w:i w:val="0"/>
          <w:sz w:val="22"/>
          <w:szCs w:val="22"/>
        </w:rPr>
      </w:pPr>
      <w:r w:rsidRPr="00572A35">
        <w:rPr>
          <w:i w:val="0"/>
          <w:sz w:val="22"/>
          <w:szCs w:val="22"/>
        </w:rPr>
        <w:lastRenderedPageBreak/>
        <w:t>pregledal in potrdil projektno dokumentacijo oziroma podal svoje pripombe in predloge ter hkrati projektantu določil primeren rok za izdelavo dopolnitev oziroma popravkov,</w:t>
      </w:r>
    </w:p>
    <w:p w14:paraId="6A73C6F5" w14:textId="77777777" w:rsidR="00242B78" w:rsidRPr="00F04FE5" w:rsidRDefault="00242B78" w:rsidP="00242B78">
      <w:pPr>
        <w:numPr>
          <w:ilvl w:val="0"/>
          <w:numId w:val="40"/>
        </w:numPr>
        <w:jc w:val="both"/>
        <w:rPr>
          <w:i w:val="0"/>
          <w:sz w:val="22"/>
          <w:szCs w:val="22"/>
        </w:rPr>
      </w:pPr>
      <w:r w:rsidRPr="00F04FE5">
        <w:rPr>
          <w:i w:val="0"/>
          <w:sz w:val="22"/>
          <w:szCs w:val="22"/>
        </w:rPr>
        <w:t>izbral recenzente projektne dokumentacije, ki bodo vključeni v delo že v fazi izdelave projektne   in pridobil recenzijsko  poročilo,</w:t>
      </w:r>
    </w:p>
    <w:p w14:paraId="76A48954" w14:textId="77777777" w:rsidR="00242B78" w:rsidRPr="00572A35" w:rsidRDefault="00242B78" w:rsidP="00242B78">
      <w:pPr>
        <w:numPr>
          <w:ilvl w:val="0"/>
          <w:numId w:val="40"/>
        </w:numPr>
        <w:jc w:val="both"/>
        <w:rPr>
          <w:i w:val="0"/>
          <w:sz w:val="22"/>
          <w:szCs w:val="22"/>
        </w:rPr>
      </w:pPr>
      <w:r w:rsidRPr="00572A35">
        <w:rPr>
          <w:i w:val="0"/>
          <w:sz w:val="22"/>
          <w:szCs w:val="22"/>
        </w:rPr>
        <w:t>skladno s to pogodbo izpolnjeval finančne obveznosti,</w:t>
      </w:r>
    </w:p>
    <w:p w14:paraId="2135640A" w14:textId="77777777" w:rsidR="00242B78" w:rsidRPr="00572A35" w:rsidRDefault="00242B78" w:rsidP="00242B78">
      <w:pPr>
        <w:numPr>
          <w:ilvl w:val="0"/>
          <w:numId w:val="40"/>
        </w:numPr>
        <w:jc w:val="both"/>
        <w:rPr>
          <w:i w:val="0"/>
          <w:sz w:val="22"/>
          <w:szCs w:val="22"/>
        </w:rPr>
      </w:pPr>
      <w:r w:rsidRPr="00572A35">
        <w:rPr>
          <w:i w:val="0"/>
          <w:sz w:val="22"/>
          <w:szCs w:val="22"/>
        </w:rPr>
        <w:t xml:space="preserve">sodeloval s projektantom s ciljem, da </w:t>
      </w:r>
      <w:r>
        <w:rPr>
          <w:i w:val="0"/>
          <w:sz w:val="22"/>
          <w:szCs w:val="22"/>
        </w:rPr>
        <w:t xml:space="preserve">projektant </w:t>
      </w:r>
      <w:r w:rsidRPr="00572A35">
        <w:rPr>
          <w:i w:val="0"/>
          <w:sz w:val="22"/>
          <w:szCs w:val="22"/>
        </w:rPr>
        <w:t>prevzete obveznosti izvrši pravočasno in v skladu s</w:t>
      </w:r>
      <w:r>
        <w:rPr>
          <w:i w:val="0"/>
          <w:sz w:val="22"/>
          <w:szCs w:val="22"/>
        </w:rPr>
        <w:t xml:space="preserve"> </w:t>
      </w:r>
      <w:r w:rsidRPr="00572A35">
        <w:rPr>
          <w:i w:val="0"/>
          <w:sz w:val="22"/>
          <w:szCs w:val="22"/>
        </w:rPr>
        <w:t>pogodbo,</w:t>
      </w:r>
    </w:p>
    <w:p w14:paraId="184B8550" w14:textId="77777777" w:rsidR="00242B78" w:rsidRPr="00572A35" w:rsidRDefault="00242B78" w:rsidP="00242B78">
      <w:pPr>
        <w:numPr>
          <w:ilvl w:val="0"/>
          <w:numId w:val="40"/>
        </w:numPr>
        <w:jc w:val="both"/>
        <w:rPr>
          <w:i w:val="0"/>
          <w:sz w:val="22"/>
          <w:szCs w:val="22"/>
        </w:rPr>
      </w:pPr>
      <w:r w:rsidRPr="00572A35">
        <w:rPr>
          <w:i w:val="0"/>
          <w:sz w:val="22"/>
          <w:szCs w:val="22"/>
        </w:rPr>
        <w:t>spoštoval moralne avtorske pravice avtorja.</w:t>
      </w:r>
    </w:p>
    <w:p w14:paraId="244611F3" w14:textId="77777777" w:rsidR="00242B78" w:rsidRDefault="00242B78" w:rsidP="00242B78">
      <w:pPr>
        <w:ind w:left="1134"/>
        <w:jc w:val="both"/>
        <w:rPr>
          <w:i w:val="0"/>
          <w:sz w:val="22"/>
          <w:szCs w:val="22"/>
        </w:rPr>
      </w:pPr>
    </w:p>
    <w:p w14:paraId="2F2B607C"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2E213A48" w14:textId="77777777" w:rsidR="00242B78" w:rsidRPr="00572A35" w:rsidRDefault="00242B78" w:rsidP="00242B78">
      <w:pPr>
        <w:ind w:left="1134"/>
        <w:jc w:val="both"/>
        <w:rPr>
          <w:i w:val="0"/>
          <w:sz w:val="22"/>
          <w:szCs w:val="22"/>
        </w:rPr>
      </w:pPr>
    </w:p>
    <w:p w14:paraId="4BC5AFB3" w14:textId="77777777" w:rsidR="00242B78" w:rsidRPr="00572A35" w:rsidRDefault="00242B78" w:rsidP="00242B78">
      <w:pPr>
        <w:ind w:left="1134"/>
        <w:jc w:val="both"/>
        <w:rPr>
          <w:i w:val="0"/>
          <w:sz w:val="22"/>
          <w:szCs w:val="22"/>
        </w:rPr>
      </w:pPr>
      <w:r w:rsidRPr="00572A35">
        <w:rPr>
          <w:i w:val="0"/>
          <w:sz w:val="22"/>
          <w:szCs w:val="22"/>
        </w:rPr>
        <w:t>V zvezi z izvajanjem  pogodbenih del se projektant obvezuje, da bo:</w:t>
      </w:r>
    </w:p>
    <w:p w14:paraId="79F2542B" w14:textId="77777777" w:rsidR="00242B78" w:rsidRPr="00572A35" w:rsidRDefault="00242B78" w:rsidP="00242B78">
      <w:pPr>
        <w:numPr>
          <w:ilvl w:val="0"/>
          <w:numId w:val="41"/>
        </w:numPr>
        <w:jc w:val="both"/>
        <w:rPr>
          <w:i w:val="0"/>
          <w:sz w:val="22"/>
          <w:szCs w:val="22"/>
        </w:rPr>
      </w:pPr>
      <w:r w:rsidRPr="00572A35">
        <w:rPr>
          <w:i w:val="0"/>
          <w:sz w:val="22"/>
          <w:szCs w:val="22"/>
        </w:rPr>
        <w:t xml:space="preserve">v skladu s pravili stroke </w:t>
      </w:r>
      <w:r w:rsidRPr="008E24E5">
        <w:rPr>
          <w:i w:val="0"/>
          <w:sz w:val="22"/>
          <w:szCs w:val="22"/>
        </w:rPr>
        <w:t>izdelal projektno dokumentacijo tako, da bo skladna zahtevami prostorskega izvedbenega akta, z gradbenimi</w:t>
      </w:r>
      <w:r w:rsidRPr="00572A35">
        <w:rPr>
          <w:i w:val="0"/>
          <w:sz w:val="22"/>
          <w:szCs w:val="22"/>
        </w:rPr>
        <w:t xml:space="preserve"> in drugimi predpisi</w:t>
      </w:r>
      <w:r>
        <w:rPr>
          <w:i w:val="0"/>
          <w:sz w:val="22"/>
          <w:szCs w:val="22"/>
        </w:rPr>
        <w:t xml:space="preserve"> </w:t>
      </w:r>
      <w:r w:rsidRPr="008E24E5">
        <w:rPr>
          <w:i w:val="0"/>
          <w:sz w:val="22"/>
          <w:szCs w:val="22"/>
        </w:rPr>
        <w:t xml:space="preserve">vključno z Uredbo o zelenem javnem naročanju (Uradni list RS, št. 51/17) </w:t>
      </w:r>
      <w:r>
        <w:rPr>
          <w:i w:val="0"/>
          <w:sz w:val="22"/>
          <w:szCs w:val="22"/>
        </w:rPr>
        <w:t xml:space="preserve">in da bo mogoča kakovostna izvedba objekta in racionalnost rešitev v času gradnje in vzdrževanja objekta; </w:t>
      </w:r>
    </w:p>
    <w:p w14:paraId="6093F645" w14:textId="77777777" w:rsidR="00242B78" w:rsidRPr="00572A35" w:rsidRDefault="00242B78" w:rsidP="00242B78">
      <w:pPr>
        <w:numPr>
          <w:ilvl w:val="0"/>
          <w:numId w:val="41"/>
        </w:numPr>
        <w:jc w:val="both"/>
        <w:rPr>
          <w:i w:val="0"/>
          <w:sz w:val="22"/>
          <w:szCs w:val="22"/>
        </w:rPr>
      </w:pPr>
      <w:r w:rsidRPr="00572A35">
        <w:rPr>
          <w:i w:val="0"/>
          <w:sz w:val="22"/>
          <w:szCs w:val="22"/>
        </w:rPr>
        <w:t>izdela</w:t>
      </w:r>
      <w:r>
        <w:rPr>
          <w:i w:val="0"/>
          <w:sz w:val="22"/>
          <w:szCs w:val="22"/>
        </w:rPr>
        <w:t>l</w:t>
      </w:r>
      <w:r w:rsidRPr="00572A35">
        <w:rPr>
          <w:i w:val="0"/>
          <w:sz w:val="22"/>
          <w:szCs w:val="22"/>
        </w:rPr>
        <w:t xml:space="preserve"> projektno dokumentacijo v okviru finančnih sposobnosti investitorja, skladno z investicijsko dokumentacijo,</w:t>
      </w:r>
    </w:p>
    <w:p w14:paraId="275BB0A0" w14:textId="77777777" w:rsidR="00242B78" w:rsidRPr="00572A35" w:rsidRDefault="00242B78" w:rsidP="00242B78">
      <w:pPr>
        <w:numPr>
          <w:ilvl w:val="0"/>
          <w:numId w:val="41"/>
        </w:numPr>
        <w:jc w:val="both"/>
        <w:rPr>
          <w:i w:val="0"/>
          <w:sz w:val="22"/>
          <w:szCs w:val="22"/>
        </w:rPr>
      </w:pPr>
      <w:r w:rsidRPr="00572A35">
        <w:rPr>
          <w:i w:val="0"/>
          <w:sz w:val="22"/>
          <w:szCs w:val="22"/>
        </w:rPr>
        <w:t>zagotovil usklajenost dela pooblaščenih arhitektov in inženirjev ter strokovnjakov, ki bodo sodelovali pri pripravi projektne dokumentacije,</w:t>
      </w:r>
    </w:p>
    <w:p w14:paraId="0393B1C3" w14:textId="77777777" w:rsidR="00242B78" w:rsidRPr="00572A35" w:rsidRDefault="00242B78" w:rsidP="00242B78">
      <w:pPr>
        <w:numPr>
          <w:ilvl w:val="0"/>
          <w:numId w:val="41"/>
        </w:numPr>
        <w:jc w:val="both"/>
        <w:rPr>
          <w:i w:val="0"/>
          <w:sz w:val="22"/>
          <w:szCs w:val="22"/>
        </w:rPr>
      </w:pPr>
      <w:r w:rsidRPr="00572A35">
        <w:rPr>
          <w:i w:val="0"/>
          <w:sz w:val="22"/>
          <w:szCs w:val="22"/>
        </w:rPr>
        <w:t xml:space="preserve">naročniku posredoval kopije pridobljenih projektnih in drugih pogojev ter mnenj </w:t>
      </w:r>
      <w:r>
        <w:rPr>
          <w:i w:val="0"/>
          <w:sz w:val="22"/>
          <w:szCs w:val="22"/>
        </w:rPr>
        <w:t xml:space="preserve">v roku 3 (treh) dni </w:t>
      </w:r>
      <w:r w:rsidRPr="00572A35">
        <w:rPr>
          <w:i w:val="0"/>
          <w:sz w:val="22"/>
          <w:szCs w:val="22"/>
        </w:rPr>
        <w:t>po njihovi pridobitvi,</w:t>
      </w:r>
    </w:p>
    <w:p w14:paraId="54172BD4" w14:textId="77777777" w:rsidR="00242B78" w:rsidRDefault="00242B78" w:rsidP="00242B78">
      <w:pPr>
        <w:numPr>
          <w:ilvl w:val="0"/>
          <w:numId w:val="41"/>
        </w:numPr>
        <w:jc w:val="both"/>
        <w:rPr>
          <w:i w:val="0"/>
          <w:sz w:val="22"/>
          <w:szCs w:val="22"/>
        </w:rPr>
      </w:pPr>
      <w:r w:rsidRPr="00572A35">
        <w:rPr>
          <w:i w:val="0"/>
          <w:sz w:val="22"/>
          <w:szCs w:val="22"/>
        </w:rPr>
        <w:t>pripravil en izvod projektne dokumentacije za recenzijo,</w:t>
      </w:r>
    </w:p>
    <w:p w14:paraId="17F94161" w14:textId="77777777" w:rsidR="00242B78" w:rsidRDefault="00242B78" w:rsidP="00242B78">
      <w:pPr>
        <w:numPr>
          <w:ilvl w:val="0"/>
          <w:numId w:val="41"/>
        </w:numPr>
        <w:jc w:val="both"/>
        <w:rPr>
          <w:i w:val="0"/>
          <w:sz w:val="22"/>
          <w:szCs w:val="22"/>
        </w:rPr>
      </w:pPr>
      <w:r w:rsidRPr="00572A35">
        <w:rPr>
          <w:i w:val="0"/>
          <w:sz w:val="22"/>
          <w:szCs w:val="22"/>
        </w:rPr>
        <w:t>pripravil in vložil popolno zahtevo za izdajo gradbenega dovoljenja ter sodeloval v postopku njegove pridobitve,</w:t>
      </w:r>
    </w:p>
    <w:p w14:paraId="504DE627" w14:textId="77777777" w:rsidR="00242B78" w:rsidRDefault="00242B78" w:rsidP="00242B78">
      <w:pPr>
        <w:numPr>
          <w:ilvl w:val="0"/>
          <w:numId w:val="41"/>
        </w:numPr>
        <w:jc w:val="both"/>
        <w:rPr>
          <w:i w:val="0"/>
          <w:sz w:val="22"/>
          <w:szCs w:val="22"/>
        </w:rPr>
      </w:pPr>
      <w:r>
        <w:rPr>
          <w:i w:val="0"/>
          <w:sz w:val="22"/>
          <w:szCs w:val="22"/>
        </w:rPr>
        <w:t xml:space="preserve">projektno dokumentacijo pripravil tako, da se bo gradnja izvajala fazno, tako da bodo službe znotraj MOL MU, ki se nahajajo na </w:t>
      </w:r>
      <w:r w:rsidRPr="008E24E5">
        <w:rPr>
          <w:i w:val="0"/>
          <w:sz w:val="22"/>
          <w:szCs w:val="22"/>
        </w:rPr>
        <w:t>Adamič-Lundrovo nabrežje 2</w:t>
      </w:r>
      <w:r>
        <w:rPr>
          <w:i w:val="0"/>
          <w:sz w:val="22"/>
          <w:szCs w:val="22"/>
        </w:rPr>
        <w:t>, delale na obstoječi lokaciji v prilagojenem obsegu,</w:t>
      </w:r>
    </w:p>
    <w:p w14:paraId="57833DAF" w14:textId="77777777" w:rsidR="00242B78" w:rsidRDefault="00242B78" w:rsidP="00242B78">
      <w:pPr>
        <w:numPr>
          <w:ilvl w:val="0"/>
          <w:numId w:val="41"/>
        </w:numPr>
        <w:jc w:val="both"/>
        <w:rPr>
          <w:i w:val="0"/>
          <w:sz w:val="22"/>
          <w:szCs w:val="22"/>
        </w:rPr>
      </w:pPr>
      <w:r>
        <w:rPr>
          <w:i w:val="0"/>
          <w:sz w:val="22"/>
          <w:szCs w:val="22"/>
        </w:rPr>
        <w:t>upošteval ukrepe za izboljšanje kakovosti ovoja stavbe, energetske učinkovitosti sistemov KGH in energetske učinkovitosti razsvetljave,</w:t>
      </w:r>
    </w:p>
    <w:p w14:paraId="60E24268" w14:textId="77777777" w:rsidR="00242B78" w:rsidRPr="00572A35" w:rsidRDefault="00242B78" w:rsidP="00242B78">
      <w:pPr>
        <w:numPr>
          <w:ilvl w:val="0"/>
          <w:numId w:val="41"/>
        </w:numPr>
        <w:jc w:val="both"/>
        <w:rPr>
          <w:i w:val="0"/>
          <w:sz w:val="22"/>
          <w:szCs w:val="22"/>
        </w:rPr>
      </w:pPr>
      <w:r>
        <w:rPr>
          <w:i w:val="0"/>
          <w:sz w:val="22"/>
          <w:szCs w:val="22"/>
        </w:rPr>
        <w:t>upošteval izrabo obnovljivih virov energije,</w:t>
      </w:r>
    </w:p>
    <w:p w14:paraId="631A75D5" w14:textId="77777777" w:rsidR="00242B78" w:rsidRPr="00572A35" w:rsidRDefault="00242B78" w:rsidP="00242B78">
      <w:pPr>
        <w:numPr>
          <w:ilvl w:val="0"/>
          <w:numId w:val="41"/>
        </w:numPr>
        <w:jc w:val="both"/>
        <w:rPr>
          <w:i w:val="0"/>
          <w:sz w:val="22"/>
          <w:szCs w:val="22"/>
        </w:rPr>
      </w:pPr>
      <w:r w:rsidRPr="00572A35">
        <w:rPr>
          <w:i w:val="0"/>
          <w:sz w:val="22"/>
          <w:szCs w:val="22"/>
        </w:rPr>
        <w:t>prevzeta pogodbena dela izvršil pravočasno, strokovno pravilno, vestno in kvalitetno</w:t>
      </w:r>
      <w:r>
        <w:rPr>
          <w:i w:val="0"/>
          <w:sz w:val="22"/>
          <w:szCs w:val="22"/>
        </w:rPr>
        <w:t xml:space="preserve"> kot dober strokovnjak in</w:t>
      </w:r>
      <w:r w:rsidRPr="00572A35">
        <w:rPr>
          <w:i w:val="0"/>
          <w:sz w:val="22"/>
          <w:szCs w:val="22"/>
        </w:rPr>
        <w:t xml:space="preserve"> ob sodelovanju z naročnikom</w:t>
      </w:r>
      <w:r w:rsidRPr="00572A35">
        <w:rPr>
          <w:i w:val="0"/>
          <w:iCs/>
          <w:sz w:val="22"/>
          <w:szCs w:val="22"/>
        </w:rPr>
        <w:t>,</w:t>
      </w:r>
    </w:p>
    <w:p w14:paraId="0927555B" w14:textId="77777777" w:rsidR="00242B78" w:rsidRPr="00572A35" w:rsidRDefault="00242B78" w:rsidP="00242B78">
      <w:pPr>
        <w:numPr>
          <w:ilvl w:val="0"/>
          <w:numId w:val="41"/>
        </w:numPr>
        <w:jc w:val="both"/>
        <w:rPr>
          <w:i w:val="0"/>
          <w:sz w:val="22"/>
          <w:szCs w:val="22"/>
        </w:rPr>
      </w:pPr>
      <w:r w:rsidRPr="00572A35">
        <w:rPr>
          <w:i w:val="0"/>
          <w:sz w:val="22"/>
          <w:szCs w:val="22"/>
        </w:rPr>
        <w:t>naročniku kadarkoli omogočil vpogled v izvajanje pogodbenih del in upošteval njegova navodila o posameznih vprašanjih,</w:t>
      </w:r>
    </w:p>
    <w:p w14:paraId="450249E4" w14:textId="77777777" w:rsidR="00242B78" w:rsidRPr="00572A35" w:rsidRDefault="00242B78" w:rsidP="00242B78">
      <w:pPr>
        <w:numPr>
          <w:ilvl w:val="0"/>
          <w:numId w:val="41"/>
        </w:numPr>
        <w:jc w:val="both"/>
        <w:rPr>
          <w:i w:val="0"/>
          <w:sz w:val="22"/>
          <w:szCs w:val="22"/>
        </w:rPr>
      </w:pPr>
      <w:r w:rsidRPr="00572A35">
        <w:rPr>
          <w:i w:val="0"/>
          <w:sz w:val="22"/>
          <w:szCs w:val="22"/>
          <w:lang w:eastAsia="en-US"/>
        </w:rPr>
        <w:t xml:space="preserve">dajal pojasnila projektne dokumentacije med njeno izdelavo in v fazi izvedbe javnega naročila za izbiro izvajalca gradbenih del, kakor tudi pojasnila v zvezi z ostalimi pogodbenimi deli,  </w:t>
      </w:r>
    </w:p>
    <w:p w14:paraId="03D994C3" w14:textId="77777777" w:rsidR="00242B78" w:rsidRPr="00572A35" w:rsidRDefault="00242B78" w:rsidP="00242B78">
      <w:pPr>
        <w:numPr>
          <w:ilvl w:val="0"/>
          <w:numId w:val="41"/>
        </w:numPr>
        <w:jc w:val="both"/>
        <w:rPr>
          <w:i w:val="0"/>
          <w:sz w:val="22"/>
          <w:szCs w:val="22"/>
        </w:rPr>
      </w:pPr>
      <w:r w:rsidRPr="00572A35">
        <w:rPr>
          <w:i w:val="0"/>
          <w:sz w:val="22"/>
          <w:szCs w:val="22"/>
        </w:rPr>
        <w:t>naročnika sproti obveščal o vsem, kar bi lahko vplivalo na izvršitev prevzetih obveznosti,</w:t>
      </w:r>
    </w:p>
    <w:p w14:paraId="4D2CA3A7" w14:textId="77777777" w:rsidR="00242B78" w:rsidRDefault="00242B78" w:rsidP="00242B78">
      <w:pPr>
        <w:numPr>
          <w:ilvl w:val="0"/>
          <w:numId w:val="41"/>
        </w:numPr>
        <w:jc w:val="both"/>
        <w:rPr>
          <w:i w:val="0"/>
          <w:sz w:val="22"/>
          <w:szCs w:val="22"/>
        </w:rPr>
      </w:pPr>
      <w:r w:rsidRPr="00572A35">
        <w:rPr>
          <w:i w:val="0"/>
          <w:sz w:val="22"/>
          <w:szCs w:val="22"/>
        </w:rPr>
        <w:t>za vsak predlog spremembe projektne dokumentacije, za katerega misli, da je smotrn, priskrbel soglasje naročnika</w:t>
      </w:r>
      <w:r>
        <w:rPr>
          <w:i w:val="0"/>
          <w:sz w:val="22"/>
          <w:szCs w:val="22"/>
        </w:rPr>
        <w:t>,</w:t>
      </w:r>
    </w:p>
    <w:p w14:paraId="448F1AF4" w14:textId="77777777" w:rsidR="00242B78" w:rsidRPr="00E25221" w:rsidRDefault="00242B78" w:rsidP="00242B78">
      <w:pPr>
        <w:numPr>
          <w:ilvl w:val="0"/>
          <w:numId w:val="41"/>
        </w:numPr>
        <w:jc w:val="both"/>
        <w:rPr>
          <w:i w:val="0"/>
          <w:sz w:val="22"/>
          <w:szCs w:val="22"/>
        </w:rPr>
      </w:pPr>
      <w:r>
        <w:rPr>
          <w:i w:val="0"/>
          <w:sz w:val="22"/>
          <w:szCs w:val="22"/>
        </w:rPr>
        <w:t>s</w:t>
      </w:r>
      <w:r w:rsidRPr="00E25221">
        <w:rPr>
          <w:i w:val="0"/>
          <w:sz w:val="22"/>
          <w:szCs w:val="22"/>
        </w:rPr>
        <w:t>odelo</w:t>
      </w:r>
      <w:r>
        <w:rPr>
          <w:i w:val="0"/>
          <w:sz w:val="22"/>
          <w:szCs w:val="22"/>
        </w:rPr>
        <w:t>val</w:t>
      </w:r>
      <w:r w:rsidRPr="00E25221">
        <w:rPr>
          <w:i w:val="0"/>
          <w:sz w:val="22"/>
          <w:szCs w:val="22"/>
        </w:rPr>
        <w:t xml:space="preserve"> s koncesionarjem v kolikor pride do dogovora med MOL in koncesionarjem, vezano na ukrepe energetske sanacije</w:t>
      </w:r>
      <w:r>
        <w:rPr>
          <w:i w:val="0"/>
          <w:sz w:val="22"/>
          <w:szCs w:val="22"/>
        </w:rPr>
        <w:t>.</w:t>
      </w:r>
    </w:p>
    <w:p w14:paraId="4109E1F3" w14:textId="77777777" w:rsidR="00242B78" w:rsidRPr="00572A35" w:rsidRDefault="00242B78" w:rsidP="00242B78">
      <w:pPr>
        <w:tabs>
          <w:tab w:val="left" w:pos="496"/>
        </w:tabs>
        <w:ind w:left="1134"/>
        <w:jc w:val="both"/>
        <w:rPr>
          <w:i w:val="0"/>
          <w:sz w:val="22"/>
          <w:szCs w:val="24"/>
        </w:rPr>
      </w:pPr>
    </w:p>
    <w:p w14:paraId="332E02EA" w14:textId="77777777" w:rsidR="00242B78" w:rsidRPr="00572A35" w:rsidRDefault="00242B78" w:rsidP="00242B78">
      <w:pPr>
        <w:tabs>
          <w:tab w:val="left" w:pos="496"/>
        </w:tabs>
        <w:ind w:left="1134"/>
        <w:jc w:val="both"/>
        <w:rPr>
          <w:i w:val="0"/>
          <w:sz w:val="22"/>
          <w:szCs w:val="24"/>
        </w:rPr>
      </w:pPr>
    </w:p>
    <w:p w14:paraId="0732AA78" w14:textId="77777777" w:rsidR="00242B78" w:rsidRDefault="00242B78" w:rsidP="00242B78">
      <w:pPr>
        <w:ind w:left="1134"/>
        <w:jc w:val="both"/>
        <w:rPr>
          <w:b/>
          <w:i w:val="0"/>
          <w:sz w:val="22"/>
          <w:szCs w:val="24"/>
          <w:lang w:eastAsia="en-US"/>
        </w:rPr>
      </w:pPr>
      <w:r w:rsidRPr="00572A35">
        <w:rPr>
          <w:b/>
          <w:i w:val="0"/>
          <w:sz w:val="22"/>
          <w:szCs w:val="24"/>
          <w:lang w:eastAsia="en-US"/>
        </w:rPr>
        <w:t>Rok za izvedbo pogodbenih storitev</w:t>
      </w:r>
    </w:p>
    <w:p w14:paraId="3DC280CE" w14:textId="77777777" w:rsidR="00242B78" w:rsidRPr="00572A35" w:rsidRDefault="00242B78" w:rsidP="00242B78">
      <w:pPr>
        <w:ind w:left="1134"/>
        <w:jc w:val="both"/>
        <w:rPr>
          <w:b/>
          <w:i w:val="0"/>
          <w:sz w:val="22"/>
          <w:szCs w:val="24"/>
          <w:lang w:eastAsia="en-US"/>
        </w:rPr>
      </w:pPr>
    </w:p>
    <w:p w14:paraId="69D4360D"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 xml:space="preserve"> člen</w:t>
      </w:r>
    </w:p>
    <w:p w14:paraId="0D2A7B0D" w14:textId="77777777" w:rsidR="00242B78" w:rsidRPr="00572A35" w:rsidRDefault="00242B78" w:rsidP="00242B78">
      <w:pPr>
        <w:ind w:left="1134"/>
        <w:jc w:val="both"/>
        <w:rPr>
          <w:i w:val="0"/>
          <w:sz w:val="22"/>
          <w:szCs w:val="24"/>
          <w:lang w:eastAsia="en-US"/>
        </w:rPr>
      </w:pPr>
    </w:p>
    <w:p w14:paraId="31BF4B89" w14:textId="77777777" w:rsidR="00242B78" w:rsidRPr="00572A35" w:rsidRDefault="00242B78" w:rsidP="00242B78">
      <w:pPr>
        <w:ind w:left="1134"/>
        <w:jc w:val="both"/>
        <w:rPr>
          <w:i w:val="0"/>
          <w:sz w:val="22"/>
          <w:szCs w:val="24"/>
          <w:lang w:eastAsia="en-US"/>
        </w:rPr>
      </w:pPr>
      <w:r w:rsidRPr="00572A35">
        <w:rPr>
          <w:i w:val="0"/>
          <w:sz w:val="22"/>
          <w:szCs w:val="24"/>
          <w:lang w:eastAsia="en-US"/>
        </w:rPr>
        <w:t>Projektant se obvezuje, da bo pogodbena dela izvedel v naslednjih rokih:</w:t>
      </w:r>
    </w:p>
    <w:p w14:paraId="12C187E3" w14:textId="77777777" w:rsidR="00242B78" w:rsidRPr="00572A35" w:rsidRDefault="00242B78" w:rsidP="00242B78">
      <w:pPr>
        <w:ind w:left="1134"/>
        <w:jc w:val="both"/>
        <w:rPr>
          <w:i w:val="0"/>
          <w:sz w:val="22"/>
          <w:szCs w:val="24"/>
          <w:lang w:eastAsia="en-US"/>
        </w:rPr>
      </w:pPr>
    </w:p>
    <w:tbl>
      <w:tblPr>
        <w:tblW w:w="864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386"/>
      </w:tblGrid>
      <w:tr w:rsidR="00242B78" w:rsidRPr="00572A35" w14:paraId="69A3DBBB" w14:textId="77777777" w:rsidTr="00667F4D">
        <w:trPr>
          <w:trHeight w:val="373"/>
        </w:trPr>
        <w:tc>
          <w:tcPr>
            <w:tcW w:w="3261" w:type="dxa"/>
            <w:tcBorders>
              <w:top w:val="single" w:sz="4" w:space="0" w:color="auto"/>
              <w:left w:val="single" w:sz="4" w:space="0" w:color="auto"/>
              <w:bottom w:val="single" w:sz="4" w:space="0" w:color="auto"/>
              <w:right w:val="single" w:sz="4" w:space="0" w:color="auto"/>
            </w:tcBorders>
            <w:vAlign w:val="center"/>
          </w:tcPr>
          <w:p w14:paraId="2586BD06" w14:textId="77777777" w:rsidR="00242B78" w:rsidRPr="00572A35" w:rsidRDefault="00242B78" w:rsidP="00667F4D">
            <w:pPr>
              <w:ind w:left="34" w:right="211"/>
              <w:rPr>
                <w:b/>
                <w:i w:val="0"/>
                <w:sz w:val="20"/>
              </w:rPr>
            </w:pPr>
            <w:r w:rsidRPr="00572A35">
              <w:rPr>
                <w:b/>
                <w:i w:val="0"/>
                <w:sz w:val="20"/>
              </w:rPr>
              <w:t>Vrsta del</w:t>
            </w:r>
          </w:p>
        </w:tc>
        <w:tc>
          <w:tcPr>
            <w:tcW w:w="5386" w:type="dxa"/>
            <w:tcBorders>
              <w:top w:val="single" w:sz="4" w:space="0" w:color="auto"/>
              <w:left w:val="single" w:sz="4" w:space="0" w:color="auto"/>
              <w:bottom w:val="single" w:sz="4" w:space="0" w:color="auto"/>
              <w:right w:val="single" w:sz="4" w:space="0" w:color="auto"/>
            </w:tcBorders>
            <w:shd w:val="clear" w:color="auto" w:fill="D9D9D9"/>
            <w:vAlign w:val="center"/>
          </w:tcPr>
          <w:p w14:paraId="3D0E5371" w14:textId="77777777" w:rsidR="00242B78" w:rsidRPr="00572A35" w:rsidRDefault="00242B78" w:rsidP="00667F4D">
            <w:pPr>
              <w:ind w:left="33"/>
              <w:rPr>
                <w:b/>
                <w:i w:val="0"/>
                <w:sz w:val="20"/>
              </w:rPr>
            </w:pPr>
            <w:r w:rsidRPr="00572A35">
              <w:rPr>
                <w:b/>
                <w:i w:val="0"/>
                <w:sz w:val="20"/>
              </w:rPr>
              <w:t>Roki izdelave</w:t>
            </w:r>
          </w:p>
        </w:tc>
      </w:tr>
      <w:tr w:rsidR="00242B78" w:rsidRPr="007F2611" w14:paraId="6B86C482" w14:textId="77777777" w:rsidTr="00667F4D">
        <w:trPr>
          <w:trHeight w:val="373"/>
        </w:trPr>
        <w:tc>
          <w:tcPr>
            <w:tcW w:w="3261" w:type="dxa"/>
            <w:vAlign w:val="center"/>
          </w:tcPr>
          <w:p w14:paraId="4E31924A" w14:textId="77777777" w:rsidR="00242B78" w:rsidRPr="007F2611" w:rsidRDefault="00242B78" w:rsidP="00667F4D">
            <w:pPr>
              <w:ind w:left="34" w:right="211"/>
              <w:rPr>
                <w:i w:val="0"/>
                <w:sz w:val="20"/>
              </w:rPr>
            </w:pPr>
            <w:r w:rsidRPr="007F2611">
              <w:rPr>
                <w:i w:val="0"/>
                <w:sz w:val="20"/>
              </w:rPr>
              <w:t>I</w:t>
            </w:r>
            <w:r>
              <w:rPr>
                <w:i w:val="0"/>
                <w:sz w:val="20"/>
              </w:rPr>
              <w:t>ZP</w:t>
            </w:r>
            <w:r w:rsidRPr="007F2611">
              <w:rPr>
                <w:i w:val="0"/>
                <w:sz w:val="20"/>
              </w:rPr>
              <w:t xml:space="preserve"> – </w:t>
            </w:r>
            <w:r>
              <w:rPr>
                <w:i w:val="0"/>
                <w:sz w:val="20"/>
              </w:rPr>
              <w:t>Idejna zasnova</w:t>
            </w:r>
            <w:r w:rsidRPr="007F2611">
              <w:rPr>
                <w:i w:val="0"/>
                <w:sz w:val="20"/>
              </w:rPr>
              <w:t xml:space="preserve"> </w:t>
            </w:r>
          </w:p>
        </w:tc>
        <w:tc>
          <w:tcPr>
            <w:tcW w:w="5386" w:type="dxa"/>
            <w:shd w:val="clear" w:color="auto" w:fill="D9D9D9"/>
            <w:vAlign w:val="center"/>
          </w:tcPr>
          <w:p w14:paraId="5EC5F64D" w14:textId="77777777" w:rsidR="00242B78" w:rsidRPr="007F2611" w:rsidRDefault="00242B78" w:rsidP="00667F4D">
            <w:pPr>
              <w:ind w:left="33"/>
              <w:rPr>
                <w:i w:val="0"/>
                <w:sz w:val="20"/>
              </w:rPr>
            </w:pPr>
            <w:r w:rsidRPr="007F2611">
              <w:rPr>
                <w:i w:val="0"/>
                <w:sz w:val="20"/>
              </w:rPr>
              <w:t>60 (šestdeset)  koledarskih dni po pričetku veljavnosti pogodbe</w:t>
            </w:r>
          </w:p>
        </w:tc>
      </w:tr>
      <w:tr w:rsidR="00242B78" w:rsidRPr="007F2611" w14:paraId="2C6A8BB5" w14:textId="77777777" w:rsidTr="00667F4D">
        <w:trPr>
          <w:trHeight w:val="373"/>
        </w:trPr>
        <w:tc>
          <w:tcPr>
            <w:tcW w:w="3261" w:type="dxa"/>
            <w:vAlign w:val="center"/>
          </w:tcPr>
          <w:p w14:paraId="2C2D9595" w14:textId="77777777" w:rsidR="00242B78" w:rsidRPr="007F2611" w:rsidRDefault="00242B78" w:rsidP="00667F4D">
            <w:pPr>
              <w:ind w:left="34" w:right="211"/>
              <w:rPr>
                <w:i w:val="0"/>
                <w:sz w:val="20"/>
              </w:rPr>
            </w:pPr>
            <w:r w:rsidRPr="007F2611">
              <w:rPr>
                <w:i w:val="0"/>
                <w:sz w:val="20"/>
              </w:rPr>
              <w:t xml:space="preserve">DGD – Projektna dokumentacija za pridobitev mnenj in gradbenega dovoljenja </w:t>
            </w:r>
          </w:p>
        </w:tc>
        <w:tc>
          <w:tcPr>
            <w:tcW w:w="5386" w:type="dxa"/>
            <w:shd w:val="clear" w:color="auto" w:fill="D9D9D9"/>
            <w:vAlign w:val="center"/>
          </w:tcPr>
          <w:p w14:paraId="6BD02D66" w14:textId="77777777" w:rsidR="00242B78" w:rsidRPr="007F2611" w:rsidRDefault="00242B78" w:rsidP="00667F4D">
            <w:pPr>
              <w:ind w:left="33"/>
              <w:rPr>
                <w:i w:val="0"/>
                <w:sz w:val="20"/>
              </w:rPr>
            </w:pPr>
            <w:r w:rsidRPr="007F2611">
              <w:rPr>
                <w:i w:val="0"/>
                <w:sz w:val="20"/>
              </w:rPr>
              <w:t xml:space="preserve">40 (štirideset) koledarskih dni od pisne potrditve </w:t>
            </w:r>
            <w:r>
              <w:rPr>
                <w:i w:val="0"/>
                <w:sz w:val="20"/>
              </w:rPr>
              <w:t>IZP</w:t>
            </w:r>
            <w:r w:rsidRPr="007F2611">
              <w:rPr>
                <w:i w:val="0"/>
                <w:sz w:val="20"/>
              </w:rPr>
              <w:t xml:space="preserve"> s strani naročnika in pridobitvi projektnih in drugih pogojev</w:t>
            </w:r>
          </w:p>
        </w:tc>
      </w:tr>
      <w:tr w:rsidR="00242B78" w:rsidRPr="007F2611" w14:paraId="533E7DA3" w14:textId="77777777" w:rsidTr="00667F4D">
        <w:trPr>
          <w:trHeight w:val="373"/>
        </w:trPr>
        <w:tc>
          <w:tcPr>
            <w:tcW w:w="3261" w:type="dxa"/>
            <w:vAlign w:val="center"/>
          </w:tcPr>
          <w:p w14:paraId="0E7E56BB" w14:textId="77777777" w:rsidR="00242B78" w:rsidRPr="007F2611" w:rsidRDefault="00242B78" w:rsidP="00667F4D">
            <w:pPr>
              <w:ind w:left="34" w:right="211"/>
              <w:rPr>
                <w:i w:val="0"/>
                <w:sz w:val="20"/>
              </w:rPr>
            </w:pPr>
            <w:r w:rsidRPr="007F2611">
              <w:rPr>
                <w:i w:val="0"/>
                <w:sz w:val="20"/>
              </w:rPr>
              <w:lastRenderedPageBreak/>
              <w:t xml:space="preserve">Oddaja popolne zahteve za pridobitev gradbenega dovoljenja </w:t>
            </w:r>
          </w:p>
        </w:tc>
        <w:tc>
          <w:tcPr>
            <w:tcW w:w="5386" w:type="dxa"/>
            <w:shd w:val="clear" w:color="auto" w:fill="D9D9D9"/>
            <w:vAlign w:val="center"/>
          </w:tcPr>
          <w:p w14:paraId="1FD1EB59" w14:textId="77777777" w:rsidR="00242B78" w:rsidRPr="007F2611" w:rsidRDefault="00242B78" w:rsidP="00667F4D">
            <w:pPr>
              <w:ind w:left="33"/>
              <w:rPr>
                <w:i w:val="0"/>
                <w:sz w:val="20"/>
              </w:rPr>
            </w:pPr>
            <w:r w:rsidRPr="007F2611">
              <w:rPr>
                <w:i w:val="0"/>
                <w:sz w:val="20"/>
              </w:rPr>
              <w:t>10 (deset) koledarskih dni po pridobitvi vseh mnenj</w:t>
            </w:r>
            <w:r>
              <w:rPr>
                <w:i w:val="0"/>
                <w:sz w:val="20"/>
              </w:rPr>
              <w:t xml:space="preserve"> in izvedbi predhodnega postopka za pridobitev okoljevarstvenega soglasja.</w:t>
            </w:r>
          </w:p>
        </w:tc>
      </w:tr>
      <w:tr w:rsidR="00242B78" w:rsidRPr="007F2611" w14:paraId="63C31803" w14:textId="77777777" w:rsidTr="00667F4D">
        <w:trPr>
          <w:trHeight w:val="575"/>
        </w:trPr>
        <w:tc>
          <w:tcPr>
            <w:tcW w:w="3261" w:type="dxa"/>
            <w:vAlign w:val="center"/>
          </w:tcPr>
          <w:p w14:paraId="1F66BAEC" w14:textId="77777777" w:rsidR="00242B78" w:rsidRPr="007F2611" w:rsidRDefault="00242B78" w:rsidP="00667F4D">
            <w:pPr>
              <w:ind w:left="34" w:right="211"/>
              <w:rPr>
                <w:i w:val="0"/>
                <w:sz w:val="20"/>
              </w:rPr>
            </w:pPr>
            <w:r w:rsidRPr="007F2611">
              <w:rPr>
                <w:i w:val="0"/>
                <w:sz w:val="20"/>
              </w:rPr>
              <w:t xml:space="preserve">PZI – Projektna dokumentacija  za izvedbo gradnje </w:t>
            </w:r>
          </w:p>
        </w:tc>
        <w:tc>
          <w:tcPr>
            <w:tcW w:w="5386" w:type="dxa"/>
            <w:shd w:val="clear" w:color="auto" w:fill="D9D9D9"/>
            <w:vAlign w:val="center"/>
          </w:tcPr>
          <w:p w14:paraId="431DA801" w14:textId="77777777" w:rsidR="00242B78" w:rsidRPr="007F2611" w:rsidRDefault="00242B78" w:rsidP="00667F4D">
            <w:pPr>
              <w:ind w:left="33"/>
              <w:rPr>
                <w:i w:val="0"/>
                <w:sz w:val="20"/>
              </w:rPr>
            </w:pPr>
            <w:r w:rsidRPr="007F2611">
              <w:rPr>
                <w:i w:val="0"/>
                <w:sz w:val="20"/>
              </w:rPr>
              <w:t>60 (šestdeset) koledarskih dni od pridobitve gradbenega dovoljenja ali pisnega naročila o nadaljevanju del s strani naročnika. V tem času mora biti pripravljen grafičen del PZI za potrebe recenzije in pričetka postopka javnega naročila, ter popisi PZI.</w:t>
            </w:r>
            <w:r w:rsidRPr="007F2611">
              <w:rPr>
                <w:rFonts w:eastAsia="Calibri"/>
                <w:i w:val="0"/>
                <w:sz w:val="20"/>
                <w:szCs w:val="22"/>
                <w:lang w:eastAsia="en-US"/>
              </w:rPr>
              <w:t xml:space="preserve"> </w:t>
            </w:r>
          </w:p>
        </w:tc>
      </w:tr>
    </w:tbl>
    <w:p w14:paraId="4E7D0946" w14:textId="77777777" w:rsidR="00242B78" w:rsidRPr="007F2611" w:rsidRDefault="00242B78" w:rsidP="00242B78">
      <w:pPr>
        <w:ind w:left="1134"/>
        <w:jc w:val="both"/>
        <w:rPr>
          <w:i w:val="0"/>
          <w:sz w:val="22"/>
          <w:szCs w:val="24"/>
          <w:lang w:eastAsia="en-US"/>
        </w:rPr>
      </w:pPr>
    </w:p>
    <w:p w14:paraId="2DD9A8A2" w14:textId="77777777" w:rsidR="00242B78" w:rsidRPr="00572A35" w:rsidRDefault="00242B78" w:rsidP="00242B78">
      <w:pPr>
        <w:ind w:left="1134"/>
        <w:rPr>
          <w:i w:val="0"/>
          <w:sz w:val="22"/>
          <w:szCs w:val="22"/>
          <w:lang w:eastAsia="en-US"/>
        </w:rPr>
      </w:pPr>
      <w:r w:rsidRPr="007F2611">
        <w:rPr>
          <w:i w:val="0"/>
          <w:sz w:val="22"/>
          <w:szCs w:val="22"/>
          <w:lang w:eastAsia="en-US"/>
        </w:rPr>
        <w:t xml:space="preserve">Projektant mora vsa pogodbena dela iz prejšnjega odstavka izvesti </w:t>
      </w:r>
      <w:r w:rsidRPr="007F2611">
        <w:rPr>
          <w:b/>
          <w:i w:val="0"/>
          <w:sz w:val="22"/>
          <w:szCs w:val="22"/>
          <w:lang w:eastAsia="en-US"/>
        </w:rPr>
        <w:t>najkasneje do 31.</w:t>
      </w:r>
      <w:r>
        <w:rPr>
          <w:b/>
          <w:i w:val="0"/>
          <w:sz w:val="22"/>
          <w:szCs w:val="22"/>
          <w:lang w:eastAsia="en-US"/>
        </w:rPr>
        <w:t>12</w:t>
      </w:r>
      <w:r w:rsidRPr="007F2611">
        <w:rPr>
          <w:b/>
          <w:i w:val="0"/>
          <w:sz w:val="22"/>
          <w:szCs w:val="22"/>
          <w:lang w:eastAsia="en-US"/>
        </w:rPr>
        <w:t>.2021.</w:t>
      </w:r>
    </w:p>
    <w:p w14:paraId="12271F67" w14:textId="77777777" w:rsidR="00242B78" w:rsidRPr="00572A35" w:rsidRDefault="00242B78" w:rsidP="00242B78">
      <w:pPr>
        <w:ind w:left="1134"/>
        <w:jc w:val="both"/>
        <w:rPr>
          <w:i w:val="0"/>
          <w:sz w:val="22"/>
          <w:szCs w:val="24"/>
          <w:lang w:eastAsia="en-US"/>
        </w:rPr>
      </w:pPr>
    </w:p>
    <w:p w14:paraId="01EC7003"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6691E267" w14:textId="77777777" w:rsidR="00242B78" w:rsidRPr="00572A35" w:rsidRDefault="00242B78" w:rsidP="00242B78">
      <w:pPr>
        <w:ind w:left="1134"/>
        <w:jc w:val="both"/>
        <w:rPr>
          <w:i w:val="0"/>
          <w:sz w:val="22"/>
          <w:szCs w:val="22"/>
        </w:rPr>
      </w:pPr>
    </w:p>
    <w:p w14:paraId="05A775EC" w14:textId="77777777" w:rsidR="00242B78" w:rsidRPr="00572A35" w:rsidRDefault="00242B78" w:rsidP="00242B78">
      <w:pPr>
        <w:tabs>
          <w:tab w:val="left" w:pos="465"/>
        </w:tabs>
        <w:overflowPunct w:val="0"/>
        <w:autoSpaceDE w:val="0"/>
        <w:autoSpaceDN w:val="0"/>
        <w:adjustRightInd w:val="0"/>
        <w:ind w:left="1134"/>
        <w:jc w:val="both"/>
        <w:textAlignment w:val="baseline"/>
        <w:rPr>
          <w:i w:val="0"/>
          <w:sz w:val="22"/>
          <w:szCs w:val="22"/>
        </w:rPr>
      </w:pPr>
      <w:r w:rsidRPr="00572A35">
        <w:rPr>
          <w:i w:val="0"/>
          <w:sz w:val="22"/>
          <w:szCs w:val="22"/>
        </w:rPr>
        <w:t>V primeru, da se mora del že izdelane projektne dokumentacije, ki je predmet te pogodbe, iz kakršnihkoli razlogov spremeniti, morata naročnik in projektant ugotoviti razloge za spremembo, izvršiti poračun opravljenega dela ter sporazumno določiti vse ostale pogoje za nadaljevanje naloge, kot so novi roki za izvedbo del, cena, način plačila in ostale obveznosti.</w:t>
      </w:r>
      <w:r>
        <w:rPr>
          <w:i w:val="0"/>
          <w:sz w:val="22"/>
          <w:szCs w:val="22"/>
        </w:rPr>
        <w:t xml:space="preserve"> Vse navedeno stranki uredita z aneksom k tej pogodbi. </w:t>
      </w:r>
    </w:p>
    <w:p w14:paraId="04638374" w14:textId="77777777" w:rsidR="00242B78" w:rsidRPr="00572A35" w:rsidRDefault="00242B78" w:rsidP="00242B78">
      <w:pPr>
        <w:ind w:left="1134"/>
        <w:jc w:val="both"/>
        <w:rPr>
          <w:i w:val="0"/>
          <w:sz w:val="22"/>
          <w:szCs w:val="22"/>
        </w:rPr>
      </w:pPr>
    </w:p>
    <w:p w14:paraId="78B6ACC3"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130EBAD1" w14:textId="77777777" w:rsidR="00242B78" w:rsidRPr="00572A35" w:rsidRDefault="00242B78" w:rsidP="00242B78">
      <w:pPr>
        <w:ind w:left="1134"/>
        <w:jc w:val="center"/>
        <w:rPr>
          <w:i w:val="0"/>
          <w:sz w:val="22"/>
          <w:szCs w:val="22"/>
        </w:rPr>
      </w:pPr>
    </w:p>
    <w:p w14:paraId="37218EB6" w14:textId="77777777" w:rsidR="00242B78" w:rsidRPr="00572A35" w:rsidRDefault="00242B78" w:rsidP="00242B78">
      <w:pPr>
        <w:ind w:left="1134"/>
        <w:jc w:val="both"/>
        <w:rPr>
          <w:i w:val="0"/>
          <w:sz w:val="22"/>
          <w:szCs w:val="22"/>
        </w:rPr>
      </w:pPr>
      <w:r w:rsidRPr="00572A35">
        <w:rPr>
          <w:i w:val="0"/>
          <w:sz w:val="22"/>
          <w:szCs w:val="22"/>
        </w:rPr>
        <w:t>Pogodbeni rok se lahko podaljša brez posledic za projektanta v naslednjih primerih:</w:t>
      </w:r>
    </w:p>
    <w:p w14:paraId="1D6CAB18" w14:textId="77777777" w:rsidR="00242B78" w:rsidRPr="002B2DD8" w:rsidRDefault="00242B78" w:rsidP="00242B78">
      <w:pPr>
        <w:pStyle w:val="Odstavekseznama"/>
        <w:numPr>
          <w:ilvl w:val="0"/>
          <w:numId w:val="42"/>
        </w:numPr>
        <w:jc w:val="both"/>
        <w:rPr>
          <w:i w:val="0"/>
          <w:sz w:val="22"/>
          <w:szCs w:val="22"/>
        </w:rPr>
      </w:pPr>
      <w:r w:rsidRPr="002B2DD8">
        <w:rPr>
          <w:i w:val="0"/>
          <w:sz w:val="22"/>
          <w:szCs w:val="22"/>
        </w:rPr>
        <w:t>če naročnik ni izpolnil svojih obveznosti  in projektant zaradi tega ni mogel  izvajati pogodbenih del,</w:t>
      </w:r>
    </w:p>
    <w:p w14:paraId="6CEC7C6D" w14:textId="77777777" w:rsidR="00242B78" w:rsidRPr="002B2DD8" w:rsidRDefault="00242B78" w:rsidP="00242B78">
      <w:pPr>
        <w:pStyle w:val="Odstavekseznama"/>
        <w:numPr>
          <w:ilvl w:val="0"/>
          <w:numId w:val="42"/>
        </w:numPr>
        <w:jc w:val="both"/>
        <w:rPr>
          <w:i w:val="0"/>
          <w:sz w:val="22"/>
          <w:szCs w:val="22"/>
        </w:rPr>
      </w:pPr>
      <w:r w:rsidRPr="002B2DD8">
        <w:rPr>
          <w:i w:val="0"/>
          <w:sz w:val="22"/>
          <w:szCs w:val="22"/>
        </w:rPr>
        <w:t>v primeru višje sile,</w:t>
      </w:r>
    </w:p>
    <w:p w14:paraId="476E5117" w14:textId="77777777" w:rsidR="00242B78" w:rsidRPr="002B2DD8" w:rsidRDefault="00242B78" w:rsidP="00242B78">
      <w:pPr>
        <w:pStyle w:val="Odstavekseznama"/>
        <w:numPr>
          <w:ilvl w:val="0"/>
          <w:numId w:val="42"/>
        </w:numPr>
        <w:jc w:val="both"/>
        <w:rPr>
          <w:i w:val="0"/>
          <w:sz w:val="22"/>
          <w:szCs w:val="22"/>
        </w:rPr>
      </w:pPr>
      <w:r w:rsidRPr="002B2DD8">
        <w:rPr>
          <w:i w:val="0"/>
          <w:sz w:val="22"/>
          <w:szCs w:val="22"/>
        </w:rPr>
        <w:t xml:space="preserve">v soglasju z naročnikom. </w:t>
      </w:r>
    </w:p>
    <w:p w14:paraId="6E29C3FB" w14:textId="77777777" w:rsidR="00242B78" w:rsidRPr="00572A35" w:rsidRDefault="00242B78" w:rsidP="00242B78">
      <w:pPr>
        <w:ind w:left="1134"/>
        <w:jc w:val="both"/>
        <w:rPr>
          <w:i w:val="0"/>
          <w:sz w:val="22"/>
          <w:szCs w:val="22"/>
        </w:rPr>
      </w:pPr>
    </w:p>
    <w:p w14:paraId="53507236" w14:textId="77777777" w:rsidR="00242B78" w:rsidRPr="00572A35" w:rsidRDefault="00242B78" w:rsidP="00242B78">
      <w:pPr>
        <w:ind w:left="1134"/>
        <w:jc w:val="both"/>
        <w:rPr>
          <w:i w:val="0"/>
          <w:sz w:val="22"/>
          <w:szCs w:val="22"/>
        </w:rPr>
      </w:pPr>
      <w:r w:rsidRPr="00572A35">
        <w:rPr>
          <w:i w:val="0"/>
          <w:sz w:val="22"/>
          <w:szCs w:val="22"/>
          <w:lang w:eastAsia="en-US"/>
        </w:rPr>
        <w:t xml:space="preserve">Projektant je dolžan v roku treh (3) dni od dneva nastanka razloga za podaljšanje roka, </w:t>
      </w:r>
      <w:r w:rsidRPr="00572A35">
        <w:rPr>
          <w:i w:val="0"/>
          <w:sz w:val="22"/>
          <w:szCs w:val="22"/>
        </w:rPr>
        <w:t xml:space="preserve">vendar še pred potekom pogodbenega roka, </w:t>
      </w:r>
      <w:r w:rsidRPr="00572A35">
        <w:rPr>
          <w:i w:val="0"/>
          <w:sz w:val="22"/>
          <w:szCs w:val="22"/>
          <w:lang w:eastAsia="en-US"/>
        </w:rPr>
        <w:t xml:space="preserve"> pisno obvestiti naročnika, </w:t>
      </w:r>
      <w:r w:rsidRPr="00572A35">
        <w:rPr>
          <w:i w:val="0"/>
          <w:sz w:val="22"/>
          <w:szCs w:val="22"/>
        </w:rPr>
        <w:t>da zaradi nastalih okoliščin predlaga podaljšanje roka. Za podaljšanje roka se sklene aneks k tej pogodbi.</w:t>
      </w:r>
    </w:p>
    <w:p w14:paraId="503A6F89" w14:textId="77777777" w:rsidR="00242B78" w:rsidRDefault="00242B78" w:rsidP="00242B78">
      <w:pPr>
        <w:ind w:left="1134"/>
        <w:jc w:val="both"/>
        <w:rPr>
          <w:b/>
          <w:i w:val="0"/>
          <w:sz w:val="22"/>
          <w:szCs w:val="24"/>
          <w:lang w:eastAsia="en-US"/>
        </w:rPr>
      </w:pPr>
    </w:p>
    <w:p w14:paraId="6CD5C684" w14:textId="77777777" w:rsidR="00242B78" w:rsidRDefault="00242B78" w:rsidP="00242B78">
      <w:pPr>
        <w:ind w:left="1134"/>
        <w:jc w:val="both"/>
        <w:rPr>
          <w:b/>
          <w:i w:val="0"/>
          <w:sz w:val="22"/>
          <w:szCs w:val="24"/>
          <w:lang w:eastAsia="en-US"/>
        </w:rPr>
      </w:pPr>
    </w:p>
    <w:p w14:paraId="602D976F" w14:textId="77777777" w:rsidR="00242B78" w:rsidRDefault="00242B78" w:rsidP="00242B78">
      <w:pPr>
        <w:ind w:left="1134"/>
        <w:jc w:val="both"/>
        <w:rPr>
          <w:b/>
          <w:i w:val="0"/>
          <w:sz w:val="22"/>
          <w:szCs w:val="24"/>
          <w:lang w:eastAsia="en-US"/>
        </w:rPr>
      </w:pPr>
      <w:r w:rsidRPr="00572A35">
        <w:rPr>
          <w:b/>
          <w:i w:val="0"/>
          <w:sz w:val="22"/>
          <w:szCs w:val="24"/>
          <w:lang w:eastAsia="en-US"/>
        </w:rPr>
        <w:t>Prevzem projektne dokumentacije</w:t>
      </w:r>
    </w:p>
    <w:p w14:paraId="5017634D" w14:textId="77777777" w:rsidR="00242B78" w:rsidRPr="00572A35" w:rsidRDefault="00242B78" w:rsidP="00242B78">
      <w:pPr>
        <w:ind w:left="1134"/>
        <w:jc w:val="both"/>
        <w:rPr>
          <w:b/>
          <w:i w:val="0"/>
          <w:sz w:val="22"/>
          <w:szCs w:val="24"/>
          <w:lang w:eastAsia="en-US"/>
        </w:rPr>
      </w:pPr>
    </w:p>
    <w:p w14:paraId="2C4962FB" w14:textId="77777777" w:rsidR="00242B78" w:rsidRPr="00572A35" w:rsidRDefault="00242B78" w:rsidP="00242B78">
      <w:pPr>
        <w:pStyle w:val="Odstavekseznama"/>
        <w:numPr>
          <w:ilvl w:val="0"/>
          <w:numId w:val="30"/>
        </w:numPr>
        <w:ind w:left="1134"/>
        <w:contextualSpacing/>
        <w:jc w:val="center"/>
        <w:rPr>
          <w:i w:val="0"/>
          <w:sz w:val="22"/>
          <w:szCs w:val="22"/>
        </w:rPr>
      </w:pPr>
      <w:r w:rsidRPr="00572A35">
        <w:rPr>
          <w:i w:val="0"/>
          <w:sz w:val="22"/>
          <w:szCs w:val="22"/>
          <w:lang w:eastAsia="en-US"/>
        </w:rPr>
        <w:t>člen</w:t>
      </w:r>
    </w:p>
    <w:p w14:paraId="16670124" w14:textId="77777777" w:rsidR="00242B78" w:rsidRPr="00572A35" w:rsidRDefault="00242B78" w:rsidP="00242B78">
      <w:pPr>
        <w:ind w:left="1134"/>
        <w:contextualSpacing/>
        <w:rPr>
          <w:i w:val="0"/>
          <w:sz w:val="22"/>
          <w:szCs w:val="24"/>
          <w:lang w:eastAsia="en-US"/>
        </w:rPr>
      </w:pPr>
    </w:p>
    <w:p w14:paraId="08A38046" w14:textId="77777777" w:rsidR="00242B78" w:rsidRDefault="00242B78" w:rsidP="00242B78">
      <w:pPr>
        <w:ind w:left="1134"/>
        <w:jc w:val="both"/>
        <w:rPr>
          <w:i w:val="0"/>
          <w:sz w:val="22"/>
          <w:szCs w:val="24"/>
          <w:lang w:eastAsia="en-US"/>
        </w:rPr>
      </w:pPr>
      <w:r w:rsidRPr="00572A35">
        <w:rPr>
          <w:i w:val="0"/>
          <w:sz w:val="22"/>
          <w:szCs w:val="24"/>
          <w:lang w:eastAsia="en-US"/>
        </w:rPr>
        <w:t xml:space="preserve">Šteje se, da je naročnik prevzel posamezno izdelano fazo projektne dokumentacije takrat, ko projektantu  pisno potrdi, da je </w:t>
      </w:r>
      <w:r>
        <w:rPr>
          <w:i w:val="0"/>
          <w:sz w:val="22"/>
          <w:szCs w:val="24"/>
          <w:lang w:eastAsia="en-US"/>
        </w:rPr>
        <w:t>ta</w:t>
      </w:r>
      <w:r w:rsidRPr="00572A35">
        <w:rPr>
          <w:i w:val="0"/>
          <w:sz w:val="22"/>
          <w:szCs w:val="24"/>
          <w:lang w:eastAsia="en-US"/>
        </w:rPr>
        <w:t xml:space="preserve"> faza izdelana tako, kot je to dogovorjeno s to pogodbo.</w:t>
      </w:r>
    </w:p>
    <w:p w14:paraId="037CA7C5" w14:textId="77777777" w:rsidR="00242B78" w:rsidRPr="00572A35" w:rsidRDefault="00242B78" w:rsidP="00242B78">
      <w:pPr>
        <w:ind w:left="1134"/>
        <w:jc w:val="both"/>
        <w:rPr>
          <w:i w:val="0"/>
          <w:sz w:val="22"/>
          <w:szCs w:val="24"/>
          <w:lang w:eastAsia="en-US"/>
        </w:rPr>
      </w:pPr>
    </w:p>
    <w:p w14:paraId="603CD5BB" w14:textId="77777777" w:rsidR="00242B78" w:rsidRPr="00572A35" w:rsidRDefault="00242B78" w:rsidP="00242B78">
      <w:pPr>
        <w:ind w:left="1134"/>
        <w:jc w:val="both"/>
        <w:rPr>
          <w:i w:val="0"/>
          <w:sz w:val="22"/>
          <w:szCs w:val="24"/>
          <w:lang w:eastAsia="en-US"/>
        </w:rPr>
      </w:pPr>
      <w:r w:rsidRPr="00572A35">
        <w:rPr>
          <w:i w:val="0"/>
          <w:sz w:val="22"/>
          <w:szCs w:val="24"/>
          <w:lang w:eastAsia="en-US"/>
        </w:rPr>
        <w:t xml:space="preserve">Naročnik se zavezuje pregledati in vsebinsko potrditi </w:t>
      </w:r>
      <w:r>
        <w:rPr>
          <w:i w:val="0"/>
          <w:sz w:val="22"/>
          <w:szCs w:val="24"/>
          <w:lang w:eastAsia="en-US"/>
        </w:rPr>
        <w:t xml:space="preserve">vsako fazo </w:t>
      </w:r>
      <w:r w:rsidRPr="00572A35">
        <w:rPr>
          <w:i w:val="0"/>
          <w:sz w:val="22"/>
          <w:szCs w:val="24"/>
          <w:lang w:eastAsia="en-US"/>
        </w:rPr>
        <w:t>predan</w:t>
      </w:r>
      <w:r>
        <w:rPr>
          <w:i w:val="0"/>
          <w:sz w:val="22"/>
          <w:szCs w:val="24"/>
          <w:lang w:eastAsia="en-US"/>
        </w:rPr>
        <w:t>e</w:t>
      </w:r>
      <w:r w:rsidRPr="00572A35">
        <w:rPr>
          <w:i w:val="0"/>
          <w:sz w:val="22"/>
          <w:szCs w:val="24"/>
          <w:lang w:eastAsia="en-US"/>
        </w:rPr>
        <w:t xml:space="preserve"> projektn</w:t>
      </w:r>
      <w:r>
        <w:rPr>
          <w:i w:val="0"/>
          <w:sz w:val="22"/>
          <w:szCs w:val="24"/>
          <w:lang w:eastAsia="en-US"/>
        </w:rPr>
        <w:t>e</w:t>
      </w:r>
      <w:r w:rsidRPr="00572A35">
        <w:rPr>
          <w:i w:val="0"/>
          <w:sz w:val="22"/>
          <w:szCs w:val="24"/>
          <w:lang w:eastAsia="en-US"/>
        </w:rPr>
        <w:t xml:space="preserve"> dokumentacij</w:t>
      </w:r>
      <w:r>
        <w:rPr>
          <w:i w:val="0"/>
          <w:sz w:val="22"/>
          <w:szCs w:val="24"/>
          <w:lang w:eastAsia="en-US"/>
        </w:rPr>
        <w:t>e</w:t>
      </w:r>
      <w:r w:rsidRPr="00572A35">
        <w:rPr>
          <w:i w:val="0"/>
          <w:sz w:val="22"/>
          <w:szCs w:val="24"/>
          <w:lang w:eastAsia="en-US"/>
        </w:rPr>
        <w:t xml:space="preserve"> v roku 15 (petnajstih) koledarskih dni od prejema. </w:t>
      </w:r>
    </w:p>
    <w:p w14:paraId="18E0445F" w14:textId="77777777" w:rsidR="00242B78" w:rsidRPr="00572A35" w:rsidRDefault="00242B78" w:rsidP="00242B78">
      <w:pPr>
        <w:ind w:left="1134"/>
        <w:jc w:val="both"/>
        <w:rPr>
          <w:i w:val="0"/>
          <w:sz w:val="22"/>
          <w:szCs w:val="24"/>
          <w:lang w:eastAsia="en-US"/>
        </w:rPr>
      </w:pPr>
    </w:p>
    <w:p w14:paraId="6EABB764" w14:textId="77777777" w:rsidR="00242B78" w:rsidRPr="00572A35" w:rsidRDefault="00242B78" w:rsidP="00242B78">
      <w:pPr>
        <w:ind w:left="1134"/>
        <w:jc w:val="both"/>
        <w:rPr>
          <w:b/>
          <w:i w:val="0"/>
          <w:sz w:val="22"/>
          <w:szCs w:val="24"/>
          <w:lang w:eastAsia="en-US"/>
        </w:rPr>
      </w:pPr>
      <w:r w:rsidRPr="00572A35">
        <w:rPr>
          <w:i w:val="0"/>
          <w:sz w:val="22"/>
          <w:szCs w:val="24"/>
          <w:lang w:eastAsia="en-US"/>
        </w:rPr>
        <w:t xml:space="preserve">V primeru, da ima naročnik pripombe na predane faze predmeta te pogodbe, se projektant zaveže odpraviti napake najkasneje v 10 (desetih) koledarskih dneh od predložitve pisne zahteve naročnika </w:t>
      </w:r>
      <w:r>
        <w:rPr>
          <w:i w:val="0"/>
          <w:sz w:val="22"/>
          <w:szCs w:val="24"/>
          <w:lang w:eastAsia="en-US"/>
        </w:rPr>
        <w:t xml:space="preserve">in </w:t>
      </w:r>
      <w:r w:rsidRPr="00572A35">
        <w:rPr>
          <w:i w:val="0"/>
          <w:sz w:val="22"/>
          <w:szCs w:val="24"/>
          <w:lang w:eastAsia="en-US"/>
        </w:rPr>
        <w:t xml:space="preserve">pripombe upoštevati </w:t>
      </w:r>
      <w:r>
        <w:rPr>
          <w:i w:val="0"/>
          <w:sz w:val="22"/>
          <w:szCs w:val="24"/>
          <w:lang w:eastAsia="en-US"/>
        </w:rPr>
        <w:t xml:space="preserve">tudi </w:t>
      </w:r>
      <w:r w:rsidRPr="00572A35">
        <w:rPr>
          <w:i w:val="0"/>
          <w:sz w:val="22"/>
          <w:szCs w:val="24"/>
          <w:lang w:eastAsia="en-US"/>
        </w:rPr>
        <w:t>pri izdelavi nadaljnje faze predmeta pogodbe.</w:t>
      </w:r>
    </w:p>
    <w:p w14:paraId="4CA77116" w14:textId="77777777" w:rsidR="00242B78" w:rsidRPr="00572A35" w:rsidRDefault="00242B78" w:rsidP="00242B78">
      <w:pPr>
        <w:ind w:left="1134"/>
        <w:rPr>
          <w:i w:val="0"/>
          <w:sz w:val="22"/>
          <w:szCs w:val="24"/>
          <w:lang w:eastAsia="en-US"/>
        </w:rPr>
      </w:pPr>
    </w:p>
    <w:p w14:paraId="4EAA3946" w14:textId="77777777" w:rsidR="00242B78" w:rsidRPr="00572A35" w:rsidRDefault="00242B78" w:rsidP="00242B78">
      <w:pPr>
        <w:ind w:left="1134"/>
        <w:rPr>
          <w:i w:val="0"/>
          <w:sz w:val="22"/>
          <w:szCs w:val="24"/>
          <w:lang w:eastAsia="en-US"/>
        </w:rPr>
      </w:pPr>
    </w:p>
    <w:p w14:paraId="73641BED" w14:textId="77777777" w:rsidR="00242B78" w:rsidRDefault="00242B78" w:rsidP="00242B78">
      <w:pPr>
        <w:tabs>
          <w:tab w:val="left" w:pos="567"/>
          <w:tab w:val="left" w:pos="1134"/>
          <w:tab w:val="left" w:pos="1701"/>
          <w:tab w:val="left" w:pos="2268"/>
        </w:tabs>
        <w:ind w:left="1134"/>
        <w:contextualSpacing/>
        <w:jc w:val="both"/>
        <w:rPr>
          <w:b/>
          <w:i w:val="0"/>
          <w:sz w:val="22"/>
          <w:szCs w:val="22"/>
        </w:rPr>
      </w:pPr>
      <w:r w:rsidRPr="00572A35">
        <w:rPr>
          <w:b/>
          <w:i w:val="0"/>
          <w:sz w:val="22"/>
          <w:szCs w:val="22"/>
        </w:rPr>
        <w:t>Zavarovanje odgovornosti</w:t>
      </w:r>
    </w:p>
    <w:p w14:paraId="629049B5" w14:textId="77777777" w:rsidR="00242B78" w:rsidRPr="00572A35" w:rsidRDefault="00242B78" w:rsidP="00242B78">
      <w:pPr>
        <w:tabs>
          <w:tab w:val="left" w:pos="567"/>
          <w:tab w:val="left" w:pos="1134"/>
          <w:tab w:val="left" w:pos="1701"/>
          <w:tab w:val="left" w:pos="2268"/>
        </w:tabs>
        <w:ind w:left="1134"/>
        <w:contextualSpacing/>
        <w:jc w:val="both"/>
        <w:rPr>
          <w:b/>
          <w:i w:val="0"/>
          <w:sz w:val="22"/>
          <w:szCs w:val="22"/>
        </w:rPr>
      </w:pPr>
    </w:p>
    <w:p w14:paraId="54689346"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4AE6BB32" w14:textId="77777777" w:rsidR="00242B78" w:rsidRPr="00572A35" w:rsidRDefault="00242B78" w:rsidP="00242B78">
      <w:pPr>
        <w:ind w:left="1134"/>
        <w:rPr>
          <w:i w:val="0"/>
          <w:sz w:val="22"/>
          <w:szCs w:val="22"/>
        </w:rPr>
      </w:pPr>
    </w:p>
    <w:p w14:paraId="10A8540B" w14:textId="77777777" w:rsidR="00242B78" w:rsidRPr="00572A35" w:rsidRDefault="00242B78" w:rsidP="00242B78">
      <w:pPr>
        <w:ind w:left="1134"/>
        <w:jc w:val="both"/>
        <w:rPr>
          <w:i w:val="0"/>
          <w:sz w:val="22"/>
          <w:szCs w:val="22"/>
        </w:rPr>
      </w:pPr>
      <w:r w:rsidRPr="00572A35">
        <w:rPr>
          <w:i w:val="0"/>
          <w:sz w:val="22"/>
          <w:szCs w:val="22"/>
        </w:rPr>
        <w:t xml:space="preserve">Projektant je odgovoren za škodo, ki nastane naročniku in tretjim osebam  in izvira iz njegovega dela in njegovih pogodbenih obveznosti. </w:t>
      </w:r>
    </w:p>
    <w:p w14:paraId="24ACEC89" w14:textId="77777777" w:rsidR="00242B78" w:rsidRPr="00572A35" w:rsidRDefault="00242B78" w:rsidP="00242B78">
      <w:pPr>
        <w:ind w:left="1134"/>
        <w:jc w:val="both"/>
        <w:rPr>
          <w:i w:val="0"/>
          <w:sz w:val="22"/>
          <w:szCs w:val="22"/>
        </w:rPr>
      </w:pPr>
    </w:p>
    <w:p w14:paraId="18FB02A3" w14:textId="77777777" w:rsidR="00242B78" w:rsidRPr="00572A35" w:rsidRDefault="00242B78" w:rsidP="00242B78">
      <w:pPr>
        <w:tabs>
          <w:tab w:val="right" w:pos="6765"/>
        </w:tabs>
        <w:ind w:left="1134"/>
        <w:jc w:val="both"/>
        <w:rPr>
          <w:i w:val="0"/>
          <w:sz w:val="22"/>
          <w:szCs w:val="22"/>
        </w:rPr>
      </w:pPr>
      <w:r w:rsidRPr="00572A35">
        <w:rPr>
          <w:i w:val="0"/>
          <w:sz w:val="22"/>
          <w:szCs w:val="22"/>
        </w:rPr>
        <w:t xml:space="preserve">Projektant mora imeti ves čas svojega poslovanja zavarovano svojo odgovornost za škodo, ki bi utegnila nastati naročniku in tretjim osebam v zvezi z opravljanjem njegove dejavnosti najmanj za </w:t>
      </w:r>
      <w:r w:rsidRPr="00572A35">
        <w:rPr>
          <w:i w:val="0"/>
          <w:sz w:val="22"/>
          <w:szCs w:val="22"/>
        </w:rPr>
        <w:lastRenderedPageBreak/>
        <w:t>rizike in najmanj v višini</w:t>
      </w:r>
      <w:r>
        <w:rPr>
          <w:i w:val="0"/>
          <w:sz w:val="22"/>
          <w:szCs w:val="22"/>
        </w:rPr>
        <w:t xml:space="preserve">, 700.000,00 EUR. </w:t>
      </w:r>
      <w:r w:rsidRPr="00572A35">
        <w:rPr>
          <w:i w:val="0"/>
          <w:sz w:val="22"/>
          <w:szCs w:val="22"/>
        </w:rPr>
        <w:t>Projektant je dolžan v roku 8 (osmih) dni po sklenitvi te pogodbe naročniku predložiti kopijo veljavne police o zavarovanju</w:t>
      </w:r>
      <w:r>
        <w:rPr>
          <w:i w:val="0"/>
          <w:sz w:val="22"/>
          <w:szCs w:val="22"/>
        </w:rPr>
        <w:t xml:space="preserve">, </w:t>
      </w:r>
      <w:r w:rsidRPr="00572A35">
        <w:rPr>
          <w:i w:val="0"/>
          <w:sz w:val="22"/>
          <w:szCs w:val="22"/>
        </w:rPr>
        <w:t>iz katere izhaja ustrezno zavarovanje njegove odgovornosti za škodo</w:t>
      </w:r>
      <w:r>
        <w:rPr>
          <w:i w:val="0"/>
          <w:sz w:val="22"/>
          <w:szCs w:val="22"/>
        </w:rPr>
        <w:t xml:space="preserve"> s potrdilom o plačilu premije</w:t>
      </w:r>
      <w:r w:rsidRPr="00572A35">
        <w:rPr>
          <w:i w:val="0"/>
          <w:sz w:val="22"/>
          <w:szCs w:val="22"/>
        </w:rPr>
        <w:t>, k</w:t>
      </w:r>
      <w:r>
        <w:rPr>
          <w:i w:val="0"/>
          <w:sz w:val="22"/>
          <w:szCs w:val="22"/>
        </w:rPr>
        <w:t>ar</w:t>
      </w:r>
      <w:r w:rsidRPr="00572A35">
        <w:rPr>
          <w:i w:val="0"/>
          <w:sz w:val="22"/>
          <w:szCs w:val="22"/>
        </w:rPr>
        <w:t xml:space="preserve"> </w:t>
      </w:r>
      <w:r>
        <w:rPr>
          <w:i w:val="0"/>
          <w:sz w:val="22"/>
          <w:szCs w:val="22"/>
        </w:rPr>
        <w:t>vse postane priloga te pogodbe</w:t>
      </w:r>
      <w:r w:rsidRPr="00572A35">
        <w:rPr>
          <w:i w:val="0"/>
          <w:sz w:val="22"/>
          <w:szCs w:val="22"/>
        </w:rPr>
        <w:t xml:space="preserve">. </w:t>
      </w:r>
    </w:p>
    <w:p w14:paraId="70A0E9E6" w14:textId="77777777" w:rsidR="00242B78" w:rsidRDefault="00242B78" w:rsidP="00242B78">
      <w:pPr>
        <w:ind w:left="1134"/>
        <w:jc w:val="both"/>
        <w:rPr>
          <w:i w:val="0"/>
          <w:sz w:val="22"/>
          <w:szCs w:val="22"/>
        </w:rPr>
      </w:pPr>
    </w:p>
    <w:p w14:paraId="683A0FB8" w14:textId="77777777" w:rsidR="00242B78" w:rsidRPr="00572A35" w:rsidRDefault="00242B78" w:rsidP="00242B78">
      <w:pPr>
        <w:ind w:left="1134"/>
        <w:jc w:val="both"/>
        <w:rPr>
          <w:i w:val="0"/>
          <w:sz w:val="22"/>
          <w:szCs w:val="22"/>
        </w:rPr>
      </w:pPr>
    </w:p>
    <w:p w14:paraId="1679E6BB" w14:textId="77777777" w:rsidR="00242B78" w:rsidRDefault="00242B78" w:rsidP="00242B78">
      <w:pPr>
        <w:ind w:left="1134"/>
        <w:rPr>
          <w:b/>
          <w:i w:val="0"/>
          <w:sz w:val="22"/>
          <w:szCs w:val="22"/>
          <w:lang w:eastAsia="en-US"/>
        </w:rPr>
      </w:pPr>
      <w:r w:rsidRPr="00572A35">
        <w:rPr>
          <w:b/>
          <w:i w:val="0"/>
          <w:sz w:val="22"/>
          <w:szCs w:val="22"/>
          <w:lang w:eastAsia="en-US"/>
        </w:rPr>
        <w:t xml:space="preserve">Pogodbena kazen </w:t>
      </w:r>
    </w:p>
    <w:p w14:paraId="5D954217" w14:textId="77777777" w:rsidR="00242B78" w:rsidRPr="00572A35" w:rsidRDefault="00242B78" w:rsidP="00242B78">
      <w:pPr>
        <w:ind w:left="1134"/>
        <w:rPr>
          <w:b/>
          <w:i w:val="0"/>
          <w:sz w:val="22"/>
          <w:szCs w:val="22"/>
          <w:lang w:eastAsia="en-US"/>
        </w:rPr>
      </w:pPr>
    </w:p>
    <w:p w14:paraId="42154200"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4491C514" w14:textId="77777777" w:rsidR="00242B78" w:rsidRPr="00572A35" w:rsidRDefault="00242B78" w:rsidP="00242B78">
      <w:pPr>
        <w:ind w:left="1134"/>
        <w:jc w:val="both"/>
        <w:rPr>
          <w:i w:val="0"/>
          <w:sz w:val="22"/>
          <w:szCs w:val="22"/>
        </w:rPr>
      </w:pPr>
    </w:p>
    <w:p w14:paraId="27426A42" w14:textId="77777777" w:rsidR="00242B78" w:rsidRDefault="00242B78" w:rsidP="00242B78">
      <w:pPr>
        <w:ind w:left="1134"/>
        <w:jc w:val="both"/>
        <w:rPr>
          <w:i w:val="0"/>
          <w:sz w:val="22"/>
          <w:szCs w:val="22"/>
        </w:rPr>
      </w:pPr>
      <w:r w:rsidRPr="00572A35">
        <w:rPr>
          <w:i w:val="0"/>
          <w:sz w:val="22"/>
          <w:szCs w:val="22"/>
        </w:rPr>
        <w:t>Če projektant iz razlogov, za katere odgovarja, ne izpolni pravilno svoje obveznosti v pogodbeno dogovorjenem roku, je dolžan za vsak koledarski dan zamude plačati naročniku  pogodbeno kazen v višini 2 ‰ (dveh promilov) od pogodbene cene z DDV</w:t>
      </w:r>
      <w:r>
        <w:rPr>
          <w:i w:val="0"/>
          <w:sz w:val="22"/>
          <w:szCs w:val="22"/>
        </w:rPr>
        <w:t xml:space="preserve">, </w:t>
      </w:r>
      <w:proofErr w:type="spellStart"/>
      <w:r>
        <w:rPr>
          <w:i w:val="0"/>
          <w:sz w:val="22"/>
          <w:szCs w:val="22"/>
        </w:rPr>
        <w:t>t.j</w:t>
      </w:r>
      <w:proofErr w:type="spellEnd"/>
      <w:r>
        <w:rPr>
          <w:i w:val="0"/>
          <w:sz w:val="22"/>
          <w:szCs w:val="22"/>
        </w:rPr>
        <w:t>. …… EUR</w:t>
      </w:r>
      <w:r w:rsidRPr="00572A35">
        <w:rPr>
          <w:i w:val="0"/>
          <w:sz w:val="22"/>
          <w:szCs w:val="22"/>
        </w:rPr>
        <w:t xml:space="preserve"> </w:t>
      </w:r>
      <w:r w:rsidRPr="00572A35">
        <w:rPr>
          <w:i w:val="0"/>
          <w:sz w:val="22"/>
          <w:szCs w:val="22"/>
          <w:lang w:eastAsia="en-US"/>
        </w:rPr>
        <w:t>za izdelavo posamezne projektne dokumentacije, z izdelavo  katere je zamudil</w:t>
      </w:r>
      <w:r w:rsidRPr="00572A35">
        <w:rPr>
          <w:i w:val="0"/>
          <w:sz w:val="22"/>
          <w:szCs w:val="22"/>
        </w:rPr>
        <w:t>. Znesek pogodbene kazni lahko znaša skupaj največ 10 % (deset odstotkov) od pogodbene cene z DDV.</w:t>
      </w:r>
    </w:p>
    <w:p w14:paraId="39F31F39" w14:textId="77777777" w:rsidR="00242B78" w:rsidRPr="00572A35" w:rsidRDefault="00242B78" w:rsidP="00242B78">
      <w:pPr>
        <w:ind w:left="1134"/>
        <w:jc w:val="both"/>
        <w:rPr>
          <w:i w:val="0"/>
          <w:sz w:val="22"/>
          <w:szCs w:val="22"/>
          <w:lang w:eastAsia="en-US"/>
        </w:rPr>
      </w:pPr>
    </w:p>
    <w:p w14:paraId="3F019EDB" w14:textId="77777777" w:rsidR="00242B78" w:rsidRDefault="00242B78" w:rsidP="00242B78">
      <w:pPr>
        <w:ind w:left="1134"/>
        <w:rPr>
          <w:i w:val="0"/>
          <w:sz w:val="22"/>
          <w:szCs w:val="22"/>
          <w:lang w:eastAsia="en-US"/>
        </w:rPr>
      </w:pPr>
      <w:r>
        <w:rPr>
          <w:i w:val="0"/>
          <w:sz w:val="22"/>
          <w:szCs w:val="22"/>
          <w:lang w:eastAsia="en-US"/>
        </w:rPr>
        <w:t xml:space="preserve">Za znesek pogodbene kazni bo naročnik izvajalcu izstavil račun, ki ga mora izvajalec poravnati v roku 30 (tridesetih) dni. </w:t>
      </w:r>
    </w:p>
    <w:p w14:paraId="3C380689" w14:textId="77777777" w:rsidR="00242B78" w:rsidRDefault="00242B78" w:rsidP="00242B78">
      <w:pPr>
        <w:ind w:left="1134"/>
        <w:rPr>
          <w:i w:val="0"/>
          <w:sz w:val="22"/>
          <w:szCs w:val="22"/>
          <w:lang w:eastAsia="en-US"/>
        </w:rPr>
      </w:pPr>
    </w:p>
    <w:p w14:paraId="4C5F7A7A" w14:textId="77777777" w:rsidR="00242B78" w:rsidRPr="00572A35" w:rsidRDefault="00242B78" w:rsidP="00242B78">
      <w:pPr>
        <w:ind w:left="1134"/>
        <w:rPr>
          <w:i w:val="0"/>
          <w:sz w:val="22"/>
          <w:szCs w:val="22"/>
          <w:lang w:eastAsia="en-US"/>
        </w:rPr>
      </w:pPr>
      <w:r>
        <w:rPr>
          <w:i w:val="0"/>
          <w:sz w:val="22"/>
          <w:szCs w:val="22"/>
          <w:lang w:eastAsia="en-US"/>
        </w:rPr>
        <w:t>Če naročniku zaradi zamude nastane škoda, ki je večja od pogodbene kazni, ima naročnik pravico zahtevati od izvajalca razliko do popolne odškodnine, vključno z vso škodo zaradi slabo ali nestrokovno izvedenih del.</w:t>
      </w:r>
    </w:p>
    <w:p w14:paraId="05EA89D1" w14:textId="77777777" w:rsidR="00242B78" w:rsidRPr="00572A35" w:rsidRDefault="00242B78" w:rsidP="00242B78">
      <w:pPr>
        <w:ind w:left="1134"/>
        <w:rPr>
          <w:i w:val="0"/>
          <w:sz w:val="22"/>
          <w:szCs w:val="22"/>
          <w:lang w:eastAsia="en-US"/>
        </w:rPr>
      </w:pPr>
    </w:p>
    <w:p w14:paraId="11B5D532" w14:textId="77777777" w:rsidR="00242B78" w:rsidRDefault="00242B78" w:rsidP="00242B78">
      <w:pPr>
        <w:ind w:left="1134"/>
        <w:jc w:val="both"/>
        <w:rPr>
          <w:i w:val="0"/>
          <w:sz w:val="22"/>
          <w:szCs w:val="22"/>
        </w:rPr>
      </w:pPr>
      <w:r w:rsidRPr="00572A35">
        <w:rPr>
          <w:i w:val="0"/>
          <w:sz w:val="22"/>
          <w:szCs w:val="22"/>
        </w:rPr>
        <w:t>Plačilo pogodbene kazni projektanta ne odvezuje od izpolnitve pogodbenih obveznosti.</w:t>
      </w:r>
    </w:p>
    <w:p w14:paraId="07C09078" w14:textId="77777777" w:rsidR="00242B78" w:rsidRPr="00572A35" w:rsidRDefault="00242B78" w:rsidP="00242B78">
      <w:pPr>
        <w:ind w:left="1134"/>
        <w:jc w:val="both"/>
        <w:rPr>
          <w:i w:val="0"/>
          <w:sz w:val="22"/>
          <w:szCs w:val="22"/>
        </w:rPr>
      </w:pPr>
    </w:p>
    <w:p w14:paraId="01731301" w14:textId="77777777" w:rsidR="00242B78" w:rsidRDefault="00242B78" w:rsidP="00242B78">
      <w:pPr>
        <w:ind w:left="1134"/>
        <w:jc w:val="both"/>
        <w:rPr>
          <w:b/>
          <w:i w:val="0"/>
          <w:sz w:val="22"/>
          <w:szCs w:val="22"/>
        </w:rPr>
      </w:pPr>
      <w:r>
        <w:rPr>
          <w:b/>
          <w:i w:val="0"/>
          <w:sz w:val="22"/>
          <w:szCs w:val="22"/>
        </w:rPr>
        <w:t>F</w:t>
      </w:r>
      <w:r w:rsidRPr="00572A35">
        <w:rPr>
          <w:b/>
          <w:i w:val="0"/>
          <w:sz w:val="22"/>
          <w:szCs w:val="22"/>
        </w:rPr>
        <w:t>inančn</w:t>
      </w:r>
      <w:r>
        <w:rPr>
          <w:b/>
          <w:i w:val="0"/>
          <w:sz w:val="22"/>
          <w:szCs w:val="22"/>
        </w:rPr>
        <w:t>o</w:t>
      </w:r>
      <w:r w:rsidRPr="00572A35">
        <w:rPr>
          <w:b/>
          <w:i w:val="0"/>
          <w:sz w:val="22"/>
          <w:szCs w:val="22"/>
        </w:rPr>
        <w:t xml:space="preserve"> zavarovanj</w:t>
      </w:r>
      <w:r>
        <w:rPr>
          <w:b/>
          <w:i w:val="0"/>
          <w:sz w:val="22"/>
          <w:szCs w:val="22"/>
        </w:rPr>
        <w:t>e za dobro izvedbo pogodbenih obveznosti</w:t>
      </w:r>
    </w:p>
    <w:p w14:paraId="36ACC4D0" w14:textId="77777777" w:rsidR="00242B78" w:rsidRDefault="00242B78" w:rsidP="00242B78">
      <w:pPr>
        <w:ind w:left="1134"/>
        <w:jc w:val="both"/>
        <w:rPr>
          <w:b/>
          <w:i w:val="0"/>
          <w:sz w:val="22"/>
          <w:szCs w:val="22"/>
        </w:rPr>
      </w:pPr>
    </w:p>
    <w:p w14:paraId="1D0722ED" w14:textId="77777777" w:rsidR="00242B78" w:rsidRPr="00572A35" w:rsidRDefault="00242B78" w:rsidP="00242B78">
      <w:pPr>
        <w:ind w:left="1134"/>
        <w:jc w:val="both"/>
        <w:rPr>
          <w:b/>
          <w:i w:val="0"/>
          <w:sz w:val="22"/>
          <w:szCs w:val="22"/>
        </w:rPr>
      </w:pPr>
    </w:p>
    <w:p w14:paraId="35D3A85A"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13EE5EC3" w14:textId="77777777" w:rsidR="00242B78" w:rsidRPr="00572A35" w:rsidRDefault="00242B78" w:rsidP="00242B78">
      <w:pPr>
        <w:ind w:left="1134"/>
        <w:jc w:val="both"/>
        <w:rPr>
          <w:i w:val="0"/>
          <w:sz w:val="22"/>
          <w:szCs w:val="22"/>
        </w:rPr>
      </w:pPr>
    </w:p>
    <w:p w14:paraId="3AB61F0E" w14:textId="77777777" w:rsidR="00242B78" w:rsidRDefault="00242B78" w:rsidP="00242B78">
      <w:pPr>
        <w:ind w:left="1134"/>
        <w:jc w:val="both"/>
        <w:rPr>
          <w:i w:val="0"/>
          <w:sz w:val="22"/>
          <w:szCs w:val="22"/>
        </w:rPr>
      </w:pPr>
      <w:r w:rsidRPr="00572A35">
        <w:rPr>
          <w:i w:val="0"/>
          <w:sz w:val="22"/>
          <w:szCs w:val="22"/>
        </w:rPr>
        <w:t xml:space="preserve">Projektant </w:t>
      </w:r>
      <w:r w:rsidRPr="00593BF5">
        <w:rPr>
          <w:i w:val="0"/>
          <w:sz w:val="22"/>
          <w:szCs w:val="22"/>
        </w:rPr>
        <w:t xml:space="preserve">se zavezuje izročiti naročniku v roku 15 (petnajstih) dni od sklenitve te pogodbe, kot pogoj za njeno veljavnost, original nepreklicne in brezpogojne bančne garancije ali kavcijskega zavarovanja zavarovalnice za dobro izvedbo pogodbenih obveznosti (v nadaljevanju: finančno zavarovanje za dobro izvedbo pogodbenih obveznosti), plačljive na prvi poziv, po vzorcu iz razpisne dokumentacije, in sicer v višini </w:t>
      </w:r>
      <w:r>
        <w:rPr>
          <w:i w:val="0"/>
          <w:sz w:val="22"/>
          <w:szCs w:val="22"/>
        </w:rPr>
        <w:t>10</w:t>
      </w:r>
      <w:r w:rsidRPr="00593BF5">
        <w:rPr>
          <w:i w:val="0"/>
          <w:sz w:val="22"/>
          <w:szCs w:val="22"/>
        </w:rPr>
        <w:t xml:space="preserve"> % (</w:t>
      </w:r>
      <w:r>
        <w:rPr>
          <w:i w:val="0"/>
          <w:sz w:val="22"/>
          <w:szCs w:val="22"/>
        </w:rPr>
        <w:t>deset</w:t>
      </w:r>
      <w:r w:rsidRPr="00593BF5">
        <w:rPr>
          <w:i w:val="0"/>
          <w:sz w:val="22"/>
          <w:szCs w:val="22"/>
        </w:rPr>
        <w:t xml:space="preserve"> odstotkov) od cene pogodbenih del z DDV, to je </w:t>
      </w:r>
      <w:r>
        <w:rPr>
          <w:i w:val="0"/>
          <w:sz w:val="22"/>
          <w:szCs w:val="22"/>
        </w:rPr>
        <w:t>……</w:t>
      </w:r>
      <w:r w:rsidRPr="00593BF5">
        <w:rPr>
          <w:i w:val="0"/>
          <w:sz w:val="22"/>
          <w:szCs w:val="22"/>
        </w:rPr>
        <w:t xml:space="preserve"> EUR, ki ga bo naročnik unovčil v primeru, če </w:t>
      </w:r>
      <w:r>
        <w:rPr>
          <w:i w:val="0"/>
          <w:sz w:val="22"/>
          <w:szCs w:val="22"/>
        </w:rPr>
        <w:t>projektant</w:t>
      </w:r>
      <w:r w:rsidRPr="00593BF5">
        <w:rPr>
          <w:i w:val="0"/>
          <w:sz w:val="22"/>
          <w:szCs w:val="22"/>
        </w:rPr>
        <w:t xml:space="preserve"> svoje pogodbene obveznosti</w:t>
      </w:r>
      <w:r>
        <w:rPr>
          <w:i w:val="0"/>
          <w:sz w:val="22"/>
          <w:szCs w:val="22"/>
        </w:rPr>
        <w:t xml:space="preserve"> ne bo izpolnil v dogovorjenem</w:t>
      </w:r>
      <w:r w:rsidRPr="00593BF5">
        <w:rPr>
          <w:i w:val="0"/>
          <w:sz w:val="22"/>
          <w:szCs w:val="22"/>
        </w:rPr>
        <w:t xml:space="preserve"> </w:t>
      </w:r>
      <w:r>
        <w:rPr>
          <w:i w:val="0"/>
          <w:sz w:val="22"/>
          <w:szCs w:val="22"/>
        </w:rPr>
        <w:t xml:space="preserve">obsegu, </w:t>
      </w:r>
      <w:r w:rsidRPr="00593BF5">
        <w:rPr>
          <w:i w:val="0"/>
          <w:sz w:val="22"/>
          <w:szCs w:val="22"/>
        </w:rPr>
        <w:t xml:space="preserve">kakovosti in rokih. Predloženo finančno zavarovanje za dobro izvedbo pogodbenih obveznosti mora veljati še najmanj </w:t>
      </w:r>
      <w:r>
        <w:rPr>
          <w:i w:val="0"/>
          <w:sz w:val="22"/>
          <w:szCs w:val="22"/>
        </w:rPr>
        <w:t>12 (dvanajst) mesecev</w:t>
      </w:r>
      <w:r w:rsidRPr="00593BF5">
        <w:rPr>
          <w:i w:val="0"/>
          <w:sz w:val="22"/>
          <w:szCs w:val="22"/>
        </w:rPr>
        <w:t xml:space="preserve"> po preteku roka za dokončanje pogodbenih del</w:t>
      </w:r>
      <w:r>
        <w:rPr>
          <w:i w:val="0"/>
          <w:sz w:val="22"/>
          <w:szCs w:val="22"/>
        </w:rPr>
        <w:t xml:space="preserve"> iz drugega odstavka 9. člena te pogodbe</w:t>
      </w:r>
      <w:r w:rsidRPr="00593BF5">
        <w:rPr>
          <w:i w:val="0"/>
          <w:sz w:val="22"/>
          <w:szCs w:val="22"/>
        </w:rPr>
        <w:t xml:space="preserve">. </w:t>
      </w:r>
    </w:p>
    <w:p w14:paraId="77D2291C" w14:textId="77777777" w:rsidR="00242B78" w:rsidRDefault="00242B78" w:rsidP="00242B78">
      <w:pPr>
        <w:ind w:left="1134"/>
        <w:jc w:val="both"/>
        <w:rPr>
          <w:i w:val="0"/>
          <w:sz w:val="22"/>
          <w:szCs w:val="22"/>
        </w:rPr>
      </w:pPr>
    </w:p>
    <w:p w14:paraId="54800CE2" w14:textId="77777777" w:rsidR="00242B78" w:rsidRPr="00572A35" w:rsidRDefault="00242B78" w:rsidP="00242B78">
      <w:pPr>
        <w:ind w:left="1134"/>
        <w:jc w:val="both"/>
        <w:rPr>
          <w:i w:val="0"/>
          <w:sz w:val="22"/>
          <w:szCs w:val="22"/>
        </w:rPr>
      </w:pPr>
      <w:r w:rsidRPr="00154A2D">
        <w:rPr>
          <w:i w:val="0"/>
          <w:sz w:val="22"/>
          <w:szCs w:val="22"/>
        </w:rPr>
        <w:t xml:space="preserve">Če se med izvedbo te pogodbe spremeni rok za izvedbo pogodbenih del, kakovost in/ali </w:t>
      </w:r>
      <w:r>
        <w:rPr>
          <w:i w:val="0"/>
          <w:sz w:val="22"/>
          <w:szCs w:val="22"/>
        </w:rPr>
        <w:t>obseg pogodbenih del</w:t>
      </w:r>
      <w:r w:rsidRPr="00154A2D">
        <w:rPr>
          <w:i w:val="0"/>
          <w:sz w:val="22"/>
          <w:szCs w:val="22"/>
        </w:rPr>
        <w:t xml:space="preserve">, mora </w:t>
      </w:r>
      <w:r>
        <w:rPr>
          <w:i w:val="0"/>
          <w:sz w:val="22"/>
          <w:szCs w:val="22"/>
        </w:rPr>
        <w:t>projektant</w:t>
      </w:r>
      <w:r w:rsidRPr="00154A2D">
        <w:rPr>
          <w:i w:val="0"/>
          <w:sz w:val="22"/>
          <w:szCs w:val="22"/>
        </w:rPr>
        <w:t xml:space="preserve"> predložiti v roku 10 (desetih) dni od sklenitve </w:t>
      </w:r>
      <w:r>
        <w:rPr>
          <w:i w:val="0"/>
          <w:sz w:val="22"/>
          <w:szCs w:val="22"/>
        </w:rPr>
        <w:t>aneksa</w:t>
      </w:r>
      <w:r w:rsidRPr="00154A2D">
        <w:rPr>
          <w:i w:val="0"/>
          <w:sz w:val="22"/>
          <w:szCs w:val="22"/>
        </w:rPr>
        <w:t xml:space="preserve"> k tej pogodbi, kot pogoj za njegovo veljavnost, novo finančno zavarovanje z novim rokom trajanja le-tega, v skladu s spremembo pogodbenega roka za izvedbo del, oziroma novo finančno zavarovanje s spremenjeno višino garantiranega zneska, v skladu s spremembo pogodbene vrednosti.</w:t>
      </w:r>
    </w:p>
    <w:p w14:paraId="4F7B21BA" w14:textId="77777777" w:rsidR="00242B78" w:rsidRPr="00572A35" w:rsidRDefault="00242B78" w:rsidP="00242B78">
      <w:pPr>
        <w:ind w:left="1134"/>
        <w:jc w:val="both"/>
        <w:rPr>
          <w:i w:val="0"/>
          <w:sz w:val="22"/>
          <w:szCs w:val="22"/>
        </w:rPr>
      </w:pPr>
    </w:p>
    <w:p w14:paraId="41C9BE6D" w14:textId="77777777" w:rsidR="00242B78" w:rsidRPr="00572A35" w:rsidRDefault="00242B78" w:rsidP="00242B78">
      <w:pPr>
        <w:ind w:left="1134"/>
        <w:jc w:val="both"/>
        <w:rPr>
          <w:i w:val="0"/>
          <w:sz w:val="22"/>
          <w:szCs w:val="22"/>
        </w:rPr>
      </w:pPr>
    </w:p>
    <w:p w14:paraId="739B3DFA" w14:textId="77777777" w:rsidR="00242B78" w:rsidRDefault="00242B78" w:rsidP="00242B78">
      <w:pPr>
        <w:ind w:left="1134"/>
        <w:jc w:val="both"/>
        <w:rPr>
          <w:b/>
          <w:i w:val="0"/>
          <w:sz w:val="22"/>
          <w:szCs w:val="22"/>
        </w:rPr>
      </w:pPr>
      <w:r w:rsidRPr="00572A35">
        <w:rPr>
          <w:b/>
          <w:i w:val="0"/>
          <w:sz w:val="22"/>
          <w:szCs w:val="22"/>
        </w:rPr>
        <w:t>Pooblaščeni predstavniki in odgovorni vodja projekta</w:t>
      </w:r>
    </w:p>
    <w:p w14:paraId="25A58C9E" w14:textId="77777777" w:rsidR="00242B78" w:rsidRPr="00572A35" w:rsidRDefault="00242B78" w:rsidP="00242B78">
      <w:pPr>
        <w:ind w:left="1134"/>
        <w:jc w:val="both"/>
        <w:rPr>
          <w:b/>
          <w:i w:val="0"/>
          <w:sz w:val="22"/>
          <w:szCs w:val="22"/>
        </w:rPr>
      </w:pPr>
    </w:p>
    <w:p w14:paraId="5B105958"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1D407DE8" w14:textId="77777777" w:rsidR="00242B78" w:rsidRPr="00572A35" w:rsidRDefault="00242B78" w:rsidP="00242B78">
      <w:pPr>
        <w:ind w:left="1134"/>
        <w:jc w:val="center"/>
        <w:rPr>
          <w:i w:val="0"/>
          <w:sz w:val="22"/>
          <w:szCs w:val="22"/>
        </w:rPr>
      </w:pPr>
    </w:p>
    <w:p w14:paraId="4E2AE733" w14:textId="77777777" w:rsidR="00242B78" w:rsidRPr="00572A35" w:rsidRDefault="00242B78" w:rsidP="00242B78">
      <w:pPr>
        <w:ind w:left="1134"/>
        <w:jc w:val="both"/>
        <w:rPr>
          <w:i w:val="0"/>
          <w:sz w:val="22"/>
          <w:szCs w:val="22"/>
        </w:rPr>
      </w:pPr>
      <w:r w:rsidRPr="00572A35">
        <w:rPr>
          <w:i w:val="0"/>
          <w:sz w:val="22"/>
          <w:szCs w:val="22"/>
        </w:rPr>
        <w:t>Pogodbeni stranki se dogovorita, da sta za izvajanje te  pogodbe odgovorna naslednja pooblaščena predstavnika pogodbenih strank:</w:t>
      </w:r>
    </w:p>
    <w:p w14:paraId="5EF47906" w14:textId="77777777" w:rsidR="00242B78" w:rsidRDefault="00242B78" w:rsidP="00242B78">
      <w:pPr>
        <w:widowControl w:val="0"/>
        <w:numPr>
          <w:ilvl w:val="0"/>
          <w:numId w:val="43"/>
        </w:numPr>
        <w:suppressAutoHyphens/>
        <w:contextualSpacing/>
        <w:jc w:val="both"/>
        <w:rPr>
          <w:i w:val="0"/>
          <w:sz w:val="22"/>
          <w:szCs w:val="22"/>
        </w:rPr>
      </w:pPr>
      <w:r w:rsidRPr="00143724">
        <w:rPr>
          <w:i w:val="0"/>
          <w:sz w:val="22"/>
          <w:szCs w:val="22"/>
        </w:rPr>
        <w:t xml:space="preserve">na strani naročnika: …………………………………… </w:t>
      </w:r>
    </w:p>
    <w:p w14:paraId="63D3D1CA" w14:textId="77777777" w:rsidR="00242B78" w:rsidRPr="00143724" w:rsidRDefault="00242B78" w:rsidP="00242B78">
      <w:pPr>
        <w:widowControl w:val="0"/>
        <w:suppressAutoHyphens/>
        <w:ind w:left="1494"/>
        <w:contextualSpacing/>
        <w:jc w:val="both"/>
        <w:rPr>
          <w:i w:val="0"/>
          <w:sz w:val="22"/>
          <w:szCs w:val="22"/>
        </w:rPr>
      </w:pPr>
    </w:p>
    <w:p w14:paraId="502420D4" w14:textId="77777777" w:rsidR="00242B78" w:rsidRPr="00572A35" w:rsidRDefault="00242B78" w:rsidP="00242B78">
      <w:pPr>
        <w:widowControl w:val="0"/>
        <w:numPr>
          <w:ilvl w:val="0"/>
          <w:numId w:val="43"/>
        </w:numPr>
        <w:suppressAutoHyphens/>
        <w:contextualSpacing/>
        <w:jc w:val="both"/>
        <w:rPr>
          <w:i w:val="0"/>
          <w:sz w:val="22"/>
          <w:szCs w:val="22"/>
        </w:rPr>
      </w:pPr>
      <w:r w:rsidRPr="00572A35">
        <w:rPr>
          <w:i w:val="0"/>
          <w:sz w:val="22"/>
          <w:szCs w:val="22"/>
        </w:rPr>
        <w:t xml:space="preserve">na strani projektanta: </w:t>
      </w:r>
      <w:r>
        <w:rPr>
          <w:i w:val="0"/>
          <w:sz w:val="22"/>
          <w:szCs w:val="22"/>
        </w:rPr>
        <w:t>………………………………….;</w:t>
      </w:r>
    </w:p>
    <w:p w14:paraId="150C34D1" w14:textId="77777777" w:rsidR="00242B78" w:rsidRPr="00572A35" w:rsidRDefault="00242B78" w:rsidP="00242B78">
      <w:pPr>
        <w:ind w:left="1134"/>
        <w:jc w:val="both"/>
        <w:rPr>
          <w:i w:val="0"/>
          <w:sz w:val="22"/>
          <w:szCs w:val="22"/>
          <w:highlight w:val="yellow"/>
        </w:rPr>
      </w:pPr>
    </w:p>
    <w:p w14:paraId="1052FA90" w14:textId="77777777" w:rsidR="00242B78" w:rsidRDefault="00242B78" w:rsidP="00242B78">
      <w:pPr>
        <w:widowControl w:val="0"/>
        <w:suppressAutoHyphens/>
        <w:ind w:left="1134"/>
        <w:contextualSpacing/>
        <w:jc w:val="both"/>
        <w:rPr>
          <w:i w:val="0"/>
          <w:sz w:val="22"/>
          <w:szCs w:val="22"/>
        </w:rPr>
      </w:pPr>
      <w:r w:rsidRPr="00572A35">
        <w:rPr>
          <w:i w:val="0"/>
          <w:sz w:val="22"/>
          <w:szCs w:val="22"/>
        </w:rPr>
        <w:t>Projektant za vodjo projekta  določa</w:t>
      </w:r>
      <w:r>
        <w:rPr>
          <w:i w:val="0"/>
          <w:sz w:val="22"/>
          <w:szCs w:val="22"/>
        </w:rPr>
        <w:t>: ………………………….</w:t>
      </w:r>
    </w:p>
    <w:p w14:paraId="5A632879" w14:textId="77777777" w:rsidR="00242B78" w:rsidRDefault="00242B78" w:rsidP="00242B78">
      <w:pPr>
        <w:widowControl w:val="0"/>
        <w:suppressAutoHyphens/>
        <w:ind w:left="1134"/>
        <w:contextualSpacing/>
        <w:jc w:val="both"/>
        <w:rPr>
          <w:i w:val="0"/>
          <w:sz w:val="22"/>
          <w:szCs w:val="22"/>
        </w:rPr>
      </w:pPr>
      <w:r>
        <w:rPr>
          <w:i w:val="0"/>
          <w:sz w:val="22"/>
          <w:szCs w:val="22"/>
        </w:rPr>
        <w:t>Projektant določa:</w:t>
      </w:r>
    </w:p>
    <w:p w14:paraId="291492B5" w14:textId="77777777" w:rsidR="00242B78" w:rsidRDefault="00242B78" w:rsidP="00242B78">
      <w:pPr>
        <w:pStyle w:val="Odstavekseznama"/>
        <w:widowControl w:val="0"/>
        <w:numPr>
          <w:ilvl w:val="0"/>
          <w:numId w:val="43"/>
        </w:numPr>
        <w:suppressAutoHyphens/>
        <w:contextualSpacing/>
        <w:jc w:val="both"/>
        <w:rPr>
          <w:i w:val="0"/>
          <w:sz w:val="22"/>
          <w:szCs w:val="22"/>
        </w:rPr>
      </w:pPr>
      <w:r>
        <w:rPr>
          <w:i w:val="0"/>
          <w:sz w:val="22"/>
          <w:szCs w:val="22"/>
        </w:rPr>
        <w:t>pooblaščenega arhitekta: ……………………….</w:t>
      </w:r>
    </w:p>
    <w:p w14:paraId="154D010C" w14:textId="77777777" w:rsidR="00242B78" w:rsidRDefault="00242B78" w:rsidP="00242B78">
      <w:pPr>
        <w:pStyle w:val="Odstavekseznama"/>
        <w:widowControl w:val="0"/>
        <w:numPr>
          <w:ilvl w:val="0"/>
          <w:numId w:val="43"/>
        </w:numPr>
        <w:suppressAutoHyphens/>
        <w:contextualSpacing/>
        <w:jc w:val="both"/>
        <w:rPr>
          <w:i w:val="0"/>
          <w:sz w:val="22"/>
          <w:szCs w:val="22"/>
        </w:rPr>
      </w:pPr>
      <w:r>
        <w:rPr>
          <w:i w:val="0"/>
          <w:sz w:val="22"/>
          <w:szCs w:val="22"/>
        </w:rPr>
        <w:t>pooblaščenega inženirja za področje gradbeništva: ……………………</w:t>
      </w:r>
    </w:p>
    <w:p w14:paraId="462DF44A" w14:textId="77777777" w:rsidR="00242B78" w:rsidRPr="008B70B0" w:rsidRDefault="00242B78" w:rsidP="00242B78">
      <w:pPr>
        <w:pStyle w:val="Odstavekseznama"/>
        <w:widowControl w:val="0"/>
        <w:numPr>
          <w:ilvl w:val="0"/>
          <w:numId w:val="43"/>
        </w:numPr>
        <w:suppressAutoHyphens/>
        <w:contextualSpacing/>
        <w:jc w:val="both"/>
        <w:rPr>
          <w:i w:val="0"/>
          <w:sz w:val="22"/>
          <w:szCs w:val="22"/>
        </w:rPr>
      </w:pPr>
      <w:r w:rsidRPr="008B70B0">
        <w:rPr>
          <w:i w:val="0"/>
          <w:sz w:val="22"/>
          <w:szCs w:val="22"/>
        </w:rPr>
        <w:t>pooblaščenega inženirja za področje strojnih inštalacij: ……………………</w:t>
      </w:r>
    </w:p>
    <w:p w14:paraId="6C0186EF" w14:textId="77777777" w:rsidR="00242B78" w:rsidRPr="008B70B0" w:rsidRDefault="00242B78" w:rsidP="00242B78">
      <w:pPr>
        <w:pStyle w:val="Odstavekseznama"/>
        <w:widowControl w:val="0"/>
        <w:numPr>
          <w:ilvl w:val="0"/>
          <w:numId w:val="43"/>
        </w:numPr>
        <w:suppressAutoHyphens/>
        <w:contextualSpacing/>
        <w:jc w:val="both"/>
        <w:rPr>
          <w:i w:val="0"/>
          <w:sz w:val="22"/>
          <w:szCs w:val="22"/>
        </w:rPr>
      </w:pPr>
      <w:r w:rsidRPr="008B70B0">
        <w:rPr>
          <w:i w:val="0"/>
          <w:sz w:val="22"/>
          <w:szCs w:val="22"/>
        </w:rPr>
        <w:t>pooblaščenega inženirja za področje elektro inštalacij: ……………………</w:t>
      </w:r>
    </w:p>
    <w:p w14:paraId="11A266AE" w14:textId="77777777" w:rsidR="00242B78" w:rsidRPr="008B70B0" w:rsidRDefault="00242B78" w:rsidP="00242B78">
      <w:pPr>
        <w:pStyle w:val="Odstavekseznama"/>
        <w:widowControl w:val="0"/>
        <w:numPr>
          <w:ilvl w:val="0"/>
          <w:numId w:val="43"/>
        </w:numPr>
        <w:suppressAutoHyphens/>
        <w:contextualSpacing/>
        <w:jc w:val="both"/>
        <w:rPr>
          <w:i w:val="0"/>
          <w:sz w:val="22"/>
          <w:szCs w:val="22"/>
        </w:rPr>
      </w:pPr>
      <w:r w:rsidRPr="008B70B0">
        <w:rPr>
          <w:i w:val="0"/>
          <w:sz w:val="22"/>
          <w:szCs w:val="22"/>
        </w:rPr>
        <w:t>pooblaščenega inženirja za področje požarne varnosti: ……………………</w:t>
      </w:r>
    </w:p>
    <w:p w14:paraId="1E49CB66" w14:textId="77777777" w:rsidR="00242B78" w:rsidRPr="008B70B0" w:rsidRDefault="00242B78" w:rsidP="00242B78">
      <w:pPr>
        <w:widowControl w:val="0"/>
        <w:suppressAutoHyphens/>
        <w:contextualSpacing/>
        <w:jc w:val="both"/>
        <w:rPr>
          <w:i w:val="0"/>
          <w:sz w:val="22"/>
          <w:szCs w:val="22"/>
        </w:rPr>
      </w:pPr>
    </w:p>
    <w:p w14:paraId="100CC5A6" w14:textId="77777777" w:rsidR="00242B78" w:rsidRDefault="00242B78" w:rsidP="00242B78">
      <w:pPr>
        <w:ind w:left="1134"/>
        <w:jc w:val="both"/>
        <w:rPr>
          <w:i w:val="0"/>
          <w:sz w:val="22"/>
          <w:szCs w:val="22"/>
        </w:rPr>
      </w:pPr>
      <w:r w:rsidRPr="00572A35">
        <w:rPr>
          <w:i w:val="0"/>
          <w:sz w:val="22"/>
          <w:szCs w:val="22"/>
        </w:rPr>
        <w:t xml:space="preserve">Vsaka pogodbena stranka lahko zamenja svoje pooblaščene predstavnike s pisnim obvestilom drugi pogodbeni stranki najkasneje v roku 3 (treh) dni od zamenjave pooblaščenega predstavnika. Zamenjavo vodje projekta stranki uredita z </w:t>
      </w:r>
      <w:r>
        <w:rPr>
          <w:i w:val="0"/>
          <w:sz w:val="22"/>
          <w:szCs w:val="22"/>
        </w:rPr>
        <w:t>aneksom</w:t>
      </w:r>
      <w:r w:rsidRPr="00572A35">
        <w:rPr>
          <w:i w:val="0"/>
          <w:sz w:val="22"/>
          <w:szCs w:val="22"/>
        </w:rPr>
        <w:t xml:space="preserve"> k tej pogodbi. </w:t>
      </w:r>
    </w:p>
    <w:p w14:paraId="5507309E" w14:textId="77777777" w:rsidR="00242B78" w:rsidRDefault="00242B78" w:rsidP="00242B78">
      <w:pPr>
        <w:ind w:left="1134"/>
        <w:jc w:val="both"/>
        <w:rPr>
          <w:i w:val="0"/>
          <w:sz w:val="22"/>
          <w:szCs w:val="22"/>
        </w:rPr>
      </w:pPr>
    </w:p>
    <w:p w14:paraId="0FE109E6" w14:textId="77777777" w:rsidR="00242B78" w:rsidRPr="00572A35" w:rsidRDefault="00242B78" w:rsidP="00242B78">
      <w:pPr>
        <w:ind w:left="1134"/>
        <w:jc w:val="both"/>
        <w:rPr>
          <w:i w:val="0"/>
          <w:sz w:val="22"/>
          <w:szCs w:val="22"/>
        </w:rPr>
      </w:pPr>
      <w:r>
        <w:rPr>
          <w:i w:val="0"/>
          <w:sz w:val="22"/>
          <w:szCs w:val="22"/>
        </w:rPr>
        <w:t>Projektant mora na zahtevo naročnika zamenjati odgovorno osebo, če delo opravlja nestrokovno ali v nasprotju z interesi naročnika.</w:t>
      </w:r>
    </w:p>
    <w:p w14:paraId="474570A1" w14:textId="77777777" w:rsidR="00242B78" w:rsidRPr="00572A35" w:rsidRDefault="00242B78" w:rsidP="00242B78">
      <w:pPr>
        <w:ind w:left="1134"/>
        <w:jc w:val="both"/>
        <w:rPr>
          <w:i w:val="0"/>
          <w:sz w:val="22"/>
          <w:szCs w:val="22"/>
        </w:rPr>
      </w:pPr>
    </w:p>
    <w:p w14:paraId="4DFEB38B" w14:textId="77777777" w:rsidR="00242B78" w:rsidRPr="00572A35" w:rsidRDefault="00242B78" w:rsidP="00242B78">
      <w:pPr>
        <w:ind w:left="1134"/>
        <w:jc w:val="both"/>
        <w:rPr>
          <w:i w:val="0"/>
          <w:sz w:val="22"/>
          <w:szCs w:val="22"/>
        </w:rPr>
      </w:pPr>
    </w:p>
    <w:p w14:paraId="3F3ABA48" w14:textId="77777777" w:rsidR="00242B78" w:rsidRPr="00572A35" w:rsidRDefault="00242B78" w:rsidP="00242B78">
      <w:pPr>
        <w:ind w:left="1134"/>
        <w:rPr>
          <w:b/>
          <w:i w:val="0"/>
          <w:sz w:val="22"/>
          <w:szCs w:val="22"/>
        </w:rPr>
      </w:pPr>
      <w:r w:rsidRPr="00572A35">
        <w:rPr>
          <w:b/>
          <w:i w:val="0"/>
          <w:sz w:val="22"/>
          <w:szCs w:val="22"/>
        </w:rPr>
        <w:t>Lastništvo projektne dokumentacije in avtorske pravice</w:t>
      </w:r>
    </w:p>
    <w:p w14:paraId="4B092D61" w14:textId="77777777" w:rsidR="00242B78" w:rsidRPr="00572A35" w:rsidRDefault="00242B78" w:rsidP="00242B78">
      <w:pPr>
        <w:ind w:left="1134"/>
        <w:rPr>
          <w:i w:val="0"/>
          <w:sz w:val="22"/>
          <w:szCs w:val="22"/>
        </w:rPr>
      </w:pPr>
    </w:p>
    <w:p w14:paraId="3A1EB82F"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478CA3AA" w14:textId="77777777" w:rsidR="00242B78" w:rsidRPr="00572A35" w:rsidRDefault="00242B78" w:rsidP="00242B78">
      <w:pPr>
        <w:ind w:left="1134"/>
        <w:jc w:val="both"/>
        <w:rPr>
          <w:i w:val="0"/>
          <w:sz w:val="22"/>
          <w:szCs w:val="22"/>
        </w:rPr>
      </w:pPr>
    </w:p>
    <w:p w14:paraId="796F7A42" w14:textId="77777777" w:rsidR="00242B78" w:rsidRPr="00572A35" w:rsidRDefault="00242B78" w:rsidP="00242B78">
      <w:pPr>
        <w:ind w:left="1134"/>
        <w:jc w:val="both"/>
        <w:rPr>
          <w:i w:val="0"/>
          <w:sz w:val="22"/>
          <w:szCs w:val="22"/>
        </w:rPr>
      </w:pPr>
      <w:r w:rsidRPr="00572A35">
        <w:rPr>
          <w:i w:val="0"/>
          <w:sz w:val="22"/>
          <w:szCs w:val="22"/>
        </w:rPr>
        <w:t>Projektant se s to pogodbo zavezuje in pod svojo odškodninsko odgovornostjo jamči, da so vsi sodelujoči avtorji, ki so izdelali katerikoli del projektne dokumentacije po tej pogodbi, dovolili uporabo svojega dela in zato izključno in izrecno na projektanta prenesli vse materialne avtorske pravice na navedenih delih v obsegu, kot ga določa 22. člen Zakona o avtorski in sorodnih pravicah (Uradni list RS, št. 16/07 - uradno prečiščeno besedilo, 68/08, 110/13, 56/15 in 63/16 - ZKUASP; v nadaljevanju: Zakon o avtorski in sorodnih pravicah)</w:t>
      </w:r>
      <w:r w:rsidRPr="004C7CCA">
        <w:rPr>
          <w:i w:val="0"/>
          <w:sz w:val="22"/>
          <w:szCs w:val="22"/>
        </w:rPr>
        <w:t xml:space="preserve"> </w:t>
      </w:r>
      <w:r w:rsidRPr="00572A35">
        <w:rPr>
          <w:i w:val="0"/>
          <w:sz w:val="22"/>
          <w:szCs w:val="22"/>
        </w:rPr>
        <w:t>in sicer: pravico reproduciranja, distribuiranja, predelave, javnega prikazovanja ter objave na spletnih straneh, elektronskih in drugih medijih, brez časovne omejitve, brez teritorialne omejitve. Prenos je ekskluziven. Navedene materialne avtorske  pravice so avtorji prenesli neomejeno in jih projektant izvršuje brez vnaprejšnjega soglasja posameznega avtorja. Poleg tega so avtorji projektantu podelili pravico, da prenese vse navedene materialne avtorske pravice na naročnika in naročnik lahko z njimi prosto razpolaga.</w:t>
      </w:r>
    </w:p>
    <w:p w14:paraId="44B23D72" w14:textId="77777777" w:rsidR="00242B78" w:rsidRPr="00572A35" w:rsidRDefault="00242B78" w:rsidP="00242B78">
      <w:pPr>
        <w:ind w:left="1134"/>
        <w:jc w:val="both"/>
        <w:rPr>
          <w:i w:val="0"/>
          <w:sz w:val="22"/>
          <w:szCs w:val="22"/>
        </w:rPr>
      </w:pPr>
    </w:p>
    <w:p w14:paraId="04EC27D8" w14:textId="77777777" w:rsidR="00242B78" w:rsidRPr="00572A35" w:rsidRDefault="00242B78" w:rsidP="00242B78">
      <w:pPr>
        <w:ind w:left="1134"/>
        <w:jc w:val="both"/>
        <w:rPr>
          <w:i w:val="0"/>
          <w:sz w:val="22"/>
          <w:szCs w:val="22"/>
        </w:rPr>
      </w:pPr>
      <w:r w:rsidRPr="00572A35">
        <w:rPr>
          <w:i w:val="0"/>
          <w:sz w:val="22"/>
          <w:szCs w:val="22"/>
        </w:rPr>
        <w:t>S to pogodbo projektant na naročnika prenese materialne avtorske pravice iz 22. člena Zakona o avtorski in sorodnih pravicah, in sicer: pravico reproduciranja, distribuiranja, predelave, javnega prikazovanja ter objave na spletnih straneh, elektronskih in drugih medijih, brez časovne omejitve, brez teritorialne omejitve, pri čemer je prenos ekskluziven. Navedene materialne avtorske pravice s to pogodbo projektant prenaša na naročnika neomejeno in jih lahko naročnik izvršuje in z njimi prosto razpolaga brez vnaprejšnjega soglasja avtorja in projektanta. Poleg tega projektant jamči, da materialnih avtorskih pravic ne bo prenesel na nikogar drugega.</w:t>
      </w:r>
    </w:p>
    <w:p w14:paraId="72C12C62" w14:textId="77777777" w:rsidR="00242B78" w:rsidRPr="00572A35" w:rsidRDefault="00242B78" w:rsidP="00242B78">
      <w:pPr>
        <w:ind w:left="1134"/>
        <w:jc w:val="both"/>
        <w:rPr>
          <w:i w:val="0"/>
          <w:sz w:val="22"/>
          <w:szCs w:val="22"/>
        </w:rPr>
      </w:pPr>
    </w:p>
    <w:p w14:paraId="77D09E2A" w14:textId="77777777" w:rsidR="00242B78" w:rsidRPr="00572A35" w:rsidRDefault="00242B78" w:rsidP="00242B78">
      <w:pPr>
        <w:ind w:left="1134"/>
        <w:jc w:val="both"/>
        <w:rPr>
          <w:i w:val="0"/>
          <w:sz w:val="22"/>
          <w:szCs w:val="22"/>
        </w:rPr>
      </w:pPr>
      <w:r w:rsidRPr="00572A35">
        <w:rPr>
          <w:i w:val="0"/>
          <w:sz w:val="22"/>
          <w:szCs w:val="22"/>
        </w:rPr>
        <w:t>Projektna dokumentacija, ki je predmet te pogodbe, z izročitvijo naročniku postane last naročnika.</w:t>
      </w:r>
    </w:p>
    <w:p w14:paraId="1950A71F" w14:textId="77777777" w:rsidR="00242B78" w:rsidRPr="00572A35" w:rsidRDefault="00242B78" w:rsidP="00242B78">
      <w:pPr>
        <w:ind w:left="1134"/>
        <w:jc w:val="both"/>
        <w:rPr>
          <w:i w:val="0"/>
          <w:sz w:val="22"/>
          <w:szCs w:val="22"/>
        </w:rPr>
      </w:pPr>
    </w:p>
    <w:p w14:paraId="46281F76" w14:textId="77777777" w:rsidR="00242B78" w:rsidRPr="00572A35" w:rsidRDefault="00242B78" w:rsidP="00242B78">
      <w:pPr>
        <w:ind w:left="1134"/>
        <w:jc w:val="both"/>
        <w:rPr>
          <w:i w:val="0"/>
          <w:sz w:val="22"/>
          <w:szCs w:val="22"/>
        </w:rPr>
      </w:pPr>
      <w:r w:rsidRPr="00572A35">
        <w:rPr>
          <w:i w:val="0"/>
          <w:sz w:val="22"/>
          <w:szCs w:val="22"/>
        </w:rPr>
        <w:t>Projektant je dolžan hraniti izvod kompletne izdelane projektne dokumentacije v svojem arhivu skladno z veljavno zakonodajo. Na pisni poziv naročnika je projektant na naročnikove stroške dolžan izdelati kopijo izdelane dokumentacije in jo izročiti naročniku.</w:t>
      </w:r>
    </w:p>
    <w:p w14:paraId="0C4BCB7C" w14:textId="77777777" w:rsidR="00242B78" w:rsidRPr="00572A35" w:rsidRDefault="00242B78" w:rsidP="00242B78">
      <w:pPr>
        <w:ind w:left="1134"/>
        <w:jc w:val="both"/>
        <w:rPr>
          <w:b/>
          <w:i w:val="0"/>
          <w:sz w:val="22"/>
          <w:szCs w:val="22"/>
        </w:rPr>
      </w:pPr>
    </w:p>
    <w:p w14:paraId="52CA10D0" w14:textId="77777777" w:rsidR="00242B78" w:rsidRPr="00572A35" w:rsidRDefault="00242B78" w:rsidP="00242B78">
      <w:pPr>
        <w:ind w:left="1134"/>
        <w:jc w:val="both"/>
        <w:rPr>
          <w:b/>
          <w:i w:val="0"/>
          <w:sz w:val="22"/>
          <w:szCs w:val="22"/>
        </w:rPr>
      </w:pPr>
    </w:p>
    <w:p w14:paraId="2CF3E151" w14:textId="77777777" w:rsidR="00242B78" w:rsidRDefault="00242B78" w:rsidP="00242B78">
      <w:pPr>
        <w:ind w:left="1134"/>
        <w:jc w:val="both"/>
        <w:rPr>
          <w:b/>
          <w:i w:val="0"/>
          <w:sz w:val="22"/>
          <w:szCs w:val="22"/>
          <w:lang w:eastAsia="en-US"/>
        </w:rPr>
      </w:pPr>
      <w:r>
        <w:rPr>
          <w:b/>
          <w:i w:val="0"/>
          <w:sz w:val="22"/>
          <w:szCs w:val="22"/>
          <w:lang w:eastAsia="en-US"/>
        </w:rPr>
        <w:t xml:space="preserve">Prenehanje </w:t>
      </w:r>
      <w:r w:rsidRPr="00572A35">
        <w:rPr>
          <w:b/>
          <w:i w:val="0"/>
          <w:sz w:val="22"/>
          <w:szCs w:val="22"/>
          <w:lang w:eastAsia="en-US"/>
        </w:rPr>
        <w:t>pogodbe</w:t>
      </w:r>
    </w:p>
    <w:p w14:paraId="2317AD87" w14:textId="77777777" w:rsidR="00242B78" w:rsidRPr="00572A35" w:rsidRDefault="00242B78" w:rsidP="00242B78">
      <w:pPr>
        <w:ind w:left="1134"/>
        <w:jc w:val="both"/>
        <w:rPr>
          <w:i w:val="0"/>
          <w:sz w:val="22"/>
          <w:szCs w:val="22"/>
        </w:rPr>
      </w:pPr>
    </w:p>
    <w:p w14:paraId="5E68EA5C"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79F3AED9" w14:textId="77777777" w:rsidR="00242B78" w:rsidRPr="00572A35" w:rsidRDefault="00242B78" w:rsidP="00242B78">
      <w:pPr>
        <w:ind w:left="1134"/>
        <w:jc w:val="both"/>
        <w:rPr>
          <w:b/>
          <w:i w:val="0"/>
          <w:sz w:val="22"/>
          <w:szCs w:val="22"/>
        </w:rPr>
      </w:pPr>
    </w:p>
    <w:p w14:paraId="1487BC76" w14:textId="77777777" w:rsidR="00242B78" w:rsidRPr="00572A35" w:rsidRDefault="00242B78" w:rsidP="00242B78">
      <w:pPr>
        <w:ind w:left="1134"/>
        <w:jc w:val="both"/>
        <w:rPr>
          <w:i w:val="0"/>
          <w:sz w:val="22"/>
          <w:szCs w:val="22"/>
        </w:rPr>
      </w:pPr>
      <w:r w:rsidRPr="00572A35">
        <w:rPr>
          <w:i w:val="0"/>
          <w:sz w:val="22"/>
          <w:szCs w:val="22"/>
        </w:rPr>
        <w:t>Naročnik lahko odstopi od pogodbe v primeru:</w:t>
      </w:r>
    </w:p>
    <w:p w14:paraId="3655B7A3" w14:textId="77777777" w:rsidR="00242B78" w:rsidRPr="00572A35" w:rsidRDefault="00242B78" w:rsidP="00242B78">
      <w:pPr>
        <w:widowControl w:val="0"/>
        <w:numPr>
          <w:ilvl w:val="0"/>
          <w:numId w:val="44"/>
        </w:numPr>
        <w:suppressAutoHyphens/>
        <w:jc w:val="both"/>
        <w:rPr>
          <w:i w:val="0"/>
          <w:sz w:val="22"/>
          <w:szCs w:val="22"/>
          <w:lang w:eastAsia="en-US"/>
        </w:rPr>
      </w:pPr>
      <w:r w:rsidRPr="00572A35">
        <w:rPr>
          <w:i w:val="0"/>
          <w:sz w:val="22"/>
          <w:szCs w:val="22"/>
          <w:lang w:eastAsia="en-US"/>
        </w:rPr>
        <w:t>če projektant ne začne z izvajanjem storitev v roku, določenem s to pogodbo niti v naknadnem roku, ki mu ga določi naročnik,</w:t>
      </w:r>
    </w:p>
    <w:p w14:paraId="1172A79B" w14:textId="77777777" w:rsidR="00242B78" w:rsidRPr="00572A35" w:rsidRDefault="00242B78" w:rsidP="00242B78">
      <w:pPr>
        <w:widowControl w:val="0"/>
        <w:numPr>
          <w:ilvl w:val="0"/>
          <w:numId w:val="44"/>
        </w:numPr>
        <w:suppressAutoHyphens/>
        <w:jc w:val="both"/>
        <w:rPr>
          <w:i w:val="0"/>
          <w:sz w:val="22"/>
          <w:szCs w:val="22"/>
          <w:lang w:eastAsia="en-US"/>
        </w:rPr>
      </w:pPr>
      <w:r w:rsidRPr="00572A35">
        <w:rPr>
          <w:i w:val="0"/>
          <w:sz w:val="22"/>
          <w:szCs w:val="22"/>
          <w:lang w:eastAsia="en-US"/>
        </w:rPr>
        <w:t>če projektant ne upošteva navodil naročnika in to kljub naročnikovem opozorilu ne popravi,</w:t>
      </w:r>
    </w:p>
    <w:p w14:paraId="7694B268" w14:textId="77777777" w:rsidR="00242B78" w:rsidRPr="00572A35" w:rsidRDefault="00242B78" w:rsidP="00242B78">
      <w:pPr>
        <w:widowControl w:val="0"/>
        <w:numPr>
          <w:ilvl w:val="0"/>
          <w:numId w:val="44"/>
        </w:numPr>
        <w:suppressAutoHyphens/>
        <w:jc w:val="both"/>
        <w:rPr>
          <w:i w:val="0"/>
          <w:sz w:val="22"/>
          <w:szCs w:val="22"/>
          <w:lang w:eastAsia="en-US"/>
        </w:rPr>
      </w:pPr>
      <w:r w:rsidRPr="00572A35">
        <w:rPr>
          <w:i w:val="0"/>
          <w:sz w:val="22"/>
          <w:szCs w:val="22"/>
          <w:lang w:eastAsia="en-US"/>
        </w:rPr>
        <w:lastRenderedPageBreak/>
        <w:t xml:space="preserve">če ravna v nasprotju s </w:t>
      </w:r>
      <w:r>
        <w:rPr>
          <w:i w:val="0"/>
          <w:sz w:val="22"/>
          <w:szCs w:val="22"/>
          <w:lang w:eastAsia="en-US"/>
        </w:rPr>
        <w:t xml:space="preserve">predpisi ali pravili </w:t>
      </w:r>
      <w:r w:rsidRPr="00572A35">
        <w:rPr>
          <w:i w:val="0"/>
          <w:sz w:val="22"/>
          <w:szCs w:val="22"/>
          <w:lang w:eastAsia="en-US"/>
        </w:rPr>
        <w:t>strok</w:t>
      </w:r>
      <w:r>
        <w:rPr>
          <w:i w:val="0"/>
          <w:sz w:val="22"/>
          <w:szCs w:val="22"/>
          <w:lang w:eastAsia="en-US"/>
        </w:rPr>
        <w:t>e,</w:t>
      </w:r>
    </w:p>
    <w:p w14:paraId="418D3C76" w14:textId="77777777" w:rsidR="00242B78" w:rsidRPr="00572A35" w:rsidRDefault="00242B78" w:rsidP="00242B78">
      <w:pPr>
        <w:widowControl w:val="0"/>
        <w:numPr>
          <w:ilvl w:val="0"/>
          <w:numId w:val="44"/>
        </w:numPr>
        <w:suppressAutoHyphens/>
        <w:jc w:val="both"/>
        <w:rPr>
          <w:i w:val="0"/>
          <w:sz w:val="22"/>
          <w:szCs w:val="22"/>
          <w:lang w:eastAsia="en-US"/>
        </w:rPr>
      </w:pPr>
      <w:r w:rsidRPr="00572A35">
        <w:rPr>
          <w:i w:val="0"/>
          <w:sz w:val="22"/>
          <w:szCs w:val="22"/>
          <w:lang w:eastAsia="en-US"/>
        </w:rPr>
        <w:t>če ne upošteva ekonomskega interesa naročnika in tega kljub opozorilu ne popravi,</w:t>
      </w:r>
    </w:p>
    <w:p w14:paraId="62555E4C" w14:textId="77777777" w:rsidR="00242B78" w:rsidRPr="00572A35" w:rsidRDefault="00242B78" w:rsidP="00242B78">
      <w:pPr>
        <w:widowControl w:val="0"/>
        <w:numPr>
          <w:ilvl w:val="0"/>
          <w:numId w:val="44"/>
        </w:numPr>
        <w:suppressAutoHyphens/>
        <w:jc w:val="both"/>
        <w:rPr>
          <w:i w:val="0"/>
          <w:sz w:val="22"/>
          <w:szCs w:val="22"/>
          <w:lang w:eastAsia="en-US"/>
        </w:rPr>
      </w:pPr>
      <w:r w:rsidRPr="00572A35">
        <w:rPr>
          <w:i w:val="0"/>
          <w:sz w:val="22"/>
          <w:szCs w:val="22"/>
          <w:lang w:eastAsia="en-US"/>
        </w:rPr>
        <w:t>če drugače huje krši obveznosti  iz te pogodbe.</w:t>
      </w:r>
    </w:p>
    <w:p w14:paraId="000F64E0" w14:textId="77777777" w:rsidR="00242B78" w:rsidRPr="00572A35" w:rsidRDefault="00242B78" w:rsidP="00242B78">
      <w:pPr>
        <w:ind w:left="1134"/>
        <w:jc w:val="both"/>
        <w:rPr>
          <w:i w:val="0"/>
          <w:sz w:val="22"/>
          <w:szCs w:val="22"/>
        </w:rPr>
      </w:pPr>
    </w:p>
    <w:p w14:paraId="699DA1FD" w14:textId="77777777" w:rsidR="00242B78" w:rsidRDefault="00242B78" w:rsidP="00242B78">
      <w:pPr>
        <w:ind w:left="1134"/>
        <w:jc w:val="both"/>
        <w:rPr>
          <w:i w:val="0"/>
          <w:sz w:val="22"/>
          <w:szCs w:val="22"/>
        </w:rPr>
      </w:pPr>
      <w:r w:rsidRPr="00572A35">
        <w:rPr>
          <w:i w:val="0"/>
          <w:sz w:val="22"/>
          <w:szCs w:val="22"/>
        </w:rPr>
        <w:t xml:space="preserve">V primeru odstopa od pogodbe je projektant dolžan povrniti naročniku vse stroške povezane z izborom novega projektanta, kot tudi škodo, ki nastane naročniku </w:t>
      </w:r>
      <w:r>
        <w:rPr>
          <w:i w:val="0"/>
          <w:sz w:val="22"/>
          <w:szCs w:val="22"/>
        </w:rPr>
        <w:t>v posledici njegovega odstopa od pogodbe</w:t>
      </w:r>
      <w:r w:rsidRPr="00572A35">
        <w:rPr>
          <w:i w:val="0"/>
          <w:sz w:val="22"/>
          <w:szCs w:val="22"/>
        </w:rPr>
        <w:t>.</w:t>
      </w:r>
    </w:p>
    <w:p w14:paraId="5F5C6517" w14:textId="77777777" w:rsidR="00242B78" w:rsidRDefault="00242B78" w:rsidP="00242B78">
      <w:pPr>
        <w:ind w:left="1134"/>
        <w:jc w:val="both"/>
        <w:rPr>
          <w:i w:val="0"/>
          <w:sz w:val="22"/>
          <w:szCs w:val="22"/>
        </w:rPr>
      </w:pPr>
    </w:p>
    <w:p w14:paraId="769F0655" w14:textId="77777777" w:rsidR="00242B78" w:rsidRPr="000C7895" w:rsidRDefault="00242B78" w:rsidP="00242B78">
      <w:pPr>
        <w:pStyle w:val="Odstavekseznama"/>
        <w:numPr>
          <w:ilvl w:val="0"/>
          <w:numId w:val="30"/>
        </w:numPr>
        <w:jc w:val="center"/>
        <w:rPr>
          <w:i w:val="0"/>
          <w:sz w:val="22"/>
          <w:szCs w:val="22"/>
        </w:rPr>
      </w:pPr>
      <w:r>
        <w:rPr>
          <w:i w:val="0"/>
          <w:sz w:val="22"/>
          <w:szCs w:val="22"/>
        </w:rPr>
        <w:t>člen</w:t>
      </w:r>
    </w:p>
    <w:p w14:paraId="4DC2E90F" w14:textId="77777777" w:rsidR="00242B78" w:rsidRDefault="00242B78" w:rsidP="00242B78">
      <w:pPr>
        <w:ind w:left="1134"/>
        <w:jc w:val="both"/>
        <w:rPr>
          <w:i w:val="0"/>
          <w:sz w:val="22"/>
          <w:szCs w:val="22"/>
        </w:rPr>
      </w:pPr>
    </w:p>
    <w:p w14:paraId="4973B9CB" w14:textId="77777777" w:rsidR="00242B78" w:rsidRPr="004C7CCA" w:rsidRDefault="00242B78" w:rsidP="00242B7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4C7CCA">
        <w:rPr>
          <w:i w:val="0"/>
          <w:sz w:val="22"/>
          <w:szCs w:val="22"/>
        </w:rPr>
        <w:t>Ta pogodba je skladno s 67. členom ZJN-3 sklenjena pod razveznim pogojem, ki se uresniči v primeru izpolnitve ene od naslednjih okoliščin:</w:t>
      </w:r>
    </w:p>
    <w:p w14:paraId="77AB7650" w14:textId="77777777" w:rsidR="00242B78" w:rsidRPr="004C7CCA" w:rsidRDefault="00242B78" w:rsidP="00242B78">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4C7CCA">
        <w:rPr>
          <w:i w:val="0"/>
          <w:sz w:val="22"/>
          <w:szCs w:val="22"/>
        </w:rPr>
        <w:t xml:space="preserve">če bo naročnik seznanjen, da je sodišče s pravnomočno odločitvijo ugotovilo kršitev obveznosti iz delovne, </w:t>
      </w:r>
      <w:proofErr w:type="spellStart"/>
      <w:r w:rsidRPr="004C7CCA">
        <w:rPr>
          <w:i w:val="0"/>
          <w:sz w:val="22"/>
          <w:szCs w:val="22"/>
        </w:rPr>
        <w:t>okoljske</w:t>
      </w:r>
      <w:proofErr w:type="spellEnd"/>
      <w:r w:rsidRPr="004C7CCA">
        <w:rPr>
          <w:i w:val="0"/>
          <w:sz w:val="22"/>
          <w:szCs w:val="22"/>
        </w:rPr>
        <w:t xml:space="preserve"> ali socialne zakonodaje s strani </w:t>
      </w:r>
      <w:r>
        <w:rPr>
          <w:i w:val="0"/>
          <w:sz w:val="22"/>
          <w:szCs w:val="22"/>
        </w:rPr>
        <w:t>projektanta</w:t>
      </w:r>
      <w:r w:rsidRPr="004C7CCA">
        <w:rPr>
          <w:i w:val="0"/>
          <w:sz w:val="22"/>
          <w:szCs w:val="22"/>
        </w:rPr>
        <w:t xml:space="preserve"> ali podizvajalca ali </w:t>
      </w:r>
    </w:p>
    <w:p w14:paraId="07E6C58A" w14:textId="77777777" w:rsidR="00242B78" w:rsidRPr="004C7CCA" w:rsidRDefault="00242B78" w:rsidP="00242B78">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4C7CCA">
        <w:rPr>
          <w:i w:val="0"/>
          <w:sz w:val="22"/>
          <w:szCs w:val="22"/>
        </w:rPr>
        <w:t xml:space="preserve">če bo naročnik seznanjen, da je pristojni državni organ pri </w:t>
      </w:r>
      <w:r>
        <w:rPr>
          <w:i w:val="0"/>
          <w:sz w:val="22"/>
          <w:szCs w:val="22"/>
        </w:rPr>
        <w:t>projektant</w:t>
      </w:r>
      <w:r w:rsidRPr="004C7CCA">
        <w:rPr>
          <w:i w:val="0"/>
          <w:sz w:val="22"/>
          <w:szCs w:val="22"/>
        </w:rPr>
        <w:t xml:space="preserve"> ali podizvajalcu v času izvajanja pogodbe ugotovil najmanj dve kršitvi v zvezi s:</w:t>
      </w:r>
    </w:p>
    <w:p w14:paraId="3B34F6F4" w14:textId="77777777" w:rsidR="00242B78" w:rsidRPr="004C7CCA" w:rsidRDefault="00242B78" w:rsidP="00242B78">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4C7CCA">
        <w:rPr>
          <w:i w:val="0"/>
          <w:sz w:val="22"/>
          <w:szCs w:val="22"/>
        </w:rPr>
        <w:t xml:space="preserve">plačilom za delo, </w:t>
      </w:r>
    </w:p>
    <w:p w14:paraId="79F2D4D7" w14:textId="77777777" w:rsidR="00242B78" w:rsidRPr="004C7CCA" w:rsidRDefault="00242B78" w:rsidP="00242B78">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4C7CCA">
        <w:rPr>
          <w:i w:val="0"/>
          <w:sz w:val="22"/>
          <w:szCs w:val="22"/>
        </w:rPr>
        <w:t xml:space="preserve">delovnim časom, </w:t>
      </w:r>
    </w:p>
    <w:p w14:paraId="73DC3304" w14:textId="77777777" w:rsidR="00242B78" w:rsidRPr="004C7CCA" w:rsidRDefault="00242B78" w:rsidP="00242B78">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4C7CCA">
        <w:rPr>
          <w:i w:val="0"/>
          <w:sz w:val="22"/>
          <w:szCs w:val="22"/>
        </w:rPr>
        <w:t xml:space="preserve">počitki, </w:t>
      </w:r>
    </w:p>
    <w:p w14:paraId="619E047B" w14:textId="77777777" w:rsidR="00242B78" w:rsidRDefault="00242B78" w:rsidP="00242B78">
      <w:pPr>
        <w:pStyle w:val="Odstavekseznama"/>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BA260F">
        <w:rPr>
          <w:i w:val="0"/>
          <w:sz w:val="22"/>
          <w:szCs w:val="22"/>
        </w:rPr>
        <w:t>opravljanjem dela na podlagi pogodb civilnega prava kljub obstoju elementov delovnega razmerja ali v zvezi z zaposlovanjem na črno</w:t>
      </w:r>
      <w:r>
        <w:rPr>
          <w:i w:val="0"/>
          <w:sz w:val="22"/>
          <w:szCs w:val="22"/>
        </w:rPr>
        <w:t>,</w:t>
      </w:r>
    </w:p>
    <w:p w14:paraId="061ECF69" w14:textId="77777777" w:rsidR="00242B78" w:rsidRPr="004C7CCA" w:rsidRDefault="00242B78" w:rsidP="00242B78">
      <w:pPr>
        <w:tabs>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r w:rsidRPr="00BA260F">
        <w:rPr>
          <w:i w:val="0"/>
          <w:sz w:val="22"/>
          <w:szCs w:val="22"/>
        </w:rPr>
        <w:t>in za kateri mu je bila s pravnomočno odločitvijo ali več pravnomočnimi odločitvami izrečena globa za prekršek,</w:t>
      </w:r>
      <w:r>
        <w:rPr>
          <w:i w:val="0"/>
          <w:sz w:val="22"/>
          <w:szCs w:val="22"/>
        </w:rPr>
        <w:t xml:space="preserve"> </w:t>
      </w:r>
      <w:r w:rsidRPr="004C7CCA">
        <w:rPr>
          <w:i w:val="0"/>
          <w:sz w:val="22"/>
          <w:szCs w:val="22"/>
        </w:rPr>
        <w:t xml:space="preserve">in pod pogojem, da je od seznanitve s kršitvijo in do izteka veljavnosti pogodbe še najmanj šest (6) mesecev oziroma če </w:t>
      </w:r>
      <w:r>
        <w:rPr>
          <w:i w:val="0"/>
          <w:sz w:val="22"/>
          <w:szCs w:val="22"/>
        </w:rPr>
        <w:t>projektant</w:t>
      </w:r>
      <w:r w:rsidRPr="004C7CCA">
        <w:rPr>
          <w:i w:val="0"/>
          <w:sz w:val="22"/>
          <w:szCs w:val="22"/>
        </w:rPr>
        <w:t xml:space="preserve"> nastopa s podizvajalcem pa tudi, če zaradi ugotovljene kr</w:t>
      </w:r>
      <w:r>
        <w:rPr>
          <w:i w:val="0"/>
          <w:sz w:val="22"/>
          <w:szCs w:val="22"/>
        </w:rPr>
        <w:t>šitve pri podizvajalcu projektant</w:t>
      </w:r>
      <w:r w:rsidRPr="004C7CCA">
        <w:rPr>
          <w:i w:val="0"/>
          <w:sz w:val="22"/>
          <w:szCs w:val="22"/>
        </w:rPr>
        <w:t xml:space="preserve"> ne nadomesti ali zamenja tega podizvajalca v skladu s 94. členom ZJN-3 in določili te pogodbe v roku trideset (30) dni od seznanitve s kršitvijo. </w:t>
      </w:r>
    </w:p>
    <w:p w14:paraId="670791C2" w14:textId="77777777" w:rsidR="00242B78" w:rsidRPr="004C7CCA" w:rsidRDefault="00242B78" w:rsidP="00242B7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p>
    <w:p w14:paraId="286FBC89" w14:textId="77777777" w:rsidR="00242B78" w:rsidRPr="004C7CCA" w:rsidRDefault="00242B78" w:rsidP="00242B7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4C7CCA">
        <w:rPr>
          <w:i w:val="0"/>
          <w:sz w:val="22"/>
          <w:szCs w:val="22"/>
        </w:rPr>
        <w:t xml:space="preserve">V primeru izpolnitve okoliščine in pogojev iz prejšnjega odstavka se šteje, da je pogodba razvezana z dnem sklenitve nove pogodbe o izvedbi javnega naročila za predmetno naročilo. O datumu sklenitve nove pogodbe bo naročnik obvestil </w:t>
      </w:r>
      <w:r>
        <w:rPr>
          <w:i w:val="0"/>
          <w:sz w:val="22"/>
          <w:szCs w:val="22"/>
        </w:rPr>
        <w:t>projektanta</w:t>
      </w:r>
      <w:r w:rsidRPr="004C7CCA">
        <w:rPr>
          <w:i w:val="0"/>
          <w:sz w:val="22"/>
          <w:szCs w:val="22"/>
        </w:rPr>
        <w:t>.</w:t>
      </w:r>
    </w:p>
    <w:p w14:paraId="61A08D50" w14:textId="77777777" w:rsidR="00242B78" w:rsidRPr="004C7CCA" w:rsidRDefault="00242B78" w:rsidP="00242B7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p>
    <w:p w14:paraId="675A2315" w14:textId="77777777" w:rsidR="00242B78" w:rsidRPr="004C7CCA" w:rsidRDefault="00242B78" w:rsidP="00242B78">
      <w:pPr>
        <w:ind w:left="1134"/>
        <w:jc w:val="both"/>
        <w:rPr>
          <w:i w:val="0"/>
          <w:color w:val="000000"/>
          <w:sz w:val="22"/>
          <w:szCs w:val="22"/>
        </w:rPr>
      </w:pPr>
      <w:r w:rsidRPr="004C7CCA">
        <w:rPr>
          <w:i w:val="0"/>
          <w:sz w:val="22"/>
          <w:szCs w:val="22"/>
        </w:rPr>
        <w:t xml:space="preserve">Če naročnik v roku </w:t>
      </w:r>
      <w:r>
        <w:rPr>
          <w:i w:val="0"/>
          <w:sz w:val="22"/>
          <w:szCs w:val="22"/>
        </w:rPr>
        <w:t>30 (tridesetih</w:t>
      </w:r>
      <w:r w:rsidRPr="004C7CCA">
        <w:rPr>
          <w:i w:val="0"/>
          <w:sz w:val="22"/>
          <w:szCs w:val="22"/>
        </w:rPr>
        <w:t>) dni od seznanitve s kršitvijo ne začne novega postopka javnega naročila, se šteje, da je pogodba razvezana trideseti (30.) dan od seznanitve s kršitvijo.</w:t>
      </w:r>
    </w:p>
    <w:p w14:paraId="0800C17C" w14:textId="77777777" w:rsidR="00242B78" w:rsidRPr="004C7CCA" w:rsidRDefault="00242B78" w:rsidP="00242B78">
      <w:pPr>
        <w:ind w:left="1134"/>
        <w:contextualSpacing/>
        <w:jc w:val="both"/>
        <w:rPr>
          <w:rFonts w:eastAsia="Calibri"/>
          <w:i w:val="0"/>
          <w:sz w:val="22"/>
          <w:szCs w:val="22"/>
          <w:lang w:eastAsia="en-US"/>
        </w:rPr>
      </w:pPr>
    </w:p>
    <w:p w14:paraId="200B7842" w14:textId="77777777" w:rsidR="00242B78" w:rsidRPr="004C7CCA" w:rsidRDefault="00242B78" w:rsidP="00242B78">
      <w:pPr>
        <w:ind w:left="1134"/>
        <w:contextualSpacing/>
        <w:jc w:val="both"/>
        <w:rPr>
          <w:rFonts w:eastAsia="Calibri"/>
          <w:i w:val="0"/>
          <w:sz w:val="22"/>
          <w:szCs w:val="22"/>
          <w:lang w:eastAsia="en-US"/>
        </w:rPr>
      </w:pPr>
      <w:r w:rsidRPr="004C7CCA">
        <w:rPr>
          <w:rFonts w:eastAsia="Calibri"/>
          <w:i w:val="0"/>
          <w:sz w:val="22"/>
          <w:szCs w:val="22"/>
          <w:lang w:eastAsia="en-US"/>
        </w:rPr>
        <w:t xml:space="preserve">V primeru prenehanja pogodbe </w:t>
      </w:r>
      <w:r>
        <w:rPr>
          <w:rFonts w:eastAsia="Calibri"/>
          <w:i w:val="0"/>
          <w:sz w:val="22"/>
          <w:szCs w:val="22"/>
          <w:lang w:eastAsia="en-US"/>
        </w:rPr>
        <w:t xml:space="preserve">iz razlogov </w:t>
      </w:r>
      <w:r w:rsidRPr="004C7CCA">
        <w:rPr>
          <w:rFonts w:eastAsia="Calibri"/>
          <w:i w:val="0"/>
          <w:sz w:val="22"/>
          <w:szCs w:val="22"/>
          <w:lang w:eastAsia="en-US"/>
        </w:rPr>
        <w:t xml:space="preserve">po tem členu je </w:t>
      </w:r>
      <w:r>
        <w:rPr>
          <w:rFonts w:eastAsia="Calibri"/>
          <w:i w:val="0"/>
          <w:sz w:val="22"/>
          <w:szCs w:val="22"/>
          <w:lang w:eastAsia="en-US"/>
        </w:rPr>
        <w:t xml:space="preserve">projektant </w:t>
      </w:r>
      <w:r w:rsidRPr="004C7CCA">
        <w:rPr>
          <w:rFonts w:eastAsia="Calibri"/>
          <w:i w:val="0"/>
          <w:sz w:val="22"/>
          <w:szCs w:val="22"/>
          <w:lang w:eastAsia="en-US"/>
        </w:rPr>
        <w:t>dolžan povrniti naročniku vse stroške, povezane z izborom novega izvajalca kot tudi škodo, ki nastane naročniku zaradi zamude</w:t>
      </w:r>
      <w:r>
        <w:rPr>
          <w:rFonts w:eastAsia="Calibri"/>
          <w:i w:val="0"/>
          <w:sz w:val="22"/>
          <w:szCs w:val="22"/>
          <w:lang w:eastAsia="en-US"/>
        </w:rPr>
        <w:t>, naročnik pa lahko unovči tudi dano</w:t>
      </w:r>
      <w:r w:rsidRPr="004C7CCA">
        <w:rPr>
          <w:i w:val="0"/>
          <w:sz w:val="22"/>
          <w:szCs w:val="22"/>
        </w:rPr>
        <w:t xml:space="preserve"> </w:t>
      </w:r>
      <w:r>
        <w:rPr>
          <w:i w:val="0"/>
          <w:sz w:val="22"/>
          <w:szCs w:val="22"/>
        </w:rPr>
        <w:t>finančno zavarovanje za dobro izvedbo pogodbenih obveznosti</w:t>
      </w:r>
      <w:r w:rsidRPr="004C7CCA">
        <w:rPr>
          <w:rFonts w:eastAsia="Calibri"/>
          <w:i w:val="0"/>
          <w:sz w:val="22"/>
          <w:szCs w:val="22"/>
          <w:lang w:eastAsia="en-US"/>
        </w:rPr>
        <w:t>.</w:t>
      </w:r>
    </w:p>
    <w:p w14:paraId="73113704" w14:textId="77777777" w:rsidR="00242B78" w:rsidRPr="00572A35" w:rsidRDefault="00242B78" w:rsidP="00242B78">
      <w:pPr>
        <w:ind w:left="1134"/>
        <w:jc w:val="both"/>
        <w:rPr>
          <w:i w:val="0"/>
          <w:sz w:val="22"/>
          <w:szCs w:val="22"/>
        </w:rPr>
      </w:pPr>
    </w:p>
    <w:p w14:paraId="767899BF" w14:textId="77777777" w:rsidR="00242B78" w:rsidRDefault="00242B78" w:rsidP="00242B78">
      <w:pPr>
        <w:ind w:left="1134"/>
        <w:rPr>
          <w:b/>
          <w:i w:val="0"/>
          <w:sz w:val="22"/>
          <w:szCs w:val="22"/>
          <w:lang w:eastAsia="en-US"/>
        </w:rPr>
      </w:pPr>
    </w:p>
    <w:p w14:paraId="0BAF39FD" w14:textId="77777777" w:rsidR="00242B78" w:rsidRDefault="00242B78" w:rsidP="00242B78">
      <w:pPr>
        <w:ind w:left="1134"/>
        <w:rPr>
          <w:b/>
          <w:i w:val="0"/>
          <w:sz w:val="22"/>
          <w:szCs w:val="22"/>
          <w:lang w:eastAsia="en-US"/>
        </w:rPr>
      </w:pPr>
      <w:r w:rsidRPr="00572A35">
        <w:rPr>
          <w:b/>
          <w:i w:val="0"/>
          <w:sz w:val="22"/>
          <w:szCs w:val="22"/>
          <w:lang w:eastAsia="en-US"/>
        </w:rPr>
        <w:t>Varstvo podatkov</w:t>
      </w:r>
    </w:p>
    <w:p w14:paraId="5C504D4A" w14:textId="77777777" w:rsidR="00242B78" w:rsidRPr="00572A35" w:rsidRDefault="00242B78" w:rsidP="00242B78">
      <w:pPr>
        <w:ind w:left="1134"/>
        <w:rPr>
          <w:b/>
          <w:i w:val="0"/>
          <w:sz w:val="22"/>
          <w:szCs w:val="22"/>
          <w:lang w:eastAsia="en-US"/>
        </w:rPr>
      </w:pPr>
    </w:p>
    <w:p w14:paraId="0FB1FA6F"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39E1330A" w14:textId="77777777" w:rsidR="00242B78" w:rsidRPr="00572A35" w:rsidRDefault="00242B78" w:rsidP="00242B78">
      <w:pPr>
        <w:ind w:left="1134"/>
        <w:rPr>
          <w:b/>
          <w:i w:val="0"/>
          <w:sz w:val="22"/>
          <w:szCs w:val="22"/>
          <w:lang w:eastAsia="en-US"/>
        </w:rPr>
      </w:pPr>
    </w:p>
    <w:p w14:paraId="0F6FE1C0" w14:textId="77777777" w:rsidR="00242B78" w:rsidRPr="00572A35" w:rsidRDefault="00242B78" w:rsidP="00242B78">
      <w:pPr>
        <w:ind w:left="1134"/>
        <w:jc w:val="both"/>
        <w:rPr>
          <w:i w:val="0"/>
          <w:sz w:val="22"/>
          <w:szCs w:val="22"/>
          <w:lang w:eastAsia="en-US"/>
        </w:rPr>
      </w:pPr>
      <w:r w:rsidRPr="00572A35">
        <w:rPr>
          <w:i w:val="0"/>
          <w:sz w:val="22"/>
          <w:szCs w:val="22"/>
          <w:lang w:eastAsia="en-US"/>
        </w:rPr>
        <w:t xml:space="preserve">Projektant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5234316E" w14:textId="77777777" w:rsidR="00242B78" w:rsidRPr="00572A35" w:rsidRDefault="00242B78" w:rsidP="00242B78">
      <w:pPr>
        <w:ind w:left="1134"/>
        <w:jc w:val="both"/>
        <w:rPr>
          <w:i w:val="0"/>
          <w:sz w:val="22"/>
          <w:szCs w:val="22"/>
          <w:lang w:eastAsia="en-US"/>
        </w:rPr>
      </w:pPr>
    </w:p>
    <w:p w14:paraId="37592905" w14:textId="77777777" w:rsidR="00242B78" w:rsidRPr="00572A35" w:rsidRDefault="00242B78" w:rsidP="00242B78">
      <w:pPr>
        <w:ind w:left="1134"/>
        <w:jc w:val="both"/>
        <w:rPr>
          <w:i w:val="0"/>
          <w:sz w:val="22"/>
          <w:szCs w:val="22"/>
          <w:lang w:eastAsia="en-US"/>
        </w:rPr>
      </w:pPr>
      <w:r w:rsidRPr="00572A35">
        <w:rPr>
          <w:i w:val="0"/>
          <w:sz w:val="22"/>
          <w:szCs w:val="22"/>
          <w:lang w:eastAsia="en-US"/>
        </w:rPr>
        <w:t xml:space="preserve">Naročnik se zaveže varovati podatke, ki jih pridobi od projektanta, v zadevah, ki so predmet te pogodbe kot poslovno skrivnost, če </w:t>
      </w:r>
      <w:r>
        <w:rPr>
          <w:i w:val="0"/>
          <w:sz w:val="22"/>
          <w:szCs w:val="22"/>
          <w:lang w:eastAsia="en-US"/>
        </w:rPr>
        <w:t xml:space="preserve">ne gre za informacijo javnega značaja in če </w:t>
      </w:r>
      <w:r w:rsidRPr="00572A35">
        <w:rPr>
          <w:i w:val="0"/>
          <w:sz w:val="22"/>
          <w:szCs w:val="22"/>
          <w:lang w:eastAsia="en-US"/>
        </w:rPr>
        <w:t>so bili ti podatki določeni kot poslovna skrivnost s pisnim sklepom projektanta, oziroma podatke, za katere je očitno, da bi nastala občutna škoda projektantu, če bi zanje izvedela nepooblaščena oseba.</w:t>
      </w:r>
    </w:p>
    <w:p w14:paraId="72877968" w14:textId="77777777" w:rsidR="00242B78" w:rsidRPr="00572A35" w:rsidRDefault="00242B78" w:rsidP="00242B78">
      <w:pPr>
        <w:ind w:left="1134"/>
        <w:jc w:val="both"/>
        <w:rPr>
          <w:i w:val="0"/>
          <w:sz w:val="22"/>
          <w:szCs w:val="22"/>
          <w:lang w:eastAsia="en-US"/>
        </w:rPr>
      </w:pPr>
    </w:p>
    <w:p w14:paraId="52498DC1" w14:textId="77777777" w:rsidR="00242B78" w:rsidRPr="00572A35" w:rsidRDefault="00242B78" w:rsidP="00242B78">
      <w:pPr>
        <w:ind w:left="1134"/>
        <w:jc w:val="both"/>
        <w:rPr>
          <w:i w:val="0"/>
          <w:sz w:val="22"/>
          <w:szCs w:val="22"/>
          <w:lang w:eastAsia="en-US"/>
        </w:rPr>
      </w:pPr>
    </w:p>
    <w:p w14:paraId="6AD0126E" w14:textId="77777777" w:rsidR="00242B78" w:rsidRPr="00572A35" w:rsidRDefault="00242B78" w:rsidP="00242B78">
      <w:pPr>
        <w:ind w:left="1134"/>
        <w:jc w:val="both"/>
        <w:rPr>
          <w:b/>
          <w:i w:val="0"/>
          <w:sz w:val="22"/>
          <w:szCs w:val="22"/>
        </w:rPr>
      </w:pPr>
      <w:r w:rsidRPr="00572A35">
        <w:rPr>
          <w:b/>
          <w:i w:val="0"/>
          <w:sz w:val="22"/>
          <w:szCs w:val="22"/>
        </w:rPr>
        <w:t>Protikorupcijska klavzula</w:t>
      </w:r>
    </w:p>
    <w:p w14:paraId="4B6006B0" w14:textId="77777777" w:rsidR="00242B78" w:rsidRPr="00572A35" w:rsidRDefault="00242B78" w:rsidP="00242B78">
      <w:pPr>
        <w:ind w:left="1134"/>
        <w:jc w:val="both"/>
        <w:rPr>
          <w:b/>
          <w:i w:val="0"/>
          <w:sz w:val="22"/>
          <w:szCs w:val="22"/>
        </w:rPr>
      </w:pPr>
    </w:p>
    <w:p w14:paraId="3DED6A2D"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580F0AD3" w14:textId="77777777" w:rsidR="00242B78" w:rsidRPr="00572A35" w:rsidRDefault="00242B78" w:rsidP="00242B78">
      <w:pPr>
        <w:ind w:left="1134"/>
        <w:jc w:val="center"/>
        <w:rPr>
          <w:i w:val="0"/>
          <w:sz w:val="22"/>
          <w:szCs w:val="22"/>
        </w:rPr>
      </w:pPr>
    </w:p>
    <w:p w14:paraId="541F2F9F" w14:textId="77777777" w:rsidR="00242B78" w:rsidRPr="00572A35" w:rsidRDefault="00242B78" w:rsidP="00242B78">
      <w:pPr>
        <w:ind w:left="1134"/>
        <w:jc w:val="both"/>
        <w:rPr>
          <w:i w:val="0"/>
          <w:sz w:val="22"/>
          <w:szCs w:val="22"/>
        </w:rPr>
      </w:pPr>
      <w:r w:rsidRPr="00572A35">
        <w:rPr>
          <w:i w:val="0"/>
          <w:sz w:val="22"/>
          <w:szCs w:val="22"/>
        </w:rPr>
        <w:t>V primeru, da je pri izboru projektanta po tej pogodbi, pri sklenitvi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posredniku, je ta pogodba nična.</w:t>
      </w:r>
    </w:p>
    <w:p w14:paraId="4B72C0FA" w14:textId="77777777" w:rsidR="00242B78" w:rsidRPr="00572A35" w:rsidRDefault="00242B78" w:rsidP="00242B78">
      <w:pPr>
        <w:ind w:left="1134"/>
        <w:jc w:val="both"/>
        <w:rPr>
          <w:i w:val="0"/>
          <w:sz w:val="22"/>
          <w:szCs w:val="22"/>
        </w:rPr>
      </w:pPr>
    </w:p>
    <w:p w14:paraId="0C6204F9" w14:textId="77777777" w:rsidR="00242B78" w:rsidRPr="00572A35" w:rsidRDefault="00242B78" w:rsidP="00242B78">
      <w:pPr>
        <w:ind w:left="1134"/>
        <w:jc w:val="both"/>
        <w:rPr>
          <w:i w:val="0"/>
          <w:sz w:val="22"/>
          <w:szCs w:val="22"/>
        </w:rPr>
      </w:pPr>
      <w:r w:rsidRPr="00572A35">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765893E" w14:textId="77777777" w:rsidR="00242B78" w:rsidRPr="00572A35" w:rsidRDefault="00242B78" w:rsidP="00242B78">
      <w:pPr>
        <w:ind w:left="1134"/>
        <w:jc w:val="both"/>
        <w:rPr>
          <w:b/>
          <w:i w:val="0"/>
          <w:sz w:val="22"/>
          <w:szCs w:val="22"/>
        </w:rPr>
      </w:pPr>
    </w:p>
    <w:p w14:paraId="7D4EDF9E" w14:textId="77777777" w:rsidR="00242B78" w:rsidRPr="00572A35" w:rsidRDefault="00242B78" w:rsidP="00242B78">
      <w:pPr>
        <w:ind w:left="1134"/>
        <w:jc w:val="both"/>
        <w:rPr>
          <w:b/>
          <w:i w:val="0"/>
          <w:sz w:val="22"/>
          <w:szCs w:val="22"/>
        </w:rPr>
      </w:pPr>
    </w:p>
    <w:p w14:paraId="55E5B745" w14:textId="77777777" w:rsidR="00242B78" w:rsidRDefault="00242B78" w:rsidP="00242B78">
      <w:pPr>
        <w:ind w:left="1134"/>
        <w:rPr>
          <w:b/>
          <w:i w:val="0"/>
          <w:sz w:val="22"/>
          <w:szCs w:val="22"/>
          <w:lang w:eastAsia="en-US"/>
        </w:rPr>
      </w:pPr>
      <w:r w:rsidRPr="00572A35">
        <w:rPr>
          <w:b/>
          <w:i w:val="0"/>
          <w:sz w:val="22"/>
          <w:szCs w:val="22"/>
          <w:lang w:eastAsia="en-US"/>
        </w:rPr>
        <w:t>Prepoved prenosa terjatev</w:t>
      </w:r>
    </w:p>
    <w:p w14:paraId="68B4AA1B" w14:textId="77777777" w:rsidR="00242B78" w:rsidRPr="00572A35" w:rsidRDefault="00242B78" w:rsidP="00242B78">
      <w:pPr>
        <w:ind w:left="1134"/>
        <w:rPr>
          <w:b/>
          <w:i w:val="0"/>
          <w:sz w:val="22"/>
          <w:szCs w:val="22"/>
          <w:lang w:eastAsia="en-US"/>
        </w:rPr>
      </w:pPr>
    </w:p>
    <w:p w14:paraId="75EEB80E"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6217E0A7" w14:textId="77777777" w:rsidR="00242B78" w:rsidRPr="00572A35" w:rsidRDefault="00242B78" w:rsidP="00242B78">
      <w:pPr>
        <w:ind w:left="1134"/>
        <w:jc w:val="both"/>
        <w:rPr>
          <w:i w:val="0"/>
          <w:sz w:val="22"/>
          <w:szCs w:val="22"/>
          <w:lang w:eastAsia="en-US"/>
        </w:rPr>
      </w:pPr>
    </w:p>
    <w:p w14:paraId="49125257" w14:textId="77777777" w:rsidR="00242B78" w:rsidRPr="00572A35" w:rsidRDefault="00242B78" w:rsidP="00242B78">
      <w:pPr>
        <w:ind w:left="1134"/>
        <w:jc w:val="both"/>
        <w:rPr>
          <w:i w:val="0"/>
          <w:sz w:val="22"/>
          <w:szCs w:val="22"/>
          <w:lang w:eastAsia="en-US"/>
        </w:rPr>
      </w:pPr>
      <w:r w:rsidRPr="00572A35">
        <w:rPr>
          <w:i w:val="0"/>
          <w:sz w:val="22"/>
          <w:szCs w:val="22"/>
          <w:lang w:eastAsia="en-US"/>
        </w:rPr>
        <w:t xml:space="preserve">Pogodbeni stranki se v skladu s 417. členom Obligacijskega zakonika izrecno dogovorita, da projektant ne sme prenesti na drugega nobenih svojih bodočih terjatev do naročnika, ki jih bo pridobil na podlagi te pogodbe ali kateregakoli </w:t>
      </w:r>
      <w:r>
        <w:rPr>
          <w:i w:val="0"/>
          <w:sz w:val="22"/>
          <w:szCs w:val="22"/>
          <w:lang w:eastAsia="en-US"/>
        </w:rPr>
        <w:t xml:space="preserve">dodatka </w:t>
      </w:r>
      <w:r w:rsidRPr="00572A35">
        <w:rPr>
          <w:i w:val="0"/>
          <w:sz w:val="22"/>
          <w:szCs w:val="22"/>
          <w:lang w:eastAsia="en-US"/>
        </w:rPr>
        <w:t>, ki bo v prihodnosti sklenjen k njej. Prepoved prenosa bodočih terjatev na drugega zajema vse primere oziroma oblike odstopa terjatev, vključno z odstopom namesto izpolnitve, odstopom v izterjavo in odstopom v zavarovanje.</w:t>
      </w:r>
    </w:p>
    <w:p w14:paraId="5EEDAE1E" w14:textId="77777777" w:rsidR="00242B78" w:rsidRPr="00572A35" w:rsidRDefault="00242B78" w:rsidP="00242B78">
      <w:pPr>
        <w:ind w:left="1134"/>
        <w:jc w:val="both"/>
        <w:rPr>
          <w:i w:val="0"/>
          <w:sz w:val="22"/>
          <w:szCs w:val="22"/>
          <w:lang w:eastAsia="en-US"/>
        </w:rPr>
      </w:pPr>
    </w:p>
    <w:p w14:paraId="5F3D9EEC" w14:textId="77777777" w:rsidR="00242B78" w:rsidRPr="00572A35" w:rsidRDefault="00242B78" w:rsidP="00242B78">
      <w:pPr>
        <w:ind w:left="1134"/>
        <w:jc w:val="both"/>
        <w:rPr>
          <w:i w:val="0"/>
          <w:sz w:val="22"/>
          <w:szCs w:val="22"/>
          <w:lang w:eastAsia="en-US"/>
        </w:rPr>
      </w:pPr>
      <w:r w:rsidRPr="00572A35">
        <w:rPr>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projektanta do naročnika nastane takrat, ko je projektant pogodbena dela opravil in izročil naročniku v skladu s to pogodbo in jih naročniku obračunal z izstavitvijo e-računa ter je naročnik e-račun potrdil.</w:t>
      </w:r>
    </w:p>
    <w:p w14:paraId="5A069E65" w14:textId="77777777" w:rsidR="00242B78" w:rsidRPr="00572A35" w:rsidRDefault="00242B78" w:rsidP="00242B78">
      <w:pPr>
        <w:ind w:left="1134"/>
        <w:jc w:val="both"/>
        <w:rPr>
          <w:i w:val="0"/>
          <w:sz w:val="22"/>
          <w:szCs w:val="22"/>
          <w:lang w:eastAsia="en-US"/>
        </w:rPr>
      </w:pPr>
    </w:p>
    <w:p w14:paraId="4AF780A7" w14:textId="77777777" w:rsidR="00242B78" w:rsidRPr="00572A35" w:rsidRDefault="00242B78" w:rsidP="00242B78">
      <w:pPr>
        <w:ind w:left="1134"/>
        <w:jc w:val="both"/>
        <w:rPr>
          <w:i w:val="0"/>
          <w:sz w:val="22"/>
          <w:szCs w:val="22"/>
          <w:lang w:eastAsia="en-US"/>
        </w:rPr>
      </w:pPr>
      <w:r w:rsidRPr="00572A35">
        <w:rPr>
          <w:i w:val="0"/>
          <w:sz w:val="22"/>
          <w:szCs w:val="22"/>
          <w:lang w:eastAsia="en-US"/>
        </w:rPr>
        <w:t xml:space="preserve">V primeru, da bi projektant kljub dogovoru o prepovedi prenosa bodočih  terjatev iz prvega odstavka tega člena prenesel katerokoli svojo bodočo terjatev do naročnika na drugega, lahko naročnik s pisno izjavo, ki jo priporočeno po pošti pošlje projektantu, s takojšnjim učinkom (brez odpovednega roka) odpove to pogodbo, vključno z vsemi k njej sklenjenimi </w:t>
      </w:r>
      <w:r>
        <w:rPr>
          <w:i w:val="0"/>
          <w:sz w:val="22"/>
          <w:szCs w:val="22"/>
          <w:lang w:eastAsia="en-US"/>
        </w:rPr>
        <w:t xml:space="preserve">dodatki </w:t>
      </w:r>
      <w:r w:rsidRPr="00572A35">
        <w:rPr>
          <w:i w:val="0"/>
          <w:sz w:val="22"/>
          <w:szCs w:val="22"/>
          <w:lang w:eastAsia="en-US"/>
        </w:rPr>
        <w:t>.</w:t>
      </w:r>
    </w:p>
    <w:p w14:paraId="140F5918" w14:textId="77777777" w:rsidR="00242B78" w:rsidRPr="00572A35" w:rsidRDefault="00242B78" w:rsidP="00242B78">
      <w:pPr>
        <w:ind w:left="1134"/>
        <w:jc w:val="both"/>
        <w:rPr>
          <w:i w:val="0"/>
          <w:sz w:val="22"/>
          <w:szCs w:val="22"/>
          <w:lang w:eastAsia="en-US"/>
        </w:rPr>
      </w:pPr>
    </w:p>
    <w:p w14:paraId="2BD999B4" w14:textId="77777777" w:rsidR="00242B78" w:rsidRDefault="00242B78" w:rsidP="00242B78">
      <w:pPr>
        <w:ind w:left="1134"/>
        <w:jc w:val="both"/>
        <w:rPr>
          <w:i w:val="0"/>
          <w:sz w:val="22"/>
          <w:szCs w:val="22"/>
          <w:lang w:eastAsia="en-US"/>
        </w:rPr>
      </w:pPr>
      <w:r w:rsidRPr="00572A35">
        <w:rPr>
          <w:i w:val="0"/>
          <w:sz w:val="22"/>
          <w:szCs w:val="22"/>
          <w:lang w:eastAsia="en-US"/>
        </w:rPr>
        <w:t xml:space="preserve">V primeru, da bi projektant kljub dogovoru o prepovedi prenosa bodočih  terjatev iz prvega odstavka tega člena prenesel katerokoli svojo bodočo terjatev do naročnika na drugega, je dolžan naročniku plačati tudi pogodbeno kazen v znesku 10 % (desetih odstotkov) od pogodbene cene z DDV, </w:t>
      </w:r>
      <w:proofErr w:type="spellStart"/>
      <w:r w:rsidRPr="00572A35">
        <w:rPr>
          <w:i w:val="0"/>
          <w:sz w:val="22"/>
          <w:szCs w:val="22"/>
          <w:lang w:eastAsia="en-US"/>
        </w:rPr>
        <w:t>t.j</w:t>
      </w:r>
      <w:proofErr w:type="spellEnd"/>
      <w:r w:rsidRPr="00572A35">
        <w:rPr>
          <w:i w:val="0"/>
          <w:sz w:val="22"/>
          <w:szCs w:val="22"/>
          <w:lang w:eastAsia="en-US"/>
        </w:rPr>
        <w:t xml:space="preserve">. </w:t>
      </w:r>
      <w:r>
        <w:rPr>
          <w:i w:val="0"/>
          <w:sz w:val="22"/>
          <w:szCs w:val="22"/>
          <w:lang w:eastAsia="en-US"/>
        </w:rPr>
        <w:t>…………..</w:t>
      </w:r>
      <w:r w:rsidRPr="003D7A01">
        <w:rPr>
          <w:i w:val="0"/>
          <w:sz w:val="22"/>
          <w:szCs w:val="22"/>
          <w:lang w:eastAsia="en-US"/>
        </w:rPr>
        <w:t xml:space="preserve"> E</w:t>
      </w:r>
      <w:r w:rsidRPr="00AA5B80">
        <w:rPr>
          <w:i w:val="0"/>
          <w:sz w:val="22"/>
          <w:szCs w:val="22"/>
          <w:lang w:eastAsia="en-US"/>
        </w:rPr>
        <w:t>UR. Naročnik ima pravico zahtevati plačilo pogodbene kazni ne glede na to,</w:t>
      </w:r>
      <w:r w:rsidRPr="00572A35">
        <w:rPr>
          <w:i w:val="0"/>
          <w:sz w:val="22"/>
          <w:szCs w:val="22"/>
          <w:lang w:eastAsia="en-US"/>
        </w:rPr>
        <w:t xml:space="preserve"> ali je uveljavil pravico do odpovedi pogodbe iz tretjega odstavka tega člena ali ne. Naročnik ima pravico zahtevati pogodbeno kazen, tudi če presega škodo, ki mu je nastala, in celo če mu ni nastala nobena škoda.</w:t>
      </w:r>
    </w:p>
    <w:p w14:paraId="55EA59C4" w14:textId="77777777" w:rsidR="00242B78" w:rsidRDefault="00242B78" w:rsidP="00242B78">
      <w:pPr>
        <w:ind w:left="1134"/>
        <w:jc w:val="both"/>
        <w:rPr>
          <w:i w:val="0"/>
          <w:sz w:val="22"/>
          <w:szCs w:val="22"/>
          <w:lang w:eastAsia="en-US"/>
        </w:rPr>
      </w:pPr>
    </w:p>
    <w:p w14:paraId="1A82AA11" w14:textId="77777777" w:rsidR="00242B78" w:rsidRDefault="00242B78" w:rsidP="00242B78">
      <w:pPr>
        <w:ind w:left="1134"/>
        <w:jc w:val="both"/>
        <w:rPr>
          <w:i w:val="0"/>
          <w:sz w:val="22"/>
          <w:szCs w:val="22"/>
          <w:lang w:eastAsia="en-US"/>
        </w:rPr>
      </w:pPr>
      <w:r w:rsidRPr="009B4CE1">
        <w:rPr>
          <w:i w:val="0"/>
          <w:sz w:val="22"/>
          <w:szCs w:val="22"/>
          <w:lang w:eastAsia="en-US"/>
        </w:rPr>
        <w:t>Za znesek pogodbene kazni bo naročnik izvajalcu izstavil račun, ki ga mora izvajalec poravnati v roku 30 (tridesetih) dni.</w:t>
      </w:r>
    </w:p>
    <w:p w14:paraId="21C31D4D" w14:textId="77777777" w:rsidR="00242B78" w:rsidRPr="00572A35" w:rsidRDefault="00242B78" w:rsidP="00242B78">
      <w:pPr>
        <w:ind w:left="1134"/>
        <w:jc w:val="both"/>
        <w:rPr>
          <w:sz w:val="22"/>
          <w:szCs w:val="22"/>
          <w:lang w:eastAsia="en-US"/>
        </w:rPr>
      </w:pPr>
      <w:r w:rsidRPr="00572A35">
        <w:rPr>
          <w:i w:val="0"/>
          <w:sz w:val="22"/>
          <w:szCs w:val="22"/>
          <w:lang w:eastAsia="en-US"/>
        </w:rPr>
        <w:t xml:space="preserve">V primeru, da bi projektant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projektanta. Škoda vključuje tudi (a ne izključno) vse zneske, ki bi jih moral naročnik plačati kateremukoli subjektu (vključno s podizvajalci in prevzemniki terjatev) in bi presegali njegove obveznosti po tej pogodbi in </w:t>
      </w:r>
      <w:r>
        <w:rPr>
          <w:i w:val="0"/>
          <w:sz w:val="22"/>
          <w:szCs w:val="22"/>
          <w:lang w:eastAsia="en-US"/>
        </w:rPr>
        <w:t xml:space="preserve">dodatkih </w:t>
      </w:r>
      <w:r w:rsidRPr="00572A35">
        <w:rPr>
          <w:i w:val="0"/>
          <w:sz w:val="22"/>
          <w:szCs w:val="22"/>
          <w:lang w:eastAsia="en-US"/>
        </w:rPr>
        <w:t xml:space="preserve">, sklenjenih k njej, oziroma zneske, ki bi jih moral naročnik plačati dvakrat, ker bi bila prvotna izpolnitev enemu od subjektov nepravilna, vključno z zakonskimi zamudnimi obrestmi, ki bi jih moral naročnik plačati kateremukoli subjektu. Projektant soglaša s tem, </w:t>
      </w:r>
      <w:r w:rsidRPr="00572A35">
        <w:rPr>
          <w:i w:val="0"/>
          <w:sz w:val="22"/>
          <w:szCs w:val="22"/>
          <w:lang w:eastAsia="en-US"/>
        </w:rPr>
        <w:lastRenderedPageBreak/>
        <w:t xml:space="preserve">da naročnik ni odgovoren za morebitno svojo nepravilno izpolnitev, do katere bi prišlo v primeru kršitve prepovedi prenosa bodočih terjatev s strani projektanta,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547E59E" w14:textId="77777777" w:rsidR="00242B78" w:rsidRDefault="00242B78" w:rsidP="00242B78">
      <w:pPr>
        <w:ind w:left="1134"/>
        <w:jc w:val="both"/>
        <w:rPr>
          <w:b/>
          <w:i w:val="0"/>
          <w:sz w:val="22"/>
          <w:szCs w:val="22"/>
        </w:rPr>
      </w:pPr>
    </w:p>
    <w:p w14:paraId="4240C5A6" w14:textId="77777777" w:rsidR="00242B78" w:rsidRDefault="00242B78" w:rsidP="00242B78">
      <w:pPr>
        <w:ind w:left="1134"/>
        <w:jc w:val="both"/>
        <w:rPr>
          <w:b/>
          <w:i w:val="0"/>
          <w:sz w:val="22"/>
          <w:szCs w:val="22"/>
        </w:rPr>
      </w:pPr>
    </w:p>
    <w:p w14:paraId="49EB56AF" w14:textId="77777777" w:rsidR="00242B78" w:rsidRDefault="00242B78" w:rsidP="00242B78">
      <w:pPr>
        <w:ind w:left="1134"/>
        <w:jc w:val="both"/>
        <w:rPr>
          <w:b/>
          <w:i w:val="0"/>
          <w:sz w:val="22"/>
          <w:szCs w:val="22"/>
        </w:rPr>
      </w:pPr>
      <w:r w:rsidRPr="00572A35">
        <w:rPr>
          <w:b/>
          <w:i w:val="0"/>
          <w:sz w:val="22"/>
          <w:szCs w:val="22"/>
        </w:rPr>
        <w:t>Spremembe pogodbe</w:t>
      </w:r>
    </w:p>
    <w:p w14:paraId="64694832" w14:textId="77777777" w:rsidR="00242B78" w:rsidRPr="00572A35" w:rsidRDefault="00242B78" w:rsidP="00242B78">
      <w:pPr>
        <w:ind w:left="1134"/>
        <w:jc w:val="both"/>
        <w:rPr>
          <w:b/>
          <w:i w:val="0"/>
          <w:sz w:val="22"/>
          <w:szCs w:val="22"/>
        </w:rPr>
      </w:pPr>
    </w:p>
    <w:p w14:paraId="36039116"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41E1DA8D" w14:textId="77777777" w:rsidR="00242B78" w:rsidRPr="00572A35" w:rsidRDefault="00242B78" w:rsidP="00242B78">
      <w:pPr>
        <w:ind w:left="1134"/>
        <w:jc w:val="both"/>
        <w:rPr>
          <w:b/>
          <w:i w:val="0"/>
          <w:sz w:val="22"/>
          <w:szCs w:val="22"/>
        </w:rPr>
      </w:pPr>
    </w:p>
    <w:p w14:paraId="108A19BC" w14:textId="77777777" w:rsidR="00242B78" w:rsidRPr="00572A35" w:rsidRDefault="00242B78" w:rsidP="00242B78">
      <w:pPr>
        <w:ind w:left="1134"/>
        <w:jc w:val="both"/>
        <w:rPr>
          <w:i w:val="0"/>
          <w:sz w:val="22"/>
          <w:szCs w:val="22"/>
        </w:rPr>
      </w:pPr>
      <w:r w:rsidRPr="00572A35">
        <w:rPr>
          <w:i w:val="0"/>
          <w:sz w:val="22"/>
          <w:szCs w:val="22"/>
        </w:rPr>
        <w:t>Vse spremembe in dopolnitve te pogodbe se dogovorijo v obliki pisnih dodatkov k tej pogodbi.</w:t>
      </w:r>
    </w:p>
    <w:p w14:paraId="1D09F1DA" w14:textId="77777777" w:rsidR="00242B78" w:rsidRDefault="00242B78" w:rsidP="00242B78">
      <w:pPr>
        <w:ind w:left="1134"/>
        <w:jc w:val="both"/>
        <w:rPr>
          <w:i w:val="0"/>
          <w:sz w:val="22"/>
          <w:szCs w:val="22"/>
        </w:rPr>
      </w:pPr>
    </w:p>
    <w:p w14:paraId="219006A6" w14:textId="77777777" w:rsidR="00242B78" w:rsidRDefault="00242B78" w:rsidP="00242B78">
      <w:pPr>
        <w:ind w:left="1134"/>
        <w:jc w:val="both"/>
        <w:rPr>
          <w:i w:val="0"/>
          <w:sz w:val="22"/>
          <w:szCs w:val="22"/>
        </w:rPr>
      </w:pPr>
    </w:p>
    <w:p w14:paraId="2D5BC89A" w14:textId="77777777" w:rsidR="00242B78" w:rsidRDefault="00242B78" w:rsidP="00242B78">
      <w:pPr>
        <w:ind w:left="1134"/>
        <w:jc w:val="both"/>
        <w:rPr>
          <w:b/>
          <w:i w:val="0"/>
          <w:sz w:val="22"/>
          <w:szCs w:val="22"/>
        </w:rPr>
      </w:pPr>
      <w:r w:rsidRPr="00572A35">
        <w:rPr>
          <w:b/>
          <w:i w:val="0"/>
          <w:sz w:val="22"/>
          <w:szCs w:val="22"/>
        </w:rPr>
        <w:t>Reševanje sporov</w:t>
      </w:r>
    </w:p>
    <w:p w14:paraId="352B7B8F" w14:textId="77777777" w:rsidR="00242B78" w:rsidRPr="00572A35" w:rsidRDefault="00242B78" w:rsidP="00242B78">
      <w:pPr>
        <w:ind w:left="1134"/>
        <w:jc w:val="both"/>
        <w:rPr>
          <w:b/>
          <w:i w:val="0"/>
          <w:sz w:val="22"/>
          <w:szCs w:val="22"/>
        </w:rPr>
      </w:pPr>
    </w:p>
    <w:p w14:paraId="602FFEF4"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2C54C6F6" w14:textId="77777777" w:rsidR="00242B78" w:rsidRPr="00572A35" w:rsidRDefault="00242B78" w:rsidP="00242B78">
      <w:pPr>
        <w:ind w:left="1134"/>
        <w:jc w:val="both"/>
        <w:rPr>
          <w:i w:val="0"/>
          <w:sz w:val="22"/>
          <w:szCs w:val="22"/>
        </w:rPr>
      </w:pPr>
    </w:p>
    <w:p w14:paraId="4B61898F" w14:textId="77777777" w:rsidR="00242B78" w:rsidRPr="00572A35" w:rsidRDefault="00242B78" w:rsidP="00242B78">
      <w:pPr>
        <w:ind w:left="1134"/>
        <w:jc w:val="both"/>
        <w:rPr>
          <w:i w:val="0"/>
          <w:sz w:val="22"/>
          <w:szCs w:val="22"/>
        </w:rPr>
      </w:pPr>
      <w:r w:rsidRPr="00572A35">
        <w:rPr>
          <w:i w:val="0"/>
          <w:sz w:val="22"/>
          <w:szCs w:val="22"/>
        </w:rPr>
        <w:t>Morebitne spore iz te pogodbe bosta pogodbeni stranki reševali sporazumno, če pa to ne bo mogoče, bo o sporih odločalo pristojno sodišče v Ljubljani.</w:t>
      </w:r>
    </w:p>
    <w:p w14:paraId="77E703A5" w14:textId="77777777" w:rsidR="00242B78" w:rsidRDefault="00242B78" w:rsidP="00242B78">
      <w:pPr>
        <w:ind w:left="1134"/>
        <w:jc w:val="both"/>
        <w:rPr>
          <w:i w:val="0"/>
          <w:sz w:val="22"/>
          <w:szCs w:val="22"/>
        </w:rPr>
      </w:pPr>
    </w:p>
    <w:p w14:paraId="7483C2D4" w14:textId="77777777" w:rsidR="00242B78" w:rsidRPr="00572A35" w:rsidRDefault="00242B78" w:rsidP="00242B78">
      <w:pPr>
        <w:ind w:left="1134"/>
        <w:jc w:val="both"/>
        <w:rPr>
          <w:b/>
          <w:i w:val="0"/>
          <w:sz w:val="22"/>
          <w:szCs w:val="22"/>
        </w:rPr>
      </w:pPr>
    </w:p>
    <w:p w14:paraId="7DD642D0" w14:textId="77777777" w:rsidR="00242B78" w:rsidRDefault="00242B78" w:rsidP="00242B78">
      <w:pPr>
        <w:ind w:left="1134"/>
        <w:jc w:val="both"/>
        <w:rPr>
          <w:b/>
          <w:i w:val="0"/>
          <w:sz w:val="22"/>
          <w:szCs w:val="22"/>
        </w:rPr>
      </w:pPr>
      <w:r w:rsidRPr="00572A35">
        <w:rPr>
          <w:b/>
          <w:i w:val="0"/>
          <w:sz w:val="22"/>
          <w:szCs w:val="22"/>
        </w:rPr>
        <w:t>Končne določbe</w:t>
      </w:r>
    </w:p>
    <w:p w14:paraId="1FCE12E3" w14:textId="77777777" w:rsidR="00242B78" w:rsidRPr="00572A35" w:rsidRDefault="00242B78" w:rsidP="00242B78">
      <w:pPr>
        <w:ind w:left="1134"/>
        <w:jc w:val="both"/>
        <w:rPr>
          <w:b/>
          <w:i w:val="0"/>
          <w:sz w:val="22"/>
          <w:szCs w:val="22"/>
        </w:rPr>
      </w:pPr>
    </w:p>
    <w:p w14:paraId="3FB7428A"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74808B2F" w14:textId="77777777" w:rsidR="00242B78" w:rsidRPr="00572A35" w:rsidRDefault="00242B78" w:rsidP="00242B78">
      <w:pPr>
        <w:ind w:left="1134"/>
        <w:jc w:val="both"/>
        <w:rPr>
          <w:i w:val="0"/>
          <w:sz w:val="22"/>
          <w:szCs w:val="22"/>
        </w:rPr>
      </w:pPr>
    </w:p>
    <w:p w14:paraId="02688F3A" w14:textId="77777777" w:rsidR="00242B78" w:rsidRPr="00572A35" w:rsidRDefault="00242B78" w:rsidP="00242B78">
      <w:pPr>
        <w:ind w:left="1134"/>
        <w:rPr>
          <w:i w:val="0"/>
          <w:sz w:val="22"/>
          <w:szCs w:val="22"/>
          <w:lang w:eastAsia="en-US"/>
        </w:rPr>
      </w:pPr>
      <w:r w:rsidRPr="00572A35">
        <w:rPr>
          <w:i w:val="0"/>
          <w:sz w:val="22"/>
          <w:szCs w:val="22"/>
          <w:lang w:eastAsia="en-US"/>
        </w:rPr>
        <w:t xml:space="preserve">Ta pogodba je sklenjena, ko jo podpišeta obe pogodbeni stranki, veljati pa začne z dnem predložitve finančnega zavarovanja pod pogojem, da je predloženo v skladu z določili </w:t>
      </w:r>
      <w:r>
        <w:rPr>
          <w:i w:val="0"/>
          <w:sz w:val="22"/>
          <w:szCs w:val="22"/>
          <w:lang w:eastAsia="en-US"/>
        </w:rPr>
        <w:t>15</w:t>
      </w:r>
      <w:r w:rsidRPr="00572A35">
        <w:rPr>
          <w:i w:val="0"/>
          <w:sz w:val="22"/>
          <w:szCs w:val="22"/>
          <w:lang w:eastAsia="en-US"/>
        </w:rPr>
        <w:t>. člena te pogodbe.</w:t>
      </w:r>
    </w:p>
    <w:p w14:paraId="004B4F02" w14:textId="77777777" w:rsidR="00242B78" w:rsidRDefault="00242B78" w:rsidP="00242B78">
      <w:pPr>
        <w:ind w:left="1134"/>
        <w:rPr>
          <w:i w:val="0"/>
          <w:sz w:val="22"/>
          <w:szCs w:val="22"/>
        </w:rPr>
      </w:pPr>
    </w:p>
    <w:p w14:paraId="6422B646" w14:textId="77777777" w:rsidR="00242B78" w:rsidRPr="00572A35" w:rsidRDefault="00242B78" w:rsidP="00242B78">
      <w:pPr>
        <w:ind w:left="1134"/>
        <w:rPr>
          <w:i w:val="0"/>
          <w:sz w:val="22"/>
          <w:szCs w:val="22"/>
        </w:rPr>
      </w:pPr>
    </w:p>
    <w:p w14:paraId="22B79542" w14:textId="77777777" w:rsidR="00242B78" w:rsidRPr="00572A35" w:rsidRDefault="00242B78" w:rsidP="00242B78">
      <w:pPr>
        <w:pStyle w:val="Odstavekseznama"/>
        <w:numPr>
          <w:ilvl w:val="0"/>
          <w:numId w:val="30"/>
        </w:numPr>
        <w:ind w:left="1134"/>
        <w:contextualSpacing/>
        <w:jc w:val="center"/>
        <w:rPr>
          <w:i w:val="0"/>
          <w:sz w:val="22"/>
          <w:szCs w:val="22"/>
          <w:lang w:eastAsia="en-US"/>
        </w:rPr>
      </w:pPr>
      <w:r w:rsidRPr="00572A35">
        <w:rPr>
          <w:i w:val="0"/>
          <w:sz w:val="22"/>
          <w:szCs w:val="22"/>
          <w:lang w:eastAsia="en-US"/>
        </w:rPr>
        <w:t>člen</w:t>
      </w:r>
    </w:p>
    <w:p w14:paraId="77E5DBE4" w14:textId="77777777" w:rsidR="00242B78" w:rsidRPr="00572A35" w:rsidRDefault="00242B78" w:rsidP="00242B78">
      <w:pPr>
        <w:ind w:left="1134"/>
        <w:jc w:val="both"/>
        <w:rPr>
          <w:i w:val="0"/>
          <w:sz w:val="22"/>
          <w:szCs w:val="22"/>
        </w:rPr>
      </w:pPr>
    </w:p>
    <w:p w14:paraId="4831AEA4" w14:textId="77777777" w:rsidR="00242B78" w:rsidRPr="00572A35" w:rsidRDefault="00242B78" w:rsidP="00242B78">
      <w:pPr>
        <w:ind w:left="1134"/>
        <w:jc w:val="both"/>
        <w:rPr>
          <w:i w:val="0"/>
          <w:sz w:val="22"/>
          <w:szCs w:val="22"/>
        </w:rPr>
      </w:pPr>
      <w:r w:rsidRPr="00572A35">
        <w:rPr>
          <w:i w:val="0"/>
          <w:sz w:val="22"/>
          <w:szCs w:val="22"/>
        </w:rPr>
        <w:t>Ta pogodba je sestavljena v 4 (štirih) enakih izvodih, od katerih prejme vsaka pogodbena stranka po 2 (dva) izvoda.</w:t>
      </w:r>
    </w:p>
    <w:p w14:paraId="3505AA50" w14:textId="77777777" w:rsidR="00242B78" w:rsidRDefault="00242B78" w:rsidP="00242B78">
      <w:pPr>
        <w:ind w:left="1134"/>
        <w:jc w:val="both"/>
        <w:rPr>
          <w:i w:val="0"/>
          <w:sz w:val="22"/>
          <w:szCs w:val="22"/>
        </w:rPr>
      </w:pPr>
    </w:p>
    <w:p w14:paraId="356385A5" w14:textId="77777777" w:rsidR="00242B78" w:rsidRPr="00572A35" w:rsidRDefault="00242B78" w:rsidP="00242B78">
      <w:pPr>
        <w:ind w:left="1134"/>
        <w:jc w:val="both"/>
        <w:rPr>
          <w:i w:val="0"/>
          <w:sz w:val="22"/>
          <w:szCs w:val="22"/>
        </w:rPr>
      </w:pPr>
    </w:p>
    <w:tbl>
      <w:tblPr>
        <w:tblW w:w="0" w:type="auto"/>
        <w:tblInd w:w="1134" w:type="dxa"/>
        <w:tblLook w:val="01E0" w:firstRow="1" w:lastRow="1" w:firstColumn="1" w:lastColumn="1" w:noHBand="0" w:noVBand="0"/>
      </w:tblPr>
      <w:tblGrid>
        <w:gridCol w:w="5042"/>
        <w:gridCol w:w="3791"/>
      </w:tblGrid>
      <w:tr w:rsidR="00242B78" w:rsidRPr="00BA260F" w14:paraId="3B5C2C00" w14:textId="77777777" w:rsidTr="00667F4D">
        <w:tc>
          <w:tcPr>
            <w:tcW w:w="5042" w:type="dxa"/>
          </w:tcPr>
          <w:p w14:paraId="460AE8D4" w14:textId="77777777" w:rsidR="00242B78" w:rsidRPr="00BA260F" w:rsidRDefault="00242B78" w:rsidP="00667F4D">
            <w:pPr>
              <w:ind w:left="-77"/>
              <w:contextualSpacing/>
              <w:jc w:val="both"/>
              <w:rPr>
                <w:i w:val="0"/>
                <w:sz w:val="22"/>
                <w:szCs w:val="22"/>
              </w:rPr>
            </w:pPr>
            <w:r w:rsidRPr="00BA260F">
              <w:rPr>
                <w:i w:val="0"/>
                <w:sz w:val="22"/>
                <w:szCs w:val="22"/>
              </w:rPr>
              <w:t>Številka:</w:t>
            </w:r>
          </w:p>
        </w:tc>
        <w:tc>
          <w:tcPr>
            <w:tcW w:w="3791" w:type="dxa"/>
            <w:hideMark/>
          </w:tcPr>
          <w:p w14:paraId="2B92D759" w14:textId="77777777" w:rsidR="00242B78" w:rsidRPr="00BA260F" w:rsidRDefault="00242B78" w:rsidP="00667F4D">
            <w:pPr>
              <w:contextualSpacing/>
              <w:jc w:val="both"/>
              <w:rPr>
                <w:i w:val="0"/>
                <w:sz w:val="22"/>
                <w:szCs w:val="22"/>
              </w:rPr>
            </w:pPr>
            <w:r w:rsidRPr="00BA260F">
              <w:rPr>
                <w:i w:val="0"/>
                <w:sz w:val="22"/>
                <w:szCs w:val="22"/>
              </w:rPr>
              <w:t xml:space="preserve">Številka pogodbe: </w:t>
            </w:r>
            <w:r>
              <w:rPr>
                <w:i w:val="0"/>
                <w:sz w:val="22"/>
                <w:szCs w:val="22"/>
              </w:rPr>
              <w:t>C7560-21-210002</w:t>
            </w:r>
          </w:p>
        </w:tc>
      </w:tr>
      <w:tr w:rsidR="00242B78" w:rsidRPr="00BA260F" w14:paraId="42F6BF1C" w14:textId="77777777" w:rsidTr="00667F4D">
        <w:tc>
          <w:tcPr>
            <w:tcW w:w="5042" w:type="dxa"/>
          </w:tcPr>
          <w:p w14:paraId="5A10DE74" w14:textId="77777777" w:rsidR="00242B78" w:rsidRPr="00BA260F" w:rsidRDefault="00242B78" w:rsidP="00667F4D">
            <w:pPr>
              <w:contextualSpacing/>
              <w:jc w:val="both"/>
              <w:rPr>
                <w:i w:val="0"/>
                <w:sz w:val="22"/>
                <w:szCs w:val="22"/>
              </w:rPr>
            </w:pPr>
          </w:p>
        </w:tc>
        <w:tc>
          <w:tcPr>
            <w:tcW w:w="3791" w:type="dxa"/>
          </w:tcPr>
          <w:p w14:paraId="5432FBE7" w14:textId="77777777" w:rsidR="00242B78" w:rsidRPr="00BA260F" w:rsidRDefault="00242B78" w:rsidP="00667F4D">
            <w:pPr>
              <w:contextualSpacing/>
              <w:jc w:val="both"/>
              <w:rPr>
                <w:i w:val="0"/>
                <w:sz w:val="22"/>
                <w:szCs w:val="22"/>
              </w:rPr>
            </w:pPr>
            <w:r w:rsidRPr="00BA260F">
              <w:rPr>
                <w:i w:val="0"/>
                <w:sz w:val="22"/>
                <w:szCs w:val="22"/>
              </w:rPr>
              <w:t xml:space="preserve">Številka dok. DS: </w:t>
            </w:r>
            <w:r w:rsidRPr="00C82B11">
              <w:rPr>
                <w:i w:val="0"/>
                <w:sz w:val="22"/>
                <w:szCs w:val="22"/>
              </w:rPr>
              <w:t>430-2565/2020</w:t>
            </w:r>
            <w:r>
              <w:rPr>
                <w:i w:val="0"/>
                <w:sz w:val="22"/>
                <w:szCs w:val="22"/>
              </w:rPr>
              <w:t>-3</w:t>
            </w:r>
          </w:p>
        </w:tc>
      </w:tr>
      <w:tr w:rsidR="00242B78" w:rsidRPr="00BA260F" w14:paraId="110DDF4B" w14:textId="77777777" w:rsidTr="00667F4D">
        <w:tc>
          <w:tcPr>
            <w:tcW w:w="5042" w:type="dxa"/>
          </w:tcPr>
          <w:p w14:paraId="0F0E681F" w14:textId="77777777" w:rsidR="00242B78" w:rsidRPr="00BA260F" w:rsidRDefault="00242B78" w:rsidP="00667F4D">
            <w:pPr>
              <w:contextualSpacing/>
              <w:jc w:val="both"/>
              <w:rPr>
                <w:i w:val="0"/>
                <w:sz w:val="22"/>
                <w:szCs w:val="22"/>
              </w:rPr>
            </w:pPr>
          </w:p>
        </w:tc>
        <w:tc>
          <w:tcPr>
            <w:tcW w:w="3791" w:type="dxa"/>
          </w:tcPr>
          <w:p w14:paraId="36BD23A9" w14:textId="77777777" w:rsidR="00242B78" w:rsidRPr="00BA260F" w:rsidRDefault="00242B78" w:rsidP="00667F4D">
            <w:pPr>
              <w:contextualSpacing/>
              <w:jc w:val="both"/>
              <w:rPr>
                <w:i w:val="0"/>
                <w:sz w:val="22"/>
                <w:szCs w:val="22"/>
              </w:rPr>
            </w:pPr>
          </w:p>
        </w:tc>
      </w:tr>
      <w:tr w:rsidR="00242B78" w:rsidRPr="00BA260F" w14:paraId="1988E364" w14:textId="77777777" w:rsidTr="00667F4D">
        <w:tc>
          <w:tcPr>
            <w:tcW w:w="5042" w:type="dxa"/>
            <w:hideMark/>
          </w:tcPr>
          <w:p w14:paraId="5C3BEC01" w14:textId="77777777" w:rsidR="00242B78" w:rsidRPr="00BA260F" w:rsidRDefault="00242B78" w:rsidP="00667F4D">
            <w:pPr>
              <w:ind w:left="-105"/>
              <w:contextualSpacing/>
              <w:jc w:val="both"/>
              <w:rPr>
                <w:i w:val="0"/>
                <w:sz w:val="22"/>
                <w:szCs w:val="22"/>
              </w:rPr>
            </w:pPr>
            <w:r w:rsidRPr="00BA260F">
              <w:rPr>
                <w:i w:val="0"/>
                <w:sz w:val="22"/>
                <w:szCs w:val="22"/>
              </w:rPr>
              <w:t>Datum:</w:t>
            </w:r>
          </w:p>
        </w:tc>
        <w:tc>
          <w:tcPr>
            <w:tcW w:w="3791" w:type="dxa"/>
            <w:hideMark/>
          </w:tcPr>
          <w:p w14:paraId="01D9BF34" w14:textId="77777777" w:rsidR="00242B78" w:rsidRPr="00BA260F" w:rsidRDefault="00242B78" w:rsidP="00667F4D">
            <w:pPr>
              <w:contextualSpacing/>
              <w:jc w:val="both"/>
              <w:rPr>
                <w:i w:val="0"/>
                <w:sz w:val="22"/>
                <w:szCs w:val="22"/>
              </w:rPr>
            </w:pPr>
            <w:r w:rsidRPr="00BA260F">
              <w:rPr>
                <w:i w:val="0"/>
                <w:sz w:val="22"/>
                <w:szCs w:val="22"/>
              </w:rPr>
              <w:t>Datum:</w:t>
            </w:r>
          </w:p>
        </w:tc>
      </w:tr>
      <w:tr w:rsidR="00242B78" w:rsidRPr="00BA260F" w14:paraId="4AE40035" w14:textId="77777777" w:rsidTr="00667F4D">
        <w:tc>
          <w:tcPr>
            <w:tcW w:w="5042" w:type="dxa"/>
          </w:tcPr>
          <w:p w14:paraId="33884155" w14:textId="77777777" w:rsidR="00242B78" w:rsidRPr="00BA260F" w:rsidRDefault="00242B78" w:rsidP="00667F4D">
            <w:pPr>
              <w:contextualSpacing/>
              <w:jc w:val="both"/>
              <w:rPr>
                <w:i w:val="0"/>
                <w:sz w:val="22"/>
                <w:szCs w:val="22"/>
              </w:rPr>
            </w:pPr>
          </w:p>
        </w:tc>
        <w:tc>
          <w:tcPr>
            <w:tcW w:w="3791" w:type="dxa"/>
          </w:tcPr>
          <w:p w14:paraId="0D3F27BC" w14:textId="77777777" w:rsidR="00242B78" w:rsidRPr="00BA260F" w:rsidRDefault="00242B78" w:rsidP="00667F4D">
            <w:pPr>
              <w:contextualSpacing/>
              <w:jc w:val="both"/>
              <w:rPr>
                <w:i w:val="0"/>
                <w:sz w:val="22"/>
                <w:szCs w:val="22"/>
              </w:rPr>
            </w:pPr>
          </w:p>
        </w:tc>
      </w:tr>
      <w:tr w:rsidR="00242B78" w:rsidRPr="00BA260F" w14:paraId="4D35F4E0" w14:textId="77777777" w:rsidTr="00667F4D">
        <w:tc>
          <w:tcPr>
            <w:tcW w:w="5042" w:type="dxa"/>
            <w:hideMark/>
          </w:tcPr>
          <w:p w14:paraId="27E8D1D7" w14:textId="77777777" w:rsidR="00242B78" w:rsidRPr="00765449" w:rsidRDefault="00242B78" w:rsidP="00667F4D">
            <w:pPr>
              <w:ind w:left="-105"/>
              <w:contextualSpacing/>
              <w:jc w:val="both"/>
              <w:rPr>
                <w:i w:val="0"/>
                <w:sz w:val="22"/>
                <w:szCs w:val="22"/>
              </w:rPr>
            </w:pPr>
            <w:r w:rsidRPr="00765449">
              <w:rPr>
                <w:i w:val="0"/>
                <w:sz w:val="22"/>
                <w:szCs w:val="22"/>
              </w:rPr>
              <w:t>Projektant:</w:t>
            </w:r>
          </w:p>
        </w:tc>
        <w:tc>
          <w:tcPr>
            <w:tcW w:w="3791" w:type="dxa"/>
            <w:hideMark/>
          </w:tcPr>
          <w:p w14:paraId="29C6DDC1" w14:textId="77777777" w:rsidR="00242B78" w:rsidRPr="00BA260F" w:rsidRDefault="00242B78" w:rsidP="00667F4D">
            <w:pPr>
              <w:contextualSpacing/>
              <w:jc w:val="both"/>
              <w:rPr>
                <w:i w:val="0"/>
                <w:sz w:val="22"/>
                <w:szCs w:val="22"/>
              </w:rPr>
            </w:pPr>
            <w:r w:rsidRPr="00BA260F">
              <w:rPr>
                <w:b/>
                <w:i w:val="0"/>
                <w:sz w:val="22"/>
                <w:szCs w:val="22"/>
              </w:rPr>
              <w:t>NAROČNIK</w:t>
            </w:r>
          </w:p>
        </w:tc>
      </w:tr>
      <w:tr w:rsidR="00242B78" w:rsidRPr="00BA260F" w14:paraId="6B168C5F" w14:textId="77777777" w:rsidTr="00667F4D">
        <w:tc>
          <w:tcPr>
            <w:tcW w:w="5042" w:type="dxa"/>
          </w:tcPr>
          <w:p w14:paraId="2A002552" w14:textId="77777777" w:rsidR="00242B78" w:rsidRPr="00765449" w:rsidRDefault="00242B78" w:rsidP="00667F4D">
            <w:pPr>
              <w:ind w:left="-105"/>
              <w:contextualSpacing/>
              <w:jc w:val="both"/>
              <w:rPr>
                <w:i w:val="0"/>
                <w:sz w:val="22"/>
                <w:szCs w:val="22"/>
              </w:rPr>
            </w:pPr>
            <w:r w:rsidRPr="00765449">
              <w:rPr>
                <w:i w:val="0"/>
                <w:sz w:val="22"/>
                <w:szCs w:val="22"/>
              </w:rPr>
              <w:t>……………..</w:t>
            </w:r>
          </w:p>
          <w:p w14:paraId="62A47C80" w14:textId="77777777" w:rsidR="00242B78" w:rsidRPr="00765449" w:rsidRDefault="00242B78" w:rsidP="00667F4D">
            <w:pPr>
              <w:contextualSpacing/>
              <w:jc w:val="both"/>
              <w:rPr>
                <w:i w:val="0"/>
                <w:sz w:val="22"/>
                <w:szCs w:val="22"/>
              </w:rPr>
            </w:pPr>
          </w:p>
          <w:p w14:paraId="5B491FCD" w14:textId="77777777" w:rsidR="00242B78" w:rsidRPr="00765449" w:rsidRDefault="00242B78" w:rsidP="00667F4D">
            <w:pPr>
              <w:ind w:left="-105"/>
              <w:contextualSpacing/>
              <w:jc w:val="both"/>
              <w:rPr>
                <w:i w:val="0"/>
                <w:sz w:val="22"/>
                <w:szCs w:val="22"/>
              </w:rPr>
            </w:pPr>
            <w:r w:rsidRPr="00765449">
              <w:rPr>
                <w:i w:val="0"/>
                <w:sz w:val="22"/>
                <w:szCs w:val="22"/>
              </w:rPr>
              <w:t>Direktor</w:t>
            </w:r>
            <w:r>
              <w:rPr>
                <w:i w:val="0"/>
                <w:sz w:val="22"/>
                <w:szCs w:val="22"/>
              </w:rPr>
              <w:t>:</w:t>
            </w:r>
          </w:p>
          <w:p w14:paraId="1F55EB7E" w14:textId="77777777" w:rsidR="00242B78" w:rsidRPr="00765449" w:rsidRDefault="00242B78" w:rsidP="00667F4D">
            <w:pPr>
              <w:ind w:left="-105"/>
              <w:contextualSpacing/>
              <w:jc w:val="both"/>
              <w:rPr>
                <w:i w:val="0"/>
                <w:sz w:val="22"/>
                <w:szCs w:val="22"/>
              </w:rPr>
            </w:pPr>
            <w:r w:rsidRPr="00765449">
              <w:rPr>
                <w:i w:val="0"/>
                <w:sz w:val="22"/>
                <w:szCs w:val="22"/>
              </w:rPr>
              <w:t>……………..</w:t>
            </w:r>
          </w:p>
        </w:tc>
        <w:tc>
          <w:tcPr>
            <w:tcW w:w="3791" w:type="dxa"/>
            <w:hideMark/>
          </w:tcPr>
          <w:p w14:paraId="3E380974" w14:textId="77777777" w:rsidR="00242B78" w:rsidRPr="00BA260F" w:rsidRDefault="00242B78" w:rsidP="00667F4D">
            <w:pPr>
              <w:contextualSpacing/>
              <w:jc w:val="both"/>
              <w:rPr>
                <w:b/>
                <w:i w:val="0"/>
                <w:sz w:val="22"/>
                <w:szCs w:val="22"/>
              </w:rPr>
            </w:pPr>
            <w:r w:rsidRPr="00BA260F">
              <w:rPr>
                <w:b/>
                <w:i w:val="0"/>
                <w:sz w:val="22"/>
                <w:szCs w:val="22"/>
              </w:rPr>
              <w:t>MESTNA OBČINA LJUBLJANA</w:t>
            </w:r>
          </w:p>
          <w:p w14:paraId="06CF8854" w14:textId="77777777" w:rsidR="00242B78" w:rsidRPr="00BA260F" w:rsidRDefault="00242B78" w:rsidP="00667F4D">
            <w:pPr>
              <w:contextualSpacing/>
              <w:jc w:val="both"/>
              <w:rPr>
                <w:b/>
                <w:i w:val="0"/>
                <w:sz w:val="22"/>
                <w:szCs w:val="22"/>
              </w:rPr>
            </w:pPr>
          </w:p>
          <w:p w14:paraId="62ADA22E" w14:textId="77777777" w:rsidR="00242B78" w:rsidRPr="00BA260F" w:rsidRDefault="00242B78" w:rsidP="00667F4D">
            <w:pPr>
              <w:contextualSpacing/>
              <w:jc w:val="both"/>
              <w:rPr>
                <w:i w:val="0"/>
                <w:sz w:val="22"/>
                <w:szCs w:val="22"/>
              </w:rPr>
            </w:pPr>
            <w:r w:rsidRPr="00BA260F">
              <w:rPr>
                <w:i w:val="0"/>
                <w:sz w:val="22"/>
                <w:szCs w:val="22"/>
              </w:rPr>
              <w:t>Župan</w:t>
            </w:r>
          </w:p>
          <w:p w14:paraId="3A33AA3C" w14:textId="77777777" w:rsidR="00242B78" w:rsidRPr="00BA260F" w:rsidRDefault="00242B78" w:rsidP="00667F4D">
            <w:pPr>
              <w:contextualSpacing/>
              <w:jc w:val="both"/>
              <w:rPr>
                <w:b/>
                <w:i w:val="0"/>
                <w:sz w:val="22"/>
                <w:szCs w:val="22"/>
              </w:rPr>
            </w:pPr>
            <w:r w:rsidRPr="00BA260F">
              <w:rPr>
                <w:i w:val="0"/>
                <w:sz w:val="22"/>
                <w:szCs w:val="22"/>
              </w:rPr>
              <w:t>Zoran Janković</w:t>
            </w:r>
          </w:p>
        </w:tc>
      </w:tr>
    </w:tbl>
    <w:p w14:paraId="5B140AC7" w14:textId="77777777" w:rsidR="00242B78" w:rsidRDefault="00242B78" w:rsidP="00242B78">
      <w:pPr>
        <w:ind w:left="1134"/>
        <w:jc w:val="both"/>
        <w:rPr>
          <w:i w:val="0"/>
          <w:sz w:val="22"/>
          <w:szCs w:val="22"/>
        </w:rPr>
      </w:pPr>
    </w:p>
    <w:p w14:paraId="43A3876A" w14:textId="77777777" w:rsidR="00B50362" w:rsidRDefault="00B50362" w:rsidP="00ED0823">
      <w:pPr>
        <w:pStyle w:val="Glava"/>
        <w:tabs>
          <w:tab w:val="clear" w:pos="4536"/>
          <w:tab w:val="clear" w:pos="9072"/>
        </w:tabs>
        <w:rPr>
          <w:i w:val="0"/>
          <w:sz w:val="22"/>
          <w:szCs w:val="22"/>
        </w:rPr>
      </w:pPr>
    </w:p>
    <w:p w14:paraId="738EBC68" w14:textId="77777777" w:rsidR="00B50362" w:rsidRDefault="00B50362" w:rsidP="00ED0823">
      <w:pPr>
        <w:pStyle w:val="Glava"/>
        <w:tabs>
          <w:tab w:val="clear" w:pos="4536"/>
          <w:tab w:val="clear" w:pos="9072"/>
        </w:tabs>
        <w:rPr>
          <w:i w:val="0"/>
          <w:sz w:val="22"/>
          <w:szCs w:val="22"/>
        </w:rPr>
      </w:pPr>
    </w:p>
    <w:p w14:paraId="45DEC5E3" w14:textId="77777777" w:rsidR="00B50362" w:rsidRDefault="00B50362" w:rsidP="00ED0823">
      <w:pPr>
        <w:pStyle w:val="Glava"/>
        <w:tabs>
          <w:tab w:val="clear" w:pos="4536"/>
          <w:tab w:val="clear" w:pos="9072"/>
        </w:tabs>
        <w:rPr>
          <w:i w:val="0"/>
          <w:sz w:val="22"/>
          <w:szCs w:val="22"/>
        </w:rPr>
      </w:pPr>
    </w:p>
    <w:p w14:paraId="0E5A62B8" w14:textId="77777777" w:rsidR="00B50362" w:rsidRDefault="00B50362" w:rsidP="00ED0823">
      <w:pPr>
        <w:pStyle w:val="Glava"/>
        <w:tabs>
          <w:tab w:val="clear" w:pos="4536"/>
          <w:tab w:val="clear" w:pos="9072"/>
        </w:tabs>
        <w:rPr>
          <w:i w:val="0"/>
          <w:sz w:val="22"/>
          <w:szCs w:val="22"/>
        </w:rPr>
      </w:pPr>
    </w:p>
    <w:p w14:paraId="3C89EABC" w14:textId="77777777" w:rsidR="00B50362" w:rsidRDefault="00B50362" w:rsidP="00ED0823">
      <w:pPr>
        <w:pStyle w:val="Glava"/>
        <w:tabs>
          <w:tab w:val="clear" w:pos="4536"/>
          <w:tab w:val="clear" w:pos="9072"/>
        </w:tabs>
        <w:rPr>
          <w:i w:val="0"/>
          <w:sz w:val="22"/>
          <w:szCs w:val="22"/>
        </w:rPr>
      </w:pPr>
    </w:p>
    <w:p w14:paraId="11FF097D" w14:textId="77777777" w:rsidR="00B50362" w:rsidRDefault="00B50362" w:rsidP="00ED0823">
      <w:pPr>
        <w:pStyle w:val="Glava"/>
        <w:tabs>
          <w:tab w:val="clear" w:pos="4536"/>
          <w:tab w:val="clear" w:pos="9072"/>
        </w:tabs>
        <w:rPr>
          <w:i w:val="0"/>
          <w:sz w:val="22"/>
          <w:szCs w:val="22"/>
        </w:rPr>
      </w:pPr>
    </w:p>
    <w:p w14:paraId="001BB610" w14:textId="77777777" w:rsidR="00B50362" w:rsidRDefault="00B50362" w:rsidP="00ED0823">
      <w:pPr>
        <w:pStyle w:val="Glava"/>
        <w:tabs>
          <w:tab w:val="clear" w:pos="4536"/>
          <w:tab w:val="clear" w:pos="9072"/>
        </w:tabs>
        <w:rPr>
          <w:i w:val="0"/>
          <w:sz w:val="22"/>
          <w:szCs w:val="22"/>
        </w:rPr>
      </w:pPr>
    </w:p>
    <w:p w14:paraId="42243963" w14:textId="77777777" w:rsidR="00B50362" w:rsidRDefault="00B50362" w:rsidP="00ED0823">
      <w:pPr>
        <w:pStyle w:val="Glava"/>
        <w:tabs>
          <w:tab w:val="clear" w:pos="4536"/>
          <w:tab w:val="clear" w:pos="9072"/>
        </w:tabs>
        <w:rPr>
          <w:i w:val="0"/>
          <w:sz w:val="22"/>
          <w:szCs w:val="22"/>
        </w:rPr>
      </w:pPr>
    </w:p>
    <w:p w14:paraId="02BA5FF0" w14:textId="77777777" w:rsidR="00B50362" w:rsidRDefault="00B50362" w:rsidP="00ED0823">
      <w:pPr>
        <w:pStyle w:val="Glava"/>
        <w:tabs>
          <w:tab w:val="clear" w:pos="4536"/>
          <w:tab w:val="clear" w:pos="9072"/>
        </w:tabs>
        <w:rPr>
          <w:i w:val="0"/>
          <w:sz w:val="22"/>
          <w:szCs w:val="22"/>
        </w:rPr>
      </w:pPr>
    </w:p>
    <w:p w14:paraId="569CB43E" w14:textId="400DE346" w:rsidR="0080081D" w:rsidRPr="00242B78" w:rsidRDefault="0080081D" w:rsidP="0080081D">
      <w:pPr>
        <w:ind w:left="8496"/>
        <w:jc w:val="right"/>
        <w:rPr>
          <w:b/>
          <w:sz w:val="22"/>
          <w:szCs w:val="22"/>
        </w:rPr>
      </w:pPr>
      <w:r w:rsidRPr="00242B78">
        <w:rPr>
          <w:b/>
          <w:sz w:val="22"/>
          <w:szCs w:val="22"/>
        </w:rPr>
        <w:lastRenderedPageBreak/>
        <w:t xml:space="preserve">PRILOGA </w:t>
      </w:r>
      <w:r w:rsidR="001C27E4" w:rsidRPr="00242B78">
        <w:rPr>
          <w:b/>
          <w:sz w:val="22"/>
          <w:szCs w:val="22"/>
        </w:rPr>
        <w:t>C</w:t>
      </w:r>
    </w:p>
    <w:p w14:paraId="54BB97B9" w14:textId="77777777" w:rsidR="0080081D" w:rsidRPr="00242B78" w:rsidRDefault="0080081D" w:rsidP="0080081D">
      <w:pPr>
        <w:pStyle w:val="Glava"/>
        <w:tabs>
          <w:tab w:val="clear" w:pos="4536"/>
          <w:tab w:val="clear" w:pos="9072"/>
        </w:tabs>
        <w:rPr>
          <w:sz w:val="22"/>
          <w:szCs w:val="22"/>
        </w:rPr>
      </w:pPr>
    </w:p>
    <w:p w14:paraId="3BB86EF2" w14:textId="77777777" w:rsidR="0080081D" w:rsidRPr="00B66599" w:rsidRDefault="0080081D" w:rsidP="0080081D">
      <w:pPr>
        <w:keepNext/>
        <w:spacing w:before="120" w:after="60"/>
        <w:jc w:val="center"/>
        <w:outlineLvl w:val="2"/>
        <w:rPr>
          <w:b/>
          <w:bCs/>
          <w:i w:val="0"/>
          <w:sz w:val="22"/>
          <w:szCs w:val="22"/>
        </w:rPr>
      </w:pPr>
      <w:r w:rsidRPr="00B66599">
        <w:rPr>
          <w:b/>
          <w:bCs/>
          <w:i w:val="0"/>
          <w:sz w:val="22"/>
          <w:szCs w:val="22"/>
        </w:rPr>
        <w:t>Obrazec zavarovanje za resnost ponudbe po EPGP-758</w:t>
      </w:r>
    </w:p>
    <w:p w14:paraId="2D85127B" w14:textId="77777777" w:rsidR="0080081D" w:rsidRPr="00B66599" w:rsidRDefault="0080081D" w:rsidP="0080081D">
      <w:pPr>
        <w:rPr>
          <w:i w:val="0"/>
          <w:sz w:val="22"/>
          <w:szCs w:val="22"/>
        </w:rPr>
      </w:pPr>
    </w:p>
    <w:p w14:paraId="6522C6F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02388446"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4D3712E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54DDC8F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5B74A04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357BC4"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32D9DBF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D8F4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2028441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C9EB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344FBA4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9C7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194DC874"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0FDAB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734575E4"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C89181"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0B82EE7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1F9B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1BD659D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094278D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56216AE6"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5B0EE141"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64E4637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C79DF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D033A17"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D82A6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32E02F34"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5D7F99A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37A67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6"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6"/>
      <w:r w:rsidRPr="00B66599">
        <w:rPr>
          <w:i w:val="0"/>
          <w:sz w:val="22"/>
          <w:szCs w:val="22"/>
        </w:rPr>
        <w:t xml:space="preserve"> (vpiše se datum, ki je naveden v razpisni dokumentaciji za oddajo predmetnega javnega naročila)</w:t>
      </w:r>
    </w:p>
    <w:p w14:paraId="08F9FF8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D48F1"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53744764"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EE3B001" w14:textId="77777777" w:rsidR="0080081D" w:rsidRPr="00DE30C0" w:rsidRDefault="0080081D" w:rsidP="0080081D">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FE3E6AF" w14:textId="77777777" w:rsidR="0080081D" w:rsidRPr="00D25321" w:rsidRDefault="0080081D" w:rsidP="0080081D">
      <w:pPr>
        <w:ind w:left="1134"/>
        <w:jc w:val="both"/>
        <w:rPr>
          <w:sz w:val="22"/>
          <w:szCs w:val="22"/>
        </w:rPr>
      </w:pPr>
    </w:p>
    <w:p w14:paraId="1515BCFD" w14:textId="77777777" w:rsidR="0080081D" w:rsidRPr="00DE30C0" w:rsidRDefault="0080081D" w:rsidP="0080081D">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14:paraId="7E0001A9"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614CA2B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540BE75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67B663F8" w14:textId="77777777" w:rsidR="0080081D" w:rsidRPr="00DE30C0" w:rsidRDefault="0080081D" w:rsidP="0080081D">
      <w:pPr>
        <w:ind w:left="1134"/>
        <w:jc w:val="both"/>
        <w:rPr>
          <w:i w:val="0"/>
          <w:sz w:val="22"/>
          <w:szCs w:val="22"/>
        </w:rPr>
      </w:pPr>
    </w:p>
    <w:p w14:paraId="5B2614D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5EFB07BF" w14:textId="77777777" w:rsidR="0080081D" w:rsidRPr="00DE30C0" w:rsidRDefault="0080081D" w:rsidP="0080081D">
      <w:pPr>
        <w:ind w:left="1134"/>
        <w:jc w:val="both"/>
        <w:rPr>
          <w:i w:val="0"/>
          <w:sz w:val="22"/>
          <w:szCs w:val="22"/>
        </w:rPr>
      </w:pPr>
    </w:p>
    <w:p w14:paraId="5F6523B2"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4617406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0F6A7F" w14:textId="77777777"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3B7535E5"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A16F08"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2D3B68" w14:textId="77777777"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684CD2C8" w14:textId="77777777" w:rsidR="0080081D" w:rsidRPr="00140BD2" w:rsidRDefault="0080081D" w:rsidP="00140BD2">
      <w:pPr>
        <w:ind w:left="1134"/>
        <w:jc w:val="center"/>
        <w:rPr>
          <w:i w:val="0"/>
          <w:sz w:val="22"/>
          <w:szCs w:val="22"/>
        </w:rPr>
      </w:pPr>
      <w:r w:rsidRPr="00140BD2">
        <w:rPr>
          <w:i w:val="0"/>
          <w:sz w:val="22"/>
          <w:szCs w:val="22"/>
        </w:rPr>
        <w:t>(žig in podpis)</w:t>
      </w:r>
    </w:p>
    <w:p w14:paraId="663F1FDD" w14:textId="77777777" w:rsidR="0080081D" w:rsidRDefault="0080081D" w:rsidP="002A50C1">
      <w:pPr>
        <w:pStyle w:val="Glava"/>
        <w:tabs>
          <w:tab w:val="clear" w:pos="4536"/>
          <w:tab w:val="clear" w:pos="9072"/>
        </w:tabs>
        <w:jc w:val="right"/>
        <w:rPr>
          <w:b/>
          <w:i w:val="0"/>
          <w:sz w:val="22"/>
          <w:szCs w:val="22"/>
        </w:rPr>
      </w:pPr>
    </w:p>
    <w:p w14:paraId="1EB65FFE" w14:textId="77777777" w:rsidR="0080081D" w:rsidRDefault="0080081D" w:rsidP="002A50C1">
      <w:pPr>
        <w:pStyle w:val="Glava"/>
        <w:tabs>
          <w:tab w:val="clear" w:pos="4536"/>
          <w:tab w:val="clear" w:pos="9072"/>
        </w:tabs>
        <w:jc w:val="right"/>
        <w:rPr>
          <w:b/>
          <w:i w:val="0"/>
          <w:sz w:val="22"/>
          <w:szCs w:val="22"/>
        </w:rPr>
      </w:pPr>
    </w:p>
    <w:p w14:paraId="558D4CAB" w14:textId="77777777" w:rsidR="00140BD2" w:rsidRDefault="00140BD2" w:rsidP="002A50C1">
      <w:pPr>
        <w:pStyle w:val="Glava"/>
        <w:tabs>
          <w:tab w:val="clear" w:pos="4536"/>
          <w:tab w:val="clear" w:pos="9072"/>
        </w:tabs>
        <w:jc w:val="right"/>
        <w:rPr>
          <w:b/>
          <w:i w:val="0"/>
          <w:sz w:val="22"/>
          <w:szCs w:val="22"/>
        </w:rPr>
      </w:pPr>
    </w:p>
    <w:p w14:paraId="28C31B35" w14:textId="77777777" w:rsidR="00140BD2" w:rsidRDefault="00140BD2" w:rsidP="002A50C1">
      <w:pPr>
        <w:pStyle w:val="Glava"/>
        <w:tabs>
          <w:tab w:val="clear" w:pos="4536"/>
          <w:tab w:val="clear" w:pos="9072"/>
        </w:tabs>
        <w:jc w:val="right"/>
        <w:rPr>
          <w:b/>
          <w:i w:val="0"/>
          <w:sz w:val="22"/>
          <w:szCs w:val="22"/>
        </w:rPr>
      </w:pPr>
    </w:p>
    <w:p w14:paraId="5FF786FC" w14:textId="77777777" w:rsidR="00140BD2" w:rsidRDefault="00140BD2" w:rsidP="002A50C1">
      <w:pPr>
        <w:pStyle w:val="Glava"/>
        <w:tabs>
          <w:tab w:val="clear" w:pos="4536"/>
          <w:tab w:val="clear" w:pos="9072"/>
        </w:tabs>
        <w:jc w:val="right"/>
        <w:rPr>
          <w:b/>
          <w:i w:val="0"/>
          <w:sz w:val="22"/>
          <w:szCs w:val="22"/>
        </w:rPr>
      </w:pPr>
    </w:p>
    <w:p w14:paraId="36025D5F" w14:textId="77777777" w:rsidR="00140BD2" w:rsidRDefault="00140BD2" w:rsidP="002A50C1">
      <w:pPr>
        <w:pStyle w:val="Glava"/>
        <w:tabs>
          <w:tab w:val="clear" w:pos="4536"/>
          <w:tab w:val="clear" w:pos="9072"/>
        </w:tabs>
        <w:jc w:val="right"/>
        <w:rPr>
          <w:b/>
          <w:i w:val="0"/>
          <w:sz w:val="22"/>
          <w:szCs w:val="22"/>
        </w:rPr>
      </w:pPr>
    </w:p>
    <w:p w14:paraId="13C4C79A" w14:textId="77777777" w:rsidR="00140BD2" w:rsidRDefault="00140BD2" w:rsidP="002A50C1">
      <w:pPr>
        <w:pStyle w:val="Glava"/>
        <w:tabs>
          <w:tab w:val="clear" w:pos="4536"/>
          <w:tab w:val="clear" w:pos="9072"/>
        </w:tabs>
        <w:jc w:val="right"/>
        <w:rPr>
          <w:b/>
          <w:i w:val="0"/>
          <w:sz w:val="22"/>
          <w:szCs w:val="22"/>
        </w:rPr>
      </w:pPr>
    </w:p>
    <w:p w14:paraId="7F2A1A5C" w14:textId="77777777" w:rsidR="00140BD2" w:rsidRDefault="00140BD2" w:rsidP="002A50C1">
      <w:pPr>
        <w:pStyle w:val="Glava"/>
        <w:tabs>
          <w:tab w:val="clear" w:pos="4536"/>
          <w:tab w:val="clear" w:pos="9072"/>
        </w:tabs>
        <w:jc w:val="right"/>
        <w:rPr>
          <w:b/>
          <w:i w:val="0"/>
          <w:sz w:val="22"/>
          <w:szCs w:val="22"/>
        </w:rPr>
      </w:pPr>
    </w:p>
    <w:p w14:paraId="0D423D33" w14:textId="77777777" w:rsidR="00140BD2" w:rsidRDefault="00140BD2" w:rsidP="002A50C1">
      <w:pPr>
        <w:pStyle w:val="Glava"/>
        <w:tabs>
          <w:tab w:val="clear" w:pos="4536"/>
          <w:tab w:val="clear" w:pos="9072"/>
        </w:tabs>
        <w:jc w:val="right"/>
        <w:rPr>
          <w:b/>
          <w:i w:val="0"/>
          <w:sz w:val="22"/>
          <w:szCs w:val="22"/>
        </w:rPr>
      </w:pPr>
    </w:p>
    <w:p w14:paraId="41329815" w14:textId="77777777" w:rsidR="00140BD2" w:rsidRDefault="00140BD2" w:rsidP="002A50C1">
      <w:pPr>
        <w:pStyle w:val="Glava"/>
        <w:tabs>
          <w:tab w:val="clear" w:pos="4536"/>
          <w:tab w:val="clear" w:pos="9072"/>
        </w:tabs>
        <w:jc w:val="right"/>
        <w:rPr>
          <w:b/>
          <w:i w:val="0"/>
          <w:sz w:val="22"/>
          <w:szCs w:val="22"/>
        </w:rPr>
      </w:pPr>
    </w:p>
    <w:p w14:paraId="4D012D34" w14:textId="77777777" w:rsidR="00140BD2" w:rsidRDefault="00140BD2" w:rsidP="002A50C1">
      <w:pPr>
        <w:pStyle w:val="Glava"/>
        <w:tabs>
          <w:tab w:val="clear" w:pos="4536"/>
          <w:tab w:val="clear" w:pos="9072"/>
        </w:tabs>
        <w:jc w:val="right"/>
        <w:rPr>
          <w:b/>
          <w:i w:val="0"/>
          <w:sz w:val="22"/>
          <w:szCs w:val="22"/>
        </w:rPr>
      </w:pPr>
    </w:p>
    <w:p w14:paraId="412FF9FC" w14:textId="77777777" w:rsidR="00140BD2" w:rsidRDefault="00140BD2" w:rsidP="002A50C1">
      <w:pPr>
        <w:pStyle w:val="Glava"/>
        <w:tabs>
          <w:tab w:val="clear" w:pos="4536"/>
          <w:tab w:val="clear" w:pos="9072"/>
        </w:tabs>
        <w:jc w:val="right"/>
        <w:rPr>
          <w:b/>
          <w:i w:val="0"/>
          <w:sz w:val="22"/>
          <w:szCs w:val="22"/>
        </w:rPr>
      </w:pPr>
    </w:p>
    <w:p w14:paraId="68960712" w14:textId="77777777" w:rsidR="00140BD2" w:rsidRDefault="00140BD2" w:rsidP="002A50C1">
      <w:pPr>
        <w:pStyle w:val="Glava"/>
        <w:tabs>
          <w:tab w:val="clear" w:pos="4536"/>
          <w:tab w:val="clear" w:pos="9072"/>
        </w:tabs>
        <w:jc w:val="right"/>
        <w:rPr>
          <w:b/>
          <w:i w:val="0"/>
          <w:sz w:val="22"/>
          <w:szCs w:val="22"/>
        </w:rPr>
      </w:pPr>
    </w:p>
    <w:p w14:paraId="5E9A252A" w14:textId="77777777" w:rsidR="00140BD2" w:rsidRDefault="00140BD2" w:rsidP="002A50C1">
      <w:pPr>
        <w:pStyle w:val="Glava"/>
        <w:tabs>
          <w:tab w:val="clear" w:pos="4536"/>
          <w:tab w:val="clear" w:pos="9072"/>
        </w:tabs>
        <w:jc w:val="right"/>
        <w:rPr>
          <w:b/>
          <w:i w:val="0"/>
          <w:sz w:val="22"/>
          <w:szCs w:val="22"/>
        </w:rPr>
      </w:pPr>
    </w:p>
    <w:p w14:paraId="5A909E1D" w14:textId="77777777" w:rsidR="00140BD2" w:rsidRDefault="00140BD2" w:rsidP="002A50C1">
      <w:pPr>
        <w:pStyle w:val="Glava"/>
        <w:tabs>
          <w:tab w:val="clear" w:pos="4536"/>
          <w:tab w:val="clear" w:pos="9072"/>
        </w:tabs>
        <w:jc w:val="right"/>
        <w:rPr>
          <w:b/>
          <w:i w:val="0"/>
          <w:sz w:val="22"/>
          <w:szCs w:val="22"/>
        </w:rPr>
      </w:pPr>
    </w:p>
    <w:p w14:paraId="790EA0EA" w14:textId="77777777" w:rsidR="00140BD2" w:rsidRDefault="00140BD2" w:rsidP="002A50C1">
      <w:pPr>
        <w:pStyle w:val="Glava"/>
        <w:tabs>
          <w:tab w:val="clear" w:pos="4536"/>
          <w:tab w:val="clear" w:pos="9072"/>
        </w:tabs>
        <w:jc w:val="right"/>
        <w:rPr>
          <w:b/>
          <w:i w:val="0"/>
          <w:sz w:val="22"/>
          <w:szCs w:val="22"/>
        </w:rPr>
      </w:pPr>
    </w:p>
    <w:p w14:paraId="41401DCE" w14:textId="77777777" w:rsidR="00140BD2" w:rsidRDefault="00140BD2" w:rsidP="002A50C1">
      <w:pPr>
        <w:pStyle w:val="Glava"/>
        <w:tabs>
          <w:tab w:val="clear" w:pos="4536"/>
          <w:tab w:val="clear" w:pos="9072"/>
        </w:tabs>
        <w:jc w:val="right"/>
        <w:rPr>
          <w:b/>
          <w:i w:val="0"/>
          <w:sz w:val="22"/>
          <w:szCs w:val="22"/>
        </w:rPr>
      </w:pPr>
    </w:p>
    <w:p w14:paraId="53C437C9" w14:textId="77777777" w:rsidR="00140BD2" w:rsidRDefault="00140BD2" w:rsidP="002A50C1">
      <w:pPr>
        <w:pStyle w:val="Glava"/>
        <w:tabs>
          <w:tab w:val="clear" w:pos="4536"/>
          <w:tab w:val="clear" w:pos="9072"/>
        </w:tabs>
        <w:jc w:val="right"/>
        <w:rPr>
          <w:b/>
          <w:i w:val="0"/>
          <w:sz w:val="22"/>
          <w:szCs w:val="22"/>
        </w:rPr>
      </w:pPr>
    </w:p>
    <w:p w14:paraId="299CEC98" w14:textId="77777777" w:rsidR="00140BD2" w:rsidRDefault="00140BD2" w:rsidP="002A50C1">
      <w:pPr>
        <w:pStyle w:val="Glava"/>
        <w:tabs>
          <w:tab w:val="clear" w:pos="4536"/>
          <w:tab w:val="clear" w:pos="9072"/>
        </w:tabs>
        <w:jc w:val="right"/>
        <w:rPr>
          <w:b/>
          <w:i w:val="0"/>
          <w:sz w:val="22"/>
          <w:szCs w:val="22"/>
        </w:rPr>
      </w:pPr>
    </w:p>
    <w:p w14:paraId="042D3D24" w14:textId="77777777" w:rsidR="00140BD2" w:rsidRDefault="00140BD2" w:rsidP="002A50C1">
      <w:pPr>
        <w:pStyle w:val="Glava"/>
        <w:tabs>
          <w:tab w:val="clear" w:pos="4536"/>
          <w:tab w:val="clear" w:pos="9072"/>
        </w:tabs>
        <w:jc w:val="right"/>
        <w:rPr>
          <w:b/>
          <w:i w:val="0"/>
          <w:sz w:val="22"/>
          <w:szCs w:val="22"/>
        </w:rPr>
      </w:pPr>
    </w:p>
    <w:p w14:paraId="568F5136" w14:textId="77777777" w:rsidR="00140BD2" w:rsidRDefault="00140BD2" w:rsidP="002A50C1">
      <w:pPr>
        <w:pStyle w:val="Glava"/>
        <w:tabs>
          <w:tab w:val="clear" w:pos="4536"/>
          <w:tab w:val="clear" w:pos="9072"/>
        </w:tabs>
        <w:jc w:val="right"/>
        <w:rPr>
          <w:b/>
          <w:i w:val="0"/>
          <w:sz w:val="22"/>
          <w:szCs w:val="22"/>
        </w:rPr>
      </w:pPr>
    </w:p>
    <w:p w14:paraId="532B7B3A" w14:textId="77777777" w:rsidR="00140BD2" w:rsidRDefault="00140BD2" w:rsidP="002A50C1">
      <w:pPr>
        <w:pStyle w:val="Glava"/>
        <w:tabs>
          <w:tab w:val="clear" w:pos="4536"/>
          <w:tab w:val="clear" w:pos="9072"/>
        </w:tabs>
        <w:jc w:val="right"/>
        <w:rPr>
          <w:b/>
          <w:i w:val="0"/>
          <w:sz w:val="22"/>
          <w:szCs w:val="22"/>
        </w:rPr>
      </w:pPr>
    </w:p>
    <w:p w14:paraId="46234E84" w14:textId="77777777" w:rsidR="00140BD2" w:rsidRDefault="00140BD2" w:rsidP="002A50C1">
      <w:pPr>
        <w:pStyle w:val="Glava"/>
        <w:tabs>
          <w:tab w:val="clear" w:pos="4536"/>
          <w:tab w:val="clear" w:pos="9072"/>
        </w:tabs>
        <w:jc w:val="right"/>
        <w:rPr>
          <w:b/>
          <w:i w:val="0"/>
          <w:sz w:val="22"/>
          <w:szCs w:val="22"/>
        </w:rPr>
      </w:pPr>
    </w:p>
    <w:p w14:paraId="5387EDC0" w14:textId="77777777" w:rsidR="00140BD2" w:rsidRDefault="00140BD2" w:rsidP="002A50C1">
      <w:pPr>
        <w:pStyle w:val="Glava"/>
        <w:tabs>
          <w:tab w:val="clear" w:pos="4536"/>
          <w:tab w:val="clear" w:pos="9072"/>
        </w:tabs>
        <w:jc w:val="right"/>
        <w:rPr>
          <w:b/>
          <w:i w:val="0"/>
          <w:sz w:val="22"/>
          <w:szCs w:val="22"/>
        </w:rPr>
      </w:pPr>
    </w:p>
    <w:p w14:paraId="20B8C9C0" w14:textId="77777777" w:rsidR="00140BD2" w:rsidRDefault="00140BD2" w:rsidP="002A50C1">
      <w:pPr>
        <w:pStyle w:val="Glava"/>
        <w:tabs>
          <w:tab w:val="clear" w:pos="4536"/>
          <w:tab w:val="clear" w:pos="9072"/>
        </w:tabs>
        <w:jc w:val="right"/>
        <w:rPr>
          <w:b/>
          <w:i w:val="0"/>
          <w:sz w:val="22"/>
          <w:szCs w:val="22"/>
        </w:rPr>
      </w:pPr>
    </w:p>
    <w:p w14:paraId="6C208CE9" w14:textId="77777777" w:rsidR="00140BD2" w:rsidRDefault="00140BD2" w:rsidP="002A50C1">
      <w:pPr>
        <w:pStyle w:val="Glava"/>
        <w:tabs>
          <w:tab w:val="clear" w:pos="4536"/>
          <w:tab w:val="clear" w:pos="9072"/>
        </w:tabs>
        <w:jc w:val="right"/>
        <w:rPr>
          <w:b/>
          <w:i w:val="0"/>
          <w:sz w:val="22"/>
          <w:szCs w:val="22"/>
        </w:rPr>
      </w:pPr>
    </w:p>
    <w:p w14:paraId="37CAAF65" w14:textId="77777777" w:rsidR="00140BD2" w:rsidRDefault="00140BD2" w:rsidP="002A50C1">
      <w:pPr>
        <w:pStyle w:val="Glava"/>
        <w:tabs>
          <w:tab w:val="clear" w:pos="4536"/>
          <w:tab w:val="clear" w:pos="9072"/>
        </w:tabs>
        <w:jc w:val="right"/>
        <w:rPr>
          <w:b/>
          <w:i w:val="0"/>
          <w:sz w:val="22"/>
          <w:szCs w:val="22"/>
        </w:rPr>
      </w:pPr>
    </w:p>
    <w:p w14:paraId="75B78D21" w14:textId="77777777" w:rsidR="00140BD2" w:rsidRDefault="00140BD2" w:rsidP="002A50C1">
      <w:pPr>
        <w:pStyle w:val="Glava"/>
        <w:tabs>
          <w:tab w:val="clear" w:pos="4536"/>
          <w:tab w:val="clear" w:pos="9072"/>
        </w:tabs>
        <w:jc w:val="right"/>
        <w:rPr>
          <w:b/>
          <w:i w:val="0"/>
          <w:sz w:val="22"/>
          <w:szCs w:val="22"/>
        </w:rPr>
      </w:pPr>
    </w:p>
    <w:p w14:paraId="1DAE2A38" w14:textId="77777777" w:rsidR="00140BD2" w:rsidRDefault="00140BD2" w:rsidP="002A50C1">
      <w:pPr>
        <w:pStyle w:val="Glava"/>
        <w:tabs>
          <w:tab w:val="clear" w:pos="4536"/>
          <w:tab w:val="clear" w:pos="9072"/>
        </w:tabs>
        <w:jc w:val="right"/>
        <w:rPr>
          <w:b/>
          <w:i w:val="0"/>
          <w:sz w:val="22"/>
          <w:szCs w:val="22"/>
        </w:rPr>
      </w:pPr>
    </w:p>
    <w:p w14:paraId="3D966A4E" w14:textId="77777777" w:rsidR="00140BD2" w:rsidRDefault="00140BD2" w:rsidP="002A50C1">
      <w:pPr>
        <w:pStyle w:val="Glava"/>
        <w:tabs>
          <w:tab w:val="clear" w:pos="4536"/>
          <w:tab w:val="clear" w:pos="9072"/>
        </w:tabs>
        <w:jc w:val="right"/>
        <w:rPr>
          <w:b/>
          <w:i w:val="0"/>
          <w:sz w:val="22"/>
          <w:szCs w:val="22"/>
        </w:rPr>
      </w:pPr>
    </w:p>
    <w:p w14:paraId="4E790282" w14:textId="77777777" w:rsidR="00140BD2" w:rsidRDefault="00140BD2" w:rsidP="002A50C1">
      <w:pPr>
        <w:pStyle w:val="Glava"/>
        <w:tabs>
          <w:tab w:val="clear" w:pos="4536"/>
          <w:tab w:val="clear" w:pos="9072"/>
        </w:tabs>
        <w:jc w:val="right"/>
        <w:rPr>
          <w:b/>
          <w:i w:val="0"/>
          <w:sz w:val="22"/>
          <w:szCs w:val="22"/>
        </w:rPr>
      </w:pPr>
    </w:p>
    <w:p w14:paraId="13621CB5" w14:textId="77777777" w:rsidR="00140BD2" w:rsidRDefault="00140BD2" w:rsidP="002A50C1">
      <w:pPr>
        <w:pStyle w:val="Glava"/>
        <w:tabs>
          <w:tab w:val="clear" w:pos="4536"/>
          <w:tab w:val="clear" w:pos="9072"/>
        </w:tabs>
        <w:jc w:val="right"/>
        <w:rPr>
          <w:b/>
          <w:i w:val="0"/>
          <w:sz w:val="22"/>
          <w:szCs w:val="22"/>
        </w:rPr>
      </w:pPr>
    </w:p>
    <w:p w14:paraId="35F3F950" w14:textId="77777777" w:rsidR="00140BD2" w:rsidRDefault="00140BD2" w:rsidP="002A50C1">
      <w:pPr>
        <w:pStyle w:val="Glava"/>
        <w:tabs>
          <w:tab w:val="clear" w:pos="4536"/>
          <w:tab w:val="clear" w:pos="9072"/>
        </w:tabs>
        <w:jc w:val="right"/>
        <w:rPr>
          <w:b/>
          <w:i w:val="0"/>
          <w:sz w:val="22"/>
          <w:szCs w:val="22"/>
        </w:rPr>
      </w:pPr>
    </w:p>
    <w:p w14:paraId="6BB03652" w14:textId="77777777" w:rsidR="00140BD2" w:rsidRDefault="00140BD2" w:rsidP="002A50C1">
      <w:pPr>
        <w:pStyle w:val="Glava"/>
        <w:tabs>
          <w:tab w:val="clear" w:pos="4536"/>
          <w:tab w:val="clear" w:pos="9072"/>
        </w:tabs>
        <w:jc w:val="right"/>
        <w:rPr>
          <w:b/>
          <w:i w:val="0"/>
          <w:sz w:val="22"/>
          <w:szCs w:val="22"/>
        </w:rPr>
      </w:pPr>
    </w:p>
    <w:p w14:paraId="6220D3D5" w14:textId="77777777" w:rsidR="00140BD2" w:rsidRDefault="00140BD2" w:rsidP="002A50C1">
      <w:pPr>
        <w:pStyle w:val="Glava"/>
        <w:tabs>
          <w:tab w:val="clear" w:pos="4536"/>
          <w:tab w:val="clear" w:pos="9072"/>
        </w:tabs>
        <w:jc w:val="right"/>
        <w:rPr>
          <w:b/>
          <w:i w:val="0"/>
          <w:sz w:val="22"/>
          <w:szCs w:val="22"/>
        </w:rPr>
      </w:pPr>
    </w:p>
    <w:p w14:paraId="206B8FE3" w14:textId="77777777" w:rsidR="00140BD2" w:rsidRDefault="00140BD2" w:rsidP="002A50C1">
      <w:pPr>
        <w:pStyle w:val="Glava"/>
        <w:tabs>
          <w:tab w:val="clear" w:pos="4536"/>
          <w:tab w:val="clear" w:pos="9072"/>
        </w:tabs>
        <w:jc w:val="right"/>
        <w:rPr>
          <w:b/>
          <w:i w:val="0"/>
          <w:sz w:val="22"/>
          <w:szCs w:val="22"/>
        </w:rPr>
      </w:pPr>
    </w:p>
    <w:p w14:paraId="79C6C0CC" w14:textId="3BC6C0BE" w:rsidR="00ED0823" w:rsidRDefault="002A50C1" w:rsidP="008D575C">
      <w:pPr>
        <w:pStyle w:val="Glava"/>
        <w:tabs>
          <w:tab w:val="clear" w:pos="4536"/>
          <w:tab w:val="clear" w:pos="9072"/>
        </w:tabs>
        <w:jc w:val="right"/>
        <w:rPr>
          <w:i w:val="0"/>
          <w:sz w:val="22"/>
          <w:szCs w:val="22"/>
        </w:rPr>
      </w:pPr>
      <w:r w:rsidRPr="002A50C1">
        <w:rPr>
          <w:b/>
          <w:i w:val="0"/>
          <w:sz w:val="22"/>
          <w:szCs w:val="22"/>
        </w:rPr>
        <w:lastRenderedPageBreak/>
        <w:t xml:space="preserve">PRILOGA </w:t>
      </w:r>
      <w:r w:rsidR="001C27E4">
        <w:rPr>
          <w:b/>
          <w:i w:val="0"/>
          <w:sz w:val="22"/>
          <w:szCs w:val="22"/>
        </w:rPr>
        <w:t>D</w:t>
      </w:r>
    </w:p>
    <w:p w14:paraId="58DF3936"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6A2A410" w14:textId="77777777" w:rsidR="00ED0823" w:rsidRDefault="00ED0823" w:rsidP="00ED0823">
      <w:pPr>
        <w:rPr>
          <w:rFonts w:ascii="Arial" w:hAnsi="Arial" w:cs="Arial"/>
          <w:sz w:val="20"/>
        </w:rPr>
      </w:pPr>
    </w:p>
    <w:p w14:paraId="287CAC51" w14:textId="77777777" w:rsidR="00ED0823" w:rsidRPr="00CB7EE2" w:rsidRDefault="00ED0823" w:rsidP="00ED0823">
      <w:pPr>
        <w:rPr>
          <w:rFonts w:ascii="Arial" w:hAnsi="Arial" w:cs="Arial"/>
          <w:sz w:val="20"/>
        </w:rPr>
      </w:pPr>
    </w:p>
    <w:p w14:paraId="51EB63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4E4ADD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91C5B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FEB9E5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D2554B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30527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4D8727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AC849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B677F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98171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1BB5BE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C242E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68D6D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AB38A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5A91A8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6BD8A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6B6270A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A8995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B273B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1832C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A60EF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C3BC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72FEF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F29DF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AA3CBB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CA75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A00452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769D88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2A3F0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645DA1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CB84D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AB3C4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D7BF80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E61FC5" w14:textId="77777777" w:rsidR="00ED0823" w:rsidRPr="00554526" w:rsidRDefault="00ED0823" w:rsidP="00ED0823">
      <w:pPr>
        <w:ind w:left="1134"/>
        <w:jc w:val="both"/>
        <w:rPr>
          <w:i w:val="0"/>
          <w:sz w:val="22"/>
          <w:szCs w:val="22"/>
        </w:rPr>
      </w:pPr>
    </w:p>
    <w:p w14:paraId="325DA780"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DEFB8A9" w14:textId="77777777" w:rsidR="00ED0823" w:rsidRPr="00554526" w:rsidRDefault="00ED0823" w:rsidP="00ED0823">
      <w:pPr>
        <w:ind w:left="1134"/>
        <w:jc w:val="both"/>
        <w:rPr>
          <w:i w:val="0"/>
          <w:sz w:val="22"/>
          <w:szCs w:val="22"/>
        </w:rPr>
      </w:pPr>
    </w:p>
    <w:p w14:paraId="008BF919"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14DFF56C" w14:textId="77777777" w:rsidR="00ED0823" w:rsidRPr="00554526" w:rsidRDefault="00ED0823" w:rsidP="00ED0823">
      <w:pPr>
        <w:ind w:left="1134"/>
        <w:jc w:val="both"/>
        <w:rPr>
          <w:i w:val="0"/>
          <w:sz w:val="22"/>
          <w:szCs w:val="22"/>
        </w:rPr>
      </w:pPr>
    </w:p>
    <w:p w14:paraId="6ED6F2B2"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729806D" w14:textId="77777777" w:rsidR="00ED0823" w:rsidRDefault="00ED0823" w:rsidP="00ED0823">
      <w:pPr>
        <w:ind w:left="1134"/>
        <w:jc w:val="both"/>
        <w:rPr>
          <w:rFonts w:ascii="Arial" w:hAnsi="Arial" w:cs="Arial"/>
          <w:sz w:val="20"/>
        </w:rPr>
      </w:pPr>
    </w:p>
    <w:p w14:paraId="1E30AB18" w14:textId="77777777" w:rsidR="00DD50C8" w:rsidRPr="00CB7EE2" w:rsidRDefault="00DD50C8" w:rsidP="00ED0823">
      <w:pPr>
        <w:ind w:left="1134"/>
        <w:jc w:val="both"/>
        <w:rPr>
          <w:rFonts w:ascii="Arial" w:hAnsi="Arial" w:cs="Arial"/>
          <w:sz w:val="20"/>
        </w:rPr>
      </w:pPr>
    </w:p>
    <w:p w14:paraId="4C2074DC"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42FFE28"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035FD08" w14:textId="77777777" w:rsidR="00ED0823" w:rsidRPr="0079325B" w:rsidRDefault="00ED0823" w:rsidP="00ED0823">
      <w:pPr>
        <w:pStyle w:val="Glava"/>
        <w:tabs>
          <w:tab w:val="clear" w:pos="4536"/>
          <w:tab w:val="clear" w:pos="9072"/>
        </w:tabs>
        <w:ind w:left="1080"/>
        <w:jc w:val="both"/>
        <w:rPr>
          <w:i w:val="0"/>
          <w:sz w:val="22"/>
          <w:szCs w:val="22"/>
        </w:rPr>
      </w:pPr>
    </w:p>
    <w:p w14:paraId="0238CDBD" w14:textId="77777777" w:rsidR="00ED0823" w:rsidRPr="0079325B" w:rsidRDefault="00ED0823" w:rsidP="00ED0823">
      <w:pPr>
        <w:pStyle w:val="Glava"/>
        <w:tabs>
          <w:tab w:val="clear" w:pos="4536"/>
          <w:tab w:val="clear" w:pos="9072"/>
        </w:tabs>
        <w:jc w:val="both"/>
        <w:rPr>
          <w:i w:val="0"/>
          <w:sz w:val="22"/>
          <w:szCs w:val="22"/>
        </w:rPr>
      </w:pPr>
    </w:p>
    <w:p w14:paraId="5839771E" w14:textId="77777777" w:rsidR="00ED0823" w:rsidRPr="0079325B" w:rsidRDefault="00ED0823" w:rsidP="00ED0823">
      <w:pPr>
        <w:pStyle w:val="Glava"/>
        <w:tabs>
          <w:tab w:val="clear" w:pos="4536"/>
          <w:tab w:val="clear" w:pos="9072"/>
        </w:tabs>
        <w:jc w:val="both"/>
        <w:rPr>
          <w:i w:val="0"/>
          <w:sz w:val="22"/>
          <w:szCs w:val="22"/>
        </w:rPr>
      </w:pPr>
    </w:p>
    <w:p w14:paraId="2F9BA13A" w14:textId="77777777" w:rsidR="00ED0823" w:rsidRDefault="00ED0823" w:rsidP="00ED0823">
      <w:pPr>
        <w:pStyle w:val="Glava"/>
        <w:tabs>
          <w:tab w:val="clear" w:pos="4536"/>
          <w:tab w:val="clear" w:pos="9072"/>
        </w:tabs>
        <w:jc w:val="both"/>
        <w:rPr>
          <w:i w:val="0"/>
          <w:sz w:val="22"/>
          <w:szCs w:val="22"/>
        </w:rPr>
      </w:pPr>
    </w:p>
    <w:p w14:paraId="00850B0F" w14:textId="77777777" w:rsidR="00ED0823" w:rsidRDefault="00ED0823" w:rsidP="00ED0823">
      <w:pPr>
        <w:pStyle w:val="Glava"/>
        <w:tabs>
          <w:tab w:val="clear" w:pos="4536"/>
          <w:tab w:val="clear" w:pos="9072"/>
        </w:tabs>
        <w:jc w:val="both"/>
        <w:rPr>
          <w:i w:val="0"/>
          <w:sz w:val="22"/>
          <w:szCs w:val="22"/>
        </w:rPr>
      </w:pPr>
    </w:p>
    <w:p w14:paraId="0B0601E3" w14:textId="77777777" w:rsidR="00ED0823" w:rsidRDefault="00ED0823" w:rsidP="00ED0823">
      <w:pPr>
        <w:pStyle w:val="Glava"/>
        <w:tabs>
          <w:tab w:val="clear" w:pos="4536"/>
          <w:tab w:val="clear" w:pos="9072"/>
        </w:tabs>
        <w:jc w:val="both"/>
        <w:rPr>
          <w:i w:val="0"/>
          <w:sz w:val="22"/>
          <w:szCs w:val="22"/>
        </w:rPr>
      </w:pPr>
    </w:p>
    <w:p w14:paraId="0083273A" w14:textId="77777777" w:rsidR="00ED0823" w:rsidRDefault="00ED0823" w:rsidP="00ED0823">
      <w:pPr>
        <w:pStyle w:val="Glava"/>
        <w:tabs>
          <w:tab w:val="clear" w:pos="4536"/>
          <w:tab w:val="clear" w:pos="9072"/>
        </w:tabs>
        <w:jc w:val="both"/>
        <w:rPr>
          <w:i w:val="0"/>
          <w:sz w:val="22"/>
          <w:szCs w:val="22"/>
        </w:rPr>
      </w:pPr>
    </w:p>
    <w:p w14:paraId="42849F2B" w14:textId="77777777" w:rsidR="00ED0823" w:rsidRDefault="00ED0823" w:rsidP="00ED0823">
      <w:pPr>
        <w:pStyle w:val="Glava"/>
        <w:tabs>
          <w:tab w:val="clear" w:pos="4536"/>
          <w:tab w:val="clear" w:pos="9072"/>
        </w:tabs>
        <w:jc w:val="both"/>
        <w:rPr>
          <w:i w:val="0"/>
          <w:sz w:val="22"/>
          <w:szCs w:val="22"/>
        </w:rPr>
      </w:pPr>
    </w:p>
    <w:p w14:paraId="74DB1491" w14:textId="77777777" w:rsidR="00ED0823" w:rsidRDefault="00ED0823" w:rsidP="00ED0823">
      <w:pPr>
        <w:pStyle w:val="Glava"/>
        <w:tabs>
          <w:tab w:val="clear" w:pos="4536"/>
          <w:tab w:val="clear" w:pos="9072"/>
        </w:tabs>
        <w:jc w:val="both"/>
        <w:rPr>
          <w:i w:val="0"/>
          <w:sz w:val="22"/>
          <w:szCs w:val="22"/>
        </w:rPr>
      </w:pPr>
    </w:p>
    <w:p w14:paraId="13B0E781" w14:textId="77777777" w:rsidR="00ED0823" w:rsidRDefault="00ED0823" w:rsidP="00ED0823">
      <w:pPr>
        <w:pStyle w:val="Glava"/>
        <w:tabs>
          <w:tab w:val="clear" w:pos="4536"/>
          <w:tab w:val="clear" w:pos="9072"/>
        </w:tabs>
        <w:jc w:val="both"/>
        <w:rPr>
          <w:i w:val="0"/>
          <w:sz w:val="22"/>
          <w:szCs w:val="22"/>
        </w:rPr>
      </w:pPr>
    </w:p>
    <w:p w14:paraId="04ADF7D7" w14:textId="77777777" w:rsidR="00ED0823" w:rsidRDefault="00ED0823" w:rsidP="00ED0823">
      <w:pPr>
        <w:pStyle w:val="Glava"/>
        <w:tabs>
          <w:tab w:val="clear" w:pos="4536"/>
          <w:tab w:val="clear" w:pos="9072"/>
        </w:tabs>
        <w:jc w:val="both"/>
        <w:rPr>
          <w:i w:val="0"/>
          <w:sz w:val="22"/>
          <w:szCs w:val="22"/>
        </w:rPr>
      </w:pPr>
    </w:p>
    <w:p w14:paraId="21099A85" w14:textId="77777777" w:rsidR="00ED0823" w:rsidRDefault="00ED0823" w:rsidP="00ED0823">
      <w:pPr>
        <w:pStyle w:val="Glava"/>
        <w:tabs>
          <w:tab w:val="clear" w:pos="4536"/>
          <w:tab w:val="clear" w:pos="9072"/>
        </w:tabs>
        <w:jc w:val="both"/>
        <w:rPr>
          <w:i w:val="0"/>
          <w:sz w:val="22"/>
          <w:szCs w:val="22"/>
        </w:rPr>
      </w:pPr>
    </w:p>
    <w:p w14:paraId="0879A8A0" w14:textId="77777777" w:rsidR="00ED0823" w:rsidRDefault="00ED0823" w:rsidP="00ED0823">
      <w:pPr>
        <w:pStyle w:val="Glava"/>
        <w:tabs>
          <w:tab w:val="clear" w:pos="4536"/>
          <w:tab w:val="clear" w:pos="9072"/>
        </w:tabs>
        <w:jc w:val="both"/>
        <w:rPr>
          <w:i w:val="0"/>
          <w:sz w:val="22"/>
          <w:szCs w:val="22"/>
        </w:rPr>
      </w:pPr>
    </w:p>
    <w:p w14:paraId="3E46C077" w14:textId="77777777" w:rsidR="00ED0823" w:rsidRDefault="00ED0823" w:rsidP="00ED0823">
      <w:pPr>
        <w:pStyle w:val="Glava"/>
        <w:tabs>
          <w:tab w:val="clear" w:pos="4536"/>
          <w:tab w:val="clear" w:pos="9072"/>
        </w:tabs>
        <w:jc w:val="both"/>
        <w:rPr>
          <w:i w:val="0"/>
          <w:sz w:val="22"/>
          <w:szCs w:val="22"/>
        </w:rPr>
      </w:pPr>
    </w:p>
    <w:p w14:paraId="3B5273DE" w14:textId="77777777" w:rsidR="00ED0823" w:rsidRDefault="00ED0823" w:rsidP="00ED0823">
      <w:pPr>
        <w:pStyle w:val="Glava"/>
        <w:tabs>
          <w:tab w:val="clear" w:pos="4536"/>
          <w:tab w:val="clear" w:pos="9072"/>
        </w:tabs>
        <w:jc w:val="both"/>
        <w:rPr>
          <w:i w:val="0"/>
          <w:sz w:val="22"/>
          <w:szCs w:val="22"/>
        </w:rPr>
      </w:pPr>
    </w:p>
    <w:p w14:paraId="6533CEEF" w14:textId="77777777" w:rsidR="00ED0823" w:rsidRDefault="00ED0823" w:rsidP="00ED0823">
      <w:pPr>
        <w:pStyle w:val="Glava"/>
        <w:tabs>
          <w:tab w:val="clear" w:pos="4536"/>
          <w:tab w:val="clear" w:pos="9072"/>
        </w:tabs>
        <w:jc w:val="both"/>
        <w:rPr>
          <w:i w:val="0"/>
          <w:sz w:val="22"/>
          <w:szCs w:val="22"/>
        </w:rPr>
      </w:pPr>
    </w:p>
    <w:p w14:paraId="0F968503" w14:textId="77777777" w:rsidR="00ED0823" w:rsidRDefault="00ED0823" w:rsidP="00ED0823">
      <w:pPr>
        <w:pStyle w:val="Glava"/>
        <w:tabs>
          <w:tab w:val="clear" w:pos="4536"/>
          <w:tab w:val="clear" w:pos="9072"/>
        </w:tabs>
        <w:jc w:val="both"/>
        <w:rPr>
          <w:i w:val="0"/>
          <w:sz w:val="22"/>
          <w:szCs w:val="22"/>
        </w:rPr>
      </w:pPr>
    </w:p>
    <w:p w14:paraId="1C7983EE" w14:textId="77777777" w:rsidR="00ED0823" w:rsidRDefault="00ED0823" w:rsidP="00ED0823">
      <w:pPr>
        <w:pStyle w:val="Glava"/>
        <w:tabs>
          <w:tab w:val="clear" w:pos="4536"/>
          <w:tab w:val="clear" w:pos="9072"/>
        </w:tabs>
        <w:jc w:val="both"/>
        <w:rPr>
          <w:i w:val="0"/>
          <w:sz w:val="22"/>
          <w:szCs w:val="22"/>
        </w:rPr>
      </w:pPr>
    </w:p>
    <w:p w14:paraId="7CC71201" w14:textId="77777777" w:rsidR="00ED0823" w:rsidRDefault="00ED0823" w:rsidP="00ED0823">
      <w:pPr>
        <w:pStyle w:val="Glava"/>
        <w:tabs>
          <w:tab w:val="clear" w:pos="4536"/>
          <w:tab w:val="clear" w:pos="9072"/>
        </w:tabs>
        <w:jc w:val="both"/>
        <w:rPr>
          <w:i w:val="0"/>
          <w:sz w:val="22"/>
          <w:szCs w:val="22"/>
        </w:rPr>
      </w:pPr>
    </w:p>
    <w:p w14:paraId="7C0ABAAD" w14:textId="77777777" w:rsidR="00ED0823" w:rsidRDefault="00ED0823" w:rsidP="00ED0823">
      <w:pPr>
        <w:pStyle w:val="Glava"/>
        <w:tabs>
          <w:tab w:val="clear" w:pos="4536"/>
          <w:tab w:val="clear" w:pos="9072"/>
        </w:tabs>
        <w:jc w:val="both"/>
        <w:rPr>
          <w:i w:val="0"/>
          <w:sz w:val="22"/>
          <w:szCs w:val="22"/>
        </w:rPr>
      </w:pPr>
    </w:p>
    <w:p w14:paraId="42A88B0A" w14:textId="77777777" w:rsidR="00ED0823" w:rsidRDefault="00ED0823" w:rsidP="00ED0823">
      <w:pPr>
        <w:pStyle w:val="Glava"/>
        <w:tabs>
          <w:tab w:val="clear" w:pos="4536"/>
          <w:tab w:val="clear" w:pos="9072"/>
        </w:tabs>
        <w:jc w:val="both"/>
        <w:rPr>
          <w:i w:val="0"/>
          <w:sz w:val="22"/>
          <w:szCs w:val="22"/>
        </w:rPr>
      </w:pPr>
    </w:p>
    <w:p w14:paraId="56EAD2C7" w14:textId="77777777" w:rsidR="00ED0823" w:rsidRDefault="00ED0823" w:rsidP="00ED0823">
      <w:pPr>
        <w:pStyle w:val="Glava"/>
        <w:tabs>
          <w:tab w:val="clear" w:pos="4536"/>
          <w:tab w:val="clear" w:pos="9072"/>
        </w:tabs>
        <w:jc w:val="both"/>
        <w:rPr>
          <w:i w:val="0"/>
          <w:sz w:val="22"/>
          <w:szCs w:val="22"/>
        </w:rPr>
      </w:pPr>
    </w:p>
    <w:p w14:paraId="09A4F576" w14:textId="77777777" w:rsidR="00ED0823" w:rsidRDefault="00ED0823" w:rsidP="00ED0823">
      <w:pPr>
        <w:pStyle w:val="Glava"/>
        <w:tabs>
          <w:tab w:val="clear" w:pos="4536"/>
          <w:tab w:val="clear" w:pos="9072"/>
        </w:tabs>
        <w:jc w:val="both"/>
        <w:rPr>
          <w:i w:val="0"/>
          <w:sz w:val="22"/>
          <w:szCs w:val="22"/>
        </w:rPr>
      </w:pPr>
    </w:p>
    <w:p w14:paraId="18696931" w14:textId="77777777" w:rsidR="00ED0823" w:rsidRDefault="00ED0823" w:rsidP="00ED0823">
      <w:pPr>
        <w:pStyle w:val="Glava"/>
        <w:tabs>
          <w:tab w:val="clear" w:pos="4536"/>
          <w:tab w:val="clear" w:pos="9072"/>
        </w:tabs>
        <w:jc w:val="both"/>
        <w:rPr>
          <w:i w:val="0"/>
          <w:sz w:val="22"/>
          <w:szCs w:val="22"/>
        </w:rPr>
      </w:pPr>
    </w:p>
    <w:p w14:paraId="1EF52E8E" w14:textId="77777777" w:rsidR="00ED0823" w:rsidRDefault="00ED0823" w:rsidP="00ED0823">
      <w:pPr>
        <w:pStyle w:val="Glava"/>
        <w:tabs>
          <w:tab w:val="clear" w:pos="4536"/>
          <w:tab w:val="clear" w:pos="9072"/>
        </w:tabs>
        <w:jc w:val="both"/>
        <w:rPr>
          <w:i w:val="0"/>
          <w:sz w:val="22"/>
          <w:szCs w:val="22"/>
        </w:rPr>
      </w:pPr>
    </w:p>
    <w:p w14:paraId="3F07C871" w14:textId="77777777" w:rsidR="00ED0823" w:rsidRDefault="00ED0823" w:rsidP="00ED0823">
      <w:pPr>
        <w:pStyle w:val="Glava"/>
        <w:tabs>
          <w:tab w:val="clear" w:pos="4536"/>
          <w:tab w:val="clear" w:pos="9072"/>
        </w:tabs>
        <w:jc w:val="both"/>
        <w:rPr>
          <w:i w:val="0"/>
          <w:sz w:val="22"/>
          <w:szCs w:val="22"/>
        </w:rPr>
      </w:pPr>
    </w:p>
    <w:p w14:paraId="28A15C23" w14:textId="77777777" w:rsidR="00ED0823" w:rsidRDefault="00ED0823" w:rsidP="00ED0823">
      <w:pPr>
        <w:pStyle w:val="Glava"/>
        <w:tabs>
          <w:tab w:val="clear" w:pos="4536"/>
          <w:tab w:val="clear" w:pos="9072"/>
        </w:tabs>
        <w:jc w:val="both"/>
        <w:rPr>
          <w:i w:val="0"/>
          <w:sz w:val="22"/>
          <w:szCs w:val="22"/>
        </w:rPr>
      </w:pPr>
    </w:p>
    <w:p w14:paraId="51587053" w14:textId="77777777" w:rsidR="00ED0823" w:rsidRDefault="00ED0823" w:rsidP="00ED0823">
      <w:pPr>
        <w:pStyle w:val="Glava"/>
        <w:tabs>
          <w:tab w:val="clear" w:pos="4536"/>
          <w:tab w:val="clear" w:pos="9072"/>
        </w:tabs>
        <w:jc w:val="both"/>
        <w:rPr>
          <w:i w:val="0"/>
          <w:sz w:val="22"/>
          <w:szCs w:val="22"/>
        </w:rPr>
      </w:pPr>
    </w:p>
    <w:p w14:paraId="48D9F02D" w14:textId="77777777" w:rsidR="00ED0823" w:rsidRDefault="00ED0823" w:rsidP="00ED0823">
      <w:pPr>
        <w:pStyle w:val="Glava"/>
        <w:tabs>
          <w:tab w:val="clear" w:pos="4536"/>
          <w:tab w:val="clear" w:pos="9072"/>
        </w:tabs>
        <w:jc w:val="both"/>
        <w:rPr>
          <w:i w:val="0"/>
          <w:sz w:val="22"/>
          <w:szCs w:val="22"/>
        </w:rPr>
      </w:pPr>
    </w:p>
    <w:p w14:paraId="6BDFC7E2" w14:textId="77777777" w:rsidR="00ED0823" w:rsidRDefault="00ED0823" w:rsidP="00ED0823">
      <w:pPr>
        <w:pStyle w:val="Glava"/>
        <w:tabs>
          <w:tab w:val="clear" w:pos="4536"/>
          <w:tab w:val="clear" w:pos="9072"/>
        </w:tabs>
        <w:jc w:val="both"/>
        <w:rPr>
          <w:i w:val="0"/>
          <w:sz w:val="22"/>
          <w:szCs w:val="22"/>
        </w:rPr>
      </w:pPr>
    </w:p>
    <w:p w14:paraId="03042BA1" w14:textId="77777777" w:rsidR="00ED0823" w:rsidRDefault="00ED0823" w:rsidP="00ED0823">
      <w:pPr>
        <w:pStyle w:val="Glava"/>
        <w:tabs>
          <w:tab w:val="clear" w:pos="4536"/>
          <w:tab w:val="clear" w:pos="9072"/>
        </w:tabs>
        <w:jc w:val="both"/>
        <w:rPr>
          <w:i w:val="0"/>
          <w:sz w:val="22"/>
          <w:szCs w:val="22"/>
        </w:rPr>
      </w:pPr>
    </w:p>
    <w:p w14:paraId="520A8326" w14:textId="77777777" w:rsidR="00ED0823" w:rsidRDefault="00ED0823" w:rsidP="00ED0823">
      <w:pPr>
        <w:pStyle w:val="Glava"/>
        <w:tabs>
          <w:tab w:val="clear" w:pos="4536"/>
          <w:tab w:val="clear" w:pos="9072"/>
        </w:tabs>
        <w:jc w:val="both"/>
        <w:rPr>
          <w:i w:val="0"/>
          <w:sz w:val="22"/>
          <w:szCs w:val="22"/>
        </w:rPr>
      </w:pPr>
    </w:p>
    <w:p w14:paraId="78562378" w14:textId="77777777" w:rsidR="00ED0823" w:rsidRDefault="00ED0823" w:rsidP="00ED0823">
      <w:pPr>
        <w:pStyle w:val="Glava"/>
        <w:tabs>
          <w:tab w:val="clear" w:pos="4536"/>
          <w:tab w:val="clear" w:pos="9072"/>
        </w:tabs>
        <w:jc w:val="both"/>
        <w:rPr>
          <w:i w:val="0"/>
          <w:sz w:val="22"/>
          <w:szCs w:val="22"/>
        </w:rPr>
      </w:pPr>
    </w:p>
    <w:p w14:paraId="1B9B9B32" w14:textId="77777777" w:rsidR="00ED0823" w:rsidRDefault="00ED0823" w:rsidP="00ED0823">
      <w:pPr>
        <w:pStyle w:val="Glava"/>
        <w:tabs>
          <w:tab w:val="clear" w:pos="4536"/>
          <w:tab w:val="clear" w:pos="9072"/>
        </w:tabs>
        <w:jc w:val="both"/>
        <w:rPr>
          <w:i w:val="0"/>
          <w:sz w:val="22"/>
          <w:szCs w:val="22"/>
        </w:rPr>
      </w:pPr>
    </w:p>
    <w:p w14:paraId="3B9D9685" w14:textId="77777777" w:rsidR="00ED0823" w:rsidRDefault="00ED0823" w:rsidP="00ED0823">
      <w:pPr>
        <w:pStyle w:val="Glava"/>
        <w:tabs>
          <w:tab w:val="clear" w:pos="4536"/>
          <w:tab w:val="clear" w:pos="9072"/>
        </w:tabs>
        <w:jc w:val="both"/>
        <w:rPr>
          <w:i w:val="0"/>
          <w:sz w:val="22"/>
          <w:szCs w:val="22"/>
        </w:rPr>
      </w:pPr>
    </w:p>
    <w:p w14:paraId="27A43F7D" w14:textId="77777777" w:rsidR="00ED0823" w:rsidRDefault="00ED0823" w:rsidP="00ED0823">
      <w:pPr>
        <w:pStyle w:val="Glava"/>
        <w:tabs>
          <w:tab w:val="clear" w:pos="4536"/>
          <w:tab w:val="clear" w:pos="9072"/>
        </w:tabs>
        <w:jc w:val="both"/>
        <w:rPr>
          <w:i w:val="0"/>
          <w:sz w:val="22"/>
          <w:szCs w:val="22"/>
        </w:rPr>
      </w:pPr>
    </w:p>
    <w:p w14:paraId="632469B6" w14:textId="77777777" w:rsidR="00ED0823" w:rsidRDefault="00ED0823" w:rsidP="00ED0823">
      <w:pPr>
        <w:pStyle w:val="Glava"/>
        <w:tabs>
          <w:tab w:val="clear" w:pos="4536"/>
          <w:tab w:val="clear" w:pos="9072"/>
        </w:tabs>
        <w:jc w:val="both"/>
        <w:rPr>
          <w:i w:val="0"/>
          <w:sz w:val="22"/>
          <w:szCs w:val="22"/>
        </w:rPr>
      </w:pPr>
    </w:p>
    <w:p w14:paraId="06F85A04" w14:textId="77777777" w:rsidR="00ED0823" w:rsidRDefault="00ED0823" w:rsidP="00ED0823">
      <w:pPr>
        <w:pStyle w:val="Glava"/>
        <w:tabs>
          <w:tab w:val="clear" w:pos="4536"/>
          <w:tab w:val="clear" w:pos="9072"/>
        </w:tabs>
        <w:jc w:val="both"/>
        <w:rPr>
          <w:i w:val="0"/>
          <w:sz w:val="22"/>
          <w:szCs w:val="22"/>
        </w:rPr>
      </w:pPr>
    </w:p>
    <w:p w14:paraId="00A1F857" w14:textId="77777777" w:rsidR="00ED0823" w:rsidRDefault="00ED0823" w:rsidP="00ED0823">
      <w:pPr>
        <w:pStyle w:val="Glava"/>
        <w:tabs>
          <w:tab w:val="clear" w:pos="4536"/>
          <w:tab w:val="clear" w:pos="9072"/>
        </w:tabs>
        <w:jc w:val="both"/>
        <w:rPr>
          <w:i w:val="0"/>
          <w:sz w:val="22"/>
          <w:szCs w:val="22"/>
        </w:rPr>
      </w:pPr>
    </w:p>
    <w:p w14:paraId="60C0CD83" w14:textId="77777777" w:rsidR="00ED0823" w:rsidRDefault="00ED0823" w:rsidP="00ED0823">
      <w:pPr>
        <w:pStyle w:val="Glava"/>
        <w:tabs>
          <w:tab w:val="clear" w:pos="4536"/>
          <w:tab w:val="clear" w:pos="9072"/>
        </w:tabs>
        <w:jc w:val="both"/>
        <w:rPr>
          <w:i w:val="0"/>
          <w:sz w:val="22"/>
          <w:szCs w:val="22"/>
        </w:rPr>
      </w:pPr>
    </w:p>
    <w:p w14:paraId="5F99055D" w14:textId="77777777" w:rsidR="00F00073" w:rsidRDefault="00F00073" w:rsidP="00ED0823">
      <w:pPr>
        <w:pStyle w:val="Glava"/>
        <w:tabs>
          <w:tab w:val="clear" w:pos="4536"/>
          <w:tab w:val="clear" w:pos="9072"/>
        </w:tabs>
        <w:jc w:val="right"/>
        <w:rPr>
          <w:b/>
          <w:i w:val="0"/>
          <w:sz w:val="22"/>
          <w:szCs w:val="22"/>
        </w:rPr>
      </w:pPr>
    </w:p>
    <w:p w14:paraId="29BDDFF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74456130" w14:textId="51923D63" w:rsidR="00140BD2" w:rsidRPr="0079325B" w:rsidRDefault="00140BD2" w:rsidP="00140BD2">
      <w:pPr>
        <w:jc w:val="right"/>
        <w:rPr>
          <w:b/>
          <w:i w:val="0"/>
          <w:sz w:val="22"/>
          <w:szCs w:val="22"/>
        </w:rPr>
      </w:pPr>
      <w:r w:rsidRPr="0079325B">
        <w:rPr>
          <w:b/>
          <w:i w:val="0"/>
          <w:sz w:val="22"/>
          <w:szCs w:val="22"/>
        </w:rPr>
        <w:lastRenderedPageBreak/>
        <w:t xml:space="preserve">PRILOGA </w:t>
      </w:r>
      <w:r w:rsidR="008D575C">
        <w:rPr>
          <w:b/>
          <w:i w:val="0"/>
          <w:sz w:val="22"/>
          <w:szCs w:val="22"/>
        </w:rPr>
        <w:t>E</w:t>
      </w:r>
    </w:p>
    <w:p w14:paraId="24AE6E91" w14:textId="77777777" w:rsidR="00140BD2" w:rsidRPr="0079325B" w:rsidRDefault="00140BD2" w:rsidP="00140BD2">
      <w:pPr>
        <w:ind w:left="1080"/>
        <w:rPr>
          <w:b/>
          <w:i w:val="0"/>
          <w:sz w:val="22"/>
          <w:szCs w:val="22"/>
        </w:rPr>
      </w:pPr>
    </w:p>
    <w:p w14:paraId="52D47B87"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0F90BDB3" w14:textId="77777777" w:rsidTr="009E42B7">
        <w:tc>
          <w:tcPr>
            <w:tcW w:w="4820" w:type="dxa"/>
          </w:tcPr>
          <w:p w14:paraId="3C93D57E" w14:textId="77777777" w:rsidR="00140BD2" w:rsidRDefault="00140BD2" w:rsidP="009E42B7">
            <w:pPr>
              <w:ind w:left="209" w:hanging="209"/>
              <w:jc w:val="both"/>
              <w:rPr>
                <w:b/>
                <w:i w:val="0"/>
                <w:sz w:val="22"/>
                <w:szCs w:val="22"/>
              </w:rPr>
            </w:pPr>
          </w:p>
          <w:p w14:paraId="0E720863"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47B867A0" w14:textId="77777777" w:rsidR="00140BD2" w:rsidRDefault="00140BD2" w:rsidP="009E42B7">
            <w:pPr>
              <w:ind w:left="209" w:hanging="209"/>
              <w:jc w:val="both"/>
              <w:rPr>
                <w:i w:val="0"/>
                <w:sz w:val="22"/>
                <w:szCs w:val="22"/>
              </w:rPr>
            </w:pPr>
          </w:p>
          <w:p w14:paraId="086C3EAB" w14:textId="77777777" w:rsidR="00140BD2" w:rsidRDefault="00140BD2" w:rsidP="009E42B7">
            <w:pPr>
              <w:ind w:left="209" w:hanging="209"/>
              <w:jc w:val="both"/>
              <w:rPr>
                <w:i w:val="0"/>
                <w:sz w:val="22"/>
                <w:szCs w:val="22"/>
              </w:rPr>
            </w:pPr>
          </w:p>
          <w:p w14:paraId="3BACDBEC" w14:textId="77777777" w:rsidR="00140BD2" w:rsidRDefault="00140BD2" w:rsidP="009E42B7">
            <w:pPr>
              <w:ind w:left="209" w:hanging="209"/>
              <w:jc w:val="both"/>
              <w:rPr>
                <w:i w:val="0"/>
                <w:sz w:val="22"/>
                <w:szCs w:val="22"/>
              </w:rPr>
            </w:pPr>
          </w:p>
          <w:p w14:paraId="717DB03E" w14:textId="77777777" w:rsidR="00140BD2" w:rsidRDefault="00140BD2" w:rsidP="009E42B7">
            <w:pPr>
              <w:ind w:left="209" w:hanging="209"/>
              <w:jc w:val="both"/>
              <w:rPr>
                <w:i w:val="0"/>
                <w:sz w:val="22"/>
                <w:szCs w:val="22"/>
              </w:rPr>
            </w:pPr>
          </w:p>
          <w:p w14:paraId="7DDF2D9C" w14:textId="77777777" w:rsidR="00140BD2" w:rsidRDefault="00140BD2" w:rsidP="009E42B7">
            <w:pPr>
              <w:ind w:left="209" w:hanging="209"/>
              <w:jc w:val="both"/>
              <w:rPr>
                <w:i w:val="0"/>
                <w:sz w:val="22"/>
                <w:szCs w:val="22"/>
              </w:rPr>
            </w:pPr>
          </w:p>
          <w:p w14:paraId="75E5B9DF" w14:textId="77777777" w:rsidR="00140BD2" w:rsidRDefault="00140BD2" w:rsidP="009E42B7">
            <w:pPr>
              <w:ind w:left="209" w:hanging="209"/>
              <w:jc w:val="both"/>
              <w:rPr>
                <w:i w:val="0"/>
                <w:sz w:val="22"/>
                <w:szCs w:val="22"/>
              </w:rPr>
            </w:pPr>
          </w:p>
          <w:p w14:paraId="09189820" w14:textId="77777777" w:rsidR="00140BD2" w:rsidRDefault="00140BD2" w:rsidP="009E42B7">
            <w:pPr>
              <w:ind w:left="209" w:hanging="209"/>
              <w:jc w:val="both"/>
              <w:rPr>
                <w:i w:val="0"/>
                <w:sz w:val="22"/>
                <w:szCs w:val="22"/>
              </w:rPr>
            </w:pPr>
          </w:p>
        </w:tc>
      </w:tr>
    </w:tbl>
    <w:p w14:paraId="3ECA26BD" w14:textId="77777777" w:rsidR="00140BD2" w:rsidRDefault="00140BD2" w:rsidP="00140BD2">
      <w:pPr>
        <w:rPr>
          <w:b/>
          <w:i w:val="0"/>
          <w:sz w:val="22"/>
          <w:szCs w:val="22"/>
        </w:rPr>
      </w:pPr>
    </w:p>
    <w:p w14:paraId="6C3CE8AA" w14:textId="77777777" w:rsidR="00140BD2" w:rsidRPr="007C06E8" w:rsidRDefault="00140BD2" w:rsidP="00140BD2">
      <w:pPr>
        <w:rPr>
          <w:sz w:val="22"/>
          <w:szCs w:val="22"/>
        </w:rPr>
      </w:pPr>
    </w:p>
    <w:p w14:paraId="77B6B0F3" w14:textId="77777777" w:rsidR="00140BD2" w:rsidRPr="007C06E8" w:rsidRDefault="00140BD2" w:rsidP="00140BD2">
      <w:pPr>
        <w:rPr>
          <w:sz w:val="22"/>
          <w:szCs w:val="22"/>
        </w:rPr>
      </w:pPr>
    </w:p>
    <w:p w14:paraId="36AF4966" w14:textId="77777777" w:rsidR="00140BD2" w:rsidRPr="007C06E8" w:rsidRDefault="00140BD2" w:rsidP="00140BD2">
      <w:pPr>
        <w:rPr>
          <w:sz w:val="22"/>
          <w:szCs w:val="22"/>
        </w:rPr>
      </w:pPr>
    </w:p>
    <w:p w14:paraId="7D9F8FEA" w14:textId="77777777" w:rsidR="00140BD2" w:rsidRPr="007C06E8" w:rsidRDefault="00140BD2" w:rsidP="00140BD2">
      <w:pPr>
        <w:rPr>
          <w:sz w:val="22"/>
          <w:szCs w:val="22"/>
        </w:rPr>
      </w:pPr>
    </w:p>
    <w:p w14:paraId="6D60F73F" w14:textId="77777777" w:rsidR="00140BD2" w:rsidRPr="007C06E8" w:rsidRDefault="00140BD2" w:rsidP="00140BD2">
      <w:pPr>
        <w:rPr>
          <w:sz w:val="22"/>
          <w:szCs w:val="22"/>
        </w:rPr>
      </w:pPr>
    </w:p>
    <w:p w14:paraId="3BFA13D0" w14:textId="77777777" w:rsidR="00140BD2" w:rsidRPr="007C06E8" w:rsidRDefault="00140BD2" w:rsidP="00140BD2">
      <w:pPr>
        <w:rPr>
          <w:sz w:val="22"/>
          <w:szCs w:val="22"/>
        </w:rPr>
      </w:pPr>
    </w:p>
    <w:p w14:paraId="03D6EA02" w14:textId="77777777" w:rsidR="00140BD2" w:rsidRPr="007C06E8" w:rsidRDefault="00140BD2" w:rsidP="00140BD2">
      <w:pPr>
        <w:rPr>
          <w:sz w:val="22"/>
          <w:szCs w:val="22"/>
        </w:rPr>
      </w:pPr>
    </w:p>
    <w:p w14:paraId="66DC013A" w14:textId="77777777" w:rsidR="00140BD2" w:rsidRPr="007C06E8" w:rsidRDefault="00140BD2" w:rsidP="00140BD2">
      <w:pPr>
        <w:rPr>
          <w:sz w:val="22"/>
          <w:szCs w:val="22"/>
        </w:rPr>
      </w:pPr>
    </w:p>
    <w:p w14:paraId="2127F83F" w14:textId="77777777" w:rsidR="00140BD2" w:rsidRPr="007C06E8" w:rsidRDefault="00140BD2" w:rsidP="00140BD2">
      <w:pPr>
        <w:rPr>
          <w:sz w:val="22"/>
          <w:szCs w:val="22"/>
        </w:rPr>
      </w:pPr>
    </w:p>
    <w:p w14:paraId="156B4B20"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289F6AA2"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502DD3FB" w14:textId="77777777" w:rsidR="00140BD2" w:rsidRDefault="00140BD2" w:rsidP="009E42B7">
            <w:pPr>
              <w:jc w:val="both"/>
              <w:rPr>
                <w:b/>
                <w:i w:val="0"/>
                <w:sz w:val="22"/>
                <w:szCs w:val="22"/>
              </w:rPr>
            </w:pPr>
          </w:p>
          <w:p w14:paraId="092A175C" w14:textId="77777777" w:rsidR="00140BD2" w:rsidRDefault="00140BD2" w:rsidP="009E42B7">
            <w:pPr>
              <w:jc w:val="both"/>
              <w:rPr>
                <w:i w:val="0"/>
                <w:sz w:val="22"/>
                <w:szCs w:val="22"/>
              </w:rPr>
            </w:pPr>
            <w:r>
              <w:rPr>
                <w:i w:val="0"/>
                <w:sz w:val="22"/>
                <w:szCs w:val="22"/>
              </w:rPr>
              <w:t>PREJEM PONUDBE (izpolni prejemnik):</w:t>
            </w:r>
          </w:p>
          <w:p w14:paraId="2ECEC95D" w14:textId="77777777" w:rsidR="00140BD2" w:rsidRDefault="00140BD2" w:rsidP="009E42B7">
            <w:pPr>
              <w:jc w:val="both"/>
              <w:rPr>
                <w:i w:val="0"/>
                <w:sz w:val="22"/>
                <w:szCs w:val="22"/>
              </w:rPr>
            </w:pPr>
          </w:p>
          <w:p w14:paraId="4E0FBD51" w14:textId="77777777" w:rsidR="00140BD2" w:rsidRPr="00DB479F" w:rsidRDefault="00140BD2" w:rsidP="009E42B7">
            <w:pPr>
              <w:jc w:val="both"/>
              <w:rPr>
                <w:i w:val="0"/>
                <w:smallCaps/>
                <w:sz w:val="22"/>
                <w:szCs w:val="22"/>
              </w:rPr>
            </w:pPr>
            <w:r w:rsidRPr="00DB479F">
              <w:rPr>
                <w:i w:val="0"/>
                <w:smallCaps/>
                <w:sz w:val="22"/>
                <w:szCs w:val="22"/>
              </w:rPr>
              <w:t>osebno                             po pošti</w:t>
            </w:r>
          </w:p>
          <w:p w14:paraId="4CDE9FAC" w14:textId="77777777" w:rsidR="00140BD2" w:rsidRPr="00DB479F" w:rsidRDefault="00140BD2" w:rsidP="009E42B7">
            <w:pPr>
              <w:jc w:val="both"/>
              <w:rPr>
                <w:i w:val="0"/>
                <w:sz w:val="16"/>
                <w:szCs w:val="16"/>
              </w:rPr>
            </w:pPr>
          </w:p>
          <w:p w14:paraId="13A05BC2" w14:textId="77777777" w:rsidR="00140BD2" w:rsidRDefault="00140BD2" w:rsidP="009E42B7">
            <w:pPr>
              <w:jc w:val="both"/>
              <w:rPr>
                <w:i w:val="0"/>
                <w:sz w:val="22"/>
                <w:szCs w:val="22"/>
              </w:rPr>
            </w:pPr>
            <w:r>
              <w:rPr>
                <w:i w:val="0"/>
                <w:sz w:val="22"/>
                <w:szCs w:val="22"/>
              </w:rPr>
              <w:t>Datum:</w:t>
            </w:r>
          </w:p>
          <w:p w14:paraId="09ECE5E4" w14:textId="77777777" w:rsidR="00140BD2" w:rsidRPr="00186C2C" w:rsidRDefault="00140BD2" w:rsidP="009E42B7">
            <w:pPr>
              <w:jc w:val="both"/>
              <w:rPr>
                <w:i w:val="0"/>
                <w:sz w:val="10"/>
                <w:szCs w:val="10"/>
              </w:rPr>
            </w:pPr>
          </w:p>
          <w:p w14:paraId="603C0915" w14:textId="77777777" w:rsidR="00140BD2" w:rsidRDefault="00140BD2" w:rsidP="009E42B7">
            <w:pPr>
              <w:jc w:val="both"/>
              <w:rPr>
                <w:i w:val="0"/>
                <w:sz w:val="22"/>
                <w:szCs w:val="22"/>
              </w:rPr>
            </w:pPr>
            <w:r>
              <w:rPr>
                <w:i w:val="0"/>
                <w:sz w:val="22"/>
                <w:szCs w:val="22"/>
              </w:rPr>
              <w:t>Ura:</w:t>
            </w:r>
          </w:p>
          <w:p w14:paraId="7A355FBD" w14:textId="77777777" w:rsidR="00140BD2" w:rsidRPr="00186C2C" w:rsidRDefault="00140BD2" w:rsidP="009E42B7">
            <w:pPr>
              <w:jc w:val="both"/>
              <w:rPr>
                <w:i w:val="0"/>
                <w:sz w:val="10"/>
                <w:szCs w:val="10"/>
              </w:rPr>
            </w:pPr>
          </w:p>
          <w:p w14:paraId="6CA6D230" w14:textId="5682CA91" w:rsidR="00140BD2" w:rsidRDefault="00140BD2" w:rsidP="009E42B7">
            <w:pPr>
              <w:jc w:val="both"/>
              <w:rPr>
                <w:i w:val="0"/>
                <w:sz w:val="22"/>
                <w:szCs w:val="22"/>
              </w:rPr>
            </w:pPr>
            <w:r>
              <w:rPr>
                <w:i w:val="0"/>
                <w:sz w:val="22"/>
                <w:szCs w:val="22"/>
              </w:rPr>
              <w:t xml:space="preserve">Številka: </w:t>
            </w:r>
            <w:r>
              <w:t xml:space="preserve"> </w:t>
            </w:r>
            <w:r w:rsidRPr="00C1754C">
              <w:rPr>
                <w:i w:val="0"/>
                <w:sz w:val="22"/>
                <w:szCs w:val="22"/>
              </w:rPr>
              <w:t>430-</w:t>
            </w:r>
            <w:r w:rsidR="00A65B6C">
              <w:rPr>
                <w:i w:val="0"/>
                <w:sz w:val="22"/>
                <w:szCs w:val="22"/>
              </w:rPr>
              <w:t>256</w:t>
            </w:r>
            <w:r w:rsidR="00C95E19">
              <w:rPr>
                <w:i w:val="0"/>
                <w:sz w:val="22"/>
                <w:szCs w:val="22"/>
              </w:rPr>
              <w:t>5</w:t>
            </w:r>
            <w:r w:rsidR="00A65B6C">
              <w:rPr>
                <w:i w:val="0"/>
                <w:sz w:val="22"/>
                <w:szCs w:val="22"/>
              </w:rPr>
              <w:t>/2020-</w:t>
            </w:r>
            <w:r>
              <w:rPr>
                <w:i w:val="0"/>
                <w:sz w:val="22"/>
                <w:szCs w:val="22"/>
              </w:rPr>
              <w:t>………..</w:t>
            </w:r>
          </w:p>
          <w:p w14:paraId="56DA7771" w14:textId="77777777" w:rsidR="00140BD2" w:rsidRPr="00186C2C" w:rsidRDefault="00140BD2" w:rsidP="009E42B7">
            <w:pPr>
              <w:jc w:val="both"/>
              <w:rPr>
                <w:i w:val="0"/>
                <w:sz w:val="10"/>
                <w:szCs w:val="10"/>
              </w:rPr>
            </w:pPr>
          </w:p>
          <w:p w14:paraId="16251B92" w14:textId="77777777" w:rsidR="00140BD2" w:rsidRDefault="00140BD2" w:rsidP="009E42B7">
            <w:pPr>
              <w:jc w:val="both"/>
              <w:rPr>
                <w:i w:val="0"/>
                <w:sz w:val="22"/>
                <w:szCs w:val="22"/>
              </w:rPr>
            </w:pPr>
            <w:r>
              <w:rPr>
                <w:i w:val="0"/>
                <w:sz w:val="22"/>
                <w:szCs w:val="22"/>
              </w:rPr>
              <w:t>Zaporedna številka ponudbe:</w:t>
            </w:r>
          </w:p>
        </w:tc>
      </w:tr>
    </w:tbl>
    <w:p w14:paraId="06CAA458" w14:textId="77777777" w:rsidR="00140BD2" w:rsidRDefault="00140BD2" w:rsidP="00140BD2">
      <w:pPr>
        <w:rPr>
          <w:sz w:val="22"/>
          <w:szCs w:val="22"/>
        </w:rPr>
      </w:pPr>
    </w:p>
    <w:p w14:paraId="270F6F21" w14:textId="77777777" w:rsidR="00140BD2" w:rsidRPr="007C06E8" w:rsidRDefault="00140BD2" w:rsidP="00140BD2">
      <w:pPr>
        <w:rPr>
          <w:sz w:val="22"/>
          <w:szCs w:val="22"/>
        </w:rPr>
      </w:pPr>
    </w:p>
    <w:p w14:paraId="16271072" w14:textId="77777777" w:rsidR="00140BD2" w:rsidRDefault="00140BD2" w:rsidP="00140BD2">
      <w:pPr>
        <w:rPr>
          <w:sz w:val="22"/>
          <w:szCs w:val="22"/>
        </w:rPr>
      </w:pPr>
    </w:p>
    <w:p w14:paraId="73AE9584" w14:textId="77777777" w:rsidR="00140BD2" w:rsidRDefault="00140BD2" w:rsidP="00140BD2">
      <w:pPr>
        <w:rPr>
          <w:sz w:val="22"/>
          <w:szCs w:val="22"/>
        </w:rPr>
      </w:pPr>
    </w:p>
    <w:p w14:paraId="0BAADA53" w14:textId="77777777" w:rsidR="00140BD2" w:rsidRDefault="00140BD2" w:rsidP="00140BD2">
      <w:pPr>
        <w:rPr>
          <w:sz w:val="22"/>
          <w:szCs w:val="22"/>
        </w:rPr>
      </w:pPr>
    </w:p>
    <w:p w14:paraId="34864EE3" w14:textId="77777777" w:rsidR="00140BD2" w:rsidRPr="007C06E8" w:rsidRDefault="00140BD2" w:rsidP="00140BD2">
      <w:pPr>
        <w:rPr>
          <w:sz w:val="22"/>
          <w:szCs w:val="22"/>
        </w:rPr>
      </w:pPr>
    </w:p>
    <w:p w14:paraId="1F8D1ECD" w14:textId="77777777" w:rsidR="00140BD2" w:rsidRPr="007C06E8" w:rsidRDefault="00140BD2" w:rsidP="00140BD2">
      <w:pPr>
        <w:rPr>
          <w:sz w:val="22"/>
          <w:szCs w:val="22"/>
        </w:rPr>
      </w:pPr>
    </w:p>
    <w:p w14:paraId="03E36B21" w14:textId="121B7A02" w:rsidR="00140BD2" w:rsidRPr="007C06E8" w:rsidRDefault="00140BD2" w:rsidP="00140BD2">
      <w:pPr>
        <w:rPr>
          <w:sz w:val="22"/>
          <w:szCs w:val="22"/>
        </w:rPr>
      </w:pPr>
    </w:p>
    <w:p w14:paraId="46917D7F" w14:textId="4AA06093" w:rsidR="00140BD2" w:rsidRPr="007C06E8" w:rsidRDefault="00140BD2" w:rsidP="00140BD2">
      <w:pPr>
        <w:rPr>
          <w:sz w:val="22"/>
          <w:szCs w:val="22"/>
        </w:rPr>
      </w:pPr>
    </w:p>
    <w:p w14:paraId="568846EE" w14:textId="13BCCBF3" w:rsidR="00140BD2" w:rsidRPr="007C06E8" w:rsidRDefault="00140BD2" w:rsidP="00140BD2">
      <w:pPr>
        <w:rPr>
          <w:sz w:val="22"/>
          <w:szCs w:val="22"/>
        </w:rPr>
      </w:pPr>
    </w:p>
    <w:p w14:paraId="4515F17A" w14:textId="4CE8EBBD" w:rsidR="00140BD2" w:rsidRPr="007C06E8" w:rsidRDefault="00CB059E"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717F603B" wp14:editId="2225AA9E">
                <wp:simplePos x="0" y="0"/>
                <wp:positionH relativeFrom="margin">
                  <wp:align>right</wp:align>
                </wp:positionH>
                <wp:positionV relativeFrom="paragraph">
                  <wp:posOffset>68388</wp:posOffset>
                </wp:positionV>
                <wp:extent cx="3588444" cy="1557468"/>
                <wp:effectExtent l="0" t="0" r="0" b="5080"/>
                <wp:wrapNone/>
                <wp:docPr id="4" name="Pravokotnik 4"/>
                <wp:cNvGraphicFramePr/>
                <a:graphic xmlns:a="http://schemas.openxmlformats.org/drawingml/2006/main">
                  <a:graphicData uri="http://schemas.microsoft.com/office/word/2010/wordprocessingShape">
                    <wps:wsp>
                      <wps:cNvSpPr/>
                      <wps:spPr>
                        <a:xfrm>
                          <a:off x="0" y="0"/>
                          <a:ext cx="3588444" cy="1557468"/>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D25FEBC" w14:textId="77777777" w:rsidR="004D4E6F" w:rsidRPr="00A70F52" w:rsidRDefault="004D4E6F" w:rsidP="00140BD2">
                            <w:pPr>
                              <w:ind w:left="284"/>
                              <w:jc w:val="center"/>
                              <w:rPr>
                                <w:b/>
                                <w:i w:val="0"/>
                                <w:color w:val="000000" w:themeColor="text1"/>
                                <w:sz w:val="22"/>
                                <w:szCs w:val="22"/>
                              </w:rPr>
                            </w:pPr>
                          </w:p>
                          <w:p w14:paraId="35AA6E87"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65F112D" w14:textId="77777777" w:rsidR="004D4E6F" w:rsidRPr="00E753C8" w:rsidRDefault="004D4E6F" w:rsidP="00CB059E">
                            <w:pPr>
                              <w:ind w:left="284" w:right="-1846"/>
                              <w:jc w:val="center"/>
                              <w:rPr>
                                <w:i w:val="0"/>
                                <w:color w:val="000000" w:themeColor="text1"/>
                                <w:sz w:val="22"/>
                                <w:szCs w:val="22"/>
                              </w:rPr>
                            </w:pPr>
                          </w:p>
                          <w:p w14:paraId="6822C6E8"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MESTNA OBČINA LJUBLJANA</w:t>
                            </w:r>
                          </w:p>
                          <w:p w14:paraId="1935B123"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Služba za javna naročila</w:t>
                            </w:r>
                          </w:p>
                          <w:p w14:paraId="3BD9530C"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Dalmatinova 1, II. nadstropje</w:t>
                            </w:r>
                          </w:p>
                          <w:p w14:paraId="1B53CA34"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7F603B" id="Pravokotnik 4" o:spid="_x0000_s1026" style="position:absolute;margin-left:231.35pt;margin-top:5.4pt;width:282.55pt;height:122.6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" fillcolor="white [3212]" stroked="f" strokeweight=".25pt">
                <v:textbox>
                  <w:txbxContent>
                    <w:p w14:paraId="7D25FEBC" w14:textId="77777777" w:rsidR="004D4E6F" w:rsidRPr="00A70F52" w:rsidRDefault="004D4E6F" w:rsidP="00140BD2">
                      <w:pPr>
                        <w:ind w:left="284"/>
                        <w:jc w:val="center"/>
                        <w:rPr>
                          <w:b/>
                          <w:i w:val="0"/>
                          <w:color w:val="000000" w:themeColor="text1"/>
                          <w:sz w:val="22"/>
                          <w:szCs w:val="22"/>
                        </w:rPr>
                      </w:pPr>
                    </w:p>
                    <w:p w14:paraId="35AA6E87"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65F112D" w14:textId="77777777" w:rsidR="004D4E6F" w:rsidRPr="00E753C8" w:rsidRDefault="004D4E6F" w:rsidP="00CB059E">
                      <w:pPr>
                        <w:ind w:left="284" w:right="-1846"/>
                        <w:jc w:val="center"/>
                        <w:rPr>
                          <w:i w:val="0"/>
                          <w:color w:val="000000" w:themeColor="text1"/>
                          <w:sz w:val="22"/>
                          <w:szCs w:val="22"/>
                        </w:rPr>
                      </w:pPr>
                    </w:p>
                    <w:p w14:paraId="6822C6E8"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MESTNA OBČINA LJUBLJANA</w:t>
                      </w:r>
                    </w:p>
                    <w:p w14:paraId="1935B123"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Služba za javna naročila</w:t>
                      </w:r>
                    </w:p>
                    <w:p w14:paraId="3BD9530C"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Dalmatinova 1, II. nadstropje</w:t>
                      </w:r>
                    </w:p>
                    <w:p w14:paraId="1B53CA34" w14:textId="77777777" w:rsidR="004D4E6F" w:rsidRPr="00E753C8" w:rsidRDefault="004D4E6F" w:rsidP="00CB059E">
                      <w:pPr>
                        <w:ind w:left="284" w:right="-1846"/>
                        <w:jc w:val="center"/>
                        <w:rPr>
                          <w:b/>
                          <w:i w:val="0"/>
                          <w:color w:val="000000" w:themeColor="text1"/>
                          <w:sz w:val="22"/>
                          <w:szCs w:val="22"/>
                        </w:rPr>
                      </w:pPr>
                      <w:r w:rsidRPr="00E753C8">
                        <w:rPr>
                          <w:b/>
                          <w:i w:val="0"/>
                          <w:color w:val="000000" w:themeColor="text1"/>
                          <w:sz w:val="22"/>
                          <w:szCs w:val="22"/>
                        </w:rPr>
                        <w:t>1000 Ljubljana</w:t>
                      </w:r>
                    </w:p>
                  </w:txbxContent>
                </v:textbox>
                <w10:wrap anchorx="margin"/>
              </v:rect>
            </w:pict>
          </mc:Fallback>
        </mc:AlternateContent>
      </w:r>
    </w:p>
    <w:p w14:paraId="75DDA710" w14:textId="77777777" w:rsidR="00140BD2" w:rsidRPr="007C06E8" w:rsidRDefault="00140BD2" w:rsidP="00140BD2">
      <w:pPr>
        <w:rPr>
          <w:sz w:val="22"/>
          <w:szCs w:val="22"/>
        </w:rPr>
      </w:pPr>
      <w:r w:rsidRPr="004962ED">
        <w:rPr>
          <w:noProof/>
        </w:rPr>
        <mc:AlternateContent>
          <mc:Choice Requires="wps">
            <w:drawing>
              <wp:anchor distT="0" distB="0" distL="114300" distR="114300" simplePos="0" relativeHeight="251665408" behindDoc="0" locked="0" layoutInCell="1" allowOverlap="1" wp14:anchorId="72C7893D" wp14:editId="1681B66F">
                <wp:simplePos x="0" y="0"/>
                <wp:positionH relativeFrom="margin">
                  <wp:align>left</wp:align>
                </wp:positionH>
                <wp:positionV relativeFrom="paragraph">
                  <wp:posOffset>7625</wp:posOffset>
                </wp:positionV>
                <wp:extent cx="4971570" cy="1659383"/>
                <wp:effectExtent l="0" t="0" r="0" b="0"/>
                <wp:wrapNone/>
                <wp:docPr id="5" name="Pravokotnik 5"/>
                <wp:cNvGraphicFramePr/>
                <a:graphic xmlns:a="http://schemas.openxmlformats.org/drawingml/2006/main">
                  <a:graphicData uri="http://schemas.microsoft.com/office/word/2010/wordprocessingShape">
                    <wps:wsp>
                      <wps:cNvSpPr/>
                      <wps:spPr>
                        <a:xfrm>
                          <a:off x="0" y="0"/>
                          <a:ext cx="4971570" cy="16593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C545B9" w14:textId="26D75B03" w:rsidR="004D4E6F" w:rsidRDefault="004D4E6F"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-21-210002 IZDELAVA PROJEKTNE DOKUMENTACIJE ZA OBNOVO PALAČE KRESIJA«</w:t>
                            </w:r>
                          </w:p>
                          <w:p w14:paraId="062BC54B" w14:textId="02E0ED01" w:rsidR="004D4E6F" w:rsidRPr="007C06E8" w:rsidRDefault="004D4E6F" w:rsidP="00CB059E">
                            <w:pPr>
                              <w:rPr>
                                <w:b/>
                                <w:i w:val="0"/>
                                <w:color w:val="000000" w:themeColor="text1"/>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7893D" id="Pravokotnik 5" o:spid="_x0000_s1027" style="position:absolute;margin-left:0;margin-top:.6pt;width:391.45pt;height:130.6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" filled="f" stroked="f" strokeweight="2pt">
                <v:textbox>
                  <w:txbxContent>
                    <w:p w14:paraId="60C545B9" w14:textId="26D75B03" w:rsidR="004D4E6F" w:rsidRDefault="004D4E6F"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-21-210002 IZDELAVA PROJEKTNE DOKUMENTACIJE ZA OBNOVO PALAČE KRESIJA«</w:t>
                      </w:r>
                    </w:p>
                    <w:p w14:paraId="062BC54B" w14:textId="02E0ED01" w:rsidR="004D4E6F" w:rsidRPr="007C06E8" w:rsidRDefault="004D4E6F" w:rsidP="00CB059E">
                      <w:pPr>
                        <w:rPr>
                          <w:b/>
                          <w:i w:val="0"/>
                          <w:color w:val="000000" w:themeColor="text1"/>
                          <w:szCs w:val="22"/>
                        </w:rPr>
                      </w:pPr>
                    </w:p>
                  </w:txbxContent>
                </v:textbox>
                <w10:wrap anchorx="margin"/>
              </v:rect>
            </w:pict>
          </mc:Fallback>
        </mc:AlternateContent>
      </w:r>
    </w:p>
    <w:p w14:paraId="535F1788" w14:textId="77777777" w:rsidR="00140BD2" w:rsidRPr="007C06E8" w:rsidRDefault="00140BD2" w:rsidP="00140BD2">
      <w:pPr>
        <w:tabs>
          <w:tab w:val="left" w:pos="11700"/>
        </w:tabs>
        <w:rPr>
          <w:sz w:val="22"/>
          <w:szCs w:val="22"/>
        </w:rPr>
      </w:pPr>
      <w:r>
        <w:rPr>
          <w:sz w:val="22"/>
          <w:szCs w:val="22"/>
        </w:rPr>
        <w:tab/>
      </w:r>
    </w:p>
    <w:p w14:paraId="0216AD07" w14:textId="77777777" w:rsidR="00140BD2" w:rsidRDefault="00140BD2" w:rsidP="00140BD2">
      <w:pPr>
        <w:rPr>
          <w:i w:val="0"/>
          <w:sz w:val="22"/>
          <w:szCs w:val="22"/>
        </w:rPr>
      </w:pPr>
    </w:p>
    <w:p w14:paraId="3AF8993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6E1BC61A" w14:textId="77777777" w:rsidR="00140BD2" w:rsidRDefault="00140BD2" w:rsidP="00140BD2">
      <w:pPr>
        <w:ind w:left="993"/>
        <w:rPr>
          <w:i w:val="0"/>
          <w:color w:val="0000FF"/>
          <w:szCs w:val="24"/>
        </w:rPr>
      </w:pPr>
    </w:p>
    <w:p w14:paraId="3A8BB77A" w14:textId="77777777" w:rsidR="00140BD2" w:rsidRDefault="00140BD2" w:rsidP="00140BD2">
      <w:pPr>
        <w:ind w:left="993"/>
        <w:rPr>
          <w:i w:val="0"/>
          <w:color w:val="0000FF"/>
          <w:szCs w:val="24"/>
        </w:rPr>
      </w:pPr>
    </w:p>
    <w:p w14:paraId="1D0A89A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50A131" w14:textId="77777777"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A6E93" w14:textId="77777777" w:rsidR="004D4E6F" w:rsidRDefault="004D4E6F">
      <w:r>
        <w:separator/>
      </w:r>
    </w:p>
  </w:endnote>
  <w:endnote w:type="continuationSeparator" w:id="0">
    <w:p w14:paraId="3E716E16" w14:textId="77777777" w:rsidR="004D4E6F" w:rsidRDefault="004D4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68AD7" w14:textId="77777777" w:rsidR="004D4E6F" w:rsidRDefault="004D4E6F">
      <w:r>
        <w:separator/>
      </w:r>
    </w:p>
  </w:footnote>
  <w:footnote w:type="continuationSeparator" w:id="0">
    <w:p w14:paraId="6DDE9882" w14:textId="77777777" w:rsidR="004D4E6F" w:rsidRDefault="004D4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1666B" w14:textId="77777777" w:rsidR="004D4E6F" w:rsidRDefault="004D4E6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6157289"/>
    <w:multiLevelType w:val="hybridMultilevel"/>
    <w:tmpl w:val="9FBA1ECC"/>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035EDA"/>
    <w:multiLevelType w:val="hybridMultilevel"/>
    <w:tmpl w:val="164A5A6E"/>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434137"/>
    <w:multiLevelType w:val="hybridMultilevel"/>
    <w:tmpl w:val="22764AC0"/>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1" w15:restartNumberingAfterBreak="0">
    <w:nsid w:val="2300610B"/>
    <w:multiLevelType w:val="hybridMultilevel"/>
    <w:tmpl w:val="4498CD1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15:restartNumberingAfterBreak="0">
    <w:nsid w:val="231A45C3"/>
    <w:multiLevelType w:val="hybridMultilevel"/>
    <w:tmpl w:val="04EAC0AE"/>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7871D1F"/>
    <w:multiLevelType w:val="hybridMultilevel"/>
    <w:tmpl w:val="C83ADA62"/>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CAC038E"/>
    <w:multiLevelType w:val="hybridMultilevel"/>
    <w:tmpl w:val="F6548EDA"/>
    <w:lvl w:ilvl="0" w:tplc="04240001">
      <w:start w:val="1"/>
      <w:numFmt w:val="bullet"/>
      <w:lvlText w:val=""/>
      <w:lvlJc w:val="left"/>
      <w:pPr>
        <w:tabs>
          <w:tab w:val="num" w:pos="1834"/>
        </w:tabs>
        <w:ind w:left="1834" w:hanging="340"/>
      </w:pPr>
      <w:rPr>
        <w:rFonts w:ascii="Symbol" w:hAnsi="Symbol" w:hint="default"/>
        <w:b w:val="0"/>
        <w:sz w:val="22"/>
      </w:rPr>
    </w:lvl>
    <w:lvl w:ilvl="1" w:tplc="04240003">
      <w:start w:val="1"/>
      <w:numFmt w:val="bullet"/>
      <w:lvlText w:val="o"/>
      <w:lvlJc w:val="left"/>
      <w:pPr>
        <w:tabs>
          <w:tab w:val="num" w:pos="2934"/>
        </w:tabs>
        <w:ind w:left="2934" w:hanging="360"/>
      </w:pPr>
      <w:rPr>
        <w:rFonts w:ascii="Courier New" w:hAnsi="Courier New" w:cs="Times New Roman" w:hint="default"/>
      </w:rPr>
    </w:lvl>
    <w:lvl w:ilvl="2" w:tplc="04240005">
      <w:start w:val="1"/>
      <w:numFmt w:val="bullet"/>
      <w:lvlText w:val=""/>
      <w:lvlJc w:val="left"/>
      <w:pPr>
        <w:tabs>
          <w:tab w:val="num" w:pos="3654"/>
        </w:tabs>
        <w:ind w:left="3654" w:hanging="360"/>
      </w:pPr>
      <w:rPr>
        <w:rFonts w:ascii="Wingdings" w:hAnsi="Wingdings" w:hint="default"/>
      </w:rPr>
    </w:lvl>
    <w:lvl w:ilvl="3" w:tplc="04240001">
      <w:start w:val="1"/>
      <w:numFmt w:val="bullet"/>
      <w:lvlText w:val=""/>
      <w:lvlJc w:val="left"/>
      <w:pPr>
        <w:tabs>
          <w:tab w:val="num" w:pos="4374"/>
        </w:tabs>
        <w:ind w:left="4374" w:hanging="360"/>
      </w:pPr>
      <w:rPr>
        <w:rFonts w:ascii="Symbol" w:hAnsi="Symbol" w:hint="default"/>
      </w:rPr>
    </w:lvl>
    <w:lvl w:ilvl="4" w:tplc="04240003">
      <w:start w:val="1"/>
      <w:numFmt w:val="bullet"/>
      <w:lvlText w:val="o"/>
      <w:lvlJc w:val="left"/>
      <w:pPr>
        <w:tabs>
          <w:tab w:val="num" w:pos="5094"/>
        </w:tabs>
        <w:ind w:left="5094" w:hanging="360"/>
      </w:pPr>
      <w:rPr>
        <w:rFonts w:ascii="Courier New" w:hAnsi="Courier New" w:cs="Times New Roman" w:hint="default"/>
      </w:rPr>
    </w:lvl>
    <w:lvl w:ilvl="5" w:tplc="04240005">
      <w:start w:val="1"/>
      <w:numFmt w:val="bullet"/>
      <w:lvlText w:val=""/>
      <w:lvlJc w:val="left"/>
      <w:pPr>
        <w:tabs>
          <w:tab w:val="num" w:pos="5814"/>
        </w:tabs>
        <w:ind w:left="5814" w:hanging="360"/>
      </w:pPr>
      <w:rPr>
        <w:rFonts w:ascii="Wingdings" w:hAnsi="Wingdings" w:hint="default"/>
      </w:rPr>
    </w:lvl>
    <w:lvl w:ilvl="6" w:tplc="04240001">
      <w:start w:val="1"/>
      <w:numFmt w:val="bullet"/>
      <w:lvlText w:val=""/>
      <w:lvlJc w:val="left"/>
      <w:pPr>
        <w:tabs>
          <w:tab w:val="num" w:pos="6534"/>
        </w:tabs>
        <w:ind w:left="6534" w:hanging="360"/>
      </w:pPr>
      <w:rPr>
        <w:rFonts w:ascii="Symbol" w:hAnsi="Symbol" w:hint="default"/>
      </w:rPr>
    </w:lvl>
    <w:lvl w:ilvl="7" w:tplc="04240003">
      <w:start w:val="1"/>
      <w:numFmt w:val="bullet"/>
      <w:lvlText w:val="o"/>
      <w:lvlJc w:val="left"/>
      <w:pPr>
        <w:tabs>
          <w:tab w:val="num" w:pos="7254"/>
        </w:tabs>
        <w:ind w:left="7254" w:hanging="360"/>
      </w:pPr>
      <w:rPr>
        <w:rFonts w:ascii="Courier New" w:hAnsi="Courier New" w:cs="Times New Roman" w:hint="default"/>
      </w:rPr>
    </w:lvl>
    <w:lvl w:ilvl="8" w:tplc="04240005">
      <w:start w:val="1"/>
      <w:numFmt w:val="bullet"/>
      <w:lvlText w:val=""/>
      <w:lvlJc w:val="left"/>
      <w:pPr>
        <w:tabs>
          <w:tab w:val="num" w:pos="7974"/>
        </w:tabs>
        <w:ind w:left="7974" w:hanging="360"/>
      </w:pPr>
      <w:rPr>
        <w:rFonts w:ascii="Wingdings" w:hAnsi="Wingdings" w:hint="default"/>
      </w:rPr>
    </w:lvl>
  </w:abstractNum>
  <w:abstractNum w:abstractNumId="17" w15:restartNumberingAfterBreak="0">
    <w:nsid w:val="30A4537E"/>
    <w:multiLevelType w:val="hybridMultilevel"/>
    <w:tmpl w:val="ACE2C534"/>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3329744D"/>
    <w:multiLevelType w:val="hybridMultilevel"/>
    <w:tmpl w:val="3244B08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582CAF"/>
    <w:multiLevelType w:val="hybridMultilevel"/>
    <w:tmpl w:val="04F456EC"/>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6A738AA"/>
    <w:multiLevelType w:val="hybridMultilevel"/>
    <w:tmpl w:val="42646F6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D9925E5"/>
    <w:multiLevelType w:val="hybridMultilevel"/>
    <w:tmpl w:val="3E7A3F86"/>
    <w:lvl w:ilvl="0" w:tplc="4414FDFC">
      <w:start w:val="1"/>
      <w:numFmt w:val="decimal"/>
      <w:lvlText w:val="%1."/>
      <w:lvlJc w:val="left"/>
      <w:pPr>
        <w:ind w:left="1495"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FB2276"/>
    <w:multiLevelType w:val="hybridMultilevel"/>
    <w:tmpl w:val="96FCE7B0"/>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4FB7BD5"/>
    <w:multiLevelType w:val="hybridMultilevel"/>
    <w:tmpl w:val="F3102F2E"/>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3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7" w15:restartNumberingAfterBreak="0">
    <w:nsid w:val="63D772C5"/>
    <w:multiLevelType w:val="hybridMultilevel"/>
    <w:tmpl w:val="7D6C2BFC"/>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68A83DEC"/>
    <w:multiLevelType w:val="hybridMultilevel"/>
    <w:tmpl w:val="6B982B86"/>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0" w15:restartNumberingAfterBreak="0">
    <w:nsid w:val="6A2E46A7"/>
    <w:multiLevelType w:val="hybridMultilevel"/>
    <w:tmpl w:val="94CA87F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4"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32"/>
  </w:num>
  <w:num w:numId="3">
    <w:abstractNumId w:val="19"/>
  </w:num>
  <w:num w:numId="4">
    <w:abstractNumId w:val="22"/>
  </w:num>
  <w:num w:numId="5">
    <w:abstractNumId w:val="28"/>
  </w:num>
  <w:num w:numId="6">
    <w:abstractNumId w:val="42"/>
  </w:num>
  <w:num w:numId="7">
    <w:abstractNumId w:val="7"/>
  </w:num>
  <w:num w:numId="8">
    <w:abstractNumId w:val="0"/>
  </w:num>
  <w:num w:numId="9">
    <w:abstractNumId w:val="35"/>
  </w:num>
  <w:num w:numId="10">
    <w:abstractNumId w:val="38"/>
  </w:num>
  <w:num w:numId="11">
    <w:abstractNumId w:val="6"/>
  </w:num>
  <w:num w:numId="12">
    <w:abstractNumId w:val="1"/>
  </w:num>
  <w:num w:numId="13">
    <w:abstractNumId w:val="26"/>
  </w:num>
  <w:num w:numId="14">
    <w:abstractNumId w:val="24"/>
  </w:num>
  <w:num w:numId="15">
    <w:abstractNumId w:val="20"/>
  </w:num>
  <w:num w:numId="16">
    <w:abstractNumId w:val="30"/>
  </w:num>
  <w:num w:numId="17">
    <w:abstractNumId w:val="4"/>
  </w:num>
  <w:num w:numId="18">
    <w:abstractNumId w:val="41"/>
  </w:num>
  <w:num w:numId="19">
    <w:abstractNumId w:val="2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3"/>
  </w:num>
  <w:num w:numId="23">
    <w:abstractNumId w:val="9"/>
  </w:num>
  <w:num w:numId="24">
    <w:abstractNumId w:val="36"/>
  </w:num>
  <w:num w:numId="25">
    <w:abstractNumId w:val="44"/>
  </w:num>
  <w:num w:numId="26">
    <w:abstractNumId w:val="45"/>
  </w:num>
  <w:num w:numId="27">
    <w:abstractNumId w:val="15"/>
  </w:num>
  <w:num w:numId="28">
    <w:abstractNumId w:val="34"/>
  </w:num>
  <w:num w:numId="29">
    <w:abstractNumId w:val="23"/>
  </w:num>
  <w:num w:numId="30">
    <w:abstractNumId w:val="27"/>
  </w:num>
  <w:num w:numId="31">
    <w:abstractNumId w:val="18"/>
  </w:num>
  <w:num w:numId="32">
    <w:abstractNumId w:val="8"/>
  </w:num>
  <w:num w:numId="33">
    <w:abstractNumId w:val="11"/>
  </w:num>
  <w:num w:numId="34">
    <w:abstractNumId w:val="31"/>
  </w:num>
  <w:num w:numId="35">
    <w:abstractNumId w:val="21"/>
  </w:num>
  <w:num w:numId="36">
    <w:abstractNumId w:val="12"/>
  </w:num>
  <w:num w:numId="37">
    <w:abstractNumId w:val="14"/>
  </w:num>
  <w:num w:numId="38">
    <w:abstractNumId w:val="17"/>
  </w:num>
  <w:num w:numId="39">
    <w:abstractNumId w:val="3"/>
  </w:num>
  <w:num w:numId="40">
    <w:abstractNumId w:val="33"/>
  </w:num>
  <w:num w:numId="41">
    <w:abstractNumId w:val="39"/>
  </w:num>
  <w:num w:numId="42">
    <w:abstractNumId w:val="25"/>
  </w:num>
  <w:num w:numId="43">
    <w:abstractNumId w:val="10"/>
  </w:num>
  <w:num w:numId="44">
    <w:abstractNumId w:val="37"/>
  </w:num>
  <w:num w:numId="45">
    <w:abstractNumId w:val="40"/>
  </w:num>
  <w:num w:numId="46">
    <w:abstractNumId w:val="16"/>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eja Godnič">
    <w15:presenceInfo w15:providerId="AD" w15:userId="S-1-5-21-883249467-966921291-1845911597-48132"/>
  </w15:person>
  <w15:person w15:author="Cvetka Erzin">
    <w15:presenceInfo w15:providerId="AD" w15:userId="S-1-5-21-883249467-966921291-1845911597-1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6084"/>
    <w:rsid w:val="00006412"/>
    <w:rsid w:val="00010B4C"/>
    <w:rsid w:val="0001313C"/>
    <w:rsid w:val="00015DA5"/>
    <w:rsid w:val="00015EDA"/>
    <w:rsid w:val="00016062"/>
    <w:rsid w:val="000167C2"/>
    <w:rsid w:val="0001699D"/>
    <w:rsid w:val="000206F2"/>
    <w:rsid w:val="000213DA"/>
    <w:rsid w:val="00021912"/>
    <w:rsid w:val="000226D3"/>
    <w:rsid w:val="00023E8B"/>
    <w:rsid w:val="000240A5"/>
    <w:rsid w:val="00026BCB"/>
    <w:rsid w:val="00026DCA"/>
    <w:rsid w:val="000273B0"/>
    <w:rsid w:val="00027C0D"/>
    <w:rsid w:val="000316EB"/>
    <w:rsid w:val="000333F7"/>
    <w:rsid w:val="00035153"/>
    <w:rsid w:val="00036201"/>
    <w:rsid w:val="0003641A"/>
    <w:rsid w:val="000372A0"/>
    <w:rsid w:val="0003779B"/>
    <w:rsid w:val="00037A31"/>
    <w:rsid w:val="00037E00"/>
    <w:rsid w:val="0004208B"/>
    <w:rsid w:val="00042741"/>
    <w:rsid w:val="00044915"/>
    <w:rsid w:val="00050911"/>
    <w:rsid w:val="00051F75"/>
    <w:rsid w:val="00052E2A"/>
    <w:rsid w:val="0005577F"/>
    <w:rsid w:val="00056C75"/>
    <w:rsid w:val="00067E87"/>
    <w:rsid w:val="00070622"/>
    <w:rsid w:val="00073663"/>
    <w:rsid w:val="00073698"/>
    <w:rsid w:val="00076A4D"/>
    <w:rsid w:val="00082AC1"/>
    <w:rsid w:val="00082CFF"/>
    <w:rsid w:val="00083F97"/>
    <w:rsid w:val="000840A7"/>
    <w:rsid w:val="00084980"/>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1F94"/>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6924"/>
    <w:rsid w:val="000E1E2E"/>
    <w:rsid w:val="000E4748"/>
    <w:rsid w:val="000F0CD9"/>
    <w:rsid w:val="000F0DDB"/>
    <w:rsid w:val="000F60CA"/>
    <w:rsid w:val="000F711B"/>
    <w:rsid w:val="000F7498"/>
    <w:rsid w:val="000F762D"/>
    <w:rsid w:val="000F7D00"/>
    <w:rsid w:val="00102870"/>
    <w:rsid w:val="00104F4E"/>
    <w:rsid w:val="00111666"/>
    <w:rsid w:val="00113B4C"/>
    <w:rsid w:val="00114F70"/>
    <w:rsid w:val="00117800"/>
    <w:rsid w:val="00120AEF"/>
    <w:rsid w:val="00120F46"/>
    <w:rsid w:val="00121952"/>
    <w:rsid w:val="00122333"/>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6306"/>
    <w:rsid w:val="00147A95"/>
    <w:rsid w:val="00150045"/>
    <w:rsid w:val="00155281"/>
    <w:rsid w:val="001561DB"/>
    <w:rsid w:val="00157BE2"/>
    <w:rsid w:val="00163ADA"/>
    <w:rsid w:val="00170136"/>
    <w:rsid w:val="00170954"/>
    <w:rsid w:val="00171115"/>
    <w:rsid w:val="00171744"/>
    <w:rsid w:val="00180DBD"/>
    <w:rsid w:val="00183218"/>
    <w:rsid w:val="00185BD3"/>
    <w:rsid w:val="00186341"/>
    <w:rsid w:val="00194127"/>
    <w:rsid w:val="0019634B"/>
    <w:rsid w:val="001975CB"/>
    <w:rsid w:val="001A061C"/>
    <w:rsid w:val="001A123C"/>
    <w:rsid w:val="001A1A19"/>
    <w:rsid w:val="001A2E08"/>
    <w:rsid w:val="001A35EA"/>
    <w:rsid w:val="001A47A6"/>
    <w:rsid w:val="001A5B23"/>
    <w:rsid w:val="001A5FC7"/>
    <w:rsid w:val="001A7C88"/>
    <w:rsid w:val="001B0DBD"/>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27E4"/>
    <w:rsid w:val="001C37AD"/>
    <w:rsid w:val="001C51CA"/>
    <w:rsid w:val="001C5888"/>
    <w:rsid w:val="001C7A95"/>
    <w:rsid w:val="001D12C3"/>
    <w:rsid w:val="001D20B3"/>
    <w:rsid w:val="001D2804"/>
    <w:rsid w:val="001D296A"/>
    <w:rsid w:val="001D2FA8"/>
    <w:rsid w:val="001D471F"/>
    <w:rsid w:val="001D64D9"/>
    <w:rsid w:val="001D6BCE"/>
    <w:rsid w:val="001D70B0"/>
    <w:rsid w:val="001D79BB"/>
    <w:rsid w:val="001E020F"/>
    <w:rsid w:val="001E0A2A"/>
    <w:rsid w:val="001E0BF5"/>
    <w:rsid w:val="001E1D4F"/>
    <w:rsid w:val="001E30C0"/>
    <w:rsid w:val="001E30FC"/>
    <w:rsid w:val="001E3153"/>
    <w:rsid w:val="001E422B"/>
    <w:rsid w:val="001E454D"/>
    <w:rsid w:val="001E56DB"/>
    <w:rsid w:val="001F040A"/>
    <w:rsid w:val="001F1894"/>
    <w:rsid w:val="001F2B0C"/>
    <w:rsid w:val="001F30A0"/>
    <w:rsid w:val="001F32DD"/>
    <w:rsid w:val="001F3532"/>
    <w:rsid w:val="001F358A"/>
    <w:rsid w:val="001F5211"/>
    <w:rsid w:val="001F52F5"/>
    <w:rsid w:val="001F579C"/>
    <w:rsid w:val="001F67E3"/>
    <w:rsid w:val="001F6C70"/>
    <w:rsid w:val="00202D85"/>
    <w:rsid w:val="00204876"/>
    <w:rsid w:val="0020626A"/>
    <w:rsid w:val="0020650B"/>
    <w:rsid w:val="002065CD"/>
    <w:rsid w:val="002131D6"/>
    <w:rsid w:val="00214C5E"/>
    <w:rsid w:val="00215308"/>
    <w:rsid w:val="00215A60"/>
    <w:rsid w:val="0021687C"/>
    <w:rsid w:val="002223CD"/>
    <w:rsid w:val="0022291E"/>
    <w:rsid w:val="002261E0"/>
    <w:rsid w:val="00230B11"/>
    <w:rsid w:val="00231528"/>
    <w:rsid w:val="00233219"/>
    <w:rsid w:val="00234BAD"/>
    <w:rsid w:val="00242B78"/>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166A"/>
    <w:rsid w:val="00285E32"/>
    <w:rsid w:val="002879A4"/>
    <w:rsid w:val="0029147C"/>
    <w:rsid w:val="0029161F"/>
    <w:rsid w:val="00291814"/>
    <w:rsid w:val="00291853"/>
    <w:rsid w:val="002920AD"/>
    <w:rsid w:val="00294A64"/>
    <w:rsid w:val="0029526B"/>
    <w:rsid w:val="00295EE9"/>
    <w:rsid w:val="0029710E"/>
    <w:rsid w:val="0029742C"/>
    <w:rsid w:val="002A14CD"/>
    <w:rsid w:val="002A262F"/>
    <w:rsid w:val="002A2E74"/>
    <w:rsid w:val="002A4977"/>
    <w:rsid w:val="002A4AED"/>
    <w:rsid w:val="002A4EDD"/>
    <w:rsid w:val="002A50C1"/>
    <w:rsid w:val="002A61BB"/>
    <w:rsid w:val="002A6FAA"/>
    <w:rsid w:val="002B1ADB"/>
    <w:rsid w:val="002B22EC"/>
    <w:rsid w:val="002B2D18"/>
    <w:rsid w:val="002B3046"/>
    <w:rsid w:val="002B30BE"/>
    <w:rsid w:val="002B65A9"/>
    <w:rsid w:val="002B75C4"/>
    <w:rsid w:val="002B7602"/>
    <w:rsid w:val="002C35AF"/>
    <w:rsid w:val="002C3719"/>
    <w:rsid w:val="002C3D9A"/>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266"/>
    <w:rsid w:val="002F1174"/>
    <w:rsid w:val="002F1250"/>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171B1"/>
    <w:rsid w:val="003213A3"/>
    <w:rsid w:val="0032177B"/>
    <w:rsid w:val="00321E1D"/>
    <w:rsid w:val="0032250B"/>
    <w:rsid w:val="00324126"/>
    <w:rsid w:val="00324EA4"/>
    <w:rsid w:val="003304CB"/>
    <w:rsid w:val="0033175B"/>
    <w:rsid w:val="00331DD5"/>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7DD"/>
    <w:rsid w:val="003659E5"/>
    <w:rsid w:val="00366E37"/>
    <w:rsid w:val="0037103F"/>
    <w:rsid w:val="00371543"/>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A7122"/>
    <w:rsid w:val="003B1634"/>
    <w:rsid w:val="003B3C47"/>
    <w:rsid w:val="003B4F4D"/>
    <w:rsid w:val="003C10CA"/>
    <w:rsid w:val="003C15A8"/>
    <w:rsid w:val="003C287C"/>
    <w:rsid w:val="003C5E63"/>
    <w:rsid w:val="003C5EEA"/>
    <w:rsid w:val="003C7484"/>
    <w:rsid w:val="003C7D0A"/>
    <w:rsid w:val="003D0F01"/>
    <w:rsid w:val="003D2636"/>
    <w:rsid w:val="003D461C"/>
    <w:rsid w:val="003D4C49"/>
    <w:rsid w:val="003D5A9B"/>
    <w:rsid w:val="003D6152"/>
    <w:rsid w:val="003E1BC5"/>
    <w:rsid w:val="003E1E60"/>
    <w:rsid w:val="003E2C00"/>
    <w:rsid w:val="003E2DFC"/>
    <w:rsid w:val="003F3413"/>
    <w:rsid w:val="003F457D"/>
    <w:rsid w:val="003F57DB"/>
    <w:rsid w:val="003F5A32"/>
    <w:rsid w:val="003F6D39"/>
    <w:rsid w:val="00400275"/>
    <w:rsid w:val="00402159"/>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402"/>
    <w:rsid w:val="00431B75"/>
    <w:rsid w:val="0043419A"/>
    <w:rsid w:val="00436694"/>
    <w:rsid w:val="00437329"/>
    <w:rsid w:val="0043739E"/>
    <w:rsid w:val="00440764"/>
    <w:rsid w:val="0044132E"/>
    <w:rsid w:val="004413B6"/>
    <w:rsid w:val="00441BD3"/>
    <w:rsid w:val="00444221"/>
    <w:rsid w:val="00444B3B"/>
    <w:rsid w:val="00445437"/>
    <w:rsid w:val="004455A9"/>
    <w:rsid w:val="00447A6E"/>
    <w:rsid w:val="004552C1"/>
    <w:rsid w:val="00456255"/>
    <w:rsid w:val="0046036B"/>
    <w:rsid w:val="0046174E"/>
    <w:rsid w:val="00461ED0"/>
    <w:rsid w:val="00462D4D"/>
    <w:rsid w:val="00465515"/>
    <w:rsid w:val="004657D3"/>
    <w:rsid w:val="00465D29"/>
    <w:rsid w:val="004669FB"/>
    <w:rsid w:val="0046728E"/>
    <w:rsid w:val="004675D5"/>
    <w:rsid w:val="00467AE0"/>
    <w:rsid w:val="00467C44"/>
    <w:rsid w:val="004703C3"/>
    <w:rsid w:val="00473D86"/>
    <w:rsid w:val="0047449E"/>
    <w:rsid w:val="00474A5C"/>
    <w:rsid w:val="0047631C"/>
    <w:rsid w:val="0047654D"/>
    <w:rsid w:val="0048013A"/>
    <w:rsid w:val="00480CF3"/>
    <w:rsid w:val="004836EC"/>
    <w:rsid w:val="00483DFC"/>
    <w:rsid w:val="00484D24"/>
    <w:rsid w:val="004853F5"/>
    <w:rsid w:val="00487F94"/>
    <w:rsid w:val="00491159"/>
    <w:rsid w:val="00491CDD"/>
    <w:rsid w:val="00491CEA"/>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B58FC"/>
    <w:rsid w:val="004C650B"/>
    <w:rsid w:val="004D2FC0"/>
    <w:rsid w:val="004D4E6F"/>
    <w:rsid w:val="004D5356"/>
    <w:rsid w:val="004D59E8"/>
    <w:rsid w:val="004D602A"/>
    <w:rsid w:val="004D7850"/>
    <w:rsid w:val="004D7E29"/>
    <w:rsid w:val="004D7E9B"/>
    <w:rsid w:val="004E1166"/>
    <w:rsid w:val="004E3642"/>
    <w:rsid w:val="004E3D94"/>
    <w:rsid w:val="004E4EE7"/>
    <w:rsid w:val="004E5C19"/>
    <w:rsid w:val="004E67FF"/>
    <w:rsid w:val="004F189F"/>
    <w:rsid w:val="004F29DD"/>
    <w:rsid w:val="004F3490"/>
    <w:rsid w:val="004F620B"/>
    <w:rsid w:val="004F74D1"/>
    <w:rsid w:val="00505578"/>
    <w:rsid w:val="0050712A"/>
    <w:rsid w:val="0051159A"/>
    <w:rsid w:val="00512895"/>
    <w:rsid w:val="00516640"/>
    <w:rsid w:val="00516A5D"/>
    <w:rsid w:val="00520112"/>
    <w:rsid w:val="00521945"/>
    <w:rsid w:val="00521D5E"/>
    <w:rsid w:val="005225D2"/>
    <w:rsid w:val="00522EE3"/>
    <w:rsid w:val="0052320F"/>
    <w:rsid w:val="0052330F"/>
    <w:rsid w:val="00524482"/>
    <w:rsid w:val="005244D4"/>
    <w:rsid w:val="00527712"/>
    <w:rsid w:val="005307A0"/>
    <w:rsid w:val="00531669"/>
    <w:rsid w:val="00531CBB"/>
    <w:rsid w:val="005334E4"/>
    <w:rsid w:val="00533B55"/>
    <w:rsid w:val="005369DB"/>
    <w:rsid w:val="00536CEA"/>
    <w:rsid w:val="00537320"/>
    <w:rsid w:val="00537B55"/>
    <w:rsid w:val="0054060B"/>
    <w:rsid w:val="00540635"/>
    <w:rsid w:val="005410D4"/>
    <w:rsid w:val="00542129"/>
    <w:rsid w:val="00543A42"/>
    <w:rsid w:val="00544E0F"/>
    <w:rsid w:val="0054504C"/>
    <w:rsid w:val="00545B01"/>
    <w:rsid w:val="0054685D"/>
    <w:rsid w:val="00546A51"/>
    <w:rsid w:val="005471F9"/>
    <w:rsid w:val="005512BE"/>
    <w:rsid w:val="005515EF"/>
    <w:rsid w:val="005538F8"/>
    <w:rsid w:val="00554AAA"/>
    <w:rsid w:val="00556FA0"/>
    <w:rsid w:val="00560B17"/>
    <w:rsid w:val="00560EC3"/>
    <w:rsid w:val="00570D8C"/>
    <w:rsid w:val="00572314"/>
    <w:rsid w:val="0057443B"/>
    <w:rsid w:val="005750A9"/>
    <w:rsid w:val="00575625"/>
    <w:rsid w:val="00576A61"/>
    <w:rsid w:val="00583657"/>
    <w:rsid w:val="005845FB"/>
    <w:rsid w:val="0058589C"/>
    <w:rsid w:val="005859AA"/>
    <w:rsid w:val="00585FE3"/>
    <w:rsid w:val="00587BE0"/>
    <w:rsid w:val="00587C0D"/>
    <w:rsid w:val="005908EC"/>
    <w:rsid w:val="00590CB1"/>
    <w:rsid w:val="00591060"/>
    <w:rsid w:val="00592128"/>
    <w:rsid w:val="00592867"/>
    <w:rsid w:val="00593DA5"/>
    <w:rsid w:val="00593F1B"/>
    <w:rsid w:val="00594404"/>
    <w:rsid w:val="005952D8"/>
    <w:rsid w:val="0059599D"/>
    <w:rsid w:val="00595C04"/>
    <w:rsid w:val="00597B9C"/>
    <w:rsid w:val="005A0381"/>
    <w:rsid w:val="005A096E"/>
    <w:rsid w:val="005A26A1"/>
    <w:rsid w:val="005A2C9A"/>
    <w:rsid w:val="005A394E"/>
    <w:rsid w:val="005A4179"/>
    <w:rsid w:val="005A4350"/>
    <w:rsid w:val="005A637A"/>
    <w:rsid w:val="005A79F7"/>
    <w:rsid w:val="005B02C0"/>
    <w:rsid w:val="005B12CA"/>
    <w:rsid w:val="005B2F55"/>
    <w:rsid w:val="005B38C7"/>
    <w:rsid w:val="005B4B1A"/>
    <w:rsid w:val="005B4F36"/>
    <w:rsid w:val="005B5278"/>
    <w:rsid w:val="005C0276"/>
    <w:rsid w:val="005C0C95"/>
    <w:rsid w:val="005C0F50"/>
    <w:rsid w:val="005C4678"/>
    <w:rsid w:val="005C7FE8"/>
    <w:rsid w:val="005D04FE"/>
    <w:rsid w:val="005D12AD"/>
    <w:rsid w:val="005D16DB"/>
    <w:rsid w:val="005D2B1D"/>
    <w:rsid w:val="005D3625"/>
    <w:rsid w:val="005D39BE"/>
    <w:rsid w:val="005D41F3"/>
    <w:rsid w:val="005D44F2"/>
    <w:rsid w:val="005D50B5"/>
    <w:rsid w:val="005D5336"/>
    <w:rsid w:val="005D541A"/>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1F9C"/>
    <w:rsid w:val="0062390E"/>
    <w:rsid w:val="00624570"/>
    <w:rsid w:val="00624861"/>
    <w:rsid w:val="00627042"/>
    <w:rsid w:val="006271A4"/>
    <w:rsid w:val="00627AA2"/>
    <w:rsid w:val="00632D37"/>
    <w:rsid w:val="00635936"/>
    <w:rsid w:val="006418ED"/>
    <w:rsid w:val="00642A83"/>
    <w:rsid w:val="00644B84"/>
    <w:rsid w:val="00646122"/>
    <w:rsid w:val="00651637"/>
    <w:rsid w:val="00651A29"/>
    <w:rsid w:val="006537C7"/>
    <w:rsid w:val="00654797"/>
    <w:rsid w:val="00654859"/>
    <w:rsid w:val="00657F61"/>
    <w:rsid w:val="00660009"/>
    <w:rsid w:val="00660325"/>
    <w:rsid w:val="00667F4D"/>
    <w:rsid w:val="00670661"/>
    <w:rsid w:val="00671036"/>
    <w:rsid w:val="0067147B"/>
    <w:rsid w:val="00671B1E"/>
    <w:rsid w:val="0067239B"/>
    <w:rsid w:val="00672EB8"/>
    <w:rsid w:val="006761A9"/>
    <w:rsid w:val="006764D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A28"/>
    <w:rsid w:val="006B40FC"/>
    <w:rsid w:val="006B4FF6"/>
    <w:rsid w:val="006B6C39"/>
    <w:rsid w:val="006B6E08"/>
    <w:rsid w:val="006B71C8"/>
    <w:rsid w:val="006B7900"/>
    <w:rsid w:val="006C0FB5"/>
    <w:rsid w:val="006C198D"/>
    <w:rsid w:val="006C2CE7"/>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4DC1"/>
    <w:rsid w:val="00725806"/>
    <w:rsid w:val="00726DC6"/>
    <w:rsid w:val="00727427"/>
    <w:rsid w:val="00727F1A"/>
    <w:rsid w:val="00730BC5"/>
    <w:rsid w:val="0073128F"/>
    <w:rsid w:val="00731776"/>
    <w:rsid w:val="0073246C"/>
    <w:rsid w:val="00733B9A"/>
    <w:rsid w:val="007347E9"/>
    <w:rsid w:val="007367D2"/>
    <w:rsid w:val="00736B06"/>
    <w:rsid w:val="007408A6"/>
    <w:rsid w:val="00742CA7"/>
    <w:rsid w:val="00743BB4"/>
    <w:rsid w:val="00747D48"/>
    <w:rsid w:val="007530DA"/>
    <w:rsid w:val="00753B83"/>
    <w:rsid w:val="00754DBD"/>
    <w:rsid w:val="007552E1"/>
    <w:rsid w:val="00755493"/>
    <w:rsid w:val="00755640"/>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293"/>
    <w:rsid w:val="00787C83"/>
    <w:rsid w:val="007900B0"/>
    <w:rsid w:val="0079047B"/>
    <w:rsid w:val="0079100D"/>
    <w:rsid w:val="007922E9"/>
    <w:rsid w:val="007924BF"/>
    <w:rsid w:val="0079325B"/>
    <w:rsid w:val="00794D1D"/>
    <w:rsid w:val="0079592E"/>
    <w:rsid w:val="0079637F"/>
    <w:rsid w:val="0079648C"/>
    <w:rsid w:val="007A21A0"/>
    <w:rsid w:val="007A28B0"/>
    <w:rsid w:val="007A2CA3"/>
    <w:rsid w:val="007A2FD0"/>
    <w:rsid w:val="007A5425"/>
    <w:rsid w:val="007A68D1"/>
    <w:rsid w:val="007A6EFF"/>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03BB"/>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024F"/>
    <w:rsid w:val="00831D84"/>
    <w:rsid w:val="00832167"/>
    <w:rsid w:val="00833021"/>
    <w:rsid w:val="0083452A"/>
    <w:rsid w:val="008359FC"/>
    <w:rsid w:val="008376E2"/>
    <w:rsid w:val="00837A16"/>
    <w:rsid w:val="008439CE"/>
    <w:rsid w:val="0084521D"/>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6FD7"/>
    <w:rsid w:val="00877CAC"/>
    <w:rsid w:val="00880152"/>
    <w:rsid w:val="00881529"/>
    <w:rsid w:val="00886629"/>
    <w:rsid w:val="008873C9"/>
    <w:rsid w:val="0089415D"/>
    <w:rsid w:val="0089664E"/>
    <w:rsid w:val="008974CE"/>
    <w:rsid w:val="008A0AF3"/>
    <w:rsid w:val="008A0E2C"/>
    <w:rsid w:val="008A1897"/>
    <w:rsid w:val="008A385E"/>
    <w:rsid w:val="008A43AB"/>
    <w:rsid w:val="008A46AE"/>
    <w:rsid w:val="008A499E"/>
    <w:rsid w:val="008A4DA4"/>
    <w:rsid w:val="008A6F71"/>
    <w:rsid w:val="008A7B1D"/>
    <w:rsid w:val="008B0745"/>
    <w:rsid w:val="008B14B3"/>
    <w:rsid w:val="008B269C"/>
    <w:rsid w:val="008B2A52"/>
    <w:rsid w:val="008B3CFF"/>
    <w:rsid w:val="008B431E"/>
    <w:rsid w:val="008B455F"/>
    <w:rsid w:val="008B729B"/>
    <w:rsid w:val="008C257F"/>
    <w:rsid w:val="008C31C1"/>
    <w:rsid w:val="008C570B"/>
    <w:rsid w:val="008C5C01"/>
    <w:rsid w:val="008C72C4"/>
    <w:rsid w:val="008C7721"/>
    <w:rsid w:val="008C7838"/>
    <w:rsid w:val="008D215B"/>
    <w:rsid w:val="008D2D2A"/>
    <w:rsid w:val="008D3A63"/>
    <w:rsid w:val="008D4C3B"/>
    <w:rsid w:val="008D575C"/>
    <w:rsid w:val="008D6147"/>
    <w:rsid w:val="008D7CDB"/>
    <w:rsid w:val="008E3183"/>
    <w:rsid w:val="008E3D1E"/>
    <w:rsid w:val="008E48C2"/>
    <w:rsid w:val="008E6E34"/>
    <w:rsid w:val="008F0E7A"/>
    <w:rsid w:val="008F2E5E"/>
    <w:rsid w:val="008F34F6"/>
    <w:rsid w:val="008F429E"/>
    <w:rsid w:val="008F6411"/>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7E7"/>
    <w:rsid w:val="00940C39"/>
    <w:rsid w:val="00940E7D"/>
    <w:rsid w:val="00943943"/>
    <w:rsid w:val="009440B4"/>
    <w:rsid w:val="009441C4"/>
    <w:rsid w:val="009443E4"/>
    <w:rsid w:val="00945983"/>
    <w:rsid w:val="009473F9"/>
    <w:rsid w:val="009510E4"/>
    <w:rsid w:val="009513D6"/>
    <w:rsid w:val="00952CF6"/>
    <w:rsid w:val="009618F1"/>
    <w:rsid w:val="00961A03"/>
    <w:rsid w:val="00962A58"/>
    <w:rsid w:val="009633C1"/>
    <w:rsid w:val="00963808"/>
    <w:rsid w:val="0097030C"/>
    <w:rsid w:val="00970A1E"/>
    <w:rsid w:val="00973CFA"/>
    <w:rsid w:val="009742DF"/>
    <w:rsid w:val="00974A5D"/>
    <w:rsid w:val="00974FF0"/>
    <w:rsid w:val="00976D78"/>
    <w:rsid w:val="009801F3"/>
    <w:rsid w:val="00981284"/>
    <w:rsid w:val="009814B9"/>
    <w:rsid w:val="00982BE9"/>
    <w:rsid w:val="00985F53"/>
    <w:rsid w:val="009860B9"/>
    <w:rsid w:val="009916E4"/>
    <w:rsid w:val="0099224D"/>
    <w:rsid w:val="00994C93"/>
    <w:rsid w:val="00995413"/>
    <w:rsid w:val="0099550E"/>
    <w:rsid w:val="00996AA9"/>
    <w:rsid w:val="00996B28"/>
    <w:rsid w:val="00997C68"/>
    <w:rsid w:val="009A1150"/>
    <w:rsid w:val="009A2131"/>
    <w:rsid w:val="009A3344"/>
    <w:rsid w:val="009A44D8"/>
    <w:rsid w:val="009B1103"/>
    <w:rsid w:val="009B3921"/>
    <w:rsid w:val="009B6DE3"/>
    <w:rsid w:val="009C10D7"/>
    <w:rsid w:val="009C12D9"/>
    <w:rsid w:val="009C18B7"/>
    <w:rsid w:val="009C37A6"/>
    <w:rsid w:val="009C4BA3"/>
    <w:rsid w:val="009C702D"/>
    <w:rsid w:val="009C70C2"/>
    <w:rsid w:val="009D06E2"/>
    <w:rsid w:val="009D5EC1"/>
    <w:rsid w:val="009D6F60"/>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0CD3"/>
    <w:rsid w:val="00A31335"/>
    <w:rsid w:val="00A3297A"/>
    <w:rsid w:val="00A339CB"/>
    <w:rsid w:val="00A33A52"/>
    <w:rsid w:val="00A34261"/>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B6C"/>
    <w:rsid w:val="00A65D73"/>
    <w:rsid w:val="00A72313"/>
    <w:rsid w:val="00A739D2"/>
    <w:rsid w:val="00A7505E"/>
    <w:rsid w:val="00A762AC"/>
    <w:rsid w:val="00A76A70"/>
    <w:rsid w:val="00A774CE"/>
    <w:rsid w:val="00A7768F"/>
    <w:rsid w:val="00A82166"/>
    <w:rsid w:val="00A83445"/>
    <w:rsid w:val="00A8553A"/>
    <w:rsid w:val="00A85C3B"/>
    <w:rsid w:val="00A862E4"/>
    <w:rsid w:val="00A863E7"/>
    <w:rsid w:val="00A871E9"/>
    <w:rsid w:val="00A87386"/>
    <w:rsid w:val="00A8796C"/>
    <w:rsid w:val="00A900C4"/>
    <w:rsid w:val="00A90623"/>
    <w:rsid w:val="00A90807"/>
    <w:rsid w:val="00A90F69"/>
    <w:rsid w:val="00A914A6"/>
    <w:rsid w:val="00A93073"/>
    <w:rsid w:val="00A9319F"/>
    <w:rsid w:val="00A94EB8"/>
    <w:rsid w:val="00A9514A"/>
    <w:rsid w:val="00A95A87"/>
    <w:rsid w:val="00AA21D7"/>
    <w:rsid w:val="00AA27B7"/>
    <w:rsid w:val="00AA382B"/>
    <w:rsid w:val="00AA6B28"/>
    <w:rsid w:val="00AA7011"/>
    <w:rsid w:val="00AB00F7"/>
    <w:rsid w:val="00AB32E1"/>
    <w:rsid w:val="00AB3EF5"/>
    <w:rsid w:val="00AB4134"/>
    <w:rsid w:val="00AB438D"/>
    <w:rsid w:val="00AC14EA"/>
    <w:rsid w:val="00AC1CE1"/>
    <w:rsid w:val="00AC2131"/>
    <w:rsid w:val="00AC25DD"/>
    <w:rsid w:val="00AC2626"/>
    <w:rsid w:val="00AC2E64"/>
    <w:rsid w:val="00AC314C"/>
    <w:rsid w:val="00AC57C8"/>
    <w:rsid w:val="00AC583F"/>
    <w:rsid w:val="00AC6185"/>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27D64"/>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6A0A"/>
    <w:rsid w:val="00B67F68"/>
    <w:rsid w:val="00B67FCB"/>
    <w:rsid w:val="00B709A5"/>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8BB"/>
    <w:rsid w:val="00B92A05"/>
    <w:rsid w:val="00B93B52"/>
    <w:rsid w:val="00B93F47"/>
    <w:rsid w:val="00BA02E8"/>
    <w:rsid w:val="00BA0A34"/>
    <w:rsid w:val="00BA1DC9"/>
    <w:rsid w:val="00BA2ACA"/>
    <w:rsid w:val="00BA46AC"/>
    <w:rsid w:val="00BA6F7D"/>
    <w:rsid w:val="00BB2D7E"/>
    <w:rsid w:val="00BB3D06"/>
    <w:rsid w:val="00BB3F41"/>
    <w:rsid w:val="00BB5E27"/>
    <w:rsid w:val="00BB724A"/>
    <w:rsid w:val="00BC23EC"/>
    <w:rsid w:val="00BC3601"/>
    <w:rsid w:val="00BC3E9E"/>
    <w:rsid w:val="00BC48A8"/>
    <w:rsid w:val="00BC7B1B"/>
    <w:rsid w:val="00BD1D59"/>
    <w:rsid w:val="00BD315E"/>
    <w:rsid w:val="00BD3D5C"/>
    <w:rsid w:val="00BD3E28"/>
    <w:rsid w:val="00BD3FA2"/>
    <w:rsid w:val="00BD4EAB"/>
    <w:rsid w:val="00BD4ECD"/>
    <w:rsid w:val="00BD7ECA"/>
    <w:rsid w:val="00BE161E"/>
    <w:rsid w:val="00BE2695"/>
    <w:rsid w:val="00BE26C1"/>
    <w:rsid w:val="00BE4A51"/>
    <w:rsid w:val="00BF03F9"/>
    <w:rsid w:val="00BF1B7E"/>
    <w:rsid w:val="00BF292D"/>
    <w:rsid w:val="00BF32CF"/>
    <w:rsid w:val="00BF363F"/>
    <w:rsid w:val="00BF3932"/>
    <w:rsid w:val="00BF79E5"/>
    <w:rsid w:val="00C01D7F"/>
    <w:rsid w:val="00C04525"/>
    <w:rsid w:val="00C05840"/>
    <w:rsid w:val="00C05B9B"/>
    <w:rsid w:val="00C05F9B"/>
    <w:rsid w:val="00C05FA0"/>
    <w:rsid w:val="00C12574"/>
    <w:rsid w:val="00C129C2"/>
    <w:rsid w:val="00C16249"/>
    <w:rsid w:val="00C204B1"/>
    <w:rsid w:val="00C21C43"/>
    <w:rsid w:val="00C238F8"/>
    <w:rsid w:val="00C245F1"/>
    <w:rsid w:val="00C250E0"/>
    <w:rsid w:val="00C2709D"/>
    <w:rsid w:val="00C27DE0"/>
    <w:rsid w:val="00C3018F"/>
    <w:rsid w:val="00C30CDC"/>
    <w:rsid w:val="00C32302"/>
    <w:rsid w:val="00C378D9"/>
    <w:rsid w:val="00C40ED4"/>
    <w:rsid w:val="00C40F6B"/>
    <w:rsid w:val="00C418FE"/>
    <w:rsid w:val="00C43563"/>
    <w:rsid w:val="00C43CAE"/>
    <w:rsid w:val="00C44335"/>
    <w:rsid w:val="00C44BBC"/>
    <w:rsid w:val="00C44E00"/>
    <w:rsid w:val="00C44F96"/>
    <w:rsid w:val="00C47112"/>
    <w:rsid w:val="00C476D2"/>
    <w:rsid w:val="00C504FF"/>
    <w:rsid w:val="00C50B8B"/>
    <w:rsid w:val="00C57307"/>
    <w:rsid w:val="00C57746"/>
    <w:rsid w:val="00C57F2B"/>
    <w:rsid w:val="00C61130"/>
    <w:rsid w:val="00C61E45"/>
    <w:rsid w:val="00C63368"/>
    <w:rsid w:val="00C63ABF"/>
    <w:rsid w:val="00C63CC1"/>
    <w:rsid w:val="00C70DCD"/>
    <w:rsid w:val="00C7158B"/>
    <w:rsid w:val="00C71C6B"/>
    <w:rsid w:val="00C7231F"/>
    <w:rsid w:val="00C74953"/>
    <w:rsid w:val="00C74C49"/>
    <w:rsid w:val="00C7578A"/>
    <w:rsid w:val="00C759CB"/>
    <w:rsid w:val="00C7743B"/>
    <w:rsid w:val="00C77D87"/>
    <w:rsid w:val="00C8061D"/>
    <w:rsid w:val="00C81370"/>
    <w:rsid w:val="00C814C8"/>
    <w:rsid w:val="00C8185E"/>
    <w:rsid w:val="00C82390"/>
    <w:rsid w:val="00C84AB9"/>
    <w:rsid w:val="00C87AE5"/>
    <w:rsid w:val="00C87C31"/>
    <w:rsid w:val="00C91E53"/>
    <w:rsid w:val="00C927E3"/>
    <w:rsid w:val="00C92ACD"/>
    <w:rsid w:val="00C955EB"/>
    <w:rsid w:val="00C95E19"/>
    <w:rsid w:val="00C9730B"/>
    <w:rsid w:val="00CA034D"/>
    <w:rsid w:val="00CA16E2"/>
    <w:rsid w:val="00CA527E"/>
    <w:rsid w:val="00CA6C58"/>
    <w:rsid w:val="00CA7624"/>
    <w:rsid w:val="00CA763F"/>
    <w:rsid w:val="00CA7D2B"/>
    <w:rsid w:val="00CB059E"/>
    <w:rsid w:val="00CB1263"/>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265D"/>
    <w:rsid w:val="00CE4722"/>
    <w:rsid w:val="00CE51D5"/>
    <w:rsid w:val="00CE55F5"/>
    <w:rsid w:val="00CE6B11"/>
    <w:rsid w:val="00CE6C87"/>
    <w:rsid w:val="00CE6F9E"/>
    <w:rsid w:val="00CF21C2"/>
    <w:rsid w:val="00CF225F"/>
    <w:rsid w:val="00CF38D0"/>
    <w:rsid w:val="00CF4870"/>
    <w:rsid w:val="00CF4CFB"/>
    <w:rsid w:val="00CF5260"/>
    <w:rsid w:val="00CF528F"/>
    <w:rsid w:val="00CF6BC0"/>
    <w:rsid w:val="00CF7A37"/>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6D4"/>
    <w:rsid w:val="00D33D94"/>
    <w:rsid w:val="00D37A22"/>
    <w:rsid w:val="00D37F87"/>
    <w:rsid w:val="00D40DE8"/>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9D7"/>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142"/>
    <w:rsid w:val="00DB02DD"/>
    <w:rsid w:val="00DB046D"/>
    <w:rsid w:val="00DB1A52"/>
    <w:rsid w:val="00DB31F3"/>
    <w:rsid w:val="00DB3553"/>
    <w:rsid w:val="00DB6E52"/>
    <w:rsid w:val="00DB7B10"/>
    <w:rsid w:val="00DC115B"/>
    <w:rsid w:val="00DC1198"/>
    <w:rsid w:val="00DC2505"/>
    <w:rsid w:val="00DC26F3"/>
    <w:rsid w:val="00DC33FD"/>
    <w:rsid w:val="00DC4F5E"/>
    <w:rsid w:val="00DC51D7"/>
    <w:rsid w:val="00DC5C44"/>
    <w:rsid w:val="00DD1284"/>
    <w:rsid w:val="00DD16BE"/>
    <w:rsid w:val="00DD1CBF"/>
    <w:rsid w:val="00DD2A04"/>
    <w:rsid w:val="00DD50C8"/>
    <w:rsid w:val="00DD5DED"/>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5DA1"/>
    <w:rsid w:val="00E064D3"/>
    <w:rsid w:val="00E073D1"/>
    <w:rsid w:val="00E10884"/>
    <w:rsid w:val="00E10E4F"/>
    <w:rsid w:val="00E115AB"/>
    <w:rsid w:val="00E11F8D"/>
    <w:rsid w:val="00E1312E"/>
    <w:rsid w:val="00E13C09"/>
    <w:rsid w:val="00E14C5E"/>
    <w:rsid w:val="00E16D4F"/>
    <w:rsid w:val="00E17F2B"/>
    <w:rsid w:val="00E20C39"/>
    <w:rsid w:val="00E21CD4"/>
    <w:rsid w:val="00E22425"/>
    <w:rsid w:val="00E22AF1"/>
    <w:rsid w:val="00E24519"/>
    <w:rsid w:val="00E27764"/>
    <w:rsid w:val="00E27AC8"/>
    <w:rsid w:val="00E31EFF"/>
    <w:rsid w:val="00E32423"/>
    <w:rsid w:val="00E35931"/>
    <w:rsid w:val="00E35B65"/>
    <w:rsid w:val="00E35F06"/>
    <w:rsid w:val="00E36D75"/>
    <w:rsid w:val="00E37A3B"/>
    <w:rsid w:val="00E40B62"/>
    <w:rsid w:val="00E42B3A"/>
    <w:rsid w:val="00E434D7"/>
    <w:rsid w:val="00E44966"/>
    <w:rsid w:val="00E5064A"/>
    <w:rsid w:val="00E5323D"/>
    <w:rsid w:val="00E53285"/>
    <w:rsid w:val="00E55714"/>
    <w:rsid w:val="00E5603C"/>
    <w:rsid w:val="00E56679"/>
    <w:rsid w:val="00E57106"/>
    <w:rsid w:val="00E57885"/>
    <w:rsid w:val="00E60383"/>
    <w:rsid w:val="00E606C5"/>
    <w:rsid w:val="00E62EAE"/>
    <w:rsid w:val="00E6481E"/>
    <w:rsid w:val="00E65AE9"/>
    <w:rsid w:val="00E669D4"/>
    <w:rsid w:val="00E66CE8"/>
    <w:rsid w:val="00E70BC3"/>
    <w:rsid w:val="00E71D5C"/>
    <w:rsid w:val="00E71EC6"/>
    <w:rsid w:val="00E732E0"/>
    <w:rsid w:val="00E74028"/>
    <w:rsid w:val="00E75433"/>
    <w:rsid w:val="00E7586F"/>
    <w:rsid w:val="00E75D1D"/>
    <w:rsid w:val="00E776AB"/>
    <w:rsid w:val="00E77E9A"/>
    <w:rsid w:val="00E77F82"/>
    <w:rsid w:val="00E81DEF"/>
    <w:rsid w:val="00E82A2B"/>
    <w:rsid w:val="00E8390D"/>
    <w:rsid w:val="00E8718F"/>
    <w:rsid w:val="00E87F1B"/>
    <w:rsid w:val="00E93803"/>
    <w:rsid w:val="00E93CE6"/>
    <w:rsid w:val="00E960B2"/>
    <w:rsid w:val="00E96F4D"/>
    <w:rsid w:val="00EA1D73"/>
    <w:rsid w:val="00EA1DA8"/>
    <w:rsid w:val="00EA2034"/>
    <w:rsid w:val="00EA24FD"/>
    <w:rsid w:val="00EA2B2B"/>
    <w:rsid w:val="00EA425B"/>
    <w:rsid w:val="00EA43C3"/>
    <w:rsid w:val="00EA45AB"/>
    <w:rsid w:val="00EA59C2"/>
    <w:rsid w:val="00EA6078"/>
    <w:rsid w:val="00EA7A6B"/>
    <w:rsid w:val="00EB2882"/>
    <w:rsid w:val="00EB528C"/>
    <w:rsid w:val="00EB563B"/>
    <w:rsid w:val="00EC2992"/>
    <w:rsid w:val="00EC38FD"/>
    <w:rsid w:val="00EC556A"/>
    <w:rsid w:val="00EC574C"/>
    <w:rsid w:val="00EC5F16"/>
    <w:rsid w:val="00ED05B4"/>
    <w:rsid w:val="00ED0823"/>
    <w:rsid w:val="00ED0DF1"/>
    <w:rsid w:val="00ED141F"/>
    <w:rsid w:val="00ED3CCC"/>
    <w:rsid w:val="00ED4DDE"/>
    <w:rsid w:val="00ED602C"/>
    <w:rsid w:val="00EE06B6"/>
    <w:rsid w:val="00EE06FE"/>
    <w:rsid w:val="00EE3C63"/>
    <w:rsid w:val="00EE5303"/>
    <w:rsid w:val="00EE56D3"/>
    <w:rsid w:val="00EE738D"/>
    <w:rsid w:val="00EE7636"/>
    <w:rsid w:val="00EE76C6"/>
    <w:rsid w:val="00EF03BB"/>
    <w:rsid w:val="00EF05F7"/>
    <w:rsid w:val="00EF1836"/>
    <w:rsid w:val="00EF1C90"/>
    <w:rsid w:val="00EF1FDD"/>
    <w:rsid w:val="00EF219A"/>
    <w:rsid w:val="00EF2391"/>
    <w:rsid w:val="00EF2EDB"/>
    <w:rsid w:val="00EF5670"/>
    <w:rsid w:val="00F00073"/>
    <w:rsid w:val="00F02765"/>
    <w:rsid w:val="00F030DB"/>
    <w:rsid w:val="00F041B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792"/>
    <w:rsid w:val="00F54C26"/>
    <w:rsid w:val="00F552B5"/>
    <w:rsid w:val="00F56280"/>
    <w:rsid w:val="00F60B43"/>
    <w:rsid w:val="00F60FC8"/>
    <w:rsid w:val="00F622FE"/>
    <w:rsid w:val="00F641E2"/>
    <w:rsid w:val="00F67FF8"/>
    <w:rsid w:val="00F7023E"/>
    <w:rsid w:val="00F7274D"/>
    <w:rsid w:val="00F76183"/>
    <w:rsid w:val="00F761B0"/>
    <w:rsid w:val="00F77DD3"/>
    <w:rsid w:val="00F81849"/>
    <w:rsid w:val="00F8255B"/>
    <w:rsid w:val="00F8339C"/>
    <w:rsid w:val="00F84BCC"/>
    <w:rsid w:val="00F91552"/>
    <w:rsid w:val="00F925D2"/>
    <w:rsid w:val="00F92EAF"/>
    <w:rsid w:val="00F93C3B"/>
    <w:rsid w:val="00F95054"/>
    <w:rsid w:val="00F96497"/>
    <w:rsid w:val="00FB0435"/>
    <w:rsid w:val="00FB2342"/>
    <w:rsid w:val="00FB3524"/>
    <w:rsid w:val="00FB4A25"/>
    <w:rsid w:val="00FB5916"/>
    <w:rsid w:val="00FC1988"/>
    <w:rsid w:val="00FC1A2C"/>
    <w:rsid w:val="00FC3E13"/>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CDB8212"/>
  <w15:docId w15:val="{AF4BD706-F627-49BC-8437-2B9BBF666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portalerevizij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ljubljana.si/sl/mestna-obcina/zup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jn.gov.si" TargetMode="Externa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E0AC8-189C-4558-97D4-AC432F38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50</Pages>
  <Words>13809</Words>
  <Characters>87239</Characters>
  <Application>Microsoft Office Word</Application>
  <DocSecurity>0</DocSecurity>
  <Lines>726</Lines>
  <Paragraphs>201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5</cp:revision>
  <cp:lastPrinted>2021-01-12T07:33:00Z</cp:lastPrinted>
  <dcterms:created xsi:type="dcterms:W3CDTF">2021-03-02T10:16:00Z</dcterms:created>
  <dcterms:modified xsi:type="dcterms:W3CDTF">2021-03-02T13:54:00Z</dcterms:modified>
</cp:coreProperties>
</file>