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A4F90" w14:textId="596A7419" w:rsidR="00CE064B" w:rsidRDefault="00CE064B" w:rsidP="00BA0A34">
      <w:pPr>
        <w:ind w:left="1080"/>
        <w:jc w:val="both"/>
        <w:rPr>
          <w:sz w:val="22"/>
          <w:szCs w:val="22"/>
        </w:rPr>
      </w:pPr>
    </w:p>
    <w:p w14:paraId="01D118BA" w14:textId="23CECF41" w:rsidR="00CE064B" w:rsidRDefault="00803CFC" w:rsidP="00BA0A34">
      <w:pPr>
        <w:ind w:left="1080"/>
        <w:jc w:val="both"/>
        <w:rPr>
          <w:sz w:val="22"/>
          <w:szCs w:val="22"/>
        </w:rPr>
      </w:pPr>
      <w:r w:rsidRPr="00803CFC">
        <w:rPr>
          <w:noProof/>
          <w:sz w:val="22"/>
          <w:szCs w:val="22"/>
        </w:rPr>
        <w:drawing>
          <wp:inline distT="0" distB="0" distL="0" distR="0" wp14:anchorId="4FBDF75C" wp14:editId="182A24B4">
            <wp:extent cx="4641215" cy="6208395"/>
            <wp:effectExtent l="0" t="0" r="6985"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1215" cy="6208395"/>
                    </a:xfrm>
                    <a:prstGeom prst="rect">
                      <a:avLst/>
                    </a:prstGeom>
                    <a:noFill/>
                    <a:ln>
                      <a:noFill/>
                    </a:ln>
                  </pic:spPr>
                </pic:pic>
              </a:graphicData>
            </a:graphic>
          </wp:inline>
        </w:drawing>
      </w:r>
    </w:p>
    <w:p w14:paraId="0761B765" w14:textId="4AC55643" w:rsidR="00803CFC" w:rsidRDefault="00803CFC" w:rsidP="00BA0A34">
      <w:pPr>
        <w:ind w:left="1080"/>
        <w:jc w:val="both"/>
        <w:rPr>
          <w:sz w:val="22"/>
          <w:szCs w:val="22"/>
        </w:rPr>
      </w:pPr>
    </w:p>
    <w:p w14:paraId="0F8B2781" w14:textId="68772733" w:rsidR="00803CFC" w:rsidRDefault="00803CFC" w:rsidP="00BA0A34">
      <w:pPr>
        <w:ind w:left="1080"/>
        <w:jc w:val="both"/>
        <w:rPr>
          <w:sz w:val="22"/>
          <w:szCs w:val="22"/>
        </w:rPr>
      </w:pPr>
    </w:p>
    <w:p w14:paraId="3E27B73B" w14:textId="14AD14E6" w:rsidR="00803CFC" w:rsidRDefault="00803CFC" w:rsidP="00BA0A34">
      <w:pPr>
        <w:ind w:left="1080"/>
        <w:jc w:val="both"/>
        <w:rPr>
          <w:sz w:val="22"/>
          <w:szCs w:val="22"/>
        </w:rPr>
      </w:pPr>
    </w:p>
    <w:p w14:paraId="4F077373" w14:textId="6BE4EFF2" w:rsidR="00803CFC" w:rsidRDefault="00803CFC" w:rsidP="00BA0A34">
      <w:pPr>
        <w:ind w:left="1080"/>
        <w:jc w:val="both"/>
        <w:rPr>
          <w:sz w:val="22"/>
          <w:szCs w:val="22"/>
        </w:rPr>
      </w:pPr>
    </w:p>
    <w:p w14:paraId="48D609B4" w14:textId="563F22B8" w:rsidR="00803CFC" w:rsidRDefault="00803CFC" w:rsidP="00BA0A34">
      <w:pPr>
        <w:ind w:left="1080"/>
        <w:jc w:val="both"/>
        <w:rPr>
          <w:sz w:val="22"/>
          <w:szCs w:val="22"/>
        </w:rPr>
      </w:pPr>
    </w:p>
    <w:p w14:paraId="4F23CF00" w14:textId="2BC90AE4" w:rsidR="00803CFC" w:rsidRDefault="00803CFC" w:rsidP="00BA0A34">
      <w:pPr>
        <w:ind w:left="1080"/>
        <w:jc w:val="both"/>
        <w:rPr>
          <w:sz w:val="22"/>
          <w:szCs w:val="22"/>
        </w:rPr>
      </w:pPr>
    </w:p>
    <w:p w14:paraId="5AB3A923" w14:textId="396C9B87" w:rsidR="00803CFC" w:rsidRDefault="00803CFC" w:rsidP="00BA0A34">
      <w:pPr>
        <w:ind w:left="1080"/>
        <w:jc w:val="both"/>
        <w:rPr>
          <w:sz w:val="22"/>
          <w:szCs w:val="22"/>
        </w:rPr>
      </w:pPr>
    </w:p>
    <w:p w14:paraId="16974E88" w14:textId="45AC6BA2" w:rsidR="00803CFC" w:rsidRDefault="00803CFC" w:rsidP="00BA0A34">
      <w:pPr>
        <w:ind w:left="1080"/>
        <w:jc w:val="both"/>
        <w:rPr>
          <w:sz w:val="22"/>
          <w:szCs w:val="22"/>
        </w:rPr>
      </w:pPr>
    </w:p>
    <w:p w14:paraId="02A9F07C" w14:textId="4C7B753A" w:rsidR="00803CFC" w:rsidRDefault="00803CFC" w:rsidP="00BA0A34">
      <w:pPr>
        <w:ind w:left="1080"/>
        <w:jc w:val="both"/>
        <w:rPr>
          <w:sz w:val="22"/>
          <w:szCs w:val="22"/>
        </w:rPr>
      </w:pPr>
    </w:p>
    <w:p w14:paraId="374D040C" w14:textId="20A0FFE7" w:rsidR="00803CFC" w:rsidRDefault="00803CFC" w:rsidP="00BA0A34">
      <w:pPr>
        <w:ind w:left="1080"/>
        <w:jc w:val="both"/>
        <w:rPr>
          <w:sz w:val="22"/>
          <w:szCs w:val="22"/>
        </w:rPr>
      </w:pPr>
    </w:p>
    <w:p w14:paraId="5B85F597" w14:textId="77777777" w:rsidR="00803CFC" w:rsidRDefault="00803CFC" w:rsidP="00BA0A34">
      <w:pPr>
        <w:ind w:left="1080"/>
        <w:jc w:val="both"/>
        <w:rPr>
          <w:sz w:val="22"/>
          <w:szCs w:val="22"/>
        </w:rPr>
      </w:pPr>
    </w:p>
    <w:p w14:paraId="13C17A06"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0072F83F" w14:textId="77777777" w:rsidR="00391DEF" w:rsidRPr="0079325B" w:rsidRDefault="00391DEF" w:rsidP="00D00D74">
      <w:pPr>
        <w:jc w:val="both"/>
        <w:rPr>
          <w:i w:val="0"/>
          <w:sz w:val="22"/>
          <w:szCs w:val="22"/>
        </w:rPr>
      </w:pPr>
    </w:p>
    <w:p w14:paraId="55AA47FA" w14:textId="77777777"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0098196B" w14:textId="77777777" w:rsidR="00B005A7" w:rsidRDefault="00B005A7" w:rsidP="00B005A7">
      <w:pPr>
        <w:pStyle w:val="Zoran1"/>
        <w:numPr>
          <w:ilvl w:val="0"/>
          <w:numId w:val="0"/>
        </w:numPr>
        <w:ind w:left="1080"/>
        <w:rPr>
          <w:rFonts w:ascii="Times New Roman" w:hAnsi="Times New Roman" w:cs="Times New Roman"/>
        </w:rPr>
      </w:pPr>
    </w:p>
    <w:p w14:paraId="6613C368" w14:textId="52D229FC" w:rsidR="00B005A7"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63A18648" w14:textId="2CB1F5CB" w:rsidR="004B64B5" w:rsidRDefault="004B64B5" w:rsidP="00A93073">
      <w:pPr>
        <w:pStyle w:val="Zoran1"/>
        <w:numPr>
          <w:ilvl w:val="0"/>
          <w:numId w:val="0"/>
        </w:numPr>
        <w:ind w:left="1134"/>
        <w:rPr>
          <w:rFonts w:ascii="Times New Roman" w:hAnsi="Times New Roman" w:cs="Times New Roman"/>
          <w:b w:val="0"/>
        </w:rPr>
      </w:pPr>
    </w:p>
    <w:p w14:paraId="422F3BF2" w14:textId="2E0D04AF" w:rsidR="004B64B5" w:rsidRPr="00A93073" w:rsidRDefault="004B64B5"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Projekt sofinancira Evropska unija v okviru projekta Pericles.</w:t>
      </w:r>
    </w:p>
    <w:p w14:paraId="1F3C6D10" w14:textId="77777777" w:rsidR="00A93073" w:rsidRPr="00A93073" w:rsidRDefault="00A93073" w:rsidP="00A93073">
      <w:pPr>
        <w:pStyle w:val="Zoran1"/>
        <w:numPr>
          <w:ilvl w:val="0"/>
          <w:numId w:val="0"/>
        </w:numPr>
        <w:ind w:left="1134"/>
        <w:rPr>
          <w:rFonts w:ascii="Times New Roman" w:hAnsi="Times New Roman" w:cs="Times New Roman"/>
          <w:b w:val="0"/>
        </w:rPr>
      </w:pPr>
    </w:p>
    <w:p w14:paraId="6C30BC8D" w14:textId="77777777"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BE60D7" w14:textId="77777777" w:rsidR="009123D1" w:rsidRPr="0079325B" w:rsidRDefault="009123D1" w:rsidP="00D00D74">
      <w:pPr>
        <w:ind w:left="1080"/>
        <w:jc w:val="both"/>
        <w:rPr>
          <w:i w:val="0"/>
          <w:sz w:val="22"/>
          <w:szCs w:val="22"/>
        </w:rPr>
      </w:pPr>
    </w:p>
    <w:p w14:paraId="3695D612" w14:textId="77777777"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D4252B2" w14:textId="77777777" w:rsidR="00B114FD" w:rsidRPr="0079325B" w:rsidRDefault="00B114FD" w:rsidP="00B114FD">
      <w:pPr>
        <w:ind w:left="1080"/>
        <w:jc w:val="both"/>
        <w:rPr>
          <w:i w:val="0"/>
          <w:sz w:val="16"/>
          <w:szCs w:val="16"/>
        </w:rPr>
      </w:pPr>
    </w:p>
    <w:p w14:paraId="646B4E8E"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03B179E7" w14:textId="77777777" w:rsidR="00B114FD" w:rsidRDefault="00B114FD" w:rsidP="00B114FD">
      <w:pPr>
        <w:ind w:left="1080"/>
        <w:jc w:val="both"/>
        <w:rPr>
          <w:i w:val="0"/>
          <w:sz w:val="22"/>
          <w:szCs w:val="22"/>
        </w:rPr>
      </w:pPr>
    </w:p>
    <w:p w14:paraId="4A9E3E00"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33BD70D9" w14:textId="77777777" w:rsidR="00B114FD" w:rsidRPr="0079325B" w:rsidRDefault="00B114FD" w:rsidP="00B114FD">
      <w:pPr>
        <w:ind w:left="1080"/>
        <w:jc w:val="both"/>
        <w:rPr>
          <w:i w:val="0"/>
          <w:sz w:val="16"/>
          <w:szCs w:val="16"/>
        </w:rPr>
      </w:pPr>
    </w:p>
    <w:p w14:paraId="059F0F6D" w14:textId="77777777"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421F6CDD" w14:textId="77777777" w:rsidR="009123D1" w:rsidRPr="0079325B" w:rsidRDefault="009123D1" w:rsidP="00D00D74">
      <w:pPr>
        <w:ind w:left="1080"/>
        <w:jc w:val="both"/>
        <w:rPr>
          <w:i w:val="0"/>
          <w:sz w:val="22"/>
          <w:szCs w:val="22"/>
        </w:rPr>
      </w:pPr>
    </w:p>
    <w:p w14:paraId="4AA030D4"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E7E06FC" w14:textId="77777777" w:rsidR="00391DEF" w:rsidRPr="0079325B" w:rsidRDefault="00391DEF" w:rsidP="00D00D74">
      <w:pPr>
        <w:ind w:left="1080"/>
        <w:jc w:val="both"/>
        <w:rPr>
          <w:i w:val="0"/>
          <w:sz w:val="22"/>
          <w:szCs w:val="22"/>
        </w:rPr>
      </w:pPr>
    </w:p>
    <w:p w14:paraId="43DEE6CF"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59497761" w14:textId="77777777" w:rsidR="00B114FD" w:rsidRPr="00847FB5" w:rsidRDefault="00B114FD" w:rsidP="00B114FD">
      <w:pPr>
        <w:ind w:left="1077"/>
        <w:jc w:val="both"/>
        <w:rPr>
          <w:i w:val="0"/>
          <w:sz w:val="16"/>
          <w:szCs w:val="16"/>
        </w:rPr>
      </w:pPr>
    </w:p>
    <w:p w14:paraId="72759874" w14:textId="77777777" w:rsidR="00B114FD" w:rsidRPr="00F440D8" w:rsidRDefault="002479F4" w:rsidP="00B114FD">
      <w:pPr>
        <w:ind w:left="1077"/>
        <w:jc w:val="both"/>
        <w:rPr>
          <w:i w:val="0"/>
          <w:iCs/>
          <w:sz w:val="22"/>
          <w:szCs w:val="22"/>
        </w:rPr>
      </w:pPr>
      <w:r w:rsidRPr="00A8747B">
        <w:rPr>
          <w:i w:val="0"/>
          <w:sz w:val="22"/>
          <w:szCs w:val="22"/>
        </w:rPr>
        <w:t>Za oddajo tega n</w:t>
      </w:r>
      <w:r w:rsidR="00474A5C">
        <w:rPr>
          <w:i w:val="0"/>
          <w:sz w:val="22"/>
          <w:szCs w:val="22"/>
        </w:rPr>
        <w:t>aročila se v skladu s 40</w:t>
      </w:r>
      <w:r w:rsidRPr="00A8747B">
        <w:rPr>
          <w:i w:val="0"/>
          <w:sz w:val="22"/>
          <w:szCs w:val="22"/>
        </w:rPr>
        <w:t>. členom Zakona o javnem naročanju (</w:t>
      </w:r>
      <w:r w:rsidRPr="00A8747B">
        <w:rPr>
          <w:i w:val="0"/>
          <w:iCs/>
          <w:sz w:val="22"/>
          <w:szCs w:val="22"/>
        </w:rPr>
        <w:t>Uradni list RS, št. 91/2015</w:t>
      </w:r>
      <w:r w:rsidR="00474A5C">
        <w:rPr>
          <w:i w:val="0"/>
          <w:iCs/>
          <w:sz w:val="22"/>
          <w:szCs w:val="22"/>
        </w:rPr>
        <w:t>,</w:t>
      </w:r>
      <w:r>
        <w:rPr>
          <w:i w:val="0"/>
          <w:iCs/>
          <w:sz w:val="22"/>
          <w:szCs w:val="22"/>
        </w:rPr>
        <w:t xml:space="preserve"> 14/2018</w:t>
      </w:r>
      <w:r w:rsidR="00474A5C" w:rsidRPr="00474A5C">
        <w:rPr>
          <w:i w:val="0"/>
          <w:iCs/>
          <w:sz w:val="22"/>
          <w:szCs w:val="22"/>
        </w:rPr>
        <w:t xml:space="preserve"> in 69/19 – skl. US</w:t>
      </w:r>
      <w:r w:rsidRPr="00A8747B">
        <w:rPr>
          <w:i w:val="0"/>
          <w:iCs/>
          <w:sz w:val="22"/>
          <w:szCs w:val="22"/>
        </w:rPr>
        <w:t xml:space="preserve">, v </w:t>
      </w:r>
      <w:r w:rsidRPr="000E1E2E">
        <w:rPr>
          <w:i w:val="0"/>
          <w:iCs/>
          <w:sz w:val="22"/>
          <w:szCs w:val="22"/>
        </w:rPr>
        <w:t xml:space="preserve">nadaljevanju: ZJN-3) </w:t>
      </w:r>
      <w:r w:rsidRPr="000E1E2E">
        <w:rPr>
          <w:i w:val="0"/>
          <w:sz w:val="22"/>
          <w:szCs w:val="22"/>
        </w:rPr>
        <w:t xml:space="preserve">izvede </w:t>
      </w:r>
      <w:r w:rsidR="00474A5C" w:rsidRPr="000E1E2E">
        <w:rPr>
          <w:b/>
          <w:i w:val="0"/>
          <w:sz w:val="22"/>
          <w:szCs w:val="22"/>
        </w:rPr>
        <w:t>odprti</w:t>
      </w:r>
      <w:r w:rsidR="00474A5C" w:rsidRPr="000E1E2E">
        <w:rPr>
          <w:i w:val="0"/>
          <w:sz w:val="22"/>
          <w:szCs w:val="22"/>
        </w:rPr>
        <w:t xml:space="preserve"> </w:t>
      </w:r>
      <w:r w:rsidRPr="000E1E2E">
        <w:rPr>
          <w:b/>
          <w:i w:val="0"/>
          <w:sz w:val="22"/>
          <w:szCs w:val="22"/>
        </w:rPr>
        <w:t>postopek</w:t>
      </w:r>
      <w:r w:rsidRPr="000E1E2E">
        <w:rPr>
          <w:i w:val="0"/>
          <w:sz w:val="22"/>
          <w:szCs w:val="22"/>
        </w:rPr>
        <w:t>.</w:t>
      </w:r>
    </w:p>
    <w:p w14:paraId="2466A0A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391C52A8" w14:textId="77777777" w:rsidR="00D86980" w:rsidRPr="00A774CE" w:rsidRDefault="00D86980" w:rsidP="00512895">
      <w:pPr>
        <w:ind w:left="1077"/>
        <w:jc w:val="both"/>
        <w:rPr>
          <w:strike/>
          <w:sz w:val="22"/>
          <w:szCs w:val="22"/>
        </w:rPr>
      </w:pPr>
    </w:p>
    <w:p w14:paraId="0E9BBA3F"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744B3BE" w14:textId="77777777" w:rsidR="009123D1" w:rsidRPr="0079325B" w:rsidRDefault="009123D1" w:rsidP="00D00D74">
      <w:pPr>
        <w:ind w:left="1080"/>
        <w:jc w:val="both"/>
        <w:rPr>
          <w:i w:val="0"/>
          <w:sz w:val="22"/>
          <w:szCs w:val="22"/>
        </w:rPr>
      </w:pPr>
    </w:p>
    <w:p w14:paraId="71B043FB" w14:textId="77777777"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122CEAB9" w14:textId="77777777" w:rsidR="00A460E4" w:rsidRPr="00A54E1A" w:rsidRDefault="00A460E4" w:rsidP="00A460E4">
      <w:pPr>
        <w:ind w:left="1080"/>
        <w:jc w:val="both"/>
        <w:rPr>
          <w:i w:val="0"/>
          <w:iCs/>
          <w:sz w:val="16"/>
          <w:szCs w:val="16"/>
        </w:rPr>
      </w:pPr>
    </w:p>
    <w:p w14:paraId="60357C78" w14:textId="2EFB2B73" w:rsidR="00A460E4" w:rsidRPr="00D55612" w:rsidRDefault="00A460E4" w:rsidP="00A460E4">
      <w:pPr>
        <w:ind w:left="1080"/>
        <w:jc w:val="both"/>
        <w:rPr>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A06322">
        <w:rPr>
          <w:i w:val="0"/>
          <w:iCs/>
          <w:sz w:val="22"/>
          <w:szCs w:val="22"/>
        </w:rPr>
        <w:t xml:space="preserve">vključno </w:t>
      </w:r>
      <w:r w:rsidR="00A06322" w:rsidRPr="00A06322">
        <w:rPr>
          <w:b/>
          <w:i w:val="0"/>
          <w:iCs/>
          <w:sz w:val="22"/>
          <w:szCs w:val="22"/>
        </w:rPr>
        <w:t>12.4.2021</w:t>
      </w:r>
      <w:r w:rsidRPr="00A06322">
        <w:rPr>
          <w:b/>
          <w:i w:val="0"/>
          <w:iCs/>
          <w:sz w:val="22"/>
          <w:szCs w:val="22"/>
        </w:rPr>
        <w:t xml:space="preserve"> do </w:t>
      </w:r>
      <w:r w:rsidR="00A06322" w:rsidRPr="00A06322">
        <w:rPr>
          <w:b/>
          <w:i w:val="0"/>
          <w:iCs/>
          <w:sz w:val="22"/>
          <w:szCs w:val="22"/>
        </w:rPr>
        <w:t>11:00</w:t>
      </w:r>
      <w:r w:rsidRPr="00A06322">
        <w:rPr>
          <w:b/>
          <w:i w:val="0"/>
          <w:iCs/>
          <w:sz w:val="22"/>
          <w:szCs w:val="22"/>
        </w:rPr>
        <w:t xml:space="preserve"> ure</w:t>
      </w:r>
      <w:r w:rsidRPr="00D55612">
        <w:rPr>
          <w:i w:val="0"/>
          <w:iCs/>
          <w:sz w:val="22"/>
          <w:szCs w:val="22"/>
        </w:rPr>
        <w:t xml:space="preserve">. Naročnik bo odgovore objavil najkasneje do vključno </w:t>
      </w:r>
      <w:r w:rsidR="00A06322" w:rsidRPr="00A06322">
        <w:rPr>
          <w:b/>
          <w:i w:val="0"/>
          <w:iCs/>
          <w:sz w:val="22"/>
          <w:szCs w:val="22"/>
        </w:rPr>
        <w:t>14.4.2021.</w:t>
      </w:r>
    </w:p>
    <w:p w14:paraId="7EF4E972" w14:textId="77777777" w:rsidR="00A460E4" w:rsidRPr="00A54E1A" w:rsidRDefault="00A460E4" w:rsidP="00A460E4">
      <w:pPr>
        <w:ind w:left="1080"/>
        <w:jc w:val="both"/>
        <w:rPr>
          <w:i w:val="0"/>
          <w:iCs/>
          <w:sz w:val="16"/>
          <w:szCs w:val="16"/>
        </w:rPr>
      </w:pPr>
    </w:p>
    <w:p w14:paraId="14ACC329"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42C7C267" w14:textId="77777777" w:rsidR="00A460E4" w:rsidRPr="00A54E1A" w:rsidRDefault="00A460E4" w:rsidP="00A460E4">
      <w:pPr>
        <w:ind w:left="1080"/>
        <w:jc w:val="both"/>
        <w:rPr>
          <w:i w:val="0"/>
          <w:iCs/>
          <w:sz w:val="16"/>
          <w:szCs w:val="16"/>
        </w:rPr>
      </w:pPr>
    </w:p>
    <w:p w14:paraId="0479C057" w14:textId="77777777" w:rsidR="00B114FD" w:rsidRPr="008A1897" w:rsidRDefault="00A460E4" w:rsidP="00A460E4">
      <w:pPr>
        <w:ind w:left="1080"/>
        <w:jc w:val="both"/>
        <w:rPr>
          <w:i w:val="0"/>
          <w:sz w:val="22"/>
          <w:szCs w:val="22"/>
        </w:rPr>
      </w:pPr>
      <w:r w:rsidRPr="002C3C25">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2C3C25">
        <w:rPr>
          <w:i w:val="0"/>
          <w:iCs/>
          <w:sz w:val="22"/>
          <w:szCs w:val="22"/>
        </w:rPr>
        <w:lastRenderedPageBreak/>
        <w:t>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4DD471B1" w14:textId="77777777" w:rsidR="00B114FD" w:rsidRPr="00852E20" w:rsidRDefault="00B114FD" w:rsidP="00B114FD">
      <w:pPr>
        <w:ind w:left="1080"/>
        <w:jc w:val="both"/>
        <w:rPr>
          <w:i w:val="0"/>
          <w:sz w:val="16"/>
          <w:szCs w:val="16"/>
        </w:rPr>
      </w:pPr>
    </w:p>
    <w:p w14:paraId="6A1A73F5" w14:textId="77777777"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7C0B7630" w14:textId="77777777"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5EC1FFC1" w14:textId="77777777" w:rsidR="00556FA0" w:rsidRPr="00852E20" w:rsidRDefault="00556FA0" w:rsidP="00D00D74">
      <w:pPr>
        <w:pStyle w:val="Glava"/>
        <w:tabs>
          <w:tab w:val="clear" w:pos="4536"/>
          <w:tab w:val="clear" w:pos="9072"/>
        </w:tabs>
        <w:ind w:left="1080"/>
        <w:jc w:val="both"/>
        <w:rPr>
          <w:i w:val="0"/>
          <w:sz w:val="16"/>
          <w:szCs w:val="16"/>
        </w:rPr>
      </w:pPr>
    </w:p>
    <w:p w14:paraId="537D73BE" w14:textId="01FCA4AD" w:rsidR="00CD41ED"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54463C31" w14:textId="257FF840" w:rsidR="00E62282" w:rsidRDefault="00E62282" w:rsidP="00CD41ED">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44E6F16C" w14:textId="77777777" w:rsidTr="00C84AB9">
        <w:tc>
          <w:tcPr>
            <w:tcW w:w="1472" w:type="dxa"/>
            <w:shd w:val="clear" w:color="auto" w:fill="auto"/>
            <w:vAlign w:val="center"/>
          </w:tcPr>
          <w:p w14:paraId="136FA8B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3DA80591"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71EA4F09" w14:textId="77777777"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187892" w:rsidRPr="0079325B" w14:paraId="6EE6462E" w14:textId="77777777" w:rsidTr="00C84AB9">
        <w:tc>
          <w:tcPr>
            <w:tcW w:w="1472" w:type="dxa"/>
            <w:shd w:val="clear" w:color="auto" w:fill="auto"/>
            <w:vAlign w:val="center"/>
          </w:tcPr>
          <w:p w14:paraId="2797AA85" w14:textId="6D866948" w:rsidR="00187892" w:rsidRPr="001E6DD7" w:rsidRDefault="00187892" w:rsidP="00187892">
            <w:pPr>
              <w:pStyle w:val="Glava"/>
              <w:tabs>
                <w:tab w:val="clear" w:pos="4536"/>
                <w:tab w:val="clear" w:pos="9072"/>
              </w:tabs>
              <w:rPr>
                <w:i w:val="0"/>
                <w:sz w:val="18"/>
                <w:szCs w:val="18"/>
              </w:rPr>
            </w:pPr>
            <w:r w:rsidRPr="001E6DD7">
              <w:rPr>
                <w:i w:val="0"/>
                <w:sz w:val="18"/>
                <w:szCs w:val="18"/>
              </w:rPr>
              <w:t>PRILOGA 1 -1</w:t>
            </w:r>
          </w:p>
        </w:tc>
        <w:tc>
          <w:tcPr>
            <w:tcW w:w="1701" w:type="dxa"/>
            <w:shd w:val="clear" w:color="auto" w:fill="auto"/>
            <w:vAlign w:val="center"/>
          </w:tcPr>
          <w:p w14:paraId="6A051344" w14:textId="77777777" w:rsidR="00E62282" w:rsidRPr="001E6DD7" w:rsidRDefault="00E62282" w:rsidP="00187892">
            <w:pPr>
              <w:pStyle w:val="Glava"/>
              <w:tabs>
                <w:tab w:val="clear" w:pos="4536"/>
                <w:tab w:val="clear" w:pos="9072"/>
              </w:tabs>
              <w:rPr>
                <w:i w:val="0"/>
                <w:sz w:val="18"/>
                <w:szCs w:val="18"/>
              </w:rPr>
            </w:pPr>
            <w:r w:rsidRPr="001E6DD7">
              <w:rPr>
                <w:i w:val="0"/>
                <w:sz w:val="18"/>
                <w:szCs w:val="18"/>
              </w:rPr>
              <w:t>Predračun in</w:t>
            </w:r>
          </w:p>
          <w:p w14:paraId="0D7CD3EE" w14:textId="77777777" w:rsidR="00E62282" w:rsidRPr="001E6DD7" w:rsidRDefault="00E62282" w:rsidP="00187892">
            <w:pPr>
              <w:pStyle w:val="Glava"/>
              <w:tabs>
                <w:tab w:val="clear" w:pos="4536"/>
                <w:tab w:val="clear" w:pos="9072"/>
              </w:tabs>
              <w:rPr>
                <w:i w:val="0"/>
                <w:sz w:val="18"/>
                <w:szCs w:val="18"/>
              </w:rPr>
            </w:pPr>
          </w:p>
          <w:p w14:paraId="00757C86" w14:textId="5FC1162E" w:rsidR="00187892" w:rsidRPr="001E6DD7" w:rsidRDefault="00E62282" w:rsidP="00187892">
            <w:pPr>
              <w:pStyle w:val="Glava"/>
              <w:tabs>
                <w:tab w:val="clear" w:pos="4536"/>
                <w:tab w:val="clear" w:pos="9072"/>
              </w:tabs>
              <w:rPr>
                <w:i w:val="0"/>
                <w:sz w:val="18"/>
                <w:szCs w:val="18"/>
              </w:rPr>
            </w:pPr>
            <w:r w:rsidRPr="001E6DD7">
              <w:rPr>
                <w:i w:val="0"/>
                <w:sz w:val="18"/>
                <w:szCs w:val="18"/>
              </w:rPr>
              <w:t xml:space="preserve"> p</w:t>
            </w:r>
            <w:r w:rsidR="00187892" w:rsidRPr="001E6DD7">
              <w:rPr>
                <w:i w:val="0"/>
                <w:sz w:val="18"/>
                <w:szCs w:val="18"/>
              </w:rPr>
              <w:t>opisi del</w:t>
            </w:r>
          </w:p>
        </w:tc>
        <w:tc>
          <w:tcPr>
            <w:tcW w:w="5982" w:type="dxa"/>
            <w:shd w:val="clear" w:color="auto" w:fill="auto"/>
            <w:vAlign w:val="center"/>
          </w:tcPr>
          <w:p w14:paraId="33C44051" w14:textId="77777777" w:rsidR="00E62282" w:rsidRPr="001E6DD7" w:rsidRDefault="00E62282" w:rsidP="00E62282">
            <w:pPr>
              <w:shd w:val="clear" w:color="auto" w:fill="FFFFFF"/>
              <w:textAlignment w:val="baseline"/>
              <w:rPr>
                <w:i w:val="0"/>
                <w:sz w:val="18"/>
                <w:szCs w:val="18"/>
                <w:bdr w:val="none" w:sz="0" w:space="0" w:color="auto" w:frame="1"/>
              </w:rPr>
            </w:pPr>
            <w:r w:rsidRPr="001E6DD7">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AE420F2" w14:textId="77777777" w:rsidR="00E62282" w:rsidRPr="001E6DD7" w:rsidRDefault="00E62282" w:rsidP="00E62282">
            <w:pPr>
              <w:shd w:val="clear" w:color="auto" w:fill="FFFFFF"/>
              <w:textAlignment w:val="baseline"/>
              <w:rPr>
                <w:i w:val="0"/>
                <w:sz w:val="18"/>
                <w:szCs w:val="18"/>
                <w:bdr w:val="none" w:sz="0" w:space="0" w:color="auto" w:frame="1"/>
              </w:rPr>
            </w:pPr>
          </w:p>
          <w:p w14:paraId="6CD09C42" w14:textId="77777777" w:rsidR="00E62282" w:rsidRPr="001E6DD7" w:rsidRDefault="00E62282" w:rsidP="00E62282">
            <w:pPr>
              <w:shd w:val="clear" w:color="auto" w:fill="FFFFFF"/>
              <w:textAlignment w:val="baseline"/>
              <w:rPr>
                <w:i w:val="0"/>
                <w:sz w:val="18"/>
                <w:szCs w:val="18"/>
                <w:bdr w:val="none" w:sz="0" w:space="0" w:color="auto" w:frame="1"/>
              </w:rPr>
            </w:pPr>
            <w:r w:rsidRPr="001E6DD7">
              <w:rPr>
                <w:i w:val="0"/>
                <w:sz w:val="18"/>
                <w:szCs w:val="18"/>
                <w:bdr w:val="none" w:sz="0" w:space="0" w:color="auto" w:frame="1"/>
              </w:rPr>
              <w:t xml:space="preserve">V del »Predračun« </w:t>
            </w:r>
            <w:r w:rsidRPr="001E6DD7">
              <w:rPr>
                <w:i w:val="0"/>
                <w:sz w:val="18"/>
                <w:szCs w:val="18"/>
              </w:rPr>
              <w:t xml:space="preserve">naloži izpolnjen obrazec »Predračun« </w:t>
            </w:r>
            <w:r w:rsidRPr="001E6DD7">
              <w:rPr>
                <w:i w:val="0"/>
                <w:sz w:val="18"/>
                <w:szCs w:val="18"/>
                <w:bdr w:val="none" w:sz="0" w:space="0" w:color="auto" w:frame="1"/>
              </w:rPr>
              <w:t xml:space="preserve">v obliki pdf. </w:t>
            </w:r>
          </w:p>
          <w:p w14:paraId="1A078099" w14:textId="77777777" w:rsidR="00E62282" w:rsidRPr="001E6DD7" w:rsidRDefault="00E62282" w:rsidP="00E62282">
            <w:pPr>
              <w:shd w:val="clear" w:color="auto" w:fill="FFFFFF"/>
              <w:textAlignment w:val="baseline"/>
              <w:rPr>
                <w:i w:val="0"/>
                <w:sz w:val="18"/>
                <w:szCs w:val="18"/>
                <w:bdr w:val="none" w:sz="0" w:space="0" w:color="auto" w:frame="1"/>
              </w:rPr>
            </w:pPr>
          </w:p>
          <w:p w14:paraId="2CDD215C" w14:textId="77777777" w:rsidR="00E62282" w:rsidRPr="001E6DD7" w:rsidRDefault="00E62282" w:rsidP="00E62282">
            <w:pPr>
              <w:shd w:val="clear" w:color="auto" w:fill="FFFFFF"/>
              <w:textAlignment w:val="baseline"/>
              <w:rPr>
                <w:i w:val="0"/>
                <w:sz w:val="18"/>
                <w:szCs w:val="18"/>
              </w:rPr>
            </w:pPr>
            <w:r w:rsidRPr="001E6DD7">
              <w:rPr>
                <w:i w:val="0"/>
                <w:sz w:val="18"/>
                <w:szCs w:val="18"/>
              </w:rPr>
              <w:t xml:space="preserve">»Popis del« v MS Excel formatu ponudnik naloži v razdelek »Dokumenti«, del »Ostale priloge«. </w:t>
            </w:r>
          </w:p>
          <w:p w14:paraId="3A558D9B" w14:textId="77777777" w:rsidR="00E62282" w:rsidRPr="001E6DD7" w:rsidRDefault="00E62282" w:rsidP="00E62282">
            <w:pPr>
              <w:shd w:val="clear" w:color="auto" w:fill="FFFFFF"/>
              <w:textAlignment w:val="baseline"/>
              <w:rPr>
                <w:i w:val="0"/>
                <w:sz w:val="18"/>
                <w:szCs w:val="18"/>
              </w:rPr>
            </w:pPr>
          </w:p>
          <w:p w14:paraId="7F263C36" w14:textId="77777777" w:rsidR="00E62282" w:rsidRPr="001E6DD7" w:rsidRDefault="00E62282" w:rsidP="00E62282">
            <w:pPr>
              <w:keepNext/>
              <w:keepLines/>
              <w:jc w:val="both"/>
              <w:rPr>
                <w:i w:val="0"/>
                <w:sz w:val="18"/>
                <w:szCs w:val="18"/>
                <w:bdr w:val="none" w:sz="0" w:space="0" w:color="auto" w:frame="1"/>
              </w:rPr>
            </w:pPr>
            <w:r w:rsidRPr="001E6DD7">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78E0D9B3" w14:textId="77777777" w:rsidR="00E62282" w:rsidRPr="001E6DD7" w:rsidRDefault="00E62282" w:rsidP="00E62282">
            <w:pPr>
              <w:keepNext/>
              <w:keepLines/>
              <w:jc w:val="both"/>
              <w:rPr>
                <w:i w:val="0"/>
                <w:sz w:val="18"/>
                <w:szCs w:val="18"/>
              </w:rPr>
            </w:pPr>
          </w:p>
          <w:p w14:paraId="650CB26B" w14:textId="77777777" w:rsidR="00E62282" w:rsidRPr="001E6DD7" w:rsidRDefault="00E62282" w:rsidP="00E62282">
            <w:pPr>
              <w:jc w:val="both"/>
              <w:rPr>
                <w:i w:val="0"/>
                <w:sz w:val="18"/>
                <w:szCs w:val="18"/>
              </w:rPr>
            </w:pPr>
            <w:r w:rsidRPr="001E6DD7">
              <w:rPr>
                <w:i w:val="0"/>
                <w:sz w:val="18"/>
                <w:szCs w:val="18"/>
              </w:rPr>
              <w:t xml:space="preserve">V primeru skupne ponudbe obrazec popisi del izpolni le vodilni partner. </w:t>
            </w:r>
          </w:p>
          <w:p w14:paraId="33259F98" w14:textId="77777777" w:rsidR="00E62282" w:rsidRPr="001E6DD7" w:rsidRDefault="00E62282" w:rsidP="00E62282">
            <w:pPr>
              <w:jc w:val="both"/>
              <w:rPr>
                <w:i w:val="0"/>
                <w:sz w:val="18"/>
                <w:szCs w:val="18"/>
              </w:rPr>
            </w:pPr>
          </w:p>
          <w:p w14:paraId="45685333" w14:textId="77777777" w:rsidR="00E62282" w:rsidRPr="001E6DD7" w:rsidRDefault="00E62282" w:rsidP="00E62282">
            <w:pPr>
              <w:jc w:val="both"/>
              <w:rPr>
                <w:i w:val="0"/>
                <w:sz w:val="18"/>
                <w:szCs w:val="18"/>
              </w:rPr>
            </w:pPr>
            <w:r w:rsidRPr="001E6DD7">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4E4CA238" w14:textId="77777777" w:rsidR="00E62282" w:rsidRPr="001E6DD7" w:rsidRDefault="00E62282" w:rsidP="00E62282">
            <w:pPr>
              <w:jc w:val="both"/>
              <w:rPr>
                <w:i w:val="0"/>
                <w:sz w:val="18"/>
                <w:szCs w:val="18"/>
              </w:rPr>
            </w:pPr>
          </w:p>
          <w:p w14:paraId="6CF81E40" w14:textId="77777777" w:rsidR="00E62282" w:rsidRPr="001E6DD7" w:rsidRDefault="00E62282" w:rsidP="00E62282">
            <w:pPr>
              <w:jc w:val="both"/>
              <w:rPr>
                <w:i w:val="0"/>
                <w:sz w:val="18"/>
                <w:szCs w:val="18"/>
              </w:rPr>
            </w:pPr>
            <w:r w:rsidRPr="001E6DD7">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05AD6A46" w14:textId="77777777" w:rsidR="00E62282" w:rsidRPr="001E6DD7" w:rsidRDefault="00E62282" w:rsidP="00E62282">
            <w:pPr>
              <w:jc w:val="both"/>
              <w:rPr>
                <w:i w:val="0"/>
                <w:sz w:val="18"/>
                <w:szCs w:val="18"/>
              </w:rPr>
            </w:pPr>
          </w:p>
          <w:p w14:paraId="752584D8" w14:textId="036B92B5" w:rsidR="00187892" w:rsidRPr="001E6DD7" w:rsidRDefault="00E62282" w:rsidP="00E62282">
            <w:pPr>
              <w:jc w:val="both"/>
              <w:rPr>
                <w:i w:val="0"/>
                <w:sz w:val="18"/>
                <w:szCs w:val="18"/>
              </w:rPr>
            </w:pPr>
            <w:r w:rsidRPr="001E6DD7">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p w14:paraId="3636C9BE" w14:textId="77CFACCF" w:rsidR="00E62282" w:rsidRPr="001E6DD7" w:rsidRDefault="00E62282" w:rsidP="00E62282">
            <w:pPr>
              <w:jc w:val="both"/>
              <w:rPr>
                <w:i w:val="0"/>
                <w:sz w:val="18"/>
                <w:szCs w:val="18"/>
              </w:rPr>
            </w:pPr>
          </w:p>
        </w:tc>
      </w:tr>
      <w:tr w:rsidR="00187892" w:rsidRPr="0079325B" w14:paraId="483BF22C" w14:textId="77777777" w:rsidTr="00C84AB9">
        <w:tc>
          <w:tcPr>
            <w:tcW w:w="1472" w:type="dxa"/>
            <w:shd w:val="clear" w:color="auto" w:fill="auto"/>
            <w:vAlign w:val="center"/>
          </w:tcPr>
          <w:p w14:paraId="59438651" w14:textId="77777777" w:rsidR="00187892" w:rsidRPr="002C6A1E" w:rsidRDefault="00187892" w:rsidP="00187892">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14:paraId="0E84BE86" w14:textId="77777777" w:rsidR="00187892" w:rsidRPr="001E6DD7" w:rsidRDefault="00187892" w:rsidP="00187892">
            <w:pPr>
              <w:pStyle w:val="Glava"/>
              <w:tabs>
                <w:tab w:val="clear" w:pos="4536"/>
                <w:tab w:val="clear" w:pos="9072"/>
              </w:tabs>
              <w:rPr>
                <w:b/>
                <w:i w:val="0"/>
                <w:sz w:val="18"/>
                <w:szCs w:val="18"/>
                <w:highlight w:val="yellow"/>
              </w:rPr>
            </w:pPr>
            <w:r w:rsidRPr="001E6DD7">
              <w:rPr>
                <w:b/>
                <w:i w:val="0"/>
                <w:sz w:val="18"/>
                <w:szCs w:val="18"/>
              </w:rPr>
              <w:t>Obrazec ESPD</w:t>
            </w:r>
          </w:p>
        </w:tc>
        <w:tc>
          <w:tcPr>
            <w:tcW w:w="5982" w:type="dxa"/>
            <w:shd w:val="clear" w:color="auto" w:fill="auto"/>
            <w:vAlign w:val="center"/>
          </w:tcPr>
          <w:p w14:paraId="085C9BA6" w14:textId="77777777" w:rsidR="00E62282" w:rsidRPr="001E6DD7" w:rsidRDefault="00E62282" w:rsidP="00E62282">
            <w:pPr>
              <w:keepNext/>
              <w:keepLines/>
              <w:jc w:val="both"/>
              <w:rPr>
                <w:i w:val="0"/>
                <w:sz w:val="18"/>
                <w:szCs w:val="18"/>
              </w:rPr>
            </w:pPr>
            <w:r w:rsidRPr="001E6DD7">
              <w:rPr>
                <w:i w:val="0"/>
                <w:sz w:val="18"/>
                <w:szCs w:val="18"/>
              </w:rPr>
              <w:t>Naročnik ob predložitvi ponudb namesto potrdil, ki jih izdajajo javni organi ali tretje osebe, sprejme ESPD obrazec, ki predstavlja lastno izjavo, kot predhodni dokaz, da določen gospodarski subjekt:</w:t>
            </w:r>
          </w:p>
          <w:p w14:paraId="63CBE194" w14:textId="77777777" w:rsidR="00E62282" w:rsidRPr="001E6DD7" w:rsidRDefault="00E62282" w:rsidP="00E62282">
            <w:pPr>
              <w:pStyle w:val="Odstavekseznama"/>
              <w:keepNext/>
              <w:keepLines/>
              <w:numPr>
                <w:ilvl w:val="0"/>
                <w:numId w:val="17"/>
              </w:numPr>
              <w:ind w:left="459"/>
              <w:jc w:val="both"/>
              <w:rPr>
                <w:i w:val="0"/>
                <w:sz w:val="18"/>
                <w:szCs w:val="18"/>
              </w:rPr>
            </w:pPr>
            <w:r w:rsidRPr="001E6DD7">
              <w:rPr>
                <w:i w:val="0"/>
                <w:sz w:val="18"/>
                <w:szCs w:val="18"/>
              </w:rPr>
              <w:t>ni v enem od položajev iz 75. člena ZJN-3, zaradi katerega so ali bi lahko bili izključeni iz sodelovanja v postopku javnega naročanja;</w:t>
            </w:r>
          </w:p>
          <w:p w14:paraId="1F99E666" w14:textId="77777777" w:rsidR="00E62282" w:rsidRPr="001E6DD7" w:rsidRDefault="00E62282" w:rsidP="00E62282">
            <w:pPr>
              <w:pStyle w:val="Odstavekseznama"/>
              <w:keepNext/>
              <w:keepLines/>
              <w:numPr>
                <w:ilvl w:val="0"/>
                <w:numId w:val="17"/>
              </w:numPr>
              <w:ind w:left="459"/>
              <w:jc w:val="both"/>
              <w:rPr>
                <w:i w:val="0"/>
                <w:sz w:val="18"/>
                <w:szCs w:val="18"/>
              </w:rPr>
            </w:pPr>
            <w:r w:rsidRPr="001E6DD7">
              <w:rPr>
                <w:i w:val="0"/>
                <w:sz w:val="18"/>
                <w:szCs w:val="18"/>
              </w:rPr>
              <w:t xml:space="preserve">izpolnjuje ustrezne pogoje za sodelovanje, določene s to razpisno dokumentacijo in v skladu s 76. členom ZJN-3. </w:t>
            </w:r>
          </w:p>
          <w:p w14:paraId="6E28A5A7" w14:textId="77777777" w:rsidR="00E62282" w:rsidRPr="001E6DD7" w:rsidRDefault="00E62282" w:rsidP="00E62282">
            <w:pPr>
              <w:keepNext/>
              <w:keepLines/>
              <w:ind w:left="1134"/>
              <w:jc w:val="both"/>
              <w:rPr>
                <w:i w:val="0"/>
                <w:sz w:val="18"/>
                <w:szCs w:val="18"/>
              </w:rPr>
            </w:pPr>
          </w:p>
          <w:p w14:paraId="2867E644" w14:textId="77777777" w:rsidR="00E62282" w:rsidRPr="001E6DD7" w:rsidRDefault="00E62282" w:rsidP="00E62282">
            <w:pPr>
              <w:keepNext/>
              <w:keepLines/>
              <w:jc w:val="both"/>
              <w:rPr>
                <w:i w:val="0"/>
                <w:sz w:val="18"/>
                <w:szCs w:val="18"/>
              </w:rPr>
            </w:pPr>
            <w:r w:rsidRPr="001E6DD7">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4F97613" w14:textId="77777777" w:rsidR="00E62282" w:rsidRPr="001E6DD7" w:rsidRDefault="00E62282" w:rsidP="00E62282">
            <w:pPr>
              <w:keepNext/>
              <w:keepLines/>
              <w:ind w:left="1134"/>
              <w:jc w:val="both"/>
              <w:rPr>
                <w:i w:val="0"/>
                <w:sz w:val="18"/>
                <w:szCs w:val="18"/>
              </w:rPr>
            </w:pPr>
          </w:p>
          <w:p w14:paraId="613399A8" w14:textId="77777777" w:rsidR="00E62282" w:rsidRPr="001E6DD7" w:rsidRDefault="00E62282" w:rsidP="00E62282">
            <w:pPr>
              <w:keepNext/>
              <w:keepLines/>
              <w:jc w:val="both"/>
              <w:rPr>
                <w:i w:val="0"/>
                <w:sz w:val="18"/>
                <w:szCs w:val="18"/>
              </w:rPr>
            </w:pPr>
            <w:r w:rsidRPr="001E6DD7">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139AAB4F" w14:textId="77777777" w:rsidR="00E62282" w:rsidRPr="001E6DD7" w:rsidRDefault="00E62282" w:rsidP="00E62282">
            <w:pPr>
              <w:keepNext/>
              <w:keepLines/>
              <w:ind w:left="1134"/>
              <w:jc w:val="both"/>
              <w:rPr>
                <w:i w:val="0"/>
                <w:sz w:val="18"/>
                <w:szCs w:val="18"/>
              </w:rPr>
            </w:pPr>
          </w:p>
          <w:p w14:paraId="2FAAB10B" w14:textId="77777777" w:rsidR="00E62282" w:rsidRPr="001E6DD7" w:rsidRDefault="00E62282" w:rsidP="00E62282">
            <w:pPr>
              <w:jc w:val="both"/>
              <w:rPr>
                <w:i w:val="0"/>
                <w:sz w:val="18"/>
                <w:szCs w:val="18"/>
              </w:rPr>
            </w:pPr>
            <w:r w:rsidRPr="001E6DD7">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256C771" w14:textId="77777777" w:rsidR="00E62282" w:rsidRPr="001E6DD7" w:rsidRDefault="00E62282" w:rsidP="00E62282">
            <w:pPr>
              <w:jc w:val="both"/>
              <w:rPr>
                <w:i w:val="0"/>
                <w:sz w:val="18"/>
                <w:szCs w:val="18"/>
              </w:rPr>
            </w:pPr>
          </w:p>
          <w:p w14:paraId="162E08BA" w14:textId="77777777" w:rsidR="00E62282" w:rsidRPr="001E6DD7" w:rsidRDefault="00E62282" w:rsidP="00E62282">
            <w:pPr>
              <w:jc w:val="both"/>
              <w:rPr>
                <w:i w:val="0"/>
                <w:sz w:val="18"/>
                <w:szCs w:val="18"/>
              </w:rPr>
            </w:pPr>
            <w:r w:rsidRPr="001E6DD7">
              <w:rPr>
                <w:i w:val="0"/>
                <w:sz w:val="18"/>
                <w:szCs w:val="18"/>
              </w:rPr>
              <w:t xml:space="preserve">Gospodarski subjekt naročnikov obrazec ESPD (datoteka XML) uvozi na spletni strani </w:t>
            </w:r>
            <w:r w:rsidRPr="001E6DD7">
              <w:rPr>
                <w:sz w:val="18"/>
                <w:szCs w:val="18"/>
              </w:rPr>
              <w:t xml:space="preserve">Portala javnih naročil/ESPD: </w:t>
            </w:r>
            <w:hyperlink r:id="rId9" w:history="1">
              <w:r w:rsidRPr="001E6DD7">
                <w:rPr>
                  <w:rStyle w:val="Hiperpovezava"/>
                  <w:sz w:val="18"/>
                  <w:szCs w:val="18"/>
                </w:rPr>
                <w:t>http://www.enarocanje.si/_ESPD/</w:t>
              </w:r>
            </w:hyperlink>
            <w:r w:rsidRPr="001E6DD7">
              <w:rPr>
                <w:i w:val="0"/>
                <w:sz w:val="18"/>
                <w:szCs w:val="18"/>
              </w:rPr>
              <w:t xml:space="preserve"> in v njega neposredno vnese zahtevane podatke.</w:t>
            </w:r>
          </w:p>
          <w:p w14:paraId="7F1196C4" w14:textId="77777777" w:rsidR="00E62282" w:rsidRPr="001E6DD7" w:rsidRDefault="00E62282" w:rsidP="00E62282">
            <w:pPr>
              <w:jc w:val="both"/>
              <w:rPr>
                <w:i w:val="0"/>
                <w:sz w:val="18"/>
                <w:szCs w:val="18"/>
              </w:rPr>
            </w:pPr>
          </w:p>
          <w:p w14:paraId="60D1DD2E" w14:textId="77777777" w:rsidR="00E62282" w:rsidRPr="001E6DD7" w:rsidRDefault="00E62282" w:rsidP="00E62282">
            <w:pPr>
              <w:jc w:val="both"/>
              <w:rPr>
                <w:i w:val="0"/>
                <w:sz w:val="18"/>
                <w:szCs w:val="18"/>
              </w:rPr>
            </w:pPr>
            <w:r w:rsidRPr="001E6DD7">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E1F10D7" w14:textId="77777777" w:rsidR="00E62282" w:rsidRPr="001E6DD7" w:rsidRDefault="00E62282" w:rsidP="00E62282">
            <w:pPr>
              <w:jc w:val="both"/>
              <w:rPr>
                <w:i w:val="0"/>
                <w:sz w:val="18"/>
                <w:szCs w:val="18"/>
              </w:rPr>
            </w:pPr>
          </w:p>
          <w:p w14:paraId="38D5EDDC" w14:textId="77777777" w:rsidR="00E62282" w:rsidRPr="001E6DD7" w:rsidRDefault="00E62282" w:rsidP="00E62282">
            <w:pPr>
              <w:jc w:val="both"/>
              <w:rPr>
                <w:i w:val="0"/>
                <w:sz w:val="18"/>
                <w:szCs w:val="18"/>
              </w:rPr>
            </w:pPr>
            <w:bookmarkStart w:id="0" w:name="_Toc466382905"/>
            <w:bookmarkStart w:id="1" w:name="_Toc466382906"/>
            <w:bookmarkEnd w:id="0"/>
            <w:bookmarkEnd w:id="1"/>
            <w:r w:rsidRPr="001E6DD7">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1E6DD7">
              <w:rPr>
                <w:i w:val="0"/>
                <w:color w:val="7030A0"/>
                <w:sz w:val="18"/>
                <w:szCs w:val="18"/>
              </w:rPr>
              <w:t xml:space="preserve"> </w:t>
            </w:r>
            <w:r w:rsidRPr="001E6DD7">
              <w:rPr>
                <w:i w:val="0"/>
                <w:sz w:val="18"/>
                <w:szCs w:val="18"/>
              </w:rPr>
              <w:t xml:space="preserve">Ponudnik, ki v sistemu e-JN oddaja ponudbo, lahko naloži podpisan ESPD tudi v .pdf obliki. </w:t>
            </w:r>
          </w:p>
          <w:p w14:paraId="0212DE2D" w14:textId="77777777" w:rsidR="00E62282" w:rsidRPr="001E6DD7" w:rsidRDefault="00E62282" w:rsidP="00E62282">
            <w:pPr>
              <w:jc w:val="both"/>
              <w:rPr>
                <w:i w:val="0"/>
                <w:sz w:val="18"/>
                <w:szCs w:val="18"/>
              </w:rPr>
            </w:pPr>
          </w:p>
          <w:p w14:paraId="2A9599D9" w14:textId="087A1AA2" w:rsidR="00187892" w:rsidRPr="001E6DD7" w:rsidRDefault="00A15985" w:rsidP="00E62282">
            <w:pPr>
              <w:jc w:val="both"/>
              <w:rPr>
                <w:b/>
                <w:i w:val="0"/>
                <w:sz w:val="18"/>
                <w:szCs w:val="18"/>
                <w:highlight w:val="yellow"/>
              </w:rPr>
            </w:pPr>
            <w:r w:rsidRPr="001E6DD7">
              <w:rPr>
                <w:i w:val="0"/>
                <w:sz w:val="18"/>
                <w:szCs w:val="18"/>
              </w:rPr>
              <w:t>Za ostale sodelujoče gospodarski subjekt</w:t>
            </w:r>
            <w:r w:rsidR="00E62282" w:rsidRPr="001E6DD7">
              <w:rPr>
                <w:i w:val="0"/>
                <w:sz w:val="18"/>
                <w:szCs w:val="18"/>
              </w:rPr>
              <w:t xml:space="preserve"> v razdelek »Sodelujoči«, del »ESPD – ostali sodelujoči« priloži izpolnjene in podpisane ESPD v pdf. obliki, ali v elektronski obliki podpisan xm</w:t>
            </w:r>
          </w:p>
        </w:tc>
      </w:tr>
      <w:tr w:rsidR="00187892" w:rsidRPr="0079325B" w14:paraId="7A6690F3" w14:textId="77777777" w:rsidTr="000C3E44">
        <w:tc>
          <w:tcPr>
            <w:tcW w:w="1472" w:type="dxa"/>
            <w:shd w:val="clear" w:color="auto" w:fill="auto"/>
            <w:vAlign w:val="center"/>
          </w:tcPr>
          <w:p w14:paraId="3EC661BE" w14:textId="77777777" w:rsidR="00187892" w:rsidRPr="002C6A1E" w:rsidRDefault="00187892" w:rsidP="0018789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5BA0951B" w14:textId="77777777" w:rsidR="00187892" w:rsidRPr="001E6DD7" w:rsidRDefault="00187892" w:rsidP="00187892">
            <w:pPr>
              <w:pStyle w:val="Telobesedila-zamik"/>
              <w:spacing w:after="0"/>
              <w:ind w:left="0"/>
              <w:rPr>
                <w:i w:val="0"/>
                <w:sz w:val="14"/>
                <w:szCs w:val="14"/>
                <w:highlight w:val="yellow"/>
              </w:rPr>
            </w:pPr>
            <w:r w:rsidRPr="001E6DD7">
              <w:rPr>
                <w:i w:val="0"/>
                <w:sz w:val="18"/>
                <w:szCs w:val="18"/>
              </w:rPr>
              <w:t>Pooblastilo pravne osebe</w:t>
            </w:r>
          </w:p>
        </w:tc>
        <w:tc>
          <w:tcPr>
            <w:tcW w:w="5982" w:type="dxa"/>
            <w:shd w:val="clear" w:color="auto" w:fill="auto"/>
            <w:vAlign w:val="center"/>
          </w:tcPr>
          <w:p w14:paraId="3A8519E8" w14:textId="77777777" w:rsidR="00187892" w:rsidRPr="001E6DD7" w:rsidRDefault="00187892" w:rsidP="00187892">
            <w:pPr>
              <w:jc w:val="both"/>
              <w:rPr>
                <w:i w:val="0"/>
                <w:sz w:val="18"/>
                <w:szCs w:val="18"/>
              </w:rPr>
            </w:pPr>
            <w:r w:rsidRPr="001E6DD7">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1F3F9EBE" w14:textId="77777777" w:rsidR="00187892" w:rsidRPr="001E6DD7" w:rsidRDefault="00187892" w:rsidP="00187892">
            <w:pPr>
              <w:jc w:val="both"/>
              <w:rPr>
                <w:i w:val="0"/>
                <w:sz w:val="18"/>
                <w:szCs w:val="18"/>
              </w:rPr>
            </w:pPr>
          </w:p>
          <w:p w14:paraId="66B9A11C" w14:textId="6E7FE8AE" w:rsidR="00187892" w:rsidRPr="001E6DD7" w:rsidRDefault="00A15985" w:rsidP="00187892">
            <w:pPr>
              <w:jc w:val="both"/>
              <w:rPr>
                <w:i w:val="0"/>
                <w:sz w:val="18"/>
                <w:szCs w:val="18"/>
                <w:highlight w:val="yellow"/>
              </w:rPr>
            </w:pPr>
            <w:r w:rsidRPr="001E6DD7">
              <w:rPr>
                <w:i w:val="0"/>
                <w:sz w:val="18"/>
                <w:szCs w:val="18"/>
              </w:rPr>
              <w:t>Gospodarski subjekt</w:t>
            </w:r>
            <w:r w:rsidR="00187892" w:rsidRPr="001E6DD7">
              <w:rPr>
                <w:i w:val="0"/>
                <w:sz w:val="18"/>
                <w:szCs w:val="18"/>
              </w:rPr>
              <w:t xml:space="preserve"> v informacijskem sistemu e-JN v razdelek »</w:t>
            </w:r>
            <w:r w:rsidR="00E62282" w:rsidRPr="001E6DD7">
              <w:rPr>
                <w:sz w:val="18"/>
                <w:szCs w:val="18"/>
              </w:rPr>
              <w:t>Dokumenti</w:t>
            </w:r>
            <w:r w:rsidR="00187892" w:rsidRPr="001E6DD7">
              <w:rPr>
                <w:i w:val="0"/>
                <w:sz w:val="18"/>
                <w:szCs w:val="18"/>
              </w:rPr>
              <w:t>«</w:t>
            </w:r>
            <w:r w:rsidR="00E62282" w:rsidRPr="001E6DD7">
              <w:rPr>
                <w:i w:val="0"/>
                <w:sz w:val="18"/>
                <w:szCs w:val="18"/>
              </w:rPr>
              <w:t>, del »Ostale priloge«</w:t>
            </w:r>
            <w:r w:rsidR="00187892" w:rsidRPr="001E6DD7">
              <w:rPr>
                <w:i w:val="0"/>
                <w:sz w:val="18"/>
                <w:szCs w:val="18"/>
              </w:rPr>
              <w:t xml:space="preserve"> naloži obrazec/ce v .pdf obliki.</w:t>
            </w:r>
          </w:p>
        </w:tc>
      </w:tr>
      <w:tr w:rsidR="00187892" w:rsidRPr="0079325B" w14:paraId="784F69E8" w14:textId="77777777" w:rsidTr="000C3E44">
        <w:tc>
          <w:tcPr>
            <w:tcW w:w="1472" w:type="dxa"/>
            <w:shd w:val="clear" w:color="auto" w:fill="auto"/>
            <w:vAlign w:val="center"/>
          </w:tcPr>
          <w:p w14:paraId="4BD3BC0E" w14:textId="77777777" w:rsidR="00187892" w:rsidRPr="002C6A1E" w:rsidRDefault="00187892" w:rsidP="00187892">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14E22FA4" w14:textId="77777777" w:rsidR="00187892" w:rsidRPr="001E6DD7" w:rsidRDefault="00187892" w:rsidP="00187892">
            <w:pPr>
              <w:pStyle w:val="Telobesedila-zamik"/>
              <w:spacing w:after="0"/>
              <w:ind w:left="0"/>
              <w:rPr>
                <w:i w:val="0"/>
                <w:sz w:val="16"/>
                <w:szCs w:val="16"/>
                <w:highlight w:val="yellow"/>
              </w:rPr>
            </w:pPr>
            <w:r w:rsidRPr="001E6DD7">
              <w:rPr>
                <w:i w:val="0"/>
                <w:sz w:val="16"/>
                <w:szCs w:val="16"/>
              </w:rPr>
              <w:t xml:space="preserve">Pooblastilo člana upravnega ali vodstvenega ali nadzornega organa oziroma pooblaščenca  za zastopanje ali odločanje ali nadzor </w:t>
            </w:r>
            <w:r w:rsidRPr="001E6DD7">
              <w:rPr>
                <w:i w:val="0"/>
                <w:sz w:val="16"/>
                <w:szCs w:val="16"/>
              </w:rPr>
              <w:lastRenderedPageBreak/>
              <w:t>pri ponudniku ali podizvajalcu</w:t>
            </w:r>
          </w:p>
        </w:tc>
        <w:tc>
          <w:tcPr>
            <w:tcW w:w="5982" w:type="dxa"/>
            <w:shd w:val="clear" w:color="auto" w:fill="auto"/>
            <w:vAlign w:val="center"/>
          </w:tcPr>
          <w:p w14:paraId="444A7627" w14:textId="77777777" w:rsidR="00187892" w:rsidRPr="001E6DD7" w:rsidRDefault="00187892" w:rsidP="00187892">
            <w:pPr>
              <w:jc w:val="both"/>
              <w:rPr>
                <w:i w:val="0"/>
                <w:sz w:val="18"/>
                <w:szCs w:val="18"/>
              </w:rPr>
            </w:pPr>
            <w:r w:rsidRPr="001E6DD7">
              <w:rPr>
                <w:i w:val="0"/>
                <w:sz w:val="18"/>
                <w:szCs w:val="18"/>
              </w:rPr>
              <w:lastRenderedPageBreak/>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7A38C42" w14:textId="77777777" w:rsidR="00187892" w:rsidRPr="001E6DD7" w:rsidRDefault="00187892" w:rsidP="00187892">
            <w:pPr>
              <w:jc w:val="both"/>
              <w:rPr>
                <w:i w:val="0"/>
                <w:sz w:val="18"/>
                <w:szCs w:val="18"/>
              </w:rPr>
            </w:pPr>
          </w:p>
          <w:p w14:paraId="5848B4DD" w14:textId="256BC6DE" w:rsidR="00187892" w:rsidRPr="001E6DD7" w:rsidRDefault="00A15985" w:rsidP="00187892">
            <w:pPr>
              <w:jc w:val="both"/>
              <w:rPr>
                <w:i w:val="0"/>
                <w:sz w:val="18"/>
                <w:szCs w:val="18"/>
                <w:highlight w:val="yellow"/>
              </w:rPr>
            </w:pPr>
            <w:r w:rsidRPr="001E6DD7">
              <w:rPr>
                <w:i w:val="0"/>
                <w:sz w:val="18"/>
                <w:szCs w:val="18"/>
              </w:rPr>
              <w:t>Gospodarski subjekt</w:t>
            </w:r>
            <w:r w:rsidR="00E62282" w:rsidRPr="001E6DD7">
              <w:rPr>
                <w:i w:val="0"/>
                <w:sz w:val="18"/>
                <w:szCs w:val="18"/>
              </w:rPr>
              <w:t xml:space="preserve"> v informacijskem sistemu e-JN v razdelek »</w:t>
            </w:r>
            <w:r w:rsidR="00E62282" w:rsidRPr="001E6DD7">
              <w:rPr>
                <w:sz w:val="18"/>
                <w:szCs w:val="18"/>
              </w:rPr>
              <w:t>Dokumenti</w:t>
            </w:r>
            <w:r w:rsidR="00E62282" w:rsidRPr="001E6DD7">
              <w:rPr>
                <w:i w:val="0"/>
                <w:sz w:val="18"/>
                <w:szCs w:val="18"/>
              </w:rPr>
              <w:t>«, del »Ostale priloge« naloži obrazec/ce v .pdf obliki.</w:t>
            </w:r>
          </w:p>
        </w:tc>
      </w:tr>
      <w:tr w:rsidR="00187892" w:rsidRPr="0079325B" w14:paraId="5454816F" w14:textId="77777777" w:rsidTr="000C3E44">
        <w:tc>
          <w:tcPr>
            <w:tcW w:w="1472" w:type="dxa"/>
            <w:shd w:val="clear" w:color="auto" w:fill="auto"/>
            <w:vAlign w:val="center"/>
          </w:tcPr>
          <w:p w14:paraId="199EF181" w14:textId="77777777" w:rsidR="00187892" w:rsidRPr="001E6DD7" w:rsidRDefault="00187892" w:rsidP="00187892">
            <w:pPr>
              <w:pStyle w:val="Telobesedila-zamik"/>
              <w:spacing w:after="0"/>
              <w:ind w:left="0"/>
              <w:rPr>
                <w:i w:val="0"/>
                <w:sz w:val="18"/>
                <w:szCs w:val="18"/>
              </w:rPr>
            </w:pPr>
            <w:r w:rsidRPr="001E6DD7">
              <w:rPr>
                <w:i w:val="0"/>
                <w:sz w:val="18"/>
                <w:szCs w:val="18"/>
              </w:rPr>
              <w:t>PRILOGA 5</w:t>
            </w:r>
          </w:p>
          <w:p w14:paraId="45F8A233" w14:textId="77777777" w:rsidR="00187892" w:rsidRPr="001E6DD7" w:rsidRDefault="00187892" w:rsidP="00187892">
            <w:pPr>
              <w:pStyle w:val="Telobesedila-zamik"/>
              <w:spacing w:after="0"/>
              <w:ind w:left="0"/>
              <w:rPr>
                <w:i w:val="0"/>
                <w:sz w:val="18"/>
                <w:szCs w:val="18"/>
              </w:rPr>
            </w:pPr>
            <w:r w:rsidRPr="001E6DD7">
              <w:rPr>
                <w:i w:val="0"/>
                <w:sz w:val="18"/>
                <w:szCs w:val="18"/>
              </w:rPr>
              <w:t>PRILOGA 5/1</w:t>
            </w:r>
          </w:p>
          <w:p w14:paraId="01A39E09" w14:textId="1D4A49A9" w:rsidR="00187892" w:rsidRPr="001E6DD7" w:rsidRDefault="00187892" w:rsidP="00F01207">
            <w:pPr>
              <w:pStyle w:val="Telobesedila-zamik"/>
              <w:spacing w:after="0"/>
              <w:ind w:left="0"/>
              <w:rPr>
                <w:i w:val="0"/>
                <w:sz w:val="18"/>
                <w:szCs w:val="18"/>
              </w:rPr>
            </w:pPr>
          </w:p>
        </w:tc>
        <w:tc>
          <w:tcPr>
            <w:tcW w:w="1701" w:type="dxa"/>
            <w:shd w:val="clear" w:color="auto" w:fill="auto"/>
            <w:vAlign w:val="center"/>
          </w:tcPr>
          <w:p w14:paraId="7CF26D46" w14:textId="01E15E94" w:rsidR="00187892" w:rsidRPr="001E6DD7" w:rsidRDefault="00187892" w:rsidP="00187892">
            <w:pPr>
              <w:pStyle w:val="Telobesedila-zamik"/>
              <w:spacing w:after="0"/>
              <w:ind w:left="0"/>
              <w:rPr>
                <w:i w:val="0"/>
                <w:sz w:val="16"/>
                <w:szCs w:val="16"/>
                <w:highlight w:val="yellow"/>
              </w:rPr>
            </w:pPr>
            <w:r w:rsidRPr="001E6DD7">
              <w:rPr>
                <w:i w:val="0"/>
                <w:sz w:val="18"/>
                <w:szCs w:val="18"/>
              </w:rPr>
              <w:t>Referenčna tabela + referenčna potrdila</w:t>
            </w:r>
          </w:p>
        </w:tc>
        <w:tc>
          <w:tcPr>
            <w:tcW w:w="5982" w:type="dxa"/>
            <w:shd w:val="clear" w:color="auto" w:fill="auto"/>
            <w:vAlign w:val="center"/>
          </w:tcPr>
          <w:p w14:paraId="7B57047F" w14:textId="393B8529" w:rsidR="00E62282" w:rsidRPr="001E6DD7" w:rsidRDefault="00B07348" w:rsidP="00B07348">
            <w:pPr>
              <w:jc w:val="both"/>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87892" w:rsidRPr="0079325B" w14:paraId="56CF928E" w14:textId="77777777" w:rsidTr="000C3E44">
        <w:tc>
          <w:tcPr>
            <w:tcW w:w="1472" w:type="dxa"/>
            <w:shd w:val="clear" w:color="auto" w:fill="auto"/>
            <w:vAlign w:val="center"/>
          </w:tcPr>
          <w:p w14:paraId="48F65E8F" w14:textId="335406D6" w:rsidR="00187892" w:rsidRPr="001E6DD7" w:rsidRDefault="00187892" w:rsidP="00187892">
            <w:pPr>
              <w:pStyle w:val="Telobesedila-zamik"/>
              <w:spacing w:after="0"/>
              <w:ind w:left="0"/>
              <w:rPr>
                <w:b/>
                <w:i w:val="0"/>
                <w:sz w:val="18"/>
                <w:szCs w:val="18"/>
              </w:rPr>
            </w:pPr>
            <w:r w:rsidRPr="001E6DD7">
              <w:rPr>
                <w:b/>
                <w:i w:val="0"/>
                <w:sz w:val="18"/>
                <w:szCs w:val="18"/>
              </w:rPr>
              <w:t>PRILOGA 6</w:t>
            </w:r>
          </w:p>
          <w:p w14:paraId="3997001B" w14:textId="01503648" w:rsidR="001E6DD7" w:rsidRPr="001E6DD7" w:rsidRDefault="001E6DD7" w:rsidP="00187892">
            <w:pPr>
              <w:pStyle w:val="Telobesedila-zamik"/>
              <w:spacing w:after="0"/>
              <w:ind w:left="0"/>
              <w:rPr>
                <w:b/>
                <w:i w:val="0"/>
                <w:sz w:val="18"/>
                <w:szCs w:val="18"/>
              </w:rPr>
            </w:pPr>
            <w:r w:rsidRPr="001E6DD7">
              <w:rPr>
                <w:b/>
                <w:i w:val="0"/>
                <w:sz w:val="18"/>
                <w:szCs w:val="18"/>
              </w:rPr>
              <w:t>PRILOGA 6/1</w:t>
            </w:r>
          </w:p>
          <w:p w14:paraId="2E96689F" w14:textId="6CB41388" w:rsidR="00187892" w:rsidRPr="001E6DD7" w:rsidRDefault="00187892" w:rsidP="00187892">
            <w:pPr>
              <w:pStyle w:val="Telobesedila-zamik"/>
              <w:spacing w:after="0"/>
              <w:ind w:left="0"/>
              <w:rPr>
                <w:b/>
                <w:i w:val="0"/>
                <w:sz w:val="18"/>
                <w:szCs w:val="18"/>
              </w:rPr>
            </w:pPr>
          </w:p>
        </w:tc>
        <w:tc>
          <w:tcPr>
            <w:tcW w:w="1701" w:type="dxa"/>
            <w:shd w:val="clear" w:color="auto" w:fill="auto"/>
            <w:vAlign w:val="center"/>
          </w:tcPr>
          <w:p w14:paraId="5B3858FA" w14:textId="4F14E024" w:rsidR="00187892" w:rsidRPr="001E6DD7" w:rsidRDefault="00187892" w:rsidP="00B07348">
            <w:pPr>
              <w:pStyle w:val="Telobesedila-zamik"/>
              <w:spacing w:after="0"/>
              <w:ind w:left="0"/>
              <w:rPr>
                <w:i w:val="0"/>
                <w:sz w:val="16"/>
                <w:szCs w:val="16"/>
              </w:rPr>
            </w:pPr>
            <w:r w:rsidRPr="001E6DD7">
              <w:rPr>
                <w:i w:val="0"/>
                <w:sz w:val="18"/>
                <w:szCs w:val="18"/>
              </w:rPr>
              <w:t>Seznam kadrov + dokazila + referenčna potrdila</w:t>
            </w:r>
          </w:p>
        </w:tc>
        <w:tc>
          <w:tcPr>
            <w:tcW w:w="5982" w:type="dxa"/>
            <w:shd w:val="clear" w:color="auto" w:fill="auto"/>
            <w:vAlign w:val="center"/>
          </w:tcPr>
          <w:p w14:paraId="110D7E5B" w14:textId="77777777" w:rsidR="00E62282" w:rsidRDefault="00E62282" w:rsidP="00187892">
            <w:pPr>
              <w:rPr>
                <w:i w:val="0"/>
                <w:sz w:val="20"/>
                <w:highlight w:val="yellow"/>
              </w:rPr>
            </w:pPr>
          </w:p>
          <w:p w14:paraId="53A68A38" w14:textId="15824ACF" w:rsidR="00E62282" w:rsidRDefault="00B07348" w:rsidP="00187892">
            <w:pPr>
              <w:rPr>
                <w:i w:val="0"/>
                <w:sz w:val="20"/>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p w14:paraId="1BBA5806" w14:textId="1629DD80" w:rsidR="00187892" w:rsidRPr="00F01207" w:rsidRDefault="00187892" w:rsidP="00187892">
            <w:pPr>
              <w:rPr>
                <w:i w:val="0"/>
                <w:sz w:val="18"/>
                <w:szCs w:val="18"/>
                <w:highlight w:val="yellow"/>
              </w:rPr>
            </w:pPr>
          </w:p>
        </w:tc>
      </w:tr>
      <w:tr w:rsidR="00187892" w:rsidRPr="002C6A1E" w14:paraId="344059BE" w14:textId="77777777" w:rsidTr="000C3E44">
        <w:tc>
          <w:tcPr>
            <w:tcW w:w="1472" w:type="dxa"/>
            <w:shd w:val="clear" w:color="auto" w:fill="auto"/>
            <w:vAlign w:val="center"/>
          </w:tcPr>
          <w:p w14:paraId="25BEBA4E" w14:textId="02731EB9" w:rsidR="00187892" w:rsidRPr="002C6A1E" w:rsidRDefault="00187892" w:rsidP="00187892">
            <w:pPr>
              <w:pStyle w:val="Telobesedila-zamik"/>
              <w:spacing w:after="0"/>
              <w:ind w:left="0"/>
              <w:rPr>
                <w:b/>
                <w:i w:val="0"/>
                <w:sz w:val="18"/>
                <w:szCs w:val="18"/>
              </w:rPr>
            </w:pPr>
            <w:r w:rsidRPr="002C6A1E">
              <w:rPr>
                <w:b/>
                <w:i w:val="0"/>
                <w:sz w:val="18"/>
                <w:szCs w:val="18"/>
              </w:rPr>
              <w:t xml:space="preserve">PRILOGE </w:t>
            </w:r>
            <w:r w:rsidR="001E6DD7">
              <w:rPr>
                <w:b/>
                <w:i w:val="0"/>
                <w:sz w:val="18"/>
                <w:szCs w:val="18"/>
              </w:rPr>
              <w:t>7</w:t>
            </w:r>
            <w:r w:rsidRPr="002C6A1E">
              <w:rPr>
                <w:b/>
                <w:i w:val="0"/>
                <w:sz w:val="18"/>
                <w:szCs w:val="18"/>
              </w:rPr>
              <w:t xml:space="preserve">, </w:t>
            </w:r>
            <w:r w:rsidR="001E6DD7">
              <w:rPr>
                <w:b/>
                <w:i w:val="0"/>
                <w:sz w:val="18"/>
                <w:szCs w:val="18"/>
              </w:rPr>
              <w:t>7/1</w:t>
            </w:r>
            <w:r w:rsidRPr="002C6A1E">
              <w:rPr>
                <w:b/>
                <w:i w:val="0"/>
                <w:sz w:val="18"/>
                <w:szCs w:val="18"/>
              </w:rPr>
              <w:t xml:space="preserve"> in </w:t>
            </w:r>
            <w:r w:rsidR="001E6DD7">
              <w:rPr>
                <w:b/>
                <w:i w:val="0"/>
                <w:sz w:val="18"/>
                <w:szCs w:val="18"/>
              </w:rPr>
              <w:t>7/2</w:t>
            </w:r>
          </w:p>
        </w:tc>
        <w:tc>
          <w:tcPr>
            <w:tcW w:w="1701" w:type="dxa"/>
            <w:shd w:val="clear" w:color="auto" w:fill="auto"/>
            <w:vAlign w:val="center"/>
          </w:tcPr>
          <w:p w14:paraId="20FE13B6" w14:textId="77777777" w:rsidR="00187892" w:rsidRPr="002C6A1E" w:rsidRDefault="00187892" w:rsidP="00187892">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4E46EAA2" w14:textId="4889CB11" w:rsidR="00187892" w:rsidRPr="00A2470C" w:rsidRDefault="00A15985" w:rsidP="00187892">
            <w:pPr>
              <w:jc w:val="both"/>
              <w:rPr>
                <w:i w:val="0"/>
                <w:sz w:val="18"/>
                <w:szCs w:val="18"/>
              </w:rPr>
            </w:pPr>
            <w:r w:rsidRPr="00A2470C">
              <w:rPr>
                <w:i w:val="0"/>
                <w:sz w:val="18"/>
                <w:szCs w:val="18"/>
              </w:rPr>
              <w:t>Gospodarski subjekt izpolni vse obr</w:t>
            </w:r>
            <w:r>
              <w:rPr>
                <w:i w:val="0"/>
                <w:sz w:val="18"/>
                <w:szCs w:val="18"/>
              </w:rPr>
              <w:t xml:space="preserve">azce, ki so zahtevani v točki </w:t>
            </w:r>
            <w:r w:rsidR="001E6DD7">
              <w:rPr>
                <w:i w:val="0"/>
                <w:sz w:val="18"/>
                <w:szCs w:val="18"/>
              </w:rPr>
              <w:t>11.</w:t>
            </w:r>
            <w:r w:rsidRPr="00A2470C">
              <w:rPr>
                <w:i w:val="0"/>
                <w:sz w:val="18"/>
                <w:szCs w:val="18"/>
              </w:rPr>
              <w:t xml:space="preserve"> poglavja I in jih priloži v ponudbi.</w:t>
            </w:r>
            <w:r w:rsidRPr="00A2470C">
              <w:t xml:space="preserve"> </w:t>
            </w:r>
            <w:r w:rsidRPr="00A2470C">
              <w:rPr>
                <w:i w:val="0"/>
                <w:sz w:val="18"/>
                <w:szCs w:val="18"/>
              </w:rPr>
              <w:t xml:space="preserve">Ponudnik v informacijskem sistemu e-JN obrazec naloži v razdelek </w:t>
            </w:r>
            <w:r w:rsidRPr="00A43F32">
              <w:rPr>
                <w:i w:val="0"/>
                <w:sz w:val="18"/>
                <w:szCs w:val="18"/>
              </w:rPr>
              <w:t>»Dokumenti«, del »Ostale priloge«</w:t>
            </w:r>
            <w:del w:id="2" w:author="Zoran Kalakovič" w:date="2021-03-15T12:42:00Z">
              <w:r w:rsidRPr="00A2470C" w:rsidDel="00421A85">
                <w:rPr>
                  <w:i w:val="0"/>
                  <w:sz w:val="18"/>
                  <w:szCs w:val="18"/>
                </w:rPr>
                <w:delText>»</w:delText>
              </w:r>
            </w:del>
          </w:p>
          <w:p w14:paraId="618E8991" w14:textId="77777777" w:rsidR="00187892" w:rsidRPr="002C6A1E" w:rsidRDefault="00187892" w:rsidP="00E62282">
            <w:pPr>
              <w:jc w:val="both"/>
              <w:rPr>
                <w:i w:val="0"/>
                <w:sz w:val="18"/>
                <w:szCs w:val="18"/>
              </w:rPr>
            </w:pPr>
          </w:p>
        </w:tc>
      </w:tr>
      <w:tr w:rsidR="00187892" w:rsidRPr="0079325B" w14:paraId="31A9469A" w14:textId="77777777" w:rsidTr="000C3E44">
        <w:tc>
          <w:tcPr>
            <w:tcW w:w="1472" w:type="dxa"/>
            <w:shd w:val="clear" w:color="auto" w:fill="auto"/>
            <w:vAlign w:val="center"/>
          </w:tcPr>
          <w:p w14:paraId="23BF8E3D" w14:textId="0397E829" w:rsidR="00187892" w:rsidRPr="002C6A1E" w:rsidRDefault="00B07348" w:rsidP="00187892">
            <w:pPr>
              <w:pStyle w:val="Telobesedila-zamik"/>
              <w:spacing w:after="0"/>
              <w:ind w:left="0"/>
              <w:rPr>
                <w:b/>
                <w:i w:val="0"/>
                <w:sz w:val="18"/>
                <w:szCs w:val="18"/>
              </w:rPr>
            </w:pPr>
            <w:r>
              <w:rPr>
                <w:b/>
                <w:i w:val="0"/>
                <w:sz w:val="18"/>
                <w:szCs w:val="18"/>
              </w:rPr>
              <w:t>PRILOGA 8</w:t>
            </w:r>
          </w:p>
        </w:tc>
        <w:tc>
          <w:tcPr>
            <w:tcW w:w="1701" w:type="dxa"/>
            <w:shd w:val="clear" w:color="auto" w:fill="auto"/>
            <w:vAlign w:val="center"/>
          </w:tcPr>
          <w:p w14:paraId="06C08731" w14:textId="77777777" w:rsidR="00187892" w:rsidRPr="002C6A1E" w:rsidRDefault="00187892" w:rsidP="00187892">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230F0BCA" w14:textId="201340C3" w:rsidR="00A15985" w:rsidRPr="002C6A1E" w:rsidRDefault="00187892" w:rsidP="00A15985">
            <w:pPr>
              <w:pStyle w:val="Glava"/>
              <w:tabs>
                <w:tab w:val="clear" w:pos="4536"/>
                <w:tab w:val="clear" w:pos="9072"/>
              </w:tabs>
              <w:jc w:val="both"/>
              <w:rPr>
                <w:i w:val="0"/>
                <w:sz w:val="18"/>
                <w:szCs w:val="18"/>
              </w:rPr>
            </w:pPr>
            <w:r w:rsidRPr="002C6A1E">
              <w:rPr>
                <w:i w:val="0"/>
                <w:sz w:val="18"/>
                <w:szCs w:val="18"/>
              </w:rPr>
              <w:t xml:space="preserve">Gospodarski subjekti v skupni ponudbi </w:t>
            </w:r>
            <w:r w:rsidR="00A15985" w:rsidRPr="00727DF7">
              <w:rPr>
                <w:i w:val="0"/>
                <w:sz w:val="18"/>
                <w:szCs w:val="18"/>
              </w:rPr>
              <w:t xml:space="preserve">zahtevano dokumentacijo iz točke </w:t>
            </w:r>
            <w:r w:rsidR="001E6DD7">
              <w:rPr>
                <w:i w:val="0"/>
                <w:sz w:val="18"/>
                <w:szCs w:val="18"/>
              </w:rPr>
              <w:t>10</w:t>
            </w:r>
            <w:r w:rsidR="00A15985">
              <w:rPr>
                <w:i w:val="0"/>
                <w:sz w:val="18"/>
                <w:szCs w:val="18"/>
              </w:rPr>
              <w:t>.</w:t>
            </w:r>
            <w:r w:rsidR="00A15985" w:rsidRPr="00727DF7">
              <w:rPr>
                <w:i w:val="0"/>
                <w:sz w:val="18"/>
                <w:szCs w:val="18"/>
              </w:rPr>
              <w:t xml:space="preserve"> tega poglavja naloži v razdelek »Dokumenti«, del »Ostale priloge«. Izjema velja za ESPD obrazec, ki ga naloži v razdelek »Sodelujoči«, del »ESPD – ostali sodelujoči«</w:t>
            </w:r>
            <w:r w:rsidR="00A15985">
              <w:rPr>
                <w:i w:val="0"/>
                <w:sz w:val="18"/>
                <w:szCs w:val="18"/>
              </w:rPr>
              <w:t>.</w:t>
            </w:r>
          </w:p>
          <w:p w14:paraId="33968CEE" w14:textId="0B4EF9D7" w:rsidR="00187892" w:rsidRPr="002C6A1E" w:rsidRDefault="00187892" w:rsidP="00187892">
            <w:pPr>
              <w:pStyle w:val="Glava"/>
              <w:numPr>
                <w:ilvl w:val="0"/>
                <w:numId w:val="16"/>
              </w:numPr>
              <w:tabs>
                <w:tab w:val="clear" w:pos="4536"/>
                <w:tab w:val="clear" w:pos="9072"/>
              </w:tabs>
              <w:jc w:val="both"/>
              <w:rPr>
                <w:i w:val="0"/>
                <w:sz w:val="18"/>
                <w:szCs w:val="18"/>
              </w:rPr>
            </w:pPr>
          </w:p>
        </w:tc>
      </w:tr>
      <w:tr w:rsidR="00187892" w:rsidRPr="0079325B" w14:paraId="0D15F4AE" w14:textId="77777777" w:rsidTr="000C3E44">
        <w:tc>
          <w:tcPr>
            <w:tcW w:w="1472" w:type="dxa"/>
            <w:shd w:val="clear" w:color="auto" w:fill="auto"/>
            <w:vAlign w:val="center"/>
          </w:tcPr>
          <w:p w14:paraId="46064801" w14:textId="377111B2" w:rsidR="00187892" w:rsidRPr="008A43AB" w:rsidRDefault="00B07348" w:rsidP="00187892">
            <w:pPr>
              <w:pStyle w:val="Telobesedila-zamik"/>
              <w:spacing w:after="0"/>
              <w:ind w:left="0"/>
              <w:rPr>
                <w:b/>
                <w:i w:val="0"/>
                <w:sz w:val="18"/>
                <w:szCs w:val="18"/>
              </w:rPr>
            </w:pPr>
            <w:r>
              <w:rPr>
                <w:b/>
                <w:i w:val="0"/>
                <w:sz w:val="18"/>
                <w:szCs w:val="18"/>
              </w:rPr>
              <w:t>PRILOGA 9</w:t>
            </w:r>
          </w:p>
        </w:tc>
        <w:tc>
          <w:tcPr>
            <w:tcW w:w="1701" w:type="dxa"/>
            <w:shd w:val="clear" w:color="auto" w:fill="auto"/>
            <w:vAlign w:val="center"/>
          </w:tcPr>
          <w:p w14:paraId="7A0521D5" w14:textId="77777777" w:rsidR="00187892" w:rsidRPr="008A43AB" w:rsidRDefault="00187892" w:rsidP="00187892">
            <w:pPr>
              <w:pStyle w:val="Telobesedila-zamik"/>
              <w:spacing w:after="0"/>
              <w:ind w:left="0"/>
              <w:rPr>
                <w:i w:val="0"/>
                <w:sz w:val="16"/>
                <w:szCs w:val="16"/>
              </w:rPr>
            </w:pPr>
            <w:r w:rsidRPr="008A43AB">
              <w:rPr>
                <w:i w:val="0"/>
                <w:sz w:val="16"/>
                <w:szCs w:val="16"/>
              </w:rPr>
              <w:t>Izjava</w:t>
            </w:r>
            <w:r>
              <w:rPr>
                <w:i w:val="0"/>
                <w:sz w:val="16"/>
                <w:szCs w:val="16"/>
              </w:rPr>
              <w:t xml:space="preserve"> </w:t>
            </w:r>
            <w:r w:rsidRPr="008A43AB">
              <w:rPr>
                <w:i w:val="0"/>
                <w:sz w:val="16"/>
                <w:szCs w:val="16"/>
              </w:rPr>
              <w:t>fizične osebe oziroma odgovorne osebe poslovnega subjekta o nepovezanosti s funkcionarjem ali njegovim družinskim članom</w:t>
            </w:r>
            <w:r>
              <w:t xml:space="preserve"> </w:t>
            </w:r>
            <w:r w:rsidRPr="00B66A0A">
              <w:rPr>
                <w:i w:val="0"/>
                <w:sz w:val="16"/>
                <w:szCs w:val="16"/>
              </w:rPr>
              <w:t>po 35. členu ZIntPK</w:t>
            </w:r>
          </w:p>
        </w:tc>
        <w:tc>
          <w:tcPr>
            <w:tcW w:w="5982" w:type="dxa"/>
            <w:shd w:val="clear" w:color="auto" w:fill="auto"/>
            <w:vAlign w:val="center"/>
          </w:tcPr>
          <w:p w14:paraId="31EFCF8E" w14:textId="77777777" w:rsidR="00187892" w:rsidRPr="008A43AB" w:rsidRDefault="00187892" w:rsidP="00187892">
            <w:pPr>
              <w:jc w:val="both"/>
              <w:rPr>
                <w:i w:val="0"/>
                <w:sz w:val="18"/>
                <w:szCs w:val="18"/>
              </w:rPr>
            </w:pPr>
            <w:r w:rsidRPr="008A43AB">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7FA5912" w14:textId="77777777" w:rsidR="00187892" w:rsidRPr="008A43AB" w:rsidRDefault="00187892" w:rsidP="00187892">
            <w:pPr>
              <w:jc w:val="both"/>
              <w:rPr>
                <w:i w:val="0"/>
                <w:sz w:val="18"/>
                <w:szCs w:val="18"/>
              </w:rPr>
            </w:pPr>
          </w:p>
          <w:p w14:paraId="3A37E341" w14:textId="4A53178E" w:rsidR="00187892" w:rsidRPr="008A43AB" w:rsidRDefault="00A15985" w:rsidP="00187892">
            <w:pPr>
              <w:jc w:val="both"/>
              <w:rPr>
                <w:i w:val="0"/>
                <w:sz w:val="18"/>
                <w:szCs w:val="18"/>
              </w:rPr>
            </w:pPr>
            <w:r>
              <w:rPr>
                <w:i w:val="0"/>
                <w:sz w:val="18"/>
                <w:szCs w:val="18"/>
              </w:rPr>
              <w:t>Gospodarski subjekt</w:t>
            </w:r>
            <w:r w:rsidRPr="00105B38">
              <w:rPr>
                <w:i w:val="0"/>
                <w:sz w:val="18"/>
                <w:szCs w:val="18"/>
              </w:rPr>
              <w:t xml:space="preserve"> v informacijskem sistemu e-JN v razdelek </w:t>
            </w:r>
            <w:r w:rsidRPr="00A43F32">
              <w:rPr>
                <w:i w:val="0"/>
                <w:sz w:val="18"/>
                <w:szCs w:val="18"/>
              </w:rPr>
              <w:t>»Dokumenti«, del »Ostale priloge«</w:t>
            </w:r>
          </w:p>
        </w:tc>
      </w:tr>
      <w:tr w:rsidR="00187892" w:rsidRPr="0079325B" w14:paraId="2F856078" w14:textId="77777777" w:rsidTr="000C3E44">
        <w:tc>
          <w:tcPr>
            <w:tcW w:w="1472" w:type="dxa"/>
            <w:shd w:val="clear" w:color="auto" w:fill="auto"/>
            <w:vAlign w:val="center"/>
          </w:tcPr>
          <w:p w14:paraId="1E58764E" w14:textId="3C976EE0" w:rsidR="00187892" w:rsidRPr="002C3D9A" w:rsidRDefault="00187892" w:rsidP="00187892">
            <w:pPr>
              <w:pStyle w:val="Telobesedila-zamik"/>
              <w:spacing w:after="0"/>
              <w:ind w:left="0"/>
              <w:rPr>
                <w:b/>
                <w:i w:val="0"/>
                <w:sz w:val="18"/>
                <w:szCs w:val="18"/>
              </w:rPr>
            </w:pPr>
            <w:r w:rsidRPr="002C3D9A">
              <w:rPr>
                <w:b/>
                <w:i w:val="0"/>
                <w:sz w:val="18"/>
                <w:szCs w:val="18"/>
              </w:rPr>
              <w:t xml:space="preserve">PRILOGA </w:t>
            </w:r>
            <w:r w:rsidR="007A6194">
              <w:rPr>
                <w:b/>
                <w:i w:val="0"/>
                <w:sz w:val="18"/>
                <w:szCs w:val="18"/>
              </w:rPr>
              <w:t>D</w:t>
            </w:r>
          </w:p>
        </w:tc>
        <w:tc>
          <w:tcPr>
            <w:tcW w:w="1701" w:type="dxa"/>
            <w:shd w:val="clear" w:color="auto" w:fill="auto"/>
            <w:vAlign w:val="center"/>
          </w:tcPr>
          <w:p w14:paraId="42BF3F90" w14:textId="77777777" w:rsidR="00187892" w:rsidRPr="002C3D9A" w:rsidRDefault="00187892" w:rsidP="00187892">
            <w:pPr>
              <w:pStyle w:val="Telobesedila-zamik"/>
              <w:spacing w:after="0"/>
              <w:ind w:left="0"/>
              <w:rPr>
                <w:i w:val="0"/>
                <w:sz w:val="18"/>
                <w:szCs w:val="18"/>
              </w:rPr>
            </w:pPr>
            <w:r w:rsidRPr="002C3D9A">
              <w:rPr>
                <w:i w:val="0"/>
                <w:sz w:val="16"/>
                <w:szCs w:val="16"/>
              </w:rPr>
              <w:t>Finančno zavarovanje za resnost ponudbe</w:t>
            </w:r>
          </w:p>
        </w:tc>
        <w:tc>
          <w:tcPr>
            <w:tcW w:w="5982" w:type="dxa"/>
            <w:shd w:val="clear" w:color="auto" w:fill="auto"/>
            <w:vAlign w:val="center"/>
          </w:tcPr>
          <w:p w14:paraId="3DF65E1D" w14:textId="068EE21B" w:rsidR="00187892" w:rsidRPr="00A774CE" w:rsidRDefault="006A2A76" w:rsidP="006A2A76">
            <w:pPr>
              <w:pStyle w:val="Glava"/>
              <w:tabs>
                <w:tab w:val="clear" w:pos="4536"/>
                <w:tab w:val="clear" w:pos="9072"/>
              </w:tabs>
              <w:jc w:val="both"/>
              <w:rPr>
                <w:b/>
                <w:i w:val="0"/>
                <w:sz w:val="18"/>
                <w:szCs w:val="18"/>
              </w:rPr>
            </w:pPr>
            <w:r w:rsidRPr="00A06322">
              <w:rPr>
                <w:b/>
                <w:i w:val="0"/>
                <w:sz w:val="20"/>
              </w:rPr>
              <w:t>10</w:t>
            </w:r>
            <w:r w:rsidR="001E6DD7" w:rsidRPr="00A06322">
              <w:rPr>
                <w:b/>
                <w:i w:val="0"/>
                <w:sz w:val="20"/>
              </w:rPr>
              <w:t xml:space="preserve">.000,00 </w:t>
            </w:r>
            <w:r w:rsidR="00187892" w:rsidRPr="00A06322">
              <w:rPr>
                <w:b/>
                <w:i w:val="0"/>
                <w:sz w:val="20"/>
              </w:rPr>
              <w:t>EUR</w:t>
            </w:r>
            <w:r w:rsidR="00187892" w:rsidRPr="00A774CE">
              <w:rPr>
                <w:b/>
                <w:i w:val="0"/>
                <w:sz w:val="20"/>
              </w:rPr>
              <w:t xml:space="preserve"> </w:t>
            </w:r>
          </w:p>
        </w:tc>
      </w:tr>
    </w:tbl>
    <w:p w14:paraId="2AD29E95" w14:textId="77777777" w:rsidR="008359FC" w:rsidRDefault="008359FC" w:rsidP="00D00D74">
      <w:pPr>
        <w:pStyle w:val="Glava"/>
        <w:tabs>
          <w:tab w:val="clear" w:pos="4536"/>
          <w:tab w:val="clear" w:pos="9072"/>
        </w:tabs>
        <w:jc w:val="both"/>
        <w:rPr>
          <w:i w:val="0"/>
          <w:sz w:val="22"/>
          <w:szCs w:val="22"/>
        </w:rPr>
      </w:pPr>
    </w:p>
    <w:p w14:paraId="6D1A7C70"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2C24CB60" w14:textId="77777777" w:rsidR="009123D1" w:rsidRPr="0079325B" w:rsidRDefault="009123D1" w:rsidP="00D00D74">
      <w:pPr>
        <w:ind w:left="1080"/>
        <w:jc w:val="both"/>
        <w:rPr>
          <w:i w:val="0"/>
          <w:sz w:val="16"/>
          <w:szCs w:val="16"/>
        </w:rPr>
      </w:pPr>
    </w:p>
    <w:p w14:paraId="1A9AF0ED" w14:textId="77486E6B"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A06322">
        <w:rPr>
          <w:i w:val="0"/>
          <w:sz w:val="22"/>
          <w:szCs w:val="22"/>
        </w:rPr>
        <w:t xml:space="preserve"> </w:t>
      </w:r>
      <w:r w:rsidR="00A06322" w:rsidRPr="00A06322">
        <w:rPr>
          <w:b/>
          <w:i w:val="0"/>
          <w:sz w:val="22"/>
          <w:szCs w:val="22"/>
        </w:rPr>
        <w:t>22.12.2021.</w:t>
      </w:r>
    </w:p>
    <w:p w14:paraId="45197FC6" w14:textId="77777777" w:rsidR="000C3E44" w:rsidRPr="00852E20" w:rsidRDefault="000C3E44" w:rsidP="00D00D74">
      <w:pPr>
        <w:ind w:left="1080"/>
        <w:jc w:val="both"/>
        <w:rPr>
          <w:i w:val="0"/>
          <w:sz w:val="16"/>
          <w:szCs w:val="16"/>
        </w:rPr>
      </w:pPr>
    </w:p>
    <w:p w14:paraId="7E47BA4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20C300FA" w14:textId="77777777" w:rsidR="009123D1" w:rsidRPr="0079325B" w:rsidRDefault="009123D1" w:rsidP="00D00D74">
      <w:pPr>
        <w:ind w:left="1080"/>
        <w:jc w:val="both"/>
        <w:rPr>
          <w:i w:val="0"/>
          <w:sz w:val="16"/>
          <w:szCs w:val="16"/>
        </w:rPr>
      </w:pPr>
    </w:p>
    <w:p w14:paraId="74094AF6" w14:textId="77777777"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238DBEE6" w14:textId="77777777" w:rsidR="00C12574" w:rsidRPr="00EA2B2B" w:rsidRDefault="00C12574" w:rsidP="00C12574">
      <w:pPr>
        <w:ind w:left="1080"/>
        <w:jc w:val="both"/>
        <w:rPr>
          <w:i w:val="0"/>
          <w:sz w:val="16"/>
          <w:szCs w:val="16"/>
        </w:rPr>
      </w:pPr>
    </w:p>
    <w:p w14:paraId="0FE13707"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4E08C73B" w14:textId="77777777" w:rsidR="009123D1" w:rsidRPr="0079325B" w:rsidRDefault="009123D1" w:rsidP="00D00D74">
      <w:pPr>
        <w:ind w:left="1080"/>
        <w:jc w:val="both"/>
        <w:rPr>
          <w:i w:val="0"/>
          <w:sz w:val="16"/>
          <w:szCs w:val="16"/>
        </w:rPr>
      </w:pPr>
    </w:p>
    <w:p w14:paraId="41D00B69"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655280FA" w14:textId="77777777" w:rsidR="00A16F6B" w:rsidRDefault="00A16F6B" w:rsidP="00D00D74">
      <w:pPr>
        <w:ind w:left="1080"/>
        <w:jc w:val="both"/>
        <w:rPr>
          <w:i w:val="0"/>
          <w:sz w:val="22"/>
          <w:szCs w:val="22"/>
        </w:rPr>
      </w:pPr>
    </w:p>
    <w:p w14:paraId="292ADBC0" w14:textId="77777777"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6C3D21EC" w14:textId="77777777" w:rsidR="00A16F6B" w:rsidRPr="0079325B" w:rsidRDefault="00A16F6B" w:rsidP="00A16F6B">
      <w:pPr>
        <w:ind w:left="1080"/>
        <w:jc w:val="both"/>
        <w:rPr>
          <w:i w:val="0"/>
          <w:sz w:val="16"/>
          <w:szCs w:val="16"/>
        </w:rPr>
      </w:pPr>
    </w:p>
    <w:p w14:paraId="004B5E63" w14:textId="77777777" w:rsidR="00A16F6B" w:rsidRDefault="00A16F6B" w:rsidP="00A16F6B">
      <w:pPr>
        <w:ind w:left="1080"/>
        <w:jc w:val="both"/>
        <w:rPr>
          <w:i w:val="0"/>
          <w:sz w:val="22"/>
          <w:szCs w:val="22"/>
        </w:rPr>
      </w:pPr>
      <w:r w:rsidRPr="0079325B">
        <w:rPr>
          <w:i w:val="0"/>
          <w:sz w:val="22"/>
          <w:szCs w:val="22"/>
        </w:rPr>
        <w:t>Variantne ponudbe niso dovoljene.</w:t>
      </w:r>
    </w:p>
    <w:p w14:paraId="6670B4FC" w14:textId="77777777" w:rsidR="00496763" w:rsidRPr="0079325B" w:rsidRDefault="00496763" w:rsidP="00D00D74">
      <w:pPr>
        <w:ind w:left="1080"/>
        <w:jc w:val="both"/>
        <w:rPr>
          <w:i w:val="0"/>
          <w:sz w:val="22"/>
          <w:szCs w:val="22"/>
        </w:rPr>
      </w:pPr>
    </w:p>
    <w:p w14:paraId="0CDC0A28"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707E63E4" w14:textId="77777777" w:rsidR="00D67EE9" w:rsidRPr="004657D3" w:rsidRDefault="00D67EE9" w:rsidP="00D67EE9">
      <w:pPr>
        <w:ind w:left="1080"/>
        <w:jc w:val="both"/>
        <w:rPr>
          <w:i w:val="0"/>
          <w:sz w:val="22"/>
          <w:szCs w:val="22"/>
        </w:rPr>
      </w:pPr>
    </w:p>
    <w:p w14:paraId="3BCB06FB"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76D7AD69"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1F6CC39" w14:textId="77777777" w:rsidR="00B84EFD" w:rsidRDefault="00B84EFD" w:rsidP="00AF21D5">
      <w:pPr>
        <w:shd w:val="clear" w:color="auto" w:fill="FFFFFF"/>
        <w:ind w:left="1080"/>
        <w:jc w:val="both"/>
        <w:rPr>
          <w:rFonts w:cs="Arial"/>
          <w:i w:val="0"/>
          <w:iCs/>
          <w:color w:val="000000" w:themeColor="text1"/>
          <w:sz w:val="22"/>
          <w:szCs w:val="22"/>
        </w:rPr>
      </w:pPr>
    </w:p>
    <w:p w14:paraId="4B249A5E" w14:textId="79822C9F"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lastRenderedPageBreak/>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5642E07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5EAAFB2B"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60727FB4"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239A097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676AC5DE"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635BE1A"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6CAA6DD"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377047B3" w14:textId="77777777" w:rsidR="00AF21D5" w:rsidRPr="00BA0A34" w:rsidRDefault="00AF21D5" w:rsidP="00AF21D5">
      <w:pPr>
        <w:ind w:left="1080"/>
        <w:jc w:val="both"/>
        <w:rPr>
          <w:i w:val="0"/>
          <w:color w:val="000000" w:themeColor="text1"/>
          <w:sz w:val="16"/>
          <w:szCs w:val="16"/>
        </w:rPr>
      </w:pPr>
    </w:p>
    <w:p w14:paraId="697B6894" w14:textId="0ABB27EA"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1E6DD7">
        <w:rPr>
          <w:i w:val="0"/>
          <w:color w:val="000000" w:themeColor="text1"/>
          <w:sz w:val="22"/>
          <w:szCs w:val="22"/>
        </w:rPr>
        <w:t>8</w:t>
      </w:r>
      <w:r w:rsidRPr="00590A81">
        <w:rPr>
          <w:i w:val="0"/>
          <w:sz w:val="22"/>
          <w:szCs w:val="22"/>
        </w:rPr>
        <w:t>.</w:t>
      </w:r>
    </w:p>
    <w:p w14:paraId="3E67EBB4" w14:textId="77777777" w:rsidR="00AF21D5" w:rsidRPr="004657D3" w:rsidRDefault="00AF21D5" w:rsidP="00C12574">
      <w:pPr>
        <w:ind w:left="1080"/>
        <w:jc w:val="both"/>
        <w:rPr>
          <w:i w:val="0"/>
          <w:sz w:val="22"/>
          <w:szCs w:val="22"/>
        </w:rPr>
      </w:pPr>
    </w:p>
    <w:p w14:paraId="33CA2E7C"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6E661992" w14:textId="77777777" w:rsidR="0073128F" w:rsidRPr="004657D3" w:rsidRDefault="0073128F" w:rsidP="00444221">
      <w:pPr>
        <w:pStyle w:val="Odstavekseznama"/>
        <w:tabs>
          <w:tab w:val="left" w:pos="567"/>
          <w:tab w:val="left" w:pos="993"/>
        </w:tabs>
        <w:ind w:left="927"/>
        <w:rPr>
          <w:i w:val="0"/>
          <w:sz w:val="22"/>
          <w:szCs w:val="22"/>
        </w:rPr>
      </w:pPr>
    </w:p>
    <w:p w14:paraId="5DEFDDAA" w14:textId="759BDD51"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mora</w:t>
      </w:r>
      <w:r w:rsidR="00A774CE">
        <w:rPr>
          <w:i w:val="0"/>
          <w:sz w:val="22"/>
          <w:szCs w:val="22"/>
        </w:rPr>
        <w:t>:</w:t>
      </w:r>
    </w:p>
    <w:p w14:paraId="5617A4B0" w14:textId="77777777" w:rsidR="001C0ED6" w:rsidRDefault="001C0ED6" w:rsidP="001C0ED6">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14:paraId="6415DD49"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35D72232" w14:textId="77777777" w:rsidR="001C0ED6" w:rsidRPr="00291814" w:rsidRDefault="001C0ED6" w:rsidP="001C0ED6">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w:t>
      </w:r>
    </w:p>
    <w:p w14:paraId="1947A87D" w14:textId="77777777" w:rsidR="00CC78C0" w:rsidRDefault="001C0ED6" w:rsidP="001C0ED6">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6D179275" w14:textId="77777777" w:rsidR="00EA2B2B" w:rsidRPr="008A43AB" w:rsidRDefault="00CC78C0" w:rsidP="001C0ED6">
      <w:pPr>
        <w:pStyle w:val="Odstavekseznama"/>
        <w:numPr>
          <w:ilvl w:val="0"/>
          <w:numId w:val="18"/>
        </w:numPr>
        <w:jc w:val="both"/>
        <w:rPr>
          <w:i w:val="0"/>
          <w:sz w:val="22"/>
          <w:szCs w:val="22"/>
        </w:rPr>
      </w:pPr>
      <w:r w:rsidRPr="008A43AB">
        <w:rPr>
          <w:i w:val="0"/>
          <w:sz w:val="22"/>
          <w:szCs w:val="22"/>
        </w:rPr>
        <w:t>izjavo fizične osebe oziroma odgovorne osebe poslovnega subjekta o nepovezanosti s funkcionarjem ali njegovim družinskim članom</w:t>
      </w:r>
      <w:r w:rsidR="001C0ED6" w:rsidRPr="008A43AB">
        <w:rPr>
          <w:i w:val="0"/>
          <w:sz w:val="22"/>
          <w:szCs w:val="22"/>
        </w:rPr>
        <w:t>.</w:t>
      </w:r>
    </w:p>
    <w:p w14:paraId="3C5A848C" w14:textId="77777777" w:rsidR="00D67EE9" w:rsidRPr="004657D3" w:rsidRDefault="00D67EE9" w:rsidP="00FE3CF1">
      <w:pPr>
        <w:autoSpaceDE w:val="0"/>
        <w:autoSpaceDN w:val="0"/>
        <w:adjustRightInd w:val="0"/>
        <w:ind w:left="1440"/>
        <w:jc w:val="both"/>
        <w:rPr>
          <w:i w:val="0"/>
          <w:sz w:val="22"/>
          <w:szCs w:val="22"/>
        </w:rPr>
      </w:pPr>
    </w:p>
    <w:p w14:paraId="779BB404" w14:textId="77777777"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2B55F065" w14:textId="77777777" w:rsidR="009123D1" w:rsidRPr="0079325B" w:rsidRDefault="009123D1" w:rsidP="00D00D74">
      <w:pPr>
        <w:ind w:left="1080"/>
        <w:jc w:val="both"/>
        <w:rPr>
          <w:i w:val="0"/>
          <w:sz w:val="16"/>
          <w:szCs w:val="16"/>
        </w:rPr>
      </w:pPr>
    </w:p>
    <w:p w14:paraId="1AF41EBF"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224C46E0" w14:textId="77777777" w:rsidR="002479F4" w:rsidRPr="00A2470C" w:rsidRDefault="002479F4" w:rsidP="002479F4">
      <w:pPr>
        <w:ind w:left="1080"/>
        <w:jc w:val="both"/>
        <w:rPr>
          <w:i w:val="0"/>
          <w:sz w:val="22"/>
          <w:szCs w:val="22"/>
        </w:rPr>
      </w:pPr>
    </w:p>
    <w:p w14:paraId="6347CFC5" w14:textId="40E767A1"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v skladu z Navodili za uporabo</w:t>
      </w:r>
      <w:r w:rsidR="0074451D">
        <w:rPr>
          <w:i w:val="0"/>
          <w:sz w:val="22"/>
          <w:szCs w:val="22"/>
        </w:rPr>
        <w:t xml:space="preserve"> informacijskega sistema</w:t>
      </w:r>
      <w:r w:rsidRPr="00A2470C">
        <w:rPr>
          <w:i w:val="0"/>
          <w:sz w:val="22"/>
          <w:szCs w:val="22"/>
        </w:rPr>
        <w:t xml:space="preserve"> e-JN. Če je ponudnik že registriran v informacijski sistem e-JN, se v aplikacijo prijavi na istem naslovu.</w:t>
      </w:r>
    </w:p>
    <w:p w14:paraId="54FAB4F2" w14:textId="77777777" w:rsidR="002479F4" w:rsidRPr="00DB0142" w:rsidRDefault="002479F4" w:rsidP="002479F4">
      <w:pPr>
        <w:ind w:left="1080"/>
        <w:jc w:val="both"/>
        <w:rPr>
          <w:i w:val="0"/>
          <w:sz w:val="16"/>
          <w:szCs w:val="16"/>
        </w:rPr>
      </w:pPr>
    </w:p>
    <w:p w14:paraId="30FC95D6"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50CF820" w14:textId="77777777" w:rsidR="002479F4" w:rsidRPr="00DB0142" w:rsidRDefault="002479F4" w:rsidP="002479F4">
      <w:pPr>
        <w:ind w:left="1080"/>
        <w:jc w:val="both"/>
        <w:rPr>
          <w:i w:val="0"/>
          <w:sz w:val="16"/>
          <w:szCs w:val="16"/>
        </w:rPr>
      </w:pPr>
    </w:p>
    <w:p w14:paraId="3D97C51B" w14:textId="14515CC6"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A06322">
        <w:rPr>
          <w:b/>
          <w:i w:val="0"/>
          <w:sz w:val="22"/>
          <w:szCs w:val="22"/>
        </w:rPr>
        <w:t>21.4.2021</w:t>
      </w:r>
      <w:r w:rsidR="00B84EFD">
        <w:rPr>
          <w:b/>
          <w:i w:val="0"/>
          <w:sz w:val="22"/>
          <w:szCs w:val="22"/>
        </w:rPr>
        <w:t xml:space="preserve"> do 12</w:t>
      </w:r>
      <w:r w:rsidRPr="001E2792">
        <w:rPr>
          <w:b/>
          <w:i w:val="0"/>
          <w:sz w:val="22"/>
          <w:szCs w:val="22"/>
        </w:rPr>
        <w:t xml:space="preserve">.00 ure. </w:t>
      </w:r>
      <w:r w:rsidRPr="00A2470C">
        <w:rPr>
          <w:i w:val="0"/>
          <w:sz w:val="22"/>
          <w:szCs w:val="22"/>
        </w:rPr>
        <w:t xml:space="preserve">Za oddano ponudbo se šteje ponudba, ki je v informacijskem sistemu </w:t>
      </w:r>
      <w:r w:rsidR="0074451D">
        <w:rPr>
          <w:i w:val="0"/>
          <w:sz w:val="22"/>
          <w:szCs w:val="22"/>
        </w:rPr>
        <w:t>e-JN označena s statusom »ODDANA</w:t>
      </w:r>
      <w:r w:rsidRPr="00A2470C">
        <w:rPr>
          <w:i w:val="0"/>
          <w:sz w:val="22"/>
          <w:szCs w:val="22"/>
        </w:rPr>
        <w:t>«.</w:t>
      </w:r>
    </w:p>
    <w:p w14:paraId="027182B7" w14:textId="77777777" w:rsidR="002479F4" w:rsidRPr="00DB0142" w:rsidRDefault="002479F4" w:rsidP="002479F4">
      <w:pPr>
        <w:ind w:left="1080"/>
        <w:jc w:val="both"/>
        <w:rPr>
          <w:i w:val="0"/>
          <w:sz w:val="16"/>
          <w:szCs w:val="16"/>
        </w:rPr>
      </w:pPr>
    </w:p>
    <w:p w14:paraId="37134671" w14:textId="77777777" w:rsidR="00B84EFD" w:rsidRDefault="00B84EFD" w:rsidP="002479F4">
      <w:pPr>
        <w:ind w:left="1080"/>
        <w:jc w:val="both"/>
        <w:rPr>
          <w:i w:val="0"/>
          <w:sz w:val="22"/>
          <w:szCs w:val="22"/>
        </w:rPr>
      </w:pPr>
    </w:p>
    <w:p w14:paraId="57B05B27" w14:textId="2B11B30C"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3A5DB9C" w14:textId="77777777" w:rsidR="002479F4" w:rsidRPr="00A2470C" w:rsidRDefault="002479F4" w:rsidP="002479F4">
      <w:pPr>
        <w:ind w:left="1080"/>
        <w:jc w:val="both"/>
        <w:rPr>
          <w:i w:val="0"/>
          <w:sz w:val="22"/>
          <w:szCs w:val="22"/>
        </w:rPr>
      </w:pPr>
    </w:p>
    <w:p w14:paraId="2CE6C47E"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2C0CE0EE" w14:textId="77777777" w:rsidR="002479F4" w:rsidRPr="00A2470C" w:rsidRDefault="002479F4" w:rsidP="002479F4">
      <w:pPr>
        <w:ind w:left="1080"/>
        <w:jc w:val="both"/>
        <w:rPr>
          <w:i w:val="0"/>
          <w:sz w:val="22"/>
          <w:szCs w:val="22"/>
        </w:rPr>
      </w:pPr>
    </w:p>
    <w:p w14:paraId="051DC50F" w14:textId="2F1DF800" w:rsidR="0035227C"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hyperlink r:id="rId14" w:history="1">
        <w:r w:rsidR="00084980" w:rsidRPr="009E420D">
          <w:rPr>
            <w:rStyle w:val="Hiperpovezava"/>
            <w:sz w:val="22"/>
            <w:szCs w:val="22"/>
          </w:rPr>
          <w:t>https://ejn.gov.si</w:t>
        </w:r>
      </w:hyperlink>
      <w:r w:rsidRPr="00A2470C">
        <w:rPr>
          <w:i w:val="0"/>
          <w:sz w:val="22"/>
          <w:szCs w:val="22"/>
        </w:rPr>
        <w:t>.</w:t>
      </w:r>
    </w:p>
    <w:p w14:paraId="003ABC69" w14:textId="77777777" w:rsidR="00084980" w:rsidRPr="0079325B" w:rsidRDefault="00084980" w:rsidP="002479F4">
      <w:pPr>
        <w:ind w:left="1080"/>
        <w:jc w:val="both"/>
        <w:rPr>
          <w:i w:val="0"/>
          <w:sz w:val="22"/>
          <w:szCs w:val="22"/>
        </w:rPr>
      </w:pPr>
    </w:p>
    <w:p w14:paraId="219A29ED" w14:textId="77777777"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3247348D" w14:textId="77777777" w:rsidR="00EF1FDD" w:rsidRPr="00905196" w:rsidRDefault="00EF1FDD" w:rsidP="00EF1FDD">
      <w:pPr>
        <w:ind w:left="1080"/>
        <w:jc w:val="both"/>
        <w:rPr>
          <w:i w:val="0"/>
          <w:sz w:val="16"/>
          <w:szCs w:val="16"/>
        </w:rPr>
      </w:pPr>
    </w:p>
    <w:p w14:paraId="28CDF4B8" w14:textId="77777777" w:rsidR="0074451D" w:rsidRDefault="0074451D" w:rsidP="002479F4">
      <w:pPr>
        <w:ind w:left="1080"/>
        <w:jc w:val="both"/>
        <w:rPr>
          <w:i w:val="0"/>
          <w:sz w:val="22"/>
          <w:szCs w:val="22"/>
        </w:rPr>
      </w:pPr>
    </w:p>
    <w:p w14:paraId="16CBD3E5" w14:textId="77777777" w:rsidR="0074451D" w:rsidRDefault="0074451D" w:rsidP="002479F4">
      <w:pPr>
        <w:ind w:left="1080"/>
        <w:jc w:val="both"/>
        <w:rPr>
          <w:i w:val="0"/>
          <w:sz w:val="22"/>
          <w:szCs w:val="22"/>
        </w:rPr>
      </w:pPr>
    </w:p>
    <w:p w14:paraId="70B7DBB0" w14:textId="40E8F6A7"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A06322" w:rsidRPr="00A06322">
        <w:rPr>
          <w:b/>
          <w:i w:val="0"/>
          <w:sz w:val="22"/>
          <w:szCs w:val="22"/>
        </w:rPr>
        <w:t>21.4.2021</w:t>
      </w:r>
      <w:r w:rsidRPr="00A2470C">
        <w:rPr>
          <w:i w:val="0"/>
          <w:sz w:val="22"/>
          <w:szCs w:val="22"/>
        </w:rPr>
        <w:t xml:space="preserve"> in se bo začelo </w:t>
      </w:r>
      <w:r w:rsidRPr="00A2470C">
        <w:rPr>
          <w:b/>
          <w:i w:val="0"/>
          <w:sz w:val="22"/>
          <w:szCs w:val="22"/>
        </w:rPr>
        <w:t xml:space="preserve">ob </w:t>
      </w:r>
      <w:r w:rsidR="00B84EFD" w:rsidRPr="00A06322">
        <w:rPr>
          <w:b/>
          <w:i w:val="0"/>
          <w:sz w:val="22"/>
          <w:szCs w:val="22"/>
        </w:rPr>
        <w:t>12</w:t>
      </w:r>
      <w:r w:rsidRPr="00A06322">
        <w:rPr>
          <w:b/>
          <w:i w:val="0"/>
          <w:sz w:val="22"/>
          <w:szCs w:val="22"/>
        </w:rPr>
        <w:t>.01</w:t>
      </w:r>
      <w:r w:rsidRPr="00A2470C">
        <w:rPr>
          <w:b/>
          <w:i w:val="0"/>
          <w:sz w:val="22"/>
          <w:szCs w:val="22"/>
        </w:rPr>
        <w:t xml:space="preserve"> uri</w:t>
      </w:r>
      <w:r w:rsidRPr="00A2470C">
        <w:rPr>
          <w:i w:val="0"/>
          <w:sz w:val="22"/>
          <w:szCs w:val="22"/>
        </w:rPr>
        <w:t xml:space="preserve"> na spletnem naslovu </w:t>
      </w:r>
      <w:hyperlink r:id="rId15" w:history="1">
        <w:r w:rsidRPr="00B66599">
          <w:rPr>
            <w:rStyle w:val="Hiperpovezava"/>
            <w:sz w:val="22"/>
            <w:szCs w:val="22"/>
          </w:rPr>
          <w:t>https://ejn.gov.si</w:t>
        </w:r>
      </w:hyperlink>
      <w:r w:rsidRPr="00A2470C">
        <w:rPr>
          <w:i w:val="0"/>
          <w:sz w:val="22"/>
          <w:szCs w:val="22"/>
        </w:rPr>
        <w:t xml:space="preserve">. </w:t>
      </w:r>
    </w:p>
    <w:p w14:paraId="5873E04E" w14:textId="77777777" w:rsidR="002479F4" w:rsidRPr="00A2470C" w:rsidRDefault="002479F4" w:rsidP="002479F4">
      <w:pPr>
        <w:ind w:left="1080"/>
        <w:jc w:val="both"/>
        <w:rPr>
          <w:i w:val="0"/>
          <w:sz w:val="22"/>
          <w:szCs w:val="22"/>
        </w:rPr>
      </w:pPr>
    </w:p>
    <w:p w14:paraId="7070E36E" w14:textId="61591E06" w:rsidR="002479F4" w:rsidRPr="00A2470C" w:rsidRDefault="002479F4" w:rsidP="002479F4">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w:t>
      </w:r>
      <w:r w:rsidR="0074451D">
        <w:rPr>
          <w:i w:val="0"/>
          <w:sz w:val="22"/>
          <w:szCs w:val="22"/>
        </w:rPr>
        <w:t xml:space="preserve"> informacijski </w:t>
      </w:r>
      <w:r w:rsidRPr="00A2470C">
        <w:rPr>
          <w:i w:val="0"/>
          <w:sz w:val="22"/>
          <w:szCs w:val="22"/>
        </w:rPr>
        <w:t xml:space="preserve"> sistem e-JN pod razdelek </w:t>
      </w:r>
      <w:r w:rsidR="0074451D">
        <w:rPr>
          <w:i w:val="0"/>
          <w:sz w:val="22"/>
          <w:szCs w:val="22"/>
        </w:rPr>
        <w:t xml:space="preserve">»Skupna ponudbena vrednost, v del </w:t>
      </w:r>
      <w:r w:rsidRPr="00A2470C">
        <w:rPr>
          <w:i w:val="0"/>
          <w:sz w:val="22"/>
          <w:szCs w:val="22"/>
        </w:rPr>
        <w:t>»</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35D1DDA9" w14:textId="77777777" w:rsidR="002479F4" w:rsidRPr="00A2470C" w:rsidRDefault="002479F4" w:rsidP="002479F4">
      <w:pPr>
        <w:ind w:left="1080"/>
        <w:jc w:val="both"/>
        <w:rPr>
          <w:i w:val="0"/>
          <w:sz w:val="22"/>
          <w:szCs w:val="22"/>
        </w:rPr>
      </w:pPr>
    </w:p>
    <w:p w14:paraId="4F31690C" w14:textId="77777777" w:rsidR="00EF1FDD" w:rsidRDefault="002479F4" w:rsidP="002479F4">
      <w:pPr>
        <w:ind w:left="1080"/>
        <w:jc w:val="both"/>
        <w:rPr>
          <w:i w:val="0"/>
          <w:sz w:val="22"/>
          <w:szCs w:val="22"/>
        </w:rPr>
      </w:pPr>
      <w:r w:rsidRPr="00A2470C">
        <w:rPr>
          <w:i w:val="0"/>
          <w:sz w:val="22"/>
          <w:szCs w:val="22"/>
        </w:rPr>
        <w:t>S tem se šteje, da je bil ponudnikom vročen zapisnik o odpiranju ponudb.</w:t>
      </w:r>
    </w:p>
    <w:p w14:paraId="3597C43B" w14:textId="77777777" w:rsidR="00EF1FDD" w:rsidRPr="0079325B" w:rsidRDefault="00EF1FDD" w:rsidP="00D00D74">
      <w:pPr>
        <w:ind w:left="1080"/>
        <w:jc w:val="both"/>
        <w:rPr>
          <w:i w:val="0"/>
          <w:sz w:val="22"/>
          <w:szCs w:val="22"/>
        </w:rPr>
      </w:pPr>
    </w:p>
    <w:p w14:paraId="1A4FE13B" w14:textId="77777777"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05804717" w14:textId="77777777" w:rsidR="00315691" w:rsidRPr="0079325B" w:rsidRDefault="00315691" w:rsidP="00D00D74">
      <w:pPr>
        <w:ind w:left="1080"/>
        <w:jc w:val="both"/>
        <w:rPr>
          <w:i w:val="0"/>
          <w:sz w:val="22"/>
          <w:szCs w:val="22"/>
        </w:rPr>
      </w:pPr>
    </w:p>
    <w:p w14:paraId="2533E8BE" w14:textId="77777777"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53747B04" w14:textId="77777777" w:rsidR="00EF1FDD" w:rsidRPr="00120F46" w:rsidRDefault="00EF1FDD" w:rsidP="00D00D74">
      <w:pPr>
        <w:ind w:left="1080"/>
        <w:jc w:val="both"/>
        <w:rPr>
          <w:i w:val="0"/>
          <w:sz w:val="22"/>
          <w:szCs w:val="22"/>
        </w:rPr>
      </w:pPr>
    </w:p>
    <w:p w14:paraId="36A038EC"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BB481DD" w14:textId="77777777" w:rsidR="009123D1" w:rsidRPr="0079325B" w:rsidRDefault="009123D1" w:rsidP="00D00D74">
      <w:pPr>
        <w:ind w:left="1080"/>
        <w:jc w:val="both"/>
        <w:rPr>
          <w:i w:val="0"/>
          <w:sz w:val="22"/>
          <w:szCs w:val="22"/>
        </w:rPr>
      </w:pPr>
    </w:p>
    <w:p w14:paraId="16E6C3BE"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2DF01C4D"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6F7A8C5D"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če pri ponudniku obstajajo razlogi za izključitev, če ponudnik ne izpolnjuje pogojev za sodelovanje ali posebnih zahtev iz razpisne dokumentacije.</w:t>
      </w:r>
    </w:p>
    <w:p w14:paraId="4B67B62F"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64C50037"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če ponudnik v roku, ki ga določi naročnik, ne predloži zahtevanih pojasnil ali stvarnih dokazil ali predložena pojasnila in dokazila niso skladna z zahtevami iz razpisne dokumentacije.</w:t>
      </w:r>
    </w:p>
    <w:p w14:paraId="74A62155" w14:textId="77777777" w:rsidR="008A43AB" w:rsidRPr="008A43AB" w:rsidRDefault="008A43AB" w:rsidP="008A43AB">
      <w:pPr>
        <w:overflowPunct w:val="0"/>
        <w:autoSpaceDE w:val="0"/>
        <w:autoSpaceDN w:val="0"/>
        <w:adjustRightInd w:val="0"/>
        <w:ind w:left="1080"/>
        <w:jc w:val="both"/>
        <w:textAlignment w:val="baseline"/>
        <w:rPr>
          <w:i w:val="0"/>
          <w:sz w:val="22"/>
          <w:szCs w:val="22"/>
        </w:rPr>
      </w:pPr>
    </w:p>
    <w:p w14:paraId="2459B48A" w14:textId="77777777" w:rsidR="008A43AB" w:rsidRPr="008A43AB" w:rsidRDefault="008A43AB" w:rsidP="008A43AB">
      <w:pPr>
        <w:overflowPunct w:val="0"/>
        <w:autoSpaceDE w:val="0"/>
        <w:autoSpaceDN w:val="0"/>
        <w:adjustRightInd w:val="0"/>
        <w:ind w:left="1080"/>
        <w:jc w:val="both"/>
        <w:textAlignment w:val="baseline"/>
        <w:rPr>
          <w:i w:val="0"/>
          <w:sz w:val="22"/>
          <w:szCs w:val="22"/>
        </w:rPr>
      </w:pPr>
      <w:r w:rsidRPr="008A43AB">
        <w:rPr>
          <w:i w:val="0"/>
          <w:sz w:val="22"/>
          <w:szCs w:val="22"/>
        </w:rPr>
        <w:t>Ponudbo se izloči kot nedopustno, če se izkaže, da je ponudnik samovoljno spremenil naročnikovo specifikacijo naročila.</w:t>
      </w:r>
    </w:p>
    <w:p w14:paraId="206FD2F3"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CFC6C52"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lastRenderedPageBreak/>
        <w:t>Ponudbo se izloči, če naročnik ugotovi, da je skladno z ZJN-3 nedopustna.</w:t>
      </w:r>
    </w:p>
    <w:p w14:paraId="7AD480E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4561BBD0" w14:textId="77777777"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16F06AF"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B604589" w14:textId="77777777"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27586A12" w14:textId="77777777" w:rsidR="009123D1" w:rsidRPr="0079325B" w:rsidRDefault="009123D1" w:rsidP="00D00D74">
      <w:pPr>
        <w:ind w:left="1080"/>
        <w:jc w:val="both"/>
        <w:rPr>
          <w:i w:val="0"/>
          <w:sz w:val="22"/>
          <w:szCs w:val="22"/>
        </w:rPr>
      </w:pPr>
    </w:p>
    <w:p w14:paraId="05E9EB17" w14:textId="77777777"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79EC8DD2" w14:textId="77777777" w:rsidR="003057AC" w:rsidRDefault="003057AC" w:rsidP="00D00D74">
      <w:pPr>
        <w:ind w:left="1080"/>
        <w:jc w:val="both"/>
        <w:rPr>
          <w:i w:val="0"/>
          <w:sz w:val="22"/>
          <w:szCs w:val="22"/>
        </w:rPr>
      </w:pPr>
    </w:p>
    <w:p w14:paraId="0309A189"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2386BC25" w14:textId="77777777" w:rsidR="0024742F" w:rsidRPr="007565C6" w:rsidRDefault="0024742F" w:rsidP="0024742F">
      <w:pPr>
        <w:ind w:left="1080"/>
        <w:jc w:val="both"/>
        <w:rPr>
          <w:color w:val="000000" w:themeColor="text1"/>
          <w:sz w:val="22"/>
          <w:szCs w:val="22"/>
        </w:rPr>
      </w:pPr>
    </w:p>
    <w:p w14:paraId="1A62C08C" w14:textId="435876A2" w:rsidR="00084980" w:rsidRDefault="00084980" w:rsidP="001C0ED6">
      <w:pPr>
        <w:ind w:left="1080"/>
        <w:jc w:val="both"/>
        <w:rPr>
          <w:i w:val="0"/>
          <w:strike/>
          <w:sz w:val="22"/>
          <w:szCs w:val="22"/>
        </w:rPr>
      </w:pPr>
    </w:p>
    <w:p w14:paraId="718012D6" w14:textId="77777777" w:rsidR="00084980" w:rsidRDefault="00084980" w:rsidP="00084980">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595F88E9" w14:textId="77777777" w:rsidR="00084980" w:rsidRPr="00A640EF" w:rsidRDefault="00084980" w:rsidP="00084980">
      <w:pPr>
        <w:ind w:left="1080"/>
        <w:jc w:val="both"/>
        <w:rPr>
          <w:i w:val="0"/>
          <w:sz w:val="22"/>
          <w:szCs w:val="22"/>
        </w:rPr>
      </w:pPr>
    </w:p>
    <w:p w14:paraId="41144583" w14:textId="77777777" w:rsidR="00084980" w:rsidRDefault="00084980" w:rsidP="00084980">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41BB7786" w14:textId="77777777" w:rsidR="00084980" w:rsidRPr="00A640EF" w:rsidRDefault="00084980" w:rsidP="00084980">
      <w:pPr>
        <w:ind w:left="1080"/>
        <w:jc w:val="both"/>
        <w:rPr>
          <w:i w:val="0"/>
          <w:iCs/>
          <w:sz w:val="22"/>
          <w:szCs w:val="22"/>
        </w:rPr>
      </w:pPr>
    </w:p>
    <w:p w14:paraId="4FE52DB7" w14:textId="77777777" w:rsidR="00084980" w:rsidRDefault="00084980" w:rsidP="00084980">
      <w:pPr>
        <w:ind w:left="1080"/>
        <w:jc w:val="both"/>
        <w:rPr>
          <w:i w:val="0"/>
          <w:color w:val="000000" w:themeColor="text1"/>
          <w:sz w:val="22"/>
          <w:szCs w:val="22"/>
        </w:rPr>
      </w:pPr>
      <w:r w:rsidRPr="00A640EF">
        <w:rPr>
          <w:i w:val="0"/>
          <w:sz w:val="22"/>
          <w:szCs w:val="22"/>
        </w:rPr>
        <w:t>Zahtevek za revizijo se vloži prek portala eRevizija (</w:t>
      </w:r>
      <w:hyperlink r:id="rId16"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14:paraId="1FC42F3C" w14:textId="77777777" w:rsidR="00FD7D29" w:rsidRPr="007565C6" w:rsidRDefault="00FD7D29" w:rsidP="00D00D74">
      <w:pPr>
        <w:pStyle w:val="Navadensplet"/>
        <w:spacing w:before="0" w:beforeAutospacing="0" w:after="0" w:afterAutospacing="0"/>
        <w:ind w:left="1080"/>
        <w:jc w:val="both"/>
        <w:rPr>
          <w:sz w:val="22"/>
          <w:szCs w:val="22"/>
        </w:rPr>
      </w:pPr>
    </w:p>
    <w:p w14:paraId="4454D7D4" w14:textId="77777777" w:rsidR="000840A7" w:rsidRPr="007565C6" w:rsidRDefault="000840A7" w:rsidP="00D00D74">
      <w:pPr>
        <w:pStyle w:val="Navadensplet"/>
        <w:spacing w:before="0" w:beforeAutospacing="0" w:after="0" w:afterAutospacing="0"/>
        <w:ind w:left="1080"/>
        <w:jc w:val="both"/>
        <w:rPr>
          <w:sz w:val="22"/>
          <w:szCs w:val="22"/>
        </w:rPr>
      </w:pPr>
    </w:p>
    <w:p w14:paraId="05E8C15A"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D4E4B4C" w14:textId="77777777" w:rsidR="00861CFE" w:rsidRPr="00A460E4" w:rsidRDefault="00861CFE" w:rsidP="00BF32CF">
      <w:pPr>
        <w:ind w:left="1080"/>
        <w:jc w:val="both"/>
        <w:rPr>
          <w:i w:val="0"/>
          <w:sz w:val="22"/>
          <w:szCs w:val="22"/>
        </w:rPr>
      </w:pPr>
    </w:p>
    <w:p w14:paraId="69D77C8C" w14:textId="3ECEF13D" w:rsidR="00BC0A6E" w:rsidRPr="00842D69" w:rsidRDefault="00A460E4" w:rsidP="00BC0A6E">
      <w:pPr>
        <w:ind w:left="1134"/>
        <w:jc w:val="both"/>
        <w:rPr>
          <w:i w:val="0"/>
          <w:sz w:val="22"/>
          <w:szCs w:val="22"/>
        </w:rPr>
      </w:pPr>
      <w:r w:rsidRPr="00BC0A6E">
        <w:rPr>
          <w:rFonts w:eastAsia="Calibri"/>
          <w:i w:val="0"/>
          <w:color w:val="000000" w:themeColor="text1"/>
          <w:sz w:val="22"/>
          <w:szCs w:val="22"/>
          <w:lang w:eastAsia="en-US"/>
        </w:rPr>
        <w:t xml:space="preserve">Predmet javnega naročila je </w:t>
      </w:r>
      <w:r w:rsidR="00BC0A6E" w:rsidRPr="00BC0A6E">
        <w:rPr>
          <w:rFonts w:eastAsia="Calibri"/>
          <w:i w:val="0"/>
          <w:color w:val="000000" w:themeColor="text1"/>
          <w:sz w:val="22"/>
          <w:szCs w:val="22"/>
          <w:lang w:eastAsia="en-US"/>
        </w:rPr>
        <w:t xml:space="preserve"> </w:t>
      </w:r>
      <w:r w:rsidR="00BC0A6E" w:rsidRPr="00842D69">
        <w:rPr>
          <w:i w:val="0"/>
          <w:sz w:val="22"/>
          <w:szCs w:val="22"/>
        </w:rPr>
        <w:t>dobava in vgradnja avtomatskih potopnih stebričkov in urbane opreme z notranjo ojačitvijo ter najvišjo varnostno stopnjo v Mestni občini Ljubljana.</w:t>
      </w:r>
    </w:p>
    <w:p w14:paraId="4FAB85E4" w14:textId="2A990A02" w:rsidR="00A460E4" w:rsidRDefault="00A460E4" w:rsidP="00A460E4">
      <w:pPr>
        <w:autoSpaceDE w:val="0"/>
        <w:autoSpaceDN w:val="0"/>
        <w:ind w:left="1080"/>
        <w:jc w:val="both"/>
        <w:rPr>
          <w:rFonts w:eastAsia="Calibri"/>
          <w:i w:val="0"/>
          <w:color w:val="000000" w:themeColor="text1"/>
          <w:sz w:val="22"/>
          <w:szCs w:val="22"/>
          <w:lang w:eastAsia="en-US"/>
        </w:rPr>
      </w:pPr>
    </w:p>
    <w:p w14:paraId="5DCF4864" w14:textId="77777777" w:rsidR="00A460E4" w:rsidRPr="00657F61" w:rsidRDefault="00A460E4" w:rsidP="00A460E4">
      <w:pPr>
        <w:autoSpaceDE w:val="0"/>
        <w:autoSpaceDN w:val="0"/>
        <w:ind w:left="1080"/>
        <w:jc w:val="both"/>
        <w:rPr>
          <w:rFonts w:eastAsia="Calibri"/>
          <w:i w:val="0"/>
          <w:color w:val="000000" w:themeColor="text1"/>
          <w:sz w:val="16"/>
          <w:szCs w:val="16"/>
          <w:lang w:eastAsia="en-US"/>
        </w:rPr>
      </w:pPr>
    </w:p>
    <w:p w14:paraId="7418FB65" w14:textId="0A3A71C4" w:rsidR="00F552B5" w:rsidRDefault="00496763" w:rsidP="00A460E4">
      <w:pPr>
        <w:autoSpaceDE w:val="0"/>
        <w:autoSpaceDN w:val="0"/>
        <w:ind w:left="1080"/>
        <w:jc w:val="both"/>
        <w:rPr>
          <w:rFonts w:eastAsia="Calibri"/>
          <w:i w:val="0"/>
          <w:sz w:val="22"/>
          <w:szCs w:val="22"/>
          <w:lang w:eastAsia="en-US"/>
        </w:rPr>
      </w:pPr>
      <w:r w:rsidRPr="00B84EFD">
        <w:rPr>
          <w:rFonts w:eastAsia="Calibri"/>
          <w:i w:val="0"/>
          <w:sz w:val="22"/>
          <w:szCs w:val="22"/>
          <w:lang w:eastAsia="en-US"/>
        </w:rPr>
        <w:t>Podrobneje je predmet</w:t>
      </w:r>
      <w:r w:rsidR="00B66A0A" w:rsidRPr="00B84EFD">
        <w:rPr>
          <w:rFonts w:eastAsia="Calibri"/>
          <w:i w:val="0"/>
          <w:sz w:val="22"/>
          <w:szCs w:val="22"/>
          <w:lang w:eastAsia="en-US"/>
        </w:rPr>
        <w:t xml:space="preserve"> javnega naroči</w:t>
      </w:r>
      <w:r w:rsidR="0074451D" w:rsidRPr="00B84EFD">
        <w:rPr>
          <w:rFonts w:eastAsia="Calibri"/>
          <w:i w:val="0"/>
          <w:sz w:val="22"/>
          <w:szCs w:val="22"/>
          <w:lang w:eastAsia="en-US"/>
        </w:rPr>
        <w:t xml:space="preserve">la opredeljen v </w:t>
      </w:r>
      <w:r w:rsidR="00842D69" w:rsidRPr="00B84EFD">
        <w:rPr>
          <w:rFonts w:eastAsia="Calibri"/>
          <w:i w:val="0"/>
          <w:sz w:val="22"/>
          <w:szCs w:val="22"/>
          <w:lang w:eastAsia="en-US"/>
        </w:rPr>
        <w:t xml:space="preserve">Popisu del (Priloga A) in v </w:t>
      </w:r>
      <w:r w:rsidR="0074451D" w:rsidRPr="00B84EFD">
        <w:rPr>
          <w:rFonts w:eastAsia="Calibri"/>
          <w:i w:val="0"/>
          <w:sz w:val="22"/>
          <w:szCs w:val="22"/>
          <w:lang w:eastAsia="en-US"/>
        </w:rPr>
        <w:t>»Opisu predmeta in tehnične zahteve Pericles.</w:t>
      </w:r>
      <w:r w:rsidR="00842D69" w:rsidRPr="00B84EFD">
        <w:rPr>
          <w:rFonts w:eastAsia="Calibri"/>
          <w:i w:val="0"/>
          <w:sz w:val="22"/>
          <w:szCs w:val="22"/>
          <w:lang w:eastAsia="en-US"/>
        </w:rPr>
        <w:t xml:space="preserve"> (Priloga B</w:t>
      </w:r>
      <w:r w:rsidR="00B66A0A" w:rsidRPr="00B84EFD">
        <w:rPr>
          <w:rFonts w:eastAsia="Calibri"/>
          <w:i w:val="0"/>
          <w:sz w:val="22"/>
          <w:szCs w:val="22"/>
          <w:lang w:eastAsia="en-US"/>
        </w:rPr>
        <w:t>)</w:t>
      </w:r>
      <w:r w:rsidR="00F552B5" w:rsidRPr="00B84EFD">
        <w:rPr>
          <w:rFonts w:eastAsia="Calibri"/>
          <w:i w:val="0"/>
          <w:sz w:val="22"/>
          <w:szCs w:val="22"/>
          <w:lang w:eastAsia="en-US"/>
        </w:rPr>
        <w:t>.</w:t>
      </w:r>
    </w:p>
    <w:p w14:paraId="7F2B1389" w14:textId="32997CD6" w:rsidR="007C6F79" w:rsidRDefault="007C6F79" w:rsidP="00A460E4">
      <w:pPr>
        <w:autoSpaceDE w:val="0"/>
        <w:autoSpaceDN w:val="0"/>
        <w:ind w:left="1080"/>
        <w:jc w:val="both"/>
        <w:rPr>
          <w:rFonts w:eastAsia="Calibri"/>
          <w:i w:val="0"/>
          <w:sz w:val="22"/>
          <w:szCs w:val="22"/>
          <w:lang w:eastAsia="en-US"/>
        </w:rPr>
      </w:pPr>
    </w:p>
    <w:p w14:paraId="4556E034" w14:textId="6BD14B57" w:rsidR="007C6F79" w:rsidRDefault="007C6F79" w:rsidP="00A460E4">
      <w:pPr>
        <w:autoSpaceDE w:val="0"/>
        <w:autoSpaceDN w:val="0"/>
        <w:ind w:left="1080"/>
        <w:jc w:val="both"/>
        <w:rPr>
          <w:rFonts w:eastAsia="Calibri"/>
          <w:i w:val="0"/>
          <w:sz w:val="22"/>
          <w:szCs w:val="22"/>
          <w:lang w:eastAsia="en-US"/>
        </w:rPr>
      </w:pPr>
      <w:r>
        <w:rPr>
          <w:rFonts w:eastAsia="Calibri"/>
          <w:i w:val="0"/>
          <w:sz w:val="22"/>
          <w:szCs w:val="22"/>
          <w:lang w:eastAsia="en-US"/>
        </w:rPr>
        <w:t>Skice rušitev in ureditvenih situacij so objavljene na spletni strani Mestne občine Ljubljana:</w:t>
      </w:r>
      <w:r w:rsidRPr="007C6F79">
        <w:t xml:space="preserve"> </w:t>
      </w:r>
      <w:hyperlink r:id="rId17" w:history="1">
        <w:r w:rsidRPr="00CD3BD6">
          <w:rPr>
            <w:rStyle w:val="Hiperpovezava"/>
            <w:rFonts w:eastAsia="Calibri"/>
            <w:i w:val="0"/>
            <w:sz w:val="22"/>
            <w:szCs w:val="22"/>
            <w:lang w:eastAsia="en-US"/>
          </w:rPr>
          <w:t>https://www.ljubljana.si/sl/razpisi-razgrnitve-in-javne-objave/</w:t>
        </w:r>
      </w:hyperlink>
    </w:p>
    <w:p w14:paraId="7D714514" w14:textId="77777777" w:rsidR="00496763" w:rsidRDefault="00496763" w:rsidP="00A460E4">
      <w:pPr>
        <w:autoSpaceDE w:val="0"/>
        <w:autoSpaceDN w:val="0"/>
        <w:ind w:left="1080"/>
        <w:jc w:val="both"/>
        <w:rPr>
          <w:rFonts w:eastAsia="Calibri"/>
          <w:i w:val="0"/>
          <w:sz w:val="22"/>
          <w:szCs w:val="22"/>
          <w:highlight w:val="yellow"/>
          <w:lang w:eastAsia="en-US"/>
        </w:rPr>
      </w:pPr>
    </w:p>
    <w:p w14:paraId="7D7405F9" w14:textId="77777777" w:rsidR="001F30A0" w:rsidRDefault="001F30A0" w:rsidP="00EA2B2B">
      <w:pPr>
        <w:pStyle w:val="Default"/>
        <w:ind w:left="1080"/>
        <w:jc w:val="both"/>
        <w:rPr>
          <w:rFonts w:ascii="Times New Roman" w:hAnsi="Times New Roman" w:cs="Times New Roman"/>
          <w:color w:val="auto"/>
          <w:sz w:val="22"/>
          <w:szCs w:val="22"/>
        </w:rPr>
      </w:pPr>
    </w:p>
    <w:p w14:paraId="67162F72"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9270A58" w14:textId="77777777" w:rsidR="000840A7" w:rsidRPr="00FF47F1" w:rsidRDefault="000840A7" w:rsidP="00EA2B2B">
      <w:pPr>
        <w:pStyle w:val="Telobesedila"/>
        <w:ind w:left="1080"/>
        <w:rPr>
          <w:rFonts w:ascii="Times New Roman" w:hAnsi="Times New Roman"/>
          <w:b w:val="0"/>
          <w:bCs/>
          <w:sz w:val="16"/>
          <w:szCs w:val="16"/>
        </w:rPr>
      </w:pPr>
    </w:p>
    <w:p w14:paraId="49C4BB5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1B52FB1A"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5977E4C4"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6790289D" w14:textId="77777777" w:rsidR="001F30A0" w:rsidRPr="000A6C86" w:rsidRDefault="001F30A0" w:rsidP="0070459D">
      <w:pPr>
        <w:tabs>
          <w:tab w:val="left" w:pos="567"/>
          <w:tab w:val="left" w:pos="993"/>
        </w:tabs>
        <w:ind w:left="1080"/>
        <w:jc w:val="both"/>
        <w:rPr>
          <w:i w:val="0"/>
          <w:sz w:val="16"/>
          <w:szCs w:val="16"/>
        </w:rPr>
      </w:pPr>
    </w:p>
    <w:p w14:paraId="20730114" w14:textId="77777777" w:rsidR="0070459D" w:rsidRPr="00131DA7" w:rsidRDefault="0070459D" w:rsidP="0070459D">
      <w:pPr>
        <w:tabs>
          <w:tab w:val="left" w:pos="567"/>
          <w:tab w:val="left" w:pos="993"/>
        </w:tabs>
        <w:ind w:left="1080"/>
        <w:jc w:val="both"/>
        <w:rPr>
          <w:i w:val="0"/>
          <w:sz w:val="22"/>
          <w:szCs w:val="22"/>
        </w:rPr>
      </w:pPr>
      <w:r w:rsidRPr="00131DA7">
        <w:rPr>
          <w:i w:val="0"/>
          <w:sz w:val="22"/>
          <w:szCs w:val="22"/>
        </w:rPr>
        <w:t>Kot to določa šesti odstavek 91. člena ZJN-3  mora izbrani gospodarski subjekt v roku osmih dni od prejema naročnikovega poziva posredovati podatke o:</w:t>
      </w:r>
    </w:p>
    <w:p w14:paraId="76FD2146"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svojih ustanoviteljih, družbenikih, delničarjih, komanditistih ali drugih lastnikih in podatke o lastniških deležih navedenih oseb;</w:t>
      </w:r>
    </w:p>
    <w:p w14:paraId="67F25F6E" w14:textId="77777777" w:rsidR="0070459D" w:rsidRPr="00131DA7" w:rsidRDefault="0070459D" w:rsidP="007922E9">
      <w:pPr>
        <w:pStyle w:val="Odstavekseznama"/>
        <w:numPr>
          <w:ilvl w:val="0"/>
          <w:numId w:val="15"/>
        </w:numPr>
        <w:tabs>
          <w:tab w:val="left" w:pos="993"/>
        </w:tabs>
        <w:contextualSpacing/>
        <w:jc w:val="both"/>
        <w:rPr>
          <w:i w:val="0"/>
          <w:sz w:val="22"/>
          <w:szCs w:val="22"/>
        </w:rPr>
      </w:pPr>
      <w:r w:rsidRPr="00131DA7">
        <w:rPr>
          <w:i w:val="0"/>
          <w:sz w:val="22"/>
          <w:szCs w:val="22"/>
        </w:rPr>
        <w:t>gospodarskih subjektih, za katere se glede na določbe zakona, ki ureja gospodarske družbe, šteje, da so z njim povezane družbe.</w:t>
      </w:r>
    </w:p>
    <w:p w14:paraId="5843F978" w14:textId="77777777" w:rsidR="0070459D" w:rsidRPr="00A93073" w:rsidRDefault="0070459D" w:rsidP="0070459D">
      <w:pPr>
        <w:pStyle w:val="Telobesedila"/>
        <w:ind w:left="1080"/>
        <w:rPr>
          <w:rFonts w:ascii="Times New Roman" w:hAnsi="Times New Roman"/>
          <w:b w:val="0"/>
          <w:sz w:val="16"/>
          <w:szCs w:val="16"/>
        </w:rPr>
      </w:pPr>
    </w:p>
    <w:p w14:paraId="42C649C2" w14:textId="77777777" w:rsidR="00C70DCD" w:rsidRPr="00B66A0A" w:rsidRDefault="00C70DCD" w:rsidP="00B66A0A">
      <w:pPr>
        <w:ind w:left="1080"/>
        <w:jc w:val="both"/>
        <w:rPr>
          <w:i w:val="0"/>
          <w:sz w:val="22"/>
          <w:szCs w:val="22"/>
        </w:rPr>
      </w:pPr>
      <w:r w:rsidRPr="00B66A0A">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4C087729" w14:textId="77777777" w:rsidR="00C70DCD" w:rsidRPr="00B66A0A" w:rsidRDefault="00C70DCD" w:rsidP="00242B78">
      <w:pPr>
        <w:pStyle w:val="Odstavekseznama"/>
        <w:numPr>
          <w:ilvl w:val="0"/>
          <w:numId w:val="27"/>
        </w:numPr>
        <w:jc w:val="both"/>
        <w:rPr>
          <w:i w:val="0"/>
          <w:sz w:val="22"/>
          <w:szCs w:val="22"/>
        </w:rPr>
      </w:pPr>
      <w:r w:rsidRPr="00B66A0A">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B66A0A">
        <w:rPr>
          <w:i w:val="0"/>
          <w:sz w:val="22"/>
          <w:szCs w:val="22"/>
        </w:rPr>
        <w:t>ivališča in delež lastništva).</w:t>
      </w:r>
    </w:p>
    <w:p w14:paraId="7BD03802" w14:textId="77777777" w:rsidR="00C70DCD" w:rsidRPr="00B66A0A" w:rsidRDefault="00C70DCD" w:rsidP="00C70DCD">
      <w:pPr>
        <w:ind w:left="1080"/>
        <w:rPr>
          <w:i w:val="0"/>
          <w:sz w:val="16"/>
          <w:szCs w:val="16"/>
        </w:rPr>
      </w:pPr>
    </w:p>
    <w:p w14:paraId="7E0195F1" w14:textId="77777777" w:rsidR="00BD1D59" w:rsidRDefault="00C70DCD" w:rsidP="00C70DCD">
      <w:pPr>
        <w:pStyle w:val="Telobesedila"/>
        <w:ind w:left="1080"/>
        <w:rPr>
          <w:rFonts w:ascii="Times New Roman" w:hAnsi="Times New Roman"/>
          <w:b w:val="0"/>
          <w:sz w:val="22"/>
          <w:szCs w:val="22"/>
        </w:rPr>
      </w:pPr>
      <w:r w:rsidRPr="00B66A0A">
        <w:rPr>
          <w:rFonts w:ascii="Times New Roman" w:hAnsi="Times New Roman"/>
          <w:b w:val="0"/>
          <w:sz w:val="22"/>
          <w:szCs w:val="22"/>
        </w:rPr>
        <w:t>Če gospodarski subjekt predloži lažno izjavo oziroma poda neresnične podatke o navedenih dejstvih, ima to za posledico ničnost pogodbe.</w:t>
      </w:r>
    </w:p>
    <w:p w14:paraId="1DE22A13"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07E40576" w14:textId="77777777" w:rsidTr="00B42EA8">
        <w:tc>
          <w:tcPr>
            <w:tcW w:w="9213" w:type="dxa"/>
            <w:gridSpan w:val="2"/>
            <w:shd w:val="clear" w:color="auto" w:fill="F2F2F2" w:themeFill="background1" w:themeFillShade="F2"/>
          </w:tcPr>
          <w:p w14:paraId="0874E78F" w14:textId="77777777" w:rsidR="00A22995" w:rsidRPr="007565C6" w:rsidRDefault="00D859BE" w:rsidP="00C7578A">
            <w:pPr>
              <w:jc w:val="both"/>
              <w:rPr>
                <w:b/>
                <w:sz w:val="22"/>
                <w:szCs w:val="22"/>
              </w:rPr>
            </w:pPr>
            <w:r w:rsidRPr="007565C6">
              <w:rPr>
                <w:b/>
                <w:sz w:val="22"/>
                <w:szCs w:val="22"/>
              </w:rPr>
              <w:t>RAZLOGI ZA IZKLJUČITEV</w:t>
            </w:r>
          </w:p>
        </w:tc>
      </w:tr>
      <w:tr w:rsidR="001C0ED6" w14:paraId="24E4FB79" w14:textId="77777777" w:rsidTr="00EE738D">
        <w:tc>
          <w:tcPr>
            <w:tcW w:w="5244" w:type="dxa"/>
            <w:shd w:val="clear" w:color="auto" w:fill="F2F2F2" w:themeFill="background1" w:themeFillShade="F2"/>
            <w:vAlign w:val="center"/>
          </w:tcPr>
          <w:p w14:paraId="51B22F4C"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3BCD4FA0" w14:textId="77777777"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w:t>
            </w:r>
            <w:r w:rsidRPr="00EE738D">
              <w:rPr>
                <w:rFonts w:ascii="Times New Roman" w:hAnsi="Times New Roman" w:cs="Times New Roman"/>
                <w:sz w:val="20"/>
                <w:szCs w:val="20"/>
              </w:rPr>
              <w:lastRenderedPageBreak/>
              <w:t>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4E747EDF" w14:textId="77777777" w:rsidR="001C0ED6" w:rsidRPr="00B53706" w:rsidRDefault="001C0ED6" w:rsidP="001C0ED6">
            <w:pPr>
              <w:jc w:val="both"/>
              <w:rPr>
                <w:i w:val="0"/>
                <w:sz w:val="20"/>
              </w:rPr>
            </w:pPr>
            <w:r w:rsidRPr="00B53706">
              <w:rPr>
                <w:i w:val="0"/>
                <w:sz w:val="20"/>
              </w:rPr>
              <w:lastRenderedPageBreak/>
              <w:t>DOKAZILO:</w:t>
            </w:r>
          </w:p>
          <w:p w14:paraId="6634115E"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768B339D"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pravne osebe za vse gospodarske subjekte v ponudbi (priloga 3); in</w:t>
            </w:r>
          </w:p>
          <w:p w14:paraId="55480086" w14:textId="77777777" w:rsidR="001C0ED6" w:rsidRPr="00B53706" w:rsidRDefault="001C0ED6" w:rsidP="00140BD2">
            <w:pPr>
              <w:pStyle w:val="Odstavekseznama"/>
              <w:numPr>
                <w:ilvl w:val="0"/>
                <w:numId w:val="22"/>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46490380" w14:textId="77777777" w:rsidR="001C0ED6" w:rsidRPr="00B53706" w:rsidRDefault="001C0ED6" w:rsidP="001C0ED6">
            <w:pPr>
              <w:tabs>
                <w:tab w:val="left" w:pos="1128"/>
              </w:tabs>
              <w:jc w:val="both"/>
              <w:rPr>
                <w:i w:val="0"/>
                <w:sz w:val="18"/>
                <w:szCs w:val="18"/>
              </w:rPr>
            </w:pPr>
          </w:p>
          <w:p w14:paraId="7A1811C6" w14:textId="77777777" w:rsidR="001C0ED6" w:rsidRPr="00B53706" w:rsidRDefault="001C0ED6" w:rsidP="00686662">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14:paraId="086ED5B0" w14:textId="77777777" w:rsidR="00A460E4" w:rsidRPr="00B53706" w:rsidRDefault="00A460E4" w:rsidP="00686662">
            <w:pPr>
              <w:tabs>
                <w:tab w:val="left" w:pos="1128"/>
              </w:tabs>
              <w:jc w:val="both"/>
              <w:rPr>
                <w:i w:val="0"/>
                <w:iCs/>
                <w:sz w:val="18"/>
                <w:szCs w:val="18"/>
              </w:rPr>
            </w:pPr>
          </w:p>
          <w:p w14:paraId="1F08850D" w14:textId="77777777" w:rsidR="00A460E4" w:rsidRPr="00B53706" w:rsidRDefault="00A460E4" w:rsidP="00686662">
            <w:pPr>
              <w:tabs>
                <w:tab w:val="left" w:pos="1128"/>
              </w:tabs>
              <w:jc w:val="both"/>
              <w:rPr>
                <w:i w:val="0"/>
                <w:sz w:val="20"/>
              </w:rPr>
            </w:pPr>
            <w:r w:rsidRPr="00B53706">
              <w:rPr>
                <w:i w:val="0"/>
                <w:sz w:val="18"/>
                <w:szCs w:val="18"/>
              </w:rPr>
              <w:t>Naročnik bo izpolnjevanje pogoja preveril v uradni evidenci.</w:t>
            </w:r>
          </w:p>
        </w:tc>
      </w:tr>
      <w:tr w:rsidR="001C0ED6" w14:paraId="15002D5A" w14:textId="77777777" w:rsidTr="0000356F">
        <w:tc>
          <w:tcPr>
            <w:tcW w:w="5244" w:type="dxa"/>
            <w:shd w:val="clear" w:color="auto" w:fill="F2F2F2" w:themeFill="background1" w:themeFillShade="F2"/>
            <w:vAlign w:val="center"/>
          </w:tcPr>
          <w:p w14:paraId="7F9009D3" w14:textId="77777777" w:rsidR="001C0ED6" w:rsidRDefault="001C0ED6" w:rsidP="001C0ED6">
            <w:pPr>
              <w:jc w:val="both"/>
              <w:rPr>
                <w:b/>
                <w:i w:val="0"/>
                <w:iCs/>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53D5DEAF" w14:textId="77777777" w:rsidR="001C0ED6" w:rsidRDefault="001C0ED6" w:rsidP="001C0ED6">
            <w:pPr>
              <w:jc w:val="both"/>
              <w:rPr>
                <w:b/>
                <w:i w:val="0"/>
                <w:iCs/>
                <w:color w:val="000000" w:themeColor="text1"/>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p>
          <w:p w14:paraId="4ECCC34E" w14:textId="77777777"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206D581C" w14:textId="77777777" w:rsidR="001C0ED6" w:rsidRPr="00C378D9" w:rsidRDefault="001C0ED6" w:rsidP="001C0ED6">
            <w:pPr>
              <w:jc w:val="both"/>
              <w:rPr>
                <w:i w:val="0"/>
                <w:sz w:val="20"/>
              </w:rPr>
            </w:pPr>
            <w:r w:rsidRPr="00C378D9">
              <w:rPr>
                <w:i w:val="0"/>
                <w:sz w:val="20"/>
              </w:rPr>
              <w:t>DOKAZILO:</w:t>
            </w:r>
          </w:p>
          <w:p w14:paraId="1DD9FCAC" w14:textId="77777777" w:rsidR="001C0ED6" w:rsidRPr="00B70B7E" w:rsidRDefault="001C0ED6" w:rsidP="001C0ED6">
            <w:pPr>
              <w:jc w:val="both"/>
              <w:rPr>
                <w:i w:val="0"/>
                <w:sz w:val="20"/>
              </w:rPr>
            </w:pPr>
            <w:r w:rsidRPr="00B70B7E">
              <w:rPr>
                <w:i w:val="0"/>
                <w:sz w:val="20"/>
              </w:rPr>
              <w:t>Izpolnjen ESPD obrazec.</w:t>
            </w:r>
          </w:p>
          <w:p w14:paraId="4EBF056F" w14:textId="77777777" w:rsidR="001C0ED6" w:rsidRPr="00B70B7E" w:rsidRDefault="001C0ED6" w:rsidP="001C0ED6">
            <w:pPr>
              <w:jc w:val="both"/>
              <w:rPr>
                <w:i w:val="0"/>
                <w:sz w:val="20"/>
              </w:rPr>
            </w:pPr>
          </w:p>
          <w:p w14:paraId="114060F3"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6DD3F3C9" w14:textId="77777777" w:rsidR="001C0ED6" w:rsidRPr="00B70B7E" w:rsidRDefault="001C0ED6" w:rsidP="001C0ED6">
            <w:pPr>
              <w:jc w:val="both"/>
              <w:rPr>
                <w:i w:val="0"/>
                <w:sz w:val="20"/>
              </w:rPr>
            </w:pPr>
          </w:p>
          <w:p w14:paraId="773C57FC" w14:textId="77777777" w:rsidR="001C0ED6" w:rsidRPr="00077534" w:rsidRDefault="001C0ED6" w:rsidP="001C0ED6">
            <w:pPr>
              <w:pStyle w:val="Default"/>
              <w:jc w:val="both"/>
              <w:rPr>
                <w:rFonts w:ascii="Times New Roman" w:hAnsi="Times New Roman" w:cs="Times New Roman"/>
                <w:sz w:val="20"/>
                <w:szCs w:val="20"/>
              </w:rPr>
            </w:pPr>
          </w:p>
          <w:p w14:paraId="61084306" w14:textId="77777777" w:rsidR="001C0ED6" w:rsidRPr="00676FD1" w:rsidRDefault="001C0ED6" w:rsidP="001C0ED6">
            <w:pPr>
              <w:pStyle w:val="Default"/>
              <w:jc w:val="both"/>
              <w:rPr>
                <w:rFonts w:ascii="Times New Roman" w:hAnsi="Times New Roman" w:cs="Times New Roman"/>
                <w:sz w:val="20"/>
                <w:szCs w:val="20"/>
              </w:rPr>
            </w:pPr>
          </w:p>
        </w:tc>
      </w:tr>
      <w:tr w:rsidR="001C0ED6" w14:paraId="72B68F03" w14:textId="77777777" w:rsidTr="0000356F">
        <w:tc>
          <w:tcPr>
            <w:tcW w:w="5244" w:type="dxa"/>
            <w:shd w:val="clear" w:color="auto" w:fill="F2F2F2" w:themeFill="background1" w:themeFillShade="F2"/>
            <w:vAlign w:val="center"/>
          </w:tcPr>
          <w:p w14:paraId="42D885F3" w14:textId="77777777"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07979439" w14:textId="77777777" w:rsidR="001C0ED6" w:rsidRPr="00E10884" w:rsidRDefault="001C0ED6" w:rsidP="001C0ED6">
            <w:pPr>
              <w:jc w:val="both"/>
              <w:rPr>
                <w:b/>
                <w:i w:val="0"/>
                <w:color w:val="000000" w:themeColor="text1"/>
                <w:sz w:val="16"/>
                <w:szCs w:val="16"/>
              </w:rPr>
            </w:pPr>
          </w:p>
          <w:p w14:paraId="5D1DF31F" w14:textId="77777777"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104D0BD" w14:textId="77777777" w:rsidR="001C0ED6" w:rsidRPr="00B92051" w:rsidRDefault="001C0ED6" w:rsidP="001C0ED6">
            <w:pPr>
              <w:rPr>
                <w:i w:val="0"/>
                <w:sz w:val="20"/>
              </w:rPr>
            </w:pPr>
            <w:r w:rsidRPr="00B92051">
              <w:rPr>
                <w:i w:val="0"/>
                <w:sz w:val="20"/>
              </w:rPr>
              <w:t>DOKAZILO:</w:t>
            </w:r>
          </w:p>
          <w:p w14:paraId="10C8D2C2" w14:textId="77777777" w:rsidR="001C0ED6" w:rsidRPr="00B70B7E" w:rsidRDefault="001C0ED6" w:rsidP="001C0ED6">
            <w:pPr>
              <w:jc w:val="both"/>
              <w:rPr>
                <w:i w:val="0"/>
                <w:sz w:val="20"/>
              </w:rPr>
            </w:pPr>
            <w:r w:rsidRPr="00B70B7E">
              <w:rPr>
                <w:i w:val="0"/>
                <w:sz w:val="20"/>
              </w:rPr>
              <w:t>Izpolnjen ESPD obrazec.</w:t>
            </w:r>
          </w:p>
          <w:p w14:paraId="034A05C4" w14:textId="77777777" w:rsidR="001C0ED6" w:rsidRPr="00B70B7E" w:rsidRDefault="001C0ED6" w:rsidP="001C0ED6">
            <w:pPr>
              <w:jc w:val="both"/>
              <w:rPr>
                <w:i w:val="0"/>
                <w:sz w:val="20"/>
              </w:rPr>
            </w:pPr>
          </w:p>
          <w:p w14:paraId="49CBE6E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2E65F653" w14:textId="77777777" w:rsidR="001C0ED6" w:rsidRPr="00B70B7E" w:rsidRDefault="001C0ED6" w:rsidP="001C0ED6">
            <w:pPr>
              <w:jc w:val="both"/>
              <w:rPr>
                <w:i w:val="0"/>
                <w:sz w:val="20"/>
              </w:rPr>
            </w:pPr>
          </w:p>
          <w:p w14:paraId="18A7A6CC" w14:textId="77777777" w:rsidR="001C0ED6" w:rsidRPr="00676FD1" w:rsidRDefault="001C0ED6" w:rsidP="001C0ED6">
            <w:pPr>
              <w:pStyle w:val="Default"/>
              <w:rPr>
                <w:rFonts w:ascii="Times New Roman" w:hAnsi="Times New Roman" w:cs="Times New Roman"/>
                <w:sz w:val="20"/>
                <w:szCs w:val="20"/>
              </w:rPr>
            </w:pPr>
          </w:p>
        </w:tc>
      </w:tr>
      <w:tr w:rsidR="001C0ED6" w14:paraId="015FB09C" w14:textId="77777777" w:rsidTr="007565C6">
        <w:tc>
          <w:tcPr>
            <w:tcW w:w="5244" w:type="dxa"/>
            <w:shd w:val="clear" w:color="auto" w:fill="F2F2F2" w:themeFill="background1" w:themeFillShade="F2"/>
            <w:vAlign w:val="center"/>
          </w:tcPr>
          <w:p w14:paraId="60995B0D"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46F064" w14:textId="77777777" w:rsidR="001C0ED6" w:rsidRDefault="001C0ED6" w:rsidP="001C0ED6">
            <w:pPr>
              <w:jc w:val="both"/>
              <w:rPr>
                <w:b/>
                <w:bCs/>
                <w:i w:val="0"/>
                <w:iCs/>
                <w:color w:val="000000"/>
                <w:sz w:val="20"/>
              </w:rPr>
            </w:pPr>
          </w:p>
          <w:p w14:paraId="1A811109" w14:textId="77777777" w:rsidR="001C0ED6" w:rsidRPr="008A5EC2" w:rsidRDefault="001C0ED6" w:rsidP="001C0ED6">
            <w:pPr>
              <w:jc w:val="both"/>
              <w:rPr>
                <w:b/>
                <w:bCs/>
                <w:i w:val="0"/>
                <w:sz w:val="20"/>
              </w:rPr>
            </w:pPr>
            <w:r w:rsidRPr="00006084">
              <w:rPr>
                <w:b/>
                <w:bCs/>
                <w:i w:val="0"/>
                <w:sz w:val="20"/>
              </w:rPr>
              <w:lastRenderedPageBreak/>
              <w:t>Naročnik bo pri presoji obstoja razloga za izključitev upošteval sklep Ustavnega sodišča Republike Slovenije, številka U-I-180/19-17 z dne 7. 11. 2019.</w:t>
            </w:r>
          </w:p>
          <w:p w14:paraId="64773E8A" w14:textId="77777777" w:rsidR="001C0ED6" w:rsidRDefault="001C0ED6" w:rsidP="001C0ED6">
            <w:pPr>
              <w:jc w:val="both"/>
              <w:rPr>
                <w:rFonts w:cs="Arial"/>
                <w:b/>
                <w:i w:val="0"/>
                <w:iCs/>
                <w:color w:val="000000" w:themeColor="text1"/>
                <w:sz w:val="20"/>
              </w:rPr>
            </w:pPr>
          </w:p>
          <w:p w14:paraId="4DA71DC8" w14:textId="77777777"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F2E5FD8" w14:textId="77777777" w:rsidR="001C0ED6" w:rsidRPr="00B92051" w:rsidRDefault="001C0ED6" w:rsidP="001C0ED6">
            <w:pPr>
              <w:jc w:val="both"/>
              <w:rPr>
                <w:i w:val="0"/>
                <w:sz w:val="20"/>
              </w:rPr>
            </w:pPr>
            <w:r w:rsidRPr="00B92051">
              <w:rPr>
                <w:i w:val="0"/>
                <w:sz w:val="20"/>
              </w:rPr>
              <w:lastRenderedPageBreak/>
              <w:t>DOKAZILO:</w:t>
            </w:r>
          </w:p>
          <w:p w14:paraId="511FA14F" w14:textId="77777777" w:rsidR="001C0ED6" w:rsidRPr="00B70B7E" w:rsidRDefault="001C0ED6" w:rsidP="001C0ED6">
            <w:pPr>
              <w:jc w:val="both"/>
              <w:rPr>
                <w:i w:val="0"/>
                <w:sz w:val="20"/>
              </w:rPr>
            </w:pPr>
            <w:r w:rsidRPr="00B70B7E">
              <w:rPr>
                <w:i w:val="0"/>
                <w:sz w:val="20"/>
              </w:rPr>
              <w:t>Izpolnjen ESPD obrazec.</w:t>
            </w:r>
          </w:p>
          <w:p w14:paraId="457C243F" w14:textId="77777777" w:rsidR="001C0ED6" w:rsidRPr="00B70B7E" w:rsidRDefault="001C0ED6" w:rsidP="001C0ED6">
            <w:pPr>
              <w:jc w:val="both"/>
              <w:rPr>
                <w:i w:val="0"/>
                <w:sz w:val="20"/>
              </w:rPr>
            </w:pPr>
          </w:p>
          <w:p w14:paraId="468768D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53CDE5C8" w14:textId="77777777" w:rsidR="001C0ED6" w:rsidRPr="00B70B7E" w:rsidRDefault="001C0ED6" w:rsidP="001C0ED6">
            <w:pPr>
              <w:jc w:val="both"/>
              <w:rPr>
                <w:i w:val="0"/>
                <w:sz w:val="20"/>
              </w:rPr>
            </w:pPr>
          </w:p>
          <w:p w14:paraId="1CF51628" w14:textId="77777777" w:rsidR="001C0ED6" w:rsidRPr="0000356F" w:rsidRDefault="001C0ED6" w:rsidP="001C0ED6">
            <w:pPr>
              <w:jc w:val="both"/>
              <w:rPr>
                <w:i w:val="0"/>
                <w:sz w:val="20"/>
              </w:rPr>
            </w:pPr>
          </w:p>
        </w:tc>
      </w:tr>
      <w:tr w:rsidR="00EA1DA8" w:rsidRPr="007565C6" w14:paraId="5C988792" w14:textId="77777777" w:rsidTr="009742DF">
        <w:tc>
          <w:tcPr>
            <w:tcW w:w="9213" w:type="dxa"/>
            <w:gridSpan w:val="2"/>
            <w:shd w:val="clear" w:color="auto" w:fill="F2F2F2" w:themeFill="background1" w:themeFillShade="F2"/>
          </w:tcPr>
          <w:p w14:paraId="4F070D5D" w14:textId="77777777" w:rsidR="00A460E4" w:rsidRPr="00006084"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tc>
      </w:tr>
      <w:tr w:rsidR="001C0ED6" w14:paraId="7E7150BF" w14:textId="77777777" w:rsidTr="0070459D">
        <w:tc>
          <w:tcPr>
            <w:tcW w:w="5244" w:type="dxa"/>
            <w:shd w:val="clear" w:color="auto" w:fill="F2F2F2" w:themeFill="background1" w:themeFillShade="F2"/>
            <w:vAlign w:val="center"/>
          </w:tcPr>
          <w:p w14:paraId="6295C8B9" w14:textId="77777777"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2742557F"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6D6BF61" w14:textId="77777777" w:rsidR="001C0ED6" w:rsidRPr="003A4777" w:rsidRDefault="001C0ED6" w:rsidP="001C0ED6">
            <w:pPr>
              <w:jc w:val="both"/>
              <w:rPr>
                <w:i w:val="0"/>
                <w:sz w:val="18"/>
                <w:szCs w:val="18"/>
              </w:rPr>
            </w:pPr>
            <w:r w:rsidRPr="003A4777">
              <w:rPr>
                <w:i w:val="0"/>
                <w:sz w:val="18"/>
                <w:szCs w:val="18"/>
              </w:rPr>
              <w:t>Izpolnjen ESPD obrazec.</w:t>
            </w:r>
          </w:p>
          <w:p w14:paraId="6778C8B3" w14:textId="77777777" w:rsidR="001C0ED6" w:rsidRPr="003A4777" w:rsidRDefault="001C0ED6" w:rsidP="001C0ED6">
            <w:pPr>
              <w:jc w:val="both"/>
              <w:rPr>
                <w:i w:val="0"/>
                <w:sz w:val="18"/>
                <w:szCs w:val="18"/>
              </w:rPr>
            </w:pPr>
          </w:p>
          <w:p w14:paraId="1FB85A6A" w14:textId="77777777"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36EA38E9" w14:textId="77777777" w:rsidTr="00A460E4">
        <w:tc>
          <w:tcPr>
            <w:tcW w:w="5244" w:type="dxa"/>
            <w:shd w:val="clear" w:color="auto" w:fill="F2F2F2" w:themeFill="background1" w:themeFillShade="F2"/>
          </w:tcPr>
          <w:p w14:paraId="5C33B116" w14:textId="77777777" w:rsidR="00A460E4" w:rsidRDefault="00A460E4" w:rsidP="00A460E4">
            <w:pPr>
              <w:jc w:val="both"/>
              <w:rPr>
                <w:b/>
                <w:i w:val="0"/>
                <w:sz w:val="20"/>
              </w:rPr>
            </w:pPr>
            <w:r w:rsidRPr="00A460E4">
              <w:rPr>
                <w:b/>
                <w:i w:val="0"/>
                <w:sz w:val="20"/>
              </w:rPr>
              <w:t>2. Gospodarski subjekt mora izkazovati, da na dan, ko poteče rok za oddajo p</w:t>
            </w:r>
            <w:r w:rsidR="009E42B7">
              <w:rPr>
                <w:b/>
                <w:i w:val="0"/>
                <w:sz w:val="20"/>
              </w:rPr>
              <w:t>onudbe</w:t>
            </w:r>
            <w:r w:rsidRPr="00A460E4">
              <w:rPr>
                <w:b/>
                <w:i w:val="0"/>
                <w:sz w:val="20"/>
              </w:rPr>
              <w:t xml:space="preserve"> ni imel dospelih neporavnanih obveznosti.</w:t>
            </w:r>
          </w:p>
          <w:p w14:paraId="461D8304" w14:textId="77777777" w:rsidR="00A460E4" w:rsidRPr="00A460E4" w:rsidRDefault="00A460E4" w:rsidP="00A460E4">
            <w:pPr>
              <w:jc w:val="both"/>
              <w:rPr>
                <w:b/>
                <w:i w:val="0"/>
                <w:sz w:val="20"/>
              </w:rPr>
            </w:pPr>
          </w:p>
          <w:p w14:paraId="75380B1D" w14:textId="77777777" w:rsidR="00A460E4" w:rsidRPr="00A460E4" w:rsidRDefault="00A460E4" w:rsidP="00A460E4">
            <w:pPr>
              <w:pStyle w:val="Default"/>
              <w:rPr>
                <w:rFonts w:ascii="Times New Roman" w:hAnsi="Times New Roman" w:cs="Times New Roman"/>
                <w:b/>
                <w:sz w:val="20"/>
                <w:szCs w:val="20"/>
              </w:rPr>
            </w:pPr>
            <w:r w:rsidRPr="00A460E4">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020F4F80" w14:textId="77777777" w:rsidR="00A460E4" w:rsidRPr="00A460E4" w:rsidRDefault="00A460E4" w:rsidP="00A460E4">
            <w:pPr>
              <w:jc w:val="both"/>
              <w:rPr>
                <w:i w:val="0"/>
                <w:sz w:val="20"/>
              </w:rPr>
            </w:pPr>
            <w:r w:rsidRPr="00A460E4">
              <w:rPr>
                <w:i w:val="0"/>
                <w:sz w:val="20"/>
              </w:rPr>
              <w:t>DOKAZILO:</w:t>
            </w:r>
          </w:p>
          <w:p w14:paraId="20698DA3" w14:textId="77777777" w:rsidR="00A460E4" w:rsidRPr="00A460E4" w:rsidRDefault="00A460E4" w:rsidP="00A460E4">
            <w:pPr>
              <w:jc w:val="both"/>
              <w:rPr>
                <w:i w:val="0"/>
                <w:sz w:val="20"/>
              </w:rPr>
            </w:pPr>
            <w:r w:rsidRPr="00A460E4">
              <w:rPr>
                <w:i w:val="0"/>
                <w:sz w:val="20"/>
              </w:rPr>
              <w:t>Izpolnjen ESPD obrazec.</w:t>
            </w:r>
          </w:p>
          <w:p w14:paraId="0C6B592C" w14:textId="77777777" w:rsidR="00A460E4" w:rsidRPr="00A460E4" w:rsidRDefault="00A460E4" w:rsidP="00A460E4">
            <w:pPr>
              <w:jc w:val="both"/>
              <w:rPr>
                <w:i w:val="0"/>
                <w:sz w:val="20"/>
              </w:rPr>
            </w:pPr>
          </w:p>
          <w:p w14:paraId="0D48A4E2" w14:textId="77777777"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5DF77198" w14:textId="77777777" w:rsidTr="00B42EA8">
        <w:tc>
          <w:tcPr>
            <w:tcW w:w="5244" w:type="dxa"/>
            <w:shd w:val="clear" w:color="auto" w:fill="F2F2F2" w:themeFill="background1" w:themeFillShade="F2"/>
          </w:tcPr>
          <w:p w14:paraId="52960F12" w14:textId="77777777" w:rsidR="00A460E4" w:rsidRPr="007C22DC" w:rsidRDefault="00B53706" w:rsidP="00A460E4">
            <w:pPr>
              <w:jc w:val="both"/>
              <w:rPr>
                <w:rFonts w:eastAsia="Calibri"/>
                <w:b/>
                <w:bCs/>
                <w:i w:val="0"/>
                <w:color w:val="000000" w:themeColor="text1"/>
                <w:sz w:val="20"/>
                <w:lang w:eastAsia="en-US"/>
              </w:rPr>
            </w:pPr>
            <w:r>
              <w:rPr>
                <w:rFonts w:eastAsia="Calibri"/>
                <w:b/>
                <w:bCs/>
                <w:i w:val="0"/>
                <w:color w:val="000000" w:themeColor="text1"/>
                <w:sz w:val="20"/>
                <w:lang w:eastAsia="en-US"/>
              </w:rPr>
              <w:t>3</w:t>
            </w:r>
            <w:r w:rsidR="00A460E4" w:rsidRPr="007C22DC">
              <w:rPr>
                <w:rFonts w:eastAsia="Calibri"/>
                <w:b/>
                <w:bCs/>
                <w:i w:val="0"/>
                <w:color w:val="000000" w:themeColor="text1"/>
                <w:sz w:val="20"/>
                <w:lang w:eastAsia="en-US"/>
              </w:rPr>
              <w:t>. REFERENČNI POGOJ</w:t>
            </w:r>
          </w:p>
          <w:p w14:paraId="730896B3" w14:textId="143F028C" w:rsidR="004A4055" w:rsidRDefault="004A4055" w:rsidP="004A4055">
            <w:pPr>
              <w:jc w:val="both"/>
              <w:rPr>
                <w:b/>
                <w:i w:val="0"/>
                <w:sz w:val="20"/>
              </w:rPr>
            </w:pPr>
            <w:r w:rsidRPr="00B84EFD">
              <w:rPr>
                <w:b/>
                <w:i w:val="0"/>
                <w:sz w:val="20"/>
              </w:rPr>
              <w:t xml:space="preserve">Gospodarski subjekt ali skupina gospodarskih subjektov v okviru skupne prijave, mora izkazati, da je v obdobju od 1.1.2014 kvalitetno, strokovno in v skladu s pogodbenimi določili uspešno izvedel in zaključil: </w:t>
            </w:r>
          </w:p>
          <w:p w14:paraId="5051749F" w14:textId="5FF3E7B4" w:rsidR="004A4055" w:rsidRDefault="004A4055" w:rsidP="004A4055">
            <w:pPr>
              <w:jc w:val="both"/>
              <w:rPr>
                <w:b/>
                <w:i w:val="0"/>
                <w:sz w:val="20"/>
              </w:rPr>
            </w:pPr>
          </w:p>
          <w:p w14:paraId="46A14785" w14:textId="7F2E6323" w:rsidR="0074451D" w:rsidRDefault="0074451D" w:rsidP="0074451D">
            <w:pPr>
              <w:pStyle w:val="Odstavekseznama"/>
              <w:numPr>
                <w:ilvl w:val="0"/>
                <w:numId w:val="22"/>
              </w:numPr>
              <w:rPr>
                <w:b/>
                <w:i w:val="0"/>
                <w:sz w:val="20"/>
              </w:rPr>
            </w:pPr>
            <w:r w:rsidRPr="0074451D">
              <w:rPr>
                <w:b/>
                <w:i w:val="0"/>
                <w:sz w:val="20"/>
              </w:rPr>
              <w:t>vsaj dva projekta postavitve in  vgradnje urbane opreme</w:t>
            </w:r>
            <w:r w:rsidR="00394AF5">
              <w:rPr>
                <w:b/>
                <w:i w:val="0"/>
                <w:sz w:val="20"/>
              </w:rPr>
              <w:t xml:space="preserve"> (postavitev </w:t>
            </w:r>
            <w:r w:rsidR="00FC1247">
              <w:rPr>
                <w:b/>
                <w:i w:val="0"/>
                <w:sz w:val="20"/>
              </w:rPr>
              <w:t xml:space="preserve">avtomatskih </w:t>
            </w:r>
            <w:r w:rsidR="00394AF5">
              <w:rPr>
                <w:b/>
                <w:i w:val="0"/>
                <w:sz w:val="20"/>
              </w:rPr>
              <w:t xml:space="preserve">potopnih stebričkov, </w:t>
            </w:r>
            <w:r w:rsidR="00FC1247">
              <w:rPr>
                <w:b/>
                <w:i w:val="0"/>
                <w:sz w:val="20"/>
              </w:rPr>
              <w:t xml:space="preserve">litoželeznih </w:t>
            </w:r>
            <w:r w:rsidR="00394AF5">
              <w:rPr>
                <w:b/>
                <w:i w:val="0"/>
                <w:sz w:val="20"/>
              </w:rPr>
              <w:t>stebričkov, manjša gradbena dela</w:t>
            </w:r>
            <w:r w:rsidR="00FC1247">
              <w:rPr>
                <w:b/>
                <w:i w:val="0"/>
                <w:sz w:val="20"/>
              </w:rPr>
              <w:t xml:space="preserve"> ipd.</w:t>
            </w:r>
            <w:r w:rsidR="00394AF5">
              <w:rPr>
                <w:b/>
                <w:i w:val="0"/>
                <w:sz w:val="20"/>
              </w:rPr>
              <w:t>)</w:t>
            </w:r>
            <w:r w:rsidRPr="0074451D">
              <w:rPr>
                <w:b/>
                <w:i w:val="0"/>
                <w:sz w:val="20"/>
              </w:rPr>
              <w:t>, vsakega v vrednosti najmanj 200.000,00 EUR.</w:t>
            </w:r>
          </w:p>
          <w:p w14:paraId="319E3FF5" w14:textId="77777777" w:rsidR="00581C96" w:rsidRPr="0074451D" w:rsidRDefault="00581C96" w:rsidP="00581C96">
            <w:pPr>
              <w:pStyle w:val="Odstavekseznama"/>
              <w:ind w:left="360"/>
              <w:rPr>
                <w:b/>
                <w:i w:val="0"/>
                <w:sz w:val="20"/>
              </w:rPr>
            </w:pPr>
          </w:p>
          <w:p w14:paraId="48069B8C" w14:textId="552088D3" w:rsidR="00A460E4" w:rsidRPr="004A4055" w:rsidRDefault="00A460E4" w:rsidP="004A4055">
            <w:pPr>
              <w:jc w:val="both"/>
              <w:rPr>
                <w:rFonts w:eastAsia="Calibri"/>
                <w:b/>
                <w:bCs/>
                <w:i w:val="0"/>
                <w:color w:val="000000" w:themeColor="text1"/>
                <w:sz w:val="20"/>
                <w:lang w:eastAsia="en-US"/>
              </w:rPr>
            </w:pPr>
          </w:p>
        </w:tc>
        <w:tc>
          <w:tcPr>
            <w:tcW w:w="3969" w:type="dxa"/>
            <w:vAlign w:val="center"/>
          </w:tcPr>
          <w:p w14:paraId="408A34B5" w14:textId="77777777" w:rsidR="00A460E4" w:rsidRPr="00B53706" w:rsidRDefault="00A460E4" w:rsidP="00A460E4">
            <w:pPr>
              <w:jc w:val="both"/>
              <w:rPr>
                <w:i w:val="0"/>
                <w:sz w:val="20"/>
              </w:rPr>
            </w:pPr>
            <w:r w:rsidRPr="00B53706">
              <w:rPr>
                <w:i w:val="0"/>
                <w:sz w:val="20"/>
              </w:rPr>
              <w:t>DOKAZILO:</w:t>
            </w:r>
          </w:p>
          <w:p w14:paraId="1114DE58" w14:textId="02E0D7DB" w:rsidR="00A460E4" w:rsidRPr="00B53706" w:rsidRDefault="00A460E4" w:rsidP="00A460E4">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Izpolnjen ESPD obrazec</w:t>
            </w:r>
            <w:r w:rsidR="00B93B52">
              <w:rPr>
                <w:rFonts w:ascii="Times New Roman" w:hAnsi="Times New Roman" w:cs="Times New Roman"/>
                <w:color w:val="000000" w:themeColor="text1"/>
                <w:sz w:val="20"/>
                <w:szCs w:val="20"/>
              </w:rPr>
              <w:t xml:space="preserve"> in</w:t>
            </w:r>
            <w:r w:rsidR="00B93B52" w:rsidRPr="00B53706">
              <w:rPr>
                <w:rFonts w:ascii="Times New Roman" w:hAnsi="Times New Roman" w:cs="Times New Roman"/>
                <w:color w:val="000000" w:themeColor="text1"/>
                <w:sz w:val="20"/>
                <w:szCs w:val="20"/>
              </w:rPr>
              <w:t xml:space="preserve"> Referenčn</w:t>
            </w:r>
            <w:r w:rsidR="00B93B52">
              <w:rPr>
                <w:rFonts w:ascii="Times New Roman" w:hAnsi="Times New Roman" w:cs="Times New Roman"/>
                <w:color w:val="000000" w:themeColor="text1"/>
                <w:sz w:val="20"/>
                <w:szCs w:val="20"/>
              </w:rPr>
              <w:t>o</w:t>
            </w:r>
            <w:r w:rsidR="00B93B52" w:rsidRPr="00B53706">
              <w:rPr>
                <w:rFonts w:ascii="Times New Roman" w:hAnsi="Times New Roman" w:cs="Times New Roman"/>
                <w:color w:val="000000" w:themeColor="text1"/>
                <w:sz w:val="20"/>
                <w:szCs w:val="20"/>
              </w:rPr>
              <w:t xml:space="preserve"> tabel</w:t>
            </w:r>
            <w:r w:rsidR="00B93B52">
              <w:rPr>
                <w:rFonts w:ascii="Times New Roman" w:hAnsi="Times New Roman" w:cs="Times New Roman"/>
                <w:color w:val="000000" w:themeColor="text1"/>
                <w:sz w:val="20"/>
                <w:szCs w:val="20"/>
              </w:rPr>
              <w:t>o</w:t>
            </w:r>
            <w:r w:rsidR="00B93B52" w:rsidRPr="00B53706">
              <w:rPr>
                <w:rFonts w:ascii="Times New Roman" w:hAnsi="Times New Roman" w:cs="Times New Roman"/>
                <w:color w:val="000000" w:themeColor="text1"/>
                <w:sz w:val="20"/>
                <w:szCs w:val="20"/>
              </w:rPr>
              <w:t xml:space="preserve"> </w:t>
            </w:r>
            <w:r w:rsidRPr="00B53706">
              <w:rPr>
                <w:rFonts w:ascii="Times New Roman" w:hAnsi="Times New Roman" w:cs="Times New Roman"/>
                <w:color w:val="000000" w:themeColor="text1"/>
                <w:sz w:val="20"/>
                <w:szCs w:val="20"/>
              </w:rPr>
              <w:t xml:space="preserve">(priloga </w:t>
            </w:r>
            <w:r w:rsidR="00B53706" w:rsidRPr="00B53706">
              <w:rPr>
                <w:rFonts w:ascii="Times New Roman" w:hAnsi="Times New Roman" w:cs="Times New Roman"/>
                <w:color w:val="000000" w:themeColor="text1"/>
                <w:sz w:val="20"/>
                <w:szCs w:val="20"/>
              </w:rPr>
              <w:t>5</w:t>
            </w:r>
            <w:r w:rsidR="00F01207">
              <w:rPr>
                <w:rFonts w:ascii="Times New Roman" w:hAnsi="Times New Roman" w:cs="Times New Roman"/>
                <w:color w:val="000000" w:themeColor="text1"/>
                <w:sz w:val="20"/>
                <w:szCs w:val="20"/>
              </w:rPr>
              <w:t xml:space="preserve"> </w:t>
            </w:r>
            <w:r w:rsidRPr="00B53706">
              <w:rPr>
                <w:rFonts w:ascii="Times New Roman" w:hAnsi="Times New Roman" w:cs="Times New Roman"/>
                <w:color w:val="000000" w:themeColor="text1"/>
                <w:sz w:val="20"/>
                <w:szCs w:val="20"/>
              </w:rPr>
              <w:t>i</w:t>
            </w:r>
            <w:r w:rsidR="00B53706" w:rsidRPr="00B53706">
              <w:rPr>
                <w:rFonts w:ascii="Times New Roman" w:hAnsi="Times New Roman" w:cs="Times New Roman"/>
                <w:color w:val="000000" w:themeColor="text1"/>
                <w:sz w:val="20"/>
                <w:szCs w:val="20"/>
              </w:rPr>
              <w:t>n Referenčna potrdila (priloga 5</w:t>
            </w:r>
            <w:r w:rsidRPr="00B53706">
              <w:rPr>
                <w:rFonts w:ascii="Times New Roman" w:hAnsi="Times New Roman" w:cs="Times New Roman"/>
                <w:color w:val="000000" w:themeColor="text1"/>
                <w:sz w:val="20"/>
                <w:szCs w:val="20"/>
              </w:rPr>
              <w:t>/</w:t>
            </w:r>
            <w:r w:rsidR="00F01207">
              <w:rPr>
                <w:rFonts w:ascii="Times New Roman" w:hAnsi="Times New Roman" w:cs="Times New Roman"/>
                <w:color w:val="000000" w:themeColor="text1"/>
                <w:sz w:val="20"/>
                <w:szCs w:val="20"/>
              </w:rPr>
              <w:t>1</w:t>
            </w:r>
            <w:r w:rsidRPr="00B53706">
              <w:rPr>
                <w:rFonts w:ascii="Times New Roman" w:hAnsi="Times New Roman" w:cs="Times New Roman"/>
                <w:color w:val="000000" w:themeColor="text1"/>
                <w:sz w:val="20"/>
                <w:szCs w:val="20"/>
              </w:rPr>
              <w:t>).</w:t>
            </w:r>
          </w:p>
          <w:p w14:paraId="68A2A098" w14:textId="77777777" w:rsidR="00A460E4" w:rsidRPr="00B53706" w:rsidRDefault="00A460E4" w:rsidP="00A460E4">
            <w:pPr>
              <w:pStyle w:val="Default"/>
              <w:jc w:val="both"/>
              <w:rPr>
                <w:rFonts w:ascii="Times New Roman" w:hAnsi="Times New Roman" w:cs="Times New Roman"/>
                <w:color w:val="000000" w:themeColor="text1"/>
                <w:sz w:val="20"/>
                <w:szCs w:val="20"/>
              </w:rPr>
            </w:pPr>
          </w:p>
          <w:p w14:paraId="41F7E420" w14:textId="77777777" w:rsidR="00A460E4" w:rsidRPr="00B53706" w:rsidRDefault="00A460E4" w:rsidP="00A460E4">
            <w:pPr>
              <w:pStyle w:val="Default"/>
              <w:jc w:val="both"/>
              <w:rPr>
                <w:i/>
                <w:sz w:val="20"/>
              </w:rPr>
            </w:pPr>
            <w:r w:rsidRPr="00B53706">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0BE6690D" w14:textId="77777777" w:rsidTr="00B42EA8">
        <w:tc>
          <w:tcPr>
            <w:tcW w:w="5244" w:type="dxa"/>
            <w:shd w:val="clear" w:color="auto" w:fill="F2F2F2" w:themeFill="background1" w:themeFillShade="F2"/>
          </w:tcPr>
          <w:p w14:paraId="78CDC97A" w14:textId="77777777" w:rsidR="00A460E4" w:rsidRPr="00581C96" w:rsidRDefault="00A460E4" w:rsidP="00A460E4">
            <w:pPr>
              <w:jc w:val="both"/>
              <w:rPr>
                <w:rFonts w:cs="Tahoma"/>
                <w:b/>
                <w:i w:val="0"/>
                <w:sz w:val="20"/>
              </w:rPr>
            </w:pPr>
            <w:r w:rsidRPr="00581C96">
              <w:rPr>
                <w:b/>
                <w:i w:val="0"/>
                <w:sz w:val="20"/>
              </w:rPr>
              <w:t>4. KADROVSKE ZMOGLJIVOSTI</w:t>
            </w:r>
          </w:p>
          <w:p w14:paraId="09B757CB" w14:textId="5364EF97" w:rsidR="00A460E4" w:rsidRPr="00581C96" w:rsidRDefault="00A460E4" w:rsidP="00A460E4">
            <w:pPr>
              <w:suppressAutoHyphens/>
              <w:jc w:val="both"/>
              <w:rPr>
                <w:b/>
                <w:i w:val="0"/>
                <w:sz w:val="20"/>
              </w:rPr>
            </w:pPr>
            <w:r w:rsidRPr="00581C96">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62484AB2" w14:textId="0A667C83" w:rsidR="004A4055" w:rsidRPr="00581C96" w:rsidRDefault="004A4055" w:rsidP="00A460E4">
            <w:pPr>
              <w:suppressAutoHyphens/>
              <w:jc w:val="both"/>
              <w:rPr>
                <w:b/>
                <w:i w:val="0"/>
                <w:sz w:val="20"/>
              </w:rPr>
            </w:pPr>
          </w:p>
          <w:p w14:paraId="60016AAA" w14:textId="0BFACEA3" w:rsidR="00CB5982" w:rsidRPr="00581C96" w:rsidRDefault="00842D69" w:rsidP="0074451D">
            <w:pPr>
              <w:pStyle w:val="Odstavekseznama"/>
              <w:numPr>
                <w:ilvl w:val="0"/>
                <w:numId w:val="22"/>
              </w:numPr>
              <w:suppressAutoHyphens/>
              <w:jc w:val="both"/>
              <w:rPr>
                <w:b/>
                <w:i w:val="0"/>
                <w:sz w:val="20"/>
              </w:rPr>
            </w:pPr>
            <w:r w:rsidRPr="00581C96">
              <w:rPr>
                <w:b/>
                <w:i w:val="0"/>
                <w:sz w:val="20"/>
              </w:rPr>
              <w:t>vodja</w:t>
            </w:r>
            <w:r w:rsidR="0074451D" w:rsidRPr="00581C96">
              <w:rPr>
                <w:b/>
                <w:i w:val="0"/>
                <w:sz w:val="20"/>
              </w:rPr>
              <w:t xml:space="preserve"> </w:t>
            </w:r>
            <w:r w:rsidR="00394AF5" w:rsidRPr="00581C96">
              <w:rPr>
                <w:b/>
                <w:i w:val="0"/>
                <w:sz w:val="20"/>
              </w:rPr>
              <w:t xml:space="preserve">del </w:t>
            </w:r>
          </w:p>
          <w:p w14:paraId="22141114" w14:textId="76DFF6BE" w:rsidR="00CB5982" w:rsidRPr="00581C96" w:rsidRDefault="00CB5982" w:rsidP="00CB5982">
            <w:pPr>
              <w:pStyle w:val="Odstavekseznama"/>
              <w:suppressAutoHyphens/>
              <w:ind w:left="360"/>
              <w:jc w:val="both"/>
              <w:rPr>
                <w:b/>
                <w:i w:val="0"/>
                <w:sz w:val="20"/>
              </w:rPr>
            </w:pPr>
          </w:p>
          <w:p w14:paraId="260F7415" w14:textId="1BFE2FD8" w:rsidR="008F6411" w:rsidRDefault="00CB5982" w:rsidP="00A460E4">
            <w:pPr>
              <w:jc w:val="both"/>
              <w:rPr>
                <w:i w:val="0"/>
                <w:color w:val="000000" w:themeColor="text1"/>
                <w:sz w:val="20"/>
                <w:highlight w:val="yellow"/>
              </w:rPr>
            </w:pPr>
            <w:r w:rsidRPr="00581C96">
              <w:rPr>
                <w:b/>
                <w:i w:val="0"/>
                <w:sz w:val="20"/>
              </w:rPr>
              <w:t xml:space="preserve">Vodja </w:t>
            </w:r>
            <w:r w:rsidR="00617CFE" w:rsidRPr="00581C96">
              <w:rPr>
                <w:b/>
                <w:i w:val="0"/>
                <w:sz w:val="20"/>
              </w:rPr>
              <w:t>del</w:t>
            </w:r>
            <w:r w:rsidRPr="00581C96">
              <w:rPr>
                <w:b/>
                <w:i w:val="0"/>
                <w:sz w:val="20"/>
              </w:rPr>
              <w:t xml:space="preserve"> mora imeti </w:t>
            </w:r>
            <w:r w:rsidR="00F05AB7" w:rsidRPr="00F05AB7">
              <w:rPr>
                <w:b/>
                <w:bCs/>
                <w:i w:val="0"/>
                <w:iCs/>
                <w:sz w:val="20"/>
              </w:rPr>
              <w:t xml:space="preserve">izobrazbo, pridobljeno po študijskih programih najmanj ravni prve stopnje v skladu z zakonom, </w:t>
            </w:r>
            <w:r w:rsidR="00F05AB7" w:rsidRPr="00F05AB7">
              <w:rPr>
                <w:b/>
                <w:bCs/>
                <w:i w:val="0"/>
                <w:iCs/>
                <w:sz w:val="20"/>
              </w:rPr>
              <w:lastRenderedPageBreak/>
              <w:t xml:space="preserve">ki ureja visoko šolstvo, oziroma izobrazbo, ki ustreza ravni izobrazbe, pridobljeni po študijskih programih prve stopnje, ali višješolsko strokovno izobrazbo tehnične smeri s področja gradbeništva ali podobno, ali srednješolsko izobrazbo tehnične smeri s področja gradbeništva ali podobno ter najmanj 3 leta delovnih izkušenj. </w:t>
            </w:r>
          </w:p>
          <w:p w14:paraId="079EC4EC" w14:textId="70F53AF1" w:rsidR="0016018E" w:rsidRDefault="0016018E" w:rsidP="00A460E4">
            <w:pPr>
              <w:jc w:val="both"/>
              <w:rPr>
                <w:i w:val="0"/>
                <w:color w:val="000000" w:themeColor="text1"/>
                <w:sz w:val="20"/>
                <w:highlight w:val="yellow"/>
              </w:rPr>
            </w:pPr>
          </w:p>
          <w:p w14:paraId="5FAE943D" w14:textId="5C2DE3C9" w:rsidR="005D541A" w:rsidRPr="007C22DC" w:rsidRDefault="005D541A" w:rsidP="00A460E4">
            <w:pPr>
              <w:jc w:val="both"/>
              <w:rPr>
                <w:b/>
                <w:i w:val="0"/>
                <w:sz w:val="20"/>
              </w:rPr>
            </w:pPr>
          </w:p>
        </w:tc>
        <w:tc>
          <w:tcPr>
            <w:tcW w:w="3969" w:type="dxa"/>
            <w:vAlign w:val="center"/>
          </w:tcPr>
          <w:p w14:paraId="4779D8B4" w14:textId="77777777" w:rsidR="00A460E4" w:rsidRPr="00B53706" w:rsidRDefault="00A460E4" w:rsidP="00A460E4">
            <w:pPr>
              <w:rPr>
                <w:i w:val="0"/>
                <w:sz w:val="20"/>
              </w:rPr>
            </w:pPr>
            <w:r w:rsidRPr="00B53706">
              <w:rPr>
                <w:i w:val="0"/>
                <w:sz w:val="20"/>
              </w:rPr>
              <w:lastRenderedPageBreak/>
              <w:t>DOKAZILO:</w:t>
            </w:r>
          </w:p>
          <w:p w14:paraId="287B447D" w14:textId="6BEF8A2C" w:rsidR="00A460E4" w:rsidRPr="00B53706" w:rsidRDefault="00A460E4" w:rsidP="00A460E4">
            <w:pPr>
              <w:rPr>
                <w:i w:val="0"/>
                <w:sz w:val="20"/>
              </w:rPr>
            </w:pPr>
            <w:r w:rsidRPr="00B84EFD">
              <w:rPr>
                <w:i w:val="0"/>
                <w:sz w:val="20"/>
              </w:rPr>
              <w:t xml:space="preserve">Izpolnjen ESPD obrazec, Seznam kadrov in referenčna tabela (priloga </w:t>
            </w:r>
            <w:r w:rsidR="00B53706" w:rsidRPr="00B84EFD">
              <w:rPr>
                <w:i w:val="0"/>
                <w:sz w:val="20"/>
              </w:rPr>
              <w:t>6</w:t>
            </w:r>
            <w:r w:rsidR="00DC2505" w:rsidRPr="00B84EFD">
              <w:rPr>
                <w:i w:val="0"/>
                <w:sz w:val="20"/>
              </w:rPr>
              <w:t xml:space="preserve"> in 6/1</w:t>
            </w:r>
            <w:r w:rsidRPr="00B84EFD">
              <w:rPr>
                <w:i w:val="0"/>
                <w:sz w:val="20"/>
              </w:rPr>
              <w:t>), dokazila o izpolnjevanju pogojev v skladu z veljavno področno zakonodajo, referenčna potrdila</w:t>
            </w:r>
            <w:r w:rsidRPr="00B53706">
              <w:rPr>
                <w:i w:val="0"/>
                <w:sz w:val="20"/>
              </w:rPr>
              <w:t xml:space="preserve"> </w:t>
            </w:r>
          </w:p>
          <w:p w14:paraId="1BFF33BF" w14:textId="77777777" w:rsidR="00A460E4" w:rsidRPr="00B53706" w:rsidRDefault="00A460E4" w:rsidP="00A460E4">
            <w:pPr>
              <w:rPr>
                <w:i w:val="0"/>
                <w:sz w:val="20"/>
              </w:rPr>
            </w:pPr>
          </w:p>
          <w:p w14:paraId="2870F30A" w14:textId="3DD1C4B1" w:rsidR="00A460E4" w:rsidRPr="00B53706" w:rsidRDefault="00A460E4" w:rsidP="00A460E4">
            <w:pPr>
              <w:jc w:val="both"/>
              <w:rPr>
                <w:b/>
                <w:i w:val="0"/>
                <w:sz w:val="20"/>
              </w:rPr>
            </w:pPr>
            <w:r w:rsidRPr="00B53706">
              <w:rPr>
                <w:i w:val="0"/>
                <w:sz w:val="20"/>
              </w:rPr>
              <w:t>Iz opisa referenčnega</w:t>
            </w:r>
            <w:r w:rsidR="00787293">
              <w:rPr>
                <w:i w:val="0"/>
                <w:sz w:val="20"/>
              </w:rPr>
              <w:t xml:space="preserve"> posla</w:t>
            </w:r>
            <w:r w:rsidRPr="00B53706">
              <w:rPr>
                <w:i w:val="0"/>
                <w:sz w:val="20"/>
              </w:rPr>
              <w:t xml:space="preserve"> mora biti razvidno, da gre za istovrsten posel, kot so dela, ki jih prevzema.</w:t>
            </w:r>
          </w:p>
          <w:p w14:paraId="10289982" w14:textId="77777777" w:rsidR="00A460E4" w:rsidRPr="00B53706" w:rsidRDefault="00A460E4" w:rsidP="00A460E4">
            <w:pPr>
              <w:jc w:val="both"/>
              <w:rPr>
                <w:i w:val="0"/>
                <w:sz w:val="20"/>
              </w:rPr>
            </w:pPr>
          </w:p>
          <w:p w14:paraId="0095BFA9" w14:textId="77777777" w:rsidR="00A460E4" w:rsidRPr="00B53706" w:rsidRDefault="00A460E4" w:rsidP="00A460E4">
            <w:pPr>
              <w:jc w:val="both"/>
              <w:rPr>
                <w:i w:val="0"/>
                <w:sz w:val="20"/>
              </w:rPr>
            </w:pPr>
            <w:r w:rsidRPr="00B53706">
              <w:rPr>
                <w:i w:val="0"/>
                <w:sz w:val="20"/>
              </w:rPr>
              <w:t xml:space="preserve">Naročnik si pridržuje pravico, da navedbe preveri ter zahteva dokazila (na primer: </w:t>
            </w:r>
            <w:r w:rsidRPr="00B53706">
              <w:rPr>
                <w:i w:val="0"/>
                <w:sz w:val="20"/>
              </w:rPr>
              <w:lastRenderedPageBreak/>
              <w:t>pogodbo z investitorjem ali delodajalcem, obračun, potrdilo o izplačilu, ... ) o izvedbi navedenega referenčnega dela, oziroma navedbe preveri neposredno pri investitorju oziroma delodajalcu.</w:t>
            </w:r>
          </w:p>
        </w:tc>
      </w:tr>
      <w:tr w:rsidR="00B53706" w14:paraId="26E3A57D" w14:textId="77777777" w:rsidTr="00B42EA8">
        <w:tc>
          <w:tcPr>
            <w:tcW w:w="5244" w:type="dxa"/>
            <w:shd w:val="clear" w:color="auto" w:fill="F2F2F2" w:themeFill="background1" w:themeFillShade="F2"/>
          </w:tcPr>
          <w:p w14:paraId="2158C31C" w14:textId="77777777" w:rsidR="00B53706" w:rsidRPr="00B53706" w:rsidRDefault="00B53706" w:rsidP="00B53706">
            <w:pPr>
              <w:jc w:val="both"/>
              <w:rPr>
                <w:b/>
                <w:i w:val="0"/>
                <w:sz w:val="20"/>
              </w:rPr>
            </w:pPr>
            <w:r w:rsidRPr="00B53706">
              <w:rPr>
                <w:b/>
                <w:i w:val="0"/>
                <w:sz w:val="20"/>
              </w:rPr>
              <w:lastRenderedPageBreak/>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6541CEAA" w14:textId="77777777" w:rsidR="00B53706" w:rsidRPr="00B53706" w:rsidRDefault="00B53706" w:rsidP="00B53706">
            <w:pPr>
              <w:jc w:val="both"/>
              <w:rPr>
                <w:b/>
                <w:i w:val="0"/>
                <w:sz w:val="20"/>
              </w:rPr>
            </w:pPr>
          </w:p>
          <w:p w14:paraId="28A24EE0" w14:textId="77777777"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75B8B3F3"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49DC638B" w14:textId="77777777" w:rsidR="00B53706" w:rsidRPr="00B53706" w:rsidRDefault="00B53706" w:rsidP="00B53706">
            <w:pPr>
              <w:rPr>
                <w:i w:val="0"/>
                <w:sz w:val="20"/>
              </w:rPr>
            </w:pPr>
            <w:r w:rsidRPr="00B53706">
              <w:rPr>
                <w:i w:val="0"/>
                <w:sz w:val="20"/>
              </w:rPr>
              <w:t>Izpolnjen ESPD obrazec.</w:t>
            </w:r>
          </w:p>
        </w:tc>
      </w:tr>
      <w:tr w:rsidR="00DB0142" w14:paraId="17B88D18" w14:textId="77777777" w:rsidTr="00B42EA8">
        <w:tc>
          <w:tcPr>
            <w:tcW w:w="5244" w:type="dxa"/>
            <w:shd w:val="clear" w:color="auto" w:fill="F2F2F2" w:themeFill="background1" w:themeFillShade="F2"/>
          </w:tcPr>
          <w:p w14:paraId="10CE6596" w14:textId="77777777" w:rsidR="00DB0142" w:rsidRPr="00006084" w:rsidRDefault="00DB0142" w:rsidP="00DB0142">
            <w:pPr>
              <w:jc w:val="both"/>
              <w:rPr>
                <w:b/>
                <w:bCs/>
                <w:i w:val="0"/>
                <w:iCs/>
                <w:sz w:val="20"/>
              </w:rPr>
            </w:pPr>
            <w:r w:rsidRPr="00006084">
              <w:rPr>
                <w:b/>
                <w:bCs/>
                <w:i w:val="0"/>
                <w:iCs/>
                <w:sz w:val="20"/>
              </w:rPr>
              <w:t>7. Gospodarski subjekt mora</w:t>
            </w:r>
            <w:r w:rsidRPr="00006084">
              <w:rPr>
                <w:b/>
                <w:bCs/>
                <w:i w:val="0"/>
                <w:iCs/>
                <w:color w:val="1F497D"/>
                <w:sz w:val="20"/>
              </w:rPr>
              <w:t xml:space="preserve"> </w:t>
            </w:r>
            <w:r w:rsidRPr="00006084">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591BE303" w14:textId="77777777" w:rsidR="00DB0142" w:rsidRPr="00006084" w:rsidRDefault="00DB0142" w:rsidP="00DB0142">
            <w:pPr>
              <w:jc w:val="both"/>
              <w:rPr>
                <w:i w:val="0"/>
                <w:iCs/>
                <w:sz w:val="20"/>
              </w:rPr>
            </w:pPr>
          </w:p>
          <w:p w14:paraId="1DE0DAC9" w14:textId="77777777" w:rsidR="00DB0142" w:rsidRPr="00006084" w:rsidRDefault="00DB0142" w:rsidP="00DB0142">
            <w:pPr>
              <w:jc w:val="both"/>
              <w:rPr>
                <w:b/>
                <w:i w:val="0"/>
                <w:color w:val="000000" w:themeColor="text1"/>
                <w:sz w:val="20"/>
              </w:rPr>
            </w:pPr>
            <w:r w:rsidRPr="00006084">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6360BB0" w14:textId="77777777" w:rsidR="00DB0142" w:rsidRPr="00006084" w:rsidRDefault="00DB0142" w:rsidP="00DB0142">
            <w:pPr>
              <w:pStyle w:val="Default"/>
              <w:rPr>
                <w:rFonts w:ascii="Times New Roman" w:hAnsi="Times New Roman" w:cs="Times New Roman"/>
                <w:sz w:val="20"/>
                <w:szCs w:val="20"/>
              </w:rPr>
            </w:pPr>
            <w:r w:rsidRPr="00006084">
              <w:rPr>
                <w:rFonts w:ascii="Times New Roman" w:hAnsi="Times New Roman" w:cs="Times New Roman"/>
                <w:sz w:val="20"/>
                <w:szCs w:val="20"/>
              </w:rPr>
              <w:t>DOKAZILO:</w:t>
            </w:r>
          </w:p>
          <w:p w14:paraId="726B4164" w14:textId="3671337D" w:rsidR="00DB0142" w:rsidRPr="00006084" w:rsidRDefault="00DB0142" w:rsidP="00242B78">
            <w:pPr>
              <w:pStyle w:val="Odstavekseznama"/>
              <w:numPr>
                <w:ilvl w:val="0"/>
                <w:numId w:val="28"/>
              </w:numPr>
              <w:rPr>
                <w:i w:val="0"/>
                <w:sz w:val="20"/>
              </w:rPr>
            </w:pPr>
            <w:r w:rsidRPr="00006084">
              <w:rPr>
                <w:i w:val="0"/>
                <w:sz w:val="20"/>
              </w:rPr>
              <w:t>Izjava fizične osebe oziroma odgovorne osebe poslovnega subjekta o nepovezanosti s funkcionarjem ali njegovim družinskim članom (priloga</w:t>
            </w:r>
            <w:r w:rsidR="00B07348">
              <w:rPr>
                <w:i w:val="0"/>
                <w:sz w:val="20"/>
              </w:rPr>
              <w:t xml:space="preserve"> 9</w:t>
            </w:r>
            <w:r w:rsidRPr="00006084">
              <w:rPr>
                <w:i w:val="0"/>
                <w:sz w:val="20"/>
              </w:rPr>
              <w:t>).</w:t>
            </w:r>
          </w:p>
        </w:tc>
      </w:tr>
    </w:tbl>
    <w:p w14:paraId="1E099DA0" w14:textId="77777777" w:rsidR="00F7274D" w:rsidRPr="009E42B7" w:rsidRDefault="00F7274D" w:rsidP="003213A3">
      <w:pPr>
        <w:pStyle w:val="Glava"/>
        <w:tabs>
          <w:tab w:val="clear" w:pos="4536"/>
          <w:tab w:val="clear" w:pos="9072"/>
          <w:tab w:val="left" w:pos="3080"/>
        </w:tabs>
        <w:ind w:left="1080"/>
        <w:jc w:val="both"/>
        <w:rPr>
          <w:i w:val="0"/>
          <w:sz w:val="16"/>
          <w:szCs w:val="16"/>
        </w:rPr>
      </w:pPr>
    </w:p>
    <w:p w14:paraId="3A9CE37D" w14:textId="77777777" w:rsidR="00496763" w:rsidRDefault="00496763" w:rsidP="00ED0823">
      <w:pPr>
        <w:pStyle w:val="Glava"/>
        <w:tabs>
          <w:tab w:val="clear" w:pos="4536"/>
          <w:tab w:val="clear" w:pos="9072"/>
        </w:tabs>
        <w:ind w:left="1080"/>
        <w:jc w:val="both"/>
        <w:rPr>
          <w:i w:val="0"/>
          <w:sz w:val="22"/>
          <w:szCs w:val="22"/>
        </w:rPr>
      </w:pPr>
    </w:p>
    <w:p w14:paraId="2FD007C1"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9575206" w14:textId="77777777" w:rsidR="004A4055" w:rsidRDefault="004A4055" w:rsidP="004A4055">
      <w:pPr>
        <w:ind w:left="1080"/>
        <w:jc w:val="both"/>
        <w:rPr>
          <w:i w:val="0"/>
          <w:sz w:val="22"/>
          <w:szCs w:val="22"/>
        </w:rPr>
      </w:pPr>
    </w:p>
    <w:p w14:paraId="5F2F743B" w14:textId="3B79C3BF" w:rsidR="004A4055" w:rsidRPr="00641F5F" w:rsidRDefault="004A4055" w:rsidP="004A4055">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A8ADF9D" w14:textId="77777777" w:rsidR="004A4055" w:rsidRPr="007B601D" w:rsidRDefault="004A4055" w:rsidP="004A4055">
      <w:pPr>
        <w:ind w:left="1080"/>
        <w:rPr>
          <w:i w:val="0"/>
          <w:sz w:val="12"/>
          <w:szCs w:val="12"/>
        </w:rPr>
      </w:pPr>
    </w:p>
    <w:p w14:paraId="7CB15E40" w14:textId="77777777" w:rsidR="004A4055" w:rsidRPr="0079325B" w:rsidRDefault="004A4055" w:rsidP="004A4055">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 xml:space="preserve">Cene na enoto morajo biti fiksne do končanja </w:t>
      </w:r>
      <w:r>
        <w:rPr>
          <w:i w:val="0"/>
          <w:sz w:val="22"/>
          <w:szCs w:val="22"/>
        </w:rPr>
        <w:t xml:space="preserve">vseh </w:t>
      </w:r>
      <w:r w:rsidRPr="0079325B">
        <w:rPr>
          <w:i w:val="0"/>
          <w:sz w:val="22"/>
          <w:szCs w:val="22"/>
        </w:rPr>
        <w:t>del.</w:t>
      </w:r>
      <w:r>
        <w:rPr>
          <w:i w:val="0"/>
          <w:sz w:val="22"/>
          <w:szCs w:val="22"/>
        </w:rPr>
        <w:t xml:space="preserve"> </w:t>
      </w:r>
      <w:r w:rsidRPr="0079325B">
        <w:rPr>
          <w:i w:val="0"/>
          <w:sz w:val="22"/>
          <w:szCs w:val="22"/>
        </w:rPr>
        <w:t>Davek na dodano vrednost (DDV) mora biti prikazan ločeno.</w:t>
      </w:r>
    </w:p>
    <w:p w14:paraId="5AC64CAE" w14:textId="77777777" w:rsidR="00ED0823" w:rsidRPr="001F30A0" w:rsidRDefault="00ED0823" w:rsidP="00ED0823">
      <w:pPr>
        <w:pStyle w:val="Glava"/>
        <w:tabs>
          <w:tab w:val="clear" w:pos="4536"/>
          <w:tab w:val="clear" w:pos="9072"/>
        </w:tabs>
        <w:ind w:left="1080"/>
        <w:jc w:val="both"/>
        <w:rPr>
          <w:i w:val="0"/>
          <w:sz w:val="22"/>
          <w:szCs w:val="22"/>
        </w:rPr>
      </w:pPr>
    </w:p>
    <w:p w14:paraId="057E9DDF" w14:textId="77777777" w:rsidR="00755493" w:rsidRPr="00CE6C87" w:rsidRDefault="00755493">
      <w:pPr>
        <w:rPr>
          <w:b/>
          <w:bCs/>
          <w:i w:val="0"/>
          <w:kern w:val="28"/>
          <w:sz w:val="16"/>
          <w:szCs w:val="16"/>
        </w:rPr>
      </w:pPr>
    </w:p>
    <w:p w14:paraId="657B3160" w14:textId="77777777" w:rsidR="000840A7" w:rsidRPr="00CE6C87" w:rsidRDefault="000840A7">
      <w:pPr>
        <w:rPr>
          <w:b/>
          <w:bCs/>
          <w:i w:val="0"/>
          <w:kern w:val="28"/>
          <w:sz w:val="16"/>
          <w:szCs w:val="16"/>
        </w:rPr>
      </w:pPr>
    </w:p>
    <w:p w14:paraId="42222703" w14:textId="77777777"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333F7096" w14:textId="77777777" w:rsidR="00C7578A" w:rsidRPr="001F30A0" w:rsidRDefault="00C7578A" w:rsidP="00C7578A">
      <w:pPr>
        <w:jc w:val="both"/>
        <w:rPr>
          <w:i w:val="0"/>
          <w:sz w:val="22"/>
          <w:szCs w:val="22"/>
        </w:rPr>
      </w:pPr>
    </w:p>
    <w:p w14:paraId="23CF03CF" w14:textId="77777777"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7D1E374" w14:textId="77777777" w:rsidR="00B53706" w:rsidRDefault="00B53706" w:rsidP="00C7578A">
      <w:pPr>
        <w:overflowPunct w:val="0"/>
        <w:adjustRightInd w:val="0"/>
        <w:ind w:left="1080"/>
        <w:jc w:val="both"/>
        <w:rPr>
          <w:i w:val="0"/>
          <w:sz w:val="22"/>
          <w:szCs w:val="22"/>
        </w:rPr>
      </w:pPr>
    </w:p>
    <w:p w14:paraId="2A0FCF61" w14:textId="77777777"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B5982">
        <w:rPr>
          <w:b/>
          <w:bCs/>
          <w:i w:val="0"/>
          <w:sz w:val="22"/>
          <w:szCs w:val="22"/>
        </w:rPr>
        <w:lastRenderedPageBreak/>
        <w:t>Finančno zavarovanje za resnost ponudbe</w:t>
      </w:r>
      <w:r w:rsidRPr="00157BE2">
        <w:rPr>
          <w:b/>
          <w:bCs/>
          <w:i w:val="0"/>
          <w:sz w:val="22"/>
          <w:szCs w:val="22"/>
        </w:rPr>
        <w:t xml:space="preserve"> </w:t>
      </w:r>
    </w:p>
    <w:p w14:paraId="3B9387D7" w14:textId="77777777" w:rsidR="00B53706" w:rsidRPr="0079325B" w:rsidRDefault="00B53706" w:rsidP="00B53706">
      <w:pPr>
        <w:overflowPunct w:val="0"/>
        <w:adjustRightInd w:val="0"/>
        <w:ind w:left="1080"/>
        <w:jc w:val="both"/>
        <w:rPr>
          <w:bCs/>
          <w:i w:val="0"/>
          <w:sz w:val="16"/>
          <w:szCs w:val="16"/>
        </w:rPr>
      </w:pPr>
    </w:p>
    <w:p w14:paraId="25CF2783"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72B8F5B"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7D274376"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665408EA" w14:textId="77777777" w:rsidR="00B53706" w:rsidRDefault="00B53706" w:rsidP="00140BD2">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40E6ED5F" w14:textId="77777777" w:rsidR="00B53706" w:rsidRPr="00657F61" w:rsidRDefault="00B53706" w:rsidP="00B53706">
      <w:pPr>
        <w:overflowPunct w:val="0"/>
        <w:adjustRightInd w:val="0"/>
        <w:jc w:val="both"/>
        <w:rPr>
          <w:bCs/>
          <w:i w:val="0"/>
          <w:sz w:val="16"/>
          <w:szCs w:val="16"/>
        </w:rPr>
      </w:pPr>
    </w:p>
    <w:p w14:paraId="762D32B8" w14:textId="07C0B0A9"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w:t>
      </w:r>
      <w:r w:rsidRPr="007A6194">
        <w:rPr>
          <w:i w:val="0"/>
          <w:sz w:val="22"/>
          <w:szCs w:val="22"/>
        </w:rPr>
        <w:t xml:space="preserve">ponudbe. Finančno zavarovanje za resnost ponudbe mora biti predloženo </w:t>
      </w:r>
      <w:r w:rsidRPr="007A6194">
        <w:rPr>
          <w:b/>
          <w:i w:val="0"/>
          <w:sz w:val="22"/>
          <w:szCs w:val="22"/>
        </w:rPr>
        <w:t xml:space="preserve">v višini </w:t>
      </w:r>
      <w:r w:rsidR="007F6C91" w:rsidRPr="007A6194">
        <w:rPr>
          <w:b/>
          <w:i w:val="0"/>
          <w:sz w:val="22"/>
          <w:szCs w:val="22"/>
        </w:rPr>
        <w:t>10</w:t>
      </w:r>
      <w:r w:rsidR="00CB5982" w:rsidRPr="007A6194">
        <w:rPr>
          <w:b/>
          <w:i w:val="0"/>
          <w:sz w:val="22"/>
          <w:szCs w:val="22"/>
        </w:rPr>
        <w:t>.000,00</w:t>
      </w:r>
      <w:r w:rsidRPr="007A6194">
        <w:rPr>
          <w:i w:val="0"/>
          <w:sz w:val="22"/>
          <w:szCs w:val="22"/>
        </w:rPr>
        <w:t xml:space="preserve"> EUR z</w:t>
      </w:r>
      <w:r w:rsidRPr="00F94B16">
        <w:rPr>
          <w:i w:val="0"/>
          <w:sz w:val="22"/>
          <w:szCs w:val="22"/>
        </w:rPr>
        <w:t xml:space="preserve">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3EFFBB8C" w14:textId="77777777" w:rsidR="00B53706" w:rsidRPr="00CE6C87" w:rsidRDefault="00B53706" w:rsidP="00CE6C87">
      <w:pPr>
        <w:overflowPunct w:val="0"/>
        <w:adjustRightInd w:val="0"/>
        <w:ind w:left="1080"/>
        <w:jc w:val="both"/>
        <w:rPr>
          <w:i w:val="0"/>
          <w:sz w:val="16"/>
          <w:szCs w:val="16"/>
        </w:rPr>
      </w:pPr>
    </w:p>
    <w:p w14:paraId="73CAC9B1" w14:textId="0450F713" w:rsidR="00B53706" w:rsidRDefault="00B53706" w:rsidP="00CE6C87">
      <w:pPr>
        <w:ind w:left="1080"/>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7560-</w:t>
      </w:r>
      <w:r w:rsidR="003D461C">
        <w:rPr>
          <w:i w:val="0"/>
          <w:sz w:val="22"/>
          <w:szCs w:val="22"/>
        </w:rPr>
        <w:t>21</w:t>
      </w:r>
      <w:r w:rsidR="00A30CD3">
        <w:rPr>
          <w:i w:val="0"/>
          <w:sz w:val="22"/>
          <w:szCs w:val="22"/>
        </w:rPr>
        <w:t>-</w:t>
      </w:r>
      <w:r w:rsidR="003D461C">
        <w:rPr>
          <w:i w:val="0"/>
          <w:sz w:val="22"/>
          <w:szCs w:val="22"/>
        </w:rPr>
        <w:t>210002</w:t>
      </w:r>
      <w:r>
        <w:rPr>
          <w:i w:val="0"/>
          <w:sz w:val="22"/>
          <w:szCs w:val="22"/>
        </w:rPr>
        <w:t xml:space="preserve"> odprt pri banki SLOVENIJE.  </w:t>
      </w:r>
    </w:p>
    <w:p w14:paraId="45A8715A" w14:textId="77777777" w:rsidR="00B53706" w:rsidRPr="00CE6C87" w:rsidRDefault="00B53706" w:rsidP="00CE6C87">
      <w:pPr>
        <w:ind w:left="1080"/>
        <w:jc w:val="both"/>
        <w:rPr>
          <w:b/>
          <w:i w:val="0"/>
          <w:sz w:val="16"/>
          <w:szCs w:val="16"/>
        </w:rPr>
      </w:pPr>
    </w:p>
    <w:p w14:paraId="6A1172D1" w14:textId="77777777" w:rsidR="00B53706" w:rsidRPr="00B53706" w:rsidRDefault="00B53706" w:rsidP="00CE6C87">
      <w:pPr>
        <w:ind w:left="1080"/>
        <w:jc w:val="both"/>
        <w:rPr>
          <w:i w:val="0"/>
          <w:sz w:val="22"/>
          <w:szCs w:val="22"/>
        </w:rPr>
      </w:pPr>
      <w:r w:rsidRPr="00B53706">
        <w:rPr>
          <w:i w:val="0"/>
          <w:sz w:val="22"/>
          <w:szCs w:val="22"/>
        </w:rPr>
        <w:t>DOKAZILA:</w:t>
      </w:r>
    </w:p>
    <w:p w14:paraId="3A6EB60F" w14:textId="26950868"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pošti najkasneje </w:t>
      </w:r>
      <w:r w:rsidRPr="00CB5982">
        <w:rPr>
          <w:i w:val="0"/>
          <w:sz w:val="22"/>
          <w:szCs w:val="22"/>
        </w:rPr>
        <w:t xml:space="preserve">do </w:t>
      </w:r>
      <w:r w:rsidR="00402743" w:rsidRPr="00402743">
        <w:rPr>
          <w:b/>
          <w:i w:val="0"/>
          <w:sz w:val="22"/>
          <w:szCs w:val="22"/>
        </w:rPr>
        <w:t>21.4.2021</w:t>
      </w:r>
      <w:r w:rsidRPr="00402743">
        <w:rPr>
          <w:b/>
          <w:i w:val="0"/>
          <w:sz w:val="22"/>
          <w:szCs w:val="22"/>
        </w:rPr>
        <w:t xml:space="preserve"> do </w:t>
      </w:r>
      <w:r w:rsidR="00402743" w:rsidRPr="00402743">
        <w:rPr>
          <w:b/>
          <w:i w:val="0"/>
          <w:sz w:val="22"/>
          <w:szCs w:val="22"/>
        </w:rPr>
        <w:t>12:00</w:t>
      </w:r>
      <w:r w:rsidRPr="00DE30C0">
        <w:rPr>
          <w:i w:val="0"/>
          <w:sz w:val="22"/>
          <w:szCs w:val="22"/>
        </w:rPr>
        <w:t xml:space="preserve"> ure na naslov: Mestna občina Ljubljana, Služba za javna naročila, Dalmatinova 1/II. nadstropje, 1000 Ljubljana. </w:t>
      </w:r>
    </w:p>
    <w:p w14:paraId="444B3A23"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15021EA5"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Bančna garancija za resnost ponudbe:</w:t>
      </w:r>
    </w:p>
    <w:p w14:paraId="0D5E4FD3" w14:textId="768BEEB0" w:rsidR="00B53706" w:rsidRPr="00A2470C" w:rsidRDefault="00B53706" w:rsidP="00B53706">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 RESNOST PONUDBE JN</w:t>
      </w:r>
      <w:r w:rsidR="00F01207">
        <w:rPr>
          <w:b/>
          <w:i w:val="0"/>
          <w:sz w:val="22"/>
          <w:szCs w:val="22"/>
        </w:rPr>
        <w:t xml:space="preserve"> 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EA1D73">
        <w:rPr>
          <w:i w:val="0"/>
          <w:sz w:val="22"/>
          <w:szCs w:val="22"/>
        </w:rPr>
        <w:t>E</w:t>
      </w:r>
      <w:r w:rsidRPr="00A2470C">
        <w:rPr>
          <w:i w:val="0"/>
          <w:sz w:val="22"/>
          <w:szCs w:val="22"/>
        </w:rPr>
        <w:t>).</w:t>
      </w:r>
    </w:p>
    <w:p w14:paraId="762907BF"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Kavcijsko zavarovanje pri zavarovalnici za resnost ponudbe:</w:t>
      </w:r>
    </w:p>
    <w:p w14:paraId="1F1B3023" w14:textId="7F1A6575" w:rsidR="00B53706" w:rsidRPr="00A2470C" w:rsidRDefault="00B53706" w:rsidP="00B53706">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NE ODPIRAJ – FINANČNO ZAVAROVANJE ZA RESNOST PONUDBE JN</w:t>
      </w:r>
      <w:r w:rsidR="00F01207">
        <w:rPr>
          <w:b/>
          <w:i w:val="0"/>
          <w:sz w:val="22"/>
          <w:szCs w:val="22"/>
        </w:rPr>
        <w:t xml:space="preserve"> 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00F01207">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EA1D73">
        <w:rPr>
          <w:i w:val="0"/>
          <w:sz w:val="22"/>
          <w:szCs w:val="22"/>
        </w:rPr>
        <w:t>E</w:t>
      </w:r>
      <w:r w:rsidRPr="00A2470C">
        <w:rPr>
          <w:i w:val="0"/>
          <w:sz w:val="22"/>
          <w:szCs w:val="22"/>
        </w:rPr>
        <w:t>).</w:t>
      </w:r>
    </w:p>
    <w:p w14:paraId="71126B08" w14:textId="77777777" w:rsidR="00B53706" w:rsidRPr="00A2470C" w:rsidRDefault="00B53706" w:rsidP="00242B78">
      <w:pPr>
        <w:pStyle w:val="Odstavekseznama"/>
        <w:numPr>
          <w:ilvl w:val="0"/>
          <w:numId w:val="24"/>
        </w:numPr>
        <w:jc w:val="both"/>
        <w:rPr>
          <w:b/>
          <w:i w:val="0"/>
          <w:sz w:val="22"/>
          <w:szCs w:val="22"/>
        </w:rPr>
      </w:pPr>
      <w:r w:rsidRPr="00A2470C">
        <w:rPr>
          <w:b/>
          <w:i w:val="0"/>
          <w:sz w:val="22"/>
          <w:szCs w:val="22"/>
        </w:rPr>
        <w:t>Potrdilo o vplačilu varščine za resnost ponudbe:</w:t>
      </w:r>
    </w:p>
    <w:p w14:paraId="6AA0F436" w14:textId="77777777"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3BC5A172" w14:textId="77777777" w:rsidR="00B53706" w:rsidRPr="00657F61" w:rsidRDefault="00B53706" w:rsidP="00B53706">
      <w:pPr>
        <w:overflowPunct w:val="0"/>
        <w:adjustRightInd w:val="0"/>
        <w:ind w:left="1080"/>
        <w:jc w:val="both"/>
        <w:rPr>
          <w:i w:val="0"/>
          <w:sz w:val="16"/>
          <w:szCs w:val="16"/>
        </w:rPr>
      </w:pPr>
    </w:p>
    <w:p w14:paraId="27CF667C"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5A9B753E" w14:textId="77777777"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18EDAF55" w14:textId="77777777" w:rsidR="00B53706" w:rsidRPr="00657F61" w:rsidRDefault="00B53706" w:rsidP="00B53706">
      <w:pPr>
        <w:overflowPunct w:val="0"/>
        <w:adjustRightInd w:val="0"/>
        <w:ind w:left="1080"/>
        <w:jc w:val="both"/>
        <w:rPr>
          <w:i w:val="0"/>
          <w:sz w:val="16"/>
          <w:szCs w:val="16"/>
        </w:rPr>
      </w:pPr>
    </w:p>
    <w:p w14:paraId="07FF4C31" w14:textId="77777777" w:rsidR="00803CFC" w:rsidRDefault="00B53706" w:rsidP="00B53706">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xml:space="preserve">, izbranemu ponudniku pa po predložitvi finančnega zavarovanja za dobro </w:t>
      </w:r>
    </w:p>
    <w:p w14:paraId="5F1A9CC9" w14:textId="77777777" w:rsidR="00803CFC" w:rsidRDefault="00803CFC" w:rsidP="00B53706">
      <w:pPr>
        <w:overflowPunct w:val="0"/>
        <w:adjustRightInd w:val="0"/>
        <w:ind w:left="1080"/>
        <w:jc w:val="both"/>
        <w:rPr>
          <w:i w:val="0"/>
          <w:sz w:val="22"/>
          <w:szCs w:val="22"/>
        </w:rPr>
      </w:pPr>
    </w:p>
    <w:p w14:paraId="129E5B96" w14:textId="77777777" w:rsidR="00803CFC" w:rsidRDefault="00803CFC" w:rsidP="00B53706">
      <w:pPr>
        <w:overflowPunct w:val="0"/>
        <w:adjustRightInd w:val="0"/>
        <w:ind w:left="1080"/>
        <w:jc w:val="both"/>
        <w:rPr>
          <w:i w:val="0"/>
          <w:sz w:val="22"/>
          <w:szCs w:val="22"/>
        </w:rPr>
      </w:pPr>
    </w:p>
    <w:p w14:paraId="716C0141" w14:textId="1AFDB891" w:rsidR="00B53706" w:rsidRDefault="00B53706" w:rsidP="00B53706">
      <w:pPr>
        <w:overflowPunct w:val="0"/>
        <w:adjustRightInd w:val="0"/>
        <w:ind w:left="1080"/>
        <w:jc w:val="both"/>
        <w:rPr>
          <w:i w:val="0"/>
          <w:sz w:val="22"/>
          <w:szCs w:val="22"/>
        </w:rPr>
      </w:pPr>
      <w:r>
        <w:rPr>
          <w:i w:val="0"/>
          <w:sz w:val="22"/>
          <w:szCs w:val="22"/>
        </w:rPr>
        <w:t>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57790F5A" w14:textId="77777777" w:rsidR="00B53706" w:rsidRPr="00657F61" w:rsidRDefault="00B53706" w:rsidP="00B53706">
      <w:pPr>
        <w:jc w:val="both"/>
        <w:rPr>
          <w:i w:val="0"/>
          <w:sz w:val="16"/>
          <w:szCs w:val="16"/>
        </w:rPr>
      </w:pPr>
    </w:p>
    <w:p w14:paraId="5A4EC98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1B965E72"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72B1EE70" w14:textId="77777777" w:rsidR="00B53706" w:rsidRPr="0080081D" w:rsidRDefault="00B53706" w:rsidP="00242B78">
      <w:pPr>
        <w:pStyle w:val="Odstavekseznama"/>
        <w:numPr>
          <w:ilvl w:val="0"/>
          <w:numId w:val="25"/>
        </w:numPr>
        <w:rPr>
          <w:i w:val="0"/>
          <w:sz w:val="22"/>
          <w:szCs w:val="22"/>
        </w:rPr>
      </w:pPr>
      <w:r w:rsidRPr="0080081D">
        <w:rPr>
          <w:i w:val="0"/>
          <w:sz w:val="22"/>
          <w:szCs w:val="22"/>
        </w:rPr>
        <w:t>po roku določenem za oddajo ponudb svojo ponudbo umakne ali</w:t>
      </w:r>
    </w:p>
    <w:p w14:paraId="2F153347" w14:textId="77777777" w:rsidR="00B53706" w:rsidRPr="0080081D" w:rsidRDefault="00B53706" w:rsidP="00242B78">
      <w:pPr>
        <w:pStyle w:val="Odstavekseznama"/>
        <w:numPr>
          <w:ilvl w:val="0"/>
          <w:numId w:val="25"/>
        </w:numPr>
        <w:rPr>
          <w:i w:val="0"/>
          <w:sz w:val="22"/>
          <w:szCs w:val="22"/>
        </w:rPr>
      </w:pPr>
      <w:r w:rsidRPr="0080081D">
        <w:rPr>
          <w:i w:val="0"/>
          <w:sz w:val="22"/>
          <w:szCs w:val="22"/>
        </w:rPr>
        <w:t>zavrne sklenitev pogodbe ali</w:t>
      </w:r>
    </w:p>
    <w:p w14:paraId="5B5CF68B" w14:textId="77777777" w:rsidR="00B53706" w:rsidRPr="00117800" w:rsidRDefault="00B53706" w:rsidP="00242B78">
      <w:pPr>
        <w:pStyle w:val="Odstavekseznama"/>
        <w:numPr>
          <w:ilvl w:val="0"/>
          <w:numId w:val="25"/>
        </w:numPr>
      </w:pPr>
      <w:r w:rsidRPr="0080081D">
        <w:rPr>
          <w:i w:val="0"/>
          <w:sz w:val="22"/>
          <w:szCs w:val="22"/>
        </w:rPr>
        <w:t>po sklenitvi pogodbe ne predloži bančne garancije za dobro izvedbo pogodbenih obveznosti.</w:t>
      </w:r>
    </w:p>
    <w:p w14:paraId="2E0FC082" w14:textId="77777777" w:rsidR="00117800" w:rsidRPr="00117800" w:rsidRDefault="00117800" w:rsidP="00117800">
      <w:pPr>
        <w:pStyle w:val="Odstavekseznama"/>
        <w:ind w:left="1440"/>
      </w:pPr>
    </w:p>
    <w:p w14:paraId="6171069F" w14:textId="77777777"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4817FCA5" w14:textId="77777777" w:rsidR="00C7578A" w:rsidRPr="001F30A0" w:rsidRDefault="00C7578A" w:rsidP="00C7578A">
      <w:pPr>
        <w:ind w:left="1080"/>
        <w:jc w:val="both"/>
        <w:rPr>
          <w:i w:val="0"/>
          <w:sz w:val="22"/>
          <w:szCs w:val="22"/>
        </w:rPr>
      </w:pPr>
    </w:p>
    <w:p w14:paraId="5B441B95" w14:textId="0E8B2816"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w:t>
      </w:r>
      <w:r w:rsidRPr="00B84EFD">
        <w:rPr>
          <w:i w:val="0"/>
          <w:iCs/>
          <w:sz w:val="22"/>
          <w:szCs w:val="22"/>
        </w:rPr>
        <w:t xml:space="preserve">(priloga </w:t>
      </w:r>
      <w:r w:rsidR="00B84EFD">
        <w:rPr>
          <w:i w:val="0"/>
          <w:iCs/>
          <w:sz w:val="22"/>
          <w:szCs w:val="22"/>
        </w:rPr>
        <w:t>E</w:t>
      </w:r>
      <w:r w:rsidRPr="00B84EFD">
        <w:rPr>
          <w:i w:val="0"/>
          <w:iCs/>
          <w:sz w:val="22"/>
          <w:szCs w:val="22"/>
        </w:rPr>
        <w:t>)</w:t>
      </w:r>
      <w:r w:rsidRPr="00A45FC8">
        <w:rPr>
          <w:i w:val="0"/>
          <w:iCs/>
          <w:sz w:val="22"/>
          <w:szCs w:val="22"/>
        </w:rPr>
        <w:t xml:space="preserve"> se predloži v skladu z določili zapisanimi v vzorcu pogodbe. Vzorec pogodbe je priloga te razpisne dokumentacije.</w:t>
      </w:r>
    </w:p>
    <w:p w14:paraId="5EE31492" w14:textId="41AF7678" w:rsidR="00023E8B" w:rsidRDefault="00023E8B" w:rsidP="00C7578A">
      <w:pPr>
        <w:ind w:left="1080"/>
        <w:jc w:val="both"/>
        <w:rPr>
          <w:i w:val="0"/>
          <w:sz w:val="22"/>
          <w:szCs w:val="22"/>
        </w:rPr>
      </w:pPr>
    </w:p>
    <w:p w14:paraId="6B39EE60" w14:textId="77777777" w:rsidR="00F70786" w:rsidRPr="006C1ABC" w:rsidRDefault="00F70786" w:rsidP="00F70786">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0360C306" w14:textId="15DFD506" w:rsidR="00157BE2" w:rsidRDefault="00157BE2" w:rsidP="00C7578A">
      <w:pPr>
        <w:ind w:left="1080"/>
        <w:jc w:val="both"/>
        <w:rPr>
          <w:i w:val="0"/>
          <w:sz w:val="22"/>
          <w:szCs w:val="22"/>
        </w:rPr>
      </w:pPr>
    </w:p>
    <w:p w14:paraId="6E10A62F" w14:textId="04243C25" w:rsidR="00F70786" w:rsidRPr="001F30A0" w:rsidRDefault="00B07348" w:rsidP="00F70786">
      <w:pPr>
        <w:ind w:left="1080"/>
        <w:jc w:val="both"/>
        <w:rPr>
          <w:i w:val="0"/>
          <w:sz w:val="22"/>
          <w:szCs w:val="22"/>
        </w:rPr>
      </w:pPr>
      <w:r>
        <w:rPr>
          <w:i w:val="0"/>
          <w:iCs/>
          <w:sz w:val="22"/>
          <w:szCs w:val="22"/>
        </w:rPr>
        <w:t>Finančno zavarovanje za odpravo napak v garancijsk</w:t>
      </w:r>
      <w:r w:rsidR="007A6194">
        <w:rPr>
          <w:i w:val="0"/>
          <w:iCs/>
          <w:sz w:val="22"/>
          <w:szCs w:val="22"/>
        </w:rPr>
        <w:t>em roku</w:t>
      </w:r>
      <w:r w:rsidR="00F70786" w:rsidRPr="00A45FC8">
        <w:rPr>
          <w:i w:val="0"/>
          <w:iCs/>
          <w:sz w:val="22"/>
          <w:szCs w:val="22"/>
        </w:rPr>
        <w:t xml:space="preserve"> (</w:t>
      </w:r>
      <w:r w:rsidR="00B84EFD">
        <w:rPr>
          <w:i w:val="0"/>
          <w:iCs/>
          <w:sz w:val="22"/>
          <w:szCs w:val="22"/>
        </w:rPr>
        <w:t>priloga F</w:t>
      </w:r>
      <w:r w:rsidR="00F70786" w:rsidRPr="00B84EFD">
        <w:rPr>
          <w:i w:val="0"/>
          <w:iCs/>
          <w:sz w:val="22"/>
          <w:szCs w:val="22"/>
        </w:rPr>
        <w:t>)</w:t>
      </w:r>
      <w:r w:rsidR="00F70786" w:rsidRPr="00A45FC8">
        <w:rPr>
          <w:i w:val="0"/>
          <w:iCs/>
          <w:sz w:val="22"/>
          <w:szCs w:val="22"/>
        </w:rPr>
        <w:t xml:space="preserve"> se predloži v skladu z določili zapisanimi v vzorcu pogodbe. Vzorec pogodbe je priloga te razpisne dokumentacije.</w:t>
      </w:r>
    </w:p>
    <w:p w14:paraId="0FC43EC1" w14:textId="77777777" w:rsidR="00F70786" w:rsidRDefault="00F70786" w:rsidP="00F70786">
      <w:pPr>
        <w:ind w:left="1080"/>
        <w:jc w:val="both"/>
        <w:rPr>
          <w:i w:val="0"/>
          <w:sz w:val="22"/>
          <w:szCs w:val="22"/>
        </w:rPr>
      </w:pPr>
    </w:p>
    <w:p w14:paraId="31D2087A" w14:textId="77777777" w:rsidR="00F70786" w:rsidRPr="001F30A0" w:rsidRDefault="00F70786" w:rsidP="00C7578A">
      <w:pPr>
        <w:ind w:left="1080"/>
        <w:jc w:val="both"/>
        <w:rPr>
          <w:i w:val="0"/>
          <w:sz w:val="22"/>
          <w:szCs w:val="22"/>
        </w:rPr>
      </w:pPr>
    </w:p>
    <w:p w14:paraId="65AA9A20" w14:textId="77777777" w:rsidR="00CF6BC0" w:rsidRPr="002C6A1E" w:rsidRDefault="00CF6BC0" w:rsidP="00BF32CF">
      <w:pPr>
        <w:pStyle w:val="Glava"/>
        <w:tabs>
          <w:tab w:val="clear" w:pos="4536"/>
          <w:tab w:val="clear" w:pos="9072"/>
        </w:tabs>
        <w:ind w:left="1080"/>
        <w:jc w:val="both"/>
        <w:rPr>
          <w:i w:val="0"/>
          <w:sz w:val="16"/>
          <w:szCs w:val="16"/>
        </w:rPr>
      </w:pPr>
    </w:p>
    <w:p w14:paraId="5CE7AD31"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3EEC1C66" w14:textId="77777777" w:rsidR="00180DBD" w:rsidRPr="002C6A1E" w:rsidRDefault="00180DBD" w:rsidP="00180DBD">
      <w:pPr>
        <w:pStyle w:val="Glava"/>
        <w:tabs>
          <w:tab w:val="left" w:pos="708"/>
        </w:tabs>
        <w:ind w:left="1080"/>
        <w:jc w:val="both"/>
        <w:rPr>
          <w:i w:val="0"/>
          <w:sz w:val="16"/>
          <w:szCs w:val="16"/>
        </w:rPr>
      </w:pPr>
    </w:p>
    <w:p w14:paraId="6AD99CA9" w14:textId="15BBA49E" w:rsidR="00710CF4" w:rsidRPr="00DA6574" w:rsidRDefault="00710CF4" w:rsidP="007922E9">
      <w:pPr>
        <w:numPr>
          <w:ilvl w:val="0"/>
          <w:numId w:val="9"/>
        </w:numPr>
        <w:rPr>
          <w:i w:val="0"/>
          <w:sz w:val="22"/>
          <w:szCs w:val="22"/>
        </w:rPr>
      </w:pPr>
      <w:r w:rsidRPr="00DA6574">
        <w:rPr>
          <w:i w:val="0"/>
          <w:sz w:val="22"/>
          <w:szCs w:val="22"/>
        </w:rPr>
        <w:t>Popis del (Priloga A)</w:t>
      </w:r>
    </w:p>
    <w:p w14:paraId="07175A3F" w14:textId="28657ECA" w:rsidR="00DA6574" w:rsidRPr="00DA6574" w:rsidRDefault="00DA6574" w:rsidP="00DA6574">
      <w:pPr>
        <w:numPr>
          <w:ilvl w:val="0"/>
          <w:numId w:val="9"/>
        </w:numPr>
        <w:rPr>
          <w:i w:val="0"/>
          <w:sz w:val="22"/>
          <w:szCs w:val="22"/>
        </w:rPr>
      </w:pPr>
      <w:r w:rsidRPr="00DA6574">
        <w:rPr>
          <w:i w:val="0"/>
          <w:sz w:val="22"/>
          <w:szCs w:val="22"/>
        </w:rPr>
        <w:t>Opis predmeta in tehnične zahteve Pericles. (Priloga B).</w:t>
      </w:r>
    </w:p>
    <w:p w14:paraId="3C9003BA" w14:textId="11487CE1" w:rsidR="00180DBD" w:rsidRPr="00DA6574" w:rsidRDefault="00180DBD" w:rsidP="007922E9">
      <w:pPr>
        <w:numPr>
          <w:ilvl w:val="0"/>
          <w:numId w:val="9"/>
        </w:numPr>
        <w:rPr>
          <w:i w:val="0"/>
          <w:sz w:val="22"/>
          <w:szCs w:val="22"/>
        </w:rPr>
      </w:pPr>
      <w:r w:rsidRPr="00DA6574">
        <w:rPr>
          <w:i w:val="0"/>
          <w:sz w:val="22"/>
          <w:szCs w:val="22"/>
        </w:rPr>
        <w:t xml:space="preserve">Vzorec </w:t>
      </w:r>
      <w:r w:rsidR="006B00EC" w:rsidRPr="00DA6574">
        <w:rPr>
          <w:i w:val="0"/>
          <w:sz w:val="22"/>
          <w:szCs w:val="22"/>
        </w:rPr>
        <w:t>pogodbe</w:t>
      </w:r>
      <w:r w:rsidR="00FE7D04" w:rsidRPr="00DA6574">
        <w:rPr>
          <w:i w:val="0"/>
          <w:sz w:val="22"/>
          <w:szCs w:val="22"/>
        </w:rPr>
        <w:t xml:space="preserve"> </w:t>
      </w:r>
      <w:r w:rsidRPr="00DA6574">
        <w:rPr>
          <w:i w:val="0"/>
          <w:sz w:val="22"/>
          <w:szCs w:val="22"/>
        </w:rPr>
        <w:t xml:space="preserve">(priloga </w:t>
      </w:r>
      <w:r w:rsidR="00710CF4" w:rsidRPr="00DA6574">
        <w:rPr>
          <w:i w:val="0"/>
          <w:sz w:val="22"/>
          <w:szCs w:val="22"/>
        </w:rPr>
        <w:t>C</w:t>
      </w:r>
      <w:r w:rsidRPr="00DA6574">
        <w:rPr>
          <w:i w:val="0"/>
          <w:sz w:val="22"/>
          <w:szCs w:val="22"/>
        </w:rPr>
        <w:t>)</w:t>
      </w:r>
    </w:p>
    <w:p w14:paraId="7BEBD0DC" w14:textId="65781120" w:rsidR="0080081D" w:rsidRPr="00DA6574" w:rsidRDefault="0080081D" w:rsidP="007922E9">
      <w:pPr>
        <w:numPr>
          <w:ilvl w:val="0"/>
          <w:numId w:val="9"/>
        </w:numPr>
        <w:rPr>
          <w:i w:val="0"/>
          <w:sz w:val="22"/>
          <w:szCs w:val="22"/>
        </w:rPr>
      </w:pPr>
      <w:r w:rsidRPr="00DA6574">
        <w:rPr>
          <w:i w:val="0"/>
          <w:sz w:val="22"/>
          <w:szCs w:val="22"/>
        </w:rPr>
        <w:t xml:space="preserve">Vzorec finančnega zavarovanja za resnost ponudbe (priloga </w:t>
      </w:r>
      <w:r w:rsidR="00710CF4" w:rsidRPr="00DA6574">
        <w:rPr>
          <w:i w:val="0"/>
          <w:sz w:val="22"/>
          <w:szCs w:val="22"/>
        </w:rPr>
        <w:t>D</w:t>
      </w:r>
      <w:r w:rsidRPr="00DA6574">
        <w:rPr>
          <w:i w:val="0"/>
          <w:sz w:val="22"/>
          <w:szCs w:val="22"/>
        </w:rPr>
        <w:t>)</w:t>
      </w:r>
    </w:p>
    <w:p w14:paraId="20B8740C" w14:textId="5EA1B77B" w:rsidR="00ED0823" w:rsidRPr="00DA6574" w:rsidRDefault="00ED0823" w:rsidP="007922E9">
      <w:pPr>
        <w:numPr>
          <w:ilvl w:val="0"/>
          <w:numId w:val="9"/>
        </w:numPr>
        <w:rPr>
          <w:i w:val="0"/>
          <w:sz w:val="22"/>
          <w:szCs w:val="22"/>
        </w:rPr>
      </w:pPr>
      <w:r w:rsidRPr="00DA6574">
        <w:rPr>
          <w:i w:val="0"/>
          <w:sz w:val="22"/>
          <w:szCs w:val="22"/>
        </w:rPr>
        <w:t xml:space="preserve">Vzorec finančnega zavarovanja za dobro izvedbo </w:t>
      </w:r>
      <w:r w:rsidR="00B17DD6" w:rsidRPr="00DA6574">
        <w:rPr>
          <w:i w:val="0"/>
          <w:sz w:val="22"/>
          <w:szCs w:val="22"/>
        </w:rPr>
        <w:t xml:space="preserve">pogodbenih obveznosti (priloga </w:t>
      </w:r>
      <w:r w:rsidR="00710CF4" w:rsidRPr="00DA6574">
        <w:rPr>
          <w:i w:val="0"/>
          <w:sz w:val="22"/>
          <w:szCs w:val="22"/>
        </w:rPr>
        <w:t>E</w:t>
      </w:r>
      <w:r w:rsidRPr="00DA6574">
        <w:rPr>
          <w:i w:val="0"/>
          <w:sz w:val="22"/>
          <w:szCs w:val="22"/>
        </w:rPr>
        <w:t>)</w:t>
      </w:r>
    </w:p>
    <w:p w14:paraId="3109D14F" w14:textId="68F912E6" w:rsidR="00F70786" w:rsidRPr="00DA6574" w:rsidRDefault="00F70786" w:rsidP="00F70786">
      <w:pPr>
        <w:numPr>
          <w:ilvl w:val="0"/>
          <w:numId w:val="9"/>
        </w:numPr>
        <w:rPr>
          <w:i w:val="0"/>
          <w:sz w:val="22"/>
          <w:szCs w:val="22"/>
        </w:rPr>
      </w:pPr>
      <w:r w:rsidRPr="00DA6574">
        <w:rPr>
          <w:i w:val="0"/>
          <w:sz w:val="22"/>
          <w:szCs w:val="22"/>
        </w:rPr>
        <w:t xml:space="preserve">Vzorec finančnega zavarovanja za odpravo napak </w:t>
      </w:r>
      <w:r w:rsidR="00710CF4" w:rsidRPr="00DA6574">
        <w:rPr>
          <w:i w:val="0"/>
          <w:sz w:val="22"/>
          <w:szCs w:val="22"/>
        </w:rPr>
        <w:t>v garancijski dobi (priloga F</w:t>
      </w:r>
      <w:r w:rsidRPr="00DA6574">
        <w:rPr>
          <w:i w:val="0"/>
          <w:sz w:val="22"/>
          <w:szCs w:val="22"/>
        </w:rPr>
        <w:t>)</w:t>
      </w:r>
    </w:p>
    <w:p w14:paraId="5F48A808" w14:textId="372555A3" w:rsidR="0080081D" w:rsidRPr="00DA6574" w:rsidRDefault="0080081D" w:rsidP="00F70786">
      <w:pPr>
        <w:numPr>
          <w:ilvl w:val="0"/>
          <w:numId w:val="9"/>
        </w:numPr>
        <w:rPr>
          <w:i w:val="0"/>
          <w:sz w:val="22"/>
          <w:szCs w:val="22"/>
        </w:rPr>
      </w:pPr>
      <w:r w:rsidRPr="00DA6574">
        <w:rPr>
          <w:i w:val="0"/>
          <w:sz w:val="22"/>
          <w:szCs w:val="22"/>
        </w:rPr>
        <w:t xml:space="preserve">Označba ovojnice (priloga </w:t>
      </w:r>
      <w:r w:rsidR="00710CF4" w:rsidRPr="00DA6574">
        <w:rPr>
          <w:i w:val="0"/>
          <w:sz w:val="22"/>
          <w:szCs w:val="22"/>
        </w:rPr>
        <w:t>G</w:t>
      </w:r>
      <w:r w:rsidRPr="00DA6574">
        <w:rPr>
          <w:i w:val="0"/>
          <w:sz w:val="22"/>
          <w:szCs w:val="22"/>
        </w:rPr>
        <w:t>)</w:t>
      </w:r>
    </w:p>
    <w:p w14:paraId="0163132D" w14:textId="77777777" w:rsidR="00A10934" w:rsidRDefault="00A10934" w:rsidP="00ED0823">
      <w:pPr>
        <w:ind w:left="1440"/>
        <w:rPr>
          <w:i w:val="0"/>
          <w:sz w:val="22"/>
          <w:szCs w:val="22"/>
        </w:rPr>
      </w:pPr>
    </w:p>
    <w:p w14:paraId="50E357C6" w14:textId="77777777" w:rsidR="001F30A0" w:rsidRDefault="001F30A0" w:rsidP="00FF5AD3">
      <w:pPr>
        <w:pStyle w:val="Glava"/>
        <w:tabs>
          <w:tab w:val="clear" w:pos="4536"/>
          <w:tab w:val="clear" w:pos="9072"/>
        </w:tabs>
        <w:ind w:left="1080"/>
        <w:jc w:val="right"/>
        <w:rPr>
          <w:b/>
          <w:i w:val="0"/>
          <w:sz w:val="22"/>
          <w:szCs w:val="22"/>
        </w:rPr>
      </w:pPr>
    </w:p>
    <w:p w14:paraId="080BF21E" w14:textId="77777777" w:rsidR="00F01207" w:rsidRDefault="00F01207" w:rsidP="00F70786">
      <w:pPr>
        <w:jc w:val="right"/>
        <w:rPr>
          <w:b/>
          <w:i w:val="0"/>
          <w:sz w:val="22"/>
          <w:szCs w:val="22"/>
        </w:rPr>
      </w:pPr>
    </w:p>
    <w:p w14:paraId="5CE5CFB4" w14:textId="77777777" w:rsidR="00DA6574" w:rsidRDefault="00DA6574">
      <w:pPr>
        <w:rPr>
          <w:b/>
          <w:i w:val="0"/>
          <w:sz w:val="22"/>
          <w:szCs w:val="22"/>
        </w:rPr>
      </w:pPr>
      <w:r>
        <w:rPr>
          <w:b/>
          <w:i w:val="0"/>
          <w:sz w:val="22"/>
          <w:szCs w:val="22"/>
        </w:rPr>
        <w:br w:type="page"/>
      </w:r>
    </w:p>
    <w:p w14:paraId="6DFC4D46" w14:textId="77777777" w:rsidR="00DA6574" w:rsidRDefault="00DA6574" w:rsidP="00F70786">
      <w:pPr>
        <w:jc w:val="right"/>
        <w:rPr>
          <w:b/>
          <w:i w:val="0"/>
          <w:sz w:val="22"/>
          <w:szCs w:val="22"/>
        </w:rPr>
      </w:pPr>
    </w:p>
    <w:p w14:paraId="013001FC" w14:textId="77777777" w:rsidR="00DA6574" w:rsidRDefault="00DA6574" w:rsidP="00F70786">
      <w:pPr>
        <w:jc w:val="right"/>
        <w:rPr>
          <w:b/>
          <w:i w:val="0"/>
          <w:sz w:val="22"/>
          <w:szCs w:val="22"/>
        </w:rPr>
      </w:pPr>
    </w:p>
    <w:p w14:paraId="16500BD0" w14:textId="77777777" w:rsidR="00DA6574" w:rsidRDefault="00DA6574" w:rsidP="00F70786">
      <w:pPr>
        <w:jc w:val="right"/>
        <w:rPr>
          <w:b/>
          <w:i w:val="0"/>
          <w:sz w:val="22"/>
          <w:szCs w:val="22"/>
        </w:rPr>
      </w:pPr>
    </w:p>
    <w:p w14:paraId="77357142" w14:textId="77777777" w:rsidR="00DA6574" w:rsidRDefault="00DA6574" w:rsidP="00F70786">
      <w:pPr>
        <w:jc w:val="right"/>
        <w:rPr>
          <w:b/>
          <w:i w:val="0"/>
          <w:sz w:val="22"/>
          <w:szCs w:val="22"/>
        </w:rPr>
      </w:pPr>
    </w:p>
    <w:p w14:paraId="6051CF20" w14:textId="0498DBD0" w:rsidR="00FF5AD3" w:rsidRDefault="00FF5AD3" w:rsidP="00B84EFD">
      <w:pPr>
        <w:ind w:left="7788" w:firstLine="708"/>
        <w:jc w:val="center"/>
        <w:rPr>
          <w:b/>
          <w:i w:val="0"/>
          <w:sz w:val="22"/>
          <w:szCs w:val="22"/>
        </w:rPr>
      </w:pPr>
      <w:r w:rsidRPr="0079325B">
        <w:rPr>
          <w:b/>
          <w:i w:val="0"/>
          <w:sz w:val="22"/>
          <w:szCs w:val="22"/>
        </w:rPr>
        <w:t>PRILOGA 1</w:t>
      </w:r>
    </w:p>
    <w:p w14:paraId="3D83F9E2" w14:textId="77777777" w:rsidR="003213A3" w:rsidRPr="0079325B" w:rsidRDefault="003213A3" w:rsidP="00FF5AD3">
      <w:pPr>
        <w:pStyle w:val="Glava"/>
        <w:tabs>
          <w:tab w:val="clear" w:pos="4536"/>
          <w:tab w:val="clear" w:pos="9072"/>
        </w:tabs>
        <w:ind w:left="1080"/>
        <w:jc w:val="right"/>
        <w:rPr>
          <w:b/>
          <w:i w:val="0"/>
          <w:sz w:val="22"/>
          <w:szCs w:val="22"/>
        </w:rPr>
      </w:pPr>
    </w:p>
    <w:p w14:paraId="0B16253A" w14:textId="77777777" w:rsidR="00DA4A73" w:rsidRDefault="00DA4A73" w:rsidP="00696163">
      <w:pPr>
        <w:pStyle w:val="Glava"/>
        <w:tabs>
          <w:tab w:val="clear" w:pos="4536"/>
          <w:tab w:val="clear" w:pos="9072"/>
          <w:tab w:val="left" w:pos="9034"/>
        </w:tabs>
        <w:ind w:left="1080"/>
        <w:jc w:val="both"/>
        <w:rPr>
          <w:i w:val="0"/>
          <w:sz w:val="22"/>
          <w:szCs w:val="22"/>
        </w:rPr>
      </w:pPr>
    </w:p>
    <w:p w14:paraId="6B9ED88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1D730F30" w14:textId="77777777" w:rsidTr="00DA4A73">
        <w:tc>
          <w:tcPr>
            <w:tcW w:w="2181" w:type="dxa"/>
          </w:tcPr>
          <w:p w14:paraId="47E6285C"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3A71F92" w14:textId="77777777" w:rsidR="00696163" w:rsidRPr="0079325B" w:rsidRDefault="00696163" w:rsidP="005C4678">
            <w:pPr>
              <w:pStyle w:val="Glava"/>
              <w:tabs>
                <w:tab w:val="clear" w:pos="4536"/>
                <w:tab w:val="clear" w:pos="9072"/>
              </w:tabs>
              <w:jc w:val="both"/>
              <w:rPr>
                <w:i w:val="0"/>
                <w:sz w:val="22"/>
                <w:szCs w:val="22"/>
              </w:rPr>
            </w:pPr>
          </w:p>
        </w:tc>
      </w:tr>
    </w:tbl>
    <w:p w14:paraId="621A7489"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2F1D70A1" w14:textId="77777777" w:rsidTr="005C4678">
        <w:tc>
          <w:tcPr>
            <w:tcW w:w="1472" w:type="dxa"/>
          </w:tcPr>
          <w:p w14:paraId="2BF58C4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61357D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55C7919" w14:textId="77777777" w:rsidTr="005C4678">
        <w:tc>
          <w:tcPr>
            <w:tcW w:w="2160" w:type="dxa"/>
            <w:gridSpan w:val="2"/>
          </w:tcPr>
          <w:p w14:paraId="177699B2"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BF30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BBD0F5C" w14:textId="77777777" w:rsidTr="0080081D">
        <w:tc>
          <w:tcPr>
            <w:tcW w:w="2748" w:type="dxa"/>
            <w:gridSpan w:val="3"/>
          </w:tcPr>
          <w:p w14:paraId="779EA23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1BC26583" w14:textId="77777777" w:rsidR="00696163" w:rsidRPr="0079325B" w:rsidRDefault="00696163" w:rsidP="005C4678">
            <w:pPr>
              <w:pStyle w:val="Glava"/>
              <w:tabs>
                <w:tab w:val="clear" w:pos="4536"/>
                <w:tab w:val="clear" w:pos="9072"/>
              </w:tabs>
              <w:jc w:val="both"/>
              <w:rPr>
                <w:i w:val="0"/>
                <w:sz w:val="22"/>
                <w:szCs w:val="22"/>
              </w:rPr>
            </w:pPr>
          </w:p>
        </w:tc>
      </w:tr>
    </w:tbl>
    <w:p w14:paraId="6F02FBCF" w14:textId="77777777" w:rsidR="00696163" w:rsidRDefault="00696163" w:rsidP="00696163">
      <w:pPr>
        <w:pStyle w:val="Glava"/>
        <w:tabs>
          <w:tab w:val="clear" w:pos="4536"/>
          <w:tab w:val="clear" w:pos="9072"/>
        </w:tabs>
        <w:jc w:val="both"/>
        <w:rPr>
          <w:i w:val="0"/>
          <w:sz w:val="22"/>
          <w:szCs w:val="22"/>
        </w:rPr>
      </w:pPr>
    </w:p>
    <w:p w14:paraId="608327A9" w14:textId="77777777" w:rsidR="00696163" w:rsidRDefault="00696163" w:rsidP="00696163">
      <w:pPr>
        <w:pStyle w:val="Glava"/>
        <w:tabs>
          <w:tab w:val="clear" w:pos="4536"/>
          <w:tab w:val="clear" w:pos="9072"/>
        </w:tabs>
        <w:jc w:val="both"/>
        <w:rPr>
          <w:i w:val="0"/>
          <w:sz w:val="22"/>
          <w:szCs w:val="22"/>
        </w:rPr>
      </w:pPr>
    </w:p>
    <w:p w14:paraId="20813E58" w14:textId="77777777" w:rsidR="00F70786" w:rsidRDefault="00F70786" w:rsidP="00F70786">
      <w:pPr>
        <w:pStyle w:val="Glava"/>
        <w:tabs>
          <w:tab w:val="clear" w:pos="4536"/>
          <w:tab w:val="clear" w:pos="9072"/>
        </w:tabs>
        <w:jc w:val="both"/>
        <w:rPr>
          <w:i w:val="0"/>
          <w:sz w:val="22"/>
          <w:szCs w:val="22"/>
        </w:rPr>
      </w:pPr>
    </w:p>
    <w:p w14:paraId="0264F351" w14:textId="77777777" w:rsidR="00F70786" w:rsidRDefault="00F70786" w:rsidP="00F70786">
      <w:pPr>
        <w:pStyle w:val="Glava"/>
        <w:tabs>
          <w:tab w:val="clear" w:pos="4536"/>
          <w:tab w:val="clear" w:pos="9072"/>
        </w:tabs>
        <w:jc w:val="both"/>
        <w:rPr>
          <w:i w:val="0"/>
          <w:sz w:val="22"/>
          <w:szCs w:val="22"/>
        </w:rPr>
      </w:pPr>
    </w:p>
    <w:p w14:paraId="75D71761" w14:textId="77777777" w:rsidR="00F70786" w:rsidRDefault="00F70786" w:rsidP="00F70786">
      <w:pPr>
        <w:pStyle w:val="Glava"/>
        <w:tabs>
          <w:tab w:val="clear" w:pos="4536"/>
          <w:tab w:val="clear" w:pos="9072"/>
        </w:tabs>
        <w:jc w:val="both"/>
        <w:rPr>
          <w:i w:val="0"/>
          <w:sz w:val="22"/>
          <w:szCs w:val="22"/>
        </w:rPr>
      </w:pPr>
    </w:p>
    <w:p w14:paraId="57A8E3D8" w14:textId="77777777" w:rsidR="00F70786" w:rsidRPr="0079325B" w:rsidRDefault="00F70786" w:rsidP="00F70786">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0539ACC4" w14:textId="77777777" w:rsidR="00F70786" w:rsidRDefault="00F70786" w:rsidP="00F70786">
      <w:pPr>
        <w:pStyle w:val="Glava"/>
        <w:tabs>
          <w:tab w:val="clear" w:pos="4536"/>
          <w:tab w:val="clear" w:pos="9072"/>
        </w:tabs>
        <w:jc w:val="both"/>
        <w:rPr>
          <w:i w:val="0"/>
          <w:sz w:val="22"/>
          <w:szCs w:val="22"/>
        </w:rPr>
      </w:pPr>
    </w:p>
    <w:p w14:paraId="10A57FC5" w14:textId="77777777" w:rsidR="00F70786" w:rsidRDefault="00F70786" w:rsidP="00F70786">
      <w:pPr>
        <w:pStyle w:val="Glava"/>
        <w:tabs>
          <w:tab w:val="clear" w:pos="4536"/>
          <w:tab w:val="clear" w:pos="9072"/>
        </w:tabs>
        <w:jc w:val="both"/>
        <w:rPr>
          <w:i w:val="0"/>
          <w:sz w:val="22"/>
          <w:szCs w:val="22"/>
        </w:rPr>
      </w:pPr>
    </w:p>
    <w:p w14:paraId="3823749F" w14:textId="77777777" w:rsidR="00F70786" w:rsidRDefault="00F70786" w:rsidP="00F70786">
      <w:pPr>
        <w:ind w:left="1080"/>
        <w:jc w:val="both"/>
        <w:rPr>
          <w:i w:val="0"/>
          <w:sz w:val="22"/>
          <w:szCs w:val="22"/>
        </w:rPr>
      </w:pPr>
    </w:p>
    <w:p w14:paraId="433DB940" w14:textId="77777777" w:rsidR="00F70786" w:rsidRDefault="00F70786" w:rsidP="00F70786">
      <w:pPr>
        <w:ind w:left="1080"/>
        <w:jc w:val="both"/>
        <w:rPr>
          <w:i w:val="0"/>
          <w:sz w:val="22"/>
          <w:szCs w:val="22"/>
        </w:rPr>
      </w:pPr>
    </w:p>
    <w:p w14:paraId="31F89CA6" w14:textId="77777777" w:rsidR="00F70786" w:rsidRDefault="00F70786" w:rsidP="00F70786">
      <w:pPr>
        <w:ind w:left="1080"/>
        <w:jc w:val="both"/>
        <w:rPr>
          <w:i w:val="0"/>
          <w:sz w:val="22"/>
          <w:szCs w:val="22"/>
        </w:rPr>
      </w:pPr>
    </w:p>
    <w:p w14:paraId="299E6253" w14:textId="77777777" w:rsidR="00F70786" w:rsidRDefault="00F70786" w:rsidP="00F70786">
      <w:pPr>
        <w:ind w:left="1080"/>
        <w:jc w:val="both"/>
        <w:rPr>
          <w:i w:val="0"/>
          <w:sz w:val="22"/>
          <w:szCs w:val="22"/>
        </w:rPr>
      </w:pPr>
    </w:p>
    <w:p w14:paraId="3C2ED1B6" w14:textId="62AD098E" w:rsidR="00F70786" w:rsidRPr="003213A3" w:rsidRDefault="00F70786" w:rsidP="00F70786">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00F01207">
        <w:rPr>
          <w:b/>
          <w:i w:val="0"/>
          <w:sz w:val="22"/>
          <w:szCs w:val="22"/>
        </w:rPr>
        <w:t>»756021-200028 -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00F01207" w:rsidRPr="00A2470C">
        <w:rPr>
          <w:i w:val="0"/>
          <w:sz w:val="22"/>
          <w:szCs w:val="22"/>
        </w:rPr>
        <w:t>«</w:t>
      </w:r>
      <w:r w:rsidR="00F01207" w:rsidRPr="003F1A18">
        <w:rPr>
          <w:i w:val="0"/>
          <w:sz w:val="22"/>
          <w:szCs w:val="22"/>
        </w:rPr>
        <w:t xml:space="preserve"> </w:t>
      </w:r>
    </w:p>
    <w:p w14:paraId="6B2FF880" w14:textId="5846E1BE" w:rsidR="00F70786" w:rsidRDefault="00F70786" w:rsidP="00F70786">
      <w:pPr>
        <w:ind w:left="1080"/>
        <w:jc w:val="both"/>
        <w:rPr>
          <w:i w:val="0"/>
          <w:sz w:val="22"/>
          <w:szCs w:val="22"/>
        </w:rPr>
      </w:pPr>
    </w:p>
    <w:p w14:paraId="324F1E1A" w14:textId="77777777" w:rsidR="00DA6574" w:rsidRPr="0079325B" w:rsidRDefault="00DA6574" w:rsidP="00F70786">
      <w:pPr>
        <w:ind w:left="1080"/>
        <w:jc w:val="both"/>
        <w:rPr>
          <w:i w:val="0"/>
          <w:sz w:val="22"/>
          <w:szCs w:val="22"/>
        </w:rPr>
      </w:pPr>
    </w:p>
    <w:p w14:paraId="2A5D27FC" w14:textId="77777777" w:rsidR="00F70786" w:rsidRPr="0079325B" w:rsidRDefault="00F70786" w:rsidP="00F70786">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F70786" w:rsidRPr="00994C93" w14:paraId="65A633DF" w14:textId="77777777" w:rsidTr="00CE064B">
        <w:trPr>
          <w:trHeight w:val="496"/>
        </w:trPr>
        <w:tc>
          <w:tcPr>
            <w:tcW w:w="6209" w:type="dxa"/>
            <w:tcBorders>
              <w:top w:val="single" w:sz="4" w:space="0" w:color="auto"/>
            </w:tcBorders>
            <w:vAlign w:val="center"/>
          </w:tcPr>
          <w:p w14:paraId="52D3AE29" w14:textId="77777777" w:rsidR="00F70786" w:rsidRPr="002A50C1" w:rsidRDefault="00F70786" w:rsidP="00CE064B">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1DCD3CE7" w14:textId="77777777" w:rsidR="00F70786" w:rsidRPr="00994C93" w:rsidRDefault="00F70786" w:rsidP="00CE064B">
            <w:pPr>
              <w:pStyle w:val="Seznam2"/>
              <w:spacing w:line="240" w:lineRule="atLeast"/>
              <w:ind w:left="0" w:firstLine="0"/>
              <w:jc w:val="both"/>
              <w:rPr>
                <w:rFonts w:ascii="Times New Roman" w:hAnsi="Times New Roman"/>
                <w:b/>
                <w:sz w:val="22"/>
                <w:szCs w:val="22"/>
              </w:rPr>
            </w:pPr>
          </w:p>
        </w:tc>
      </w:tr>
      <w:tr w:rsidR="00F70786" w:rsidRPr="00994C93" w14:paraId="0E6253DB" w14:textId="77777777" w:rsidTr="00CE064B">
        <w:trPr>
          <w:trHeight w:val="410"/>
        </w:trPr>
        <w:tc>
          <w:tcPr>
            <w:tcW w:w="6209" w:type="dxa"/>
            <w:vAlign w:val="center"/>
          </w:tcPr>
          <w:p w14:paraId="3420D691" w14:textId="77777777" w:rsidR="00F70786" w:rsidRPr="002A50C1" w:rsidRDefault="00F70786" w:rsidP="00CE064B">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6AD4495F" w14:textId="77777777" w:rsidR="00F70786" w:rsidRPr="00994C93" w:rsidRDefault="00F70786" w:rsidP="00CE064B">
            <w:pPr>
              <w:pStyle w:val="Seznam2"/>
              <w:spacing w:line="240" w:lineRule="atLeast"/>
              <w:ind w:left="0" w:firstLine="0"/>
              <w:jc w:val="both"/>
              <w:rPr>
                <w:rFonts w:ascii="Times New Roman" w:hAnsi="Times New Roman"/>
                <w:b/>
                <w:sz w:val="22"/>
                <w:szCs w:val="22"/>
              </w:rPr>
            </w:pPr>
          </w:p>
          <w:p w14:paraId="6D0FB366" w14:textId="77777777" w:rsidR="00F70786" w:rsidRPr="00994C93" w:rsidRDefault="00F70786" w:rsidP="00CE064B">
            <w:pPr>
              <w:pStyle w:val="Seznam2"/>
              <w:spacing w:line="240" w:lineRule="atLeast"/>
              <w:ind w:left="0" w:firstLine="0"/>
              <w:jc w:val="both"/>
              <w:rPr>
                <w:rFonts w:ascii="Times New Roman" w:hAnsi="Times New Roman"/>
                <w:b/>
                <w:sz w:val="22"/>
                <w:szCs w:val="22"/>
              </w:rPr>
            </w:pPr>
          </w:p>
        </w:tc>
      </w:tr>
      <w:tr w:rsidR="00F70786" w:rsidRPr="00994C93" w14:paraId="079CD43E" w14:textId="77777777" w:rsidTr="00CE064B">
        <w:trPr>
          <w:trHeight w:val="417"/>
        </w:trPr>
        <w:tc>
          <w:tcPr>
            <w:tcW w:w="6209" w:type="dxa"/>
            <w:vAlign w:val="center"/>
          </w:tcPr>
          <w:p w14:paraId="6D37BF83" w14:textId="77777777" w:rsidR="00F70786" w:rsidRPr="00994C93" w:rsidRDefault="00F70786" w:rsidP="00CE064B">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EBB0552" w14:textId="77777777" w:rsidR="00F70786" w:rsidRPr="00994C93" w:rsidRDefault="00F70786" w:rsidP="00CE064B">
            <w:pPr>
              <w:pStyle w:val="Seznam2"/>
              <w:spacing w:line="240" w:lineRule="atLeast"/>
              <w:ind w:left="0" w:firstLine="0"/>
              <w:jc w:val="both"/>
              <w:rPr>
                <w:rFonts w:ascii="Times New Roman" w:hAnsi="Times New Roman"/>
                <w:b/>
                <w:sz w:val="22"/>
                <w:szCs w:val="22"/>
              </w:rPr>
            </w:pPr>
          </w:p>
          <w:p w14:paraId="37C7D0AA" w14:textId="77777777" w:rsidR="00F70786" w:rsidRPr="00994C93" w:rsidRDefault="00F70786" w:rsidP="00CE064B">
            <w:pPr>
              <w:pStyle w:val="Seznam2"/>
              <w:spacing w:line="240" w:lineRule="atLeast"/>
              <w:ind w:left="0" w:firstLine="0"/>
              <w:jc w:val="both"/>
              <w:rPr>
                <w:rFonts w:ascii="Times New Roman" w:hAnsi="Times New Roman"/>
                <w:b/>
                <w:sz w:val="22"/>
                <w:szCs w:val="22"/>
              </w:rPr>
            </w:pPr>
          </w:p>
        </w:tc>
      </w:tr>
    </w:tbl>
    <w:p w14:paraId="2686F0C4" w14:textId="77777777" w:rsidR="00F70786" w:rsidRDefault="00F70786" w:rsidP="00F70786">
      <w:pPr>
        <w:pStyle w:val="Glava"/>
        <w:tabs>
          <w:tab w:val="clear" w:pos="4536"/>
          <w:tab w:val="clear" w:pos="9072"/>
        </w:tabs>
        <w:ind w:left="1080"/>
        <w:jc w:val="both"/>
        <w:rPr>
          <w:i w:val="0"/>
          <w:sz w:val="22"/>
          <w:szCs w:val="22"/>
        </w:rPr>
      </w:pPr>
    </w:p>
    <w:p w14:paraId="43C53BE2" w14:textId="77777777" w:rsidR="005A096E" w:rsidRPr="0079325B" w:rsidRDefault="005A096E" w:rsidP="00696163">
      <w:pPr>
        <w:pStyle w:val="Glava"/>
        <w:tabs>
          <w:tab w:val="clear" w:pos="4536"/>
          <w:tab w:val="clear" w:pos="9072"/>
        </w:tabs>
        <w:ind w:left="1080"/>
        <w:jc w:val="both"/>
        <w:rPr>
          <w:i w:val="0"/>
          <w:sz w:val="22"/>
          <w:szCs w:val="22"/>
        </w:rPr>
      </w:pPr>
    </w:p>
    <w:p w14:paraId="009728D1" w14:textId="1A5EB085" w:rsidR="00696163" w:rsidRPr="0079325B" w:rsidRDefault="00696163" w:rsidP="00696163">
      <w:pPr>
        <w:ind w:left="1080"/>
        <w:jc w:val="both"/>
        <w:rPr>
          <w:i w:val="0"/>
          <w:sz w:val="22"/>
          <w:szCs w:val="22"/>
        </w:rPr>
      </w:pPr>
      <w:r>
        <w:rPr>
          <w:i w:val="0"/>
          <w:sz w:val="22"/>
          <w:szCs w:val="22"/>
        </w:rPr>
        <w:t xml:space="preserve">Ponudba velja do vključno </w:t>
      </w:r>
      <w:r w:rsidR="007A6194" w:rsidRPr="007A6194">
        <w:rPr>
          <w:b/>
          <w:i w:val="0"/>
          <w:sz w:val="22"/>
          <w:szCs w:val="22"/>
        </w:rPr>
        <w:t>22.12.2021.</w:t>
      </w:r>
    </w:p>
    <w:p w14:paraId="420599FD" w14:textId="77777777" w:rsidR="00696163" w:rsidRDefault="00696163" w:rsidP="00696163">
      <w:pPr>
        <w:pStyle w:val="Glava"/>
        <w:tabs>
          <w:tab w:val="clear" w:pos="4536"/>
          <w:tab w:val="clear" w:pos="9072"/>
        </w:tabs>
        <w:ind w:left="1080"/>
        <w:jc w:val="both"/>
        <w:rPr>
          <w:i w:val="0"/>
          <w:sz w:val="22"/>
          <w:szCs w:val="22"/>
        </w:rPr>
      </w:pPr>
    </w:p>
    <w:p w14:paraId="6BF1645D" w14:textId="77777777" w:rsidR="00696163" w:rsidRDefault="00696163" w:rsidP="00696163">
      <w:pPr>
        <w:pStyle w:val="Glava"/>
        <w:tabs>
          <w:tab w:val="clear" w:pos="4536"/>
          <w:tab w:val="clear" w:pos="9072"/>
        </w:tabs>
        <w:ind w:left="1080"/>
        <w:jc w:val="both"/>
        <w:rPr>
          <w:i w:val="0"/>
          <w:sz w:val="22"/>
          <w:szCs w:val="22"/>
        </w:rPr>
      </w:pPr>
    </w:p>
    <w:p w14:paraId="0272E50B" w14:textId="77777777" w:rsidR="00696163" w:rsidRPr="0079325B" w:rsidRDefault="00696163" w:rsidP="00696163">
      <w:pPr>
        <w:pStyle w:val="Glava"/>
        <w:tabs>
          <w:tab w:val="clear" w:pos="4536"/>
          <w:tab w:val="clear" w:pos="9072"/>
        </w:tabs>
        <w:ind w:left="1080"/>
        <w:jc w:val="both"/>
        <w:rPr>
          <w:i w:val="0"/>
          <w:sz w:val="22"/>
          <w:szCs w:val="22"/>
        </w:rPr>
      </w:pPr>
    </w:p>
    <w:p w14:paraId="0CC98FC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B9E2C73" w14:textId="77777777" w:rsidR="00696163" w:rsidRDefault="00696163" w:rsidP="005C4678">
      <w:pPr>
        <w:pStyle w:val="Glava"/>
        <w:tabs>
          <w:tab w:val="clear" w:pos="4536"/>
          <w:tab w:val="clear" w:pos="9072"/>
        </w:tabs>
        <w:ind w:left="1080"/>
        <w:rPr>
          <w:b/>
          <w:i w:val="0"/>
          <w:sz w:val="22"/>
          <w:szCs w:val="22"/>
        </w:rPr>
      </w:pPr>
    </w:p>
    <w:p w14:paraId="6E1C101B" w14:textId="77777777" w:rsidR="005C4678" w:rsidRDefault="005C4678" w:rsidP="005C4678">
      <w:pPr>
        <w:pStyle w:val="Glava"/>
        <w:tabs>
          <w:tab w:val="clear" w:pos="4536"/>
          <w:tab w:val="clear" w:pos="9072"/>
        </w:tabs>
        <w:ind w:left="1080"/>
        <w:rPr>
          <w:b/>
          <w:i w:val="0"/>
          <w:sz w:val="22"/>
          <w:szCs w:val="22"/>
        </w:rPr>
      </w:pPr>
    </w:p>
    <w:p w14:paraId="45A2D2AF" w14:textId="77777777" w:rsidR="005C4678" w:rsidRDefault="005C4678" w:rsidP="005C4678">
      <w:pPr>
        <w:pStyle w:val="Glava"/>
        <w:tabs>
          <w:tab w:val="clear" w:pos="4536"/>
          <w:tab w:val="clear" w:pos="9072"/>
        </w:tabs>
        <w:ind w:left="1080"/>
        <w:rPr>
          <w:b/>
          <w:i w:val="0"/>
          <w:sz w:val="22"/>
          <w:szCs w:val="22"/>
        </w:rPr>
      </w:pPr>
    </w:p>
    <w:p w14:paraId="127950FA" w14:textId="77777777" w:rsidR="005C4678" w:rsidRDefault="005C4678" w:rsidP="005C4678">
      <w:pPr>
        <w:pStyle w:val="Glava"/>
        <w:tabs>
          <w:tab w:val="clear" w:pos="4536"/>
          <w:tab w:val="clear" w:pos="9072"/>
        </w:tabs>
        <w:ind w:left="1080"/>
        <w:rPr>
          <w:b/>
          <w:i w:val="0"/>
          <w:sz w:val="22"/>
          <w:szCs w:val="22"/>
        </w:rPr>
      </w:pPr>
    </w:p>
    <w:p w14:paraId="0F255702" w14:textId="57BA6ED0"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2687A099" w14:textId="77777777" w:rsidR="00DB3553" w:rsidRDefault="00DB3553" w:rsidP="00DB3553">
      <w:pPr>
        <w:pStyle w:val="Glava"/>
        <w:tabs>
          <w:tab w:val="clear" w:pos="4536"/>
          <w:tab w:val="clear" w:pos="9072"/>
        </w:tabs>
        <w:ind w:left="1080"/>
        <w:jc w:val="right"/>
        <w:rPr>
          <w:b/>
          <w:i w:val="0"/>
          <w:sz w:val="22"/>
          <w:szCs w:val="22"/>
        </w:rPr>
      </w:pPr>
    </w:p>
    <w:p w14:paraId="3C28E240" w14:textId="77777777" w:rsidR="00DB3553" w:rsidRDefault="00DB3553" w:rsidP="00DB3553">
      <w:pPr>
        <w:pStyle w:val="Glava"/>
        <w:tabs>
          <w:tab w:val="clear" w:pos="4536"/>
          <w:tab w:val="clear" w:pos="9072"/>
        </w:tabs>
        <w:ind w:left="1080"/>
        <w:jc w:val="right"/>
        <w:rPr>
          <w:b/>
          <w:i w:val="0"/>
          <w:sz w:val="22"/>
          <w:szCs w:val="22"/>
        </w:rPr>
      </w:pPr>
    </w:p>
    <w:p w14:paraId="077C94D5" w14:textId="77777777" w:rsidR="00DB3553" w:rsidRDefault="00DB3553" w:rsidP="00DB3553">
      <w:pPr>
        <w:pStyle w:val="Glava"/>
        <w:tabs>
          <w:tab w:val="clear" w:pos="4536"/>
          <w:tab w:val="clear" w:pos="9072"/>
        </w:tabs>
        <w:ind w:left="1080"/>
        <w:jc w:val="right"/>
        <w:rPr>
          <w:b/>
          <w:i w:val="0"/>
          <w:sz w:val="22"/>
          <w:szCs w:val="22"/>
        </w:rPr>
      </w:pPr>
    </w:p>
    <w:p w14:paraId="51667237" w14:textId="77777777" w:rsidR="00DB3553" w:rsidRDefault="00DB3553" w:rsidP="00DB3553">
      <w:pPr>
        <w:pStyle w:val="Glava"/>
        <w:tabs>
          <w:tab w:val="clear" w:pos="4536"/>
          <w:tab w:val="clear" w:pos="9072"/>
        </w:tabs>
        <w:ind w:left="1080"/>
        <w:jc w:val="right"/>
        <w:rPr>
          <w:b/>
          <w:i w:val="0"/>
          <w:sz w:val="22"/>
          <w:szCs w:val="22"/>
        </w:rPr>
      </w:pPr>
    </w:p>
    <w:p w14:paraId="623882B8"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2CFBA569" w14:textId="77777777" w:rsidR="00DB3553" w:rsidRDefault="00DB3553" w:rsidP="00DB3553">
      <w:pPr>
        <w:pStyle w:val="Glava"/>
        <w:tabs>
          <w:tab w:val="clear" w:pos="4536"/>
          <w:tab w:val="clear" w:pos="9072"/>
        </w:tabs>
        <w:ind w:left="1080"/>
        <w:jc w:val="center"/>
        <w:rPr>
          <w:b/>
          <w:i w:val="0"/>
          <w:sz w:val="22"/>
          <w:szCs w:val="22"/>
        </w:rPr>
      </w:pPr>
    </w:p>
    <w:p w14:paraId="4D057B72" w14:textId="77777777" w:rsidR="00DB3553" w:rsidRDefault="00DB3553" w:rsidP="00DB3553">
      <w:pPr>
        <w:pStyle w:val="Glava"/>
        <w:tabs>
          <w:tab w:val="clear" w:pos="4536"/>
          <w:tab w:val="clear" w:pos="9072"/>
        </w:tabs>
        <w:ind w:left="1080"/>
        <w:jc w:val="both"/>
        <w:rPr>
          <w:i w:val="0"/>
          <w:sz w:val="22"/>
          <w:szCs w:val="22"/>
        </w:rPr>
      </w:pPr>
    </w:p>
    <w:p w14:paraId="665D9722"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F7BE193" w14:textId="77777777" w:rsidR="00DB3553" w:rsidRDefault="00DB3553" w:rsidP="005225D2">
      <w:pPr>
        <w:pStyle w:val="Glava"/>
        <w:tabs>
          <w:tab w:val="clear" w:pos="4536"/>
          <w:tab w:val="clear" w:pos="9072"/>
        </w:tabs>
        <w:ind w:left="1080"/>
        <w:jc w:val="right"/>
        <w:rPr>
          <w:b/>
          <w:i w:val="0"/>
          <w:sz w:val="22"/>
          <w:szCs w:val="22"/>
        </w:rPr>
      </w:pPr>
    </w:p>
    <w:p w14:paraId="3E897F4C" w14:textId="77777777" w:rsidR="00DB3553" w:rsidRDefault="00DB3553" w:rsidP="005225D2">
      <w:pPr>
        <w:pStyle w:val="Glava"/>
        <w:tabs>
          <w:tab w:val="clear" w:pos="4536"/>
          <w:tab w:val="clear" w:pos="9072"/>
        </w:tabs>
        <w:ind w:left="1080"/>
        <w:jc w:val="right"/>
        <w:rPr>
          <w:b/>
          <w:i w:val="0"/>
          <w:sz w:val="22"/>
          <w:szCs w:val="22"/>
        </w:rPr>
      </w:pPr>
    </w:p>
    <w:p w14:paraId="3BE5579C" w14:textId="77777777" w:rsidR="00DB3553" w:rsidRDefault="00DB3553" w:rsidP="005225D2">
      <w:pPr>
        <w:pStyle w:val="Glava"/>
        <w:tabs>
          <w:tab w:val="clear" w:pos="4536"/>
          <w:tab w:val="clear" w:pos="9072"/>
        </w:tabs>
        <w:ind w:left="1080"/>
        <w:jc w:val="right"/>
        <w:rPr>
          <w:b/>
          <w:i w:val="0"/>
          <w:sz w:val="22"/>
          <w:szCs w:val="22"/>
        </w:rPr>
      </w:pPr>
    </w:p>
    <w:p w14:paraId="685EBCB5" w14:textId="77777777" w:rsidR="00DB3553" w:rsidRDefault="00DB3553" w:rsidP="005225D2">
      <w:pPr>
        <w:pStyle w:val="Glava"/>
        <w:tabs>
          <w:tab w:val="clear" w:pos="4536"/>
          <w:tab w:val="clear" w:pos="9072"/>
        </w:tabs>
        <w:ind w:left="1080"/>
        <w:jc w:val="right"/>
        <w:rPr>
          <w:b/>
          <w:i w:val="0"/>
          <w:sz w:val="22"/>
          <w:szCs w:val="22"/>
        </w:rPr>
      </w:pPr>
    </w:p>
    <w:p w14:paraId="157A5F12" w14:textId="77777777" w:rsidR="00DB3553" w:rsidRDefault="00DB3553" w:rsidP="005225D2">
      <w:pPr>
        <w:pStyle w:val="Glava"/>
        <w:tabs>
          <w:tab w:val="clear" w:pos="4536"/>
          <w:tab w:val="clear" w:pos="9072"/>
        </w:tabs>
        <w:ind w:left="1080"/>
        <w:jc w:val="right"/>
        <w:rPr>
          <w:b/>
          <w:i w:val="0"/>
          <w:sz w:val="22"/>
          <w:szCs w:val="22"/>
        </w:rPr>
      </w:pPr>
    </w:p>
    <w:p w14:paraId="129DFDEC" w14:textId="77777777" w:rsidR="00DB3553" w:rsidRDefault="00DB3553" w:rsidP="005225D2">
      <w:pPr>
        <w:pStyle w:val="Glava"/>
        <w:tabs>
          <w:tab w:val="clear" w:pos="4536"/>
          <w:tab w:val="clear" w:pos="9072"/>
        </w:tabs>
        <w:ind w:left="1080"/>
        <w:jc w:val="right"/>
        <w:rPr>
          <w:b/>
          <w:i w:val="0"/>
          <w:sz w:val="22"/>
          <w:szCs w:val="22"/>
        </w:rPr>
      </w:pPr>
    </w:p>
    <w:p w14:paraId="52230C0B" w14:textId="77777777" w:rsidR="00DB3553" w:rsidRDefault="00DB3553" w:rsidP="005225D2">
      <w:pPr>
        <w:pStyle w:val="Glava"/>
        <w:tabs>
          <w:tab w:val="clear" w:pos="4536"/>
          <w:tab w:val="clear" w:pos="9072"/>
        </w:tabs>
        <w:ind w:left="1080"/>
        <w:jc w:val="right"/>
        <w:rPr>
          <w:b/>
          <w:i w:val="0"/>
          <w:sz w:val="22"/>
          <w:szCs w:val="22"/>
        </w:rPr>
      </w:pPr>
    </w:p>
    <w:p w14:paraId="2591DC83" w14:textId="77777777" w:rsidR="00DB3553" w:rsidRDefault="00DB3553" w:rsidP="005225D2">
      <w:pPr>
        <w:pStyle w:val="Glava"/>
        <w:tabs>
          <w:tab w:val="clear" w:pos="4536"/>
          <w:tab w:val="clear" w:pos="9072"/>
        </w:tabs>
        <w:ind w:left="1080"/>
        <w:jc w:val="right"/>
        <w:rPr>
          <w:b/>
          <w:i w:val="0"/>
          <w:sz w:val="22"/>
          <w:szCs w:val="22"/>
        </w:rPr>
      </w:pPr>
    </w:p>
    <w:p w14:paraId="67C5513F" w14:textId="77777777" w:rsidR="00DB3553" w:rsidRDefault="00DB3553" w:rsidP="005225D2">
      <w:pPr>
        <w:pStyle w:val="Glava"/>
        <w:tabs>
          <w:tab w:val="clear" w:pos="4536"/>
          <w:tab w:val="clear" w:pos="9072"/>
        </w:tabs>
        <w:ind w:left="1080"/>
        <w:jc w:val="right"/>
        <w:rPr>
          <w:b/>
          <w:i w:val="0"/>
          <w:sz w:val="22"/>
          <w:szCs w:val="22"/>
        </w:rPr>
      </w:pPr>
    </w:p>
    <w:p w14:paraId="17CADEEA" w14:textId="77777777" w:rsidR="00DB3553" w:rsidRDefault="00DB3553" w:rsidP="005225D2">
      <w:pPr>
        <w:pStyle w:val="Glava"/>
        <w:tabs>
          <w:tab w:val="clear" w:pos="4536"/>
          <w:tab w:val="clear" w:pos="9072"/>
        </w:tabs>
        <w:ind w:left="1080"/>
        <w:jc w:val="right"/>
        <w:rPr>
          <w:b/>
          <w:i w:val="0"/>
          <w:sz w:val="22"/>
          <w:szCs w:val="22"/>
        </w:rPr>
      </w:pPr>
    </w:p>
    <w:p w14:paraId="5CD6889A" w14:textId="77777777" w:rsidR="00DB3553" w:rsidRDefault="00DB3553" w:rsidP="005225D2">
      <w:pPr>
        <w:pStyle w:val="Glava"/>
        <w:tabs>
          <w:tab w:val="clear" w:pos="4536"/>
          <w:tab w:val="clear" w:pos="9072"/>
        </w:tabs>
        <w:ind w:left="1080"/>
        <w:jc w:val="right"/>
        <w:rPr>
          <w:b/>
          <w:i w:val="0"/>
          <w:sz w:val="22"/>
          <w:szCs w:val="22"/>
        </w:rPr>
      </w:pPr>
    </w:p>
    <w:p w14:paraId="2D4374BB" w14:textId="77777777" w:rsidR="00DB3553" w:rsidRDefault="00DB3553" w:rsidP="005225D2">
      <w:pPr>
        <w:pStyle w:val="Glava"/>
        <w:tabs>
          <w:tab w:val="clear" w:pos="4536"/>
          <w:tab w:val="clear" w:pos="9072"/>
        </w:tabs>
        <w:ind w:left="1080"/>
        <w:jc w:val="right"/>
        <w:rPr>
          <w:b/>
          <w:i w:val="0"/>
          <w:sz w:val="22"/>
          <w:szCs w:val="22"/>
        </w:rPr>
      </w:pPr>
    </w:p>
    <w:p w14:paraId="0FE1FC48" w14:textId="77777777" w:rsidR="00DB3553" w:rsidRDefault="00DB3553" w:rsidP="005225D2">
      <w:pPr>
        <w:pStyle w:val="Glava"/>
        <w:tabs>
          <w:tab w:val="clear" w:pos="4536"/>
          <w:tab w:val="clear" w:pos="9072"/>
        </w:tabs>
        <w:ind w:left="1080"/>
        <w:jc w:val="right"/>
        <w:rPr>
          <w:b/>
          <w:i w:val="0"/>
          <w:sz w:val="22"/>
          <w:szCs w:val="22"/>
        </w:rPr>
      </w:pPr>
    </w:p>
    <w:p w14:paraId="6B982188" w14:textId="77777777" w:rsidR="00DB3553" w:rsidRDefault="00DB3553" w:rsidP="005225D2">
      <w:pPr>
        <w:pStyle w:val="Glava"/>
        <w:tabs>
          <w:tab w:val="clear" w:pos="4536"/>
          <w:tab w:val="clear" w:pos="9072"/>
        </w:tabs>
        <w:ind w:left="1080"/>
        <w:jc w:val="right"/>
        <w:rPr>
          <w:b/>
          <w:i w:val="0"/>
          <w:sz w:val="22"/>
          <w:szCs w:val="22"/>
        </w:rPr>
      </w:pPr>
    </w:p>
    <w:p w14:paraId="464B5445" w14:textId="77777777" w:rsidR="00DB3553" w:rsidRDefault="00DB3553" w:rsidP="005225D2">
      <w:pPr>
        <w:pStyle w:val="Glava"/>
        <w:tabs>
          <w:tab w:val="clear" w:pos="4536"/>
          <w:tab w:val="clear" w:pos="9072"/>
        </w:tabs>
        <w:ind w:left="1080"/>
        <w:jc w:val="right"/>
        <w:rPr>
          <w:b/>
          <w:i w:val="0"/>
          <w:sz w:val="22"/>
          <w:szCs w:val="22"/>
        </w:rPr>
      </w:pPr>
    </w:p>
    <w:p w14:paraId="52ECAA44" w14:textId="77777777" w:rsidR="00DB3553" w:rsidRDefault="00DB3553" w:rsidP="005225D2">
      <w:pPr>
        <w:pStyle w:val="Glava"/>
        <w:tabs>
          <w:tab w:val="clear" w:pos="4536"/>
          <w:tab w:val="clear" w:pos="9072"/>
        </w:tabs>
        <w:ind w:left="1080"/>
        <w:jc w:val="right"/>
        <w:rPr>
          <w:b/>
          <w:i w:val="0"/>
          <w:sz w:val="22"/>
          <w:szCs w:val="22"/>
        </w:rPr>
      </w:pPr>
    </w:p>
    <w:p w14:paraId="5C4CCC51" w14:textId="77777777" w:rsidR="00DB3553" w:rsidRDefault="00DB3553" w:rsidP="005225D2">
      <w:pPr>
        <w:pStyle w:val="Glava"/>
        <w:tabs>
          <w:tab w:val="clear" w:pos="4536"/>
          <w:tab w:val="clear" w:pos="9072"/>
        </w:tabs>
        <w:ind w:left="1080"/>
        <w:jc w:val="right"/>
        <w:rPr>
          <w:b/>
          <w:i w:val="0"/>
          <w:sz w:val="22"/>
          <w:szCs w:val="22"/>
        </w:rPr>
      </w:pPr>
    </w:p>
    <w:p w14:paraId="0947228F" w14:textId="77777777" w:rsidR="00DB3553" w:rsidRDefault="00DB3553" w:rsidP="005225D2">
      <w:pPr>
        <w:pStyle w:val="Glava"/>
        <w:tabs>
          <w:tab w:val="clear" w:pos="4536"/>
          <w:tab w:val="clear" w:pos="9072"/>
        </w:tabs>
        <w:ind w:left="1080"/>
        <w:jc w:val="right"/>
        <w:rPr>
          <w:b/>
          <w:i w:val="0"/>
          <w:sz w:val="22"/>
          <w:szCs w:val="22"/>
        </w:rPr>
      </w:pPr>
    </w:p>
    <w:p w14:paraId="09058758" w14:textId="77777777" w:rsidR="00DB3553" w:rsidRDefault="00DB3553" w:rsidP="005225D2">
      <w:pPr>
        <w:pStyle w:val="Glava"/>
        <w:tabs>
          <w:tab w:val="clear" w:pos="4536"/>
          <w:tab w:val="clear" w:pos="9072"/>
        </w:tabs>
        <w:ind w:left="1080"/>
        <w:jc w:val="right"/>
        <w:rPr>
          <w:b/>
          <w:i w:val="0"/>
          <w:sz w:val="22"/>
          <w:szCs w:val="22"/>
        </w:rPr>
      </w:pPr>
    </w:p>
    <w:p w14:paraId="3425E1B5" w14:textId="77777777" w:rsidR="00DB3553" w:rsidRDefault="00DB3553" w:rsidP="005225D2">
      <w:pPr>
        <w:pStyle w:val="Glava"/>
        <w:tabs>
          <w:tab w:val="clear" w:pos="4536"/>
          <w:tab w:val="clear" w:pos="9072"/>
        </w:tabs>
        <w:ind w:left="1080"/>
        <w:jc w:val="right"/>
        <w:rPr>
          <w:b/>
          <w:i w:val="0"/>
          <w:sz w:val="22"/>
          <w:szCs w:val="22"/>
        </w:rPr>
      </w:pPr>
    </w:p>
    <w:p w14:paraId="2C50B313" w14:textId="77777777" w:rsidR="00DB3553" w:rsidRDefault="00DB3553" w:rsidP="005225D2">
      <w:pPr>
        <w:pStyle w:val="Glava"/>
        <w:tabs>
          <w:tab w:val="clear" w:pos="4536"/>
          <w:tab w:val="clear" w:pos="9072"/>
        </w:tabs>
        <w:ind w:left="1080"/>
        <w:jc w:val="right"/>
        <w:rPr>
          <w:b/>
          <w:i w:val="0"/>
          <w:sz w:val="22"/>
          <w:szCs w:val="22"/>
        </w:rPr>
      </w:pPr>
    </w:p>
    <w:p w14:paraId="2EF29CF8" w14:textId="77777777" w:rsidR="00DB3553" w:rsidRDefault="00DB3553" w:rsidP="005225D2">
      <w:pPr>
        <w:pStyle w:val="Glava"/>
        <w:tabs>
          <w:tab w:val="clear" w:pos="4536"/>
          <w:tab w:val="clear" w:pos="9072"/>
        </w:tabs>
        <w:ind w:left="1080"/>
        <w:jc w:val="right"/>
        <w:rPr>
          <w:b/>
          <w:i w:val="0"/>
          <w:sz w:val="22"/>
          <w:szCs w:val="22"/>
        </w:rPr>
      </w:pPr>
    </w:p>
    <w:p w14:paraId="2C7CB15C" w14:textId="77777777" w:rsidR="00DB3553" w:rsidRDefault="00DB3553" w:rsidP="005225D2">
      <w:pPr>
        <w:pStyle w:val="Glava"/>
        <w:tabs>
          <w:tab w:val="clear" w:pos="4536"/>
          <w:tab w:val="clear" w:pos="9072"/>
        </w:tabs>
        <w:ind w:left="1080"/>
        <w:jc w:val="right"/>
        <w:rPr>
          <w:b/>
          <w:i w:val="0"/>
          <w:sz w:val="22"/>
          <w:szCs w:val="22"/>
        </w:rPr>
      </w:pPr>
    </w:p>
    <w:p w14:paraId="46ACD30A" w14:textId="77777777" w:rsidR="00DB3553" w:rsidRDefault="00DB3553" w:rsidP="005225D2">
      <w:pPr>
        <w:pStyle w:val="Glava"/>
        <w:tabs>
          <w:tab w:val="clear" w:pos="4536"/>
          <w:tab w:val="clear" w:pos="9072"/>
        </w:tabs>
        <w:ind w:left="1080"/>
        <w:jc w:val="right"/>
        <w:rPr>
          <w:b/>
          <w:i w:val="0"/>
          <w:sz w:val="22"/>
          <w:szCs w:val="22"/>
        </w:rPr>
      </w:pPr>
    </w:p>
    <w:p w14:paraId="6F28FE72" w14:textId="77777777" w:rsidR="00DB3553" w:rsidRDefault="00DB3553" w:rsidP="005225D2">
      <w:pPr>
        <w:pStyle w:val="Glava"/>
        <w:tabs>
          <w:tab w:val="clear" w:pos="4536"/>
          <w:tab w:val="clear" w:pos="9072"/>
        </w:tabs>
        <w:ind w:left="1080"/>
        <w:jc w:val="right"/>
        <w:rPr>
          <w:b/>
          <w:i w:val="0"/>
          <w:sz w:val="22"/>
          <w:szCs w:val="22"/>
        </w:rPr>
      </w:pPr>
    </w:p>
    <w:p w14:paraId="12B65720" w14:textId="77777777" w:rsidR="00DB3553" w:rsidRDefault="00DB3553" w:rsidP="005225D2">
      <w:pPr>
        <w:pStyle w:val="Glava"/>
        <w:tabs>
          <w:tab w:val="clear" w:pos="4536"/>
          <w:tab w:val="clear" w:pos="9072"/>
        </w:tabs>
        <w:ind w:left="1080"/>
        <w:jc w:val="right"/>
        <w:rPr>
          <w:b/>
          <w:i w:val="0"/>
          <w:sz w:val="22"/>
          <w:szCs w:val="22"/>
        </w:rPr>
      </w:pPr>
    </w:p>
    <w:p w14:paraId="783915E7" w14:textId="77777777" w:rsidR="00DB3553" w:rsidRDefault="00DB3553" w:rsidP="005225D2">
      <w:pPr>
        <w:pStyle w:val="Glava"/>
        <w:tabs>
          <w:tab w:val="clear" w:pos="4536"/>
          <w:tab w:val="clear" w:pos="9072"/>
        </w:tabs>
        <w:ind w:left="1080"/>
        <w:jc w:val="right"/>
        <w:rPr>
          <w:b/>
          <w:i w:val="0"/>
          <w:sz w:val="22"/>
          <w:szCs w:val="22"/>
        </w:rPr>
      </w:pPr>
    </w:p>
    <w:p w14:paraId="410A305C" w14:textId="77777777" w:rsidR="00DB3553" w:rsidRDefault="00DB3553" w:rsidP="005225D2">
      <w:pPr>
        <w:pStyle w:val="Glava"/>
        <w:tabs>
          <w:tab w:val="clear" w:pos="4536"/>
          <w:tab w:val="clear" w:pos="9072"/>
        </w:tabs>
        <w:ind w:left="1080"/>
        <w:jc w:val="right"/>
        <w:rPr>
          <w:b/>
          <w:i w:val="0"/>
          <w:sz w:val="22"/>
          <w:szCs w:val="22"/>
        </w:rPr>
      </w:pPr>
    </w:p>
    <w:p w14:paraId="3EEE1390" w14:textId="77777777" w:rsidR="00DB3553" w:rsidRDefault="00DB3553" w:rsidP="005225D2">
      <w:pPr>
        <w:pStyle w:val="Glava"/>
        <w:tabs>
          <w:tab w:val="clear" w:pos="4536"/>
          <w:tab w:val="clear" w:pos="9072"/>
        </w:tabs>
        <w:ind w:left="1080"/>
        <w:jc w:val="right"/>
        <w:rPr>
          <w:b/>
          <w:i w:val="0"/>
          <w:sz w:val="22"/>
          <w:szCs w:val="22"/>
        </w:rPr>
      </w:pPr>
    </w:p>
    <w:p w14:paraId="4E71427E" w14:textId="77777777" w:rsidR="00DB3553" w:rsidRDefault="00DB3553" w:rsidP="005225D2">
      <w:pPr>
        <w:pStyle w:val="Glava"/>
        <w:tabs>
          <w:tab w:val="clear" w:pos="4536"/>
          <w:tab w:val="clear" w:pos="9072"/>
        </w:tabs>
        <w:ind w:left="1080"/>
        <w:jc w:val="right"/>
        <w:rPr>
          <w:b/>
          <w:i w:val="0"/>
          <w:sz w:val="22"/>
          <w:szCs w:val="22"/>
        </w:rPr>
      </w:pPr>
    </w:p>
    <w:p w14:paraId="6A10CB0A" w14:textId="77777777" w:rsidR="00DB3553" w:rsidRDefault="00DB3553" w:rsidP="005225D2">
      <w:pPr>
        <w:pStyle w:val="Glava"/>
        <w:tabs>
          <w:tab w:val="clear" w:pos="4536"/>
          <w:tab w:val="clear" w:pos="9072"/>
        </w:tabs>
        <w:ind w:left="1080"/>
        <w:jc w:val="right"/>
        <w:rPr>
          <w:b/>
          <w:i w:val="0"/>
          <w:sz w:val="22"/>
          <w:szCs w:val="22"/>
        </w:rPr>
      </w:pPr>
    </w:p>
    <w:p w14:paraId="214A34B9" w14:textId="77777777" w:rsidR="00DB3553" w:rsidRDefault="00DB3553" w:rsidP="005225D2">
      <w:pPr>
        <w:pStyle w:val="Glava"/>
        <w:tabs>
          <w:tab w:val="clear" w:pos="4536"/>
          <w:tab w:val="clear" w:pos="9072"/>
        </w:tabs>
        <w:ind w:left="1080"/>
        <w:jc w:val="right"/>
        <w:rPr>
          <w:b/>
          <w:i w:val="0"/>
          <w:sz w:val="22"/>
          <w:szCs w:val="22"/>
        </w:rPr>
      </w:pPr>
    </w:p>
    <w:p w14:paraId="36D55AE0" w14:textId="77777777" w:rsidR="00DB3553" w:rsidRDefault="00DB3553" w:rsidP="005225D2">
      <w:pPr>
        <w:pStyle w:val="Glava"/>
        <w:tabs>
          <w:tab w:val="clear" w:pos="4536"/>
          <w:tab w:val="clear" w:pos="9072"/>
        </w:tabs>
        <w:ind w:left="1080"/>
        <w:jc w:val="right"/>
        <w:rPr>
          <w:b/>
          <w:i w:val="0"/>
          <w:sz w:val="22"/>
          <w:szCs w:val="22"/>
        </w:rPr>
      </w:pPr>
    </w:p>
    <w:p w14:paraId="320C09A9" w14:textId="77777777" w:rsidR="00DB3553" w:rsidRDefault="00DB3553" w:rsidP="005225D2">
      <w:pPr>
        <w:pStyle w:val="Glava"/>
        <w:tabs>
          <w:tab w:val="clear" w:pos="4536"/>
          <w:tab w:val="clear" w:pos="9072"/>
        </w:tabs>
        <w:ind w:left="1080"/>
        <w:jc w:val="right"/>
        <w:rPr>
          <w:b/>
          <w:i w:val="0"/>
          <w:sz w:val="22"/>
          <w:szCs w:val="22"/>
        </w:rPr>
      </w:pPr>
    </w:p>
    <w:p w14:paraId="12DB5A69" w14:textId="77777777" w:rsidR="00DB3553" w:rsidRDefault="00DB3553" w:rsidP="005225D2">
      <w:pPr>
        <w:pStyle w:val="Glava"/>
        <w:tabs>
          <w:tab w:val="clear" w:pos="4536"/>
          <w:tab w:val="clear" w:pos="9072"/>
        </w:tabs>
        <w:ind w:left="1080"/>
        <w:jc w:val="right"/>
        <w:rPr>
          <w:b/>
          <w:i w:val="0"/>
          <w:sz w:val="22"/>
          <w:szCs w:val="22"/>
        </w:rPr>
      </w:pPr>
    </w:p>
    <w:p w14:paraId="04282299" w14:textId="77777777" w:rsidR="00DB3553" w:rsidRDefault="00DB3553" w:rsidP="005225D2">
      <w:pPr>
        <w:pStyle w:val="Glava"/>
        <w:tabs>
          <w:tab w:val="clear" w:pos="4536"/>
          <w:tab w:val="clear" w:pos="9072"/>
        </w:tabs>
        <w:ind w:left="1080"/>
        <w:jc w:val="right"/>
        <w:rPr>
          <w:b/>
          <w:i w:val="0"/>
          <w:sz w:val="22"/>
          <w:szCs w:val="22"/>
        </w:rPr>
      </w:pPr>
    </w:p>
    <w:p w14:paraId="12C400C1" w14:textId="77777777" w:rsidR="00DB3553" w:rsidRDefault="00DB3553" w:rsidP="005225D2">
      <w:pPr>
        <w:pStyle w:val="Glava"/>
        <w:tabs>
          <w:tab w:val="clear" w:pos="4536"/>
          <w:tab w:val="clear" w:pos="9072"/>
        </w:tabs>
        <w:ind w:left="1080"/>
        <w:jc w:val="right"/>
        <w:rPr>
          <w:b/>
          <w:i w:val="0"/>
          <w:sz w:val="22"/>
          <w:szCs w:val="22"/>
        </w:rPr>
      </w:pPr>
    </w:p>
    <w:p w14:paraId="15773EFE" w14:textId="77777777" w:rsidR="00DB3553" w:rsidRDefault="00DB3553" w:rsidP="005225D2">
      <w:pPr>
        <w:pStyle w:val="Glava"/>
        <w:tabs>
          <w:tab w:val="clear" w:pos="4536"/>
          <w:tab w:val="clear" w:pos="9072"/>
        </w:tabs>
        <w:ind w:left="1080"/>
        <w:jc w:val="right"/>
        <w:rPr>
          <w:b/>
          <w:i w:val="0"/>
          <w:sz w:val="22"/>
          <w:szCs w:val="22"/>
        </w:rPr>
      </w:pPr>
    </w:p>
    <w:p w14:paraId="4CA75E80"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BE13070" w14:textId="77777777" w:rsidR="005225D2" w:rsidRDefault="005225D2" w:rsidP="005225D2">
      <w:pPr>
        <w:pStyle w:val="Glava"/>
        <w:tabs>
          <w:tab w:val="clear" w:pos="4536"/>
          <w:tab w:val="clear" w:pos="9072"/>
        </w:tabs>
        <w:ind w:left="1080"/>
        <w:jc w:val="right"/>
        <w:rPr>
          <w:i w:val="0"/>
          <w:sz w:val="22"/>
          <w:szCs w:val="22"/>
        </w:rPr>
      </w:pPr>
    </w:p>
    <w:p w14:paraId="7E74BF1E" w14:textId="77777777" w:rsidR="005225D2" w:rsidRDefault="005225D2" w:rsidP="005225D2">
      <w:pPr>
        <w:pStyle w:val="Glava"/>
        <w:tabs>
          <w:tab w:val="clear" w:pos="4536"/>
          <w:tab w:val="clear" w:pos="9072"/>
        </w:tabs>
        <w:ind w:left="1080"/>
        <w:jc w:val="right"/>
        <w:rPr>
          <w:i w:val="0"/>
          <w:sz w:val="22"/>
          <w:szCs w:val="22"/>
        </w:rPr>
      </w:pPr>
    </w:p>
    <w:p w14:paraId="5FD4E0F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4C7B310" w14:textId="77777777" w:rsidR="005225D2" w:rsidRPr="00FF38DC" w:rsidRDefault="005225D2" w:rsidP="005225D2">
      <w:pPr>
        <w:pStyle w:val="Glava"/>
        <w:tabs>
          <w:tab w:val="clear" w:pos="4536"/>
          <w:tab w:val="clear" w:pos="9072"/>
        </w:tabs>
        <w:ind w:left="1080"/>
        <w:jc w:val="both"/>
        <w:rPr>
          <w:i w:val="0"/>
          <w:sz w:val="22"/>
          <w:szCs w:val="22"/>
        </w:rPr>
      </w:pPr>
    </w:p>
    <w:p w14:paraId="7C2D10ED" w14:textId="77777777" w:rsidR="005225D2" w:rsidRPr="00FF38DC" w:rsidRDefault="005225D2" w:rsidP="005225D2">
      <w:pPr>
        <w:pStyle w:val="Glava"/>
        <w:tabs>
          <w:tab w:val="clear" w:pos="4536"/>
          <w:tab w:val="clear" w:pos="9072"/>
        </w:tabs>
        <w:ind w:left="1080"/>
        <w:jc w:val="both"/>
        <w:rPr>
          <w:i w:val="0"/>
          <w:sz w:val="22"/>
          <w:szCs w:val="22"/>
        </w:rPr>
      </w:pPr>
    </w:p>
    <w:p w14:paraId="7ACA1429" w14:textId="5CF710A2" w:rsidR="00F01207"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01207">
        <w:rPr>
          <w:b/>
          <w:i w:val="0"/>
          <w:sz w:val="22"/>
          <w:szCs w:val="22"/>
        </w:rPr>
        <w:t>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00F01207" w:rsidRPr="00A2470C">
        <w:rPr>
          <w:i w:val="0"/>
          <w:sz w:val="22"/>
          <w:szCs w:val="22"/>
        </w:rPr>
        <w:t>«</w:t>
      </w:r>
    </w:p>
    <w:p w14:paraId="4AFF97B6" w14:textId="77777777" w:rsidR="00F01207" w:rsidRDefault="00F01207" w:rsidP="005225D2">
      <w:pPr>
        <w:pStyle w:val="Glava"/>
        <w:tabs>
          <w:tab w:val="clear" w:pos="4536"/>
          <w:tab w:val="clear" w:pos="9072"/>
        </w:tabs>
        <w:ind w:left="1080"/>
        <w:jc w:val="both"/>
        <w:rPr>
          <w:i w:val="0"/>
          <w:sz w:val="22"/>
          <w:szCs w:val="22"/>
        </w:rPr>
      </w:pPr>
    </w:p>
    <w:p w14:paraId="60ECBD76" w14:textId="77777777" w:rsidR="005225D2" w:rsidRDefault="005225D2" w:rsidP="005225D2">
      <w:pPr>
        <w:pStyle w:val="Glava"/>
        <w:tabs>
          <w:tab w:val="clear" w:pos="4536"/>
          <w:tab w:val="clear" w:pos="9072"/>
        </w:tabs>
        <w:ind w:left="1080"/>
        <w:jc w:val="both"/>
        <w:rPr>
          <w:i w:val="0"/>
          <w:sz w:val="22"/>
          <w:szCs w:val="22"/>
        </w:rPr>
      </w:pPr>
    </w:p>
    <w:p w14:paraId="752D535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66E3645B" w14:textId="77777777" w:rsidR="005225D2" w:rsidRDefault="005225D2" w:rsidP="005225D2">
      <w:pPr>
        <w:pStyle w:val="Glava"/>
        <w:tabs>
          <w:tab w:val="clear" w:pos="4536"/>
          <w:tab w:val="clear" w:pos="9072"/>
        </w:tabs>
        <w:ind w:left="1080"/>
        <w:jc w:val="both"/>
        <w:rPr>
          <w:i w:val="0"/>
          <w:sz w:val="22"/>
          <w:szCs w:val="22"/>
        </w:rPr>
      </w:pPr>
    </w:p>
    <w:p w14:paraId="3C8DEDF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5618EC4" w14:textId="77777777" w:rsidTr="006C198D">
        <w:tc>
          <w:tcPr>
            <w:tcW w:w="2976" w:type="dxa"/>
          </w:tcPr>
          <w:p w14:paraId="2BEF270D"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0B9DD0A" w14:textId="77777777" w:rsidR="005225D2" w:rsidRDefault="005225D2" w:rsidP="006C198D">
            <w:pPr>
              <w:pStyle w:val="Glava"/>
              <w:tabs>
                <w:tab w:val="clear" w:pos="4536"/>
                <w:tab w:val="clear" w:pos="9072"/>
              </w:tabs>
              <w:jc w:val="both"/>
              <w:rPr>
                <w:i w:val="0"/>
                <w:sz w:val="22"/>
                <w:szCs w:val="22"/>
              </w:rPr>
            </w:pPr>
          </w:p>
        </w:tc>
      </w:tr>
      <w:tr w:rsidR="005225D2" w14:paraId="21CB6070" w14:textId="77777777" w:rsidTr="006C198D">
        <w:tc>
          <w:tcPr>
            <w:tcW w:w="2976" w:type="dxa"/>
          </w:tcPr>
          <w:p w14:paraId="4AAECFA4" w14:textId="77777777" w:rsidR="005225D2" w:rsidRDefault="005225D2" w:rsidP="006C198D">
            <w:pPr>
              <w:pStyle w:val="Glava"/>
              <w:tabs>
                <w:tab w:val="clear" w:pos="4536"/>
                <w:tab w:val="clear" w:pos="9072"/>
              </w:tabs>
              <w:jc w:val="both"/>
              <w:rPr>
                <w:i w:val="0"/>
                <w:sz w:val="22"/>
                <w:szCs w:val="22"/>
              </w:rPr>
            </w:pPr>
          </w:p>
          <w:p w14:paraId="2F60A9A2"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A588AA3" w14:textId="77777777" w:rsidR="005225D2" w:rsidRDefault="005225D2" w:rsidP="006C198D">
            <w:pPr>
              <w:pStyle w:val="Glava"/>
              <w:tabs>
                <w:tab w:val="clear" w:pos="4536"/>
                <w:tab w:val="clear" w:pos="9072"/>
              </w:tabs>
              <w:jc w:val="both"/>
              <w:rPr>
                <w:i w:val="0"/>
                <w:sz w:val="22"/>
                <w:szCs w:val="22"/>
              </w:rPr>
            </w:pPr>
          </w:p>
        </w:tc>
      </w:tr>
      <w:tr w:rsidR="005225D2" w14:paraId="0D28F5B2" w14:textId="77777777" w:rsidTr="006C198D">
        <w:tc>
          <w:tcPr>
            <w:tcW w:w="2976" w:type="dxa"/>
          </w:tcPr>
          <w:p w14:paraId="123F7EA2" w14:textId="77777777" w:rsidR="005225D2" w:rsidRDefault="005225D2" w:rsidP="006C198D">
            <w:pPr>
              <w:pStyle w:val="Glava"/>
              <w:tabs>
                <w:tab w:val="clear" w:pos="4536"/>
                <w:tab w:val="clear" w:pos="9072"/>
              </w:tabs>
              <w:jc w:val="both"/>
              <w:rPr>
                <w:i w:val="0"/>
                <w:sz w:val="22"/>
                <w:szCs w:val="22"/>
              </w:rPr>
            </w:pPr>
          </w:p>
          <w:p w14:paraId="28E9CD7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C7B318F" w14:textId="77777777" w:rsidR="005225D2" w:rsidRDefault="005225D2" w:rsidP="006C198D">
            <w:pPr>
              <w:pStyle w:val="Glava"/>
              <w:tabs>
                <w:tab w:val="clear" w:pos="4536"/>
                <w:tab w:val="clear" w:pos="9072"/>
              </w:tabs>
              <w:jc w:val="both"/>
              <w:rPr>
                <w:i w:val="0"/>
                <w:sz w:val="22"/>
                <w:szCs w:val="22"/>
              </w:rPr>
            </w:pPr>
          </w:p>
        </w:tc>
      </w:tr>
      <w:tr w:rsidR="005225D2" w14:paraId="15C42B39" w14:textId="77777777" w:rsidTr="006C198D">
        <w:tc>
          <w:tcPr>
            <w:tcW w:w="2976" w:type="dxa"/>
          </w:tcPr>
          <w:p w14:paraId="776670B9" w14:textId="77777777" w:rsidR="005225D2" w:rsidRDefault="005225D2" w:rsidP="006C198D">
            <w:pPr>
              <w:pStyle w:val="Glava"/>
              <w:tabs>
                <w:tab w:val="clear" w:pos="4536"/>
                <w:tab w:val="clear" w:pos="9072"/>
              </w:tabs>
              <w:jc w:val="both"/>
              <w:rPr>
                <w:i w:val="0"/>
                <w:sz w:val="22"/>
                <w:szCs w:val="22"/>
              </w:rPr>
            </w:pPr>
          </w:p>
          <w:p w14:paraId="2FFF58D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2006F8B" w14:textId="77777777" w:rsidR="005225D2" w:rsidRDefault="005225D2" w:rsidP="006C198D">
            <w:pPr>
              <w:pStyle w:val="Glava"/>
              <w:tabs>
                <w:tab w:val="clear" w:pos="4536"/>
                <w:tab w:val="clear" w:pos="9072"/>
              </w:tabs>
              <w:jc w:val="both"/>
              <w:rPr>
                <w:i w:val="0"/>
                <w:sz w:val="22"/>
                <w:szCs w:val="22"/>
              </w:rPr>
            </w:pPr>
          </w:p>
        </w:tc>
      </w:tr>
    </w:tbl>
    <w:p w14:paraId="21BAE9C6" w14:textId="77777777" w:rsidR="005225D2" w:rsidRDefault="005225D2" w:rsidP="005225D2">
      <w:pPr>
        <w:pStyle w:val="Glava"/>
        <w:tabs>
          <w:tab w:val="clear" w:pos="4536"/>
          <w:tab w:val="clear" w:pos="9072"/>
        </w:tabs>
        <w:ind w:left="1080"/>
        <w:jc w:val="both"/>
        <w:rPr>
          <w:i w:val="0"/>
          <w:sz w:val="22"/>
          <w:szCs w:val="22"/>
        </w:rPr>
      </w:pPr>
    </w:p>
    <w:p w14:paraId="1AA71006" w14:textId="77777777" w:rsidR="005225D2" w:rsidRDefault="005225D2" w:rsidP="005225D2">
      <w:pPr>
        <w:pStyle w:val="Glava"/>
        <w:tabs>
          <w:tab w:val="clear" w:pos="4536"/>
          <w:tab w:val="clear" w:pos="9072"/>
        </w:tabs>
        <w:ind w:left="1080"/>
        <w:jc w:val="both"/>
        <w:rPr>
          <w:i w:val="0"/>
          <w:sz w:val="22"/>
          <w:szCs w:val="22"/>
        </w:rPr>
      </w:pPr>
    </w:p>
    <w:p w14:paraId="161E6769"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771E796" w14:textId="77777777" w:rsidR="005225D2" w:rsidRDefault="005225D2" w:rsidP="005225D2">
      <w:pPr>
        <w:pStyle w:val="Glava"/>
        <w:tabs>
          <w:tab w:val="clear" w:pos="4536"/>
          <w:tab w:val="clear" w:pos="9072"/>
        </w:tabs>
        <w:ind w:left="1080"/>
        <w:jc w:val="both"/>
        <w:rPr>
          <w:i w:val="0"/>
          <w:sz w:val="22"/>
          <w:szCs w:val="22"/>
        </w:rPr>
      </w:pPr>
    </w:p>
    <w:p w14:paraId="57CE210F" w14:textId="77777777" w:rsidR="005225D2" w:rsidRDefault="005225D2" w:rsidP="005225D2">
      <w:pPr>
        <w:pStyle w:val="Glava"/>
        <w:tabs>
          <w:tab w:val="clear" w:pos="4536"/>
          <w:tab w:val="clear" w:pos="9072"/>
        </w:tabs>
        <w:ind w:left="1080"/>
        <w:jc w:val="both"/>
        <w:rPr>
          <w:i w:val="0"/>
          <w:sz w:val="22"/>
          <w:szCs w:val="22"/>
        </w:rPr>
      </w:pPr>
    </w:p>
    <w:p w14:paraId="19D725CD" w14:textId="77777777" w:rsidR="005225D2" w:rsidRDefault="005225D2" w:rsidP="005225D2">
      <w:pPr>
        <w:jc w:val="both"/>
        <w:rPr>
          <w:i w:val="0"/>
          <w:sz w:val="22"/>
          <w:szCs w:val="22"/>
        </w:rPr>
      </w:pPr>
    </w:p>
    <w:p w14:paraId="6DD1EBC8" w14:textId="77777777" w:rsidR="005225D2" w:rsidRDefault="005225D2" w:rsidP="005225D2">
      <w:pPr>
        <w:jc w:val="both"/>
        <w:rPr>
          <w:i w:val="0"/>
          <w:sz w:val="22"/>
          <w:szCs w:val="22"/>
        </w:rPr>
      </w:pPr>
    </w:p>
    <w:p w14:paraId="294F4E58"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9258A6F" w14:textId="77777777" w:rsidTr="006C198D">
        <w:tc>
          <w:tcPr>
            <w:tcW w:w="766" w:type="dxa"/>
          </w:tcPr>
          <w:p w14:paraId="627D5504"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336C7E" w14:textId="77777777" w:rsidR="005225D2" w:rsidRDefault="005225D2" w:rsidP="006C198D">
            <w:pPr>
              <w:ind w:hanging="54"/>
              <w:jc w:val="both"/>
              <w:rPr>
                <w:i w:val="0"/>
                <w:sz w:val="22"/>
                <w:szCs w:val="22"/>
              </w:rPr>
            </w:pPr>
          </w:p>
        </w:tc>
        <w:tc>
          <w:tcPr>
            <w:tcW w:w="1800" w:type="dxa"/>
          </w:tcPr>
          <w:p w14:paraId="38D60925"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629B586"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7F7A79E" w14:textId="77777777" w:rsidTr="006C198D">
        <w:tc>
          <w:tcPr>
            <w:tcW w:w="766" w:type="dxa"/>
          </w:tcPr>
          <w:p w14:paraId="003C7302" w14:textId="77777777" w:rsidR="005225D2" w:rsidRDefault="005225D2" w:rsidP="006C198D">
            <w:pPr>
              <w:ind w:hanging="54"/>
              <w:jc w:val="both"/>
              <w:rPr>
                <w:i w:val="0"/>
                <w:sz w:val="22"/>
                <w:szCs w:val="22"/>
              </w:rPr>
            </w:pPr>
          </w:p>
        </w:tc>
        <w:tc>
          <w:tcPr>
            <w:tcW w:w="1646" w:type="dxa"/>
            <w:tcBorders>
              <w:top w:val="single" w:sz="4" w:space="0" w:color="auto"/>
            </w:tcBorders>
          </w:tcPr>
          <w:p w14:paraId="2A14CD6C" w14:textId="77777777" w:rsidR="005225D2" w:rsidRDefault="005225D2" w:rsidP="006C198D">
            <w:pPr>
              <w:ind w:hanging="54"/>
              <w:jc w:val="both"/>
              <w:rPr>
                <w:i w:val="0"/>
                <w:sz w:val="22"/>
                <w:szCs w:val="22"/>
              </w:rPr>
            </w:pPr>
          </w:p>
        </w:tc>
        <w:tc>
          <w:tcPr>
            <w:tcW w:w="1800" w:type="dxa"/>
          </w:tcPr>
          <w:p w14:paraId="7B197CD4" w14:textId="77777777" w:rsidR="005225D2" w:rsidRDefault="005225D2" w:rsidP="006C198D">
            <w:pPr>
              <w:ind w:hanging="54"/>
              <w:jc w:val="both"/>
              <w:rPr>
                <w:i w:val="0"/>
                <w:sz w:val="22"/>
                <w:szCs w:val="22"/>
              </w:rPr>
            </w:pPr>
          </w:p>
        </w:tc>
        <w:tc>
          <w:tcPr>
            <w:tcW w:w="4676" w:type="dxa"/>
            <w:tcBorders>
              <w:bottom w:val="single" w:sz="4" w:space="0" w:color="auto"/>
            </w:tcBorders>
          </w:tcPr>
          <w:p w14:paraId="1BD6BC04" w14:textId="77777777" w:rsidR="005225D2" w:rsidRDefault="005225D2" w:rsidP="006C198D">
            <w:pPr>
              <w:ind w:hanging="54"/>
              <w:jc w:val="both"/>
              <w:rPr>
                <w:i w:val="0"/>
                <w:sz w:val="22"/>
                <w:szCs w:val="22"/>
              </w:rPr>
            </w:pPr>
          </w:p>
        </w:tc>
      </w:tr>
      <w:tr w:rsidR="005225D2" w14:paraId="2FF28B14" w14:textId="77777777" w:rsidTr="006C198D">
        <w:tc>
          <w:tcPr>
            <w:tcW w:w="766" w:type="dxa"/>
          </w:tcPr>
          <w:p w14:paraId="12E61ACA" w14:textId="77777777" w:rsidR="005225D2" w:rsidRDefault="005225D2" w:rsidP="006C198D">
            <w:pPr>
              <w:ind w:hanging="54"/>
              <w:jc w:val="both"/>
              <w:rPr>
                <w:i w:val="0"/>
                <w:sz w:val="22"/>
                <w:szCs w:val="22"/>
              </w:rPr>
            </w:pPr>
          </w:p>
        </w:tc>
        <w:tc>
          <w:tcPr>
            <w:tcW w:w="1646" w:type="dxa"/>
          </w:tcPr>
          <w:p w14:paraId="209E6850" w14:textId="77777777" w:rsidR="005225D2" w:rsidRDefault="005225D2" w:rsidP="006C198D">
            <w:pPr>
              <w:ind w:hanging="54"/>
              <w:jc w:val="both"/>
              <w:rPr>
                <w:i w:val="0"/>
                <w:sz w:val="22"/>
                <w:szCs w:val="22"/>
              </w:rPr>
            </w:pPr>
          </w:p>
        </w:tc>
        <w:tc>
          <w:tcPr>
            <w:tcW w:w="1800" w:type="dxa"/>
          </w:tcPr>
          <w:p w14:paraId="78148FFD" w14:textId="77777777" w:rsidR="005225D2" w:rsidRDefault="005225D2" w:rsidP="006C198D">
            <w:pPr>
              <w:ind w:hanging="54"/>
              <w:jc w:val="both"/>
              <w:rPr>
                <w:i w:val="0"/>
                <w:sz w:val="22"/>
                <w:szCs w:val="22"/>
              </w:rPr>
            </w:pPr>
          </w:p>
        </w:tc>
        <w:tc>
          <w:tcPr>
            <w:tcW w:w="4676" w:type="dxa"/>
            <w:tcBorders>
              <w:top w:val="single" w:sz="4" w:space="0" w:color="auto"/>
            </w:tcBorders>
          </w:tcPr>
          <w:p w14:paraId="47E4CF53" w14:textId="77777777" w:rsidR="005225D2" w:rsidRDefault="005225D2" w:rsidP="006C198D">
            <w:pPr>
              <w:ind w:hanging="54"/>
              <w:jc w:val="both"/>
              <w:rPr>
                <w:i w:val="0"/>
                <w:sz w:val="22"/>
                <w:szCs w:val="22"/>
              </w:rPr>
            </w:pPr>
          </w:p>
        </w:tc>
      </w:tr>
      <w:tr w:rsidR="005225D2" w14:paraId="72615690" w14:textId="77777777" w:rsidTr="006C198D">
        <w:tc>
          <w:tcPr>
            <w:tcW w:w="766" w:type="dxa"/>
          </w:tcPr>
          <w:p w14:paraId="06CE55A3" w14:textId="77777777" w:rsidR="005225D2" w:rsidRDefault="005225D2" w:rsidP="006C198D">
            <w:pPr>
              <w:jc w:val="both"/>
              <w:rPr>
                <w:i w:val="0"/>
                <w:sz w:val="22"/>
                <w:szCs w:val="22"/>
              </w:rPr>
            </w:pPr>
          </w:p>
        </w:tc>
        <w:tc>
          <w:tcPr>
            <w:tcW w:w="1646" w:type="dxa"/>
          </w:tcPr>
          <w:p w14:paraId="34B7F9C0" w14:textId="77777777" w:rsidR="005225D2" w:rsidRDefault="005225D2" w:rsidP="006C198D">
            <w:pPr>
              <w:jc w:val="both"/>
              <w:rPr>
                <w:i w:val="0"/>
                <w:sz w:val="22"/>
                <w:szCs w:val="22"/>
              </w:rPr>
            </w:pPr>
          </w:p>
        </w:tc>
        <w:tc>
          <w:tcPr>
            <w:tcW w:w="1800" w:type="dxa"/>
          </w:tcPr>
          <w:p w14:paraId="10F502AF" w14:textId="77777777" w:rsidR="005225D2" w:rsidRDefault="005225D2" w:rsidP="006C198D">
            <w:pPr>
              <w:jc w:val="both"/>
              <w:rPr>
                <w:i w:val="0"/>
                <w:sz w:val="22"/>
                <w:szCs w:val="22"/>
              </w:rPr>
            </w:pPr>
          </w:p>
        </w:tc>
        <w:tc>
          <w:tcPr>
            <w:tcW w:w="4676" w:type="dxa"/>
          </w:tcPr>
          <w:p w14:paraId="2274B570" w14:textId="77777777" w:rsidR="005225D2" w:rsidRDefault="005225D2" w:rsidP="006C198D">
            <w:pPr>
              <w:jc w:val="both"/>
              <w:rPr>
                <w:i w:val="0"/>
                <w:sz w:val="22"/>
                <w:szCs w:val="22"/>
              </w:rPr>
            </w:pPr>
            <w:r>
              <w:rPr>
                <w:i w:val="0"/>
                <w:sz w:val="22"/>
                <w:szCs w:val="22"/>
              </w:rPr>
              <w:t xml:space="preserve">                        (podpis)</w:t>
            </w:r>
          </w:p>
        </w:tc>
      </w:tr>
    </w:tbl>
    <w:p w14:paraId="1B42BA17" w14:textId="77777777" w:rsidR="005225D2" w:rsidRDefault="005225D2" w:rsidP="005225D2">
      <w:pPr>
        <w:ind w:left="1080"/>
        <w:jc w:val="both"/>
        <w:rPr>
          <w:i w:val="0"/>
          <w:sz w:val="22"/>
          <w:szCs w:val="22"/>
        </w:rPr>
      </w:pPr>
    </w:p>
    <w:p w14:paraId="69E9CDDC" w14:textId="77777777" w:rsidR="005225D2" w:rsidRDefault="005225D2" w:rsidP="005225D2">
      <w:pPr>
        <w:pStyle w:val="Glava"/>
        <w:tabs>
          <w:tab w:val="clear" w:pos="4536"/>
          <w:tab w:val="clear" w:pos="9072"/>
        </w:tabs>
        <w:ind w:left="1080"/>
        <w:jc w:val="right"/>
        <w:rPr>
          <w:i w:val="0"/>
          <w:sz w:val="22"/>
          <w:szCs w:val="22"/>
        </w:rPr>
      </w:pPr>
    </w:p>
    <w:p w14:paraId="01D831EA" w14:textId="77777777" w:rsidR="005225D2" w:rsidRDefault="005225D2" w:rsidP="005225D2">
      <w:pPr>
        <w:pStyle w:val="Glava"/>
        <w:tabs>
          <w:tab w:val="clear" w:pos="4536"/>
          <w:tab w:val="clear" w:pos="9072"/>
        </w:tabs>
        <w:ind w:left="1080"/>
        <w:jc w:val="right"/>
        <w:rPr>
          <w:i w:val="0"/>
          <w:sz w:val="22"/>
          <w:szCs w:val="22"/>
        </w:rPr>
      </w:pPr>
    </w:p>
    <w:p w14:paraId="5DFF8CFD" w14:textId="77777777" w:rsidR="005225D2" w:rsidRDefault="005225D2" w:rsidP="005225D2">
      <w:pPr>
        <w:pStyle w:val="Glava"/>
        <w:tabs>
          <w:tab w:val="clear" w:pos="4536"/>
          <w:tab w:val="clear" w:pos="9072"/>
        </w:tabs>
        <w:ind w:left="1080"/>
        <w:jc w:val="right"/>
        <w:rPr>
          <w:i w:val="0"/>
          <w:sz w:val="22"/>
          <w:szCs w:val="22"/>
        </w:rPr>
      </w:pPr>
    </w:p>
    <w:p w14:paraId="2FD09B7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70E998CB" w14:textId="77777777" w:rsidR="00277AD1" w:rsidRPr="00EE738D" w:rsidRDefault="00277AD1" w:rsidP="005225D2">
      <w:pPr>
        <w:pStyle w:val="Glava"/>
        <w:tabs>
          <w:tab w:val="clear" w:pos="4536"/>
          <w:tab w:val="clear" w:pos="9072"/>
        </w:tabs>
        <w:ind w:left="1080"/>
        <w:rPr>
          <w:i w:val="0"/>
          <w:sz w:val="18"/>
          <w:szCs w:val="18"/>
        </w:rPr>
      </w:pPr>
    </w:p>
    <w:p w14:paraId="4E7C04CF" w14:textId="77777777" w:rsidR="00B84EFD" w:rsidRDefault="00B84EFD" w:rsidP="002F1250">
      <w:pPr>
        <w:jc w:val="right"/>
        <w:rPr>
          <w:b/>
          <w:i w:val="0"/>
          <w:sz w:val="22"/>
          <w:szCs w:val="22"/>
        </w:rPr>
      </w:pPr>
    </w:p>
    <w:p w14:paraId="51D9E58E" w14:textId="06D162B4" w:rsidR="00DA6574" w:rsidRDefault="00DA6574" w:rsidP="002F1250">
      <w:pPr>
        <w:jc w:val="right"/>
        <w:rPr>
          <w:b/>
          <w:i w:val="0"/>
          <w:sz w:val="22"/>
          <w:szCs w:val="22"/>
        </w:rPr>
      </w:pPr>
    </w:p>
    <w:p w14:paraId="686F94DF" w14:textId="77777777" w:rsidR="00B84EFD" w:rsidRDefault="00B84EFD" w:rsidP="002F1250">
      <w:pPr>
        <w:jc w:val="right"/>
        <w:rPr>
          <w:b/>
          <w:i w:val="0"/>
          <w:sz w:val="22"/>
          <w:szCs w:val="22"/>
        </w:rPr>
      </w:pPr>
    </w:p>
    <w:p w14:paraId="2931F3FC" w14:textId="77777777" w:rsidR="00B84EFD" w:rsidRDefault="00B84EFD" w:rsidP="002F1250">
      <w:pPr>
        <w:jc w:val="right"/>
        <w:rPr>
          <w:b/>
          <w:i w:val="0"/>
          <w:sz w:val="22"/>
          <w:szCs w:val="22"/>
        </w:rPr>
      </w:pPr>
    </w:p>
    <w:p w14:paraId="01DF2482" w14:textId="77777777" w:rsidR="00B84EFD" w:rsidRDefault="00B84EFD" w:rsidP="002F1250">
      <w:pPr>
        <w:jc w:val="right"/>
        <w:rPr>
          <w:b/>
          <w:i w:val="0"/>
          <w:sz w:val="22"/>
          <w:szCs w:val="22"/>
        </w:rPr>
      </w:pPr>
    </w:p>
    <w:p w14:paraId="59379AEC" w14:textId="77777777" w:rsidR="00B84EFD" w:rsidRDefault="00B84EFD" w:rsidP="00B84EFD">
      <w:pPr>
        <w:ind w:left="2124" w:firstLine="708"/>
        <w:jc w:val="right"/>
        <w:rPr>
          <w:b/>
          <w:i w:val="0"/>
          <w:sz w:val="22"/>
          <w:szCs w:val="22"/>
        </w:rPr>
      </w:pPr>
    </w:p>
    <w:p w14:paraId="2691C25B" w14:textId="77777777" w:rsidR="00B84EFD" w:rsidRDefault="00B84EFD" w:rsidP="00B84EFD">
      <w:pPr>
        <w:ind w:left="2124" w:firstLine="708"/>
        <w:jc w:val="right"/>
        <w:rPr>
          <w:b/>
          <w:i w:val="0"/>
          <w:sz w:val="22"/>
          <w:szCs w:val="22"/>
        </w:rPr>
      </w:pPr>
    </w:p>
    <w:p w14:paraId="08768B40" w14:textId="453F4047" w:rsidR="005225D2" w:rsidRPr="0079325B" w:rsidRDefault="005225D2" w:rsidP="00B84EFD">
      <w:pPr>
        <w:ind w:left="2124" w:firstLine="708"/>
        <w:jc w:val="right"/>
        <w:rPr>
          <w:b/>
          <w:i w:val="0"/>
          <w:sz w:val="22"/>
          <w:szCs w:val="22"/>
        </w:rPr>
      </w:pPr>
      <w:r>
        <w:rPr>
          <w:b/>
          <w:i w:val="0"/>
          <w:sz w:val="22"/>
          <w:szCs w:val="22"/>
        </w:rPr>
        <w:lastRenderedPageBreak/>
        <w:t>PRILOGA 4</w:t>
      </w:r>
    </w:p>
    <w:p w14:paraId="46C8CF7F"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0FF49BD9" w14:textId="77777777" w:rsidTr="006C198D">
        <w:tc>
          <w:tcPr>
            <w:tcW w:w="2181" w:type="dxa"/>
            <w:vMerge w:val="restart"/>
          </w:tcPr>
          <w:p w14:paraId="20CD0C49"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55D1B7E" w14:textId="77777777" w:rsidR="005225D2" w:rsidRPr="00FF38DC" w:rsidRDefault="005225D2" w:rsidP="006C198D">
            <w:pPr>
              <w:pStyle w:val="Glava"/>
              <w:tabs>
                <w:tab w:val="clear" w:pos="4536"/>
                <w:tab w:val="clear" w:pos="9072"/>
              </w:tabs>
              <w:jc w:val="both"/>
              <w:rPr>
                <w:i w:val="0"/>
                <w:szCs w:val="24"/>
              </w:rPr>
            </w:pPr>
          </w:p>
        </w:tc>
      </w:tr>
      <w:tr w:rsidR="005225D2" w:rsidRPr="00FF38DC" w14:paraId="327C1132" w14:textId="77777777" w:rsidTr="006C198D">
        <w:tc>
          <w:tcPr>
            <w:tcW w:w="2181" w:type="dxa"/>
            <w:vMerge/>
          </w:tcPr>
          <w:p w14:paraId="360B9D0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6944DDD" w14:textId="77777777" w:rsidR="005225D2" w:rsidRPr="00FF38DC" w:rsidRDefault="005225D2" w:rsidP="006C198D">
            <w:pPr>
              <w:pStyle w:val="Glava"/>
              <w:tabs>
                <w:tab w:val="clear" w:pos="4536"/>
                <w:tab w:val="clear" w:pos="9072"/>
              </w:tabs>
              <w:jc w:val="both"/>
              <w:rPr>
                <w:i w:val="0"/>
                <w:szCs w:val="24"/>
              </w:rPr>
            </w:pPr>
          </w:p>
        </w:tc>
      </w:tr>
      <w:tr w:rsidR="005225D2" w:rsidRPr="00FF38DC" w14:paraId="563671E6" w14:textId="77777777" w:rsidTr="006C198D">
        <w:tc>
          <w:tcPr>
            <w:tcW w:w="2181" w:type="dxa"/>
            <w:vMerge/>
          </w:tcPr>
          <w:p w14:paraId="5CAC730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EC56812" w14:textId="77777777" w:rsidR="005225D2" w:rsidRPr="00FF38DC" w:rsidRDefault="005225D2" w:rsidP="006C198D">
            <w:pPr>
              <w:pStyle w:val="Glava"/>
              <w:tabs>
                <w:tab w:val="clear" w:pos="4536"/>
                <w:tab w:val="clear" w:pos="9072"/>
              </w:tabs>
              <w:jc w:val="both"/>
              <w:rPr>
                <w:i w:val="0"/>
                <w:szCs w:val="24"/>
              </w:rPr>
            </w:pPr>
          </w:p>
        </w:tc>
      </w:tr>
    </w:tbl>
    <w:p w14:paraId="01BC6BF6" w14:textId="77777777" w:rsidR="005225D2" w:rsidRDefault="005225D2" w:rsidP="005225D2">
      <w:pPr>
        <w:pStyle w:val="Glava"/>
        <w:tabs>
          <w:tab w:val="clear" w:pos="4536"/>
          <w:tab w:val="clear" w:pos="9072"/>
          <w:tab w:val="left" w:pos="2523"/>
        </w:tabs>
        <w:rPr>
          <w:b/>
          <w:i w:val="0"/>
          <w:sz w:val="22"/>
          <w:szCs w:val="22"/>
        </w:rPr>
      </w:pPr>
    </w:p>
    <w:p w14:paraId="228F196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6CDC746" w14:textId="77777777" w:rsidR="005225D2" w:rsidRPr="00600D75" w:rsidRDefault="005225D2" w:rsidP="005225D2">
      <w:pPr>
        <w:pStyle w:val="Glava"/>
        <w:tabs>
          <w:tab w:val="clear" w:pos="4536"/>
          <w:tab w:val="clear" w:pos="9072"/>
        </w:tabs>
        <w:ind w:left="1080"/>
        <w:jc w:val="right"/>
        <w:rPr>
          <w:b/>
          <w:i w:val="0"/>
          <w:sz w:val="22"/>
          <w:szCs w:val="22"/>
        </w:rPr>
      </w:pPr>
    </w:p>
    <w:p w14:paraId="0A75CF03" w14:textId="76A9A733" w:rsidR="005225D2" w:rsidRDefault="005225D2" w:rsidP="00F0120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w:t>
      </w:r>
      <w:r w:rsidR="00F01207">
        <w:rPr>
          <w:i w:val="0"/>
          <w:sz w:val="22"/>
          <w:szCs w:val="22"/>
        </w:rPr>
        <w:t xml:space="preserve"> </w:t>
      </w:r>
      <w:r w:rsidR="00F01207">
        <w:rPr>
          <w:b/>
          <w:i w:val="0"/>
          <w:sz w:val="22"/>
          <w:szCs w:val="22"/>
        </w:rPr>
        <w:t>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00F01207" w:rsidRPr="00A2470C">
        <w:rPr>
          <w:i w:val="0"/>
          <w:sz w:val="22"/>
          <w:szCs w:val="22"/>
        </w:rPr>
        <w:t>«</w:t>
      </w:r>
      <w:r w:rsidR="00F01207">
        <w:rPr>
          <w:i w:val="0"/>
          <w:sz w:val="22"/>
          <w:szCs w:val="22"/>
        </w:rPr>
        <w:t>,</w:t>
      </w:r>
      <w:r>
        <w:rPr>
          <w:i w:val="0"/>
          <w:sz w:val="22"/>
          <w:szCs w:val="22"/>
        </w:rPr>
        <w:t xml:space="preserve"> od Ministrstva za pravosodje pridobi potrdilo iz kazenske evidence fizičnih oseb.</w:t>
      </w:r>
    </w:p>
    <w:p w14:paraId="64935A76" w14:textId="77777777" w:rsidR="005225D2" w:rsidRPr="00B84EFD" w:rsidRDefault="005225D2" w:rsidP="005225D2">
      <w:pPr>
        <w:pStyle w:val="Glava"/>
        <w:tabs>
          <w:tab w:val="clear" w:pos="4536"/>
          <w:tab w:val="clear" w:pos="9072"/>
        </w:tabs>
        <w:ind w:left="1080"/>
        <w:jc w:val="both"/>
        <w:rPr>
          <w:i w:val="0"/>
          <w:sz w:val="10"/>
          <w:szCs w:val="10"/>
        </w:rPr>
      </w:pPr>
    </w:p>
    <w:p w14:paraId="04025FCD"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A21E368"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5E57F1F" w14:textId="77777777" w:rsidTr="001C0ED6">
        <w:tc>
          <w:tcPr>
            <w:tcW w:w="709" w:type="dxa"/>
          </w:tcPr>
          <w:p w14:paraId="311E05DE"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67D3DD8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90C3630" w14:textId="77777777" w:rsidTr="001C0ED6">
        <w:tc>
          <w:tcPr>
            <w:tcW w:w="1701" w:type="dxa"/>
            <w:gridSpan w:val="5"/>
          </w:tcPr>
          <w:p w14:paraId="104A9943"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8E66061"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A08481E" w14:textId="77777777" w:rsidTr="001C0ED6">
        <w:tc>
          <w:tcPr>
            <w:tcW w:w="993" w:type="dxa"/>
            <w:gridSpan w:val="2"/>
          </w:tcPr>
          <w:p w14:paraId="4487BE2E"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2697D663"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6BF8BAA1" w14:textId="77777777" w:rsidTr="006C198D">
        <w:tc>
          <w:tcPr>
            <w:tcW w:w="4432" w:type="dxa"/>
            <w:gridSpan w:val="9"/>
          </w:tcPr>
          <w:p w14:paraId="1AC36A9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5DBCA9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1D93AB" w14:textId="77777777" w:rsidTr="006C198D">
        <w:tc>
          <w:tcPr>
            <w:tcW w:w="2853" w:type="dxa"/>
            <w:gridSpan w:val="7"/>
          </w:tcPr>
          <w:p w14:paraId="401CAB4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6E36E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0EC5F01" w14:textId="77777777" w:rsidTr="006C198D">
        <w:tc>
          <w:tcPr>
            <w:tcW w:w="4432" w:type="dxa"/>
            <w:gridSpan w:val="9"/>
          </w:tcPr>
          <w:p w14:paraId="4FB6FCF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A141EB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0197747" w14:textId="77777777" w:rsidTr="006C198D">
        <w:tc>
          <w:tcPr>
            <w:tcW w:w="1621" w:type="dxa"/>
            <w:gridSpan w:val="4"/>
          </w:tcPr>
          <w:p w14:paraId="7705662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BE5B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6C3D4DA" w14:textId="77777777" w:rsidTr="006C198D">
        <w:tc>
          <w:tcPr>
            <w:tcW w:w="4432" w:type="dxa"/>
            <w:gridSpan w:val="9"/>
          </w:tcPr>
          <w:p w14:paraId="0C019CB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4E4C0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A75EE1" w14:textId="77777777" w:rsidTr="006C198D">
        <w:tc>
          <w:tcPr>
            <w:tcW w:w="1418" w:type="dxa"/>
            <w:gridSpan w:val="3"/>
          </w:tcPr>
          <w:p w14:paraId="61C98B2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BEB6C5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DFBFCB" w14:textId="77777777" w:rsidTr="006C198D">
        <w:tc>
          <w:tcPr>
            <w:tcW w:w="4432" w:type="dxa"/>
            <w:gridSpan w:val="9"/>
          </w:tcPr>
          <w:p w14:paraId="6CEFB67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3375C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1FFFDA0" w14:textId="77777777" w:rsidTr="006C198D">
        <w:tc>
          <w:tcPr>
            <w:tcW w:w="1621" w:type="dxa"/>
            <w:gridSpan w:val="4"/>
          </w:tcPr>
          <w:p w14:paraId="4BCD9E52" w14:textId="4F4E11B2" w:rsidR="005225D2" w:rsidRPr="00FF38DC" w:rsidRDefault="00521945" w:rsidP="006C198D">
            <w:pPr>
              <w:pStyle w:val="Glava"/>
              <w:tabs>
                <w:tab w:val="clear" w:pos="4536"/>
                <w:tab w:val="clear" w:pos="9072"/>
              </w:tabs>
              <w:jc w:val="both"/>
              <w:rPr>
                <w:i w:val="0"/>
                <w:sz w:val="22"/>
                <w:szCs w:val="22"/>
              </w:rPr>
            </w:pPr>
            <w:r>
              <w:rPr>
                <w:i w:val="0"/>
                <w:sz w:val="22"/>
                <w:szCs w:val="22"/>
              </w:rPr>
              <w:t xml:space="preserve">Država </w:t>
            </w:r>
            <w:r w:rsidR="005225D2" w:rsidRPr="00FF38DC">
              <w:rPr>
                <w:i w:val="0"/>
                <w:sz w:val="22"/>
                <w:szCs w:val="22"/>
              </w:rPr>
              <w:t>rojstva:</w:t>
            </w:r>
          </w:p>
        </w:tc>
        <w:tc>
          <w:tcPr>
            <w:tcW w:w="7307" w:type="dxa"/>
            <w:gridSpan w:val="6"/>
            <w:tcBorders>
              <w:bottom w:val="single" w:sz="4" w:space="0" w:color="auto"/>
            </w:tcBorders>
          </w:tcPr>
          <w:p w14:paraId="2A3F85E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C961B0" w14:textId="77777777" w:rsidTr="006C198D">
        <w:tc>
          <w:tcPr>
            <w:tcW w:w="4432" w:type="dxa"/>
            <w:gridSpan w:val="9"/>
          </w:tcPr>
          <w:p w14:paraId="34B1CAC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3BC099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E71C13F" w14:textId="77777777" w:rsidTr="006C198D">
        <w:tc>
          <w:tcPr>
            <w:tcW w:w="8928" w:type="dxa"/>
            <w:gridSpan w:val="10"/>
          </w:tcPr>
          <w:p w14:paraId="6BB589B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1DF9A68" w14:textId="77777777" w:rsidTr="006C198D">
        <w:tc>
          <w:tcPr>
            <w:tcW w:w="2325" w:type="dxa"/>
            <w:gridSpan w:val="6"/>
          </w:tcPr>
          <w:p w14:paraId="5D0F608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1F728A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8DE7D2E" w14:textId="77777777" w:rsidTr="006C198D">
        <w:tc>
          <w:tcPr>
            <w:tcW w:w="4432" w:type="dxa"/>
            <w:gridSpan w:val="9"/>
          </w:tcPr>
          <w:p w14:paraId="2A337EC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49310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713C3CF" w14:textId="77777777" w:rsidTr="006C198D">
        <w:tc>
          <w:tcPr>
            <w:tcW w:w="2325" w:type="dxa"/>
            <w:gridSpan w:val="6"/>
          </w:tcPr>
          <w:p w14:paraId="3A753A9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E553D0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92980DB" w14:textId="77777777" w:rsidTr="006C198D">
        <w:tc>
          <w:tcPr>
            <w:tcW w:w="4432" w:type="dxa"/>
            <w:gridSpan w:val="9"/>
          </w:tcPr>
          <w:p w14:paraId="7C4BBCD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099038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F4E291A" w14:textId="77777777" w:rsidTr="006C198D">
        <w:tc>
          <w:tcPr>
            <w:tcW w:w="1621" w:type="dxa"/>
            <w:gridSpan w:val="4"/>
          </w:tcPr>
          <w:p w14:paraId="1840FC1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014F6D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464394" w14:textId="77777777" w:rsidTr="006C198D">
        <w:tc>
          <w:tcPr>
            <w:tcW w:w="4432" w:type="dxa"/>
            <w:gridSpan w:val="9"/>
          </w:tcPr>
          <w:p w14:paraId="448B92D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98E04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F60BCBE" w14:textId="77777777" w:rsidTr="006C198D">
        <w:tc>
          <w:tcPr>
            <w:tcW w:w="4253" w:type="dxa"/>
            <w:gridSpan w:val="8"/>
          </w:tcPr>
          <w:p w14:paraId="5A9B31F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ED7FF10" w14:textId="77777777" w:rsidR="005225D2" w:rsidRPr="00FF38DC" w:rsidRDefault="005225D2" w:rsidP="006C198D">
            <w:pPr>
              <w:pStyle w:val="Glava"/>
              <w:tabs>
                <w:tab w:val="clear" w:pos="4536"/>
                <w:tab w:val="clear" w:pos="9072"/>
              </w:tabs>
              <w:jc w:val="both"/>
              <w:rPr>
                <w:i w:val="0"/>
                <w:sz w:val="22"/>
                <w:szCs w:val="22"/>
              </w:rPr>
            </w:pPr>
          </w:p>
        </w:tc>
      </w:tr>
    </w:tbl>
    <w:p w14:paraId="0D3573C8" w14:textId="77777777" w:rsidR="005225D2" w:rsidRPr="00B84EFD" w:rsidRDefault="005225D2" w:rsidP="005225D2">
      <w:pPr>
        <w:pStyle w:val="Glava"/>
        <w:tabs>
          <w:tab w:val="clear" w:pos="4536"/>
          <w:tab w:val="clear" w:pos="9072"/>
        </w:tabs>
        <w:ind w:left="1080"/>
        <w:jc w:val="both"/>
        <w:rPr>
          <w:i w:val="0"/>
          <w:sz w:val="10"/>
          <w:szCs w:val="10"/>
        </w:rPr>
      </w:pPr>
    </w:p>
    <w:p w14:paraId="72F29A42" w14:textId="77777777" w:rsidR="005225D2" w:rsidRPr="00B84EFD" w:rsidRDefault="005225D2" w:rsidP="005225D2">
      <w:pPr>
        <w:pStyle w:val="Glava"/>
        <w:tabs>
          <w:tab w:val="clear" w:pos="4536"/>
          <w:tab w:val="clear" w:pos="9072"/>
        </w:tabs>
        <w:ind w:left="1080"/>
        <w:jc w:val="both"/>
        <w:rPr>
          <w:i w:val="0"/>
          <w:sz w:val="10"/>
          <w:szCs w:val="10"/>
        </w:rPr>
      </w:pPr>
    </w:p>
    <w:p w14:paraId="6014D953"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AE22F07" w14:textId="77777777" w:rsidR="005225D2" w:rsidRPr="00FF38DC" w:rsidRDefault="005225D2" w:rsidP="005225D2">
      <w:pPr>
        <w:pStyle w:val="Glava"/>
        <w:tabs>
          <w:tab w:val="clear" w:pos="4536"/>
          <w:tab w:val="clear" w:pos="9072"/>
        </w:tabs>
        <w:ind w:left="1080"/>
        <w:jc w:val="both"/>
        <w:rPr>
          <w:i w:val="0"/>
          <w:sz w:val="22"/>
          <w:szCs w:val="22"/>
        </w:rPr>
      </w:pPr>
    </w:p>
    <w:p w14:paraId="469EB6E7" w14:textId="77777777" w:rsidR="005225D2" w:rsidRDefault="005225D2" w:rsidP="005225D2">
      <w:pPr>
        <w:pStyle w:val="Glava"/>
        <w:tabs>
          <w:tab w:val="clear" w:pos="4536"/>
          <w:tab w:val="clear" w:pos="9072"/>
        </w:tabs>
        <w:ind w:left="1080"/>
        <w:jc w:val="right"/>
        <w:rPr>
          <w:b/>
          <w:i w:val="0"/>
          <w:sz w:val="22"/>
          <w:szCs w:val="22"/>
        </w:rPr>
      </w:pPr>
    </w:p>
    <w:p w14:paraId="51DB8605"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6DB1604E" w14:textId="77777777" w:rsidR="00277AD1" w:rsidRPr="00EE738D" w:rsidRDefault="00277AD1" w:rsidP="005225D2">
      <w:pPr>
        <w:pStyle w:val="Glava"/>
        <w:tabs>
          <w:tab w:val="clear" w:pos="4536"/>
          <w:tab w:val="clear" w:pos="9072"/>
        </w:tabs>
        <w:ind w:left="1080"/>
        <w:jc w:val="both"/>
        <w:rPr>
          <w:i w:val="0"/>
          <w:sz w:val="18"/>
          <w:szCs w:val="18"/>
        </w:rPr>
      </w:pPr>
    </w:p>
    <w:p w14:paraId="48C87F28" w14:textId="77777777" w:rsidR="006F7EB4" w:rsidRDefault="006F7EB4" w:rsidP="00AF6863">
      <w:pPr>
        <w:pStyle w:val="Glava"/>
        <w:tabs>
          <w:tab w:val="clear" w:pos="4536"/>
          <w:tab w:val="clear" w:pos="9072"/>
        </w:tabs>
        <w:ind w:left="1080"/>
        <w:jc w:val="right"/>
        <w:rPr>
          <w:b/>
          <w:i w:val="0"/>
          <w:sz w:val="22"/>
          <w:szCs w:val="22"/>
        </w:rPr>
      </w:pPr>
    </w:p>
    <w:p w14:paraId="4EC2EDE2" w14:textId="77777777" w:rsidR="00BE2695" w:rsidRDefault="00BE2695" w:rsidP="00AF6863">
      <w:pPr>
        <w:pStyle w:val="Glava"/>
        <w:tabs>
          <w:tab w:val="clear" w:pos="4536"/>
          <w:tab w:val="clear" w:pos="9072"/>
        </w:tabs>
        <w:ind w:left="1080"/>
        <w:jc w:val="right"/>
        <w:rPr>
          <w:b/>
          <w:i w:val="0"/>
          <w:sz w:val="22"/>
          <w:szCs w:val="22"/>
        </w:rPr>
        <w:sectPr w:rsidR="00BE2695" w:rsidSect="001E6DD7">
          <w:headerReference w:type="default" r:id="rId18"/>
          <w:pgSz w:w="11906" w:h="16838"/>
          <w:pgMar w:top="2127" w:right="1202" w:bottom="2127" w:left="629" w:header="709" w:footer="709" w:gutter="0"/>
          <w:cols w:space="708"/>
          <w:docGrid w:linePitch="360"/>
        </w:sectPr>
      </w:pPr>
    </w:p>
    <w:p w14:paraId="302C0076" w14:textId="426F5055" w:rsidR="009D5EC1" w:rsidRDefault="009D5EC1">
      <w:pPr>
        <w:rPr>
          <w:i w:val="0"/>
          <w:sz w:val="22"/>
          <w:szCs w:val="22"/>
        </w:rPr>
      </w:pPr>
    </w:p>
    <w:p w14:paraId="4369A97E" w14:textId="47980DBB" w:rsidR="00F70786" w:rsidRDefault="00F70786">
      <w:pPr>
        <w:rPr>
          <w:i w:val="0"/>
          <w:sz w:val="22"/>
          <w:szCs w:val="22"/>
        </w:rPr>
      </w:pPr>
    </w:p>
    <w:p w14:paraId="2F53994C" w14:textId="352CD4B2" w:rsidR="00F70786" w:rsidRDefault="00F70786">
      <w:pPr>
        <w:rPr>
          <w:i w:val="0"/>
          <w:sz w:val="22"/>
          <w:szCs w:val="22"/>
        </w:rPr>
      </w:pPr>
    </w:p>
    <w:p w14:paraId="042775EE" w14:textId="77777777" w:rsidR="00DA6574" w:rsidRDefault="00DA6574" w:rsidP="00F70786">
      <w:pPr>
        <w:pStyle w:val="Glava"/>
        <w:tabs>
          <w:tab w:val="clear" w:pos="4536"/>
          <w:tab w:val="clear" w:pos="9072"/>
        </w:tabs>
        <w:ind w:left="1080"/>
        <w:jc w:val="right"/>
        <w:rPr>
          <w:b/>
          <w:i w:val="0"/>
          <w:sz w:val="22"/>
          <w:szCs w:val="22"/>
        </w:rPr>
      </w:pPr>
    </w:p>
    <w:p w14:paraId="3527ACF6" w14:textId="2F484FBB" w:rsidR="00F70786" w:rsidRPr="004E3642" w:rsidRDefault="00F70786" w:rsidP="00F70786">
      <w:pPr>
        <w:pStyle w:val="Glava"/>
        <w:tabs>
          <w:tab w:val="clear" w:pos="4536"/>
          <w:tab w:val="clear" w:pos="9072"/>
        </w:tabs>
        <w:ind w:left="1080"/>
        <w:jc w:val="right"/>
        <w:rPr>
          <w:b/>
          <w:i w:val="0"/>
          <w:sz w:val="22"/>
          <w:szCs w:val="22"/>
        </w:rPr>
      </w:pPr>
      <w:r w:rsidRPr="00711130">
        <w:rPr>
          <w:b/>
          <w:i w:val="0"/>
          <w:sz w:val="22"/>
          <w:szCs w:val="22"/>
        </w:rPr>
        <w:t>PRILOGA 5</w:t>
      </w:r>
    </w:p>
    <w:p w14:paraId="4E2321F9" w14:textId="77777777" w:rsidR="00F70786" w:rsidRDefault="00F70786" w:rsidP="00F70786">
      <w:pPr>
        <w:pStyle w:val="Glava"/>
        <w:tabs>
          <w:tab w:val="clear" w:pos="4536"/>
          <w:tab w:val="clear" w:pos="9072"/>
        </w:tabs>
        <w:ind w:left="1080"/>
        <w:jc w:val="center"/>
        <w:rPr>
          <w:b/>
          <w:i w:val="0"/>
          <w:sz w:val="28"/>
          <w:szCs w:val="28"/>
        </w:rPr>
      </w:pPr>
    </w:p>
    <w:p w14:paraId="34DB27AC" w14:textId="77777777" w:rsidR="00F70786" w:rsidRPr="0079325B" w:rsidRDefault="00F70786" w:rsidP="00F70786">
      <w:pPr>
        <w:pStyle w:val="Glava"/>
        <w:tabs>
          <w:tab w:val="clear" w:pos="4536"/>
          <w:tab w:val="clear" w:pos="9072"/>
        </w:tabs>
        <w:ind w:left="1080"/>
        <w:jc w:val="center"/>
        <w:rPr>
          <w:b/>
          <w:i w:val="0"/>
          <w:sz w:val="28"/>
          <w:szCs w:val="28"/>
        </w:rPr>
      </w:pPr>
      <w:r w:rsidRPr="0079325B">
        <w:rPr>
          <w:b/>
          <w:i w:val="0"/>
          <w:sz w:val="28"/>
          <w:szCs w:val="28"/>
        </w:rPr>
        <w:t>REFERENČNA TABELA</w:t>
      </w:r>
    </w:p>
    <w:p w14:paraId="568DBFA2" w14:textId="77777777" w:rsidR="00F70786" w:rsidRPr="0079325B" w:rsidRDefault="00F70786" w:rsidP="00F7078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70786" w:rsidRPr="0079325B" w14:paraId="44B32C97" w14:textId="77777777" w:rsidTr="00CE064B">
        <w:tc>
          <w:tcPr>
            <w:tcW w:w="2181" w:type="dxa"/>
          </w:tcPr>
          <w:p w14:paraId="16FD9500" w14:textId="77777777" w:rsidR="00F70786" w:rsidRPr="0079325B" w:rsidRDefault="00F70786" w:rsidP="00CE064B">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949F11A" w14:textId="77777777" w:rsidR="00F70786" w:rsidRPr="0079325B" w:rsidRDefault="00F70786" w:rsidP="00CE064B">
            <w:pPr>
              <w:pStyle w:val="Glava"/>
              <w:tabs>
                <w:tab w:val="clear" w:pos="4536"/>
                <w:tab w:val="clear" w:pos="9072"/>
              </w:tabs>
              <w:jc w:val="both"/>
              <w:rPr>
                <w:i w:val="0"/>
                <w:szCs w:val="24"/>
              </w:rPr>
            </w:pPr>
          </w:p>
        </w:tc>
      </w:tr>
    </w:tbl>
    <w:p w14:paraId="28C274E6" w14:textId="77777777" w:rsidR="00F70786" w:rsidRDefault="00F70786" w:rsidP="00F70786">
      <w:pPr>
        <w:pStyle w:val="Glava"/>
        <w:tabs>
          <w:tab w:val="clear" w:pos="4536"/>
          <w:tab w:val="clear" w:pos="9072"/>
        </w:tabs>
        <w:ind w:left="1080"/>
        <w:jc w:val="both"/>
        <w:rPr>
          <w:i w:val="0"/>
          <w:sz w:val="22"/>
          <w:szCs w:val="22"/>
        </w:rPr>
      </w:pPr>
    </w:p>
    <w:p w14:paraId="470B5F71" w14:textId="77777777" w:rsidR="00F70786" w:rsidRDefault="00F70786" w:rsidP="00F70786">
      <w:pPr>
        <w:pStyle w:val="Glava"/>
        <w:tabs>
          <w:tab w:val="clear" w:pos="4536"/>
          <w:tab w:val="clear" w:pos="9072"/>
        </w:tabs>
        <w:ind w:left="1080"/>
        <w:jc w:val="both"/>
        <w:rPr>
          <w:i w:val="0"/>
          <w:sz w:val="22"/>
          <w:szCs w:val="22"/>
        </w:rPr>
      </w:pPr>
    </w:p>
    <w:p w14:paraId="1A593B42" w14:textId="40D9D960" w:rsidR="00F70786" w:rsidRDefault="00F70786" w:rsidP="00F70786">
      <w:pPr>
        <w:pStyle w:val="Glava"/>
        <w:tabs>
          <w:tab w:val="clear" w:pos="4536"/>
          <w:tab w:val="clear" w:pos="9072"/>
        </w:tabs>
        <w:ind w:left="1080"/>
        <w:jc w:val="both"/>
        <w:rPr>
          <w:b/>
          <w:i w:val="0"/>
          <w:sz w:val="22"/>
          <w:szCs w:val="22"/>
        </w:rPr>
      </w:pPr>
      <w:r w:rsidRPr="007C22DC">
        <w:rPr>
          <w:b/>
          <w:i w:val="0"/>
          <w:sz w:val="22"/>
          <w:szCs w:val="22"/>
        </w:rPr>
        <w:t>REFERENČNI POGOJ:</w:t>
      </w:r>
    </w:p>
    <w:p w14:paraId="00751A2F" w14:textId="77777777" w:rsidR="00B84EFD" w:rsidRDefault="00B84EFD" w:rsidP="00F70786">
      <w:pPr>
        <w:pStyle w:val="Glava"/>
        <w:tabs>
          <w:tab w:val="clear" w:pos="4536"/>
          <w:tab w:val="clear" w:pos="9072"/>
        </w:tabs>
        <w:ind w:left="1080"/>
        <w:jc w:val="both"/>
        <w:rPr>
          <w:b/>
          <w:i w:val="0"/>
          <w:sz w:val="22"/>
          <w:szCs w:val="22"/>
        </w:rPr>
      </w:pPr>
    </w:p>
    <w:p w14:paraId="5CFF8AB8" w14:textId="77777777" w:rsidR="00DA6574" w:rsidRDefault="00DA6574" w:rsidP="00DA6574">
      <w:pPr>
        <w:ind w:left="1134"/>
        <w:jc w:val="both"/>
        <w:rPr>
          <w:b/>
          <w:i w:val="0"/>
          <w:sz w:val="20"/>
        </w:rPr>
      </w:pPr>
      <w:r w:rsidRPr="00402743">
        <w:rPr>
          <w:b/>
          <w:i w:val="0"/>
          <w:sz w:val="20"/>
        </w:rPr>
        <w:t xml:space="preserve">Gospodarski subjekt ali skupina gospodarskih subjektov v okviru skupne prijave, mora izkazati, da je v obdobju od 1.1.2014 kvalitetno, strokovno in v skladu s pogodbenimi določili uspešno izvedel in zaključil: </w:t>
      </w:r>
    </w:p>
    <w:p w14:paraId="5279AEE7" w14:textId="77777777" w:rsidR="00DA6574" w:rsidRDefault="00DA6574" w:rsidP="00DA6574">
      <w:pPr>
        <w:jc w:val="both"/>
        <w:rPr>
          <w:b/>
          <w:i w:val="0"/>
          <w:sz w:val="20"/>
        </w:rPr>
      </w:pPr>
    </w:p>
    <w:p w14:paraId="2137A9A3" w14:textId="68EA5260" w:rsidR="00DA6574" w:rsidRPr="0074451D" w:rsidRDefault="00DA6574" w:rsidP="00DA6574">
      <w:pPr>
        <w:pStyle w:val="Odstavekseznama"/>
        <w:numPr>
          <w:ilvl w:val="0"/>
          <w:numId w:val="22"/>
        </w:numPr>
        <w:tabs>
          <w:tab w:val="clear" w:pos="360"/>
          <w:tab w:val="num" w:pos="1134"/>
        </w:tabs>
        <w:ind w:left="1134" w:firstLine="0"/>
        <w:rPr>
          <w:b/>
          <w:i w:val="0"/>
          <w:sz w:val="20"/>
        </w:rPr>
      </w:pPr>
      <w:r w:rsidRPr="0074451D">
        <w:rPr>
          <w:b/>
          <w:i w:val="0"/>
          <w:sz w:val="20"/>
        </w:rPr>
        <w:t>vsaj dva projekta postavitve in  vgradnje urbane opreme</w:t>
      </w:r>
      <w:r w:rsidR="00A376DD">
        <w:rPr>
          <w:b/>
          <w:i w:val="0"/>
          <w:sz w:val="20"/>
        </w:rPr>
        <w:t xml:space="preserve"> </w:t>
      </w:r>
      <w:r w:rsidR="00A376DD" w:rsidRPr="00A376DD">
        <w:rPr>
          <w:b/>
          <w:i w:val="0"/>
          <w:sz w:val="20"/>
        </w:rPr>
        <w:t xml:space="preserve"> </w:t>
      </w:r>
      <w:r w:rsidR="00A376DD">
        <w:rPr>
          <w:b/>
          <w:i w:val="0"/>
          <w:sz w:val="20"/>
        </w:rPr>
        <w:t>(postavitev avtomatskih potopnih stebričkov, litoželeznih stebričkov, manjša gradbena dela ipd.)</w:t>
      </w:r>
      <w:r w:rsidRPr="0074451D">
        <w:rPr>
          <w:b/>
          <w:i w:val="0"/>
          <w:sz w:val="20"/>
        </w:rPr>
        <w:t>, vsakega v vrednosti najmanj 200.000,00 EUR.</w:t>
      </w:r>
    </w:p>
    <w:p w14:paraId="6C431835" w14:textId="77777777" w:rsidR="00F70786" w:rsidRPr="007C22DC" w:rsidRDefault="00F70786" w:rsidP="00F70786">
      <w:pPr>
        <w:pStyle w:val="Glava"/>
        <w:tabs>
          <w:tab w:val="clear" w:pos="4536"/>
          <w:tab w:val="clear" w:pos="9072"/>
        </w:tabs>
        <w:ind w:left="1080"/>
        <w:jc w:val="both"/>
        <w:rPr>
          <w:b/>
          <w:i w:val="0"/>
          <w:sz w:val="22"/>
          <w:szCs w:val="22"/>
        </w:rPr>
      </w:pPr>
    </w:p>
    <w:p w14:paraId="7DF44A1C" w14:textId="77777777" w:rsidR="00F70786" w:rsidRPr="007C22DC" w:rsidRDefault="00F70786" w:rsidP="00F70786">
      <w:pPr>
        <w:pStyle w:val="Glava"/>
        <w:ind w:left="1080"/>
        <w:jc w:val="both"/>
        <w:rPr>
          <w:i w:val="0"/>
          <w:sz w:val="22"/>
          <w:szCs w:val="22"/>
        </w:rPr>
      </w:pPr>
    </w:p>
    <w:p w14:paraId="1FCC1BCB" w14:textId="77777777" w:rsidR="00F70786" w:rsidRDefault="00F70786" w:rsidP="00F70786">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F70786" w:rsidRPr="00755493" w14:paraId="5D9A7B21" w14:textId="77777777" w:rsidTr="00CE064B">
        <w:tc>
          <w:tcPr>
            <w:tcW w:w="2039" w:type="dxa"/>
            <w:shd w:val="clear" w:color="auto" w:fill="D9D9D9" w:themeFill="background1" w:themeFillShade="D9"/>
            <w:vAlign w:val="center"/>
          </w:tcPr>
          <w:p w14:paraId="74530BE4" w14:textId="77777777" w:rsidR="00F70786" w:rsidRPr="00755493" w:rsidRDefault="00F70786" w:rsidP="00CE064B">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0FC1F2B" w14:textId="77777777" w:rsidR="00F70786" w:rsidRPr="00C76321" w:rsidRDefault="00F70786" w:rsidP="00CE064B">
            <w:pPr>
              <w:jc w:val="center"/>
              <w:rPr>
                <w:b/>
                <w:i w:val="0"/>
                <w:color w:val="000000" w:themeColor="text1"/>
                <w:sz w:val="18"/>
                <w:szCs w:val="18"/>
              </w:rPr>
            </w:pPr>
            <w:r w:rsidRPr="00C76321">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5344797B" w14:textId="77777777" w:rsidR="00F70786" w:rsidRPr="00C76321" w:rsidRDefault="00F70786" w:rsidP="00CE064B">
            <w:pPr>
              <w:jc w:val="center"/>
              <w:rPr>
                <w:b/>
                <w:i w:val="0"/>
                <w:color w:val="000000" w:themeColor="text1"/>
                <w:sz w:val="16"/>
                <w:szCs w:val="16"/>
              </w:rPr>
            </w:pPr>
            <w:r w:rsidRPr="00C76321">
              <w:rPr>
                <w:b/>
                <w:i w:val="0"/>
                <w:color w:val="000000" w:themeColor="text1"/>
                <w:sz w:val="16"/>
                <w:szCs w:val="16"/>
              </w:rPr>
              <w:t>Datum začetka in končanja posla</w:t>
            </w:r>
          </w:p>
        </w:tc>
        <w:tc>
          <w:tcPr>
            <w:tcW w:w="2283" w:type="dxa"/>
            <w:shd w:val="clear" w:color="auto" w:fill="D9D9D9" w:themeFill="background1" w:themeFillShade="D9"/>
            <w:vAlign w:val="center"/>
          </w:tcPr>
          <w:p w14:paraId="04F53AC1" w14:textId="77777777" w:rsidR="00F70786" w:rsidRPr="00C76321" w:rsidRDefault="00F70786" w:rsidP="00CE064B">
            <w:pPr>
              <w:jc w:val="center"/>
              <w:rPr>
                <w:b/>
                <w:i w:val="0"/>
                <w:color w:val="000000" w:themeColor="text1"/>
                <w:sz w:val="16"/>
                <w:szCs w:val="16"/>
              </w:rPr>
            </w:pPr>
            <w:r w:rsidRPr="00C76321">
              <w:rPr>
                <w:b/>
                <w:i w:val="0"/>
                <w:color w:val="000000" w:themeColor="text1"/>
                <w:sz w:val="16"/>
                <w:szCs w:val="16"/>
              </w:rPr>
              <w:t>Vrednost posla</w:t>
            </w:r>
          </w:p>
          <w:p w14:paraId="4EDBB423" w14:textId="77777777" w:rsidR="00F70786" w:rsidRPr="00C76321" w:rsidRDefault="00F70786" w:rsidP="00CE064B">
            <w:pPr>
              <w:jc w:val="center"/>
              <w:rPr>
                <w:b/>
                <w:i w:val="0"/>
                <w:color w:val="000000" w:themeColor="text1"/>
                <w:sz w:val="18"/>
                <w:szCs w:val="18"/>
              </w:rPr>
            </w:pPr>
            <w:r w:rsidRPr="00C76321">
              <w:rPr>
                <w:b/>
                <w:i w:val="0"/>
                <w:color w:val="000000" w:themeColor="text1"/>
                <w:sz w:val="16"/>
                <w:szCs w:val="16"/>
              </w:rPr>
              <w:t>v EUR brez DDV</w:t>
            </w:r>
          </w:p>
        </w:tc>
      </w:tr>
      <w:tr w:rsidR="00F70786" w:rsidRPr="0079325B" w14:paraId="26E26184" w14:textId="77777777" w:rsidTr="00CE064B">
        <w:tc>
          <w:tcPr>
            <w:tcW w:w="2039" w:type="dxa"/>
          </w:tcPr>
          <w:p w14:paraId="0A7287B8" w14:textId="77777777" w:rsidR="00F70786" w:rsidRPr="0079325B" w:rsidRDefault="00F70786" w:rsidP="00CE064B">
            <w:pPr>
              <w:pStyle w:val="Glava"/>
              <w:tabs>
                <w:tab w:val="clear" w:pos="4536"/>
                <w:tab w:val="clear" w:pos="9072"/>
              </w:tabs>
              <w:jc w:val="both"/>
              <w:rPr>
                <w:i w:val="0"/>
                <w:sz w:val="22"/>
                <w:szCs w:val="22"/>
              </w:rPr>
            </w:pPr>
          </w:p>
        </w:tc>
        <w:tc>
          <w:tcPr>
            <w:tcW w:w="2835" w:type="dxa"/>
          </w:tcPr>
          <w:p w14:paraId="66CD5271" w14:textId="77777777" w:rsidR="00F70786" w:rsidRPr="0079325B" w:rsidRDefault="00F70786" w:rsidP="00CE064B">
            <w:pPr>
              <w:pStyle w:val="Glava"/>
              <w:tabs>
                <w:tab w:val="clear" w:pos="4536"/>
                <w:tab w:val="clear" w:pos="9072"/>
              </w:tabs>
              <w:jc w:val="both"/>
              <w:rPr>
                <w:i w:val="0"/>
                <w:sz w:val="22"/>
                <w:szCs w:val="22"/>
              </w:rPr>
            </w:pPr>
          </w:p>
        </w:tc>
        <w:tc>
          <w:tcPr>
            <w:tcW w:w="1843" w:type="dxa"/>
          </w:tcPr>
          <w:p w14:paraId="6DE0A685" w14:textId="77777777" w:rsidR="00F70786" w:rsidRPr="0079325B" w:rsidRDefault="00F70786" w:rsidP="00CE064B">
            <w:pPr>
              <w:pStyle w:val="Glava"/>
              <w:tabs>
                <w:tab w:val="clear" w:pos="4536"/>
                <w:tab w:val="clear" w:pos="9072"/>
              </w:tabs>
              <w:jc w:val="both"/>
              <w:rPr>
                <w:i w:val="0"/>
                <w:sz w:val="22"/>
                <w:szCs w:val="22"/>
              </w:rPr>
            </w:pPr>
          </w:p>
        </w:tc>
        <w:tc>
          <w:tcPr>
            <w:tcW w:w="2283" w:type="dxa"/>
          </w:tcPr>
          <w:p w14:paraId="5E61249D" w14:textId="77777777" w:rsidR="00F70786" w:rsidRPr="0079325B" w:rsidRDefault="00F70786" w:rsidP="00CE064B">
            <w:pPr>
              <w:pStyle w:val="Glava"/>
              <w:tabs>
                <w:tab w:val="clear" w:pos="4536"/>
                <w:tab w:val="clear" w:pos="9072"/>
              </w:tabs>
              <w:jc w:val="both"/>
              <w:rPr>
                <w:i w:val="0"/>
                <w:sz w:val="28"/>
                <w:szCs w:val="28"/>
              </w:rPr>
            </w:pPr>
          </w:p>
          <w:p w14:paraId="4FC6953E" w14:textId="77777777" w:rsidR="00F70786" w:rsidRDefault="00F70786" w:rsidP="00CE064B">
            <w:pPr>
              <w:pStyle w:val="Glava"/>
              <w:tabs>
                <w:tab w:val="clear" w:pos="4536"/>
                <w:tab w:val="clear" w:pos="9072"/>
              </w:tabs>
              <w:jc w:val="both"/>
              <w:rPr>
                <w:i w:val="0"/>
                <w:sz w:val="28"/>
                <w:szCs w:val="28"/>
              </w:rPr>
            </w:pPr>
          </w:p>
          <w:p w14:paraId="10584F2E" w14:textId="77777777" w:rsidR="00F70786" w:rsidRPr="0079325B" w:rsidRDefault="00F70786" w:rsidP="00CE064B">
            <w:pPr>
              <w:pStyle w:val="Glava"/>
              <w:tabs>
                <w:tab w:val="clear" w:pos="4536"/>
                <w:tab w:val="clear" w:pos="9072"/>
              </w:tabs>
              <w:jc w:val="both"/>
              <w:rPr>
                <w:i w:val="0"/>
                <w:sz w:val="28"/>
                <w:szCs w:val="28"/>
              </w:rPr>
            </w:pPr>
          </w:p>
        </w:tc>
      </w:tr>
      <w:tr w:rsidR="00F70786" w:rsidRPr="0079325B" w14:paraId="7639DD51" w14:textId="77777777" w:rsidTr="00CE064B">
        <w:tc>
          <w:tcPr>
            <w:tcW w:w="2039" w:type="dxa"/>
          </w:tcPr>
          <w:p w14:paraId="55C3DB92" w14:textId="77777777" w:rsidR="00F70786" w:rsidRPr="0079325B" w:rsidRDefault="00F70786" w:rsidP="00CE064B">
            <w:pPr>
              <w:pStyle w:val="Glava"/>
              <w:tabs>
                <w:tab w:val="clear" w:pos="4536"/>
                <w:tab w:val="clear" w:pos="9072"/>
              </w:tabs>
              <w:jc w:val="both"/>
              <w:rPr>
                <w:i w:val="0"/>
                <w:sz w:val="22"/>
                <w:szCs w:val="22"/>
              </w:rPr>
            </w:pPr>
          </w:p>
        </w:tc>
        <w:tc>
          <w:tcPr>
            <w:tcW w:w="2835" w:type="dxa"/>
          </w:tcPr>
          <w:p w14:paraId="55CB48FA" w14:textId="77777777" w:rsidR="00F70786" w:rsidRPr="0079325B" w:rsidRDefault="00F70786" w:rsidP="00CE064B">
            <w:pPr>
              <w:pStyle w:val="Glava"/>
              <w:tabs>
                <w:tab w:val="clear" w:pos="4536"/>
                <w:tab w:val="clear" w:pos="9072"/>
              </w:tabs>
              <w:jc w:val="both"/>
              <w:rPr>
                <w:i w:val="0"/>
                <w:sz w:val="22"/>
                <w:szCs w:val="22"/>
              </w:rPr>
            </w:pPr>
          </w:p>
        </w:tc>
        <w:tc>
          <w:tcPr>
            <w:tcW w:w="1843" w:type="dxa"/>
          </w:tcPr>
          <w:p w14:paraId="72BB8FF6" w14:textId="77777777" w:rsidR="00F70786" w:rsidRPr="0079325B" w:rsidRDefault="00F70786" w:rsidP="00CE064B">
            <w:pPr>
              <w:pStyle w:val="Glava"/>
              <w:tabs>
                <w:tab w:val="clear" w:pos="4536"/>
                <w:tab w:val="clear" w:pos="9072"/>
              </w:tabs>
              <w:jc w:val="both"/>
              <w:rPr>
                <w:i w:val="0"/>
                <w:sz w:val="22"/>
                <w:szCs w:val="22"/>
              </w:rPr>
            </w:pPr>
          </w:p>
        </w:tc>
        <w:tc>
          <w:tcPr>
            <w:tcW w:w="2283" w:type="dxa"/>
          </w:tcPr>
          <w:p w14:paraId="208EB4D9" w14:textId="77777777" w:rsidR="00F70786" w:rsidRPr="0079325B" w:rsidRDefault="00F70786" w:rsidP="00CE064B">
            <w:pPr>
              <w:pStyle w:val="Glava"/>
              <w:tabs>
                <w:tab w:val="clear" w:pos="4536"/>
                <w:tab w:val="clear" w:pos="9072"/>
              </w:tabs>
              <w:jc w:val="both"/>
              <w:rPr>
                <w:i w:val="0"/>
                <w:sz w:val="28"/>
                <w:szCs w:val="28"/>
              </w:rPr>
            </w:pPr>
          </w:p>
          <w:p w14:paraId="1DBCB2A4" w14:textId="77777777" w:rsidR="00F70786" w:rsidRPr="0079325B" w:rsidRDefault="00F70786" w:rsidP="00CE064B">
            <w:pPr>
              <w:pStyle w:val="Glava"/>
              <w:tabs>
                <w:tab w:val="clear" w:pos="4536"/>
                <w:tab w:val="clear" w:pos="9072"/>
              </w:tabs>
              <w:jc w:val="both"/>
              <w:rPr>
                <w:i w:val="0"/>
                <w:sz w:val="28"/>
                <w:szCs w:val="28"/>
              </w:rPr>
            </w:pPr>
          </w:p>
          <w:p w14:paraId="6B1DEDD4" w14:textId="77777777" w:rsidR="00F70786" w:rsidRPr="0079325B" w:rsidRDefault="00F70786" w:rsidP="00CE064B">
            <w:pPr>
              <w:pStyle w:val="Glava"/>
              <w:tabs>
                <w:tab w:val="clear" w:pos="4536"/>
                <w:tab w:val="clear" w:pos="9072"/>
              </w:tabs>
              <w:jc w:val="both"/>
              <w:rPr>
                <w:i w:val="0"/>
                <w:sz w:val="28"/>
                <w:szCs w:val="28"/>
              </w:rPr>
            </w:pPr>
          </w:p>
        </w:tc>
      </w:tr>
      <w:tr w:rsidR="00F70786" w:rsidRPr="0079325B" w14:paraId="47306D26" w14:textId="77777777" w:rsidTr="00CE064B">
        <w:tc>
          <w:tcPr>
            <w:tcW w:w="2039" w:type="dxa"/>
          </w:tcPr>
          <w:p w14:paraId="24EC5DA5" w14:textId="77777777" w:rsidR="00F70786" w:rsidRDefault="00F70786" w:rsidP="00CE064B">
            <w:pPr>
              <w:pStyle w:val="Glava"/>
              <w:tabs>
                <w:tab w:val="clear" w:pos="4536"/>
                <w:tab w:val="clear" w:pos="9072"/>
              </w:tabs>
              <w:jc w:val="both"/>
              <w:rPr>
                <w:i w:val="0"/>
                <w:sz w:val="22"/>
                <w:szCs w:val="22"/>
              </w:rPr>
            </w:pPr>
          </w:p>
          <w:p w14:paraId="1AD1481A" w14:textId="77777777" w:rsidR="00F70786" w:rsidRDefault="00F70786" w:rsidP="00CE064B">
            <w:pPr>
              <w:pStyle w:val="Glava"/>
              <w:tabs>
                <w:tab w:val="clear" w:pos="4536"/>
                <w:tab w:val="clear" w:pos="9072"/>
              </w:tabs>
              <w:jc w:val="both"/>
              <w:rPr>
                <w:i w:val="0"/>
                <w:sz w:val="22"/>
                <w:szCs w:val="22"/>
              </w:rPr>
            </w:pPr>
          </w:p>
          <w:p w14:paraId="69C7DA05" w14:textId="77777777" w:rsidR="00F70786" w:rsidRDefault="00F70786" w:rsidP="00CE064B">
            <w:pPr>
              <w:pStyle w:val="Glava"/>
              <w:tabs>
                <w:tab w:val="clear" w:pos="4536"/>
                <w:tab w:val="clear" w:pos="9072"/>
              </w:tabs>
              <w:jc w:val="both"/>
              <w:rPr>
                <w:i w:val="0"/>
                <w:sz w:val="22"/>
                <w:szCs w:val="22"/>
              </w:rPr>
            </w:pPr>
          </w:p>
          <w:p w14:paraId="3303E415" w14:textId="77777777" w:rsidR="00F70786" w:rsidRPr="0079325B" w:rsidRDefault="00F70786" w:rsidP="00CE064B">
            <w:pPr>
              <w:pStyle w:val="Glava"/>
              <w:tabs>
                <w:tab w:val="clear" w:pos="4536"/>
                <w:tab w:val="clear" w:pos="9072"/>
              </w:tabs>
              <w:jc w:val="both"/>
              <w:rPr>
                <w:i w:val="0"/>
                <w:sz w:val="22"/>
                <w:szCs w:val="22"/>
              </w:rPr>
            </w:pPr>
          </w:p>
        </w:tc>
        <w:tc>
          <w:tcPr>
            <w:tcW w:w="2835" w:type="dxa"/>
          </w:tcPr>
          <w:p w14:paraId="3751D38B" w14:textId="77777777" w:rsidR="00F70786" w:rsidRPr="0079325B" w:rsidRDefault="00F70786" w:rsidP="00CE064B">
            <w:pPr>
              <w:pStyle w:val="Glava"/>
              <w:tabs>
                <w:tab w:val="clear" w:pos="4536"/>
                <w:tab w:val="clear" w:pos="9072"/>
              </w:tabs>
              <w:jc w:val="both"/>
              <w:rPr>
                <w:i w:val="0"/>
                <w:sz w:val="22"/>
                <w:szCs w:val="22"/>
              </w:rPr>
            </w:pPr>
          </w:p>
        </w:tc>
        <w:tc>
          <w:tcPr>
            <w:tcW w:w="1843" w:type="dxa"/>
          </w:tcPr>
          <w:p w14:paraId="592D5423" w14:textId="77777777" w:rsidR="00F70786" w:rsidRPr="0079325B" w:rsidRDefault="00F70786" w:rsidP="00CE064B">
            <w:pPr>
              <w:pStyle w:val="Glava"/>
              <w:tabs>
                <w:tab w:val="clear" w:pos="4536"/>
                <w:tab w:val="clear" w:pos="9072"/>
              </w:tabs>
              <w:jc w:val="both"/>
              <w:rPr>
                <w:i w:val="0"/>
                <w:sz w:val="22"/>
                <w:szCs w:val="22"/>
              </w:rPr>
            </w:pPr>
          </w:p>
        </w:tc>
        <w:tc>
          <w:tcPr>
            <w:tcW w:w="2283" w:type="dxa"/>
          </w:tcPr>
          <w:p w14:paraId="3B0197FC" w14:textId="77777777" w:rsidR="00F70786" w:rsidRPr="0079325B" w:rsidRDefault="00F70786" w:rsidP="00CE064B">
            <w:pPr>
              <w:pStyle w:val="Glava"/>
              <w:tabs>
                <w:tab w:val="clear" w:pos="4536"/>
                <w:tab w:val="clear" w:pos="9072"/>
              </w:tabs>
              <w:jc w:val="both"/>
              <w:rPr>
                <w:i w:val="0"/>
                <w:sz w:val="28"/>
                <w:szCs w:val="28"/>
              </w:rPr>
            </w:pPr>
          </w:p>
        </w:tc>
      </w:tr>
    </w:tbl>
    <w:p w14:paraId="27D8130A" w14:textId="77777777" w:rsidR="00F70786" w:rsidRPr="007C22DC" w:rsidRDefault="00F70786" w:rsidP="00F70786">
      <w:pPr>
        <w:pStyle w:val="Glava"/>
        <w:ind w:left="1080"/>
        <w:jc w:val="both"/>
        <w:rPr>
          <w:i w:val="0"/>
          <w:sz w:val="22"/>
          <w:szCs w:val="22"/>
        </w:rPr>
      </w:pPr>
    </w:p>
    <w:p w14:paraId="275F1E02" w14:textId="77777777" w:rsidR="00F70786" w:rsidRPr="007C22DC" w:rsidRDefault="00F70786" w:rsidP="00F70786">
      <w:pPr>
        <w:pStyle w:val="Glava"/>
        <w:ind w:left="1080"/>
        <w:jc w:val="both"/>
        <w:rPr>
          <w:i w:val="0"/>
          <w:sz w:val="22"/>
          <w:szCs w:val="22"/>
        </w:rPr>
      </w:pPr>
    </w:p>
    <w:p w14:paraId="070EEF1F" w14:textId="77777777" w:rsidR="00F70786" w:rsidRDefault="00F70786" w:rsidP="00F70786">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2F83B2C" w14:textId="77777777" w:rsidR="00F70786" w:rsidRDefault="00F70786" w:rsidP="00F70786">
      <w:pPr>
        <w:pStyle w:val="Glava"/>
        <w:tabs>
          <w:tab w:val="clear" w:pos="4536"/>
          <w:tab w:val="clear" w:pos="9072"/>
        </w:tabs>
        <w:ind w:left="1080"/>
        <w:jc w:val="both"/>
        <w:rPr>
          <w:i w:val="0"/>
          <w:sz w:val="22"/>
          <w:szCs w:val="22"/>
        </w:rPr>
      </w:pPr>
    </w:p>
    <w:p w14:paraId="6802E8B0" w14:textId="77777777" w:rsidR="00F70786" w:rsidRDefault="00F70786" w:rsidP="00F70786">
      <w:pPr>
        <w:pStyle w:val="Glava"/>
        <w:tabs>
          <w:tab w:val="clear" w:pos="4536"/>
          <w:tab w:val="clear" w:pos="9072"/>
        </w:tabs>
        <w:ind w:left="1080"/>
        <w:jc w:val="both"/>
        <w:rPr>
          <w:i w:val="0"/>
          <w:sz w:val="22"/>
          <w:szCs w:val="22"/>
        </w:rPr>
      </w:pPr>
    </w:p>
    <w:p w14:paraId="52A5A2BF" w14:textId="77777777" w:rsidR="00F70786" w:rsidRDefault="00F70786" w:rsidP="00F70786">
      <w:pPr>
        <w:pStyle w:val="Glava"/>
        <w:tabs>
          <w:tab w:val="clear" w:pos="4536"/>
          <w:tab w:val="clear" w:pos="9072"/>
        </w:tabs>
        <w:ind w:left="1080"/>
        <w:jc w:val="both"/>
        <w:rPr>
          <w:i w:val="0"/>
          <w:sz w:val="22"/>
          <w:szCs w:val="22"/>
        </w:rPr>
      </w:pPr>
    </w:p>
    <w:p w14:paraId="37614810" w14:textId="77777777" w:rsidR="00F70786" w:rsidRPr="0079325B" w:rsidRDefault="00F70786" w:rsidP="00F70786">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2A165D03" w14:textId="77777777" w:rsidR="00F70786" w:rsidRDefault="00F70786" w:rsidP="00F70786">
      <w:pPr>
        <w:pStyle w:val="Glava"/>
        <w:tabs>
          <w:tab w:val="clear" w:pos="4536"/>
          <w:tab w:val="clear" w:pos="9072"/>
        </w:tabs>
        <w:ind w:left="1080"/>
        <w:jc w:val="both"/>
        <w:rPr>
          <w:i w:val="0"/>
          <w:sz w:val="22"/>
          <w:szCs w:val="22"/>
        </w:rPr>
      </w:pPr>
    </w:p>
    <w:p w14:paraId="36FB15B4" w14:textId="77777777" w:rsidR="00F70786" w:rsidRDefault="00F70786" w:rsidP="00F70786">
      <w:pPr>
        <w:pStyle w:val="Glava"/>
        <w:tabs>
          <w:tab w:val="clear" w:pos="4536"/>
          <w:tab w:val="clear" w:pos="9072"/>
        </w:tabs>
        <w:ind w:left="1080"/>
        <w:jc w:val="both"/>
        <w:rPr>
          <w:i w:val="0"/>
          <w:sz w:val="22"/>
          <w:szCs w:val="22"/>
        </w:rPr>
      </w:pPr>
    </w:p>
    <w:p w14:paraId="597C7D85" w14:textId="77777777" w:rsidR="00F70786" w:rsidRDefault="00F70786" w:rsidP="00F70786">
      <w:pPr>
        <w:rPr>
          <w:i w:val="0"/>
          <w:sz w:val="22"/>
          <w:szCs w:val="22"/>
        </w:rPr>
      </w:pPr>
      <w:r>
        <w:rPr>
          <w:i w:val="0"/>
          <w:sz w:val="22"/>
          <w:szCs w:val="22"/>
        </w:rPr>
        <w:br w:type="page"/>
      </w:r>
    </w:p>
    <w:p w14:paraId="231A888F" w14:textId="08CB7418" w:rsidR="00B4313B" w:rsidRPr="0079325B" w:rsidRDefault="006764D9" w:rsidP="0083452A">
      <w:pPr>
        <w:pStyle w:val="Glava"/>
        <w:tabs>
          <w:tab w:val="clear" w:pos="4536"/>
          <w:tab w:val="clear" w:pos="9072"/>
        </w:tabs>
        <w:ind w:left="1080"/>
        <w:jc w:val="right"/>
        <w:rPr>
          <w:b/>
          <w:i w:val="0"/>
          <w:sz w:val="22"/>
          <w:szCs w:val="22"/>
        </w:rPr>
      </w:pPr>
      <w:r>
        <w:rPr>
          <w:b/>
          <w:i w:val="0"/>
          <w:sz w:val="22"/>
          <w:szCs w:val="22"/>
        </w:rPr>
        <w:lastRenderedPageBreak/>
        <w:br w:type="textWrapping" w:clear="all"/>
      </w:r>
      <w:r w:rsidR="00B4313B">
        <w:rPr>
          <w:b/>
          <w:i w:val="0"/>
          <w:sz w:val="22"/>
          <w:szCs w:val="22"/>
        </w:rPr>
        <w:t xml:space="preserve">PRILOGA </w:t>
      </w:r>
      <w:r w:rsidR="00686662">
        <w:rPr>
          <w:b/>
          <w:i w:val="0"/>
          <w:sz w:val="22"/>
          <w:szCs w:val="22"/>
        </w:rPr>
        <w:t>5</w:t>
      </w:r>
      <w:r w:rsidR="00B4313B" w:rsidRPr="0079325B">
        <w:rPr>
          <w:b/>
          <w:i w:val="0"/>
          <w:sz w:val="22"/>
          <w:szCs w:val="22"/>
        </w:rPr>
        <w:t>/</w:t>
      </w:r>
      <w:r w:rsidR="00710CF4">
        <w:rPr>
          <w:b/>
          <w:i w:val="0"/>
          <w:sz w:val="22"/>
          <w:szCs w:val="22"/>
        </w:rPr>
        <w:t>1</w:t>
      </w:r>
    </w:p>
    <w:p w14:paraId="4BF599AF" w14:textId="5F265EC2" w:rsidR="00B4313B" w:rsidRPr="0079325B" w:rsidRDefault="00B4313B" w:rsidP="009801F3">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2815B035" w14:textId="65C04815" w:rsidR="00B4313B" w:rsidRDefault="00B4313B" w:rsidP="009801F3">
      <w:pPr>
        <w:pStyle w:val="Napis"/>
        <w:ind w:left="1080"/>
        <w:jc w:val="left"/>
        <w:rPr>
          <w:szCs w:val="22"/>
        </w:rPr>
      </w:pPr>
    </w:p>
    <w:p w14:paraId="1C9A2838" w14:textId="77777777" w:rsidR="002F0266" w:rsidRPr="002F0266" w:rsidRDefault="002F0266" w:rsidP="002F0266"/>
    <w:p w14:paraId="6315AEBA" w14:textId="61370D2D" w:rsidR="00B4313B" w:rsidRPr="0079325B" w:rsidRDefault="00B4313B" w:rsidP="009801F3">
      <w:pPr>
        <w:pStyle w:val="Napis"/>
        <w:ind w:left="1080"/>
        <w:jc w:val="left"/>
        <w:rPr>
          <w:szCs w:val="22"/>
        </w:rPr>
      </w:pPr>
      <w:r w:rsidRPr="0079325B">
        <w:rPr>
          <w:szCs w:val="22"/>
        </w:rPr>
        <w:t>Potrditev referenc s strani posameznih naročnikov</w:t>
      </w:r>
    </w:p>
    <w:p w14:paraId="51DD0EBB" w14:textId="37E16972" w:rsidR="00B4313B" w:rsidRDefault="00B4313B" w:rsidP="009801F3">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88AEAC3" w14:textId="5D96FF46" w:rsidR="00B4313B" w:rsidRPr="0079325B" w:rsidRDefault="00B4313B" w:rsidP="009801F3">
      <w:pPr>
        <w:ind w:left="1080"/>
        <w:rPr>
          <w:i w:val="0"/>
          <w:sz w:val="22"/>
          <w:szCs w:val="22"/>
        </w:rPr>
      </w:pPr>
      <w:r w:rsidRPr="0079325B">
        <w:rPr>
          <w:i w:val="0"/>
          <w:sz w:val="22"/>
          <w:szCs w:val="22"/>
        </w:rPr>
        <w:t>……………………………………………………………………….......………....…..............</w:t>
      </w:r>
    </w:p>
    <w:p w14:paraId="745CF19C" w14:textId="2DEF4760" w:rsidR="00B4313B" w:rsidRDefault="00B4313B" w:rsidP="009801F3">
      <w:pPr>
        <w:ind w:left="1080"/>
        <w:rPr>
          <w:i w:val="0"/>
          <w:sz w:val="16"/>
          <w:szCs w:val="16"/>
        </w:rPr>
      </w:pPr>
    </w:p>
    <w:p w14:paraId="4F9204A4" w14:textId="77777777" w:rsidR="002F0266" w:rsidRPr="00D8147F" w:rsidRDefault="002F0266" w:rsidP="009801F3">
      <w:pPr>
        <w:ind w:left="1080"/>
        <w:rPr>
          <w:i w:val="0"/>
          <w:sz w:val="16"/>
          <w:szCs w:val="16"/>
        </w:rPr>
      </w:pPr>
    </w:p>
    <w:p w14:paraId="028BB835" w14:textId="6D849C2C" w:rsidR="00F01207" w:rsidRDefault="00F01207" w:rsidP="00F01207">
      <w:pPr>
        <w:ind w:left="1080"/>
        <w:jc w:val="both"/>
        <w:rPr>
          <w:i w:val="0"/>
          <w:sz w:val="22"/>
          <w:szCs w:val="22"/>
        </w:rPr>
      </w:pPr>
      <w:r>
        <w:rPr>
          <w:i w:val="0"/>
          <w:sz w:val="22"/>
          <w:szCs w:val="22"/>
        </w:rPr>
        <w:t xml:space="preserve">za prijavo na javni razpis </w:t>
      </w:r>
      <w:r>
        <w:rPr>
          <w:b/>
          <w:i w:val="0"/>
          <w:sz w:val="22"/>
          <w:szCs w:val="22"/>
        </w:rPr>
        <w:t>756021-200028 -</w:t>
      </w:r>
      <w:r w:rsidRPr="00F01207">
        <w:rPr>
          <w:b/>
          <w:i w:val="0"/>
          <w:sz w:val="32"/>
          <w:szCs w:val="32"/>
        </w:rPr>
        <w:t xml:space="preserve"> </w:t>
      </w:r>
      <w:r w:rsidRPr="00F01207">
        <w:rPr>
          <w:b/>
          <w:i w:val="0"/>
          <w:sz w:val="22"/>
          <w:szCs w:val="22"/>
        </w:rPr>
        <w:t>Dobava in vgradnja avtomatskih potopnih stebričkov in urbane opreme z notranjo ojačitvijo ter najvišjo varnostno stopnjo v Mestni občini Ljubljana</w:t>
      </w:r>
      <w:r w:rsidRPr="00A2470C">
        <w:rPr>
          <w:i w:val="0"/>
          <w:sz w:val="22"/>
          <w:szCs w:val="22"/>
        </w:rPr>
        <w:t>«</w:t>
      </w:r>
    </w:p>
    <w:p w14:paraId="2646AAD0" w14:textId="431BA758" w:rsidR="00B4313B" w:rsidRPr="00144778" w:rsidRDefault="00B4313B" w:rsidP="009801F3">
      <w:pPr>
        <w:ind w:left="1080"/>
        <w:rPr>
          <w:i w:val="0"/>
          <w:sz w:val="16"/>
          <w:szCs w:val="16"/>
        </w:rPr>
      </w:pPr>
    </w:p>
    <w:p w14:paraId="0013B3D9" w14:textId="16EFC346" w:rsidR="00B4313B" w:rsidRPr="00021AC4" w:rsidRDefault="00B4313B" w:rsidP="009801F3">
      <w:pPr>
        <w:ind w:left="1080"/>
        <w:jc w:val="center"/>
        <w:rPr>
          <w:b/>
          <w:i w:val="0"/>
          <w:szCs w:val="24"/>
          <w:u w:val="single"/>
        </w:rPr>
      </w:pPr>
      <w:r w:rsidRPr="00021AC4">
        <w:rPr>
          <w:b/>
          <w:i w:val="0"/>
          <w:szCs w:val="24"/>
          <w:u w:val="single"/>
        </w:rPr>
        <w:t>POTRJUJEMO</w:t>
      </w:r>
    </w:p>
    <w:p w14:paraId="0EE74DD9" w14:textId="47CDA787" w:rsidR="00B4313B" w:rsidRDefault="00B4313B" w:rsidP="009801F3">
      <w:pPr>
        <w:ind w:left="1080"/>
        <w:rPr>
          <w:i w:val="0"/>
          <w:sz w:val="16"/>
          <w:szCs w:val="16"/>
          <w:u w:val="single"/>
        </w:rPr>
      </w:pPr>
    </w:p>
    <w:p w14:paraId="37A0B1F2" w14:textId="467E36C8" w:rsidR="002F0266" w:rsidRDefault="002F0266" w:rsidP="009801F3">
      <w:pPr>
        <w:ind w:left="1080"/>
        <w:rPr>
          <w:i w:val="0"/>
          <w:sz w:val="16"/>
          <w:szCs w:val="16"/>
          <w:u w:val="single"/>
        </w:rPr>
      </w:pPr>
    </w:p>
    <w:p w14:paraId="73086614" w14:textId="77777777" w:rsidR="00DA6574" w:rsidRPr="00144778" w:rsidRDefault="00DA6574" w:rsidP="009801F3">
      <w:pPr>
        <w:ind w:left="1080"/>
        <w:rPr>
          <w:i w:val="0"/>
          <w:sz w:val="16"/>
          <w:szCs w:val="16"/>
          <w:u w:val="single"/>
        </w:rPr>
      </w:pPr>
    </w:p>
    <w:p w14:paraId="5AA23248" w14:textId="2AD8CD96" w:rsidR="00B4313B" w:rsidRDefault="00B4313B" w:rsidP="009801F3">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1B6FE159" w14:textId="5A53BE45" w:rsidR="00B4313B" w:rsidRPr="00D8147F" w:rsidRDefault="00B4313B" w:rsidP="009801F3">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567B2762" w14:textId="665A6196" w:rsidTr="00A460E4">
        <w:tc>
          <w:tcPr>
            <w:tcW w:w="8843" w:type="dxa"/>
            <w:tcBorders>
              <w:bottom w:val="single" w:sz="4" w:space="0" w:color="auto"/>
            </w:tcBorders>
          </w:tcPr>
          <w:p w14:paraId="2E24D7E5" w14:textId="59B7418B" w:rsidR="00B4313B" w:rsidRPr="0022154A" w:rsidRDefault="00B4313B" w:rsidP="009801F3">
            <w:pPr>
              <w:rPr>
                <w:i w:val="0"/>
                <w:sz w:val="22"/>
                <w:szCs w:val="22"/>
              </w:rPr>
            </w:pPr>
          </w:p>
        </w:tc>
      </w:tr>
      <w:tr w:rsidR="00B4313B" w:rsidRPr="00712833" w14:paraId="78CB43DF" w14:textId="5436F080" w:rsidTr="00A460E4">
        <w:tc>
          <w:tcPr>
            <w:tcW w:w="8843" w:type="dxa"/>
            <w:vAlign w:val="center"/>
          </w:tcPr>
          <w:p w14:paraId="4DA2C779" w14:textId="2F330AED" w:rsidR="00B4313B" w:rsidRPr="00712833" w:rsidRDefault="00B4313B" w:rsidP="009801F3">
            <w:pPr>
              <w:jc w:val="center"/>
              <w:rPr>
                <w:i w:val="0"/>
                <w:sz w:val="16"/>
                <w:szCs w:val="16"/>
              </w:rPr>
            </w:pPr>
            <w:r>
              <w:rPr>
                <w:i w:val="0"/>
                <w:sz w:val="16"/>
                <w:szCs w:val="16"/>
              </w:rPr>
              <w:t>(navede se predmet referenčnega posla)</w:t>
            </w:r>
          </w:p>
        </w:tc>
      </w:tr>
    </w:tbl>
    <w:p w14:paraId="28F7B6D4" w14:textId="5AB54680" w:rsidR="00B4313B" w:rsidRPr="00D8147F" w:rsidRDefault="00B4313B" w:rsidP="009801F3">
      <w:pPr>
        <w:pStyle w:val="Odstavekseznama"/>
        <w:ind w:left="1056"/>
        <w:jc w:val="both"/>
        <w:rPr>
          <w:bCs/>
          <w:i w:val="0"/>
          <w:sz w:val="16"/>
          <w:szCs w:val="16"/>
        </w:rPr>
      </w:pPr>
    </w:p>
    <w:p w14:paraId="422D9D63" w14:textId="4AA57B3F" w:rsidR="00B4313B" w:rsidRPr="00DA6574" w:rsidRDefault="00B4313B" w:rsidP="009801F3">
      <w:pPr>
        <w:pStyle w:val="Odstavekseznama"/>
        <w:ind w:left="1056"/>
        <w:jc w:val="both"/>
        <w:rPr>
          <w:i w:val="0"/>
          <w:sz w:val="22"/>
          <w:szCs w:val="22"/>
        </w:rPr>
      </w:pPr>
      <w:r w:rsidRPr="00DA6574">
        <w:rPr>
          <w:i w:val="0"/>
          <w:sz w:val="22"/>
          <w:szCs w:val="22"/>
        </w:rPr>
        <w:t>Izvedena dela ocenjujemo kot kvalitetna v smislu upoštevanja smotrnih tehničnih rešitev, skladnosti z dosežki znanosti in tehnologije, realnih stroškov za vsa dela brez bistvenih prekoračitev pogodbene vrednosti objekta, zagotavljanja nemotenega izvajanja vseh del po projektu</w:t>
      </w:r>
      <w:r w:rsidR="00DA6574" w:rsidRPr="00DA6574">
        <w:rPr>
          <w:i w:val="0"/>
          <w:sz w:val="22"/>
          <w:szCs w:val="22"/>
        </w:rPr>
        <w:t xml:space="preserve"> in v dogovorjenem roku</w:t>
      </w:r>
      <w:r w:rsidR="00A7768F" w:rsidRPr="00DA6574">
        <w:rPr>
          <w:i w:val="0"/>
          <w:sz w:val="22"/>
          <w:szCs w:val="22"/>
        </w:rPr>
        <w:t>.</w:t>
      </w:r>
      <w:r w:rsidRPr="00DA6574">
        <w:rPr>
          <w:i w:val="0"/>
          <w:sz w:val="22"/>
          <w:szCs w:val="22"/>
        </w:rPr>
        <w:t xml:space="preserve"> </w:t>
      </w:r>
    </w:p>
    <w:p w14:paraId="6AFBA58C" w14:textId="0A6F7F43" w:rsidR="00B4313B" w:rsidRDefault="00B4313B" w:rsidP="009801F3">
      <w:pPr>
        <w:ind w:left="1080"/>
        <w:rPr>
          <w:i w:val="0"/>
          <w:sz w:val="16"/>
          <w:szCs w:val="16"/>
        </w:rPr>
      </w:pPr>
    </w:p>
    <w:p w14:paraId="7271EE00" w14:textId="77777777" w:rsidR="00DA6574" w:rsidRPr="00DA6574" w:rsidRDefault="00DA6574" w:rsidP="009801F3">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DA6574" w14:paraId="3FA92362" w14:textId="720580B5" w:rsidTr="00A460E4">
        <w:tc>
          <w:tcPr>
            <w:tcW w:w="2606" w:type="dxa"/>
            <w:vMerge w:val="restart"/>
          </w:tcPr>
          <w:p w14:paraId="4D398EE8" w14:textId="77777777" w:rsidR="00B4313B" w:rsidRPr="00DA6574" w:rsidRDefault="00B4313B" w:rsidP="009801F3">
            <w:pPr>
              <w:rPr>
                <w:i w:val="0"/>
                <w:sz w:val="22"/>
                <w:szCs w:val="22"/>
              </w:rPr>
            </w:pPr>
            <w:r w:rsidRPr="00DA6574">
              <w:rPr>
                <w:i w:val="0"/>
                <w:sz w:val="22"/>
                <w:szCs w:val="22"/>
              </w:rPr>
              <w:t>Gospodarski subjekt je izvedel naslednja dela:</w:t>
            </w:r>
          </w:p>
          <w:p w14:paraId="530AC9BE" w14:textId="4BC35B63" w:rsidR="00DA6574" w:rsidRPr="00DA6574" w:rsidRDefault="00DA6574" w:rsidP="009801F3">
            <w:pPr>
              <w:rPr>
                <w:i w:val="0"/>
                <w:sz w:val="22"/>
                <w:szCs w:val="22"/>
              </w:rPr>
            </w:pPr>
            <w:r w:rsidRPr="00DA6574">
              <w:rPr>
                <w:i w:val="0"/>
                <w:sz w:val="22"/>
                <w:szCs w:val="22"/>
              </w:rPr>
              <w:t>(opis izvedenih del)</w:t>
            </w:r>
          </w:p>
        </w:tc>
        <w:tc>
          <w:tcPr>
            <w:tcW w:w="6237" w:type="dxa"/>
            <w:tcBorders>
              <w:bottom w:val="single" w:sz="4" w:space="0" w:color="auto"/>
            </w:tcBorders>
          </w:tcPr>
          <w:p w14:paraId="5FEA6ECA" w14:textId="1D30BE69" w:rsidR="00B4313B" w:rsidRPr="00DA6574" w:rsidRDefault="00B4313B" w:rsidP="009801F3">
            <w:pPr>
              <w:rPr>
                <w:i w:val="0"/>
                <w:sz w:val="22"/>
                <w:szCs w:val="22"/>
              </w:rPr>
            </w:pPr>
          </w:p>
        </w:tc>
      </w:tr>
      <w:tr w:rsidR="00B4313B" w:rsidRPr="00DA6574" w14:paraId="46616409" w14:textId="225DDD75" w:rsidTr="00A460E4">
        <w:trPr>
          <w:trHeight w:val="240"/>
        </w:trPr>
        <w:tc>
          <w:tcPr>
            <w:tcW w:w="2606" w:type="dxa"/>
            <w:vMerge/>
          </w:tcPr>
          <w:p w14:paraId="56BF44EF" w14:textId="5827934B" w:rsidR="00B4313B" w:rsidRPr="00DA6574" w:rsidRDefault="00B4313B" w:rsidP="009801F3">
            <w:pPr>
              <w:rPr>
                <w:i w:val="0"/>
                <w:sz w:val="22"/>
                <w:szCs w:val="22"/>
              </w:rPr>
            </w:pPr>
          </w:p>
        </w:tc>
        <w:tc>
          <w:tcPr>
            <w:tcW w:w="6237" w:type="dxa"/>
            <w:tcBorders>
              <w:top w:val="single" w:sz="4" w:space="0" w:color="auto"/>
            </w:tcBorders>
          </w:tcPr>
          <w:p w14:paraId="02C478F8" w14:textId="014A81B0" w:rsidR="00B4313B" w:rsidRPr="00DA6574" w:rsidRDefault="00B4313B" w:rsidP="009801F3">
            <w:pPr>
              <w:rPr>
                <w:i w:val="0"/>
                <w:sz w:val="10"/>
                <w:szCs w:val="10"/>
              </w:rPr>
            </w:pPr>
          </w:p>
        </w:tc>
      </w:tr>
      <w:tr w:rsidR="00B4313B" w:rsidRPr="00DA6574" w14:paraId="18F5C04E" w14:textId="4481B685" w:rsidTr="00A460E4">
        <w:trPr>
          <w:trHeight w:val="240"/>
        </w:trPr>
        <w:tc>
          <w:tcPr>
            <w:tcW w:w="2606" w:type="dxa"/>
            <w:vMerge/>
          </w:tcPr>
          <w:p w14:paraId="214791FA" w14:textId="0605A4E7" w:rsidR="00B4313B" w:rsidRPr="00DA6574" w:rsidRDefault="00B4313B" w:rsidP="009801F3">
            <w:pPr>
              <w:rPr>
                <w:i w:val="0"/>
                <w:sz w:val="22"/>
                <w:szCs w:val="22"/>
              </w:rPr>
            </w:pPr>
          </w:p>
        </w:tc>
        <w:tc>
          <w:tcPr>
            <w:tcW w:w="6237" w:type="dxa"/>
            <w:tcBorders>
              <w:top w:val="single" w:sz="4" w:space="0" w:color="auto"/>
              <w:bottom w:val="single" w:sz="4" w:space="0" w:color="auto"/>
            </w:tcBorders>
          </w:tcPr>
          <w:p w14:paraId="51B7F318" w14:textId="2193F744" w:rsidR="00B4313B" w:rsidRPr="00DA6574" w:rsidRDefault="00B4313B" w:rsidP="009801F3">
            <w:pPr>
              <w:rPr>
                <w:i w:val="0"/>
                <w:sz w:val="10"/>
                <w:szCs w:val="10"/>
              </w:rPr>
            </w:pPr>
          </w:p>
        </w:tc>
      </w:tr>
      <w:tr w:rsidR="00B4313B" w:rsidRPr="00DA6574" w14:paraId="19A2C5A5" w14:textId="0F556EBA" w:rsidTr="00A460E4">
        <w:trPr>
          <w:trHeight w:val="240"/>
        </w:trPr>
        <w:tc>
          <w:tcPr>
            <w:tcW w:w="2606" w:type="dxa"/>
            <w:vMerge/>
          </w:tcPr>
          <w:p w14:paraId="26DF28FC" w14:textId="3F43E119" w:rsidR="00B4313B" w:rsidRPr="00DA6574" w:rsidRDefault="00B4313B" w:rsidP="009801F3">
            <w:pPr>
              <w:rPr>
                <w:i w:val="0"/>
                <w:sz w:val="22"/>
                <w:szCs w:val="22"/>
              </w:rPr>
            </w:pPr>
          </w:p>
        </w:tc>
        <w:tc>
          <w:tcPr>
            <w:tcW w:w="6237" w:type="dxa"/>
            <w:tcBorders>
              <w:top w:val="single" w:sz="4" w:space="0" w:color="auto"/>
              <w:bottom w:val="single" w:sz="4" w:space="0" w:color="auto"/>
            </w:tcBorders>
          </w:tcPr>
          <w:p w14:paraId="5A340B4F" w14:textId="2A1F56E6" w:rsidR="00B4313B" w:rsidRPr="00DA6574" w:rsidRDefault="00B4313B" w:rsidP="009801F3">
            <w:pPr>
              <w:rPr>
                <w:i w:val="0"/>
                <w:sz w:val="10"/>
                <w:szCs w:val="10"/>
              </w:rPr>
            </w:pPr>
          </w:p>
        </w:tc>
      </w:tr>
      <w:tr w:rsidR="00B4313B" w:rsidRPr="00DA6574" w14:paraId="632CE51C" w14:textId="4926582B" w:rsidTr="00A460E4">
        <w:tc>
          <w:tcPr>
            <w:tcW w:w="2606" w:type="dxa"/>
          </w:tcPr>
          <w:p w14:paraId="14850CA8" w14:textId="5B859FBF" w:rsidR="00B4313B" w:rsidRPr="00DA6574" w:rsidRDefault="00B4313B" w:rsidP="009801F3">
            <w:pPr>
              <w:rPr>
                <w:i w:val="0"/>
                <w:sz w:val="10"/>
                <w:szCs w:val="10"/>
              </w:rPr>
            </w:pPr>
          </w:p>
        </w:tc>
        <w:tc>
          <w:tcPr>
            <w:tcW w:w="6237" w:type="dxa"/>
            <w:tcBorders>
              <w:top w:val="single" w:sz="4" w:space="0" w:color="auto"/>
            </w:tcBorders>
          </w:tcPr>
          <w:p w14:paraId="4F4347F8" w14:textId="304E5BD9" w:rsidR="00B4313B" w:rsidRPr="00DA6574" w:rsidRDefault="00B4313B" w:rsidP="009801F3">
            <w:pPr>
              <w:rPr>
                <w:i w:val="0"/>
                <w:sz w:val="10"/>
                <w:szCs w:val="10"/>
              </w:rPr>
            </w:pPr>
          </w:p>
        </w:tc>
      </w:tr>
      <w:tr w:rsidR="00B4313B" w:rsidRPr="00DA6574" w14:paraId="5AF1BA49" w14:textId="0C029939" w:rsidTr="00A460E4">
        <w:tc>
          <w:tcPr>
            <w:tcW w:w="2606" w:type="dxa"/>
          </w:tcPr>
          <w:p w14:paraId="4C5E5237" w14:textId="5B1FC308" w:rsidR="00B4313B" w:rsidRPr="00DA6574" w:rsidRDefault="00B4313B" w:rsidP="009801F3">
            <w:pPr>
              <w:rPr>
                <w:i w:val="0"/>
                <w:sz w:val="22"/>
                <w:szCs w:val="22"/>
              </w:rPr>
            </w:pPr>
            <w:r w:rsidRPr="00DA6574">
              <w:rPr>
                <w:i w:val="0"/>
                <w:sz w:val="22"/>
                <w:szCs w:val="22"/>
              </w:rPr>
              <w:t xml:space="preserve">Vrednost </w:t>
            </w:r>
            <w:r w:rsidR="009801F3" w:rsidRPr="00DA6574">
              <w:rPr>
                <w:i w:val="0"/>
                <w:sz w:val="22"/>
                <w:szCs w:val="22"/>
              </w:rPr>
              <w:t>investicije</w:t>
            </w:r>
            <w:r w:rsidRPr="00DA6574">
              <w:rPr>
                <w:i w:val="0"/>
                <w:sz w:val="22"/>
                <w:szCs w:val="22"/>
              </w:rPr>
              <w:t xml:space="preserve"> (v EUR z DDV):</w:t>
            </w:r>
          </w:p>
        </w:tc>
        <w:tc>
          <w:tcPr>
            <w:tcW w:w="6237" w:type="dxa"/>
            <w:tcBorders>
              <w:bottom w:val="single" w:sz="4" w:space="0" w:color="auto"/>
            </w:tcBorders>
          </w:tcPr>
          <w:p w14:paraId="5984E929" w14:textId="0BD1D5C5" w:rsidR="00B4313B" w:rsidRPr="00DA6574" w:rsidRDefault="00B4313B" w:rsidP="009801F3">
            <w:pPr>
              <w:rPr>
                <w:i w:val="0"/>
                <w:sz w:val="22"/>
                <w:szCs w:val="22"/>
              </w:rPr>
            </w:pPr>
          </w:p>
        </w:tc>
      </w:tr>
      <w:tr w:rsidR="00B4313B" w:rsidRPr="00DA6574" w14:paraId="097E9B4F" w14:textId="715C6395" w:rsidTr="00A460E4">
        <w:tc>
          <w:tcPr>
            <w:tcW w:w="2606" w:type="dxa"/>
          </w:tcPr>
          <w:p w14:paraId="06846E0C" w14:textId="5ABCCB17" w:rsidR="00B4313B" w:rsidRPr="00DA6574" w:rsidRDefault="00B4313B" w:rsidP="009801F3">
            <w:pPr>
              <w:rPr>
                <w:i w:val="0"/>
                <w:sz w:val="10"/>
                <w:szCs w:val="10"/>
              </w:rPr>
            </w:pPr>
          </w:p>
        </w:tc>
        <w:tc>
          <w:tcPr>
            <w:tcW w:w="6237" w:type="dxa"/>
          </w:tcPr>
          <w:p w14:paraId="217E6893" w14:textId="17C811B7" w:rsidR="00B4313B" w:rsidRPr="00DA6574" w:rsidRDefault="00B4313B" w:rsidP="009801F3">
            <w:pPr>
              <w:rPr>
                <w:i w:val="0"/>
                <w:sz w:val="10"/>
                <w:szCs w:val="10"/>
              </w:rPr>
            </w:pPr>
          </w:p>
        </w:tc>
      </w:tr>
      <w:tr w:rsidR="00B4313B" w:rsidRPr="00DA6574" w14:paraId="7A86B418" w14:textId="3283D58B" w:rsidTr="00A460E4">
        <w:tc>
          <w:tcPr>
            <w:tcW w:w="2606" w:type="dxa"/>
          </w:tcPr>
          <w:p w14:paraId="5918D940" w14:textId="46F9C538" w:rsidR="00B4313B" w:rsidRPr="00DA6574" w:rsidRDefault="00B4313B" w:rsidP="009801F3">
            <w:pPr>
              <w:rPr>
                <w:i w:val="0"/>
                <w:sz w:val="22"/>
                <w:szCs w:val="22"/>
              </w:rPr>
            </w:pPr>
            <w:r w:rsidRPr="00DA6574">
              <w:rPr>
                <w:i w:val="0"/>
                <w:sz w:val="22"/>
                <w:szCs w:val="22"/>
              </w:rPr>
              <w:t>Datum začetka posla:</w:t>
            </w:r>
          </w:p>
        </w:tc>
        <w:tc>
          <w:tcPr>
            <w:tcW w:w="6237" w:type="dxa"/>
            <w:tcBorders>
              <w:bottom w:val="single" w:sz="4" w:space="0" w:color="auto"/>
            </w:tcBorders>
          </w:tcPr>
          <w:p w14:paraId="295344E4" w14:textId="770FC19F" w:rsidR="00B4313B" w:rsidRPr="00DA6574" w:rsidRDefault="00B4313B" w:rsidP="009801F3">
            <w:pPr>
              <w:rPr>
                <w:i w:val="0"/>
                <w:sz w:val="22"/>
                <w:szCs w:val="22"/>
              </w:rPr>
            </w:pPr>
          </w:p>
        </w:tc>
      </w:tr>
      <w:tr w:rsidR="00B4313B" w:rsidRPr="00DA6574" w14:paraId="6AD93271" w14:textId="4DC2A81A" w:rsidTr="00A460E4">
        <w:tc>
          <w:tcPr>
            <w:tcW w:w="2606" w:type="dxa"/>
          </w:tcPr>
          <w:p w14:paraId="1CB7F1AF" w14:textId="06A3F4D0" w:rsidR="00B4313B" w:rsidRPr="00DA6574" w:rsidRDefault="00B4313B" w:rsidP="009801F3">
            <w:pPr>
              <w:rPr>
                <w:i w:val="0"/>
                <w:sz w:val="12"/>
                <w:szCs w:val="12"/>
              </w:rPr>
            </w:pPr>
          </w:p>
        </w:tc>
        <w:tc>
          <w:tcPr>
            <w:tcW w:w="6237" w:type="dxa"/>
          </w:tcPr>
          <w:p w14:paraId="57BF8EE1" w14:textId="5AF395B2" w:rsidR="00B4313B" w:rsidRPr="00DA6574" w:rsidRDefault="00B4313B" w:rsidP="009801F3">
            <w:pPr>
              <w:rPr>
                <w:i w:val="0"/>
                <w:sz w:val="12"/>
                <w:szCs w:val="12"/>
              </w:rPr>
            </w:pPr>
          </w:p>
        </w:tc>
      </w:tr>
      <w:tr w:rsidR="00B4313B" w:rsidRPr="00F91552" w14:paraId="008EEEC4" w14:textId="6B4AB0F7" w:rsidTr="00A460E4">
        <w:tc>
          <w:tcPr>
            <w:tcW w:w="2606" w:type="dxa"/>
          </w:tcPr>
          <w:p w14:paraId="2970F7B0" w14:textId="09C69D4A" w:rsidR="00B4313B" w:rsidRPr="00F91552" w:rsidRDefault="00B4313B" w:rsidP="009801F3">
            <w:pPr>
              <w:rPr>
                <w:i w:val="0"/>
                <w:sz w:val="22"/>
                <w:szCs w:val="22"/>
              </w:rPr>
            </w:pPr>
            <w:r w:rsidRPr="00DA6574">
              <w:rPr>
                <w:i w:val="0"/>
                <w:sz w:val="22"/>
                <w:szCs w:val="22"/>
              </w:rPr>
              <w:t>Datum končanja posla:</w:t>
            </w:r>
          </w:p>
        </w:tc>
        <w:tc>
          <w:tcPr>
            <w:tcW w:w="6237" w:type="dxa"/>
            <w:tcBorders>
              <w:bottom w:val="single" w:sz="4" w:space="0" w:color="auto"/>
            </w:tcBorders>
          </w:tcPr>
          <w:p w14:paraId="6DDADE4C" w14:textId="238CCABE" w:rsidR="00B4313B" w:rsidRPr="00F91552" w:rsidRDefault="00B4313B" w:rsidP="009801F3">
            <w:pPr>
              <w:rPr>
                <w:i w:val="0"/>
                <w:sz w:val="22"/>
                <w:szCs w:val="22"/>
              </w:rPr>
            </w:pPr>
          </w:p>
        </w:tc>
      </w:tr>
    </w:tbl>
    <w:p w14:paraId="066A9113" w14:textId="2B73DAAF" w:rsidR="00B4313B" w:rsidRPr="00F91552" w:rsidRDefault="00B4313B" w:rsidP="009801F3">
      <w:pPr>
        <w:ind w:left="1080"/>
        <w:rPr>
          <w:i w:val="0"/>
          <w:sz w:val="22"/>
          <w:szCs w:val="22"/>
        </w:rPr>
      </w:pPr>
    </w:p>
    <w:p w14:paraId="7889E8EF" w14:textId="77777777" w:rsidR="00F70786" w:rsidRDefault="00F70786" w:rsidP="009801F3">
      <w:pPr>
        <w:ind w:left="1080"/>
        <w:rPr>
          <w:i w:val="0"/>
          <w:sz w:val="22"/>
          <w:szCs w:val="22"/>
        </w:rPr>
      </w:pPr>
    </w:p>
    <w:p w14:paraId="480B6B88" w14:textId="77777777" w:rsidR="00F70786" w:rsidRDefault="00F70786" w:rsidP="009801F3">
      <w:pPr>
        <w:ind w:left="1080"/>
        <w:rPr>
          <w:i w:val="0"/>
          <w:sz w:val="22"/>
          <w:szCs w:val="22"/>
        </w:rPr>
      </w:pPr>
    </w:p>
    <w:p w14:paraId="75388E58" w14:textId="5DBA1D85" w:rsidR="00B4313B" w:rsidRPr="0022154A" w:rsidRDefault="00B4313B" w:rsidP="009801F3">
      <w:pPr>
        <w:ind w:left="1080"/>
        <w:rPr>
          <w:i w:val="0"/>
          <w:sz w:val="22"/>
          <w:szCs w:val="22"/>
        </w:rPr>
      </w:pPr>
      <w:r w:rsidRPr="00F91552">
        <w:rPr>
          <w:i w:val="0"/>
          <w:sz w:val="22"/>
          <w:szCs w:val="22"/>
        </w:rPr>
        <w:t>Naziv in naslov naročnika: .............................................................................................…………........</w:t>
      </w:r>
    </w:p>
    <w:p w14:paraId="15B9AD13" w14:textId="5D6634DD" w:rsidR="00B4313B" w:rsidRPr="00862B58" w:rsidRDefault="00B4313B" w:rsidP="009801F3">
      <w:pPr>
        <w:ind w:left="1080"/>
        <w:rPr>
          <w:i w:val="0"/>
          <w:sz w:val="14"/>
          <w:szCs w:val="14"/>
        </w:rPr>
      </w:pPr>
    </w:p>
    <w:p w14:paraId="0F3162FC" w14:textId="675399F6" w:rsidR="00B4313B" w:rsidRPr="0022154A" w:rsidRDefault="00B4313B" w:rsidP="009801F3">
      <w:pPr>
        <w:ind w:left="1080"/>
        <w:rPr>
          <w:i w:val="0"/>
          <w:sz w:val="22"/>
          <w:szCs w:val="22"/>
        </w:rPr>
      </w:pPr>
      <w:r w:rsidRPr="0022154A">
        <w:rPr>
          <w:i w:val="0"/>
          <w:sz w:val="22"/>
          <w:szCs w:val="22"/>
        </w:rPr>
        <w:t xml:space="preserve">Kontaktna oseba naročnika (e-pošta) in telefonska številka: </w:t>
      </w:r>
    </w:p>
    <w:p w14:paraId="74AF100C" w14:textId="0D4665FC" w:rsidR="00B4313B" w:rsidRDefault="00B4313B" w:rsidP="009801F3">
      <w:pPr>
        <w:ind w:left="1080"/>
        <w:rPr>
          <w:i w:val="0"/>
          <w:sz w:val="22"/>
          <w:szCs w:val="22"/>
        </w:rPr>
      </w:pPr>
    </w:p>
    <w:p w14:paraId="7B078688" w14:textId="60C33270" w:rsidR="00B4313B" w:rsidRPr="0022154A" w:rsidRDefault="00B4313B" w:rsidP="009801F3">
      <w:pPr>
        <w:ind w:left="1080"/>
        <w:rPr>
          <w:i w:val="0"/>
          <w:sz w:val="22"/>
          <w:szCs w:val="22"/>
        </w:rPr>
      </w:pPr>
      <w:r w:rsidRPr="0022154A">
        <w:rPr>
          <w:i w:val="0"/>
          <w:sz w:val="22"/>
          <w:szCs w:val="22"/>
        </w:rPr>
        <w:t>…………………………….…………………………………………………...………………</w:t>
      </w:r>
    </w:p>
    <w:p w14:paraId="6AC0F814" w14:textId="3B72CDE0" w:rsidR="00B4313B" w:rsidRPr="00862B58" w:rsidRDefault="00B4313B" w:rsidP="009801F3">
      <w:pPr>
        <w:ind w:left="1080"/>
        <w:rPr>
          <w:i w:val="0"/>
          <w:sz w:val="14"/>
          <w:szCs w:val="14"/>
        </w:rPr>
      </w:pPr>
    </w:p>
    <w:p w14:paraId="07FA0E08" w14:textId="40A33FE7" w:rsidR="00B4313B" w:rsidRPr="0022154A" w:rsidRDefault="00B4313B" w:rsidP="009801F3">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EF8F890" w14:textId="6C20C85A" w:rsidR="00B4313B" w:rsidRDefault="00B4313B" w:rsidP="009801F3">
      <w:pPr>
        <w:ind w:left="1080"/>
        <w:rPr>
          <w:i w:val="0"/>
          <w:sz w:val="22"/>
          <w:szCs w:val="22"/>
        </w:rPr>
      </w:pPr>
    </w:p>
    <w:p w14:paraId="40B308BA" w14:textId="77777777" w:rsidR="003A5273" w:rsidRPr="0022154A" w:rsidRDefault="003A5273" w:rsidP="009801F3">
      <w:pPr>
        <w:ind w:left="1080"/>
        <w:rPr>
          <w:i w:val="0"/>
          <w:sz w:val="22"/>
          <w:szCs w:val="22"/>
        </w:rPr>
      </w:pPr>
    </w:p>
    <w:p w14:paraId="506473DE" w14:textId="4D06BE8E" w:rsidR="00B4313B" w:rsidRPr="0022154A" w:rsidRDefault="00B4313B" w:rsidP="009801F3">
      <w:pPr>
        <w:ind w:left="1080"/>
        <w:rPr>
          <w:i w:val="0"/>
          <w:sz w:val="22"/>
          <w:szCs w:val="22"/>
        </w:rPr>
      </w:pPr>
      <w:r w:rsidRPr="0022154A">
        <w:rPr>
          <w:i w:val="0"/>
          <w:sz w:val="22"/>
          <w:szCs w:val="22"/>
        </w:rPr>
        <w:t>Kraj:.............................</w:t>
      </w:r>
    </w:p>
    <w:p w14:paraId="72EBAC70" w14:textId="77777777" w:rsidR="003A5273" w:rsidRDefault="003A5273" w:rsidP="009801F3">
      <w:pPr>
        <w:ind w:left="1080"/>
        <w:rPr>
          <w:i w:val="0"/>
          <w:sz w:val="22"/>
          <w:szCs w:val="22"/>
        </w:rPr>
      </w:pPr>
    </w:p>
    <w:p w14:paraId="38BDF765" w14:textId="2F628DEE" w:rsidR="00B4313B" w:rsidRPr="0022154A" w:rsidRDefault="00B4313B" w:rsidP="009801F3">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6AC8BF2C" w14:textId="3DCF3436" w:rsidR="00B4313B" w:rsidRPr="0022154A" w:rsidRDefault="00B4313B" w:rsidP="009801F3">
      <w:pPr>
        <w:pStyle w:val="Glava"/>
        <w:tabs>
          <w:tab w:val="clear" w:pos="4536"/>
          <w:tab w:val="clear" w:pos="9072"/>
        </w:tabs>
        <w:ind w:left="1080"/>
        <w:jc w:val="both"/>
        <w:rPr>
          <w:i w:val="0"/>
          <w:sz w:val="22"/>
          <w:szCs w:val="22"/>
        </w:rPr>
      </w:pPr>
    </w:p>
    <w:p w14:paraId="325AE0E3" w14:textId="584675B0" w:rsidR="00B4313B" w:rsidRDefault="00686662" w:rsidP="009801F3">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63723F80" w14:textId="77777777" w:rsidR="00B4313B" w:rsidRDefault="00B4313B" w:rsidP="007C700D">
      <w:pPr>
        <w:pStyle w:val="Glava"/>
        <w:tabs>
          <w:tab w:val="clear" w:pos="4536"/>
          <w:tab w:val="clear" w:pos="9072"/>
        </w:tabs>
        <w:ind w:left="1080"/>
        <w:jc w:val="right"/>
        <w:rPr>
          <w:b/>
          <w:i w:val="0"/>
          <w:sz w:val="22"/>
          <w:szCs w:val="22"/>
        </w:rPr>
      </w:pPr>
    </w:p>
    <w:p w14:paraId="30FB05F1" w14:textId="77777777" w:rsidR="00B4313B" w:rsidRDefault="00B4313B" w:rsidP="007C700D">
      <w:pPr>
        <w:pStyle w:val="Glava"/>
        <w:tabs>
          <w:tab w:val="clear" w:pos="4536"/>
          <w:tab w:val="clear" w:pos="9072"/>
        </w:tabs>
        <w:ind w:left="1080"/>
        <w:jc w:val="right"/>
        <w:rPr>
          <w:b/>
          <w:i w:val="0"/>
          <w:sz w:val="22"/>
          <w:szCs w:val="22"/>
        </w:rPr>
      </w:pPr>
    </w:p>
    <w:p w14:paraId="291FAC5E" w14:textId="77777777" w:rsidR="00B4313B" w:rsidRDefault="00B4313B" w:rsidP="007C700D">
      <w:pPr>
        <w:pStyle w:val="Glava"/>
        <w:tabs>
          <w:tab w:val="clear" w:pos="4536"/>
          <w:tab w:val="clear" w:pos="9072"/>
        </w:tabs>
        <w:ind w:left="1080"/>
        <w:jc w:val="right"/>
        <w:rPr>
          <w:b/>
          <w:i w:val="0"/>
          <w:sz w:val="22"/>
          <w:szCs w:val="22"/>
        </w:rPr>
      </w:pPr>
    </w:p>
    <w:p w14:paraId="33D8040D" w14:textId="77777777" w:rsidR="00710CF4" w:rsidRDefault="00710CF4" w:rsidP="00710CF4">
      <w:pPr>
        <w:pStyle w:val="Glava"/>
        <w:tabs>
          <w:tab w:val="clear" w:pos="4536"/>
          <w:tab w:val="clear" w:pos="9072"/>
        </w:tabs>
        <w:ind w:left="1080"/>
        <w:jc w:val="right"/>
        <w:rPr>
          <w:b/>
          <w:i w:val="0"/>
          <w:sz w:val="22"/>
          <w:szCs w:val="22"/>
        </w:rPr>
      </w:pPr>
    </w:p>
    <w:p w14:paraId="66F1EC0F" w14:textId="77777777" w:rsidR="00DA6574" w:rsidRDefault="00DA6574" w:rsidP="00710CF4">
      <w:pPr>
        <w:pStyle w:val="Glava"/>
        <w:tabs>
          <w:tab w:val="clear" w:pos="4536"/>
          <w:tab w:val="clear" w:pos="9072"/>
        </w:tabs>
        <w:ind w:left="1080"/>
        <w:jc w:val="right"/>
        <w:rPr>
          <w:b/>
          <w:i w:val="0"/>
          <w:sz w:val="22"/>
          <w:szCs w:val="22"/>
        </w:rPr>
      </w:pPr>
    </w:p>
    <w:p w14:paraId="538B015D" w14:textId="63985B42" w:rsidR="00710CF4" w:rsidRPr="0079325B" w:rsidRDefault="00710CF4" w:rsidP="00710CF4">
      <w:pPr>
        <w:pStyle w:val="Glava"/>
        <w:tabs>
          <w:tab w:val="clear" w:pos="4536"/>
          <w:tab w:val="clear" w:pos="9072"/>
        </w:tabs>
        <w:ind w:left="1080"/>
        <w:jc w:val="right"/>
        <w:rPr>
          <w:b/>
          <w:i w:val="0"/>
          <w:sz w:val="22"/>
          <w:szCs w:val="22"/>
        </w:rPr>
      </w:pPr>
      <w:r>
        <w:rPr>
          <w:b/>
          <w:i w:val="0"/>
          <w:sz w:val="22"/>
          <w:szCs w:val="22"/>
        </w:rPr>
        <w:t>PRILOGA 6</w:t>
      </w:r>
    </w:p>
    <w:p w14:paraId="16C02D72" w14:textId="77777777" w:rsidR="00710CF4" w:rsidRPr="0079325B" w:rsidRDefault="00710CF4" w:rsidP="00710CF4">
      <w:pPr>
        <w:rPr>
          <w:i w:val="0"/>
          <w:sz w:val="22"/>
          <w:szCs w:val="22"/>
        </w:rPr>
      </w:pPr>
    </w:p>
    <w:p w14:paraId="659C2E07" w14:textId="77777777" w:rsidR="00710CF4" w:rsidRPr="0079325B" w:rsidRDefault="00710CF4" w:rsidP="00710CF4">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39EA48D" w14:textId="77777777" w:rsidR="00710CF4" w:rsidRPr="0079325B" w:rsidRDefault="00710CF4" w:rsidP="00710CF4">
      <w:pPr>
        <w:ind w:left="1080"/>
        <w:jc w:val="center"/>
        <w:rPr>
          <w:b/>
          <w:i w:val="0"/>
          <w:sz w:val="28"/>
          <w:szCs w:val="28"/>
        </w:rPr>
      </w:pPr>
      <w:r w:rsidRPr="0079325B">
        <w:rPr>
          <w:b/>
          <w:i w:val="0"/>
          <w:sz w:val="28"/>
          <w:szCs w:val="28"/>
        </w:rPr>
        <w:t>SEZNAM KADROV</w:t>
      </w:r>
    </w:p>
    <w:p w14:paraId="681B7F2D" w14:textId="77777777" w:rsidR="00710CF4" w:rsidRPr="0079325B" w:rsidRDefault="00710CF4" w:rsidP="00710CF4">
      <w:pPr>
        <w:rPr>
          <w:i w:val="0"/>
          <w:sz w:val="22"/>
          <w:szCs w:val="22"/>
        </w:rPr>
      </w:pPr>
    </w:p>
    <w:p w14:paraId="01EAC5E8" w14:textId="77777777" w:rsidR="00710CF4" w:rsidRPr="0079325B" w:rsidRDefault="00710CF4" w:rsidP="00710CF4">
      <w:pPr>
        <w:rPr>
          <w:i w:val="0"/>
          <w:sz w:val="22"/>
          <w:szCs w:val="22"/>
        </w:rPr>
      </w:pPr>
    </w:p>
    <w:tbl>
      <w:tblPr>
        <w:tblW w:w="8460" w:type="dxa"/>
        <w:tblInd w:w="1099" w:type="dxa"/>
        <w:tblLook w:val="01E0" w:firstRow="1" w:lastRow="1" w:firstColumn="1" w:lastColumn="1" w:noHBand="0" w:noVBand="0"/>
      </w:tblPr>
      <w:tblGrid>
        <w:gridCol w:w="2181"/>
        <w:gridCol w:w="6279"/>
      </w:tblGrid>
      <w:tr w:rsidR="00710CF4" w:rsidRPr="0079325B" w14:paraId="2231478A" w14:textId="77777777" w:rsidTr="00CE064B">
        <w:tc>
          <w:tcPr>
            <w:tcW w:w="2181" w:type="dxa"/>
          </w:tcPr>
          <w:p w14:paraId="26B6FF9E" w14:textId="77777777" w:rsidR="00710CF4" w:rsidRPr="0079325B" w:rsidRDefault="00710CF4" w:rsidP="00CE064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5791BED" w14:textId="77777777" w:rsidR="00710CF4" w:rsidRPr="0079325B" w:rsidRDefault="00710CF4" w:rsidP="00CE064B">
            <w:pPr>
              <w:pStyle w:val="Glava"/>
              <w:tabs>
                <w:tab w:val="clear" w:pos="4536"/>
                <w:tab w:val="clear" w:pos="9072"/>
              </w:tabs>
              <w:jc w:val="both"/>
              <w:rPr>
                <w:i w:val="0"/>
                <w:szCs w:val="24"/>
              </w:rPr>
            </w:pPr>
          </w:p>
        </w:tc>
      </w:tr>
    </w:tbl>
    <w:p w14:paraId="579236F3" w14:textId="77777777" w:rsidR="00710CF4" w:rsidRPr="0079325B" w:rsidRDefault="00710CF4" w:rsidP="00710CF4">
      <w:pPr>
        <w:pStyle w:val="Glava"/>
        <w:tabs>
          <w:tab w:val="clear" w:pos="4536"/>
          <w:tab w:val="clear" w:pos="9072"/>
        </w:tabs>
        <w:jc w:val="both"/>
        <w:rPr>
          <w:i w:val="0"/>
          <w:sz w:val="22"/>
          <w:szCs w:val="22"/>
        </w:rPr>
      </w:pPr>
    </w:p>
    <w:p w14:paraId="1F52DC80" w14:textId="77777777" w:rsidR="00710CF4" w:rsidRDefault="00710CF4" w:rsidP="00710CF4">
      <w:pPr>
        <w:pStyle w:val="Glava"/>
        <w:tabs>
          <w:tab w:val="clear" w:pos="4536"/>
          <w:tab w:val="clear" w:pos="9072"/>
        </w:tabs>
        <w:jc w:val="both"/>
        <w:rPr>
          <w:i w:val="0"/>
          <w:sz w:val="22"/>
          <w:szCs w:val="22"/>
        </w:rPr>
      </w:pPr>
    </w:p>
    <w:p w14:paraId="48E1D445" w14:textId="77777777" w:rsidR="00710CF4" w:rsidRPr="0079325B" w:rsidRDefault="00710CF4" w:rsidP="00710CF4">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710CF4" w:rsidRPr="0079325B" w14:paraId="699BF2E3" w14:textId="77777777" w:rsidTr="00CE064B">
        <w:tc>
          <w:tcPr>
            <w:tcW w:w="621" w:type="dxa"/>
            <w:tcBorders>
              <w:bottom w:val="single" w:sz="4" w:space="0" w:color="auto"/>
            </w:tcBorders>
            <w:shd w:val="clear" w:color="auto" w:fill="D9D9D9" w:themeFill="background1" w:themeFillShade="D9"/>
            <w:vAlign w:val="center"/>
          </w:tcPr>
          <w:p w14:paraId="1A9936A2" w14:textId="77777777" w:rsidR="00710CF4" w:rsidRPr="0079325B" w:rsidRDefault="00710CF4" w:rsidP="00CE064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2D196FC" w14:textId="77777777" w:rsidR="00710CF4" w:rsidRPr="0079325B" w:rsidRDefault="00710CF4" w:rsidP="00CE064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3D99E284" w14:textId="77777777" w:rsidR="00710CF4" w:rsidRPr="0079325B" w:rsidRDefault="00710CF4" w:rsidP="00CE064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5393B8CC" w14:textId="77777777" w:rsidR="00710CF4" w:rsidRPr="00580D18" w:rsidRDefault="00710CF4" w:rsidP="00CE064B">
            <w:pPr>
              <w:jc w:val="center"/>
              <w:rPr>
                <w:b/>
                <w:i w:val="0"/>
                <w:sz w:val="16"/>
                <w:szCs w:val="16"/>
              </w:rPr>
            </w:pPr>
            <w:r w:rsidRPr="00580D18">
              <w:rPr>
                <w:b/>
                <w:i w:val="0"/>
                <w:sz w:val="16"/>
                <w:szCs w:val="16"/>
              </w:rPr>
              <w:t xml:space="preserve">Zaposlitev vodje </w:t>
            </w:r>
            <w:r>
              <w:rPr>
                <w:b/>
                <w:i w:val="0"/>
                <w:sz w:val="16"/>
                <w:szCs w:val="16"/>
              </w:rPr>
              <w:t>del</w:t>
            </w:r>
          </w:p>
          <w:p w14:paraId="65254898" w14:textId="77777777" w:rsidR="00710CF4" w:rsidRPr="0079325B" w:rsidRDefault="00710CF4" w:rsidP="00CE064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625ECAEE" w14:textId="4A0F54A8" w:rsidR="00710CF4" w:rsidRPr="0079325B" w:rsidRDefault="00DA6574" w:rsidP="00CE064B">
            <w:pPr>
              <w:jc w:val="center"/>
              <w:rPr>
                <w:b/>
                <w:i w:val="0"/>
                <w:sz w:val="20"/>
              </w:rPr>
            </w:pPr>
            <w:r>
              <w:rPr>
                <w:b/>
                <w:i w:val="0"/>
                <w:sz w:val="20"/>
              </w:rPr>
              <w:t>Izobrazba</w:t>
            </w:r>
          </w:p>
        </w:tc>
      </w:tr>
      <w:tr w:rsidR="00710CF4" w:rsidRPr="0079325B" w14:paraId="442360E3" w14:textId="77777777" w:rsidTr="00CE064B">
        <w:tc>
          <w:tcPr>
            <w:tcW w:w="621" w:type="dxa"/>
            <w:shd w:val="clear" w:color="auto" w:fill="D9D9D9" w:themeFill="background1" w:themeFillShade="D9"/>
            <w:vAlign w:val="center"/>
          </w:tcPr>
          <w:p w14:paraId="1EC1D3EC" w14:textId="77777777" w:rsidR="00710CF4" w:rsidRPr="00021AC4" w:rsidRDefault="00710CF4" w:rsidP="00CE064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0CEBB5F7" w14:textId="7A8BBBBE" w:rsidR="00710CF4" w:rsidRPr="00496763" w:rsidRDefault="00710CF4" w:rsidP="00CE064B">
            <w:pPr>
              <w:pStyle w:val="Glava"/>
              <w:tabs>
                <w:tab w:val="clear" w:pos="4536"/>
                <w:tab w:val="clear" w:pos="9072"/>
              </w:tabs>
              <w:jc w:val="center"/>
              <w:rPr>
                <w:b/>
                <w:i w:val="0"/>
                <w:sz w:val="22"/>
                <w:szCs w:val="22"/>
                <w:highlight w:val="yellow"/>
              </w:rPr>
            </w:pPr>
          </w:p>
        </w:tc>
        <w:tc>
          <w:tcPr>
            <w:tcW w:w="3119" w:type="dxa"/>
          </w:tcPr>
          <w:p w14:paraId="49B0852B" w14:textId="77777777" w:rsidR="00710CF4" w:rsidRPr="0079325B" w:rsidRDefault="00710CF4" w:rsidP="00CE064B">
            <w:pPr>
              <w:pStyle w:val="Glava"/>
              <w:tabs>
                <w:tab w:val="clear" w:pos="4536"/>
                <w:tab w:val="clear" w:pos="9072"/>
              </w:tabs>
              <w:jc w:val="both"/>
              <w:rPr>
                <w:i w:val="0"/>
                <w:sz w:val="22"/>
                <w:szCs w:val="22"/>
              </w:rPr>
            </w:pPr>
          </w:p>
        </w:tc>
        <w:tc>
          <w:tcPr>
            <w:tcW w:w="1842" w:type="dxa"/>
          </w:tcPr>
          <w:p w14:paraId="13F1A48E" w14:textId="77777777" w:rsidR="00710CF4" w:rsidRPr="0079325B" w:rsidRDefault="00710CF4" w:rsidP="00CE064B">
            <w:pPr>
              <w:pStyle w:val="Glava"/>
              <w:tabs>
                <w:tab w:val="clear" w:pos="4536"/>
                <w:tab w:val="clear" w:pos="9072"/>
              </w:tabs>
              <w:jc w:val="both"/>
              <w:rPr>
                <w:i w:val="0"/>
                <w:sz w:val="22"/>
                <w:szCs w:val="22"/>
              </w:rPr>
            </w:pPr>
          </w:p>
        </w:tc>
        <w:tc>
          <w:tcPr>
            <w:tcW w:w="1701" w:type="dxa"/>
          </w:tcPr>
          <w:p w14:paraId="38429E93" w14:textId="77777777" w:rsidR="00710CF4" w:rsidRDefault="00710CF4" w:rsidP="00CE064B">
            <w:pPr>
              <w:pStyle w:val="Glava"/>
              <w:tabs>
                <w:tab w:val="clear" w:pos="4536"/>
                <w:tab w:val="clear" w:pos="9072"/>
              </w:tabs>
              <w:jc w:val="both"/>
              <w:rPr>
                <w:i w:val="0"/>
                <w:sz w:val="28"/>
                <w:szCs w:val="28"/>
              </w:rPr>
            </w:pPr>
          </w:p>
          <w:p w14:paraId="6ECA2FB6" w14:textId="77777777" w:rsidR="00710CF4" w:rsidRPr="0079325B" w:rsidRDefault="00710CF4" w:rsidP="00CE064B">
            <w:pPr>
              <w:pStyle w:val="Glava"/>
              <w:tabs>
                <w:tab w:val="clear" w:pos="4536"/>
                <w:tab w:val="clear" w:pos="9072"/>
              </w:tabs>
              <w:jc w:val="both"/>
              <w:rPr>
                <w:i w:val="0"/>
                <w:sz w:val="28"/>
                <w:szCs w:val="28"/>
              </w:rPr>
            </w:pPr>
          </w:p>
          <w:p w14:paraId="5D954FCD" w14:textId="77777777" w:rsidR="00710CF4" w:rsidRPr="0079325B" w:rsidRDefault="00710CF4" w:rsidP="00CE064B">
            <w:pPr>
              <w:pStyle w:val="Glava"/>
              <w:tabs>
                <w:tab w:val="clear" w:pos="4536"/>
                <w:tab w:val="clear" w:pos="9072"/>
              </w:tabs>
              <w:jc w:val="both"/>
              <w:rPr>
                <w:i w:val="0"/>
                <w:sz w:val="28"/>
                <w:szCs w:val="28"/>
              </w:rPr>
            </w:pPr>
          </w:p>
        </w:tc>
      </w:tr>
      <w:tr w:rsidR="00710CF4" w:rsidRPr="0079325B" w14:paraId="590F3156" w14:textId="77777777" w:rsidTr="00CE064B">
        <w:tc>
          <w:tcPr>
            <w:tcW w:w="621" w:type="dxa"/>
            <w:shd w:val="clear" w:color="auto" w:fill="D9D9D9" w:themeFill="background1" w:themeFillShade="D9"/>
            <w:vAlign w:val="center"/>
          </w:tcPr>
          <w:p w14:paraId="1C48B025" w14:textId="77777777" w:rsidR="00710CF4" w:rsidRDefault="00710CF4" w:rsidP="00CE064B">
            <w:pPr>
              <w:pStyle w:val="Glava"/>
              <w:tabs>
                <w:tab w:val="clear" w:pos="4536"/>
                <w:tab w:val="clear" w:pos="9072"/>
              </w:tabs>
              <w:jc w:val="center"/>
              <w:rPr>
                <w:i w:val="0"/>
                <w:sz w:val="22"/>
                <w:szCs w:val="22"/>
              </w:rPr>
            </w:pPr>
          </w:p>
          <w:p w14:paraId="2B9A4074" w14:textId="77777777" w:rsidR="00710CF4" w:rsidRDefault="00710CF4" w:rsidP="00CE064B">
            <w:pPr>
              <w:pStyle w:val="Glava"/>
              <w:tabs>
                <w:tab w:val="clear" w:pos="4536"/>
                <w:tab w:val="clear" w:pos="9072"/>
              </w:tabs>
              <w:jc w:val="center"/>
              <w:rPr>
                <w:i w:val="0"/>
                <w:sz w:val="22"/>
                <w:szCs w:val="22"/>
              </w:rPr>
            </w:pPr>
            <w:r>
              <w:rPr>
                <w:i w:val="0"/>
                <w:sz w:val="22"/>
                <w:szCs w:val="22"/>
              </w:rPr>
              <w:t>2</w:t>
            </w:r>
          </w:p>
          <w:p w14:paraId="57A760C8" w14:textId="77777777" w:rsidR="00710CF4" w:rsidRDefault="00710CF4" w:rsidP="00CE064B">
            <w:pPr>
              <w:pStyle w:val="Glava"/>
              <w:tabs>
                <w:tab w:val="clear" w:pos="4536"/>
                <w:tab w:val="clear" w:pos="9072"/>
              </w:tabs>
              <w:jc w:val="center"/>
              <w:rPr>
                <w:i w:val="0"/>
                <w:sz w:val="22"/>
                <w:szCs w:val="22"/>
              </w:rPr>
            </w:pPr>
          </w:p>
        </w:tc>
        <w:tc>
          <w:tcPr>
            <w:tcW w:w="1843" w:type="dxa"/>
            <w:shd w:val="clear" w:color="auto" w:fill="D9D9D9" w:themeFill="background1" w:themeFillShade="D9"/>
            <w:vAlign w:val="center"/>
          </w:tcPr>
          <w:p w14:paraId="3EC46C22" w14:textId="77777777" w:rsidR="00710CF4" w:rsidRDefault="00710CF4" w:rsidP="00CE064B">
            <w:pPr>
              <w:pStyle w:val="Glava"/>
              <w:tabs>
                <w:tab w:val="clear" w:pos="4536"/>
                <w:tab w:val="clear" w:pos="9072"/>
              </w:tabs>
              <w:jc w:val="center"/>
              <w:rPr>
                <w:i w:val="0"/>
              </w:rPr>
            </w:pPr>
          </w:p>
          <w:p w14:paraId="7B6594DD" w14:textId="77777777" w:rsidR="00DA6574" w:rsidRDefault="00DA6574" w:rsidP="00CE064B">
            <w:pPr>
              <w:pStyle w:val="Glava"/>
              <w:tabs>
                <w:tab w:val="clear" w:pos="4536"/>
                <w:tab w:val="clear" w:pos="9072"/>
              </w:tabs>
              <w:jc w:val="center"/>
              <w:rPr>
                <w:i w:val="0"/>
              </w:rPr>
            </w:pPr>
          </w:p>
          <w:p w14:paraId="21621B43" w14:textId="77777777" w:rsidR="00DA6574" w:rsidRDefault="00DA6574" w:rsidP="00CE064B">
            <w:pPr>
              <w:pStyle w:val="Glava"/>
              <w:tabs>
                <w:tab w:val="clear" w:pos="4536"/>
                <w:tab w:val="clear" w:pos="9072"/>
              </w:tabs>
              <w:jc w:val="center"/>
              <w:rPr>
                <w:i w:val="0"/>
              </w:rPr>
            </w:pPr>
          </w:p>
          <w:p w14:paraId="4B38ACCD" w14:textId="030CE963" w:rsidR="00DA6574" w:rsidRPr="00BA67DF" w:rsidRDefault="00DA6574" w:rsidP="00CE064B">
            <w:pPr>
              <w:pStyle w:val="Glava"/>
              <w:tabs>
                <w:tab w:val="clear" w:pos="4536"/>
                <w:tab w:val="clear" w:pos="9072"/>
              </w:tabs>
              <w:jc w:val="center"/>
              <w:rPr>
                <w:i w:val="0"/>
              </w:rPr>
            </w:pPr>
          </w:p>
        </w:tc>
        <w:tc>
          <w:tcPr>
            <w:tcW w:w="3119" w:type="dxa"/>
          </w:tcPr>
          <w:p w14:paraId="584A0DA3" w14:textId="77777777" w:rsidR="00710CF4" w:rsidRPr="0079325B" w:rsidRDefault="00710CF4" w:rsidP="00CE064B">
            <w:pPr>
              <w:pStyle w:val="Glava"/>
              <w:tabs>
                <w:tab w:val="clear" w:pos="4536"/>
                <w:tab w:val="clear" w:pos="9072"/>
              </w:tabs>
              <w:jc w:val="both"/>
              <w:rPr>
                <w:i w:val="0"/>
                <w:sz w:val="22"/>
                <w:szCs w:val="22"/>
              </w:rPr>
            </w:pPr>
          </w:p>
        </w:tc>
        <w:tc>
          <w:tcPr>
            <w:tcW w:w="1842" w:type="dxa"/>
          </w:tcPr>
          <w:p w14:paraId="2BFA05E6" w14:textId="77777777" w:rsidR="00710CF4" w:rsidRPr="0079325B" w:rsidRDefault="00710CF4" w:rsidP="00CE064B">
            <w:pPr>
              <w:pStyle w:val="Glava"/>
              <w:tabs>
                <w:tab w:val="clear" w:pos="4536"/>
                <w:tab w:val="clear" w:pos="9072"/>
              </w:tabs>
              <w:jc w:val="both"/>
              <w:rPr>
                <w:i w:val="0"/>
                <w:sz w:val="22"/>
                <w:szCs w:val="22"/>
              </w:rPr>
            </w:pPr>
          </w:p>
        </w:tc>
        <w:tc>
          <w:tcPr>
            <w:tcW w:w="1701" w:type="dxa"/>
          </w:tcPr>
          <w:p w14:paraId="31C120AC" w14:textId="77777777" w:rsidR="00710CF4" w:rsidRDefault="00710CF4" w:rsidP="00CE064B">
            <w:pPr>
              <w:pStyle w:val="Glava"/>
              <w:tabs>
                <w:tab w:val="clear" w:pos="4536"/>
                <w:tab w:val="clear" w:pos="9072"/>
              </w:tabs>
              <w:jc w:val="both"/>
              <w:rPr>
                <w:i w:val="0"/>
                <w:sz w:val="28"/>
                <w:szCs w:val="28"/>
              </w:rPr>
            </w:pPr>
          </w:p>
        </w:tc>
      </w:tr>
    </w:tbl>
    <w:p w14:paraId="302FB90F" w14:textId="77777777" w:rsidR="00710CF4" w:rsidRDefault="00710CF4" w:rsidP="00710CF4">
      <w:pPr>
        <w:pStyle w:val="Glava"/>
        <w:tabs>
          <w:tab w:val="clear" w:pos="4536"/>
          <w:tab w:val="clear" w:pos="9072"/>
        </w:tabs>
        <w:ind w:left="1080"/>
        <w:jc w:val="both"/>
        <w:rPr>
          <w:i w:val="0"/>
          <w:sz w:val="22"/>
          <w:szCs w:val="22"/>
        </w:rPr>
      </w:pPr>
    </w:p>
    <w:p w14:paraId="31DB461F" w14:textId="77777777" w:rsidR="00710CF4" w:rsidRDefault="00710CF4" w:rsidP="00710CF4">
      <w:pPr>
        <w:pStyle w:val="Glava"/>
        <w:tabs>
          <w:tab w:val="clear" w:pos="4536"/>
          <w:tab w:val="clear" w:pos="9072"/>
        </w:tabs>
        <w:ind w:left="1080"/>
        <w:jc w:val="both"/>
        <w:rPr>
          <w:b/>
          <w:i w:val="0"/>
          <w:sz w:val="20"/>
        </w:rPr>
      </w:pPr>
    </w:p>
    <w:p w14:paraId="42C049C2" w14:textId="77777777" w:rsidR="00710CF4" w:rsidRDefault="00710CF4" w:rsidP="00710CF4">
      <w:pPr>
        <w:pStyle w:val="Glava"/>
        <w:tabs>
          <w:tab w:val="clear" w:pos="4536"/>
          <w:tab w:val="clear" w:pos="9072"/>
        </w:tabs>
        <w:ind w:left="1080"/>
        <w:jc w:val="both"/>
        <w:rPr>
          <w:i w:val="0"/>
          <w:sz w:val="22"/>
          <w:szCs w:val="22"/>
        </w:rPr>
      </w:pPr>
    </w:p>
    <w:p w14:paraId="65DA8060" w14:textId="77777777" w:rsidR="00710CF4" w:rsidRDefault="00710CF4" w:rsidP="00710CF4">
      <w:pPr>
        <w:pStyle w:val="Glava"/>
        <w:tabs>
          <w:tab w:val="clear" w:pos="4536"/>
          <w:tab w:val="clear" w:pos="9072"/>
        </w:tabs>
        <w:ind w:left="1080"/>
        <w:jc w:val="both"/>
        <w:rPr>
          <w:i w:val="0"/>
          <w:sz w:val="22"/>
          <w:szCs w:val="22"/>
        </w:rPr>
      </w:pPr>
    </w:p>
    <w:p w14:paraId="0A7BC81B" w14:textId="7DB8BCAC" w:rsidR="00710CF4" w:rsidRDefault="00710CF4" w:rsidP="00710CF4">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 xml:space="preserve">s katerimi </w:t>
      </w:r>
      <w:r w:rsidR="00DA6574">
        <w:rPr>
          <w:i w:val="0"/>
          <w:color w:val="000000" w:themeColor="text1"/>
          <w:sz w:val="22"/>
          <w:szCs w:val="22"/>
        </w:rPr>
        <w:t>se dokazuje izpolnjevanje pogoja zahtevane izobrazbe</w:t>
      </w:r>
      <w:r w:rsidRPr="00025A46">
        <w:rPr>
          <w:i w:val="0"/>
          <w:sz w:val="22"/>
          <w:szCs w:val="22"/>
        </w:rPr>
        <w:t>.</w:t>
      </w:r>
    </w:p>
    <w:p w14:paraId="49B8767F" w14:textId="77777777" w:rsidR="00710CF4" w:rsidRDefault="00710CF4" w:rsidP="00710CF4">
      <w:pPr>
        <w:pStyle w:val="Glava"/>
        <w:tabs>
          <w:tab w:val="clear" w:pos="4536"/>
          <w:tab w:val="clear" w:pos="9072"/>
        </w:tabs>
        <w:ind w:left="1080"/>
        <w:jc w:val="both"/>
        <w:rPr>
          <w:i w:val="0"/>
          <w:sz w:val="22"/>
          <w:szCs w:val="22"/>
        </w:rPr>
      </w:pPr>
    </w:p>
    <w:p w14:paraId="44A6B2F0" w14:textId="332B0C78" w:rsidR="00710CF4" w:rsidRDefault="00710CF4" w:rsidP="00710CF4">
      <w:pPr>
        <w:pStyle w:val="Glava"/>
        <w:tabs>
          <w:tab w:val="clear" w:pos="4536"/>
          <w:tab w:val="clear" w:pos="9072"/>
        </w:tabs>
        <w:ind w:left="1080"/>
        <w:jc w:val="both"/>
        <w:rPr>
          <w:i w:val="0"/>
          <w:sz w:val="22"/>
          <w:szCs w:val="22"/>
        </w:rPr>
      </w:pPr>
    </w:p>
    <w:p w14:paraId="158A2659" w14:textId="6FEDD422" w:rsidR="00DA6574" w:rsidRDefault="00DA6574" w:rsidP="00710CF4">
      <w:pPr>
        <w:pStyle w:val="Glava"/>
        <w:tabs>
          <w:tab w:val="clear" w:pos="4536"/>
          <w:tab w:val="clear" w:pos="9072"/>
        </w:tabs>
        <w:ind w:left="1080"/>
        <w:jc w:val="both"/>
        <w:rPr>
          <w:i w:val="0"/>
          <w:sz w:val="22"/>
          <w:szCs w:val="22"/>
        </w:rPr>
      </w:pPr>
    </w:p>
    <w:p w14:paraId="11F01836" w14:textId="77777777" w:rsidR="00DA6574" w:rsidRPr="0079325B" w:rsidRDefault="00DA6574" w:rsidP="00710CF4">
      <w:pPr>
        <w:pStyle w:val="Glava"/>
        <w:tabs>
          <w:tab w:val="clear" w:pos="4536"/>
          <w:tab w:val="clear" w:pos="9072"/>
        </w:tabs>
        <w:ind w:left="1080"/>
        <w:jc w:val="both"/>
        <w:rPr>
          <w:i w:val="0"/>
          <w:sz w:val="22"/>
          <w:szCs w:val="22"/>
        </w:rPr>
      </w:pPr>
    </w:p>
    <w:p w14:paraId="4A2B81FF" w14:textId="77777777" w:rsidR="00710CF4" w:rsidRPr="0079325B" w:rsidRDefault="00710CF4" w:rsidP="00710CF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226E131" w14:textId="77777777" w:rsidR="00710CF4" w:rsidRPr="00EE738D" w:rsidRDefault="00710CF4" w:rsidP="00710CF4">
      <w:pPr>
        <w:pStyle w:val="Glava"/>
        <w:tabs>
          <w:tab w:val="clear" w:pos="4536"/>
          <w:tab w:val="clear" w:pos="9072"/>
        </w:tabs>
        <w:ind w:left="1080"/>
        <w:jc w:val="right"/>
        <w:rPr>
          <w:i w:val="0"/>
          <w:sz w:val="18"/>
          <w:szCs w:val="18"/>
        </w:rPr>
      </w:pPr>
      <w:r>
        <w:rPr>
          <w:i w:val="0"/>
          <w:sz w:val="22"/>
          <w:szCs w:val="22"/>
        </w:rPr>
        <w:br w:type="page"/>
      </w:r>
    </w:p>
    <w:p w14:paraId="2FB4B7CC" w14:textId="77777777" w:rsidR="003A5273" w:rsidRDefault="003A5273" w:rsidP="00710CF4">
      <w:pPr>
        <w:pStyle w:val="Glava"/>
        <w:tabs>
          <w:tab w:val="clear" w:pos="4536"/>
          <w:tab w:val="clear" w:pos="9072"/>
        </w:tabs>
        <w:ind w:left="1080"/>
        <w:jc w:val="right"/>
        <w:rPr>
          <w:b/>
          <w:i w:val="0"/>
          <w:sz w:val="22"/>
          <w:szCs w:val="22"/>
        </w:rPr>
      </w:pPr>
    </w:p>
    <w:p w14:paraId="522E8899" w14:textId="77777777" w:rsidR="003A5273" w:rsidRDefault="003A5273" w:rsidP="00710CF4">
      <w:pPr>
        <w:pStyle w:val="Glava"/>
        <w:tabs>
          <w:tab w:val="clear" w:pos="4536"/>
          <w:tab w:val="clear" w:pos="9072"/>
        </w:tabs>
        <w:ind w:left="1080"/>
        <w:jc w:val="right"/>
        <w:rPr>
          <w:b/>
          <w:i w:val="0"/>
          <w:sz w:val="22"/>
          <w:szCs w:val="22"/>
        </w:rPr>
      </w:pPr>
    </w:p>
    <w:p w14:paraId="2229564B" w14:textId="77777777" w:rsidR="003A5273" w:rsidRDefault="003A5273" w:rsidP="00710CF4">
      <w:pPr>
        <w:pStyle w:val="Glava"/>
        <w:tabs>
          <w:tab w:val="clear" w:pos="4536"/>
          <w:tab w:val="clear" w:pos="9072"/>
        </w:tabs>
        <w:ind w:left="1080"/>
        <w:jc w:val="right"/>
        <w:rPr>
          <w:b/>
          <w:i w:val="0"/>
          <w:sz w:val="22"/>
          <w:szCs w:val="22"/>
        </w:rPr>
      </w:pPr>
    </w:p>
    <w:p w14:paraId="03A94726" w14:textId="77777777" w:rsidR="003A5273" w:rsidRDefault="003A5273" w:rsidP="00710CF4">
      <w:pPr>
        <w:pStyle w:val="Glava"/>
        <w:tabs>
          <w:tab w:val="clear" w:pos="4536"/>
          <w:tab w:val="clear" w:pos="9072"/>
        </w:tabs>
        <w:ind w:left="1080"/>
        <w:jc w:val="right"/>
        <w:rPr>
          <w:b/>
          <w:i w:val="0"/>
          <w:sz w:val="22"/>
          <w:szCs w:val="22"/>
        </w:rPr>
      </w:pPr>
    </w:p>
    <w:p w14:paraId="7BDC0590" w14:textId="77777777" w:rsidR="003A5273" w:rsidRDefault="003A5273" w:rsidP="00710CF4">
      <w:pPr>
        <w:pStyle w:val="Glava"/>
        <w:tabs>
          <w:tab w:val="clear" w:pos="4536"/>
          <w:tab w:val="clear" w:pos="9072"/>
        </w:tabs>
        <w:ind w:left="1080"/>
        <w:jc w:val="right"/>
        <w:rPr>
          <w:b/>
          <w:i w:val="0"/>
          <w:sz w:val="22"/>
          <w:szCs w:val="22"/>
        </w:rPr>
      </w:pPr>
    </w:p>
    <w:p w14:paraId="2899C834" w14:textId="101B215F" w:rsidR="00710CF4" w:rsidRPr="0079325B" w:rsidRDefault="00710CF4" w:rsidP="00710CF4">
      <w:pPr>
        <w:pStyle w:val="Glava"/>
        <w:tabs>
          <w:tab w:val="clear" w:pos="4536"/>
          <w:tab w:val="clear" w:pos="9072"/>
        </w:tabs>
        <w:ind w:left="1080"/>
        <w:jc w:val="right"/>
        <w:rPr>
          <w:b/>
          <w:i w:val="0"/>
          <w:sz w:val="22"/>
          <w:szCs w:val="22"/>
        </w:rPr>
      </w:pPr>
      <w:r>
        <w:rPr>
          <w:b/>
          <w:i w:val="0"/>
          <w:sz w:val="22"/>
          <w:szCs w:val="22"/>
        </w:rPr>
        <w:t>PRILOGA 6/1</w:t>
      </w:r>
    </w:p>
    <w:p w14:paraId="2EA23D99" w14:textId="77777777" w:rsidR="00710CF4" w:rsidRPr="0079325B" w:rsidRDefault="00710CF4" w:rsidP="00710CF4">
      <w:pPr>
        <w:jc w:val="right"/>
        <w:rPr>
          <w:i w:val="0"/>
          <w:sz w:val="22"/>
          <w:szCs w:val="22"/>
        </w:rPr>
      </w:pPr>
    </w:p>
    <w:p w14:paraId="2121E4BC" w14:textId="77777777" w:rsidR="00710CF4" w:rsidRPr="0079325B" w:rsidRDefault="00710CF4" w:rsidP="00710CF4">
      <w:pPr>
        <w:pStyle w:val="Napis"/>
        <w:ind w:left="1080"/>
        <w:jc w:val="left"/>
        <w:rPr>
          <w:szCs w:val="22"/>
        </w:rPr>
      </w:pPr>
      <w:r w:rsidRPr="0079325B">
        <w:rPr>
          <w:szCs w:val="22"/>
        </w:rPr>
        <w:t>Potrditev referenc s strani posameznih naročnikov</w:t>
      </w:r>
    </w:p>
    <w:p w14:paraId="2C50C515" w14:textId="77777777" w:rsidR="00710CF4" w:rsidRPr="0079325B" w:rsidRDefault="00710CF4" w:rsidP="00710CF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1A586BA" w14:textId="77777777" w:rsidR="00710CF4" w:rsidRPr="0079325B" w:rsidRDefault="00710CF4" w:rsidP="00710CF4">
      <w:pPr>
        <w:ind w:left="1080"/>
        <w:rPr>
          <w:i w:val="0"/>
          <w:sz w:val="22"/>
          <w:szCs w:val="22"/>
        </w:rPr>
      </w:pPr>
    </w:p>
    <w:p w14:paraId="362E6E14" w14:textId="77777777" w:rsidR="00710CF4" w:rsidRPr="0079325B" w:rsidRDefault="00710CF4" w:rsidP="00710CF4">
      <w:pPr>
        <w:ind w:left="1080"/>
        <w:rPr>
          <w:i w:val="0"/>
          <w:sz w:val="22"/>
          <w:szCs w:val="22"/>
        </w:rPr>
      </w:pPr>
      <w:r w:rsidRPr="0079325B">
        <w:rPr>
          <w:i w:val="0"/>
          <w:sz w:val="22"/>
          <w:szCs w:val="22"/>
        </w:rPr>
        <w:t>…………………………………………………………………................………....…..............</w:t>
      </w:r>
    </w:p>
    <w:p w14:paraId="2E41CD4F" w14:textId="77777777" w:rsidR="00710CF4" w:rsidRPr="0079325B" w:rsidRDefault="00710CF4" w:rsidP="00710CF4">
      <w:pPr>
        <w:ind w:left="1080"/>
        <w:rPr>
          <w:i w:val="0"/>
          <w:sz w:val="22"/>
          <w:szCs w:val="22"/>
        </w:rPr>
      </w:pPr>
    </w:p>
    <w:p w14:paraId="19FEC5E2" w14:textId="77777777" w:rsidR="003A5273" w:rsidRDefault="003A5273" w:rsidP="003A5273">
      <w:pPr>
        <w:ind w:left="1080"/>
        <w:jc w:val="both"/>
        <w:rPr>
          <w:i w:val="0"/>
          <w:sz w:val="22"/>
          <w:szCs w:val="22"/>
        </w:rPr>
      </w:pPr>
      <w:r>
        <w:rPr>
          <w:i w:val="0"/>
          <w:sz w:val="22"/>
          <w:szCs w:val="22"/>
        </w:rPr>
        <w:t xml:space="preserve">za prijavo na javni razpis </w:t>
      </w:r>
      <w:r>
        <w:rPr>
          <w:b/>
          <w:i w:val="0"/>
          <w:sz w:val="22"/>
          <w:szCs w:val="22"/>
        </w:rPr>
        <w:t>756021-200028 -</w:t>
      </w:r>
      <w:r w:rsidRPr="00F01207">
        <w:rPr>
          <w:b/>
          <w:i w:val="0"/>
          <w:sz w:val="32"/>
          <w:szCs w:val="32"/>
        </w:rPr>
        <w:t xml:space="preserve"> </w:t>
      </w:r>
      <w:r w:rsidRPr="00F01207">
        <w:rPr>
          <w:b/>
          <w:i w:val="0"/>
          <w:sz w:val="22"/>
          <w:szCs w:val="22"/>
        </w:rPr>
        <w:t>Dobava in vgradnja avtomatskih potopnih stebričkov in urbane opreme z notranjo ojačitvijo ter najvišjo varnostno stopnjo v Mestni občini Ljubljana</w:t>
      </w:r>
      <w:r w:rsidRPr="00A2470C">
        <w:rPr>
          <w:i w:val="0"/>
          <w:sz w:val="22"/>
          <w:szCs w:val="22"/>
        </w:rPr>
        <w:t>«</w:t>
      </w:r>
    </w:p>
    <w:p w14:paraId="1D1E8303" w14:textId="77777777" w:rsidR="003A5273" w:rsidRDefault="003A5273" w:rsidP="00710CF4">
      <w:pPr>
        <w:ind w:left="1080"/>
        <w:jc w:val="both"/>
        <w:rPr>
          <w:i w:val="0"/>
          <w:sz w:val="22"/>
          <w:szCs w:val="22"/>
        </w:rPr>
      </w:pPr>
    </w:p>
    <w:p w14:paraId="72F22AB2" w14:textId="77777777" w:rsidR="00710CF4" w:rsidRPr="0079325B" w:rsidRDefault="00710CF4" w:rsidP="00710CF4">
      <w:pPr>
        <w:ind w:left="1080"/>
        <w:rPr>
          <w:i w:val="0"/>
          <w:sz w:val="22"/>
          <w:szCs w:val="22"/>
        </w:rPr>
      </w:pPr>
    </w:p>
    <w:p w14:paraId="4F5CDA43" w14:textId="77777777" w:rsidR="00710CF4" w:rsidRPr="0079325B" w:rsidRDefault="00710CF4" w:rsidP="00710CF4">
      <w:pPr>
        <w:ind w:left="1080"/>
        <w:jc w:val="center"/>
        <w:rPr>
          <w:b/>
          <w:i w:val="0"/>
          <w:szCs w:val="24"/>
          <w:u w:val="single"/>
        </w:rPr>
      </w:pPr>
      <w:r w:rsidRPr="0079325B">
        <w:rPr>
          <w:b/>
          <w:i w:val="0"/>
          <w:szCs w:val="24"/>
          <w:u w:val="single"/>
        </w:rPr>
        <w:t>POTRJUJEMO</w:t>
      </w:r>
    </w:p>
    <w:p w14:paraId="382E0FE3" w14:textId="77777777" w:rsidR="00710CF4" w:rsidRPr="0079325B" w:rsidRDefault="00710CF4" w:rsidP="00710CF4">
      <w:pPr>
        <w:ind w:left="1080"/>
        <w:rPr>
          <w:i w:val="0"/>
          <w:sz w:val="22"/>
          <w:szCs w:val="22"/>
          <w:u w:val="single"/>
        </w:rPr>
      </w:pPr>
    </w:p>
    <w:p w14:paraId="5A243F3F" w14:textId="77777777" w:rsidR="00710CF4" w:rsidRPr="0079325B" w:rsidRDefault="00710CF4" w:rsidP="00710CF4">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710CF4" w:rsidRPr="0079325B" w14:paraId="38065173" w14:textId="77777777" w:rsidTr="00CE064B">
        <w:tc>
          <w:tcPr>
            <w:tcW w:w="1316" w:type="dxa"/>
          </w:tcPr>
          <w:p w14:paraId="3B9B2E2D" w14:textId="77777777" w:rsidR="00710CF4" w:rsidRPr="0079325B" w:rsidRDefault="00710CF4" w:rsidP="00CE064B">
            <w:pPr>
              <w:rPr>
                <w:i w:val="0"/>
                <w:sz w:val="22"/>
                <w:szCs w:val="22"/>
              </w:rPr>
            </w:pPr>
            <w:r w:rsidRPr="0079325B">
              <w:rPr>
                <w:i w:val="0"/>
                <w:sz w:val="22"/>
                <w:szCs w:val="22"/>
              </w:rPr>
              <w:t>da je bil</w:t>
            </w:r>
          </w:p>
        </w:tc>
        <w:tc>
          <w:tcPr>
            <w:tcW w:w="6250" w:type="dxa"/>
            <w:gridSpan w:val="3"/>
            <w:tcBorders>
              <w:bottom w:val="single" w:sz="4" w:space="0" w:color="auto"/>
            </w:tcBorders>
          </w:tcPr>
          <w:p w14:paraId="4B474977" w14:textId="77777777" w:rsidR="00710CF4" w:rsidRPr="0079325B" w:rsidRDefault="00710CF4" w:rsidP="00CE064B">
            <w:pPr>
              <w:rPr>
                <w:i w:val="0"/>
                <w:sz w:val="22"/>
                <w:szCs w:val="22"/>
              </w:rPr>
            </w:pPr>
          </w:p>
        </w:tc>
        <w:tc>
          <w:tcPr>
            <w:tcW w:w="1339" w:type="dxa"/>
            <w:vAlign w:val="center"/>
          </w:tcPr>
          <w:p w14:paraId="08DA4143" w14:textId="77777777" w:rsidR="00710CF4" w:rsidRPr="0079325B" w:rsidRDefault="00710CF4" w:rsidP="00CE064B">
            <w:pPr>
              <w:rPr>
                <w:i w:val="0"/>
                <w:sz w:val="16"/>
                <w:szCs w:val="16"/>
              </w:rPr>
            </w:pPr>
            <w:r w:rsidRPr="0079325B">
              <w:rPr>
                <w:i w:val="0"/>
                <w:sz w:val="16"/>
                <w:szCs w:val="16"/>
              </w:rPr>
              <w:t>(ime in priimek)</w:t>
            </w:r>
          </w:p>
        </w:tc>
      </w:tr>
      <w:tr w:rsidR="00710CF4" w:rsidRPr="0079325B" w14:paraId="6F402055" w14:textId="77777777" w:rsidTr="00CE064B">
        <w:tc>
          <w:tcPr>
            <w:tcW w:w="4466" w:type="dxa"/>
            <w:gridSpan w:val="3"/>
          </w:tcPr>
          <w:p w14:paraId="656F85C3" w14:textId="77777777" w:rsidR="00710CF4" w:rsidRPr="00552DD2" w:rsidRDefault="00710CF4" w:rsidP="00CE064B">
            <w:pPr>
              <w:rPr>
                <w:i w:val="0"/>
                <w:sz w:val="16"/>
                <w:szCs w:val="16"/>
                <w:highlight w:val="yellow"/>
              </w:rPr>
            </w:pPr>
          </w:p>
        </w:tc>
        <w:tc>
          <w:tcPr>
            <w:tcW w:w="4439" w:type="dxa"/>
            <w:gridSpan w:val="2"/>
          </w:tcPr>
          <w:p w14:paraId="026B73A5" w14:textId="77777777" w:rsidR="00710CF4" w:rsidRPr="00552DD2" w:rsidRDefault="00710CF4" w:rsidP="00CE064B">
            <w:pPr>
              <w:rPr>
                <w:i w:val="0"/>
                <w:sz w:val="16"/>
                <w:szCs w:val="16"/>
                <w:highlight w:val="yellow"/>
              </w:rPr>
            </w:pPr>
          </w:p>
        </w:tc>
      </w:tr>
      <w:tr w:rsidR="00710CF4" w:rsidRPr="00144836" w14:paraId="570EF044" w14:textId="77777777" w:rsidTr="00CE064B">
        <w:tc>
          <w:tcPr>
            <w:tcW w:w="8905" w:type="dxa"/>
            <w:gridSpan w:val="5"/>
          </w:tcPr>
          <w:p w14:paraId="0A256135" w14:textId="0807BB84" w:rsidR="00710CF4" w:rsidRPr="003A5273" w:rsidRDefault="003A5273" w:rsidP="00CE064B">
            <w:pPr>
              <w:numPr>
                <w:ilvl w:val="0"/>
                <w:numId w:val="23"/>
              </w:numPr>
              <w:rPr>
                <w:i w:val="0"/>
                <w:sz w:val="22"/>
                <w:szCs w:val="22"/>
              </w:rPr>
            </w:pPr>
            <w:r w:rsidRPr="003A5273">
              <w:rPr>
                <w:i w:val="0"/>
                <w:sz w:val="22"/>
                <w:szCs w:val="22"/>
              </w:rPr>
              <w:t xml:space="preserve">vodja del </w:t>
            </w:r>
            <w:r w:rsidR="00552DD2" w:rsidRPr="003A5273">
              <w:rPr>
                <w:i w:val="0"/>
                <w:sz w:val="22"/>
                <w:szCs w:val="22"/>
              </w:rPr>
              <w:t>………………………</w:t>
            </w:r>
          </w:p>
        </w:tc>
      </w:tr>
      <w:tr w:rsidR="00710CF4" w:rsidRPr="00144836" w14:paraId="500C167C" w14:textId="77777777" w:rsidTr="00CE064B">
        <w:tc>
          <w:tcPr>
            <w:tcW w:w="8905" w:type="dxa"/>
            <w:gridSpan w:val="5"/>
          </w:tcPr>
          <w:p w14:paraId="73243B83" w14:textId="77777777" w:rsidR="00710CF4" w:rsidRPr="00552DD2" w:rsidRDefault="00710CF4" w:rsidP="00CE064B">
            <w:pPr>
              <w:rPr>
                <w:i w:val="0"/>
                <w:sz w:val="22"/>
                <w:szCs w:val="22"/>
                <w:highlight w:val="yellow"/>
              </w:rPr>
            </w:pPr>
          </w:p>
        </w:tc>
      </w:tr>
      <w:tr w:rsidR="00710CF4" w:rsidRPr="00144836" w14:paraId="17C76105" w14:textId="77777777" w:rsidTr="00CE064B">
        <w:tc>
          <w:tcPr>
            <w:tcW w:w="2322" w:type="dxa"/>
            <w:gridSpan w:val="2"/>
          </w:tcPr>
          <w:p w14:paraId="7AC783A9" w14:textId="77777777" w:rsidR="00710CF4" w:rsidRPr="00144836" w:rsidRDefault="00710CF4" w:rsidP="00CE064B">
            <w:pPr>
              <w:rPr>
                <w:i w:val="0"/>
                <w:sz w:val="22"/>
                <w:szCs w:val="22"/>
              </w:rPr>
            </w:pPr>
            <w:r w:rsidRPr="00144836">
              <w:rPr>
                <w:i w:val="0"/>
                <w:sz w:val="22"/>
                <w:szCs w:val="22"/>
              </w:rPr>
              <w:t>pri referenčnem poslu:</w:t>
            </w:r>
          </w:p>
        </w:tc>
        <w:tc>
          <w:tcPr>
            <w:tcW w:w="6583" w:type="dxa"/>
            <w:gridSpan w:val="3"/>
            <w:tcBorders>
              <w:bottom w:val="single" w:sz="4" w:space="0" w:color="auto"/>
            </w:tcBorders>
          </w:tcPr>
          <w:p w14:paraId="5312EAD2" w14:textId="77777777" w:rsidR="00710CF4" w:rsidRPr="00144836" w:rsidRDefault="00710CF4" w:rsidP="00CE064B">
            <w:pPr>
              <w:rPr>
                <w:i w:val="0"/>
                <w:sz w:val="16"/>
                <w:szCs w:val="16"/>
              </w:rPr>
            </w:pPr>
          </w:p>
        </w:tc>
      </w:tr>
    </w:tbl>
    <w:p w14:paraId="56E1B16A" w14:textId="77777777" w:rsidR="00710CF4" w:rsidRPr="00144836" w:rsidRDefault="00710CF4" w:rsidP="00710CF4">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710CF4" w:rsidRPr="00144836" w14:paraId="5D99F81B" w14:textId="77777777" w:rsidTr="00CE064B">
        <w:tc>
          <w:tcPr>
            <w:tcW w:w="4307" w:type="dxa"/>
            <w:gridSpan w:val="2"/>
          </w:tcPr>
          <w:p w14:paraId="2B601CFB" w14:textId="293717C3" w:rsidR="00710CF4" w:rsidRPr="00144836" w:rsidRDefault="003A5273" w:rsidP="003A5273">
            <w:pPr>
              <w:rPr>
                <w:i w:val="0"/>
                <w:sz w:val="22"/>
                <w:szCs w:val="22"/>
              </w:rPr>
            </w:pPr>
            <w:r>
              <w:rPr>
                <w:i w:val="0"/>
                <w:sz w:val="22"/>
                <w:szCs w:val="22"/>
              </w:rPr>
              <w:t>Vrednost</w:t>
            </w:r>
            <w:r w:rsidR="00710CF4" w:rsidRPr="00144836">
              <w:rPr>
                <w:i w:val="0"/>
                <w:sz w:val="22"/>
                <w:szCs w:val="22"/>
              </w:rPr>
              <w:t xml:space="preserve"> v EUR brez DDV:</w:t>
            </w:r>
          </w:p>
        </w:tc>
        <w:tc>
          <w:tcPr>
            <w:tcW w:w="4536" w:type="dxa"/>
            <w:tcBorders>
              <w:bottom w:val="single" w:sz="4" w:space="0" w:color="auto"/>
            </w:tcBorders>
          </w:tcPr>
          <w:p w14:paraId="21448B1F" w14:textId="77777777" w:rsidR="00710CF4" w:rsidRPr="00144836" w:rsidRDefault="00710CF4" w:rsidP="00CE064B">
            <w:pPr>
              <w:rPr>
                <w:i w:val="0"/>
                <w:sz w:val="22"/>
                <w:szCs w:val="22"/>
              </w:rPr>
            </w:pPr>
          </w:p>
        </w:tc>
      </w:tr>
      <w:tr w:rsidR="00710CF4" w:rsidRPr="00144836" w14:paraId="184871F7" w14:textId="77777777" w:rsidTr="00CE064B">
        <w:tc>
          <w:tcPr>
            <w:tcW w:w="2322" w:type="dxa"/>
          </w:tcPr>
          <w:p w14:paraId="76D00776" w14:textId="77777777" w:rsidR="00710CF4" w:rsidRPr="00144836" w:rsidRDefault="00710CF4" w:rsidP="00CE064B">
            <w:pPr>
              <w:rPr>
                <w:i w:val="0"/>
                <w:sz w:val="10"/>
                <w:szCs w:val="10"/>
              </w:rPr>
            </w:pPr>
          </w:p>
        </w:tc>
        <w:tc>
          <w:tcPr>
            <w:tcW w:w="6521" w:type="dxa"/>
            <w:gridSpan w:val="2"/>
          </w:tcPr>
          <w:p w14:paraId="25BB2A09" w14:textId="77777777" w:rsidR="00710CF4" w:rsidRPr="00144836" w:rsidRDefault="00710CF4" w:rsidP="00CE064B">
            <w:pPr>
              <w:rPr>
                <w:i w:val="0"/>
                <w:sz w:val="10"/>
                <w:szCs w:val="10"/>
              </w:rPr>
            </w:pPr>
          </w:p>
        </w:tc>
      </w:tr>
      <w:tr w:rsidR="00710CF4" w:rsidRPr="00144836" w14:paraId="36A43CA2" w14:textId="77777777" w:rsidTr="00CE064B">
        <w:tc>
          <w:tcPr>
            <w:tcW w:w="2322" w:type="dxa"/>
          </w:tcPr>
          <w:p w14:paraId="2E48CA47" w14:textId="77777777" w:rsidR="00710CF4" w:rsidRPr="00144836" w:rsidRDefault="00710CF4" w:rsidP="00CE064B">
            <w:pPr>
              <w:rPr>
                <w:i w:val="0"/>
                <w:sz w:val="22"/>
                <w:szCs w:val="22"/>
              </w:rPr>
            </w:pPr>
            <w:r w:rsidRPr="00144836">
              <w:rPr>
                <w:i w:val="0"/>
                <w:sz w:val="22"/>
                <w:szCs w:val="22"/>
              </w:rPr>
              <w:t>Datum začetka posla:</w:t>
            </w:r>
          </w:p>
        </w:tc>
        <w:tc>
          <w:tcPr>
            <w:tcW w:w="6521" w:type="dxa"/>
            <w:gridSpan w:val="2"/>
            <w:tcBorders>
              <w:bottom w:val="single" w:sz="4" w:space="0" w:color="auto"/>
            </w:tcBorders>
          </w:tcPr>
          <w:p w14:paraId="3984CC73" w14:textId="77777777" w:rsidR="00710CF4" w:rsidRPr="00144836" w:rsidRDefault="00710CF4" w:rsidP="00CE064B">
            <w:pPr>
              <w:rPr>
                <w:i w:val="0"/>
                <w:sz w:val="22"/>
                <w:szCs w:val="22"/>
              </w:rPr>
            </w:pPr>
          </w:p>
        </w:tc>
      </w:tr>
      <w:tr w:rsidR="00710CF4" w:rsidRPr="00144836" w14:paraId="6031B17E" w14:textId="77777777" w:rsidTr="00CE064B">
        <w:tc>
          <w:tcPr>
            <w:tcW w:w="2322" w:type="dxa"/>
          </w:tcPr>
          <w:p w14:paraId="55B6D90F" w14:textId="77777777" w:rsidR="00710CF4" w:rsidRPr="00144836" w:rsidRDefault="00710CF4" w:rsidP="00CE064B">
            <w:pPr>
              <w:rPr>
                <w:i w:val="0"/>
                <w:sz w:val="16"/>
                <w:szCs w:val="16"/>
              </w:rPr>
            </w:pPr>
          </w:p>
        </w:tc>
        <w:tc>
          <w:tcPr>
            <w:tcW w:w="6521" w:type="dxa"/>
            <w:gridSpan w:val="2"/>
          </w:tcPr>
          <w:p w14:paraId="62B1F5DB" w14:textId="77777777" w:rsidR="00710CF4" w:rsidRPr="00144836" w:rsidRDefault="00710CF4" w:rsidP="00CE064B">
            <w:pPr>
              <w:rPr>
                <w:i w:val="0"/>
                <w:sz w:val="16"/>
                <w:szCs w:val="16"/>
              </w:rPr>
            </w:pPr>
          </w:p>
        </w:tc>
      </w:tr>
      <w:tr w:rsidR="00710CF4" w:rsidRPr="00144836" w14:paraId="462C9775" w14:textId="77777777" w:rsidTr="00CE064B">
        <w:tc>
          <w:tcPr>
            <w:tcW w:w="2322" w:type="dxa"/>
          </w:tcPr>
          <w:p w14:paraId="6D730DEE" w14:textId="77777777" w:rsidR="00710CF4" w:rsidRPr="00144836" w:rsidRDefault="00710CF4" w:rsidP="00CE064B">
            <w:pPr>
              <w:rPr>
                <w:i w:val="0"/>
                <w:sz w:val="22"/>
                <w:szCs w:val="22"/>
              </w:rPr>
            </w:pPr>
            <w:r w:rsidRPr="00144836">
              <w:rPr>
                <w:i w:val="0"/>
                <w:sz w:val="22"/>
                <w:szCs w:val="22"/>
              </w:rPr>
              <w:t>Datum končanja posla:</w:t>
            </w:r>
          </w:p>
        </w:tc>
        <w:tc>
          <w:tcPr>
            <w:tcW w:w="6521" w:type="dxa"/>
            <w:gridSpan w:val="2"/>
            <w:tcBorders>
              <w:bottom w:val="single" w:sz="4" w:space="0" w:color="auto"/>
            </w:tcBorders>
          </w:tcPr>
          <w:p w14:paraId="71EA5786" w14:textId="77777777" w:rsidR="00710CF4" w:rsidRPr="00144836" w:rsidRDefault="00710CF4" w:rsidP="00CE064B">
            <w:pPr>
              <w:rPr>
                <w:i w:val="0"/>
                <w:sz w:val="22"/>
                <w:szCs w:val="22"/>
              </w:rPr>
            </w:pPr>
          </w:p>
        </w:tc>
      </w:tr>
      <w:tr w:rsidR="00710CF4" w:rsidRPr="00144836" w14:paraId="68D382CD" w14:textId="77777777" w:rsidTr="00CE064B">
        <w:tc>
          <w:tcPr>
            <w:tcW w:w="2322" w:type="dxa"/>
          </w:tcPr>
          <w:p w14:paraId="37BB2D02" w14:textId="77777777" w:rsidR="00710CF4" w:rsidRPr="00144836" w:rsidRDefault="00710CF4" w:rsidP="00CE064B">
            <w:pPr>
              <w:rPr>
                <w:i w:val="0"/>
                <w:sz w:val="16"/>
                <w:szCs w:val="16"/>
              </w:rPr>
            </w:pPr>
          </w:p>
        </w:tc>
        <w:tc>
          <w:tcPr>
            <w:tcW w:w="6521" w:type="dxa"/>
            <w:gridSpan w:val="2"/>
            <w:tcBorders>
              <w:top w:val="single" w:sz="4" w:space="0" w:color="auto"/>
            </w:tcBorders>
          </w:tcPr>
          <w:p w14:paraId="22BA86D6" w14:textId="77777777" w:rsidR="00710CF4" w:rsidRPr="00144836" w:rsidRDefault="00710CF4" w:rsidP="00CE064B">
            <w:pPr>
              <w:rPr>
                <w:i w:val="0"/>
                <w:sz w:val="16"/>
                <w:szCs w:val="16"/>
              </w:rPr>
            </w:pPr>
          </w:p>
        </w:tc>
      </w:tr>
    </w:tbl>
    <w:p w14:paraId="42BD045F" w14:textId="77777777" w:rsidR="00710CF4" w:rsidRDefault="00710CF4" w:rsidP="00710CF4">
      <w:pPr>
        <w:ind w:left="1080"/>
        <w:jc w:val="both"/>
        <w:rPr>
          <w:i w:val="0"/>
          <w:sz w:val="22"/>
          <w:szCs w:val="22"/>
        </w:rPr>
      </w:pPr>
    </w:p>
    <w:p w14:paraId="685D9A4F" w14:textId="77777777" w:rsidR="00710CF4" w:rsidRPr="00021AC4" w:rsidRDefault="00710CF4" w:rsidP="00710CF4">
      <w:pPr>
        <w:ind w:left="1080"/>
        <w:jc w:val="both"/>
        <w:rPr>
          <w:i w:val="0"/>
          <w:sz w:val="22"/>
          <w:szCs w:val="22"/>
        </w:rPr>
      </w:pPr>
      <w:r w:rsidRPr="00021AC4">
        <w:rPr>
          <w:i w:val="0"/>
          <w:sz w:val="22"/>
          <w:szCs w:val="22"/>
        </w:rPr>
        <w:t>Dela so bila opravljena po predpisih stroke, pravočasno, kvalitetno in v skladu z določili pogodbe.</w:t>
      </w:r>
    </w:p>
    <w:p w14:paraId="69F5B4D2" w14:textId="77777777" w:rsidR="00710CF4" w:rsidRPr="00862B58" w:rsidRDefault="00710CF4" w:rsidP="00710CF4">
      <w:pPr>
        <w:ind w:left="1080"/>
        <w:rPr>
          <w:i w:val="0"/>
          <w:sz w:val="16"/>
          <w:szCs w:val="16"/>
        </w:rPr>
      </w:pPr>
    </w:p>
    <w:p w14:paraId="1226BA41" w14:textId="77777777" w:rsidR="00710CF4" w:rsidRPr="0079325B" w:rsidRDefault="00710CF4" w:rsidP="00710CF4">
      <w:pPr>
        <w:ind w:left="1080"/>
        <w:rPr>
          <w:i w:val="0"/>
          <w:sz w:val="22"/>
          <w:szCs w:val="22"/>
        </w:rPr>
      </w:pPr>
      <w:r w:rsidRPr="00021AC4">
        <w:rPr>
          <w:i w:val="0"/>
          <w:sz w:val="22"/>
          <w:szCs w:val="22"/>
        </w:rPr>
        <w:t>Naziv in naslov naročnika:</w:t>
      </w:r>
      <w:r w:rsidRPr="0079325B">
        <w:rPr>
          <w:i w:val="0"/>
          <w:sz w:val="22"/>
          <w:szCs w:val="22"/>
        </w:rPr>
        <w:t xml:space="preserve">  ...…………….....................................................…………................................................…........</w:t>
      </w:r>
    </w:p>
    <w:p w14:paraId="72C3FA8B" w14:textId="77777777" w:rsidR="00710CF4" w:rsidRPr="0079325B" w:rsidRDefault="00710CF4" w:rsidP="00710CF4">
      <w:pPr>
        <w:ind w:left="1080"/>
        <w:rPr>
          <w:i w:val="0"/>
          <w:sz w:val="22"/>
          <w:szCs w:val="22"/>
        </w:rPr>
      </w:pPr>
      <w:r w:rsidRPr="0079325B">
        <w:rPr>
          <w:i w:val="0"/>
          <w:sz w:val="22"/>
          <w:szCs w:val="22"/>
        </w:rPr>
        <w:t>...........…………....................................................................................................…………........</w:t>
      </w:r>
    </w:p>
    <w:p w14:paraId="636FA9C5" w14:textId="77777777" w:rsidR="00710CF4" w:rsidRPr="00862B58" w:rsidRDefault="00710CF4" w:rsidP="00710CF4">
      <w:pPr>
        <w:ind w:left="1080"/>
        <w:rPr>
          <w:i w:val="0"/>
          <w:sz w:val="16"/>
          <w:szCs w:val="16"/>
        </w:rPr>
      </w:pPr>
    </w:p>
    <w:p w14:paraId="4DD0CD65" w14:textId="77777777" w:rsidR="00710CF4" w:rsidRPr="0079325B" w:rsidRDefault="00710CF4" w:rsidP="00710CF4">
      <w:pPr>
        <w:ind w:left="1080"/>
        <w:rPr>
          <w:i w:val="0"/>
          <w:sz w:val="22"/>
          <w:szCs w:val="22"/>
        </w:rPr>
      </w:pPr>
      <w:r w:rsidRPr="0079325B">
        <w:rPr>
          <w:i w:val="0"/>
          <w:sz w:val="22"/>
          <w:szCs w:val="22"/>
        </w:rPr>
        <w:t xml:space="preserve">Kontaktna oseba naročnika in telefonska številka: </w:t>
      </w:r>
    </w:p>
    <w:p w14:paraId="5E648BEF" w14:textId="77777777" w:rsidR="00710CF4" w:rsidRPr="0079325B" w:rsidRDefault="00710CF4" w:rsidP="00710CF4">
      <w:pPr>
        <w:ind w:left="1080"/>
        <w:rPr>
          <w:i w:val="0"/>
          <w:sz w:val="22"/>
          <w:szCs w:val="22"/>
        </w:rPr>
      </w:pPr>
      <w:r w:rsidRPr="0079325B">
        <w:rPr>
          <w:i w:val="0"/>
          <w:sz w:val="22"/>
          <w:szCs w:val="22"/>
        </w:rPr>
        <w:t>…………………………….…………………………………………………...………………</w:t>
      </w:r>
    </w:p>
    <w:p w14:paraId="52592D69" w14:textId="77777777" w:rsidR="00710CF4" w:rsidRPr="0079325B" w:rsidRDefault="00710CF4" w:rsidP="00710CF4">
      <w:pPr>
        <w:ind w:left="1080"/>
        <w:rPr>
          <w:i w:val="0"/>
          <w:sz w:val="22"/>
          <w:szCs w:val="22"/>
        </w:rPr>
      </w:pPr>
    </w:p>
    <w:p w14:paraId="422FE9F7" w14:textId="77777777" w:rsidR="00710CF4" w:rsidRPr="0079325B" w:rsidRDefault="00710CF4" w:rsidP="00710CF4">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432F73E2" w14:textId="77777777" w:rsidR="00710CF4" w:rsidRDefault="00710CF4" w:rsidP="00710CF4">
      <w:pPr>
        <w:ind w:left="1080"/>
        <w:rPr>
          <w:i w:val="0"/>
          <w:sz w:val="22"/>
          <w:szCs w:val="22"/>
        </w:rPr>
      </w:pPr>
    </w:p>
    <w:p w14:paraId="0E7D8610" w14:textId="77777777" w:rsidR="00710CF4" w:rsidRPr="0079325B" w:rsidRDefault="00710CF4" w:rsidP="00710CF4">
      <w:pPr>
        <w:ind w:left="1080"/>
        <w:rPr>
          <w:i w:val="0"/>
          <w:sz w:val="22"/>
          <w:szCs w:val="22"/>
        </w:rPr>
      </w:pPr>
    </w:p>
    <w:p w14:paraId="008CC8F1" w14:textId="77777777" w:rsidR="00710CF4" w:rsidRPr="0079325B" w:rsidRDefault="00710CF4" w:rsidP="00710CF4">
      <w:pPr>
        <w:ind w:left="1080"/>
        <w:rPr>
          <w:i w:val="0"/>
          <w:sz w:val="22"/>
          <w:szCs w:val="22"/>
        </w:rPr>
      </w:pPr>
      <w:r w:rsidRPr="0079325B">
        <w:rPr>
          <w:i w:val="0"/>
          <w:sz w:val="22"/>
          <w:szCs w:val="22"/>
        </w:rPr>
        <w:t>Kraj:.............................</w:t>
      </w:r>
    </w:p>
    <w:p w14:paraId="340570B6" w14:textId="77777777" w:rsidR="00710CF4" w:rsidRPr="0079325B" w:rsidRDefault="00710CF4" w:rsidP="00710CF4">
      <w:pPr>
        <w:ind w:left="1080"/>
        <w:rPr>
          <w:i w:val="0"/>
          <w:sz w:val="22"/>
          <w:szCs w:val="22"/>
        </w:rPr>
      </w:pPr>
    </w:p>
    <w:p w14:paraId="4FC1C192" w14:textId="77777777" w:rsidR="00710CF4" w:rsidRPr="0079325B" w:rsidRDefault="00710CF4" w:rsidP="00710CF4">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72BE002" w14:textId="77777777" w:rsidR="00710CF4" w:rsidRDefault="00710CF4" w:rsidP="00710CF4">
      <w:pPr>
        <w:ind w:left="1080"/>
        <w:rPr>
          <w:b/>
          <w:i w:val="0"/>
          <w:sz w:val="22"/>
          <w:szCs w:val="22"/>
        </w:rPr>
      </w:pPr>
      <w:r w:rsidRPr="0079325B">
        <w:rPr>
          <w:i w:val="0"/>
          <w:sz w:val="22"/>
          <w:szCs w:val="22"/>
        </w:rPr>
        <w:tab/>
      </w:r>
      <w:r w:rsidRPr="0079325B">
        <w:rPr>
          <w:b/>
          <w:i w:val="0"/>
          <w:sz w:val="22"/>
          <w:szCs w:val="22"/>
        </w:rPr>
        <w:t xml:space="preserve">                                                                               </w:t>
      </w:r>
    </w:p>
    <w:p w14:paraId="493D8657" w14:textId="77777777" w:rsidR="00710CF4" w:rsidRDefault="00710CF4" w:rsidP="00710CF4">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3F24665E" w14:textId="77777777" w:rsidR="00B4313B" w:rsidRDefault="00B4313B" w:rsidP="007C700D">
      <w:pPr>
        <w:pStyle w:val="Glava"/>
        <w:tabs>
          <w:tab w:val="clear" w:pos="4536"/>
          <w:tab w:val="clear" w:pos="9072"/>
        </w:tabs>
        <w:ind w:left="1080"/>
        <w:jc w:val="right"/>
        <w:rPr>
          <w:b/>
          <w:i w:val="0"/>
          <w:sz w:val="22"/>
          <w:szCs w:val="22"/>
        </w:rPr>
      </w:pPr>
    </w:p>
    <w:p w14:paraId="72780447" w14:textId="77777777" w:rsidR="00B4313B" w:rsidRDefault="00B4313B" w:rsidP="007C700D">
      <w:pPr>
        <w:pStyle w:val="Glava"/>
        <w:tabs>
          <w:tab w:val="clear" w:pos="4536"/>
          <w:tab w:val="clear" w:pos="9072"/>
        </w:tabs>
        <w:ind w:left="1080"/>
        <w:jc w:val="right"/>
        <w:rPr>
          <w:b/>
          <w:i w:val="0"/>
          <w:sz w:val="22"/>
          <w:szCs w:val="22"/>
        </w:rPr>
      </w:pPr>
    </w:p>
    <w:p w14:paraId="014919B9" w14:textId="77777777" w:rsidR="00B4313B" w:rsidRDefault="00B4313B" w:rsidP="007C700D">
      <w:pPr>
        <w:pStyle w:val="Glava"/>
        <w:tabs>
          <w:tab w:val="clear" w:pos="4536"/>
          <w:tab w:val="clear" w:pos="9072"/>
        </w:tabs>
        <w:ind w:left="1080"/>
        <w:jc w:val="right"/>
        <w:rPr>
          <w:b/>
          <w:i w:val="0"/>
          <w:sz w:val="22"/>
          <w:szCs w:val="22"/>
        </w:rPr>
      </w:pPr>
    </w:p>
    <w:p w14:paraId="4A3476D3" w14:textId="77777777" w:rsidR="00FE3CF1" w:rsidRDefault="00FE3CF1" w:rsidP="00FE3CF1">
      <w:pPr>
        <w:pStyle w:val="Glava"/>
        <w:tabs>
          <w:tab w:val="clear" w:pos="4536"/>
          <w:tab w:val="clear" w:pos="9072"/>
        </w:tabs>
        <w:ind w:left="1080"/>
        <w:jc w:val="both"/>
        <w:rPr>
          <w:i w:val="0"/>
          <w:sz w:val="22"/>
          <w:szCs w:val="22"/>
        </w:rPr>
      </w:pPr>
    </w:p>
    <w:p w14:paraId="59BF5CEF" w14:textId="77777777" w:rsidR="00EF219A" w:rsidRPr="0079325B" w:rsidRDefault="00EF219A" w:rsidP="00FE3CF1">
      <w:pPr>
        <w:pStyle w:val="Glava"/>
        <w:tabs>
          <w:tab w:val="clear" w:pos="4536"/>
          <w:tab w:val="clear" w:pos="9072"/>
        </w:tabs>
        <w:ind w:left="1080"/>
        <w:jc w:val="both"/>
        <w:rPr>
          <w:i w:val="0"/>
          <w:sz w:val="22"/>
          <w:szCs w:val="22"/>
        </w:rPr>
      </w:pPr>
    </w:p>
    <w:p w14:paraId="1324266B" w14:textId="77777777" w:rsidR="00B4313B" w:rsidRDefault="00B4313B" w:rsidP="00DB3553">
      <w:pPr>
        <w:pStyle w:val="Glava"/>
        <w:tabs>
          <w:tab w:val="clear" w:pos="4536"/>
          <w:tab w:val="clear" w:pos="9072"/>
        </w:tabs>
        <w:jc w:val="right"/>
        <w:rPr>
          <w:b/>
          <w:i w:val="0"/>
          <w:sz w:val="22"/>
          <w:szCs w:val="22"/>
        </w:rPr>
      </w:pPr>
    </w:p>
    <w:p w14:paraId="53A853B3" w14:textId="77777777" w:rsidR="00552DD2" w:rsidRDefault="00552DD2" w:rsidP="00DB3553">
      <w:pPr>
        <w:pStyle w:val="Glava"/>
        <w:tabs>
          <w:tab w:val="clear" w:pos="4536"/>
          <w:tab w:val="clear" w:pos="9072"/>
        </w:tabs>
        <w:jc w:val="right"/>
        <w:rPr>
          <w:b/>
          <w:i w:val="0"/>
          <w:sz w:val="22"/>
          <w:szCs w:val="22"/>
        </w:rPr>
      </w:pPr>
    </w:p>
    <w:p w14:paraId="3EAC5084" w14:textId="77777777" w:rsidR="00552DD2" w:rsidRDefault="00552DD2" w:rsidP="00DB3553">
      <w:pPr>
        <w:pStyle w:val="Glava"/>
        <w:tabs>
          <w:tab w:val="clear" w:pos="4536"/>
          <w:tab w:val="clear" w:pos="9072"/>
        </w:tabs>
        <w:jc w:val="right"/>
        <w:rPr>
          <w:b/>
          <w:i w:val="0"/>
          <w:sz w:val="22"/>
          <w:szCs w:val="22"/>
        </w:rPr>
      </w:pPr>
    </w:p>
    <w:p w14:paraId="6C51B2E1" w14:textId="77777777" w:rsidR="00552DD2" w:rsidRDefault="00552DD2" w:rsidP="00DB3553">
      <w:pPr>
        <w:pStyle w:val="Glava"/>
        <w:tabs>
          <w:tab w:val="clear" w:pos="4536"/>
          <w:tab w:val="clear" w:pos="9072"/>
        </w:tabs>
        <w:jc w:val="right"/>
        <w:rPr>
          <w:b/>
          <w:i w:val="0"/>
          <w:sz w:val="22"/>
          <w:szCs w:val="22"/>
        </w:rPr>
      </w:pPr>
    </w:p>
    <w:p w14:paraId="6E7B4CB9" w14:textId="59906F8B" w:rsidR="001F1894" w:rsidRPr="001F1894" w:rsidRDefault="000B18E0" w:rsidP="00ED0823">
      <w:pPr>
        <w:jc w:val="right"/>
        <w:rPr>
          <w:b/>
          <w:i w:val="0"/>
          <w:sz w:val="22"/>
          <w:szCs w:val="22"/>
        </w:rPr>
      </w:pPr>
      <w:r>
        <w:rPr>
          <w:b/>
          <w:i w:val="0"/>
          <w:sz w:val="22"/>
          <w:szCs w:val="22"/>
        </w:rPr>
        <w:t xml:space="preserve">PRILOGA </w:t>
      </w:r>
      <w:r w:rsidR="003A5273">
        <w:rPr>
          <w:b/>
          <w:i w:val="0"/>
          <w:sz w:val="22"/>
          <w:szCs w:val="22"/>
        </w:rPr>
        <w:t>7</w:t>
      </w:r>
    </w:p>
    <w:p w14:paraId="7BC48BDB" w14:textId="77777777" w:rsidR="006A0F24" w:rsidRDefault="006A0F24" w:rsidP="001F1894">
      <w:pPr>
        <w:jc w:val="both"/>
        <w:rPr>
          <w:i w:val="0"/>
          <w:sz w:val="22"/>
          <w:szCs w:val="22"/>
        </w:rPr>
      </w:pPr>
    </w:p>
    <w:p w14:paraId="461B2B4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1B57E5B6" w14:textId="77777777" w:rsidR="006A0F24" w:rsidRPr="00F81849" w:rsidRDefault="006A0F24" w:rsidP="006A0F24">
      <w:pPr>
        <w:pStyle w:val="Glava"/>
        <w:tabs>
          <w:tab w:val="clear" w:pos="4536"/>
          <w:tab w:val="clear" w:pos="9072"/>
        </w:tabs>
        <w:ind w:left="1080"/>
        <w:jc w:val="both"/>
        <w:rPr>
          <w:i w:val="0"/>
          <w:sz w:val="22"/>
          <w:szCs w:val="22"/>
        </w:rPr>
      </w:pPr>
    </w:p>
    <w:p w14:paraId="16144352" w14:textId="77777777" w:rsidR="006A0F24" w:rsidRPr="00F81849" w:rsidRDefault="006A0F24" w:rsidP="006A0F24">
      <w:pPr>
        <w:pStyle w:val="Glava"/>
        <w:tabs>
          <w:tab w:val="clear" w:pos="4536"/>
          <w:tab w:val="clear" w:pos="9072"/>
        </w:tabs>
        <w:ind w:left="1080"/>
        <w:jc w:val="both"/>
        <w:rPr>
          <w:i w:val="0"/>
          <w:sz w:val="22"/>
          <w:szCs w:val="22"/>
        </w:rPr>
      </w:pPr>
    </w:p>
    <w:p w14:paraId="22677037" w14:textId="5F5F9FDF" w:rsidR="006A0F24" w:rsidRPr="00F81849" w:rsidRDefault="006A0F24" w:rsidP="00464F61">
      <w:pPr>
        <w:pStyle w:val="Glava"/>
        <w:tabs>
          <w:tab w:val="clear" w:pos="4536"/>
          <w:tab w:val="clear" w:pos="9072"/>
        </w:tabs>
        <w:ind w:left="1080"/>
        <w:jc w:val="both"/>
        <w:rPr>
          <w:i w:val="0"/>
          <w:sz w:val="22"/>
          <w:szCs w:val="22"/>
        </w:rPr>
      </w:pPr>
      <w:r w:rsidRPr="00AA3A4C">
        <w:rPr>
          <w:i w:val="0"/>
          <w:sz w:val="22"/>
          <w:szCs w:val="22"/>
        </w:rPr>
        <w:t>V zvezi z javnim naročilom »</w:t>
      </w:r>
      <w:r w:rsidR="00F01207">
        <w:rPr>
          <w:b/>
          <w:i w:val="0"/>
          <w:sz w:val="22"/>
          <w:szCs w:val="22"/>
        </w:rPr>
        <w:t>756021-200028 -</w:t>
      </w:r>
      <w:r w:rsidR="00F01207" w:rsidRPr="00F01207">
        <w:rPr>
          <w:b/>
          <w:i w:val="0"/>
          <w:sz w:val="32"/>
          <w:szCs w:val="32"/>
        </w:rPr>
        <w:t xml:space="preserve"> </w:t>
      </w:r>
      <w:r w:rsidR="00F01207" w:rsidRPr="00F01207">
        <w:rPr>
          <w:b/>
          <w:i w:val="0"/>
          <w:sz w:val="22"/>
          <w:szCs w:val="22"/>
        </w:rPr>
        <w:t>Dobava in vgradnja avtomatskih potopnih stebričkov in urbane opreme z notranjo ojačitvijo ter najvišjo varnostno stopnjo v Mestni občini Ljubljana</w:t>
      </w:r>
      <w:r w:rsidR="00F01207" w:rsidRPr="00A2470C">
        <w:rPr>
          <w:i w:val="0"/>
          <w:sz w:val="22"/>
          <w:szCs w:val="22"/>
        </w:rPr>
        <w:t>«</w:t>
      </w:r>
      <w:r w:rsidR="00464F61">
        <w:rPr>
          <w:i w:val="0"/>
          <w:sz w:val="22"/>
          <w:szCs w:val="22"/>
        </w:rPr>
        <w:t xml:space="preserve"> </w:t>
      </w:r>
      <w:r w:rsidRPr="00F81849">
        <w:rPr>
          <w:i w:val="0"/>
          <w:sz w:val="22"/>
          <w:szCs w:val="22"/>
        </w:rPr>
        <w:t xml:space="preserve"> izjavljamo, da nastopamo s podizvajalci in sicer v nadaljevanju navajamo udeležbe le-teh:</w:t>
      </w:r>
    </w:p>
    <w:p w14:paraId="7548B622" w14:textId="77777777" w:rsidR="006A0F24" w:rsidRPr="00F81849" w:rsidRDefault="006A0F24" w:rsidP="006A0F24">
      <w:pPr>
        <w:pStyle w:val="Glava"/>
        <w:tabs>
          <w:tab w:val="clear" w:pos="4536"/>
          <w:tab w:val="clear" w:pos="9072"/>
        </w:tabs>
        <w:ind w:left="1080"/>
        <w:jc w:val="both"/>
        <w:rPr>
          <w:i w:val="0"/>
          <w:sz w:val="22"/>
          <w:szCs w:val="22"/>
        </w:rPr>
      </w:pPr>
    </w:p>
    <w:p w14:paraId="0180337C"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143592A" w14:textId="77777777" w:rsidTr="00CE265D">
        <w:tc>
          <w:tcPr>
            <w:tcW w:w="1438" w:type="dxa"/>
            <w:gridSpan w:val="2"/>
          </w:tcPr>
          <w:p w14:paraId="2E43DC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7C770297"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7CAB43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7BC5F9C" w14:textId="77777777" w:rsidTr="00CE265D">
        <w:tc>
          <w:tcPr>
            <w:tcW w:w="720" w:type="dxa"/>
          </w:tcPr>
          <w:p w14:paraId="1FC08424"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379A116D"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2C9B4CDA"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5CE02142"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1D68C78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F7E9255" w14:textId="77777777" w:rsidTr="00CE265D">
        <w:tc>
          <w:tcPr>
            <w:tcW w:w="1438" w:type="dxa"/>
            <w:gridSpan w:val="2"/>
          </w:tcPr>
          <w:p w14:paraId="70ACD96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321C6C27"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076DEF3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5AF74E2" w14:textId="77777777" w:rsidTr="00CE265D">
        <w:tc>
          <w:tcPr>
            <w:tcW w:w="8887" w:type="dxa"/>
            <w:gridSpan w:val="11"/>
          </w:tcPr>
          <w:p w14:paraId="55C084B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8BB331F" w14:textId="77777777" w:rsidTr="00CE265D">
        <w:tc>
          <w:tcPr>
            <w:tcW w:w="1438" w:type="dxa"/>
            <w:gridSpan w:val="2"/>
          </w:tcPr>
          <w:p w14:paraId="740B5F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736554CA"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1172B5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69621AF" w14:textId="77777777" w:rsidTr="00CE265D">
        <w:tc>
          <w:tcPr>
            <w:tcW w:w="1438" w:type="dxa"/>
            <w:gridSpan w:val="2"/>
          </w:tcPr>
          <w:p w14:paraId="40A5122A"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17B6B04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37742A" w14:textId="77777777" w:rsidTr="00CE265D">
        <w:tc>
          <w:tcPr>
            <w:tcW w:w="1438" w:type="dxa"/>
            <w:gridSpan w:val="2"/>
          </w:tcPr>
          <w:p w14:paraId="58971A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37EA3255"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E99C70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5C7499A7" w14:textId="77777777" w:rsidR="006A0F24" w:rsidRPr="00994C93" w:rsidRDefault="006A0F24" w:rsidP="000A55F3">
            <w:pPr>
              <w:pStyle w:val="Glava"/>
              <w:tabs>
                <w:tab w:val="clear" w:pos="4536"/>
                <w:tab w:val="clear" w:pos="9072"/>
              </w:tabs>
              <w:jc w:val="both"/>
              <w:rPr>
                <w:i w:val="0"/>
                <w:sz w:val="22"/>
                <w:szCs w:val="22"/>
              </w:rPr>
            </w:pPr>
          </w:p>
        </w:tc>
      </w:tr>
    </w:tbl>
    <w:p w14:paraId="6A701039" w14:textId="77777777" w:rsidR="006A0F24" w:rsidRDefault="006A0F24" w:rsidP="006A0F24">
      <w:pPr>
        <w:pStyle w:val="Glava"/>
        <w:tabs>
          <w:tab w:val="clear" w:pos="4536"/>
          <w:tab w:val="clear" w:pos="9072"/>
        </w:tabs>
        <w:jc w:val="both"/>
        <w:rPr>
          <w:i w:val="0"/>
          <w:sz w:val="22"/>
          <w:szCs w:val="22"/>
        </w:rPr>
      </w:pPr>
    </w:p>
    <w:p w14:paraId="682B57E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07C618" w14:textId="77777777" w:rsidTr="00CE265D">
        <w:tc>
          <w:tcPr>
            <w:tcW w:w="1438" w:type="dxa"/>
            <w:gridSpan w:val="2"/>
          </w:tcPr>
          <w:p w14:paraId="61D881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49FB4E5C"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48F9ED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BE23271" w14:textId="77777777" w:rsidTr="00CE265D">
        <w:tc>
          <w:tcPr>
            <w:tcW w:w="720" w:type="dxa"/>
          </w:tcPr>
          <w:p w14:paraId="40474D4D"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0A6D60DD"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2129A241"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55425248"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6C5B769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E566C99" w14:textId="77777777" w:rsidTr="00CE265D">
        <w:tc>
          <w:tcPr>
            <w:tcW w:w="1438" w:type="dxa"/>
            <w:gridSpan w:val="2"/>
          </w:tcPr>
          <w:p w14:paraId="7FB5BE9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7A5D80C4"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7021DE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99C1F26" w14:textId="77777777" w:rsidTr="00CE265D">
        <w:tc>
          <w:tcPr>
            <w:tcW w:w="8887" w:type="dxa"/>
            <w:gridSpan w:val="11"/>
          </w:tcPr>
          <w:p w14:paraId="3490FF3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C736FC6" w14:textId="77777777" w:rsidTr="00CE265D">
        <w:tc>
          <w:tcPr>
            <w:tcW w:w="1438" w:type="dxa"/>
            <w:gridSpan w:val="2"/>
          </w:tcPr>
          <w:p w14:paraId="485DA6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4BCACFAE"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3E8E19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A1A8BB5" w14:textId="77777777" w:rsidTr="00CE265D">
        <w:tc>
          <w:tcPr>
            <w:tcW w:w="1438" w:type="dxa"/>
            <w:gridSpan w:val="2"/>
          </w:tcPr>
          <w:p w14:paraId="2393E9B4"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7C79721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3640937" w14:textId="77777777" w:rsidTr="00CE265D">
        <w:tc>
          <w:tcPr>
            <w:tcW w:w="1438" w:type="dxa"/>
            <w:gridSpan w:val="2"/>
          </w:tcPr>
          <w:p w14:paraId="476E97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78A9FC1F"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2C3A37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5074295F" w14:textId="77777777" w:rsidR="006A0F24" w:rsidRPr="00994C93" w:rsidRDefault="006A0F24" w:rsidP="000A55F3">
            <w:pPr>
              <w:pStyle w:val="Glava"/>
              <w:tabs>
                <w:tab w:val="clear" w:pos="4536"/>
                <w:tab w:val="clear" w:pos="9072"/>
              </w:tabs>
              <w:jc w:val="both"/>
              <w:rPr>
                <w:i w:val="0"/>
                <w:sz w:val="22"/>
                <w:szCs w:val="22"/>
              </w:rPr>
            </w:pPr>
          </w:p>
        </w:tc>
      </w:tr>
    </w:tbl>
    <w:p w14:paraId="7FC24570" w14:textId="77777777" w:rsidR="006A0F24" w:rsidRDefault="006A0F24" w:rsidP="006A0F24">
      <w:pPr>
        <w:pStyle w:val="Glava"/>
        <w:tabs>
          <w:tab w:val="clear" w:pos="4536"/>
          <w:tab w:val="clear" w:pos="9072"/>
        </w:tabs>
        <w:jc w:val="both"/>
        <w:rPr>
          <w:i w:val="0"/>
          <w:sz w:val="22"/>
          <w:szCs w:val="22"/>
        </w:rPr>
      </w:pPr>
    </w:p>
    <w:p w14:paraId="5AEEDE4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3293105" w14:textId="77777777" w:rsidTr="00CE265D">
        <w:tc>
          <w:tcPr>
            <w:tcW w:w="1438" w:type="dxa"/>
            <w:gridSpan w:val="2"/>
          </w:tcPr>
          <w:p w14:paraId="18D36A0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550" w:type="dxa"/>
            <w:gridSpan w:val="7"/>
            <w:tcBorders>
              <w:bottom w:val="single" w:sz="4" w:space="0" w:color="auto"/>
            </w:tcBorders>
          </w:tcPr>
          <w:p w14:paraId="01971C2F" w14:textId="77777777" w:rsidR="006A0F24" w:rsidRPr="00994C93" w:rsidRDefault="006A0F24" w:rsidP="000A55F3">
            <w:pPr>
              <w:pStyle w:val="Glava"/>
              <w:tabs>
                <w:tab w:val="clear" w:pos="4536"/>
                <w:tab w:val="clear" w:pos="9072"/>
              </w:tabs>
              <w:jc w:val="both"/>
              <w:rPr>
                <w:i w:val="0"/>
                <w:sz w:val="22"/>
                <w:szCs w:val="22"/>
              </w:rPr>
            </w:pPr>
          </w:p>
        </w:tc>
        <w:tc>
          <w:tcPr>
            <w:tcW w:w="899" w:type="dxa"/>
            <w:gridSpan w:val="2"/>
          </w:tcPr>
          <w:p w14:paraId="1D20ECC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C15EEA4" w14:textId="77777777" w:rsidTr="00CE265D">
        <w:tc>
          <w:tcPr>
            <w:tcW w:w="720" w:type="dxa"/>
          </w:tcPr>
          <w:p w14:paraId="2E4A42CE" w14:textId="77777777" w:rsidR="006A0F24" w:rsidRPr="00994C93" w:rsidRDefault="006A0F24" w:rsidP="000A55F3">
            <w:pPr>
              <w:pStyle w:val="Glava"/>
              <w:tabs>
                <w:tab w:val="clear" w:pos="4536"/>
                <w:tab w:val="clear" w:pos="9072"/>
              </w:tabs>
              <w:jc w:val="both"/>
              <w:rPr>
                <w:i w:val="0"/>
                <w:sz w:val="16"/>
                <w:szCs w:val="16"/>
              </w:rPr>
            </w:pPr>
          </w:p>
        </w:tc>
        <w:tc>
          <w:tcPr>
            <w:tcW w:w="6383" w:type="dxa"/>
            <w:gridSpan w:val="5"/>
          </w:tcPr>
          <w:p w14:paraId="71F19A95" w14:textId="77777777" w:rsidR="006A0F24" w:rsidRPr="00994C93" w:rsidRDefault="006A0F24" w:rsidP="000A55F3">
            <w:pPr>
              <w:pStyle w:val="Glava"/>
              <w:tabs>
                <w:tab w:val="clear" w:pos="4536"/>
                <w:tab w:val="clear" w:pos="9072"/>
              </w:tabs>
              <w:jc w:val="both"/>
              <w:rPr>
                <w:i w:val="0"/>
                <w:sz w:val="16"/>
                <w:szCs w:val="16"/>
              </w:rPr>
            </w:pPr>
          </w:p>
        </w:tc>
        <w:tc>
          <w:tcPr>
            <w:tcW w:w="357" w:type="dxa"/>
          </w:tcPr>
          <w:p w14:paraId="5CC44219" w14:textId="77777777" w:rsidR="006A0F24" w:rsidRPr="00994C93" w:rsidRDefault="006A0F24" w:rsidP="000A55F3">
            <w:pPr>
              <w:pStyle w:val="Glava"/>
              <w:tabs>
                <w:tab w:val="clear" w:pos="4536"/>
                <w:tab w:val="clear" w:pos="9072"/>
              </w:tabs>
              <w:jc w:val="both"/>
              <w:rPr>
                <w:i w:val="0"/>
                <w:sz w:val="16"/>
                <w:szCs w:val="16"/>
              </w:rPr>
            </w:pPr>
          </w:p>
        </w:tc>
        <w:tc>
          <w:tcPr>
            <w:tcW w:w="708" w:type="dxa"/>
            <w:gridSpan w:val="3"/>
          </w:tcPr>
          <w:p w14:paraId="702893F8" w14:textId="77777777" w:rsidR="006A0F24" w:rsidRPr="00994C93" w:rsidRDefault="006A0F24" w:rsidP="000A55F3">
            <w:pPr>
              <w:pStyle w:val="Glava"/>
              <w:tabs>
                <w:tab w:val="clear" w:pos="4536"/>
                <w:tab w:val="clear" w:pos="9072"/>
              </w:tabs>
              <w:jc w:val="both"/>
              <w:rPr>
                <w:i w:val="0"/>
                <w:sz w:val="16"/>
                <w:szCs w:val="16"/>
              </w:rPr>
            </w:pPr>
          </w:p>
        </w:tc>
        <w:tc>
          <w:tcPr>
            <w:tcW w:w="719" w:type="dxa"/>
          </w:tcPr>
          <w:p w14:paraId="5FC1779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6E7A375" w14:textId="77777777" w:rsidTr="00CE265D">
        <w:tc>
          <w:tcPr>
            <w:tcW w:w="1438" w:type="dxa"/>
            <w:gridSpan w:val="2"/>
          </w:tcPr>
          <w:p w14:paraId="1070DD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198" w:type="dxa"/>
            <w:gridSpan w:val="6"/>
            <w:tcBorders>
              <w:bottom w:val="single" w:sz="4" w:space="0" w:color="auto"/>
            </w:tcBorders>
          </w:tcPr>
          <w:p w14:paraId="54DCFC89" w14:textId="77777777" w:rsidR="006A0F24" w:rsidRPr="00994C93" w:rsidRDefault="006A0F24" w:rsidP="000A55F3">
            <w:pPr>
              <w:pStyle w:val="Glava"/>
              <w:tabs>
                <w:tab w:val="clear" w:pos="4536"/>
                <w:tab w:val="clear" w:pos="9072"/>
              </w:tabs>
              <w:jc w:val="both"/>
              <w:rPr>
                <w:i w:val="0"/>
                <w:sz w:val="22"/>
                <w:szCs w:val="22"/>
              </w:rPr>
            </w:pPr>
          </w:p>
        </w:tc>
        <w:tc>
          <w:tcPr>
            <w:tcW w:w="1251" w:type="dxa"/>
            <w:gridSpan w:val="3"/>
          </w:tcPr>
          <w:p w14:paraId="3CD0F2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0A6DC04" w14:textId="77777777" w:rsidTr="00CE265D">
        <w:tc>
          <w:tcPr>
            <w:tcW w:w="8887" w:type="dxa"/>
            <w:gridSpan w:val="11"/>
          </w:tcPr>
          <w:p w14:paraId="6F7683B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067408" w14:textId="77777777" w:rsidTr="00CE265D">
        <w:tc>
          <w:tcPr>
            <w:tcW w:w="1438" w:type="dxa"/>
            <w:gridSpan w:val="2"/>
          </w:tcPr>
          <w:p w14:paraId="0E1D25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23" w:type="dxa"/>
            <w:gridSpan w:val="2"/>
            <w:tcBorders>
              <w:bottom w:val="single" w:sz="4" w:space="0" w:color="auto"/>
            </w:tcBorders>
          </w:tcPr>
          <w:p w14:paraId="0F21EFC2" w14:textId="77777777" w:rsidR="006A0F24" w:rsidRPr="00994C93" w:rsidRDefault="006A0F24" w:rsidP="000A55F3">
            <w:pPr>
              <w:pStyle w:val="Glava"/>
              <w:tabs>
                <w:tab w:val="clear" w:pos="4536"/>
                <w:tab w:val="clear" w:pos="9072"/>
              </w:tabs>
              <w:jc w:val="both"/>
              <w:rPr>
                <w:i w:val="0"/>
                <w:sz w:val="22"/>
                <w:szCs w:val="22"/>
              </w:rPr>
            </w:pPr>
          </w:p>
        </w:tc>
        <w:tc>
          <w:tcPr>
            <w:tcW w:w="3726" w:type="dxa"/>
            <w:gridSpan w:val="7"/>
          </w:tcPr>
          <w:p w14:paraId="23F7AF2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E7E3EFF" w14:textId="77777777" w:rsidTr="00CE265D">
        <w:tc>
          <w:tcPr>
            <w:tcW w:w="1438" w:type="dxa"/>
            <w:gridSpan w:val="2"/>
          </w:tcPr>
          <w:p w14:paraId="429E3817" w14:textId="77777777" w:rsidR="006A0F24" w:rsidRPr="00994C93" w:rsidRDefault="006A0F24" w:rsidP="000A55F3">
            <w:pPr>
              <w:pStyle w:val="Glava"/>
              <w:tabs>
                <w:tab w:val="clear" w:pos="4536"/>
                <w:tab w:val="clear" w:pos="9072"/>
              </w:tabs>
              <w:jc w:val="both"/>
              <w:rPr>
                <w:i w:val="0"/>
                <w:sz w:val="22"/>
                <w:szCs w:val="22"/>
              </w:rPr>
            </w:pPr>
          </w:p>
        </w:tc>
        <w:tc>
          <w:tcPr>
            <w:tcW w:w="7449" w:type="dxa"/>
            <w:gridSpan w:val="9"/>
          </w:tcPr>
          <w:p w14:paraId="4ADA947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F8A10B1" w14:textId="77777777" w:rsidTr="00CE265D">
        <w:tc>
          <w:tcPr>
            <w:tcW w:w="1438" w:type="dxa"/>
            <w:gridSpan w:val="2"/>
          </w:tcPr>
          <w:p w14:paraId="0C43851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52" w:type="dxa"/>
            <w:tcBorders>
              <w:bottom w:val="single" w:sz="4" w:space="0" w:color="auto"/>
            </w:tcBorders>
          </w:tcPr>
          <w:p w14:paraId="1555B600" w14:textId="77777777" w:rsidR="006A0F24" w:rsidRPr="00994C93" w:rsidRDefault="006A0F24" w:rsidP="000A55F3">
            <w:pPr>
              <w:pStyle w:val="Glava"/>
              <w:tabs>
                <w:tab w:val="clear" w:pos="4536"/>
                <w:tab w:val="clear" w:pos="9072"/>
              </w:tabs>
              <w:jc w:val="both"/>
              <w:rPr>
                <w:i w:val="0"/>
                <w:sz w:val="22"/>
                <w:szCs w:val="22"/>
              </w:rPr>
            </w:pPr>
          </w:p>
        </w:tc>
        <w:tc>
          <w:tcPr>
            <w:tcW w:w="2757" w:type="dxa"/>
            <w:gridSpan w:val="2"/>
          </w:tcPr>
          <w:p w14:paraId="1433CE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40" w:type="dxa"/>
            <w:gridSpan w:val="6"/>
            <w:tcBorders>
              <w:bottom w:val="single" w:sz="4" w:space="0" w:color="auto"/>
            </w:tcBorders>
          </w:tcPr>
          <w:p w14:paraId="2273CCF1" w14:textId="77777777" w:rsidR="006A0F24" w:rsidRPr="00994C93" w:rsidRDefault="006A0F24" w:rsidP="000A55F3">
            <w:pPr>
              <w:pStyle w:val="Glava"/>
              <w:tabs>
                <w:tab w:val="clear" w:pos="4536"/>
                <w:tab w:val="clear" w:pos="9072"/>
              </w:tabs>
              <w:jc w:val="both"/>
              <w:rPr>
                <w:i w:val="0"/>
                <w:sz w:val="22"/>
                <w:szCs w:val="22"/>
              </w:rPr>
            </w:pPr>
          </w:p>
        </w:tc>
      </w:tr>
    </w:tbl>
    <w:p w14:paraId="7EAF39A7" w14:textId="77777777" w:rsidR="006A0F24" w:rsidRDefault="006A0F24" w:rsidP="006A0F24">
      <w:pPr>
        <w:pStyle w:val="Glava"/>
        <w:tabs>
          <w:tab w:val="clear" w:pos="4536"/>
          <w:tab w:val="clear" w:pos="9072"/>
        </w:tabs>
        <w:jc w:val="both"/>
        <w:rPr>
          <w:i w:val="0"/>
          <w:sz w:val="22"/>
          <w:szCs w:val="22"/>
        </w:rPr>
      </w:pPr>
    </w:p>
    <w:p w14:paraId="2343B654" w14:textId="77777777" w:rsidR="006A0F24" w:rsidRDefault="006A0F24" w:rsidP="006A0F24">
      <w:pPr>
        <w:pStyle w:val="Glava"/>
        <w:tabs>
          <w:tab w:val="clear" w:pos="4536"/>
          <w:tab w:val="clear" w:pos="9072"/>
        </w:tabs>
        <w:jc w:val="both"/>
        <w:rPr>
          <w:i w:val="0"/>
          <w:sz w:val="22"/>
          <w:szCs w:val="22"/>
        </w:rPr>
      </w:pPr>
    </w:p>
    <w:p w14:paraId="77B67553"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14852B8C" w14:textId="77777777" w:rsidTr="00690B44">
        <w:tc>
          <w:tcPr>
            <w:tcW w:w="1528" w:type="dxa"/>
          </w:tcPr>
          <w:p w14:paraId="2DBFF5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4A59D8"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76577A8"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AAC26BF"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2957488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01E66DC" w14:textId="77777777" w:rsidTr="00690B44">
        <w:tc>
          <w:tcPr>
            <w:tcW w:w="1528" w:type="dxa"/>
          </w:tcPr>
          <w:p w14:paraId="53E4538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966432D"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632C1852"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2DADEF1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04BADF8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96DA35" w14:textId="77777777" w:rsidTr="00690B44">
        <w:tc>
          <w:tcPr>
            <w:tcW w:w="1528" w:type="dxa"/>
          </w:tcPr>
          <w:p w14:paraId="795CC27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69D2013"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E478CF"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4BFB531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3AECA63" w14:textId="77777777" w:rsidR="006A0F24" w:rsidRPr="00994C93" w:rsidRDefault="006A0F24" w:rsidP="000A55F3">
            <w:pPr>
              <w:pStyle w:val="Glava"/>
              <w:tabs>
                <w:tab w:val="clear" w:pos="4536"/>
                <w:tab w:val="clear" w:pos="9072"/>
              </w:tabs>
              <w:jc w:val="both"/>
              <w:rPr>
                <w:i w:val="0"/>
                <w:sz w:val="22"/>
                <w:szCs w:val="22"/>
              </w:rPr>
            </w:pPr>
          </w:p>
        </w:tc>
      </w:tr>
    </w:tbl>
    <w:p w14:paraId="2D3DFD78" w14:textId="77777777" w:rsidR="006A0F24" w:rsidRPr="00F81849" w:rsidRDefault="006A0F24" w:rsidP="006A0F24">
      <w:pPr>
        <w:pStyle w:val="Glava"/>
        <w:tabs>
          <w:tab w:val="clear" w:pos="4536"/>
          <w:tab w:val="clear" w:pos="9072"/>
        </w:tabs>
        <w:jc w:val="both"/>
        <w:rPr>
          <w:i w:val="0"/>
          <w:sz w:val="22"/>
          <w:szCs w:val="22"/>
        </w:rPr>
      </w:pPr>
    </w:p>
    <w:p w14:paraId="3E31B2BF" w14:textId="77777777" w:rsidR="006A0F24" w:rsidRPr="00F81849" w:rsidRDefault="006A0F24" w:rsidP="006A0F24">
      <w:pPr>
        <w:pStyle w:val="Glava"/>
        <w:tabs>
          <w:tab w:val="clear" w:pos="4536"/>
          <w:tab w:val="clear" w:pos="9072"/>
        </w:tabs>
        <w:jc w:val="both"/>
        <w:rPr>
          <w:i w:val="0"/>
          <w:sz w:val="22"/>
          <w:szCs w:val="22"/>
        </w:rPr>
      </w:pPr>
    </w:p>
    <w:p w14:paraId="13A30E2D"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1637E14" w14:textId="77777777" w:rsidR="006A0F24" w:rsidRDefault="006A0F24" w:rsidP="006A0F24">
      <w:pPr>
        <w:pStyle w:val="Glava"/>
        <w:tabs>
          <w:tab w:val="clear" w:pos="4536"/>
          <w:tab w:val="clear" w:pos="9072"/>
        </w:tabs>
        <w:ind w:left="1080"/>
        <w:jc w:val="both"/>
        <w:rPr>
          <w:i w:val="0"/>
          <w:sz w:val="22"/>
          <w:szCs w:val="22"/>
        </w:rPr>
      </w:pPr>
    </w:p>
    <w:p w14:paraId="10E8CC24" w14:textId="77777777" w:rsidR="00F00073" w:rsidRDefault="00F00073" w:rsidP="006A0F24">
      <w:pPr>
        <w:pStyle w:val="Glava"/>
        <w:tabs>
          <w:tab w:val="clear" w:pos="4536"/>
          <w:tab w:val="clear" w:pos="9072"/>
        </w:tabs>
        <w:ind w:left="1080"/>
        <w:jc w:val="both"/>
        <w:rPr>
          <w:i w:val="0"/>
          <w:sz w:val="22"/>
          <w:szCs w:val="22"/>
        </w:rPr>
      </w:pPr>
    </w:p>
    <w:p w14:paraId="4DEC32C1" w14:textId="77777777" w:rsidR="00B652AC" w:rsidRDefault="00B652AC" w:rsidP="00B652AC">
      <w:pPr>
        <w:ind w:left="1080"/>
        <w:jc w:val="center"/>
        <w:rPr>
          <w:i w:val="0"/>
          <w:sz w:val="22"/>
          <w:szCs w:val="22"/>
        </w:rPr>
      </w:pPr>
    </w:p>
    <w:p w14:paraId="0EBBAD96" w14:textId="77777777" w:rsidR="00496763" w:rsidRDefault="00496763" w:rsidP="00FB2342">
      <w:pPr>
        <w:ind w:left="1080"/>
        <w:jc w:val="right"/>
        <w:rPr>
          <w:b/>
          <w:i w:val="0"/>
          <w:sz w:val="22"/>
          <w:szCs w:val="22"/>
        </w:rPr>
      </w:pPr>
    </w:p>
    <w:p w14:paraId="0F540789" w14:textId="77777777" w:rsidR="00CE265D" w:rsidRDefault="00CE265D">
      <w:pPr>
        <w:rPr>
          <w:b/>
          <w:i w:val="0"/>
          <w:sz w:val="22"/>
          <w:szCs w:val="22"/>
        </w:rPr>
      </w:pPr>
      <w:r>
        <w:rPr>
          <w:b/>
          <w:i w:val="0"/>
          <w:sz w:val="22"/>
          <w:szCs w:val="22"/>
        </w:rPr>
        <w:br w:type="page"/>
      </w:r>
    </w:p>
    <w:p w14:paraId="58016B19" w14:textId="77777777" w:rsidR="003A5273" w:rsidRDefault="003A5273" w:rsidP="00FB2342">
      <w:pPr>
        <w:ind w:left="1080"/>
        <w:jc w:val="right"/>
        <w:rPr>
          <w:b/>
          <w:i w:val="0"/>
          <w:sz w:val="22"/>
          <w:szCs w:val="22"/>
        </w:rPr>
      </w:pPr>
    </w:p>
    <w:p w14:paraId="608A4E6A" w14:textId="77777777" w:rsidR="003A5273" w:rsidRDefault="003A5273" w:rsidP="00FB2342">
      <w:pPr>
        <w:ind w:left="1080"/>
        <w:jc w:val="right"/>
        <w:rPr>
          <w:b/>
          <w:i w:val="0"/>
          <w:sz w:val="22"/>
          <w:szCs w:val="22"/>
        </w:rPr>
      </w:pPr>
    </w:p>
    <w:p w14:paraId="54743CEC" w14:textId="77777777" w:rsidR="003A5273" w:rsidRDefault="003A5273" w:rsidP="00FB2342">
      <w:pPr>
        <w:ind w:left="1080"/>
        <w:jc w:val="right"/>
        <w:rPr>
          <w:b/>
          <w:i w:val="0"/>
          <w:sz w:val="22"/>
          <w:szCs w:val="22"/>
        </w:rPr>
      </w:pPr>
    </w:p>
    <w:p w14:paraId="0A203065" w14:textId="77777777" w:rsidR="003A5273" w:rsidRDefault="003A5273" w:rsidP="00FB2342">
      <w:pPr>
        <w:ind w:left="1080"/>
        <w:jc w:val="right"/>
        <w:rPr>
          <w:b/>
          <w:i w:val="0"/>
          <w:sz w:val="22"/>
          <w:szCs w:val="22"/>
        </w:rPr>
      </w:pPr>
    </w:p>
    <w:p w14:paraId="50FF07A4" w14:textId="4C350BEE" w:rsidR="006761A9" w:rsidRPr="00FB2342" w:rsidRDefault="00FB2342" w:rsidP="00FB2342">
      <w:pPr>
        <w:ind w:left="1080"/>
        <w:jc w:val="right"/>
        <w:rPr>
          <w:b/>
          <w:i w:val="0"/>
          <w:sz w:val="22"/>
          <w:szCs w:val="22"/>
        </w:rPr>
      </w:pPr>
      <w:r w:rsidRPr="00FB2342">
        <w:rPr>
          <w:b/>
          <w:i w:val="0"/>
          <w:sz w:val="22"/>
          <w:szCs w:val="22"/>
        </w:rPr>
        <w:t xml:space="preserve">PRILOGA </w:t>
      </w:r>
      <w:r w:rsidR="003A5273">
        <w:rPr>
          <w:b/>
          <w:i w:val="0"/>
          <w:sz w:val="22"/>
          <w:szCs w:val="22"/>
        </w:rPr>
        <w:t>7/1</w:t>
      </w:r>
    </w:p>
    <w:p w14:paraId="62D5089A" w14:textId="77777777" w:rsidR="006761A9" w:rsidRDefault="006761A9" w:rsidP="00B652AC">
      <w:pPr>
        <w:ind w:left="1080"/>
        <w:jc w:val="center"/>
        <w:rPr>
          <w:i w:val="0"/>
          <w:sz w:val="22"/>
          <w:szCs w:val="22"/>
        </w:rPr>
      </w:pPr>
    </w:p>
    <w:p w14:paraId="21B7D69C" w14:textId="77777777" w:rsidR="00CA763F" w:rsidRDefault="00CA763F" w:rsidP="00B652AC">
      <w:pPr>
        <w:ind w:left="1080"/>
        <w:jc w:val="center"/>
        <w:rPr>
          <w:i w:val="0"/>
          <w:sz w:val="22"/>
          <w:szCs w:val="22"/>
        </w:rPr>
      </w:pPr>
    </w:p>
    <w:p w14:paraId="24B0F045" w14:textId="77777777" w:rsidR="00B652AC" w:rsidRDefault="00B652AC" w:rsidP="00B652AC">
      <w:pPr>
        <w:ind w:left="1080"/>
        <w:jc w:val="center"/>
        <w:rPr>
          <w:i w:val="0"/>
          <w:sz w:val="22"/>
          <w:szCs w:val="22"/>
        </w:rPr>
      </w:pPr>
    </w:p>
    <w:p w14:paraId="32FE597D" w14:textId="77777777" w:rsidR="00FB2342" w:rsidRDefault="00FB2342" w:rsidP="00B652AC">
      <w:pPr>
        <w:ind w:left="1080"/>
        <w:jc w:val="center"/>
        <w:rPr>
          <w:i w:val="0"/>
          <w:sz w:val="22"/>
          <w:szCs w:val="22"/>
        </w:rPr>
      </w:pPr>
    </w:p>
    <w:p w14:paraId="62BBE2C1" w14:textId="77777777" w:rsidR="00FB2342" w:rsidRPr="001F1894" w:rsidRDefault="00FB2342" w:rsidP="00B652AC">
      <w:pPr>
        <w:ind w:left="1080"/>
        <w:jc w:val="center"/>
        <w:rPr>
          <w:i w:val="0"/>
          <w:sz w:val="22"/>
          <w:szCs w:val="22"/>
        </w:rPr>
      </w:pPr>
    </w:p>
    <w:p w14:paraId="5CF6F7DA"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98F5C10" w14:textId="77777777" w:rsidR="00B652AC" w:rsidRPr="001F1894" w:rsidRDefault="00B652AC" w:rsidP="00B652AC">
      <w:pPr>
        <w:ind w:left="1080"/>
        <w:rPr>
          <w:i w:val="0"/>
          <w:sz w:val="22"/>
          <w:szCs w:val="22"/>
        </w:rPr>
      </w:pPr>
    </w:p>
    <w:p w14:paraId="5BCB7A92" w14:textId="77777777" w:rsidR="00B652AC" w:rsidRPr="001F1894" w:rsidRDefault="00B652AC" w:rsidP="00B652AC">
      <w:pPr>
        <w:ind w:left="1080"/>
        <w:rPr>
          <w:i w:val="0"/>
          <w:sz w:val="22"/>
          <w:szCs w:val="22"/>
        </w:rPr>
      </w:pPr>
    </w:p>
    <w:p w14:paraId="282A2C0D" w14:textId="339A5C04"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64F61">
        <w:rPr>
          <w:b/>
          <w:i w:val="0"/>
          <w:sz w:val="22"/>
          <w:szCs w:val="22"/>
        </w:rPr>
        <w:t>756021-200028 -</w:t>
      </w:r>
      <w:r w:rsidR="00464F61" w:rsidRPr="00F01207">
        <w:rPr>
          <w:b/>
          <w:i w:val="0"/>
          <w:sz w:val="32"/>
          <w:szCs w:val="32"/>
        </w:rPr>
        <w:t xml:space="preserve"> </w:t>
      </w:r>
      <w:r w:rsidR="00464F61" w:rsidRPr="00F01207">
        <w:rPr>
          <w:b/>
          <w:i w:val="0"/>
          <w:sz w:val="22"/>
          <w:szCs w:val="22"/>
        </w:rPr>
        <w:t>Dobava in vgradnja avtomatskih potopnih stebričkov in urbane opreme z notranjo ojačitvijo ter najvišjo varnostno stopnjo v Mestni občini Ljubljana</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74E8AF9C" w14:textId="77777777" w:rsidR="00621E00" w:rsidRDefault="00621E00" w:rsidP="006761A9">
      <w:pPr>
        <w:pStyle w:val="Glava"/>
        <w:tabs>
          <w:tab w:val="clear" w:pos="4536"/>
          <w:tab w:val="clear" w:pos="9072"/>
        </w:tabs>
        <w:ind w:left="1080"/>
        <w:jc w:val="both"/>
        <w:rPr>
          <w:i w:val="0"/>
          <w:sz w:val="22"/>
          <w:szCs w:val="22"/>
        </w:rPr>
      </w:pPr>
    </w:p>
    <w:p w14:paraId="1DA5D90D"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E84986B" w14:textId="77777777" w:rsidR="00621E00" w:rsidRDefault="00621E00" w:rsidP="006761A9">
      <w:pPr>
        <w:pStyle w:val="Glava"/>
        <w:tabs>
          <w:tab w:val="clear" w:pos="4536"/>
          <w:tab w:val="clear" w:pos="9072"/>
        </w:tabs>
        <w:ind w:left="1080"/>
        <w:jc w:val="both"/>
        <w:rPr>
          <w:i w:val="0"/>
          <w:sz w:val="22"/>
          <w:szCs w:val="22"/>
        </w:rPr>
      </w:pPr>
    </w:p>
    <w:p w14:paraId="3FD832C3"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64204046" w14:textId="77777777" w:rsidR="00B652AC" w:rsidRDefault="00B652AC" w:rsidP="00B652AC">
      <w:pPr>
        <w:jc w:val="right"/>
        <w:rPr>
          <w:b/>
          <w:i w:val="0"/>
          <w:sz w:val="22"/>
          <w:szCs w:val="22"/>
        </w:rPr>
      </w:pPr>
    </w:p>
    <w:p w14:paraId="444EAAAD" w14:textId="77777777" w:rsidR="00B652AC" w:rsidRDefault="00B652AC" w:rsidP="00B652AC">
      <w:pPr>
        <w:jc w:val="right"/>
        <w:rPr>
          <w:b/>
          <w:i w:val="0"/>
          <w:sz w:val="22"/>
          <w:szCs w:val="22"/>
        </w:rPr>
      </w:pPr>
    </w:p>
    <w:p w14:paraId="18F6823F" w14:textId="77777777" w:rsidR="00B652AC" w:rsidRPr="001F1894" w:rsidRDefault="00B652AC" w:rsidP="00B652AC">
      <w:pPr>
        <w:jc w:val="right"/>
        <w:rPr>
          <w:b/>
          <w:i w:val="0"/>
          <w:sz w:val="22"/>
          <w:szCs w:val="22"/>
        </w:rPr>
      </w:pPr>
    </w:p>
    <w:p w14:paraId="43EF64B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1F83C77" w14:textId="77777777" w:rsidR="009A1150" w:rsidRDefault="009A1150" w:rsidP="006761A9">
      <w:pPr>
        <w:ind w:left="1080"/>
        <w:jc w:val="both"/>
        <w:rPr>
          <w:i w:val="0"/>
          <w:sz w:val="22"/>
          <w:szCs w:val="22"/>
        </w:rPr>
      </w:pPr>
    </w:p>
    <w:p w14:paraId="3B34759A" w14:textId="77777777" w:rsidR="009A1150" w:rsidRDefault="009A1150" w:rsidP="006761A9">
      <w:pPr>
        <w:ind w:left="1080"/>
        <w:jc w:val="both"/>
        <w:rPr>
          <w:i w:val="0"/>
          <w:sz w:val="22"/>
          <w:szCs w:val="22"/>
        </w:rPr>
      </w:pPr>
    </w:p>
    <w:p w14:paraId="66905CA6" w14:textId="77777777" w:rsidR="009A1150" w:rsidRDefault="009A1150" w:rsidP="006761A9">
      <w:pPr>
        <w:ind w:left="1080"/>
        <w:jc w:val="both"/>
        <w:rPr>
          <w:i w:val="0"/>
          <w:sz w:val="22"/>
          <w:szCs w:val="22"/>
        </w:rPr>
      </w:pPr>
    </w:p>
    <w:p w14:paraId="4B3F45FD" w14:textId="77777777" w:rsidR="009A1150" w:rsidRDefault="009A1150" w:rsidP="006761A9">
      <w:pPr>
        <w:ind w:left="1080"/>
        <w:jc w:val="both"/>
        <w:rPr>
          <w:i w:val="0"/>
          <w:sz w:val="22"/>
          <w:szCs w:val="22"/>
        </w:rPr>
      </w:pPr>
    </w:p>
    <w:p w14:paraId="556CD426" w14:textId="77777777" w:rsidR="009A1150" w:rsidRDefault="009A1150" w:rsidP="006761A9">
      <w:pPr>
        <w:ind w:left="1080"/>
        <w:jc w:val="both"/>
        <w:rPr>
          <w:i w:val="0"/>
          <w:sz w:val="22"/>
          <w:szCs w:val="22"/>
        </w:rPr>
      </w:pPr>
    </w:p>
    <w:p w14:paraId="4B139C75" w14:textId="77777777" w:rsidR="009A1150" w:rsidRDefault="009A1150" w:rsidP="006761A9">
      <w:pPr>
        <w:ind w:left="1080"/>
        <w:jc w:val="both"/>
        <w:rPr>
          <w:i w:val="0"/>
          <w:sz w:val="22"/>
          <w:szCs w:val="22"/>
        </w:rPr>
      </w:pPr>
    </w:p>
    <w:p w14:paraId="4A660880" w14:textId="77777777" w:rsidR="009A1150" w:rsidRDefault="009A1150" w:rsidP="006761A9">
      <w:pPr>
        <w:ind w:left="1080"/>
        <w:jc w:val="both"/>
        <w:rPr>
          <w:i w:val="0"/>
          <w:sz w:val="22"/>
          <w:szCs w:val="22"/>
        </w:rPr>
      </w:pPr>
    </w:p>
    <w:p w14:paraId="4760E1BA" w14:textId="77777777" w:rsidR="009A1150" w:rsidRDefault="009A1150" w:rsidP="006761A9">
      <w:pPr>
        <w:ind w:left="1080"/>
        <w:jc w:val="both"/>
        <w:rPr>
          <w:i w:val="0"/>
          <w:sz w:val="22"/>
          <w:szCs w:val="22"/>
        </w:rPr>
      </w:pPr>
    </w:p>
    <w:p w14:paraId="6AC0847E" w14:textId="77777777" w:rsidR="009A1150" w:rsidRDefault="009A1150" w:rsidP="006761A9">
      <w:pPr>
        <w:ind w:left="1080"/>
        <w:jc w:val="both"/>
        <w:rPr>
          <w:i w:val="0"/>
          <w:sz w:val="22"/>
          <w:szCs w:val="22"/>
        </w:rPr>
      </w:pPr>
    </w:p>
    <w:p w14:paraId="76A7D380" w14:textId="77777777" w:rsidR="009A1150" w:rsidRDefault="009A1150" w:rsidP="006761A9">
      <w:pPr>
        <w:ind w:left="1080"/>
        <w:jc w:val="both"/>
        <w:rPr>
          <w:i w:val="0"/>
          <w:sz w:val="22"/>
          <w:szCs w:val="22"/>
        </w:rPr>
      </w:pPr>
    </w:p>
    <w:p w14:paraId="27737FA5" w14:textId="77777777" w:rsidR="009A1150" w:rsidRDefault="009A1150" w:rsidP="006761A9">
      <w:pPr>
        <w:ind w:left="1080"/>
        <w:jc w:val="both"/>
        <w:rPr>
          <w:i w:val="0"/>
          <w:sz w:val="22"/>
          <w:szCs w:val="22"/>
        </w:rPr>
      </w:pPr>
    </w:p>
    <w:p w14:paraId="14F4ACBE" w14:textId="77777777" w:rsidR="009A1150" w:rsidRDefault="009A1150" w:rsidP="006761A9">
      <w:pPr>
        <w:ind w:left="1080"/>
        <w:jc w:val="both"/>
        <w:rPr>
          <w:i w:val="0"/>
          <w:sz w:val="22"/>
          <w:szCs w:val="22"/>
        </w:rPr>
      </w:pPr>
    </w:p>
    <w:p w14:paraId="0993B9A9" w14:textId="77777777" w:rsidR="009A1150" w:rsidRDefault="009A1150" w:rsidP="006761A9">
      <w:pPr>
        <w:ind w:left="1080"/>
        <w:jc w:val="both"/>
        <w:rPr>
          <w:i w:val="0"/>
          <w:sz w:val="22"/>
          <w:szCs w:val="22"/>
        </w:rPr>
      </w:pPr>
    </w:p>
    <w:p w14:paraId="03464A8F" w14:textId="77777777" w:rsidR="006761A9" w:rsidRDefault="006761A9">
      <w:pPr>
        <w:rPr>
          <w:b/>
          <w:i w:val="0"/>
          <w:sz w:val="22"/>
          <w:szCs w:val="22"/>
        </w:rPr>
      </w:pPr>
      <w:r>
        <w:rPr>
          <w:b/>
          <w:i w:val="0"/>
          <w:sz w:val="22"/>
          <w:szCs w:val="22"/>
        </w:rPr>
        <w:br w:type="page"/>
      </w:r>
    </w:p>
    <w:p w14:paraId="61A50332" w14:textId="77777777" w:rsidR="003A5273" w:rsidRDefault="003A5273" w:rsidP="00FF47F1">
      <w:pPr>
        <w:jc w:val="right"/>
        <w:rPr>
          <w:b/>
          <w:i w:val="0"/>
          <w:sz w:val="22"/>
          <w:szCs w:val="22"/>
        </w:rPr>
      </w:pPr>
    </w:p>
    <w:p w14:paraId="3585DA27" w14:textId="77777777" w:rsidR="003A5273" w:rsidRDefault="003A5273" w:rsidP="00FF47F1">
      <w:pPr>
        <w:jc w:val="right"/>
        <w:rPr>
          <w:b/>
          <w:i w:val="0"/>
          <w:sz w:val="22"/>
          <w:szCs w:val="22"/>
        </w:rPr>
      </w:pPr>
    </w:p>
    <w:p w14:paraId="31C19B44" w14:textId="77777777" w:rsidR="003A5273" w:rsidRDefault="003A5273" w:rsidP="00FF47F1">
      <w:pPr>
        <w:jc w:val="right"/>
        <w:rPr>
          <w:b/>
          <w:i w:val="0"/>
          <w:sz w:val="22"/>
          <w:szCs w:val="22"/>
        </w:rPr>
      </w:pPr>
    </w:p>
    <w:p w14:paraId="0311FF4F" w14:textId="77777777" w:rsidR="003A5273" w:rsidRDefault="003A5273" w:rsidP="00FF47F1">
      <w:pPr>
        <w:jc w:val="right"/>
        <w:rPr>
          <w:b/>
          <w:i w:val="0"/>
          <w:sz w:val="22"/>
          <w:szCs w:val="22"/>
        </w:rPr>
      </w:pPr>
    </w:p>
    <w:p w14:paraId="3AA71256" w14:textId="2FF30E4D" w:rsidR="00FF47F1" w:rsidRPr="001F1894" w:rsidRDefault="00FF47F1" w:rsidP="00FF47F1">
      <w:pPr>
        <w:jc w:val="right"/>
        <w:rPr>
          <w:b/>
          <w:i w:val="0"/>
          <w:sz w:val="22"/>
          <w:szCs w:val="22"/>
        </w:rPr>
      </w:pPr>
      <w:r>
        <w:rPr>
          <w:b/>
          <w:i w:val="0"/>
          <w:sz w:val="22"/>
          <w:szCs w:val="22"/>
        </w:rPr>
        <w:t xml:space="preserve">PRILOGA </w:t>
      </w:r>
      <w:r w:rsidR="003A5273">
        <w:rPr>
          <w:b/>
          <w:i w:val="0"/>
          <w:sz w:val="22"/>
          <w:szCs w:val="22"/>
        </w:rPr>
        <w:t>7/2</w:t>
      </w:r>
    </w:p>
    <w:p w14:paraId="36774489" w14:textId="77777777" w:rsidR="00FF47F1" w:rsidRPr="001F1894" w:rsidRDefault="00FF47F1" w:rsidP="00FF47F1">
      <w:pPr>
        <w:jc w:val="both"/>
        <w:rPr>
          <w:i w:val="0"/>
          <w:sz w:val="22"/>
          <w:szCs w:val="22"/>
        </w:rPr>
      </w:pPr>
    </w:p>
    <w:p w14:paraId="78B94560" w14:textId="77777777" w:rsidR="00FF47F1" w:rsidRDefault="00FF47F1" w:rsidP="00FF47F1">
      <w:pPr>
        <w:ind w:left="1080"/>
        <w:jc w:val="both"/>
        <w:rPr>
          <w:i w:val="0"/>
          <w:sz w:val="22"/>
          <w:szCs w:val="22"/>
        </w:rPr>
      </w:pPr>
    </w:p>
    <w:p w14:paraId="5C9272DA" w14:textId="77777777" w:rsidR="00FF47F1" w:rsidRPr="001F1894" w:rsidRDefault="00FF47F1" w:rsidP="00FF47F1">
      <w:pPr>
        <w:ind w:left="1080"/>
        <w:jc w:val="both"/>
        <w:rPr>
          <w:i w:val="0"/>
          <w:sz w:val="22"/>
          <w:szCs w:val="22"/>
        </w:rPr>
      </w:pPr>
    </w:p>
    <w:p w14:paraId="794D0A15"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B88AF42" w14:textId="77777777" w:rsidR="00FF47F1" w:rsidRPr="001F1894" w:rsidRDefault="00FF47F1" w:rsidP="00FF47F1">
      <w:pPr>
        <w:ind w:left="1080"/>
        <w:jc w:val="both"/>
        <w:rPr>
          <w:i w:val="0"/>
          <w:sz w:val="22"/>
          <w:szCs w:val="22"/>
        </w:rPr>
      </w:pPr>
    </w:p>
    <w:p w14:paraId="65B8328B" w14:textId="77777777" w:rsidR="00FF47F1" w:rsidRPr="001F1894" w:rsidRDefault="00FF47F1" w:rsidP="00FF47F1">
      <w:pPr>
        <w:ind w:left="1080"/>
        <w:jc w:val="both"/>
        <w:rPr>
          <w:i w:val="0"/>
          <w:sz w:val="22"/>
          <w:szCs w:val="22"/>
        </w:rPr>
      </w:pPr>
    </w:p>
    <w:p w14:paraId="6677E7D8" w14:textId="77777777" w:rsidR="00FF47F1" w:rsidRPr="001F1894" w:rsidRDefault="00FF47F1" w:rsidP="00FF47F1">
      <w:pPr>
        <w:ind w:left="1080"/>
        <w:jc w:val="right"/>
        <w:rPr>
          <w:i w:val="0"/>
          <w:sz w:val="22"/>
          <w:szCs w:val="22"/>
        </w:rPr>
      </w:pPr>
    </w:p>
    <w:p w14:paraId="21063225" w14:textId="77777777" w:rsidR="00FF47F1" w:rsidRPr="001F1894" w:rsidRDefault="00FF47F1" w:rsidP="00FF47F1">
      <w:pPr>
        <w:ind w:left="1080"/>
        <w:jc w:val="center"/>
        <w:rPr>
          <w:i w:val="0"/>
          <w:sz w:val="22"/>
          <w:szCs w:val="22"/>
        </w:rPr>
      </w:pPr>
    </w:p>
    <w:p w14:paraId="05BE85C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91E7F40" w14:textId="77777777" w:rsidR="00FF47F1" w:rsidRPr="001F1894" w:rsidRDefault="00FF47F1" w:rsidP="00FF47F1">
      <w:pPr>
        <w:ind w:left="1080"/>
        <w:rPr>
          <w:i w:val="0"/>
          <w:sz w:val="22"/>
          <w:szCs w:val="22"/>
        </w:rPr>
      </w:pPr>
    </w:p>
    <w:p w14:paraId="2204AC4B" w14:textId="77777777" w:rsidR="00FF47F1" w:rsidRPr="001F1894" w:rsidRDefault="00FF47F1" w:rsidP="00FF47F1">
      <w:pPr>
        <w:ind w:left="1080"/>
        <w:rPr>
          <w:i w:val="0"/>
          <w:sz w:val="22"/>
          <w:szCs w:val="22"/>
        </w:rPr>
      </w:pPr>
    </w:p>
    <w:p w14:paraId="28527E6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FC8285B" w14:textId="77777777" w:rsidR="00FF47F1" w:rsidRPr="001F1894" w:rsidRDefault="00FF47F1" w:rsidP="00FF47F1">
      <w:pPr>
        <w:ind w:left="1080"/>
        <w:rPr>
          <w:i w:val="0"/>
          <w:sz w:val="22"/>
          <w:szCs w:val="22"/>
        </w:rPr>
      </w:pPr>
    </w:p>
    <w:p w14:paraId="3CC11D53" w14:textId="77777777" w:rsidR="00FF47F1" w:rsidRPr="0035574B" w:rsidRDefault="00FF47F1" w:rsidP="00FF47F1">
      <w:pPr>
        <w:ind w:left="1080"/>
        <w:jc w:val="right"/>
        <w:rPr>
          <w:i w:val="0"/>
          <w:sz w:val="22"/>
          <w:szCs w:val="22"/>
        </w:rPr>
      </w:pPr>
    </w:p>
    <w:p w14:paraId="578ED324" w14:textId="77777777" w:rsidR="00FF47F1" w:rsidRPr="0079325B" w:rsidRDefault="00FF47F1" w:rsidP="00FF47F1">
      <w:pPr>
        <w:ind w:left="1080"/>
        <w:jc w:val="both"/>
        <w:rPr>
          <w:i w:val="0"/>
          <w:sz w:val="22"/>
          <w:szCs w:val="22"/>
        </w:rPr>
      </w:pPr>
    </w:p>
    <w:p w14:paraId="1D46EBB0" w14:textId="77777777" w:rsidR="00FF47F1" w:rsidRPr="001F1894" w:rsidRDefault="00FF47F1" w:rsidP="00FF47F1">
      <w:pPr>
        <w:ind w:left="1080"/>
        <w:jc w:val="right"/>
        <w:rPr>
          <w:i w:val="0"/>
          <w:sz w:val="22"/>
          <w:szCs w:val="22"/>
        </w:rPr>
      </w:pPr>
    </w:p>
    <w:p w14:paraId="44CC9016" w14:textId="77777777" w:rsidR="00FF47F1" w:rsidRPr="001F1894" w:rsidRDefault="00FF47F1" w:rsidP="00FF47F1">
      <w:pPr>
        <w:ind w:left="1080"/>
        <w:jc w:val="right"/>
        <w:rPr>
          <w:i w:val="0"/>
          <w:sz w:val="22"/>
          <w:szCs w:val="22"/>
        </w:rPr>
      </w:pPr>
    </w:p>
    <w:p w14:paraId="76C06AF7" w14:textId="77777777" w:rsidR="00FF47F1" w:rsidRPr="001F1894" w:rsidRDefault="00FF47F1" w:rsidP="00FF47F1">
      <w:pPr>
        <w:ind w:left="1080"/>
        <w:jc w:val="right"/>
        <w:rPr>
          <w:i w:val="0"/>
          <w:sz w:val="22"/>
          <w:szCs w:val="22"/>
        </w:rPr>
      </w:pPr>
    </w:p>
    <w:p w14:paraId="4ED470CD" w14:textId="77777777" w:rsidR="00FF47F1" w:rsidRPr="001F1894" w:rsidRDefault="00FF47F1" w:rsidP="00FF47F1">
      <w:pPr>
        <w:ind w:left="1080"/>
        <w:jc w:val="both"/>
        <w:rPr>
          <w:i w:val="0"/>
          <w:sz w:val="22"/>
          <w:szCs w:val="22"/>
        </w:rPr>
      </w:pPr>
    </w:p>
    <w:p w14:paraId="46F8580A" w14:textId="77777777" w:rsidR="00FF47F1" w:rsidRPr="001F1894" w:rsidRDefault="00FF47F1" w:rsidP="00FF47F1">
      <w:pPr>
        <w:ind w:left="1080"/>
        <w:jc w:val="both"/>
        <w:rPr>
          <w:i w:val="0"/>
          <w:sz w:val="22"/>
          <w:szCs w:val="22"/>
        </w:rPr>
      </w:pPr>
    </w:p>
    <w:p w14:paraId="4056633B" w14:textId="77777777" w:rsidR="00FF47F1" w:rsidRPr="001F1894" w:rsidRDefault="00FF47F1" w:rsidP="00FF47F1">
      <w:pPr>
        <w:ind w:left="1080"/>
        <w:jc w:val="both"/>
        <w:rPr>
          <w:i w:val="0"/>
          <w:sz w:val="22"/>
          <w:szCs w:val="22"/>
        </w:rPr>
      </w:pPr>
    </w:p>
    <w:p w14:paraId="4D29A1F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137E1F7" w14:textId="77777777" w:rsidR="009A1150" w:rsidRDefault="009A1150" w:rsidP="00FF47F1">
      <w:pPr>
        <w:ind w:left="1080"/>
        <w:rPr>
          <w:i w:val="0"/>
          <w:sz w:val="22"/>
          <w:szCs w:val="22"/>
        </w:rPr>
      </w:pPr>
    </w:p>
    <w:p w14:paraId="67E49B04" w14:textId="77777777" w:rsidR="009A1150" w:rsidRDefault="009A1150" w:rsidP="00FF47F1">
      <w:pPr>
        <w:ind w:left="1080"/>
        <w:rPr>
          <w:i w:val="0"/>
          <w:sz w:val="22"/>
          <w:szCs w:val="22"/>
        </w:rPr>
      </w:pPr>
    </w:p>
    <w:p w14:paraId="481BE3EF" w14:textId="77777777" w:rsidR="009A1150" w:rsidRDefault="009A1150" w:rsidP="00FF47F1">
      <w:pPr>
        <w:ind w:left="1080"/>
        <w:rPr>
          <w:i w:val="0"/>
          <w:sz w:val="22"/>
          <w:szCs w:val="22"/>
        </w:rPr>
      </w:pPr>
    </w:p>
    <w:p w14:paraId="71042ED9" w14:textId="77777777" w:rsidR="009A1150" w:rsidRDefault="009A1150" w:rsidP="00FF47F1">
      <w:pPr>
        <w:ind w:left="1080"/>
        <w:rPr>
          <w:i w:val="0"/>
          <w:sz w:val="22"/>
          <w:szCs w:val="22"/>
        </w:rPr>
      </w:pPr>
    </w:p>
    <w:p w14:paraId="488631AB" w14:textId="77777777" w:rsidR="009A1150" w:rsidRDefault="009A1150" w:rsidP="00FF47F1">
      <w:pPr>
        <w:ind w:left="1080"/>
        <w:rPr>
          <w:i w:val="0"/>
          <w:sz w:val="22"/>
          <w:szCs w:val="22"/>
        </w:rPr>
      </w:pPr>
    </w:p>
    <w:p w14:paraId="5F2C4A41" w14:textId="77777777" w:rsidR="009A1150" w:rsidRDefault="009A1150" w:rsidP="00FF47F1">
      <w:pPr>
        <w:ind w:left="1080"/>
        <w:rPr>
          <w:i w:val="0"/>
          <w:sz w:val="22"/>
          <w:szCs w:val="22"/>
        </w:rPr>
      </w:pPr>
    </w:p>
    <w:p w14:paraId="41299759" w14:textId="77777777" w:rsidR="009A1150" w:rsidRDefault="009A1150" w:rsidP="00FF47F1">
      <w:pPr>
        <w:ind w:left="1080"/>
        <w:rPr>
          <w:i w:val="0"/>
          <w:sz w:val="22"/>
          <w:szCs w:val="22"/>
        </w:rPr>
      </w:pPr>
    </w:p>
    <w:p w14:paraId="73A01535" w14:textId="77777777" w:rsidR="009A1150" w:rsidRDefault="009A1150" w:rsidP="00FF47F1">
      <w:pPr>
        <w:ind w:left="1080"/>
        <w:rPr>
          <w:i w:val="0"/>
          <w:sz w:val="22"/>
          <w:szCs w:val="22"/>
        </w:rPr>
      </w:pPr>
    </w:p>
    <w:p w14:paraId="5F5A9753" w14:textId="77777777" w:rsidR="009A1150" w:rsidRDefault="009A1150" w:rsidP="00FF47F1">
      <w:pPr>
        <w:ind w:left="1080"/>
        <w:rPr>
          <w:i w:val="0"/>
          <w:sz w:val="22"/>
          <w:szCs w:val="22"/>
        </w:rPr>
      </w:pPr>
    </w:p>
    <w:p w14:paraId="316C3BC5" w14:textId="77777777" w:rsidR="009A1150" w:rsidRDefault="009A1150" w:rsidP="00FF47F1">
      <w:pPr>
        <w:ind w:left="1080"/>
        <w:rPr>
          <w:i w:val="0"/>
          <w:sz w:val="22"/>
          <w:szCs w:val="22"/>
        </w:rPr>
      </w:pPr>
    </w:p>
    <w:p w14:paraId="203DCEA2" w14:textId="77777777" w:rsidR="009A1150" w:rsidRDefault="009A1150" w:rsidP="00FF47F1">
      <w:pPr>
        <w:ind w:left="1080"/>
        <w:rPr>
          <w:i w:val="0"/>
          <w:sz w:val="22"/>
          <w:szCs w:val="22"/>
        </w:rPr>
      </w:pPr>
    </w:p>
    <w:p w14:paraId="7E2CDD10" w14:textId="77777777" w:rsidR="009A1150" w:rsidRDefault="009A1150" w:rsidP="00FF47F1">
      <w:pPr>
        <w:ind w:left="1080"/>
        <w:rPr>
          <w:i w:val="0"/>
          <w:sz w:val="22"/>
          <w:szCs w:val="22"/>
        </w:rPr>
      </w:pPr>
    </w:p>
    <w:p w14:paraId="1A29A234" w14:textId="77777777" w:rsidR="009A1150" w:rsidRDefault="009A1150" w:rsidP="00FF47F1">
      <w:pPr>
        <w:ind w:left="1080"/>
        <w:rPr>
          <w:i w:val="0"/>
          <w:sz w:val="22"/>
          <w:szCs w:val="22"/>
        </w:rPr>
      </w:pPr>
    </w:p>
    <w:p w14:paraId="4A40743D" w14:textId="77777777" w:rsidR="009A1150" w:rsidRDefault="009A1150" w:rsidP="00FF47F1">
      <w:pPr>
        <w:ind w:left="1080"/>
        <w:rPr>
          <w:i w:val="0"/>
          <w:sz w:val="22"/>
          <w:szCs w:val="22"/>
        </w:rPr>
      </w:pPr>
    </w:p>
    <w:p w14:paraId="25B82FB7" w14:textId="77777777" w:rsidR="009A1150" w:rsidRDefault="009A1150" w:rsidP="00FF47F1">
      <w:pPr>
        <w:ind w:left="1080"/>
        <w:rPr>
          <w:i w:val="0"/>
          <w:sz w:val="22"/>
          <w:szCs w:val="22"/>
        </w:rPr>
      </w:pPr>
    </w:p>
    <w:p w14:paraId="260B3402" w14:textId="77777777" w:rsidR="009A1150" w:rsidRDefault="009A1150" w:rsidP="00FF47F1">
      <w:pPr>
        <w:ind w:left="1080"/>
        <w:rPr>
          <w:i w:val="0"/>
          <w:sz w:val="22"/>
          <w:szCs w:val="22"/>
        </w:rPr>
      </w:pPr>
    </w:p>
    <w:p w14:paraId="16D6F0DE" w14:textId="77777777" w:rsidR="009A1150" w:rsidRDefault="009A1150" w:rsidP="00FF47F1">
      <w:pPr>
        <w:ind w:left="1080"/>
        <w:rPr>
          <w:i w:val="0"/>
          <w:sz w:val="22"/>
          <w:szCs w:val="22"/>
        </w:rPr>
      </w:pPr>
    </w:p>
    <w:p w14:paraId="4EE33AB5" w14:textId="77777777" w:rsidR="009A1150" w:rsidRDefault="009A1150" w:rsidP="00FF47F1">
      <w:pPr>
        <w:ind w:left="1080"/>
        <w:rPr>
          <w:i w:val="0"/>
          <w:sz w:val="22"/>
          <w:szCs w:val="22"/>
        </w:rPr>
      </w:pPr>
    </w:p>
    <w:p w14:paraId="7E500538" w14:textId="77777777" w:rsidR="009A1150" w:rsidRDefault="009A1150" w:rsidP="00FF47F1">
      <w:pPr>
        <w:ind w:left="1080"/>
        <w:rPr>
          <w:i w:val="0"/>
          <w:sz w:val="22"/>
          <w:szCs w:val="22"/>
        </w:rPr>
      </w:pPr>
    </w:p>
    <w:p w14:paraId="5EE542E2" w14:textId="77777777" w:rsidR="00FF47F1" w:rsidRDefault="00FF47F1" w:rsidP="00FF47F1">
      <w:pPr>
        <w:ind w:left="1080"/>
        <w:jc w:val="right"/>
        <w:rPr>
          <w:b/>
          <w:i w:val="0"/>
          <w:sz w:val="22"/>
          <w:szCs w:val="22"/>
        </w:rPr>
      </w:pPr>
    </w:p>
    <w:p w14:paraId="1C43B697" w14:textId="77777777" w:rsidR="00DB3553" w:rsidRDefault="00DB3553" w:rsidP="00FF47F1">
      <w:pPr>
        <w:ind w:left="1080"/>
        <w:jc w:val="right"/>
        <w:rPr>
          <w:b/>
          <w:i w:val="0"/>
          <w:sz w:val="22"/>
          <w:szCs w:val="22"/>
        </w:rPr>
      </w:pPr>
    </w:p>
    <w:p w14:paraId="6CC07434" w14:textId="77777777" w:rsidR="00FF47F1" w:rsidRDefault="00FF47F1" w:rsidP="001F1894">
      <w:pPr>
        <w:jc w:val="right"/>
        <w:rPr>
          <w:b/>
          <w:i w:val="0"/>
          <w:sz w:val="22"/>
          <w:szCs w:val="22"/>
        </w:rPr>
      </w:pPr>
    </w:p>
    <w:p w14:paraId="2E36D552" w14:textId="77777777" w:rsidR="00FF47F1" w:rsidRDefault="00FF47F1" w:rsidP="001F1894">
      <w:pPr>
        <w:jc w:val="right"/>
        <w:rPr>
          <w:b/>
          <w:i w:val="0"/>
          <w:sz w:val="22"/>
          <w:szCs w:val="22"/>
        </w:rPr>
      </w:pPr>
    </w:p>
    <w:p w14:paraId="08A269F5" w14:textId="77777777" w:rsidR="00621E00" w:rsidRDefault="00621E00" w:rsidP="001F1894">
      <w:pPr>
        <w:jc w:val="right"/>
        <w:rPr>
          <w:b/>
          <w:i w:val="0"/>
          <w:sz w:val="22"/>
          <w:szCs w:val="22"/>
        </w:rPr>
      </w:pPr>
    </w:p>
    <w:p w14:paraId="59C79433" w14:textId="77777777" w:rsidR="00621E00" w:rsidRDefault="00621E00" w:rsidP="001F1894">
      <w:pPr>
        <w:jc w:val="right"/>
        <w:rPr>
          <w:b/>
          <w:i w:val="0"/>
          <w:sz w:val="22"/>
          <w:szCs w:val="22"/>
        </w:rPr>
      </w:pPr>
    </w:p>
    <w:p w14:paraId="588D4B35" w14:textId="571E38F5" w:rsidR="001F1894" w:rsidRPr="001F1894" w:rsidRDefault="004E3642" w:rsidP="001F1894">
      <w:pPr>
        <w:jc w:val="right"/>
        <w:rPr>
          <w:b/>
          <w:i w:val="0"/>
          <w:sz w:val="22"/>
          <w:szCs w:val="22"/>
        </w:rPr>
      </w:pPr>
      <w:r>
        <w:rPr>
          <w:b/>
          <w:i w:val="0"/>
          <w:sz w:val="22"/>
          <w:szCs w:val="22"/>
        </w:rPr>
        <w:t xml:space="preserve">PRILOGA </w:t>
      </w:r>
      <w:r w:rsidR="003A5273">
        <w:rPr>
          <w:b/>
          <w:i w:val="0"/>
          <w:sz w:val="22"/>
          <w:szCs w:val="22"/>
        </w:rPr>
        <w:t>8</w:t>
      </w:r>
    </w:p>
    <w:p w14:paraId="3F8B128F" w14:textId="77777777" w:rsidR="001F1894" w:rsidRPr="001F1894" w:rsidRDefault="001F1894" w:rsidP="001F1894">
      <w:pPr>
        <w:jc w:val="both"/>
        <w:rPr>
          <w:i w:val="0"/>
          <w:sz w:val="22"/>
          <w:szCs w:val="22"/>
        </w:rPr>
      </w:pPr>
    </w:p>
    <w:p w14:paraId="5553DDC7" w14:textId="77777777" w:rsidR="001F1894" w:rsidRPr="001F1894" w:rsidRDefault="001F1894" w:rsidP="001F1894">
      <w:pPr>
        <w:jc w:val="both"/>
        <w:rPr>
          <w:i w:val="0"/>
          <w:sz w:val="22"/>
          <w:szCs w:val="22"/>
        </w:rPr>
      </w:pPr>
    </w:p>
    <w:p w14:paraId="0D6FEF5E" w14:textId="77777777" w:rsidR="001F1894" w:rsidRPr="001F1894" w:rsidRDefault="001F1894" w:rsidP="001F1894">
      <w:pPr>
        <w:jc w:val="both"/>
        <w:rPr>
          <w:i w:val="0"/>
          <w:sz w:val="22"/>
          <w:szCs w:val="22"/>
        </w:rPr>
      </w:pPr>
    </w:p>
    <w:p w14:paraId="1A3E94FC" w14:textId="77777777" w:rsidR="001F1894" w:rsidRPr="001F1894" w:rsidRDefault="001F1894" w:rsidP="001F1894">
      <w:pPr>
        <w:jc w:val="both"/>
        <w:rPr>
          <w:i w:val="0"/>
          <w:sz w:val="22"/>
          <w:szCs w:val="22"/>
        </w:rPr>
      </w:pPr>
    </w:p>
    <w:p w14:paraId="6DE644FC" w14:textId="77777777" w:rsidR="001F1894" w:rsidRPr="001F1894" w:rsidRDefault="001F1894" w:rsidP="001F1894">
      <w:pPr>
        <w:jc w:val="both"/>
        <w:rPr>
          <w:i w:val="0"/>
          <w:sz w:val="22"/>
          <w:szCs w:val="22"/>
        </w:rPr>
      </w:pPr>
    </w:p>
    <w:p w14:paraId="35F175A7"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B3B561F" w14:textId="77777777" w:rsidR="001F1894" w:rsidRPr="001F1894" w:rsidRDefault="001F1894" w:rsidP="001F1894">
      <w:pPr>
        <w:ind w:left="1080"/>
        <w:rPr>
          <w:b/>
          <w:i w:val="0"/>
          <w:sz w:val="28"/>
          <w:szCs w:val="28"/>
        </w:rPr>
      </w:pPr>
    </w:p>
    <w:p w14:paraId="7E639D8D"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4EA03690" w14:textId="77777777" w:rsidR="001F1894" w:rsidRDefault="001F1894" w:rsidP="001F1894">
      <w:pPr>
        <w:ind w:left="1080"/>
        <w:jc w:val="both"/>
        <w:rPr>
          <w:i w:val="0"/>
          <w:sz w:val="22"/>
          <w:szCs w:val="22"/>
        </w:rPr>
      </w:pPr>
    </w:p>
    <w:p w14:paraId="735A1464" w14:textId="77777777" w:rsidR="00F00073" w:rsidRPr="001F1894" w:rsidRDefault="00F00073" w:rsidP="001F1894">
      <w:pPr>
        <w:ind w:left="1080"/>
        <w:jc w:val="both"/>
        <w:rPr>
          <w:i w:val="0"/>
          <w:sz w:val="22"/>
          <w:szCs w:val="22"/>
        </w:rPr>
      </w:pPr>
    </w:p>
    <w:p w14:paraId="61CD379D" w14:textId="77777777" w:rsidR="001F1894" w:rsidRPr="001F1894" w:rsidRDefault="001F1894" w:rsidP="001F1894">
      <w:pPr>
        <w:ind w:left="1080"/>
        <w:jc w:val="both"/>
        <w:rPr>
          <w:i w:val="0"/>
          <w:sz w:val="22"/>
          <w:szCs w:val="22"/>
        </w:rPr>
      </w:pPr>
    </w:p>
    <w:p w14:paraId="18DB6278"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35D66AB" w14:textId="77777777" w:rsidR="00F00073" w:rsidRDefault="00E57885" w:rsidP="00E57885">
      <w:pPr>
        <w:tabs>
          <w:tab w:val="left" w:pos="4524"/>
        </w:tabs>
        <w:ind w:left="1080"/>
        <w:jc w:val="both"/>
        <w:rPr>
          <w:i w:val="0"/>
          <w:sz w:val="22"/>
          <w:szCs w:val="22"/>
        </w:rPr>
      </w:pPr>
      <w:r>
        <w:rPr>
          <w:i w:val="0"/>
          <w:sz w:val="22"/>
          <w:szCs w:val="22"/>
        </w:rPr>
        <w:tab/>
      </w:r>
    </w:p>
    <w:p w14:paraId="21387621" w14:textId="77777777" w:rsidR="00F00073" w:rsidRPr="001F1894" w:rsidRDefault="00F00073" w:rsidP="00F00073">
      <w:pPr>
        <w:ind w:left="1080"/>
        <w:jc w:val="both"/>
        <w:rPr>
          <w:i w:val="0"/>
          <w:sz w:val="22"/>
          <w:szCs w:val="22"/>
        </w:rPr>
      </w:pPr>
    </w:p>
    <w:p w14:paraId="0E1898D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372CAEA5" w14:textId="77777777" w:rsidTr="0099550E">
        <w:tc>
          <w:tcPr>
            <w:tcW w:w="2606" w:type="dxa"/>
          </w:tcPr>
          <w:p w14:paraId="60AB790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D4F832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E670EB6"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32AC4804"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6538A83"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783240" w14:textId="57B99C1E" w:rsidR="00A900C4" w:rsidRPr="006A0F24" w:rsidRDefault="00A900C4" w:rsidP="006A0F24">
            <w:pPr>
              <w:pStyle w:val="Glava"/>
              <w:numPr>
                <w:ilvl w:val="0"/>
                <w:numId w:val="7"/>
              </w:numPr>
              <w:tabs>
                <w:tab w:val="clear" w:pos="4536"/>
                <w:tab w:val="clear" w:pos="9072"/>
              </w:tabs>
              <w:rPr>
                <w:i w:val="0"/>
                <w:sz w:val="22"/>
                <w:szCs w:val="22"/>
              </w:rPr>
            </w:pPr>
            <w:r w:rsidRPr="005A096E">
              <w:rPr>
                <w:i w:val="0"/>
                <w:sz w:val="20"/>
              </w:rPr>
              <w:t xml:space="preserve">Izjava fizične osebe oziroma odgovorne osebe poslovnega subjekta o nepovezanosti s funkcionarjem ali njegovim družinskim članom </w:t>
            </w:r>
            <w:r w:rsidR="00402743">
              <w:rPr>
                <w:i w:val="0"/>
                <w:sz w:val="20"/>
              </w:rPr>
              <w:t>(priloga 9</w:t>
            </w:r>
            <w:r w:rsidRPr="005A096E">
              <w:rPr>
                <w:i w:val="0"/>
                <w:sz w:val="20"/>
              </w:rPr>
              <w:t>)</w:t>
            </w:r>
          </w:p>
        </w:tc>
      </w:tr>
      <w:tr w:rsidR="00387121" w:rsidRPr="0079325B" w14:paraId="07F8FFFA" w14:textId="77777777" w:rsidTr="0099550E">
        <w:tc>
          <w:tcPr>
            <w:tcW w:w="2606" w:type="dxa"/>
          </w:tcPr>
          <w:p w14:paraId="4834D146"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D4D4266"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9C8523E" w14:textId="77777777" w:rsidTr="0099550E">
        <w:tc>
          <w:tcPr>
            <w:tcW w:w="2606" w:type="dxa"/>
          </w:tcPr>
          <w:p w14:paraId="7680C0C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470A3E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04BC5E2" w14:textId="2753C56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65F32C17" w14:textId="4094091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C814C8">
              <w:rPr>
                <w:i w:val="0"/>
                <w:color w:val="000000" w:themeColor="text1"/>
                <w:sz w:val="22"/>
                <w:szCs w:val="22"/>
              </w:rPr>
              <w:t>, 5/1</w:t>
            </w:r>
            <w:r w:rsidR="00464F61">
              <w:rPr>
                <w:i w:val="0"/>
                <w:color w:val="000000" w:themeColor="text1"/>
                <w:sz w:val="22"/>
                <w:szCs w:val="22"/>
              </w:rPr>
              <w:t xml:space="preserve"> </w:t>
            </w:r>
            <w:r w:rsidR="008B431E">
              <w:rPr>
                <w:i w:val="0"/>
                <w:color w:val="000000" w:themeColor="text1"/>
                <w:sz w:val="22"/>
                <w:szCs w:val="22"/>
              </w:rPr>
              <w:t>)</w:t>
            </w:r>
          </w:p>
          <w:p w14:paraId="3CEF6903" w14:textId="540B3842" w:rsidR="006A0F24" w:rsidRPr="00F715E1" w:rsidRDefault="006A0F24" w:rsidP="00AA27B7">
            <w:pPr>
              <w:pStyle w:val="Glava"/>
              <w:numPr>
                <w:ilvl w:val="0"/>
                <w:numId w:val="7"/>
              </w:numPr>
              <w:tabs>
                <w:tab w:val="clear" w:pos="4536"/>
                <w:tab w:val="clear" w:pos="9072"/>
              </w:tabs>
              <w:rPr>
                <w:i w:val="0"/>
                <w:color w:val="000000" w:themeColor="text1"/>
                <w:sz w:val="22"/>
                <w:szCs w:val="22"/>
              </w:rPr>
            </w:pPr>
            <w:r w:rsidRPr="00F715E1">
              <w:rPr>
                <w:i w:val="0"/>
                <w:color w:val="000000" w:themeColor="text1"/>
                <w:sz w:val="22"/>
                <w:szCs w:val="22"/>
              </w:rPr>
              <w:t>Seznam kadrov</w:t>
            </w:r>
            <w:r w:rsidR="00686662" w:rsidRPr="00F715E1">
              <w:rPr>
                <w:i w:val="0"/>
                <w:color w:val="000000" w:themeColor="text1"/>
                <w:sz w:val="22"/>
                <w:szCs w:val="22"/>
              </w:rPr>
              <w:t>, dokazila za kader</w:t>
            </w:r>
            <w:r w:rsidR="00EA1D73" w:rsidRPr="00F715E1">
              <w:rPr>
                <w:i w:val="0"/>
                <w:color w:val="000000" w:themeColor="text1"/>
                <w:sz w:val="22"/>
                <w:szCs w:val="22"/>
              </w:rPr>
              <w:t xml:space="preserve">, </w:t>
            </w:r>
            <w:r w:rsidR="00686662" w:rsidRPr="00F715E1">
              <w:rPr>
                <w:i w:val="0"/>
                <w:color w:val="000000" w:themeColor="text1"/>
                <w:sz w:val="22"/>
                <w:szCs w:val="22"/>
              </w:rPr>
              <w:t>referenčna potrdila</w:t>
            </w:r>
            <w:r w:rsidR="008B431E" w:rsidRPr="00F715E1">
              <w:rPr>
                <w:i w:val="0"/>
                <w:color w:val="000000" w:themeColor="text1"/>
                <w:sz w:val="22"/>
                <w:szCs w:val="22"/>
              </w:rPr>
              <w:t xml:space="preserve"> (priloga 6</w:t>
            </w:r>
            <w:r w:rsidR="00C814C8" w:rsidRPr="00F715E1">
              <w:rPr>
                <w:i w:val="0"/>
                <w:color w:val="000000" w:themeColor="text1"/>
                <w:sz w:val="22"/>
                <w:szCs w:val="22"/>
              </w:rPr>
              <w:t>,</w:t>
            </w:r>
            <w:r w:rsidR="00686662" w:rsidRPr="00F715E1">
              <w:rPr>
                <w:i w:val="0"/>
                <w:color w:val="000000" w:themeColor="text1"/>
                <w:sz w:val="22"/>
                <w:szCs w:val="22"/>
              </w:rPr>
              <w:t xml:space="preserve"> </w:t>
            </w:r>
            <w:r w:rsidR="00C814C8" w:rsidRPr="00F715E1">
              <w:rPr>
                <w:i w:val="0"/>
                <w:color w:val="000000" w:themeColor="text1"/>
                <w:sz w:val="22"/>
                <w:szCs w:val="22"/>
              </w:rPr>
              <w:t>6/1</w:t>
            </w:r>
            <w:r w:rsidR="008B431E" w:rsidRPr="00F715E1">
              <w:rPr>
                <w:i w:val="0"/>
                <w:color w:val="000000" w:themeColor="text1"/>
                <w:sz w:val="22"/>
                <w:szCs w:val="22"/>
              </w:rPr>
              <w:t>)</w:t>
            </w:r>
          </w:p>
          <w:p w14:paraId="479C7F31" w14:textId="32DF1196"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A5273">
              <w:rPr>
                <w:i w:val="0"/>
                <w:color w:val="000000" w:themeColor="text1"/>
                <w:sz w:val="22"/>
                <w:szCs w:val="22"/>
              </w:rPr>
              <w:t>7</w:t>
            </w:r>
            <w:r>
              <w:rPr>
                <w:i w:val="0"/>
                <w:color w:val="000000" w:themeColor="text1"/>
                <w:sz w:val="22"/>
                <w:szCs w:val="22"/>
              </w:rPr>
              <w:t xml:space="preserve">, </w:t>
            </w:r>
            <w:r w:rsidR="003A5273">
              <w:rPr>
                <w:i w:val="0"/>
                <w:color w:val="000000" w:themeColor="text1"/>
                <w:sz w:val="22"/>
                <w:szCs w:val="22"/>
              </w:rPr>
              <w:t>7/1</w:t>
            </w:r>
            <w:r>
              <w:rPr>
                <w:i w:val="0"/>
                <w:color w:val="000000" w:themeColor="text1"/>
                <w:sz w:val="22"/>
                <w:szCs w:val="22"/>
              </w:rPr>
              <w:t xml:space="preserve"> in </w:t>
            </w:r>
            <w:r w:rsidR="003A5273">
              <w:rPr>
                <w:i w:val="0"/>
                <w:color w:val="000000" w:themeColor="text1"/>
                <w:sz w:val="22"/>
                <w:szCs w:val="22"/>
              </w:rPr>
              <w:t>7/2</w:t>
            </w:r>
            <w:r>
              <w:rPr>
                <w:i w:val="0"/>
                <w:color w:val="000000" w:themeColor="text1"/>
                <w:sz w:val="22"/>
                <w:szCs w:val="22"/>
              </w:rPr>
              <w:t>)</w:t>
            </w:r>
          </w:p>
        </w:tc>
      </w:tr>
    </w:tbl>
    <w:p w14:paraId="7507ED63" w14:textId="77777777" w:rsidR="001F1894" w:rsidRPr="001F1894" w:rsidRDefault="001F1894" w:rsidP="001F1894">
      <w:pPr>
        <w:ind w:left="1080"/>
        <w:jc w:val="both"/>
        <w:rPr>
          <w:i w:val="0"/>
          <w:sz w:val="22"/>
          <w:szCs w:val="22"/>
        </w:rPr>
      </w:pPr>
    </w:p>
    <w:p w14:paraId="4C2AD923" w14:textId="77777777" w:rsidR="001F1894" w:rsidRPr="001F1894" w:rsidRDefault="001F1894" w:rsidP="001F1894">
      <w:pPr>
        <w:ind w:left="1080"/>
        <w:jc w:val="both"/>
        <w:rPr>
          <w:i w:val="0"/>
          <w:sz w:val="22"/>
          <w:szCs w:val="22"/>
        </w:rPr>
      </w:pPr>
    </w:p>
    <w:p w14:paraId="22D8FC64" w14:textId="77777777" w:rsidR="001F1894" w:rsidRPr="001F1894" w:rsidRDefault="001F1894" w:rsidP="001F1894">
      <w:pPr>
        <w:ind w:left="1080"/>
        <w:jc w:val="both"/>
        <w:rPr>
          <w:i w:val="0"/>
          <w:sz w:val="22"/>
          <w:szCs w:val="22"/>
        </w:rPr>
      </w:pPr>
    </w:p>
    <w:p w14:paraId="795758A6" w14:textId="77777777" w:rsidR="001F1894" w:rsidRPr="001F1894" w:rsidRDefault="001F1894" w:rsidP="001F1894">
      <w:pPr>
        <w:ind w:left="1080"/>
        <w:jc w:val="both"/>
        <w:rPr>
          <w:i w:val="0"/>
          <w:sz w:val="22"/>
          <w:szCs w:val="22"/>
        </w:rPr>
      </w:pPr>
    </w:p>
    <w:p w14:paraId="26F0CDB8" w14:textId="77777777" w:rsidR="001F1894" w:rsidRPr="001F1894" w:rsidRDefault="001F1894" w:rsidP="001F1894">
      <w:pPr>
        <w:ind w:left="1080"/>
        <w:jc w:val="both"/>
        <w:rPr>
          <w:i w:val="0"/>
          <w:sz w:val="22"/>
          <w:szCs w:val="22"/>
        </w:rPr>
      </w:pPr>
    </w:p>
    <w:p w14:paraId="7F10D798" w14:textId="77777777" w:rsidR="001F1894" w:rsidRPr="0079325B" w:rsidRDefault="001F1894" w:rsidP="00BF32CF">
      <w:pPr>
        <w:pStyle w:val="Glava"/>
        <w:tabs>
          <w:tab w:val="clear" w:pos="4536"/>
          <w:tab w:val="clear" w:pos="9072"/>
        </w:tabs>
        <w:ind w:left="1080"/>
        <w:jc w:val="both"/>
        <w:rPr>
          <w:i w:val="0"/>
          <w:sz w:val="22"/>
          <w:szCs w:val="22"/>
        </w:rPr>
      </w:pPr>
    </w:p>
    <w:p w14:paraId="442BD48F" w14:textId="77777777" w:rsidR="00F81849" w:rsidRPr="0079325B" w:rsidRDefault="00F81849" w:rsidP="00BF32CF">
      <w:pPr>
        <w:pStyle w:val="Glava"/>
        <w:tabs>
          <w:tab w:val="clear" w:pos="4536"/>
          <w:tab w:val="clear" w:pos="9072"/>
        </w:tabs>
        <w:ind w:left="1080"/>
        <w:jc w:val="both"/>
        <w:rPr>
          <w:i w:val="0"/>
          <w:sz w:val="22"/>
          <w:szCs w:val="22"/>
        </w:rPr>
      </w:pPr>
    </w:p>
    <w:p w14:paraId="608652FB" w14:textId="77777777" w:rsidR="0059599D" w:rsidRDefault="0059599D">
      <w:pPr>
        <w:rPr>
          <w:b/>
          <w:i w:val="0"/>
          <w:sz w:val="22"/>
          <w:szCs w:val="22"/>
        </w:rPr>
      </w:pPr>
      <w:r>
        <w:rPr>
          <w:b/>
          <w:i w:val="0"/>
          <w:sz w:val="22"/>
          <w:szCs w:val="22"/>
        </w:rPr>
        <w:br w:type="page"/>
      </w:r>
    </w:p>
    <w:p w14:paraId="02B4271A" w14:textId="77777777" w:rsidR="003A5273" w:rsidRDefault="003A5273" w:rsidP="003B1634">
      <w:pPr>
        <w:pStyle w:val="Glava"/>
        <w:tabs>
          <w:tab w:val="clear" w:pos="4536"/>
          <w:tab w:val="clear" w:pos="9072"/>
        </w:tabs>
        <w:jc w:val="right"/>
        <w:rPr>
          <w:b/>
          <w:i w:val="0"/>
          <w:sz w:val="22"/>
          <w:szCs w:val="22"/>
        </w:rPr>
      </w:pPr>
    </w:p>
    <w:p w14:paraId="1F446F13" w14:textId="77777777" w:rsidR="003A5273" w:rsidRDefault="003A5273" w:rsidP="003B1634">
      <w:pPr>
        <w:pStyle w:val="Glava"/>
        <w:tabs>
          <w:tab w:val="clear" w:pos="4536"/>
          <w:tab w:val="clear" w:pos="9072"/>
        </w:tabs>
        <w:jc w:val="right"/>
        <w:rPr>
          <w:b/>
          <w:i w:val="0"/>
          <w:sz w:val="22"/>
          <w:szCs w:val="22"/>
        </w:rPr>
      </w:pPr>
    </w:p>
    <w:p w14:paraId="26BAE9EC" w14:textId="77777777" w:rsidR="003A5273" w:rsidRDefault="003A5273" w:rsidP="003B1634">
      <w:pPr>
        <w:pStyle w:val="Glava"/>
        <w:tabs>
          <w:tab w:val="clear" w:pos="4536"/>
          <w:tab w:val="clear" w:pos="9072"/>
        </w:tabs>
        <w:jc w:val="right"/>
        <w:rPr>
          <w:b/>
          <w:i w:val="0"/>
          <w:sz w:val="22"/>
          <w:szCs w:val="22"/>
        </w:rPr>
      </w:pPr>
    </w:p>
    <w:p w14:paraId="1C2A49A4" w14:textId="1499C034" w:rsidR="00C61E45" w:rsidRDefault="00F715E1" w:rsidP="003B1634">
      <w:pPr>
        <w:pStyle w:val="Glava"/>
        <w:tabs>
          <w:tab w:val="clear" w:pos="4536"/>
          <w:tab w:val="clear" w:pos="9072"/>
        </w:tabs>
        <w:jc w:val="right"/>
        <w:rPr>
          <w:b/>
          <w:i w:val="0"/>
          <w:sz w:val="22"/>
          <w:szCs w:val="22"/>
        </w:rPr>
      </w:pPr>
      <w:r>
        <w:rPr>
          <w:b/>
          <w:i w:val="0"/>
          <w:sz w:val="22"/>
          <w:szCs w:val="22"/>
        </w:rPr>
        <w:t>PRILOGA 9</w:t>
      </w:r>
    </w:p>
    <w:p w14:paraId="1D57E5FB" w14:textId="77777777" w:rsidR="00C61E45" w:rsidRDefault="00C61E45" w:rsidP="003B1634">
      <w:pPr>
        <w:pStyle w:val="Glava"/>
        <w:tabs>
          <w:tab w:val="clear" w:pos="4536"/>
          <w:tab w:val="clear" w:pos="9072"/>
        </w:tabs>
        <w:jc w:val="right"/>
        <w:rPr>
          <w:b/>
          <w:i w:val="0"/>
          <w:sz w:val="22"/>
          <w:szCs w:val="22"/>
        </w:rPr>
      </w:pPr>
    </w:p>
    <w:p w14:paraId="501E9A03" w14:textId="77777777" w:rsidR="00C61E45" w:rsidRDefault="00C61E45" w:rsidP="00C61E45">
      <w:pPr>
        <w:pStyle w:val="Glava"/>
        <w:tabs>
          <w:tab w:val="clear" w:pos="4536"/>
          <w:tab w:val="clear" w:pos="9072"/>
        </w:tabs>
        <w:rPr>
          <w:b/>
          <w:i w:val="0"/>
          <w:sz w:val="22"/>
          <w:szCs w:val="22"/>
        </w:rPr>
      </w:pPr>
    </w:p>
    <w:p w14:paraId="41073809"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4CFD8E08" w14:textId="77777777" w:rsidR="00C61E45" w:rsidRPr="00C61E45" w:rsidRDefault="00C61E45" w:rsidP="00C61E45">
      <w:pPr>
        <w:ind w:left="1134"/>
        <w:jc w:val="both"/>
        <w:rPr>
          <w:i w:val="0"/>
          <w:sz w:val="22"/>
          <w:szCs w:val="22"/>
        </w:rPr>
      </w:pPr>
    </w:p>
    <w:p w14:paraId="363E9DC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B389399" w14:textId="77777777" w:rsidR="00C61E45" w:rsidRPr="00C61E45" w:rsidRDefault="00C61E45" w:rsidP="00C61E45">
      <w:pPr>
        <w:pStyle w:val="Glava"/>
        <w:tabs>
          <w:tab w:val="clear" w:pos="4536"/>
          <w:tab w:val="clear" w:pos="9072"/>
        </w:tabs>
        <w:rPr>
          <w:sz w:val="22"/>
          <w:szCs w:val="22"/>
        </w:rPr>
      </w:pPr>
    </w:p>
    <w:p w14:paraId="64830B0E"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0751A402" w14:textId="77777777" w:rsidTr="00C2709D">
        <w:trPr>
          <w:trHeight w:val="24"/>
        </w:trPr>
        <w:tc>
          <w:tcPr>
            <w:tcW w:w="2160" w:type="dxa"/>
            <w:gridSpan w:val="2"/>
          </w:tcPr>
          <w:p w14:paraId="124BF3F3"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6DA7F48" w14:textId="77777777" w:rsidR="00C61E45" w:rsidRPr="00C61E45" w:rsidRDefault="00C61E45" w:rsidP="00C2709D">
            <w:pPr>
              <w:ind w:right="-57"/>
              <w:jc w:val="both"/>
              <w:rPr>
                <w:sz w:val="22"/>
                <w:szCs w:val="22"/>
              </w:rPr>
            </w:pPr>
          </w:p>
        </w:tc>
      </w:tr>
      <w:tr w:rsidR="00C61E45" w:rsidRPr="00C61E45" w14:paraId="523407E3" w14:textId="77777777" w:rsidTr="00C2709D">
        <w:trPr>
          <w:trHeight w:val="24"/>
        </w:trPr>
        <w:tc>
          <w:tcPr>
            <w:tcW w:w="1735" w:type="dxa"/>
          </w:tcPr>
          <w:p w14:paraId="620D92B4"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3DC1E326" w14:textId="77777777" w:rsidR="00C61E45" w:rsidRPr="00C61E45" w:rsidRDefault="00C61E45" w:rsidP="00C2709D">
            <w:pPr>
              <w:ind w:right="-57"/>
              <w:jc w:val="both"/>
              <w:rPr>
                <w:sz w:val="22"/>
                <w:szCs w:val="22"/>
              </w:rPr>
            </w:pPr>
          </w:p>
        </w:tc>
      </w:tr>
      <w:tr w:rsidR="00C61E45" w:rsidRPr="00C61E45" w14:paraId="641F1F04" w14:textId="77777777" w:rsidTr="00C2709D">
        <w:trPr>
          <w:trHeight w:val="24"/>
        </w:trPr>
        <w:tc>
          <w:tcPr>
            <w:tcW w:w="1735" w:type="dxa"/>
          </w:tcPr>
          <w:p w14:paraId="311F7C90"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1FFA65C6" w14:textId="77777777" w:rsidR="00C61E45" w:rsidRPr="00C61E45" w:rsidRDefault="00C61E45" w:rsidP="00C2709D">
            <w:pPr>
              <w:ind w:right="-57"/>
              <w:jc w:val="both"/>
              <w:rPr>
                <w:sz w:val="22"/>
                <w:szCs w:val="22"/>
              </w:rPr>
            </w:pPr>
          </w:p>
        </w:tc>
      </w:tr>
    </w:tbl>
    <w:p w14:paraId="18F5BE3D" w14:textId="77777777" w:rsidR="00C61E45" w:rsidRPr="00C61E45" w:rsidRDefault="00C61E45" w:rsidP="00C61E45">
      <w:pPr>
        <w:pStyle w:val="Glava"/>
        <w:tabs>
          <w:tab w:val="clear" w:pos="4536"/>
          <w:tab w:val="clear" w:pos="9072"/>
        </w:tabs>
        <w:rPr>
          <w:b/>
          <w:i w:val="0"/>
          <w:sz w:val="22"/>
          <w:szCs w:val="22"/>
        </w:rPr>
      </w:pPr>
    </w:p>
    <w:p w14:paraId="268FDF36" w14:textId="77777777" w:rsidR="00C61E45" w:rsidRPr="00C61E45" w:rsidRDefault="00C61E45" w:rsidP="003B1634">
      <w:pPr>
        <w:pStyle w:val="Glava"/>
        <w:tabs>
          <w:tab w:val="clear" w:pos="4536"/>
          <w:tab w:val="clear" w:pos="9072"/>
        </w:tabs>
        <w:jc w:val="right"/>
        <w:rPr>
          <w:b/>
          <w:i w:val="0"/>
          <w:sz w:val="22"/>
          <w:szCs w:val="22"/>
        </w:rPr>
      </w:pPr>
    </w:p>
    <w:p w14:paraId="7872E52B" w14:textId="77777777" w:rsidR="00C61E45" w:rsidRPr="00C61E45" w:rsidRDefault="00C61E45" w:rsidP="003B1634">
      <w:pPr>
        <w:pStyle w:val="Glava"/>
        <w:tabs>
          <w:tab w:val="clear" w:pos="4536"/>
          <w:tab w:val="clear" w:pos="9072"/>
        </w:tabs>
        <w:jc w:val="right"/>
        <w:rPr>
          <w:b/>
          <w:i w:val="0"/>
          <w:sz w:val="22"/>
          <w:szCs w:val="22"/>
        </w:rPr>
      </w:pPr>
    </w:p>
    <w:p w14:paraId="6ACE988E" w14:textId="77777777" w:rsidR="00C61E45" w:rsidRPr="00C61E45" w:rsidRDefault="00C61E45" w:rsidP="003B1634">
      <w:pPr>
        <w:pStyle w:val="Glava"/>
        <w:tabs>
          <w:tab w:val="clear" w:pos="4536"/>
          <w:tab w:val="clear" w:pos="9072"/>
        </w:tabs>
        <w:jc w:val="right"/>
        <w:rPr>
          <w:b/>
          <w:i w:val="0"/>
          <w:sz w:val="22"/>
          <w:szCs w:val="22"/>
        </w:rPr>
      </w:pPr>
    </w:p>
    <w:p w14:paraId="12BF7C32" w14:textId="77777777" w:rsidR="00C61E45" w:rsidRPr="00C61E45" w:rsidRDefault="00C61E45" w:rsidP="003B1634">
      <w:pPr>
        <w:pStyle w:val="Glava"/>
        <w:tabs>
          <w:tab w:val="clear" w:pos="4536"/>
          <w:tab w:val="clear" w:pos="9072"/>
        </w:tabs>
        <w:jc w:val="right"/>
        <w:rPr>
          <w:b/>
          <w:i w:val="0"/>
          <w:sz w:val="22"/>
          <w:szCs w:val="22"/>
        </w:rPr>
      </w:pPr>
    </w:p>
    <w:p w14:paraId="570C4056" w14:textId="77777777" w:rsidR="00C61E45" w:rsidRPr="00C61E45" w:rsidRDefault="00C61E45" w:rsidP="003B1634">
      <w:pPr>
        <w:pStyle w:val="Glava"/>
        <w:tabs>
          <w:tab w:val="clear" w:pos="4536"/>
          <w:tab w:val="clear" w:pos="9072"/>
        </w:tabs>
        <w:jc w:val="right"/>
        <w:rPr>
          <w:b/>
          <w:i w:val="0"/>
          <w:sz w:val="22"/>
          <w:szCs w:val="22"/>
        </w:rPr>
      </w:pPr>
    </w:p>
    <w:p w14:paraId="0C0D0999" w14:textId="77777777" w:rsidR="00C61E45" w:rsidRPr="00C61E45" w:rsidRDefault="00C61E45" w:rsidP="003B1634">
      <w:pPr>
        <w:pStyle w:val="Glava"/>
        <w:tabs>
          <w:tab w:val="clear" w:pos="4536"/>
          <w:tab w:val="clear" w:pos="9072"/>
        </w:tabs>
        <w:jc w:val="right"/>
        <w:rPr>
          <w:b/>
          <w:i w:val="0"/>
          <w:sz w:val="22"/>
          <w:szCs w:val="22"/>
        </w:rPr>
      </w:pPr>
    </w:p>
    <w:p w14:paraId="6B35EAB3" w14:textId="77777777" w:rsidR="00C61E45" w:rsidRDefault="00C61E45" w:rsidP="003B1634">
      <w:pPr>
        <w:pStyle w:val="Glava"/>
        <w:tabs>
          <w:tab w:val="clear" w:pos="4536"/>
          <w:tab w:val="clear" w:pos="9072"/>
        </w:tabs>
        <w:jc w:val="right"/>
        <w:rPr>
          <w:b/>
          <w:i w:val="0"/>
          <w:sz w:val="22"/>
          <w:szCs w:val="22"/>
        </w:rPr>
      </w:pPr>
    </w:p>
    <w:p w14:paraId="0E79D71B" w14:textId="77777777" w:rsidR="00C61E45" w:rsidRDefault="00C61E45" w:rsidP="003B1634">
      <w:pPr>
        <w:pStyle w:val="Glava"/>
        <w:tabs>
          <w:tab w:val="clear" w:pos="4536"/>
          <w:tab w:val="clear" w:pos="9072"/>
        </w:tabs>
        <w:jc w:val="right"/>
        <w:rPr>
          <w:b/>
          <w:i w:val="0"/>
          <w:sz w:val="22"/>
          <w:szCs w:val="22"/>
        </w:rPr>
      </w:pPr>
    </w:p>
    <w:p w14:paraId="733DE6DF" w14:textId="77777777" w:rsidR="00C61E45" w:rsidRPr="00C61E45" w:rsidRDefault="00C61E45" w:rsidP="00C61E45">
      <w:pPr>
        <w:ind w:left="1134"/>
        <w:rPr>
          <w:i w:val="0"/>
          <w:sz w:val="22"/>
          <w:szCs w:val="22"/>
        </w:rPr>
      </w:pPr>
      <w:r w:rsidRPr="00C61E45">
        <w:rPr>
          <w:i w:val="0"/>
          <w:sz w:val="22"/>
          <w:szCs w:val="22"/>
        </w:rPr>
        <w:t>podajam naslednjo</w:t>
      </w:r>
    </w:p>
    <w:p w14:paraId="28CEDE77" w14:textId="77777777" w:rsidR="00C61E45" w:rsidRPr="00C61E45" w:rsidRDefault="00C61E45" w:rsidP="00C61E45">
      <w:pPr>
        <w:ind w:left="1134"/>
        <w:rPr>
          <w:i w:val="0"/>
          <w:sz w:val="22"/>
          <w:szCs w:val="22"/>
        </w:rPr>
      </w:pPr>
    </w:p>
    <w:p w14:paraId="233952F9" w14:textId="77777777" w:rsidR="00C61E45" w:rsidRPr="00C61E45" w:rsidRDefault="00C61E45" w:rsidP="00C61E45">
      <w:pPr>
        <w:ind w:left="1134"/>
        <w:rPr>
          <w:i w:val="0"/>
          <w:sz w:val="22"/>
          <w:szCs w:val="22"/>
        </w:rPr>
      </w:pPr>
    </w:p>
    <w:p w14:paraId="6930E8D4" w14:textId="77777777" w:rsidR="00C61E45" w:rsidRPr="00C61E45" w:rsidRDefault="00C61E45" w:rsidP="00C61E45">
      <w:pPr>
        <w:ind w:left="1134"/>
        <w:jc w:val="center"/>
        <w:rPr>
          <w:b/>
          <w:i w:val="0"/>
          <w:sz w:val="22"/>
          <w:szCs w:val="22"/>
        </w:rPr>
      </w:pPr>
      <w:r w:rsidRPr="00C61E45">
        <w:rPr>
          <w:b/>
          <w:i w:val="0"/>
          <w:sz w:val="22"/>
          <w:szCs w:val="22"/>
        </w:rPr>
        <w:t>IZJAVO</w:t>
      </w:r>
    </w:p>
    <w:p w14:paraId="14610D12"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A3F2F46"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5057210" w14:textId="77777777" w:rsidR="00C61E45" w:rsidRPr="00C61E45" w:rsidRDefault="00C61E45" w:rsidP="00C61E45">
      <w:pPr>
        <w:ind w:left="1134"/>
        <w:jc w:val="both"/>
        <w:rPr>
          <w:i w:val="0"/>
          <w:sz w:val="22"/>
          <w:szCs w:val="22"/>
        </w:rPr>
      </w:pPr>
    </w:p>
    <w:p w14:paraId="0CF59D4B" w14:textId="70AE7DF5"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1C27E4" w:rsidRPr="00464F61">
        <w:rPr>
          <w:i w:val="0"/>
          <w:sz w:val="18"/>
          <w:szCs w:val="18"/>
          <w:u w:val="single"/>
        </w:rPr>
        <w:t>430-2513/2020</w:t>
      </w:r>
      <w:ins w:id="3" w:author="Cvetka Erzin" w:date="2021-01-20T09:40:00Z">
        <w:r w:rsidR="00CB059E" w:rsidRPr="00464F61">
          <w:rPr>
            <w:i w:val="0"/>
            <w:sz w:val="18"/>
            <w:szCs w:val="18"/>
            <w:u w:val="single"/>
          </w:rPr>
          <w:t xml:space="preserve">-  </w:t>
        </w:r>
        <w:r w:rsidR="00CB059E" w:rsidRPr="00464F61">
          <w:rPr>
            <w:i w:val="0"/>
            <w:strike/>
            <w:sz w:val="18"/>
            <w:szCs w:val="18"/>
            <w:u w:val="single"/>
          </w:rPr>
          <w:t xml:space="preserve"> </w:t>
        </w:r>
      </w:ins>
    </w:p>
    <w:p w14:paraId="459FF2AE" w14:textId="77777777" w:rsidR="00C61E45" w:rsidRPr="00C61E45" w:rsidRDefault="00C61E45" w:rsidP="00C61E45">
      <w:pPr>
        <w:ind w:left="1134"/>
        <w:jc w:val="both"/>
        <w:rPr>
          <w:i w:val="0"/>
          <w:sz w:val="22"/>
          <w:szCs w:val="22"/>
        </w:rPr>
      </w:pPr>
    </w:p>
    <w:p w14:paraId="242DCC0A"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0BF95269"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76DB3126"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51F9890C"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6D0B7024" w14:textId="77777777" w:rsidR="00C61E45" w:rsidRPr="00C61E45" w:rsidRDefault="00C61E45" w:rsidP="00C61E45">
      <w:pPr>
        <w:ind w:left="1134"/>
        <w:jc w:val="right"/>
        <w:rPr>
          <w:i w:val="0"/>
          <w:sz w:val="22"/>
          <w:szCs w:val="22"/>
        </w:rPr>
      </w:pPr>
    </w:p>
    <w:p w14:paraId="6ADA0CA9" w14:textId="77777777" w:rsidR="00C61E45" w:rsidRPr="00C61E45" w:rsidRDefault="00C61E45" w:rsidP="00242B78">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4A24ABB3" w14:textId="77777777" w:rsidR="00C61E45" w:rsidRPr="00C61E45" w:rsidRDefault="00C61E45" w:rsidP="00242B78">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BDBD90D" w14:textId="77777777" w:rsidR="00C61E45" w:rsidRPr="00C61E45" w:rsidRDefault="00C61E45" w:rsidP="00C61E45">
      <w:pPr>
        <w:pStyle w:val="Odstavekseznama"/>
        <w:ind w:left="1134"/>
        <w:rPr>
          <w:i w:val="0"/>
          <w:sz w:val="22"/>
          <w:szCs w:val="22"/>
        </w:rPr>
      </w:pPr>
    </w:p>
    <w:p w14:paraId="3C22BE8F" w14:textId="77777777" w:rsidR="00C61E45" w:rsidRPr="00C61E45" w:rsidRDefault="00C61E45" w:rsidP="00C61E45">
      <w:pPr>
        <w:ind w:left="1134"/>
        <w:rPr>
          <w:i w:val="0"/>
          <w:sz w:val="22"/>
          <w:szCs w:val="22"/>
        </w:rPr>
      </w:pPr>
    </w:p>
    <w:p w14:paraId="1BF55116"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57CA1AD9" w14:textId="77777777" w:rsidTr="00C2709D">
        <w:tc>
          <w:tcPr>
            <w:tcW w:w="1969" w:type="dxa"/>
          </w:tcPr>
          <w:p w14:paraId="2D348A5E"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53ACF5AA"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2D595978"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2E277F71" w14:textId="77777777" w:rsidTr="00C2709D">
        <w:tc>
          <w:tcPr>
            <w:tcW w:w="1969" w:type="dxa"/>
            <w:tcBorders>
              <w:bottom w:val="single" w:sz="4" w:space="0" w:color="auto"/>
            </w:tcBorders>
          </w:tcPr>
          <w:p w14:paraId="7F74D0E4" w14:textId="77777777" w:rsidR="00C61E45" w:rsidRPr="00C61E45" w:rsidRDefault="00C61E45" w:rsidP="00A900C4">
            <w:pPr>
              <w:jc w:val="both"/>
              <w:rPr>
                <w:i w:val="0"/>
                <w:sz w:val="22"/>
                <w:szCs w:val="22"/>
              </w:rPr>
            </w:pPr>
          </w:p>
        </w:tc>
        <w:tc>
          <w:tcPr>
            <w:tcW w:w="3559" w:type="dxa"/>
          </w:tcPr>
          <w:p w14:paraId="3F7EC7C5" w14:textId="77777777" w:rsidR="00C61E45" w:rsidRPr="00C61E45" w:rsidRDefault="00C61E45" w:rsidP="00A900C4">
            <w:pPr>
              <w:jc w:val="both"/>
              <w:rPr>
                <w:i w:val="0"/>
                <w:sz w:val="22"/>
                <w:szCs w:val="22"/>
              </w:rPr>
            </w:pPr>
          </w:p>
        </w:tc>
        <w:tc>
          <w:tcPr>
            <w:tcW w:w="3685" w:type="dxa"/>
            <w:tcBorders>
              <w:bottom w:val="single" w:sz="4" w:space="0" w:color="auto"/>
            </w:tcBorders>
          </w:tcPr>
          <w:p w14:paraId="7DC29DAA" w14:textId="77777777" w:rsidR="00C61E45" w:rsidRPr="00C61E45" w:rsidRDefault="00C61E45" w:rsidP="00A900C4">
            <w:pPr>
              <w:jc w:val="both"/>
              <w:rPr>
                <w:i w:val="0"/>
                <w:sz w:val="22"/>
                <w:szCs w:val="22"/>
              </w:rPr>
            </w:pPr>
          </w:p>
        </w:tc>
      </w:tr>
    </w:tbl>
    <w:p w14:paraId="3C50CF1E" w14:textId="77777777" w:rsidR="00C61E45" w:rsidRPr="00C61E45" w:rsidRDefault="00C61E45" w:rsidP="003B1634">
      <w:pPr>
        <w:pStyle w:val="Glava"/>
        <w:tabs>
          <w:tab w:val="clear" w:pos="4536"/>
          <w:tab w:val="clear" w:pos="9072"/>
        </w:tabs>
        <w:jc w:val="right"/>
        <w:rPr>
          <w:b/>
          <w:i w:val="0"/>
          <w:sz w:val="22"/>
          <w:szCs w:val="22"/>
        </w:rPr>
      </w:pPr>
    </w:p>
    <w:p w14:paraId="03268D2A" w14:textId="5C497F80" w:rsidR="00C61E45" w:rsidRDefault="00C61E45" w:rsidP="003B1634">
      <w:pPr>
        <w:pStyle w:val="Glava"/>
        <w:tabs>
          <w:tab w:val="clear" w:pos="4536"/>
          <w:tab w:val="clear" w:pos="9072"/>
        </w:tabs>
        <w:jc w:val="right"/>
        <w:rPr>
          <w:b/>
          <w:i w:val="0"/>
          <w:sz w:val="22"/>
          <w:szCs w:val="22"/>
        </w:rPr>
      </w:pPr>
    </w:p>
    <w:p w14:paraId="0AAD4545" w14:textId="34470D88" w:rsidR="000F3CE6" w:rsidRDefault="000F3CE6" w:rsidP="003B1634">
      <w:pPr>
        <w:pStyle w:val="Glava"/>
        <w:tabs>
          <w:tab w:val="clear" w:pos="4536"/>
          <w:tab w:val="clear" w:pos="9072"/>
        </w:tabs>
        <w:jc w:val="right"/>
        <w:rPr>
          <w:b/>
          <w:i w:val="0"/>
          <w:sz w:val="22"/>
          <w:szCs w:val="22"/>
        </w:rPr>
      </w:pPr>
    </w:p>
    <w:p w14:paraId="24DEED5B" w14:textId="77777777" w:rsidR="000F3CE6" w:rsidRDefault="000F3CE6" w:rsidP="003B1634">
      <w:pPr>
        <w:pStyle w:val="Glava"/>
        <w:tabs>
          <w:tab w:val="clear" w:pos="4536"/>
          <w:tab w:val="clear" w:pos="9072"/>
        </w:tabs>
        <w:jc w:val="right"/>
        <w:rPr>
          <w:b/>
          <w:i w:val="0"/>
          <w:sz w:val="22"/>
          <w:szCs w:val="22"/>
        </w:rPr>
      </w:pPr>
    </w:p>
    <w:p w14:paraId="1A6E7C87" w14:textId="77777777" w:rsidR="00C61E45" w:rsidRPr="00C61E45" w:rsidRDefault="00C61E45" w:rsidP="00C61E45">
      <w:pPr>
        <w:ind w:left="284"/>
        <w:rPr>
          <w:i w:val="0"/>
          <w:sz w:val="22"/>
          <w:szCs w:val="22"/>
        </w:rPr>
      </w:pPr>
      <w:r w:rsidRPr="00C61E45">
        <w:rPr>
          <w:sz w:val="22"/>
          <w:szCs w:val="22"/>
          <w:vertAlign w:val="superscript"/>
        </w:rPr>
        <w:lastRenderedPageBreak/>
        <w:t>1</w:t>
      </w:r>
      <w:r w:rsidRPr="00C61E45">
        <w:rPr>
          <w:sz w:val="22"/>
          <w:szCs w:val="22"/>
        </w:rPr>
        <w:t>Če ponudnik ni vpisan v poslovnem registru vpišite davčno številko.</w:t>
      </w:r>
    </w:p>
    <w:p w14:paraId="1BABFF18"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9" w:history="1">
        <w:r w:rsidRPr="00C61E45">
          <w:rPr>
            <w:rStyle w:val="Hiperpovezava"/>
            <w:sz w:val="22"/>
            <w:szCs w:val="22"/>
          </w:rPr>
          <w:t>https://www.ljubljana.si/sl/mestni-svet/mestni-svet-mol/</w:t>
        </w:r>
      </w:hyperlink>
      <w:r w:rsidRPr="00C61E45">
        <w:rPr>
          <w:sz w:val="22"/>
          <w:szCs w:val="22"/>
        </w:rPr>
        <w:t xml:space="preserve">, </w:t>
      </w:r>
      <w:hyperlink r:id="rId20" w:history="1">
        <w:r w:rsidRPr="00C61E45">
          <w:rPr>
            <w:rStyle w:val="Hiperpovezava"/>
            <w:sz w:val="22"/>
            <w:szCs w:val="22"/>
          </w:rPr>
          <w:t>https://www.ljubljana.si/sl/mestna-obcina/zupan/</w:t>
        </w:r>
      </w:hyperlink>
    </w:p>
    <w:p w14:paraId="3065EA1A" w14:textId="77777777" w:rsidR="00C61E45" w:rsidRDefault="00C61E45" w:rsidP="00C61E45">
      <w:pPr>
        <w:pStyle w:val="Glava"/>
        <w:tabs>
          <w:tab w:val="clear" w:pos="4536"/>
          <w:tab w:val="clear" w:pos="9072"/>
        </w:tabs>
        <w:rPr>
          <w:b/>
          <w:i w:val="0"/>
          <w:sz w:val="22"/>
          <w:szCs w:val="22"/>
        </w:rPr>
      </w:pPr>
    </w:p>
    <w:p w14:paraId="50D2ABA1" w14:textId="77777777" w:rsidR="00C61E45" w:rsidRDefault="00C61E45" w:rsidP="003B1634">
      <w:pPr>
        <w:pStyle w:val="Glava"/>
        <w:tabs>
          <w:tab w:val="clear" w:pos="4536"/>
          <w:tab w:val="clear" w:pos="9072"/>
        </w:tabs>
        <w:jc w:val="right"/>
        <w:rPr>
          <w:b/>
          <w:i w:val="0"/>
          <w:sz w:val="22"/>
          <w:szCs w:val="22"/>
        </w:rPr>
      </w:pPr>
    </w:p>
    <w:p w14:paraId="3D0F2491" w14:textId="77777777" w:rsidR="00C61E45" w:rsidRDefault="00C61E45" w:rsidP="003B1634">
      <w:pPr>
        <w:pStyle w:val="Glava"/>
        <w:tabs>
          <w:tab w:val="clear" w:pos="4536"/>
          <w:tab w:val="clear" w:pos="9072"/>
        </w:tabs>
        <w:jc w:val="right"/>
        <w:rPr>
          <w:b/>
          <w:i w:val="0"/>
          <w:sz w:val="22"/>
          <w:szCs w:val="22"/>
        </w:rPr>
      </w:pPr>
    </w:p>
    <w:p w14:paraId="08FAA9CB" w14:textId="77777777" w:rsidR="00C61E45" w:rsidRDefault="00C61E45" w:rsidP="003B1634">
      <w:pPr>
        <w:pStyle w:val="Glava"/>
        <w:tabs>
          <w:tab w:val="clear" w:pos="4536"/>
          <w:tab w:val="clear" w:pos="9072"/>
        </w:tabs>
        <w:jc w:val="right"/>
        <w:rPr>
          <w:b/>
          <w:i w:val="0"/>
          <w:sz w:val="22"/>
          <w:szCs w:val="22"/>
        </w:rPr>
      </w:pPr>
    </w:p>
    <w:p w14:paraId="13507F6E" w14:textId="77777777"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123558A9" w14:textId="77777777" w:rsidR="00787C83" w:rsidRDefault="00787C83" w:rsidP="003B1634">
      <w:pPr>
        <w:pStyle w:val="Glava"/>
        <w:tabs>
          <w:tab w:val="clear" w:pos="4536"/>
          <w:tab w:val="clear" w:pos="9072"/>
        </w:tabs>
        <w:jc w:val="right"/>
        <w:rPr>
          <w:b/>
          <w:i w:val="0"/>
          <w:sz w:val="22"/>
          <w:szCs w:val="22"/>
        </w:rPr>
      </w:pPr>
    </w:p>
    <w:p w14:paraId="2396F9A1" w14:textId="77777777" w:rsidR="00787C83" w:rsidRDefault="00787C83" w:rsidP="003B1634">
      <w:pPr>
        <w:pStyle w:val="Glava"/>
        <w:tabs>
          <w:tab w:val="clear" w:pos="4536"/>
          <w:tab w:val="clear" w:pos="9072"/>
        </w:tabs>
        <w:jc w:val="right"/>
        <w:rPr>
          <w:b/>
          <w:i w:val="0"/>
          <w:sz w:val="22"/>
          <w:szCs w:val="22"/>
        </w:rPr>
      </w:pPr>
    </w:p>
    <w:p w14:paraId="71F34BBC" w14:textId="77777777" w:rsidR="00787C83" w:rsidRDefault="00787C83" w:rsidP="003B1634">
      <w:pPr>
        <w:pStyle w:val="Glava"/>
        <w:tabs>
          <w:tab w:val="clear" w:pos="4536"/>
          <w:tab w:val="clear" w:pos="9072"/>
        </w:tabs>
        <w:jc w:val="right"/>
        <w:rPr>
          <w:b/>
          <w:i w:val="0"/>
          <w:sz w:val="22"/>
          <w:szCs w:val="22"/>
        </w:rPr>
      </w:pPr>
    </w:p>
    <w:p w14:paraId="1DAD589F" w14:textId="77777777" w:rsidR="00787C83" w:rsidRDefault="00787C83" w:rsidP="003B1634">
      <w:pPr>
        <w:pStyle w:val="Glava"/>
        <w:tabs>
          <w:tab w:val="clear" w:pos="4536"/>
          <w:tab w:val="clear" w:pos="9072"/>
        </w:tabs>
        <w:jc w:val="right"/>
        <w:rPr>
          <w:b/>
          <w:i w:val="0"/>
          <w:sz w:val="22"/>
          <w:szCs w:val="22"/>
        </w:rPr>
      </w:pPr>
    </w:p>
    <w:p w14:paraId="528E17CC" w14:textId="4D72ED51" w:rsidR="00DB3553" w:rsidRPr="000F3CE6" w:rsidRDefault="008772D2" w:rsidP="00787C83">
      <w:pPr>
        <w:pStyle w:val="Glava"/>
        <w:tabs>
          <w:tab w:val="clear" w:pos="4536"/>
          <w:tab w:val="clear" w:pos="9072"/>
        </w:tabs>
        <w:ind w:left="1134"/>
        <w:jc w:val="both"/>
        <w:rPr>
          <w:i w:val="0"/>
          <w:sz w:val="22"/>
          <w:szCs w:val="22"/>
        </w:rPr>
      </w:pPr>
      <w:r w:rsidRPr="000F3CE6">
        <w:rPr>
          <w:i w:val="0"/>
          <w:sz w:val="22"/>
          <w:szCs w:val="22"/>
        </w:rPr>
        <w:t>Popis del</w:t>
      </w:r>
    </w:p>
    <w:p w14:paraId="3033CBE5" w14:textId="77777777" w:rsidR="005C0C95" w:rsidRPr="008772D2" w:rsidRDefault="005C0C95" w:rsidP="00787C83">
      <w:pPr>
        <w:pStyle w:val="Glava"/>
        <w:tabs>
          <w:tab w:val="clear" w:pos="4536"/>
          <w:tab w:val="clear" w:pos="9072"/>
        </w:tabs>
        <w:ind w:left="1134"/>
        <w:jc w:val="both"/>
        <w:rPr>
          <w:i w:val="0"/>
          <w:sz w:val="22"/>
          <w:szCs w:val="22"/>
          <w:highlight w:val="yellow"/>
        </w:rPr>
      </w:pPr>
    </w:p>
    <w:p w14:paraId="2B9A1566" w14:textId="77777777" w:rsidR="00464F61" w:rsidRDefault="00464F61">
      <w:pPr>
        <w:rPr>
          <w:i w:val="0"/>
          <w:sz w:val="22"/>
          <w:szCs w:val="22"/>
          <w:highlight w:val="yellow"/>
        </w:rPr>
      </w:pPr>
      <w:r>
        <w:rPr>
          <w:i w:val="0"/>
          <w:sz w:val="22"/>
          <w:szCs w:val="22"/>
          <w:highlight w:val="yellow"/>
        </w:rPr>
        <w:br w:type="page"/>
      </w:r>
    </w:p>
    <w:p w14:paraId="7BF09ADA" w14:textId="77777777" w:rsidR="003A5273" w:rsidRDefault="003A5273" w:rsidP="00464F61">
      <w:pPr>
        <w:pStyle w:val="Glava"/>
        <w:tabs>
          <w:tab w:val="clear" w:pos="4536"/>
          <w:tab w:val="clear" w:pos="9072"/>
        </w:tabs>
        <w:ind w:left="1134"/>
        <w:jc w:val="right"/>
        <w:rPr>
          <w:i w:val="0"/>
          <w:sz w:val="22"/>
          <w:szCs w:val="22"/>
          <w:highlight w:val="yellow"/>
        </w:rPr>
      </w:pPr>
    </w:p>
    <w:p w14:paraId="1A5C9C0B" w14:textId="77777777" w:rsidR="003A5273" w:rsidRDefault="003A5273" w:rsidP="00464F61">
      <w:pPr>
        <w:pStyle w:val="Glava"/>
        <w:tabs>
          <w:tab w:val="clear" w:pos="4536"/>
          <w:tab w:val="clear" w:pos="9072"/>
        </w:tabs>
        <w:ind w:left="1134"/>
        <w:jc w:val="right"/>
        <w:rPr>
          <w:i w:val="0"/>
          <w:sz w:val="22"/>
          <w:szCs w:val="22"/>
          <w:highlight w:val="yellow"/>
        </w:rPr>
      </w:pPr>
    </w:p>
    <w:p w14:paraId="0A9834A7" w14:textId="77777777" w:rsidR="003A5273" w:rsidRDefault="003A5273" w:rsidP="00464F61">
      <w:pPr>
        <w:pStyle w:val="Glava"/>
        <w:tabs>
          <w:tab w:val="clear" w:pos="4536"/>
          <w:tab w:val="clear" w:pos="9072"/>
        </w:tabs>
        <w:ind w:left="1134"/>
        <w:jc w:val="right"/>
        <w:rPr>
          <w:i w:val="0"/>
          <w:sz w:val="22"/>
          <w:szCs w:val="22"/>
          <w:highlight w:val="yellow"/>
        </w:rPr>
      </w:pPr>
    </w:p>
    <w:p w14:paraId="0E10FA10" w14:textId="77777777" w:rsidR="003A5273" w:rsidRDefault="003A5273" w:rsidP="00464F61">
      <w:pPr>
        <w:pStyle w:val="Glava"/>
        <w:tabs>
          <w:tab w:val="clear" w:pos="4536"/>
          <w:tab w:val="clear" w:pos="9072"/>
        </w:tabs>
        <w:ind w:left="1134"/>
        <w:jc w:val="right"/>
        <w:rPr>
          <w:i w:val="0"/>
          <w:sz w:val="22"/>
          <w:szCs w:val="22"/>
          <w:highlight w:val="yellow"/>
        </w:rPr>
      </w:pPr>
    </w:p>
    <w:p w14:paraId="49E22884" w14:textId="77777777" w:rsidR="003A5273" w:rsidRDefault="003A5273" w:rsidP="00464F61">
      <w:pPr>
        <w:pStyle w:val="Glava"/>
        <w:tabs>
          <w:tab w:val="clear" w:pos="4536"/>
          <w:tab w:val="clear" w:pos="9072"/>
        </w:tabs>
        <w:ind w:left="1134"/>
        <w:jc w:val="right"/>
        <w:rPr>
          <w:i w:val="0"/>
          <w:sz w:val="22"/>
          <w:szCs w:val="22"/>
          <w:highlight w:val="yellow"/>
        </w:rPr>
      </w:pPr>
    </w:p>
    <w:p w14:paraId="44C4B55A" w14:textId="3C55FD46" w:rsidR="00464F61" w:rsidRPr="003A5273" w:rsidRDefault="00464F61" w:rsidP="00464F61">
      <w:pPr>
        <w:pStyle w:val="Glava"/>
        <w:tabs>
          <w:tab w:val="clear" w:pos="4536"/>
          <w:tab w:val="clear" w:pos="9072"/>
        </w:tabs>
        <w:ind w:left="1134"/>
        <w:jc w:val="right"/>
        <w:rPr>
          <w:i w:val="0"/>
          <w:sz w:val="22"/>
          <w:szCs w:val="22"/>
        </w:rPr>
      </w:pPr>
      <w:r w:rsidRPr="003A5273">
        <w:rPr>
          <w:i w:val="0"/>
          <w:sz w:val="22"/>
          <w:szCs w:val="22"/>
        </w:rPr>
        <w:t>PRILOGA B</w:t>
      </w:r>
    </w:p>
    <w:p w14:paraId="21D9D9CD" w14:textId="77777777" w:rsidR="00464F61" w:rsidRDefault="00464F61" w:rsidP="00787C83">
      <w:pPr>
        <w:pStyle w:val="Glava"/>
        <w:tabs>
          <w:tab w:val="clear" w:pos="4536"/>
          <w:tab w:val="clear" w:pos="9072"/>
        </w:tabs>
        <w:ind w:left="1134"/>
        <w:jc w:val="both"/>
        <w:rPr>
          <w:i w:val="0"/>
          <w:sz w:val="22"/>
          <w:szCs w:val="22"/>
          <w:highlight w:val="yellow"/>
        </w:rPr>
      </w:pPr>
    </w:p>
    <w:p w14:paraId="3BD24E6F" w14:textId="77777777" w:rsidR="003A5273" w:rsidRDefault="003A5273" w:rsidP="00787C83">
      <w:pPr>
        <w:pStyle w:val="Glava"/>
        <w:tabs>
          <w:tab w:val="clear" w:pos="4536"/>
          <w:tab w:val="clear" w:pos="9072"/>
        </w:tabs>
        <w:ind w:left="1134"/>
        <w:jc w:val="both"/>
        <w:rPr>
          <w:i w:val="0"/>
          <w:sz w:val="22"/>
          <w:szCs w:val="22"/>
        </w:rPr>
      </w:pPr>
    </w:p>
    <w:p w14:paraId="407982DD" w14:textId="77777777" w:rsidR="003A5273" w:rsidRDefault="003A5273" w:rsidP="00787C83">
      <w:pPr>
        <w:pStyle w:val="Glava"/>
        <w:tabs>
          <w:tab w:val="clear" w:pos="4536"/>
          <w:tab w:val="clear" w:pos="9072"/>
        </w:tabs>
        <w:ind w:left="1134"/>
        <w:jc w:val="both"/>
        <w:rPr>
          <w:i w:val="0"/>
          <w:sz w:val="22"/>
          <w:szCs w:val="22"/>
        </w:rPr>
      </w:pPr>
    </w:p>
    <w:p w14:paraId="04D17574" w14:textId="0E17C1FB" w:rsidR="005C0C95" w:rsidRDefault="003A5273" w:rsidP="00787C83">
      <w:pPr>
        <w:pStyle w:val="Glava"/>
        <w:tabs>
          <w:tab w:val="clear" w:pos="4536"/>
          <w:tab w:val="clear" w:pos="9072"/>
        </w:tabs>
        <w:ind w:left="1134"/>
        <w:jc w:val="both"/>
        <w:rPr>
          <w:i w:val="0"/>
          <w:sz w:val="22"/>
          <w:szCs w:val="22"/>
        </w:rPr>
      </w:pPr>
      <w:r>
        <w:rPr>
          <w:i w:val="0"/>
          <w:sz w:val="22"/>
          <w:szCs w:val="22"/>
        </w:rPr>
        <w:t>Opis predmeta in tehnične zahteve Pericles</w:t>
      </w:r>
    </w:p>
    <w:p w14:paraId="7293A3BA" w14:textId="77777777" w:rsidR="005C0C95" w:rsidRDefault="005C0C95" w:rsidP="00787C83">
      <w:pPr>
        <w:pStyle w:val="Glava"/>
        <w:tabs>
          <w:tab w:val="clear" w:pos="4536"/>
          <w:tab w:val="clear" w:pos="9072"/>
        </w:tabs>
        <w:ind w:left="1134"/>
        <w:jc w:val="both"/>
        <w:rPr>
          <w:i w:val="0"/>
          <w:sz w:val="22"/>
          <w:szCs w:val="22"/>
        </w:rPr>
      </w:pPr>
    </w:p>
    <w:p w14:paraId="24FD0671" w14:textId="77777777" w:rsidR="005C0C95" w:rsidRDefault="005C0C95" w:rsidP="00787C83">
      <w:pPr>
        <w:pStyle w:val="Glava"/>
        <w:tabs>
          <w:tab w:val="clear" w:pos="4536"/>
          <w:tab w:val="clear" w:pos="9072"/>
        </w:tabs>
        <w:ind w:left="1134"/>
        <w:jc w:val="both"/>
        <w:rPr>
          <w:i w:val="0"/>
          <w:sz w:val="22"/>
          <w:szCs w:val="22"/>
        </w:rPr>
      </w:pPr>
    </w:p>
    <w:p w14:paraId="19ECD7DF" w14:textId="77777777" w:rsidR="005C0C95" w:rsidRDefault="005C0C95" w:rsidP="00787C83">
      <w:pPr>
        <w:pStyle w:val="Glava"/>
        <w:tabs>
          <w:tab w:val="clear" w:pos="4536"/>
          <w:tab w:val="clear" w:pos="9072"/>
        </w:tabs>
        <w:ind w:left="1134"/>
        <w:jc w:val="both"/>
        <w:rPr>
          <w:i w:val="0"/>
          <w:sz w:val="22"/>
          <w:szCs w:val="22"/>
        </w:rPr>
      </w:pPr>
    </w:p>
    <w:p w14:paraId="2E22500B" w14:textId="77777777" w:rsidR="005C0C95" w:rsidRDefault="005C0C95" w:rsidP="00787C83">
      <w:pPr>
        <w:pStyle w:val="Glava"/>
        <w:tabs>
          <w:tab w:val="clear" w:pos="4536"/>
          <w:tab w:val="clear" w:pos="9072"/>
        </w:tabs>
        <w:ind w:left="1134"/>
        <w:jc w:val="both"/>
        <w:rPr>
          <w:i w:val="0"/>
          <w:sz w:val="22"/>
          <w:szCs w:val="22"/>
        </w:rPr>
      </w:pPr>
    </w:p>
    <w:p w14:paraId="75657B27" w14:textId="77777777" w:rsidR="005C0C95" w:rsidRDefault="005C0C95" w:rsidP="00787C83">
      <w:pPr>
        <w:pStyle w:val="Glava"/>
        <w:tabs>
          <w:tab w:val="clear" w:pos="4536"/>
          <w:tab w:val="clear" w:pos="9072"/>
        </w:tabs>
        <w:ind w:left="1134"/>
        <w:jc w:val="both"/>
        <w:rPr>
          <w:i w:val="0"/>
          <w:sz w:val="22"/>
          <w:szCs w:val="22"/>
        </w:rPr>
      </w:pPr>
    </w:p>
    <w:p w14:paraId="51327A1B" w14:textId="77777777" w:rsidR="005C0C95" w:rsidRDefault="005C0C95" w:rsidP="00787C83">
      <w:pPr>
        <w:pStyle w:val="Glava"/>
        <w:tabs>
          <w:tab w:val="clear" w:pos="4536"/>
          <w:tab w:val="clear" w:pos="9072"/>
        </w:tabs>
        <w:ind w:left="1134"/>
        <w:jc w:val="both"/>
        <w:rPr>
          <w:i w:val="0"/>
          <w:sz w:val="22"/>
          <w:szCs w:val="22"/>
        </w:rPr>
      </w:pPr>
    </w:p>
    <w:p w14:paraId="1883503A" w14:textId="77777777" w:rsidR="005C0C95" w:rsidRDefault="005C0C95" w:rsidP="00787C83">
      <w:pPr>
        <w:pStyle w:val="Glava"/>
        <w:tabs>
          <w:tab w:val="clear" w:pos="4536"/>
          <w:tab w:val="clear" w:pos="9072"/>
        </w:tabs>
        <w:ind w:left="1134"/>
        <w:jc w:val="both"/>
        <w:rPr>
          <w:i w:val="0"/>
          <w:sz w:val="22"/>
          <w:szCs w:val="22"/>
        </w:rPr>
      </w:pPr>
    </w:p>
    <w:p w14:paraId="00A98290" w14:textId="77777777" w:rsidR="005C0C95" w:rsidRDefault="005C0C95" w:rsidP="00787C83">
      <w:pPr>
        <w:pStyle w:val="Glava"/>
        <w:tabs>
          <w:tab w:val="clear" w:pos="4536"/>
          <w:tab w:val="clear" w:pos="9072"/>
        </w:tabs>
        <w:ind w:left="1134"/>
        <w:jc w:val="both"/>
        <w:rPr>
          <w:i w:val="0"/>
          <w:sz w:val="22"/>
          <w:szCs w:val="22"/>
        </w:rPr>
      </w:pPr>
    </w:p>
    <w:p w14:paraId="0202785A" w14:textId="77777777" w:rsidR="005C0C95" w:rsidRDefault="005C0C95" w:rsidP="00787C83">
      <w:pPr>
        <w:pStyle w:val="Glava"/>
        <w:tabs>
          <w:tab w:val="clear" w:pos="4536"/>
          <w:tab w:val="clear" w:pos="9072"/>
        </w:tabs>
        <w:ind w:left="1134"/>
        <w:jc w:val="both"/>
        <w:rPr>
          <w:i w:val="0"/>
          <w:sz w:val="22"/>
          <w:szCs w:val="22"/>
        </w:rPr>
      </w:pPr>
    </w:p>
    <w:p w14:paraId="33CFC45A" w14:textId="77777777" w:rsidR="005C0C95" w:rsidRDefault="005C0C95" w:rsidP="00787C83">
      <w:pPr>
        <w:pStyle w:val="Glava"/>
        <w:tabs>
          <w:tab w:val="clear" w:pos="4536"/>
          <w:tab w:val="clear" w:pos="9072"/>
        </w:tabs>
        <w:ind w:left="1134"/>
        <w:jc w:val="both"/>
        <w:rPr>
          <w:i w:val="0"/>
          <w:sz w:val="22"/>
          <w:szCs w:val="22"/>
        </w:rPr>
      </w:pPr>
    </w:p>
    <w:p w14:paraId="44AC83C0" w14:textId="77777777" w:rsidR="005C0C95" w:rsidRDefault="005C0C95" w:rsidP="00787C83">
      <w:pPr>
        <w:pStyle w:val="Glava"/>
        <w:tabs>
          <w:tab w:val="clear" w:pos="4536"/>
          <w:tab w:val="clear" w:pos="9072"/>
        </w:tabs>
        <w:ind w:left="1134"/>
        <w:jc w:val="both"/>
        <w:rPr>
          <w:i w:val="0"/>
          <w:sz w:val="22"/>
          <w:szCs w:val="22"/>
        </w:rPr>
      </w:pPr>
    </w:p>
    <w:p w14:paraId="29474025" w14:textId="77777777" w:rsidR="005C0C95" w:rsidRDefault="005C0C95" w:rsidP="00787C83">
      <w:pPr>
        <w:pStyle w:val="Glava"/>
        <w:tabs>
          <w:tab w:val="clear" w:pos="4536"/>
          <w:tab w:val="clear" w:pos="9072"/>
        </w:tabs>
        <w:ind w:left="1134"/>
        <w:jc w:val="both"/>
        <w:rPr>
          <w:i w:val="0"/>
          <w:sz w:val="22"/>
          <w:szCs w:val="22"/>
        </w:rPr>
      </w:pPr>
    </w:p>
    <w:p w14:paraId="2D749014" w14:textId="77777777" w:rsidR="005C0C95" w:rsidRDefault="005C0C95" w:rsidP="00787C83">
      <w:pPr>
        <w:pStyle w:val="Glava"/>
        <w:tabs>
          <w:tab w:val="clear" w:pos="4536"/>
          <w:tab w:val="clear" w:pos="9072"/>
        </w:tabs>
        <w:ind w:left="1134"/>
        <w:jc w:val="both"/>
        <w:rPr>
          <w:i w:val="0"/>
          <w:sz w:val="22"/>
          <w:szCs w:val="22"/>
        </w:rPr>
      </w:pPr>
    </w:p>
    <w:p w14:paraId="6BC8116D" w14:textId="77777777" w:rsidR="005C0C95" w:rsidRDefault="005C0C95" w:rsidP="00787C83">
      <w:pPr>
        <w:pStyle w:val="Glava"/>
        <w:tabs>
          <w:tab w:val="clear" w:pos="4536"/>
          <w:tab w:val="clear" w:pos="9072"/>
        </w:tabs>
        <w:ind w:left="1134"/>
        <w:jc w:val="both"/>
        <w:rPr>
          <w:i w:val="0"/>
          <w:sz w:val="22"/>
          <w:szCs w:val="22"/>
        </w:rPr>
      </w:pPr>
    </w:p>
    <w:p w14:paraId="75516B58" w14:textId="77777777" w:rsidR="005C0C95" w:rsidRDefault="005C0C95" w:rsidP="00787C83">
      <w:pPr>
        <w:pStyle w:val="Glava"/>
        <w:tabs>
          <w:tab w:val="clear" w:pos="4536"/>
          <w:tab w:val="clear" w:pos="9072"/>
        </w:tabs>
        <w:ind w:left="1134"/>
        <w:jc w:val="both"/>
        <w:rPr>
          <w:i w:val="0"/>
          <w:sz w:val="22"/>
          <w:szCs w:val="22"/>
        </w:rPr>
      </w:pPr>
    </w:p>
    <w:p w14:paraId="4F900CC6" w14:textId="77777777" w:rsidR="005C0C95" w:rsidRDefault="005C0C95" w:rsidP="00787C83">
      <w:pPr>
        <w:pStyle w:val="Glava"/>
        <w:tabs>
          <w:tab w:val="clear" w:pos="4536"/>
          <w:tab w:val="clear" w:pos="9072"/>
        </w:tabs>
        <w:ind w:left="1134"/>
        <w:jc w:val="both"/>
        <w:rPr>
          <w:i w:val="0"/>
          <w:sz w:val="22"/>
          <w:szCs w:val="22"/>
        </w:rPr>
      </w:pPr>
    </w:p>
    <w:p w14:paraId="6446E0DE" w14:textId="77777777" w:rsidR="005C0C95" w:rsidRDefault="005C0C95" w:rsidP="00787C83">
      <w:pPr>
        <w:pStyle w:val="Glava"/>
        <w:tabs>
          <w:tab w:val="clear" w:pos="4536"/>
          <w:tab w:val="clear" w:pos="9072"/>
        </w:tabs>
        <w:ind w:left="1134"/>
        <w:jc w:val="both"/>
        <w:rPr>
          <w:i w:val="0"/>
          <w:sz w:val="22"/>
          <w:szCs w:val="22"/>
        </w:rPr>
      </w:pPr>
    </w:p>
    <w:p w14:paraId="0E2D95CB" w14:textId="77777777" w:rsidR="005C0C95" w:rsidRDefault="005C0C95" w:rsidP="00787C83">
      <w:pPr>
        <w:pStyle w:val="Glava"/>
        <w:tabs>
          <w:tab w:val="clear" w:pos="4536"/>
          <w:tab w:val="clear" w:pos="9072"/>
        </w:tabs>
        <w:ind w:left="1134"/>
        <w:jc w:val="both"/>
        <w:rPr>
          <w:i w:val="0"/>
          <w:sz w:val="22"/>
          <w:szCs w:val="22"/>
        </w:rPr>
      </w:pPr>
    </w:p>
    <w:p w14:paraId="05D84ADE" w14:textId="77777777" w:rsidR="005C0C95" w:rsidRDefault="005C0C95" w:rsidP="00787C83">
      <w:pPr>
        <w:pStyle w:val="Glava"/>
        <w:tabs>
          <w:tab w:val="clear" w:pos="4536"/>
          <w:tab w:val="clear" w:pos="9072"/>
        </w:tabs>
        <w:ind w:left="1134"/>
        <w:jc w:val="both"/>
        <w:rPr>
          <w:i w:val="0"/>
          <w:sz w:val="22"/>
          <w:szCs w:val="22"/>
        </w:rPr>
      </w:pPr>
    </w:p>
    <w:p w14:paraId="55BCCA03" w14:textId="77777777" w:rsidR="005C0C95" w:rsidRDefault="005C0C95" w:rsidP="00787C83">
      <w:pPr>
        <w:pStyle w:val="Glava"/>
        <w:tabs>
          <w:tab w:val="clear" w:pos="4536"/>
          <w:tab w:val="clear" w:pos="9072"/>
        </w:tabs>
        <w:ind w:left="1134"/>
        <w:jc w:val="both"/>
        <w:rPr>
          <w:i w:val="0"/>
          <w:sz w:val="22"/>
          <w:szCs w:val="22"/>
        </w:rPr>
      </w:pPr>
    </w:p>
    <w:p w14:paraId="469ECB1A" w14:textId="56519B95" w:rsidR="00281384" w:rsidRDefault="00281384">
      <w:pPr>
        <w:rPr>
          <w:i w:val="0"/>
          <w:sz w:val="22"/>
          <w:szCs w:val="22"/>
        </w:rPr>
      </w:pPr>
      <w:r>
        <w:rPr>
          <w:i w:val="0"/>
          <w:sz w:val="22"/>
          <w:szCs w:val="22"/>
        </w:rPr>
        <w:br w:type="page"/>
      </w:r>
    </w:p>
    <w:p w14:paraId="74625C7E" w14:textId="77777777" w:rsidR="003A5273" w:rsidRDefault="003A5273" w:rsidP="00281384">
      <w:pPr>
        <w:pStyle w:val="Glava"/>
        <w:tabs>
          <w:tab w:val="clear" w:pos="4536"/>
          <w:tab w:val="clear" w:pos="9072"/>
        </w:tabs>
        <w:ind w:left="1134"/>
        <w:jc w:val="right"/>
        <w:rPr>
          <w:i w:val="0"/>
          <w:sz w:val="22"/>
          <w:szCs w:val="22"/>
        </w:rPr>
      </w:pPr>
    </w:p>
    <w:p w14:paraId="13CA7A0C" w14:textId="65EAC913" w:rsidR="005C0C95" w:rsidRDefault="00281384" w:rsidP="00281384">
      <w:pPr>
        <w:pStyle w:val="Glava"/>
        <w:tabs>
          <w:tab w:val="clear" w:pos="4536"/>
          <w:tab w:val="clear" w:pos="9072"/>
        </w:tabs>
        <w:ind w:left="1134"/>
        <w:jc w:val="right"/>
        <w:rPr>
          <w:i w:val="0"/>
          <w:sz w:val="22"/>
          <w:szCs w:val="22"/>
        </w:rPr>
      </w:pPr>
      <w:r>
        <w:rPr>
          <w:i w:val="0"/>
          <w:sz w:val="22"/>
          <w:szCs w:val="22"/>
        </w:rPr>
        <w:t>PRILOGA C</w:t>
      </w:r>
    </w:p>
    <w:p w14:paraId="4D30F819" w14:textId="6AAABABC" w:rsidR="00281384" w:rsidRDefault="00281384" w:rsidP="00281384">
      <w:pPr>
        <w:pStyle w:val="Glava"/>
        <w:tabs>
          <w:tab w:val="clear" w:pos="4536"/>
          <w:tab w:val="clear" w:pos="9072"/>
        </w:tabs>
        <w:ind w:left="1134"/>
        <w:jc w:val="right"/>
        <w:rPr>
          <w:i w:val="0"/>
          <w:sz w:val="22"/>
          <w:szCs w:val="22"/>
        </w:rPr>
      </w:pPr>
    </w:p>
    <w:p w14:paraId="32CAAE77" w14:textId="2493E1D9" w:rsidR="00281384" w:rsidRDefault="00281384" w:rsidP="00281384">
      <w:pPr>
        <w:pStyle w:val="Glava"/>
        <w:tabs>
          <w:tab w:val="clear" w:pos="4536"/>
          <w:tab w:val="clear" w:pos="9072"/>
        </w:tabs>
        <w:ind w:left="1134"/>
        <w:jc w:val="right"/>
        <w:rPr>
          <w:i w:val="0"/>
          <w:sz w:val="22"/>
          <w:szCs w:val="22"/>
        </w:rPr>
      </w:pPr>
    </w:p>
    <w:p w14:paraId="584C1AC5" w14:textId="0BF08433" w:rsidR="00281384" w:rsidRDefault="00281384" w:rsidP="00281384">
      <w:pPr>
        <w:pStyle w:val="Glava"/>
        <w:tabs>
          <w:tab w:val="clear" w:pos="4536"/>
          <w:tab w:val="clear" w:pos="9072"/>
        </w:tabs>
        <w:ind w:left="1134"/>
        <w:jc w:val="center"/>
        <w:rPr>
          <w:i w:val="0"/>
          <w:sz w:val="22"/>
          <w:szCs w:val="22"/>
        </w:rPr>
      </w:pPr>
      <w:r>
        <w:rPr>
          <w:i w:val="0"/>
          <w:sz w:val="22"/>
          <w:szCs w:val="22"/>
        </w:rPr>
        <w:t>VZOREC POGODBE</w:t>
      </w:r>
    </w:p>
    <w:p w14:paraId="54E28181" w14:textId="77777777" w:rsidR="005C0C95" w:rsidRDefault="005C0C95" w:rsidP="00787C83">
      <w:pPr>
        <w:pStyle w:val="Glava"/>
        <w:tabs>
          <w:tab w:val="clear" w:pos="4536"/>
          <w:tab w:val="clear" w:pos="9072"/>
        </w:tabs>
        <w:ind w:left="1134"/>
        <w:jc w:val="both"/>
        <w:rPr>
          <w:i w:val="0"/>
          <w:sz w:val="22"/>
          <w:szCs w:val="22"/>
        </w:rPr>
      </w:pPr>
    </w:p>
    <w:p w14:paraId="35628645" w14:textId="77777777" w:rsidR="00026451" w:rsidRDefault="00026451" w:rsidP="00026451">
      <w:pPr>
        <w:keepNext/>
        <w:jc w:val="both"/>
        <w:rPr>
          <w:sz w:val="22"/>
          <w:szCs w:val="22"/>
          <w:highlight w:val="yellow"/>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1FC5E594" w14:textId="77777777" w:rsidR="00026451" w:rsidRPr="00F1707A" w:rsidRDefault="00026451" w:rsidP="00026451">
      <w:pPr>
        <w:keepNext/>
        <w:tabs>
          <w:tab w:val="left" w:pos="1843"/>
        </w:tabs>
        <w:ind w:left="1701" w:hanging="1701"/>
        <w:rPr>
          <w:sz w:val="22"/>
          <w:szCs w:val="22"/>
        </w:rPr>
      </w:pPr>
      <w:r w:rsidRPr="00A05D42">
        <w:rPr>
          <w:b/>
          <w:bCs/>
          <w:sz w:val="22"/>
          <w:szCs w:val="22"/>
        </w:rPr>
        <w:t xml:space="preserve">MESTNA OBČINA LJUBLJANA, </w:t>
      </w:r>
      <w:r w:rsidRPr="00F1707A">
        <w:rPr>
          <w:bCs/>
          <w:sz w:val="22"/>
          <w:szCs w:val="22"/>
        </w:rPr>
        <w:t>Mestni trg 1</w:t>
      </w:r>
      <w:r w:rsidRPr="00F1707A">
        <w:rPr>
          <w:sz w:val="22"/>
          <w:szCs w:val="22"/>
        </w:rPr>
        <w:t>,</w:t>
      </w:r>
      <w:r w:rsidRPr="00A05D42">
        <w:rPr>
          <w:sz w:val="22"/>
          <w:szCs w:val="22"/>
        </w:rPr>
        <w:t xml:space="preserve"> 1000 Ljubljana, ki jo zastopa </w:t>
      </w:r>
      <w:r>
        <w:rPr>
          <w:sz w:val="22"/>
          <w:szCs w:val="22"/>
        </w:rPr>
        <w:t>ž</w:t>
      </w:r>
      <w:r w:rsidRPr="00A05D42">
        <w:rPr>
          <w:sz w:val="22"/>
          <w:szCs w:val="22"/>
        </w:rPr>
        <w:t xml:space="preserve">upan </w:t>
      </w:r>
      <w:r w:rsidRPr="00F1707A">
        <w:rPr>
          <w:sz w:val="22"/>
          <w:szCs w:val="22"/>
        </w:rPr>
        <w:t>Zoran Jankovi</w:t>
      </w:r>
      <w:r>
        <w:rPr>
          <w:sz w:val="22"/>
          <w:szCs w:val="22"/>
        </w:rPr>
        <w:t>ć</w:t>
      </w:r>
      <w:r w:rsidRPr="00F1707A">
        <w:rPr>
          <w:sz w:val="22"/>
          <w:szCs w:val="22"/>
        </w:rPr>
        <w:t>,</w:t>
      </w:r>
    </w:p>
    <w:p w14:paraId="06051072" w14:textId="77777777" w:rsidR="00026451" w:rsidRPr="00F1707A" w:rsidRDefault="00026451" w:rsidP="00026451">
      <w:pPr>
        <w:keepNext/>
        <w:ind w:left="1701" w:hanging="1701"/>
        <w:rPr>
          <w:sz w:val="22"/>
          <w:szCs w:val="22"/>
        </w:rPr>
      </w:pPr>
      <w:r w:rsidRPr="00F1707A">
        <w:rPr>
          <w:sz w:val="22"/>
          <w:szCs w:val="22"/>
        </w:rPr>
        <w:t>matična številka: 5874025000</w:t>
      </w:r>
      <w:r>
        <w:rPr>
          <w:sz w:val="22"/>
          <w:szCs w:val="22"/>
        </w:rPr>
        <w:t>,</w:t>
      </w:r>
    </w:p>
    <w:p w14:paraId="0B54A94D" w14:textId="77777777" w:rsidR="00026451" w:rsidRPr="00A05D42" w:rsidRDefault="00026451" w:rsidP="00026451">
      <w:pPr>
        <w:keepNext/>
        <w:ind w:left="1701" w:hanging="1701"/>
        <w:rPr>
          <w:sz w:val="22"/>
          <w:szCs w:val="22"/>
        </w:rPr>
      </w:pPr>
      <w:r>
        <w:rPr>
          <w:sz w:val="22"/>
          <w:szCs w:val="22"/>
        </w:rPr>
        <w:t>identifikacijska številka za DDV: SI67593321</w:t>
      </w:r>
      <w:r w:rsidRPr="00A05D42">
        <w:rPr>
          <w:color w:val="000000"/>
          <w:sz w:val="22"/>
          <w:szCs w:val="22"/>
        </w:rPr>
        <w:t xml:space="preserve"> </w:t>
      </w:r>
      <w:r w:rsidRPr="00A05D42">
        <w:rPr>
          <w:color w:val="000000"/>
          <w:sz w:val="22"/>
          <w:szCs w:val="22"/>
        </w:rPr>
        <w:tab/>
      </w:r>
      <w:r w:rsidRPr="00A05D42">
        <w:rPr>
          <w:color w:val="000000"/>
          <w:sz w:val="22"/>
          <w:szCs w:val="22"/>
        </w:rPr>
        <w:tab/>
      </w:r>
      <w:r w:rsidRPr="00A05D42">
        <w:rPr>
          <w:color w:val="000000"/>
          <w:sz w:val="22"/>
          <w:szCs w:val="22"/>
        </w:rPr>
        <w:tab/>
      </w:r>
    </w:p>
    <w:p w14:paraId="49EFB82D" w14:textId="77777777" w:rsidR="00026451" w:rsidRPr="00A05D42" w:rsidRDefault="00026451" w:rsidP="00026451">
      <w:pPr>
        <w:keepNext/>
        <w:rPr>
          <w:sz w:val="22"/>
          <w:szCs w:val="22"/>
        </w:rPr>
      </w:pPr>
      <w:r w:rsidRPr="00A05D42">
        <w:rPr>
          <w:sz w:val="22"/>
          <w:szCs w:val="22"/>
        </w:rPr>
        <w:t xml:space="preserve">(v nadaljevanju: </w:t>
      </w:r>
      <w:r>
        <w:rPr>
          <w:sz w:val="22"/>
          <w:szCs w:val="22"/>
        </w:rPr>
        <w:t>naročnik</w:t>
      </w:r>
      <w:r w:rsidRPr="00A05D42">
        <w:rPr>
          <w:sz w:val="22"/>
          <w:szCs w:val="22"/>
        </w:rPr>
        <w:t>)</w:t>
      </w:r>
    </w:p>
    <w:p w14:paraId="0C7981F3" w14:textId="77777777" w:rsidR="00026451" w:rsidRPr="00A05D42" w:rsidRDefault="00026451" w:rsidP="00026451">
      <w:pPr>
        <w:keepNext/>
        <w:tabs>
          <w:tab w:val="left" w:pos="1702"/>
        </w:tabs>
        <w:rPr>
          <w:b/>
          <w:sz w:val="22"/>
          <w:szCs w:val="22"/>
        </w:rPr>
      </w:pPr>
    </w:p>
    <w:p w14:paraId="2C7AF476" w14:textId="77777777" w:rsidR="00026451" w:rsidRDefault="00026451" w:rsidP="00026451">
      <w:pPr>
        <w:keepNext/>
        <w:tabs>
          <w:tab w:val="left" w:pos="1702"/>
        </w:tabs>
        <w:rPr>
          <w:sz w:val="22"/>
          <w:szCs w:val="22"/>
        </w:rPr>
      </w:pPr>
      <w:r>
        <w:rPr>
          <w:sz w:val="22"/>
          <w:szCs w:val="22"/>
        </w:rPr>
        <w:t>in</w:t>
      </w:r>
    </w:p>
    <w:p w14:paraId="04011AA7" w14:textId="77777777" w:rsidR="00026451" w:rsidRPr="00A05D42" w:rsidRDefault="00026451" w:rsidP="00026451">
      <w:pPr>
        <w:keepNext/>
        <w:tabs>
          <w:tab w:val="left" w:pos="1702"/>
        </w:tabs>
        <w:rPr>
          <w:b/>
          <w:sz w:val="22"/>
          <w:szCs w:val="22"/>
        </w:rPr>
      </w:pPr>
    </w:p>
    <w:p w14:paraId="39682C98" w14:textId="77777777" w:rsidR="00026451" w:rsidRPr="00A05D42" w:rsidRDefault="00026451" w:rsidP="00026451">
      <w:pPr>
        <w:keepNext/>
        <w:tabs>
          <w:tab w:val="left" w:pos="1702"/>
        </w:tabs>
        <w:rPr>
          <w:sz w:val="22"/>
          <w:szCs w:val="22"/>
        </w:rPr>
      </w:pPr>
      <w:r>
        <w:rPr>
          <w:b/>
          <w:sz w:val="22"/>
          <w:szCs w:val="22"/>
        </w:rPr>
        <w:t xml:space="preserve">FIRMA in </w:t>
      </w:r>
      <w:r w:rsidRPr="00AF5913">
        <w:rPr>
          <w:sz w:val="22"/>
          <w:szCs w:val="22"/>
        </w:rPr>
        <w:t>NASLOV IZBRANEGA PONUDNIKA</w:t>
      </w:r>
      <w:r>
        <w:rPr>
          <w:sz w:val="22"/>
          <w:szCs w:val="22"/>
        </w:rPr>
        <w:t>, ki ga zastopa direktor</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t>,</w:t>
      </w:r>
      <w:r w:rsidRPr="00A05D42">
        <w:rPr>
          <w:sz w:val="22"/>
          <w:szCs w:val="22"/>
        </w:rPr>
        <w:t xml:space="preserve"> </w:t>
      </w:r>
    </w:p>
    <w:p w14:paraId="6C839856" w14:textId="77777777" w:rsidR="00026451" w:rsidRPr="00A05D42" w:rsidRDefault="00026451" w:rsidP="00026451">
      <w:pPr>
        <w:keepNext/>
        <w:tabs>
          <w:tab w:val="left" w:pos="1702"/>
        </w:tabs>
        <w:ind w:left="1701" w:hanging="1701"/>
        <w:rPr>
          <w:sz w:val="22"/>
          <w:szCs w:val="22"/>
        </w:rPr>
      </w:pPr>
      <w:r w:rsidRPr="00F1707A">
        <w:rPr>
          <w:sz w:val="22"/>
          <w:szCs w:val="22"/>
        </w:rPr>
        <w:t>matična številka</w:t>
      </w:r>
      <w:r w:rsidRPr="00A05D42">
        <w:rPr>
          <w:sz w:val="22"/>
          <w:szCs w:val="22"/>
        </w:rPr>
        <w:t>: _________________________</w:t>
      </w:r>
      <w:r>
        <w:rPr>
          <w:sz w:val="22"/>
          <w:szCs w:val="22"/>
        </w:rPr>
        <w:t>,</w:t>
      </w:r>
    </w:p>
    <w:p w14:paraId="0F780246" w14:textId="77777777" w:rsidR="00026451" w:rsidRPr="00A05D42" w:rsidRDefault="00026451" w:rsidP="00026451">
      <w:pPr>
        <w:keepNext/>
        <w:tabs>
          <w:tab w:val="left" w:pos="709"/>
          <w:tab w:val="left" w:pos="1702"/>
        </w:tabs>
        <w:ind w:left="1701" w:hanging="1701"/>
        <w:rPr>
          <w:sz w:val="22"/>
          <w:szCs w:val="22"/>
        </w:rPr>
      </w:pPr>
      <w:r w:rsidRPr="00A05D42">
        <w:rPr>
          <w:sz w:val="22"/>
          <w:szCs w:val="22"/>
        </w:rPr>
        <w:t>identifikacijska številka za DDV: ______________________</w:t>
      </w:r>
    </w:p>
    <w:p w14:paraId="09FBE19E" w14:textId="77777777" w:rsidR="00026451" w:rsidRPr="00A05D42" w:rsidRDefault="00026451" w:rsidP="00026451">
      <w:pPr>
        <w:keepNext/>
        <w:tabs>
          <w:tab w:val="left" w:pos="1702"/>
        </w:tabs>
        <w:rPr>
          <w:sz w:val="22"/>
          <w:szCs w:val="22"/>
        </w:rPr>
      </w:pPr>
      <w:r w:rsidRPr="00A05D42">
        <w:rPr>
          <w:sz w:val="22"/>
          <w:szCs w:val="22"/>
        </w:rPr>
        <w:t xml:space="preserve">(v nadaljevanju: </w:t>
      </w:r>
      <w:r>
        <w:rPr>
          <w:sz w:val="22"/>
          <w:szCs w:val="22"/>
        </w:rPr>
        <w:t>dobavitelj</w:t>
      </w:r>
      <w:r w:rsidRPr="00A05D42">
        <w:rPr>
          <w:sz w:val="22"/>
          <w:szCs w:val="22"/>
        </w:rPr>
        <w:t>)</w:t>
      </w:r>
      <w:r>
        <w:rPr>
          <w:sz w:val="22"/>
          <w:szCs w:val="22"/>
        </w:rPr>
        <w:t>,</w:t>
      </w:r>
    </w:p>
    <w:p w14:paraId="1F0B27FE" w14:textId="77777777" w:rsidR="00026451" w:rsidRPr="00A05D42" w:rsidRDefault="00026451" w:rsidP="00026451">
      <w:pPr>
        <w:keepNext/>
        <w:tabs>
          <w:tab w:val="left" w:pos="1702"/>
        </w:tabs>
        <w:rPr>
          <w:sz w:val="22"/>
          <w:szCs w:val="22"/>
        </w:rPr>
      </w:pPr>
    </w:p>
    <w:p w14:paraId="0A09FA97" w14:textId="77777777" w:rsidR="00026451" w:rsidRPr="00A05D42" w:rsidRDefault="00026451" w:rsidP="00026451">
      <w:pPr>
        <w:keepNext/>
        <w:tabs>
          <w:tab w:val="left" w:pos="1702"/>
        </w:tabs>
        <w:rPr>
          <w:sz w:val="22"/>
          <w:szCs w:val="22"/>
        </w:rPr>
      </w:pPr>
    </w:p>
    <w:p w14:paraId="3BDF38FD" w14:textId="77777777" w:rsidR="00026451" w:rsidRPr="00A05D42" w:rsidRDefault="00026451" w:rsidP="00026451">
      <w:pPr>
        <w:keepNext/>
        <w:tabs>
          <w:tab w:val="left" w:pos="1702"/>
        </w:tabs>
        <w:rPr>
          <w:sz w:val="22"/>
          <w:szCs w:val="22"/>
        </w:rPr>
      </w:pPr>
      <w:r w:rsidRPr="00A05D42">
        <w:rPr>
          <w:sz w:val="22"/>
          <w:szCs w:val="22"/>
        </w:rPr>
        <w:t>skleneta naslednjo</w:t>
      </w:r>
    </w:p>
    <w:p w14:paraId="7D9A1C58" w14:textId="77777777" w:rsidR="00026451" w:rsidRPr="00A05D42" w:rsidRDefault="00026451" w:rsidP="00026451">
      <w:pPr>
        <w:keepNext/>
        <w:tabs>
          <w:tab w:val="left" w:pos="1702"/>
        </w:tabs>
        <w:rPr>
          <w:sz w:val="22"/>
          <w:szCs w:val="22"/>
        </w:rPr>
      </w:pPr>
    </w:p>
    <w:p w14:paraId="1C3E6564" w14:textId="77777777" w:rsidR="00026451" w:rsidRPr="00A05D42" w:rsidRDefault="00026451" w:rsidP="00026451">
      <w:pPr>
        <w:keepNext/>
        <w:tabs>
          <w:tab w:val="left" w:pos="1702"/>
        </w:tabs>
        <w:rPr>
          <w:sz w:val="22"/>
          <w:szCs w:val="22"/>
        </w:rPr>
      </w:pPr>
    </w:p>
    <w:p w14:paraId="20C465E7" w14:textId="77777777" w:rsidR="00026451" w:rsidRPr="00A05D42" w:rsidRDefault="00026451" w:rsidP="00026451">
      <w:pPr>
        <w:keepNext/>
        <w:jc w:val="center"/>
        <w:rPr>
          <w:b/>
          <w:sz w:val="22"/>
          <w:szCs w:val="22"/>
        </w:rPr>
      </w:pPr>
      <w:r w:rsidRPr="00A05D42">
        <w:rPr>
          <w:b/>
          <w:sz w:val="22"/>
          <w:szCs w:val="22"/>
        </w:rPr>
        <w:t>POGODBO</w:t>
      </w:r>
    </w:p>
    <w:p w14:paraId="298607B7" w14:textId="77777777" w:rsidR="00026451" w:rsidRPr="00A05D42" w:rsidRDefault="00026451" w:rsidP="00026451">
      <w:pPr>
        <w:keepNext/>
        <w:jc w:val="center"/>
        <w:rPr>
          <w:sz w:val="22"/>
          <w:szCs w:val="22"/>
        </w:rPr>
      </w:pPr>
      <w:r w:rsidRPr="00A05D42">
        <w:rPr>
          <w:b/>
          <w:sz w:val="22"/>
          <w:szCs w:val="22"/>
        </w:rPr>
        <w:t xml:space="preserve">ZA DOBAVO IN VGRADNJO AVTOMATSKIH POTOPNIH STEBRIČKOV </w:t>
      </w:r>
      <w:r>
        <w:rPr>
          <w:b/>
          <w:sz w:val="22"/>
          <w:szCs w:val="22"/>
        </w:rPr>
        <w:t xml:space="preserve">IN URBANE OPREME </w:t>
      </w:r>
      <w:r w:rsidRPr="00A05D42">
        <w:rPr>
          <w:b/>
          <w:sz w:val="22"/>
          <w:szCs w:val="22"/>
        </w:rPr>
        <w:t>Z NOTRANJO OJAČITVIJO TER NAJVIŠJO VARNOSTNO STOPNJO V MESTNI OBČINI LJUBLJANA</w:t>
      </w:r>
    </w:p>
    <w:p w14:paraId="15E2C52F" w14:textId="77777777" w:rsidR="00026451" w:rsidRPr="00A05D42" w:rsidRDefault="00026451" w:rsidP="00026451">
      <w:pPr>
        <w:keepNext/>
        <w:jc w:val="both"/>
        <w:rPr>
          <w:sz w:val="22"/>
          <w:szCs w:val="22"/>
        </w:rPr>
      </w:pPr>
    </w:p>
    <w:p w14:paraId="37B35D6A" w14:textId="77777777" w:rsidR="00026451" w:rsidRPr="00A05D42" w:rsidRDefault="00026451" w:rsidP="00026451">
      <w:pPr>
        <w:keepNext/>
        <w:jc w:val="both"/>
        <w:rPr>
          <w:sz w:val="22"/>
          <w:szCs w:val="22"/>
        </w:rPr>
      </w:pPr>
    </w:p>
    <w:p w14:paraId="77136DF7" w14:textId="77777777" w:rsidR="00026451" w:rsidRPr="00A05D42" w:rsidRDefault="00026451" w:rsidP="00026451">
      <w:pPr>
        <w:keepNext/>
        <w:numPr>
          <w:ilvl w:val="0"/>
          <w:numId w:val="49"/>
        </w:numPr>
        <w:ind w:hanging="1080"/>
        <w:jc w:val="both"/>
        <w:rPr>
          <w:b/>
          <w:sz w:val="22"/>
          <w:szCs w:val="22"/>
        </w:rPr>
      </w:pPr>
      <w:r w:rsidRPr="00A05D42">
        <w:rPr>
          <w:b/>
          <w:sz w:val="22"/>
          <w:szCs w:val="22"/>
        </w:rPr>
        <w:t>UVODNE DOLOČBE</w:t>
      </w:r>
    </w:p>
    <w:p w14:paraId="3F6EA15B" w14:textId="77777777" w:rsidR="00026451" w:rsidRPr="00A05D42" w:rsidRDefault="00026451" w:rsidP="00026451">
      <w:pPr>
        <w:keepNext/>
        <w:jc w:val="both"/>
        <w:rPr>
          <w:b/>
          <w:sz w:val="22"/>
          <w:szCs w:val="22"/>
        </w:rPr>
      </w:pPr>
    </w:p>
    <w:p w14:paraId="1230E705" w14:textId="77777777" w:rsidR="00026451" w:rsidRDefault="00026451" w:rsidP="00026451">
      <w:pPr>
        <w:keepNext/>
        <w:numPr>
          <w:ilvl w:val="1"/>
          <w:numId w:val="48"/>
        </w:numPr>
        <w:ind w:left="426" w:hanging="426"/>
        <w:jc w:val="center"/>
        <w:rPr>
          <w:sz w:val="22"/>
          <w:szCs w:val="22"/>
        </w:rPr>
      </w:pPr>
      <w:r>
        <w:rPr>
          <w:sz w:val="22"/>
          <w:szCs w:val="22"/>
        </w:rPr>
        <w:t>č</w:t>
      </w:r>
      <w:r w:rsidRPr="00A05D42">
        <w:rPr>
          <w:sz w:val="22"/>
          <w:szCs w:val="22"/>
        </w:rPr>
        <w:t>len</w:t>
      </w:r>
    </w:p>
    <w:p w14:paraId="791B5ED0" w14:textId="77777777" w:rsidR="00026451" w:rsidRPr="00A05D42" w:rsidRDefault="00026451" w:rsidP="00026451">
      <w:pPr>
        <w:keepNext/>
        <w:ind w:left="426"/>
        <w:rPr>
          <w:sz w:val="22"/>
          <w:szCs w:val="22"/>
        </w:rPr>
      </w:pPr>
    </w:p>
    <w:p w14:paraId="2A115404" w14:textId="77777777" w:rsidR="00026451" w:rsidRDefault="00026451" w:rsidP="00026451">
      <w:pPr>
        <w:keepNext/>
        <w:jc w:val="both"/>
        <w:rPr>
          <w:sz w:val="22"/>
          <w:szCs w:val="22"/>
        </w:rPr>
      </w:pPr>
      <w:r w:rsidRPr="00A05D42">
        <w:rPr>
          <w:sz w:val="22"/>
          <w:szCs w:val="22"/>
        </w:rPr>
        <w:t xml:space="preserve">Pogodbeni stranki </w:t>
      </w:r>
      <w:r>
        <w:rPr>
          <w:sz w:val="22"/>
          <w:szCs w:val="22"/>
        </w:rPr>
        <w:t>uvodoma ugotavljata:</w:t>
      </w:r>
    </w:p>
    <w:p w14:paraId="75D0DA11" w14:textId="5CD0D0DC" w:rsidR="00026451" w:rsidRPr="001C67CD" w:rsidRDefault="00026451" w:rsidP="00026451">
      <w:pPr>
        <w:pStyle w:val="Odstavekseznama"/>
        <w:keepNext/>
        <w:numPr>
          <w:ilvl w:val="0"/>
          <w:numId w:val="52"/>
        </w:numPr>
        <w:jc w:val="both"/>
        <w:rPr>
          <w:sz w:val="22"/>
          <w:szCs w:val="22"/>
        </w:rPr>
      </w:pPr>
      <w:r w:rsidRPr="001C67CD">
        <w:rPr>
          <w:sz w:val="22"/>
          <w:szCs w:val="22"/>
        </w:rPr>
        <w:t>da je</w:t>
      </w:r>
      <w:r>
        <w:rPr>
          <w:sz w:val="22"/>
          <w:szCs w:val="22"/>
        </w:rPr>
        <w:t xml:space="preserve"> naročnik</w:t>
      </w:r>
      <w:r w:rsidRPr="001C67CD">
        <w:rPr>
          <w:sz w:val="22"/>
          <w:szCs w:val="22"/>
        </w:rPr>
        <w:t xml:space="preserve"> izved</w:t>
      </w:r>
      <w:r>
        <w:rPr>
          <w:sz w:val="22"/>
          <w:szCs w:val="22"/>
        </w:rPr>
        <w:t>el</w:t>
      </w:r>
      <w:r w:rsidRPr="001C67CD">
        <w:rPr>
          <w:sz w:val="22"/>
          <w:szCs w:val="22"/>
        </w:rPr>
        <w:t xml:space="preserve"> postopek oddaje javnega naročila </w:t>
      </w:r>
      <w:r w:rsidRPr="00026451">
        <w:rPr>
          <w:sz w:val="22"/>
          <w:szCs w:val="22"/>
        </w:rPr>
        <w:t xml:space="preserve">št. </w:t>
      </w:r>
      <w:r>
        <w:rPr>
          <w:sz w:val="22"/>
          <w:szCs w:val="22"/>
        </w:rPr>
        <w:t>7560-21-200028</w:t>
      </w:r>
      <w:r w:rsidRPr="001C67CD">
        <w:rPr>
          <w:sz w:val="22"/>
          <w:szCs w:val="22"/>
        </w:rPr>
        <w:t xml:space="preserve"> po </w:t>
      </w:r>
      <w:r>
        <w:rPr>
          <w:sz w:val="22"/>
          <w:szCs w:val="22"/>
        </w:rPr>
        <w:t>odprtem postopku, v skladu s 40</w:t>
      </w:r>
      <w:r w:rsidRPr="001C67CD">
        <w:rPr>
          <w:sz w:val="22"/>
          <w:szCs w:val="22"/>
        </w:rPr>
        <w:t>. členom Zakona o javnem naročanju (Ur</w:t>
      </w:r>
      <w:r>
        <w:rPr>
          <w:sz w:val="22"/>
          <w:szCs w:val="22"/>
        </w:rPr>
        <w:t>adni list</w:t>
      </w:r>
      <w:r w:rsidRPr="001C67CD">
        <w:rPr>
          <w:sz w:val="22"/>
          <w:szCs w:val="22"/>
        </w:rPr>
        <w:t xml:space="preserve"> RS, št. 19/15</w:t>
      </w:r>
      <w:r>
        <w:rPr>
          <w:sz w:val="22"/>
          <w:szCs w:val="22"/>
        </w:rPr>
        <w:t xml:space="preserve"> in 14/18</w:t>
      </w:r>
      <w:r w:rsidRPr="001C67CD">
        <w:rPr>
          <w:sz w:val="22"/>
          <w:szCs w:val="22"/>
        </w:rPr>
        <w:t>; v nadaljevanju: ZJN-3), z namenom sklenitve pogodbe za »</w:t>
      </w:r>
      <w:r w:rsidRPr="001C67CD">
        <w:rPr>
          <w:b/>
          <w:sz w:val="22"/>
          <w:szCs w:val="22"/>
        </w:rPr>
        <w:t xml:space="preserve">dobavo in vgradnjo avtomatskih potopnih stebričkov </w:t>
      </w:r>
      <w:r>
        <w:rPr>
          <w:b/>
          <w:sz w:val="22"/>
          <w:szCs w:val="22"/>
        </w:rPr>
        <w:t xml:space="preserve">in urbane opreme </w:t>
      </w:r>
      <w:r w:rsidRPr="001C67CD">
        <w:rPr>
          <w:b/>
          <w:sz w:val="22"/>
          <w:szCs w:val="22"/>
        </w:rPr>
        <w:t>z notranjo ojačitvijo ter najvišjo varnostno stopnjo v Mestni občini Ljubljana</w:t>
      </w:r>
      <w:r w:rsidRPr="001C67CD">
        <w:rPr>
          <w:sz w:val="22"/>
          <w:szCs w:val="22"/>
        </w:rPr>
        <w:t>«, v katerem je naročnik dobavitelja izbral na podlagi meril, pogojev in zahtev, opredeljenih v dokumentaciji v zvezi z oddajo javnega naročila št.</w:t>
      </w:r>
      <w:r>
        <w:rPr>
          <w:sz w:val="22"/>
          <w:szCs w:val="22"/>
        </w:rPr>
        <w:t xml:space="preserve"> 430-3129/2018-75</w:t>
      </w:r>
      <w:r w:rsidRPr="001C67CD">
        <w:rPr>
          <w:sz w:val="22"/>
          <w:szCs w:val="22"/>
        </w:rPr>
        <w:t xml:space="preserve"> </w:t>
      </w:r>
      <w:r>
        <w:rPr>
          <w:sz w:val="22"/>
          <w:szCs w:val="22"/>
        </w:rPr>
        <w:t xml:space="preserve">za </w:t>
      </w:r>
      <w:r w:rsidRPr="001C67CD">
        <w:rPr>
          <w:sz w:val="22"/>
          <w:szCs w:val="22"/>
        </w:rPr>
        <w:t xml:space="preserve">dobavo in vgradnjo avtomatskih potopnih stebričkov </w:t>
      </w:r>
      <w:r>
        <w:rPr>
          <w:sz w:val="22"/>
          <w:szCs w:val="22"/>
        </w:rPr>
        <w:t xml:space="preserve">in urbane opreme </w:t>
      </w:r>
      <w:r w:rsidRPr="001C67CD">
        <w:rPr>
          <w:sz w:val="22"/>
          <w:szCs w:val="22"/>
        </w:rPr>
        <w:t>z notranjo ojačitvijo ter najvišjo varnostno stopnjo v Mestni občini Ljubljana (v nadaljevanju: razpisna dokumentacija),</w:t>
      </w:r>
    </w:p>
    <w:p w14:paraId="684ABC5A" w14:textId="77777777" w:rsidR="00026451" w:rsidRDefault="00026451" w:rsidP="00026451">
      <w:pPr>
        <w:pStyle w:val="Odstavekseznama"/>
        <w:keepNext/>
        <w:numPr>
          <w:ilvl w:val="0"/>
          <w:numId w:val="52"/>
        </w:numPr>
        <w:jc w:val="both"/>
        <w:rPr>
          <w:sz w:val="22"/>
          <w:szCs w:val="22"/>
        </w:rPr>
      </w:pPr>
      <w:r w:rsidRPr="001C67CD">
        <w:rPr>
          <w:sz w:val="22"/>
          <w:szCs w:val="22"/>
        </w:rPr>
        <w:t>da je dobavitelj seznanjen z razpisnimi pogoji in dokumentacijo ter ju v celoti sprejema</w:t>
      </w:r>
      <w:r>
        <w:rPr>
          <w:sz w:val="22"/>
          <w:szCs w:val="22"/>
        </w:rPr>
        <w:t>,</w:t>
      </w:r>
    </w:p>
    <w:p w14:paraId="1628C468" w14:textId="77777777" w:rsidR="00026451" w:rsidRPr="00EB6B75" w:rsidRDefault="00026451" w:rsidP="00026451">
      <w:pPr>
        <w:pStyle w:val="Odstavekseznama"/>
        <w:keepNext/>
        <w:numPr>
          <w:ilvl w:val="0"/>
          <w:numId w:val="52"/>
        </w:numPr>
        <w:jc w:val="both"/>
        <w:rPr>
          <w:sz w:val="22"/>
          <w:szCs w:val="22"/>
        </w:rPr>
      </w:pPr>
      <w:r w:rsidRPr="00EB6B75">
        <w:rPr>
          <w:sz w:val="22"/>
          <w:szCs w:val="22"/>
        </w:rPr>
        <w:t>da projekt sofinancira Evropska komisija, Generalni direktorat Migracije in notranje zadeve, Migracijski in varnostni skladi; Finančna sredstva in spremljanje ukrepov Unije;</w:t>
      </w:r>
    </w:p>
    <w:p w14:paraId="350378FD" w14:textId="77777777" w:rsidR="00026451" w:rsidRPr="008C2C88" w:rsidRDefault="00026451" w:rsidP="00026451">
      <w:pPr>
        <w:pStyle w:val="Odstavekseznama"/>
        <w:numPr>
          <w:ilvl w:val="0"/>
          <w:numId w:val="52"/>
        </w:numPr>
        <w:rPr>
          <w:sz w:val="22"/>
          <w:szCs w:val="22"/>
        </w:rPr>
      </w:pPr>
      <w:r w:rsidRPr="008C2C88">
        <w:rPr>
          <w:sz w:val="22"/>
          <w:szCs w:val="22"/>
        </w:rPr>
        <w:t>da so finančna sredstva predvidena v rebalansu proračuna MOL za leto 2021, na proračunskih postavkah 031001  Projekt PERICLES - udeležba MOL (10% upravičenih stroškov), 031002 projekt PERICLES - sredstva EU (90% upravičenih stroškov), 7560-18-0801 PERICLES- preventing vehicle ramming attacs (preprečevanje napadov z vozili), konto 4202.</w:t>
      </w:r>
    </w:p>
    <w:p w14:paraId="5F1A9C6E" w14:textId="77777777" w:rsidR="00026451" w:rsidRDefault="00026451" w:rsidP="00026451">
      <w:pPr>
        <w:keepNext/>
        <w:ind w:left="1080"/>
        <w:jc w:val="both"/>
        <w:rPr>
          <w:b/>
          <w:sz w:val="22"/>
          <w:szCs w:val="22"/>
        </w:rPr>
      </w:pPr>
    </w:p>
    <w:p w14:paraId="184CC5C9" w14:textId="40DB90E5" w:rsidR="00026451" w:rsidRPr="00026451" w:rsidRDefault="00026451" w:rsidP="00026451">
      <w:pPr>
        <w:keepNext/>
        <w:ind w:left="1080"/>
        <w:jc w:val="both"/>
        <w:rPr>
          <w:b/>
          <w:sz w:val="22"/>
          <w:szCs w:val="22"/>
        </w:rPr>
      </w:pPr>
    </w:p>
    <w:p w14:paraId="61454605" w14:textId="001DF501" w:rsidR="00026451" w:rsidRPr="00A05D42" w:rsidRDefault="00026451" w:rsidP="00026451">
      <w:pPr>
        <w:keepNext/>
        <w:numPr>
          <w:ilvl w:val="0"/>
          <w:numId w:val="49"/>
        </w:numPr>
        <w:ind w:hanging="1080"/>
        <w:jc w:val="both"/>
        <w:rPr>
          <w:b/>
          <w:sz w:val="22"/>
          <w:szCs w:val="22"/>
        </w:rPr>
      </w:pPr>
      <w:r w:rsidRPr="00A05D42">
        <w:rPr>
          <w:b/>
          <w:sz w:val="22"/>
          <w:szCs w:val="22"/>
        </w:rPr>
        <w:t>PREDMET POGODBE</w:t>
      </w:r>
    </w:p>
    <w:p w14:paraId="399C0BED" w14:textId="77777777" w:rsidR="00026451" w:rsidRPr="00A05D42" w:rsidRDefault="00026451" w:rsidP="00026451">
      <w:pPr>
        <w:keepNext/>
        <w:ind w:left="1080"/>
        <w:jc w:val="both"/>
        <w:rPr>
          <w:b/>
          <w:sz w:val="22"/>
          <w:szCs w:val="22"/>
        </w:rPr>
      </w:pPr>
    </w:p>
    <w:p w14:paraId="32826255" w14:textId="77777777" w:rsidR="00026451" w:rsidRPr="00A05D42" w:rsidRDefault="00026451" w:rsidP="00026451">
      <w:pPr>
        <w:keepNext/>
        <w:numPr>
          <w:ilvl w:val="1"/>
          <w:numId w:val="48"/>
        </w:numPr>
        <w:ind w:left="426" w:hanging="426"/>
        <w:jc w:val="center"/>
        <w:rPr>
          <w:sz w:val="22"/>
          <w:szCs w:val="22"/>
        </w:rPr>
      </w:pPr>
      <w:r w:rsidRPr="00A05D42">
        <w:rPr>
          <w:sz w:val="22"/>
          <w:szCs w:val="22"/>
        </w:rPr>
        <w:t>člen</w:t>
      </w:r>
    </w:p>
    <w:p w14:paraId="4F032B8C" w14:textId="77777777" w:rsidR="00026451" w:rsidRPr="00A05D42" w:rsidRDefault="00026451" w:rsidP="00026451">
      <w:pPr>
        <w:keepNext/>
        <w:suppressAutoHyphens/>
        <w:jc w:val="both"/>
        <w:rPr>
          <w:sz w:val="22"/>
          <w:szCs w:val="22"/>
          <w:lang w:eastAsia="ar-SA"/>
        </w:rPr>
      </w:pPr>
    </w:p>
    <w:p w14:paraId="47AA7D70" w14:textId="77777777" w:rsidR="00026451" w:rsidRDefault="00026451" w:rsidP="00026451">
      <w:pPr>
        <w:keepNext/>
        <w:tabs>
          <w:tab w:val="left" w:pos="1702"/>
        </w:tabs>
        <w:jc w:val="both"/>
        <w:rPr>
          <w:sz w:val="22"/>
          <w:szCs w:val="22"/>
        </w:rPr>
      </w:pPr>
      <w:r w:rsidRPr="00A05D42">
        <w:rPr>
          <w:sz w:val="22"/>
          <w:szCs w:val="22"/>
        </w:rPr>
        <w:t>Predmet pogodbe je dobava in vgradnja avtomatskih potopnih stebričkov</w:t>
      </w:r>
      <w:r>
        <w:rPr>
          <w:sz w:val="22"/>
          <w:szCs w:val="22"/>
        </w:rPr>
        <w:t xml:space="preserve"> in urbane opreme</w:t>
      </w:r>
      <w:r w:rsidRPr="00A05D42">
        <w:rPr>
          <w:sz w:val="22"/>
          <w:szCs w:val="22"/>
        </w:rPr>
        <w:t xml:space="preserve"> z notranjo ojačitvijo ter najvišjo varnostno stopnjo v Mestni občini Ljubljana (v nadaljevanju blago</w:t>
      </w:r>
      <w:r>
        <w:rPr>
          <w:sz w:val="22"/>
          <w:szCs w:val="22"/>
        </w:rPr>
        <w:t xml:space="preserve"> in storitve</w:t>
      </w:r>
      <w:r w:rsidRPr="00A05D42">
        <w:rPr>
          <w:sz w:val="22"/>
          <w:szCs w:val="22"/>
        </w:rPr>
        <w:t>)</w:t>
      </w:r>
      <w:r>
        <w:rPr>
          <w:sz w:val="22"/>
          <w:szCs w:val="22"/>
        </w:rPr>
        <w:t>.</w:t>
      </w:r>
      <w:r w:rsidRPr="00A05D42">
        <w:rPr>
          <w:sz w:val="22"/>
          <w:szCs w:val="22"/>
        </w:rPr>
        <w:t xml:space="preserve"> </w:t>
      </w:r>
    </w:p>
    <w:p w14:paraId="729B1AE2" w14:textId="77777777" w:rsidR="00026451" w:rsidRPr="00A05D42" w:rsidRDefault="00026451" w:rsidP="00026451">
      <w:pPr>
        <w:keepNext/>
        <w:tabs>
          <w:tab w:val="left" w:pos="1702"/>
        </w:tabs>
        <w:jc w:val="both"/>
        <w:rPr>
          <w:sz w:val="22"/>
          <w:szCs w:val="22"/>
        </w:rPr>
      </w:pPr>
      <w:r w:rsidRPr="00A05D42">
        <w:rPr>
          <w:sz w:val="22"/>
          <w:szCs w:val="22"/>
        </w:rPr>
        <w:t xml:space="preserve">Količine in vrste blaga </w:t>
      </w:r>
      <w:r>
        <w:rPr>
          <w:sz w:val="22"/>
          <w:szCs w:val="22"/>
        </w:rPr>
        <w:t>in</w:t>
      </w:r>
      <w:r w:rsidRPr="00A05D42">
        <w:rPr>
          <w:sz w:val="22"/>
          <w:szCs w:val="22"/>
        </w:rPr>
        <w:t xml:space="preserve"> storitev, navedene v ponudbenem predračunu </w:t>
      </w:r>
      <w:r>
        <w:rPr>
          <w:sz w:val="22"/>
          <w:szCs w:val="22"/>
        </w:rPr>
        <w:t>dobavitelja</w:t>
      </w:r>
      <w:r w:rsidRPr="00A05D42">
        <w:rPr>
          <w:sz w:val="22"/>
          <w:szCs w:val="22"/>
        </w:rPr>
        <w:t xml:space="preserve"> št. </w:t>
      </w:r>
      <w:r w:rsidRPr="00A05D42">
        <w:rPr>
          <w:sz w:val="22"/>
          <w:szCs w:val="22"/>
          <w:highlight w:val="yellow"/>
        </w:rPr>
        <w:t>_____ z dne __________,</w:t>
      </w:r>
      <w:r w:rsidRPr="00A05D42">
        <w:rPr>
          <w:sz w:val="22"/>
          <w:szCs w:val="22"/>
        </w:rPr>
        <w:t xml:space="preserve"> so okvirne in za </w:t>
      </w:r>
      <w:r>
        <w:rPr>
          <w:sz w:val="22"/>
          <w:szCs w:val="22"/>
        </w:rPr>
        <w:t>naročnika</w:t>
      </w:r>
      <w:r w:rsidRPr="00A05D42">
        <w:rPr>
          <w:sz w:val="22"/>
          <w:szCs w:val="22"/>
        </w:rPr>
        <w:t xml:space="preserve"> niso obvezujoče. </w:t>
      </w:r>
    </w:p>
    <w:p w14:paraId="43635134" w14:textId="77777777" w:rsidR="00026451" w:rsidRDefault="00026451" w:rsidP="00026451">
      <w:pPr>
        <w:keepNext/>
        <w:tabs>
          <w:tab w:val="left" w:pos="1702"/>
        </w:tabs>
        <w:jc w:val="both"/>
        <w:rPr>
          <w:sz w:val="22"/>
          <w:szCs w:val="22"/>
        </w:rPr>
      </w:pPr>
    </w:p>
    <w:p w14:paraId="542F1088" w14:textId="77777777" w:rsidR="00026451" w:rsidRPr="00E4734E" w:rsidRDefault="00026451" w:rsidP="00026451">
      <w:pPr>
        <w:pStyle w:val="Odstavekseznama"/>
        <w:keepNext/>
        <w:numPr>
          <w:ilvl w:val="1"/>
          <w:numId w:val="48"/>
        </w:numPr>
        <w:tabs>
          <w:tab w:val="clear" w:pos="5322"/>
          <w:tab w:val="left" w:pos="1702"/>
        </w:tabs>
        <w:ind w:left="4820"/>
        <w:jc w:val="both"/>
        <w:rPr>
          <w:sz w:val="22"/>
          <w:szCs w:val="22"/>
        </w:rPr>
      </w:pPr>
      <w:r>
        <w:rPr>
          <w:sz w:val="22"/>
          <w:szCs w:val="22"/>
        </w:rPr>
        <w:t>člen</w:t>
      </w:r>
    </w:p>
    <w:p w14:paraId="2C9A06AD" w14:textId="77777777" w:rsidR="00026451" w:rsidRDefault="00026451" w:rsidP="00026451">
      <w:pPr>
        <w:keepNext/>
        <w:spacing w:after="60"/>
        <w:jc w:val="both"/>
        <w:rPr>
          <w:sz w:val="22"/>
          <w:szCs w:val="22"/>
        </w:rPr>
      </w:pPr>
    </w:p>
    <w:p w14:paraId="2BFEE973" w14:textId="77777777" w:rsidR="00026451" w:rsidRPr="00A05D42" w:rsidRDefault="00026451" w:rsidP="00026451">
      <w:pPr>
        <w:keepNext/>
        <w:spacing w:after="60"/>
        <w:jc w:val="both"/>
        <w:rPr>
          <w:sz w:val="22"/>
          <w:szCs w:val="22"/>
        </w:rPr>
      </w:pPr>
      <w:r w:rsidRPr="00A05D42">
        <w:rPr>
          <w:sz w:val="22"/>
          <w:szCs w:val="22"/>
        </w:rPr>
        <w:t xml:space="preserve">Predmet pogodbe zajema: </w:t>
      </w:r>
    </w:p>
    <w:p w14:paraId="6D4EA901" w14:textId="77777777" w:rsidR="00026451" w:rsidRDefault="00026451" w:rsidP="00026451">
      <w:pPr>
        <w:keepNext/>
        <w:numPr>
          <w:ilvl w:val="0"/>
          <w:numId w:val="47"/>
        </w:numPr>
        <w:tabs>
          <w:tab w:val="clear" w:pos="1077"/>
        </w:tabs>
        <w:ind w:left="714" w:hanging="357"/>
        <w:jc w:val="both"/>
        <w:rPr>
          <w:sz w:val="22"/>
          <w:szCs w:val="22"/>
        </w:rPr>
      </w:pPr>
      <w:r w:rsidRPr="00A05D42">
        <w:rPr>
          <w:sz w:val="22"/>
          <w:szCs w:val="22"/>
        </w:rPr>
        <w:t>nabavo opreme ter materiala za vgradnjo</w:t>
      </w:r>
      <w:r>
        <w:rPr>
          <w:sz w:val="22"/>
          <w:szCs w:val="22"/>
        </w:rPr>
        <w:t xml:space="preserve"> okrepljenih</w:t>
      </w:r>
      <w:r w:rsidRPr="00A05D42">
        <w:rPr>
          <w:sz w:val="22"/>
          <w:szCs w:val="22"/>
        </w:rPr>
        <w:t xml:space="preserve"> avtomatskih potopnih stebričkov</w:t>
      </w:r>
      <w:r>
        <w:rPr>
          <w:sz w:val="22"/>
          <w:szCs w:val="22"/>
        </w:rPr>
        <w:t>,</w:t>
      </w:r>
    </w:p>
    <w:p w14:paraId="7DB68F75" w14:textId="77777777" w:rsidR="00026451" w:rsidRPr="00146177" w:rsidRDefault="00026451" w:rsidP="00026451">
      <w:pPr>
        <w:keepNext/>
        <w:numPr>
          <w:ilvl w:val="0"/>
          <w:numId w:val="47"/>
        </w:numPr>
        <w:tabs>
          <w:tab w:val="clear" w:pos="1077"/>
        </w:tabs>
        <w:ind w:left="714" w:hanging="357"/>
        <w:jc w:val="both"/>
        <w:rPr>
          <w:sz w:val="22"/>
          <w:szCs w:val="22"/>
        </w:rPr>
      </w:pPr>
      <w:r w:rsidRPr="00146177">
        <w:rPr>
          <w:sz w:val="22"/>
          <w:szCs w:val="22"/>
        </w:rPr>
        <w:t>dobavo okrepljene urbane opreme: stebriček »Stara Ljubljana«,</w:t>
      </w:r>
    </w:p>
    <w:p w14:paraId="5FAA84B2" w14:textId="77777777" w:rsidR="00026451" w:rsidRPr="00D72015" w:rsidRDefault="00026451" w:rsidP="00026451">
      <w:pPr>
        <w:pStyle w:val="Odstavekseznama"/>
        <w:keepNext/>
        <w:numPr>
          <w:ilvl w:val="0"/>
          <w:numId w:val="48"/>
        </w:numPr>
        <w:jc w:val="both"/>
        <w:rPr>
          <w:sz w:val="22"/>
          <w:szCs w:val="22"/>
        </w:rPr>
      </w:pPr>
      <w:r w:rsidRPr="00D72015">
        <w:rPr>
          <w:sz w:val="22"/>
          <w:szCs w:val="22"/>
        </w:rPr>
        <w:t>namestitev potopnih stebričkov in okrepljene urbane opreme ter ureditev štirih lokacij laboratorija na prostem.</w:t>
      </w:r>
    </w:p>
    <w:p w14:paraId="2BB190FC" w14:textId="77777777" w:rsidR="00026451" w:rsidRDefault="00026451" w:rsidP="00026451">
      <w:pPr>
        <w:keepNext/>
        <w:jc w:val="both"/>
        <w:rPr>
          <w:sz w:val="22"/>
          <w:szCs w:val="22"/>
        </w:rPr>
      </w:pPr>
    </w:p>
    <w:p w14:paraId="5613D1BD" w14:textId="77777777" w:rsidR="00026451" w:rsidRPr="00A05D42" w:rsidRDefault="00026451" w:rsidP="00026451">
      <w:pPr>
        <w:keepNext/>
        <w:jc w:val="both"/>
        <w:rPr>
          <w:sz w:val="22"/>
          <w:szCs w:val="22"/>
        </w:rPr>
      </w:pPr>
      <w:r w:rsidRPr="00A05D42">
        <w:rPr>
          <w:sz w:val="22"/>
          <w:szCs w:val="22"/>
        </w:rPr>
        <w:t>Predmet pogodbe zajema tudi montažo oziroma vgradnjo</w:t>
      </w:r>
      <w:r>
        <w:rPr>
          <w:sz w:val="22"/>
          <w:szCs w:val="22"/>
        </w:rPr>
        <w:t xml:space="preserve"> okrepljenih</w:t>
      </w:r>
      <w:r w:rsidRPr="00A05D42">
        <w:rPr>
          <w:sz w:val="22"/>
          <w:szCs w:val="22"/>
        </w:rPr>
        <w:t xml:space="preserve"> avtomatskih potopnih stebričkov na električno omrežje ter povezavo na sistem pristopne kontrole, vključno s preizkusnim delovanjem (v nadaljevanju tudi: montaža in/ali storitev).</w:t>
      </w:r>
    </w:p>
    <w:p w14:paraId="5162105B" w14:textId="77777777" w:rsidR="00026451" w:rsidRPr="00A05D42" w:rsidRDefault="00026451" w:rsidP="00026451">
      <w:pPr>
        <w:keepNext/>
        <w:jc w:val="both"/>
        <w:rPr>
          <w:sz w:val="22"/>
          <w:szCs w:val="22"/>
        </w:rPr>
      </w:pPr>
    </w:p>
    <w:p w14:paraId="3A1A64F3" w14:textId="77777777" w:rsidR="00026451" w:rsidRPr="00A05D42" w:rsidRDefault="00026451" w:rsidP="00026451">
      <w:pPr>
        <w:keepNext/>
        <w:jc w:val="both"/>
        <w:rPr>
          <w:sz w:val="22"/>
          <w:szCs w:val="22"/>
        </w:rPr>
      </w:pPr>
      <w:r w:rsidRPr="00A05D42">
        <w:rPr>
          <w:sz w:val="22"/>
          <w:szCs w:val="22"/>
        </w:rPr>
        <w:t xml:space="preserve">Montaža zajema vsa dela, ki so pri vgradnji avtomatskih potopnih stebričkov potrebna za postavitev ter nemoteno delovanje. Električne povezave se izvajajo na pripravljene elektroinštalacije (dovod električnega napajanja do mesta montaže), za katere poskrbi kupec. </w:t>
      </w:r>
    </w:p>
    <w:p w14:paraId="219F9BB7" w14:textId="77777777" w:rsidR="00026451" w:rsidRPr="00A05D42" w:rsidRDefault="00026451" w:rsidP="00026451">
      <w:pPr>
        <w:keepNext/>
        <w:rPr>
          <w:sz w:val="22"/>
          <w:szCs w:val="22"/>
        </w:rPr>
      </w:pPr>
    </w:p>
    <w:p w14:paraId="0325825E" w14:textId="77777777" w:rsidR="00026451" w:rsidRPr="00A05D42" w:rsidRDefault="00026451" w:rsidP="00026451">
      <w:pPr>
        <w:keepNext/>
        <w:tabs>
          <w:tab w:val="left" w:pos="1702"/>
        </w:tabs>
        <w:jc w:val="both"/>
        <w:rPr>
          <w:sz w:val="22"/>
          <w:szCs w:val="22"/>
        </w:rPr>
      </w:pPr>
      <w:r w:rsidRPr="00A05D42">
        <w:rPr>
          <w:sz w:val="22"/>
          <w:szCs w:val="22"/>
        </w:rPr>
        <w:t xml:space="preserve">Opredelitev in opis predmeta te pogodbe je razviden iz razpisne dokumentacije, ponudbe </w:t>
      </w:r>
      <w:r>
        <w:rPr>
          <w:sz w:val="22"/>
          <w:szCs w:val="22"/>
        </w:rPr>
        <w:t xml:space="preserve">dobavitelja </w:t>
      </w:r>
      <w:r w:rsidRPr="00A05D42">
        <w:rPr>
          <w:sz w:val="22"/>
          <w:szCs w:val="22"/>
        </w:rPr>
        <w:t>št</w:t>
      </w:r>
      <w:r w:rsidRPr="00A05D42">
        <w:rPr>
          <w:sz w:val="22"/>
          <w:szCs w:val="22"/>
          <w:highlight w:val="yellow"/>
        </w:rPr>
        <w:t xml:space="preserve">._____ z dne ____ (v nadaljevanju: ponudba) in ponudbenega predračuna </w:t>
      </w:r>
      <w:r>
        <w:rPr>
          <w:sz w:val="22"/>
          <w:szCs w:val="22"/>
          <w:highlight w:val="yellow"/>
        </w:rPr>
        <w:t>dobavitelja</w:t>
      </w:r>
      <w:r w:rsidRPr="00A05D42">
        <w:rPr>
          <w:sz w:val="22"/>
          <w:szCs w:val="22"/>
          <w:highlight w:val="yellow"/>
        </w:rPr>
        <w:t xml:space="preserve"> št._____ z dne ____</w:t>
      </w:r>
      <w:r w:rsidRPr="00A05D42">
        <w:rPr>
          <w:sz w:val="22"/>
          <w:szCs w:val="22"/>
        </w:rPr>
        <w:t xml:space="preserve"> (v nadaljevanju: ponudbeni predračun), ki so sestavni del te pogodbe. </w:t>
      </w:r>
    </w:p>
    <w:p w14:paraId="5106FD2E" w14:textId="77777777" w:rsidR="00026451" w:rsidRPr="00A05D42" w:rsidRDefault="00026451" w:rsidP="00026451">
      <w:pPr>
        <w:keepNext/>
        <w:tabs>
          <w:tab w:val="left" w:pos="1702"/>
        </w:tabs>
        <w:jc w:val="both"/>
        <w:rPr>
          <w:sz w:val="22"/>
          <w:szCs w:val="22"/>
        </w:rPr>
      </w:pPr>
    </w:p>
    <w:p w14:paraId="142BADED" w14:textId="77777777" w:rsidR="00026451" w:rsidRPr="00A05D42" w:rsidRDefault="00026451" w:rsidP="00026451">
      <w:pPr>
        <w:keepNext/>
        <w:tabs>
          <w:tab w:val="left" w:pos="1702"/>
        </w:tabs>
        <w:jc w:val="both"/>
        <w:rPr>
          <w:sz w:val="22"/>
          <w:szCs w:val="22"/>
        </w:rPr>
      </w:pPr>
      <w:r>
        <w:rPr>
          <w:sz w:val="22"/>
          <w:szCs w:val="22"/>
        </w:rPr>
        <w:t>Naročnik</w:t>
      </w:r>
      <w:r w:rsidRPr="00A05D42">
        <w:rPr>
          <w:sz w:val="22"/>
          <w:szCs w:val="22"/>
        </w:rPr>
        <w:t xml:space="preserve"> in </w:t>
      </w:r>
      <w:r>
        <w:rPr>
          <w:sz w:val="22"/>
          <w:szCs w:val="22"/>
        </w:rPr>
        <w:t>dobavitelj</w:t>
      </w:r>
      <w:r w:rsidRPr="00A05D42">
        <w:rPr>
          <w:sz w:val="22"/>
          <w:szCs w:val="22"/>
        </w:rPr>
        <w:t xml:space="preserve"> se izrecno dogovorita, da bo </w:t>
      </w:r>
      <w:r>
        <w:rPr>
          <w:sz w:val="22"/>
          <w:szCs w:val="22"/>
        </w:rPr>
        <w:t>naročnik</w:t>
      </w:r>
      <w:r w:rsidRPr="00A05D42">
        <w:rPr>
          <w:sz w:val="22"/>
          <w:szCs w:val="22"/>
        </w:rPr>
        <w:t xml:space="preserve"> v obdobju veljavnosti te pogodbe, kupoval le blago </w:t>
      </w:r>
      <w:r>
        <w:rPr>
          <w:sz w:val="22"/>
          <w:szCs w:val="22"/>
        </w:rPr>
        <w:t>in</w:t>
      </w:r>
      <w:r w:rsidRPr="00A05D42">
        <w:rPr>
          <w:sz w:val="22"/>
          <w:szCs w:val="22"/>
        </w:rPr>
        <w:t xml:space="preserve"> naročal storitve, ki jih bo dejansko potreboval za izvedbo te pogodbe, ter za katera bo imel zagotovljena finančna sredstva. </w:t>
      </w:r>
    </w:p>
    <w:p w14:paraId="6ABC09E7" w14:textId="77777777" w:rsidR="00026451" w:rsidRPr="00A05D42" w:rsidRDefault="00026451" w:rsidP="00026451">
      <w:pPr>
        <w:keepNext/>
        <w:tabs>
          <w:tab w:val="left" w:pos="1702"/>
        </w:tabs>
        <w:jc w:val="center"/>
        <w:rPr>
          <w:sz w:val="22"/>
          <w:szCs w:val="22"/>
        </w:rPr>
      </w:pPr>
    </w:p>
    <w:p w14:paraId="4AD4D495" w14:textId="77777777" w:rsidR="00026451" w:rsidRPr="00A05D42" w:rsidRDefault="00026451" w:rsidP="00026451">
      <w:pPr>
        <w:keepNext/>
        <w:jc w:val="both"/>
        <w:rPr>
          <w:sz w:val="22"/>
          <w:szCs w:val="22"/>
        </w:rPr>
      </w:pPr>
    </w:p>
    <w:p w14:paraId="61EC4705" w14:textId="77777777" w:rsidR="00026451" w:rsidRPr="00A05D42" w:rsidRDefault="00026451" w:rsidP="00026451">
      <w:pPr>
        <w:keepNext/>
        <w:numPr>
          <w:ilvl w:val="0"/>
          <w:numId w:val="49"/>
        </w:numPr>
        <w:ind w:hanging="1080"/>
        <w:jc w:val="both"/>
        <w:rPr>
          <w:b/>
          <w:sz w:val="22"/>
          <w:szCs w:val="22"/>
        </w:rPr>
      </w:pPr>
      <w:r w:rsidRPr="00A05D42">
        <w:rPr>
          <w:b/>
          <w:sz w:val="22"/>
          <w:szCs w:val="22"/>
        </w:rPr>
        <w:t xml:space="preserve">VREDNOST </w:t>
      </w:r>
      <w:r>
        <w:rPr>
          <w:b/>
          <w:sz w:val="22"/>
          <w:szCs w:val="22"/>
        </w:rPr>
        <w:t>POGODBE</w:t>
      </w:r>
      <w:r w:rsidRPr="00A05D42">
        <w:rPr>
          <w:b/>
          <w:sz w:val="22"/>
          <w:szCs w:val="22"/>
        </w:rPr>
        <w:t xml:space="preserve"> IN CENE</w:t>
      </w:r>
    </w:p>
    <w:p w14:paraId="406D846D" w14:textId="77777777" w:rsidR="00026451" w:rsidRPr="00A05D42" w:rsidRDefault="00026451" w:rsidP="00026451">
      <w:pPr>
        <w:keepNext/>
        <w:tabs>
          <w:tab w:val="left" w:pos="1080"/>
          <w:tab w:val="left" w:pos="1702"/>
        </w:tabs>
        <w:jc w:val="both"/>
        <w:rPr>
          <w:b/>
          <w:sz w:val="22"/>
          <w:szCs w:val="22"/>
        </w:rPr>
      </w:pPr>
    </w:p>
    <w:p w14:paraId="447E1BDE" w14:textId="77777777" w:rsidR="00026451" w:rsidRPr="00A05D42" w:rsidRDefault="00026451" w:rsidP="00026451">
      <w:pPr>
        <w:keepNext/>
        <w:jc w:val="center"/>
        <w:rPr>
          <w:sz w:val="22"/>
          <w:szCs w:val="22"/>
        </w:rPr>
      </w:pPr>
      <w:r>
        <w:rPr>
          <w:sz w:val="22"/>
          <w:szCs w:val="22"/>
        </w:rPr>
        <w:t xml:space="preserve">4.   </w:t>
      </w:r>
      <w:r w:rsidRPr="00A05D42">
        <w:rPr>
          <w:sz w:val="22"/>
          <w:szCs w:val="22"/>
        </w:rPr>
        <w:t>člen</w:t>
      </w:r>
    </w:p>
    <w:p w14:paraId="34FFFE6C" w14:textId="77777777" w:rsidR="00026451" w:rsidRPr="00A05D42" w:rsidRDefault="00026451" w:rsidP="00026451">
      <w:pPr>
        <w:keepNext/>
        <w:suppressAutoHyphens/>
        <w:jc w:val="both"/>
        <w:rPr>
          <w:sz w:val="22"/>
          <w:szCs w:val="22"/>
          <w:lang w:eastAsia="ar-SA"/>
        </w:rPr>
      </w:pPr>
    </w:p>
    <w:p w14:paraId="5BD048DA" w14:textId="77777777" w:rsidR="00026451" w:rsidRDefault="00026451" w:rsidP="00026451">
      <w:pPr>
        <w:jc w:val="both"/>
      </w:pPr>
      <w:r w:rsidRPr="00EB6B75">
        <w:rPr>
          <w:sz w:val="22"/>
          <w:szCs w:val="22"/>
          <w:lang w:eastAsia="ar-SA"/>
        </w:rPr>
        <w:t>Maksimalna vrednost predmeta pogodbe znaša ____ EUR brez DDV oziroma ____ EUR z DDV</w:t>
      </w:r>
      <w:r w:rsidRPr="00EB6B75">
        <w:t>, pri</w:t>
      </w:r>
      <w:r w:rsidRPr="006C5AE9">
        <w:t xml:space="preserve"> čemer bo naročnik v času trajanja </w:t>
      </w:r>
      <w:r>
        <w:t>te pogodbe</w:t>
      </w:r>
      <w:r w:rsidRPr="006C5AE9">
        <w:t xml:space="preserve"> izvrševal plačila le za dejansko </w:t>
      </w:r>
      <w:r>
        <w:t>naročene in izvršene</w:t>
      </w:r>
      <w:r w:rsidRPr="006C5AE9">
        <w:t xml:space="preserve"> </w:t>
      </w:r>
      <w:r>
        <w:t xml:space="preserve">dobave blaga in </w:t>
      </w:r>
      <w:r w:rsidRPr="006C5AE9">
        <w:t xml:space="preserve">storitve, skladno s </w:t>
      </w:r>
      <w:r>
        <w:t>to pogodbo.</w:t>
      </w:r>
    </w:p>
    <w:p w14:paraId="6087C84E" w14:textId="77777777" w:rsidR="00026451" w:rsidRPr="00A05D42" w:rsidRDefault="00026451" w:rsidP="00026451">
      <w:pPr>
        <w:keepNext/>
        <w:tabs>
          <w:tab w:val="left" w:pos="1702"/>
        </w:tabs>
        <w:jc w:val="both"/>
        <w:rPr>
          <w:sz w:val="22"/>
          <w:szCs w:val="22"/>
        </w:rPr>
      </w:pPr>
    </w:p>
    <w:p w14:paraId="541C54DE" w14:textId="77777777" w:rsidR="00026451" w:rsidRPr="00A05D42" w:rsidRDefault="00026451" w:rsidP="00026451">
      <w:pPr>
        <w:keepNext/>
        <w:jc w:val="both"/>
        <w:rPr>
          <w:sz w:val="22"/>
          <w:szCs w:val="22"/>
        </w:rPr>
      </w:pPr>
      <w:r w:rsidRPr="00A05D42">
        <w:rPr>
          <w:sz w:val="22"/>
          <w:szCs w:val="22"/>
        </w:rPr>
        <w:t>Cene na enoto mere, navedene v ponudbenem predračunu, ki je sestavni del te pogodbe, so v času veljavnosti pogodbe fiksne in se ne spreminjajo pod nobenim pogojem, razen v primeru znižanja cen.</w:t>
      </w:r>
    </w:p>
    <w:p w14:paraId="5DF09E24" w14:textId="77777777" w:rsidR="00026451" w:rsidRPr="00A05D42" w:rsidRDefault="00026451" w:rsidP="00026451">
      <w:pPr>
        <w:keepNext/>
        <w:jc w:val="both"/>
        <w:rPr>
          <w:sz w:val="22"/>
          <w:szCs w:val="22"/>
        </w:rPr>
      </w:pPr>
    </w:p>
    <w:p w14:paraId="72EFAE95"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se s to pogodbo zavezuje, da je v cenah na enoto mere, ki jih je podal v svojem ponudbenem predračunu, ki je priloga k tej pogodbi, upošteval vsa potrebna dela za izvedbo predmeta tega javnega naročila. </w:t>
      </w:r>
    </w:p>
    <w:p w14:paraId="70096C5B" w14:textId="77777777" w:rsidR="00026451" w:rsidRPr="00A05D42" w:rsidRDefault="00026451" w:rsidP="00026451">
      <w:pPr>
        <w:keepNext/>
        <w:jc w:val="both"/>
        <w:rPr>
          <w:sz w:val="22"/>
          <w:szCs w:val="22"/>
        </w:rPr>
      </w:pPr>
    </w:p>
    <w:p w14:paraId="348EE45B" w14:textId="77777777" w:rsidR="00026451" w:rsidRPr="00262120" w:rsidRDefault="00026451" w:rsidP="00026451">
      <w:pPr>
        <w:keepNext/>
        <w:jc w:val="both"/>
        <w:rPr>
          <w:sz w:val="22"/>
          <w:szCs w:val="22"/>
        </w:rPr>
      </w:pPr>
      <w:r w:rsidRPr="00262120">
        <w:rPr>
          <w:sz w:val="22"/>
          <w:szCs w:val="22"/>
        </w:rPr>
        <w:t>Cene na enoto mere, navedene v posameznih postavkah ponudbenega predračuna vključujejo vse materialne in nematerialne stroške, ki bodo potrebni za izvedbo predmeta pogodbe, vključno s stroški dobave, stroški dela, stroški prevoza, stroški montaže oziroma vgradnje, stroški priklopa posamezne naprave na električno omrežje in preizkusnega delovanja ter morebitnimi drugimi stroški.</w:t>
      </w:r>
    </w:p>
    <w:p w14:paraId="68DB564A" w14:textId="77777777" w:rsidR="00026451" w:rsidRPr="00A05D42" w:rsidRDefault="00026451" w:rsidP="00026451">
      <w:pPr>
        <w:keepNext/>
        <w:jc w:val="both"/>
        <w:rPr>
          <w:sz w:val="22"/>
          <w:szCs w:val="22"/>
        </w:rPr>
      </w:pPr>
    </w:p>
    <w:p w14:paraId="418A4FEA" w14:textId="77777777" w:rsidR="00026451" w:rsidRPr="00A05D42" w:rsidRDefault="00026451" w:rsidP="00026451">
      <w:pPr>
        <w:keepNext/>
        <w:numPr>
          <w:ilvl w:val="0"/>
          <w:numId w:val="49"/>
        </w:numPr>
        <w:ind w:hanging="1080"/>
        <w:jc w:val="both"/>
        <w:rPr>
          <w:sz w:val="22"/>
          <w:szCs w:val="22"/>
        </w:rPr>
      </w:pPr>
      <w:r w:rsidRPr="00A05D42">
        <w:rPr>
          <w:b/>
          <w:sz w:val="22"/>
          <w:szCs w:val="22"/>
        </w:rPr>
        <w:t>KVALITETA IN GARANCIJA</w:t>
      </w:r>
    </w:p>
    <w:p w14:paraId="7228A796" w14:textId="77777777" w:rsidR="00026451" w:rsidRPr="00A05D42" w:rsidRDefault="00026451" w:rsidP="00026451">
      <w:pPr>
        <w:keepNext/>
        <w:jc w:val="both"/>
        <w:rPr>
          <w:sz w:val="22"/>
          <w:szCs w:val="22"/>
        </w:rPr>
      </w:pPr>
    </w:p>
    <w:p w14:paraId="1CB20EB2" w14:textId="77777777" w:rsidR="00026451" w:rsidRPr="00A05D42" w:rsidRDefault="00026451" w:rsidP="00026451">
      <w:pPr>
        <w:keepNext/>
        <w:ind w:left="360"/>
        <w:jc w:val="center"/>
        <w:rPr>
          <w:sz w:val="22"/>
          <w:szCs w:val="22"/>
        </w:rPr>
      </w:pPr>
      <w:r>
        <w:rPr>
          <w:sz w:val="22"/>
          <w:szCs w:val="22"/>
        </w:rPr>
        <w:t>5.</w:t>
      </w:r>
      <w:r>
        <w:rPr>
          <w:sz w:val="22"/>
          <w:szCs w:val="22"/>
        </w:rPr>
        <w:tab/>
      </w:r>
      <w:r w:rsidRPr="00A05D42">
        <w:rPr>
          <w:sz w:val="22"/>
          <w:szCs w:val="22"/>
        </w:rPr>
        <w:t>člen</w:t>
      </w:r>
    </w:p>
    <w:p w14:paraId="75EA7709" w14:textId="77777777" w:rsidR="00026451" w:rsidRPr="00A05D42" w:rsidRDefault="00026451" w:rsidP="00026451">
      <w:pPr>
        <w:keepNext/>
        <w:jc w:val="both"/>
        <w:rPr>
          <w:sz w:val="22"/>
          <w:szCs w:val="22"/>
        </w:rPr>
      </w:pPr>
    </w:p>
    <w:p w14:paraId="3EE59333"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se obvezuje, da bo po najmanj </w:t>
      </w:r>
      <w:r>
        <w:rPr>
          <w:sz w:val="22"/>
          <w:szCs w:val="22"/>
        </w:rPr>
        <w:t xml:space="preserve">v </w:t>
      </w:r>
      <w:r w:rsidRPr="00A05D42">
        <w:rPr>
          <w:sz w:val="22"/>
          <w:szCs w:val="22"/>
        </w:rPr>
        <w:t xml:space="preserve">štiriindvajset </w:t>
      </w:r>
      <w:r>
        <w:rPr>
          <w:sz w:val="22"/>
          <w:szCs w:val="22"/>
        </w:rPr>
        <w:t>(</w:t>
      </w:r>
      <w:r w:rsidRPr="00A05D42">
        <w:rPr>
          <w:sz w:val="22"/>
          <w:szCs w:val="22"/>
        </w:rPr>
        <w:t>24</w:t>
      </w:r>
      <w:r>
        <w:rPr>
          <w:sz w:val="22"/>
          <w:szCs w:val="22"/>
        </w:rPr>
        <w:t xml:space="preserve">) </w:t>
      </w:r>
      <w:r w:rsidRPr="00A05D42">
        <w:rPr>
          <w:sz w:val="22"/>
          <w:szCs w:val="22"/>
        </w:rPr>
        <w:t xml:space="preserve">urnem predhodnem pisnem obvestilu (e-pošta, faks), </w:t>
      </w:r>
      <w:r>
        <w:rPr>
          <w:sz w:val="22"/>
          <w:szCs w:val="22"/>
        </w:rPr>
        <w:t>naročniku</w:t>
      </w:r>
      <w:r w:rsidRPr="00A05D42">
        <w:rPr>
          <w:sz w:val="22"/>
          <w:szCs w:val="22"/>
        </w:rPr>
        <w:t xml:space="preserve"> omogočil ogled, preverjanje ali testiranje </w:t>
      </w:r>
      <w:r>
        <w:rPr>
          <w:sz w:val="22"/>
          <w:szCs w:val="22"/>
        </w:rPr>
        <w:t>naročenega predmeta  pogodbe</w:t>
      </w:r>
      <w:r w:rsidRPr="00A05D42">
        <w:rPr>
          <w:sz w:val="22"/>
          <w:szCs w:val="22"/>
        </w:rPr>
        <w:t xml:space="preserve"> ter ostale dokumentacije, zaradi preverjanja ustreznosti in kvalitete. </w:t>
      </w:r>
    </w:p>
    <w:p w14:paraId="084CD9FB" w14:textId="77777777" w:rsidR="00026451" w:rsidRPr="00A05D42" w:rsidRDefault="00026451" w:rsidP="00026451">
      <w:pPr>
        <w:keepNext/>
        <w:jc w:val="both"/>
        <w:rPr>
          <w:sz w:val="22"/>
          <w:szCs w:val="22"/>
        </w:rPr>
      </w:pPr>
    </w:p>
    <w:p w14:paraId="07532C7B" w14:textId="77777777" w:rsidR="00026451" w:rsidRPr="00A05D42" w:rsidRDefault="00026451" w:rsidP="00026451">
      <w:pPr>
        <w:keepNext/>
        <w:jc w:val="both"/>
        <w:rPr>
          <w:sz w:val="22"/>
          <w:szCs w:val="22"/>
        </w:rPr>
      </w:pPr>
      <w:r w:rsidRPr="00A05D42">
        <w:rPr>
          <w:sz w:val="22"/>
          <w:szCs w:val="22"/>
        </w:rPr>
        <w:t xml:space="preserve">Kakovost </w:t>
      </w:r>
      <w:r w:rsidRPr="00AE7EA5">
        <w:rPr>
          <w:sz w:val="22"/>
          <w:szCs w:val="22"/>
        </w:rPr>
        <w:t>dobavljenega</w:t>
      </w:r>
      <w:r>
        <w:rPr>
          <w:b/>
          <w:sz w:val="22"/>
          <w:szCs w:val="22"/>
        </w:rPr>
        <w:t xml:space="preserve"> </w:t>
      </w:r>
      <w:r>
        <w:rPr>
          <w:sz w:val="22"/>
          <w:szCs w:val="22"/>
        </w:rPr>
        <w:t>blaga</w:t>
      </w:r>
      <w:r w:rsidRPr="00A05D42">
        <w:rPr>
          <w:b/>
          <w:sz w:val="22"/>
          <w:szCs w:val="22"/>
        </w:rPr>
        <w:t xml:space="preserve"> </w:t>
      </w:r>
      <w:r w:rsidRPr="00A05D42">
        <w:rPr>
          <w:sz w:val="22"/>
          <w:szCs w:val="22"/>
        </w:rPr>
        <w:t xml:space="preserve">oziroma izvedba </w:t>
      </w:r>
      <w:r>
        <w:rPr>
          <w:sz w:val="22"/>
          <w:szCs w:val="22"/>
        </w:rPr>
        <w:t xml:space="preserve">naročene </w:t>
      </w:r>
      <w:r w:rsidRPr="00A05D42">
        <w:rPr>
          <w:sz w:val="22"/>
          <w:szCs w:val="22"/>
        </w:rPr>
        <w:t xml:space="preserve">storitve mora ustrezati obstoječim standardom ter veljavnim predpisom, ki se nanašajo na predmet </w:t>
      </w:r>
      <w:r>
        <w:rPr>
          <w:sz w:val="22"/>
          <w:szCs w:val="22"/>
        </w:rPr>
        <w:t xml:space="preserve">te pogodbe </w:t>
      </w:r>
      <w:r w:rsidRPr="00A05D42">
        <w:rPr>
          <w:sz w:val="22"/>
          <w:szCs w:val="22"/>
        </w:rPr>
        <w:t>in deklarirani kakovosti iz razpisne dokumentacije.</w:t>
      </w:r>
    </w:p>
    <w:p w14:paraId="1CDE2A4D" w14:textId="77777777" w:rsidR="00026451" w:rsidRPr="00A05D42" w:rsidRDefault="00026451" w:rsidP="00026451">
      <w:pPr>
        <w:keepNext/>
        <w:jc w:val="both"/>
        <w:rPr>
          <w:sz w:val="22"/>
          <w:szCs w:val="22"/>
        </w:rPr>
      </w:pPr>
    </w:p>
    <w:p w14:paraId="1209879E"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se obvezuje, da bo dobav</w:t>
      </w:r>
      <w:r>
        <w:rPr>
          <w:sz w:val="22"/>
          <w:szCs w:val="22"/>
        </w:rPr>
        <w:t>il</w:t>
      </w:r>
      <w:r w:rsidRPr="00A05D42">
        <w:rPr>
          <w:sz w:val="22"/>
          <w:szCs w:val="22"/>
        </w:rPr>
        <w:t xml:space="preserve"> </w:t>
      </w:r>
      <w:r>
        <w:rPr>
          <w:sz w:val="22"/>
          <w:szCs w:val="22"/>
        </w:rPr>
        <w:t>blago in izvedel storitev</w:t>
      </w:r>
      <w:r w:rsidRPr="00A05D42">
        <w:rPr>
          <w:sz w:val="22"/>
          <w:szCs w:val="22"/>
        </w:rPr>
        <w:t>, ki je popolnoma združljiva z obstoječimi elementi avtomatskih potopnih stebričkov na območju Mestne občine Ljubljana, tako da bo po tej pogodbi dobavljen</w:t>
      </w:r>
      <w:r>
        <w:rPr>
          <w:sz w:val="22"/>
          <w:szCs w:val="22"/>
        </w:rPr>
        <w:t>o</w:t>
      </w:r>
      <w:r w:rsidRPr="00A05D42">
        <w:rPr>
          <w:sz w:val="22"/>
          <w:szCs w:val="22"/>
        </w:rPr>
        <w:t xml:space="preserve"> </w:t>
      </w:r>
      <w:r>
        <w:rPr>
          <w:sz w:val="22"/>
          <w:szCs w:val="22"/>
        </w:rPr>
        <w:t>blago in izvedena storitev</w:t>
      </w:r>
      <w:r w:rsidRPr="00A05D42">
        <w:rPr>
          <w:sz w:val="22"/>
          <w:szCs w:val="22"/>
        </w:rPr>
        <w:t xml:space="preserve"> v celoti kompatibilna z že obstoječo infrastrukturo </w:t>
      </w:r>
      <w:r>
        <w:rPr>
          <w:sz w:val="22"/>
          <w:szCs w:val="22"/>
        </w:rPr>
        <w:t>naročnika</w:t>
      </w:r>
      <w:r w:rsidRPr="00A05D42">
        <w:rPr>
          <w:sz w:val="22"/>
          <w:szCs w:val="22"/>
        </w:rPr>
        <w:t>.</w:t>
      </w:r>
    </w:p>
    <w:p w14:paraId="12A4825B" w14:textId="77777777" w:rsidR="00026451" w:rsidRPr="00A05D42" w:rsidRDefault="00026451" w:rsidP="00026451">
      <w:pPr>
        <w:keepNext/>
        <w:jc w:val="both"/>
        <w:rPr>
          <w:sz w:val="22"/>
          <w:szCs w:val="22"/>
        </w:rPr>
      </w:pPr>
    </w:p>
    <w:p w14:paraId="4C299B40" w14:textId="77777777" w:rsidR="00026451" w:rsidRPr="00A05D42" w:rsidRDefault="00026451" w:rsidP="00026451">
      <w:pPr>
        <w:keepNext/>
        <w:jc w:val="both"/>
        <w:rPr>
          <w:sz w:val="22"/>
          <w:szCs w:val="22"/>
        </w:rPr>
      </w:pPr>
      <w:r w:rsidRPr="00A05D42">
        <w:rPr>
          <w:sz w:val="22"/>
          <w:szCs w:val="22"/>
        </w:rPr>
        <w:t xml:space="preserve">V kolikor </w:t>
      </w:r>
      <w:r>
        <w:rPr>
          <w:sz w:val="22"/>
          <w:szCs w:val="22"/>
        </w:rPr>
        <w:t>naročnik</w:t>
      </w:r>
      <w:r w:rsidRPr="00A05D42">
        <w:rPr>
          <w:sz w:val="22"/>
          <w:szCs w:val="22"/>
        </w:rPr>
        <w:t xml:space="preserve"> ugotovi, da </w:t>
      </w:r>
      <w:r>
        <w:rPr>
          <w:sz w:val="22"/>
          <w:szCs w:val="22"/>
        </w:rPr>
        <w:t>blago</w:t>
      </w:r>
      <w:r w:rsidRPr="00A05D42">
        <w:rPr>
          <w:sz w:val="22"/>
          <w:szCs w:val="22"/>
        </w:rPr>
        <w:t xml:space="preserve"> ni kakovostno ustrezn</w:t>
      </w:r>
      <w:r>
        <w:rPr>
          <w:sz w:val="22"/>
          <w:szCs w:val="22"/>
        </w:rPr>
        <w:t>o</w:t>
      </w:r>
      <w:r w:rsidRPr="00A05D42">
        <w:rPr>
          <w:sz w:val="22"/>
          <w:szCs w:val="22"/>
        </w:rPr>
        <w:t xml:space="preserve"> oziroma storitev ni kakovostno izvedena, zavrne prevzem in pozove </w:t>
      </w:r>
      <w:r>
        <w:rPr>
          <w:sz w:val="22"/>
          <w:szCs w:val="22"/>
        </w:rPr>
        <w:t>dobavitelja</w:t>
      </w:r>
      <w:r w:rsidRPr="00A05D42">
        <w:rPr>
          <w:sz w:val="22"/>
          <w:szCs w:val="22"/>
        </w:rPr>
        <w:t xml:space="preserve"> k dobavi opreme oziroma izvedbi storitve, ki ustreza zahtevani kakovosti. </w:t>
      </w:r>
    </w:p>
    <w:p w14:paraId="7335B6F2" w14:textId="77777777" w:rsidR="00026451" w:rsidRPr="00A05D42" w:rsidRDefault="00026451" w:rsidP="00026451">
      <w:pPr>
        <w:keepNext/>
        <w:jc w:val="both"/>
        <w:rPr>
          <w:sz w:val="22"/>
          <w:szCs w:val="22"/>
        </w:rPr>
      </w:pPr>
    </w:p>
    <w:p w14:paraId="6EB853CD" w14:textId="77777777" w:rsidR="00026451" w:rsidRPr="00A05D42" w:rsidRDefault="00026451" w:rsidP="00026451">
      <w:pPr>
        <w:keepNext/>
        <w:jc w:val="both"/>
        <w:rPr>
          <w:sz w:val="22"/>
          <w:szCs w:val="22"/>
        </w:rPr>
      </w:pPr>
      <w:r>
        <w:rPr>
          <w:sz w:val="22"/>
          <w:szCs w:val="22"/>
        </w:rPr>
        <w:t>Naročnik in dobavitelj</w:t>
      </w:r>
      <w:r w:rsidRPr="00A05D42">
        <w:rPr>
          <w:sz w:val="22"/>
          <w:szCs w:val="22"/>
        </w:rPr>
        <w:t xml:space="preserve"> sta sporazumna, da lahko </w:t>
      </w:r>
      <w:r>
        <w:rPr>
          <w:sz w:val="22"/>
          <w:szCs w:val="22"/>
        </w:rPr>
        <w:t>naročnik</w:t>
      </w:r>
      <w:r w:rsidRPr="00A05D42">
        <w:rPr>
          <w:sz w:val="22"/>
          <w:szCs w:val="22"/>
        </w:rPr>
        <w:t xml:space="preserve"> testira ponujeno </w:t>
      </w:r>
      <w:r>
        <w:rPr>
          <w:sz w:val="22"/>
          <w:szCs w:val="22"/>
        </w:rPr>
        <w:t>blago</w:t>
      </w:r>
      <w:r w:rsidRPr="00A05D42">
        <w:rPr>
          <w:sz w:val="22"/>
          <w:szCs w:val="22"/>
        </w:rPr>
        <w:t xml:space="preserve">, pri od </w:t>
      </w:r>
      <w:r>
        <w:rPr>
          <w:sz w:val="22"/>
          <w:szCs w:val="22"/>
        </w:rPr>
        <w:t>naročnika</w:t>
      </w:r>
      <w:r w:rsidRPr="00A05D42">
        <w:rPr>
          <w:sz w:val="22"/>
          <w:szCs w:val="22"/>
        </w:rPr>
        <w:t xml:space="preserve"> določeni neodvisni strokovni inštituciji, zaradi ugotavljanja oziroma preverjanja ustreznosti/skladnosti ponujene</w:t>
      </w:r>
      <w:r>
        <w:rPr>
          <w:sz w:val="22"/>
          <w:szCs w:val="22"/>
        </w:rPr>
        <w:t>ga blaga</w:t>
      </w:r>
      <w:r w:rsidRPr="00A05D42">
        <w:rPr>
          <w:sz w:val="22"/>
          <w:szCs w:val="22"/>
        </w:rPr>
        <w:t xml:space="preserve"> s tehničnimi in ostalimi zahtevami in pogoji, navedenimi v razpisni dokumentaciji. Stroške preizkusa krije </w:t>
      </w:r>
      <w:r>
        <w:rPr>
          <w:sz w:val="22"/>
          <w:szCs w:val="22"/>
        </w:rPr>
        <w:t>naročnik</w:t>
      </w:r>
      <w:r w:rsidRPr="00A05D42">
        <w:rPr>
          <w:sz w:val="22"/>
          <w:szCs w:val="22"/>
        </w:rPr>
        <w:t xml:space="preserve"> v primeru, če </w:t>
      </w:r>
      <w:r>
        <w:rPr>
          <w:sz w:val="22"/>
          <w:szCs w:val="22"/>
        </w:rPr>
        <w:t>blago</w:t>
      </w:r>
      <w:r w:rsidRPr="00A05D42">
        <w:rPr>
          <w:sz w:val="22"/>
          <w:szCs w:val="22"/>
        </w:rPr>
        <w:t xml:space="preserve"> ustreza tehničnim pogojem, v nasprotnem primeru pa </w:t>
      </w:r>
      <w:r>
        <w:rPr>
          <w:sz w:val="22"/>
          <w:szCs w:val="22"/>
        </w:rPr>
        <w:t>dobavitelj</w:t>
      </w:r>
      <w:r w:rsidRPr="00A05D42">
        <w:rPr>
          <w:sz w:val="22"/>
          <w:szCs w:val="22"/>
        </w:rPr>
        <w:t xml:space="preserve">. </w:t>
      </w:r>
    </w:p>
    <w:p w14:paraId="3073E346" w14:textId="77777777" w:rsidR="00026451" w:rsidRPr="00A05D42" w:rsidRDefault="00026451" w:rsidP="00026451">
      <w:pPr>
        <w:keepNext/>
        <w:rPr>
          <w:sz w:val="22"/>
          <w:szCs w:val="22"/>
        </w:rPr>
      </w:pPr>
    </w:p>
    <w:p w14:paraId="68E2BB62" w14:textId="77777777" w:rsidR="00026451" w:rsidRPr="00A05D42" w:rsidRDefault="00026451" w:rsidP="00026451">
      <w:pPr>
        <w:keepNext/>
        <w:jc w:val="both"/>
        <w:rPr>
          <w:sz w:val="22"/>
          <w:szCs w:val="22"/>
        </w:rPr>
      </w:pPr>
      <w:r w:rsidRPr="00A05D42">
        <w:rPr>
          <w:sz w:val="22"/>
          <w:szCs w:val="22"/>
        </w:rPr>
        <w:t xml:space="preserve">V primeru neprimernosti oziroma kakovostne neustreznosti </w:t>
      </w:r>
      <w:r>
        <w:rPr>
          <w:sz w:val="22"/>
          <w:szCs w:val="22"/>
        </w:rPr>
        <w:t>blaga</w:t>
      </w:r>
      <w:r w:rsidRPr="00A05D42">
        <w:rPr>
          <w:sz w:val="22"/>
          <w:szCs w:val="22"/>
        </w:rPr>
        <w:t xml:space="preserve"> ali nestrokovne izvedbe storitve, lahko </w:t>
      </w:r>
      <w:r>
        <w:rPr>
          <w:sz w:val="22"/>
          <w:szCs w:val="22"/>
        </w:rPr>
        <w:t>naročnik odstopi od sklenjene</w:t>
      </w:r>
      <w:r w:rsidRPr="00A05D42">
        <w:rPr>
          <w:sz w:val="22"/>
          <w:szCs w:val="22"/>
        </w:rPr>
        <w:t xml:space="preserve"> </w:t>
      </w:r>
      <w:r>
        <w:rPr>
          <w:sz w:val="22"/>
          <w:szCs w:val="22"/>
        </w:rPr>
        <w:t>pogodbe</w:t>
      </w:r>
      <w:r w:rsidRPr="00A05D42">
        <w:rPr>
          <w:sz w:val="22"/>
          <w:szCs w:val="22"/>
        </w:rPr>
        <w:t xml:space="preserve"> in </w:t>
      </w:r>
      <w:r w:rsidRPr="00EB6B75">
        <w:rPr>
          <w:sz w:val="22"/>
          <w:szCs w:val="22"/>
        </w:rPr>
        <w:t>unovči finančno zavarovanje za dobro izvedbo pogodbene obveznosti iz pogodbe, brez kakršneko</w:t>
      </w:r>
      <w:r w:rsidRPr="00A05D42">
        <w:rPr>
          <w:sz w:val="22"/>
          <w:szCs w:val="22"/>
        </w:rPr>
        <w:t xml:space="preserve">li obveznosti do </w:t>
      </w:r>
      <w:r>
        <w:rPr>
          <w:sz w:val="22"/>
          <w:szCs w:val="22"/>
        </w:rPr>
        <w:t>dobavitelja</w:t>
      </w:r>
      <w:r w:rsidRPr="00A05D42">
        <w:rPr>
          <w:sz w:val="22"/>
          <w:szCs w:val="22"/>
        </w:rPr>
        <w:t xml:space="preserve">. </w:t>
      </w:r>
    </w:p>
    <w:p w14:paraId="5D3B9F54" w14:textId="77777777" w:rsidR="00026451" w:rsidRPr="00A05D42" w:rsidRDefault="00026451" w:rsidP="00026451">
      <w:pPr>
        <w:keepNext/>
        <w:jc w:val="both"/>
        <w:rPr>
          <w:sz w:val="22"/>
          <w:szCs w:val="22"/>
        </w:rPr>
      </w:pPr>
    </w:p>
    <w:p w14:paraId="535C359A" w14:textId="77777777" w:rsidR="00026451" w:rsidRPr="00A05D42" w:rsidRDefault="00026451" w:rsidP="00026451">
      <w:pPr>
        <w:keepNext/>
        <w:ind w:left="720"/>
        <w:jc w:val="center"/>
        <w:rPr>
          <w:sz w:val="22"/>
          <w:szCs w:val="22"/>
        </w:rPr>
      </w:pPr>
      <w:r>
        <w:rPr>
          <w:sz w:val="22"/>
          <w:szCs w:val="22"/>
        </w:rPr>
        <w:t xml:space="preserve">6.   </w:t>
      </w:r>
      <w:r w:rsidRPr="00A05D42">
        <w:rPr>
          <w:sz w:val="22"/>
          <w:szCs w:val="22"/>
        </w:rPr>
        <w:t>člen</w:t>
      </w:r>
    </w:p>
    <w:p w14:paraId="138137DB" w14:textId="77777777" w:rsidR="00026451" w:rsidRPr="00A05D42" w:rsidRDefault="00026451" w:rsidP="00026451">
      <w:pPr>
        <w:keepNext/>
        <w:jc w:val="both"/>
        <w:rPr>
          <w:sz w:val="22"/>
          <w:szCs w:val="22"/>
        </w:rPr>
      </w:pPr>
    </w:p>
    <w:p w14:paraId="5F48770B" w14:textId="77777777" w:rsidR="00026451" w:rsidRPr="00A05D42" w:rsidRDefault="00026451" w:rsidP="00026451">
      <w:pPr>
        <w:keepNext/>
        <w:jc w:val="both"/>
        <w:rPr>
          <w:sz w:val="22"/>
          <w:szCs w:val="22"/>
        </w:rPr>
      </w:pPr>
      <w:r w:rsidRPr="00A05D42">
        <w:rPr>
          <w:sz w:val="22"/>
          <w:szCs w:val="22"/>
        </w:rPr>
        <w:t xml:space="preserve">Garancijski rok za predmet naročila znaša </w:t>
      </w:r>
      <w:r>
        <w:rPr>
          <w:sz w:val="22"/>
          <w:szCs w:val="22"/>
        </w:rPr>
        <w:t>pet (5) let</w:t>
      </w:r>
      <w:r w:rsidRPr="00A05D42">
        <w:rPr>
          <w:sz w:val="22"/>
          <w:szCs w:val="22"/>
        </w:rPr>
        <w:t xml:space="preserve"> od datuma prevzema predmeta posameznega naročila (datum, naveden v primopredajnem zapisniku). </w:t>
      </w:r>
    </w:p>
    <w:p w14:paraId="7A0BBA75" w14:textId="77777777" w:rsidR="00026451" w:rsidRDefault="00026451" w:rsidP="00026451">
      <w:pPr>
        <w:keepNext/>
        <w:jc w:val="both"/>
        <w:rPr>
          <w:sz w:val="22"/>
          <w:szCs w:val="22"/>
        </w:rPr>
      </w:pPr>
    </w:p>
    <w:p w14:paraId="2EFD1610" w14:textId="77777777" w:rsidR="00026451" w:rsidRPr="00084B87" w:rsidRDefault="00026451" w:rsidP="00026451">
      <w:pPr>
        <w:jc w:val="both"/>
        <w:rPr>
          <w:sz w:val="22"/>
          <w:szCs w:val="22"/>
        </w:rPr>
      </w:pPr>
      <w:r w:rsidRPr="00084B87">
        <w:rPr>
          <w:sz w:val="22"/>
          <w:szCs w:val="22"/>
        </w:rPr>
        <w:t>Če bo v garancijskem roku zaradi odprave reklamirane napake izvršeno določeno popravilo ali bo zamenjan določen material ali blago, potem za celoten sklop, v okviru katerega to popravilo sodi, prične teči garancijski rok znova od zapisniškega prevzema reklamiranih del dalje.</w:t>
      </w:r>
    </w:p>
    <w:p w14:paraId="3E442B85" w14:textId="77777777" w:rsidR="00026451" w:rsidRPr="00A05D42" w:rsidRDefault="00026451" w:rsidP="00026451">
      <w:pPr>
        <w:keepNext/>
        <w:jc w:val="both"/>
        <w:rPr>
          <w:sz w:val="22"/>
          <w:szCs w:val="22"/>
        </w:rPr>
      </w:pPr>
    </w:p>
    <w:p w14:paraId="584660A3" w14:textId="77777777" w:rsidR="00026451" w:rsidRPr="00A05D42" w:rsidRDefault="00026451" w:rsidP="00026451">
      <w:pPr>
        <w:keepNext/>
        <w:ind w:left="720"/>
        <w:jc w:val="center"/>
        <w:rPr>
          <w:sz w:val="22"/>
          <w:szCs w:val="22"/>
        </w:rPr>
      </w:pPr>
      <w:r>
        <w:rPr>
          <w:sz w:val="22"/>
          <w:szCs w:val="22"/>
        </w:rPr>
        <w:t xml:space="preserve">7.   </w:t>
      </w:r>
      <w:r w:rsidRPr="00A05D42">
        <w:rPr>
          <w:sz w:val="22"/>
          <w:szCs w:val="22"/>
        </w:rPr>
        <w:t>člen</w:t>
      </w:r>
    </w:p>
    <w:p w14:paraId="1EF62675" w14:textId="77777777" w:rsidR="00026451" w:rsidRPr="00A05D42" w:rsidRDefault="00026451" w:rsidP="00026451">
      <w:pPr>
        <w:keepNext/>
        <w:jc w:val="both"/>
        <w:rPr>
          <w:sz w:val="22"/>
          <w:szCs w:val="22"/>
        </w:rPr>
      </w:pPr>
    </w:p>
    <w:p w14:paraId="642E16CA"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se obvezuje napake v garancijskem roku odpraviti v roku </w:t>
      </w:r>
      <w:r>
        <w:rPr>
          <w:sz w:val="22"/>
          <w:szCs w:val="22"/>
        </w:rPr>
        <w:t>desetih (</w:t>
      </w:r>
      <w:r w:rsidRPr="00A05D42">
        <w:rPr>
          <w:sz w:val="22"/>
          <w:szCs w:val="22"/>
        </w:rPr>
        <w:t>10</w:t>
      </w:r>
      <w:r>
        <w:rPr>
          <w:sz w:val="22"/>
          <w:szCs w:val="22"/>
        </w:rPr>
        <w:t>)</w:t>
      </w:r>
      <w:r w:rsidRPr="00A05D42">
        <w:rPr>
          <w:sz w:val="22"/>
          <w:szCs w:val="22"/>
        </w:rPr>
        <w:t xml:space="preserve">dni na svoje stroške, potem ko ga </w:t>
      </w:r>
      <w:r>
        <w:rPr>
          <w:sz w:val="22"/>
          <w:szCs w:val="22"/>
        </w:rPr>
        <w:t>naročnik</w:t>
      </w:r>
      <w:r w:rsidRPr="00A05D42">
        <w:rPr>
          <w:sz w:val="22"/>
          <w:szCs w:val="22"/>
        </w:rPr>
        <w:t xml:space="preserve"> obvesti (pisno oz. po telefonu) o nastali napaki. Če </w:t>
      </w:r>
      <w:r>
        <w:rPr>
          <w:sz w:val="22"/>
          <w:szCs w:val="22"/>
        </w:rPr>
        <w:t>dobavitelj</w:t>
      </w:r>
      <w:r w:rsidRPr="00A05D42">
        <w:rPr>
          <w:sz w:val="22"/>
          <w:szCs w:val="22"/>
        </w:rPr>
        <w:t xml:space="preserve"> v roku </w:t>
      </w:r>
      <w:r>
        <w:rPr>
          <w:sz w:val="22"/>
          <w:szCs w:val="22"/>
        </w:rPr>
        <w:t>desetih (</w:t>
      </w:r>
      <w:r w:rsidRPr="00A05D42">
        <w:rPr>
          <w:sz w:val="22"/>
          <w:szCs w:val="22"/>
        </w:rPr>
        <w:t>10</w:t>
      </w:r>
      <w:r>
        <w:rPr>
          <w:sz w:val="22"/>
          <w:szCs w:val="22"/>
        </w:rPr>
        <w:t xml:space="preserve">) </w:t>
      </w:r>
      <w:r w:rsidRPr="00A05D42">
        <w:rPr>
          <w:sz w:val="22"/>
          <w:szCs w:val="22"/>
        </w:rPr>
        <w:t xml:space="preserve">dni napake ne odpravi, je dolžan </w:t>
      </w:r>
      <w:r>
        <w:rPr>
          <w:sz w:val="22"/>
          <w:szCs w:val="22"/>
        </w:rPr>
        <w:t>naročniku</w:t>
      </w:r>
      <w:r w:rsidRPr="00A05D42">
        <w:rPr>
          <w:sz w:val="22"/>
          <w:szCs w:val="22"/>
        </w:rPr>
        <w:t xml:space="preserve"> nadomestiti neuporaben predmet posameznega naročila z novim</w:t>
      </w:r>
      <w:r>
        <w:rPr>
          <w:sz w:val="22"/>
          <w:szCs w:val="22"/>
        </w:rPr>
        <w:t xml:space="preserve"> v roku desetih (10) dni. </w:t>
      </w:r>
    </w:p>
    <w:p w14:paraId="572D3DBD" w14:textId="77777777" w:rsidR="00026451" w:rsidRDefault="00026451" w:rsidP="00026451">
      <w:pPr>
        <w:keepNext/>
        <w:jc w:val="both"/>
        <w:rPr>
          <w:sz w:val="22"/>
          <w:szCs w:val="22"/>
        </w:rPr>
      </w:pPr>
    </w:p>
    <w:p w14:paraId="7DA66D3F" w14:textId="77777777" w:rsidR="00026451" w:rsidRPr="00C403FB" w:rsidRDefault="00026451" w:rsidP="00026451">
      <w:pPr>
        <w:jc w:val="both"/>
        <w:rPr>
          <w:b/>
          <w:sz w:val="22"/>
          <w:szCs w:val="22"/>
        </w:rPr>
      </w:pPr>
      <w:r w:rsidRPr="00C403FB">
        <w:rPr>
          <w:sz w:val="22"/>
          <w:szCs w:val="22"/>
        </w:rPr>
        <w:t>Če dobavitelj k odpravi napak ne pristopi in jih ne odpravi v primernem roku ali ne nadomesti neuporabnega predmeta posameznega naročila v danem roku z novim predmetom naročila, bo po načelu dobrega gospodarja odpravil napake naročnik na stroške dobavitelja in se poplačal iz finančnega zavarovanja za odpravo napak v garancijskem roku.</w:t>
      </w:r>
    </w:p>
    <w:p w14:paraId="74BA182C" w14:textId="77777777" w:rsidR="00026451" w:rsidRDefault="00026451" w:rsidP="00026451">
      <w:pPr>
        <w:keepNext/>
        <w:rPr>
          <w:sz w:val="22"/>
          <w:szCs w:val="22"/>
        </w:rPr>
      </w:pPr>
    </w:p>
    <w:p w14:paraId="223E4DCB" w14:textId="77777777" w:rsidR="00026451" w:rsidRPr="00A05D42" w:rsidRDefault="00026451" w:rsidP="00026451">
      <w:pPr>
        <w:keepNext/>
        <w:ind w:left="720"/>
        <w:jc w:val="center"/>
        <w:rPr>
          <w:sz w:val="22"/>
          <w:szCs w:val="22"/>
        </w:rPr>
      </w:pPr>
      <w:r>
        <w:rPr>
          <w:sz w:val="22"/>
          <w:szCs w:val="22"/>
        </w:rPr>
        <w:t xml:space="preserve">8.   </w:t>
      </w:r>
      <w:r w:rsidRPr="00A05D42">
        <w:rPr>
          <w:sz w:val="22"/>
          <w:szCs w:val="22"/>
        </w:rPr>
        <w:t>člen</w:t>
      </w:r>
    </w:p>
    <w:p w14:paraId="4B3B1753" w14:textId="77777777" w:rsidR="00026451" w:rsidRDefault="00026451" w:rsidP="00026451">
      <w:pPr>
        <w:jc w:val="both"/>
        <w:rPr>
          <w:rFonts w:ascii="Trebuchet MS" w:hAnsi="Trebuchet MS"/>
        </w:rPr>
      </w:pPr>
    </w:p>
    <w:p w14:paraId="34FA95EF" w14:textId="77777777" w:rsidR="00026451" w:rsidRPr="00084B87" w:rsidRDefault="00026451" w:rsidP="00026451">
      <w:pPr>
        <w:jc w:val="both"/>
        <w:rPr>
          <w:sz w:val="22"/>
          <w:szCs w:val="22"/>
        </w:rPr>
      </w:pPr>
      <w:r w:rsidRPr="00084B87">
        <w:rPr>
          <w:sz w:val="22"/>
          <w:szCs w:val="22"/>
        </w:rPr>
        <w:t xml:space="preserve">Dobavitelj mora </w:t>
      </w:r>
      <w:r>
        <w:rPr>
          <w:sz w:val="22"/>
          <w:szCs w:val="22"/>
        </w:rPr>
        <w:t>po</w:t>
      </w:r>
      <w:r w:rsidRPr="00084B87">
        <w:rPr>
          <w:sz w:val="22"/>
          <w:szCs w:val="22"/>
        </w:rPr>
        <w:t xml:space="preserve"> prevzemu</w:t>
      </w:r>
      <w:r>
        <w:rPr>
          <w:sz w:val="22"/>
          <w:szCs w:val="22"/>
        </w:rPr>
        <w:t xml:space="preserve"> </w:t>
      </w:r>
      <w:r w:rsidRPr="00084B87">
        <w:rPr>
          <w:sz w:val="22"/>
          <w:szCs w:val="22"/>
        </w:rPr>
        <w:t xml:space="preserve">naročenega predmeta pogodbe izročiti naročniku nepreklicno in brezpogojno bančno garancijo ali kavcijsko zavarovanje zavarovalnice za odpravo napak v garancijskem roku, plačljivo na prvi poziv, po vzorcu iz razpisne dokumentacije (v nadaljevanju: garancija), in sicer </w:t>
      </w:r>
      <w:r w:rsidRPr="00084B87">
        <w:rPr>
          <w:b/>
          <w:sz w:val="22"/>
          <w:szCs w:val="22"/>
        </w:rPr>
        <w:t xml:space="preserve">v višini 5 % (pet odstotkov) </w:t>
      </w:r>
      <w:r w:rsidRPr="00EB6B75">
        <w:rPr>
          <w:b/>
          <w:sz w:val="22"/>
          <w:szCs w:val="22"/>
        </w:rPr>
        <w:t>od maksimalne vrednosti z DDV</w:t>
      </w:r>
      <w:r>
        <w:rPr>
          <w:sz w:val="22"/>
          <w:szCs w:val="22"/>
        </w:rPr>
        <w:t xml:space="preserve">, to je……….EUR. </w:t>
      </w:r>
      <w:r w:rsidRPr="00B83247">
        <w:rPr>
          <w:sz w:val="22"/>
          <w:szCs w:val="22"/>
        </w:rPr>
        <w:t>Bančna garancija mora biti izdana v slovenskem jeziku pri banki, ki ima po Zakonu o bančništvu dovoljenje Banke Slovenije za opravljanje bančnih, vzajemno priznanih in dodatnih finančnih storitev.</w:t>
      </w:r>
      <w:r w:rsidRPr="00084B87">
        <w:rPr>
          <w:sz w:val="22"/>
          <w:szCs w:val="22"/>
        </w:rPr>
        <w:t xml:space="preserve">  Rok trajanja garancije mora biti za </w:t>
      </w:r>
      <w:r>
        <w:rPr>
          <w:sz w:val="22"/>
          <w:szCs w:val="22"/>
        </w:rPr>
        <w:t>trideset (</w:t>
      </w:r>
      <w:r w:rsidRPr="00084B87">
        <w:rPr>
          <w:sz w:val="22"/>
          <w:szCs w:val="22"/>
        </w:rPr>
        <w:t>30</w:t>
      </w:r>
      <w:r>
        <w:rPr>
          <w:sz w:val="22"/>
          <w:szCs w:val="22"/>
        </w:rPr>
        <w:t>)</w:t>
      </w:r>
      <w:r w:rsidRPr="00084B87">
        <w:rPr>
          <w:sz w:val="22"/>
          <w:szCs w:val="22"/>
        </w:rPr>
        <w:t xml:space="preserve"> dni daljši kot garancijski rok za izvedena dela določen s to pogodbo to je pet (5) let in trideset (30) dni. Garancija služi naročniku kot jamstvo za vestno izpolnjevanje </w:t>
      </w:r>
      <w:r>
        <w:rPr>
          <w:sz w:val="22"/>
          <w:szCs w:val="22"/>
        </w:rPr>
        <w:t>dobaviteljevih</w:t>
      </w:r>
      <w:r w:rsidRPr="00084B87">
        <w:rPr>
          <w:sz w:val="22"/>
          <w:szCs w:val="22"/>
        </w:rPr>
        <w:t xml:space="preserve"> obveznosti do naročnika v času garancijskega roka. V kolikor se garancijski rok podaljša, se mora hkrati podaljšati za enak čas tudi rok trajanja garancije.</w:t>
      </w:r>
    </w:p>
    <w:p w14:paraId="0C56AFF1" w14:textId="77777777" w:rsidR="00026451" w:rsidRDefault="00026451" w:rsidP="00026451">
      <w:pPr>
        <w:jc w:val="both"/>
        <w:rPr>
          <w:sz w:val="22"/>
          <w:szCs w:val="22"/>
        </w:rPr>
      </w:pPr>
    </w:p>
    <w:p w14:paraId="74A87A47" w14:textId="77777777" w:rsidR="00026451" w:rsidRPr="003C3EC3" w:rsidRDefault="00026451" w:rsidP="00026451">
      <w:pPr>
        <w:jc w:val="both"/>
        <w:rPr>
          <w:b/>
          <w:sz w:val="22"/>
          <w:szCs w:val="22"/>
        </w:rPr>
      </w:pPr>
      <w:r w:rsidRPr="003C3EC3">
        <w:rPr>
          <w:b/>
          <w:sz w:val="22"/>
          <w:szCs w:val="22"/>
        </w:rPr>
        <w:t xml:space="preserve">Brez predložitve garancije prevzem </w:t>
      </w:r>
      <w:r>
        <w:rPr>
          <w:b/>
          <w:sz w:val="22"/>
          <w:szCs w:val="22"/>
        </w:rPr>
        <w:t xml:space="preserve">naročenega </w:t>
      </w:r>
      <w:r w:rsidRPr="003C3EC3">
        <w:rPr>
          <w:b/>
          <w:sz w:val="22"/>
          <w:szCs w:val="22"/>
        </w:rPr>
        <w:t>predmeta pogodbe ni opravljen.</w:t>
      </w:r>
    </w:p>
    <w:p w14:paraId="7E67EBCD" w14:textId="77777777" w:rsidR="00026451" w:rsidRPr="00084B87" w:rsidRDefault="00026451" w:rsidP="00026451">
      <w:pPr>
        <w:jc w:val="both"/>
        <w:rPr>
          <w:sz w:val="22"/>
          <w:szCs w:val="22"/>
        </w:rPr>
      </w:pPr>
    </w:p>
    <w:p w14:paraId="73CE1AF8" w14:textId="77777777" w:rsidR="00026451" w:rsidRPr="00084B87" w:rsidRDefault="00026451" w:rsidP="00026451">
      <w:pPr>
        <w:jc w:val="both"/>
        <w:rPr>
          <w:sz w:val="22"/>
          <w:szCs w:val="22"/>
        </w:rPr>
      </w:pPr>
      <w:r>
        <w:rPr>
          <w:sz w:val="22"/>
          <w:szCs w:val="22"/>
        </w:rPr>
        <w:t>Dobavitelj</w:t>
      </w:r>
      <w:r w:rsidRPr="00084B87">
        <w:rPr>
          <w:sz w:val="22"/>
          <w:szCs w:val="22"/>
        </w:rPr>
        <w:t xml:space="preserve"> odgovarja za odpr</w:t>
      </w:r>
      <w:r>
        <w:rPr>
          <w:sz w:val="22"/>
          <w:szCs w:val="22"/>
        </w:rPr>
        <w:t>avo stvarnih napak v garancijskem roku</w:t>
      </w:r>
      <w:r w:rsidRPr="00084B87">
        <w:rPr>
          <w:sz w:val="22"/>
          <w:szCs w:val="22"/>
        </w:rPr>
        <w:t xml:space="preserve"> skladno s to pogodbo, tudi če bo naročnik iz kateregakoli razloga unovčil prejeto zavarovanje za odpravo napak v garancijskem roku.</w:t>
      </w:r>
    </w:p>
    <w:p w14:paraId="44ED93E7" w14:textId="77777777" w:rsidR="00026451" w:rsidRPr="00A05D42" w:rsidRDefault="00026451" w:rsidP="00026451">
      <w:pPr>
        <w:keepNext/>
        <w:jc w:val="both"/>
        <w:rPr>
          <w:sz w:val="22"/>
          <w:szCs w:val="22"/>
        </w:rPr>
      </w:pPr>
    </w:p>
    <w:p w14:paraId="694FEFD7" w14:textId="77777777" w:rsidR="00026451" w:rsidRDefault="00026451" w:rsidP="00026451">
      <w:pPr>
        <w:keepNext/>
        <w:jc w:val="both"/>
        <w:rPr>
          <w:sz w:val="22"/>
          <w:szCs w:val="22"/>
        </w:rPr>
      </w:pPr>
    </w:p>
    <w:p w14:paraId="3AB0ECAA" w14:textId="77777777" w:rsidR="00026451" w:rsidRPr="00F95A26" w:rsidRDefault="00026451" w:rsidP="00026451">
      <w:pPr>
        <w:pStyle w:val="Odstavekseznama"/>
        <w:keepNext/>
        <w:numPr>
          <w:ilvl w:val="0"/>
          <w:numId w:val="49"/>
        </w:numPr>
        <w:ind w:hanging="1080"/>
        <w:jc w:val="both"/>
        <w:rPr>
          <w:b/>
          <w:sz w:val="22"/>
          <w:szCs w:val="22"/>
        </w:rPr>
      </w:pPr>
      <w:r w:rsidRPr="00F95A26">
        <w:rPr>
          <w:b/>
          <w:sz w:val="22"/>
          <w:szCs w:val="22"/>
        </w:rPr>
        <w:t>TRAJANJ</w:t>
      </w:r>
      <w:r>
        <w:rPr>
          <w:b/>
          <w:sz w:val="22"/>
          <w:szCs w:val="22"/>
        </w:rPr>
        <w:t>E</w:t>
      </w:r>
      <w:r w:rsidRPr="00F95A26">
        <w:rPr>
          <w:b/>
          <w:sz w:val="22"/>
          <w:szCs w:val="22"/>
        </w:rPr>
        <w:t xml:space="preserve"> POGODBE</w:t>
      </w:r>
    </w:p>
    <w:p w14:paraId="3073FC44" w14:textId="77777777" w:rsidR="00026451" w:rsidRDefault="00026451" w:rsidP="00026451">
      <w:pPr>
        <w:keepNext/>
        <w:jc w:val="both"/>
        <w:rPr>
          <w:sz w:val="22"/>
          <w:szCs w:val="22"/>
        </w:rPr>
      </w:pPr>
    </w:p>
    <w:p w14:paraId="6CA1939E" w14:textId="77777777" w:rsidR="00026451" w:rsidRDefault="00026451" w:rsidP="00026451">
      <w:pPr>
        <w:keepNext/>
        <w:jc w:val="center"/>
        <w:rPr>
          <w:sz w:val="22"/>
          <w:szCs w:val="22"/>
        </w:rPr>
      </w:pPr>
      <w:r>
        <w:rPr>
          <w:sz w:val="22"/>
          <w:szCs w:val="22"/>
        </w:rPr>
        <w:t>9.   člen</w:t>
      </w:r>
    </w:p>
    <w:p w14:paraId="0DA90937" w14:textId="77777777" w:rsidR="00026451" w:rsidRDefault="00026451" w:rsidP="00026451">
      <w:pPr>
        <w:pStyle w:val="Brezrazmikov"/>
        <w:tabs>
          <w:tab w:val="left" w:pos="142"/>
        </w:tabs>
        <w:jc w:val="both"/>
      </w:pPr>
    </w:p>
    <w:p w14:paraId="28D33D5A" w14:textId="77777777" w:rsidR="00026451" w:rsidRPr="00262D21" w:rsidRDefault="00026451" w:rsidP="00026451">
      <w:pPr>
        <w:pStyle w:val="Brezrazmikov"/>
        <w:tabs>
          <w:tab w:val="left" w:pos="142"/>
        </w:tabs>
        <w:jc w:val="both"/>
      </w:pPr>
      <w:r w:rsidRPr="00262D21">
        <w:t xml:space="preserve">Ta </w:t>
      </w:r>
      <w:r>
        <w:t>pogodba</w:t>
      </w:r>
      <w:r w:rsidRPr="00262D21">
        <w:t xml:space="preserve"> je sklenjen</w:t>
      </w:r>
      <w:r>
        <w:t>a za določen čas in sicer za obdobje od dneva sklenitve te pogodbe</w:t>
      </w:r>
      <w:r w:rsidRPr="00262D21">
        <w:t xml:space="preserve"> do</w:t>
      </w:r>
      <w:r>
        <w:t xml:space="preserve"> 31. 8. 2021. </w:t>
      </w:r>
    </w:p>
    <w:p w14:paraId="4AE56C47" w14:textId="77777777" w:rsidR="00026451" w:rsidRDefault="00026451" w:rsidP="00026451">
      <w:pPr>
        <w:keepNext/>
        <w:jc w:val="both"/>
        <w:rPr>
          <w:sz w:val="22"/>
          <w:szCs w:val="22"/>
        </w:rPr>
      </w:pPr>
    </w:p>
    <w:p w14:paraId="5E77BDAD" w14:textId="77777777" w:rsidR="00026451" w:rsidRPr="00A05D42" w:rsidRDefault="00026451" w:rsidP="00026451">
      <w:pPr>
        <w:keepNext/>
        <w:jc w:val="both"/>
        <w:rPr>
          <w:sz w:val="22"/>
          <w:szCs w:val="22"/>
        </w:rPr>
      </w:pPr>
    </w:p>
    <w:p w14:paraId="32B4868A" w14:textId="77777777" w:rsidR="00026451" w:rsidRPr="00A05D42" w:rsidRDefault="00026451" w:rsidP="00026451">
      <w:pPr>
        <w:keepNext/>
        <w:numPr>
          <w:ilvl w:val="0"/>
          <w:numId w:val="49"/>
        </w:numPr>
        <w:ind w:hanging="1080"/>
        <w:jc w:val="both"/>
        <w:rPr>
          <w:b/>
          <w:sz w:val="22"/>
          <w:szCs w:val="22"/>
        </w:rPr>
      </w:pPr>
      <w:r w:rsidRPr="00A05D42">
        <w:rPr>
          <w:b/>
          <w:sz w:val="22"/>
          <w:szCs w:val="22"/>
        </w:rPr>
        <w:t>ROK DOBAVE, IZVEDBA IN PREVZEM</w:t>
      </w:r>
    </w:p>
    <w:p w14:paraId="529A3D2A" w14:textId="77777777" w:rsidR="00026451" w:rsidRPr="00A05D42" w:rsidRDefault="00026451" w:rsidP="00026451">
      <w:pPr>
        <w:keepNext/>
        <w:jc w:val="both"/>
        <w:rPr>
          <w:sz w:val="22"/>
          <w:szCs w:val="22"/>
        </w:rPr>
      </w:pPr>
    </w:p>
    <w:p w14:paraId="022956B8" w14:textId="77777777" w:rsidR="00026451" w:rsidRPr="00A05D42" w:rsidRDefault="00026451" w:rsidP="00026451">
      <w:pPr>
        <w:keepNext/>
        <w:ind w:left="720"/>
        <w:jc w:val="center"/>
        <w:rPr>
          <w:sz w:val="22"/>
          <w:szCs w:val="22"/>
        </w:rPr>
      </w:pPr>
      <w:r>
        <w:rPr>
          <w:sz w:val="22"/>
          <w:szCs w:val="22"/>
        </w:rPr>
        <w:t xml:space="preserve">10.   </w:t>
      </w:r>
      <w:r w:rsidRPr="00A05D42">
        <w:rPr>
          <w:sz w:val="22"/>
          <w:szCs w:val="22"/>
        </w:rPr>
        <w:t>člen</w:t>
      </w:r>
    </w:p>
    <w:p w14:paraId="06F077E3" w14:textId="77777777" w:rsidR="00026451" w:rsidRPr="00A05D42" w:rsidRDefault="00026451" w:rsidP="00026451">
      <w:pPr>
        <w:keepNext/>
        <w:jc w:val="both"/>
        <w:rPr>
          <w:sz w:val="22"/>
          <w:szCs w:val="22"/>
        </w:rPr>
      </w:pPr>
    </w:p>
    <w:p w14:paraId="5233E4EE" w14:textId="77777777" w:rsidR="00026451" w:rsidRPr="00A05D42" w:rsidRDefault="00026451" w:rsidP="00026451">
      <w:pPr>
        <w:keepNext/>
        <w:jc w:val="both"/>
        <w:rPr>
          <w:b/>
          <w:sz w:val="22"/>
          <w:szCs w:val="22"/>
        </w:rPr>
      </w:pPr>
      <w:r>
        <w:rPr>
          <w:sz w:val="22"/>
          <w:szCs w:val="22"/>
        </w:rPr>
        <w:t>Dobavitelj</w:t>
      </w:r>
      <w:r w:rsidRPr="00A05D42">
        <w:rPr>
          <w:sz w:val="22"/>
          <w:szCs w:val="22"/>
        </w:rPr>
        <w:t xml:space="preserve"> se obvezuje, da bo </w:t>
      </w:r>
      <w:r>
        <w:rPr>
          <w:sz w:val="22"/>
          <w:szCs w:val="22"/>
        </w:rPr>
        <w:t xml:space="preserve">v roku, ki ga navede naročnik v naročilu izvedel naročeni predmet pogodbe </w:t>
      </w:r>
      <w:r w:rsidRPr="00A05D42">
        <w:rPr>
          <w:sz w:val="22"/>
          <w:szCs w:val="22"/>
        </w:rPr>
        <w:t>na lokacij</w:t>
      </w:r>
      <w:r>
        <w:rPr>
          <w:sz w:val="22"/>
          <w:szCs w:val="22"/>
        </w:rPr>
        <w:t>ah</w:t>
      </w:r>
      <w:r w:rsidRPr="00A05D42">
        <w:rPr>
          <w:sz w:val="22"/>
          <w:szCs w:val="22"/>
        </w:rPr>
        <w:t>, ki j</w:t>
      </w:r>
      <w:r>
        <w:rPr>
          <w:sz w:val="22"/>
          <w:szCs w:val="22"/>
        </w:rPr>
        <w:t>ih</w:t>
      </w:r>
      <w:r w:rsidRPr="00A05D42">
        <w:rPr>
          <w:sz w:val="22"/>
          <w:szCs w:val="22"/>
        </w:rPr>
        <w:t xml:space="preserve"> navede </w:t>
      </w:r>
      <w:r>
        <w:rPr>
          <w:sz w:val="22"/>
          <w:szCs w:val="22"/>
        </w:rPr>
        <w:t>naročnik</w:t>
      </w:r>
      <w:r w:rsidRPr="00A05D42">
        <w:rPr>
          <w:sz w:val="22"/>
          <w:szCs w:val="22"/>
        </w:rPr>
        <w:t>.</w:t>
      </w:r>
    </w:p>
    <w:p w14:paraId="2BE26867" w14:textId="77777777" w:rsidR="00026451" w:rsidRDefault="00026451" w:rsidP="00026451">
      <w:pPr>
        <w:keepNext/>
        <w:jc w:val="both"/>
        <w:rPr>
          <w:sz w:val="22"/>
          <w:szCs w:val="22"/>
        </w:rPr>
      </w:pPr>
    </w:p>
    <w:p w14:paraId="27CBFBD4" w14:textId="77777777" w:rsidR="00026451" w:rsidRPr="0075745D" w:rsidRDefault="00026451" w:rsidP="00026451">
      <w:pPr>
        <w:ind w:right="142"/>
        <w:jc w:val="both"/>
        <w:rPr>
          <w:b/>
          <w:i w:val="0"/>
          <w:color w:val="000000"/>
          <w:sz w:val="22"/>
          <w:szCs w:val="22"/>
        </w:rPr>
      </w:pPr>
      <w:r w:rsidRPr="005E2D48">
        <w:rPr>
          <w:color w:val="000000"/>
          <w:sz w:val="22"/>
          <w:szCs w:val="22"/>
        </w:rPr>
        <w:t>Dobavitelj mora takoj po izvedbi naročenega predmeta pogodbe pisno obvestiti naročnika, da so naročene dobave blaga in storitv</w:t>
      </w:r>
      <w:r>
        <w:rPr>
          <w:color w:val="000000"/>
          <w:sz w:val="22"/>
          <w:szCs w:val="22"/>
        </w:rPr>
        <w:t>e</w:t>
      </w:r>
      <w:r w:rsidRPr="005E2D48">
        <w:rPr>
          <w:color w:val="000000"/>
          <w:sz w:val="22"/>
          <w:szCs w:val="22"/>
        </w:rPr>
        <w:t xml:space="preserve"> končan</w:t>
      </w:r>
      <w:r>
        <w:rPr>
          <w:color w:val="000000"/>
          <w:sz w:val="22"/>
          <w:szCs w:val="22"/>
        </w:rPr>
        <w:t>e</w:t>
      </w:r>
      <w:r w:rsidRPr="005E2D48">
        <w:rPr>
          <w:color w:val="000000"/>
          <w:sz w:val="22"/>
          <w:szCs w:val="22"/>
        </w:rPr>
        <w:t xml:space="preserve">. Naročnik prevzame od dobavitelja naročen predmet pogodbe pod pogojem, da je predmet pogodbe pravilno in kvalitetno izveden in služi svojemu namenu. </w:t>
      </w:r>
      <w:r w:rsidRPr="0075745D">
        <w:rPr>
          <w:b/>
          <w:color w:val="000000"/>
          <w:sz w:val="22"/>
          <w:szCs w:val="22"/>
        </w:rPr>
        <w:t>O prevzemu se sestavi prevzemni zapisnik.</w:t>
      </w:r>
    </w:p>
    <w:p w14:paraId="5788C7A2" w14:textId="77777777" w:rsidR="00026451" w:rsidRPr="00A05D42" w:rsidRDefault="00026451" w:rsidP="00026451">
      <w:pPr>
        <w:keepNext/>
        <w:jc w:val="both"/>
        <w:rPr>
          <w:sz w:val="22"/>
          <w:szCs w:val="22"/>
        </w:rPr>
      </w:pPr>
    </w:p>
    <w:p w14:paraId="355F86F7" w14:textId="77777777" w:rsidR="00026451" w:rsidRPr="003C3EC3" w:rsidRDefault="00026451" w:rsidP="00026451">
      <w:pPr>
        <w:jc w:val="both"/>
        <w:rPr>
          <w:b/>
          <w:sz w:val="22"/>
          <w:szCs w:val="22"/>
        </w:rPr>
      </w:pPr>
      <w:r>
        <w:rPr>
          <w:sz w:val="22"/>
          <w:szCs w:val="22"/>
        </w:rPr>
        <w:t>Dobavitelj</w:t>
      </w:r>
      <w:r w:rsidRPr="00A05D42">
        <w:rPr>
          <w:sz w:val="22"/>
          <w:szCs w:val="22"/>
        </w:rPr>
        <w:t xml:space="preserve"> se obvezuje, da bo </w:t>
      </w:r>
      <w:r>
        <w:rPr>
          <w:sz w:val="22"/>
          <w:szCs w:val="22"/>
        </w:rPr>
        <w:t>ob posamezni primopredaji naročenega predmeta pogodbe naročniku</w:t>
      </w:r>
      <w:r w:rsidRPr="00A05D42">
        <w:rPr>
          <w:sz w:val="22"/>
          <w:szCs w:val="22"/>
        </w:rPr>
        <w:t xml:space="preserve"> </w:t>
      </w:r>
      <w:r>
        <w:rPr>
          <w:sz w:val="22"/>
          <w:szCs w:val="22"/>
        </w:rPr>
        <w:t>izročil tudi vs</w:t>
      </w:r>
      <w:r w:rsidRPr="00A05D42">
        <w:rPr>
          <w:sz w:val="22"/>
          <w:szCs w:val="22"/>
        </w:rPr>
        <w:t>o tehnično dokumentacijo</w:t>
      </w:r>
      <w:r>
        <w:rPr>
          <w:sz w:val="22"/>
          <w:szCs w:val="22"/>
        </w:rPr>
        <w:t xml:space="preserve">, </w:t>
      </w:r>
      <w:r w:rsidRPr="00A05D42">
        <w:rPr>
          <w:sz w:val="22"/>
          <w:szCs w:val="22"/>
        </w:rPr>
        <w:t>garancijsk</w:t>
      </w:r>
      <w:r>
        <w:rPr>
          <w:sz w:val="22"/>
          <w:szCs w:val="22"/>
        </w:rPr>
        <w:t>e</w:t>
      </w:r>
      <w:r w:rsidRPr="00A05D42">
        <w:rPr>
          <w:sz w:val="22"/>
          <w:szCs w:val="22"/>
        </w:rPr>
        <w:t xml:space="preserve"> list</w:t>
      </w:r>
      <w:r>
        <w:rPr>
          <w:sz w:val="22"/>
          <w:szCs w:val="22"/>
        </w:rPr>
        <w:t>e in</w:t>
      </w:r>
      <w:r w:rsidRPr="00A05D42">
        <w:rPr>
          <w:sz w:val="22"/>
          <w:szCs w:val="22"/>
        </w:rPr>
        <w:t xml:space="preserve"> ustrezna dokazila o kakovosti ter kataloge proizvajalca opreme, ki morajo biti prevedeni v slovenski jezik.</w:t>
      </w:r>
      <w:r>
        <w:rPr>
          <w:sz w:val="22"/>
          <w:szCs w:val="22"/>
        </w:rPr>
        <w:t xml:space="preserve"> </w:t>
      </w:r>
    </w:p>
    <w:p w14:paraId="2CC987E6" w14:textId="77777777" w:rsidR="00026451" w:rsidRDefault="00026451" w:rsidP="00026451">
      <w:pPr>
        <w:keepNext/>
        <w:jc w:val="both"/>
        <w:rPr>
          <w:sz w:val="22"/>
          <w:szCs w:val="22"/>
        </w:rPr>
      </w:pPr>
    </w:p>
    <w:p w14:paraId="4A6F580C" w14:textId="77777777" w:rsidR="00026451" w:rsidRPr="00A05D42" w:rsidRDefault="00026451" w:rsidP="00026451">
      <w:pPr>
        <w:keepNext/>
        <w:jc w:val="both"/>
        <w:rPr>
          <w:sz w:val="22"/>
          <w:szCs w:val="22"/>
        </w:rPr>
      </w:pPr>
      <w:r>
        <w:rPr>
          <w:sz w:val="22"/>
          <w:szCs w:val="22"/>
        </w:rPr>
        <w:t xml:space="preserve">Dobavitelj se obvezuje, da bo </w:t>
      </w:r>
      <w:r w:rsidRPr="000D711A">
        <w:rPr>
          <w:sz w:val="22"/>
          <w:szCs w:val="22"/>
        </w:rPr>
        <w:t>zagotovi</w:t>
      </w:r>
      <w:r>
        <w:rPr>
          <w:sz w:val="22"/>
          <w:szCs w:val="22"/>
        </w:rPr>
        <w:t>l</w:t>
      </w:r>
      <w:r w:rsidRPr="000D711A">
        <w:rPr>
          <w:sz w:val="22"/>
          <w:szCs w:val="22"/>
        </w:rPr>
        <w:t xml:space="preserve"> nadzor na terenu v času izvedbe del na izbranih lokacijah</w:t>
      </w:r>
      <w:r>
        <w:rPr>
          <w:sz w:val="22"/>
          <w:szCs w:val="22"/>
        </w:rPr>
        <w:t>.</w:t>
      </w:r>
    </w:p>
    <w:p w14:paraId="2C91A7DE" w14:textId="77777777" w:rsidR="00026451" w:rsidRPr="00A05D42" w:rsidRDefault="00026451" w:rsidP="00026451">
      <w:pPr>
        <w:keepNext/>
        <w:jc w:val="both"/>
        <w:rPr>
          <w:sz w:val="22"/>
          <w:szCs w:val="22"/>
        </w:rPr>
      </w:pPr>
    </w:p>
    <w:p w14:paraId="6AE1AB84" w14:textId="77777777" w:rsidR="00026451" w:rsidRDefault="00026451" w:rsidP="00026451">
      <w:pPr>
        <w:keepNext/>
        <w:jc w:val="both"/>
        <w:rPr>
          <w:sz w:val="22"/>
          <w:szCs w:val="22"/>
        </w:rPr>
      </w:pPr>
      <w:r w:rsidRPr="00A05D42">
        <w:rPr>
          <w:sz w:val="22"/>
          <w:szCs w:val="22"/>
        </w:rPr>
        <w:t xml:space="preserve">Ob prevzemu </w:t>
      </w:r>
      <w:r>
        <w:rPr>
          <w:sz w:val="22"/>
          <w:szCs w:val="22"/>
        </w:rPr>
        <w:t>naročenega predmeta pogodbe</w:t>
      </w:r>
      <w:r w:rsidRPr="00A05D42">
        <w:rPr>
          <w:sz w:val="22"/>
          <w:szCs w:val="22"/>
        </w:rPr>
        <w:t xml:space="preserve"> je </w:t>
      </w:r>
      <w:r>
        <w:rPr>
          <w:sz w:val="22"/>
          <w:szCs w:val="22"/>
        </w:rPr>
        <w:t>dobavitelj</w:t>
      </w:r>
      <w:r w:rsidRPr="00A05D42">
        <w:rPr>
          <w:sz w:val="22"/>
          <w:szCs w:val="22"/>
        </w:rPr>
        <w:t xml:space="preserve"> dolžan delavce </w:t>
      </w:r>
      <w:r>
        <w:rPr>
          <w:sz w:val="22"/>
          <w:szCs w:val="22"/>
        </w:rPr>
        <w:t>naročnika</w:t>
      </w:r>
      <w:r w:rsidRPr="00A05D42">
        <w:rPr>
          <w:sz w:val="22"/>
          <w:szCs w:val="22"/>
        </w:rPr>
        <w:t xml:space="preserve">, ki jih določi </w:t>
      </w:r>
      <w:r>
        <w:rPr>
          <w:sz w:val="22"/>
          <w:szCs w:val="22"/>
        </w:rPr>
        <w:t>naročnik</w:t>
      </w:r>
      <w:r w:rsidRPr="00A05D42">
        <w:rPr>
          <w:sz w:val="22"/>
          <w:szCs w:val="22"/>
        </w:rPr>
        <w:t xml:space="preserve">, usposobiti za uporabo in vzdrževanje </w:t>
      </w:r>
      <w:r>
        <w:rPr>
          <w:sz w:val="22"/>
          <w:szCs w:val="22"/>
        </w:rPr>
        <w:t>tega predmeta pogodbe</w:t>
      </w:r>
      <w:r w:rsidRPr="00A05D42">
        <w:rPr>
          <w:sz w:val="22"/>
          <w:szCs w:val="22"/>
        </w:rPr>
        <w:t xml:space="preserve"> ter jim posredovati navodila za uporabo v slovenskem jeziku.</w:t>
      </w:r>
    </w:p>
    <w:p w14:paraId="6E7DC5CF" w14:textId="77777777" w:rsidR="00026451" w:rsidRPr="00A05D42" w:rsidRDefault="00026451" w:rsidP="00026451">
      <w:pPr>
        <w:keepNext/>
        <w:jc w:val="both"/>
        <w:rPr>
          <w:sz w:val="22"/>
          <w:szCs w:val="22"/>
        </w:rPr>
      </w:pPr>
    </w:p>
    <w:p w14:paraId="6A1A94E7" w14:textId="77777777" w:rsidR="00026451" w:rsidRPr="00A05D42" w:rsidRDefault="00026451" w:rsidP="00026451">
      <w:pPr>
        <w:keepNext/>
        <w:jc w:val="both"/>
        <w:rPr>
          <w:sz w:val="22"/>
          <w:szCs w:val="22"/>
        </w:rPr>
      </w:pPr>
      <w:r w:rsidRPr="00A05D42">
        <w:rPr>
          <w:sz w:val="22"/>
          <w:szCs w:val="22"/>
        </w:rPr>
        <w:t xml:space="preserve"> </w:t>
      </w:r>
    </w:p>
    <w:p w14:paraId="18CF41C1" w14:textId="77777777" w:rsidR="00026451" w:rsidRDefault="00026451" w:rsidP="00026451">
      <w:pPr>
        <w:keepNext/>
        <w:jc w:val="both"/>
        <w:rPr>
          <w:b/>
          <w:sz w:val="22"/>
          <w:szCs w:val="22"/>
        </w:rPr>
      </w:pPr>
      <w:r>
        <w:rPr>
          <w:b/>
          <w:sz w:val="22"/>
          <w:szCs w:val="22"/>
        </w:rPr>
        <w:t>VII.</w:t>
      </w:r>
      <w:r>
        <w:rPr>
          <w:b/>
          <w:sz w:val="22"/>
          <w:szCs w:val="22"/>
        </w:rPr>
        <w:tab/>
      </w:r>
      <w:r w:rsidRPr="00EB6B75">
        <w:rPr>
          <w:b/>
          <w:sz w:val="22"/>
          <w:szCs w:val="22"/>
        </w:rPr>
        <w:t>VIŠJA SILA</w:t>
      </w:r>
    </w:p>
    <w:p w14:paraId="621A48CD" w14:textId="77777777" w:rsidR="00026451" w:rsidRPr="00EB6B75" w:rsidRDefault="00026451" w:rsidP="00026451">
      <w:pPr>
        <w:keepNext/>
        <w:jc w:val="both"/>
        <w:rPr>
          <w:b/>
          <w:sz w:val="22"/>
          <w:szCs w:val="22"/>
        </w:rPr>
      </w:pPr>
    </w:p>
    <w:p w14:paraId="2567C973" w14:textId="77777777" w:rsidR="00026451" w:rsidRPr="00A05D42" w:rsidRDefault="00026451" w:rsidP="00026451">
      <w:pPr>
        <w:keepNext/>
        <w:ind w:left="720"/>
        <w:jc w:val="center"/>
        <w:rPr>
          <w:sz w:val="22"/>
          <w:szCs w:val="22"/>
        </w:rPr>
      </w:pPr>
      <w:r>
        <w:rPr>
          <w:sz w:val="22"/>
          <w:szCs w:val="22"/>
        </w:rPr>
        <w:t xml:space="preserve">11.   </w:t>
      </w:r>
      <w:r w:rsidRPr="00A05D42">
        <w:rPr>
          <w:sz w:val="22"/>
          <w:szCs w:val="22"/>
        </w:rPr>
        <w:t>člen</w:t>
      </w:r>
    </w:p>
    <w:p w14:paraId="19A8069D" w14:textId="77777777" w:rsidR="00026451" w:rsidRPr="00A05D42" w:rsidRDefault="00026451" w:rsidP="00026451">
      <w:pPr>
        <w:keepNext/>
        <w:jc w:val="both"/>
        <w:rPr>
          <w:sz w:val="22"/>
          <w:szCs w:val="22"/>
        </w:rPr>
      </w:pPr>
    </w:p>
    <w:p w14:paraId="5E127399" w14:textId="77777777" w:rsidR="00026451" w:rsidRPr="00A05D42" w:rsidRDefault="00026451" w:rsidP="00026451">
      <w:pPr>
        <w:keepNext/>
        <w:jc w:val="both"/>
        <w:rPr>
          <w:sz w:val="22"/>
          <w:szCs w:val="22"/>
        </w:rPr>
      </w:pPr>
      <w:r w:rsidRPr="00A05D42">
        <w:rPr>
          <w:sz w:val="22"/>
          <w:szCs w:val="22"/>
        </w:rPr>
        <w:t xml:space="preserve">Stranki pogodbe nista odgovorni za delno ali celotno neizpolnjevanje obveznosti iz pogodbe, če je to posledica višje sile. Kot višja sila se razumejo vse nepredvidene in nepričakovane okoliščine izjemnega značaja, ki so se pojavile po sklenitvi pogodbe, neodvisno od volje strank pogodbe in jih sodna praksa priznava za višjo silo. Če je izvedba storitev oziroma dobave blaga iz pogodbe delno ali v celoti motena oziroma preprečena, je </w:t>
      </w:r>
      <w:r>
        <w:rPr>
          <w:sz w:val="22"/>
          <w:szCs w:val="22"/>
        </w:rPr>
        <w:t>dobavitelj</w:t>
      </w:r>
      <w:r w:rsidRPr="00A05D42">
        <w:rPr>
          <w:sz w:val="22"/>
          <w:szCs w:val="22"/>
        </w:rPr>
        <w:t xml:space="preserve"> o tem dolžan obvestiti </w:t>
      </w:r>
      <w:r>
        <w:rPr>
          <w:sz w:val="22"/>
          <w:szCs w:val="22"/>
        </w:rPr>
        <w:t>naročnika</w:t>
      </w:r>
      <w:r w:rsidRPr="00A05D42">
        <w:rPr>
          <w:sz w:val="22"/>
          <w:szCs w:val="22"/>
        </w:rPr>
        <w:t xml:space="preserve"> nemudoma oz</w:t>
      </w:r>
      <w:r>
        <w:rPr>
          <w:sz w:val="22"/>
          <w:szCs w:val="22"/>
        </w:rPr>
        <w:t xml:space="preserve">. </w:t>
      </w:r>
      <w:r w:rsidRPr="00A05D42">
        <w:rPr>
          <w:sz w:val="22"/>
          <w:szCs w:val="22"/>
        </w:rPr>
        <w:t xml:space="preserve">takoj, ko je to mogoče, najkasneje pa v dveh (2) delovnih dneh po nastanku le-teh in pri tem tudi navesti vzroke zamude ter okvirni/pričakovani dejanski rok izvedbe. Le v tem primeru </w:t>
      </w:r>
      <w:r>
        <w:rPr>
          <w:sz w:val="22"/>
          <w:szCs w:val="22"/>
        </w:rPr>
        <w:t>naročnik</w:t>
      </w:r>
      <w:r w:rsidRPr="00A05D42">
        <w:rPr>
          <w:sz w:val="22"/>
          <w:szCs w:val="22"/>
        </w:rPr>
        <w:t xml:space="preserve"> ne bo izvajal sankcij proti </w:t>
      </w:r>
      <w:r>
        <w:rPr>
          <w:sz w:val="22"/>
          <w:szCs w:val="22"/>
        </w:rPr>
        <w:t>dobavitelju iz</w:t>
      </w:r>
      <w:r w:rsidRPr="00A05D42">
        <w:rPr>
          <w:sz w:val="22"/>
          <w:szCs w:val="22"/>
        </w:rPr>
        <w:t xml:space="preserve"> te pogodbe. Prav tako ga je dolžan sproti obveščati o prenehanju takih okoliščin. </w:t>
      </w:r>
    </w:p>
    <w:p w14:paraId="04E9A820" w14:textId="77777777" w:rsidR="00026451" w:rsidRPr="00A05D42" w:rsidRDefault="00026451" w:rsidP="00026451">
      <w:pPr>
        <w:keepNext/>
        <w:jc w:val="both"/>
        <w:rPr>
          <w:sz w:val="22"/>
          <w:szCs w:val="22"/>
        </w:rPr>
      </w:pPr>
    </w:p>
    <w:p w14:paraId="12E38A8D" w14:textId="77777777" w:rsidR="00026451" w:rsidRPr="00A05D42" w:rsidRDefault="00026451" w:rsidP="00026451">
      <w:pPr>
        <w:keepNext/>
        <w:jc w:val="both"/>
        <w:rPr>
          <w:sz w:val="22"/>
          <w:szCs w:val="22"/>
        </w:rPr>
      </w:pPr>
      <w:r w:rsidRPr="00A05D42">
        <w:rPr>
          <w:sz w:val="22"/>
          <w:szCs w:val="22"/>
        </w:rPr>
        <w:t xml:space="preserve">Dogovorjeni roki se podaljšajo za čas trajanja višje sile. Na zahtevo </w:t>
      </w:r>
      <w:r>
        <w:rPr>
          <w:sz w:val="22"/>
          <w:szCs w:val="22"/>
        </w:rPr>
        <w:t>naročnika</w:t>
      </w:r>
      <w:r w:rsidRPr="00A05D42">
        <w:rPr>
          <w:sz w:val="22"/>
          <w:szCs w:val="22"/>
        </w:rPr>
        <w:t xml:space="preserve"> je </w:t>
      </w:r>
      <w:r>
        <w:rPr>
          <w:sz w:val="22"/>
          <w:szCs w:val="22"/>
        </w:rPr>
        <w:t>dobavitelj</w:t>
      </w:r>
      <w:r w:rsidRPr="00A05D42">
        <w:rPr>
          <w:sz w:val="22"/>
          <w:szCs w:val="22"/>
        </w:rPr>
        <w:t xml:space="preserve"> dolžan dokazati obstoj višje sile.</w:t>
      </w:r>
    </w:p>
    <w:p w14:paraId="3E46FC2B" w14:textId="77777777" w:rsidR="00026451" w:rsidRPr="00A05D42" w:rsidRDefault="00026451" w:rsidP="00026451">
      <w:pPr>
        <w:keepNext/>
        <w:jc w:val="both"/>
        <w:rPr>
          <w:sz w:val="22"/>
          <w:szCs w:val="22"/>
        </w:rPr>
      </w:pPr>
    </w:p>
    <w:p w14:paraId="4444D942" w14:textId="77777777" w:rsidR="00026451" w:rsidRPr="00A05D42" w:rsidRDefault="00026451" w:rsidP="00026451">
      <w:pPr>
        <w:keepNext/>
        <w:jc w:val="both"/>
        <w:rPr>
          <w:sz w:val="22"/>
          <w:szCs w:val="22"/>
        </w:rPr>
      </w:pPr>
      <w:r w:rsidRPr="00A05D42">
        <w:rPr>
          <w:sz w:val="22"/>
          <w:szCs w:val="22"/>
        </w:rPr>
        <w:t xml:space="preserve">Pomanjkanje delovne sile ali </w:t>
      </w:r>
      <w:r>
        <w:rPr>
          <w:sz w:val="22"/>
          <w:szCs w:val="22"/>
        </w:rPr>
        <w:t>blaga</w:t>
      </w:r>
      <w:r w:rsidRPr="00A05D42">
        <w:rPr>
          <w:sz w:val="22"/>
          <w:szCs w:val="22"/>
        </w:rPr>
        <w:t xml:space="preserve"> pri </w:t>
      </w:r>
      <w:r>
        <w:rPr>
          <w:sz w:val="22"/>
          <w:szCs w:val="22"/>
        </w:rPr>
        <w:t>dobavitelju</w:t>
      </w:r>
      <w:r w:rsidRPr="00A05D42">
        <w:rPr>
          <w:sz w:val="22"/>
          <w:szCs w:val="22"/>
        </w:rPr>
        <w:t xml:space="preserve"> ali pri njegovih dobaviteljih se ne šteje za višjo silo, razen, če ni posledica le-te.</w:t>
      </w:r>
    </w:p>
    <w:p w14:paraId="204F9870" w14:textId="77777777" w:rsidR="00026451" w:rsidRPr="00A05D42" w:rsidRDefault="00026451" w:rsidP="00026451">
      <w:pPr>
        <w:keepNext/>
        <w:jc w:val="both"/>
        <w:rPr>
          <w:sz w:val="22"/>
          <w:szCs w:val="22"/>
        </w:rPr>
      </w:pPr>
    </w:p>
    <w:p w14:paraId="2897C3E6" w14:textId="77777777" w:rsidR="00026451" w:rsidRPr="00A05D42" w:rsidRDefault="00026451" w:rsidP="00026451">
      <w:pPr>
        <w:keepNext/>
        <w:jc w:val="both"/>
        <w:rPr>
          <w:sz w:val="22"/>
          <w:szCs w:val="22"/>
        </w:rPr>
      </w:pPr>
    </w:p>
    <w:p w14:paraId="614325C5" w14:textId="77777777" w:rsidR="00026451" w:rsidRPr="00A05D42" w:rsidRDefault="00026451" w:rsidP="00026451">
      <w:pPr>
        <w:widowControl w:val="0"/>
        <w:numPr>
          <w:ilvl w:val="0"/>
          <w:numId w:val="55"/>
        </w:numPr>
        <w:jc w:val="both"/>
        <w:rPr>
          <w:b/>
          <w:sz w:val="22"/>
          <w:szCs w:val="22"/>
        </w:rPr>
      </w:pPr>
      <w:r>
        <w:rPr>
          <w:b/>
          <w:sz w:val="22"/>
          <w:szCs w:val="22"/>
        </w:rPr>
        <w:t>POGODBENA KAZEN</w:t>
      </w:r>
    </w:p>
    <w:p w14:paraId="680CE0E3" w14:textId="77777777" w:rsidR="00026451" w:rsidRPr="00A05D42" w:rsidRDefault="00026451" w:rsidP="00026451">
      <w:pPr>
        <w:widowControl w:val="0"/>
        <w:jc w:val="both"/>
        <w:rPr>
          <w:sz w:val="22"/>
          <w:szCs w:val="22"/>
        </w:rPr>
      </w:pPr>
    </w:p>
    <w:p w14:paraId="511C5B00" w14:textId="77777777" w:rsidR="00026451" w:rsidRPr="00A05D42" w:rsidRDefault="00026451" w:rsidP="00026451">
      <w:pPr>
        <w:widowControl w:val="0"/>
        <w:ind w:left="720"/>
        <w:jc w:val="center"/>
        <w:rPr>
          <w:sz w:val="22"/>
          <w:szCs w:val="22"/>
        </w:rPr>
      </w:pPr>
      <w:r>
        <w:rPr>
          <w:sz w:val="22"/>
          <w:szCs w:val="22"/>
        </w:rPr>
        <w:t xml:space="preserve">12.   </w:t>
      </w:r>
      <w:r w:rsidRPr="00A05D42">
        <w:rPr>
          <w:sz w:val="22"/>
          <w:szCs w:val="22"/>
        </w:rPr>
        <w:t>člen</w:t>
      </w:r>
    </w:p>
    <w:p w14:paraId="47DBF67A" w14:textId="77777777" w:rsidR="00026451" w:rsidRPr="00A05D42" w:rsidRDefault="00026451" w:rsidP="00026451">
      <w:pPr>
        <w:widowControl w:val="0"/>
        <w:jc w:val="both"/>
        <w:rPr>
          <w:sz w:val="22"/>
          <w:szCs w:val="22"/>
        </w:rPr>
      </w:pPr>
    </w:p>
    <w:p w14:paraId="5C8B7A3D" w14:textId="77777777" w:rsidR="00026451" w:rsidRPr="00A05D42" w:rsidRDefault="00026451" w:rsidP="00026451">
      <w:pPr>
        <w:widowControl w:val="0"/>
        <w:jc w:val="both"/>
        <w:rPr>
          <w:sz w:val="22"/>
          <w:szCs w:val="22"/>
        </w:rPr>
      </w:pPr>
      <w:r w:rsidRPr="00A05D42">
        <w:rPr>
          <w:sz w:val="22"/>
          <w:szCs w:val="22"/>
        </w:rPr>
        <w:t>V primeru, da pride do zamude</w:t>
      </w:r>
      <w:r>
        <w:rPr>
          <w:sz w:val="22"/>
          <w:szCs w:val="22"/>
        </w:rPr>
        <w:t xml:space="preserve"> pri dobavi blaga in izvedbi storitev</w:t>
      </w:r>
      <w:r w:rsidRPr="00A05D42">
        <w:rPr>
          <w:sz w:val="22"/>
          <w:szCs w:val="22"/>
        </w:rPr>
        <w:t>, ter zamuda ni posledica višje sile</w:t>
      </w:r>
      <w:r>
        <w:rPr>
          <w:sz w:val="22"/>
          <w:szCs w:val="22"/>
        </w:rPr>
        <w:t>,</w:t>
      </w:r>
      <w:r w:rsidRPr="00A05D42">
        <w:rPr>
          <w:sz w:val="22"/>
          <w:szCs w:val="22"/>
        </w:rPr>
        <w:t xml:space="preserve"> je dogovorjena </w:t>
      </w:r>
      <w:r>
        <w:rPr>
          <w:sz w:val="22"/>
          <w:szCs w:val="22"/>
        </w:rPr>
        <w:t xml:space="preserve">pogodbena </w:t>
      </w:r>
      <w:r w:rsidRPr="00A05D42">
        <w:rPr>
          <w:sz w:val="22"/>
          <w:szCs w:val="22"/>
        </w:rPr>
        <w:t>kazen v višini 2</w:t>
      </w:r>
      <w:r>
        <w:rPr>
          <w:sz w:val="22"/>
          <w:szCs w:val="22"/>
        </w:rPr>
        <w:t xml:space="preserve"> </w:t>
      </w:r>
      <w:r w:rsidRPr="00A05D42">
        <w:rPr>
          <w:sz w:val="22"/>
          <w:szCs w:val="22"/>
        </w:rPr>
        <w:t>% (dveh odstotkov) vrednosti neizvršenih dobav</w:t>
      </w:r>
      <w:r>
        <w:rPr>
          <w:sz w:val="22"/>
          <w:szCs w:val="22"/>
        </w:rPr>
        <w:t xml:space="preserve"> in storitev</w:t>
      </w:r>
      <w:r w:rsidRPr="00A05D42">
        <w:rPr>
          <w:sz w:val="22"/>
          <w:szCs w:val="22"/>
        </w:rPr>
        <w:t xml:space="preserve"> </w:t>
      </w:r>
      <w:r>
        <w:rPr>
          <w:sz w:val="22"/>
          <w:szCs w:val="22"/>
        </w:rPr>
        <w:t>z</w:t>
      </w:r>
      <w:r w:rsidRPr="00A05D42">
        <w:rPr>
          <w:sz w:val="22"/>
          <w:szCs w:val="22"/>
        </w:rPr>
        <w:t xml:space="preserve"> DDV za vsak dan zamude, pri čemer sme </w:t>
      </w:r>
      <w:r>
        <w:rPr>
          <w:sz w:val="22"/>
          <w:szCs w:val="22"/>
        </w:rPr>
        <w:t xml:space="preserve">pogodbena </w:t>
      </w:r>
      <w:r w:rsidRPr="00A05D42">
        <w:rPr>
          <w:sz w:val="22"/>
          <w:szCs w:val="22"/>
        </w:rPr>
        <w:t>kazen znašati največ 20</w:t>
      </w:r>
      <w:r>
        <w:rPr>
          <w:sz w:val="22"/>
          <w:szCs w:val="22"/>
        </w:rPr>
        <w:t xml:space="preserve"> </w:t>
      </w:r>
      <w:r w:rsidRPr="00A05D42">
        <w:rPr>
          <w:sz w:val="22"/>
          <w:szCs w:val="22"/>
        </w:rPr>
        <w:t xml:space="preserve">% (dvajset </w:t>
      </w:r>
      <w:r w:rsidRPr="00EB6B75">
        <w:rPr>
          <w:sz w:val="22"/>
          <w:szCs w:val="22"/>
        </w:rPr>
        <w:t>odstotkov) maksimalne vrednosti z DDV po tej pogodbi.</w:t>
      </w:r>
      <w:r w:rsidRPr="00A05D42">
        <w:rPr>
          <w:sz w:val="22"/>
          <w:szCs w:val="22"/>
        </w:rPr>
        <w:t xml:space="preserve">    </w:t>
      </w:r>
    </w:p>
    <w:p w14:paraId="6DDD60C8" w14:textId="77777777" w:rsidR="00026451" w:rsidRPr="00A05D42" w:rsidRDefault="00026451" w:rsidP="00026451">
      <w:pPr>
        <w:widowControl w:val="0"/>
        <w:jc w:val="both"/>
        <w:rPr>
          <w:sz w:val="22"/>
          <w:szCs w:val="22"/>
        </w:rPr>
      </w:pPr>
    </w:p>
    <w:p w14:paraId="60D6C4B4" w14:textId="77777777" w:rsidR="00026451" w:rsidRPr="00746B27" w:rsidRDefault="00026451" w:rsidP="00026451">
      <w:pPr>
        <w:widowControl w:val="0"/>
        <w:jc w:val="both"/>
        <w:rPr>
          <w:sz w:val="22"/>
          <w:szCs w:val="22"/>
        </w:rPr>
      </w:pPr>
      <w:r w:rsidRPr="00746B27">
        <w:rPr>
          <w:sz w:val="22"/>
          <w:szCs w:val="22"/>
        </w:rPr>
        <w:t xml:space="preserve">Za znesek pogodbene kazni bo naročnik </w:t>
      </w:r>
      <w:r>
        <w:rPr>
          <w:sz w:val="22"/>
          <w:szCs w:val="22"/>
        </w:rPr>
        <w:t>dobavitelju</w:t>
      </w:r>
      <w:r w:rsidRPr="00746B27">
        <w:rPr>
          <w:sz w:val="22"/>
          <w:szCs w:val="22"/>
        </w:rPr>
        <w:t xml:space="preserve"> izstavil račun, ki ga mora </w:t>
      </w:r>
      <w:r w:rsidRPr="00EB6B75">
        <w:rPr>
          <w:sz w:val="22"/>
          <w:szCs w:val="22"/>
        </w:rPr>
        <w:t>dobavitelj poravnati</w:t>
      </w:r>
      <w:r w:rsidRPr="00746B27">
        <w:rPr>
          <w:sz w:val="22"/>
          <w:szCs w:val="22"/>
        </w:rPr>
        <w:t xml:space="preserve"> v roku </w:t>
      </w:r>
      <w:r>
        <w:rPr>
          <w:sz w:val="22"/>
          <w:szCs w:val="22"/>
        </w:rPr>
        <w:t>trideset (</w:t>
      </w:r>
      <w:r w:rsidRPr="00746B27">
        <w:rPr>
          <w:sz w:val="22"/>
          <w:szCs w:val="22"/>
        </w:rPr>
        <w:t>30</w:t>
      </w:r>
      <w:r>
        <w:rPr>
          <w:sz w:val="22"/>
          <w:szCs w:val="22"/>
        </w:rPr>
        <w:t>)</w:t>
      </w:r>
      <w:r w:rsidRPr="00746B27">
        <w:rPr>
          <w:sz w:val="22"/>
          <w:szCs w:val="22"/>
        </w:rPr>
        <w:t xml:space="preserve"> dni od dneva izstavitve računa.</w:t>
      </w:r>
    </w:p>
    <w:p w14:paraId="2A450489" w14:textId="77777777" w:rsidR="00026451" w:rsidRPr="00A05D42" w:rsidRDefault="00026451" w:rsidP="00026451">
      <w:pPr>
        <w:widowControl w:val="0"/>
        <w:jc w:val="both"/>
        <w:rPr>
          <w:i w:val="0"/>
          <w:sz w:val="22"/>
          <w:szCs w:val="22"/>
        </w:rPr>
      </w:pPr>
    </w:p>
    <w:p w14:paraId="34CBB8C3" w14:textId="77777777" w:rsidR="00026451" w:rsidRPr="008C2C88" w:rsidRDefault="00026451" w:rsidP="00026451">
      <w:pPr>
        <w:widowControl w:val="0"/>
        <w:rPr>
          <w:sz w:val="22"/>
          <w:szCs w:val="22"/>
        </w:rPr>
      </w:pPr>
      <w:r w:rsidRPr="008C2C88">
        <w:rPr>
          <w:sz w:val="22"/>
          <w:szCs w:val="22"/>
        </w:rPr>
        <w:t xml:space="preserve">Naročnik in dobavitelj soglašata, da pravica zaračunati dogovorjeno pogodbeno kazen ni pogojena z nastankom škode pri naročniku. Povračilo tako nastale škode bo naročnik uveljavljal po splošnih načelih odškodninske odgovornosti oziroma bo unovčil finančno zavarovanje za dobro izvedbo pogodbenih obveznosti, neodvisno od uveljavljanja pogodbene kazni. </w:t>
      </w:r>
    </w:p>
    <w:p w14:paraId="067BE523" w14:textId="77777777" w:rsidR="00026451" w:rsidRPr="008C2C88" w:rsidRDefault="00026451" w:rsidP="00026451">
      <w:pPr>
        <w:widowControl w:val="0"/>
        <w:rPr>
          <w:sz w:val="22"/>
          <w:szCs w:val="22"/>
        </w:rPr>
      </w:pPr>
    </w:p>
    <w:p w14:paraId="5A123074" w14:textId="77777777" w:rsidR="00026451" w:rsidRDefault="00026451" w:rsidP="00026451">
      <w:pPr>
        <w:widowControl w:val="0"/>
        <w:rPr>
          <w:sz w:val="22"/>
          <w:szCs w:val="22"/>
        </w:rPr>
      </w:pPr>
      <w:r w:rsidRPr="008C2C88">
        <w:rPr>
          <w:sz w:val="22"/>
          <w:szCs w:val="22"/>
        </w:rPr>
        <w:t xml:space="preserve">Ne glede na navedeno unovčitev finančnega zavarovanja je dobavitelj dolžan naročniku poravnati celoten znesek nastale škode v primeru, da le-ta presega znesek, ki ga je naročnik unovčil na podlagi finančnega zavarovanja za </w:t>
      </w:r>
      <w:r w:rsidRPr="008C2C88">
        <w:rPr>
          <w:sz w:val="22"/>
          <w:szCs w:val="22"/>
        </w:rPr>
        <w:lastRenderedPageBreak/>
        <w:t>dobro izvedbo pogodbenih obveznosti.</w:t>
      </w:r>
    </w:p>
    <w:p w14:paraId="06D9A996" w14:textId="77777777" w:rsidR="00026451" w:rsidRDefault="00026451" w:rsidP="00026451">
      <w:pPr>
        <w:widowControl w:val="0"/>
        <w:rPr>
          <w:sz w:val="22"/>
          <w:szCs w:val="22"/>
        </w:rPr>
      </w:pPr>
    </w:p>
    <w:p w14:paraId="674B91FE" w14:textId="77777777" w:rsidR="00026451" w:rsidRPr="008C2C88" w:rsidRDefault="00026451" w:rsidP="00026451">
      <w:pPr>
        <w:widowControl w:val="0"/>
      </w:pPr>
    </w:p>
    <w:p w14:paraId="592CA772" w14:textId="77777777" w:rsidR="00026451" w:rsidRPr="00A05D42" w:rsidRDefault="00026451" w:rsidP="00026451">
      <w:pPr>
        <w:widowControl w:val="0"/>
        <w:numPr>
          <w:ilvl w:val="0"/>
          <w:numId w:val="55"/>
        </w:numPr>
        <w:ind w:hanging="1080"/>
        <w:jc w:val="both"/>
        <w:rPr>
          <w:b/>
          <w:sz w:val="22"/>
          <w:szCs w:val="22"/>
        </w:rPr>
      </w:pPr>
      <w:r w:rsidRPr="00A05D42">
        <w:rPr>
          <w:b/>
          <w:sz w:val="22"/>
          <w:szCs w:val="22"/>
        </w:rPr>
        <w:t>ROK PLAČILA IN PLAČILNI POGOJI</w:t>
      </w:r>
    </w:p>
    <w:p w14:paraId="2120A904" w14:textId="77777777" w:rsidR="00026451" w:rsidRPr="00A05D42" w:rsidRDefault="00026451" w:rsidP="00026451">
      <w:pPr>
        <w:widowControl w:val="0"/>
        <w:ind w:left="1080"/>
        <w:jc w:val="both"/>
        <w:rPr>
          <w:b/>
          <w:sz w:val="22"/>
          <w:szCs w:val="22"/>
        </w:rPr>
      </w:pPr>
    </w:p>
    <w:p w14:paraId="7D00C7CE" w14:textId="77777777" w:rsidR="00026451" w:rsidRPr="00A05D42" w:rsidRDefault="00026451" w:rsidP="00026451">
      <w:pPr>
        <w:widowControl w:val="0"/>
        <w:ind w:left="360"/>
        <w:jc w:val="center"/>
        <w:rPr>
          <w:sz w:val="22"/>
          <w:szCs w:val="22"/>
        </w:rPr>
      </w:pPr>
      <w:r>
        <w:rPr>
          <w:sz w:val="22"/>
          <w:szCs w:val="22"/>
        </w:rPr>
        <w:t>13.</w:t>
      </w:r>
      <w:r>
        <w:rPr>
          <w:sz w:val="22"/>
          <w:szCs w:val="22"/>
        </w:rPr>
        <w:tab/>
      </w:r>
      <w:r w:rsidRPr="00A05D42">
        <w:rPr>
          <w:sz w:val="22"/>
          <w:szCs w:val="22"/>
        </w:rPr>
        <w:t>člen</w:t>
      </w:r>
    </w:p>
    <w:p w14:paraId="21FE235F" w14:textId="77777777" w:rsidR="00026451" w:rsidRPr="00A05D42" w:rsidRDefault="00026451" w:rsidP="00026451">
      <w:pPr>
        <w:widowControl w:val="0"/>
        <w:rPr>
          <w:sz w:val="22"/>
          <w:szCs w:val="22"/>
        </w:rPr>
      </w:pPr>
    </w:p>
    <w:p w14:paraId="2D9FBEF7" w14:textId="77777777" w:rsidR="00026451" w:rsidRDefault="00026451" w:rsidP="00026451">
      <w:pPr>
        <w:widowControl w:val="0"/>
        <w:jc w:val="both"/>
        <w:rPr>
          <w:sz w:val="22"/>
          <w:szCs w:val="22"/>
        </w:rPr>
      </w:pPr>
      <w:r>
        <w:rPr>
          <w:sz w:val="22"/>
          <w:szCs w:val="22"/>
        </w:rPr>
        <w:t>Dobavljeno blago in izvršene storitve bo naročnik plačeval po potrjenih e-računih, ki jih bo dobavitelj izstavil na podlagi primopredajnega zapisnika in sicer po cenah, ki so določene s to pogodbo.</w:t>
      </w:r>
    </w:p>
    <w:p w14:paraId="646DE032" w14:textId="77777777" w:rsidR="00026451" w:rsidRDefault="00026451" w:rsidP="00026451">
      <w:pPr>
        <w:widowControl w:val="0"/>
        <w:jc w:val="both"/>
        <w:rPr>
          <w:sz w:val="22"/>
          <w:szCs w:val="22"/>
        </w:rPr>
      </w:pPr>
    </w:p>
    <w:p w14:paraId="663ECF87" w14:textId="77777777" w:rsidR="00026451" w:rsidRDefault="00026451" w:rsidP="00026451">
      <w:pPr>
        <w:widowControl w:val="0"/>
        <w:jc w:val="both"/>
        <w:rPr>
          <w:sz w:val="22"/>
          <w:szCs w:val="22"/>
        </w:rPr>
      </w:pPr>
      <w:r>
        <w:rPr>
          <w:sz w:val="22"/>
          <w:szCs w:val="22"/>
        </w:rPr>
        <w:t>Dobavitelj bo e-račune izstavljal naročniku na naslov: Mestna občina Ljubljana, Mestni trg 1, za Mestno redarstvo, 1000 Ljubljana.</w:t>
      </w:r>
    </w:p>
    <w:p w14:paraId="12AC676E" w14:textId="77777777" w:rsidR="00026451" w:rsidRDefault="00026451" w:rsidP="00026451">
      <w:pPr>
        <w:widowControl w:val="0"/>
        <w:jc w:val="both"/>
        <w:rPr>
          <w:sz w:val="22"/>
          <w:szCs w:val="22"/>
        </w:rPr>
      </w:pPr>
    </w:p>
    <w:p w14:paraId="7B08A453" w14:textId="77777777" w:rsidR="00026451" w:rsidRDefault="00026451" w:rsidP="00026451">
      <w:pPr>
        <w:widowControl w:val="0"/>
        <w:jc w:val="both"/>
        <w:rPr>
          <w:sz w:val="22"/>
          <w:szCs w:val="22"/>
        </w:rPr>
      </w:pPr>
      <w:r>
        <w:rPr>
          <w:sz w:val="22"/>
          <w:szCs w:val="22"/>
        </w:rPr>
        <w:t xml:space="preserve">Dobavitelj je dolžan naročniku račune posredovati izključno v elektronski obliki (e-račun), skladno z veljavnimi predpisi. </w:t>
      </w:r>
      <w:r w:rsidRPr="00E17E3D">
        <w:rPr>
          <w:b/>
          <w:sz w:val="22"/>
          <w:szCs w:val="22"/>
        </w:rPr>
        <w:t>Na e-računu mora biti obvezno navedena številka pogodbe, sicer bo naročnik e-račun zavrnil kot nepopoln</w:t>
      </w:r>
      <w:r>
        <w:rPr>
          <w:b/>
          <w:sz w:val="22"/>
          <w:szCs w:val="22"/>
        </w:rPr>
        <w:t>ega</w:t>
      </w:r>
      <w:r w:rsidRPr="00E17E3D">
        <w:rPr>
          <w:b/>
          <w:sz w:val="22"/>
          <w:szCs w:val="22"/>
        </w:rPr>
        <w:t>.</w:t>
      </w:r>
      <w:r>
        <w:rPr>
          <w:sz w:val="22"/>
          <w:szCs w:val="22"/>
        </w:rPr>
        <w:t xml:space="preserve"> Številka pogodbe je hkrati številka referenčnega dokumenta na e-računu. </w:t>
      </w:r>
    </w:p>
    <w:p w14:paraId="1594FB4B" w14:textId="77777777" w:rsidR="00026451" w:rsidRDefault="00026451" w:rsidP="00026451">
      <w:pPr>
        <w:widowControl w:val="0"/>
        <w:jc w:val="both"/>
        <w:rPr>
          <w:sz w:val="22"/>
          <w:szCs w:val="22"/>
        </w:rPr>
      </w:pPr>
    </w:p>
    <w:p w14:paraId="0F791888" w14:textId="77777777" w:rsidR="00026451" w:rsidRPr="00A05D42" w:rsidRDefault="00026451" w:rsidP="00026451">
      <w:pPr>
        <w:widowControl w:val="0"/>
        <w:jc w:val="both"/>
        <w:rPr>
          <w:sz w:val="22"/>
          <w:szCs w:val="22"/>
        </w:rPr>
      </w:pPr>
      <w:r>
        <w:rPr>
          <w:sz w:val="22"/>
          <w:szCs w:val="22"/>
        </w:rPr>
        <w:t>Naročnik bo prejete e-račune potrdil ali jim ugovarjal v roku petnajstih (15) dni od dneva prejema posameznega e-računa.</w:t>
      </w:r>
    </w:p>
    <w:p w14:paraId="33AEDA4C" w14:textId="77777777" w:rsidR="00026451" w:rsidRDefault="00026451" w:rsidP="00026451">
      <w:pPr>
        <w:widowControl w:val="0"/>
        <w:jc w:val="both"/>
        <w:rPr>
          <w:sz w:val="22"/>
          <w:szCs w:val="22"/>
        </w:rPr>
      </w:pPr>
    </w:p>
    <w:p w14:paraId="55F954A0" w14:textId="77777777" w:rsidR="00026451" w:rsidRDefault="00026451" w:rsidP="00026451">
      <w:pPr>
        <w:widowControl w:val="0"/>
        <w:jc w:val="both"/>
        <w:rPr>
          <w:sz w:val="22"/>
          <w:szCs w:val="22"/>
        </w:rPr>
      </w:pPr>
      <w:r>
        <w:rPr>
          <w:sz w:val="22"/>
          <w:szCs w:val="22"/>
        </w:rPr>
        <w:t xml:space="preserve">Naročnik bo prejete račune plačal trideseti (30.) dan po </w:t>
      </w:r>
      <w:r w:rsidRPr="0089076C">
        <w:rPr>
          <w:sz w:val="22"/>
          <w:szCs w:val="22"/>
        </w:rPr>
        <w:t>prejemu in potrditvi posameznega e-računa na</w:t>
      </w:r>
      <w:r>
        <w:rPr>
          <w:sz w:val="22"/>
          <w:szCs w:val="22"/>
        </w:rPr>
        <w:t xml:space="preserve"> dobaviteljev transakcijski račun številka IBAN </w:t>
      </w:r>
      <w:r>
        <w:rPr>
          <w:sz w:val="22"/>
          <w:szCs w:val="22"/>
        </w:rPr>
        <w:softHyphen/>
      </w:r>
      <w:r>
        <w:rPr>
          <w:sz w:val="22"/>
          <w:szCs w:val="22"/>
        </w:rPr>
        <w:softHyphen/>
      </w:r>
      <w:r>
        <w:rPr>
          <w:sz w:val="22"/>
          <w:szCs w:val="22"/>
        </w:rPr>
        <w:softHyphen/>
        <w:t>___________________pri______________.</w:t>
      </w:r>
    </w:p>
    <w:p w14:paraId="59304EBF" w14:textId="77777777" w:rsidR="00026451" w:rsidRDefault="00026451" w:rsidP="00026451">
      <w:pPr>
        <w:widowControl w:val="0"/>
        <w:jc w:val="both"/>
        <w:rPr>
          <w:sz w:val="22"/>
          <w:szCs w:val="22"/>
        </w:rPr>
      </w:pPr>
    </w:p>
    <w:p w14:paraId="2D49E050" w14:textId="77777777" w:rsidR="00026451" w:rsidRDefault="00026451" w:rsidP="00026451">
      <w:pPr>
        <w:widowControl w:val="0"/>
        <w:jc w:val="both"/>
        <w:rPr>
          <w:sz w:val="22"/>
          <w:szCs w:val="22"/>
        </w:rPr>
      </w:pPr>
      <w:r>
        <w:rPr>
          <w:sz w:val="22"/>
          <w:szCs w:val="22"/>
        </w:rPr>
        <w:t>Če zadnji dan plačilnega roka sovpada z dnem, ko je po zakonu dela prost dan, se za zadnji dan roka šteje naslednji delavnik.</w:t>
      </w:r>
    </w:p>
    <w:p w14:paraId="062F1842" w14:textId="77777777" w:rsidR="00026451" w:rsidRPr="00A05D42" w:rsidRDefault="00026451" w:rsidP="00026451">
      <w:pPr>
        <w:keepNext/>
        <w:numPr>
          <w:ilvl w:val="0"/>
          <w:numId w:val="55"/>
        </w:numPr>
        <w:ind w:hanging="1080"/>
        <w:jc w:val="both"/>
        <w:rPr>
          <w:b/>
          <w:sz w:val="22"/>
          <w:szCs w:val="22"/>
        </w:rPr>
      </w:pPr>
      <w:r w:rsidRPr="00A05D42">
        <w:rPr>
          <w:b/>
          <w:sz w:val="22"/>
          <w:szCs w:val="22"/>
        </w:rPr>
        <w:t>FINANČNO ZAVAROVANJE</w:t>
      </w:r>
      <w:r>
        <w:rPr>
          <w:b/>
          <w:sz w:val="22"/>
          <w:szCs w:val="22"/>
        </w:rPr>
        <w:t xml:space="preserve"> ZA DOBRO IZVEDBO POGODBENIH OBVEZNOSTI</w:t>
      </w:r>
    </w:p>
    <w:p w14:paraId="57C2627C" w14:textId="77777777" w:rsidR="00026451" w:rsidRPr="00A05D42" w:rsidRDefault="00026451" w:rsidP="00026451">
      <w:pPr>
        <w:keepNext/>
        <w:ind w:left="1080"/>
        <w:jc w:val="both"/>
        <w:rPr>
          <w:b/>
          <w:sz w:val="22"/>
          <w:szCs w:val="22"/>
        </w:rPr>
      </w:pPr>
    </w:p>
    <w:p w14:paraId="574905F6" w14:textId="77777777" w:rsidR="00026451" w:rsidRPr="00A05D42" w:rsidRDefault="00026451" w:rsidP="00026451">
      <w:pPr>
        <w:keepNext/>
        <w:ind w:left="360"/>
        <w:jc w:val="center"/>
        <w:rPr>
          <w:sz w:val="22"/>
          <w:szCs w:val="22"/>
        </w:rPr>
      </w:pPr>
      <w:r>
        <w:rPr>
          <w:sz w:val="22"/>
          <w:szCs w:val="22"/>
        </w:rPr>
        <w:t>14.</w:t>
      </w:r>
      <w:r>
        <w:rPr>
          <w:sz w:val="22"/>
          <w:szCs w:val="22"/>
        </w:rPr>
        <w:tab/>
      </w:r>
      <w:r w:rsidRPr="00A05D42">
        <w:rPr>
          <w:sz w:val="22"/>
          <w:szCs w:val="22"/>
        </w:rPr>
        <w:t>člen</w:t>
      </w:r>
    </w:p>
    <w:p w14:paraId="2776A32F" w14:textId="77777777" w:rsidR="00026451" w:rsidRPr="00A05D42" w:rsidRDefault="00026451" w:rsidP="00026451">
      <w:pPr>
        <w:keepNext/>
        <w:jc w:val="both"/>
        <w:rPr>
          <w:sz w:val="22"/>
          <w:szCs w:val="22"/>
        </w:rPr>
      </w:pPr>
    </w:p>
    <w:p w14:paraId="0D5EFC5F" w14:textId="77777777" w:rsidR="00026451" w:rsidRPr="00026451" w:rsidRDefault="00026451" w:rsidP="00026451">
      <w:pPr>
        <w:keepNext/>
        <w:jc w:val="both"/>
        <w:rPr>
          <w:sz w:val="22"/>
          <w:szCs w:val="22"/>
        </w:rPr>
      </w:pPr>
      <w:r w:rsidRPr="00026451">
        <w:rPr>
          <w:sz w:val="22"/>
          <w:szCs w:val="22"/>
        </w:rPr>
        <w:t xml:space="preserve">Dobavitelj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maksimalne vrednosti pogodbe z DDV, to je …………….., ki ga bo naročnik unovčil v primeru, če dobavitelj svoje pogodbene obveznosti ne bo izpolnil v dogovorjeni kakovosti, količini in rokih. Bančna garancija mora biti izdana v slovenskem jeziku pri banki, ki ima po Zakonu o bančništvu dovoljenje Banke Slovenije za opravljanje bančnih, vzajemno priznanih in dodatnih finančnih storitev. Rok veljavnosti finančnega zavarovanja za dobro izvedbo pogodbenih obveznosti mora znašati še najmanj 60 (šestdeset) dni po preteku roka za dokončanje pogodbenih del. </w:t>
      </w:r>
    </w:p>
    <w:p w14:paraId="10048821" w14:textId="77777777" w:rsidR="00026451" w:rsidRPr="00026451" w:rsidRDefault="00026451" w:rsidP="00026451">
      <w:pPr>
        <w:keepNext/>
        <w:jc w:val="both"/>
        <w:rPr>
          <w:sz w:val="22"/>
          <w:szCs w:val="22"/>
        </w:rPr>
      </w:pPr>
    </w:p>
    <w:p w14:paraId="18E715A2" w14:textId="77777777" w:rsidR="00026451" w:rsidRPr="0089076C" w:rsidRDefault="00026451" w:rsidP="00026451">
      <w:pPr>
        <w:keepNext/>
        <w:jc w:val="both"/>
        <w:rPr>
          <w:sz w:val="22"/>
          <w:szCs w:val="22"/>
        </w:rPr>
      </w:pPr>
      <w:r w:rsidRPr="00026451">
        <w:rPr>
          <w:sz w:val="22"/>
          <w:szCs w:val="22"/>
        </w:rPr>
        <w:t>Kolikor</w:t>
      </w:r>
      <w:r w:rsidRPr="0089076C">
        <w:rPr>
          <w:sz w:val="22"/>
          <w:szCs w:val="22"/>
        </w:rPr>
        <w:t xml:space="preserve"> dobavitelj v roku iz prejšnjega odstavka ne predloži finančnega zavarovanja za dobro izvedbo pogodbenih obveznosti, bo naročnik unovčil finančno zavarovanje za resnost ponudbe.</w:t>
      </w:r>
    </w:p>
    <w:p w14:paraId="7435B1CE" w14:textId="77777777" w:rsidR="00026451" w:rsidRPr="0089076C" w:rsidRDefault="00026451" w:rsidP="00026451">
      <w:pPr>
        <w:keepNext/>
        <w:jc w:val="both"/>
        <w:rPr>
          <w:sz w:val="22"/>
          <w:szCs w:val="22"/>
        </w:rPr>
      </w:pPr>
    </w:p>
    <w:p w14:paraId="4AF31064" w14:textId="77777777" w:rsidR="00026451" w:rsidRPr="0089076C" w:rsidRDefault="00026451" w:rsidP="00026451">
      <w:pPr>
        <w:keepNext/>
        <w:jc w:val="both"/>
        <w:rPr>
          <w:sz w:val="22"/>
          <w:szCs w:val="22"/>
        </w:rPr>
      </w:pPr>
      <w:r w:rsidRPr="0089076C">
        <w:rPr>
          <w:sz w:val="22"/>
          <w:szCs w:val="22"/>
        </w:rPr>
        <w:t xml:space="preserve">Če se med trajanjem izvedbe pogodbe spremeni rok za izvedbo pogodbenih del, kakovost in količina, mora dobavitelj predložiti v roku 10 (desetih) dni od sklenitve dodatka k tej pogodbi, kot pogoj za njegovo veljavnost, novo finančno zavarovanje z novim rokom trajanja le-tega, v skladu s spremembo pogodbenega roka za izvedbo </w:t>
      </w:r>
      <w:r w:rsidRPr="0089076C">
        <w:rPr>
          <w:sz w:val="22"/>
          <w:szCs w:val="22"/>
        </w:rPr>
        <w:lastRenderedPageBreak/>
        <w:t xml:space="preserve">del, oziroma novo finančno zavarovanje s spremenjeno višino garantiranega zneska, v skladu s spremembo pogodbene vrednosti. </w:t>
      </w:r>
    </w:p>
    <w:p w14:paraId="69C89D2C" w14:textId="77777777" w:rsidR="00026451" w:rsidRPr="0089076C" w:rsidRDefault="00026451" w:rsidP="00026451">
      <w:pPr>
        <w:keepNext/>
        <w:jc w:val="both"/>
        <w:rPr>
          <w:sz w:val="22"/>
          <w:szCs w:val="22"/>
        </w:rPr>
      </w:pPr>
    </w:p>
    <w:p w14:paraId="5042A0D0" w14:textId="77777777" w:rsidR="00026451" w:rsidRDefault="00026451" w:rsidP="00026451">
      <w:pPr>
        <w:keepNext/>
        <w:jc w:val="both"/>
        <w:rPr>
          <w:sz w:val="22"/>
          <w:szCs w:val="22"/>
        </w:rPr>
      </w:pPr>
      <w:r w:rsidRPr="0089076C">
        <w:rPr>
          <w:sz w:val="22"/>
          <w:szCs w:val="22"/>
        </w:rPr>
        <w:t>Če dobavitelj v navedenem roku od sklenitve pogodbe ne bo predložil ustreznega finančnega zavarovanja za odpravo napak v garancijskem roku, skladnega z določili te pogodbe, lahko naročnik unovči predloženo finančno zavarovanje za dobro izvedbo pogodbenih obveznosti.</w:t>
      </w:r>
      <w:r w:rsidRPr="00B83247">
        <w:rPr>
          <w:sz w:val="22"/>
          <w:szCs w:val="22"/>
        </w:rPr>
        <w:t xml:space="preserve"> </w:t>
      </w:r>
    </w:p>
    <w:p w14:paraId="272020C2" w14:textId="77777777" w:rsidR="00026451" w:rsidRDefault="00026451" w:rsidP="00026451">
      <w:pPr>
        <w:keepNext/>
        <w:jc w:val="both"/>
        <w:rPr>
          <w:sz w:val="22"/>
          <w:szCs w:val="22"/>
        </w:rPr>
      </w:pPr>
    </w:p>
    <w:p w14:paraId="16957A1C" w14:textId="77777777" w:rsidR="00026451" w:rsidRPr="00A05D42" w:rsidRDefault="00026451" w:rsidP="00026451">
      <w:pPr>
        <w:keepNext/>
        <w:jc w:val="center"/>
        <w:rPr>
          <w:sz w:val="22"/>
          <w:szCs w:val="22"/>
        </w:rPr>
      </w:pPr>
      <w:r>
        <w:rPr>
          <w:sz w:val="22"/>
          <w:szCs w:val="22"/>
        </w:rPr>
        <w:t xml:space="preserve">15.  </w:t>
      </w:r>
      <w:r w:rsidRPr="00A05D42">
        <w:rPr>
          <w:sz w:val="22"/>
          <w:szCs w:val="22"/>
        </w:rPr>
        <w:t>člen</w:t>
      </w:r>
    </w:p>
    <w:p w14:paraId="7F7A5085" w14:textId="77777777" w:rsidR="00026451" w:rsidRPr="00A05D42" w:rsidRDefault="00026451" w:rsidP="00026451">
      <w:pPr>
        <w:keepNext/>
        <w:jc w:val="both"/>
        <w:rPr>
          <w:sz w:val="22"/>
          <w:szCs w:val="22"/>
        </w:rPr>
      </w:pPr>
    </w:p>
    <w:p w14:paraId="1270020B" w14:textId="77777777" w:rsidR="00026451" w:rsidRPr="00A05D42" w:rsidRDefault="00026451" w:rsidP="00026451">
      <w:pPr>
        <w:keepNext/>
        <w:jc w:val="both"/>
        <w:rPr>
          <w:sz w:val="22"/>
          <w:szCs w:val="22"/>
        </w:rPr>
      </w:pPr>
      <w:r w:rsidRPr="0089076C">
        <w:rPr>
          <w:sz w:val="22"/>
          <w:szCs w:val="22"/>
        </w:rPr>
        <w:t>V kolikor dobavitelj ne izpolnjuje svojih obveznosti iz te pogodbe, lahko naročnik predloženo finančno zavarovanje za dobro izvedbo pogodbenih obveznosti in od pogodbe odstopi, brez kakršnekoli obveznosti do dobavitelja. Naročnik bo pred finančnega zavarovanja za dobro izvedbo pogodbenih obveznosti, dobavitelja pisno pozval k izpolnjevanju obveznosti in mu določil rok za izpolnitev.</w:t>
      </w:r>
      <w:r w:rsidRPr="00A05D42">
        <w:rPr>
          <w:sz w:val="22"/>
          <w:szCs w:val="22"/>
        </w:rPr>
        <w:t xml:space="preserve"> </w:t>
      </w:r>
    </w:p>
    <w:p w14:paraId="6E0B200F" w14:textId="77777777" w:rsidR="00026451" w:rsidRPr="00A05D42" w:rsidRDefault="00026451" w:rsidP="00026451">
      <w:pPr>
        <w:keepNext/>
        <w:jc w:val="both"/>
        <w:rPr>
          <w:sz w:val="22"/>
          <w:szCs w:val="22"/>
        </w:rPr>
      </w:pPr>
    </w:p>
    <w:p w14:paraId="3BD9C4E7"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odgovarja po splošnih pravilih civilnega prava za vso nastalo škodo, ki jo </w:t>
      </w:r>
      <w:r>
        <w:rPr>
          <w:sz w:val="22"/>
          <w:szCs w:val="22"/>
        </w:rPr>
        <w:t>naročniku</w:t>
      </w:r>
      <w:r w:rsidRPr="00A05D42">
        <w:rPr>
          <w:sz w:val="22"/>
          <w:szCs w:val="22"/>
        </w:rPr>
        <w:t xml:space="preserve"> zaradi malomarnosti ali nestrokovnosti povzroči </w:t>
      </w:r>
      <w:r>
        <w:rPr>
          <w:sz w:val="22"/>
          <w:szCs w:val="22"/>
        </w:rPr>
        <w:t>dobaviteljevo</w:t>
      </w:r>
      <w:r w:rsidRPr="00A05D42">
        <w:rPr>
          <w:sz w:val="22"/>
          <w:szCs w:val="22"/>
        </w:rPr>
        <w:t xml:space="preserve"> delovno osebje. </w:t>
      </w:r>
    </w:p>
    <w:p w14:paraId="2C63A9A9" w14:textId="77777777" w:rsidR="00026451" w:rsidRPr="00A05D42" w:rsidRDefault="00026451" w:rsidP="00026451">
      <w:pPr>
        <w:keepNext/>
        <w:jc w:val="both"/>
        <w:rPr>
          <w:sz w:val="22"/>
          <w:szCs w:val="22"/>
        </w:rPr>
      </w:pPr>
    </w:p>
    <w:p w14:paraId="067086C6" w14:textId="77777777" w:rsidR="00026451" w:rsidRPr="00A05D42" w:rsidRDefault="00026451" w:rsidP="00026451">
      <w:pPr>
        <w:keepNext/>
        <w:jc w:val="both"/>
        <w:rPr>
          <w:sz w:val="22"/>
          <w:szCs w:val="22"/>
        </w:rPr>
      </w:pPr>
      <w:r w:rsidRPr="00A05D42">
        <w:rPr>
          <w:sz w:val="22"/>
          <w:szCs w:val="22"/>
        </w:rPr>
        <w:t xml:space="preserve">Unovčenje </w:t>
      </w:r>
      <w:r w:rsidRPr="0089076C">
        <w:rPr>
          <w:sz w:val="22"/>
          <w:szCs w:val="22"/>
        </w:rPr>
        <w:t>finančnega zavarovanja za dobro izvedbo pogodbenih obveznosti ne odvezuje dobavitelja od njegove obveznosti, povrniti naročniku škodo v višini zneska razlike med višino dejanske škode, ki jo je naročnik zaradi neizpolnjevanja obveznosti dobavitelja iz te pogodbe utrpel in zneskom iz unovčenega finančnega zavarovanja.</w:t>
      </w:r>
    </w:p>
    <w:p w14:paraId="25EF0D42" w14:textId="77777777" w:rsidR="00026451" w:rsidRDefault="00026451" w:rsidP="00026451">
      <w:pPr>
        <w:keepNext/>
        <w:jc w:val="both"/>
        <w:rPr>
          <w:sz w:val="22"/>
          <w:szCs w:val="22"/>
        </w:rPr>
      </w:pPr>
    </w:p>
    <w:p w14:paraId="5EDC60B6" w14:textId="77777777" w:rsidR="00026451" w:rsidRPr="00A05D42" w:rsidRDefault="00026451" w:rsidP="00026451">
      <w:pPr>
        <w:keepNext/>
        <w:jc w:val="both"/>
        <w:rPr>
          <w:sz w:val="22"/>
          <w:szCs w:val="22"/>
        </w:rPr>
      </w:pPr>
    </w:p>
    <w:p w14:paraId="477707C0" w14:textId="77777777" w:rsidR="00026451" w:rsidRPr="00A05D42" w:rsidRDefault="00026451" w:rsidP="00026451">
      <w:pPr>
        <w:keepNext/>
        <w:numPr>
          <w:ilvl w:val="0"/>
          <w:numId w:val="55"/>
        </w:numPr>
        <w:ind w:hanging="1080"/>
        <w:jc w:val="both"/>
        <w:rPr>
          <w:b/>
          <w:sz w:val="22"/>
          <w:szCs w:val="22"/>
        </w:rPr>
      </w:pPr>
      <w:r w:rsidRPr="00A05D42">
        <w:rPr>
          <w:b/>
          <w:sz w:val="22"/>
          <w:szCs w:val="22"/>
        </w:rPr>
        <w:t>PREDSTAVNIKI STRANK POGODBE</w:t>
      </w:r>
    </w:p>
    <w:p w14:paraId="3C711E3A" w14:textId="77777777" w:rsidR="00026451" w:rsidRPr="00A05D42" w:rsidRDefault="00026451" w:rsidP="00026451">
      <w:pPr>
        <w:keepNext/>
        <w:ind w:left="1080"/>
        <w:jc w:val="both"/>
        <w:rPr>
          <w:b/>
          <w:sz w:val="22"/>
          <w:szCs w:val="22"/>
        </w:rPr>
      </w:pPr>
    </w:p>
    <w:p w14:paraId="5AA169DD" w14:textId="77777777" w:rsidR="00026451" w:rsidRPr="00A05D42" w:rsidRDefault="00026451" w:rsidP="00026451">
      <w:pPr>
        <w:keepNext/>
        <w:ind w:left="720"/>
        <w:jc w:val="center"/>
        <w:rPr>
          <w:sz w:val="22"/>
          <w:szCs w:val="22"/>
        </w:rPr>
      </w:pPr>
      <w:r>
        <w:rPr>
          <w:sz w:val="22"/>
          <w:szCs w:val="22"/>
        </w:rPr>
        <w:t xml:space="preserve">16.  </w:t>
      </w:r>
      <w:r w:rsidRPr="00A05D42">
        <w:rPr>
          <w:sz w:val="22"/>
          <w:szCs w:val="22"/>
        </w:rPr>
        <w:t>člen</w:t>
      </w:r>
    </w:p>
    <w:p w14:paraId="7D673878" w14:textId="77777777" w:rsidR="00026451" w:rsidRPr="00A05D42" w:rsidRDefault="00026451" w:rsidP="00026451">
      <w:pPr>
        <w:keepNext/>
        <w:jc w:val="both"/>
        <w:rPr>
          <w:rFonts w:eastAsia="Calibri"/>
          <w:sz w:val="22"/>
          <w:szCs w:val="22"/>
        </w:rPr>
      </w:pPr>
    </w:p>
    <w:p w14:paraId="7BEE5717" w14:textId="77777777" w:rsidR="00026451" w:rsidRPr="00026451" w:rsidRDefault="00026451" w:rsidP="00026451">
      <w:pPr>
        <w:keepNext/>
        <w:tabs>
          <w:tab w:val="left" w:pos="567"/>
          <w:tab w:val="left" w:pos="1418"/>
          <w:tab w:val="left" w:pos="1702"/>
        </w:tabs>
        <w:jc w:val="both"/>
        <w:rPr>
          <w:sz w:val="22"/>
          <w:szCs w:val="22"/>
        </w:rPr>
      </w:pPr>
      <w:r w:rsidRPr="00026451">
        <w:rPr>
          <w:sz w:val="22"/>
          <w:szCs w:val="22"/>
        </w:rPr>
        <w:t xml:space="preserve">Predstavnik naročnika, ki ureja izvajanje te pogodbe je ________________., telefon: ________________________, e-mail: </w:t>
      </w:r>
      <w:hyperlink r:id="rId21" w:history="1">
        <w:r w:rsidRPr="00026451">
          <w:rPr>
            <w:rStyle w:val="Hiperpovezava"/>
            <w:color w:val="auto"/>
            <w:sz w:val="22"/>
            <w:szCs w:val="22"/>
          </w:rPr>
          <w:t>_______________________</w:t>
        </w:r>
      </w:hyperlink>
      <w:r w:rsidRPr="00026451">
        <w:rPr>
          <w:rStyle w:val="Hiperpovezava"/>
          <w:color w:val="auto"/>
          <w:sz w:val="22"/>
          <w:szCs w:val="22"/>
        </w:rPr>
        <w:t>, ki je tudi skrbnik te pogodbe.</w:t>
      </w:r>
      <w:r w:rsidRPr="00026451">
        <w:rPr>
          <w:sz w:val="22"/>
          <w:szCs w:val="22"/>
        </w:rPr>
        <w:t xml:space="preserve">  </w:t>
      </w:r>
    </w:p>
    <w:p w14:paraId="0190052C" w14:textId="77777777" w:rsidR="00026451" w:rsidRPr="00026451" w:rsidRDefault="00026451" w:rsidP="00026451">
      <w:pPr>
        <w:keepNext/>
        <w:tabs>
          <w:tab w:val="left" w:pos="567"/>
          <w:tab w:val="left" w:pos="1418"/>
          <w:tab w:val="left" w:pos="1702"/>
        </w:tabs>
        <w:jc w:val="both"/>
        <w:rPr>
          <w:sz w:val="22"/>
          <w:szCs w:val="22"/>
        </w:rPr>
      </w:pPr>
    </w:p>
    <w:p w14:paraId="0D23072F" w14:textId="77777777" w:rsidR="00026451" w:rsidRPr="00026451" w:rsidRDefault="00026451" w:rsidP="00026451">
      <w:pPr>
        <w:keepNext/>
        <w:tabs>
          <w:tab w:val="left" w:pos="567"/>
          <w:tab w:val="left" w:pos="1418"/>
          <w:tab w:val="left" w:pos="1702"/>
        </w:tabs>
        <w:jc w:val="both"/>
        <w:rPr>
          <w:sz w:val="22"/>
          <w:szCs w:val="22"/>
        </w:rPr>
      </w:pPr>
      <w:r w:rsidRPr="00026451">
        <w:rPr>
          <w:sz w:val="22"/>
          <w:szCs w:val="22"/>
        </w:rPr>
        <w:t xml:space="preserve">Predstavnik dobavitelja, ki ureja izvajanje te pogodbe je ________________., telefon: ____________________, e-mail: </w:t>
      </w:r>
      <w:hyperlink r:id="rId22" w:history="1">
        <w:r w:rsidRPr="00026451">
          <w:rPr>
            <w:rStyle w:val="Hiperpovezava"/>
            <w:color w:val="auto"/>
            <w:sz w:val="22"/>
            <w:szCs w:val="22"/>
          </w:rPr>
          <w:t>_______________________</w:t>
        </w:r>
      </w:hyperlink>
      <w:r w:rsidRPr="00026451">
        <w:rPr>
          <w:rStyle w:val="Hiperpovezava"/>
          <w:color w:val="auto"/>
          <w:sz w:val="22"/>
          <w:szCs w:val="22"/>
        </w:rPr>
        <w:t>.</w:t>
      </w:r>
      <w:r w:rsidRPr="00026451">
        <w:rPr>
          <w:sz w:val="22"/>
          <w:szCs w:val="22"/>
        </w:rPr>
        <w:t xml:space="preserve">  </w:t>
      </w:r>
    </w:p>
    <w:p w14:paraId="13D75146" w14:textId="77777777" w:rsidR="00026451" w:rsidRPr="00026451" w:rsidRDefault="00026451" w:rsidP="00026451">
      <w:pPr>
        <w:keepNext/>
        <w:jc w:val="both"/>
        <w:rPr>
          <w:sz w:val="22"/>
          <w:szCs w:val="22"/>
        </w:rPr>
      </w:pPr>
    </w:p>
    <w:p w14:paraId="46559613" w14:textId="77777777" w:rsidR="00026451" w:rsidRPr="00026451" w:rsidRDefault="00026451" w:rsidP="00026451">
      <w:pPr>
        <w:keepNext/>
        <w:jc w:val="both"/>
        <w:rPr>
          <w:snapToGrid w:val="0"/>
          <w:sz w:val="22"/>
          <w:szCs w:val="22"/>
        </w:rPr>
      </w:pPr>
      <w:r w:rsidRPr="00026451">
        <w:rPr>
          <w:sz w:val="22"/>
          <w:szCs w:val="22"/>
        </w:rPr>
        <w:t>Predstavnik naročnika oz. dobavitelja pravnomočno zastopa naročnika oz. dobavitelja in v njegovem imenu izvaja vse ukrepe v zvezi z izvajanjem pogodbe. Naročnik in dobavitelj sta se dolžna medsebojno obvestiti o zamenjavi pooblaščenega predstavnika, in sicer pisno, z navedbo datuma primopredaje poslov. Pisno obvestilo o tem mora prejeti naročnik oz. dobavitelj najkasneje v treh (3) koledarskih dneh pred navedenim dnevom primopredaje poslov.</w:t>
      </w:r>
      <w:r w:rsidRPr="00026451">
        <w:rPr>
          <w:snapToGrid w:val="0"/>
          <w:sz w:val="22"/>
          <w:szCs w:val="22"/>
        </w:rPr>
        <w:t xml:space="preserve"> </w:t>
      </w:r>
    </w:p>
    <w:p w14:paraId="5C6B3C77" w14:textId="77777777" w:rsidR="00026451" w:rsidRPr="00026451" w:rsidRDefault="00026451" w:rsidP="00026451">
      <w:pPr>
        <w:keepNext/>
        <w:jc w:val="both"/>
        <w:rPr>
          <w:snapToGrid w:val="0"/>
          <w:sz w:val="22"/>
          <w:szCs w:val="22"/>
        </w:rPr>
      </w:pPr>
    </w:p>
    <w:p w14:paraId="18FB966C" w14:textId="77777777" w:rsidR="00026451" w:rsidRPr="00026451" w:rsidRDefault="00026451" w:rsidP="00026451">
      <w:pPr>
        <w:keepNext/>
        <w:jc w:val="both"/>
        <w:rPr>
          <w:snapToGrid w:val="0"/>
          <w:sz w:val="22"/>
          <w:szCs w:val="22"/>
        </w:rPr>
      </w:pPr>
    </w:p>
    <w:p w14:paraId="06C66403" w14:textId="77777777" w:rsidR="00026451" w:rsidRPr="00026451" w:rsidRDefault="00026451" w:rsidP="00026451">
      <w:pPr>
        <w:keepNext/>
        <w:widowControl w:val="0"/>
        <w:numPr>
          <w:ilvl w:val="0"/>
          <w:numId w:val="55"/>
        </w:numPr>
        <w:ind w:hanging="1080"/>
        <w:jc w:val="both"/>
        <w:rPr>
          <w:b/>
          <w:sz w:val="22"/>
          <w:szCs w:val="22"/>
        </w:rPr>
      </w:pPr>
      <w:r w:rsidRPr="00026451">
        <w:rPr>
          <w:b/>
          <w:sz w:val="22"/>
          <w:szCs w:val="22"/>
        </w:rPr>
        <w:t>SESTAVNI DELI POGODBE</w:t>
      </w:r>
    </w:p>
    <w:p w14:paraId="03F7721A" w14:textId="77777777" w:rsidR="00026451" w:rsidRPr="00026451" w:rsidRDefault="00026451" w:rsidP="00026451">
      <w:pPr>
        <w:keepNext/>
        <w:widowControl w:val="0"/>
        <w:ind w:left="1080"/>
        <w:jc w:val="both"/>
        <w:rPr>
          <w:b/>
          <w:sz w:val="22"/>
          <w:szCs w:val="22"/>
        </w:rPr>
      </w:pPr>
    </w:p>
    <w:p w14:paraId="46E10CF6" w14:textId="77777777" w:rsidR="00026451" w:rsidRPr="00026451" w:rsidRDefault="00026451" w:rsidP="00026451">
      <w:pPr>
        <w:keepNext/>
        <w:widowControl w:val="0"/>
        <w:ind w:left="720"/>
        <w:jc w:val="center"/>
        <w:rPr>
          <w:sz w:val="22"/>
          <w:szCs w:val="22"/>
        </w:rPr>
      </w:pPr>
      <w:r w:rsidRPr="00026451">
        <w:rPr>
          <w:sz w:val="22"/>
          <w:szCs w:val="22"/>
        </w:rPr>
        <w:t>17.  člen</w:t>
      </w:r>
    </w:p>
    <w:p w14:paraId="42BB1814" w14:textId="77777777" w:rsidR="00026451" w:rsidRPr="00026451" w:rsidRDefault="00026451" w:rsidP="00026451">
      <w:pPr>
        <w:keepNext/>
        <w:widowControl w:val="0"/>
        <w:tabs>
          <w:tab w:val="left" w:pos="1702"/>
        </w:tabs>
        <w:suppressAutoHyphens/>
        <w:jc w:val="both"/>
        <w:rPr>
          <w:sz w:val="22"/>
          <w:szCs w:val="22"/>
          <w:lang w:eastAsia="ar-SA"/>
        </w:rPr>
      </w:pPr>
    </w:p>
    <w:p w14:paraId="1E978186" w14:textId="77777777" w:rsidR="00026451" w:rsidRPr="00026451" w:rsidRDefault="00026451" w:rsidP="00026451">
      <w:pPr>
        <w:keepNext/>
        <w:widowControl w:val="0"/>
        <w:tabs>
          <w:tab w:val="left" w:pos="1702"/>
        </w:tabs>
        <w:suppressAutoHyphens/>
        <w:spacing w:after="60"/>
        <w:jc w:val="both"/>
        <w:rPr>
          <w:sz w:val="22"/>
          <w:szCs w:val="22"/>
          <w:lang w:eastAsia="ar-SA"/>
        </w:rPr>
      </w:pPr>
      <w:r w:rsidRPr="00026451">
        <w:rPr>
          <w:sz w:val="22"/>
          <w:szCs w:val="22"/>
          <w:lang w:eastAsia="ar-SA"/>
        </w:rPr>
        <w:t>Stranki pogodbe ugotavljata, da so sestavni deli pogodbe:</w:t>
      </w:r>
    </w:p>
    <w:p w14:paraId="3550A562" w14:textId="77777777" w:rsidR="00026451" w:rsidRPr="00026451" w:rsidRDefault="00026451" w:rsidP="00026451">
      <w:pPr>
        <w:keepNext/>
        <w:widowControl w:val="0"/>
        <w:numPr>
          <w:ilvl w:val="0"/>
          <w:numId w:val="53"/>
        </w:numPr>
        <w:suppressAutoHyphens/>
        <w:jc w:val="both"/>
        <w:rPr>
          <w:sz w:val="22"/>
          <w:szCs w:val="22"/>
        </w:rPr>
      </w:pPr>
      <w:r w:rsidRPr="00026451">
        <w:rPr>
          <w:sz w:val="22"/>
          <w:szCs w:val="22"/>
        </w:rPr>
        <w:t>razpisna dokumentacija št. ……………. (z vsemi njenimi prilogami),</w:t>
      </w:r>
    </w:p>
    <w:p w14:paraId="71E560D0" w14:textId="77777777" w:rsidR="00026451" w:rsidRPr="00026451" w:rsidRDefault="00026451" w:rsidP="00026451">
      <w:pPr>
        <w:keepNext/>
        <w:widowControl w:val="0"/>
        <w:numPr>
          <w:ilvl w:val="0"/>
          <w:numId w:val="53"/>
        </w:numPr>
        <w:suppressAutoHyphens/>
        <w:jc w:val="both"/>
        <w:rPr>
          <w:sz w:val="22"/>
          <w:szCs w:val="22"/>
        </w:rPr>
      </w:pPr>
      <w:r w:rsidRPr="00026451">
        <w:rPr>
          <w:sz w:val="22"/>
          <w:szCs w:val="22"/>
        </w:rPr>
        <w:t>ponudba dobavitelja št. _____ z dne _____ z vsemi prilogami, katere sestavni in neločljivi del je končna ponudba dobavitelja št. _____ z dne _____ skupaj s (končnim) ponudbenim predračunom št. _____ z dne _____ ,</w:t>
      </w:r>
    </w:p>
    <w:p w14:paraId="07BFFEF5" w14:textId="77777777" w:rsidR="00026451" w:rsidRPr="00026451" w:rsidRDefault="00026451" w:rsidP="00026451">
      <w:pPr>
        <w:keepNext/>
        <w:widowControl w:val="0"/>
        <w:numPr>
          <w:ilvl w:val="0"/>
          <w:numId w:val="53"/>
        </w:numPr>
        <w:suppressAutoHyphens/>
        <w:jc w:val="both"/>
        <w:rPr>
          <w:sz w:val="22"/>
          <w:szCs w:val="22"/>
        </w:rPr>
      </w:pPr>
      <w:r w:rsidRPr="00026451">
        <w:rPr>
          <w:sz w:val="22"/>
          <w:szCs w:val="22"/>
        </w:rPr>
        <w:t>vsi drugi pisni sporazumi in zapisniške ugotovitve, ki sta jih podpisala predstavnika strank pogodbe,</w:t>
      </w:r>
    </w:p>
    <w:p w14:paraId="6BA4A5FD" w14:textId="77777777" w:rsidR="00026451" w:rsidRPr="00026451" w:rsidRDefault="00026451" w:rsidP="00026451">
      <w:pPr>
        <w:keepNext/>
        <w:widowControl w:val="0"/>
        <w:numPr>
          <w:ilvl w:val="0"/>
          <w:numId w:val="53"/>
        </w:numPr>
        <w:suppressAutoHyphens/>
        <w:jc w:val="both"/>
        <w:rPr>
          <w:sz w:val="22"/>
          <w:szCs w:val="22"/>
        </w:rPr>
      </w:pPr>
      <w:r w:rsidRPr="00026451">
        <w:rPr>
          <w:sz w:val="22"/>
          <w:szCs w:val="22"/>
        </w:rPr>
        <w:t xml:space="preserve">ostala relevantna dokumentacija v zvezi s pogodbo. </w:t>
      </w:r>
    </w:p>
    <w:p w14:paraId="2680C277" w14:textId="77777777" w:rsidR="00026451" w:rsidRPr="00026451" w:rsidRDefault="00026451" w:rsidP="00026451">
      <w:pPr>
        <w:keepNext/>
        <w:widowControl w:val="0"/>
        <w:tabs>
          <w:tab w:val="left" w:pos="1702"/>
        </w:tabs>
        <w:suppressAutoHyphens/>
        <w:rPr>
          <w:sz w:val="22"/>
          <w:szCs w:val="22"/>
          <w:lang w:eastAsia="ar-SA"/>
        </w:rPr>
      </w:pPr>
    </w:p>
    <w:p w14:paraId="34B103E8" w14:textId="77777777" w:rsidR="00026451" w:rsidRPr="00A05D42" w:rsidRDefault="00026451" w:rsidP="00026451">
      <w:pPr>
        <w:widowControl w:val="0"/>
        <w:suppressAutoHyphens/>
        <w:jc w:val="both"/>
        <w:rPr>
          <w:sz w:val="22"/>
          <w:szCs w:val="22"/>
          <w:lang w:eastAsia="ar-SA"/>
        </w:rPr>
      </w:pPr>
      <w:r w:rsidRPr="00026451">
        <w:rPr>
          <w:sz w:val="22"/>
          <w:szCs w:val="22"/>
          <w:lang w:eastAsia="ar-SA"/>
        </w:rPr>
        <w:t>V prime</w:t>
      </w:r>
      <w:r w:rsidRPr="00A05D42">
        <w:rPr>
          <w:sz w:val="22"/>
          <w:szCs w:val="22"/>
          <w:lang w:eastAsia="ar-SA"/>
        </w:rPr>
        <w:t xml:space="preserve">ru, če si vsebina zgoraj navedenih dokumentov nasprotuje in če volja strank pogodbe ni jasno izražena, za </w:t>
      </w:r>
      <w:r w:rsidRPr="00A05D42">
        <w:rPr>
          <w:sz w:val="22"/>
          <w:szCs w:val="22"/>
          <w:lang w:eastAsia="ar-SA"/>
        </w:rPr>
        <w:lastRenderedPageBreak/>
        <w:t xml:space="preserve">razlago volje obeh strank najprej veljajo določila te pogodbe, nato razpisna dokumentacija, na podlagi katere je </w:t>
      </w:r>
      <w:r>
        <w:rPr>
          <w:sz w:val="22"/>
          <w:szCs w:val="22"/>
          <w:lang w:eastAsia="ar-SA"/>
        </w:rPr>
        <w:t xml:space="preserve">dobavitelj </w:t>
      </w:r>
      <w:r w:rsidRPr="00A05D42">
        <w:rPr>
          <w:sz w:val="22"/>
          <w:szCs w:val="22"/>
          <w:lang w:eastAsia="ar-SA"/>
        </w:rPr>
        <w:t xml:space="preserve">podal svojo ponudbo in sklenil pogodbo </w:t>
      </w:r>
      <w:r>
        <w:rPr>
          <w:sz w:val="22"/>
          <w:szCs w:val="22"/>
          <w:lang w:eastAsia="ar-SA"/>
        </w:rPr>
        <w:t>z naročnikom</w:t>
      </w:r>
      <w:r w:rsidRPr="00A05D42">
        <w:rPr>
          <w:sz w:val="22"/>
          <w:szCs w:val="22"/>
          <w:lang w:eastAsia="ar-SA"/>
        </w:rPr>
        <w:t>, potem pa dokumenti v vrstnem redu, kot si sledijo v tem členu.</w:t>
      </w:r>
    </w:p>
    <w:p w14:paraId="05EFA95C" w14:textId="77777777" w:rsidR="00026451" w:rsidRPr="00A05D42" w:rsidRDefault="00026451" w:rsidP="00026451">
      <w:pPr>
        <w:widowControl w:val="0"/>
        <w:suppressAutoHyphens/>
        <w:jc w:val="both"/>
        <w:rPr>
          <w:sz w:val="22"/>
          <w:szCs w:val="22"/>
          <w:lang w:eastAsia="ar-SA"/>
        </w:rPr>
      </w:pPr>
    </w:p>
    <w:p w14:paraId="5640EC3D" w14:textId="77777777" w:rsidR="00026451" w:rsidRPr="00A05D42" w:rsidRDefault="00026451" w:rsidP="00026451">
      <w:pPr>
        <w:widowControl w:val="0"/>
        <w:suppressAutoHyphens/>
        <w:jc w:val="both"/>
        <w:rPr>
          <w:sz w:val="22"/>
          <w:szCs w:val="22"/>
          <w:lang w:eastAsia="ar-SA"/>
        </w:rPr>
      </w:pPr>
    </w:p>
    <w:p w14:paraId="13B3B462" w14:textId="77777777" w:rsidR="00026451" w:rsidRPr="00A05D42" w:rsidRDefault="00026451" w:rsidP="00026451">
      <w:pPr>
        <w:widowControl w:val="0"/>
        <w:numPr>
          <w:ilvl w:val="0"/>
          <w:numId w:val="55"/>
        </w:numPr>
        <w:ind w:hanging="1080"/>
        <w:jc w:val="both"/>
        <w:rPr>
          <w:b/>
          <w:sz w:val="22"/>
          <w:szCs w:val="22"/>
        </w:rPr>
      </w:pPr>
      <w:r w:rsidRPr="00A05D42">
        <w:rPr>
          <w:b/>
          <w:sz w:val="22"/>
          <w:szCs w:val="22"/>
        </w:rPr>
        <w:t>PODIZVAJALCI</w:t>
      </w:r>
    </w:p>
    <w:p w14:paraId="701BCD5E" w14:textId="77777777" w:rsidR="00026451" w:rsidRPr="00A05D42" w:rsidRDefault="00026451" w:rsidP="00026451">
      <w:pPr>
        <w:widowControl w:val="0"/>
        <w:ind w:left="1080"/>
        <w:jc w:val="both"/>
        <w:rPr>
          <w:b/>
          <w:sz w:val="22"/>
          <w:szCs w:val="22"/>
        </w:rPr>
      </w:pPr>
    </w:p>
    <w:p w14:paraId="75A29112" w14:textId="77777777" w:rsidR="00026451" w:rsidRPr="00A05D42" w:rsidRDefault="00026451" w:rsidP="00026451">
      <w:pPr>
        <w:keepNext/>
        <w:widowControl w:val="0"/>
        <w:ind w:left="360"/>
        <w:jc w:val="center"/>
        <w:rPr>
          <w:kern w:val="16"/>
          <w:sz w:val="22"/>
          <w:szCs w:val="22"/>
        </w:rPr>
      </w:pPr>
      <w:r>
        <w:rPr>
          <w:sz w:val="22"/>
          <w:szCs w:val="22"/>
        </w:rPr>
        <w:t>18.</w:t>
      </w:r>
      <w:r>
        <w:rPr>
          <w:sz w:val="22"/>
          <w:szCs w:val="22"/>
        </w:rPr>
        <w:tab/>
      </w:r>
      <w:r w:rsidRPr="00A05D42">
        <w:rPr>
          <w:sz w:val="22"/>
          <w:szCs w:val="22"/>
        </w:rPr>
        <w:t>člen</w:t>
      </w:r>
    </w:p>
    <w:p w14:paraId="78A45E8A" w14:textId="77777777" w:rsidR="00026451" w:rsidRPr="00A05D42" w:rsidRDefault="00026451" w:rsidP="00026451">
      <w:pPr>
        <w:keepNext/>
        <w:widowControl w:val="0"/>
        <w:jc w:val="center"/>
        <w:rPr>
          <w:rFonts w:eastAsia="Calibri"/>
          <w:b/>
          <w:sz w:val="22"/>
          <w:szCs w:val="22"/>
        </w:rPr>
      </w:pPr>
    </w:p>
    <w:p w14:paraId="54CBCFD7" w14:textId="77777777" w:rsidR="00026451" w:rsidRPr="00A05D42" w:rsidRDefault="00026451" w:rsidP="00026451">
      <w:pPr>
        <w:keepNext/>
        <w:widowControl w:val="0"/>
        <w:jc w:val="center"/>
        <w:rPr>
          <w:b/>
          <w:bCs/>
          <w:sz w:val="22"/>
          <w:szCs w:val="22"/>
        </w:rPr>
      </w:pPr>
      <w:r w:rsidRPr="00A05D42">
        <w:rPr>
          <w:b/>
          <w:bCs/>
          <w:sz w:val="22"/>
          <w:szCs w:val="22"/>
        </w:rPr>
        <w:t xml:space="preserve">/se upošteva v primeru, da </w:t>
      </w:r>
      <w:r>
        <w:rPr>
          <w:b/>
          <w:bCs/>
          <w:sz w:val="22"/>
          <w:szCs w:val="22"/>
        </w:rPr>
        <w:t>dobavitelj</w:t>
      </w:r>
      <w:r w:rsidRPr="00A05D42">
        <w:rPr>
          <w:b/>
          <w:bCs/>
          <w:sz w:val="22"/>
          <w:szCs w:val="22"/>
        </w:rPr>
        <w:t xml:space="preserve"> nastopa s podizvajalcem/</w:t>
      </w:r>
    </w:p>
    <w:p w14:paraId="29F140C0" w14:textId="77777777" w:rsidR="00026451" w:rsidRPr="00A05D42" w:rsidRDefault="00026451" w:rsidP="00026451">
      <w:pPr>
        <w:keepNext/>
        <w:widowControl w:val="0"/>
        <w:jc w:val="both"/>
        <w:rPr>
          <w:sz w:val="22"/>
          <w:szCs w:val="22"/>
        </w:rPr>
      </w:pPr>
    </w:p>
    <w:p w14:paraId="274DD0D4" w14:textId="77777777" w:rsidR="00026451" w:rsidRPr="00A05D42" w:rsidRDefault="00026451" w:rsidP="00026451">
      <w:pPr>
        <w:keepNext/>
        <w:widowControl w:val="0"/>
        <w:jc w:val="both"/>
        <w:rPr>
          <w:sz w:val="22"/>
          <w:szCs w:val="22"/>
        </w:rPr>
      </w:pPr>
      <w:r>
        <w:rPr>
          <w:sz w:val="22"/>
          <w:szCs w:val="22"/>
        </w:rPr>
        <w:t>Dobavitelj</w:t>
      </w:r>
      <w:r w:rsidRPr="00A05D42">
        <w:rPr>
          <w:sz w:val="22"/>
          <w:szCs w:val="22"/>
        </w:rPr>
        <w:t xml:space="preserve"> v okviru te pogodbe nastopa skupaj z naslednjimi podizvajalci:</w:t>
      </w:r>
    </w:p>
    <w:p w14:paraId="6F512F00" w14:textId="77777777" w:rsidR="00026451" w:rsidRPr="00A05D42" w:rsidRDefault="00026451" w:rsidP="00026451">
      <w:pPr>
        <w:keepNext/>
        <w:widowControl w:val="0"/>
        <w:jc w:val="both"/>
        <w:rPr>
          <w:sz w:val="22"/>
          <w:szCs w:val="22"/>
        </w:rPr>
      </w:pPr>
    </w:p>
    <w:tbl>
      <w:tblPr>
        <w:tblW w:w="8882" w:type="dxa"/>
        <w:jc w:val="center"/>
        <w:tblCellMar>
          <w:left w:w="0" w:type="dxa"/>
          <w:right w:w="0" w:type="dxa"/>
        </w:tblCellMar>
        <w:tblLook w:val="04A0" w:firstRow="1" w:lastRow="0" w:firstColumn="1" w:lastColumn="0" w:noHBand="0" w:noVBand="1"/>
      </w:tblPr>
      <w:tblGrid>
        <w:gridCol w:w="3341"/>
        <w:gridCol w:w="5541"/>
      </w:tblGrid>
      <w:tr w:rsidR="00026451" w:rsidRPr="00A05D42" w14:paraId="5877DE48" w14:textId="77777777" w:rsidTr="00A30FF3">
        <w:trPr>
          <w:trHeight w:val="269"/>
          <w:jc w:val="center"/>
        </w:trPr>
        <w:tc>
          <w:tcPr>
            <w:tcW w:w="33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8518F9" w14:textId="77777777" w:rsidR="00026451" w:rsidRPr="00A05D42" w:rsidRDefault="00026451" w:rsidP="00A30FF3">
            <w:pPr>
              <w:keepNext/>
              <w:widowControl w:val="0"/>
              <w:jc w:val="both"/>
              <w:rPr>
                <w:sz w:val="22"/>
                <w:szCs w:val="22"/>
              </w:rPr>
            </w:pPr>
            <w:r w:rsidRPr="00A05D42">
              <w:rPr>
                <w:sz w:val="22"/>
                <w:szCs w:val="22"/>
              </w:rPr>
              <w:t>Naziv podizvajalca</w:t>
            </w:r>
          </w:p>
        </w:tc>
        <w:tc>
          <w:tcPr>
            <w:tcW w:w="5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51BD99B" w14:textId="77777777" w:rsidR="00026451" w:rsidRPr="00A05D42" w:rsidRDefault="00026451" w:rsidP="00A30FF3">
            <w:pPr>
              <w:keepNext/>
              <w:widowControl w:val="0"/>
              <w:jc w:val="both"/>
              <w:rPr>
                <w:sz w:val="22"/>
                <w:szCs w:val="22"/>
              </w:rPr>
            </w:pPr>
          </w:p>
        </w:tc>
      </w:tr>
      <w:tr w:rsidR="00026451" w:rsidRPr="00A05D42" w14:paraId="52C30BF1" w14:textId="77777777" w:rsidTr="00A30FF3">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75B3C" w14:textId="77777777" w:rsidR="00026451" w:rsidRPr="00A05D42" w:rsidRDefault="00026451" w:rsidP="00A30FF3">
            <w:pPr>
              <w:keepNext/>
              <w:widowControl w:val="0"/>
              <w:jc w:val="both"/>
              <w:rPr>
                <w:sz w:val="22"/>
                <w:szCs w:val="22"/>
              </w:rPr>
            </w:pPr>
            <w:r w:rsidRPr="00A05D42">
              <w:rPr>
                <w:sz w:val="22"/>
                <w:szCs w:val="22"/>
              </w:rPr>
              <w:t>Polni naslov</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E93AF91" w14:textId="77777777" w:rsidR="00026451" w:rsidRPr="00A05D42" w:rsidRDefault="00026451" w:rsidP="00A30FF3">
            <w:pPr>
              <w:keepNext/>
              <w:widowControl w:val="0"/>
              <w:jc w:val="both"/>
              <w:rPr>
                <w:sz w:val="22"/>
                <w:szCs w:val="22"/>
              </w:rPr>
            </w:pPr>
          </w:p>
        </w:tc>
      </w:tr>
      <w:tr w:rsidR="00026451" w:rsidRPr="00A05D42" w14:paraId="41D815AC" w14:textId="77777777" w:rsidTr="00A30FF3">
        <w:trPr>
          <w:trHeight w:val="278"/>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ADF438" w14:textId="77777777" w:rsidR="00026451" w:rsidRDefault="00026451" w:rsidP="00A30FF3">
            <w:pPr>
              <w:keepNext/>
              <w:widowControl w:val="0"/>
              <w:jc w:val="both"/>
              <w:rPr>
                <w:sz w:val="22"/>
                <w:szCs w:val="22"/>
              </w:rPr>
            </w:pPr>
            <w:r w:rsidRPr="00A05D42">
              <w:rPr>
                <w:sz w:val="22"/>
                <w:szCs w:val="22"/>
              </w:rPr>
              <w:t>Podizvajal</w:t>
            </w:r>
          </w:p>
          <w:p w14:paraId="6F7ECFBF" w14:textId="77777777" w:rsidR="00026451" w:rsidRPr="00A05D42" w:rsidRDefault="00026451" w:rsidP="00A30FF3">
            <w:pPr>
              <w:keepNext/>
              <w:widowControl w:val="0"/>
              <w:jc w:val="both"/>
              <w:rPr>
                <w:sz w:val="22"/>
                <w:szCs w:val="22"/>
              </w:rPr>
            </w:pPr>
            <w:r w:rsidRPr="00A05D42">
              <w:rPr>
                <w:sz w:val="22"/>
                <w:szCs w:val="22"/>
              </w:rPr>
              <w:t xml:space="preserve">ec zahteva neposredno plačilo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F4D68F" w14:textId="77777777" w:rsidR="00026451" w:rsidRPr="00A05D42" w:rsidRDefault="00026451" w:rsidP="00A30FF3">
            <w:pPr>
              <w:keepNext/>
              <w:widowControl w:val="0"/>
              <w:jc w:val="both"/>
              <w:rPr>
                <w:sz w:val="22"/>
                <w:szCs w:val="22"/>
              </w:rPr>
            </w:pPr>
            <w:r w:rsidRPr="00A05D42">
              <w:rPr>
                <w:sz w:val="22"/>
                <w:szCs w:val="22"/>
              </w:rPr>
              <w:t>DA / NE</w:t>
            </w:r>
          </w:p>
        </w:tc>
      </w:tr>
      <w:tr w:rsidR="00026451" w:rsidRPr="00A05D42" w14:paraId="4AE1FD6C" w14:textId="77777777" w:rsidTr="00A30FF3">
        <w:trPr>
          <w:trHeight w:val="26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C44CB7" w14:textId="77777777" w:rsidR="00026451" w:rsidRPr="00A05D42" w:rsidRDefault="00026451" w:rsidP="00A30FF3">
            <w:pPr>
              <w:keepNext/>
              <w:widowControl w:val="0"/>
              <w:jc w:val="both"/>
              <w:rPr>
                <w:sz w:val="22"/>
                <w:szCs w:val="22"/>
              </w:rPr>
            </w:pPr>
            <w:r w:rsidRPr="00A05D42">
              <w:rPr>
                <w:sz w:val="22"/>
                <w:szCs w:val="22"/>
              </w:rPr>
              <w:t xml:space="preserve">Vsi zakoniti zastopniki podizvajalca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ABFCB2B" w14:textId="77777777" w:rsidR="00026451" w:rsidRPr="00A05D42" w:rsidRDefault="00026451" w:rsidP="00A30FF3">
            <w:pPr>
              <w:keepNext/>
              <w:widowControl w:val="0"/>
              <w:jc w:val="both"/>
              <w:rPr>
                <w:sz w:val="22"/>
                <w:szCs w:val="22"/>
              </w:rPr>
            </w:pPr>
          </w:p>
        </w:tc>
      </w:tr>
      <w:tr w:rsidR="00026451" w:rsidRPr="00A05D42" w14:paraId="4E271C9F" w14:textId="77777777" w:rsidTr="00A30FF3">
        <w:trPr>
          <w:trHeight w:val="28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C3F90A" w14:textId="77777777" w:rsidR="00026451" w:rsidRPr="00A05D42" w:rsidRDefault="00026451" w:rsidP="00A30FF3">
            <w:pPr>
              <w:keepNext/>
              <w:widowControl w:val="0"/>
              <w:jc w:val="both"/>
              <w:rPr>
                <w:sz w:val="22"/>
                <w:szCs w:val="22"/>
              </w:rPr>
            </w:pPr>
            <w:r w:rsidRPr="00A05D42">
              <w:rPr>
                <w:sz w:val="22"/>
                <w:szCs w:val="22"/>
              </w:rPr>
              <w:t>Matična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2B35E88C" w14:textId="77777777" w:rsidR="00026451" w:rsidRPr="00A05D42" w:rsidRDefault="00026451" w:rsidP="00A30FF3">
            <w:pPr>
              <w:keepNext/>
              <w:widowControl w:val="0"/>
              <w:jc w:val="both"/>
              <w:rPr>
                <w:sz w:val="22"/>
                <w:szCs w:val="22"/>
              </w:rPr>
            </w:pPr>
          </w:p>
        </w:tc>
      </w:tr>
      <w:tr w:rsidR="00026451" w:rsidRPr="00A05D42" w14:paraId="739952E4" w14:textId="77777777" w:rsidTr="00A30FF3">
        <w:trPr>
          <w:trHeight w:val="261"/>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1F0D4" w14:textId="77777777" w:rsidR="00026451" w:rsidRPr="00A05D42" w:rsidRDefault="00026451" w:rsidP="00A30FF3">
            <w:pPr>
              <w:keepNext/>
              <w:widowControl w:val="0"/>
              <w:jc w:val="both"/>
              <w:rPr>
                <w:sz w:val="22"/>
                <w:szCs w:val="22"/>
              </w:rPr>
            </w:pPr>
            <w:r w:rsidRPr="00A05D42">
              <w:rPr>
                <w:sz w:val="22"/>
                <w:szCs w:val="22"/>
              </w:rPr>
              <w:t>Davčna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D00D288" w14:textId="77777777" w:rsidR="00026451" w:rsidRPr="00A05D42" w:rsidRDefault="00026451" w:rsidP="00A30FF3">
            <w:pPr>
              <w:keepNext/>
              <w:widowControl w:val="0"/>
              <w:jc w:val="both"/>
              <w:rPr>
                <w:sz w:val="22"/>
                <w:szCs w:val="22"/>
              </w:rPr>
            </w:pPr>
          </w:p>
        </w:tc>
      </w:tr>
      <w:tr w:rsidR="00026451" w:rsidRPr="00A05D42" w14:paraId="26E64551" w14:textId="77777777" w:rsidTr="00A30FF3">
        <w:trPr>
          <w:trHeight w:val="279"/>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0DEA77" w14:textId="77777777" w:rsidR="00026451" w:rsidRPr="00A05D42" w:rsidRDefault="00026451" w:rsidP="00A30FF3">
            <w:pPr>
              <w:keepNext/>
              <w:widowControl w:val="0"/>
              <w:jc w:val="both"/>
              <w:rPr>
                <w:sz w:val="22"/>
                <w:szCs w:val="22"/>
              </w:rPr>
            </w:pPr>
            <w:r w:rsidRPr="00A05D42">
              <w:rPr>
                <w:sz w:val="22"/>
                <w:szCs w:val="22"/>
              </w:rPr>
              <w:t>Transakcijski račun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CE8B7F7" w14:textId="77777777" w:rsidR="00026451" w:rsidRPr="00A05D42" w:rsidRDefault="00026451" w:rsidP="00A30FF3">
            <w:pPr>
              <w:keepNext/>
              <w:widowControl w:val="0"/>
              <w:jc w:val="both"/>
              <w:rPr>
                <w:sz w:val="22"/>
                <w:szCs w:val="22"/>
              </w:rPr>
            </w:pPr>
          </w:p>
        </w:tc>
      </w:tr>
      <w:tr w:rsidR="00026451" w:rsidRPr="00A05D42" w14:paraId="16988258" w14:textId="77777777" w:rsidTr="00A30FF3">
        <w:trPr>
          <w:trHeight w:val="301"/>
          <w:jc w:val="center"/>
        </w:trPr>
        <w:tc>
          <w:tcPr>
            <w:tcW w:w="334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FDEBF2" w14:textId="77777777" w:rsidR="00026451" w:rsidRPr="00A05D42" w:rsidRDefault="00026451" w:rsidP="00A30FF3">
            <w:pPr>
              <w:keepNext/>
              <w:widowControl w:val="0"/>
              <w:jc w:val="both"/>
              <w:rPr>
                <w:sz w:val="22"/>
                <w:szCs w:val="22"/>
              </w:rPr>
            </w:pPr>
            <w:r w:rsidRPr="00A05D42">
              <w:rPr>
                <w:sz w:val="22"/>
                <w:szCs w:val="22"/>
              </w:rPr>
              <w:t>Del javnega naročila, ki se oddaja v podizvajanje (vrsta/opis del)</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2A51939C" w14:textId="77777777" w:rsidR="00026451" w:rsidRPr="00A05D42" w:rsidRDefault="00026451" w:rsidP="00A30FF3">
            <w:pPr>
              <w:keepNext/>
              <w:widowControl w:val="0"/>
              <w:jc w:val="both"/>
              <w:rPr>
                <w:sz w:val="22"/>
                <w:szCs w:val="22"/>
              </w:rPr>
            </w:pPr>
          </w:p>
        </w:tc>
      </w:tr>
      <w:tr w:rsidR="00026451" w:rsidRPr="00A05D42" w14:paraId="6C4D66E1" w14:textId="77777777" w:rsidTr="00A30FF3">
        <w:trPr>
          <w:trHeight w:val="305"/>
          <w:jc w:val="center"/>
        </w:trPr>
        <w:tc>
          <w:tcPr>
            <w:tcW w:w="3341" w:type="dxa"/>
            <w:vMerge/>
            <w:tcBorders>
              <w:top w:val="nil"/>
              <w:left w:val="single" w:sz="8" w:space="0" w:color="auto"/>
              <w:bottom w:val="single" w:sz="8" w:space="0" w:color="auto"/>
              <w:right w:val="single" w:sz="8" w:space="0" w:color="auto"/>
            </w:tcBorders>
            <w:vAlign w:val="center"/>
            <w:hideMark/>
          </w:tcPr>
          <w:p w14:paraId="73CD260F" w14:textId="77777777" w:rsidR="00026451" w:rsidRPr="00A05D42" w:rsidRDefault="00026451" w:rsidP="00A30FF3">
            <w:pPr>
              <w:keepNext/>
              <w:widowControl w:val="0"/>
              <w:jc w:val="both"/>
              <w:rPr>
                <w:sz w:val="22"/>
                <w:szCs w:val="22"/>
              </w:rPr>
            </w:pP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203A0137" w14:textId="77777777" w:rsidR="00026451" w:rsidRPr="00A05D42" w:rsidRDefault="00026451" w:rsidP="00A30FF3">
            <w:pPr>
              <w:keepNext/>
              <w:widowControl w:val="0"/>
              <w:jc w:val="both"/>
              <w:rPr>
                <w:sz w:val="22"/>
                <w:szCs w:val="22"/>
              </w:rPr>
            </w:pPr>
          </w:p>
        </w:tc>
      </w:tr>
      <w:tr w:rsidR="00026451" w:rsidRPr="00A05D42" w14:paraId="32984E10" w14:textId="77777777" w:rsidTr="00A30FF3">
        <w:trPr>
          <w:trHeight w:val="23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70C603" w14:textId="77777777" w:rsidR="00026451" w:rsidRPr="00A05D42" w:rsidRDefault="00026451" w:rsidP="00A30FF3">
            <w:pPr>
              <w:keepNext/>
              <w:widowControl w:val="0"/>
              <w:jc w:val="both"/>
              <w:rPr>
                <w:sz w:val="22"/>
                <w:szCs w:val="22"/>
              </w:rPr>
            </w:pPr>
            <w:r w:rsidRPr="00A05D42">
              <w:rPr>
                <w:sz w:val="22"/>
                <w:szCs w:val="22"/>
              </w:rPr>
              <w:t>Količina/Delež (%) v podizvajanju</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31696018" w14:textId="77777777" w:rsidR="00026451" w:rsidRPr="00A05D42" w:rsidRDefault="00026451" w:rsidP="00A30FF3">
            <w:pPr>
              <w:keepNext/>
              <w:widowControl w:val="0"/>
              <w:jc w:val="both"/>
              <w:rPr>
                <w:sz w:val="22"/>
                <w:szCs w:val="22"/>
              </w:rPr>
            </w:pPr>
          </w:p>
        </w:tc>
      </w:tr>
      <w:tr w:rsidR="00026451" w:rsidRPr="00A05D42" w14:paraId="4DA0C43A" w14:textId="77777777" w:rsidTr="00A30FF3">
        <w:trPr>
          <w:trHeight w:val="270"/>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F79162" w14:textId="77777777" w:rsidR="00026451" w:rsidRPr="00A05D42" w:rsidRDefault="00026451" w:rsidP="00A30FF3">
            <w:pPr>
              <w:keepNext/>
              <w:widowControl w:val="0"/>
              <w:jc w:val="both"/>
              <w:rPr>
                <w:sz w:val="22"/>
                <w:szCs w:val="22"/>
              </w:rPr>
            </w:pPr>
            <w:r w:rsidRPr="00A05D42">
              <w:rPr>
                <w:sz w:val="22"/>
                <w:szCs w:val="22"/>
              </w:rPr>
              <w:t xml:space="preserve">Vrednost del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F9120B7" w14:textId="77777777" w:rsidR="00026451" w:rsidRPr="00A05D42" w:rsidRDefault="00026451" w:rsidP="00A30FF3">
            <w:pPr>
              <w:keepNext/>
              <w:widowControl w:val="0"/>
              <w:jc w:val="both"/>
              <w:rPr>
                <w:sz w:val="22"/>
                <w:szCs w:val="22"/>
              </w:rPr>
            </w:pPr>
          </w:p>
        </w:tc>
      </w:tr>
      <w:tr w:rsidR="00026451" w:rsidRPr="00A05D42" w14:paraId="5F353EF1" w14:textId="77777777" w:rsidTr="00A30FF3">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94C44E" w14:textId="77777777" w:rsidR="00026451" w:rsidRPr="00A05D42" w:rsidRDefault="00026451" w:rsidP="00A30FF3">
            <w:pPr>
              <w:keepNext/>
              <w:widowControl w:val="0"/>
              <w:jc w:val="both"/>
              <w:rPr>
                <w:sz w:val="22"/>
                <w:szCs w:val="22"/>
              </w:rPr>
            </w:pPr>
            <w:r w:rsidRPr="00A05D42">
              <w:rPr>
                <w:sz w:val="22"/>
                <w:szCs w:val="22"/>
              </w:rPr>
              <w:t>Kraj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53BB902" w14:textId="77777777" w:rsidR="00026451" w:rsidRPr="00A05D42" w:rsidRDefault="00026451" w:rsidP="00A30FF3">
            <w:pPr>
              <w:keepNext/>
              <w:widowControl w:val="0"/>
              <w:jc w:val="both"/>
              <w:rPr>
                <w:sz w:val="22"/>
                <w:szCs w:val="22"/>
              </w:rPr>
            </w:pPr>
          </w:p>
        </w:tc>
      </w:tr>
      <w:tr w:rsidR="00026451" w:rsidRPr="00A05D42" w14:paraId="3A649FFA" w14:textId="77777777" w:rsidTr="00A30FF3">
        <w:trPr>
          <w:trHeight w:val="27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BC8CC1" w14:textId="77777777" w:rsidR="00026451" w:rsidRPr="00A05D42" w:rsidRDefault="00026451" w:rsidP="00A30FF3">
            <w:pPr>
              <w:keepNext/>
              <w:widowControl w:val="0"/>
              <w:jc w:val="both"/>
              <w:rPr>
                <w:sz w:val="22"/>
                <w:szCs w:val="22"/>
              </w:rPr>
            </w:pPr>
            <w:r w:rsidRPr="00A05D42">
              <w:rPr>
                <w:sz w:val="22"/>
                <w:szCs w:val="22"/>
              </w:rPr>
              <w:t>Rok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14707C7E" w14:textId="77777777" w:rsidR="00026451" w:rsidRPr="00A05D42" w:rsidRDefault="00026451" w:rsidP="00A30FF3">
            <w:pPr>
              <w:keepNext/>
              <w:widowControl w:val="0"/>
              <w:jc w:val="both"/>
              <w:rPr>
                <w:sz w:val="22"/>
                <w:szCs w:val="22"/>
              </w:rPr>
            </w:pPr>
          </w:p>
        </w:tc>
      </w:tr>
    </w:tbl>
    <w:p w14:paraId="415A081F" w14:textId="77777777" w:rsidR="00026451" w:rsidRPr="00A05D42" w:rsidRDefault="00026451" w:rsidP="00026451">
      <w:pPr>
        <w:keepNext/>
        <w:widowControl w:val="0"/>
        <w:jc w:val="both"/>
        <w:rPr>
          <w:sz w:val="22"/>
          <w:szCs w:val="22"/>
        </w:rPr>
      </w:pPr>
    </w:p>
    <w:p w14:paraId="35F65FFC" w14:textId="77777777" w:rsidR="00026451" w:rsidRPr="00026451" w:rsidRDefault="00026451" w:rsidP="00026451">
      <w:pPr>
        <w:keepNext/>
        <w:widowControl w:val="0"/>
        <w:jc w:val="both"/>
        <w:rPr>
          <w:sz w:val="22"/>
          <w:szCs w:val="22"/>
        </w:rPr>
      </w:pPr>
      <w:r>
        <w:rPr>
          <w:sz w:val="22"/>
          <w:szCs w:val="22"/>
        </w:rPr>
        <w:t>Dobavitelj</w:t>
      </w:r>
      <w:r w:rsidRPr="00A05D42">
        <w:rPr>
          <w:sz w:val="22"/>
          <w:szCs w:val="22"/>
        </w:rPr>
        <w:t xml:space="preserve">, ki izvaja javno naročilo z </w:t>
      </w:r>
      <w:r w:rsidRPr="00026451">
        <w:rPr>
          <w:sz w:val="22"/>
          <w:szCs w:val="22"/>
        </w:rPr>
        <w:t>enim ali več podizvajalci, mora v celoti upoštevati obveznosti iz 94. člena ZJN-3 in zahteve iz razpisne dokumentacije št. ___.</w:t>
      </w:r>
    </w:p>
    <w:p w14:paraId="47CD0E67" w14:textId="77777777" w:rsidR="00026451" w:rsidRPr="00026451" w:rsidRDefault="00026451" w:rsidP="00026451">
      <w:pPr>
        <w:keepNext/>
        <w:widowControl w:val="0"/>
        <w:jc w:val="both"/>
        <w:rPr>
          <w:sz w:val="22"/>
          <w:szCs w:val="22"/>
        </w:rPr>
      </w:pPr>
    </w:p>
    <w:p w14:paraId="20AE66AD" w14:textId="77777777" w:rsidR="00026451" w:rsidRPr="00026451" w:rsidRDefault="00026451" w:rsidP="00026451">
      <w:pPr>
        <w:keepNext/>
        <w:widowControl w:val="0"/>
        <w:jc w:val="both"/>
        <w:rPr>
          <w:sz w:val="22"/>
          <w:szCs w:val="22"/>
        </w:rPr>
      </w:pPr>
      <w:r w:rsidRPr="00026451">
        <w:rPr>
          <w:sz w:val="22"/>
          <w:szCs w:val="22"/>
        </w:rPr>
        <w:t>Podizvajalec mora izpolnjevati vse pogoje in zahteve naročnika v zvezi s podizvajalci, ki so navedeni v razpisni dokumentaciji št. _____ ter izpolniti vse navedene priloge, ki se nanašajo na izpolnjevanje pogojev podizvajalcev.</w:t>
      </w:r>
    </w:p>
    <w:p w14:paraId="5DA5CBD8" w14:textId="77777777" w:rsidR="00026451" w:rsidRPr="00026451" w:rsidRDefault="00026451" w:rsidP="00026451">
      <w:pPr>
        <w:keepNext/>
        <w:widowControl w:val="0"/>
        <w:jc w:val="both"/>
        <w:rPr>
          <w:sz w:val="22"/>
          <w:szCs w:val="22"/>
        </w:rPr>
      </w:pPr>
    </w:p>
    <w:p w14:paraId="3C8A04DF" w14:textId="77777777" w:rsidR="00026451" w:rsidRPr="00026451" w:rsidRDefault="00026451" w:rsidP="00026451">
      <w:pPr>
        <w:keepNext/>
        <w:widowControl w:val="0"/>
        <w:jc w:val="both"/>
        <w:rPr>
          <w:sz w:val="22"/>
          <w:szCs w:val="22"/>
        </w:rPr>
      </w:pPr>
      <w:r w:rsidRPr="00026451">
        <w:rPr>
          <w:sz w:val="22"/>
          <w:szCs w:val="22"/>
        </w:rPr>
        <w:t>Dobavitelj v razmerju do naročnika v celoti odgovarja za dobro izvedbo obveznosti iz pogodbe, ne glede na število podizvajalcev.</w:t>
      </w:r>
    </w:p>
    <w:p w14:paraId="15E9ABF7" w14:textId="77777777" w:rsidR="00026451" w:rsidRPr="00026451" w:rsidRDefault="00026451" w:rsidP="00026451">
      <w:pPr>
        <w:keepNext/>
        <w:widowControl w:val="0"/>
        <w:jc w:val="both"/>
        <w:rPr>
          <w:sz w:val="22"/>
          <w:szCs w:val="22"/>
        </w:rPr>
      </w:pPr>
    </w:p>
    <w:p w14:paraId="4076EB1D" w14:textId="77777777" w:rsidR="00026451" w:rsidRPr="00026451" w:rsidRDefault="00026451" w:rsidP="00026451">
      <w:pPr>
        <w:keepNext/>
        <w:widowControl w:val="0"/>
        <w:jc w:val="both"/>
        <w:rPr>
          <w:sz w:val="22"/>
          <w:szCs w:val="22"/>
        </w:rPr>
      </w:pPr>
      <w:r w:rsidRPr="00026451">
        <w:rPr>
          <w:sz w:val="22"/>
          <w:szCs w:val="22"/>
        </w:rPr>
        <w:t>Dobavitelj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dobavitelj skupaj z obvestilom posredovati tudi podatke in dokumente iz druge, tretje in četrte alineje drugega odstavka 94. člena ZJN-3.</w:t>
      </w:r>
    </w:p>
    <w:p w14:paraId="2D267CD8" w14:textId="77777777" w:rsidR="00026451" w:rsidRPr="00026451" w:rsidRDefault="00026451" w:rsidP="00026451">
      <w:pPr>
        <w:keepNext/>
        <w:widowControl w:val="0"/>
        <w:jc w:val="both"/>
        <w:rPr>
          <w:sz w:val="22"/>
          <w:szCs w:val="22"/>
        </w:rPr>
      </w:pPr>
    </w:p>
    <w:p w14:paraId="389044FC" w14:textId="77777777" w:rsidR="00026451" w:rsidRPr="00A05D42" w:rsidRDefault="00026451" w:rsidP="00026451">
      <w:pPr>
        <w:keepNext/>
        <w:widowControl w:val="0"/>
        <w:jc w:val="both"/>
        <w:rPr>
          <w:sz w:val="22"/>
          <w:szCs w:val="22"/>
        </w:rPr>
      </w:pPr>
      <w:r w:rsidRPr="00026451">
        <w:rPr>
          <w:sz w:val="22"/>
          <w:szCs w:val="22"/>
        </w:rPr>
        <w:t>Naročnik bo v skladu s četrtim odstavkom 94. člena ZJN-3 zavrnil vsakega podizvajalca, če zanj obstajajo razlogi za izključitev iz točke ____ razpisne dokumentacije št. ____.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št. _____. Naročnik bo o morebitni</w:t>
      </w:r>
      <w:r w:rsidRPr="00A05D42">
        <w:rPr>
          <w:sz w:val="22"/>
          <w:szCs w:val="22"/>
        </w:rPr>
        <w:t xml:space="preserve"> zavrnitvi novega podizvajalca obvestiti </w:t>
      </w:r>
      <w:r>
        <w:rPr>
          <w:sz w:val="22"/>
          <w:szCs w:val="22"/>
        </w:rPr>
        <w:t>dobavitelja</w:t>
      </w:r>
      <w:r w:rsidRPr="00A05D42">
        <w:rPr>
          <w:sz w:val="22"/>
          <w:szCs w:val="22"/>
        </w:rPr>
        <w:t xml:space="preserve"> </w:t>
      </w:r>
      <w:r w:rsidRPr="00A05D42">
        <w:rPr>
          <w:sz w:val="22"/>
          <w:szCs w:val="22"/>
        </w:rPr>
        <w:lastRenderedPageBreak/>
        <w:t>najpozneje v desetih (10) dneh od prejema predloga.</w:t>
      </w:r>
    </w:p>
    <w:p w14:paraId="11B33B36" w14:textId="77777777" w:rsidR="00026451" w:rsidRPr="00A05D42" w:rsidRDefault="00026451" w:rsidP="00026451">
      <w:pPr>
        <w:keepNext/>
        <w:widowControl w:val="0"/>
        <w:jc w:val="both"/>
        <w:rPr>
          <w:sz w:val="22"/>
          <w:szCs w:val="22"/>
        </w:rPr>
      </w:pPr>
    </w:p>
    <w:p w14:paraId="23F33AEB" w14:textId="77777777" w:rsidR="00026451" w:rsidRPr="00A05D42" w:rsidRDefault="00026451" w:rsidP="00026451">
      <w:pPr>
        <w:keepNext/>
        <w:widowControl w:val="0"/>
        <w:jc w:val="center"/>
        <w:rPr>
          <w:b/>
          <w:bCs/>
          <w:sz w:val="22"/>
          <w:szCs w:val="22"/>
        </w:rPr>
      </w:pPr>
      <w:r w:rsidRPr="00A05D42">
        <w:rPr>
          <w:b/>
          <w:bCs/>
          <w:sz w:val="22"/>
          <w:szCs w:val="22"/>
        </w:rPr>
        <w:t xml:space="preserve">/se upošteva v primeru, da </w:t>
      </w:r>
      <w:r>
        <w:rPr>
          <w:b/>
          <w:bCs/>
          <w:sz w:val="22"/>
          <w:szCs w:val="22"/>
        </w:rPr>
        <w:t>dobavitelj</w:t>
      </w:r>
      <w:r w:rsidRPr="00A05D42">
        <w:rPr>
          <w:b/>
          <w:bCs/>
          <w:sz w:val="22"/>
          <w:szCs w:val="22"/>
        </w:rPr>
        <w:t xml:space="preserve"> nastopa s podizvajalcem, ki ne zahteva neposrednega plačila/</w:t>
      </w:r>
    </w:p>
    <w:p w14:paraId="45281AF8" w14:textId="77777777" w:rsidR="00026451" w:rsidRPr="00A05D42" w:rsidRDefault="00026451" w:rsidP="00026451">
      <w:pPr>
        <w:keepNext/>
        <w:widowControl w:val="0"/>
        <w:jc w:val="both"/>
        <w:rPr>
          <w:sz w:val="22"/>
          <w:szCs w:val="22"/>
        </w:rPr>
      </w:pPr>
    </w:p>
    <w:p w14:paraId="2E9F6E84" w14:textId="77777777" w:rsidR="00026451" w:rsidRPr="00A05D42" w:rsidRDefault="00026451" w:rsidP="00026451">
      <w:pPr>
        <w:keepNext/>
        <w:widowControl w:val="0"/>
        <w:jc w:val="both"/>
        <w:rPr>
          <w:sz w:val="22"/>
          <w:szCs w:val="22"/>
        </w:rPr>
      </w:pPr>
      <w:r>
        <w:rPr>
          <w:sz w:val="22"/>
          <w:szCs w:val="22"/>
        </w:rPr>
        <w:t>Dobavitelj, ki</w:t>
      </w:r>
      <w:r w:rsidRPr="00A05D42">
        <w:rPr>
          <w:sz w:val="22"/>
          <w:szCs w:val="22"/>
        </w:rPr>
        <w:t xml:space="preserve"> nastopa s podizvajalcem, ki ne zahteva neposrednega plačila</w:t>
      </w:r>
      <w:r>
        <w:rPr>
          <w:sz w:val="22"/>
          <w:szCs w:val="22"/>
        </w:rPr>
        <w:t xml:space="preserve"> mora </w:t>
      </w:r>
      <w:r w:rsidRPr="00A05D42">
        <w:rPr>
          <w:sz w:val="22"/>
          <w:szCs w:val="22"/>
        </w:rPr>
        <w:t xml:space="preserve"> najpozneje v 60 (šestdesetih) dneh od plačila </w:t>
      </w:r>
      <w:r>
        <w:rPr>
          <w:sz w:val="22"/>
          <w:szCs w:val="22"/>
        </w:rPr>
        <w:t>poslati naročniku</w:t>
      </w:r>
      <w:r w:rsidRPr="00A05D42">
        <w:rPr>
          <w:sz w:val="22"/>
          <w:szCs w:val="22"/>
        </w:rPr>
        <w:t xml:space="preserve"> svojo pisno izjavo in pisno izjavo podizvajalca, da je podizvajalec prejel plačilo za dobavljeno blago</w:t>
      </w:r>
      <w:r>
        <w:rPr>
          <w:sz w:val="22"/>
          <w:szCs w:val="22"/>
        </w:rPr>
        <w:t xml:space="preserve"> in/ali storitev</w:t>
      </w:r>
      <w:r w:rsidRPr="00A05D42">
        <w:rPr>
          <w:sz w:val="22"/>
          <w:szCs w:val="22"/>
        </w:rPr>
        <w:t xml:space="preserve">, ki je neposredno povezano s predmetom </w:t>
      </w:r>
      <w:r>
        <w:rPr>
          <w:sz w:val="22"/>
          <w:szCs w:val="22"/>
        </w:rPr>
        <w:t>te pogodbe</w:t>
      </w:r>
      <w:r w:rsidRPr="00A05D42">
        <w:rPr>
          <w:sz w:val="22"/>
          <w:szCs w:val="22"/>
        </w:rPr>
        <w:t xml:space="preserve">. </w:t>
      </w:r>
    </w:p>
    <w:p w14:paraId="355F904D" w14:textId="77777777" w:rsidR="00026451" w:rsidRPr="00A05D42" w:rsidRDefault="00026451" w:rsidP="00026451">
      <w:pPr>
        <w:keepNext/>
        <w:widowControl w:val="0"/>
        <w:jc w:val="both"/>
        <w:rPr>
          <w:sz w:val="22"/>
          <w:szCs w:val="22"/>
        </w:rPr>
      </w:pPr>
    </w:p>
    <w:p w14:paraId="2E2FA55A" w14:textId="77777777" w:rsidR="00026451" w:rsidRPr="00A05D42" w:rsidRDefault="00026451" w:rsidP="00026451">
      <w:pPr>
        <w:keepNext/>
        <w:widowControl w:val="0"/>
        <w:jc w:val="center"/>
        <w:rPr>
          <w:b/>
          <w:bCs/>
          <w:sz w:val="22"/>
          <w:szCs w:val="22"/>
        </w:rPr>
      </w:pPr>
      <w:r w:rsidRPr="00A05D42">
        <w:rPr>
          <w:b/>
          <w:bCs/>
          <w:sz w:val="22"/>
          <w:szCs w:val="22"/>
        </w:rPr>
        <w:t xml:space="preserve">/se upošteva v primeru, da </w:t>
      </w:r>
      <w:r>
        <w:rPr>
          <w:b/>
          <w:bCs/>
          <w:sz w:val="22"/>
          <w:szCs w:val="22"/>
        </w:rPr>
        <w:t>dobavitelj</w:t>
      </w:r>
      <w:r w:rsidRPr="00A05D42">
        <w:rPr>
          <w:b/>
          <w:bCs/>
          <w:sz w:val="22"/>
          <w:szCs w:val="22"/>
        </w:rPr>
        <w:t xml:space="preserve"> nastopa s podizvajalcem, ki zahteva neposredno plačilo/</w:t>
      </w:r>
    </w:p>
    <w:p w14:paraId="74E73D31" w14:textId="77777777" w:rsidR="00026451" w:rsidRPr="00A05D42" w:rsidRDefault="00026451" w:rsidP="00026451">
      <w:pPr>
        <w:keepNext/>
        <w:widowControl w:val="0"/>
        <w:jc w:val="both"/>
        <w:rPr>
          <w:sz w:val="22"/>
          <w:szCs w:val="22"/>
        </w:rPr>
      </w:pPr>
    </w:p>
    <w:p w14:paraId="66237649" w14:textId="77777777" w:rsidR="00026451" w:rsidRPr="00A05D42" w:rsidRDefault="00026451" w:rsidP="00026451">
      <w:pPr>
        <w:keepNext/>
        <w:widowControl w:val="0"/>
        <w:jc w:val="both"/>
        <w:rPr>
          <w:sz w:val="22"/>
          <w:szCs w:val="22"/>
        </w:rPr>
      </w:pPr>
      <w:r>
        <w:rPr>
          <w:sz w:val="22"/>
          <w:szCs w:val="22"/>
        </w:rPr>
        <w:t>Dobavitelj</w:t>
      </w:r>
      <w:r w:rsidRPr="00A05D42">
        <w:rPr>
          <w:sz w:val="22"/>
          <w:szCs w:val="22"/>
        </w:rPr>
        <w:t xml:space="preserve"> izvaja javno naročilo s podizvajalcem, ki zahteva neposredno plačilo</w:t>
      </w:r>
      <w:r>
        <w:rPr>
          <w:sz w:val="22"/>
          <w:szCs w:val="22"/>
        </w:rPr>
        <w:t xml:space="preserve">, zato </w:t>
      </w:r>
      <w:r w:rsidRPr="00A05D42">
        <w:rPr>
          <w:sz w:val="22"/>
          <w:szCs w:val="22"/>
        </w:rPr>
        <w:t xml:space="preserve">v skladu s 94. členom ZJN-3: </w:t>
      </w:r>
    </w:p>
    <w:p w14:paraId="797DC787" w14:textId="77777777" w:rsidR="00026451" w:rsidRPr="00A05D42" w:rsidRDefault="00026451" w:rsidP="00026451">
      <w:pPr>
        <w:keepNext/>
        <w:widowControl w:val="0"/>
        <w:numPr>
          <w:ilvl w:val="0"/>
          <w:numId w:val="50"/>
        </w:numPr>
        <w:jc w:val="both"/>
        <w:rPr>
          <w:sz w:val="22"/>
          <w:szCs w:val="22"/>
        </w:rPr>
      </w:pPr>
      <w:r w:rsidRPr="00A05D42">
        <w:rPr>
          <w:sz w:val="22"/>
          <w:szCs w:val="22"/>
        </w:rPr>
        <w:t>poobla</w:t>
      </w:r>
      <w:r>
        <w:rPr>
          <w:sz w:val="22"/>
          <w:szCs w:val="22"/>
        </w:rPr>
        <w:t>šča</w:t>
      </w:r>
      <w:r w:rsidRPr="00A05D42">
        <w:rPr>
          <w:sz w:val="22"/>
          <w:szCs w:val="22"/>
        </w:rPr>
        <w:t xml:space="preserve"> </w:t>
      </w:r>
      <w:r>
        <w:rPr>
          <w:sz w:val="22"/>
          <w:szCs w:val="22"/>
        </w:rPr>
        <w:t>naročnika</w:t>
      </w:r>
      <w:r w:rsidRPr="00A05D42">
        <w:rPr>
          <w:sz w:val="22"/>
          <w:szCs w:val="22"/>
        </w:rPr>
        <w:t xml:space="preserve">, da na podlagi potrjenega </w:t>
      </w:r>
      <w:r>
        <w:rPr>
          <w:sz w:val="22"/>
          <w:szCs w:val="22"/>
        </w:rPr>
        <w:t>e-</w:t>
      </w:r>
      <w:r w:rsidRPr="00A05D42">
        <w:rPr>
          <w:sz w:val="22"/>
          <w:szCs w:val="22"/>
        </w:rPr>
        <w:t xml:space="preserve">računa s strani </w:t>
      </w:r>
      <w:r>
        <w:rPr>
          <w:sz w:val="22"/>
          <w:szCs w:val="22"/>
        </w:rPr>
        <w:t>dobavitelja</w:t>
      </w:r>
      <w:r w:rsidRPr="00A05D42">
        <w:rPr>
          <w:sz w:val="22"/>
          <w:szCs w:val="22"/>
        </w:rPr>
        <w:t xml:space="preserve"> neposredno plačuje podizvajalcu</w:t>
      </w:r>
      <w:r>
        <w:rPr>
          <w:sz w:val="22"/>
          <w:szCs w:val="22"/>
        </w:rPr>
        <w:t xml:space="preserve"> in </w:t>
      </w:r>
      <w:r w:rsidRPr="00A05D42">
        <w:rPr>
          <w:sz w:val="22"/>
          <w:szCs w:val="22"/>
        </w:rPr>
        <w:t>,</w:t>
      </w:r>
    </w:p>
    <w:p w14:paraId="695C6D4B" w14:textId="77777777" w:rsidR="00026451" w:rsidRPr="00A05D42" w:rsidRDefault="00026451" w:rsidP="00026451">
      <w:pPr>
        <w:keepNext/>
        <w:widowControl w:val="0"/>
        <w:numPr>
          <w:ilvl w:val="0"/>
          <w:numId w:val="50"/>
        </w:numPr>
        <w:jc w:val="both"/>
        <w:rPr>
          <w:sz w:val="22"/>
          <w:szCs w:val="22"/>
        </w:rPr>
      </w:pPr>
      <w:r>
        <w:rPr>
          <w:sz w:val="22"/>
          <w:szCs w:val="22"/>
        </w:rPr>
        <w:t>prilaga</w:t>
      </w:r>
      <w:r w:rsidRPr="00A05D42">
        <w:rPr>
          <w:sz w:val="22"/>
          <w:szCs w:val="22"/>
        </w:rPr>
        <w:t xml:space="preserve"> soglasje podizvajalca, na podlagi katerega </w:t>
      </w:r>
      <w:r>
        <w:rPr>
          <w:sz w:val="22"/>
          <w:szCs w:val="22"/>
        </w:rPr>
        <w:t>naročnik</w:t>
      </w:r>
      <w:r w:rsidRPr="00A05D42">
        <w:rPr>
          <w:sz w:val="22"/>
          <w:szCs w:val="22"/>
        </w:rPr>
        <w:t xml:space="preserve"> namesto </w:t>
      </w:r>
      <w:r>
        <w:rPr>
          <w:sz w:val="22"/>
          <w:szCs w:val="22"/>
        </w:rPr>
        <w:t>dobavitelja</w:t>
      </w:r>
      <w:r w:rsidRPr="00A05D42">
        <w:rPr>
          <w:sz w:val="22"/>
          <w:szCs w:val="22"/>
        </w:rPr>
        <w:t xml:space="preserve"> poravna podizvajalčevo terjatev do </w:t>
      </w:r>
      <w:r>
        <w:rPr>
          <w:sz w:val="22"/>
          <w:szCs w:val="22"/>
        </w:rPr>
        <w:t>dobavitelja</w:t>
      </w:r>
      <w:r w:rsidRPr="00A05D42">
        <w:rPr>
          <w:sz w:val="22"/>
          <w:szCs w:val="22"/>
        </w:rPr>
        <w:t>.</w:t>
      </w:r>
    </w:p>
    <w:p w14:paraId="19D9BBC7" w14:textId="77777777" w:rsidR="00026451" w:rsidRPr="00A05D42" w:rsidRDefault="00026451" w:rsidP="00026451">
      <w:pPr>
        <w:keepNext/>
        <w:widowControl w:val="0"/>
        <w:jc w:val="both"/>
        <w:rPr>
          <w:sz w:val="22"/>
          <w:szCs w:val="22"/>
        </w:rPr>
      </w:pPr>
    </w:p>
    <w:p w14:paraId="5105797D" w14:textId="77777777" w:rsidR="00026451" w:rsidRPr="00A05D42" w:rsidRDefault="00026451" w:rsidP="00026451">
      <w:pPr>
        <w:keepNext/>
        <w:widowControl w:val="0"/>
        <w:jc w:val="both"/>
        <w:rPr>
          <w:sz w:val="22"/>
          <w:szCs w:val="22"/>
        </w:rPr>
      </w:pPr>
      <w:r>
        <w:rPr>
          <w:sz w:val="22"/>
          <w:szCs w:val="22"/>
        </w:rPr>
        <w:t>Dobavitelj</w:t>
      </w:r>
      <w:r w:rsidRPr="00A05D42">
        <w:rPr>
          <w:sz w:val="22"/>
          <w:szCs w:val="22"/>
        </w:rPr>
        <w:t xml:space="preserve"> mora za podizvajalca, ki zahteva neposredno plačilo, ob vsakem računu priložiti:</w:t>
      </w:r>
    </w:p>
    <w:p w14:paraId="5A129317" w14:textId="77777777" w:rsidR="00026451" w:rsidRPr="00A05D42" w:rsidRDefault="00026451" w:rsidP="00026451">
      <w:pPr>
        <w:keepNext/>
        <w:widowControl w:val="0"/>
        <w:numPr>
          <w:ilvl w:val="0"/>
          <w:numId w:val="51"/>
        </w:numPr>
        <w:jc w:val="both"/>
        <w:rPr>
          <w:sz w:val="22"/>
          <w:szCs w:val="22"/>
        </w:rPr>
      </w:pPr>
      <w:r w:rsidRPr="00A05D42">
        <w:rPr>
          <w:sz w:val="22"/>
          <w:szCs w:val="22"/>
        </w:rPr>
        <w:t xml:space="preserve">račun podizvajalca za opravljene dobave po </w:t>
      </w:r>
      <w:r>
        <w:rPr>
          <w:sz w:val="22"/>
          <w:szCs w:val="22"/>
        </w:rPr>
        <w:t>pogodbi</w:t>
      </w:r>
      <w:r w:rsidRPr="00A05D42">
        <w:rPr>
          <w:sz w:val="22"/>
          <w:szCs w:val="22"/>
        </w:rPr>
        <w:t xml:space="preserve">, potrjen s strani </w:t>
      </w:r>
      <w:r>
        <w:rPr>
          <w:sz w:val="22"/>
          <w:szCs w:val="22"/>
        </w:rPr>
        <w:t>dobavitelja</w:t>
      </w:r>
      <w:r w:rsidRPr="00A05D42">
        <w:rPr>
          <w:sz w:val="22"/>
          <w:szCs w:val="22"/>
        </w:rPr>
        <w:t xml:space="preserve">, na podlagi katerega </w:t>
      </w:r>
      <w:r>
        <w:rPr>
          <w:sz w:val="22"/>
          <w:szCs w:val="22"/>
        </w:rPr>
        <w:t>naročnik</w:t>
      </w:r>
      <w:r w:rsidRPr="00A05D42">
        <w:rPr>
          <w:sz w:val="22"/>
          <w:szCs w:val="22"/>
        </w:rPr>
        <w:t xml:space="preserve"> izvede nakazilo za opravljene dobave neposredno na račun podizvajalca ali </w:t>
      </w:r>
    </w:p>
    <w:p w14:paraId="15A1BBAA" w14:textId="77777777" w:rsidR="00026451" w:rsidRPr="00A05D42" w:rsidRDefault="00026451" w:rsidP="00026451">
      <w:pPr>
        <w:keepNext/>
        <w:widowControl w:val="0"/>
        <w:numPr>
          <w:ilvl w:val="0"/>
          <w:numId w:val="51"/>
        </w:numPr>
        <w:jc w:val="both"/>
        <w:rPr>
          <w:sz w:val="22"/>
          <w:szCs w:val="22"/>
        </w:rPr>
      </w:pPr>
      <w:r w:rsidRPr="00A05D42">
        <w:rPr>
          <w:sz w:val="22"/>
          <w:szCs w:val="22"/>
        </w:rPr>
        <w:t xml:space="preserve">podpisano izjavo podizvajalca, naslovljeno na </w:t>
      </w:r>
      <w:r>
        <w:rPr>
          <w:sz w:val="22"/>
          <w:szCs w:val="22"/>
        </w:rPr>
        <w:t>naročnika</w:t>
      </w:r>
      <w:r w:rsidRPr="00A05D42">
        <w:rPr>
          <w:sz w:val="22"/>
          <w:szCs w:val="22"/>
        </w:rPr>
        <w:t xml:space="preserve">, o tem, da je ta seznanjen s konkretno izstavljenim računom </w:t>
      </w:r>
      <w:r>
        <w:rPr>
          <w:sz w:val="22"/>
          <w:szCs w:val="22"/>
        </w:rPr>
        <w:t>dobavitelja</w:t>
      </w:r>
      <w:r w:rsidRPr="00A05D42">
        <w:rPr>
          <w:sz w:val="22"/>
          <w:szCs w:val="22"/>
        </w:rPr>
        <w:t xml:space="preserve"> oz</w:t>
      </w:r>
      <w:r>
        <w:rPr>
          <w:sz w:val="22"/>
          <w:szCs w:val="22"/>
        </w:rPr>
        <w:t>.</w:t>
      </w:r>
      <w:r w:rsidRPr="00A05D42">
        <w:rPr>
          <w:sz w:val="22"/>
          <w:szCs w:val="22"/>
        </w:rPr>
        <w:t xml:space="preserve"> da pri dobavah po </w:t>
      </w:r>
      <w:r>
        <w:rPr>
          <w:sz w:val="22"/>
          <w:szCs w:val="22"/>
        </w:rPr>
        <w:t>pogodbi</w:t>
      </w:r>
      <w:r w:rsidRPr="00A05D42">
        <w:rPr>
          <w:sz w:val="22"/>
          <w:szCs w:val="22"/>
        </w:rPr>
        <w:t xml:space="preserve">, ki jih obravnava račun, ni sodeloval kot podizvajalec, ter da podizvajalec iz naslova tega računa </w:t>
      </w:r>
      <w:r>
        <w:rPr>
          <w:sz w:val="22"/>
          <w:szCs w:val="22"/>
        </w:rPr>
        <w:t>dobavitelj</w:t>
      </w:r>
      <w:r w:rsidRPr="00A05D42">
        <w:rPr>
          <w:sz w:val="22"/>
          <w:szCs w:val="22"/>
        </w:rPr>
        <w:t xml:space="preserve"> nima in ne bo imel do </w:t>
      </w:r>
      <w:r>
        <w:rPr>
          <w:sz w:val="22"/>
          <w:szCs w:val="22"/>
        </w:rPr>
        <w:t>naročnika</w:t>
      </w:r>
      <w:r w:rsidRPr="00A05D42">
        <w:rPr>
          <w:sz w:val="22"/>
          <w:szCs w:val="22"/>
        </w:rPr>
        <w:t xml:space="preserve"> nobenih zahtevkov. </w:t>
      </w:r>
    </w:p>
    <w:p w14:paraId="78A92838" w14:textId="77777777" w:rsidR="00026451" w:rsidRPr="00A05D42" w:rsidRDefault="00026451" w:rsidP="00026451">
      <w:pPr>
        <w:keepNext/>
        <w:widowControl w:val="0"/>
        <w:jc w:val="both"/>
        <w:rPr>
          <w:sz w:val="22"/>
          <w:szCs w:val="22"/>
        </w:rPr>
      </w:pPr>
    </w:p>
    <w:p w14:paraId="0C78E6C8" w14:textId="77777777" w:rsidR="00026451" w:rsidRPr="00A05D42" w:rsidRDefault="00026451" w:rsidP="00026451">
      <w:pPr>
        <w:keepNext/>
        <w:widowControl w:val="0"/>
        <w:jc w:val="both"/>
        <w:rPr>
          <w:sz w:val="22"/>
          <w:szCs w:val="22"/>
        </w:rPr>
      </w:pPr>
      <w:r w:rsidRPr="00A05D42">
        <w:rPr>
          <w:sz w:val="22"/>
          <w:szCs w:val="22"/>
        </w:rPr>
        <w:t xml:space="preserve">V primeru, če nobeden od dokumentov iz prejšnjega odstavka za prijavljenega podizvajalca ni predložen, </w:t>
      </w:r>
      <w:r>
        <w:rPr>
          <w:sz w:val="22"/>
          <w:szCs w:val="22"/>
        </w:rPr>
        <w:t>naročnik</w:t>
      </w:r>
      <w:r w:rsidRPr="00A05D42">
        <w:rPr>
          <w:sz w:val="22"/>
          <w:szCs w:val="22"/>
        </w:rPr>
        <w:t xml:space="preserve"> do dostavitve vseh dokumentov zadrži plačilo celotnega računa in s tem ne pride v zamudo pri plačilu. </w:t>
      </w:r>
    </w:p>
    <w:p w14:paraId="153A32A4" w14:textId="77777777" w:rsidR="00026451" w:rsidRPr="00A05D42" w:rsidRDefault="00026451" w:rsidP="00026451">
      <w:pPr>
        <w:keepNext/>
        <w:widowControl w:val="0"/>
        <w:jc w:val="both"/>
        <w:rPr>
          <w:sz w:val="22"/>
          <w:szCs w:val="22"/>
        </w:rPr>
      </w:pPr>
    </w:p>
    <w:p w14:paraId="74B588F4" w14:textId="77777777" w:rsidR="00026451" w:rsidRPr="00A05D42" w:rsidRDefault="00026451" w:rsidP="00026451">
      <w:pPr>
        <w:keepNext/>
        <w:widowControl w:val="0"/>
        <w:jc w:val="both"/>
        <w:rPr>
          <w:sz w:val="22"/>
          <w:szCs w:val="22"/>
        </w:rPr>
      </w:pPr>
      <w:r w:rsidRPr="00A05D42">
        <w:rPr>
          <w:sz w:val="22"/>
          <w:szCs w:val="22"/>
        </w:rPr>
        <w:t xml:space="preserve">S plačilom posameznega zneska podizvajalcu obveznost </w:t>
      </w:r>
      <w:r>
        <w:rPr>
          <w:sz w:val="22"/>
          <w:szCs w:val="22"/>
        </w:rPr>
        <w:t>naročnika</w:t>
      </w:r>
      <w:r w:rsidRPr="00A05D42">
        <w:rPr>
          <w:sz w:val="22"/>
          <w:szCs w:val="22"/>
        </w:rPr>
        <w:t xml:space="preserve"> za plačilo </w:t>
      </w:r>
      <w:r>
        <w:rPr>
          <w:sz w:val="22"/>
          <w:szCs w:val="22"/>
        </w:rPr>
        <w:t>dobavitelju</w:t>
      </w:r>
      <w:r w:rsidRPr="00A05D42">
        <w:rPr>
          <w:sz w:val="22"/>
          <w:szCs w:val="22"/>
        </w:rPr>
        <w:t xml:space="preserve"> ugasne do višine tako plačanega zneska podizvajalcu.</w:t>
      </w:r>
    </w:p>
    <w:p w14:paraId="7353EE80" w14:textId="77777777" w:rsidR="00026451" w:rsidRPr="00A05D42" w:rsidRDefault="00026451" w:rsidP="00026451">
      <w:pPr>
        <w:keepNext/>
        <w:widowControl w:val="0"/>
        <w:jc w:val="both"/>
        <w:rPr>
          <w:sz w:val="22"/>
          <w:szCs w:val="22"/>
        </w:rPr>
      </w:pPr>
    </w:p>
    <w:p w14:paraId="75F19A0F" w14:textId="77777777" w:rsidR="00026451" w:rsidRPr="00A05D42" w:rsidRDefault="00026451" w:rsidP="00026451">
      <w:pPr>
        <w:keepNext/>
        <w:widowControl w:val="0"/>
        <w:jc w:val="both"/>
        <w:rPr>
          <w:sz w:val="22"/>
          <w:szCs w:val="22"/>
        </w:rPr>
      </w:pPr>
      <w:r>
        <w:rPr>
          <w:sz w:val="22"/>
          <w:szCs w:val="22"/>
        </w:rPr>
        <w:t xml:space="preserve">Naročnik </w:t>
      </w:r>
      <w:r w:rsidRPr="00A05D42">
        <w:rPr>
          <w:sz w:val="22"/>
          <w:szCs w:val="22"/>
        </w:rPr>
        <w:t>bo potrjene račune podizvajalcev poravnal neposredno podizvajalcem na način in v roku,</w:t>
      </w:r>
      <w:r>
        <w:rPr>
          <w:sz w:val="22"/>
          <w:szCs w:val="22"/>
        </w:rPr>
        <w:t xml:space="preserve"> kot je dogovorjeno za plačilo dobavitelju</w:t>
      </w:r>
      <w:r w:rsidRPr="00A05D42">
        <w:rPr>
          <w:sz w:val="22"/>
          <w:szCs w:val="22"/>
        </w:rPr>
        <w:t>.</w:t>
      </w:r>
    </w:p>
    <w:p w14:paraId="50B03180" w14:textId="77777777" w:rsidR="00026451" w:rsidRPr="00A05D42" w:rsidRDefault="00026451" w:rsidP="00026451">
      <w:pPr>
        <w:keepNext/>
        <w:widowControl w:val="0"/>
        <w:jc w:val="both"/>
        <w:rPr>
          <w:sz w:val="22"/>
          <w:szCs w:val="22"/>
        </w:rPr>
      </w:pPr>
    </w:p>
    <w:p w14:paraId="1267E5AD" w14:textId="77777777" w:rsidR="00026451" w:rsidRPr="00A05D42" w:rsidRDefault="00026451" w:rsidP="00026451">
      <w:pPr>
        <w:keepNext/>
        <w:widowControl w:val="0"/>
        <w:jc w:val="center"/>
        <w:rPr>
          <w:b/>
          <w:bCs/>
          <w:sz w:val="22"/>
          <w:szCs w:val="22"/>
        </w:rPr>
      </w:pPr>
      <w:r w:rsidRPr="00A05D42">
        <w:rPr>
          <w:b/>
          <w:bCs/>
          <w:sz w:val="22"/>
          <w:szCs w:val="22"/>
        </w:rPr>
        <w:t>ALI</w:t>
      </w:r>
    </w:p>
    <w:p w14:paraId="36E2E016" w14:textId="77777777" w:rsidR="00026451" w:rsidRPr="00A05D42" w:rsidRDefault="00026451" w:rsidP="00026451">
      <w:pPr>
        <w:keepNext/>
        <w:widowControl w:val="0"/>
        <w:jc w:val="center"/>
        <w:rPr>
          <w:b/>
          <w:bCs/>
          <w:sz w:val="22"/>
          <w:szCs w:val="22"/>
        </w:rPr>
      </w:pPr>
      <w:r w:rsidRPr="00A05D42">
        <w:rPr>
          <w:b/>
          <w:bCs/>
          <w:sz w:val="22"/>
          <w:szCs w:val="22"/>
        </w:rPr>
        <w:t xml:space="preserve">/se upošteva v primeru, da </w:t>
      </w:r>
      <w:r>
        <w:rPr>
          <w:b/>
          <w:bCs/>
          <w:sz w:val="22"/>
          <w:szCs w:val="22"/>
        </w:rPr>
        <w:t>dobavitelj</w:t>
      </w:r>
      <w:r w:rsidRPr="00A05D42">
        <w:rPr>
          <w:b/>
          <w:bCs/>
          <w:sz w:val="22"/>
          <w:szCs w:val="22"/>
        </w:rPr>
        <w:t xml:space="preserve"> ne nastopa s podizvajalcem/</w:t>
      </w:r>
    </w:p>
    <w:p w14:paraId="38BB7559" w14:textId="77777777" w:rsidR="00026451" w:rsidRPr="00A05D42" w:rsidRDefault="00026451" w:rsidP="00026451">
      <w:pPr>
        <w:keepNext/>
        <w:widowControl w:val="0"/>
        <w:jc w:val="both"/>
        <w:rPr>
          <w:sz w:val="22"/>
          <w:szCs w:val="22"/>
        </w:rPr>
      </w:pPr>
    </w:p>
    <w:p w14:paraId="0A91AA82" w14:textId="77777777" w:rsidR="00026451" w:rsidRPr="00A05D42" w:rsidRDefault="00026451" w:rsidP="00026451">
      <w:pPr>
        <w:keepNext/>
        <w:widowControl w:val="0"/>
        <w:jc w:val="both"/>
        <w:rPr>
          <w:sz w:val="22"/>
          <w:szCs w:val="22"/>
        </w:rPr>
      </w:pPr>
      <w:r>
        <w:rPr>
          <w:sz w:val="22"/>
          <w:szCs w:val="22"/>
        </w:rPr>
        <w:t>Dobavitelj</w:t>
      </w:r>
      <w:r w:rsidRPr="00A05D42">
        <w:rPr>
          <w:sz w:val="22"/>
          <w:szCs w:val="22"/>
        </w:rPr>
        <w:t xml:space="preserve"> ob predložitvi ponudbe in ob sklenitvi te </w:t>
      </w:r>
      <w:r>
        <w:rPr>
          <w:sz w:val="22"/>
          <w:szCs w:val="22"/>
        </w:rPr>
        <w:t>pogodbe</w:t>
      </w:r>
      <w:r w:rsidRPr="00A05D42">
        <w:rPr>
          <w:sz w:val="22"/>
          <w:szCs w:val="22"/>
        </w:rPr>
        <w:t xml:space="preserve"> nima prijavljenih podizvajalcev za izvedbo predmeta te </w:t>
      </w:r>
      <w:r>
        <w:rPr>
          <w:sz w:val="22"/>
          <w:szCs w:val="22"/>
        </w:rPr>
        <w:t>pogodbe</w:t>
      </w:r>
      <w:r w:rsidRPr="00A05D42">
        <w:rPr>
          <w:sz w:val="22"/>
          <w:szCs w:val="22"/>
        </w:rPr>
        <w:t xml:space="preserve">. </w:t>
      </w:r>
    </w:p>
    <w:p w14:paraId="1146E22B" w14:textId="77777777" w:rsidR="00026451" w:rsidRPr="00A05D42" w:rsidRDefault="00026451" w:rsidP="00026451">
      <w:pPr>
        <w:keepNext/>
        <w:widowControl w:val="0"/>
        <w:jc w:val="both"/>
        <w:rPr>
          <w:sz w:val="22"/>
          <w:szCs w:val="22"/>
        </w:rPr>
      </w:pPr>
    </w:p>
    <w:p w14:paraId="675F5426" w14:textId="77777777" w:rsidR="00026451" w:rsidRPr="00026451" w:rsidRDefault="00026451" w:rsidP="00026451">
      <w:pPr>
        <w:keepNext/>
        <w:widowControl w:val="0"/>
        <w:jc w:val="both"/>
        <w:rPr>
          <w:sz w:val="22"/>
          <w:szCs w:val="22"/>
        </w:rPr>
      </w:pPr>
      <w:r w:rsidRPr="00026451">
        <w:rPr>
          <w:sz w:val="22"/>
          <w:szCs w:val="22"/>
        </w:rPr>
        <w:t xml:space="preserve">V kolikor bo dobavitelj za izvedbo predmeta te pogodbe, naknadno vključil ali zamenjal podizvajalca mora upoštevati določila 94. člena ZJN-3. Vključeni oz. zamenjani podizvajalec bo moral izpolnjevati vse pogoje in ostale zahteve naročnika v zvezi s podizvajalci, ki so bili navedeni v razpisni dokumentaciji št. ………….., na podlagi katere je bila sklenjena ta pogodba.  </w:t>
      </w:r>
    </w:p>
    <w:p w14:paraId="4F2C2F6A" w14:textId="77777777" w:rsidR="00026451" w:rsidRPr="00026451" w:rsidRDefault="00026451" w:rsidP="00026451">
      <w:pPr>
        <w:keepNext/>
        <w:widowControl w:val="0"/>
        <w:jc w:val="both"/>
        <w:rPr>
          <w:sz w:val="22"/>
          <w:szCs w:val="22"/>
        </w:rPr>
      </w:pPr>
    </w:p>
    <w:p w14:paraId="6D23C7C7" w14:textId="77777777" w:rsidR="00026451" w:rsidRPr="00A05D42" w:rsidRDefault="00026451" w:rsidP="00026451">
      <w:pPr>
        <w:keepNext/>
        <w:widowControl w:val="0"/>
        <w:jc w:val="both"/>
        <w:rPr>
          <w:sz w:val="22"/>
          <w:szCs w:val="22"/>
        </w:rPr>
      </w:pPr>
      <w:r w:rsidRPr="00026451">
        <w:rPr>
          <w:sz w:val="22"/>
          <w:szCs w:val="22"/>
        </w:rPr>
        <w:t xml:space="preserve">Naročnik bo v skladu s četrtim odstavkom 94. člena ZJN-3 zavrnil vsakega podizvajalca, če zanj obstajajo razlogi za izključitev </w:t>
      </w:r>
      <w:r w:rsidRPr="00026451">
        <w:rPr>
          <w:bCs/>
          <w:sz w:val="22"/>
          <w:szCs w:val="22"/>
        </w:rPr>
        <w:t>v skladu z 1., 2., 4., in 6. odstavkom 75. člena ZJN-3</w:t>
      </w:r>
      <w:r w:rsidRPr="00026451">
        <w:rPr>
          <w:sz w:val="22"/>
          <w:szCs w:val="22"/>
        </w:rPr>
        <w:t>. Naročnik lahko zavrne predlog za zamenjavo podizvajalca oziroma vključitev novega podizvajalca tudi, če bi to lahko vplivalo na nemoteno izvajanje ali dokončanje dobav naročenega blaga in storitev in če novi podizvajalec ne izpolnjuje pogojev, ki jih je postavil naročnik v dokumentaciji v zvezi z oddajo javnega naročila št. ________.</w:t>
      </w:r>
      <w:r w:rsidRPr="00A05D42">
        <w:rPr>
          <w:sz w:val="22"/>
          <w:szCs w:val="22"/>
        </w:rPr>
        <w:t xml:space="preserve"> </w:t>
      </w:r>
      <w:r>
        <w:rPr>
          <w:sz w:val="22"/>
          <w:szCs w:val="22"/>
        </w:rPr>
        <w:t>Naročnik</w:t>
      </w:r>
      <w:r w:rsidRPr="00A05D42">
        <w:rPr>
          <w:sz w:val="22"/>
          <w:szCs w:val="22"/>
        </w:rPr>
        <w:t xml:space="preserve"> mora o morebitni zavrnitvi </w:t>
      </w:r>
      <w:r w:rsidRPr="00A05D42">
        <w:rPr>
          <w:sz w:val="22"/>
          <w:szCs w:val="22"/>
        </w:rPr>
        <w:lastRenderedPageBreak/>
        <w:t xml:space="preserve">novega podizvajalca obvestiti </w:t>
      </w:r>
      <w:r>
        <w:rPr>
          <w:sz w:val="22"/>
          <w:szCs w:val="22"/>
        </w:rPr>
        <w:t>dobavitelja</w:t>
      </w:r>
      <w:r w:rsidRPr="00A05D42">
        <w:rPr>
          <w:sz w:val="22"/>
          <w:szCs w:val="22"/>
        </w:rPr>
        <w:t xml:space="preserve"> najpozneje v desetih (10) dneh od prejema predloga.</w:t>
      </w:r>
    </w:p>
    <w:p w14:paraId="10B40812" w14:textId="77777777" w:rsidR="00026451" w:rsidRPr="00A05D42" w:rsidRDefault="00026451" w:rsidP="00026451">
      <w:pPr>
        <w:keepNext/>
        <w:widowControl w:val="0"/>
        <w:jc w:val="both"/>
        <w:rPr>
          <w:sz w:val="22"/>
          <w:szCs w:val="22"/>
        </w:rPr>
      </w:pPr>
    </w:p>
    <w:p w14:paraId="65A647DE" w14:textId="77777777" w:rsidR="00026451" w:rsidRPr="00A05D42" w:rsidRDefault="00026451" w:rsidP="00026451">
      <w:pPr>
        <w:keepNext/>
        <w:widowControl w:val="0"/>
        <w:jc w:val="both"/>
        <w:rPr>
          <w:sz w:val="22"/>
          <w:szCs w:val="22"/>
        </w:rPr>
      </w:pPr>
      <w:r>
        <w:rPr>
          <w:sz w:val="22"/>
          <w:szCs w:val="22"/>
        </w:rPr>
        <w:t>Dobavitelj</w:t>
      </w:r>
      <w:r w:rsidRPr="00A05D42">
        <w:rPr>
          <w:sz w:val="22"/>
          <w:szCs w:val="22"/>
        </w:rPr>
        <w:t xml:space="preserve"> v razmerju do </w:t>
      </w:r>
      <w:r>
        <w:rPr>
          <w:sz w:val="22"/>
          <w:szCs w:val="22"/>
        </w:rPr>
        <w:t>naročnika</w:t>
      </w:r>
      <w:r w:rsidRPr="00A05D42">
        <w:rPr>
          <w:sz w:val="22"/>
          <w:szCs w:val="22"/>
        </w:rPr>
        <w:t xml:space="preserve"> v celoti odgovarja za dobro izvedbo obveznosti iz </w:t>
      </w:r>
      <w:r>
        <w:rPr>
          <w:sz w:val="22"/>
          <w:szCs w:val="22"/>
        </w:rPr>
        <w:t>pogodbe</w:t>
      </w:r>
      <w:r w:rsidRPr="00A05D42">
        <w:rPr>
          <w:sz w:val="22"/>
          <w:szCs w:val="22"/>
        </w:rPr>
        <w:t>, ne glede na število podizvajalcev.</w:t>
      </w:r>
    </w:p>
    <w:p w14:paraId="37200BBB" w14:textId="77777777" w:rsidR="00026451" w:rsidRPr="00A05D42" w:rsidRDefault="00026451" w:rsidP="00026451">
      <w:pPr>
        <w:keepNext/>
        <w:jc w:val="both"/>
        <w:rPr>
          <w:sz w:val="22"/>
          <w:szCs w:val="22"/>
        </w:rPr>
      </w:pPr>
    </w:p>
    <w:p w14:paraId="636ED6FA" w14:textId="77777777" w:rsidR="00026451" w:rsidRPr="00A05D42" w:rsidRDefault="00026451" w:rsidP="00026451">
      <w:pPr>
        <w:keepNext/>
        <w:jc w:val="both"/>
        <w:rPr>
          <w:sz w:val="22"/>
          <w:szCs w:val="22"/>
        </w:rPr>
      </w:pPr>
    </w:p>
    <w:p w14:paraId="2E3A310E" w14:textId="77777777" w:rsidR="00026451" w:rsidRPr="00A05D42" w:rsidRDefault="00026451" w:rsidP="00026451">
      <w:pPr>
        <w:keepNext/>
        <w:numPr>
          <w:ilvl w:val="0"/>
          <w:numId w:val="55"/>
        </w:numPr>
        <w:ind w:hanging="1080"/>
        <w:jc w:val="both"/>
        <w:rPr>
          <w:b/>
          <w:sz w:val="22"/>
          <w:szCs w:val="22"/>
        </w:rPr>
      </w:pPr>
      <w:r w:rsidRPr="00A05D42">
        <w:rPr>
          <w:b/>
          <w:sz w:val="22"/>
          <w:szCs w:val="22"/>
        </w:rPr>
        <w:t>ODSTOP IN ODPOVED POGODBE</w:t>
      </w:r>
    </w:p>
    <w:p w14:paraId="09789FB6" w14:textId="77777777" w:rsidR="00026451" w:rsidRPr="00A05D42" w:rsidRDefault="00026451" w:rsidP="00026451">
      <w:pPr>
        <w:keepNext/>
        <w:tabs>
          <w:tab w:val="left" w:pos="1080"/>
          <w:tab w:val="left" w:pos="1702"/>
        </w:tabs>
        <w:jc w:val="both"/>
        <w:rPr>
          <w:b/>
          <w:sz w:val="22"/>
          <w:szCs w:val="22"/>
        </w:rPr>
      </w:pPr>
    </w:p>
    <w:p w14:paraId="7393B060" w14:textId="77777777" w:rsidR="00026451" w:rsidRPr="00A05D42" w:rsidRDefault="00026451" w:rsidP="00026451">
      <w:pPr>
        <w:keepNext/>
        <w:ind w:left="360"/>
        <w:jc w:val="center"/>
        <w:rPr>
          <w:sz w:val="22"/>
          <w:szCs w:val="22"/>
        </w:rPr>
      </w:pPr>
      <w:r>
        <w:rPr>
          <w:sz w:val="22"/>
          <w:szCs w:val="22"/>
        </w:rPr>
        <w:t>19.</w:t>
      </w:r>
      <w:r>
        <w:rPr>
          <w:sz w:val="22"/>
          <w:szCs w:val="22"/>
        </w:rPr>
        <w:tab/>
      </w:r>
      <w:r w:rsidRPr="00A05D42">
        <w:rPr>
          <w:sz w:val="22"/>
          <w:szCs w:val="22"/>
        </w:rPr>
        <w:t>člen</w:t>
      </w:r>
    </w:p>
    <w:p w14:paraId="03E259FA" w14:textId="77777777" w:rsidR="00026451" w:rsidRPr="00A05D42" w:rsidRDefault="00026451" w:rsidP="00026451">
      <w:pPr>
        <w:keepNext/>
        <w:jc w:val="both"/>
        <w:rPr>
          <w:sz w:val="22"/>
          <w:szCs w:val="22"/>
        </w:rPr>
      </w:pPr>
    </w:p>
    <w:p w14:paraId="1DA26C1E" w14:textId="77777777" w:rsidR="00026451" w:rsidRPr="00A05D42" w:rsidRDefault="00026451" w:rsidP="00026451">
      <w:pPr>
        <w:keepNext/>
        <w:spacing w:after="60"/>
        <w:jc w:val="both"/>
        <w:rPr>
          <w:sz w:val="22"/>
          <w:szCs w:val="22"/>
        </w:rPr>
      </w:pPr>
      <w:r>
        <w:rPr>
          <w:sz w:val="22"/>
          <w:szCs w:val="22"/>
        </w:rPr>
        <w:t>Naročnik</w:t>
      </w:r>
      <w:r w:rsidRPr="00A05D42">
        <w:rPr>
          <w:sz w:val="22"/>
          <w:szCs w:val="22"/>
        </w:rPr>
        <w:t xml:space="preserve"> lahko odstopi od pogodbe brez obveznosti do </w:t>
      </w:r>
      <w:r>
        <w:rPr>
          <w:sz w:val="22"/>
          <w:szCs w:val="22"/>
        </w:rPr>
        <w:t>dobavitelja, če dobavitelj</w:t>
      </w:r>
      <w:r w:rsidRPr="00A05D42">
        <w:rPr>
          <w:sz w:val="22"/>
          <w:szCs w:val="22"/>
        </w:rPr>
        <w:t>:</w:t>
      </w:r>
    </w:p>
    <w:p w14:paraId="7B1A7963" w14:textId="77777777" w:rsidR="00026451" w:rsidRPr="00A05D42" w:rsidRDefault="00026451" w:rsidP="00026451">
      <w:pPr>
        <w:keepNext/>
        <w:numPr>
          <w:ilvl w:val="0"/>
          <w:numId w:val="50"/>
        </w:numPr>
        <w:jc w:val="both"/>
        <w:rPr>
          <w:sz w:val="22"/>
          <w:szCs w:val="22"/>
        </w:rPr>
      </w:pPr>
      <w:r w:rsidRPr="00A05D42">
        <w:rPr>
          <w:sz w:val="22"/>
          <w:szCs w:val="22"/>
        </w:rPr>
        <w:t xml:space="preserve">ne upošteva vseh zahtev </w:t>
      </w:r>
      <w:r>
        <w:rPr>
          <w:sz w:val="22"/>
          <w:szCs w:val="22"/>
        </w:rPr>
        <w:t>naročnika</w:t>
      </w:r>
      <w:r w:rsidRPr="00A05D42">
        <w:rPr>
          <w:sz w:val="22"/>
          <w:szCs w:val="22"/>
        </w:rPr>
        <w:t xml:space="preserve"> in to kljub opozorilu ne izpolni,</w:t>
      </w:r>
    </w:p>
    <w:p w14:paraId="41AFB789" w14:textId="77777777" w:rsidR="00026451" w:rsidRPr="00A05D42" w:rsidRDefault="00026451" w:rsidP="00026451">
      <w:pPr>
        <w:keepNext/>
        <w:numPr>
          <w:ilvl w:val="0"/>
          <w:numId w:val="50"/>
        </w:numPr>
        <w:jc w:val="both"/>
        <w:rPr>
          <w:sz w:val="22"/>
          <w:szCs w:val="22"/>
        </w:rPr>
      </w:pPr>
      <w:r w:rsidRPr="00A05D42">
        <w:rPr>
          <w:sz w:val="22"/>
          <w:szCs w:val="22"/>
        </w:rPr>
        <w:t>poviša cene v obdobju veljavnosti pogodbe</w:t>
      </w:r>
      <w:r>
        <w:rPr>
          <w:sz w:val="22"/>
          <w:szCs w:val="22"/>
        </w:rPr>
        <w:t>,</w:t>
      </w:r>
    </w:p>
    <w:p w14:paraId="0D20E441" w14:textId="77777777" w:rsidR="00026451" w:rsidRPr="00A05D42" w:rsidRDefault="00026451" w:rsidP="00026451">
      <w:pPr>
        <w:keepNext/>
        <w:numPr>
          <w:ilvl w:val="0"/>
          <w:numId w:val="50"/>
        </w:numPr>
        <w:jc w:val="both"/>
        <w:rPr>
          <w:sz w:val="22"/>
          <w:szCs w:val="22"/>
        </w:rPr>
      </w:pPr>
      <w:r w:rsidRPr="00A05D42">
        <w:rPr>
          <w:sz w:val="22"/>
          <w:szCs w:val="22"/>
        </w:rPr>
        <w:t>ne izvaja predmeta pogodbe v dogovorjeni kvaliteti ali v dogovorjenih rokih,</w:t>
      </w:r>
    </w:p>
    <w:p w14:paraId="41E15127" w14:textId="77777777" w:rsidR="00026451" w:rsidRPr="00A05D42" w:rsidRDefault="00026451" w:rsidP="00026451">
      <w:pPr>
        <w:keepNext/>
        <w:numPr>
          <w:ilvl w:val="0"/>
          <w:numId w:val="50"/>
        </w:numPr>
        <w:jc w:val="both"/>
        <w:rPr>
          <w:sz w:val="22"/>
          <w:szCs w:val="22"/>
        </w:rPr>
      </w:pPr>
      <w:r w:rsidRPr="00A05D42">
        <w:rPr>
          <w:sz w:val="22"/>
          <w:szCs w:val="22"/>
        </w:rPr>
        <w:t>ne izpolnjuje vseh svojih obveznosti iz pogodbe.</w:t>
      </w:r>
    </w:p>
    <w:p w14:paraId="7BF32034" w14:textId="77777777" w:rsidR="00026451" w:rsidRPr="00A05D42" w:rsidRDefault="00026451" w:rsidP="00026451">
      <w:pPr>
        <w:keepNext/>
        <w:tabs>
          <w:tab w:val="left" w:pos="284"/>
          <w:tab w:val="left" w:pos="1702"/>
        </w:tabs>
        <w:ind w:left="284"/>
        <w:jc w:val="both"/>
        <w:rPr>
          <w:sz w:val="22"/>
          <w:szCs w:val="22"/>
        </w:rPr>
      </w:pPr>
    </w:p>
    <w:p w14:paraId="39275F54" w14:textId="77777777" w:rsidR="00026451" w:rsidRPr="00A05D42" w:rsidRDefault="00026451" w:rsidP="00026451">
      <w:pPr>
        <w:keepNext/>
        <w:jc w:val="both"/>
        <w:rPr>
          <w:sz w:val="22"/>
          <w:szCs w:val="22"/>
        </w:rPr>
      </w:pPr>
      <w:r w:rsidRPr="00A05D42">
        <w:rPr>
          <w:sz w:val="22"/>
          <w:szCs w:val="22"/>
        </w:rPr>
        <w:t xml:space="preserve">V teh primerih ga bo </w:t>
      </w:r>
      <w:r>
        <w:rPr>
          <w:sz w:val="22"/>
          <w:szCs w:val="22"/>
        </w:rPr>
        <w:t>naročnik</w:t>
      </w:r>
      <w:r w:rsidRPr="00A05D42">
        <w:rPr>
          <w:sz w:val="22"/>
          <w:szCs w:val="22"/>
        </w:rPr>
        <w:t xml:space="preserve"> pisno opozoril in pozval k izpolnitvi svojih obveznost ter mu določil rok za izpolnitev. Če </w:t>
      </w:r>
      <w:r>
        <w:rPr>
          <w:sz w:val="22"/>
          <w:szCs w:val="22"/>
        </w:rPr>
        <w:t>dobavitelj</w:t>
      </w:r>
      <w:r w:rsidRPr="00A05D42">
        <w:rPr>
          <w:sz w:val="22"/>
          <w:szCs w:val="22"/>
        </w:rPr>
        <w:t xml:space="preserve"> ne upošteva pisnega opozorila </w:t>
      </w:r>
      <w:r>
        <w:rPr>
          <w:sz w:val="22"/>
          <w:szCs w:val="22"/>
        </w:rPr>
        <w:t>naročnika, bo naročnik</w:t>
      </w:r>
      <w:r w:rsidRPr="00A05D42">
        <w:rPr>
          <w:sz w:val="22"/>
          <w:szCs w:val="22"/>
        </w:rPr>
        <w:t xml:space="preserve"> unovčil finančno zavarovanje za dobro izvedbo </w:t>
      </w:r>
      <w:r>
        <w:rPr>
          <w:sz w:val="22"/>
          <w:szCs w:val="22"/>
        </w:rPr>
        <w:t xml:space="preserve">pogodbenih </w:t>
      </w:r>
      <w:r w:rsidRPr="00A05D42">
        <w:rPr>
          <w:sz w:val="22"/>
          <w:szCs w:val="22"/>
        </w:rPr>
        <w:t xml:space="preserve">obveznosti in od pogodbe odstopil, brez kakršnekoli obveznosti do </w:t>
      </w:r>
      <w:r>
        <w:rPr>
          <w:sz w:val="22"/>
          <w:szCs w:val="22"/>
        </w:rPr>
        <w:t>dobavitelja</w:t>
      </w:r>
      <w:r w:rsidRPr="00A05D42">
        <w:rPr>
          <w:sz w:val="22"/>
          <w:szCs w:val="22"/>
        </w:rPr>
        <w:t xml:space="preserve">, </w:t>
      </w:r>
      <w:r>
        <w:rPr>
          <w:sz w:val="22"/>
          <w:szCs w:val="22"/>
        </w:rPr>
        <w:t>dobavitelj</w:t>
      </w:r>
      <w:r w:rsidRPr="00A05D42">
        <w:rPr>
          <w:sz w:val="22"/>
          <w:szCs w:val="22"/>
        </w:rPr>
        <w:t xml:space="preserve"> pa je dolžan </w:t>
      </w:r>
      <w:r>
        <w:rPr>
          <w:sz w:val="22"/>
          <w:szCs w:val="22"/>
        </w:rPr>
        <w:t>naročniku</w:t>
      </w:r>
      <w:r w:rsidRPr="00A05D42">
        <w:rPr>
          <w:sz w:val="22"/>
          <w:szCs w:val="22"/>
        </w:rPr>
        <w:t xml:space="preserve"> povrniti vso nastalo škodo zaradi neizpolnjevanje obveznosti iz pogodbe. O odstopu od pogodbe bo </w:t>
      </w:r>
      <w:r>
        <w:rPr>
          <w:sz w:val="22"/>
          <w:szCs w:val="22"/>
        </w:rPr>
        <w:t>naročnik dobavitelja</w:t>
      </w:r>
      <w:r w:rsidRPr="00A05D42">
        <w:rPr>
          <w:sz w:val="22"/>
          <w:szCs w:val="22"/>
        </w:rPr>
        <w:t xml:space="preserve"> pisno obvestil s priporočeno pošiljko po pošti oziroma s povratnico.  </w:t>
      </w:r>
    </w:p>
    <w:p w14:paraId="3680FDD8" w14:textId="77777777" w:rsidR="00026451" w:rsidRPr="00165839" w:rsidRDefault="00026451" w:rsidP="00026451">
      <w:pPr>
        <w:keepNext/>
        <w:jc w:val="both"/>
        <w:rPr>
          <w:color w:val="000000"/>
          <w:sz w:val="22"/>
          <w:szCs w:val="22"/>
        </w:rPr>
      </w:pPr>
    </w:p>
    <w:p w14:paraId="0D9729A1" w14:textId="77777777" w:rsidR="00026451" w:rsidRPr="00A05D42" w:rsidRDefault="00026451" w:rsidP="00026451">
      <w:pPr>
        <w:keepNext/>
        <w:tabs>
          <w:tab w:val="left" w:pos="709"/>
          <w:tab w:val="left" w:pos="1702"/>
        </w:tabs>
        <w:jc w:val="both"/>
        <w:rPr>
          <w:sz w:val="22"/>
          <w:szCs w:val="22"/>
        </w:rPr>
      </w:pPr>
      <w:r w:rsidRPr="00A05D42">
        <w:rPr>
          <w:sz w:val="22"/>
          <w:szCs w:val="22"/>
        </w:rPr>
        <w:t xml:space="preserve">V primeru odstopa od </w:t>
      </w:r>
      <w:r>
        <w:rPr>
          <w:sz w:val="22"/>
          <w:szCs w:val="22"/>
        </w:rPr>
        <w:t>pogodbe</w:t>
      </w:r>
      <w:r w:rsidRPr="00A05D42">
        <w:rPr>
          <w:sz w:val="22"/>
          <w:szCs w:val="22"/>
        </w:rPr>
        <w:t xml:space="preserve"> sta stranki dolžni do tedaj prevzete obveznosti izpolniti tako, kot je bilo to dogovorjeno pred odstopom.</w:t>
      </w:r>
    </w:p>
    <w:p w14:paraId="7B24B703" w14:textId="77777777" w:rsidR="00026451" w:rsidRPr="00A05D42" w:rsidRDefault="00026451" w:rsidP="00026451">
      <w:pPr>
        <w:keepNext/>
        <w:jc w:val="both"/>
        <w:rPr>
          <w:sz w:val="22"/>
          <w:szCs w:val="22"/>
        </w:rPr>
      </w:pPr>
    </w:p>
    <w:p w14:paraId="4A8DF0C4" w14:textId="77777777" w:rsidR="00026451" w:rsidRPr="00A05D42" w:rsidRDefault="00026451" w:rsidP="00026451">
      <w:pPr>
        <w:keepNext/>
        <w:widowControl w:val="0"/>
        <w:ind w:left="720"/>
        <w:jc w:val="center"/>
        <w:rPr>
          <w:sz w:val="22"/>
          <w:szCs w:val="22"/>
        </w:rPr>
      </w:pPr>
      <w:r>
        <w:rPr>
          <w:sz w:val="22"/>
          <w:szCs w:val="22"/>
        </w:rPr>
        <w:t xml:space="preserve">20.  </w:t>
      </w:r>
      <w:r w:rsidRPr="00A05D42">
        <w:rPr>
          <w:sz w:val="22"/>
          <w:szCs w:val="22"/>
        </w:rPr>
        <w:t>člen</w:t>
      </w:r>
    </w:p>
    <w:p w14:paraId="425A60A6" w14:textId="77777777" w:rsidR="00026451" w:rsidRPr="00A05D42" w:rsidRDefault="00026451" w:rsidP="00026451">
      <w:pPr>
        <w:keepNext/>
        <w:widowControl w:val="0"/>
        <w:jc w:val="both"/>
        <w:rPr>
          <w:sz w:val="22"/>
          <w:szCs w:val="22"/>
        </w:rPr>
      </w:pPr>
    </w:p>
    <w:p w14:paraId="203AAB28" w14:textId="77777777" w:rsidR="00026451" w:rsidRPr="00026451" w:rsidRDefault="00026451" w:rsidP="00026451">
      <w:pPr>
        <w:keepNext/>
        <w:widowControl w:val="0"/>
        <w:jc w:val="both"/>
        <w:rPr>
          <w:sz w:val="22"/>
          <w:szCs w:val="22"/>
        </w:rPr>
      </w:pPr>
      <w:r w:rsidRPr="00026451">
        <w:rPr>
          <w:sz w:val="22"/>
          <w:szCs w:val="22"/>
        </w:rPr>
        <w:t xml:space="preserve">V primeru, da naročnik po prevzemu blaga in storitev ugotovi, da je dobavitelj posredoval naročniku neresnične podatke, ki so v postopku oddaje javnega naročila odločilno vplivali na izbiro dobavitelja ali dobavljeno blago in/ali storitev ne ustreza vsem zahtevam naročnika, opredeljenih v razpisni dokumentaciji št. _____, na podlagi katere je dobavitelj podal svojo ponudbo in sklenil pogodbo z naročnikom, bo naročnik od pogodbe odstopil in unovčil finančno zavarovanje za zavarovanje dobre izvedbe pogodbenih obveznosti, brez kakršnekoli obveznosti do dobavitelja. V tem primeru je naročnik upravičen tudi do povračila vseh škod in stroškov, ki so zaradi tega nastali. </w:t>
      </w:r>
    </w:p>
    <w:p w14:paraId="05C4D1C3" w14:textId="77777777" w:rsidR="00026451" w:rsidRPr="00026451" w:rsidRDefault="00026451" w:rsidP="00026451">
      <w:pPr>
        <w:keepNext/>
        <w:widowControl w:val="0"/>
        <w:jc w:val="both"/>
        <w:rPr>
          <w:sz w:val="22"/>
          <w:szCs w:val="22"/>
        </w:rPr>
      </w:pPr>
    </w:p>
    <w:p w14:paraId="6AAFCA1A" w14:textId="77777777" w:rsidR="00026451" w:rsidRPr="00A05D42" w:rsidRDefault="00026451" w:rsidP="00026451">
      <w:pPr>
        <w:keepNext/>
        <w:widowControl w:val="0"/>
        <w:ind w:left="360"/>
        <w:jc w:val="center"/>
        <w:rPr>
          <w:sz w:val="22"/>
          <w:szCs w:val="22"/>
        </w:rPr>
      </w:pPr>
      <w:r w:rsidRPr="00026451">
        <w:rPr>
          <w:sz w:val="22"/>
          <w:szCs w:val="22"/>
        </w:rPr>
        <w:t>21.</w:t>
      </w:r>
      <w:r w:rsidRPr="00026451">
        <w:rPr>
          <w:sz w:val="22"/>
          <w:szCs w:val="22"/>
        </w:rPr>
        <w:tab/>
        <w:t>člen</w:t>
      </w:r>
    </w:p>
    <w:p w14:paraId="74E94459" w14:textId="77777777" w:rsidR="00026451" w:rsidRPr="00A05D42" w:rsidRDefault="00026451" w:rsidP="00026451">
      <w:pPr>
        <w:keepNext/>
        <w:widowControl w:val="0"/>
        <w:tabs>
          <w:tab w:val="left" w:pos="1702"/>
        </w:tabs>
        <w:jc w:val="both"/>
        <w:rPr>
          <w:color w:val="FF0000"/>
          <w:sz w:val="22"/>
          <w:szCs w:val="22"/>
        </w:rPr>
      </w:pPr>
    </w:p>
    <w:p w14:paraId="33F002AB" w14:textId="77777777" w:rsidR="00026451" w:rsidRPr="00A05D42" w:rsidRDefault="00026451" w:rsidP="00026451">
      <w:pPr>
        <w:keepNext/>
        <w:widowControl w:val="0"/>
        <w:tabs>
          <w:tab w:val="left" w:pos="709"/>
          <w:tab w:val="left" w:pos="1702"/>
        </w:tabs>
        <w:spacing w:after="120"/>
        <w:jc w:val="both"/>
        <w:rPr>
          <w:sz w:val="22"/>
          <w:szCs w:val="22"/>
        </w:rPr>
      </w:pPr>
      <w:r w:rsidRPr="00A05D42">
        <w:rPr>
          <w:sz w:val="22"/>
          <w:szCs w:val="22"/>
        </w:rPr>
        <w:t xml:space="preserve">Med veljavnostjo pogodbe lahko </w:t>
      </w:r>
      <w:r>
        <w:rPr>
          <w:sz w:val="22"/>
          <w:szCs w:val="22"/>
        </w:rPr>
        <w:t>naročnik</w:t>
      </w:r>
      <w:r w:rsidRPr="00A05D42">
        <w:rPr>
          <w:sz w:val="22"/>
          <w:szCs w:val="22"/>
        </w:rPr>
        <w:t xml:space="preserve">, ne glede na določbe zakona, ki ureja obligacijska razmerja, od pogodbe odstopi, brez obveznosti do </w:t>
      </w:r>
      <w:r>
        <w:rPr>
          <w:sz w:val="22"/>
          <w:szCs w:val="22"/>
        </w:rPr>
        <w:t>dobavitelja</w:t>
      </w:r>
      <w:r w:rsidRPr="00A05D42">
        <w:rPr>
          <w:sz w:val="22"/>
          <w:szCs w:val="22"/>
        </w:rPr>
        <w:t xml:space="preserve">, v naslednjih okoliščinah: </w:t>
      </w:r>
    </w:p>
    <w:p w14:paraId="19A3292C" w14:textId="77777777" w:rsidR="00026451" w:rsidRPr="00A05D42" w:rsidRDefault="00026451" w:rsidP="00026451">
      <w:pPr>
        <w:keepNext/>
        <w:widowControl w:val="0"/>
        <w:tabs>
          <w:tab w:val="left" w:pos="709"/>
          <w:tab w:val="left" w:pos="1702"/>
        </w:tabs>
        <w:jc w:val="both"/>
        <w:rPr>
          <w:sz w:val="22"/>
          <w:szCs w:val="22"/>
        </w:rPr>
      </w:pPr>
      <w:r w:rsidRPr="00A05D42">
        <w:rPr>
          <w:sz w:val="22"/>
          <w:szCs w:val="22"/>
        </w:rPr>
        <w:t>a) javno naročilo je bilo bistveno spremenjeno, kar terja nov postopek javnega naročanja,</w:t>
      </w:r>
    </w:p>
    <w:p w14:paraId="236F48AA" w14:textId="77777777" w:rsidR="00026451" w:rsidRPr="00A05D42" w:rsidRDefault="00026451" w:rsidP="00026451">
      <w:pPr>
        <w:keepNext/>
        <w:widowControl w:val="0"/>
        <w:tabs>
          <w:tab w:val="left" w:pos="709"/>
          <w:tab w:val="left" w:pos="1702"/>
        </w:tabs>
        <w:jc w:val="both"/>
        <w:rPr>
          <w:sz w:val="22"/>
          <w:szCs w:val="22"/>
        </w:rPr>
      </w:pPr>
      <w:r w:rsidRPr="00A05D42">
        <w:rPr>
          <w:sz w:val="22"/>
          <w:szCs w:val="22"/>
        </w:rPr>
        <w:t xml:space="preserve">b) v času oddaje javnega naročila je bil </w:t>
      </w:r>
      <w:r>
        <w:rPr>
          <w:sz w:val="22"/>
          <w:szCs w:val="22"/>
        </w:rPr>
        <w:t>dobavitelj</w:t>
      </w:r>
      <w:r w:rsidRPr="00A05D42">
        <w:rPr>
          <w:sz w:val="22"/>
          <w:szCs w:val="22"/>
        </w:rPr>
        <w:t xml:space="preserve"> v enem od položajev, zaradi katerega bi ga </w:t>
      </w:r>
      <w:r>
        <w:rPr>
          <w:sz w:val="22"/>
          <w:szCs w:val="22"/>
        </w:rPr>
        <w:t>naročnik</w:t>
      </w:r>
      <w:r w:rsidRPr="00A05D42">
        <w:rPr>
          <w:sz w:val="22"/>
          <w:szCs w:val="22"/>
        </w:rPr>
        <w:t xml:space="preserve"> moral izključiti iz postopka javnega naročanja, pa s tem dejstvom </w:t>
      </w:r>
      <w:r>
        <w:rPr>
          <w:sz w:val="22"/>
          <w:szCs w:val="22"/>
        </w:rPr>
        <w:t>naročnik</w:t>
      </w:r>
      <w:r w:rsidRPr="00A05D42">
        <w:rPr>
          <w:sz w:val="22"/>
          <w:szCs w:val="22"/>
        </w:rPr>
        <w:t xml:space="preserve"> ni bil seznanj</w:t>
      </w:r>
      <w:r>
        <w:rPr>
          <w:sz w:val="22"/>
          <w:szCs w:val="22"/>
        </w:rPr>
        <w:t>en v postopku javnega naročanja,</w:t>
      </w:r>
    </w:p>
    <w:p w14:paraId="7F4366C3" w14:textId="77777777" w:rsidR="00026451" w:rsidRPr="00A05D42" w:rsidRDefault="00026451" w:rsidP="00026451">
      <w:pPr>
        <w:keepNext/>
        <w:widowControl w:val="0"/>
        <w:tabs>
          <w:tab w:val="left" w:pos="709"/>
          <w:tab w:val="left" w:pos="1702"/>
        </w:tabs>
        <w:jc w:val="both"/>
        <w:rPr>
          <w:sz w:val="22"/>
          <w:szCs w:val="22"/>
        </w:rPr>
      </w:pPr>
      <w:r w:rsidRPr="00A05D42">
        <w:rPr>
          <w:sz w:val="22"/>
          <w:szCs w:val="22"/>
        </w:rPr>
        <w:t xml:space="preserve">c) zaradi hudih kršitev obveznosti iz PEU, PDEU in ZJN-3, ki jih je po postopku v skladu z 258. členom PDEU ugotovilo Sodišče Evropske unije, javno naročilo ne bi smelo biti oddano </w:t>
      </w:r>
      <w:r>
        <w:rPr>
          <w:sz w:val="22"/>
          <w:szCs w:val="22"/>
        </w:rPr>
        <w:t>dobavitelju</w:t>
      </w:r>
      <w:r w:rsidRPr="00A05D42">
        <w:rPr>
          <w:sz w:val="22"/>
          <w:szCs w:val="22"/>
        </w:rPr>
        <w:t>.</w:t>
      </w:r>
    </w:p>
    <w:p w14:paraId="57CA5235" w14:textId="77777777" w:rsidR="00026451" w:rsidRPr="00A05D42" w:rsidRDefault="00026451" w:rsidP="00026451">
      <w:pPr>
        <w:keepNext/>
        <w:tabs>
          <w:tab w:val="left" w:pos="709"/>
          <w:tab w:val="left" w:pos="1702"/>
        </w:tabs>
        <w:jc w:val="both"/>
        <w:rPr>
          <w:sz w:val="22"/>
          <w:szCs w:val="22"/>
        </w:rPr>
      </w:pPr>
    </w:p>
    <w:p w14:paraId="07C08F67" w14:textId="77777777" w:rsidR="00026451" w:rsidRPr="00A05D42" w:rsidRDefault="00026451" w:rsidP="00026451">
      <w:pPr>
        <w:keepNext/>
        <w:ind w:left="720"/>
        <w:jc w:val="center"/>
        <w:rPr>
          <w:sz w:val="22"/>
          <w:szCs w:val="22"/>
        </w:rPr>
      </w:pPr>
      <w:r>
        <w:rPr>
          <w:sz w:val="22"/>
          <w:szCs w:val="22"/>
        </w:rPr>
        <w:t xml:space="preserve">22.  </w:t>
      </w:r>
      <w:r w:rsidRPr="00A05D42">
        <w:rPr>
          <w:sz w:val="22"/>
          <w:szCs w:val="22"/>
        </w:rPr>
        <w:t>člen</w:t>
      </w:r>
    </w:p>
    <w:p w14:paraId="014A1539" w14:textId="77777777" w:rsidR="00026451" w:rsidRPr="00A05D42" w:rsidRDefault="00026451" w:rsidP="00026451">
      <w:pPr>
        <w:keepNext/>
        <w:tabs>
          <w:tab w:val="left" w:pos="709"/>
          <w:tab w:val="left" w:pos="1702"/>
        </w:tabs>
        <w:jc w:val="both"/>
        <w:rPr>
          <w:sz w:val="22"/>
          <w:szCs w:val="22"/>
        </w:rPr>
      </w:pPr>
    </w:p>
    <w:p w14:paraId="121CE508" w14:textId="77777777" w:rsidR="00026451" w:rsidRPr="00A05D42" w:rsidRDefault="00026451" w:rsidP="00026451">
      <w:pPr>
        <w:keepNext/>
        <w:tabs>
          <w:tab w:val="left" w:pos="709"/>
          <w:tab w:val="left" w:pos="1702"/>
        </w:tabs>
        <w:jc w:val="both"/>
        <w:rPr>
          <w:sz w:val="22"/>
          <w:szCs w:val="22"/>
        </w:rPr>
      </w:pPr>
      <w:r w:rsidRPr="00A05D42">
        <w:rPr>
          <w:sz w:val="22"/>
          <w:szCs w:val="22"/>
        </w:rPr>
        <w:t>Vsaka stranka pogodbe lahko le-tega odpove z eno</w:t>
      </w:r>
      <w:r>
        <w:rPr>
          <w:sz w:val="22"/>
          <w:szCs w:val="22"/>
        </w:rPr>
        <w:t xml:space="preserve"> (1) </w:t>
      </w:r>
      <w:r w:rsidRPr="00A05D42">
        <w:rPr>
          <w:sz w:val="22"/>
          <w:szCs w:val="22"/>
        </w:rPr>
        <w:t xml:space="preserve">mesečnim odpovednim rokom, če se okoliščine po sklenitvi pogodbe spremenijo tako, da sklenjena pogodba ne izraža več prave volje strank pogodbe in pod pogojem, da so </w:t>
      </w:r>
      <w:r w:rsidRPr="00A05D42">
        <w:rPr>
          <w:sz w:val="22"/>
          <w:szCs w:val="22"/>
        </w:rPr>
        <w:lastRenderedPageBreak/>
        <w:t xml:space="preserve">med strankama te pogodbe poravnane vse zapadle obveznosti. Odpovedni rok začne teči naslednji dan po prejemu pisne odpovedi, ki mora biti drugi stranki poslana priporočeno po pošti ali s povratnico. </w:t>
      </w:r>
    </w:p>
    <w:p w14:paraId="798B15A8" w14:textId="77777777" w:rsidR="00026451" w:rsidRPr="00A05D42" w:rsidRDefault="00026451" w:rsidP="00026451">
      <w:pPr>
        <w:keepNext/>
        <w:tabs>
          <w:tab w:val="left" w:pos="709"/>
          <w:tab w:val="left" w:pos="1702"/>
        </w:tabs>
        <w:jc w:val="both"/>
        <w:rPr>
          <w:sz w:val="22"/>
          <w:szCs w:val="22"/>
        </w:rPr>
      </w:pPr>
    </w:p>
    <w:p w14:paraId="67CACABF" w14:textId="77777777" w:rsidR="00026451" w:rsidRPr="00A05D42" w:rsidRDefault="00026451" w:rsidP="00026451">
      <w:pPr>
        <w:keepNext/>
        <w:tabs>
          <w:tab w:val="left" w:pos="709"/>
          <w:tab w:val="left" w:pos="1702"/>
        </w:tabs>
        <w:jc w:val="both"/>
        <w:rPr>
          <w:sz w:val="22"/>
          <w:szCs w:val="22"/>
        </w:rPr>
      </w:pPr>
      <w:r w:rsidRPr="00A05D42">
        <w:rPr>
          <w:sz w:val="22"/>
          <w:szCs w:val="22"/>
        </w:rPr>
        <w:t xml:space="preserve">Stranki </w:t>
      </w:r>
      <w:r>
        <w:rPr>
          <w:sz w:val="22"/>
          <w:szCs w:val="22"/>
        </w:rPr>
        <w:t>pogodbe</w:t>
      </w:r>
      <w:r w:rsidRPr="00A05D42">
        <w:rPr>
          <w:sz w:val="22"/>
          <w:szCs w:val="22"/>
        </w:rPr>
        <w:t xml:space="preserve"> se lahko, s sklenitvijo aneksa k pogodbi, dogovorita za daljši ali krajši odpovedni rok.</w:t>
      </w:r>
    </w:p>
    <w:p w14:paraId="69D0FB98" w14:textId="77777777" w:rsidR="00026451" w:rsidRPr="00A05D42" w:rsidRDefault="00026451" w:rsidP="00026451">
      <w:pPr>
        <w:keepNext/>
        <w:jc w:val="both"/>
        <w:rPr>
          <w:sz w:val="22"/>
          <w:szCs w:val="22"/>
        </w:rPr>
      </w:pPr>
      <w:r w:rsidRPr="00A05D42">
        <w:rPr>
          <w:b/>
          <w:sz w:val="22"/>
          <w:szCs w:val="22"/>
        </w:rPr>
        <w:t xml:space="preserve"> </w:t>
      </w:r>
    </w:p>
    <w:p w14:paraId="1150D9E0" w14:textId="77777777" w:rsidR="00026451" w:rsidRPr="00A05D42" w:rsidRDefault="00026451" w:rsidP="00026451">
      <w:pPr>
        <w:keepNext/>
        <w:jc w:val="both"/>
        <w:rPr>
          <w:sz w:val="22"/>
          <w:szCs w:val="22"/>
        </w:rPr>
      </w:pPr>
    </w:p>
    <w:p w14:paraId="65C3302D" w14:textId="77777777" w:rsidR="00026451" w:rsidRPr="00A05D42" w:rsidRDefault="00026451" w:rsidP="00026451">
      <w:pPr>
        <w:keepNext/>
        <w:numPr>
          <w:ilvl w:val="0"/>
          <w:numId w:val="55"/>
        </w:numPr>
        <w:ind w:hanging="1080"/>
        <w:jc w:val="both"/>
        <w:rPr>
          <w:b/>
          <w:sz w:val="22"/>
          <w:szCs w:val="22"/>
        </w:rPr>
      </w:pPr>
      <w:r w:rsidRPr="00A05D42">
        <w:rPr>
          <w:b/>
          <w:sz w:val="22"/>
          <w:szCs w:val="22"/>
        </w:rPr>
        <w:t>PROTIKORUPCIJSKA KLAVZULA</w:t>
      </w:r>
    </w:p>
    <w:p w14:paraId="0C1C2B55" w14:textId="77777777" w:rsidR="00026451" w:rsidRPr="00A05D42" w:rsidRDefault="00026451" w:rsidP="00026451">
      <w:pPr>
        <w:keepNext/>
        <w:ind w:left="1080"/>
        <w:jc w:val="both"/>
        <w:rPr>
          <w:b/>
          <w:sz w:val="22"/>
          <w:szCs w:val="22"/>
        </w:rPr>
      </w:pPr>
    </w:p>
    <w:p w14:paraId="2FB70E75" w14:textId="77777777" w:rsidR="00026451" w:rsidRPr="00A05D42" w:rsidRDefault="00026451" w:rsidP="00026451">
      <w:pPr>
        <w:keepNext/>
        <w:ind w:left="720"/>
        <w:jc w:val="center"/>
        <w:rPr>
          <w:sz w:val="22"/>
          <w:szCs w:val="22"/>
        </w:rPr>
      </w:pPr>
      <w:r>
        <w:rPr>
          <w:sz w:val="22"/>
          <w:szCs w:val="22"/>
        </w:rPr>
        <w:t xml:space="preserve">23.  </w:t>
      </w:r>
      <w:r w:rsidRPr="00A05D42">
        <w:rPr>
          <w:sz w:val="22"/>
          <w:szCs w:val="22"/>
        </w:rPr>
        <w:t>člen</w:t>
      </w:r>
    </w:p>
    <w:p w14:paraId="1CB26949" w14:textId="77777777" w:rsidR="00026451" w:rsidRPr="00A05D42" w:rsidRDefault="00026451" w:rsidP="00026451">
      <w:pPr>
        <w:keepNext/>
        <w:jc w:val="both"/>
        <w:rPr>
          <w:sz w:val="22"/>
          <w:szCs w:val="22"/>
        </w:rPr>
      </w:pPr>
    </w:p>
    <w:p w14:paraId="037DD3A4" w14:textId="77777777" w:rsidR="00026451" w:rsidRPr="00A05D42" w:rsidRDefault="00026451" w:rsidP="00026451">
      <w:pPr>
        <w:keepNext/>
        <w:jc w:val="both"/>
        <w:rPr>
          <w:sz w:val="22"/>
          <w:szCs w:val="22"/>
        </w:rPr>
      </w:pPr>
      <w:r w:rsidRPr="00A05D42">
        <w:rPr>
          <w:sz w:val="22"/>
          <w:szCs w:val="22"/>
        </w:rPr>
        <w:t>V primeru, da se ugotovi, da je pri izvedbi javnega naročila, na podlagi katerega je sklenjen</w:t>
      </w:r>
      <w:r>
        <w:rPr>
          <w:sz w:val="22"/>
          <w:szCs w:val="22"/>
        </w:rPr>
        <w:t>a</w:t>
      </w:r>
      <w:r w:rsidRPr="00A05D42">
        <w:rPr>
          <w:sz w:val="22"/>
          <w:szCs w:val="22"/>
        </w:rPr>
        <w:t xml:space="preserve"> ta </w:t>
      </w:r>
      <w:r>
        <w:rPr>
          <w:sz w:val="22"/>
          <w:szCs w:val="22"/>
        </w:rPr>
        <w:t>pogodba</w:t>
      </w:r>
      <w:r w:rsidRPr="00A05D42">
        <w:rPr>
          <w:sz w:val="22"/>
          <w:szCs w:val="22"/>
        </w:rPr>
        <w:t xml:space="preserve"> ali pri izvajanju te </w:t>
      </w:r>
      <w:r>
        <w:rPr>
          <w:sz w:val="22"/>
          <w:szCs w:val="22"/>
        </w:rPr>
        <w:t>pogodbe,</w:t>
      </w:r>
      <w:r w:rsidRPr="00A05D42">
        <w:rPr>
          <w:sz w:val="22"/>
          <w:szCs w:val="22"/>
        </w:rPr>
        <w:t xml:space="preserve"> kdo v imenu ali na račun </w:t>
      </w:r>
      <w:r>
        <w:rPr>
          <w:sz w:val="22"/>
          <w:szCs w:val="22"/>
        </w:rPr>
        <w:t>dobavitelja</w:t>
      </w:r>
      <w:r w:rsidRPr="00A05D42">
        <w:rPr>
          <w:sz w:val="22"/>
          <w:szCs w:val="22"/>
        </w:rPr>
        <w:t xml:space="preserve">, predstavniku ali posredniku </w:t>
      </w:r>
      <w:r>
        <w:rPr>
          <w:sz w:val="22"/>
          <w:szCs w:val="22"/>
        </w:rPr>
        <w:t>naročnika</w:t>
      </w:r>
      <w:r w:rsidRPr="00A05D42">
        <w:rPr>
          <w:sz w:val="22"/>
          <w:szCs w:val="22"/>
        </w:rPr>
        <w:t xml:space="preserve"> ali drugega organa ali organizacije iz javnega sektorja obljubil, ponudil ali dal kakšno nedovoljeno korist za pridobitev tega posla ali za sklenitev tega posla pod ugodnejšimi pogoji ali za opustitev dolžnega nadzora nad izvajanjem obveznosti iz </w:t>
      </w:r>
      <w:r>
        <w:rPr>
          <w:sz w:val="22"/>
          <w:szCs w:val="22"/>
        </w:rPr>
        <w:t>pogodbe</w:t>
      </w:r>
      <w:r w:rsidRPr="00A05D42">
        <w:rPr>
          <w:sz w:val="22"/>
          <w:szCs w:val="22"/>
        </w:rPr>
        <w:t xml:space="preserve"> ali za drugo ravnanje ali opustitev, s katerim je </w:t>
      </w:r>
      <w:r>
        <w:rPr>
          <w:sz w:val="22"/>
          <w:szCs w:val="22"/>
        </w:rPr>
        <w:t>naročniku</w:t>
      </w:r>
      <w:r w:rsidRPr="00A05D42">
        <w:rPr>
          <w:sz w:val="22"/>
          <w:szCs w:val="22"/>
        </w:rPr>
        <w:t xml:space="preserve">, organu ali organizaciji iz javnega sektorja povzročena škoda ali je omogočena pridobitev nedovoljene koristi predstavniku </w:t>
      </w:r>
      <w:r>
        <w:rPr>
          <w:sz w:val="22"/>
          <w:szCs w:val="22"/>
        </w:rPr>
        <w:t>naročnika</w:t>
      </w:r>
      <w:r w:rsidRPr="00A05D42">
        <w:rPr>
          <w:sz w:val="22"/>
          <w:szCs w:val="22"/>
        </w:rPr>
        <w:t xml:space="preserve">, organa, posredniku organa ali organizacije iz javnega sektorja, </w:t>
      </w:r>
      <w:r>
        <w:rPr>
          <w:sz w:val="22"/>
          <w:szCs w:val="22"/>
        </w:rPr>
        <w:t>dobavitelju</w:t>
      </w:r>
      <w:r w:rsidRPr="00A05D42">
        <w:rPr>
          <w:sz w:val="22"/>
          <w:szCs w:val="22"/>
        </w:rPr>
        <w:t xml:space="preserve"> ali njegovemu predstavniku, zastopniku, posredniku, je ta </w:t>
      </w:r>
      <w:r>
        <w:rPr>
          <w:sz w:val="22"/>
          <w:szCs w:val="22"/>
        </w:rPr>
        <w:t>pogodba</w:t>
      </w:r>
      <w:r w:rsidRPr="00A05D42">
        <w:rPr>
          <w:sz w:val="22"/>
          <w:szCs w:val="22"/>
        </w:rPr>
        <w:t xml:space="preserve"> nič</w:t>
      </w:r>
      <w:r>
        <w:rPr>
          <w:sz w:val="22"/>
          <w:szCs w:val="22"/>
        </w:rPr>
        <w:t>na</w:t>
      </w:r>
      <w:r w:rsidRPr="00A05D42">
        <w:rPr>
          <w:sz w:val="22"/>
          <w:szCs w:val="22"/>
        </w:rPr>
        <w:t>.</w:t>
      </w:r>
    </w:p>
    <w:p w14:paraId="0D2CDDF3" w14:textId="77777777" w:rsidR="00026451" w:rsidRPr="00A05D42" w:rsidRDefault="00026451" w:rsidP="00026451">
      <w:pPr>
        <w:keepNext/>
        <w:jc w:val="both"/>
        <w:rPr>
          <w:sz w:val="22"/>
          <w:szCs w:val="22"/>
        </w:rPr>
      </w:pPr>
    </w:p>
    <w:p w14:paraId="0D4B5C91" w14:textId="77777777" w:rsidR="00026451" w:rsidRPr="00A05D42" w:rsidRDefault="00026451" w:rsidP="00026451">
      <w:pPr>
        <w:keepNext/>
        <w:jc w:val="both"/>
        <w:rPr>
          <w:sz w:val="22"/>
          <w:szCs w:val="22"/>
        </w:rPr>
      </w:pPr>
      <w:r>
        <w:rPr>
          <w:sz w:val="22"/>
          <w:szCs w:val="22"/>
        </w:rPr>
        <w:t>Naročnik</w:t>
      </w:r>
      <w:r w:rsidRPr="00A05D42">
        <w:rPr>
          <w:sz w:val="22"/>
          <w:szCs w:val="22"/>
        </w:rPr>
        <w:t xml:space="preserve"> bo v primeru ugotovitve o domnevnem obstoju dejanskega stanja iz prvega odstavka tega člena ali obvestila Komisije za preprečevanje korupcije ali drugih organov, glede njegovega domnevnega nastanka, pričel z ugotavljanjem pogojev ničnosti te </w:t>
      </w:r>
      <w:r>
        <w:rPr>
          <w:sz w:val="22"/>
          <w:szCs w:val="22"/>
        </w:rPr>
        <w:t>pogodbe</w:t>
      </w:r>
      <w:r w:rsidRPr="00A05D42">
        <w:rPr>
          <w:sz w:val="22"/>
          <w:szCs w:val="22"/>
        </w:rPr>
        <w:t xml:space="preserve"> iz prejšnjega odstavka tega člena oziroma z drugimi ukrepi v skladu s predpisi Republike Slovenije.</w:t>
      </w:r>
    </w:p>
    <w:p w14:paraId="1F2ADD60" w14:textId="77777777" w:rsidR="00026451" w:rsidRPr="00A05D42" w:rsidRDefault="00026451" w:rsidP="00026451">
      <w:pPr>
        <w:keepNext/>
        <w:jc w:val="both"/>
        <w:rPr>
          <w:sz w:val="22"/>
          <w:szCs w:val="22"/>
        </w:rPr>
      </w:pPr>
    </w:p>
    <w:p w14:paraId="4A7B7647" w14:textId="77777777" w:rsidR="00026451" w:rsidRPr="00A05D42" w:rsidRDefault="00026451" w:rsidP="00026451">
      <w:pPr>
        <w:keepNext/>
        <w:ind w:left="360"/>
        <w:jc w:val="center"/>
        <w:rPr>
          <w:sz w:val="22"/>
          <w:szCs w:val="22"/>
        </w:rPr>
      </w:pPr>
      <w:r>
        <w:rPr>
          <w:sz w:val="22"/>
          <w:szCs w:val="22"/>
        </w:rPr>
        <w:t>24.</w:t>
      </w:r>
      <w:r>
        <w:rPr>
          <w:sz w:val="22"/>
          <w:szCs w:val="22"/>
        </w:rPr>
        <w:tab/>
      </w:r>
      <w:r w:rsidRPr="00A05D42">
        <w:rPr>
          <w:sz w:val="22"/>
          <w:szCs w:val="22"/>
        </w:rPr>
        <w:t>člen</w:t>
      </w:r>
    </w:p>
    <w:p w14:paraId="7D7569CA" w14:textId="77777777" w:rsidR="00026451" w:rsidRPr="00A05D42" w:rsidRDefault="00026451" w:rsidP="00026451">
      <w:pPr>
        <w:keepNext/>
        <w:spacing w:after="40"/>
        <w:jc w:val="both"/>
        <w:rPr>
          <w:noProof/>
          <w:sz w:val="22"/>
          <w:szCs w:val="22"/>
          <w:lang w:eastAsia="ar-SA"/>
        </w:rPr>
      </w:pPr>
    </w:p>
    <w:p w14:paraId="1C686F15" w14:textId="77777777" w:rsidR="00026451" w:rsidRPr="00A05D42" w:rsidRDefault="00026451" w:rsidP="00026451">
      <w:pPr>
        <w:keepNext/>
        <w:jc w:val="both"/>
        <w:rPr>
          <w:sz w:val="22"/>
          <w:szCs w:val="22"/>
        </w:rPr>
      </w:pPr>
      <w:r>
        <w:rPr>
          <w:sz w:val="22"/>
          <w:szCs w:val="22"/>
        </w:rPr>
        <w:t>Dobavitelj</w:t>
      </w:r>
      <w:r w:rsidRPr="00A05D42">
        <w:rPr>
          <w:sz w:val="22"/>
          <w:szCs w:val="22"/>
        </w:rPr>
        <w:t xml:space="preserve"> se obvezuje, da bo kadarkoli v obdobju veljavnosti te </w:t>
      </w:r>
      <w:r>
        <w:rPr>
          <w:sz w:val="22"/>
          <w:szCs w:val="22"/>
        </w:rPr>
        <w:t>pogodbe</w:t>
      </w:r>
      <w:r w:rsidRPr="00A05D42">
        <w:rPr>
          <w:sz w:val="22"/>
          <w:szCs w:val="22"/>
        </w:rPr>
        <w:t xml:space="preserve">, v skladu s šestim odstavkom 91. člena ZJN-3 (velja tudi za vse podizvajalce s katerimi </w:t>
      </w:r>
      <w:r>
        <w:rPr>
          <w:sz w:val="22"/>
          <w:szCs w:val="22"/>
        </w:rPr>
        <w:t>dobavitelj</w:t>
      </w:r>
      <w:r w:rsidRPr="00A05D42">
        <w:rPr>
          <w:sz w:val="22"/>
          <w:szCs w:val="22"/>
        </w:rPr>
        <w:t xml:space="preserve"> izvaja predmet te </w:t>
      </w:r>
      <w:r>
        <w:rPr>
          <w:sz w:val="22"/>
          <w:szCs w:val="22"/>
        </w:rPr>
        <w:t>pogodbe</w:t>
      </w:r>
      <w:r w:rsidRPr="00A05D42">
        <w:rPr>
          <w:sz w:val="22"/>
          <w:szCs w:val="22"/>
        </w:rPr>
        <w:t xml:space="preserve">), v roku osmih (8) dni od prejema poziva, </w:t>
      </w:r>
      <w:r>
        <w:rPr>
          <w:sz w:val="22"/>
          <w:szCs w:val="22"/>
        </w:rPr>
        <w:t>naročniku</w:t>
      </w:r>
      <w:r w:rsidRPr="00A05D42">
        <w:rPr>
          <w:sz w:val="22"/>
          <w:szCs w:val="22"/>
        </w:rPr>
        <w:t xml:space="preserve"> posredoval podatke o:</w:t>
      </w:r>
    </w:p>
    <w:p w14:paraId="6D7A467A" w14:textId="77777777" w:rsidR="00026451" w:rsidRPr="00A05D42" w:rsidRDefault="00026451" w:rsidP="00026451">
      <w:pPr>
        <w:keepNext/>
        <w:jc w:val="both"/>
        <w:rPr>
          <w:sz w:val="22"/>
          <w:szCs w:val="22"/>
        </w:rPr>
      </w:pPr>
    </w:p>
    <w:p w14:paraId="06EEABF6" w14:textId="77777777" w:rsidR="00026451" w:rsidRPr="00A05D42" w:rsidRDefault="00026451" w:rsidP="00026451">
      <w:pPr>
        <w:keepNext/>
        <w:numPr>
          <w:ilvl w:val="0"/>
          <w:numId w:val="54"/>
        </w:numPr>
        <w:suppressAutoHyphens/>
        <w:rPr>
          <w:sz w:val="22"/>
          <w:szCs w:val="22"/>
        </w:rPr>
      </w:pPr>
      <w:r w:rsidRPr="00A05D42">
        <w:rPr>
          <w:sz w:val="22"/>
          <w:szCs w:val="22"/>
        </w:rPr>
        <w:t>svojih ustanoviteljih, družbenikih, vključno s tihimi družbeniki, delničarjih, komandistih ali drugih lastnikih in podatke o lastniških deležih navedenih oseb,</w:t>
      </w:r>
    </w:p>
    <w:p w14:paraId="0D47B6BD" w14:textId="77777777" w:rsidR="00026451" w:rsidRPr="00A05D42" w:rsidRDefault="00026451" w:rsidP="00026451">
      <w:pPr>
        <w:keepNext/>
        <w:numPr>
          <w:ilvl w:val="0"/>
          <w:numId w:val="54"/>
        </w:numPr>
        <w:suppressAutoHyphens/>
        <w:rPr>
          <w:sz w:val="22"/>
          <w:szCs w:val="22"/>
        </w:rPr>
      </w:pPr>
      <w:r w:rsidRPr="00A05D42">
        <w:rPr>
          <w:sz w:val="22"/>
          <w:szCs w:val="22"/>
        </w:rPr>
        <w:t>gospodarskih subjektih, za katere se glede na določbe zakona, ki ureja gospodarske družbe, šteje, da so z njim povezane družbe.</w:t>
      </w:r>
    </w:p>
    <w:p w14:paraId="133A373F" w14:textId="77777777" w:rsidR="00026451" w:rsidRDefault="00026451" w:rsidP="00026451">
      <w:pPr>
        <w:keepNext/>
        <w:spacing w:after="40"/>
        <w:jc w:val="both"/>
        <w:rPr>
          <w:noProof/>
          <w:sz w:val="22"/>
          <w:szCs w:val="22"/>
          <w:lang w:eastAsia="ar-SA"/>
        </w:rPr>
      </w:pPr>
    </w:p>
    <w:p w14:paraId="3B662369" w14:textId="77777777" w:rsidR="00026451" w:rsidRPr="00A05D42" w:rsidRDefault="00026451" w:rsidP="00026451">
      <w:pPr>
        <w:keepNext/>
        <w:spacing w:after="40"/>
        <w:jc w:val="both"/>
        <w:rPr>
          <w:noProof/>
          <w:sz w:val="22"/>
          <w:szCs w:val="22"/>
          <w:lang w:eastAsia="ar-SA"/>
        </w:rPr>
      </w:pPr>
    </w:p>
    <w:p w14:paraId="58693D79" w14:textId="77777777" w:rsidR="00026451" w:rsidRPr="00A05D42" w:rsidRDefault="00026451" w:rsidP="00026451">
      <w:pPr>
        <w:keepNext/>
        <w:numPr>
          <w:ilvl w:val="0"/>
          <w:numId w:val="55"/>
        </w:numPr>
        <w:ind w:hanging="1080"/>
        <w:jc w:val="both"/>
        <w:rPr>
          <w:b/>
          <w:sz w:val="22"/>
          <w:szCs w:val="22"/>
        </w:rPr>
      </w:pPr>
      <w:r w:rsidRPr="00A05D42">
        <w:rPr>
          <w:b/>
          <w:sz w:val="22"/>
          <w:szCs w:val="22"/>
        </w:rPr>
        <w:t>OSTALE DOLOČBE</w:t>
      </w:r>
    </w:p>
    <w:p w14:paraId="58682BFD" w14:textId="77777777" w:rsidR="00026451" w:rsidRPr="00A05D42" w:rsidRDefault="00026451" w:rsidP="00026451">
      <w:pPr>
        <w:keepNext/>
        <w:ind w:left="720"/>
        <w:jc w:val="center"/>
        <w:rPr>
          <w:sz w:val="22"/>
          <w:szCs w:val="22"/>
        </w:rPr>
      </w:pPr>
      <w:r>
        <w:rPr>
          <w:sz w:val="22"/>
          <w:szCs w:val="22"/>
        </w:rPr>
        <w:t xml:space="preserve">25. </w:t>
      </w:r>
      <w:r w:rsidRPr="00A05D42">
        <w:rPr>
          <w:sz w:val="22"/>
          <w:szCs w:val="22"/>
        </w:rPr>
        <w:t>člen</w:t>
      </w:r>
    </w:p>
    <w:p w14:paraId="2F6C6B5E" w14:textId="77777777" w:rsidR="00026451" w:rsidRPr="00A05D42" w:rsidRDefault="00026451" w:rsidP="00026451">
      <w:pPr>
        <w:keepNext/>
        <w:tabs>
          <w:tab w:val="left" w:pos="567"/>
          <w:tab w:val="left" w:pos="1418"/>
          <w:tab w:val="left" w:pos="1702"/>
        </w:tabs>
        <w:jc w:val="both"/>
        <w:rPr>
          <w:sz w:val="22"/>
          <w:szCs w:val="22"/>
        </w:rPr>
      </w:pPr>
    </w:p>
    <w:p w14:paraId="6D5FC28C"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Stranki te pogodbe se obvezujeta, da bosta uredili vse, kar je potrebno za izvršitev pogodbe in da bosta ravnali kot dobra gospodarstvenika. Za urejanje razmerij, ki niso izrecno urejena s t</w:t>
      </w:r>
      <w:r>
        <w:rPr>
          <w:sz w:val="22"/>
          <w:szCs w:val="22"/>
        </w:rPr>
        <w:t>o pogodbo</w:t>
      </w:r>
      <w:r w:rsidRPr="00A05D42">
        <w:rPr>
          <w:sz w:val="22"/>
          <w:szCs w:val="22"/>
        </w:rPr>
        <w:t>, se uporabljajo določila Obligacijskega zakonika.</w:t>
      </w:r>
    </w:p>
    <w:p w14:paraId="0DB7670E" w14:textId="77777777" w:rsidR="00026451" w:rsidRPr="00A05D42" w:rsidRDefault="00026451" w:rsidP="00026451">
      <w:pPr>
        <w:keepNext/>
        <w:tabs>
          <w:tab w:val="left" w:pos="567"/>
          <w:tab w:val="left" w:pos="1418"/>
          <w:tab w:val="left" w:pos="1702"/>
        </w:tabs>
        <w:jc w:val="both"/>
        <w:rPr>
          <w:sz w:val="22"/>
          <w:szCs w:val="22"/>
        </w:rPr>
      </w:pPr>
    </w:p>
    <w:p w14:paraId="4FF930AB" w14:textId="77777777" w:rsidR="00026451" w:rsidRPr="00A05D42" w:rsidRDefault="00026451" w:rsidP="00026451">
      <w:pPr>
        <w:keepNext/>
        <w:jc w:val="both"/>
        <w:rPr>
          <w:sz w:val="22"/>
          <w:szCs w:val="22"/>
          <w:lang w:val="es-AR"/>
        </w:rPr>
      </w:pPr>
      <w:r>
        <w:rPr>
          <w:sz w:val="22"/>
          <w:szCs w:val="22"/>
        </w:rPr>
        <w:t>Dobavitelj</w:t>
      </w:r>
      <w:r w:rsidRPr="00A05D42">
        <w:rPr>
          <w:sz w:val="22"/>
          <w:szCs w:val="22"/>
        </w:rPr>
        <w:t xml:space="preserve"> </w:t>
      </w:r>
      <w:r w:rsidRPr="00A05D42">
        <w:rPr>
          <w:sz w:val="22"/>
          <w:szCs w:val="22"/>
          <w:lang w:val="es-AR"/>
        </w:rPr>
        <w:t xml:space="preserve">s podpisom te </w:t>
      </w:r>
      <w:r w:rsidRPr="00A05D42">
        <w:rPr>
          <w:sz w:val="22"/>
          <w:szCs w:val="22"/>
        </w:rPr>
        <w:t>pogodbe</w:t>
      </w:r>
      <w:r w:rsidRPr="00A05D42">
        <w:rPr>
          <w:sz w:val="22"/>
          <w:szCs w:val="22"/>
          <w:lang w:val="es-AR"/>
        </w:rPr>
        <w:t xml:space="preserve"> potrjuje, da mu je poznan predmet </w:t>
      </w:r>
      <w:r w:rsidRPr="00A05D42">
        <w:rPr>
          <w:sz w:val="22"/>
          <w:szCs w:val="22"/>
        </w:rPr>
        <w:t>pogodbe</w:t>
      </w:r>
      <w:r w:rsidRPr="00A05D42">
        <w:rPr>
          <w:sz w:val="22"/>
          <w:szCs w:val="22"/>
          <w:lang w:val="es-AR"/>
        </w:rPr>
        <w:t xml:space="preserve"> in vsi riziki, ki bodo spremljali delo, da je seznanjen z razpisnimi zahtevami in s tehnično dokumentacijo, ter da so mu razumljivi in jasni pogoji in okoliščine za pravilno </w:t>
      </w:r>
      <w:r w:rsidRPr="00A05D42">
        <w:rPr>
          <w:sz w:val="22"/>
          <w:szCs w:val="22"/>
        </w:rPr>
        <w:t>izvedbo predmeta pogodbe</w:t>
      </w:r>
      <w:r w:rsidRPr="00A05D42">
        <w:rPr>
          <w:sz w:val="22"/>
          <w:szCs w:val="22"/>
          <w:lang w:val="es-AR"/>
        </w:rPr>
        <w:t xml:space="preserve">. </w:t>
      </w:r>
      <w:r>
        <w:rPr>
          <w:sz w:val="22"/>
          <w:szCs w:val="22"/>
        </w:rPr>
        <w:t>Dobavitelj</w:t>
      </w:r>
      <w:r w:rsidRPr="00A05D42">
        <w:rPr>
          <w:sz w:val="22"/>
          <w:szCs w:val="22"/>
        </w:rPr>
        <w:t xml:space="preserve"> </w:t>
      </w:r>
      <w:r w:rsidRPr="00A05D42">
        <w:rPr>
          <w:sz w:val="22"/>
          <w:szCs w:val="22"/>
          <w:lang w:val="es-AR"/>
        </w:rPr>
        <w:t xml:space="preserve">se strinja, da lahko </w:t>
      </w:r>
      <w:r>
        <w:rPr>
          <w:sz w:val="22"/>
          <w:szCs w:val="22"/>
          <w:lang w:val="es-AR"/>
        </w:rPr>
        <w:t xml:space="preserve">naročnik </w:t>
      </w:r>
      <w:r w:rsidRPr="00A05D42">
        <w:rPr>
          <w:sz w:val="22"/>
          <w:szCs w:val="22"/>
          <w:lang w:val="es-AR"/>
        </w:rPr>
        <w:t xml:space="preserve">odstopi od </w:t>
      </w:r>
      <w:r w:rsidRPr="00A05D42">
        <w:rPr>
          <w:sz w:val="22"/>
          <w:szCs w:val="22"/>
        </w:rPr>
        <w:t>pogodbe</w:t>
      </w:r>
      <w:r w:rsidRPr="00A05D42">
        <w:rPr>
          <w:sz w:val="22"/>
          <w:szCs w:val="22"/>
          <w:lang w:val="es-AR"/>
        </w:rPr>
        <w:t xml:space="preserve"> v </w:t>
      </w:r>
      <w:r w:rsidRPr="00A05D42">
        <w:rPr>
          <w:sz w:val="22"/>
          <w:szCs w:val="22"/>
          <w:lang w:val="es-AR"/>
        </w:rPr>
        <w:lastRenderedPageBreak/>
        <w:t xml:space="preserve">primeru nespoštovanja določil </w:t>
      </w:r>
      <w:r w:rsidRPr="00A05D42">
        <w:rPr>
          <w:sz w:val="22"/>
          <w:szCs w:val="22"/>
        </w:rPr>
        <w:t>pogodbe</w:t>
      </w:r>
      <w:r w:rsidRPr="00A05D42">
        <w:rPr>
          <w:sz w:val="22"/>
          <w:szCs w:val="22"/>
          <w:lang w:val="es-AR"/>
        </w:rPr>
        <w:t xml:space="preserve"> in določil javnega naročanja, brez odškodninske odgovornosti do </w:t>
      </w:r>
      <w:r>
        <w:rPr>
          <w:sz w:val="22"/>
          <w:szCs w:val="22"/>
        </w:rPr>
        <w:t>dobavitelja</w:t>
      </w:r>
      <w:r w:rsidRPr="00A05D42">
        <w:rPr>
          <w:sz w:val="22"/>
          <w:szCs w:val="22"/>
          <w:lang w:val="es-AR"/>
        </w:rPr>
        <w:t>.</w:t>
      </w:r>
    </w:p>
    <w:p w14:paraId="25CCECE2" w14:textId="77777777" w:rsidR="00026451" w:rsidRPr="00A05D42" w:rsidRDefault="00026451" w:rsidP="00026451">
      <w:pPr>
        <w:keepNext/>
        <w:jc w:val="both"/>
        <w:rPr>
          <w:sz w:val="22"/>
          <w:szCs w:val="22"/>
          <w:lang w:val="es-AR"/>
        </w:rPr>
      </w:pPr>
    </w:p>
    <w:p w14:paraId="41A86EFF" w14:textId="77777777" w:rsidR="00026451" w:rsidRPr="00A05D42" w:rsidRDefault="00026451" w:rsidP="00026451">
      <w:pPr>
        <w:keepNext/>
        <w:jc w:val="both"/>
        <w:rPr>
          <w:sz w:val="22"/>
          <w:szCs w:val="22"/>
        </w:rPr>
      </w:pPr>
      <w:r w:rsidRPr="00A05D42">
        <w:rPr>
          <w:sz w:val="22"/>
          <w:szCs w:val="22"/>
          <w:lang w:val="es-AR"/>
        </w:rPr>
        <w:t xml:space="preserve">  </w:t>
      </w:r>
    </w:p>
    <w:p w14:paraId="75B6FEC1" w14:textId="77777777" w:rsidR="00026451" w:rsidRPr="00A05D42" w:rsidRDefault="00026451" w:rsidP="00026451">
      <w:pPr>
        <w:keepNext/>
        <w:ind w:left="360"/>
        <w:jc w:val="center"/>
        <w:rPr>
          <w:sz w:val="22"/>
          <w:szCs w:val="22"/>
        </w:rPr>
      </w:pPr>
      <w:r>
        <w:rPr>
          <w:sz w:val="22"/>
          <w:szCs w:val="22"/>
        </w:rPr>
        <w:t>26.</w:t>
      </w:r>
      <w:r>
        <w:rPr>
          <w:sz w:val="22"/>
          <w:szCs w:val="22"/>
        </w:rPr>
        <w:tab/>
      </w:r>
      <w:r w:rsidRPr="00A05D42">
        <w:rPr>
          <w:sz w:val="22"/>
          <w:szCs w:val="22"/>
        </w:rPr>
        <w:t>člen</w:t>
      </w:r>
    </w:p>
    <w:p w14:paraId="08583551" w14:textId="05F89D89" w:rsidR="00026451" w:rsidRDefault="00026451" w:rsidP="00026451">
      <w:pPr>
        <w:keepNext/>
        <w:jc w:val="both"/>
        <w:rPr>
          <w:sz w:val="22"/>
          <w:szCs w:val="22"/>
        </w:rPr>
      </w:pPr>
    </w:p>
    <w:p w14:paraId="2DC03CD4" w14:textId="77777777" w:rsidR="00026451" w:rsidRPr="00A05D42" w:rsidRDefault="00026451" w:rsidP="00026451">
      <w:pPr>
        <w:keepNext/>
        <w:jc w:val="both"/>
        <w:rPr>
          <w:sz w:val="22"/>
          <w:szCs w:val="22"/>
        </w:rPr>
      </w:pPr>
    </w:p>
    <w:p w14:paraId="3B021A00"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 xml:space="preserve">Morebitne spore, ki bi nastali v zvezi z izvajanjem te pogodbe, bosta stranki pogodbe skušali rešiti sporazumno. Če spora ne bo možno rešiti sporazumno, lahko vsaka stranka sproži postopek za rešitev spora pri stvarno pristojnem sodišču v Ljubljani. </w:t>
      </w:r>
    </w:p>
    <w:p w14:paraId="5AAC46F8" w14:textId="77777777" w:rsidR="00026451" w:rsidRPr="00A05D42" w:rsidRDefault="00026451" w:rsidP="00026451">
      <w:pPr>
        <w:keepNext/>
        <w:tabs>
          <w:tab w:val="left" w:pos="567"/>
          <w:tab w:val="left" w:pos="1418"/>
          <w:tab w:val="left" w:pos="1702"/>
        </w:tabs>
        <w:jc w:val="both"/>
        <w:rPr>
          <w:sz w:val="22"/>
          <w:szCs w:val="22"/>
        </w:rPr>
      </w:pPr>
    </w:p>
    <w:p w14:paraId="1E2B7130" w14:textId="77777777" w:rsidR="00026451" w:rsidRPr="00A05D42" w:rsidRDefault="00026451" w:rsidP="00026451">
      <w:pPr>
        <w:keepNext/>
        <w:ind w:left="360"/>
        <w:jc w:val="center"/>
        <w:rPr>
          <w:sz w:val="22"/>
          <w:szCs w:val="22"/>
        </w:rPr>
      </w:pPr>
      <w:r>
        <w:rPr>
          <w:sz w:val="22"/>
          <w:szCs w:val="22"/>
        </w:rPr>
        <w:t>27.</w:t>
      </w:r>
      <w:r>
        <w:rPr>
          <w:sz w:val="22"/>
          <w:szCs w:val="22"/>
        </w:rPr>
        <w:tab/>
      </w:r>
      <w:r w:rsidRPr="00A05D42">
        <w:rPr>
          <w:sz w:val="22"/>
          <w:szCs w:val="22"/>
        </w:rPr>
        <w:t>člen</w:t>
      </w:r>
    </w:p>
    <w:p w14:paraId="03A1F0CB" w14:textId="6AC1931B" w:rsidR="00026451" w:rsidRDefault="00026451" w:rsidP="00026451">
      <w:pPr>
        <w:keepNext/>
        <w:jc w:val="both"/>
        <w:rPr>
          <w:sz w:val="22"/>
          <w:szCs w:val="22"/>
        </w:rPr>
      </w:pPr>
    </w:p>
    <w:p w14:paraId="1F355830" w14:textId="77777777" w:rsidR="00026451" w:rsidRPr="00A05D42" w:rsidRDefault="00026451" w:rsidP="00026451">
      <w:pPr>
        <w:keepNext/>
        <w:jc w:val="both"/>
        <w:rPr>
          <w:sz w:val="22"/>
          <w:szCs w:val="22"/>
        </w:rPr>
      </w:pPr>
    </w:p>
    <w:p w14:paraId="769F519E" w14:textId="77777777" w:rsidR="00026451" w:rsidRPr="00A05D42" w:rsidRDefault="00026451" w:rsidP="00026451">
      <w:pPr>
        <w:keepNext/>
        <w:tabs>
          <w:tab w:val="left" w:pos="567"/>
          <w:tab w:val="left" w:pos="1418"/>
          <w:tab w:val="left" w:pos="1702"/>
        </w:tabs>
        <w:jc w:val="both"/>
        <w:rPr>
          <w:b/>
          <w:sz w:val="22"/>
          <w:szCs w:val="22"/>
        </w:rPr>
      </w:pPr>
      <w:r w:rsidRPr="00A05D42">
        <w:rPr>
          <w:sz w:val="22"/>
          <w:szCs w:val="22"/>
        </w:rPr>
        <w:t>Stranki pogodbe se obvezujeta,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590B0B3D" w14:textId="7C13C055" w:rsidR="00026451" w:rsidRDefault="00026451" w:rsidP="00026451">
      <w:pPr>
        <w:keepNext/>
        <w:tabs>
          <w:tab w:val="left" w:pos="567"/>
          <w:tab w:val="left" w:pos="1418"/>
          <w:tab w:val="left" w:pos="1702"/>
        </w:tabs>
        <w:jc w:val="both"/>
        <w:rPr>
          <w:sz w:val="22"/>
          <w:szCs w:val="22"/>
        </w:rPr>
      </w:pPr>
    </w:p>
    <w:p w14:paraId="1CC67EBB" w14:textId="77777777" w:rsidR="00026451" w:rsidRPr="00A05D42" w:rsidRDefault="00026451" w:rsidP="00026451">
      <w:pPr>
        <w:keepNext/>
        <w:tabs>
          <w:tab w:val="left" w:pos="567"/>
          <w:tab w:val="left" w:pos="1418"/>
          <w:tab w:val="left" w:pos="1702"/>
        </w:tabs>
        <w:jc w:val="both"/>
        <w:rPr>
          <w:sz w:val="22"/>
          <w:szCs w:val="22"/>
        </w:rPr>
      </w:pPr>
    </w:p>
    <w:p w14:paraId="17BB1248" w14:textId="77777777" w:rsidR="00026451" w:rsidRPr="00A05D42" w:rsidRDefault="00026451" w:rsidP="00026451">
      <w:pPr>
        <w:keepNext/>
        <w:jc w:val="center"/>
        <w:rPr>
          <w:sz w:val="22"/>
          <w:szCs w:val="22"/>
        </w:rPr>
      </w:pPr>
      <w:r>
        <w:rPr>
          <w:sz w:val="22"/>
          <w:szCs w:val="22"/>
        </w:rPr>
        <w:t xml:space="preserve">28. </w:t>
      </w:r>
      <w:r w:rsidRPr="00A05D42">
        <w:rPr>
          <w:sz w:val="22"/>
          <w:szCs w:val="22"/>
        </w:rPr>
        <w:t>člen</w:t>
      </w:r>
    </w:p>
    <w:p w14:paraId="7EB915F1" w14:textId="77777777" w:rsidR="00026451" w:rsidRPr="00A05D42" w:rsidRDefault="00026451" w:rsidP="00026451">
      <w:pPr>
        <w:keepNext/>
        <w:tabs>
          <w:tab w:val="left" w:pos="567"/>
          <w:tab w:val="left" w:pos="1418"/>
          <w:tab w:val="left" w:pos="1702"/>
        </w:tabs>
        <w:jc w:val="both"/>
        <w:rPr>
          <w:sz w:val="22"/>
          <w:szCs w:val="22"/>
        </w:rPr>
      </w:pPr>
    </w:p>
    <w:p w14:paraId="1D8BAAD3"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Vsebina te pogodbe kot tudi dokumentacija, ki je njegov sestavni del oziroma se nanaša na to pogodbo in njegovo izvajanje se šteje za poslovno skrivnost, razen podatkov, ki v skladu z veljavnimi predpisi štejejo za javne.</w:t>
      </w:r>
    </w:p>
    <w:p w14:paraId="12252644" w14:textId="77777777" w:rsidR="00026451" w:rsidRPr="00A05D42" w:rsidRDefault="00026451" w:rsidP="00026451">
      <w:pPr>
        <w:keepNext/>
        <w:tabs>
          <w:tab w:val="left" w:pos="567"/>
          <w:tab w:val="left" w:pos="1418"/>
          <w:tab w:val="left" w:pos="1702"/>
        </w:tabs>
        <w:jc w:val="both"/>
        <w:rPr>
          <w:sz w:val="22"/>
          <w:szCs w:val="22"/>
        </w:rPr>
      </w:pPr>
    </w:p>
    <w:p w14:paraId="3639A85D" w14:textId="77777777" w:rsidR="00026451" w:rsidRPr="00A05D42" w:rsidRDefault="00026451" w:rsidP="00026451">
      <w:pPr>
        <w:keepNext/>
        <w:ind w:left="720"/>
        <w:jc w:val="center"/>
        <w:rPr>
          <w:sz w:val="22"/>
          <w:szCs w:val="22"/>
        </w:rPr>
      </w:pPr>
      <w:r>
        <w:rPr>
          <w:sz w:val="22"/>
          <w:szCs w:val="22"/>
        </w:rPr>
        <w:t xml:space="preserve">29. </w:t>
      </w:r>
      <w:r w:rsidRPr="00A05D42">
        <w:rPr>
          <w:sz w:val="22"/>
          <w:szCs w:val="22"/>
        </w:rPr>
        <w:t>člen</w:t>
      </w:r>
    </w:p>
    <w:p w14:paraId="5CFCD153" w14:textId="0FBD5C10" w:rsidR="00026451" w:rsidRDefault="00026451" w:rsidP="00026451">
      <w:pPr>
        <w:keepNext/>
        <w:tabs>
          <w:tab w:val="left" w:pos="567"/>
          <w:tab w:val="left" w:pos="1418"/>
          <w:tab w:val="left" w:pos="1702"/>
        </w:tabs>
        <w:jc w:val="both"/>
        <w:rPr>
          <w:sz w:val="22"/>
          <w:szCs w:val="22"/>
        </w:rPr>
      </w:pPr>
    </w:p>
    <w:p w14:paraId="6E8193E6" w14:textId="77777777" w:rsidR="00026451" w:rsidRPr="00A05D42" w:rsidRDefault="00026451" w:rsidP="00026451">
      <w:pPr>
        <w:keepNext/>
        <w:tabs>
          <w:tab w:val="left" w:pos="567"/>
          <w:tab w:val="left" w:pos="1418"/>
          <w:tab w:val="left" w:pos="1702"/>
        </w:tabs>
        <w:jc w:val="both"/>
        <w:rPr>
          <w:sz w:val="22"/>
          <w:szCs w:val="22"/>
        </w:rPr>
      </w:pPr>
    </w:p>
    <w:p w14:paraId="69F73950"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Vse morebitne spremembe ali dopolnitve te pogodbe se lahko sklenejo samo v obliki pisnega aneksa.</w:t>
      </w:r>
    </w:p>
    <w:p w14:paraId="4C5E9BF0" w14:textId="77777777" w:rsidR="00026451" w:rsidRPr="00A05D42" w:rsidRDefault="00026451" w:rsidP="00026451">
      <w:pPr>
        <w:keepNext/>
        <w:tabs>
          <w:tab w:val="left" w:pos="567"/>
          <w:tab w:val="left" w:pos="1418"/>
          <w:tab w:val="left" w:pos="1702"/>
        </w:tabs>
        <w:jc w:val="both"/>
        <w:rPr>
          <w:sz w:val="22"/>
          <w:szCs w:val="22"/>
        </w:rPr>
      </w:pPr>
    </w:p>
    <w:p w14:paraId="649112EA"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 xml:space="preserve">Če katerokoli od določil pogodbe je ali postane neveljavno, to ne vpliva na ostala določila pogodbe. Neveljavno določilo se nadomesti z veljavnim, ki mora čim bolj ustrezati namenu, ki sta ga želeli doseči stranki pogodbe z neveljavnim določilom. </w:t>
      </w:r>
    </w:p>
    <w:p w14:paraId="2C8F74D9" w14:textId="77777777" w:rsidR="00026451" w:rsidRPr="00A05D42" w:rsidRDefault="00026451" w:rsidP="00026451">
      <w:pPr>
        <w:keepNext/>
        <w:tabs>
          <w:tab w:val="left" w:pos="567"/>
          <w:tab w:val="left" w:pos="1418"/>
          <w:tab w:val="left" w:pos="1702"/>
        </w:tabs>
        <w:jc w:val="both"/>
        <w:rPr>
          <w:sz w:val="22"/>
          <w:szCs w:val="22"/>
        </w:rPr>
      </w:pPr>
    </w:p>
    <w:p w14:paraId="16827A82" w14:textId="77777777" w:rsidR="00026451" w:rsidRPr="00A05D42" w:rsidRDefault="00026451" w:rsidP="00026451">
      <w:pPr>
        <w:keepNext/>
        <w:jc w:val="center"/>
        <w:rPr>
          <w:sz w:val="22"/>
          <w:szCs w:val="22"/>
        </w:rPr>
      </w:pPr>
      <w:r>
        <w:rPr>
          <w:sz w:val="22"/>
          <w:szCs w:val="22"/>
        </w:rPr>
        <w:t xml:space="preserve">30. </w:t>
      </w:r>
      <w:r w:rsidRPr="00A05D42">
        <w:rPr>
          <w:sz w:val="22"/>
          <w:szCs w:val="22"/>
        </w:rPr>
        <w:t>člen</w:t>
      </w:r>
    </w:p>
    <w:p w14:paraId="26A28041" w14:textId="77777777" w:rsidR="00026451" w:rsidRPr="00A05D42" w:rsidRDefault="00026451" w:rsidP="00026451">
      <w:pPr>
        <w:keepNext/>
        <w:tabs>
          <w:tab w:val="left" w:pos="567"/>
          <w:tab w:val="left" w:pos="1418"/>
          <w:tab w:val="left" w:pos="1702"/>
        </w:tabs>
        <w:jc w:val="both"/>
        <w:rPr>
          <w:sz w:val="22"/>
          <w:szCs w:val="22"/>
        </w:rPr>
      </w:pPr>
    </w:p>
    <w:p w14:paraId="431F0BD7" w14:textId="77777777" w:rsidR="00026451" w:rsidRPr="00A05D42" w:rsidRDefault="00026451" w:rsidP="00026451">
      <w:pPr>
        <w:keepNext/>
        <w:tabs>
          <w:tab w:val="left" w:pos="567"/>
          <w:tab w:val="left" w:pos="1418"/>
          <w:tab w:val="left" w:pos="1702"/>
        </w:tabs>
        <w:jc w:val="both"/>
        <w:rPr>
          <w:sz w:val="22"/>
          <w:szCs w:val="22"/>
        </w:rPr>
      </w:pPr>
      <w:r w:rsidRPr="00A05D42">
        <w:rPr>
          <w:sz w:val="22"/>
          <w:szCs w:val="22"/>
        </w:rPr>
        <w:t>Priloge so neločljivi sestavni del pogodbe.</w:t>
      </w:r>
    </w:p>
    <w:p w14:paraId="191602DC" w14:textId="72FD6316" w:rsidR="00026451" w:rsidRDefault="00026451" w:rsidP="00026451">
      <w:pPr>
        <w:keepNext/>
        <w:jc w:val="both"/>
        <w:rPr>
          <w:sz w:val="22"/>
          <w:szCs w:val="22"/>
        </w:rPr>
      </w:pPr>
    </w:p>
    <w:p w14:paraId="7DCF3092" w14:textId="77777777" w:rsidR="00026451" w:rsidRPr="00A05D42" w:rsidRDefault="00026451" w:rsidP="00026451">
      <w:pPr>
        <w:keepNext/>
        <w:jc w:val="both"/>
        <w:rPr>
          <w:sz w:val="22"/>
          <w:szCs w:val="22"/>
        </w:rPr>
      </w:pPr>
      <w:bookmarkStart w:id="4" w:name="_GoBack"/>
      <w:bookmarkEnd w:id="4"/>
    </w:p>
    <w:p w14:paraId="7C787DE5" w14:textId="77777777" w:rsidR="00026451" w:rsidRPr="00A05D42" w:rsidRDefault="00026451" w:rsidP="00026451">
      <w:pPr>
        <w:keepNext/>
        <w:ind w:left="360"/>
        <w:jc w:val="center"/>
        <w:rPr>
          <w:sz w:val="22"/>
          <w:szCs w:val="22"/>
        </w:rPr>
      </w:pPr>
      <w:r>
        <w:rPr>
          <w:sz w:val="22"/>
          <w:szCs w:val="22"/>
        </w:rPr>
        <w:t>31.</w:t>
      </w:r>
      <w:r>
        <w:rPr>
          <w:sz w:val="22"/>
          <w:szCs w:val="22"/>
        </w:rPr>
        <w:tab/>
      </w:r>
      <w:r w:rsidRPr="00A05D42">
        <w:rPr>
          <w:sz w:val="22"/>
          <w:szCs w:val="22"/>
        </w:rPr>
        <w:t>člen</w:t>
      </w:r>
    </w:p>
    <w:p w14:paraId="3582C170" w14:textId="77777777" w:rsidR="00026451" w:rsidRPr="00A05D42" w:rsidRDefault="00026451" w:rsidP="00026451">
      <w:pPr>
        <w:keepNext/>
        <w:jc w:val="both"/>
        <w:rPr>
          <w:sz w:val="22"/>
          <w:szCs w:val="22"/>
        </w:rPr>
      </w:pPr>
    </w:p>
    <w:p w14:paraId="7443BA47" w14:textId="77777777" w:rsidR="00026451" w:rsidRPr="00A05D42" w:rsidRDefault="00026451" w:rsidP="00026451">
      <w:pPr>
        <w:keepNext/>
        <w:jc w:val="both"/>
        <w:rPr>
          <w:sz w:val="22"/>
          <w:szCs w:val="22"/>
        </w:rPr>
      </w:pPr>
      <w:r w:rsidRPr="00A05D42">
        <w:rPr>
          <w:sz w:val="22"/>
          <w:szCs w:val="22"/>
        </w:rPr>
        <w:t>Ta pogodba v celoti zavezuje tudi morebitne vsakokratne pravne naslednike vsake od strank pogodbe, kar velja zlasti tudi v primeru organizacijsko – statusnih ter lastninskih sprememb.</w:t>
      </w:r>
    </w:p>
    <w:p w14:paraId="654E38C4" w14:textId="325BD205" w:rsidR="00026451" w:rsidRDefault="00026451" w:rsidP="00026451">
      <w:pPr>
        <w:keepNext/>
        <w:tabs>
          <w:tab w:val="left" w:pos="567"/>
          <w:tab w:val="left" w:pos="1418"/>
          <w:tab w:val="left" w:pos="1702"/>
        </w:tabs>
        <w:jc w:val="both"/>
        <w:rPr>
          <w:sz w:val="22"/>
          <w:szCs w:val="22"/>
        </w:rPr>
      </w:pPr>
    </w:p>
    <w:p w14:paraId="0794D007" w14:textId="77777777" w:rsidR="00026451" w:rsidRPr="00A05D42" w:rsidRDefault="00026451" w:rsidP="00026451">
      <w:pPr>
        <w:keepNext/>
        <w:tabs>
          <w:tab w:val="left" w:pos="567"/>
          <w:tab w:val="left" w:pos="1418"/>
          <w:tab w:val="left" w:pos="1702"/>
        </w:tabs>
        <w:jc w:val="both"/>
        <w:rPr>
          <w:sz w:val="22"/>
          <w:szCs w:val="22"/>
        </w:rPr>
      </w:pPr>
    </w:p>
    <w:p w14:paraId="04E4A487" w14:textId="77777777" w:rsidR="00026451" w:rsidRPr="00A05D42" w:rsidRDefault="00026451" w:rsidP="00026451">
      <w:pPr>
        <w:keepNext/>
        <w:ind w:left="360"/>
        <w:jc w:val="center"/>
        <w:rPr>
          <w:sz w:val="22"/>
          <w:szCs w:val="22"/>
        </w:rPr>
      </w:pPr>
      <w:r>
        <w:rPr>
          <w:sz w:val="22"/>
          <w:szCs w:val="22"/>
        </w:rPr>
        <w:t>32.</w:t>
      </w:r>
      <w:r>
        <w:rPr>
          <w:sz w:val="22"/>
          <w:szCs w:val="22"/>
        </w:rPr>
        <w:tab/>
      </w:r>
      <w:r w:rsidRPr="00A05D42">
        <w:rPr>
          <w:sz w:val="22"/>
          <w:szCs w:val="22"/>
        </w:rPr>
        <w:t>člen</w:t>
      </w:r>
    </w:p>
    <w:p w14:paraId="5288830B" w14:textId="5C84FA0F" w:rsidR="00026451" w:rsidRDefault="00026451" w:rsidP="00026451">
      <w:pPr>
        <w:keepNext/>
        <w:tabs>
          <w:tab w:val="left" w:pos="567"/>
          <w:tab w:val="left" w:pos="1702"/>
        </w:tabs>
        <w:jc w:val="both"/>
        <w:rPr>
          <w:sz w:val="22"/>
          <w:szCs w:val="22"/>
        </w:rPr>
      </w:pPr>
    </w:p>
    <w:p w14:paraId="7479FC5E" w14:textId="06D3AA12" w:rsidR="00026451" w:rsidRDefault="00026451" w:rsidP="00026451">
      <w:pPr>
        <w:keepNext/>
        <w:tabs>
          <w:tab w:val="left" w:pos="567"/>
          <w:tab w:val="left" w:pos="1702"/>
        </w:tabs>
        <w:jc w:val="both"/>
        <w:rPr>
          <w:sz w:val="22"/>
          <w:szCs w:val="22"/>
        </w:rPr>
      </w:pPr>
    </w:p>
    <w:p w14:paraId="01303B33" w14:textId="77777777" w:rsidR="00026451" w:rsidRPr="00A05D42" w:rsidRDefault="00026451" w:rsidP="00026451">
      <w:pPr>
        <w:keepNext/>
        <w:tabs>
          <w:tab w:val="left" w:pos="567"/>
          <w:tab w:val="left" w:pos="1702"/>
        </w:tabs>
        <w:jc w:val="both"/>
        <w:rPr>
          <w:sz w:val="22"/>
          <w:szCs w:val="22"/>
        </w:rPr>
      </w:pPr>
    </w:p>
    <w:p w14:paraId="5A181915" w14:textId="77777777" w:rsidR="00026451" w:rsidRPr="00A05D42" w:rsidRDefault="00026451" w:rsidP="00026451">
      <w:pPr>
        <w:keepNext/>
        <w:tabs>
          <w:tab w:val="left" w:pos="4820"/>
        </w:tabs>
        <w:ind w:right="-2"/>
        <w:jc w:val="both"/>
        <w:rPr>
          <w:sz w:val="22"/>
          <w:szCs w:val="22"/>
        </w:rPr>
      </w:pPr>
      <w:r w:rsidRPr="00A05D42">
        <w:rPr>
          <w:sz w:val="22"/>
          <w:szCs w:val="22"/>
        </w:rPr>
        <w:t xml:space="preserve">Pogodba je sestavljena in podpisana v štirih (4) enakih izvodih, od katerih prejme </w:t>
      </w:r>
      <w:r>
        <w:rPr>
          <w:sz w:val="22"/>
          <w:szCs w:val="22"/>
        </w:rPr>
        <w:t>vsaka stranka pogodbe po</w:t>
      </w:r>
      <w:r w:rsidRPr="00A05D42">
        <w:rPr>
          <w:sz w:val="22"/>
          <w:szCs w:val="22"/>
        </w:rPr>
        <w:t xml:space="preserve"> dva (2) izvoda. </w:t>
      </w:r>
    </w:p>
    <w:p w14:paraId="69871D88" w14:textId="77777777" w:rsidR="00026451" w:rsidRPr="00A05D42" w:rsidRDefault="00026451" w:rsidP="00026451">
      <w:pPr>
        <w:keepNext/>
        <w:tabs>
          <w:tab w:val="left" w:pos="4820"/>
        </w:tabs>
        <w:rPr>
          <w:sz w:val="22"/>
          <w:szCs w:val="22"/>
        </w:rPr>
      </w:pPr>
    </w:p>
    <w:p w14:paraId="7F84E19D" w14:textId="77777777" w:rsidR="00026451" w:rsidRPr="00A05D42" w:rsidRDefault="00026451" w:rsidP="00026451">
      <w:pPr>
        <w:keepNext/>
        <w:tabs>
          <w:tab w:val="left" w:pos="4820"/>
        </w:tabs>
        <w:rPr>
          <w:sz w:val="22"/>
          <w:szCs w:val="22"/>
        </w:rPr>
      </w:pPr>
    </w:p>
    <w:p w14:paraId="27D043DD" w14:textId="77777777" w:rsidR="00026451" w:rsidRPr="00642281" w:rsidRDefault="00026451" w:rsidP="00026451">
      <w:pPr>
        <w:keepNext/>
        <w:jc w:val="both"/>
        <w:rPr>
          <w:bCs/>
          <w:sz w:val="22"/>
          <w:szCs w:val="22"/>
        </w:rPr>
      </w:pPr>
      <w:r w:rsidRPr="00642281">
        <w:rPr>
          <w:bCs/>
          <w:sz w:val="22"/>
          <w:szCs w:val="22"/>
        </w:rPr>
        <w:t>Številka:</w:t>
      </w:r>
      <w:r>
        <w:rPr>
          <w:bCs/>
          <w:sz w:val="22"/>
          <w:szCs w:val="22"/>
        </w:rPr>
        <w:t>____________</w:t>
      </w:r>
      <w:r w:rsidRPr="00642281">
        <w:rPr>
          <w:bCs/>
          <w:sz w:val="22"/>
          <w:szCs w:val="22"/>
        </w:rPr>
        <w:t xml:space="preserve">                                                               </w:t>
      </w:r>
      <w:r>
        <w:rPr>
          <w:bCs/>
          <w:sz w:val="22"/>
          <w:szCs w:val="22"/>
        </w:rPr>
        <w:t xml:space="preserve">  </w:t>
      </w:r>
      <w:r w:rsidRPr="00642281">
        <w:rPr>
          <w:bCs/>
          <w:sz w:val="22"/>
          <w:szCs w:val="22"/>
        </w:rPr>
        <w:t xml:space="preserve">Številka pogodbe: </w:t>
      </w:r>
      <w:r>
        <w:rPr>
          <w:bCs/>
          <w:sz w:val="22"/>
          <w:szCs w:val="22"/>
        </w:rPr>
        <w:t>C7560-21-200028</w:t>
      </w:r>
    </w:p>
    <w:p w14:paraId="7BC84AA0" w14:textId="77777777" w:rsidR="00026451" w:rsidRDefault="00026451" w:rsidP="00026451">
      <w:pPr>
        <w:keepNext/>
        <w:jc w:val="both"/>
        <w:rPr>
          <w:bCs/>
          <w:sz w:val="22"/>
          <w:szCs w:val="22"/>
        </w:rPr>
      </w:pPr>
      <w:r w:rsidRPr="00642281">
        <w:rPr>
          <w:bCs/>
          <w:sz w:val="22"/>
          <w:szCs w:val="22"/>
        </w:rPr>
        <w:t xml:space="preserve">                                                                                                     </w:t>
      </w:r>
      <w:r>
        <w:rPr>
          <w:bCs/>
          <w:sz w:val="22"/>
          <w:szCs w:val="22"/>
        </w:rPr>
        <w:t xml:space="preserve"> </w:t>
      </w:r>
      <w:r w:rsidRPr="00642281">
        <w:rPr>
          <w:bCs/>
          <w:sz w:val="22"/>
          <w:szCs w:val="22"/>
        </w:rPr>
        <w:t xml:space="preserve"> Številka dok. DS:</w:t>
      </w:r>
      <w:r w:rsidRPr="00A05D42">
        <w:rPr>
          <w:bCs/>
          <w:sz w:val="22"/>
          <w:szCs w:val="22"/>
        </w:rPr>
        <w:t xml:space="preserve"> </w:t>
      </w:r>
      <w:r>
        <w:rPr>
          <w:bCs/>
          <w:sz w:val="22"/>
          <w:szCs w:val="22"/>
        </w:rPr>
        <w:t>_______________</w:t>
      </w:r>
    </w:p>
    <w:p w14:paraId="4DE3D80E" w14:textId="77777777" w:rsidR="00026451" w:rsidRDefault="00026451" w:rsidP="00026451">
      <w:pPr>
        <w:keepNext/>
        <w:jc w:val="both"/>
        <w:rPr>
          <w:bCs/>
          <w:sz w:val="22"/>
          <w:szCs w:val="22"/>
        </w:rPr>
      </w:pPr>
    </w:p>
    <w:p w14:paraId="38E47BB6" w14:textId="77777777" w:rsidR="00026451" w:rsidRPr="00A05D42" w:rsidRDefault="00026451" w:rsidP="00026451">
      <w:pPr>
        <w:keepNext/>
        <w:tabs>
          <w:tab w:val="left" w:pos="1134"/>
          <w:tab w:val="left" w:pos="4820"/>
        </w:tabs>
        <w:rPr>
          <w:sz w:val="22"/>
          <w:szCs w:val="22"/>
        </w:rPr>
      </w:pP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t>Datum: ___________</w:t>
      </w:r>
      <w:r>
        <w:rPr>
          <w:sz w:val="22"/>
          <w:szCs w:val="22"/>
        </w:rPr>
        <w:tab/>
        <w:t xml:space="preserve">                Datum: __________</w:t>
      </w:r>
    </w:p>
    <w:p w14:paraId="306ABACD" w14:textId="77777777" w:rsidR="00026451" w:rsidRDefault="00026451" w:rsidP="00026451">
      <w:pPr>
        <w:keepNext/>
        <w:jc w:val="both"/>
        <w:rPr>
          <w:bCs/>
          <w:sz w:val="22"/>
          <w:szCs w:val="22"/>
        </w:rPr>
      </w:pPr>
    </w:p>
    <w:p w14:paraId="098D2178" w14:textId="77777777" w:rsidR="00026451" w:rsidRPr="00A05D42" w:rsidRDefault="00026451" w:rsidP="00026451">
      <w:pPr>
        <w:keepNext/>
        <w:jc w:val="both"/>
        <w:rPr>
          <w:bCs/>
          <w:sz w:val="22"/>
          <w:szCs w:val="22"/>
        </w:rPr>
      </w:pPr>
      <w:r>
        <w:rPr>
          <w:bCs/>
          <w:sz w:val="22"/>
          <w:szCs w:val="22"/>
        </w:rPr>
        <w:t>Dobavitelj:</w:t>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t>Naročnik:</w:t>
      </w:r>
    </w:p>
    <w:p w14:paraId="0649A7A7" w14:textId="77777777" w:rsidR="00026451" w:rsidRPr="0040009A" w:rsidRDefault="00026451" w:rsidP="00026451">
      <w:pPr>
        <w:keepNext/>
        <w:jc w:val="both"/>
        <w:rPr>
          <w:b/>
          <w:bCs/>
          <w:sz w:val="22"/>
          <w:szCs w:val="22"/>
        </w:rPr>
      </w:pPr>
      <w:r w:rsidRPr="0040009A">
        <w:rPr>
          <w:b/>
          <w:bCs/>
          <w:sz w:val="22"/>
          <w:szCs w:val="22"/>
        </w:rPr>
        <w:t>__________________</w:t>
      </w:r>
      <w:r w:rsidRPr="0040009A">
        <w:rPr>
          <w:b/>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40009A">
        <w:rPr>
          <w:b/>
          <w:bCs/>
          <w:sz w:val="22"/>
          <w:szCs w:val="22"/>
        </w:rPr>
        <w:t>MESTNA OBČINA LJUBLJANA</w:t>
      </w:r>
    </w:p>
    <w:p w14:paraId="52B167D7" w14:textId="77777777" w:rsidR="00026451" w:rsidRDefault="00026451" w:rsidP="00026451">
      <w:pPr>
        <w:keepNext/>
        <w:jc w:val="both"/>
        <w:rPr>
          <w:sz w:val="22"/>
          <w:szCs w:val="22"/>
        </w:rPr>
      </w:pPr>
      <w:r>
        <w:rPr>
          <w:sz w:val="22"/>
          <w:szCs w:val="22"/>
        </w:rPr>
        <w:t>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05D42">
        <w:rPr>
          <w:sz w:val="22"/>
          <w:szCs w:val="22"/>
        </w:rPr>
        <w:t>Župan</w:t>
      </w:r>
    </w:p>
    <w:p w14:paraId="7AE98974" w14:textId="77777777" w:rsidR="00026451" w:rsidRPr="00642281" w:rsidRDefault="00026451" w:rsidP="00026451">
      <w:pPr>
        <w:keepNext/>
        <w:rPr>
          <w:sz w:val="22"/>
          <w:szCs w:val="22"/>
        </w:rPr>
      </w:pPr>
      <w:r>
        <w:rPr>
          <w:sz w:val="22"/>
          <w:szCs w:val="22"/>
        </w:rPr>
        <w:t>_________________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642281">
        <w:rPr>
          <w:sz w:val="22"/>
          <w:szCs w:val="22"/>
        </w:rPr>
        <w:t>Zoran Jankovi</w:t>
      </w:r>
      <w:r>
        <w:rPr>
          <w:sz w:val="22"/>
          <w:szCs w:val="22"/>
        </w:rPr>
        <w:t>ć</w:t>
      </w:r>
    </w:p>
    <w:p w14:paraId="6C4B2BFC" w14:textId="77777777" w:rsidR="00026451" w:rsidRPr="00A05D42" w:rsidRDefault="00026451" w:rsidP="00026451">
      <w:pPr>
        <w:keepNext/>
        <w:spacing w:after="200" w:line="276" w:lineRule="auto"/>
        <w:rPr>
          <w:b/>
          <w:sz w:val="22"/>
          <w:szCs w:val="22"/>
        </w:rPr>
      </w:pPr>
    </w:p>
    <w:p w14:paraId="108F22A2" w14:textId="77777777" w:rsidR="005C0C95" w:rsidRDefault="005C0C95" w:rsidP="00787C83">
      <w:pPr>
        <w:pStyle w:val="Glava"/>
        <w:tabs>
          <w:tab w:val="clear" w:pos="4536"/>
          <w:tab w:val="clear" w:pos="9072"/>
        </w:tabs>
        <w:ind w:left="1134"/>
        <w:jc w:val="both"/>
        <w:rPr>
          <w:i w:val="0"/>
          <w:sz w:val="22"/>
          <w:szCs w:val="22"/>
        </w:rPr>
      </w:pPr>
    </w:p>
    <w:p w14:paraId="5E30627D" w14:textId="77777777" w:rsidR="005C0C95" w:rsidRDefault="005C0C95" w:rsidP="00787C83">
      <w:pPr>
        <w:pStyle w:val="Glava"/>
        <w:tabs>
          <w:tab w:val="clear" w:pos="4536"/>
          <w:tab w:val="clear" w:pos="9072"/>
        </w:tabs>
        <w:ind w:left="1134"/>
        <w:jc w:val="both"/>
        <w:rPr>
          <w:i w:val="0"/>
          <w:sz w:val="22"/>
          <w:szCs w:val="22"/>
        </w:rPr>
      </w:pPr>
    </w:p>
    <w:p w14:paraId="013F33C0" w14:textId="77777777" w:rsidR="005C0C95" w:rsidRDefault="005C0C95" w:rsidP="00787C83">
      <w:pPr>
        <w:pStyle w:val="Glava"/>
        <w:tabs>
          <w:tab w:val="clear" w:pos="4536"/>
          <w:tab w:val="clear" w:pos="9072"/>
        </w:tabs>
        <w:ind w:left="1134"/>
        <w:jc w:val="both"/>
        <w:rPr>
          <w:i w:val="0"/>
          <w:sz w:val="22"/>
          <w:szCs w:val="22"/>
        </w:rPr>
      </w:pPr>
    </w:p>
    <w:p w14:paraId="70B0F429" w14:textId="77777777" w:rsidR="005C0C95" w:rsidRDefault="005C0C95" w:rsidP="005C0C95">
      <w:pPr>
        <w:pStyle w:val="Glava"/>
        <w:tabs>
          <w:tab w:val="clear" w:pos="4536"/>
          <w:tab w:val="clear" w:pos="9072"/>
        </w:tabs>
        <w:ind w:left="1134"/>
        <w:jc w:val="right"/>
        <w:rPr>
          <w:b/>
          <w:i w:val="0"/>
          <w:sz w:val="22"/>
          <w:szCs w:val="22"/>
        </w:rPr>
      </w:pPr>
    </w:p>
    <w:p w14:paraId="4F93B790" w14:textId="77777777" w:rsidR="005C0C95" w:rsidRDefault="005C0C95" w:rsidP="005C0C95">
      <w:pPr>
        <w:pStyle w:val="Glava"/>
        <w:tabs>
          <w:tab w:val="clear" w:pos="4536"/>
          <w:tab w:val="clear" w:pos="9072"/>
        </w:tabs>
        <w:ind w:left="1134"/>
        <w:jc w:val="right"/>
        <w:rPr>
          <w:b/>
          <w:i w:val="0"/>
          <w:sz w:val="22"/>
          <w:szCs w:val="22"/>
        </w:rPr>
      </w:pPr>
    </w:p>
    <w:p w14:paraId="70F5FFA1" w14:textId="77777777" w:rsidR="005C0C95" w:rsidRDefault="005C0C95" w:rsidP="005C0C95">
      <w:pPr>
        <w:pStyle w:val="Glava"/>
        <w:tabs>
          <w:tab w:val="clear" w:pos="4536"/>
          <w:tab w:val="clear" w:pos="9072"/>
        </w:tabs>
        <w:ind w:left="1134"/>
        <w:jc w:val="right"/>
        <w:rPr>
          <w:b/>
          <w:i w:val="0"/>
          <w:sz w:val="22"/>
          <w:szCs w:val="22"/>
        </w:rPr>
      </w:pPr>
    </w:p>
    <w:p w14:paraId="285CA80B" w14:textId="77777777" w:rsidR="005C0C95" w:rsidRDefault="005C0C95" w:rsidP="005C0C95">
      <w:pPr>
        <w:pStyle w:val="Glava"/>
        <w:tabs>
          <w:tab w:val="clear" w:pos="4536"/>
          <w:tab w:val="clear" w:pos="9072"/>
        </w:tabs>
        <w:ind w:left="1134"/>
        <w:jc w:val="right"/>
        <w:rPr>
          <w:b/>
          <w:i w:val="0"/>
          <w:sz w:val="22"/>
          <w:szCs w:val="22"/>
        </w:rPr>
      </w:pPr>
    </w:p>
    <w:p w14:paraId="05A77ED9" w14:textId="77777777" w:rsidR="005C0C95" w:rsidRDefault="005C0C95" w:rsidP="005C0C95">
      <w:pPr>
        <w:pStyle w:val="Glava"/>
        <w:tabs>
          <w:tab w:val="clear" w:pos="4536"/>
          <w:tab w:val="clear" w:pos="9072"/>
        </w:tabs>
        <w:ind w:left="1134"/>
        <w:jc w:val="right"/>
        <w:rPr>
          <w:b/>
          <w:i w:val="0"/>
          <w:sz w:val="22"/>
          <w:szCs w:val="22"/>
        </w:rPr>
      </w:pPr>
    </w:p>
    <w:p w14:paraId="05B9FDF0" w14:textId="77777777" w:rsidR="005C0C95" w:rsidRDefault="005C0C95" w:rsidP="005C0C95">
      <w:pPr>
        <w:pStyle w:val="Glava"/>
        <w:tabs>
          <w:tab w:val="clear" w:pos="4536"/>
          <w:tab w:val="clear" w:pos="9072"/>
        </w:tabs>
        <w:ind w:left="1134"/>
        <w:jc w:val="right"/>
        <w:rPr>
          <w:b/>
          <w:i w:val="0"/>
          <w:sz w:val="22"/>
          <w:szCs w:val="22"/>
        </w:rPr>
      </w:pPr>
    </w:p>
    <w:p w14:paraId="4B4F8F04" w14:textId="77777777" w:rsidR="005C0C95" w:rsidRDefault="005C0C95" w:rsidP="005C0C95">
      <w:pPr>
        <w:pStyle w:val="Glava"/>
        <w:tabs>
          <w:tab w:val="clear" w:pos="4536"/>
          <w:tab w:val="clear" w:pos="9072"/>
        </w:tabs>
        <w:ind w:left="1134"/>
        <w:jc w:val="right"/>
        <w:rPr>
          <w:b/>
          <w:i w:val="0"/>
          <w:sz w:val="22"/>
          <w:szCs w:val="22"/>
        </w:rPr>
      </w:pPr>
    </w:p>
    <w:p w14:paraId="462E7A73" w14:textId="77777777" w:rsidR="005C0C95" w:rsidRDefault="005C0C95" w:rsidP="005C0C95">
      <w:pPr>
        <w:pStyle w:val="Glava"/>
        <w:tabs>
          <w:tab w:val="clear" w:pos="4536"/>
          <w:tab w:val="clear" w:pos="9072"/>
        </w:tabs>
        <w:ind w:left="1134"/>
        <w:jc w:val="right"/>
        <w:rPr>
          <w:b/>
          <w:i w:val="0"/>
          <w:sz w:val="22"/>
          <w:szCs w:val="22"/>
        </w:rPr>
      </w:pPr>
    </w:p>
    <w:p w14:paraId="001C5A22" w14:textId="77777777" w:rsidR="005C0C95" w:rsidRDefault="005C0C95" w:rsidP="005C0C95">
      <w:pPr>
        <w:pStyle w:val="Glava"/>
        <w:tabs>
          <w:tab w:val="clear" w:pos="4536"/>
          <w:tab w:val="clear" w:pos="9072"/>
        </w:tabs>
        <w:ind w:left="1134"/>
        <w:jc w:val="right"/>
        <w:rPr>
          <w:b/>
          <w:i w:val="0"/>
          <w:sz w:val="22"/>
          <w:szCs w:val="22"/>
        </w:rPr>
      </w:pPr>
    </w:p>
    <w:p w14:paraId="5ABA8159" w14:textId="77777777" w:rsidR="005C0C95" w:rsidRDefault="005C0C95" w:rsidP="005C0C95">
      <w:pPr>
        <w:pStyle w:val="Glava"/>
        <w:tabs>
          <w:tab w:val="clear" w:pos="4536"/>
          <w:tab w:val="clear" w:pos="9072"/>
        </w:tabs>
        <w:ind w:left="1134"/>
        <w:jc w:val="right"/>
        <w:rPr>
          <w:b/>
          <w:i w:val="0"/>
          <w:sz w:val="22"/>
          <w:szCs w:val="22"/>
        </w:rPr>
      </w:pPr>
    </w:p>
    <w:p w14:paraId="4001199C" w14:textId="77777777" w:rsidR="005C0C95" w:rsidRDefault="005C0C95" w:rsidP="005C0C95">
      <w:pPr>
        <w:pStyle w:val="Glava"/>
        <w:tabs>
          <w:tab w:val="clear" w:pos="4536"/>
          <w:tab w:val="clear" w:pos="9072"/>
        </w:tabs>
        <w:ind w:left="1134"/>
        <w:jc w:val="right"/>
        <w:rPr>
          <w:b/>
          <w:i w:val="0"/>
          <w:sz w:val="22"/>
          <w:szCs w:val="22"/>
        </w:rPr>
      </w:pPr>
    </w:p>
    <w:p w14:paraId="05405B94" w14:textId="77777777" w:rsidR="005C0C95" w:rsidRDefault="005C0C95" w:rsidP="005C0C95">
      <w:pPr>
        <w:pStyle w:val="Glava"/>
        <w:tabs>
          <w:tab w:val="clear" w:pos="4536"/>
          <w:tab w:val="clear" w:pos="9072"/>
        </w:tabs>
        <w:ind w:left="1134"/>
        <w:jc w:val="right"/>
        <w:rPr>
          <w:b/>
          <w:i w:val="0"/>
          <w:sz w:val="22"/>
          <w:szCs w:val="22"/>
        </w:rPr>
      </w:pPr>
    </w:p>
    <w:p w14:paraId="1105F172" w14:textId="77777777" w:rsidR="005C0C95" w:rsidRDefault="005C0C95" w:rsidP="005C0C95">
      <w:pPr>
        <w:pStyle w:val="Glava"/>
        <w:tabs>
          <w:tab w:val="clear" w:pos="4536"/>
          <w:tab w:val="clear" w:pos="9072"/>
        </w:tabs>
        <w:ind w:left="1134"/>
        <w:jc w:val="right"/>
        <w:rPr>
          <w:b/>
          <w:i w:val="0"/>
          <w:sz w:val="22"/>
          <w:szCs w:val="22"/>
        </w:rPr>
      </w:pPr>
    </w:p>
    <w:p w14:paraId="2C0C4A21" w14:textId="77777777" w:rsidR="005C0C95" w:rsidRDefault="005C0C95" w:rsidP="005C0C95">
      <w:pPr>
        <w:pStyle w:val="Glava"/>
        <w:tabs>
          <w:tab w:val="clear" w:pos="4536"/>
          <w:tab w:val="clear" w:pos="9072"/>
        </w:tabs>
        <w:ind w:left="1134"/>
        <w:jc w:val="right"/>
        <w:rPr>
          <w:b/>
          <w:i w:val="0"/>
          <w:sz w:val="22"/>
          <w:szCs w:val="22"/>
        </w:rPr>
      </w:pPr>
    </w:p>
    <w:p w14:paraId="6E8491CD" w14:textId="77777777" w:rsidR="005C0C95" w:rsidRDefault="005C0C95" w:rsidP="005C0C95">
      <w:pPr>
        <w:pStyle w:val="Glava"/>
        <w:tabs>
          <w:tab w:val="clear" w:pos="4536"/>
          <w:tab w:val="clear" w:pos="9072"/>
        </w:tabs>
        <w:ind w:left="1134"/>
        <w:jc w:val="right"/>
        <w:rPr>
          <w:b/>
          <w:i w:val="0"/>
          <w:sz w:val="22"/>
          <w:szCs w:val="22"/>
        </w:rPr>
      </w:pPr>
    </w:p>
    <w:p w14:paraId="6EDA600E" w14:textId="77777777" w:rsidR="005C0C95" w:rsidRDefault="005C0C95" w:rsidP="005C0C95">
      <w:pPr>
        <w:pStyle w:val="Glava"/>
        <w:tabs>
          <w:tab w:val="clear" w:pos="4536"/>
          <w:tab w:val="clear" w:pos="9072"/>
        </w:tabs>
        <w:ind w:left="1134"/>
        <w:jc w:val="right"/>
        <w:rPr>
          <w:b/>
          <w:i w:val="0"/>
          <w:sz w:val="22"/>
          <w:szCs w:val="22"/>
        </w:rPr>
      </w:pPr>
    </w:p>
    <w:p w14:paraId="4AA3D938" w14:textId="77777777" w:rsidR="005C0C95" w:rsidRDefault="005C0C95" w:rsidP="005C0C95">
      <w:pPr>
        <w:pStyle w:val="Glava"/>
        <w:tabs>
          <w:tab w:val="clear" w:pos="4536"/>
          <w:tab w:val="clear" w:pos="9072"/>
        </w:tabs>
        <w:ind w:left="1134"/>
        <w:jc w:val="right"/>
        <w:rPr>
          <w:b/>
          <w:i w:val="0"/>
          <w:sz w:val="22"/>
          <w:szCs w:val="22"/>
        </w:rPr>
      </w:pPr>
    </w:p>
    <w:p w14:paraId="0AD114FC" w14:textId="77777777" w:rsidR="005C0C95" w:rsidRDefault="005C0C95" w:rsidP="005C0C95">
      <w:pPr>
        <w:pStyle w:val="Glava"/>
        <w:tabs>
          <w:tab w:val="clear" w:pos="4536"/>
          <w:tab w:val="clear" w:pos="9072"/>
        </w:tabs>
        <w:ind w:left="1134"/>
        <w:jc w:val="right"/>
        <w:rPr>
          <w:b/>
          <w:i w:val="0"/>
          <w:sz w:val="22"/>
          <w:szCs w:val="22"/>
        </w:rPr>
      </w:pPr>
    </w:p>
    <w:p w14:paraId="121EC0A5" w14:textId="77777777" w:rsidR="005C0C95" w:rsidRDefault="005C0C95" w:rsidP="005C0C95">
      <w:pPr>
        <w:pStyle w:val="Glava"/>
        <w:tabs>
          <w:tab w:val="clear" w:pos="4536"/>
          <w:tab w:val="clear" w:pos="9072"/>
        </w:tabs>
        <w:ind w:left="1134"/>
        <w:jc w:val="right"/>
        <w:rPr>
          <w:b/>
          <w:i w:val="0"/>
          <w:sz w:val="22"/>
          <w:szCs w:val="22"/>
        </w:rPr>
      </w:pPr>
    </w:p>
    <w:p w14:paraId="40D13D27" w14:textId="77777777" w:rsidR="005C0C95" w:rsidRDefault="005C0C95" w:rsidP="005C0C95">
      <w:pPr>
        <w:pStyle w:val="Glava"/>
        <w:tabs>
          <w:tab w:val="clear" w:pos="4536"/>
          <w:tab w:val="clear" w:pos="9072"/>
        </w:tabs>
        <w:ind w:left="1134"/>
        <w:jc w:val="right"/>
        <w:rPr>
          <w:b/>
          <w:i w:val="0"/>
          <w:sz w:val="22"/>
          <w:szCs w:val="22"/>
        </w:rPr>
      </w:pPr>
    </w:p>
    <w:p w14:paraId="3623D863" w14:textId="77777777" w:rsidR="005C0C95" w:rsidRDefault="005C0C95" w:rsidP="005C0C95">
      <w:pPr>
        <w:pStyle w:val="Glava"/>
        <w:tabs>
          <w:tab w:val="clear" w:pos="4536"/>
          <w:tab w:val="clear" w:pos="9072"/>
        </w:tabs>
        <w:ind w:left="1134"/>
        <w:jc w:val="right"/>
        <w:rPr>
          <w:b/>
          <w:i w:val="0"/>
          <w:sz w:val="22"/>
          <w:szCs w:val="22"/>
        </w:rPr>
      </w:pPr>
    </w:p>
    <w:p w14:paraId="44049BD0" w14:textId="77777777" w:rsidR="008772D2" w:rsidRDefault="008772D2" w:rsidP="003B1634">
      <w:pPr>
        <w:pStyle w:val="Glava"/>
        <w:tabs>
          <w:tab w:val="clear" w:pos="4536"/>
          <w:tab w:val="clear" w:pos="9072"/>
        </w:tabs>
        <w:jc w:val="right"/>
        <w:rPr>
          <w:b/>
          <w:i w:val="0"/>
          <w:sz w:val="22"/>
          <w:szCs w:val="22"/>
        </w:rPr>
      </w:pPr>
    </w:p>
    <w:p w14:paraId="6CB3A0A9" w14:textId="77777777" w:rsidR="00464F61" w:rsidRDefault="00464F61">
      <w:pPr>
        <w:rPr>
          <w:b/>
          <w:sz w:val="22"/>
          <w:szCs w:val="22"/>
        </w:rPr>
      </w:pPr>
      <w:r>
        <w:rPr>
          <w:b/>
          <w:sz w:val="22"/>
          <w:szCs w:val="22"/>
        </w:rPr>
        <w:br w:type="page"/>
      </w:r>
    </w:p>
    <w:p w14:paraId="569CB43E" w14:textId="2E9146F5" w:rsidR="0080081D" w:rsidRPr="00242B78" w:rsidRDefault="0080081D" w:rsidP="0080081D">
      <w:pPr>
        <w:ind w:left="8496"/>
        <w:jc w:val="right"/>
        <w:rPr>
          <w:b/>
          <w:sz w:val="22"/>
          <w:szCs w:val="22"/>
        </w:rPr>
      </w:pPr>
      <w:r w:rsidRPr="00242B78">
        <w:rPr>
          <w:b/>
          <w:sz w:val="22"/>
          <w:szCs w:val="22"/>
        </w:rPr>
        <w:lastRenderedPageBreak/>
        <w:t xml:space="preserve">PRILOGA </w:t>
      </w:r>
      <w:r w:rsidR="00281384">
        <w:rPr>
          <w:b/>
          <w:sz w:val="22"/>
          <w:szCs w:val="22"/>
        </w:rPr>
        <w:t>D</w:t>
      </w:r>
    </w:p>
    <w:p w14:paraId="3BB86EF2" w14:textId="77777777" w:rsidR="0080081D" w:rsidRPr="00B66599" w:rsidRDefault="0080081D" w:rsidP="0080081D">
      <w:pPr>
        <w:keepNext/>
        <w:spacing w:before="120" w:after="60"/>
        <w:jc w:val="center"/>
        <w:outlineLvl w:val="2"/>
        <w:rPr>
          <w:b/>
          <w:bCs/>
          <w:i w:val="0"/>
          <w:sz w:val="22"/>
          <w:szCs w:val="22"/>
        </w:rPr>
      </w:pPr>
      <w:r w:rsidRPr="00B66599">
        <w:rPr>
          <w:b/>
          <w:bCs/>
          <w:i w:val="0"/>
          <w:sz w:val="22"/>
          <w:szCs w:val="22"/>
        </w:rPr>
        <w:t>Obrazec zavarovanje za resnost ponudbe po EPGP-758</w:t>
      </w:r>
    </w:p>
    <w:p w14:paraId="2D85127B" w14:textId="77777777" w:rsidR="0080081D" w:rsidRPr="00B66599" w:rsidRDefault="0080081D" w:rsidP="0080081D">
      <w:pPr>
        <w:rPr>
          <w:i w:val="0"/>
          <w:sz w:val="22"/>
          <w:szCs w:val="22"/>
        </w:rPr>
      </w:pPr>
    </w:p>
    <w:p w14:paraId="6522C6F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02388446"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4D3712E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54DDC8F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5B74A04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357BC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32D9DBF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D8F4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2028441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C9EB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344FBA4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9C7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194DC87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0FDAB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734575E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C8918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0B82EE7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1F9B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1BD659D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094278D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56216AE6"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5B0EE14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64E4637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C79DF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D033A17"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D82A6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32E02F34"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5D7F99A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37A67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5"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5"/>
      <w:r w:rsidRPr="00B66599">
        <w:rPr>
          <w:i w:val="0"/>
          <w:sz w:val="22"/>
          <w:szCs w:val="22"/>
        </w:rPr>
        <w:t xml:space="preserve"> (vpiše se datum, ki je naveden v razpisni dokumentaciji za oddajo predmetnega javnega naročila)</w:t>
      </w:r>
    </w:p>
    <w:p w14:paraId="08F9FF8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D48F1"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53744764"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820342F" w14:textId="77777777" w:rsidR="003A5273" w:rsidRDefault="0080081D" w:rsidP="0080081D">
      <w:pPr>
        <w:ind w:left="1134"/>
        <w:jc w:val="both"/>
        <w:rPr>
          <w:i w:val="0"/>
          <w:sz w:val="22"/>
          <w:szCs w:val="22"/>
        </w:rPr>
      </w:pPr>
      <w:r w:rsidRPr="00DE30C0">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p>
    <w:p w14:paraId="657092E6" w14:textId="77777777" w:rsidR="003A5273" w:rsidRDefault="003A5273" w:rsidP="0080081D">
      <w:pPr>
        <w:ind w:left="1134"/>
        <w:jc w:val="both"/>
        <w:rPr>
          <w:i w:val="0"/>
          <w:sz w:val="22"/>
          <w:szCs w:val="22"/>
        </w:rPr>
      </w:pPr>
    </w:p>
    <w:p w14:paraId="32C6891C" w14:textId="77777777" w:rsidR="003A5273" w:rsidRDefault="003A5273" w:rsidP="0080081D">
      <w:pPr>
        <w:ind w:left="1134"/>
        <w:jc w:val="both"/>
        <w:rPr>
          <w:i w:val="0"/>
          <w:sz w:val="22"/>
          <w:szCs w:val="22"/>
        </w:rPr>
      </w:pPr>
    </w:p>
    <w:p w14:paraId="211885BD" w14:textId="77777777" w:rsidR="003A5273" w:rsidRDefault="003A5273" w:rsidP="0080081D">
      <w:pPr>
        <w:ind w:left="1134"/>
        <w:jc w:val="both"/>
        <w:rPr>
          <w:i w:val="0"/>
          <w:sz w:val="22"/>
          <w:szCs w:val="22"/>
        </w:rPr>
      </w:pPr>
    </w:p>
    <w:p w14:paraId="614BCB84" w14:textId="77777777" w:rsidR="003A5273" w:rsidRDefault="003A5273" w:rsidP="0080081D">
      <w:pPr>
        <w:ind w:left="1134"/>
        <w:jc w:val="both"/>
        <w:rPr>
          <w:i w:val="0"/>
          <w:sz w:val="22"/>
          <w:szCs w:val="22"/>
        </w:rPr>
      </w:pPr>
    </w:p>
    <w:p w14:paraId="1CD9F715" w14:textId="77777777" w:rsidR="003A5273" w:rsidRDefault="003A5273" w:rsidP="0080081D">
      <w:pPr>
        <w:ind w:left="1134"/>
        <w:jc w:val="both"/>
        <w:rPr>
          <w:i w:val="0"/>
          <w:sz w:val="22"/>
          <w:szCs w:val="22"/>
        </w:rPr>
      </w:pPr>
    </w:p>
    <w:p w14:paraId="29B11181" w14:textId="77777777" w:rsidR="003A5273" w:rsidRDefault="003A5273" w:rsidP="0080081D">
      <w:pPr>
        <w:ind w:left="1134"/>
        <w:jc w:val="both"/>
        <w:rPr>
          <w:i w:val="0"/>
          <w:sz w:val="22"/>
          <w:szCs w:val="22"/>
        </w:rPr>
      </w:pPr>
    </w:p>
    <w:p w14:paraId="2EE3B001" w14:textId="70E8AFE6" w:rsidR="0080081D" w:rsidRPr="00DE30C0" w:rsidRDefault="0080081D" w:rsidP="0080081D">
      <w:pPr>
        <w:ind w:left="1134"/>
        <w:jc w:val="both"/>
        <w:rPr>
          <w:i w:val="0"/>
          <w:sz w:val="22"/>
          <w:szCs w:val="22"/>
        </w:rPr>
      </w:pPr>
      <w:r w:rsidRPr="00DE30C0">
        <w:rPr>
          <w:i w:val="0"/>
          <w:sz w:val="22"/>
          <w:szCs w:val="22"/>
        </w:rPr>
        <w:t>na ločeni podpisani listini, ki je priložena zahtevi za plačilo ali se nanjo sklicuje, in v kateri je navedeno, v kakšnem smislu naročnik zavarovanja ni izpolnil svojih obveznosti iz osnovnega posla.</w:t>
      </w:r>
    </w:p>
    <w:p w14:paraId="6FE3E6AF" w14:textId="77777777" w:rsidR="0080081D" w:rsidRPr="00D25321" w:rsidRDefault="0080081D" w:rsidP="0080081D">
      <w:pPr>
        <w:ind w:left="1134"/>
        <w:jc w:val="both"/>
        <w:rPr>
          <w:sz w:val="22"/>
          <w:szCs w:val="22"/>
        </w:rPr>
      </w:pPr>
    </w:p>
    <w:p w14:paraId="1515BCFD"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7E0001A9"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614CA2B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540BE75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67B663F8" w14:textId="77777777" w:rsidR="0080081D" w:rsidRPr="00DE30C0" w:rsidRDefault="0080081D" w:rsidP="0080081D">
      <w:pPr>
        <w:ind w:left="1134"/>
        <w:jc w:val="both"/>
        <w:rPr>
          <w:i w:val="0"/>
          <w:sz w:val="22"/>
          <w:szCs w:val="22"/>
        </w:rPr>
      </w:pPr>
    </w:p>
    <w:p w14:paraId="5B2614D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5EFB07BF" w14:textId="77777777" w:rsidR="0080081D" w:rsidRPr="00DE30C0" w:rsidRDefault="0080081D" w:rsidP="0080081D">
      <w:pPr>
        <w:ind w:left="1134"/>
        <w:jc w:val="both"/>
        <w:rPr>
          <w:i w:val="0"/>
          <w:sz w:val="22"/>
          <w:szCs w:val="22"/>
        </w:rPr>
      </w:pPr>
    </w:p>
    <w:p w14:paraId="5F6523B2"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4617406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0F6A7F" w14:textId="77777777"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3B7535E5"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A16F08"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2D3B68" w14:textId="77777777"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684CD2C8" w14:textId="77777777" w:rsidR="0080081D" w:rsidRPr="00140BD2" w:rsidRDefault="0080081D" w:rsidP="00140BD2">
      <w:pPr>
        <w:ind w:left="1134"/>
        <w:jc w:val="center"/>
        <w:rPr>
          <w:i w:val="0"/>
          <w:sz w:val="22"/>
          <w:szCs w:val="22"/>
        </w:rPr>
      </w:pPr>
      <w:r w:rsidRPr="00140BD2">
        <w:rPr>
          <w:i w:val="0"/>
          <w:sz w:val="22"/>
          <w:szCs w:val="22"/>
        </w:rPr>
        <w:t>(žig in podpis)</w:t>
      </w:r>
    </w:p>
    <w:p w14:paraId="663F1FDD" w14:textId="77777777" w:rsidR="0080081D" w:rsidRDefault="0080081D" w:rsidP="002A50C1">
      <w:pPr>
        <w:pStyle w:val="Glava"/>
        <w:tabs>
          <w:tab w:val="clear" w:pos="4536"/>
          <w:tab w:val="clear" w:pos="9072"/>
        </w:tabs>
        <w:jc w:val="right"/>
        <w:rPr>
          <w:b/>
          <w:i w:val="0"/>
          <w:sz w:val="22"/>
          <w:szCs w:val="22"/>
        </w:rPr>
      </w:pPr>
    </w:p>
    <w:p w14:paraId="1EB65FFE" w14:textId="77777777" w:rsidR="0080081D" w:rsidRDefault="0080081D" w:rsidP="002A50C1">
      <w:pPr>
        <w:pStyle w:val="Glava"/>
        <w:tabs>
          <w:tab w:val="clear" w:pos="4536"/>
          <w:tab w:val="clear" w:pos="9072"/>
        </w:tabs>
        <w:jc w:val="right"/>
        <w:rPr>
          <w:b/>
          <w:i w:val="0"/>
          <w:sz w:val="22"/>
          <w:szCs w:val="22"/>
        </w:rPr>
      </w:pPr>
    </w:p>
    <w:p w14:paraId="558D4CAB" w14:textId="77777777" w:rsidR="00140BD2" w:rsidRDefault="00140BD2" w:rsidP="002A50C1">
      <w:pPr>
        <w:pStyle w:val="Glava"/>
        <w:tabs>
          <w:tab w:val="clear" w:pos="4536"/>
          <w:tab w:val="clear" w:pos="9072"/>
        </w:tabs>
        <w:jc w:val="right"/>
        <w:rPr>
          <w:b/>
          <w:i w:val="0"/>
          <w:sz w:val="22"/>
          <w:szCs w:val="22"/>
        </w:rPr>
      </w:pPr>
    </w:p>
    <w:p w14:paraId="28C31B35" w14:textId="77777777" w:rsidR="00140BD2" w:rsidRDefault="00140BD2" w:rsidP="002A50C1">
      <w:pPr>
        <w:pStyle w:val="Glava"/>
        <w:tabs>
          <w:tab w:val="clear" w:pos="4536"/>
          <w:tab w:val="clear" w:pos="9072"/>
        </w:tabs>
        <w:jc w:val="right"/>
        <w:rPr>
          <w:b/>
          <w:i w:val="0"/>
          <w:sz w:val="22"/>
          <w:szCs w:val="22"/>
        </w:rPr>
      </w:pPr>
    </w:p>
    <w:p w14:paraId="5FF786FC" w14:textId="77777777" w:rsidR="00140BD2" w:rsidRDefault="00140BD2" w:rsidP="002A50C1">
      <w:pPr>
        <w:pStyle w:val="Glava"/>
        <w:tabs>
          <w:tab w:val="clear" w:pos="4536"/>
          <w:tab w:val="clear" w:pos="9072"/>
        </w:tabs>
        <w:jc w:val="right"/>
        <w:rPr>
          <w:b/>
          <w:i w:val="0"/>
          <w:sz w:val="22"/>
          <w:szCs w:val="22"/>
        </w:rPr>
      </w:pPr>
    </w:p>
    <w:p w14:paraId="3D966A4E" w14:textId="77777777" w:rsidR="00140BD2" w:rsidRDefault="00140BD2" w:rsidP="002A50C1">
      <w:pPr>
        <w:pStyle w:val="Glava"/>
        <w:tabs>
          <w:tab w:val="clear" w:pos="4536"/>
          <w:tab w:val="clear" w:pos="9072"/>
        </w:tabs>
        <w:jc w:val="right"/>
        <w:rPr>
          <w:b/>
          <w:i w:val="0"/>
          <w:sz w:val="22"/>
          <w:szCs w:val="22"/>
        </w:rPr>
      </w:pPr>
    </w:p>
    <w:p w14:paraId="4E790282" w14:textId="77777777" w:rsidR="00140BD2" w:rsidRDefault="00140BD2" w:rsidP="002A50C1">
      <w:pPr>
        <w:pStyle w:val="Glava"/>
        <w:tabs>
          <w:tab w:val="clear" w:pos="4536"/>
          <w:tab w:val="clear" w:pos="9072"/>
        </w:tabs>
        <w:jc w:val="right"/>
        <w:rPr>
          <w:b/>
          <w:i w:val="0"/>
          <w:sz w:val="22"/>
          <w:szCs w:val="22"/>
        </w:rPr>
      </w:pPr>
    </w:p>
    <w:p w14:paraId="13621CB5" w14:textId="77777777" w:rsidR="00140BD2" w:rsidRDefault="00140BD2" w:rsidP="002A50C1">
      <w:pPr>
        <w:pStyle w:val="Glava"/>
        <w:tabs>
          <w:tab w:val="clear" w:pos="4536"/>
          <w:tab w:val="clear" w:pos="9072"/>
        </w:tabs>
        <w:jc w:val="right"/>
        <w:rPr>
          <w:b/>
          <w:i w:val="0"/>
          <w:sz w:val="22"/>
          <w:szCs w:val="22"/>
        </w:rPr>
      </w:pPr>
    </w:p>
    <w:p w14:paraId="264A2C7F" w14:textId="77777777" w:rsidR="003A5273" w:rsidRDefault="00464F61" w:rsidP="003A5273">
      <w:pPr>
        <w:rPr>
          <w:b/>
          <w:i w:val="0"/>
          <w:sz w:val="22"/>
          <w:szCs w:val="22"/>
        </w:rPr>
      </w:pPr>
      <w:r>
        <w:rPr>
          <w:b/>
          <w:i w:val="0"/>
          <w:sz w:val="22"/>
          <w:szCs w:val="22"/>
        </w:rPr>
        <w:br w:type="page"/>
      </w:r>
    </w:p>
    <w:p w14:paraId="535685FF" w14:textId="77777777" w:rsidR="003A5273" w:rsidRDefault="003A5273" w:rsidP="003A5273">
      <w:pPr>
        <w:rPr>
          <w:b/>
          <w:i w:val="0"/>
          <w:sz w:val="22"/>
          <w:szCs w:val="22"/>
        </w:rPr>
      </w:pPr>
    </w:p>
    <w:p w14:paraId="1EA0AF2A" w14:textId="77777777" w:rsidR="003A5273" w:rsidRDefault="003A5273" w:rsidP="003A5273">
      <w:pPr>
        <w:rPr>
          <w:b/>
          <w:i w:val="0"/>
          <w:sz w:val="22"/>
          <w:szCs w:val="22"/>
        </w:rPr>
      </w:pPr>
    </w:p>
    <w:p w14:paraId="008FF170" w14:textId="77777777" w:rsidR="003A5273" w:rsidRDefault="003A5273" w:rsidP="003A5273">
      <w:pPr>
        <w:rPr>
          <w:b/>
          <w:i w:val="0"/>
          <w:sz w:val="22"/>
          <w:szCs w:val="22"/>
        </w:rPr>
      </w:pPr>
    </w:p>
    <w:p w14:paraId="5C334A22" w14:textId="77777777" w:rsidR="003A5273" w:rsidRDefault="003A5273" w:rsidP="003A5273">
      <w:pPr>
        <w:rPr>
          <w:b/>
          <w:i w:val="0"/>
          <w:sz w:val="22"/>
          <w:szCs w:val="22"/>
        </w:rPr>
      </w:pPr>
    </w:p>
    <w:p w14:paraId="156D1AEB" w14:textId="77777777" w:rsidR="003A5273" w:rsidRDefault="003A5273" w:rsidP="003A5273">
      <w:pPr>
        <w:jc w:val="right"/>
        <w:rPr>
          <w:b/>
          <w:i w:val="0"/>
          <w:sz w:val="22"/>
          <w:szCs w:val="22"/>
        </w:rPr>
      </w:pPr>
    </w:p>
    <w:p w14:paraId="79C6C0CC" w14:textId="36AFE83C" w:rsidR="00ED0823" w:rsidRDefault="002A50C1" w:rsidP="003A5273">
      <w:pPr>
        <w:jc w:val="right"/>
        <w:rPr>
          <w:i w:val="0"/>
          <w:sz w:val="22"/>
          <w:szCs w:val="22"/>
        </w:rPr>
      </w:pPr>
      <w:r w:rsidRPr="002A50C1">
        <w:rPr>
          <w:b/>
          <w:i w:val="0"/>
          <w:sz w:val="22"/>
          <w:szCs w:val="22"/>
        </w:rPr>
        <w:t xml:space="preserve">PRILOGA </w:t>
      </w:r>
      <w:r w:rsidR="00281384">
        <w:rPr>
          <w:b/>
          <w:i w:val="0"/>
          <w:sz w:val="22"/>
          <w:szCs w:val="22"/>
        </w:rPr>
        <w:t>E</w:t>
      </w:r>
    </w:p>
    <w:p w14:paraId="43297639" w14:textId="77777777" w:rsidR="00464F61" w:rsidRDefault="00464F61" w:rsidP="00ED0823">
      <w:pPr>
        <w:pStyle w:val="Glava"/>
        <w:tabs>
          <w:tab w:val="clear" w:pos="4536"/>
          <w:tab w:val="clear" w:pos="9072"/>
        </w:tabs>
        <w:ind w:left="1080"/>
        <w:jc w:val="center"/>
        <w:rPr>
          <w:b/>
          <w:i w:val="0"/>
          <w:sz w:val="28"/>
          <w:szCs w:val="28"/>
        </w:rPr>
      </w:pPr>
    </w:p>
    <w:p w14:paraId="01311D9D" w14:textId="77777777" w:rsidR="00464F61" w:rsidRDefault="00464F61" w:rsidP="00ED0823">
      <w:pPr>
        <w:pStyle w:val="Glava"/>
        <w:tabs>
          <w:tab w:val="clear" w:pos="4536"/>
          <w:tab w:val="clear" w:pos="9072"/>
        </w:tabs>
        <w:ind w:left="1080"/>
        <w:jc w:val="center"/>
        <w:rPr>
          <w:b/>
          <w:i w:val="0"/>
          <w:sz w:val="28"/>
          <w:szCs w:val="28"/>
        </w:rPr>
      </w:pPr>
    </w:p>
    <w:p w14:paraId="58DF3936" w14:textId="28A947B8"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6A2A410" w14:textId="77777777" w:rsidR="00ED0823" w:rsidRDefault="00ED0823" w:rsidP="00ED0823">
      <w:pPr>
        <w:rPr>
          <w:rFonts w:ascii="Arial" w:hAnsi="Arial" w:cs="Arial"/>
          <w:sz w:val="20"/>
        </w:rPr>
      </w:pPr>
    </w:p>
    <w:p w14:paraId="287CAC51" w14:textId="77777777" w:rsidR="00ED0823" w:rsidRPr="00CB7EE2" w:rsidRDefault="00ED0823" w:rsidP="00ED0823">
      <w:pPr>
        <w:rPr>
          <w:rFonts w:ascii="Arial" w:hAnsi="Arial" w:cs="Arial"/>
          <w:sz w:val="20"/>
        </w:rPr>
      </w:pPr>
    </w:p>
    <w:p w14:paraId="51EB63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E4ADD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1C5B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FEB9E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D2554B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30527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D8727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C849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B677F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98171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1BB5BE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C242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68D6D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AB38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5A91A8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6BD8A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B6270A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A89950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B273B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1832C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A60EF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C3BCD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72FEF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F29D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AA3CBB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CA75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A00452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769D88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2A3F0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645DA1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FA6D17" w14:textId="77777777" w:rsidR="003A5273" w:rsidRDefault="003A527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15162A" w14:textId="77777777" w:rsidR="003A5273" w:rsidRDefault="003A527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6E9287E" w14:textId="77777777" w:rsidR="003A5273" w:rsidRDefault="003A527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2AC93B8" w14:textId="77777777" w:rsidR="003A5273" w:rsidRDefault="003A527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CB84D5" w14:textId="59C3414A"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AB3C4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D7BF801" w14:textId="456D6F3C"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E61FC5" w14:textId="77777777" w:rsidR="00ED0823" w:rsidRPr="00554526" w:rsidRDefault="00ED0823" w:rsidP="00ED0823">
      <w:pPr>
        <w:ind w:left="1134"/>
        <w:jc w:val="both"/>
        <w:rPr>
          <w:i w:val="0"/>
          <w:sz w:val="22"/>
          <w:szCs w:val="22"/>
        </w:rPr>
      </w:pPr>
    </w:p>
    <w:p w14:paraId="325DA780"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EFB8A9" w14:textId="77777777" w:rsidR="00ED0823" w:rsidRPr="00554526" w:rsidRDefault="00ED0823" w:rsidP="00ED0823">
      <w:pPr>
        <w:ind w:left="1134"/>
        <w:jc w:val="both"/>
        <w:rPr>
          <w:i w:val="0"/>
          <w:sz w:val="22"/>
          <w:szCs w:val="22"/>
        </w:rPr>
      </w:pPr>
    </w:p>
    <w:p w14:paraId="008BF919"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DFF56C" w14:textId="77777777" w:rsidR="00ED0823" w:rsidRPr="00554526" w:rsidRDefault="00ED0823" w:rsidP="00ED0823">
      <w:pPr>
        <w:ind w:left="1134"/>
        <w:jc w:val="both"/>
        <w:rPr>
          <w:i w:val="0"/>
          <w:sz w:val="22"/>
          <w:szCs w:val="22"/>
        </w:rPr>
      </w:pPr>
    </w:p>
    <w:p w14:paraId="6ED6F2B2"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729806D" w14:textId="77777777" w:rsidR="00ED0823" w:rsidRDefault="00ED0823" w:rsidP="00ED0823">
      <w:pPr>
        <w:ind w:left="1134"/>
        <w:jc w:val="both"/>
        <w:rPr>
          <w:rFonts w:ascii="Arial" w:hAnsi="Arial" w:cs="Arial"/>
          <w:sz w:val="20"/>
        </w:rPr>
      </w:pPr>
    </w:p>
    <w:p w14:paraId="1E30AB18" w14:textId="77777777" w:rsidR="00DD50C8" w:rsidRPr="00CB7EE2" w:rsidRDefault="00DD50C8" w:rsidP="00ED0823">
      <w:pPr>
        <w:ind w:left="1134"/>
        <w:jc w:val="both"/>
        <w:rPr>
          <w:rFonts w:ascii="Arial" w:hAnsi="Arial" w:cs="Arial"/>
          <w:sz w:val="20"/>
        </w:rPr>
      </w:pPr>
    </w:p>
    <w:p w14:paraId="4C2074D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42FFE28"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035FD08" w14:textId="77777777" w:rsidR="00ED0823" w:rsidRPr="0079325B" w:rsidRDefault="00ED0823" w:rsidP="00ED0823">
      <w:pPr>
        <w:pStyle w:val="Glava"/>
        <w:tabs>
          <w:tab w:val="clear" w:pos="4536"/>
          <w:tab w:val="clear" w:pos="9072"/>
        </w:tabs>
        <w:ind w:left="1080"/>
        <w:jc w:val="both"/>
        <w:rPr>
          <w:i w:val="0"/>
          <w:sz w:val="22"/>
          <w:szCs w:val="22"/>
        </w:rPr>
      </w:pPr>
    </w:p>
    <w:p w14:paraId="0238CDBD" w14:textId="77777777" w:rsidR="00ED0823" w:rsidRPr="0079325B" w:rsidRDefault="00ED0823" w:rsidP="00ED0823">
      <w:pPr>
        <w:pStyle w:val="Glava"/>
        <w:tabs>
          <w:tab w:val="clear" w:pos="4536"/>
          <w:tab w:val="clear" w:pos="9072"/>
        </w:tabs>
        <w:jc w:val="both"/>
        <w:rPr>
          <w:i w:val="0"/>
          <w:sz w:val="22"/>
          <w:szCs w:val="22"/>
        </w:rPr>
      </w:pPr>
    </w:p>
    <w:p w14:paraId="5839771E" w14:textId="77777777" w:rsidR="00ED0823" w:rsidRPr="0079325B" w:rsidRDefault="00ED0823" w:rsidP="00ED0823">
      <w:pPr>
        <w:pStyle w:val="Glava"/>
        <w:tabs>
          <w:tab w:val="clear" w:pos="4536"/>
          <w:tab w:val="clear" w:pos="9072"/>
        </w:tabs>
        <w:jc w:val="both"/>
        <w:rPr>
          <w:i w:val="0"/>
          <w:sz w:val="22"/>
          <w:szCs w:val="22"/>
        </w:rPr>
      </w:pPr>
    </w:p>
    <w:p w14:paraId="2F9BA13A" w14:textId="77777777" w:rsidR="00ED0823" w:rsidRDefault="00ED0823" w:rsidP="00ED0823">
      <w:pPr>
        <w:pStyle w:val="Glava"/>
        <w:tabs>
          <w:tab w:val="clear" w:pos="4536"/>
          <w:tab w:val="clear" w:pos="9072"/>
        </w:tabs>
        <w:jc w:val="both"/>
        <w:rPr>
          <w:i w:val="0"/>
          <w:sz w:val="22"/>
          <w:szCs w:val="22"/>
        </w:rPr>
      </w:pPr>
    </w:p>
    <w:p w14:paraId="00850B0F" w14:textId="77777777" w:rsidR="00ED0823" w:rsidRDefault="00ED0823" w:rsidP="00ED0823">
      <w:pPr>
        <w:pStyle w:val="Glava"/>
        <w:tabs>
          <w:tab w:val="clear" w:pos="4536"/>
          <w:tab w:val="clear" w:pos="9072"/>
        </w:tabs>
        <w:jc w:val="both"/>
        <w:rPr>
          <w:i w:val="0"/>
          <w:sz w:val="22"/>
          <w:szCs w:val="22"/>
        </w:rPr>
      </w:pPr>
    </w:p>
    <w:p w14:paraId="0B0601E3" w14:textId="77777777" w:rsidR="00ED0823" w:rsidRDefault="00ED0823" w:rsidP="00ED0823">
      <w:pPr>
        <w:pStyle w:val="Glava"/>
        <w:tabs>
          <w:tab w:val="clear" w:pos="4536"/>
          <w:tab w:val="clear" w:pos="9072"/>
        </w:tabs>
        <w:jc w:val="both"/>
        <w:rPr>
          <w:i w:val="0"/>
          <w:sz w:val="22"/>
          <w:szCs w:val="22"/>
        </w:rPr>
      </w:pPr>
    </w:p>
    <w:p w14:paraId="0083273A" w14:textId="77777777" w:rsidR="00ED0823" w:rsidRDefault="00ED0823" w:rsidP="00ED0823">
      <w:pPr>
        <w:pStyle w:val="Glava"/>
        <w:tabs>
          <w:tab w:val="clear" w:pos="4536"/>
          <w:tab w:val="clear" w:pos="9072"/>
        </w:tabs>
        <w:jc w:val="both"/>
        <w:rPr>
          <w:i w:val="0"/>
          <w:sz w:val="22"/>
          <w:szCs w:val="22"/>
        </w:rPr>
      </w:pPr>
    </w:p>
    <w:p w14:paraId="4A02F7CA" w14:textId="77777777" w:rsidR="008772D2" w:rsidRDefault="008772D2">
      <w:pPr>
        <w:rPr>
          <w:b/>
          <w:i w:val="0"/>
          <w:sz w:val="22"/>
          <w:szCs w:val="22"/>
        </w:rPr>
      </w:pPr>
      <w:r>
        <w:rPr>
          <w:b/>
          <w:i w:val="0"/>
          <w:sz w:val="22"/>
          <w:szCs w:val="22"/>
        </w:rPr>
        <w:br w:type="page"/>
      </w:r>
    </w:p>
    <w:p w14:paraId="755365FE" w14:textId="77777777" w:rsidR="003A5273" w:rsidRDefault="003A5273" w:rsidP="008772D2">
      <w:pPr>
        <w:jc w:val="right"/>
        <w:rPr>
          <w:b/>
          <w:i w:val="0"/>
          <w:sz w:val="22"/>
          <w:szCs w:val="22"/>
        </w:rPr>
      </w:pPr>
    </w:p>
    <w:p w14:paraId="1B4E001F" w14:textId="77777777" w:rsidR="003A5273" w:rsidRDefault="003A5273" w:rsidP="008772D2">
      <w:pPr>
        <w:jc w:val="right"/>
        <w:rPr>
          <w:b/>
          <w:i w:val="0"/>
          <w:sz w:val="22"/>
          <w:szCs w:val="22"/>
        </w:rPr>
      </w:pPr>
    </w:p>
    <w:p w14:paraId="238736DF" w14:textId="77777777" w:rsidR="003A5273" w:rsidRDefault="003A5273" w:rsidP="008772D2">
      <w:pPr>
        <w:jc w:val="right"/>
        <w:rPr>
          <w:b/>
          <w:i w:val="0"/>
          <w:sz w:val="22"/>
          <w:szCs w:val="22"/>
        </w:rPr>
      </w:pPr>
    </w:p>
    <w:p w14:paraId="62AC729F" w14:textId="77777777" w:rsidR="003A5273" w:rsidRDefault="003A5273" w:rsidP="008772D2">
      <w:pPr>
        <w:jc w:val="right"/>
        <w:rPr>
          <w:b/>
          <w:i w:val="0"/>
          <w:sz w:val="22"/>
          <w:szCs w:val="22"/>
        </w:rPr>
      </w:pPr>
    </w:p>
    <w:p w14:paraId="2EC31064" w14:textId="13C4097B" w:rsidR="008772D2" w:rsidRDefault="008772D2" w:rsidP="008772D2">
      <w:pPr>
        <w:jc w:val="right"/>
        <w:rPr>
          <w:b/>
          <w:i w:val="0"/>
          <w:sz w:val="22"/>
          <w:szCs w:val="22"/>
        </w:rPr>
      </w:pPr>
      <w:r>
        <w:rPr>
          <w:b/>
          <w:i w:val="0"/>
          <w:sz w:val="22"/>
          <w:szCs w:val="22"/>
        </w:rPr>
        <w:t xml:space="preserve">PRILOGA </w:t>
      </w:r>
      <w:r w:rsidR="00281384">
        <w:rPr>
          <w:b/>
          <w:i w:val="0"/>
          <w:sz w:val="22"/>
          <w:szCs w:val="22"/>
        </w:rPr>
        <w:t>F</w:t>
      </w:r>
    </w:p>
    <w:p w14:paraId="0C58A772" w14:textId="77777777" w:rsidR="008772D2" w:rsidRPr="0079325B" w:rsidRDefault="008772D2" w:rsidP="008772D2">
      <w:pPr>
        <w:rPr>
          <w:b/>
          <w:i w:val="0"/>
          <w:sz w:val="22"/>
          <w:szCs w:val="22"/>
        </w:rPr>
      </w:pPr>
    </w:p>
    <w:p w14:paraId="401C6F18" w14:textId="77777777" w:rsidR="008772D2" w:rsidRPr="00554526" w:rsidRDefault="008772D2" w:rsidP="008772D2">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DDECBC7" w14:textId="77777777" w:rsidR="008772D2" w:rsidRDefault="008772D2" w:rsidP="008772D2">
      <w:pPr>
        <w:keepNext/>
        <w:jc w:val="both"/>
        <w:rPr>
          <w:rFonts w:ascii="Arial" w:hAnsi="Arial" w:cs="Arial"/>
          <w:sz w:val="20"/>
        </w:rPr>
      </w:pPr>
    </w:p>
    <w:p w14:paraId="073C65E4" w14:textId="77777777" w:rsidR="008772D2" w:rsidRPr="00CB7EE2" w:rsidRDefault="008772D2" w:rsidP="008772D2">
      <w:pPr>
        <w:keepNext/>
        <w:jc w:val="both"/>
        <w:rPr>
          <w:rFonts w:ascii="Arial" w:hAnsi="Arial" w:cs="Arial"/>
          <w:sz w:val="20"/>
        </w:rPr>
      </w:pPr>
    </w:p>
    <w:p w14:paraId="331D9214" w14:textId="77777777" w:rsidR="008772D2" w:rsidRPr="00554526" w:rsidRDefault="008772D2" w:rsidP="008772D2">
      <w:pPr>
        <w:keepNext/>
        <w:ind w:left="1134"/>
        <w:jc w:val="both"/>
        <w:rPr>
          <w:i w:val="0"/>
          <w:sz w:val="22"/>
          <w:szCs w:val="22"/>
        </w:rPr>
      </w:pPr>
      <w:r w:rsidRPr="00554526">
        <w:rPr>
          <w:i w:val="0"/>
          <w:sz w:val="22"/>
          <w:szCs w:val="22"/>
        </w:rPr>
        <w:t>Glava s podatki o garantu (zavarovalnici/banki) ali SWIFT ključ</w:t>
      </w:r>
    </w:p>
    <w:p w14:paraId="1079D03A" w14:textId="77777777" w:rsidR="008772D2" w:rsidRPr="00554526" w:rsidRDefault="008772D2" w:rsidP="008772D2">
      <w:pPr>
        <w:keepNext/>
        <w:ind w:left="1134"/>
        <w:jc w:val="both"/>
        <w:rPr>
          <w:i w:val="0"/>
          <w:sz w:val="22"/>
          <w:szCs w:val="22"/>
        </w:rPr>
      </w:pPr>
    </w:p>
    <w:p w14:paraId="2C35F512" w14:textId="77777777" w:rsidR="008772D2" w:rsidRPr="00554526" w:rsidRDefault="008772D2" w:rsidP="008772D2">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D078FA1" w14:textId="77777777" w:rsidR="008772D2" w:rsidRPr="00554526" w:rsidRDefault="008772D2" w:rsidP="008772D2">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61DD009" w14:textId="77777777" w:rsidR="008772D2" w:rsidRPr="00554526" w:rsidRDefault="008772D2" w:rsidP="008772D2">
      <w:pPr>
        <w:keepNext/>
        <w:ind w:left="1134"/>
        <w:jc w:val="both"/>
        <w:rPr>
          <w:i w:val="0"/>
          <w:sz w:val="22"/>
          <w:szCs w:val="22"/>
        </w:rPr>
      </w:pPr>
    </w:p>
    <w:p w14:paraId="10C293C2"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3AB2C95" w14:textId="77777777" w:rsidR="008772D2" w:rsidRPr="00554526" w:rsidRDefault="008772D2" w:rsidP="008772D2">
      <w:pPr>
        <w:keepNext/>
        <w:ind w:left="1134"/>
        <w:jc w:val="both"/>
        <w:rPr>
          <w:i w:val="0"/>
          <w:sz w:val="22"/>
          <w:szCs w:val="22"/>
        </w:rPr>
      </w:pPr>
    </w:p>
    <w:p w14:paraId="28D9FEF6" w14:textId="77777777" w:rsidR="008772D2" w:rsidRPr="00554526" w:rsidRDefault="008772D2" w:rsidP="008772D2">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E16EB00" w14:textId="77777777" w:rsidR="008772D2" w:rsidRPr="00554526" w:rsidRDefault="008772D2" w:rsidP="008772D2">
      <w:pPr>
        <w:keepNext/>
        <w:ind w:left="1134"/>
        <w:jc w:val="both"/>
        <w:rPr>
          <w:i w:val="0"/>
          <w:sz w:val="22"/>
          <w:szCs w:val="22"/>
        </w:rPr>
      </w:pPr>
    </w:p>
    <w:p w14:paraId="60422B5A" w14:textId="77777777" w:rsidR="008772D2" w:rsidRPr="00554526" w:rsidRDefault="008772D2" w:rsidP="008772D2">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585F90E" w14:textId="77777777" w:rsidR="008772D2" w:rsidRPr="00554526" w:rsidRDefault="008772D2" w:rsidP="008772D2">
      <w:pPr>
        <w:keepNext/>
        <w:ind w:left="1134"/>
        <w:jc w:val="both"/>
        <w:rPr>
          <w:i w:val="0"/>
          <w:sz w:val="22"/>
          <w:szCs w:val="22"/>
        </w:rPr>
      </w:pPr>
    </w:p>
    <w:p w14:paraId="5FB0745D" w14:textId="77777777" w:rsidR="008772D2" w:rsidRPr="00554526" w:rsidRDefault="008772D2" w:rsidP="008772D2">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F6CEB4E" w14:textId="77777777" w:rsidR="008772D2" w:rsidRPr="00554526" w:rsidRDefault="008772D2" w:rsidP="008772D2">
      <w:pPr>
        <w:keepNext/>
        <w:ind w:left="1134"/>
        <w:jc w:val="both"/>
        <w:rPr>
          <w:i w:val="0"/>
          <w:sz w:val="22"/>
          <w:szCs w:val="22"/>
        </w:rPr>
      </w:pPr>
    </w:p>
    <w:p w14:paraId="608BC8CE" w14:textId="77777777" w:rsidR="008772D2" w:rsidRPr="00554526" w:rsidRDefault="008772D2" w:rsidP="008772D2">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6DA36CE3" w14:textId="77777777" w:rsidR="008772D2" w:rsidRPr="00554526" w:rsidRDefault="008772D2" w:rsidP="008772D2">
      <w:pPr>
        <w:keepNext/>
        <w:ind w:left="1134"/>
        <w:jc w:val="both"/>
        <w:rPr>
          <w:i w:val="0"/>
          <w:sz w:val="22"/>
          <w:szCs w:val="22"/>
        </w:rPr>
      </w:pPr>
    </w:p>
    <w:p w14:paraId="31952971" w14:textId="77777777" w:rsidR="008772D2" w:rsidRPr="00554526" w:rsidRDefault="008772D2" w:rsidP="008772D2">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426399F6" w14:textId="77777777" w:rsidR="008772D2" w:rsidRPr="00554526" w:rsidRDefault="008772D2" w:rsidP="008772D2">
      <w:pPr>
        <w:keepNext/>
        <w:ind w:left="1134"/>
        <w:jc w:val="both"/>
        <w:rPr>
          <w:i w:val="0"/>
          <w:sz w:val="22"/>
          <w:szCs w:val="22"/>
        </w:rPr>
      </w:pPr>
    </w:p>
    <w:p w14:paraId="021637E8" w14:textId="77777777" w:rsidR="008772D2" w:rsidRPr="00554526" w:rsidRDefault="008772D2" w:rsidP="008772D2">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96B61FA" w14:textId="77777777" w:rsidR="008772D2" w:rsidRPr="00554526" w:rsidRDefault="008772D2" w:rsidP="008772D2">
      <w:pPr>
        <w:keepNext/>
        <w:ind w:left="1134"/>
        <w:jc w:val="both"/>
        <w:rPr>
          <w:i w:val="0"/>
          <w:sz w:val="22"/>
          <w:szCs w:val="22"/>
        </w:rPr>
      </w:pPr>
    </w:p>
    <w:p w14:paraId="179A6B1F" w14:textId="77777777" w:rsidR="008772D2" w:rsidRPr="00554526" w:rsidRDefault="008772D2" w:rsidP="008772D2">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1A0C50B1" w14:textId="77777777" w:rsidR="008772D2" w:rsidRPr="00554526" w:rsidRDefault="008772D2" w:rsidP="008772D2">
      <w:pPr>
        <w:keepNext/>
        <w:ind w:left="1134"/>
        <w:jc w:val="both"/>
        <w:rPr>
          <w:i w:val="0"/>
          <w:sz w:val="22"/>
          <w:szCs w:val="22"/>
        </w:rPr>
      </w:pPr>
    </w:p>
    <w:p w14:paraId="65805444" w14:textId="77777777" w:rsidR="008772D2" w:rsidRPr="00554526" w:rsidRDefault="008772D2" w:rsidP="008772D2">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72D96DD" w14:textId="77777777" w:rsidR="008772D2" w:rsidRPr="00554526" w:rsidRDefault="008772D2" w:rsidP="008772D2">
      <w:pPr>
        <w:keepNext/>
        <w:ind w:left="1134"/>
        <w:jc w:val="both"/>
        <w:rPr>
          <w:i w:val="0"/>
          <w:sz w:val="22"/>
          <w:szCs w:val="22"/>
        </w:rPr>
      </w:pPr>
    </w:p>
    <w:p w14:paraId="7B014DCF" w14:textId="77777777" w:rsidR="008772D2" w:rsidRPr="00554526" w:rsidRDefault="008772D2" w:rsidP="008772D2">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C1300DF" w14:textId="77777777" w:rsidR="008772D2" w:rsidRPr="00554526" w:rsidRDefault="008772D2" w:rsidP="008772D2">
      <w:pPr>
        <w:keepNext/>
        <w:ind w:left="1134"/>
        <w:jc w:val="both"/>
        <w:rPr>
          <w:i w:val="0"/>
          <w:sz w:val="22"/>
          <w:szCs w:val="22"/>
        </w:rPr>
      </w:pPr>
    </w:p>
    <w:p w14:paraId="001562D4" w14:textId="77777777" w:rsidR="008772D2" w:rsidRPr="00554526" w:rsidRDefault="008772D2" w:rsidP="008772D2">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4F7CFD36" w14:textId="77777777" w:rsidR="008772D2" w:rsidRPr="00554526" w:rsidRDefault="008772D2" w:rsidP="008772D2">
      <w:pPr>
        <w:keepNext/>
        <w:ind w:left="1134"/>
        <w:jc w:val="both"/>
        <w:rPr>
          <w:i w:val="0"/>
          <w:sz w:val="22"/>
          <w:szCs w:val="22"/>
        </w:rPr>
      </w:pPr>
    </w:p>
    <w:p w14:paraId="090AE22E" w14:textId="77777777" w:rsidR="008772D2" w:rsidRPr="00554526" w:rsidRDefault="008772D2" w:rsidP="008772D2">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193AC7F" w14:textId="77777777" w:rsidR="008772D2" w:rsidRPr="00554526" w:rsidRDefault="008772D2" w:rsidP="008772D2">
      <w:pPr>
        <w:keepNext/>
        <w:ind w:left="1134"/>
        <w:jc w:val="both"/>
        <w:rPr>
          <w:i w:val="0"/>
          <w:sz w:val="22"/>
          <w:szCs w:val="22"/>
        </w:rPr>
      </w:pPr>
    </w:p>
    <w:p w14:paraId="194D36F1" w14:textId="77777777" w:rsidR="008772D2" w:rsidRPr="00554526" w:rsidRDefault="008772D2" w:rsidP="008772D2">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24174DF" w14:textId="77777777" w:rsidR="008772D2" w:rsidRPr="00554526" w:rsidRDefault="008772D2" w:rsidP="008772D2">
      <w:pPr>
        <w:keepNext/>
        <w:ind w:left="1134"/>
        <w:jc w:val="both"/>
        <w:rPr>
          <w:i w:val="0"/>
          <w:sz w:val="22"/>
          <w:szCs w:val="22"/>
        </w:rPr>
      </w:pPr>
    </w:p>
    <w:p w14:paraId="642D72A1" w14:textId="77777777" w:rsidR="008772D2" w:rsidRPr="00554526" w:rsidRDefault="008772D2" w:rsidP="008772D2">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E9363F4" w14:textId="77777777" w:rsidR="008772D2" w:rsidRPr="00554526" w:rsidRDefault="008772D2" w:rsidP="008772D2">
      <w:pPr>
        <w:ind w:left="1134"/>
        <w:jc w:val="both"/>
        <w:rPr>
          <w:i w:val="0"/>
          <w:sz w:val="22"/>
          <w:szCs w:val="22"/>
        </w:rPr>
      </w:pPr>
    </w:p>
    <w:p w14:paraId="376E5CD6"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FEC4560"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2E403A"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762CE6E"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96383D"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1F853C1"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B1D38E"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0DAA28" w14:textId="77777777" w:rsidR="008772D2" w:rsidRPr="00554526"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458384"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FD347A1"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6FBBCF" w14:textId="77777777" w:rsidR="008772D2" w:rsidRDefault="008772D2" w:rsidP="008772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2849F2B" w14:textId="77777777" w:rsidR="00ED0823" w:rsidRDefault="00ED0823" w:rsidP="00ED0823">
      <w:pPr>
        <w:pStyle w:val="Glava"/>
        <w:tabs>
          <w:tab w:val="clear" w:pos="4536"/>
          <w:tab w:val="clear" w:pos="9072"/>
        </w:tabs>
        <w:jc w:val="both"/>
        <w:rPr>
          <w:i w:val="0"/>
          <w:sz w:val="22"/>
          <w:szCs w:val="22"/>
        </w:rPr>
      </w:pPr>
    </w:p>
    <w:p w14:paraId="74DB1491" w14:textId="77777777" w:rsidR="00ED0823" w:rsidRDefault="00ED0823" w:rsidP="00ED0823">
      <w:pPr>
        <w:pStyle w:val="Glava"/>
        <w:tabs>
          <w:tab w:val="clear" w:pos="4536"/>
          <w:tab w:val="clear" w:pos="9072"/>
        </w:tabs>
        <w:jc w:val="both"/>
        <w:rPr>
          <w:i w:val="0"/>
          <w:sz w:val="22"/>
          <w:szCs w:val="22"/>
        </w:rPr>
      </w:pPr>
    </w:p>
    <w:p w14:paraId="13B0E781" w14:textId="77777777" w:rsidR="00ED0823" w:rsidRDefault="00ED0823" w:rsidP="00ED0823">
      <w:pPr>
        <w:pStyle w:val="Glava"/>
        <w:tabs>
          <w:tab w:val="clear" w:pos="4536"/>
          <w:tab w:val="clear" w:pos="9072"/>
        </w:tabs>
        <w:jc w:val="both"/>
        <w:rPr>
          <w:i w:val="0"/>
          <w:sz w:val="22"/>
          <w:szCs w:val="22"/>
        </w:rPr>
      </w:pPr>
    </w:p>
    <w:p w14:paraId="04ADF7D7" w14:textId="77777777" w:rsidR="00ED0823" w:rsidRDefault="00ED0823" w:rsidP="00ED0823">
      <w:pPr>
        <w:pStyle w:val="Glava"/>
        <w:tabs>
          <w:tab w:val="clear" w:pos="4536"/>
          <w:tab w:val="clear" w:pos="9072"/>
        </w:tabs>
        <w:jc w:val="both"/>
        <w:rPr>
          <w:i w:val="0"/>
          <w:sz w:val="22"/>
          <w:szCs w:val="22"/>
        </w:rPr>
      </w:pPr>
    </w:p>
    <w:p w14:paraId="21099A85" w14:textId="77777777" w:rsidR="00ED0823" w:rsidRDefault="00ED0823" w:rsidP="00ED0823">
      <w:pPr>
        <w:pStyle w:val="Glava"/>
        <w:tabs>
          <w:tab w:val="clear" w:pos="4536"/>
          <w:tab w:val="clear" w:pos="9072"/>
        </w:tabs>
        <w:jc w:val="both"/>
        <w:rPr>
          <w:i w:val="0"/>
          <w:sz w:val="22"/>
          <w:szCs w:val="22"/>
        </w:rPr>
      </w:pPr>
    </w:p>
    <w:p w14:paraId="28A15C23" w14:textId="77777777" w:rsidR="00ED0823" w:rsidRDefault="00ED0823" w:rsidP="00ED0823">
      <w:pPr>
        <w:pStyle w:val="Glava"/>
        <w:tabs>
          <w:tab w:val="clear" w:pos="4536"/>
          <w:tab w:val="clear" w:pos="9072"/>
        </w:tabs>
        <w:jc w:val="both"/>
        <w:rPr>
          <w:i w:val="0"/>
          <w:sz w:val="22"/>
          <w:szCs w:val="22"/>
        </w:rPr>
      </w:pPr>
    </w:p>
    <w:p w14:paraId="51587053" w14:textId="77777777" w:rsidR="00ED0823" w:rsidRDefault="00ED0823" w:rsidP="00ED0823">
      <w:pPr>
        <w:pStyle w:val="Glava"/>
        <w:tabs>
          <w:tab w:val="clear" w:pos="4536"/>
          <w:tab w:val="clear" w:pos="9072"/>
        </w:tabs>
        <w:jc w:val="both"/>
        <w:rPr>
          <w:i w:val="0"/>
          <w:sz w:val="22"/>
          <w:szCs w:val="22"/>
        </w:rPr>
      </w:pPr>
    </w:p>
    <w:p w14:paraId="48D9F02D" w14:textId="77777777" w:rsidR="00ED0823" w:rsidRDefault="00ED0823" w:rsidP="00ED0823">
      <w:pPr>
        <w:pStyle w:val="Glava"/>
        <w:tabs>
          <w:tab w:val="clear" w:pos="4536"/>
          <w:tab w:val="clear" w:pos="9072"/>
        </w:tabs>
        <w:jc w:val="both"/>
        <w:rPr>
          <w:i w:val="0"/>
          <w:sz w:val="22"/>
          <w:szCs w:val="22"/>
        </w:rPr>
      </w:pPr>
    </w:p>
    <w:p w14:paraId="6BDFC7E2" w14:textId="77777777" w:rsidR="00ED0823" w:rsidRDefault="00ED0823" w:rsidP="00ED0823">
      <w:pPr>
        <w:pStyle w:val="Glava"/>
        <w:tabs>
          <w:tab w:val="clear" w:pos="4536"/>
          <w:tab w:val="clear" w:pos="9072"/>
        </w:tabs>
        <w:jc w:val="both"/>
        <w:rPr>
          <w:i w:val="0"/>
          <w:sz w:val="22"/>
          <w:szCs w:val="22"/>
        </w:rPr>
      </w:pPr>
    </w:p>
    <w:p w14:paraId="03042BA1" w14:textId="77777777" w:rsidR="00ED0823" w:rsidRDefault="00ED0823" w:rsidP="00ED0823">
      <w:pPr>
        <w:pStyle w:val="Glava"/>
        <w:tabs>
          <w:tab w:val="clear" w:pos="4536"/>
          <w:tab w:val="clear" w:pos="9072"/>
        </w:tabs>
        <w:jc w:val="both"/>
        <w:rPr>
          <w:i w:val="0"/>
          <w:sz w:val="22"/>
          <w:szCs w:val="22"/>
        </w:rPr>
      </w:pPr>
    </w:p>
    <w:p w14:paraId="520A8326" w14:textId="77777777" w:rsidR="00ED0823" w:rsidRDefault="00ED0823" w:rsidP="00ED0823">
      <w:pPr>
        <w:pStyle w:val="Glava"/>
        <w:tabs>
          <w:tab w:val="clear" w:pos="4536"/>
          <w:tab w:val="clear" w:pos="9072"/>
        </w:tabs>
        <w:jc w:val="both"/>
        <w:rPr>
          <w:i w:val="0"/>
          <w:sz w:val="22"/>
          <w:szCs w:val="22"/>
        </w:rPr>
      </w:pPr>
    </w:p>
    <w:p w14:paraId="78562378" w14:textId="77777777" w:rsidR="00ED0823" w:rsidRDefault="00ED0823" w:rsidP="00ED0823">
      <w:pPr>
        <w:pStyle w:val="Glava"/>
        <w:tabs>
          <w:tab w:val="clear" w:pos="4536"/>
          <w:tab w:val="clear" w:pos="9072"/>
        </w:tabs>
        <w:jc w:val="both"/>
        <w:rPr>
          <w:i w:val="0"/>
          <w:sz w:val="22"/>
          <w:szCs w:val="22"/>
        </w:rPr>
      </w:pPr>
    </w:p>
    <w:p w14:paraId="1B9B9B32" w14:textId="77777777" w:rsidR="00ED0823" w:rsidRDefault="00ED0823" w:rsidP="00ED0823">
      <w:pPr>
        <w:pStyle w:val="Glava"/>
        <w:tabs>
          <w:tab w:val="clear" w:pos="4536"/>
          <w:tab w:val="clear" w:pos="9072"/>
        </w:tabs>
        <w:jc w:val="both"/>
        <w:rPr>
          <w:i w:val="0"/>
          <w:sz w:val="22"/>
          <w:szCs w:val="22"/>
        </w:rPr>
      </w:pPr>
    </w:p>
    <w:p w14:paraId="3B9D9685" w14:textId="77777777" w:rsidR="00ED0823" w:rsidRDefault="00ED0823" w:rsidP="00ED0823">
      <w:pPr>
        <w:pStyle w:val="Glava"/>
        <w:tabs>
          <w:tab w:val="clear" w:pos="4536"/>
          <w:tab w:val="clear" w:pos="9072"/>
        </w:tabs>
        <w:jc w:val="both"/>
        <w:rPr>
          <w:i w:val="0"/>
          <w:sz w:val="22"/>
          <w:szCs w:val="22"/>
        </w:rPr>
      </w:pPr>
    </w:p>
    <w:p w14:paraId="27A43F7D" w14:textId="77777777" w:rsidR="00ED0823" w:rsidRDefault="00ED0823" w:rsidP="00ED0823">
      <w:pPr>
        <w:pStyle w:val="Glava"/>
        <w:tabs>
          <w:tab w:val="clear" w:pos="4536"/>
          <w:tab w:val="clear" w:pos="9072"/>
        </w:tabs>
        <w:jc w:val="both"/>
        <w:rPr>
          <w:i w:val="0"/>
          <w:sz w:val="22"/>
          <w:szCs w:val="22"/>
        </w:rPr>
      </w:pPr>
    </w:p>
    <w:p w14:paraId="632469B6" w14:textId="77777777" w:rsidR="00ED0823" w:rsidRDefault="00ED0823" w:rsidP="00ED0823">
      <w:pPr>
        <w:pStyle w:val="Glava"/>
        <w:tabs>
          <w:tab w:val="clear" w:pos="4536"/>
          <w:tab w:val="clear" w:pos="9072"/>
        </w:tabs>
        <w:jc w:val="both"/>
        <w:rPr>
          <w:i w:val="0"/>
          <w:sz w:val="22"/>
          <w:szCs w:val="22"/>
        </w:rPr>
      </w:pPr>
    </w:p>
    <w:p w14:paraId="06F85A04" w14:textId="77777777" w:rsidR="00ED0823" w:rsidRDefault="00ED0823" w:rsidP="00ED0823">
      <w:pPr>
        <w:pStyle w:val="Glava"/>
        <w:tabs>
          <w:tab w:val="clear" w:pos="4536"/>
          <w:tab w:val="clear" w:pos="9072"/>
        </w:tabs>
        <w:jc w:val="both"/>
        <w:rPr>
          <w:i w:val="0"/>
          <w:sz w:val="22"/>
          <w:szCs w:val="22"/>
        </w:rPr>
      </w:pPr>
    </w:p>
    <w:p w14:paraId="00A1F857" w14:textId="77777777" w:rsidR="00ED0823" w:rsidRDefault="00ED0823" w:rsidP="00ED0823">
      <w:pPr>
        <w:pStyle w:val="Glava"/>
        <w:tabs>
          <w:tab w:val="clear" w:pos="4536"/>
          <w:tab w:val="clear" w:pos="9072"/>
        </w:tabs>
        <w:jc w:val="both"/>
        <w:rPr>
          <w:i w:val="0"/>
          <w:sz w:val="22"/>
          <w:szCs w:val="22"/>
        </w:rPr>
      </w:pPr>
    </w:p>
    <w:p w14:paraId="60C0CD83" w14:textId="77777777" w:rsidR="00ED0823" w:rsidRDefault="00ED0823" w:rsidP="00ED0823">
      <w:pPr>
        <w:pStyle w:val="Glava"/>
        <w:tabs>
          <w:tab w:val="clear" w:pos="4536"/>
          <w:tab w:val="clear" w:pos="9072"/>
        </w:tabs>
        <w:jc w:val="both"/>
        <w:rPr>
          <w:i w:val="0"/>
          <w:sz w:val="22"/>
          <w:szCs w:val="22"/>
        </w:rPr>
      </w:pPr>
    </w:p>
    <w:p w14:paraId="5F99055D" w14:textId="77777777" w:rsidR="00F00073" w:rsidRDefault="00F00073" w:rsidP="00ED0823">
      <w:pPr>
        <w:pStyle w:val="Glava"/>
        <w:tabs>
          <w:tab w:val="clear" w:pos="4536"/>
          <w:tab w:val="clear" w:pos="9072"/>
        </w:tabs>
        <w:jc w:val="right"/>
        <w:rPr>
          <w:b/>
          <w:i w:val="0"/>
          <w:sz w:val="22"/>
          <w:szCs w:val="22"/>
        </w:rPr>
      </w:pPr>
    </w:p>
    <w:p w14:paraId="29BDDFF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026451">
          <w:pgSz w:w="11906" w:h="16838"/>
          <w:pgMar w:top="2268" w:right="1202" w:bottom="1418" w:left="629" w:header="709" w:footer="709" w:gutter="0"/>
          <w:cols w:space="708"/>
          <w:docGrid w:linePitch="360"/>
        </w:sectPr>
      </w:pPr>
    </w:p>
    <w:p w14:paraId="17714E35" w14:textId="77777777" w:rsidR="00B84EFD" w:rsidRDefault="00B84EFD" w:rsidP="00B84EFD">
      <w:pPr>
        <w:ind w:firstLine="708"/>
        <w:jc w:val="right"/>
        <w:rPr>
          <w:b/>
          <w:i w:val="0"/>
          <w:sz w:val="22"/>
          <w:szCs w:val="22"/>
        </w:rPr>
      </w:pPr>
    </w:p>
    <w:p w14:paraId="4320B2F2" w14:textId="77777777" w:rsidR="00B84EFD" w:rsidRDefault="00B84EFD" w:rsidP="00B84EFD">
      <w:pPr>
        <w:ind w:firstLine="708"/>
        <w:jc w:val="right"/>
        <w:rPr>
          <w:b/>
          <w:i w:val="0"/>
          <w:sz w:val="22"/>
          <w:szCs w:val="22"/>
        </w:rPr>
      </w:pPr>
    </w:p>
    <w:p w14:paraId="6C25CBA1" w14:textId="77777777" w:rsidR="00B84EFD" w:rsidRDefault="00B84EFD" w:rsidP="00B84EFD">
      <w:pPr>
        <w:ind w:firstLine="708"/>
        <w:jc w:val="right"/>
        <w:rPr>
          <w:b/>
          <w:i w:val="0"/>
          <w:sz w:val="22"/>
          <w:szCs w:val="22"/>
        </w:rPr>
      </w:pPr>
    </w:p>
    <w:p w14:paraId="3C3505FC" w14:textId="77777777" w:rsidR="00B84EFD" w:rsidRDefault="00B84EFD" w:rsidP="00B84EFD">
      <w:pPr>
        <w:ind w:firstLine="708"/>
        <w:jc w:val="right"/>
        <w:rPr>
          <w:b/>
          <w:i w:val="0"/>
          <w:sz w:val="22"/>
          <w:szCs w:val="22"/>
        </w:rPr>
      </w:pPr>
    </w:p>
    <w:p w14:paraId="242A5418" w14:textId="77777777" w:rsidR="00B84EFD" w:rsidRDefault="00B84EFD" w:rsidP="00B84EFD">
      <w:pPr>
        <w:ind w:firstLine="708"/>
        <w:jc w:val="right"/>
        <w:rPr>
          <w:b/>
          <w:i w:val="0"/>
          <w:sz w:val="22"/>
          <w:szCs w:val="22"/>
        </w:rPr>
      </w:pPr>
    </w:p>
    <w:p w14:paraId="31C36392" w14:textId="77777777" w:rsidR="00B84EFD" w:rsidRDefault="00B84EFD" w:rsidP="00B84EFD">
      <w:pPr>
        <w:ind w:left="1416" w:firstLine="708"/>
        <w:jc w:val="right"/>
        <w:rPr>
          <w:b/>
          <w:i w:val="0"/>
          <w:sz w:val="22"/>
          <w:szCs w:val="22"/>
        </w:rPr>
      </w:pPr>
    </w:p>
    <w:p w14:paraId="74456130" w14:textId="06E8F31D" w:rsidR="00140BD2" w:rsidRPr="0079325B" w:rsidRDefault="00140BD2" w:rsidP="00B84EFD">
      <w:pPr>
        <w:ind w:left="1416" w:firstLine="708"/>
        <w:jc w:val="right"/>
        <w:rPr>
          <w:b/>
          <w:i w:val="0"/>
          <w:sz w:val="22"/>
          <w:szCs w:val="22"/>
        </w:rPr>
      </w:pPr>
      <w:r w:rsidRPr="0079325B">
        <w:rPr>
          <w:b/>
          <w:i w:val="0"/>
          <w:sz w:val="22"/>
          <w:szCs w:val="22"/>
        </w:rPr>
        <w:t xml:space="preserve">PRILOGA </w:t>
      </w:r>
      <w:r w:rsidR="00281384">
        <w:rPr>
          <w:b/>
          <w:i w:val="0"/>
          <w:sz w:val="22"/>
          <w:szCs w:val="22"/>
        </w:rPr>
        <w:t>G</w:t>
      </w:r>
    </w:p>
    <w:p w14:paraId="24AE6E91" w14:textId="77777777" w:rsidR="00140BD2" w:rsidRPr="0079325B" w:rsidRDefault="00140BD2" w:rsidP="00140BD2">
      <w:pPr>
        <w:ind w:left="1080"/>
        <w:rPr>
          <w:b/>
          <w:i w:val="0"/>
          <w:sz w:val="22"/>
          <w:szCs w:val="22"/>
        </w:rPr>
      </w:pPr>
    </w:p>
    <w:p w14:paraId="52D47B87"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0F90BDB3" w14:textId="77777777" w:rsidTr="009E42B7">
        <w:tc>
          <w:tcPr>
            <w:tcW w:w="4820" w:type="dxa"/>
          </w:tcPr>
          <w:p w14:paraId="3C93D57E" w14:textId="77777777" w:rsidR="00140BD2" w:rsidRDefault="00140BD2" w:rsidP="009E42B7">
            <w:pPr>
              <w:ind w:left="209" w:hanging="209"/>
              <w:jc w:val="both"/>
              <w:rPr>
                <w:b/>
                <w:i w:val="0"/>
                <w:sz w:val="22"/>
                <w:szCs w:val="22"/>
              </w:rPr>
            </w:pPr>
          </w:p>
          <w:p w14:paraId="0E720863"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47B867A0" w14:textId="77777777" w:rsidR="00140BD2" w:rsidRDefault="00140BD2" w:rsidP="009E42B7">
            <w:pPr>
              <w:ind w:left="209" w:hanging="209"/>
              <w:jc w:val="both"/>
              <w:rPr>
                <w:i w:val="0"/>
                <w:sz w:val="22"/>
                <w:szCs w:val="22"/>
              </w:rPr>
            </w:pPr>
          </w:p>
          <w:p w14:paraId="09189820" w14:textId="77777777" w:rsidR="00140BD2" w:rsidRDefault="00140BD2" w:rsidP="00B84EFD">
            <w:pPr>
              <w:ind w:left="209" w:hanging="209"/>
              <w:jc w:val="both"/>
              <w:rPr>
                <w:i w:val="0"/>
                <w:sz w:val="22"/>
                <w:szCs w:val="22"/>
              </w:rPr>
            </w:pPr>
          </w:p>
        </w:tc>
      </w:tr>
    </w:tbl>
    <w:p w14:paraId="3ECA26BD" w14:textId="77777777" w:rsidR="00140BD2" w:rsidRDefault="00140BD2" w:rsidP="00140BD2">
      <w:pPr>
        <w:rPr>
          <w:b/>
          <w:i w:val="0"/>
          <w:sz w:val="22"/>
          <w:szCs w:val="22"/>
        </w:rPr>
      </w:pPr>
    </w:p>
    <w:p w14:paraId="6C3CE8AA" w14:textId="77777777" w:rsidR="00140BD2" w:rsidRPr="007C06E8" w:rsidRDefault="00140BD2" w:rsidP="00140BD2">
      <w:pPr>
        <w:rPr>
          <w:sz w:val="22"/>
          <w:szCs w:val="22"/>
        </w:rPr>
      </w:pPr>
    </w:p>
    <w:p w14:paraId="77B6B0F3" w14:textId="77777777" w:rsidR="00140BD2" w:rsidRPr="007C06E8" w:rsidRDefault="00140BD2" w:rsidP="00140BD2">
      <w:pPr>
        <w:rPr>
          <w:sz w:val="22"/>
          <w:szCs w:val="22"/>
        </w:rPr>
      </w:pPr>
    </w:p>
    <w:p w14:paraId="36AF4966" w14:textId="77777777" w:rsidR="00140BD2" w:rsidRPr="007C06E8" w:rsidRDefault="00140BD2" w:rsidP="00140BD2">
      <w:pPr>
        <w:rPr>
          <w:sz w:val="22"/>
          <w:szCs w:val="22"/>
        </w:rPr>
      </w:pPr>
    </w:p>
    <w:p w14:paraId="7D9F8FEA" w14:textId="77777777" w:rsidR="00140BD2" w:rsidRPr="007C06E8" w:rsidRDefault="00140BD2" w:rsidP="00140BD2">
      <w:pPr>
        <w:rPr>
          <w:sz w:val="22"/>
          <w:szCs w:val="22"/>
        </w:rPr>
      </w:pPr>
    </w:p>
    <w:p w14:paraId="6D60F73F" w14:textId="77777777" w:rsidR="00140BD2" w:rsidRPr="007C06E8" w:rsidRDefault="00140BD2" w:rsidP="00140BD2">
      <w:pPr>
        <w:rPr>
          <w:sz w:val="22"/>
          <w:szCs w:val="22"/>
        </w:rPr>
      </w:pPr>
    </w:p>
    <w:p w14:paraId="3BFA13D0" w14:textId="77777777" w:rsidR="00140BD2" w:rsidRPr="007C06E8" w:rsidRDefault="00140BD2" w:rsidP="00140BD2">
      <w:pPr>
        <w:rPr>
          <w:sz w:val="22"/>
          <w:szCs w:val="22"/>
        </w:rPr>
      </w:pPr>
    </w:p>
    <w:p w14:paraId="03D6EA02" w14:textId="77777777" w:rsidR="00140BD2" w:rsidRPr="007C06E8" w:rsidRDefault="00140BD2" w:rsidP="00140BD2">
      <w:pPr>
        <w:rPr>
          <w:sz w:val="22"/>
          <w:szCs w:val="22"/>
        </w:rPr>
      </w:pPr>
    </w:p>
    <w:tbl>
      <w:tblPr>
        <w:tblpPr w:leftFromText="141" w:rightFromText="141" w:vertAnchor="text" w:horzAnchor="margin" w:tblpY="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B84EFD" w14:paraId="22A2220A" w14:textId="77777777" w:rsidTr="00B84EFD">
        <w:tc>
          <w:tcPr>
            <w:tcW w:w="4815" w:type="dxa"/>
            <w:tcBorders>
              <w:top w:val="single" w:sz="4" w:space="0" w:color="auto"/>
              <w:left w:val="single" w:sz="4" w:space="0" w:color="auto"/>
              <w:bottom w:val="single" w:sz="4" w:space="0" w:color="auto"/>
              <w:right w:val="single" w:sz="4" w:space="0" w:color="auto"/>
            </w:tcBorders>
            <w:shd w:val="clear" w:color="auto" w:fill="auto"/>
          </w:tcPr>
          <w:p w14:paraId="00211DE2" w14:textId="77777777" w:rsidR="00B84EFD" w:rsidRDefault="00B84EFD" w:rsidP="00B84EFD">
            <w:pPr>
              <w:jc w:val="both"/>
              <w:rPr>
                <w:b/>
                <w:i w:val="0"/>
                <w:sz w:val="22"/>
                <w:szCs w:val="22"/>
              </w:rPr>
            </w:pPr>
          </w:p>
          <w:p w14:paraId="11841B08" w14:textId="77777777" w:rsidR="00B84EFD" w:rsidRDefault="00B84EFD" w:rsidP="00B84EFD">
            <w:pPr>
              <w:jc w:val="both"/>
              <w:rPr>
                <w:i w:val="0"/>
                <w:sz w:val="22"/>
                <w:szCs w:val="22"/>
              </w:rPr>
            </w:pPr>
            <w:r>
              <w:rPr>
                <w:i w:val="0"/>
                <w:sz w:val="22"/>
                <w:szCs w:val="22"/>
              </w:rPr>
              <w:t>PREJEM PONUDBE (izpolni prejemnik):</w:t>
            </w:r>
          </w:p>
          <w:p w14:paraId="140DB0AA" w14:textId="77777777" w:rsidR="00B84EFD" w:rsidRDefault="00B84EFD" w:rsidP="00B84EFD">
            <w:pPr>
              <w:jc w:val="both"/>
              <w:rPr>
                <w:i w:val="0"/>
                <w:sz w:val="22"/>
                <w:szCs w:val="22"/>
              </w:rPr>
            </w:pPr>
          </w:p>
          <w:p w14:paraId="6C3F38C9" w14:textId="77777777" w:rsidR="00B84EFD" w:rsidRPr="00DB479F" w:rsidRDefault="00B84EFD" w:rsidP="00B84EFD">
            <w:pPr>
              <w:jc w:val="both"/>
              <w:rPr>
                <w:i w:val="0"/>
                <w:smallCaps/>
                <w:sz w:val="22"/>
                <w:szCs w:val="22"/>
              </w:rPr>
            </w:pPr>
            <w:r w:rsidRPr="00DB479F">
              <w:rPr>
                <w:i w:val="0"/>
                <w:smallCaps/>
                <w:sz w:val="22"/>
                <w:szCs w:val="22"/>
              </w:rPr>
              <w:t>osebno                             po pošti</w:t>
            </w:r>
          </w:p>
          <w:p w14:paraId="507270E9" w14:textId="77777777" w:rsidR="00B84EFD" w:rsidRPr="00DB479F" w:rsidRDefault="00B84EFD" w:rsidP="00B84EFD">
            <w:pPr>
              <w:jc w:val="both"/>
              <w:rPr>
                <w:i w:val="0"/>
                <w:sz w:val="16"/>
                <w:szCs w:val="16"/>
              </w:rPr>
            </w:pPr>
          </w:p>
          <w:p w14:paraId="51626A4B" w14:textId="77777777" w:rsidR="00B84EFD" w:rsidRDefault="00B84EFD" w:rsidP="00B84EFD">
            <w:pPr>
              <w:jc w:val="both"/>
              <w:rPr>
                <w:i w:val="0"/>
                <w:sz w:val="22"/>
                <w:szCs w:val="22"/>
              </w:rPr>
            </w:pPr>
            <w:r>
              <w:rPr>
                <w:i w:val="0"/>
                <w:sz w:val="22"/>
                <w:szCs w:val="22"/>
              </w:rPr>
              <w:t>Datum:</w:t>
            </w:r>
          </w:p>
          <w:p w14:paraId="47949C4F" w14:textId="77777777" w:rsidR="00B84EFD" w:rsidRPr="00186C2C" w:rsidRDefault="00B84EFD" w:rsidP="00B84EFD">
            <w:pPr>
              <w:jc w:val="both"/>
              <w:rPr>
                <w:i w:val="0"/>
                <w:sz w:val="10"/>
                <w:szCs w:val="10"/>
              </w:rPr>
            </w:pPr>
          </w:p>
          <w:p w14:paraId="2B3D4D1B" w14:textId="77777777" w:rsidR="00B84EFD" w:rsidRDefault="00B84EFD" w:rsidP="00B84EFD">
            <w:pPr>
              <w:jc w:val="both"/>
              <w:rPr>
                <w:i w:val="0"/>
                <w:sz w:val="22"/>
                <w:szCs w:val="22"/>
              </w:rPr>
            </w:pPr>
            <w:r>
              <w:rPr>
                <w:i w:val="0"/>
                <w:sz w:val="22"/>
                <w:szCs w:val="22"/>
              </w:rPr>
              <w:t>Ura:</w:t>
            </w:r>
          </w:p>
          <w:p w14:paraId="69C3C672" w14:textId="77777777" w:rsidR="00B84EFD" w:rsidRPr="00186C2C" w:rsidRDefault="00B84EFD" w:rsidP="00B84EFD">
            <w:pPr>
              <w:jc w:val="both"/>
              <w:rPr>
                <w:i w:val="0"/>
                <w:sz w:val="10"/>
                <w:szCs w:val="10"/>
              </w:rPr>
            </w:pPr>
          </w:p>
          <w:p w14:paraId="16A0E1C0" w14:textId="77777777" w:rsidR="00B84EFD" w:rsidRDefault="00B84EFD" w:rsidP="00B84EFD">
            <w:pPr>
              <w:jc w:val="both"/>
              <w:rPr>
                <w:i w:val="0"/>
                <w:sz w:val="22"/>
                <w:szCs w:val="22"/>
              </w:rPr>
            </w:pPr>
            <w:r>
              <w:rPr>
                <w:i w:val="0"/>
                <w:sz w:val="22"/>
                <w:szCs w:val="22"/>
              </w:rPr>
              <w:t xml:space="preserve">Številka: </w:t>
            </w:r>
            <w:r>
              <w:t xml:space="preserve"> </w:t>
            </w:r>
            <w:r w:rsidRPr="00C1754C">
              <w:rPr>
                <w:i w:val="0"/>
                <w:sz w:val="22"/>
                <w:szCs w:val="22"/>
              </w:rPr>
              <w:t>430-</w:t>
            </w:r>
            <w:r>
              <w:rPr>
                <w:i w:val="0"/>
                <w:sz w:val="22"/>
                <w:szCs w:val="22"/>
              </w:rPr>
              <w:t>3219/2018-………..</w:t>
            </w:r>
          </w:p>
          <w:p w14:paraId="35015087" w14:textId="77777777" w:rsidR="00B84EFD" w:rsidRPr="00186C2C" w:rsidRDefault="00B84EFD" w:rsidP="00B84EFD">
            <w:pPr>
              <w:jc w:val="both"/>
              <w:rPr>
                <w:i w:val="0"/>
                <w:sz w:val="10"/>
                <w:szCs w:val="10"/>
              </w:rPr>
            </w:pPr>
          </w:p>
          <w:p w14:paraId="0E7B135A" w14:textId="77777777" w:rsidR="00B84EFD" w:rsidRDefault="00B84EFD" w:rsidP="00B84EFD">
            <w:pPr>
              <w:jc w:val="both"/>
              <w:rPr>
                <w:i w:val="0"/>
                <w:sz w:val="22"/>
                <w:szCs w:val="22"/>
              </w:rPr>
            </w:pPr>
            <w:r>
              <w:rPr>
                <w:i w:val="0"/>
                <w:sz w:val="22"/>
                <w:szCs w:val="22"/>
              </w:rPr>
              <w:t>Zaporedna številka ponudbe:</w:t>
            </w:r>
          </w:p>
        </w:tc>
      </w:tr>
    </w:tbl>
    <w:p w14:paraId="66DC013A" w14:textId="77777777" w:rsidR="00140BD2" w:rsidRPr="007C06E8" w:rsidRDefault="00140BD2" w:rsidP="00140BD2">
      <w:pPr>
        <w:rPr>
          <w:sz w:val="22"/>
          <w:szCs w:val="22"/>
        </w:rPr>
      </w:pPr>
    </w:p>
    <w:p w14:paraId="2127F83F" w14:textId="77777777" w:rsidR="00140BD2" w:rsidRPr="007C06E8" w:rsidRDefault="00140BD2" w:rsidP="00140BD2">
      <w:pPr>
        <w:rPr>
          <w:sz w:val="22"/>
          <w:szCs w:val="22"/>
        </w:rPr>
      </w:pPr>
    </w:p>
    <w:p w14:paraId="156B4B20" w14:textId="77777777" w:rsidR="00140BD2" w:rsidRPr="007C06E8" w:rsidRDefault="00140BD2" w:rsidP="00140BD2">
      <w:pPr>
        <w:rPr>
          <w:sz w:val="22"/>
          <w:szCs w:val="22"/>
        </w:rPr>
      </w:pPr>
    </w:p>
    <w:p w14:paraId="06CAA458" w14:textId="77777777" w:rsidR="00140BD2" w:rsidRDefault="00140BD2" w:rsidP="00140BD2">
      <w:pPr>
        <w:rPr>
          <w:sz w:val="22"/>
          <w:szCs w:val="22"/>
        </w:rPr>
      </w:pPr>
    </w:p>
    <w:p w14:paraId="270F6F21" w14:textId="77777777" w:rsidR="00140BD2" w:rsidRPr="007C06E8" w:rsidRDefault="00140BD2" w:rsidP="00140BD2">
      <w:pPr>
        <w:rPr>
          <w:sz w:val="22"/>
          <w:szCs w:val="22"/>
        </w:rPr>
      </w:pPr>
    </w:p>
    <w:p w14:paraId="16271072" w14:textId="77777777" w:rsidR="00140BD2" w:rsidRDefault="00140BD2" w:rsidP="00140BD2">
      <w:pPr>
        <w:rPr>
          <w:sz w:val="22"/>
          <w:szCs w:val="22"/>
        </w:rPr>
      </w:pPr>
    </w:p>
    <w:p w14:paraId="73AE9584" w14:textId="77777777" w:rsidR="00140BD2" w:rsidRDefault="00140BD2" w:rsidP="00140BD2">
      <w:pPr>
        <w:rPr>
          <w:sz w:val="22"/>
          <w:szCs w:val="22"/>
        </w:rPr>
      </w:pPr>
    </w:p>
    <w:p w14:paraId="0BAADA53" w14:textId="77777777" w:rsidR="00140BD2" w:rsidRDefault="00140BD2" w:rsidP="00140BD2">
      <w:pPr>
        <w:rPr>
          <w:sz w:val="22"/>
          <w:szCs w:val="22"/>
        </w:rPr>
      </w:pPr>
    </w:p>
    <w:p w14:paraId="34864EE3" w14:textId="77777777" w:rsidR="00140BD2" w:rsidRPr="007C06E8" w:rsidRDefault="00140BD2" w:rsidP="00140BD2">
      <w:pPr>
        <w:rPr>
          <w:sz w:val="22"/>
          <w:szCs w:val="22"/>
        </w:rPr>
      </w:pPr>
    </w:p>
    <w:p w14:paraId="1F8D1ECD" w14:textId="77777777" w:rsidR="00140BD2" w:rsidRPr="007C06E8" w:rsidRDefault="00140BD2" w:rsidP="00140BD2">
      <w:pPr>
        <w:rPr>
          <w:sz w:val="22"/>
          <w:szCs w:val="22"/>
        </w:rPr>
      </w:pPr>
    </w:p>
    <w:p w14:paraId="03E36B21" w14:textId="121B7A02" w:rsidR="00140BD2" w:rsidRPr="007C06E8" w:rsidRDefault="00140BD2" w:rsidP="00140BD2">
      <w:pPr>
        <w:rPr>
          <w:sz w:val="22"/>
          <w:szCs w:val="22"/>
        </w:rPr>
      </w:pPr>
    </w:p>
    <w:p w14:paraId="46917D7F" w14:textId="4AA06093" w:rsidR="00140BD2" w:rsidRPr="007C06E8" w:rsidRDefault="00140BD2" w:rsidP="00140BD2">
      <w:pPr>
        <w:rPr>
          <w:sz w:val="22"/>
          <w:szCs w:val="22"/>
        </w:rPr>
      </w:pPr>
    </w:p>
    <w:p w14:paraId="568846EE" w14:textId="13BCCBF3" w:rsidR="00140BD2" w:rsidRPr="007C06E8" w:rsidRDefault="00140BD2" w:rsidP="00140BD2">
      <w:pPr>
        <w:rPr>
          <w:sz w:val="22"/>
          <w:szCs w:val="22"/>
        </w:rPr>
      </w:pPr>
    </w:p>
    <w:p w14:paraId="4515F17A" w14:textId="53B4E64C" w:rsidR="00140BD2" w:rsidRPr="007C06E8" w:rsidRDefault="00CB059E"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717F603B" wp14:editId="41982325">
                <wp:simplePos x="0" y="0"/>
                <wp:positionH relativeFrom="margin">
                  <wp:posOffset>5506901</wp:posOffset>
                </wp:positionH>
                <wp:positionV relativeFrom="paragraph">
                  <wp:posOffset>64962</wp:posOffset>
                </wp:positionV>
                <wp:extent cx="3556993" cy="1275278"/>
                <wp:effectExtent l="0" t="0" r="5715" b="1270"/>
                <wp:wrapNone/>
                <wp:docPr id="4" name="Pravokotnik 4"/>
                <wp:cNvGraphicFramePr/>
                <a:graphic xmlns:a="http://schemas.openxmlformats.org/drawingml/2006/main">
                  <a:graphicData uri="http://schemas.microsoft.com/office/word/2010/wordprocessingShape">
                    <wps:wsp>
                      <wps:cNvSpPr/>
                      <wps:spPr>
                        <a:xfrm>
                          <a:off x="0" y="0"/>
                          <a:ext cx="3556993" cy="1275278"/>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D25FEBC" w14:textId="77777777" w:rsidR="00581C96" w:rsidRPr="00A70F52" w:rsidRDefault="00581C96" w:rsidP="00140BD2">
                            <w:pPr>
                              <w:ind w:left="284"/>
                              <w:jc w:val="center"/>
                              <w:rPr>
                                <w:b/>
                                <w:i w:val="0"/>
                                <w:color w:val="000000" w:themeColor="text1"/>
                                <w:sz w:val="22"/>
                                <w:szCs w:val="22"/>
                              </w:rPr>
                            </w:pPr>
                          </w:p>
                          <w:p w14:paraId="35AA6E87"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65F112D" w14:textId="77777777" w:rsidR="00581C96" w:rsidRPr="00E753C8" w:rsidRDefault="00581C96" w:rsidP="00CB059E">
                            <w:pPr>
                              <w:ind w:left="284" w:right="-1846"/>
                              <w:jc w:val="center"/>
                              <w:rPr>
                                <w:i w:val="0"/>
                                <w:color w:val="000000" w:themeColor="text1"/>
                                <w:sz w:val="22"/>
                                <w:szCs w:val="22"/>
                              </w:rPr>
                            </w:pPr>
                          </w:p>
                          <w:p w14:paraId="6822C6E8"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MESTNA OBČINA LJUBLJANA</w:t>
                            </w:r>
                          </w:p>
                          <w:p w14:paraId="1935B123"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Služba za javna naročila</w:t>
                            </w:r>
                          </w:p>
                          <w:p w14:paraId="3BD9530C"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Dalmatinova 1, II. nadstropje</w:t>
                            </w:r>
                          </w:p>
                          <w:p w14:paraId="1B53CA34"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F603B" id="Pravokotnik 4" o:spid="_x0000_s1026" style="position:absolute;margin-left:433.6pt;margin-top:5.1pt;width:280.1pt;height:100.4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" fillcolor="white [3212]" stroked="f" strokeweight=".25pt">
                <v:textbox>
                  <w:txbxContent>
                    <w:p w14:paraId="7D25FEBC" w14:textId="77777777" w:rsidR="00581C96" w:rsidRPr="00A70F52" w:rsidRDefault="00581C96" w:rsidP="00140BD2">
                      <w:pPr>
                        <w:ind w:left="284"/>
                        <w:jc w:val="center"/>
                        <w:rPr>
                          <w:b/>
                          <w:i w:val="0"/>
                          <w:color w:val="000000" w:themeColor="text1"/>
                          <w:sz w:val="22"/>
                          <w:szCs w:val="22"/>
                        </w:rPr>
                      </w:pPr>
                    </w:p>
                    <w:p w14:paraId="35AA6E87"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65F112D" w14:textId="77777777" w:rsidR="00581C96" w:rsidRPr="00E753C8" w:rsidRDefault="00581C96" w:rsidP="00CB059E">
                      <w:pPr>
                        <w:ind w:left="284" w:right="-1846"/>
                        <w:jc w:val="center"/>
                        <w:rPr>
                          <w:i w:val="0"/>
                          <w:color w:val="000000" w:themeColor="text1"/>
                          <w:sz w:val="22"/>
                          <w:szCs w:val="22"/>
                        </w:rPr>
                      </w:pPr>
                    </w:p>
                    <w:p w14:paraId="6822C6E8"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MESTNA OBČINA LJUBLJANA</w:t>
                      </w:r>
                    </w:p>
                    <w:p w14:paraId="1935B123"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Služba za javna naročila</w:t>
                      </w:r>
                    </w:p>
                    <w:p w14:paraId="3BD9530C"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Dalmatinova 1, II. nadstropje</w:t>
                      </w:r>
                    </w:p>
                    <w:p w14:paraId="1B53CA34" w14:textId="77777777" w:rsidR="00581C96" w:rsidRPr="00E753C8" w:rsidRDefault="00581C96" w:rsidP="00CB059E">
                      <w:pPr>
                        <w:ind w:left="284" w:right="-1846"/>
                        <w:jc w:val="center"/>
                        <w:rPr>
                          <w:b/>
                          <w:i w:val="0"/>
                          <w:color w:val="000000" w:themeColor="text1"/>
                          <w:sz w:val="22"/>
                          <w:szCs w:val="22"/>
                        </w:rPr>
                      </w:pPr>
                      <w:r w:rsidRPr="00E753C8">
                        <w:rPr>
                          <w:b/>
                          <w:i w:val="0"/>
                          <w:color w:val="000000" w:themeColor="text1"/>
                          <w:sz w:val="22"/>
                          <w:szCs w:val="22"/>
                        </w:rPr>
                        <w:t>1000 Ljubljana</w:t>
                      </w:r>
                    </w:p>
                  </w:txbxContent>
                </v:textbox>
                <w10:wrap anchorx="margin"/>
              </v:rect>
            </w:pict>
          </mc:Fallback>
        </mc:AlternateContent>
      </w:r>
    </w:p>
    <w:p w14:paraId="75DDA710" w14:textId="5DF3D124" w:rsidR="00140BD2" w:rsidRPr="007C06E8" w:rsidRDefault="00B84EFD" w:rsidP="00140BD2">
      <w:pPr>
        <w:rPr>
          <w:sz w:val="22"/>
          <w:szCs w:val="22"/>
        </w:rPr>
      </w:pPr>
      <w:r w:rsidRPr="004962ED">
        <w:rPr>
          <w:noProof/>
        </w:rPr>
        <mc:AlternateContent>
          <mc:Choice Requires="wps">
            <w:drawing>
              <wp:anchor distT="0" distB="0" distL="114300" distR="114300" simplePos="0" relativeHeight="251665408" behindDoc="0" locked="0" layoutInCell="1" allowOverlap="1" wp14:anchorId="72C7893D" wp14:editId="546AB445">
                <wp:simplePos x="0" y="0"/>
                <wp:positionH relativeFrom="margin">
                  <wp:align>left</wp:align>
                </wp:positionH>
                <wp:positionV relativeFrom="paragraph">
                  <wp:posOffset>4200</wp:posOffset>
                </wp:positionV>
                <wp:extent cx="4994275" cy="1175657"/>
                <wp:effectExtent l="0" t="0" r="0" b="0"/>
                <wp:wrapNone/>
                <wp:docPr id="5" name="Pravokotnik 5"/>
                <wp:cNvGraphicFramePr/>
                <a:graphic xmlns:a="http://schemas.openxmlformats.org/drawingml/2006/main">
                  <a:graphicData uri="http://schemas.microsoft.com/office/word/2010/wordprocessingShape">
                    <wps:wsp>
                      <wps:cNvSpPr/>
                      <wps:spPr>
                        <a:xfrm>
                          <a:off x="0" y="0"/>
                          <a:ext cx="4994275" cy="117565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2BC54B" w14:textId="4C58DC2B" w:rsidR="00581C96" w:rsidRPr="007C06E8" w:rsidRDefault="00581C96" w:rsidP="00CB059E">
                            <w:pPr>
                              <w:rPr>
                                <w:b/>
                                <w:i w:val="0"/>
                                <w:color w:val="000000" w:themeColor="text1"/>
                                <w:szCs w:val="22"/>
                              </w:rPr>
                            </w:pPr>
                            <w:r w:rsidRPr="007C06E8">
                              <w:rPr>
                                <w:b/>
                                <w:i w:val="0"/>
                                <w:color w:val="000000" w:themeColor="text1"/>
                                <w:szCs w:val="22"/>
                              </w:rPr>
                              <w:t xml:space="preserve">»NE </w:t>
                            </w:r>
                            <w:r w:rsidRPr="00B84EFD">
                              <w:rPr>
                                <w:b/>
                                <w:i w:val="0"/>
                                <w:color w:val="000000" w:themeColor="text1"/>
                                <w:szCs w:val="22"/>
                              </w:rPr>
                              <w:t>ODP</w:t>
                            </w:r>
                            <w:r w:rsidRPr="007C06E8">
                              <w:rPr>
                                <w:b/>
                                <w:i w:val="0"/>
                                <w:color w:val="000000" w:themeColor="text1"/>
                                <w:szCs w:val="22"/>
                              </w:rPr>
                              <w:t xml:space="preserve">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-21-200028- Dobava in vgradnja avtomatskih potopnih stebričkov in urbane opreme z notranjo ojačitvijo ter najvišjo varnostno stopnjo v Mestni občini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7893D" id="Pravokotnik 5" o:spid="_x0000_s1027" style="position:absolute;margin-left:0;margin-top:.35pt;width:393.25pt;height:92.5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" filled="f" stroked="f" strokeweight="2pt">
                <v:textbox>
                  <w:txbxContent>
                    <w:p w14:paraId="062BC54B" w14:textId="4C58DC2B" w:rsidR="00581C96" w:rsidRPr="007C06E8" w:rsidRDefault="00581C96" w:rsidP="00CB059E">
                      <w:pPr>
                        <w:rPr>
                          <w:b/>
                          <w:i w:val="0"/>
                          <w:color w:val="000000" w:themeColor="text1"/>
                          <w:szCs w:val="22"/>
                        </w:rPr>
                      </w:pPr>
                      <w:r w:rsidRPr="007C06E8">
                        <w:rPr>
                          <w:b/>
                          <w:i w:val="0"/>
                          <w:color w:val="000000" w:themeColor="text1"/>
                          <w:szCs w:val="22"/>
                        </w:rPr>
                        <w:t xml:space="preserve">»NE </w:t>
                      </w:r>
                      <w:r w:rsidRPr="00B84EFD">
                        <w:rPr>
                          <w:b/>
                          <w:i w:val="0"/>
                          <w:color w:val="000000" w:themeColor="text1"/>
                          <w:szCs w:val="22"/>
                        </w:rPr>
                        <w:t>ODP</w:t>
                      </w:r>
                      <w:r w:rsidRPr="007C06E8">
                        <w:rPr>
                          <w:b/>
                          <w:i w:val="0"/>
                          <w:color w:val="000000" w:themeColor="text1"/>
                          <w:szCs w:val="22"/>
                        </w:rPr>
                        <w:t xml:space="preserve">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-21-200028- Dobava in vgradnja avtomatskih potopnih stebričkov in urbane opreme z notranjo ojačitvijo ter najvišjo varnostno stopnjo v Mestni občini Ljubljana«</w:t>
                      </w:r>
                    </w:p>
                  </w:txbxContent>
                </v:textbox>
                <w10:wrap anchorx="margin"/>
              </v:rect>
            </w:pict>
          </mc:Fallback>
        </mc:AlternateContent>
      </w:r>
    </w:p>
    <w:p w14:paraId="535F1788" w14:textId="77777777" w:rsidR="00140BD2" w:rsidRPr="007C06E8" w:rsidRDefault="00140BD2" w:rsidP="00140BD2">
      <w:pPr>
        <w:tabs>
          <w:tab w:val="left" w:pos="11700"/>
        </w:tabs>
        <w:rPr>
          <w:sz w:val="22"/>
          <w:szCs w:val="22"/>
        </w:rPr>
      </w:pPr>
      <w:r>
        <w:rPr>
          <w:sz w:val="22"/>
          <w:szCs w:val="22"/>
        </w:rPr>
        <w:tab/>
      </w:r>
    </w:p>
    <w:p w14:paraId="0216AD07" w14:textId="77777777" w:rsidR="00140BD2" w:rsidRDefault="00140BD2" w:rsidP="00140BD2">
      <w:pPr>
        <w:rPr>
          <w:i w:val="0"/>
          <w:sz w:val="22"/>
          <w:szCs w:val="22"/>
        </w:rPr>
      </w:pPr>
    </w:p>
    <w:p w14:paraId="3AF8993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6E1BC61A" w14:textId="77777777" w:rsidR="00140BD2" w:rsidRDefault="00140BD2" w:rsidP="00140BD2">
      <w:pPr>
        <w:ind w:left="993"/>
        <w:rPr>
          <w:i w:val="0"/>
          <w:color w:val="0000FF"/>
          <w:szCs w:val="24"/>
        </w:rPr>
      </w:pPr>
    </w:p>
    <w:p w14:paraId="3A8BB77A" w14:textId="77777777" w:rsidR="00140BD2" w:rsidRDefault="00140BD2" w:rsidP="00140BD2">
      <w:pPr>
        <w:ind w:left="993"/>
        <w:rPr>
          <w:i w:val="0"/>
          <w:color w:val="0000FF"/>
          <w:szCs w:val="24"/>
        </w:rPr>
      </w:pPr>
    </w:p>
    <w:p w14:paraId="3850A131" w14:textId="77777777"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A6E93" w14:textId="77777777" w:rsidR="00581C96" w:rsidRDefault="00581C96">
      <w:r>
        <w:separator/>
      </w:r>
    </w:p>
  </w:endnote>
  <w:endnote w:type="continuationSeparator" w:id="0">
    <w:p w14:paraId="3E716E16" w14:textId="77777777" w:rsidR="00581C96" w:rsidRDefault="005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68AD7" w14:textId="77777777" w:rsidR="00581C96" w:rsidRDefault="00581C96">
      <w:r>
        <w:separator/>
      </w:r>
    </w:p>
  </w:footnote>
  <w:footnote w:type="continuationSeparator" w:id="0">
    <w:p w14:paraId="6DDE9882" w14:textId="77777777" w:rsidR="00581C96" w:rsidRDefault="0058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33884" w14:textId="2D810C1B" w:rsidR="00581C96" w:rsidRDefault="00581C96">
    <w:pPr>
      <w:pStyle w:val="Glava"/>
    </w:pPr>
    <w:r w:rsidRPr="00BC5CCB">
      <w:rPr>
        <w:noProof/>
        <w:sz w:val="22"/>
        <w:szCs w:val="22"/>
      </w:rPr>
      <w:drawing>
        <wp:anchor distT="0" distB="0" distL="114300" distR="114300" simplePos="0" relativeHeight="251659264" behindDoc="0" locked="0" layoutInCell="1" allowOverlap="1" wp14:anchorId="01D6D43C" wp14:editId="0D44FF94">
          <wp:simplePos x="0" y="0"/>
          <wp:positionH relativeFrom="margin">
            <wp:posOffset>149023</wp:posOffset>
          </wp:positionH>
          <wp:positionV relativeFrom="paragraph">
            <wp:posOffset>-180975</wp:posOffset>
          </wp:positionV>
          <wp:extent cx="2141025" cy="1014293"/>
          <wp:effectExtent l="0" t="0" r="0" b="0"/>
          <wp:wrapNone/>
          <wp:docPr id="39"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1"/>
                  <a:srcRect/>
                  <a:stretch>
                    <a:fillRect/>
                  </a:stretch>
                </pic:blipFill>
                <pic:spPr bwMode="auto">
                  <a:xfrm>
                    <a:off x="0" y="0"/>
                    <a:ext cx="2141025" cy="101429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05D42">
      <w:rPr>
        <w:rFonts w:eastAsia="SimSun"/>
        <w:noProof/>
        <w:spacing w:val="-3"/>
        <w:sz w:val="22"/>
        <w:szCs w:val="22"/>
      </w:rPr>
      <w:drawing>
        <wp:anchor distT="0" distB="0" distL="114300" distR="114300" simplePos="0" relativeHeight="251661312" behindDoc="0" locked="0" layoutInCell="1" allowOverlap="1" wp14:anchorId="532D9845" wp14:editId="0686620A">
          <wp:simplePos x="0" y="0"/>
          <wp:positionH relativeFrom="margin">
            <wp:posOffset>5025358</wp:posOffset>
          </wp:positionH>
          <wp:positionV relativeFrom="paragraph">
            <wp:posOffset>45330</wp:posOffset>
          </wp:positionV>
          <wp:extent cx="1525905" cy="1033780"/>
          <wp:effectExtent l="0" t="0" r="0" b="0"/>
          <wp:wrapSquare wrapText="bothSides"/>
          <wp:docPr id="40" name="Afbeelding 1" descr="Afbeelding met tekst, teken&#10;&#10;Beschrijving is gegenereerd met zeer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ericles_01 (003).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25905" cy="10337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6157289"/>
    <w:multiLevelType w:val="hybridMultilevel"/>
    <w:tmpl w:val="9FBA1ECC"/>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721918"/>
    <w:multiLevelType w:val="hybridMultilevel"/>
    <w:tmpl w:val="B0AC6808"/>
    <w:lvl w:ilvl="0" w:tplc="20526BC6">
      <w:start w:val="1"/>
      <w:numFmt w:val="decimal"/>
      <w:lvlText w:val="%1."/>
      <w:lvlJc w:val="left"/>
      <w:pPr>
        <w:tabs>
          <w:tab w:val="num" w:pos="0"/>
        </w:tabs>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EF33F50"/>
    <w:multiLevelType w:val="singleLevel"/>
    <w:tmpl w:val="D1E6EE1E"/>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035EDA"/>
    <w:multiLevelType w:val="hybridMultilevel"/>
    <w:tmpl w:val="164A5A6E"/>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434137"/>
    <w:multiLevelType w:val="hybridMultilevel"/>
    <w:tmpl w:val="22764AC0"/>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4" w15:restartNumberingAfterBreak="0">
    <w:nsid w:val="2300610B"/>
    <w:multiLevelType w:val="hybridMultilevel"/>
    <w:tmpl w:val="4498CD1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231A45C3"/>
    <w:multiLevelType w:val="hybridMultilevel"/>
    <w:tmpl w:val="04EAC0AE"/>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7871D1F"/>
    <w:multiLevelType w:val="hybridMultilevel"/>
    <w:tmpl w:val="C83ADA62"/>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CAC038E"/>
    <w:multiLevelType w:val="hybridMultilevel"/>
    <w:tmpl w:val="F6548EDA"/>
    <w:lvl w:ilvl="0" w:tplc="04240001">
      <w:start w:val="1"/>
      <w:numFmt w:val="bullet"/>
      <w:lvlText w:val=""/>
      <w:lvlJc w:val="left"/>
      <w:pPr>
        <w:tabs>
          <w:tab w:val="num" w:pos="1834"/>
        </w:tabs>
        <w:ind w:left="1834" w:hanging="340"/>
      </w:pPr>
      <w:rPr>
        <w:rFonts w:ascii="Symbol" w:hAnsi="Symbol" w:hint="default"/>
        <w:b w:val="0"/>
        <w:sz w:val="22"/>
      </w:rPr>
    </w:lvl>
    <w:lvl w:ilvl="1" w:tplc="04240003">
      <w:start w:val="1"/>
      <w:numFmt w:val="bullet"/>
      <w:lvlText w:val="o"/>
      <w:lvlJc w:val="left"/>
      <w:pPr>
        <w:tabs>
          <w:tab w:val="num" w:pos="2934"/>
        </w:tabs>
        <w:ind w:left="2934" w:hanging="360"/>
      </w:pPr>
      <w:rPr>
        <w:rFonts w:ascii="Courier New" w:hAnsi="Courier New" w:cs="Times New Roman" w:hint="default"/>
      </w:rPr>
    </w:lvl>
    <w:lvl w:ilvl="2" w:tplc="04240005">
      <w:start w:val="1"/>
      <w:numFmt w:val="bullet"/>
      <w:lvlText w:val=""/>
      <w:lvlJc w:val="left"/>
      <w:pPr>
        <w:tabs>
          <w:tab w:val="num" w:pos="3654"/>
        </w:tabs>
        <w:ind w:left="3654" w:hanging="360"/>
      </w:pPr>
      <w:rPr>
        <w:rFonts w:ascii="Wingdings" w:hAnsi="Wingdings" w:hint="default"/>
      </w:rPr>
    </w:lvl>
    <w:lvl w:ilvl="3" w:tplc="04240001">
      <w:start w:val="1"/>
      <w:numFmt w:val="bullet"/>
      <w:lvlText w:val=""/>
      <w:lvlJc w:val="left"/>
      <w:pPr>
        <w:tabs>
          <w:tab w:val="num" w:pos="4374"/>
        </w:tabs>
        <w:ind w:left="4374" w:hanging="360"/>
      </w:pPr>
      <w:rPr>
        <w:rFonts w:ascii="Symbol" w:hAnsi="Symbol" w:hint="default"/>
      </w:rPr>
    </w:lvl>
    <w:lvl w:ilvl="4" w:tplc="04240003">
      <w:start w:val="1"/>
      <w:numFmt w:val="bullet"/>
      <w:lvlText w:val="o"/>
      <w:lvlJc w:val="left"/>
      <w:pPr>
        <w:tabs>
          <w:tab w:val="num" w:pos="5094"/>
        </w:tabs>
        <w:ind w:left="5094" w:hanging="360"/>
      </w:pPr>
      <w:rPr>
        <w:rFonts w:ascii="Courier New" w:hAnsi="Courier New" w:cs="Times New Roman" w:hint="default"/>
      </w:rPr>
    </w:lvl>
    <w:lvl w:ilvl="5" w:tplc="04240005">
      <w:start w:val="1"/>
      <w:numFmt w:val="bullet"/>
      <w:lvlText w:val=""/>
      <w:lvlJc w:val="left"/>
      <w:pPr>
        <w:tabs>
          <w:tab w:val="num" w:pos="5814"/>
        </w:tabs>
        <w:ind w:left="5814" w:hanging="360"/>
      </w:pPr>
      <w:rPr>
        <w:rFonts w:ascii="Wingdings" w:hAnsi="Wingdings" w:hint="default"/>
      </w:rPr>
    </w:lvl>
    <w:lvl w:ilvl="6" w:tplc="04240001">
      <w:start w:val="1"/>
      <w:numFmt w:val="bullet"/>
      <w:lvlText w:val=""/>
      <w:lvlJc w:val="left"/>
      <w:pPr>
        <w:tabs>
          <w:tab w:val="num" w:pos="6534"/>
        </w:tabs>
        <w:ind w:left="6534" w:hanging="360"/>
      </w:pPr>
      <w:rPr>
        <w:rFonts w:ascii="Symbol" w:hAnsi="Symbol" w:hint="default"/>
      </w:rPr>
    </w:lvl>
    <w:lvl w:ilvl="7" w:tplc="04240003">
      <w:start w:val="1"/>
      <w:numFmt w:val="bullet"/>
      <w:lvlText w:val="o"/>
      <w:lvlJc w:val="left"/>
      <w:pPr>
        <w:tabs>
          <w:tab w:val="num" w:pos="7254"/>
        </w:tabs>
        <w:ind w:left="7254" w:hanging="360"/>
      </w:pPr>
      <w:rPr>
        <w:rFonts w:ascii="Courier New" w:hAnsi="Courier New" w:cs="Times New Roman" w:hint="default"/>
      </w:rPr>
    </w:lvl>
    <w:lvl w:ilvl="8" w:tplc="04240005">
      <w:start w:val="1"/>
      <w:numFmt w:val="bullet"/>
      <w:lvlText w:val=""/>
      <w:lvlJc w:val="left"/>
      <w:pPr>
        <w:tabs>
          <w:tab w:val="num" w:pos="7974"/>
        </w:tabs>
        <w:ind w:left="7974" w:hanging="360"/>
      </w:pPr>
      <w:rPr>
        <w:rFonts w:ascii="Wingdings" w:hAnsi="Wingdings" w:hint="default"/>
      </w:rPr>
    </w:lvl>
  </w:abstractNum>
  <w:abstractNum w:abstractNumId="21" w15:restartNumberingAfterBreak="0">
    <w:nsid w:val="30A4537E"/>
    <w:multiLevelType w:val="hybridMultilevel"/>
    <w:tmpl w:val="ACE2C534"/>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3329744D"/>
    <w:multiLevelType w:val="hybridMultilevel"/>
    <w:tmpl w:val="3244B08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582CAF"/>
    <w:multiLevelType w:val="hybridMultilevel"/>
    <w:tmpl w:val="04F456EC"/>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6A738AA"/>
    <w:multiLevelType w:val="hybridMultilevel"/>
    <w:tmpl w:val="42646F6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D9925E5"/>
    <w:multiLevelType w:val="hybridMultilevel"/>
    <w:tmpl w:val="3E7A3F86"/>
    <w:lvl w:ilvl="0" w:tplc="4414FDFC">
      <w:start w:val="1"/>
      <w:numFmt w:val="decimal"/>
      <w:lvlText w:val="%1."/>
      <w:lvlJc w:val="left"/>
      <w:pPr>
        <w:ind w:left="1495"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B2276"/>
    <w:multiLevelType w:val="hybridMultilevel"/>
    <w:tmpl w:val="96FCE7B0"/>
    <w:lvl w:ilvl="0" w:tplc="66CAA8A2">
      <w:start w:val="19"/>
      <w:numFmt w:val="bullet"/>
      <w:lvlText w:val="-"/>
      <w:lvlJc w:val="left"/>
      <w:pPr>
        <w:tabs>
          <w:tab w:val="num" w:pos="1474"/>
        </w:tabs>
        <w:ind w:left="1474" w:hanging="34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2084A42"/>
    <w:multiLevelType w:val="hybridMultilevel"/>
    <w:tmpl w:val="064039A6"/>
    <w:lvl w:ilvl="0" w:tplc="BC30278C">
      <w:start w:val="8"/>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3C50089"/>
    <w:multiLevelType w:val="hybridMultilevel"/>
    <w:tmpl w:val="995CFC78"/>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4FB7BD5"/>
    <w:multiLevelType w:val="hybridMultilevel"/>
    <w:tmpl w:val="F3102F2E"/>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7B15AB6"/>
    <w:multiLevelType w:val="hybridMultilevel"/>
    <w:tmpl w:val="6922BA60"/>
    <w:lvl w:ilvl="0" w:tplc="D70C8C40">
      <w:start w:val="31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5" w15:restartNumberingAfterBreak="0">
    <w:nsid w:val="63D772C5"/>
    <w:multiLevelType w:val="hybridMultilevel"/>
    <w:tmpl w:val="7D6C2BF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8A83DEC"/>
    <w:multiLevelType w:val="hybridMultilevel"/>
    <w:tmpl w:val="6B982B86"/>
    <w:lvl w:ilvl="0" w:tplc="66CAA8A2">
      <w:start w:val="19"/>
      <w:numFmt w:val="bullet"/>
      <w:lvlText w:val="-"/>
      <w:lvlJc w:val="left"/>
      <w:pPr>
        <w:tabs>
          <w:tab w:val="num" w:pos="1494"/>
        </w:tabs>
        <w:ind w:left="1494" w:hanging="360"/>
      </w:pPr>
      <w:rPr>
        <w:rFonts w:ascii="Calibri" w:eastAsia="Times New Roman" w:hAnsi="Calibri" w:cs="Calibri"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8" w15:restartNumberingAfterBreak="0">
    <w:nsid w:val="6A2E46A7"/>
    <w:multiLevelType w:val="hybridMultilevel"/>
    <w:tmpl w:val="94CA87F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9" w15:restartNumberingAfterBreak="0">
    <w:nsid w:val="71E351C7"/>
    <w:multiLevelType w:val="hybridMultilevel"/>
    <w:tmpl w:val="AE6C1B9E"/>
    <w:lvl w:ilvl="0" w:tplc="00000005">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5322"/>
        </w:tabs>
        <w:ind w:left="532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3"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36"/>
  </w:num>
  <w:num w:numId="3">
    <w:abstractNumId w:val="23"/>
  </w:num>
  <w:num w:numId="4">
    <w:abstractNumId w:val="26"/>
  </w:num>
  <w:num w:numId="5">
    <w:abstractNumId w:val="32"/>
  </w:num>
  <w:num w:numId="6">
    <w:abstractNumId w:val="51"/>
  </w:num>
  <w:num w:numId="7">
    <w:abstractNumId w:val="10"/>
  </w:num>
  <w:num w:numId="8">
    <w:abstractNumId w:val="0"/>
  </w:num>
  <w:num w:numId="9">
    <w:abstractNumId w:val="42"/>
  </w:num>
  <w:num w:numId="10">
    <w:abstractNumId w:val="46"/>
  </w:num>
  <w:num w:numId="11">
    <w:abstractNumId w:val="9"/>
  </w:num>
  <w:num w:numId="12">
    <w:abstractNumId w:val="1"/>
  </w:num>
  <w:num w:numId="13">
    <w:abstractNumId w:val="30"/>
  </w:num>
  <w:num w:numId="14">
    <w:abstractNumId w:val="28"/>
  </w:num>
  <w:num w:numId="15">
    <w:abstractNumId w:val="24"/>
  </w:num>
  <w:num w:numId="16">
    <w:abstractNumId w:val="34"/>
  </w:num>
  <w:num w:numId="17">
    <w:abstractNumId w:val="4"/>
  </w:num>
  <w:num w:numId="18">
    <w:abstractNumId w:val="50"/>
  </w:num>
  <w:num w:numId="19">
    <w:abstractNumId w:val="3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2"/>
  </w:num>
  <w:num w:numId="23">
    <w:abstractNumId w:val="12"/>
  </w:num>
  <w:num w:numId="24">
    <w:abstractNumId w:val="44"/>
  </w:num>
  <w:num w:numId="25">
    <w:abstractNumId w:val="53"/>
  </w:num>
  <w:num w:numId="26">
    <w:abstractNumId w:val="54"/>
  </w:num>
  <w:num w:numId="27">
    <w:abstractNumId w:val="19"/>
  </w:num>
  <w:num w:numId="28">
    <w:abstractNumId w:val="40"/>
  </w:num>
  <w:num w:numId="29">
    <w:abstractNumId w:val="27"/>
  </w:num>
  <w:num w:numId="30">
    <w:abstractNumId w:val="31"/>
  </w:num>
  <w:num w:numId="31">
    <w:abstractNumId w:val="22"/>
  </w:num>
  <w:num w:numId="32">
    <w:abstractNumId w:val="11"/>
  </w:num>
  <w:num w:numId="33">
    <w:abstractNumId w:val="14"/>
  </w:num>
  <w:num w:numId="34">
    <w:abstractNumId w:val="35"/>
  </w:num>
  <w:num w:numId="35">
    <w:abstractNumId w:val="25"/>
  </w:num>
  <w:num w:numId="36">
    <w:abstractNumId w:val="15"/>
  </w:num>
  <w:num w:numId="37">
    <w:abstractNumId w:val="17"/>
  </w:num>
  <w:num w:numId="38">
    <w:abstractNumId w:val="21"/>
  </w:num>
  <w:num w:numId="39">
    <w:abstractNumId w:val="3"/>
  </w:num>
  <w:num w:numId="40">
    <w:abstractNumId w:val="39"/>
  </w:num>
  <w:num w:numId="41">
    <w:abstractNumId w:val="47"/>
  </w:num>
  <w:num w:numId="42">
    <w:abstractNumId w:val="29"/>
  </w:num>
  <w:num w:numId="43">
    <w:abstractNumId w:val="13"/>
  </w:num>
  <w:num w:numId="44">
    <w:abstractNumId w:val="45"/>
  </w:num>
  <w:num w:numId="45">
    <w:abstractNumId w:val="48"/>
  </w:num>
  <w:num w:numId="46">
    <w:abstractNumId w:val="20"/>
  </w:num>
  <w:num w:numId="47">
    <w:abstractNumId w:val="18"/>
  </w:num>
  <w:num w:numId="48">
    <w:abstractNumId w:val="49"/>
  </w:num>
  <w:num w:numId="49">
    <w:abstractNumId w:val="38"/>
  </w:num>
  <w:num w:numId="50">
    <w:abstractNumId w:val="5"/>
  </w:num>
  <w:num w:numId="51">
    <w:abstractNumId w:val="43"/>
  </w:num>
  <w:num w:numId="52">
    <w:abstractNumId w:val="41"/>
  </w:num>
  <w:num w:numId="53">
    <w:abstractNumId w:val="8"/>
  </w:num>
  <w:num w:numId="54">
    <w:abstractNumId w:val="6"/>
  </w:num>
  <w:num w:numId="55">
    <w:abstractNumId w:val="37"/>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oran Kalakovič">
    <w15:presenceInfo w15:providerId="AD" w15:userId="S-1-5-21-883249467-966921291-1845911597-13909"/>
  </w15:person>
  <w15:person w15:author="Cvetka Erzin">
    <w15:presenceInfo w15:providerId="AD" w15:userId="S-1-5-21-883249467-966921291-1845911597-1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6084"/>
    <w:rsid w:val="00006412"/>
    <w:rsid w:val="00010B4C"/>
    <w:rsid w:val="0001313C"/>
    <w:rsid w:val="00015DA5"/>
    <w:rsid w:val="00015EDA"/>
    <w:rsid w:val="00016062"/>
    <w:rsid w:val="000167C2"/>
    <w:rsid w:val="0001699D"/>
    <w:rsid w:val="000206F2"/>
    <w:rsid w:val="000213DA"/>
    <w:rsid w:val="00021912"/>
    <w:rsid w:val="000226D3"/>
    <w:rsid w:val="00023E8B"/>
    <w:rsid w:val="000240A5"/>
    <w:rsid w:val="00024D16"/>
    <w:rsid w:val="00026451"/>
    <w:rsid w:val="00026BCB"/>
    <w:rsid w:val="00026DCA"/>
    <w:rsid w:val="000273B0"/>
    <w:rsid w:val="00027C0D"/>
    <w:rsid w:val="000316EB"/>
    <w:rsid w:val="000333F7"/>
    <w:rsid w:val="00035153"/>
    <w:rsid w:val="00036201"/>
    <w:rsid w:val="0003641A"/>
    <w:rsid w:val="000372A0"/>
    <w:rsid w:val="0003779B"/>
    <w:rsid w:val="00037A31"/>
    <w:rsid w:val="00037E00"/>
    <w:rsid w:val="0004208B"/>
    <w:rsid w:val="00042741"/>
    <w:rsid w:val="00044915"/>
    <w:rsid w:val="00045D21"/>
    <w:rsid w:val="00050911"/>
    <w:rsid w:val="00051F75"/>
    <w:rsid w:val="00052E2A"/>
    <w:rsid w:val="0005577F"/>
    <w:rsid w:val="00056C75"/>
    <w:rsid w:val="00067E87"/>
    <w:rsid w:val="00070622"/>
    <w:rsid w:val="00073663"/>
    <w:rsid w:val="00073698"/>
    <w:rsid w:val="00076A4D"/>
    <w:rsid w:val="00082AC1"/>
    <w:rsid w:val="00082CFF"/>
    <w:rsid w:val="00083F97"/>
    <w:rsid w:val="000840A7"/>
    <w:rsid w:val="00084980"/>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1F94"/>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6924"/>
    <w:rsid w:val="000E1E2E"/>
    <w:rsid w:val="000E4748"/>
    <w:rsid w:val="000F0CD9"/>
    <w:rsid w:val="000F0DDB"/>
    <w:rsid w:val="000F3CE6"/>
    <w:rsid w:val="000F60CA"/>
    <w:rsid w:val="000F711B"/>
    <w:rsid w:val="000F7498"/>
    <w:rsid w:val="000F762D"/>
    <w:rsid w:val="000F7D00"/>
    <w:rsid w:val="00102870"/>
    <w:rsid w:val="00104F4E"/>
    <w:rsid w:val="00111666"/>
    <w:rsid w:val="00113B4C"/>
    <w:rsid w:val="00114F70"/>
    <w:rsid w:val="00117800"/>
    <w:rsid w:val="00120AEF"/>
    <w:rsid w:val="00120F46"/>
    <w:rsid w:val="00121952"/>
    <w:rsid w:val="00122333"/>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6306"/>
    <w:rsid w:val="00147A95"/>
    <w:rsid w:val="00150045"/>
    <w:rsid w:val="00155281"/>
    <w:rsid w:val="001561DB"/>
    <w:rsid w:val="00157BE2"/>
    <w:rsid w:val="0016018E"/>
    <w:rsid w:val="00162114"/>
    <w:rsid w:val="00163ADA"/>
    <w:rsid w:val="00170136"/>
    <w:rsid w:val="001705FA"/>
    <w:rsid w:val="00170954"/>
    <w:rsid w:val="00171115"/>
    <w:rsid w:val="00171744"/>
    <w:rsid w:val="00180DBD"/>
    <w:rsid w:val="00183218"/>
    <w:rsid w:val="00185BD3"/>
    <w:rsid w:val="00186341"/>
    <w:rsid w:val="00187892"/>
    <w:rsid w:val="00194127"/>
    <w:rsid w:val="0019634B"/>
    <w:rsid w:val="001975CB"/>
    <w:rsid w:val="001A061C"/>
    <w:rsid w:val="001A123C"/>
    <w:rsid w:val="001A1A19"/>
    <w:rsid w:val="001A2E08"/>
    <w:rsid w:val="001A35EA"/>
    <w:rsid w:val="001A47A6"/>
    <w:rsid w:val="001A5B23"/>
    <w:rsid w:val="001A5FC7"/>
    <w:rsid w:val="001A7C88"/>
    <w:rsid w:val="001B0DBD"/>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27E4"/>
    <w:rsid w:val="001C37AD"/>
    <w:rsid w:val="001C51CA"/>
    <w:rsid w:val="001C5888"/>
    <w:rsid w:val="001C7A95"/>
    <w:rsid w:val="001D12C3"/>
    <w:rsid w:val="001D20B3"/>
    <w:rsid w:val="001D2804"/>
    <w:rsid w:val="001D296A"/>
    <w:rsid w:val="001D2FA8"/>
    <w:rsid w:val="001D471F"/>
    <w:rsid w:val="001D64D9"/>
    <w:rsid w:val="001D6BCE"/>
    <w:rsid w:val="001D70B0"/>
    <w:rsid w:val="001D79BB"/>
    <w:rsid w:val="001E020F"/>
    <w:rsid w:val="001E0A2A"/>
    <w:rsid w:val="001E0BF5"/>
    <w:rsid w:val="001E1D4F"/>
    <w:rsid w:val="001E30C0"/>
    <w:rsid w:val="001E30FC"/>
    <w:rsid w:val="001E3153"/>
    <w:rsid w:val="001E422B"/>
    <w:rsid w:val="001E454D"/>
    <w:rsid w:val="001E56DB"/>
    <w:rsid w:val="001E6DD7"/>
    <w:rsid w:val="001F040A"/>
    <w:rsid w:val="001F1894"/>
    <w:rsid w:val="001F2B0C"/>
    <w:rsid w:val="001F30A0"/>
    <w:rsid w:val="001F32DD"/>
    <w:rsid w:val="001F3532"/>
    <w:rsid w:val="001F358A"/>
    <w:rsid w:val="001F5211"/>
    <w:rsid w:val="001F579C"/>
    <w:rsid w:val="001F67E3"/>
    <w:rsid w:val="001F6C70"/>
    <w:rsid w:val="00202D85"/>
    <w:rsid w:val="00204876"/>
    <w:rsid w:val="0020626A"/>
    <w:rsid w:val="0020650B"/>
    <w:rsid w:val="002065CD"/>
    <w:rsid w:val="002131D6"/>
    <w:rsid w:val="00214C5E"/>
    <w:rsid w:val="00215308"/>
    <w:rsid w:val="00215A60"/>
    <w:rsid w:val="0021687C"/>
    <w:rsid w:val="002223CD"/>
    <w:rsid w:val="0022291E"/>
    <w:rsid w:val="002261E0"/>
    <w:rsid w:val="00230B11"/>
    <w:rsid w:val="00231528"/>
    <w:rsid w:val="00233219"/>
    <w:rsid w:val="00234BAD"/>
    <w:rsid w:val="00242B78"/>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1384"/>
    <w:rsid w:val="0028166A"/>
    <w:rsid w:val="00285E32"/>
    <w:rsid w:val="002879A4"/>
    <w:rsid w:val="0029147C"/>
    <w:rsid w:val="0029161F"/>
    <w:rsid w:val="00291814"/>
    <w:rsid w:val="00291853"/>
    <w:rsid w:val="002920AD"/>
    <w:rsid w:val="00294A64"/>
    <w:rsid w:val="0029526B"/>
    <w:rsid w:val="00295EE9"/>
    <w:rsid w:val="0029710E"/>
    <w:rsid w:val="0029742C"/>
    <w:rsid w:val="002A14CD"/>
    <w:rsid w:val="002A262F"/>
    <w:rsid w:val="002A2E74"/>
    <w:rsid w:val="002A4977"/>
    <w:rsid w:val="002A4AED"/>
    <w:rsid w:val="002A4EDD"/>
    <w:rsid w:val="002A50C1"/>
    <w:rsid w:val="002A61BB"/>
    <w:rsid w:val="002A6FAA"/>
    <w:rsid w:val="002B1ADB"/>
    <w:rsid w:val="002B22EC"/>
    <w:rsid w:val="002B2D18"/>
    <w:rsid w:val="002B3046"/>
    <w:rsid w:val="002B30BE"/>
    <w:rsid w:val="002B4D7D"/>
    <w:rsid w:val="002B65A9"/>
    <w:rsid w:val="002B75C4"/>
    <w:rsid w:val="002B7602"/>
    <w:rsid w:val="002C35AF"/>
    <w:rsid w:val="002C3719"/>
    <w:rsid w:val="002C3D9A"/>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266"/>
    <w:rsid w:val="002F1174"/>
    <w:rsid w:val="002F1250"/>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171B1"/>
    <w:rsid w:val="003213A3"/>
    <w:rsid w:val="0032177B"/>
    <w:rsid w:val="00321E1D"/>
    <w:rsid w:val="0032250B"/>
    <w:rsid w:val="00324126"/>
    <w:rsid w:val="00324EA4"/>
    <w:rsid w:val="003304CB"/>
    <w:rsid w:val="0033175B"/>
    <w:rsid w:val="00331DD5"/>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7DD"/>
    <w:rsid w:val="003659E5"/>
    <w:rsid w:val="00366E37"/>
    <w:rsid w:val="0037103F"/>
    <w:rsid w:val="00371543"/>
    <w:rsid w:val="00372C98"/>
    <w:rsid w:val="003737B4"/>
    <w:rsid w:val="003758C0"/>
    <w:rsid w:val="00381705"/>
    <w:rsid w:val="003822AF"/>
    <w:rsid w:val="003835D3"/>
    <w:rsid w:val="00387121"/>
    <w:rsid w:val="00387B3C"/>
    <w:rsid w:val="00391DEF"/>
    <w:rsid w:val="003926A5"/>
    <w:rsid w:val="00392E32"/>
    <w:rsid w:val="00394AF5"/>
    <w:rsid w:val="003A09A1"/>
    <w:rsid w:val="003A1382"/>
    <w:rsid w:val="003A2687"/>
    <w:rsid w:val="003A4536"/>
    <w:rsid w:val="003A5273"/>
    <w:rsid w:val="003A6F0D"/>
    <w:rsid w:val="003A7122"/>
    <w:rsid w:val="003B1634"/>
    <w:rsid w:val="003B3C47"/>
    <w:rsid w:val="003B4F4D"/>
    <w:rsid w:val="003C10CA"/>
    <w:rsid w:val="003C15A8"/>
    <w:rsid w:val="003C287C"/>
    <w:rsid w:val="003C5E63"/>
    <w:rsid w:val="003C5EEA"/>
    <w:rsid w:val="003C7484"/>
    <w:rsid w:val="003C7D0A"/>
    <w:rsid w:val="003D0F01"/>
    <w:rsid w:val="003D2636"/>
    <w:rsid w:val="003D461C"/>
    <w:rsid w:val="003D4C49"/>
    <w:rsid w:val="003D5A9B"/>
    <w:rsid w:val="003D6152"/>
    <w:rsid w:val="003E1BC5"/>
    <w:rsid w:val="003E1E60"/>
    <w:rsid w:val="003E2C00"/>
    <w:rsid w:val="003E2DFC"/>
    <w:rsid w:val="003F3413"/>
    <w:rsid w:val="003F457D"/>
    <w:rsid w:val="003F57DB"/>
    <w:rsid w:val="003F5A32"/>
    <w:rsid w:val="003F6D39"/>
    <w:rsid w:val="00400275"/>
    <w:rsid w:val="00402159"/>
    <w:rsid w:val="00402743"/>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402"/>
    <w:rsid w:val="00431B75"/>
    <w:rsid w:val="0043419A"/>
    <w:rsid w:val="00436694"/>
    <w:rsid w:val="00437329"/>
    <w:rsid w:val="0043739E"/>
    <w:rsid w:val="00440764"/>
    <w:rsid w:val="0044132E"/>
    <w:rsid w:val="004413B6"/>
    <w:rsid w:val="00441BD3"/>
    <w:rsid w:val="00444221"/>
    <w:rsid w:val="00444B3B"/>
    <w:rsid w:val="00445437"/>
    <w:rsid w:val="004455A9"/>
    <w:rsid w:val="00447A6E"/>
    <w:rsid w:val="004552C1"/>
    <w:rsid w:val="00456255"/>
    <w:rsid w:val="0046036B"/>
    <w:rsid w:val="0046174E"/>
    <w:rsid w:val="00461ED0"/>
    <w:rsid w:val="00462D4D"/>
    <w:rsid w:val="00464F61"/>
    <w:rsid w:val="00465515"/>
    <w:rsid w:val="004657D3"/>
    <w:rsid w:val="00465D29"/>
    <w:rsid w:val="004669FB"/>
    <w:rsid w:val="0046728E"/>
    <w:rsid w:val="004675D5"/>
    <w:rsid w:val="00467AE0"/>
    <w:rsid w:val="00467C44"/>
    <w:rsid w:val="004703C3"/>
    <w:rsid w:val="00473D86"/>
    <w:rsid w:val="0047449E"/>
    <w:rsid w:val="00474A5C"/>
    <w:rsid w:val="00474A92"/>
    <w:rsid w:val="0047631C"/>
    <w:rsid w:val="0047654D"/>
    <w:rsid w:val="0048013A"/>
    <w:rsid w:val="00480CF3"/>
    <w:rsid w:val="004836EC"/>
    <w:rsid w:val="00483DFC"/>
    <w:rsid w:val="00484D24"/>
    <w:rsid w:val="004853F5"/>
    <w:rsid w:val="00487F94"/>
    <w:rsid w:val="00491159"/>
    <w:rsid w:val="00491CDD"/>
    <w:rsid w:val="00491CEA"/>
    <w:rsid w:val="00492305"/>
    <w:rsid w:val="00492D40"/>
    <w:rsid w:val="00496763"/>
    <w:rsid w:val="004A1F08"/>
    <w:rsid w:val="004A39AF"/>
    <w:rsid w:val="004A4055"/>
    <w:rsid w:val="004A4BED"/>
    <w:rsid w:val="004A57A9"/>
    <w:rsid w:val="004A699A"/>
    <w:rsid w:val="004B02EB"/>
    <w:rsid w:val="004B04EA"/>
    <w:rsid w:val="004B0A83"/>
    <w:rsid w:val="004B0CF7"/>
    <w:rsid w:val="004B3DAD"/>
    <w:rsid w:val="004B4808"/>
    <w:rsid w:val="004B5329"/>
    <w:rsid w:val="004B587B"/>
    <w:rsid w:val="004B58FC"/>
    <w:rsid w:val="004B64B5"/>
    <w:rsid w:val="004C650B"/>
    <w:rsid w:val="004D2FC0"/>
    <w:rsid w:val="004D5356"/>
    <w:rsid w:val="004D59E8"/>
    <w:rsid w:val="004D602A"/>
    <w:rsid w:val="004D7850"/>
    <w:rsid w:val="004D7E29"/>
    <w:rsid w:val="004D7E9B"/>
    <w:rsid w:val="004E1166"/>
    <w:rsid w:val="004E3642"/>
    <w:rsid w:val="004E3D94"/>
    <w:rsid w:val="004E4EE7"/>
    <w:rsid w:val="004E5C19"/>
    <w:rsid w:val="004E67FF"/>
    <w:rsid w:val="004F189F"/>
    <w:rsid w:val="004F29DD"/>
    <w:rsid w:val="004F3490"/>
    <w:rsid w:val="004F40C9"/>
    <w:rsid w:val="004F620B"/>
    <w:rsid w:val="004F74D1"/>
    <w:rsid w:val="00505578"/>
    <w:rsid w:val="0050712A"/>
    <w:rsid w:val="0051159A"/>
    <w:rsid w:val="00512895"/>
    <w:rsid w:val="00516640"/>
    <w:rsid w:val="00516A5D"/>
    <w:rsid w:val="00520112"/>
    <w:rsid w:val="00521945"/>
    <w:rsid w:val="00521D5E"/>
    <w:rsid w:val="005225D2"/>
    <w:rsid w:val="00522EE3"/>
    <w:rsid w:val="0052320F"/>
    <w:rsid w:val="0052330F"/>
    <w:rsid w:val="00524482"/>
    <w:rsid w:val="005244D4"/>
    <w:rsid w:val="00527712"/>
    <w:rsid w:val="005307A0"/>
    <w:rsid w:val="00531669"/>
    <w:rsid w:val="00531CBB"/>
    <w:rsid w:val="005334E4"/>
    <w:rsid w:val="00533B55"/>
    <w:rsid w:val="005369DB"/>
    <w:rsid w:val="00536CEA"/>
    <w:rsid w:val="00537320"/>
    <w:rsid w:val="00537B55"/>
    <w:rsid w:val="0054060B"/>
    <w:rsid w:val="00540635"/>
    <w:rsid w:val="005410D4"/>
    <w:rsid w:val="00542129"/>
    <w:rsid w:val="00543A42"/>
    <w:rsid w:val="00544E0F"/>
    <w:rsid w:val="0054504C"/>
    <w:rsid w:val="00545B01"/>
    <w:rsid w:val="0054685D"/>
    <w:rsid w:val="00546A51"/>
    <w:rsid w:val="005471F9"/>
    <w:rsid w:val="005512BE"/>
    <w:rsid w:val="005515EF"/>
    <w:rsid w:val="00552DD2"/>
    <w:rsid w:val="005538F8"/>
    <w:rsid w:val="00554AAA"/>
    <w:rsid w:val="00556FA0"/>
    <w:rsid w:val="00560B17"/>
    <w:rsid w:val="00560EC3"/>
    <w:rsid w:val="00570D8C"/>
    <w:rsid w:val="00572314"/>
    <w:rsid w:val="0057443B"/>
    <w:rsid w:val="005750A9"/>
    <w:rsid w:val="00575625"/>
    <w:rsid w:val="00576A61"/>
    <w:rsid w:val="00581C96"/>
    <w:rsid w:val="00583657"/>
    <w:rsid w:val="005845FB"/>
    <w:rsid w:val="0058589C"/>
    <w:rsid w:val="005859AA"/>
    <w:rsid w:val="00585FE3"/>
    <w:rsid w:val="00587BE0"/>
    <w:rsid w:val="00587C0D"/>
    <w:rsid w:val="005908EC"/>
    <w:rsid w:val="00590CB1"/>
    <w:rsid w:val="00591060"/>
    <w:rsid w:val="00592128"/>
    <w:rsid w:val="00592867"/>
    <w:rsid w:val="00593DA5"/>
    <w:rsid w:val="00593F1B"/>
    <w:rsid w:val="00594404"/>
    <w:rsid w:val="005952D8"/>
    <w:rsid w:val="0059599D"/>
    <w:rsid w:val="00595C04"/>
    <w:rsid w:val="00597B9C"/>
    <w:rsid w:val="005A0381"/>
    <w:rsid w:val="005A096E"/>
    <w:rsid w:val="005A26A1"/>
    <w:rsid w:val="005A2C9A"/>
    <w:rsid w:val="005A394E"/>
    <w:rsid w:val="005A4179"/>
    <w:rsid w:val="005A4350"/>
    <w:rsid w:val="005A637A"/>
    <w:rsid w:val="005A79F7"/>
    <w:rsid w:val="005B02C0"/>
    <w:rsid w:val="005B12CA"/>
    <w:rsid w:val="005B2F55"/>
    <w:rsid w:val="005B38C7"/>
    <w:rsid w:val="005B4B1A"/>
    <w:rsid w:val="005B4F36"/>
    <w:rsid w:val="005B5278"/>
    <w:rsid w:val="005C0276"/>
    <w:rsid w:val="005C0C95"/>
    <w:rsid w:val="005C0F50"/>
    <w:rsid w:val="005C4678"/>
    <w:rsid w:val="005C7FE8"/>
    <w:rsid w:val="005D04FE"/>
    <w:rsid w:val="005D12AD"/>
    <w:rsid w:val="005D16DB"/>
    <w:rsid w:val="005D2B1D"/>
    <w:rsid w:val="005D3625"/>
    <w:rsid w:val="005D39BE"/>
    <w:rsid w:val="005D41F3"/>
    <w:rsid w:val="005D44F2"/>
    <w:rsid w:val="005D50B5"/>
    <w:rsid w:val="005D5336"/>
    <w:rsid w:val="005D541A"/>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CFE"/>
    <w:rsid w:val="00621E00"/>
    <w:rsid w:val="00621F9C"/>
    <w:rsid w:val="0062390E"/>
    <w:rsid w:val="00624570"/>
    <w:rsid w:val="00624861"/>
    <w:rsid w:val="00627042"/>
    <w:rsid w:val="006271A4"/>
    <w:rsid w:val="00627AA2"/>
    <w:rsid w:val="00632D37"/>
    <w:rsid w:val="00635936"/>
    <w:rsid w:val="006418ED"/>
    <w:rsid w:val="00642A83"/>
    <w:rsid w:val="00644B84"/>
    <w:rsid w:val="00646122"/>
    <w:rsid w:val="00651637"/>
    <w:rsid w:val="00651A29"/>
    <w:rsid w:val="006537C7"/>
    <w:rsid w:val="00654797"/>
    <w:rsid w:val="00654859"/>
    <w:rsid w:val="00657F61"/>
    <w:rsid w:val="00660009"/>
    <w:rsid w:val="00660325"/>
    <w:rsid w:val="00670661"/>
    <w:rsid w:val="00671036"/>
    <w:rsid w:val="0067147B"/>
    <w:rsid w:val="00671B1E"/>
    <w:rsid w:val="0067239B"/>
    <w:rsid w:val="00672EB8"/>
    <w:rsid w:val="006761A9"/>
    <w:rsid w:val="006764D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2A76"/>
    <w:rsid w:val="006A5BB1"/>
    <w:rsid w:val="006A5FCB"/>
    <w:rsid w:val="006A602F"/>
    <w:rsid w:val="006B00EC"/>
    <w:rsid w:val="006B0CC4"/>
    <w:rsid w:val="006B3A28"/>
    <w:rsid w:val="006B40FC"/>
    <w:rsid w:val="006B4FF6"/>
    <w:rsid w:val="006B6C39"/>
    <w:rsid w:val="006B6E08"/>
    <w:rsid w:val="006B71C8"/>
    <w:rsid w:val="006B7900"/>
    <w:rsid w:val="006C0FB5"/>
    <w:rsid w:val="006C198D"/>
    <w:rsid w:val="006C2CE7"/>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0CF4"/>
    <w:rsid w:val="00711130"/>
    <w:rsid w:val="00711750"/>
    <w:rsid w:val="007121C6"/>
    <w:rsid w:val="00713F74"/>
    <w:rsid w:val="00714814"/>
    <w:rsid w:val="00716604"/>
    <w:rsid w:val="00716AA4"/>
    <w:rsid w:val="00721E7D"/>
    <w:rsid w:val="00722258"/>
    <w:rsid w:val="00724DC1"/>
    <w:rsid w:val="00725806"/>
    <w:rsid w:val="00726DC6"/>
    <w:rsid w:val="00727427"/>
    <w:rsid w:val="00727F1A"/>
    <w:rsid w:val="00730BC5"/>
    <w:rsid w:val="0073128F"/>
    <w:rsid w:val="00731776"/>
    <w:rsid w:val="0073246C"/>
    <w:rsid w:val="00733B9A"/>
    <w:rsid w:val="007347E9"/>
    <w:rsid w:val="007367D2"/>
    <w:rsid w:val="00736B06"/>
    <w:rsid w:val="007408A6"/>
    <w:rsid w:val="00742CA7"/>
    <w:rsid w:val="00743BB4"/>
    <w:rsid w:val="0074451D"/>
    <w:rsid w:val="00747D48"/>
    <w:rsid w:val="007530DA"/>
    <w:rsid w:val="00753B83"/>
    <w:rsid w:val="00754DBD"/>
    <w:rsid w:val="007552E1"/>
    <w:rsid w:val="00755493"/>
    <w:rsid w:val="00755640"/>
    <w:rsid w:val="00755ED6"/>
    <w:rsid w:val="007565C6"/>
    <w:rsid w:val="00762E6E"/>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293"/>
    <w:rsid w:val="00787C83"/>
    <w:rsid w:val="007900B0"/>
    <w:rsid w:val="0079047B"/>
    <w:rsid w:val="0079100D"/>
    <w:rsid w:val="007922E9"/>
    <w:rsid w:val="007924BF"/>
    <w:rsid w:val="0079325B"/>
    <w:rsid w:val="00794D1D"/>
    <w:rsid w:val="0079592E"/>
    <w:rsid w:val="0079637F"/>
    <w:rsid w:val="0079648C"/>
    <w:rsid w:val="007A21A0"/>
    <w:rsid w:val="007A28B0"/>
    <w:rsid w:val="007A2CA3"/>
    <w:rsid w:val="007A2FD0"/>
    <w:rsid w:val="007A5425"/>
    <w:rsid w:val="007A6194"/>
    <w:rsid w:val="007A68D1"/>
    <w:rsid w:val="007A6EFF"/>
    <w:rsid w:val="007A71FA"/>
    <w:rsid w:val="007B000E"/>
    <w:rsid w:val="007B1836"/>
    <w:rsid w:val="007B2904"/>
    <w:rsid w:val="007B4177"/>
    <w:rsid w:val="007B56C5"/>
    <w:rsid w:val="007B601D"/>
    <w:rsid w:val="007B78F0"/>
    <w:rsid w:val="007C22DC"/>
    <w:rsid w:val="007C51B8"/>
    <w:rsid w:val="007C558B"/>
    <w:rsid w:val="007C6F17"/>
    <w:rsid w:val="007C6F79"/>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03BB"/>
    <w:rsid w:val="007F30B7"/>
    <w:rsid w:val="007F4D1D"/>
    <w:rsid w:val="007F6C91"/>
    <w:rsid w:val="007F71BF"/>
    <w:rsid w:val="0080081D"/>
    <w:rsid w:val="00800CD8"/>
    <w:rsid w:val="00801AC9"/>
    <w:rsid w:val="0080310C"/>
    <w:rsid w:val="00803CFC"/>
    <w:rsid w:val="00804464"/>
    <w:rsid w:val="00805996"/>
    <w:rsid w:val="008074E6"/>
    <w:rsid w:val="0081433A"/>
    <w:rsid w:val="00815BE4"/>
    <w:rsid w:val="00821B3F"/>
    <w:rsid w:val="008236AA"/>
    <w:rsid w:val="00823FEE"/>
    <w:rsid w:val="00824CE4"/>
    <w:rsid w:val="00824FEA"/>
    <w:rsid w:val="0082605D"/>
    <w:rsid w:val="0083024F"/>
    <w:rsid w:val="00831D84"/>
    <w:rsid w:val="00832167"/>
    <w:rsid w:val="00833021"/>
    <w:rsid w:val="0083452A"/>
    <w:rsid w:val="008359FC"/>
    <w:rsid w:val="008376E2"/>
    <w:rsid w:val="00837A16"/>
    <w:rsid w:val="00842D69"/>
    <w:rsid w:val="008439CE"/>
    <w:rsid w:val="0084521D"/>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2D2"/>
    <w:rsid w:val="00877CAC"/>
    <w:rsid w:val="00880152"/>
    <w:rsid w:val="00881529"/>
    <w:rsid w:val="00886629"/>
    <w:rsid w:val="008873C9"/>
    <w:rsid w:val="0089415D"/>
    <w:rsid w:val="0089664E"/>
    <w:rsid w:val="008974CE"/>
    <w:rsid w:val="008A0AF3"/>
    <w:rsid w:val="008A0E2C"/>
    <w:rsid w:val="008A1897"/>
    <w:rsid w:val="008A385E"/>
    <w:rsid w:val="008A43AB"/>
    <w:rsid w:val="008A46AE"/>
    <w:rsid w:val="008A499E"/>
    <w:rsid w:val="008A4DA4"/>
    <w:rsid w:val="008A6F71"/>
    <w:rsid w:val="008A7B1D"/>
    <w:rsid w:val="008B0745"/>
    <w:rsid w:val="008B14B3"/>
    <w:rsid w:val="008B269C"/>
    <w:rsid w:val="008B2A52"/>
    <w:rsid w:val="008B3CFF"/>
    <w:rsid w:val="008B431E"/>
    <w:rsid w:val="008B455F"/>
    <w:rsid w:val="008B729B"/>
    <w:rsid w:val="008C257F"/>
    <w:rsid w:val="008C31C1"/>
    <w:rsid w:val="008C570B"/>
    <w:rsid w:val="008C5C01"/>
    <w:rsid w:val="008C72C4"/>
    <w:rsid w:val="008C7721"/>
    <w:rsid w:val="008C7838"/>
    <w:rsid w:val="008D215B"/>
    <w:rsid w:val="008D2D2A"/>
    <w:rsid w:val="008D3A63"/>
    <w:rsid w:val="008D4C3B"/>
    <w:rsid w:val="008D575C"/>
    <w:rsid w:val="008D6147"/>
    <w:rsid w:val="008D7CDB"/>
    <w:rsid w:val="008E3183"/>
    <w:rsid w:val="008E3D1E"/>
    <w:rsid w:val="008E48C2"/>
    <w:rsid w:val="008E6E34"/>
    <w:rsid w:val="008F0E7A"/>
    <w:rsid w:val="008F2E5E"/>
    <w:rsid w:val="008F34F6"/>
    <w:rsid w:val="008F429E"/>
    <w:rsid w:val="008F6411"/>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7E7"/>
    <w:rsid w:val="00940C39"/>
    <w:rsid w:val="00940E7D"/>
    <w:rsid w:val="00943943"/>
    <w:rsid w:val="009440B4"/>
    <w:rsid w:val="009441C4"/>
    <w:rsid w:val="009443E4"/>
    <w:rsid w:val="00945983"/>
    <w:rsid w:val="009473F9"/>
    <w:rsid w:val="009510E4"/>
    <w:rsid w:val="009513D6"/>
    <w:rsid w:val="00952CF6"/>
    <w:rsid w:val="009618F1"/>
    <w:rsid w:val="00961A03"/>
    <w:rsid w:val="00962A58"/>
    <w:rsid w:val="009633C1"/>
    <w:rsid w:val="00963808"/>
    <w:rsid w:val="0097030C"/>
    <w:rsid w:val="00970A1E"/>
    <w:rsid w:val="00973CFA"/>
    <w:rsid w:val="009742DF"/>
    <w:rsid w:val="00974A5D"/>
    <w:rsid w:val="00974FF0"/>
    <w:rsid w:val="00976D78"/>
    <w:rsid w:val="009801F3"/>
    <w:rsid w:val="00981284"/>
    <w:rsid w:val="009814B9"/>
    <w:rsid w:val="00982BE9"/>
    <w:rsid w:val="00985F53"/>
    <w:rsid w:val="009860B9"/>
    <w:rsid w:val="009916E4"/>
    <w:rsid w:val="0099224D"/>
    <w:rsid w:val="00994C93"/>
    <w:rsid w:val="00995413"/>
    <w:rsid w:val="0099550E"/>
    <w:rsid w:val="00996AA9"/>
    <w:rsid w:val="00996B28"/>
    <w:rsid w:val="00997C68"/>
    <w:rsid w:val="009A1150"/>
    <w:rsid w:val="009A2131"/>
    <w:rsid w:val="009A32FF"/>
    <w:rsid w:val="009A3344"/>
    <w:rsid w:val="009A44D8"/>
    <w:rsid w:val="009B1103"/>
    <w:rsid w:val="009B3921"/>
    <w:rsid w:val="009B6DE3"/>
    <w:rsid w:val="009C10D7"/>
    <w:rsid w:val="009C12D9"/>
    <w:rsid w:val="009C18B7"/>
    <w:rsid w:val="009C37A6"/>
    <w:rsid w:val="009C4BA3"/>
    <w:rsid w:val="009C702D"/>
    <w:rsid w:val="009C70C2"/>
    <w:rsid w:val="009D06E2"/>
    <w:rsid w:val="009D5EC1"/>
    <w:rsid w:val="009D6F60"/>
    <w:rsid w:val="009E16DA"/>
    <w:rsid w:val="009E2B79"/>
    <w:rsid w:val="009E42B7"/>
    <w:rsid w:val="009E7A2B"/>
    <w:rsid w:val="009F0196"/>
    <w:rsid w:val="009F3DF3"/>
    <w:rsid w:val="009F5423"/>
    <w:rsid w:val="009F6785"/>
    <w:rsid w:val="00A007E9"/>
    <w:rsid w:val="00A02E0C"/>
    <w:rsid w:val="00A0417E"/>
    <w:rsid w:val="00A04499"/>
    <w:rsid w:val="00A06322"/>
    <w:rsid w:val="00A06943"/>
    <w:rsid w:val="00A10934"/>
    <w:rsid w:val="00A1161B"/>
    <w:rsid w:val="00A11EB6"/>
    <w:rsid w:val="00A13EB4"/>
    <w:rsid w:val="00A14D5C"/>
    <w:rsid w:val="00A15985"/>
    <w:rsid w:val="00A1618F"/>
    <w:rsid w:val="00A16F6B"/>
    <w:rsid w:val="00A216FF"/>
    <w:rsid w:val="00A21ECD"/>
    <w:rsid w:val="00A224B9"/>
    <w:rsid w:val="00A22995"/>
    <w:rsid w:val="00A2433A"/>
    <w:rsid w:val="00A244F4"/>
    <w:rsid w:val="00A25D61"/>
    <w:rsid w:val="00A26743"/>
    <w:rsid w:val="00A305B2"/>
    <w:rsid w:val="00A30CD3"/>
    <w:rsid w:val="00A31335"/>
    <w:rsid w:val="00A3297A"/>
    <w:rsid w:val="00A339CB"/>
    <w:rsid w:val="00A33A52"/>
    <w:rsid w:val="00A34261"/>
    <w:rsid w:val="00A343F1"/>
    <w:rsid w:val="00A350D5"/>
    <w:rsid w:val="00A376DD"/>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B6C"/>
    <w:rsid w:val="00A65D73"/>
    <w:rsid w:val="00A72313"/>
    <w:rsid w:val="00A739D2"/>
    <w:rsid w:val="00A7505E"/>
    <w:rsid w:val="00A762AC"/>
    <w:rsid w:val="00A76A70"/>
    <w:rsid w:val="00A774CE"/>
    <w:rsid w:val="00A7768F"/>
    <w:rsid w:val="00A82166"/>
    <w:rsid w:val="00A83367"/>
    <w:rsid w:val="00A83445"/>
    <w:rsid w:val="00A8553A"/>
    <w:rsid w:val="00A85C3B"/>
    <w:rsid w:val="00A862E4"/>
    <w:rsid w:val="00A863E7"/>
    <w:rsid w:val="00A871E9"/>
    <w:rsid w:val="00A87386"/>
    <w:rsid w:val="00A8796C"/>
    <w:rsid w:val="00A900C4"/>
    <w:rsid w:val="00A90623"/>
    <w:rsid w:val="00A90807"/>
    <w:rsid w:val="00A90F69"/>
    <w:rsid w:val="00A914A6"/>
    <w:rsid w:val="00A93073"/>
    <w:rsid w:val="00A9319F"/>
    <w:rsid w:val="00A94EB8"/>
    <w:rsid w:val="00A9514A"/>
    <w:rsid w:val="00A95A87"/>
    <w:rsid w:val="00AA21D7"/>
    <w:rsid w:val="00AA27B7"/>
    <w:rsid w:val="00AA382B"/>
    <w:rsid w:val="00AA6B28"/>
    <w:rsid w:val="00AA7011"/>
    <w:rsid w:val="00AB00F7"/>
    <w:rsid w:val="00AB32E1"/>
    <w:rsid w:val="00AB3EF5"/>
    <w:rsid w:val="00AB4134"/>
    <w:rsid w:val="00AB438D"/>
    <w:rsid w:val="00AC14EA"/>
    <w:rsid w:val="00AC1CE1"/>
    <w:rsid w:val="00AC2131"/>
    <w:rsid w:val="00AC25DD"/>
    <w:rsid w:val="00AC2626"/>
    <w:rsid w:val="00AC2E64"/>
    <w:rsid w:val="00AC314C"/>
    <w:rsid w:val="00AC57C8"/>
    <w:rsid w:val="00AC583F"/>
    <w:rsid w:val="00AC6185"/>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34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27D64"/>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A0A"/>
    <w:rsid w:val="00B67F68"/>
    <w:rsid w:val="00B67FCB"/>
    <w:rsid w:val="00B709A5"/>
    <w:rsid w:val="00B72841"/>
    <w:rsid w:val="00B73AC3"/>
    <w:rsid w:val="00B740C3"/>
    <w:rsid w:val="00B76B23"/>
    <w:rsid w:val="00B77278"/>
    <w:rsid w:val="00B80473"/>
    <w:rsid w:val="00B830EE"/>
    <w:rsid w:val="00B84EFD"/>
    <w:rsid w:val="00B87110"/>
    <w:rsid w:val="00B87685"/>
    <w:rsid w:val="00B87D06"/>
    <w:rsid w:val="00B91201"/>
    <w:rsid w:val="00B91CCC"/>
    <w:rsid w:val="00B92035"/>
    <w:rsid w:val="00B92051"/>
    <w:rsid w:val="00B928BB"/>
    <w:rsid w:val="00B92A05"/>
    <w:rsid w:val="00B93B52"/>
    <w:rsid w:val="00B93F47"/>
    <w:rsid w:val="00BA02E8"/>
    <w:rsid w:val="00BA0A34"/>
    <w:rsid w:val="00BA1DC9"/>
    <w:rsid w:val="00BA2ACA"/>
    <w:rsid w:val="00BA46AC"/>
    <w:rsid w:val="00BA6F7D"/>
    <w:rsid w:val="00BB2D7E"/>
    <w:rsid w:val="00BB3D06"/>
    <w:rsid w:val="00BB3F41"/>
    <w:rsid w:val="00BB5E27"/>
    <w:rsid w:val="00BB724A"/>
    <w:rsid w:val="00BC0A6E"/>
    <w:rsid w:val="00BC23EC"/>
    <w:rsid w:val="00BC3601"/>
    <w:rsid w:val="00BC3E9E"/>
    <w:rsid w:val="00BC48A8"/>
    <w:rsid w:val="00BC7B1B"/>
    <w:rsid w:val="00BD1D59"/>
    <w:rsid w:val="00BD315E"/>
    <w:rsid w:val="00BD3D5C"/>
    <w:rsid w:val="00BD3E28"/>
    <w:rsid w:val="00BD3FA2"/>
    <w:rsid w:val="00BD4EAB"/>
    <w:rsid w:val="00BD4ECD"/>
    <w:rsid w:val="00BD7ECA"/>
    <w:rsid w:val="00BE161E"/>
    <w:rsid w:val="00BE2695"/>
    <w:rsid w:val="00BE26C1"/>
    <w:rsid w:val="00BE4A51"/>
    <w:rsid w:val="00BF03F9"/>
    <w:rsid w:val="00BF1B7E"/>
    <w:rsid w:val="00BF292D"/>
    <w:rsid w:val="00BF32CF"/>
    <w:rsid w:val="00BF363F"/>
    <w:rsid w:val="00BF3932"/>
    <w:rsid w:val="00BF79E5"/>
    <w:rsid w:val="00C01D7F"/>
    <w:rsid w:val="00C04525"/>
    <w:rsid w:val="00C05840"/>
    <w:rsid w:val="00C05B9B"/>
    <w:rsid w:val="00C05F9B"/>
    <w:rsid w:val="00C05FA0"/>
    <w:rsid w:val="00C12574"/>
    <w:rsid w:val="00C129C2"/>
    <w:rsid w:val="00C16249"/>
    <w:rsid w:val="00C204B1"/>
    <w:rsid w:val="00C21C43"/>
    <w:rsid w:val="00C238F8"/>
    <w:rsid w:val="00C245F1"/>
    <w:rsid w:val="00C250E0"/>
    <w:rsid w:val="00C2709D"/>
    <w:rsid w:val="00C27DE0"/>
    <w:rsid w:val="00C3018F"/>
    <w:rsid w:val="00C30CDC"/>
    <w:rsid w:val="00C32302"/>
    <w:rsid w:val="00C378D9"/>
    <w:rsid w:val="00C40ED4"/>
    <w:rsid w:val="00C40F6B"/>
    <w:rsid w:val="00C418FE"/>
    <w:rsid w:val="00C43563"/>
    <w:rsid w:val="00C43CAE"/>
    <w:rsid w:val="00C44335"/>
    <w:rsid w:val="00C44BBC"/>
    <w:rsid w:val="00C44E00"/>
    <w:rsid w:val="00C44F96"/>
    <w:rsid w:val="00C47112"/>
    <w:rsid w:val="00C476D2"/>
    <w:rsid w:val="00C504FF"/>
    <w:rsid w:val="00C50B8B"/>
    <w:rsid w:val="00C57307"/>
    <w:rsid w:val="00C57746"/>
    <w:rsid w:val="00C57F2B"/>
    <w:rsid w:val="00C61130"/>
    <w:rsid w:val="00C61E45"/>
    <w:rsid w:val="00C63368"/>
    <w:rsid w:val="00C63ABF"/>
    <w:rsid w:val="00C63CC1"/>
    <w:rsid w:val="00C70DCD"/>
    <w:rsid w:val="00C7158B"/>
    <w:rsid w:val="00C71C6B"/>
    <w:rsid w:val="00C7231F"/>
    <w:rsid w:val="00C74953"/>
    <w:rsid w:val="00C74C49"/>
    <w:rsid w:val="00C7578A"/>
    <w:rsid w:val="00C759CB"/>
    <w:rsid w:val="00C7743B"/>
    <w:rsid w:val="00C77D87"/>
    <w:rsid w:val="00C8061D"/>
    <w:rsid w:val="00C81370"/>
    <w:rsid w:val="00C814C8"/>
    <w:rsid w:val="00C8185E"/>
    <w:rsid w:val="00C82390"/>
    <w:rsid w:val="00C84AB9"/>
    <w:rsid w:val="00C87AE5"/>
    <w:rsid w:val="00C87C31"/>
    <w:rsid w:val="00C91E53"/>
    <w:rsid w:val="00C927E3"/>
    <w:rsid w:val="00C92ACD"/>
    <w:rsid w:val="00C955EB"/>
    <w:rsid w:val="00C9730B"/>
    <w:rsid w:val="00CA034D"/>
    <w:rsid w:val="00CA16E2"/>
    <w:rsid w:val="00CA527E"/>
    <w:rsid w:val="00CA6C58"/>
    <w:rsid w:val="00CA7624"/>
    <w:rsid w:val="00CA763F"/>
    <w:rsid w:val="00CA7D2B"/>
    <w:rsid w:val="00CB059E"/>
    <w:rsid w:val="00CB1263"/>
    <w:rsid w:val="00CB22C3"/>
    <w:rsid w:val="00CB3216"/>
    <w:rsid w:val="00CB36B8"/>
    <w:rsid w:val="00CB5982"/>
    <w:rsid w:val="00CB6A70"/>
    <w:rsid w:val="00CB7418"/>
    <w:rsid w:val="00CB7AC7"/>
    <w:rsid w:val="00CC25A3"/>
    <w:rsid w:val="00CC2B50"/>
    <w:rsid w:val="00CC30C0"/>
    <w:rsid w:val="00CC3E47"/>
    <w:rsid w:val="00CC78C0"/>
    <w:rsid w:val="00CD1DD0"/>
    <w:rsid w:val="00CD2867"/>
    <w:rsid w:val="00CD3122"/>
    <w:rsid w:val="00CD41ED"/>
    <w:rsid w:val="00CE0014"/>
    <w:rsid w:val="00CE064B"/>
    <w:rsid w:val="00CE090E"/>
    <w:rsid w:val="00CE116C"/>
    <w:rsid w:val="00CE1CA7"/>
    <w:rsid w:val="00CE2017"/>
    <w:rsid w:val="00CE265D"/>
    <w:rsid w:val="00CE4722"/>
    <w:rsid w:val="00CE51D5"/>
    <w:rsid w:val="00CE55F5"/>
    <w:rsid w:val="00CE6B11"/>
    <w:rsid w:val="00CE6C87"/>
    <w:rsid w:val="00CE6F9E"/>
    <w:rsid w:val="00CF21C2"/>
    <w:rsid w:val="00CF225F"/>
    <w:rsid w:val="00CF38D0"/>
    <w:rsid w:val="00CF4870"/>
    <w:rsid w:val="00CF4CFB"/>
    <w:rsid w:val="00CF5260"/>
    <w:rsid w:val="00CF528F"/>
    <w:rsid w:val="00CF6BC0"/>
    <w:rsid w:val="00CF7A37"/>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6D4"/>
    <w:rsid w:val="00D33D94"/>
    <w:rsid w:val="00D37A22"/>
    <w:rsid w:val="00D37E04"/>
    <w:rsid w:val="00D37F87"/>
    <w:rsid w:val="00D40DE8"/>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0476"/>
    <w:rsid w:val="00D81366"/>
    <w:rsid w:val="00D82FE4"/>
    <w:rsid w:val="00D839F9"/>
    <w:rsid w:val="00D859BE"/>
    <w:rsid w:val="00D86980"/>
    <w:rsid w:val="00D86AE8"/>
    <w:rsid w:val="00D8721E"/>
    <w:rsid w:val="00D87308"/>
    <w:rsid w:val="00D931C4"/>
    <w:rsid w:val="00D93ADA"/>
    <w:rsid w:val="00D93CBE"/>
    <w:rsid w:val="00D94711"/>
    <w:rsid w:val="00D94D99"/>
    <w:rsid w:val="00D94FDD"/>
    <w:rsid w:val="00D970B0"/>
    <w:rsid w:val="00DA1AF5"/>
    <w:rsid w:val="00DA2146"/>
    <w:rsid w:val="00DA2BAB"/>
    <w:rsid w:val="00DA4478"/>
    <w:rsid w:val="00DA4A73"/>
    <w:rsid w:val="00DA6574"/>
    <w:rsid w:val="00DB0142"/>
    <w:rsid w:val="00DB02DD"/>
    <w:rsid w:val="00DB046D"/>
    <w:rsid w:val="00DB1A52"/>
    <w:rsid w:val="00DB31F3"/>
    <w:rsid w:val="00DB3553"/>
    <w:rsid w:val="00DB6E52"/>
    <w:rsid w:val="00DB7B10"/>
    <w:rsid w:val="00DC115B"/>
    <w:rsid w:val="00DC1198"/>
    <w:rsid w:val="00DC2505"/>
    <w:rsid w:val="00DC26F3"/>
    <w:rsid w:val="00DC33FD"/>
    <w:rsid w:val="00DC4F5E"/>
    <w:rsid w:val="00DC51D7"/>
    <w:rsid w:val="00DC5C44"/>
    <w:rsid w:val="00DD1284"/>
    <w:rsid w:val="00DD16BE"/>
    <w:rsid w:val="00DD1CBF"/>
    <w:rsid w:val="00DD2A04"/>
    <w:rsid w:val="00DD50C8"/>
    <w:rsid w:val="00DD5DED"/>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5DA1"/>
    <w:rsid w:val="00E064D3"/>
    <w:rsid w:val="00E073D1"/>
    <w:rsid w:val="00E10884"/>
    <w:rsid w:val="00E10E4F"/>
    <w:rsid w:val="00E115AB"/>
    <w:rsid w:val="00E11F8D"/>
    <w:rsid w:val="00E1312E"/>
    <w:rsid w:val="00E13C09"/>
    <w:rsid w:val="00E14C5E"/>
    <w:rsid w:val="00E16D4F"/>
    <w:rsid w:val="00E17F2B"/>
    <w:rsid w:val="00E20C39"/>
    <w:rsid w:val="00E21CD4"/>
    <w:rsid w:val="00E22425"/>
    <w:rsid w:val="00E22AF1"/>
    <w:rsid w:val="00E24519"/>
    <w:rsid w:val="00E27764"/>
    <w:rsid w:val="00E27AC8"/>
    <w:rsid w:val="00E31EFF"/>
    <w:rsid w:val="00E32423"/>
    <w:rsid w:val="00E35B65"/>
    <w:rsid w:val="00E35F06"/>
    <w:rsid w:val="00E36D75"/>
    <w:rsid w:val="00E37A3B"/>
    <w:rsid w:val="00E40B62"/>
    <w:rsid w:val="00E42B3A"/>
    <w:rsid w:val="00E434D7"/>
    <w:rsid w:val="00E44966"/>
    <w:rsid w:val="00E5064A"/>
    <w:rsid w:val="00E5323D"/>
    <w:rsid w:val="00E53285"/>
    <w:rsid w:val="00E55714"/>
    <w:rsid w:val="00E5603C"/>
    <w:rsid w:val="00E56679"/>
    <w:rsid w:val="00E57106"/>
    <w:rsid w:val="00E57885"/>
    <w:rsid w:val="00E60383"/>
    <w:rsid w:val="00E606C5"/>
    <w:rsid w:val="00E62282"/>
    <w:rsid w:val="00E62EAE"/>
    <w:rsid w:val="00E6481E"/>
    <w:rsid w:val="00E65AE9"/>
    <w:rsid w:val="00E669D4"/>
    <w:rsid w:val="00E66CE8"/>
    <w:rsid w:val="00E70BC3"/>
    <w:rsid w:val="00E71D5C"/>
    <w:rsid w:val="00E71EC6"/>
    <w:rsid w:val="00E732E0"/>
    <w:rsid w:val="00E74028"/>
    <w:rsid w:val="00E75433"/>
    <w:rsid w:val="00E7586F"/>
    <w:rsid w:val="00E75D1D"/>
    <w:rsid w:val="00E776AB"/>
    <w:rsid w:val="00E77E9A"/>
    <w:rsid w:val="00E77F82"/>
    <w:rsid w:val="00E81DEF"/>
    <w:rsid w:val="00E82A2B"/>
    <w:rsid w:val="00E8390D"/>
    <w:rsid w:val="00E8718F"/>
    <w:rsid w:val="00E87F1B"/>
    <w:rsid w:val="00E93803"/>
    <w:rsid w:val="00E93CE6"/>
    <w:rsid w:val="00E960B2"/>
    <w:rsid w:val="00E96F4D"/>
    <w:rsid w:val="00EA1D73"/>
    <w:rsid w:val="00EA1DA8"/>
    <w:rsid w:val="00EA2034"/>
    <w:rsid w:val="00EA24FD"/>
    <w:rsid w:val="00EA2B2B"/>
    <w:rsid w:val="00EA425B"/>
    <w:rsid w:val="00EA43C3"/>
    <w:rsid w:val="00EA45AB"/>
    <w:rsid w:val="00EA59C2"/>
    <w:rsid w:val="00EA6078"/>
    <w:rsid w:val="00EA7A6B"/>
    <w:rsid w:val="00EB2882"/>
    <w:rsid w:val="00EB528C"/>
    <w:rsid w:val="00EB563B"/>
    <w:rsid w:val="00EC2992"/>
    <w:rsid w:val="00EC38FD"/>
    <w:rsid w:val="00EC556A"/>
    <w:rsid w:val="00EC574C"/>
    <w:rsid w:val="00EC5F16"/>
    <w:rsid w:val="00ED05B4"/>
    <w:rsid w:val="00ED0823"/>
    <w:rsid w:val="00ED0DF1"/>
    <w:rsid w:val="00ED141F"/>
    <w:rsid w:val="00ED3CCC"/>
    <w:rsid w:val="00ED4DDE"/>
    <w:rsid w:val="00ED602C"/>
    <w:rsid w:val="00EE06B6"/>
    <w:rsid w:val="00EE06FE"/>
    <w:rsid w:val="00EE3C63"/>
    <w:rsid w:val="00EE5303"/>
    <w:rsid w:val="00EE56D3"/>
    <w:rsid w:val="00EE738D"/>
    <w:rsid w:val="00EE7636"/>
    <w:rsid w:val="00EE76C6"/>
    <w:rsid w:val="00EF03BB"/>
    <w:rsid w:val="00EF05F7"/>
    <w:rsid w:val="00EF1836"/>
    <w:rsid w:val="00EF1C90"/>
    <w:rsid w:val="00EF1FDD"/>
    <w:rsid w:val="00EF219A"/>
    <w:rsid w:val="00EF2391"/>
    <w:rsid w:val="00EF2EDB"/>
    <w:rsid w:val="00EF5670"/>
    <w:rsid w:val="00F00073"/>
    <w:rsid w:val="00F01207"/>
    <w:rsid w:val="00F02765"/>
    <w:rsid w:val="00F0299F"/>
    <w:rsid w:val="00F030DB"/>
    <w:rsid w:val="00F041BB"/>
    <w:rsid w:val="00F05AB7"/>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792"/>
    <w:rsid w:val="00F54C26"/>
    <w:rsid w:val="00F552B5"/>
    <w:rsid w:val="00F56280"/>
    <w:rsid w:val="00F60B43"/>
    <w:rsid w:val="00F60FC8"/>
    <w:rsid w:val="00F622FE"/>
    <w:rsid w:val="00F641E2"/>
    <w:rsid w:val="00F67FF8"/>
    <w:rsid w:val="00F7023E"/>
    <w:rsid w:val="00F70786"/>
    <w:rsid w:val="00F715E1"/>
    <w:rsid w:val="00F7274D"/>
    <w:rsid w:val="00F76183"/>
    <w:rsid w:val="00F761B0"/>
    <w:rsid w:val="00F77DD3"/>
    <w:rsid w:val="00F81849"/>
    <w:rsid w:val="00F8255B"/>
    <w:rsid w:val="00F8339C"/>
    <w:rsid w:val="00F84BCC"/>
    <w:rsid w:val="00F91552"/>
    <w:rsid w:val="00F925D2"/>
    <w:rsid w:val="00F92EAF"/>
    <w:rsid w:val="00F93C3B"/>
    <w:rsid w:val="00F95054"/>
    <w:rsid w:val="00F96497"/>
    <w:rsid w:val="00FB0435"/>
    <w:rsid w:val="00FB2342"/>
    <w:rsid w:val="00FB3524"/>
    <w:rsid w:val="00FB4A25"/>
    <w:rsid w:val="00FB5916"/>
    <w:rsid w:val="00FC1247"/>
    <w:rsid w:val="00FC1988"/>
    <w:rsid w:val="00FC1A2C"/>
    <w:rsid w:val="00FC3E13"/>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CDB8212"/>
  <w15:docId w15:val="{AF4BD706-F627-49BC-8437-2B9BBF66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35263195">
      <w:bodyDiv w:val="1"/>
      <w:marLeft w:val="0"/>
      <w:marRight w:val="0"/>
      <w:marTop w:val="0"/>
      <w:marBottom w:val="0"/>
      <w:divBdr>
        <w:top w:val="none" w:sz="0" w:space="0" w:color="auto"/>
        <w:left w:val="none" w:sz="0" w:space="0" w:color="auto"/>
        <w:bottom w:val="none" w:sz="0" w:space="0" w:color="auto"/>
        <w:right w:val="none" w:sz="0" w:space="0" w:color="auto"/>
      </w:divBdr>
    </w:div>
    <w:div w:id="995955848">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les.zibert@lpt.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razpisi-razgrnitve-in-javne-objav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s://www.ljubljana.si/sl/mestna-obcina/zup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mailto:ales.zibert@lpt.s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60A5C-97A1-46F6-A0D8-1E63C178E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13854</Words>
  <Characters>78971</Characters>
  <Application>Microsoft Office Word</Application>
  <DocSecurity>0</DocSecurity>
  <Lines>658</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2021-01-12T07:33:00Z</cp:lastPrinted>
  <dcterms:created xsi:type="dcterms:W3CDTF">2021-03-19T15:05:00Z</dcterms:created>
  <dcterms:modified xsi:type="dcterms:W3CDTF">2021-03-19T15:05:00Z</dcterms:modified>
</cp:coreProperties>
</file>