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5DF" w:rsidRPr="00DF75F6" w:rsidRDefault="007145DF" w:rsidP="00DF75F6">
      <w:pPr>
        <w:pStyle w:val="Glava"/>
        <w:tabs>
          <w:tab w:val="left" w:pos="708"/>
        </w:tabs>
        <w:ind w:left="1080"/>
        <w:jc w:val="right"/>
      </w:pPr>
    </w:p>
    <w:p w:rsidR="00CF3B0C" w:rsidRDefault="00221F6B" w:rsidP="00CF3B0C">
      <w:pPr>
        <w:pStyle w:val="Glava"/>
        <w:tabs>
          <w:tab w:val="left" w:pos="708"/>
        </w:tabs>
        <w:ind w:left="1080"/>
        <w:jc w:val="right"/>
        <w:rPr>
          <w:b/>
          <w:i w:val="0"/>
          <w:sz w:val="22"/>
          <w:szCs w:val="22"/>
        </w:rPr>
      </w:pPr>
      <w:r w:rsidRPr="00221F6B">
        <w:rPr>
          <w:b/>
          <w:i w:val="0"/>
          <w:noProof/>
          <w:sz w:val="22"/>
          <w:szCs w:val="22"/>
        </w:rPr>
        <w:lastRenderedPageBreak/>
        <w:drawing>
          <wp:inline distT="0" distB="0" distL="0" distR="0">
            <wp:extent cx="6162675" cy="868680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2675" cy="8686800"/>
                    </a:xfrm>
                    <a:prstGeom prst="rect">
                      <a:avLst/>
                    </a:prstGeom>
                    <a:noFill/>
                    <a:ln>
                      <a:noFill/>
                    </a:ln>
                  </pic:spPr>
                </pic:pic>
              </a:graphicData>
            </a:graphic>
          </wp:inline>
        </w:drawing>
      </w:r>
    </w:p>
    <w:p w:rsidR="00CF3B0C" w:rsidRDefault="00CF3B0C" w:rsidP="00CF3B0C">
      <w:pPr>
        <w:pStyle w:val="Glava"/>
        <w:tabs>
          <w:tab w:val="left" w:pos="708"/>
        </w:tabs>
        <w:ind w:left="1080"/>
        <w:jc w:val="right"/>
        <w:rPr>
          <w:b/>
          <w:i w:val="0"/>
          <w:sz w:val="22"/>
          <w:szCs w:val="22"/>
        </w:rPr>
      </w:pPr>
    </w:p>
    <w:p w:rsidR="002503D0" w:rsidRDefault="002503D0" w:rsidP="002503D0">
      <w:pPr>
        <w:rPr>
          <w:i w:val="0"/>
          <w:sz w:val="22"/>
          <w:szCs w:val="22"/>
        </w:rPr>
        <w:sectPr w:rsidR="002503D0">
          <w:pgSz w:w="11906" w:h="16838"/>
          <w:pgMar w:top="1400" w:right="1400" w:bottom="1200" w:left="630" w:header="709" w:footer="709" w:gutter="0"/>
          <w:cols w:space="708"/>
        </w:sectPr>
      </w:pPr>
    </w:p>
    <w:p w:rsidR="00747C4C" w:rsidRDefault="00747C4C" w:rsidP="003E1BC4">
      <w:pPr>
        <w:rPr>
          <w:b/>
          <w:i w:val="0"/>
          <w:sz w:val="22"/>
          <w:szCs w:val="22"/>
        </w:rPr>
      </w:pPr>
    </w:p>
    <w:p w:rsidR="00747C4C" w:rsidRDefault="00747C4C" w:rsidP="003E1BC4">
      <w:pPr>
        <w:rPr>
          <w:b/>
          <w:i w:val="0"/>
          <w:sz w:val="22"/>
          <w:szCs w:val="22"/>
        </w:rPr>
      </w:pP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572D1A">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572D1A">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572D1A">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BA5541">
        <w:rPr>
          <w:b/>
          <w:i w:val="0"/>
          <w:sz w:val="22"/>
          <w:szCs w:val="22"/>
        </w:rPr>
        <w:t>do</w:t>
      </w:r>
      <w:r w:rsidR="00046145">
        <w:rPr>
          <w:b/>
          <w:i w:val="0"/>
          <w:sz w:val="22"/>
          <w:szCs w:val="22"/>
        </w:rPr>
        <w:t xml:space="preserve"> </w:t>
      </w:r>
      <w:r w:rsidR="009636BE">
        <w:rPr>
          <w:b/>
          <w:i w:val="0"/>
          <w:sz w:val="22"/>
          <w:szCs w:val="22"/>
        </w:rPr>
        <w:t>1.7.</w:t>
      </w:r>
      <w:r w:rsidR="001E56C8">
        <w:rPr>
          <w:b/>
          <w:i w:val="0"/>
          <w:sz w:val="22"/>
          <w:szCs w:val="22"/>
        </w:rPr>
        <w:t xml:space="preserve"> </w:t>
      </w:r>
      <w:r w:rsidR="00CD7594">
        <w:rPr>
          <w:b/>
          <w:i w:val="0"/>
          <w:sz w:val="22"/>
          <w:szCs w:val="22"/>
        </w:rPr>
        <w:t>2020</w:t>
      </w:r>
      <w:r w:rsidR="008D2A1D" w:rsidRPr="00BA5541">
        <w:rPr>
          <w:b/>
          <w:i w:val="0"/>
          <w:sz w:val="22"/>
          <w:szCs w:val="22"/>
        </w:rPr>
        <w:t xml:space="preserve"> do 15.00</w:t>
      </w:r>
      <w:r w:rsidR="00BA5541">
        <w:rPr>
          <w:b/>
          <w:i w:val="0"/>
          <w:sz w:val="22"/>
          <w:szCs w:val="22"/>
        </w:rPr>
        <w:t xml:space="preserve"> ure</w:t>
      </w:r>
      <w:r w:rsidR="008D2A1D" w:rsidRPr="00BA5541">
        <w:rPr>
          <w:b/>
          <w:i w:val="0"/>
          <w:sz w:val="22"/>
          <w:szCs w:val="22"/>
        </w:rPr>
        <w:t>,</w:t>
      </w:r>
      <w:r w:rsidR="008D2A1D">
        <w:rPr>
          <w:i w:val="0"/>
          <w:sz w:val="22"/>
          <w:szCs w:val="22"/>
        </w:rPr>
        <w:t xml:space="preserve"> </w:t>
      </w:r>
      <w:r w:rsidR="00C57307" w:rsidRPr="008A1897">
        <w:rPr>
          <w:i w:val="0"/>
          <w:sz w:val="22"/>
          <w:szCs w:val="22"/>
        </w:rPr>
        <w:t xml:space="preserve"> pod pogojem, da je bil zahtevek za pojasnilo prejet preko portala javnih naročil vsaj </w:t>
      </w:r>
      <w:r w:rsidR="000372A0" w:rsidRPr="00BA5541">
        <w:rPr>
          <w:b/>
          <w:i w:val="0"/>
          <w:sz w:val="22"/>
          <w:szCs w:val="22"/>
        </w:rPr>
        <w:t xml:space="preserve">do </w:t>
      </w:r>
      <w:r w:rsidR="009636BE">
        <w:rPr>
          <w:b/>
          <w:i w:val="0"/>
          <w:sz w:val="22"/>
          <w:szCs w:val="22"/>
        </w:rPr>
        <w:t xml:space="preserve">30.6. </w:t>
      </w:r>
      <w:r w:rsidR="00CD7594">
        <w:rPr>
          <w:b/>
          <w:i w:val="0"/>
          <w:sz w:val="22"/>
          <w:szCs w:val="22"/>
        </w:rPr>
        <w:t xml:space="preserve"> 2020</w:t>
      </w:r>
      <w:r w:rsidR="0058272D" w:rsidRPr="00BA5541">
        <w:rPr>
          <w:b/>
          <w:i w:val="0"/>
          <w:sz w:val="22"/>
          <w:szCs w:val="22"/>
        </w:rPr>
        <w:t xml:space="preserve"> </w:t>
      </w:r>
      <w:r w:rsidR="00B32E73" w:rsidRPr="00BA5541">
        <w:rPr>
          <w:b/>
          <w:i w:val="0"/>
          <w:sz w:val="22"/>
          <w:szCs w:val="22"/>
        </w:rPr>
        <w:t xml:space="preserve">do </w:t>
      </w:r>
      <w:r w:rsidR="008D2A1D" w:rsidRPr="00BA5541">
        <w:rPr>
          <w:b/>
          <w:i w:val="0"/>
          <w:sz w:val="22"/>
          <w:szCs w:val="22"/>
        </w:rPr>
        <w:t>15.00</w:t>
      </w:r>
      <w:r w:rsidR="00B32E73" w:rsidRPr="00BA5541">
        <w:rPr>
          <w:b/>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572D1A">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w:t>
            </w:r>
            <w:r w:rsidR="002D7AD1" w:rsidRPr="00A2470C">
              <w:rPr>
                <w:i w:val="0"/>
                <w:sz w:val="18"/>
                <w:szCs w:val="18"/>
              </w:rPr>
              <w:t>ponudnika</w:t>
            </w:r>
            <w:r w:rsidRPr="00A2470C">
              <w:rPr>
                <w:i w:val="0"/>
                <w:sz w:val="18"/>
                <w:szCs w:val="18"/>
              </w:rPr>
              <w:t xml:space="preserve">, ki bi spremenil opis in vsebino postavk, enote mere, količine in formule v celicah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572D1A">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572D1A">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4D3E51" w:rsidRDefault="00D81D4B" w:rsidP="00643C64">
            <w:pPr>
              <w:jc w:val="both"/>
              <w:rPr>
                <w:b/>
                <w:i w:val="0"/>
                <w:color w:val="000000" w:themeColor="text1"/>
                <w:sz w:val="18"/>
                <w:szCs w:val="18"/>
              </w:rPr>
            </w:pPr>
            <w:bookmarkStart w:id="0" w:name="_Toc466382905"/>
            <w:bookmarkStart w:id="1" w:name="_Toc466382906"/>
            <w:bookmarkEnd w:id="0"/>
            <w:bookmarkEnd w:id="1"/>
            <w:r w:rsidRPr="004D3E51">
              <w:rPr>
                <w:b/>
                <w:i w:val="0"/>
                <w:color w:val="000000" w:themeColor="text1"/>
                <w:sz w:val="20"/>
              </w:rPr>
              <w:t xml:space="preserve">Ponudnik, ki v sistemu e-JN oddaja ponudbo, naloži svoj ESPD v razdelek »ESPD – ponudnik«, ESPD ostalih sodelujočih pa naloži v </w:t>
            </w:r>
            <w:r w:rsidRPr="004D3E51">
              <w:rPr>
                <w:b/>
                <w:i w:val="0"/>
                <w:color w:val="000000" w:themeColor="text1"/>
                <w:sz w:val="20"/>
              </w:rPr>
              <w:lastRenderedPageBreak/>
              <w:t xml:space="preserve">razdelek »ESPD – ostali sodelujoči«. Ponudnik, ki v sistemu e-JN oddaja ponudbo, naloži elektronsko podpisan ESPD v xml. obliki ali nepodpisan ESPD v xml. obliki, </w:t>
            </w:r>
            <w:bookmarkStart w:id="2" w:name="_Hlk531606225"/>
            <w:r w:rsidRPr="004D3E51">
              <w:rPr>
                <w:b/>
                <w:i w:val="0"/>
                <w:color w:val="000000" w:themeColor="text1"/>
                <w:sz w:val="20"/>
              </w:rPr>
              <w:t>pri čemer se v slednjem primeru v skladu Splošnimi pogoji uporabe informacijskega sistema e-JN šteje, da je oddan pravno zavezujoč dokument, ki ima enako veljavnost kot podpisan</w:t>
            </w:r>
            <w:bookmarkEnd w:id="2"/>
            <w:r w:rsidRPr="004D3E51">
              <w:rPr>
                <w:b/>
                <w:color w:val="000000" w:themeColor="text1"/>
              </w:rPr>
              <w:t>.</w:t>
            </w:r>
            <w:r w:rsidR="000A41CA" w:rsidRPr="004D3E51">
              <w:rPr>
                <w:b/>
                <w:i w:val="0"/>
                <w:color w:val="000000" w:themeColor="text1"/>
                <w:sz w:val="18"/>
                <w:szCs w:val="18"/>
              </w:rPr>
              <w:t xml:space="preserve"> </w:t>
            </w:r>
          </w:p>
          <w:p w:rsidR="000A41CA" w:rsidRPr="004D3E51" w:rsidRDefault="000A41CA" w:rsidP="00643C64">
            <w:pPr>
              <w:jc w:val="both"/>
              <w:rPr>
                <w:i w:val="0"/>
                <w:color w:val="000000" w:themeColor="text1"/>
                <w:sz w:val="18"/>
                <w:szCs w:val="18"/>
              </w:rPr>
            </w:pPr>
          </w:p>
          <w:p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podpisane ESPD v pdf. obliki, ali v elektronski obliki podpisan xml.</w:t>
            </w: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707266" w:rsidRPr="0079325B" w:rsidTr="000C3E44">
        <w:tc>
          <w:tcPr>
            <w:tcW w:w="1472" w:type="dxa"/>
            <w:shd w:val="clear" w:color="auto" w:fill="auto"/>
            <w:vAlign w:val="center"/>
          </w:tcPr>
          <w:p w:rsidR="00707266" w:rsidRDefault="00707266" w:rsidP="005225D2">
            <w:pPr>
              <w:pStyle w:val="Telobesedila-zamik"/>
              <w:spacing w:after="0"/>
              <w:ind w:left="0"/>
              <w:rPr>
                <w:b/>
                <w:i w:val="0"/>
                <w:sz w:val="18"/>
                <w:szCs w:val="18"/>
              </w:rPr>
            </w:pPr>
          </w:p>
          <w:p w:rsidR="00707266" w:rsidRDefault="00707266" w:rsidP="005225D2">
            <w:pPr>
              <w:pStyle w:val="Telobesedila-zamik"/>
              <w:spacing w:after="0"/>
              <w:ind w:left="0"/>
              <w:rPr>
                <w:b/>
                <w:i w:val="0"/>
                <w:sz w:val="18"/>
                <w:szCs w:val="18"/>
              </w:rPr>
            </w:pPr>
            <w:r>
              <w:rPr>
                <w:b/>
                <w:i w:val="0"/>
                <w:sz w:val="18"/>
                <w:szCs w:val="18"/>
              </w:rPr>
              <w:t>PRILOGA 7</w:t>
            </w:r>
          </w:p>
          <w:p w:rsidR="00707266" w:rsidRDefault="00707266" w:rsidP="005225D2">
            <w:pPr>
              <w:pStyle w:val="Telobesedila-zamik"/>
              <w:spacing w:after="0"/>
              <w:ind w:left="0"/>
              <w:rPr>
                <w:b/>
                <w:i w:val="0"/>
                <w:sz w:val="18"/>
                <w:szCs w:val="18"/>
              </w:rPr>
            </w:pPr>
          </w:p>
          <w:p w:rsidR="00707266" w:rsidRPr="002C6A1E" w:rsidRDefault="00707266" w:rsidP="005225D2">
            <w:pPr>
              <w:pStyle w:val="Telobesedila-zamik"/>
              <w:spacing w:after="0"/>
              <w:ind w:left="0"/>
              <w:rPr>
                <w:b/>
                <w:i w:val="0"/>
                <w:sz w:val="18"/>
                <w:szCs w:val="18"/>
              </w:rPr>
            </w:pPr>
          </w:p>
        </w:tc>
        <w:tc>
          <w:tcPr>
            <w:tcW w:w="1701" w:type="dxa"/>
            <w:shd w:val="clear" w:color="auto" w:fill="auto"/>
            <w:vAlign w:val="center"/>
          </w:tcPr>
          <w:p w:rsidR="00707266" w:rsidRPr="0079325B" w:rsidRDefault="00707266" w:rsidP="00973CFA">
            <w:pPr>
              <w:pStyle w:val="Telobesedila-zamik"/>
              <w:spacing w:after="0"/>
              <w:ind w:left="0"/>
              <w:rPr>
                <w:i w:val="0"/>
                <w:sz w:val="18"/>
                <w:szCs w:val="18"/>
              </w:rPr>
            </w:pPr>
            <w:r>
              <w:rPr>
                <w:i w:val="0"/>
                <w:sz w:val="18"/>
                <w:szCs w:val="18"/>
              </w:rPr>
              <w:t xml:space="preserve">Zavarovanje odgovornosti </w:t>
            </w:r>
          </w:p>
        </w:tc>
        <w:tc>
          <w:tcPr>
            <w:tcW w:w="5982" w:type="dxa"/>
            <w:shd w:val="clear" w:color="auto" w:fill="auto"/>
            <w:vAlign w:val="center"/>
          </w:tcPr>
          <w:p w:rsidR="00707266" w:rsidRPr="004A13B3" w:rsidRDefault="00707266" w:rsidP="00643C64">
            <w:pPr>
              <w:jc w:val="both"/>
              <w:rPr>
                <w:i w:val="0"/>
                <w:sz w:val="18"/>
                <w:szCs w:val="18"/>
              </w:rPr>
            </w:pPr>
            <w:r>
              <w:rPr>
                <w:i w:val="0"/>
                <w:sz w:val="18"/>
                <w:szCs w:val="18"/>
              </w:rPr>
              <w:t>Gospodarski subjekt v ponudbi predloži dokazila. Ponudnik v informacijskem sistemu e-JN obrazec naloži v razdelek »</w:t>
            </w:r>
            <w:r>
              <w:rPr>
                <w:sz w:val="18"/>
                <w:szCs w:val="18"/>
              </w:rPr>
              <w:t xml:space="preserve">Druge priloge«. </w:t>
            </w: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4A13B3" w:rsidP="002C6A1E">
            <w:pPr>
              <w:pStyle w:val="Telobesedila-zamik"/>
              <w:spacing w:after="0"/>
              <w:ind w:left="0"/>
              <w:rPr>
                <w:b/>
                <w:i w:val="0"/>
                <w:sz w:val="18"/>
                <w:szCs w:val="18"/>
              </w:rPr>
            </w:pPr>
            <w:r>
              <w:rPr>
                <w:b/>
                <w:i w:val="0"/>
                <w:sz w:val="18"/>
                <w:szCs w:val="18"/>
              </w:rPr>
              <w:t>8</w:t>
            </w:r>
            <w:r w:rsidR="002C6A1E" w:rsidRPr="002C6A1E">
              <w:rPr>
                <w:b/>
                <w:i w:val="0"/>
                <w:sz w:val="18"/>
                <w:szCs w:val="18"/>
              </w:rPr>
              <w:t>,</w:t>
            </w:r>
            <w:r w:rsidR="006E536E" w:rsidRPr="002C6A1E">
              <w:rPr>
                <w:b/>
                <w:i w:val="0"/>
                <w:sz w:val="18"/>
                <w:szCs w:val="18"/>
              </w:rPr>
              <w:t xml:space="preserve"> </w:t>
            </w:r>
            <w:r>
              <w:rPr>
                <w:b/>
                <w:i w:val="0"/>
                <w:sz w:val="18"/>
                <w:szCs w:val="18"/>
              </w:rPr>
              <w:t>9</w:t>
            </w:r>
            <w:r w:rsidR="002C6A1E" w:rsidRPr="002C6A1E">
              <w:rPr>
                <w:b/>
                <w:i w:val="0"/>
                <w:sz w:val="18"/>
                <w:szCs w:val="18"/>
              </w:rPr>
              <w:t xml:space="preserve"> in </w:t>
            </w:r>
            <w:r>
              <w:rPr>
                <w:b/>
                <w:i w:val="0"/>
                <w:sz w:val="18"/>
                <w:szCs w:val="18"/>
              </w:rPr>
              <w:t>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w:t>
            </w:r>
            <w:r w:rsidR="004A13B3">
              <w:rPr>
                <w:b/>
                <w:i w:val="0"/>
                <w:sz w:val="18"/>
                <w:szCs w:val="18"/>
              </w:rPr>
              <w:t>1</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572D1A">
            <w:pPr>
              <w:pStyle w:val="Glava"/>
              <w:numPr>
                <w:ilvl w:val="0"/>
                <w:numId w:val="17"/>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572D1A">
            <w:pPr>
              <w:pStyle w:val="Glava"/>
              <w:numPr>
                <w:ilvl w:val="0"/>
                <w:numId w:val="17"/>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Pr="00AF0A1E" w:rsidRDefault="00FE5146" w:rsidP="00D00D74">
      <w:pPr>
        <w:ind w:left="1080"/>
        <w:jc w:val="both"/>
      </w:pPr>
      <w:r w:rsidRPr="005822C8">
        <w:rPr>
          <w:i w:val="0"/>
          <w:sz w:val="22"/>
          <w:szCs w:val="22"/>
        </w:rPr>
        <w:t>Ponudba mora biti veljavna</w:t>
      </w:r>
      <w:r w:rsidR="00CD1760">
        <w:rPr>
          <w:i w:val="0"/>
          <w:sz w:val="22"/>
          <w:szCs w:val="22"/>
        </w:rPr>
        <w:t xml:space="preserve"> vključno do</w:t>
      </w:r>
      <w:r w:rsidR="00456F48">
        <w:rPr>
          <w:i w:val="0"/>
          <w:sz w:val="22"/>
          <w:szCs w:val="22"/>
        </w:rPr>
        <w:t xml:space="preserve"> </w:t>
      </w:r>
      <w:r w:rsidR="009D6F68">
        <w:rPr>
          <w:i w:val="0"/>
          <w:sz w:val="22"/>
          <w:szCs w:val="22"/>
        </w:rPr>
        <w:t>19.1. 2021</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572D1A">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572D1A">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572D1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572D1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572D1A">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572D1A">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572D1A">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572D1A">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572D1A">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572D1A">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A2470C">
          <w:rPr>
            <w:rStyle w:val="Hiperpovezava"/>
            <w:color w:val="auto"/>
            <w:sz w:val="22"/>
            <w:szCs w:val="22"/>
          </w:rPr>
          <w:t>https://ejn.gov.si/eJN2</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A2470C">
          <w:rPr>
            <w:rStyle w:val="Hiperpovezava"/>
            <w:color w:val="auto"/>
            <w:sz w:val="22"/>
            <w:szCs w:val="22"/>
          </w:rPr>
          <w:t>https://ejn.gov.si/eJN2</w:t>
        </w:r>
      </w:hyperlink>
      <w:r w:rsidRPr="00A2470C">
        <w:rPr>
          <w:i w:val="0"/>
          <w:sz w:val="22"/>
          <w:szCs w:val="22"/>
        </w:rPr>
        <w:t>, v skladu z Navodili za uporabo e-JN. Če je ponudnik že registriran v informacijski sistem e-JN, se v aplikacijo prijavi na istem naslovu.</w:t>
      </w:r>
    </w:p>
    <w:p w:rsidR="009F5C89" w:rsidRPr="00A2470C" w:rsidRDefault="009F5C89" w:rsidP="009F5C89">
      <w:pPr>
        <w:ind w:left="1080"/>
        <w:jc w:val="both"/>
        <w:rPr>
          <w:i w:val="0"/>
          <w:sz w:val="22"/>
          <w:szCs w:val="22"/>
        </w:rPr>
      </w:pPr>
    </w:p>
    <w:p w:rsidR="009F5C89" w:rsidRDefault="009F5C89" w:rsidP="009F5C89">
      <w:pPr>
        <w:ind w:left="1080"/>
        <w:jc w:val="both"/>
        <w:rPr>
          <w:i w:val="0"/>
          <w:sz w:val="22"/>
          <w:szCs w:val="22"/>
        </w:rPr>
      </w:pPr>
    </w:p>
    <w:p w:rsidR="00D81D4B" w:rsidRDefault="00D81D4B" w:rsidP="009F5C89">
      <w:pPr>
        <w:ind w:left="1080"/>
        <w:jc w:val="both"/>
        <w:rPr>
          <w:i w:val="0"/>
          <w:sz w:val="22"/>
          <w:szCs w:val="22"/>
        </w:rPr>
      </w:pPr>
    </w:p>
    <w:p w:rsidR="00D81D4B" w:rsidRPr="004D3E51" w:rsidRDefault="00D81D4B" w:rsidP="009F5C89">
      <w:pPr>
        <w:ind w:left="1080"/>
        <w:jc w:val="both"/>
        <w:rPr>
          <w:b/>
          <w:i w:val="0"/>
          <w:color w:val="000000" w:themeColor="text1"/>
          <w:sz w:val="22"/>
          <w:szCs w:val="22"/>
        </w:rPr>
      </w:pPr>
      <w:r w:rsidRPr="004D3E51">
        <w:rPr>
          <w:b/>
          <w:i w:val="0"/>
          <w:color w:val="000000" w:themeColor="text1"/>
          <w:sz w:val="22"/>
          <w:szCs w:val="22"/>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w:t>
      </w:r>
      <w:r w:rsidRPr="004D3E51">
        <w:rPr>
          <w:b/>
          <w:i w:val="0"/>
          <w:color w:val="000000" w:themeColor="text1"/>
          <w:sz w:val="22"/>
          <w:szCs w:val="22"/>
        </w:rPr>
        <w:lastRenderedPageBreak/>
        <w:t>imenu ponudnika oddati zavezujočo ponudbo. Z oddajo ponudbe je le-ta zavezujoča za čas, 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007C1C12" w:rsidRPr="007C1C12">
          <w:rPr>
            <w:rStyle w:val="Hiperpovezava"/>
            <w:sz w:val="22"/>
            <w:szCs w:val="22"/>
          </w:rPr>
          <w:t>https://ejn.gov.si/eJN</w:t>
        </w:r>
        <w:r w:rsidR="007C1C12" w:rsidRPr="007C1C12">
          <w:rPr>
            <w:rStyle w:val="Hiperpovezava"/>
            <w:i w:val="0"/>
            <w:sz w:val="22"/>
            <w:szCs w:val="22"/>
          </w:rPr>
          <w:t xml:space="preserve">2 </w:t>
        </w:r>
        <w:r w:rsidR="007C1C12" w:rsidRPr="007C1C12">
          <w:rPr>
            <w:rStyle w:val="Hiperpovezava"/>
            <w:b/>
            <w:i w:val="0"/>
            <w:sz w:val="22"/>
            <w:szCs w:val="22"/>
          </w:rPr>
          <w:t>najkasneje do</w:t>
        </w:r>
        <w:r w:rsidR="007C1C12" w:rsidRPr="007C1C12">
          <w:rPr>
            <w:rStyle w:val="Hiperpovezava"/>
            <w:i w:val="0"/>
            <w:sz w:val="22"/>
            <w:szCs w:val="22"/>
          </w:rPr>
          <w:t xml:space="preserve"> </w:t>
        </w:r>
        <w:r w:rsidR="007C1C12" w:rsidRPr="0005220C">
          <w:rPr>
            <w:rStyle w:val="Hiperpovezava"/>
            <w:b/>
            <w:i w:val="0"/>
            <w:sz w:val="22"/>
            <w:szCs w:val="22"/>
          </w:rPr>
          <w:t>7.7</w:t>
        </w:r>
      </w:hyperlink>
      <w:r w:rsidR="007C1C12">
        <w:rPr>
          <w:b/>
          <w:i w:val="0"/>
          <w:sz w:val="22"/>
          <w:szCs w:val="22"/>
        </w:rPr>
        <w:t xml:space="preserve">. </w:t>
      </w:r>
      <w:r w:rsidR="00552968">
        <w:rPr>
          <w:b/>
          <w:i w:val="0"/>
          <w:sz w:val="22"/>
          <w:szCs w:val="22"/>
        </w:rPr>
        <w:t xml:space="preserve"> </w:t>
      </w:r>
      <w:r w:rsidR="0000020C" w:rsidRPr="007F7D3C">
        <w:rPr>
          <w:b/>
          <w:i w:val="0"/>
          <w:sz w:val="22"/>
          <w:szCs w:val="22"/>
        </w:rPr>
        <w:t>2020</w:t>
      </w:r>
      <w:r w:rsidR="002C1ED7" w:rsidRPr="007F7D3C">
        <w:rPr>
          <w:b/>
          <w:i w:val="0"/>
          <w:sz w:val="22"/>
          <w:szCs w:val="22"/>
        </w:rPr>
        <w:t xml:space="preserve"> </w:t>
      </w:r>
      <w:r w:rsidRPr="007F7D3C">
        <w:rPr>
          <w:b/>
          <w:sz w:val="22"/>
          <w:szCs w:val="22"/>
        </w:rPr>
        <w:t xml:space="preserve"> </w:t>
      </w:r>
      <w:r w:rsidRPr="009363DB">
        <w:rPr>
          <w:b/>
          <w:i w:val="0"/>
          <w:sz w:val="22"/>
          <w:szCs w:val="22"/>
        </w:rPr>
        <w:t xml:space="preserve">do </w:t>
      </w:r>
      <w:r w:rsidR="002C1ED7" w:rsidRPr="009363DB">
        <w:rPr>
          <w:b/>
          <w:i w:val="0"/>
          <w:sz w:val="22"/>
          <w:szCs w:val="22"/>
        </w:rPr>
        <w:t>9.00</w:t>
      </w:r>
      <w:r w:rsidRPr="00A2470C">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572D1A">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ponudb bo potekalo avtomatično v informacijskem sistemu e-JN dn</w:t>
      </w:r>
      <w:r w:rsidR="00053330">
        <w:rPr>
          <w:i w:val="0"/>
          <w:sz w:val="22"/>
          <w:szCs w:val="22"/>
        </w:rPr>
        <w:t xml:space="preserve">e </w:t>
      </w:r>
      <w:r w:rsidR="00FA63CF">
        <w:rPr>
          <w:b/>
          <w:i w:val="0"/>
          <w:sz w:val="22"/>
          <w:szCs w:val="22"/>
        </w:rPr>
        <w:t xml:space="preserve">7.7. </w:t>
      </w:r>
      <w:r w:rsidR="006D040E">
        <w:rPr>
          <w:b/>
          <w:i w:val="0"/>
          <w:sz w:val="22"/>
          <w:szCs w:val="22"/>
        </w:rPr>
        <w:t>2020</w:t>
      </w:r>
      <w:r w:rsidR="00053330">
        <w:rPr>
          <w:i w:val="0"/>
          <w:sz w:val="22"/>
          <w:szCs w:val="22"/>
        </w:rPr>
        <w:t xml:space="preserve"> </w:t>
      </w:r>
      <w:r w:rsidRPr="00A2470C">
        <w:rPr>
          <w:i w:val="0"/>
          <w:sz w:val="22"/>
          <w:szCs w:val="22"/>
        </w:rPr>
        <w:t xml:space="preserve">in se bo začelo </w:t>
      </w:r>
      <w:r w:rsidRPr="00A2470C">
        <w:rPr>
          <w:b/>
          <w:i w:val="0"/>
          <w:sz w:val="22"/>
          <w:szCs w:val="22"/>
        </w:rPr>
        <w:t>ob</w:t>
      </w:r>
      <w:r w:rsidR="00053330">
        <w:rPr>
          <w:b/>
          <w:i w:val="0"/>
          <w:sz w:val="22"/>
          <w:szCs w:val="22"/>
        </w:rPr>
        <w:t xml:space="preserve"> 9.01</w:t>
      </w:r>
      <w:r w:rsidRPr="00A2470C">
        <w:rPr>
          <w:b/>
          <w:i w:val="0"/>
          <w:sz w:val="22"/>
          <w:szCs w:val="22"/>
        </w:rPr>
        <w:t xml:space="preserve"> uri</w:t>
      </w:r>
      <w:r w:rsidRPr="00A2470C">
        <w:rPr>
          <w:i w:val="0"/>
          <w:sz w:val="22"/>
          <w:szCs w:val="22"/>
        </w:rPr>
        <w:t xml:space="preserve"> na spletnem naslovu </w:t>
      </w:r>
      <w:hyperlink r:id="rId14" w:history="1">
        <w:r w:rsidRPr="00A2470C">
          <w:rPr>
            <w:rStyle w:val="Hiperpovezava"/>
            <w:color w:val="auto"/>
            <w:sz w:val="22"/>
            <w:szCs w:val="22"/>
          </w:rPr>
          <w:t>https://ejn.gov.si/eJN2</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572D1A">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7D075C">
        <w:rPr>
          <w:i w:val="0"/>
          <w:sz w:val="22"/>
          <w:szCs w:val="22"/>
        </w:rPr>
        <w:t>. Naročnik bo preveril obstoj in vsebino navedb v ponudbi le v primeru, da se bo pri naročniku pojavil dvom o resničnosti</w:t>
      </w:r>
      <w:r w:rsidRPr="002C6A1E">
        <w:rPr>
          <w:i w:val="0"/>
          <w:sz w:val="22"/>
          <w:szCs w:val="22"/>
        </w:rPr>
        <w:t xml:space="preserve">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Default="00FA0269" w:rsidP="00A16F6B">
      <w:pPr>
        <w:overflowPunct w:val="0"/>
        <w:autoSpaceDE w:val="0"/>
        <w:autoSpaceDN w:val="0"/>
        <w:adjustRightInd w:val="0"/>
        <w:ind w:left="1080"/>
        <w:jc w:val="both"/>
        <w:textAlignment w:val="baseline"/>
        <w:rPr>
          <w:i w:val="0"/>
          <w:sz w:val="22"/>
          <w:szCs w:val="22"/>
        </w:rPr>
      </w:pPr>
    </w:p>
    <w:p w:rsidR="004A16D1" w:rsidRDefault="004A16D1" w:rsidP="00A16F6B">
      <w:pPr>
        <w:overflowPunct w:val="0"/>
        <w:autoSpaceDE w:val="0"/>
        <w:autoSpaceDN w:val="0"/>
        <w:adjustRightInd w:val="0"/>
        <w:ind w:left="1080"/>
        <w:jc w:val="both"/>
        <w:textAlignment w:val="baseline"/>
        <w:rPr>
          <w:i w:val="0"/>
          <w:sz w:val="22"/>
          <w:szCs w:val="22"/>
        </w:rPr>
      </w:pPr>
    </w:p>
    <w:p w:rsidR="004A16D1" w:rsidRDefault="004A16D1" w:rsidP="00A16F6B">
      <w:pPr>
        <w:overflowPunct w:val="0"/>
        <w:autoSpaceDE w:val="0"/>
        <w:autoSpaceDN w:val="0"/>
        <w:adjustRightInd w:val="0"/>
        <w:ind w:left="1080"/>
        <w:jc w:val="both"/>
        <w:textAlignment w:val="baseline"/>
        <w:rPr>
          <w:i w:val="0"/>
          <w:sz w:val="22"/>
          <w:szCs w:val="22"/>
        </w:rPr>
      </w:pPr>
    </w:p>
    <w:p w:rsidR="004A16D1" w:rsidRPr="00C12574" w:rsidRDefault="004A16D1"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572D1A">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572D1A">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5C4678" w:rsidRPr="00603D01"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AB6E32">
        <w:rPr>
          <w:rFonts w:eastAsia="Calibri"/>
          <w:i w:val="0"/>
          <w:sz w:val="22"/>
          <w:szCs w:val="22"/>
          <w:lang w:eastAsia="en-US"/>
        </w:rPr>
        <w:t xml:space="preserve"> </w:t>
      </w:r>
      <w:r w:rsidR="00C41BFE">
        <w:rPr>
          <w:rFonts w:eastAsia="Calibri"/>
          <w:i w:val="0"/>
          <w:sz w:val="22"/>
          <w:szCs w:val="22"/>
          <w:lang w:eastAsia="en-US"/>
        </w:rPr>
        <w:t xml:space="preserve">Stari trg 6, izvedba gradbeno – obrtniških del pri obnovi uličnih pročelij s stavbnim pohištvom in strehe na naslovu Stari trg 6 v Ljubljani v okviru projekta Ljubljana – moje mesto. </w:t>
      </w:r>
      <w:r w:rsidR="00A525B6">
        <w:rPr>
          <w:rFonts w:eastAsia="Calibri"/>
          <w:i w:val="0"/>
          <w:sz w:val="22"/>
          <w:szCs w:val="22"/>
          <w:lang w:eastAsia="en-US"/>
        </w:rPr>
        <w:t xml:space="preserve"> </w:t>
      </w:r>
      <w:r w:rsidRPr="00192AE3">
        <w:rPr>
          <w:rFonts w:eastAsia="Calibri"/>
          <w:i w:val="0"/>
          <w:sz w:val="22"/>
          <w:szCs w:val="22"/>
          <w:lang w:eastAsia="en-US"/>
        </w:rPr>
        <w:t>Podrobneje je predmet javnega naročila opredeljen v popisu del.</w:t>
      </w: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mora pogoje za priznanje sposobnosti, kjer je to v razpisni dokumentaciji d</w:t>
      </w:r>
      <w:r w:rsidR="0001589E">
        <w:rPr>
          <w:bCs/>
          <w:i w:val="0"/>
          <w:sz w:val="22"/>
          <w:szCs w:val="22"/>
        </w:rPr>
        <w:t>-</w:t>
      </w:r>
      <w:r w:rsidRPr="007565C6">
        <w:rPr>
          <w:bCs/>
          <w:i w:val="0"/>
          <w:sz w:val="22"/>
          <w:szCs w:val="22"/>
        </w:rPr>
        <w:t xml:space="preserve">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lastRenderedPageBreak/>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572D1A">
      <w:pPr>
        <w:pStyle w:val="Odstavekseznama"/>
        <w:numPr>
          <w:ilvl w:val="0"/>
          <w:numId w:val="16"/>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572D1A">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4D7850" w:rsidRDefault="00077534" w:rsidP="00077534">
            <w:pPr>
              <w:tabs>
                <w:tab w:val="left" w:pos="1128"/>
              </w:tabs>
              <w:jc w:val="both"/>
              <w:rPr>
                <w:i w:val="0"/>
                <w:sz w:val="20"/>
              </w:rPr>
            </w:pPr>
            <w:r w:rsidRPr="004F15EF">
              <w:rPr>
                <w:i w:val="0"/>
                <w:sz w:val="20"/>
              </w:rPr>
              <w:t>Naročnik bo izpolnjevanje pogoja preveril pri pristojnem organu na podlagi pooblastila pravne osebe (priloga</w:t>
            </w:r>
            <w:r w:rsidR="002B62CA">
              <w:rPr>
                <w:i w:val="0"/>
                <w:sz w:val="20"/>
              </w:rPr>
              <w:t xml:space="preserve"> 3</w:t>
            </w:r>
            <w:r w:rsidRPr="004F15EF">
              <w:rPr>
                <w:i w:val="0"/>
                <w:sz w:val="20"/>
              </w:rPr>
              <w:t>) in pooblastila fizične osebe (priloga</w:t>
            </w:r>
            <w:r w:rsidR="002B62CA">
              <w:rPr>
                <w:i w:val="0"/>
                <w:sz w:val="20"/>
              </w:rPr>
              <w:t xml:space="preserve"> 4</w:t>
            </w:r>
            <w:r w:rsidRPr="004F15EF">
              <w:rPr>
                <w:i w:val="0"/>
                <w:sz w:val="20"/>
              </w:rPr>
              <w:t>), ki jih bo predložil ponudnik, kateremu naročnik namerava oddati javno naročilo.</w:t>
            </w:r>
          </w:p>
          <w:p w:rsidR="0000356F" w:rsidRPr="004D7850" w:rsidRDefault="0000356F" w:rsidP="00EE738D">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w:t>
            </w:r>
            <w:r w:rsidRPr="007565C6">
              <w:rPr>
                <w:b/>
                <w:i w:val="0"/>
                <w:iCs/>
                <w:color w:val="000000" w:themeColor="text1"/>
                <w:sz w:val="20"/>
              </w:rPr>
              <w:lastRenderedPageBreak/>
              <w:t xml:space="preserve">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484C8F" w:rsidRDefault="00484C8F" w:rsidP="00BD3FA2">
            <w:pPr>
              <w:jc w:val="both"/>
              <w:rPr>
                <w:b/>
                <w:i w:val="0"/>
                <w:iCs/>
                <w:color w:val="000000" w:themeColor="text1"/>
                <w:sz w:val="20"/>
              </w:rPr>
            </w:pPr>
          </w:p>
          <w:p w:rsidR="00484C8F" w:rsidRDefault="00484C8F" w:rsidP="00BD3FA2">
            <w:pPr>
              <w:jc w:val="both"/>
              <w:rPr>
                <w:b/>
                <w:i w:val="0"/>
                <w:iCs/>
                <w:color w:val="000000" w:themeColor="text1"/>
                <w:sz w:val="20"/>
              </w:rPr>
            </w:pPr>
          </w:p>
          <w:p w:rsidR="00484C8F" w:rsidRDefault="00484C8F" w:rsidP="00484C8F">
            <w:pPr>
              <w:jc w:val="both"/>
              <w:rPr>
                <w:b/>
                <w:bCs/>
                <w:i w:val="0"/>
                <w:sz w:val="22"/>
              </w:rPr>
            </w:pPr>
            <w:r w:rsidRPr="00484C8F">
              <w:rPr>
                <w:b/>
                <w:bCs/>
              </w:rPr>
              <w:t>Naročnik bo pri presoji obstoja razloga za izključitev dopustil popravni mehanizem v skladu z določili drugega odstavka 38. člena Zakona o interventnih ukrepih za omilitev in odpravo posledic epidemije COVID-19 (UL RS, št. 80/20).</w:t>
            </w:r>
          </w:p>
          <w:p w:rsidR="00484C8F" w:rsidRDefault="00484C8F" w:rsidP="00BD3FA2">
            <w:pPr>
              <w:jc w:val="both"/>
              <w:rPr>
                <w:b/>
                <w:i w:val="0"/>
                <w:iCs/>
                <w:color w:val="000000" w:themeColor="text1"/>
                <w:sz w:val="20"/>
              </w:rPr>
            </w:pPr>
          </w:p>
          <w:p w:rsidR="00484C8F" w:rsidRDefault="00484C8F" w:rsidP="00BD3FA2">
            <w:pPr>
              <w:jc w:val="both"/>
              <w:rPr>
                <w:b/>
                <w:i w:val="0"/>
                <w:iCs/>
                <w:color w:val="000000" w:themeColor="text1"/>
                <w:sz w:val="20"/>
              </w:rPr>
            </w:pP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lastRenderedPageBreak/>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b/>
                <w:bCs/>
                <w:i w:val="0"/>
                <w:iCs/>
                <w:color w:val="000000"/>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E86E5E">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9501E6" w:rsidRDefault="009501E6" w:rsidP="00BD3FA2">
            <w:pPr>
              <w:jc w:val="both"/>
              <w:rPr>
                <w:b/>
                <w:bCs/>
                <w:i w:val="0"/>
                <w:iCs/>
                <w:color w:val="000000"/>
                <w:sz w:val="20"/>
              </w:rPr>
            </w:pPr>
          </w:p>
          <w:p w:rsidR="009501E6" w:rsidRDefault="009501E6" w:rsidP="009501E6">
            <w:pPr>
              <w:jc w:val="both"/>
              <w:rPr>
                <w:b/>
                <w:bCs/>
                <w:i w:val="0"/>
                <w:sz w:val="20"/>
              </w:rPr>
            </w:pPr>
            <w:r w:rsidRPr="00165A10">
              <w:rPr>
                <w:b/>
                <w:bCs/>
                <w:i w:val="0"/>
                <w:sz w:val="20"/>
              </w:rPr>
              <w:t>Naročnik bo pri presoji obstoja razloga za izključitev upošteval sklep Ustavnega sodišča Republike Slovenije, številka U-I-180/19-17 z dne 7. 11. 2019.</w:t>
            </w:r>
          </w:p>
          <w:p w:rsidR="009501E6" w:rsidRDefault="009501E6" w:rsidP="00BD3FA2">
            <w:pPr>
              <w:jc w:val="both"/>
              <w:rPr>
                <w:rFonts w:cs="Arial"/>
                <w:b/>
                <w:i w:val="0"/>
                <w:iCs/>
                <w:color w:val="000000" w:themeColor="text1"/>
                <w:sz w:val="20"/>
              </w:rPr>
            </w:pP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r w:rsidRPr="00B70B7E">
              <w:rPr>
                <w:i w:val="0"/>
                <w:sz w:val="20"/>
              </w:rPr>
              <w:t>Naročnik bo ponudnika, kateremu namerava oddati javno naročilo, pozval k predložitvi dokazil, v kolikor podatkov ne bo mogel pridobiti iz uradnih evidenc.</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w:t>
            </w:r>
          </w:p>
          <w:p w:rsidR="00C869E6" w:rsidRPr="003A4777" w:rsidRDefault="00C869E6" w:rsidP="00C869E6">
            <w:pPr>
              <w:pStyle w:val="Default"/>
              <w:jc w:val="both"/>
              <w:rPr>
                <w:rFonts w:ascii="Times New Roman" w:hAnsi="Times New Roman" w:cs="Times New Roman"/>
                <w:sz w:val="18"/>
                <w:szCs w:val="18"/>
              </w:rPr>
            </w:pPr>
          </w:p>
          <w:p w:rsidR="00E65AE9" w:rsidRPr="00676FD1" w:rsidRDefault="00C869E6" w:rsidP="00C869E6">
            <w:pPr>
              <w:pStyle w:val="Default"/>
              <w:jc w:val="both"/>
              <w:rPr>
                <w:rFonts w:ascii="Times New Roman" w:hAnsi="Times New Roman" w:cs="Times New Roman"/>
                <w:sz w:val="20"/>
                <w:szCs w:val="20"/>
              </w:rPr>
            </w:pPr>
            <w:r w:rsidRPr="003A4777">
              <w:rPr>
                <w:rFonts w:ascii="Times New Roman" w:hAnsi="Times New Roman" w:cs="Times New Roman"/>
                <w:sz w:val="18"/>
                <w:szCs w:val="18"/>
              </w:rPr>
              <w:t>Naročnik bo ponudnika, kateremu namerava oddati javno naročilo, pozval k predložitvi dokazil, v kolikor podatkov ne bo mogel pridobiti iz uradnih evidenc.</w:t>
            </w: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C869E6" w:rsidP="00C869E6">
            <w:pPr>
              <w:jc w:val="both"/>
              <w:rPr>
                <w:i w:val="0"/>
                <w:sz w:val="20"/>
              </w:rPr>
            </w:pPr>
            <w:r w:rsidRPr="003A4777">
              <w:rPr>
                <w:i w:val="0"/>
                <w:sz w:val="18"/>
                <w:szCs w:val="18"/>
              </w:rPr>
              <w:t>Naročnik bo ponudnika, kateremu namerava oddati javno naročilo, pozval k predložitvi dokazil, v kolikor podatkov ne bo mogel pridobiti iz uradnih evidenc.</w:t>
            </w:r>
          </w:p>
        </w:tc>
      </w:tr>
      <w:tr w:rsidR="007A2FD0" w:rsidTr="00B42EA8">
        <w:tc>
          <w:tcPr>
            <w:tcW w:w="5244" w:type="dxa"/>
            <w:shd w:val="clear" w:color="auto" w:fill="F2F2F2" w:themeFill="background1" w:themeFillShade="F2"/>
          </w:tcPr>
          <w:p w:rsidR="00FA0269" w:rsidRPr="00EF2AF2" w:rsidRDefault="00FA0269" w:rsidP="007C74BB">
            <w:pPr>
              <w:jc w:val="both"/>
              <w:rPr>
                <w:b/>
                <w:i w:val="0"/>
                <w:sz w:val="20"/>
              </w:rPr>
            </w:pPr>
          </w:p>
          <w:p w:rsidR="007C74BB" w:rsidRPr="00EF2AF2" w:rsidRDefault="007565C6" w:rsidP="007C74BB">
            <w:pPr>
              <w:jc w:val="both"/>
              <w:rPr>
                <w:rFonts w:eastAsia="Calibri"/>
                <w:i w:val="0"/>
                <w:sz w:val="20"/>
                <w:lang w:eastAsia="en-US"/>
              </w:rPr>
            </w:pPr>
            <w:r w:rsidRPr="00EF2AF2">
              <w:rPr>
                <w:b/>
                <w:i w:val="0"/>
                <w:sz w:val="20"/>
              </w:rPr>
              <w:t xml:space="preserve">3. </w:t>
            </w:r>
            <w:r w:rsidR="00520112" w:rsidRPr="00EF2AF2">
              <w:rPr>
                <w:b/>
                <w:i w:val="0"/>
                <w:sz w:val="20"/>
              </w:rPr>
              <w:t>Gospodarski subjekt</w:t>
            </w:r>
            <w:r w:rsidR="007C74BB" w:rsidRPr="00EF2AF2">
              <w:rPr>
                <w:b/>
                <w:i w:val="0"/>
                <w:sz w:val="20"/>
              </w:rPr>
              <w:t xml:space="preserve"> je v obdobju zadnji petih let pred oddajo ponudbe uspešno, kakovostno in pravočasno izvedel:</w:t>
            </w:r>
          </w:p>
          <w:p w:rsidR="00DF0BEB" w:rsidRPr="00EF2AF2" w:rsidRDefault="007C74BB" w:rsidP="007C74BB">
            <w:pPr>
              <w:jc w:val="both"/>
              <w:rPr>
                <w:b/>
                <w:i w:val="0"/>
                <w:sz w:val="20"/>
              </w:rPr>
            </w:pPr>
            <w:r w:rsidRPr="00EF2AF2">
              <w:rPr>
                <w:b/>
                <w:i w:val="0"/>
                <w:sz w:val="20"/>
              </w:rPr>
              <w:t xml:space="preserve">- vsaj dva istovrstna posla </w:t>
            </w:r>
            <w:r w:rsidR="008501EF" w:rsidRPr="00EF2AF2">
              <w:rPr>
                <w:b/>
                <w:i w:val="0"/>
                <w:sz w:val="20"/>
              </w:rPr>
              <w:t>obnove</w:t>
            </w:r>
            <w:r w:rsidR="00BE7895" w:rsidRPr="00EF2AF2">
              <w:rPr>
                <w:b/>
                <w:i w:val="0"/>
                <w:sz w:val="20"/>
              </w:rPr>
              <w:t xml:space="preserve"> uličnih fasad s </w:t>
            </w:r>
            <w:r w:rsidR="008501EF" w:rsidRPr="00EF2AF2">
              <w:rPr>
                <w:b/>
                <w:i w:val="0"/>
                <w:sz w:val="20"/>
              </w:rPr>
              <w:t xml:space="preserve"> </w:t>
            </w:r>
            <w:r w:rsidR="005A0748" w:rsidRPr="00EF2AF2">
              <w:rPr>
                <w:b/>
                <w:i w:val="0"/>
                <w:sz w:val="20"/>
              </w:rPr>
              <w:t>stavbn</w:t>
            </w:r>
            <w:r w:rsidR="00BE7895" w:rsidRPr="00EF2AF2">
              <w:rPr>
                <w:b/>
                <w:i w:val="0"/>
                <w:sz w:val="20"/>
              </w:rPr>
              <w:t>im pohištvom</w:t>
            </w:r>
            <w:r w:rsidRPr="00EF2AF2">
              <w:rPr>
                <w:b/>
                <w:i w:val="0"/>
                <w:sz w:val="20"/>
              </w:rPr>
              <w:t xml:space="preserve">, kot je predmet tega javnega naročila, skladno z razpisno dokumentacijo, v vrednosti vsakega najmanj </w:t>
            </w:r>
            <w:r w:rsidR="00AE1A5A" w:rsidRPr="00EF2AF2">
              <w:rPr>
                <w:b/>
                <w:i w:val="0"/>
                <w:sz w:val="20"/>
              </w:rPr>
              <w:t>90.000,00</w:t>
            </w:r>
            <w:r w:rsidRPr="00EF2AF2">
              <w:rPr>
                <w:b/>
                <w:i w:val="0"/>
                <w:sz w:val="20"/>
              </w:rPr>
              <w:t xml:space="preserve"> EUR brez DDV. Upoštevale se bodo le tiste reference ponudnika, ki zajemajo obnovo</w:t>
            </w:r>
            <w:r w:rsidR="00BE7895" w:rsidRPr="00EF2AF2">
              <w:rPr>
                <w:b/>
                <w:i w:val="0"/>
                <w:sz w:val="20"/>
              </w:rPr>
              <w:t xml:space="preserve"> fasad s </w:t>
            </w:r>
            <w:r w:rsidRPr="00EF2AF2">
              <w:rPr>
                <w:b/>
                <w:i w:val="0"/>
                <w:sz w:val="20"/>
              </w:rPr>
              <w:t xml:space="preserve"> </w:t>
            </w:r>
            <w:r w:rsidR="00C64AAA" w:rsidRPr="00EF2AF2">
              <w:rPr>
                <w:b/>
                <w:i w:val="0"/>
                <w:sz w:val="20"/>
              </w:rPr>
              <w:t>stavbn</w:t>
            </w:r>
            <w:r w:rsidR="00BE7895" w:rsidRPr="00EF2AF2">
              <w:rPr>
                <w:b/>
                <w:i w:val="0"/>
                <w:sz w:val="20"/>
              </w:rPr>
              <w:t xml:space="preserve">im </w:t>
            </w:r>
            <w:r w:rsidR="00C64AAA" w:rsidRPr="00EF2AF2">
              <w:rPr>
                <w:b/>
                <w:i w:val="0"/>
                <w:sz w:val="20"/>
              </w:rPr>
              <w:t xml:space="preserve"> pohišt</w:t>
            </w:r>
            <w:r w:rsidR="00BE7895" w:rsidRPr="00EF2AF2">
              <w:rPr>
                <w:b/>
                <w:i w:val="0"/>
                <w:sz w:val="20"/>
              </w:rPr>
              <w:t>vom</w:t>
            </w:r>
            <w:r w:rsidRPr="00EF2AF2">
              <w:rPr>
                <w:b/>
                <w:i w:val="0"/>
                <w:sz w:val="20"/>
              </w:rPr>
              <w:t xml:space="preserve"> </w:t>
            </w:r>
            <w:r w:rsidR="00C64AAA" w:rsidRPr="00EF2AF2">
              <w:rPr>
                <w:b/>
                <w:i w:val="0"/>
                <w:sz w:val="20"/>
              </w:rPr>
              <w:t xml:space="preserve">na </w:t>
            </w:r>
            <w:r w:rsidRPr="00EF2AF2">
              <w:rPr>
                <w:b/>
                <w:i w:val="0"/>
                <w:sz w:val="20"/>
              </w:rPr>
              <w:t>stavb</w:t>
            </w:r>
            <w:r w:rsidR="00C64AAA" w:rsidRPr="00EF2AF2">
              <w:rPr>
                <w:b/>
                <w:i w:val="0"/>
                <w:sz w:val="20"/>
              </w:rPr>
              <w:t>ah</w:t>
            </w:r>
            <w:r w:rsidRPr="00EF2AF2">
              <w:rPr>
                <w:b/>
                <w:i w:val="0"/>
                <w:sz w:val="20"/>
              </w:rPr>
              <w:t xml:space="preserve"> s statusom kulturnega spomenika ali kulturne dediščine.</w:t>
            </w:r>
          </w:p>
          <w:p w:rsidR="00FA0269" w:rsidRPr="00EF2AF2" w:rsidRDefault="00FA0269" w:rsidP="007C74BB">
            <w:pPr>
              <w:jc w:val="both"/>
              <w:rPr>
                <w:b/>
                <w:i w:val="0"/>
                <w:sz w:val="20"/>
              </w:rPr>
            </w:pPr>
          </w:p>
          <w:p w:rsidR="007A2FD0" w:rsidRPr="00EF2AF2" w:rsidRDefault="007A2FD0" w:rsidP="00BD315E">
            <w:pPr>
              <w:jc w:val="both"/>
              <w:rPr>
                <w:i w:val="0"/>
                <w:sz w:val="20"/>
              </w:rPr>
            </w:pPr>
            <w:r w:rsidRPr="00EF2AF2">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EF2AF2" w:rsidRDefault="00FA0269" w:rsidP="00BD315E">
            <w:pPr>
              <w:jc w:val="both"/>
              <w:rPr>
                <w:b/>
                <w:i w:val="0"/>
                <w:sz w:val="20"/>
              </w:rPr>
            </w:pPr>
          </w:p>
        </w:tc>
        <w:tc>
          <w:tcPr>
            <w:tcW w:w="3969" w:type="dxa"/>
            <w:vAlign w:val="center"/>
          </w:tcPr>
          <w:p w:rsidR="007A2FD0" w:rsidRPr="00EF2AF2" w:rsidRDefault="007A2FD0" w:rsidP="00CF21C2">
            <w:pPr>
              <w:jc w:val="both"/>
              <w:rPr>
                <w:i w:val="0"/>
                <w:sz w:val="20"/>
              </w:rPr>
            </w:pPr>
            <w:r w:rsidRPr="00EF2AF2">
              <w:rPr>
                <w:i w:val="0"/>
                <w:sz w:val="20"/>
              </w:rPr>
              <w:t>DOKAZILO:</w:t>
            </w:r>
          </w:p>
          <w:p w:rsidR="00E65AE9" w:rsidRPr="00EF2AF2" w:rsidRDefault="00C869E6" w:rsidP="00E86E5E">
            <w:pPr>
              <w:pStyle w:val="Default"/>
              <w:jc w:val="both"/>
              <w:rPr>
                <w:sz w:val="20"/>
              </w:rPr>
            </w:pPr>
            <w:r w:rsidRPr="00EF2AF2">
              <w:rPr>
                <w:rFonts w:ascii="Times New Roman" w:hAnsi="Times New Roman" w:cs="Times New Roman"/>
                <w:sz w:val="20"/>
              </w:rPr>
              <w:t>Izpolnjen ESPD obrazec ter</w:t>
            </w:r>
            <w:r w:rsidRPr="00EF2AF2">
              <w:rPr>
                <w:rFonts w:ascii="Times New Roman" w:hAnsi="Times New Roman" w:cs="Times New Roman"/>
                <w:color w:val="000000" w:themeColor="text1"/>
                <w:sz w:val="20"/>
                <w:szCs w:val="20"/>
              </w:rPr>
              <w:t xml:space="preserve"> Priloga 5 (Referenčna tabela)</w:t>
            </w:r>
          </w:p>
        </w:tc>
      </w:tr>
      <w:tr w:rsidR="007A2FD0" w:rsidRPr="00FE5146" w:rsidTr="00B42EA8">
        <w:tc>
          <w:tcPr>
            <w:tcW w:w="5244" w:type="dxa"/>
            <w:shd w:val="clear" w:color="auto" w:fill="F2F2F2" w:themeFill="background1" w:themeFillShade="F2"/>
          </w:tcPr>
          <w:p w:rsidR="00FA0269" w:rsidRPr="00B01851" w:rsidRDefault="00FA0269" w:rsidP="005C4678">
            <w:pPr>
              <w:jc w:val="both"/>
              <w:rPr>
                <w:b/>
                <w:i w:val="0"/>
                <w:sz w:val="20"/>
              </w:rPr>
            </w:pPr>
          </w:p>
          <w:p w:rsidR="006818C6" w:rsidRPr="00B01851" w:rsidRDefault="007565C6" w:rsidP="005C4678">
            <w:pPr>
              <w:jc w:val="both"/>
              <w:rPr>
                <w:b/>
                <w:i w:val="0"/>
                <w:sz w:val="20"/>
              </w:rPr>
            </w:pPr>
            <w:r w:rsidRPr="00B01851">
              <w:rPr>
                <w:b/>
                <w:i w:val="0"/>
                <w:sz w:val="20"/>
              </w:rPr>
              <w:t xml:space="preserve">4. </w:t>
            </w:r>
            <w:r w:rsidR="00520112" w:rsidRPr="00B01851">
              <w:rPr>
                <w:b/>
                <w:i w:val="0"/>
                <w:sz w:val="20"/>
              </w:rPr>
              <w:t xml:space="preserve">Gospodarski subjekt </w:t>
            </w:r>
            <w:r w:rsidR="00461E4B">
              <w:rPr>
                <w:b/>
                <w:i w:val="0"/>
                <w:sz w:val="20"/>
              </w:rPr>
              <w:t xml:space="preserve">mora imenovati </w:t>
            </w:r>
            <w:r w:rsidR="005C4678" w:rsidRPr="00B01851">
              <w:rPr>
                <w:b/>
                <w:i w:val="0"/>
                <w:sz w:val="20"/>
              </w:rPr>
              <w:t xml:space="preserve">vodjo del. </w:t>
            </w:r>
            <w:r w:rsidR="00461E4B">
              <w:rPr>
                <w:b/>
                <w:i w:val="0"/>
                <w:sz w:val="20"/>
              </w:rPr>
              <w:t>V</w:t>
            </w:r>
            <w:r w:rsidR="00C92162" w:rsidRPr="00B01851">
              <w:rPr>
                <w:b/>
                <w:i w:val="0"/>
                <w:sz w:val="20"/>
              </w:rPr>
              <w:t xml:space="preserve">odja del mora </w:t>
            </w:r>
            <w:r w:rsidR="006818C6" w:rsidRPr="00B01851">
              <w:rPr>
                <w:b/>
                <w:i w:val="0"/>
                <w:sz w:val="20"/>
              </w:rPr>
              <w:t xml:space="preserve"> izpolnjevati pogojev v skladu z  Gradbenim zakonom</w:t>
            </w:r>
            <w:r w:rsidR="00C43E97" w:rsidRPr="00B01851">
              <w:rPr>
                <w:b/>
                <w:i w:val="0"/>
                <w:sz w:val="20"/>
              </w:rPr>
              <w:t>:</w:t>
            </w:r>
          </w:p>
          <w:p w:rsidR="00C43E97" w:rsidRPr="00B01851" w:rsidRDefault="00C43E97" w:rsidP="00572D1A">
            <w:pPr>
              <w:pStyle w:val="Odstavekseznama"/>
              <w:numPr>
                <w:ilvl w:val="0"/>
                <w:numId w:val="16"/>
              </w:numPr>
              <w:ind w:left="459" w:hanging="142"/>
              <w:jc w:val="both"/>
              <w:rPr>
                <w:rFonts w:cs="Tahoma"/>
                <w:b/>
                <w:i w:val="0"/>
                <w:sz w:val="20"/>
              </w:rPr>
            </w:pPr>
            <w:r w:rsidRPr="00B01851">
              <w:rPr>
                <w:rFonts w:cs="Tahoma"/>
                <w:b/>
                <w:i w:val="0"/>
                <w:sz w:val="20"/>
              </w:rPr>
              <w:t>imeti izobrazbo gradbene smeri,</w:t>
            </w:r>
          </w:p>
          <w:p w:rsidR="00C43E97" w:rsidRPr="00B01851" w:rsidRDefault="00C43E97" w:rsidP="00572D1A">
            <w:pPr>
              <w:pStyle w:val="Odstavekseznama"/>
              <w:numPr>
                <w:ilvl w:val="0"/>
                <w:numId w:val="16"/>
              </w:numPr>
              <w:ind w:left="459" w:hanging="142"/>
              <w:jc w:val="both"/>
              <w:rPr>
                <w:rFonts w:cs="Tahoma"/>
                <w:b/>
                <w:i w:val="0"/>
                <w:sz w:val="20"/>
              </w:rPr>
            </w:pPr>
            <w:r w:rsidRPr="00B01851">
              <w:rPr>
                <w:rFonts w:cs="Tahoma"/>
                <w:b/>
                <w:i w:val="0"/>
                <w:sz w:val="20"/>
              </w:rPr>
              <w:t>izpolnjevati pogoje za poklicni naziv Vz- vodja del na podlagi 14. člena Gradbenega zakona (Ur. l., št. 61/17, v nadaljevanju GZ),</w:t>
            </w:r>
          </w:p>
          <w:p w:rsidR="00790532" w:rsidRPr="00B01851" w:rsidRDefault="00C43E97" w:rsidP="00572D1A">
            <w:pPr>
              <w:pStyle w:val="Odstavekseznama"/>
              <w:numPr>
                <w:ilvl w:val="0"/>
                <w:numId w:val="16"/>
              </w:numPr>
              <w:ind w:left="459" w:hanging="176"/>
              <w:jc w:val="both"/>
              <w:rPr>
                <w:rFonts w:cs="Tahoma"/>
                <w:b/>
                <w:i w:val="0"/>
                <w:sz w:val="20"/>
              </w:rPr>
            </w:pPr>
            <w:r w:rsidRPr="00B01851">
              <w:rPr>
                <w:rFonts w:cs="Tahoma"/>
                <w:b/>
                <w:i w:val="0"/>
                <w:sz w:val="20"/>
              </w:rPr>
              <w:t>biti vpisan v imenik pooblaščenih inženirjev z aktivnim poklicnim nazivom ali v imenik aktivnih vodij del pristojne poklicne zbornice v Republiki Sloveniji (IZS), oziroma za ta vpis izpolnjuje predpisane pogoje</w:t>
            </w:r>
            <w:r w:rsidR="00790532" w:rsidRPr="00B01851">
              <w:rPr>
                <w:rFonts w:cs="Tahoma"/>
                <w:b/>
                <w:i w:val="0"/>
                <w:sz w:val="20"/>
              </w:rPr>
              <w:t>.</w:t>
            </w:r>
          </w:p>
          <w:p w:rsidR="00790532" w:rsidRPr="00B01851" w:rsidRDefault="00790532" w:rsidP="00790532">
            <w:pPr>
              <w:pStyle w:val="Odstavekseznama"/>
              <w:ind w:left="459"/>
              <w:jc w:val="both"/>
              <w:rPr>
                <w:rFonts w:cs="Tahoma"/>
                <w:b/>
                <w:i w:val="0"/>
                <w:sz w:val="20"/>
              </w:rPr>
            </w:pPr>
          </w:p>
          <w:p w:rsidR="00C43E97" w:rsidRPr="00B01851" w:rsidRDefault="00070BD7" w:rsidP="005A5F24">
            <w:pPr>
              <w:jc w:val="both"/>
              <w:rPr>
                <w:rFonts w:cs="Tahoma"/>
                <w:b/>
                <w:i w:val="0"/>
                <w:sz w:val="20"/>
              </w:rPr>
            </w:pPr>
            <w:r w:rsidRPr="00EF2AF2">
              <w:rPr>
                <w:rFonts w:cs="Tahoma"/>
                <w:b/>
                <w:i w:val="0"/>
                <w:sz w:val="20"/>
              </w:rPr>
              <w:t xml:space="preserve">Vodja del se mora izkazati z dvema referencama istovrstnega posla obnove uličnih fasad s stavbnim pohištvom  kot je predmet tega javnega naročila, skladno z razpisno dokumentacijo v zadnjih petih letih. Upoštevale se bodo le tiste reference vodje del, ki zajemajo obnove fasad s stavbnim pohištvom na stavbah s statusom kulturnega spomenika ali kulturne dediščine. Vrednost vsakega </w:t>
            </w:r>
            <w:r w:rsidRPr="00EF2AF2">
              <w:rPr>
                <w:rFonts w:cs="Tahoma"/>
                <w:b/>
                <w:i w:val="0"/>
                <w:sz w:val="20"/>
              </w:rPr>
              <w:lastRenderedPageBreak/>
              <w:t xml:space="preserve">izvedenega posla je morala biti </w:t>
            </w:r>
            <w:r w:rsidR="003236A7" w:rsidRPr="00EF2AF2">
              <w:rPr>
                <w:rFonts w:cs="Tahoma"/>
                <w:b/>
                <w:i w:val="0"/>
                <w:sz w:val="20"/>
              </w:rPr>
              <w:t>najmanj</w:t>
            </w:r>
            <w:r w:rsidR="00486D8F" w:rsidRPr="00EF2AF2">
              <w:rPr>
                <w:rFonts w:cs="Tahoma"/>
                <w:b/>
                <w:i w:val="0"/>
                <w:sz w:val="20"/>
              </w:rPr>
              <w:t xml:space="preserve"> </w:t>
            </w:r>
            <w:r w:rsidR="00AE1A5A" w:rsidRPr="00EF2AF2">
              <w:rPr>
                <w:rFonts w:cs="Tahoma"/>
                <w:b/>
                <w:i w:val="0"/>
                <w:sz w:val="20"/>
              </w:rPr>
              <w:t xml:space="preserve">90.000,00 </w:t>
            </w:r>
            <w:r w:rsidRPr="00EF2AF2">
              <w:rPr>
                <w:rFonts w:cs="Tahoma"/>
                <w:b/>
                <w:i w:val="0"/>
                <w:sz w:val="20"/>
              </w:rPr>
              <w:t xml:space="preserve"> EUR brez DDV.</w:t>
            </w:r>
            <w:r w:rsidRPr="00B01851">
              <w:rPr>
                <w:rFonts w:cs="Tahoma"/>
                <w:b/>
                <w:i w:val="0"/>
                <w:sz w:val="20"/>
              </w:rPr>
              <w:t xml:space="preserve"> </w:t>
            </w:r>
          </w:p>
          <w:p w:rsidR="00790532" w:rsidRPr="00B01851" w:rsidRDefault="00790532" w:rsidP="00790532">
            <w:pPr>
              <w:pStyle w:val="Odstavekseznama"/>
              <w:ind w:left="459"/>
              <w:jc w:val="both"/>
              <w:rPr>
                <w:rFonts w:cs="Tahoma"/>
                <w:b/>
                <w:i w:val="0"/>
                <w:sz w:val="20"/>
              </w:rPr>
            </w:pPr>
          </w:p>
          <w:p w:rsidR="007A21A0" w:rsidRPr="00B01851" w:rsidRDefault="00C92162" w:rsidP="005C4678">
            <w:pPr>
              <w:jc w:val="both"/>
              <w:rPr>
                <w:b/>
                <w:i w:val="0"/>
                <w:sz w:val="20"/>
              </w:rPr>
            </w:pPr>
            <w:r w:rsidRPr="00B01851">
              <w:rPr>
                <w:b/>
                <w:i w:val="0"/>
                <w:sz w:val="20"/>
              </w:rPr>
              <w:t>Iz opis</w:t>
            </w:r>
            <w:r w:rsidR="00A41072">
              <w:rPr>
                <w:b/>
                <w:i w:val="0"/>
                <w:sz w:val="20"/>
              </w:rPr>
              <w:t xml:space="preserve">a referenčnega dela </w:t>
            </w:r>
            <w:r w:rsidRPr="00B01851">
              <w:rPr>
                <w:b/>
                <w:i w:val="0"/>
                <w:sz w:val="20"/>
              </w:rPr>
              <w:t>vodje del mora biti razvidno, da gre za istovrsten posel, kot so dela, ki jih prevzema.</w:t>
            </w:r>
          </w:p>
          <w:p w:rsidR="00A55529" w:rsidRPr="00B01851" w:rsidRDefault="00A55529" w:rsidP="005C4678">
            <w:pPr>
              <w:jc w:val="both"/>
              <w:rPr>
                <w:b/>
                <w:i w:val="0"/>
                <w:sz w:val="20"/>
              </w:rPr>
            </w:pPr>
          </w:p>
          <w:p w:rsidR="007A2FD0" w:rsidRPr="00B01851" w:rsidRDefault="007A2FD0" w:rsidP="00BD315E">
            <w:pPr>
              <w:jc w:val="both"/>
              <w:rPr>
                <w:i w:val="0"/>
                <w:sz w:val="10"/>
                <w:szCs w:val="10"/>
              </w:rPr>
            </w:pPr>
          </w:p>
          <w:p w:rsidR="007A2FD0" w:rsidRPr="00B01851" w:rsidRDefault="000A22E4" w:rsidP="00090CBD">
            <w:pPr>
              <w:jc w:val="both"/>
              <w:rPr>
                <w:i w:val="0"/>
                <w:sz w:val="20"/>
              </w:rPr>
            </w:pPr>
            <w:r w:rsidRPr="00B01851">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B01851" w:rsidRDefault="00FA0269" w:rsidP="00090CBD">
            <w:pPr>
              <w:jc w:val="both"/>
              <w:rPr>
                <w:b/>
                <w:i w:val="0"/>
                <w:sz w:val="20"/>
              </w:rPr>
            </w:pPr>
          </w:p>
        </w:tc>
        <w:tc>
          <w:tcPr>
            <w:tcW w:w="3969" w:type="dxa"/>
            <w:vAlign w:val="center"/>
          </w:tcPr>
          <w:p w:rsidR="007A2FD0" w:rsidRPr="00005FF4" w:rsidRDefault="007A2FD0" w:rsidP="007846D8">
            <w:pPr>
              <w:rPr>
                <w:i w:val="0"/>
                <w:sz w:val="20"/>
              </w:rPr>
            </w:pPr>
            <w:r w:rsidRPr="00005FF4">
              <w:rPr>
                <w:i w:val="0"/>
                <w:sz w:val="20"/>
              </w:rPr>
              <w:lastRenderedPageBreak/>
              <w:t>DOKAZILO:</w:t>
            </w:r>
          </w:p>
          <w:p w:rsidR="00E65AE9" w:rsidRPr="00005FF4" w:rsidRDefault="00C869E6" w:rsidP="00C869E6">
            <w:pPr>
              <w:jc w:val="both"/>
              <w:rPr>
                <w:i w:val="0"/>
                <w:sz w:val="20"/>
              </w:rPr>
            </w:pPr>
            <w:r>
              <w:rPr>
                <w:i w:val="0"/>
                <w:sz w:val="20"/>
              </w:rPr>
              <w:t>Izpolnjen ESPD obrazec in</w:t>
            </w:r>
            <w:r w:rsidR="00E65AE9" w:rsidRPr="00005FF4">
              <w:rPr>
                <w:i w:val="0"/>
                <w:sz w:val="20"/>
              </w:rPr>
              <w:t xml:space="preserve"> seznam kadrov (priloga </w:t>
            </w:r>
            <w:r w:rsidR="00277AD1" w:rsidRPr="00005FF4">
              <w:rPr>
                <w:i w:val="0"/>
                <w:sz w:val="20"/>
              </w:rPr>
              <w:t>6</w:t>
            </w:r>
            <w:r w:rsidR="00E65AE9" w:rsidRPr="00005FF4">
              <w:rPr>
                <w:i w:val="0"/>
                <w:sz w:val="20"/>
              </w:rPr>
              <w:t>).</w:t>
            </w:r>
          </w:p>
        </w:tc>
      </w:tr>
      <w:tr w:rsidR="007A2FD0" w:rsidTr="00EA2B2B">
        <w:tc>
          <w:tcPr>
            <w:tcW w:w="5244" w:type="dxa"/>
            <w:shd w:val="clear" w:color="auto" w:fill="F2F2F2" w:themeFill="background1" w:themeFillShade="F2"/>
          </w:tcPr>
          <w:p w:rsidR="00FA0269" w:rsidRDefault="00FA0269" w:rsidP="008D2D2A">
            <w:pPr>
              <w:jc w:val="both"/>
              <w:rPr>
                <w:b/>
                <w:i w:val="0"/>
                <w:sz w:val="20"/>
              </w:rPr>
            </w:pPr>
          </w:p>
          <w:p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rsidR="00FA0269" w:rsidRPr="00005FF4" w:rsidRDefault="00FA0269" w:rsidP="008D2D2A">
            <w:pPr>
              <w:jc w:val="both"/>
              <w:rPr>
                <w:b/>
                <w:i w:val="0"/>
                <w:sz w:val="20"/>
              </w:rPr>
            </w:pPr>
          </w:p>
          <w:p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rsidTr="00B42EA8">
        <w:tc>
          <w:tcPr>
            <w:tcW w:w="5244" w:type="dxa"/>
            <w:shd w:val="clear" w:color="auto" w:fill="F2F2F2" w:themeFill="background1" w:themeFillShade="F2"/>
          </w:tcPr>
          <w:p w:rsidR="00FA0269" w:rsidRDefault="00FA0269" w:rsidP="00520112">
            <w:pPr>
              <w:jc w:val="both"/>
              <w:rPr>
                <w:b/>
                <w:i w:val="0"/>
                <w:sz w:val="20"/>
              </w:rPr>
            </w:pPr>
          </w:p>
          <w:p w:rsidR="00FB0BFC" w:rsidRDefault="00520112" w:rsidP="008E6493">
            <w:pPr>
              <w:jc w:val="both"/>
              <w:rPr>
                <w:b/>
                <w:i w:val="0"/>
                <w:sz w:val="20"/>
              </w:rPr>
            </w:pPr>
            <w:r w:rsidRPr="00AE5C17">
              <w:rPr>
                <w:b/>
                <w:i w:val="0"/>
                <w:sz w:val="20"/>
              </w:rPr>
              <w:t xml:space="preserve">6. </w:t>
            </w:r>
            <w:r w:rsidR="00FB0BFC">
              <w:rPr>
                <w:b/>
                <w:i w:val="0"/>
                <w:sz w:val="20"/>
              </w:rPr>
              <w:t>ZAVAROVANJE ODGOVORNOSTI iz dejavnosti za škodo, ki bi utegnila nastati investitorjem in tretjim osebam- 14. člen GZ, Uradni list RS, št. 61/2017)</w:t>
            </w:r>
          </w:p>
          <w:p w:rsidR="00FB0BFC" w:rsidRDefault="00FB0BFC" w:rsidP="008E6493">
            <w:pPr>
              <w:jc w:val="both"/>
              <w:rPr>
                <w:b/>
                <w:i w:val="0"/>
                <w:sz w:val="20"/>
              </w:rPr>
            </w:pPr>
          </w:p>
          <w:p w:rsidR="006A494D" w:rsidRDefault="00FB0BFC" w:rsidP="008E6493">
            <w:pPr>
              <w:jc w:val="both"/>
              <w:rPr>
                <w:b/>
                <w:i w:val="0"/>
                <w:sz w:val="20"/>
              </w:rPr>
            </w:pPr>
            <w:r>
              <w:rPr>
                <w:b/>
                <w:i w:val="0"/>
                <w:sz w:val="20"/>
              </w:rPr>
              <w:t>Izvajalec cmora imeti ves čas svojega poslovanja do poteka vseh zastaralnih rokov za morebitne odškodninske zahtevke po tej pogodbi zavarovano odgovornost za škodo, ki bi utegnila nastati naročniku in tretjim osebam v zvezi z opravljanjem njegove dejavnosti z minimalno zavarovalno vsoto v višini 50.000,00 EUR (z besedo: petdesettisoč evrov in 00/00)</w:t>
            </w:r>
            <w:r w:rsidR="006A494D">
              <w:rPr>
                <w:b/>
                <w:i w:val="0"/>
                <w:sz w:val="20"/>
              </w:rPr>
              <w:t>.</w:t>
            </w:r>
          </w:p>
          <w:p w:rsidR="006A494D" w:rsidRDefault="006A494D" w:rsidP="008E6493">
            <w:pPr>
              <w:jc w:val="both"/>
              <w:rPr>
                <w:b/>
                <w:i w:val="0"/>
                <w:sz w:val="20"/>
              </w:rPr>
            </w:pPr>
          </w:p>
          <w:p w:rsidR="008E6493" w:rsidRPr="00930110" w:rsidRDefault="006A494D" w:rsidP="008E6493">
            <w:pPr>
              <w:jc w:val="both"/>
              <w:rPr>
                <w:b/>
                <w:i w:val="0"/>
                <w:sz w:val="20"/>
              </w:rPr>
            </w:pPr>
            <w:r>
              <w:rPr>
                <w:b/>
                <w:i w:val="0"/>
                <w:sz w:val="20"/>
              </w:rPr>
              <w:t xml:space="preserve">V primeru, da izvajalec izvaja pogodbo s podizvajalci, morajo vsa zavarovanja po tem členu  zajemati tudi podizvajalce ali morajo podizvajalci imeti sklenjeno enako zavarovanje kot izvajalec. </w:t>
            </w:r>
          </w:p>
          <w:p w:rsidR="008E6493" w:rsidRPr="00AE5C17" w:rsidRDefault="008E6493" w:rsidP="008E6493">
            <w:pPr>
              <w:jc w:val="both"/>
              <w:rPr>
                <w:b/>
                <w:i w:val="0"/>
                <w:color w:val="000000" w:themeColor="text1"/>
                <w:sz w:val="20"/>
              </w:rPr>
            </w:pPr>
          </w:p>
          <w:p w:rsidR="00FA0269" w:rsidRPr="00AE5C17" w:rsidRDefault="008E6493" w:rsidP="00FB0BFC">
            <w:pPr>
              <w:jc w:val="both"/>
              <w:rPr>
                <w:i w:val="0"/>
                <w:sz w:val="20"/>
              </w:rPr>
            </w:pPr>
            <w:r w:rsidRPr="00AE5C17">
              <w:rPr>
                <w:i w:val="0"/>
                <w:sz w:val="20"/>
              </w:rPr>
              <w:t>V primeru skupne ponudbe mo</w:t>
            </w:r>
            <w:r w:rsidR="00FB0BFC">
              <w:rPr>
                <w:i w:val="0"/>
                <w:sz w:val="20"/>
              </w:rPr>
              <w:t xml:space="preserve">ra pogoj izpolniti vsak izmed partnerjev. </w:t>
            </w:r>
          </w:p>
        </w:tc>
        <w:tc>
          <w:tcPr>
            <w:tcW w:w="3969" w:type="dxa"/>
            <w:vAlign w:val="center"/>
          </w:tcPr>
          <w:p w:rsidR="007A2FD0" w:rsidRPr="00AE5C17" w:rsidRDefault="007A2FD0" w:rsidP="002E0D36">
            <w:pPr>
              <w:rPr>
                <w:i w:val="0"/>
                <w:sz w:val="20"/>
              </w:rPr>
            </w:pPr>
            <w:r w:rsidRPr="00AE5C17">
              <w:rPr>
                <w:i w:val="0"/>
                <w:sz w:val="20"/>
              </w:rPr>
              <w:t>DOKAZILO:</w:t>
            </w:r>
          </w:p>
          <w:p w:rsidR="00E65AE9" w:rsidRPr="00ED41D8" w:rsidRDefault="00C869E6" w:rsidP="008D2D2A">
            <w:pPr>
              <w:jc w:val="both"/>
              <w:rPr>
                <w:i w:val="0"/>
                <w:sz w:val="20"/>
              </w:rPr>
            </w:pPr>
            <w:r w:rsidRPr="00ED41D8">
              <w:rPr>
                <w:i w:val="0"/>
                <w:sz w:val="20"/>
              </w:rPr>
              <w:t>Izpolnjen ESPD obrazec</w:t>
            </w:r>
            <w:r w:rsidR="00930110">
              <w:rPr>
                <w:i w:val="0"/>
                <w:sz w:val="20"/>
              </w:rPr>
              <w:t xml:space="preserve"> ter Priloga 7 (fotokopija zavarovalne police)</w:t>
            </w:r>
          </w:p>
        </w:tc>
      </w:tr>
      <w:tr w:rsidR="007A2FD0" w:rsidTr="00B42EA8">
        <w:tc>
          <w:tcPr>
            <w:tcW w:w="5244" w:type="dxa"/>
            <w:shd w:val="clear" w:color="auto" w:fill="F2F2F2" w:themeFill="background1" w:themeFillShade="F2"/>
            <w:vAlign w:val="center"/>
          </w:tcPr>
          <w:p w:rsidR="00FA0269" w:rsidRDefault="00FA0269" w:rsidP="00B02689">
            <w:pPr>
              <w:jc w:val="both"/>
              <w:rPr>
                <w:b/>
                <w:i w:val="0"/>
                <w:sz w:val="20"/>
                <w:shd w:val="clear" w:color="auto" w:fill="F2F2F2" w:themeFill="background1" w:themeFillShade="F2"/>
              </w:rPr>
            </w:pPr>
          </w:p>
          <w:p w:rsidR="007A2FD0"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rsidR="00FA0269" w:rsidRPr="00005FF4" w:rsidRDefault="00FA0269" w:rsidP="00B02689">
            <w:pPr>
              <w:jc w:val="both"/>
              <w:rPr>
                <w:b/>
                <w:i w:val="0"/>
                <w:sz w:val="20"/>
              </w:rPr>
            </w:pP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Pr="007B601D" w:rsidRDefault="0046036B">
      <w:pPr>
        <w:rPr>
          <w:b/>
          <w:bCs/>
          <w:i w:val="0"/>
          <w:kern w:val="28"/>
          <w:sz w:val="16"/>
          <w:szCs w:val="16"/>
        </w:rPr>
      </w:pPr>
    </w:p>
    <w:p w:rsidR="000840A7" w:rsidRPr="007B601D" w:rsidRDefault="000840A7">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F13EB4" w:rsidRPr="0079325B" w:rsidRDefault="00F13EB4" w:rsidP="00F13EB4">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rsidR="00F13EB4" w:rsidRPr="0079325B" w:rsidRDefault="00F13EB4" w:rsidP="00F13EB4">
      <w:pPr>
        <w:overflowPunct w:val="0"/>
        <w:adjustRightInd w:val="0"/>
        <w:ind w:left="1080"/>
        <w:jc w:val="both"/>
        <w:rPr>
          <w:bCs/>
          <w:i w:val="0"/>
          <w:sz w:val="16"/>
          <w:szCs w:val="16"/>
        </w:rPr>
      </w:pPr>
    </w:p>
    <w:p w:rsidR="00F13EB4" w:rsidRDefault="00F13EB4" w:rsidP="00F13EB4">
      <w:pPr>
        <w:overflowPunct w:val="0"/>
        <w:adjustRightInd w:val="0"/>
        <w:ind w:left="1080"/>
        <w:jc w:val="both"/>
        <w:rPr>
          <w:bCs/>
          <w:i w:val="0"/>
          <w:sz w:val="22"/>
          <w:szCs w:val="22"/>
        </w:rPr>
      </w:pPr>
      <w:r>
        <w:rPr>
          <w:bCs/>
          <w:i w:val="0"/>
          <w:sz w:val="22"/>
          <w:szCs w:val="22"/>
        </w:rPr>
        <w:t>Kot finančno zavarovanje za resnost ponudbe lahko ponudnik predloži: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Kavcijsko zavarovanje za resnost ponudbe ali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Varščino za resnost ponudbe.</w:t>
      </w:r>
    </w:p>
    <w:p w:rsidR="00F13EB4" w:rsidRPr="009036E2" w:rsidRDefault="00F13EB4" w:rsidP="00F13EB4">
      <w:pPr>
        <w:overflowPunct w:val="0"/>
        <w:adjustRightInd w:val="0"/>
        <w:jc w:val="both"/>
        <w:rPr>
          <w:bCs/>
          <w:i w:val="0"/>
          <w:sz w:val="22"/>
          <w:szCs w:val="22"/>
        </w:rPr>
      </w:pPr>
    </w:p>
    <w:p w:rsidR="00F13EB4" w:rsidRDefault="00F13EB4" w:rsidP="00F13EB4">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rsidR="00F13EB4" w:rsidRDefault="00F13EB4" w:rsidP="00F13EB4">
      <w:pPr>
        <w:overflowPunct w:val="0"/>
        <w:adjustRightInd w:val="0"/>
        <w:ind w:left="1080"/>
        <w:jc w:val="both"/>
        <w:rPr>
          <w:i w:val="0"/>
          <w:sz w:val="22"/>
          <w:szCs w:val="22"/>
        </w:rPr>
      </w:pPr>
    </w:p>
    <w:p w:rsidR="00F13EB4" w:rsidRDefault="00F13EB4" w:rsidP="00F13EB4">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črk</w:t>
      </w:r>
      <w:r w:rsidRPr="000A6C16">
        <w:rPr>
          <w:i w:val="0"/>
          <w:sz w:val="22"/>
          <w:szCs w:val="22"/>
        </w:rPr>
        <w:t xml:space="preserve">)  </w:t>
      </w:r>
      <w:r w:rsidRPr="00516696">
        <w:rPr>
          <w:i w:val="0"/>
          <w:sz w:val="22"/>
          <w:szCs w:val="22"/>
        </w:rPr>
        <w:t>7560-1</w:t>
      </w:r>
      <w:r w:rsidR="000A6C16" w:rsidRPr="00516696">
        <w:rPr>
          <w:i w:val="0"/>
          <w:sz w:val="22"/>
          <w:szCs w:val="22"/>
        </w:rPr>
        <w:t>9-220036</w:t>
      </w:r>
      <w:r w:rsidRPr="000A6C16">
        <w:rPr>
          <w:i w:val="0"/>
          <w:sz w:val="22"/>
          <w:szCs w:val="22"/>
        </w:rPr>
        <w:t xml:space="preserve"> odprt pri banki SLOVENIJE.</w:t>
      </w:r>
      <w:r>
        <w:rPr>
          <w:i w:val="0"/>
          <w:sz w:val="22"/>
          <w:szCs w:val="22"/>
        </w:rPr>
        <w:t xml:space="preserve">  </w:t>
      </w:r>
    </w:p>
    <w:p w:rsidR="00F13EB4" w:rsidRDefault="00F13EB4" w:rsidP="00F13EB4">
      <w:pPr>
        <w:jc w:val="both"/>
        <w:rPr>
          <w:b/>
          <w:i w:val="0"/>
          <w:sz w:val="22"/>
          <w:szCs w:val="22"/>
        </w:rPr>
      </w:pPr>
    </w:p>
    <w:p w:rsidR="00CD60E3" w:rsidRPr="00B1274F" w:rsidRDefault="00F13EB4" w:rsidP="00435C5A">
      <w:pPr>
        <w:ind w:left="993"/>
        <w:jc w:val="both"/>
        <w:rPr>
          <w:b/>
          <w:i w:val="0"/>
          <w:sz w:val="22"/>
          <w:szCs w:val="22"/>
        </w:rPr>
      </w:pPr>
      <w:r w:rsidRPr="00B1274F">
        <w:rPr>
          <w:b/>
          <w:i w:val="0"/>
          <w:sz w:val="22"/>
          <w:szCs w:val="22"/>
        </w:rPr>
        <w:t>DOKAZILA:</w:t>
      </w:r>
    </w:p>
    <w:p w:rsidR="00DB0F94" w:rsidRPr="00B1274F" w:rsidRDefault="00DB0F94" w:rsidP="00F13EB4">
      <w:pPr>
        <w:ind w:left="993"/>
        <w:jc w:val="both"/>
        <w:rPr>
          <w:i w:val="0"/>
          <w:sz w:val="22"/>
          <w:szCs w:val="22"/>
        </w:rPr>
      </w:pPr>
    </w:p>
    <w:p w:rsidR="00A2470C" w:rsidRPr="00B1274F" w:rsidRDefault="00A2470C" w:rsidP="00A2470C">
      <w:pPr>
        <w:ind w:left="993"/>
        <w:jc w:val="both"/>
        <w:rPr>
          <w:i w:val="0"/>
          <w:sz w:val="22"/>
          <w:szCs w:val="22"/>
        </w:rPr>
      </w:pPr>
      <w:r w:rsidRPr="00B1274F">
        <w:rPr>
          <w:i w:val="0"/>
          <w:sz w:val="22"/>
          <w:szCs w:val="22"/>
        </w:rPr>
        <w:t xml:space="preserve">Naročnik mora dokazilo o izvedenem finančnem zavarovanju za resnost prijave in ponudbe prejeti </w:t>
      </w:r>
      <w:r w:rsidRPr="008C68E4">
        <w:rPr>
          <w:i w:val="0"/>
          <w:sz w:val="22"/>
          <w:szCs w:val="22"/>
        </w:rPr>
        <w:t>osebn</w:t>
      </w:r>
      <w:r w:rsidR="001C5287" w:rsidRPr="008C68E4">
        <w:rPr>
          <w:i w:val="0"/>
          <w:sz w:val="22"/>
          <w:szCs w:val="22"/>
        </w:rPr>
        <w:t>o ali p</w:t>
      </w:r>
      <w:r w:rsidR="00745AE2">
        <w:rPr>
          <w:i w:val="0"/>
          <w:sz w:val="22"/>
          <w:szCs w:val="22"/>
        </w:rPr>
        <w:t xml:space="preserve">o pošti najkasneje </w:t>
      </w:r>
      <w:r w:rsidR="00745AE2" w:rsidRPr="00F9434D">
        <w:rPr>
          <w:b/>
          <w:i w:val="0"/>
          <w:sz w:val="22"/>
          <w:szCs w:val="22"/>
        </w:rPr>
        <w:t>do</w:t>
      </w:r>
      <w:r w:rsidR="00C83F18" w:rsidRPr="00F9434D">
        <w:rPr>
          <w:b/>
          <w:i w:val="0"/>
          <w:sz w:val="22"/>
          <w:szCs w:val="22"/>
        </w:rPr>
        <w:t xml:space="preserve"> 14.8. </w:t>
      </w:r>
      <w:r w:rsidR="00745AE2" w:rsidRPr="00F9434D">
        <w:rPr>
          <w:b/>
          <w:i w:val="0"/>
          <w:sz w:val="22"/>
          <w:szCs w:val="22"/>
        </w:rPr>
        <w:t xml:space="preserve"> 2020</w:t>
      </w:r>
      <w:r w:rsidR="00745AE2">
        <w:rPr>
          <w:i w:val="0"/>
          <w:sz w:val="22"/>
          <w:szCs w:val="22"/>
        </w:rPr>
        <w:t xml:space="preserve">  do </w:t>
      </w:r>
      <w:r w:rsidR="00745AE2" w:rsidRPr="005530F9">
        <w:rPr>
          <w:b/>
          <w:i w:val="0"/>
          <w:sz w:val="22"/>
          <w:szCs w:val="22"/>
        </w:rPr>
        <w:t>9.00</w:t>
      </w:r>
      <w:r w:rsidR="001C5287" w:rsidRPr="008C68E4">
        <w:rPr>
          <w:i w:val="0"/>
          <w:sz w:val="22"/>
          <w:szCs w:val="22"/>
        </w:rPr>
        <w:t xml:space="preserve"> </w:t>
      </w:r>
      <w:r w:rsidRPr="008C68E4">
        <w:rPr>
          <w:i w:val="0"/>
          <w:sz w:val="22"/>
          <w:szCs w:val="22"/>
        </w:rPr>
        <w:t xml:space="preserve"> ure na naslov: Mestna občina Ljubljana, Služba za javna naročila, Dalmatinova 1/II. nadstropje, 1000 Ljubljana</w:t>
      </w:r>
      <w:r w:rsidRPr="00B1274F">
        <w:rPr>
          <w:i w:val="0"/>
          <w:sz w:val="22"/>
          <w:szCs w:val="22"/>
        </w:rPr>
        <w:t xml:space="preserve">. </w:t>
      </w:r>
    </w:p>
    <w:p w:rsidR="00A2470C" w:rsidRPr="00B1274F" w:rsidRDefault="00A2470C" w:rsidP="00A2470C">
      <w:pPr>
        <w:ind w:left="993"/>
        <w:jc w:val="both"/>
        <w:rPr>
          <w:i w:val="0"/>
          <w:sz w:val="22"/>
          <w:szCs w:val="22"/>
        </w:rPr>
      </w:pPr>
      <w:r w:rsidRPr="00B1274F">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C57374" w:rsidRPr="00B1274F" w:rsidRDefault="00C57374" w:rsidP="00F13EB4">
      <w:pPr>
        <w:ind w:left="993"/>
        <w:jc w:val="both"/>
        <w:rPr>
          <w:i w:val="0"/>
          <w:sz w:val="22"/>
          <w:szCs w:val="22"/>
        </w:rPr>
      </w:pPr>
    </w:p>
    <w:p w:rsidR="00DB0F94" w:rsidRPr="00B1274F" w:rsidRDefault="00DB0F94" w:rsidP="00572D1A">
      <w:pPr>
        <w:pStyle w:val="Odstavekseznama"/>
        <w:numPr>
          <w:ilvl w:val="0"/>
          <w:numId w:val="29"/>
        </w:numPr>
        <w:jc w:val="both"/>
        <w:rPr>
          <w:b/>
          <w:i w:val="0"/>
          <w:sz w:val="22"/>
          <w:szCs w:val="22"/>
        </w:rPr>
      </w:pPr>
      <w:r w:rsidRPr="00B1274F">
        <w:rPr>
          <w:b/>
          <w:i w:val="0"/>
          <w:sz w:val="22"/>
          <w:szCs w:val="22"/>
        </w:rPr>
        <w:t>Bančna garancija za resnost ponudbe:</w:t>
      </w:r>
    </w:p>
    <w:p w:rsidR="00C40257" w:rsidRPr="00C277E2" w:rsidRDefault="00DB0F94" w:rsidP="007838F5">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 xml:space="preserve">v zaprti ovojnici. Na ovojnici mora biti zapisano </w:t>
      </w:r>
      <w:r w:rsidRPr="00EF2AF2">
        <w:rPr>
          <w:i w:val="0"/>
          <w:sz w:val="22"/>
          <w:szCs w:val="22"/>
        </w:rPr>
        <w:t>»</w:t>
      </w:r>
      <w:r w:rsidR="00BA097F" w:rsidRPr="00EF2AF2">
        <w:rPr>
          <w:b/>
          <w:i w:val="0"/>
          <w:sz w:val="22"/>
          <w:szCs w:val="22"/>
        </w:rPr>
        <w:t xml:space="preserve">NE </w:t>
      </w:r>
      <w:r w:rsidR="00AE1A5A" w:rsidRPr="00EF2AF2">
        <w:rPr>
          <w:i w:val="0"/>
          <w:sz w:val="22"/>
          <w:szCs w:val="22"/>
        </w:rPr>
        <w:t>O</w:t>
      </w:r>
      <w:r w:rsidRPr="00EF2AF2">
        <w:rPr>
          <w:b/>
          <w:i w:val="0"/>
          <w:sz w:val="22"/>
          <w:szCs w:val="22"/>
        </w:rPr>
        <w:t xml:space="preserve">DPIRAJ – FINANČNO ZAVAROVANJE ZA RESNOST PONUDBE JN </w:t>
      </w:r>
      <w:r w:rsidR="005E02C3" w:rsidRPr="00EF2AF2">
        <w:rPr>
          <w:b/>
          <w:i w:val="0"/>
          <w:sz w:val="22"/>
          <w:szCs w:val="22"/>
        </w:rPr>
        <w:t>7560-20-220019</w:t>
      </w:r>
      <w:r w:rsidR="004E1DAA" w:rsidRPr="00EF2AF2">
        <w:rPr>
          <w:b/>
          <w:i w:val="0"/>
          <w:sz w:val="22"/>
          <w:szCs w:val="22"/>
        </w:rPr>
        <w:t xml:space="preserve">- </w:t>
      </w:r>
      <w:r w:rsidR="00FA0269" w:rsidRPr="00EF2AF2">
        <w:rPr>
          <w:b/>
          <w:i w:val="0"/>
          <w:sz w:val="22"/>
          <w:szCs w:val="22"/>
        </w:rPr>
        <w:t xml:space="preserve"> </w:t>
      </w:r>
      <w:r w:rsidR="009358AA" w:rsidRPr="00EF2AF2">
        <w:rPr>
          <w:b/>
          <w:i w:val="0"/>
          <w:sz w:val="22"/>
          <w:szCs w:val="22"/>
        </w:rPr>
        <w:t>»Stari trg 6</w:t>
      </w:r>
      <w:r w:rsidR="009358AA" w:rsidRPr="00C277E2">
        <w:rPr>
          <w:b/>
          <w:i w:val="0"/>
          <w:sz w:val="22"/>
          <w:szCs w:val="22"/>
        </w:rPr>
        <w:t>, izvedba gradbeno-obrtniških del pri obnovi uličnih pročelij s stavbnim pohištvom in strehe na naslovu Stari trg 6 v Ljubljani v okviru projekta Ljubljana – moje mesto</w:t>
      </w:r>
      <w:r w:rsidR="00C40257" w:rsidRPr="00C277E2">
        <w:rPr>
          <w:b/>
          <w:i w:val="0"/>
          <w:sz w:val="22"/>
          <w:szCs w:val="22"/>
        </w:rPr>
        <w:t>«.</w:t>
      </w:r>
    </w:p>
    <w:p w:rsidR="00DB0F94" w:rsidRPr="00C277E2" w:rsidRDefault="00C40257" w:rsidP="007838F5">
      <w:pPr>
        <w:ind w:left="1713"/>
        <w:jc w:val="both"/>
        <w:rPr>
          <w:i w:val="0"/>
          <w:sz w:val="22"/>
          <w:szCs w:val="22"/>
        </w:rPr>
      </w:pPr>
      <w:r w:rsidRPr="00C277E2">
        <w:rPr>
          <w:b/>
          <w:i w:val="0"/>
          <w:sz w:val="22"/>
          <w:szCs w:val="22"/>
        </w:rPr>
        <w:t xml:space="preserve"> </w:t>
      </w:r>
      <w:r w:rsidR="00DB0F94" w:rsidRPr="00C277E2">
        <w:rPr>
          <w:i w:val="0"/>
          <w:sz w:val="14"/>
          <w:szCs w:val="22"/>
        </w:rPr>
        <w:t xml:space="preserve"> </w:t>
      </w:r>
      <w:r w:rsidR="00DB0F94" w:rsidRPr="00C277E2">
        <w:rPr>
          <w:i w:val="0"/>
          <w:sz w:val="22"/>
          <w:szCs w:val="22"/>
        </w:rPr>
        <w:t>Gospodarski subjekt lahko na ovojnico prilepi obrazec »</w:t>
      </w:r>
      <w:r w:rsidR="00DB0F94" w:rsidRPr="00C277E2">
        <w:rPr>
          <w:sz w:val="22"/>
          <w:szCs w:val="22"/>
        </w:rPr>
        <w:t>OZNAČBA OVOJNICE ZAVAROVANJA ZA RESNOST PONUDBE</w:t>
      </w:r>
      <w:r w:rsidR="00DB0F94" w:rsidRPr="00C277E2">
        <w:rPr>
          <w:i w:val="0"/>
          <w:sz w:val="22"/>
          <w:szCs w:val="22"/>
        </w:rPr>
        <w:t xml:space="preserve">« (priloga </w:t>
      </w:r>
      <w:r w:rsidR="00AC2967" w:rsidRPr="00C277E2">
        <w:rPr>
          <w:i w:val="0"/>
          <w:sz w:val="22"/>
          <w:szCs w:val="22"/>
        </w:rPr>
        <w:t>C</w:t>
      </w:r>
      <w:r w:rsidR="00DB0F94" w:rsidRPr="00C277E2">
        <w:rPr>
          <w:i w:val="0"/>
          <w:sz w:val="22"/>
          <w:szCs w:val="22"/>
        </w:rPr>
        <w:t>/</w:t>
      </w:r>
      <w:r w:rsidR="00AC2967" w:rsidRPr="00C277E2">
        <w:rPr>
          <w:i w:val="0"/>
          <w:sz w:val="22"/>
          <w:szCs w:val="22"/>
        </w:rPr>
        <w:t>1</w:t>
      </w:r>
      <w:r w:rsidR="00DB0F94" w:rsidRPr="00C277E2">
        <w:rPr>
          <w:i w:val="0"/>
          <w:sz w:val="22"/>
          <w:szCs w:val="22"/>
        </w:rPr>
        <w:t>).</w:t>
      </w:r>
    </w:p>
    <w:p w:rsidR="00DB0F94" w:rsidRPr="00C277E2" w:rsidRDefault="00DB0F94" w:rsidP="007838F5">
      <w:pPr>
        <w:ind w:left="1713"/>
        <w:jc w:val="both"/>
        <w:rPr>
          <w:i w:val="0"/>
          <w:sz w:val="22"/>
          <w:szCs w:val="22"/>
        </w:rPr>
      </w:pPr>
    </w:p>
    <w:p w:rsidR="00DB0F94" w:rsidRPr="00C277E2" w:rsidRDefault="00DB0F94" w:rsidP="00572D1A">
      <w:pPr>
        <w:pStyle w:val="Odstavekseznama"/>
        <w:numPr>
          <w:ilvl w:val="0"/>
          <w:numId w:val="29"/>
        </w:numPr>
        <w:jc w:val="both"/>
        <w:rPr>
          <w:b/>
          <w:i w:val="0"/>
          <w:sz w:val="22"/>
          <w:szCs w:val="22"/>
        </w:rPr>
      </w:pPr>
      <w:r w:rsidRPr="00C277E2">
        <w:rPr>
          <w:b/>
          <w:i w:val="0"/>
          <w:sz w:val="22"/>
          <w:szCs w:val="22"/>
        </w:rPr>
        <w:t>Kavcijsko zavarovanje pri zavarovalnici za resnost ponudbe:</w:t>
      </w:r>
    </w:p>
    <w:p w:rsidR="008C2D82" w:rsidRPr="00C40257" w:rsidRDefault="00DB0F94" w:rsidP="007838F5">
      <w:pPr>
        <w:ind w:left="1713"/>
        <w:jc w:val="both"/>
        <w:rPr>
          <w:i w:val="0"/>
          <w:sz w:val="22"/>
          <w:szCs w:val="22"/>
        </w:rPr>
      </w:pPr>
      <w:r w:rsidRPr="00C277E2">
        <w:rPr>
          <w:bCs/>
          <w:i w:val="0"/>
          <w:sz w:val="22"/>
          <w:szCs w:val="22"/>
        </w:rPr>
        <w:t xml:space="preserve">Ponudnik mora dokazilo o izvedenem finančnem zavarovanju za resnost ponudbe predložiti v originalu </w:t>
      </w:r>
      <w:r w:rsidRPr="00C277E2">
        <w:rPr>
          <w:i w:val="0"/>
          <w:sz w:val="22"/>
          <w:szCs w:val="22"/>
        </w:rPr>
        <w:t>v zaprti ovojnici. Na ovojnici mora biti zapisano »</w:t>
      </w:r>
      <w:r w:rsidRPr="00C277E2">
        <w:rPr>
          <w:b/>
          <w:i w:val="0"/>
          <w:sz w:val="22"/>
          <w:szCs w:val="22"/>
        </w:rPr>
        <w:t xml:space="preserve">NE ODPIRAJ – FINANČNO ZAVAROVANJE ZA RESNOST PONUDBE JN </w:t>
      </w:r>
      <w:r w:rsidR="005E02C3" w:rsidRPr="00C277E2">
        <w:rPr>
          <w:b/>
          <w:i w:val="0"/>
          <w:sz w:val="22"/>
          <w:szCs w:val="22"/>
        </w:rPr>
        <w:t>7560-20-220019</w:t>
      </w:r>
      <w:r w:rsidR="008C2D82" w:rsidRPr="00C277E2">
        <w:rPr>
          <w:b/>
          <w:i w:val="0"/>
          <w:sz w:val="22"/>
          <w:szCs w:val="22"/>
        </w:rPr>
        <w:t xml:space="preserve"> »</w:t>
      </w:r>
      <w:r w:rsidR="00861C45" w:rsidRPr="00C277E2">
        <w:rPr>
          <w:b/>
          <w:i w:val="0"/>
          <w:sz w:val="22"/>
          <w:szCs w:val="22"/>
        </w:rPr>
        <w:t>Stari trg 6,</w:t>
      </w:r>
      <w:r w:rsidR="00861C45">
        <w:rPr>
          <w:b/>
          <w:i w:val="0"/>
          <w:sz w:val="22"/>
          <w:szCs w:val="22"/>
        </w:rPr>
        <w:t xml:space="preserve"> izvedba </w:t>
      </w:r>
      <w:r w:rsidR="00861C45">
        <w:rPr>
          <w:b/>
          <w:i w:val="0"/>
          <w:sz w:val="22"/>
          <w:szCs w:val="22"/>
        </w:rPr>
        <w:lastRenderedPageBreak/>
        <w:t>gradbeno – obrtniških del pri obnovi uličnih pročelij s stavbnim pohištvom in strehe na naslovu Stari trg 6 v Ljubljani v okviru projekta Ljubljana – moje mesto</w:t>
      </w:r>
      <w:r w:rsidR="008C2D82" w:rsidRPr="008F2069">
        <w:rPr>
          <w:b/>
          <w:i w:val="0"/>
          <w:sz w:val="22"/>
          <w:szCs w:val="22"/>
        </w:rPr>
        <w:t>«.</w:t>
      </w:r>
    </w:p>
    <w:p w:rsidR="00DB0F94" w:rsidRPr="00A2470C" w:rsidRDefault="00DB0F94" w:rsidP="00DB0F94">
      <w:pPr>
        <w:pStyle w:val="Odstavekseznama"/>
        <w:ind w:left="1713"/>
        <w:jc w:val="both"/>
        <w:rPr>
          <w:i w:val="0"/>
          <w:sz w:val="22"/>
          <w:szCs w:val="22"/>
        </w:rPr>
      </w:pP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DE7974">
        <w:rPr>
          <w:i w:val="0"/>
          <w:sz w:val="22"/>
          <w:szCs w:val="22"/>
        </w:rPr>
        <w:t>C</w:t>
      </w:r>
      <w:r w:rsidRPr="00A2470C">
        <w:rPr>
          <w:i w:val="0"/>
          <w:sz w:val="22"/>
          <w:szCs w:val="22"/>
        </w:rPr>
        <w:t>/</w:t>
      </w:r>
      <w:r w:rsidR="00DE7974">
        <w:rPr>
          <w:i w:val="0"/>
          <w:sz w:val="22"/>
          <w:szCs w:val="22"/>
        </w:rPr>
        <w:t>1</w:t>
      </w:r>
      <w:r w:rsidRPr="00A2470C">
        <w:rPr>
          <w:i w:val="0"/>
          <w:sz w:val="22"/>
          <w:szCs w:val="22"/>
        </w:rPr>
        <w:t>).</w:t>
      </w:r>
    </w:p>
    <w:p w:rsidR="00DB0F94" w:rsidRPr="00A2470C" w:rsidRDefault="00DB0F94" w:rsidP="00DB0F94">
      <w:pPr>
        <w:pStyle w:val="Odstavekseznama"/>
        <w:ind w:left="1713"/>
        <w:jc w:val="both"/>
        <w:rPr>
          <w:i w:val="0"/>
          <w:sz w:val="22"/>
          <w:szCs w:val="22"/>
        </w:rPr>
      </w:pPr>
    </w:p>
    <w:p w:rsidR="00DB0F94" w:rsidRPr="00A2470C" w:rsidRDefault="00DB0F94" w:rsidP="00572D1A">
      <w:pPr>
        <w:pStyle w:val="Odstavekseznama"/>
        <w:numPr>
          <w:ilvl w:val="0"/>
          <w:numId w:val="29"/>
        </w:numPr>
        <w:jc w:val="both"/>
        <w:rPr>
          <w:b/>
          <w:i w:val="0"/>
          <w:sz w:val="22"/>
          <w:szCs w:val="22"/>
        </w:rPr>
      </w:pPr>
      <w:r w:rsidRPr="00A2470C">
        <w:rPr>
          <w:b/>
          <w:i w:val="0"/>
          <w:sz w:val="22"/>
          <w:szCs w:val="22"/>
        </w:rPr>
        <w:t>Potrdilo o vplačilu varščine za resnost ponudbe:</w:t>
      </w:r>
    </w:p>
    <w:p w:rsidR="00DB0F94" w:rsidRDefault="00DB0F94" w:rsidP="00DB0F94">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w:t>
      </w:r>
      <w:r w:rsidR="00435C5A" w:rsidRPr="00A2470C">
        <w:rPr>
          <w:bCs/>
          <w:i w:val="0"/>
          <w:sz w:val="22"/>
          <w:szCs w:val="22"/>
        </w:rPr>
        <w:t xml:space="preserve"> obliki.</w:t>
      </w:r>
    </w:p>
    <w:p w:rsidR="00DB0F94" w:rsidRDefault="00DB0F94" w:rsidP="00435C5A">
      <w:pPr>
        <w:jc w:val="both"/>
        <w:rPr>
          <w:i w:val="0"/>
          <w:sz w:val="22"/>
          <w:szCs w:val="22"/>
        </w:rPr>
      </w:pPr>
    </w:p>
    <w:p w:rsidR="00CD60E3" w:rsidRPr="00AF38FC" w:rsidRDefault="00CD60E3" w:rsidP="00F13EB4">
      <w:pPr>
        <w:ind w:left="993"/>
        <w:jc w:val="both"/>
        <w:rPr>
          <w:i w:val="0"/>
          <w:sz w:val="22"/>
          <w:szCs w:val="22"/>
        </w:rPr>
      </w:pPr>
    </w:p>
    <w:p w:rsidR="00F13EB4" w:rsidRDefault="00F13EB4" w:rsidP="00F13EB4">
      <w:pPr>
        <w:overflowPunct w:val="0"/>
        <w:adjustRightInd w:val="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VRAČILO FINANČNEGA ZAVAROVANJA ZA RESNOST PONUDBE:</w:t>
      </w:r>
    </w:p>
    <w:p w:rsidR="00F13EB4" w:rsidRDefault="00F13EB4" w:rsidP="00F13EB4">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rsidR="00F13EB4" w:rsidRDefault="00F13EB4" w:rsidP="00F13EB4">
      <w:pPr>
        <w:overflowPunct w:val="0"/>
        <w:adjustRightInd w:val="0"/>
        <w:ind w:left="108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rsidR="00005BBE" w:rsidRDefault="00005BBE" w:rsidP="00F13EB4">
      <w:pPr>
        <w:overflowPunct w:val="0"/>
        <w:adjustRightInd w:val="0"/>
        <w:ind w:left="1080"/>
        <w:jc w:val="both"/>
        <w:rPr>
          <w:i w:val="0"/>
          <w:sz w:val="22"/>
          <w:szCs w:val="22"/>
        </w:rPr>
      </w:pPr>
    </w:p>
    <w:p w:rsidR="00005BBE" w:rsidRDefault="00005BBE" w:rsidP="00F13EB4">
      <w:pPr>
        <w:overflowPunct w:val="0"/>
        <w:adjustRightInd w:val="0"/>
        <w:ind w:left="1080"/>
        <w:jc w:val="both"/>
        <w:rPr>
          <w:i w:val="0"/>
          <w:sz w:val="22"/>
          <w:szCs w:val="22"/>
        </w:rPr>
      </w:pPr>
    </w:p>
    <w:p w:rsidR="00F13EB4" w:rsidRDefault="00F13EB4" w:rsidP="00F13EB4">
      <w:pPr>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UNOVČITEV FINANČNEGA ZAVAROVANJA ZA RESNOST PONUDBE:</w:t>
      </w:r>
    </w:p>
    <w:p w:rsidR="00F13EB4" w:rsidRPr="0079325B" w:rsidRDefault="00F13EB4" w:rsidP="00F13EB4">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rsidR="00F13EB4" w:rsidRPr="0079325B" w:rsidRDefault="00F13EB4" w:rsidP="00572D1A">
      <w:pPr>
        <w:numPr>
          <w:ilvl w:val="0"/>
          <w:numId w:val="20"/>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rsidR="00F13EB4" w:rsidRPr="0079325B" w:rsidRDefault="00F13EB4" w:rsidP="00572D1A">
      <w:pPr>
        <w:numPr>
          <w:ilvl w:val="0"/>
          <w:numId w:val="20"/>
        </w:numPr>
        <w:tabs>
          <w:tab w:val="clear" w:pos="340"/>
        </w:tabs>
        <w:overflowPunct w:val="0"/>
        <w:adjustRightInd w:val="0"/>
        <w:ind w:left="1440"/>
        <w:jc w:val="both"/>
        <w:rPr>
          <w:i w:val="0"/>
          <w:sz w:val="22"/>
          <w:szCs w:val="22"/>
        </w:rPr>
      </w:pPr>
      <w:r>
        <w:rPr>
          <w:i w:val="0"/>
          <w:sz w:val="22"/>
          <w:szCs w:val="22"/>
        </w:rPr>
        <w:t>zavrne sklenitev pogodbe ali</w:t>
      </w:r>
    </w:p>
    <w:p w:rsidR="00F13EB4" w:rsidRPr="00A74860" w:rsidRDefault="00F13EB4" w:rsidP="00572D1A">
      <w:pPr>
        <w:numPr>
          <w:ilvl w:val="0"/>
          <w:numId w:val="20"/>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rsidR="00F13EB4" w:rsidRDefault="00F13EB4"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AC7B3D">
        <w:rPr>
          <w:i w:val="0"/>
          <w:sz w:val="22"/>
          <w:szCs w:val="22"/>
        </w:rPr>
        <w:t>C/2</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787C83" w:rsidRPr="00F13EB4">
        <w:rPr>
          <w:i w:val="0"/>
          <w:sz w:val="22"/>
          <w:szCs w:val="22"/>
        </w:rPr>
        <w:t>E</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F3796" w:rsidRDefault="00CF3796" w:rsidP="00BF32CF">
      <w:pPr>
        <w:pStyle w:val="Glava"/>
        <w:tabs>
          <w:tab w:val="clear" w:pos="4536"/>
          <w:tab w:val="clear" w:pos="9072"/>
        </w:tabs>
        <w:ind w:left="1080"/>
        <w:jc w:val="both"/>
        <w:rPr>
          <w:i w:val="0"/>
          <w:sz w:val="16"/>
          <w:szCs w:val="16"/>
        </w:rPr>
      </w:pPr>
    </w:p>
    <w:p w:rsidR="00CF3796" w:rsidRDefault="00CF3796"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C7B3D" w:rsidRPr="002A76F5" w:rsidRDefault="00FC6843" w:rsidP="00AC7B3D">
      <w:pPr>
        <w:pStyle w:val="Glava"/>
        <w:numPr>
          <w:ilvl w:val="0"/>
          <w:numId w:val="9"/>
        </w:numPr>
        <w:rPr>
          <w:i w:val="0"/>
          <w:sz w:val="22"/>
          <w:szCs w:val="22"/>
        </w:rPr>
      </w:pPr>
      <w:r w:rsidRPr="00FC6843">
        <w:rPr>
          <w:i w:val="0"/>
          <w:sz w:val="22"/>
          <w:szCs w:val="22"/>
        </w:rPr>
        <w:t>Popis del</w:t>
      </w:r>
      <w:r w:rsidR="00AC7B3D">
        <w:rPr>
          <w:i w:val="0"/>
          <w:sz w:val="22"/>
          <w:szCs w:val="22"/>
        </w:rPr>
        <w:t>,</w:t>
      </w:r>
      <w:r w:rsidR="00AC7B3D" w:rsidRPr="00AC7B3D">
        <w:rPr>
          <w:i w:val="0"/>
          <w:sz w:val="22"/>
          <w:szCs w:val="22"/>
        </w:rPr>
        <w:t xml:space="preserve"> </w:t>
      </w:r>
      <w:r w:rsidR="00AC7B3D" w:rsidRPr="002A76F5">
        <w:rPr>
          <w:i w:val="0"/>
          <w:sz w:val="22"/>
          <w:szCs w:val="22"/>
        </w:rPr>
        <w:t>Kulturnovarstveni pogoji ZVKDS, OE Ljubljana</w:t>
      </w:r>
      <w:r w:rsidR="00893453">
        <w:rPr>
          <w:i w:val="0"/>
          <w:sz w:val="22"/>
          <w:szCs w:val="22"/>
        </w:rPr>
        <w:t>,</w:t>
      </w:r>
      <w:r w:rsidR="002A4DC3">
        <w:rPr>
          <w:i w:val="0"/>
          <w:sz w:val="22"/>
          <w:szCs w:val="22"/>
        </w:rPr>
        <w:t xml:space="preserve"> kulturnovarstveno soglasje </w:t>
      </w:r>
      <w:r w:rsidR="00893453">
        <w:rPr>
          <w:i w:val="0"/>
          <w:sz w:val="22"/>
          <w:szCs w:val="22"/>
        </w:rPr>
        <w:t xml:space="preserve"> </w:t>
      </w:r>
      <w:r w:rsidR="00AC7B3D">
        <w:rPr>
          <w:i w:val="0"/>
          <w:sz w:val="22"/>
          <w:szCs w:val="22"/>
        </w:rPr>
        <w:t>(priloga A)</w:t>
      </w:r>
    </w:p>
    <w:p w:rsidR="00A25525" w:rsidRPr="000F6CF9" w:rsidRDefault="00A25525" w:rsidP="00A25525">
      <w:pPr>
        <w:numPr>
          <w:ilvl w:val="0"/>
          <w:numId w:val="9"/>
        </w:numPr>
        <w:rPr>
          <w:i w:val="0"/>
          <w:sz w:val="22"/>
          <w:szCs w:val="22"/>
        </w:rPr>
      </w:pPr>
      <w:r w:rsidRPr="000F6CF9">
        <w:rPr>
          <w:i w:val="0"/>
          <w:sz w:val="22"/>
          <w:szCs w:val="22"/>
        </w:rPr>
        <w:t>Vzorec pogodbe (priloga B)</w:t>
      </w:r>
    </w:p>
    <w:p w:rsidR="00F13EB4" w:rsidRPr="000C3306" w:rsidRDefault="000C3306" w:rsidP="000C3306">
      <w:pPr>
        <w:numPr>
          <w:ilvl w:val="0"/>
          <w:numId w:val="9"/>
        </w:numPr>
        <w:rPr>
          <w:i w:val="0"/>
          <w:sz w:val="22"/>
          <w:szCs w:val="22"/>
        </w:rPr>
      </w:pPr>
      <w:r w:rsidRPr="0079325B">
        <w:rPr>
          <w:i w:val="0"/>
          <w:sz w:val="22"/>
          <w:szCs w:val="22"/>
        </w:rPr>
        <w:t>Vzorec bančne garancije</w:t>
      </w:r>
      <w:r>
        <w:rPr>
          <w:i w:val="0"/>
          <w:sz w:val="22"/>
          <w:szCs w:val="22"/>
        </w:rPr>
        <w:t>/kavcijsko zavarovanje za resnost ponudbe (priloga C</w:t>
      </w:r>
      <w:r w:rsidRPr="0079325B">
        <w:rPr>
          <w:i w:val="0"/>
          <w:sz w:val="22"/>
          <w:szCs w:val="22"/>
        </w:rPr>
        <w:t>/1)</w:t>
      </w:r>
    </w:p>
    <w:p w:rsidR="00A25525" w:rsidRDefault="00A25525" w:rsidP="00A25525">
      <w:pPr>
        <w:numPr>
          <w:ilvl w:val="0"/>
          <w:numId w:val="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8715CC" w:rsidRDefault="008715CC" w:rsidP="00A25525">
      <w:pPr>
        <w:numPr>
          <w:ilvl w:val="0"/>
          <w:numId w:val="9"/>
        </w:numPr>
        <w:rPr>
          <w:i w:val="0"/>
          <w:sz w:val="22"/>
          <w:szCs w:val="22"/>
        </w:rPr>
      </w:pPr>
      <w:r>
        <w:rPr>
          <w:i w:val="0"/>
          <w:sz w:val="22"/>
          <w:szCs w:val="22"/>
        </w:rPr>
        <w:t>Varščina za resnost ponudbe (priloga C/3)</w:t>
      </w:r>
    </w:p>
    <w:p w:rsidR="00ED0823" w:rsidRPr="00A25525" w:rsidRDefault="00A25525" w:rsidP="00A25525">
      <w:pPr>
        <w:pStyle w:val="Odstavekseznama"/>
        <w:numPr>
          <w:ilvl w:val="0"/>
          <w:numId w:val="9"/>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A10934" w:rsidRDefault="00A10934"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54C8" w:rsidRDefault="00E054C8"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FF5AD3" w:rsidRPr="0079325B" w:rsidRDefault="00B33BA3" w:rsidP="008B7E91">
      <w:pPr>
        <w:ind w:left="6372" w:firstLine="708"/>
        <w:rPr>
          <w:b/>
          <w:i w:val="0"/>
          <w:sz w:val="22"/>
          <w:szCs w:val="22"/>
        </w:rPr>
      </w:pPr>
      <w:r>
        <w:rPr>
          <w:b/>
          <w:i w:val="0"/>
          <w:sz w:val="22"/>
          <w:szCs w:val="22"/>
        </w:rPr>
        <w:t xml:space="preserve">                           </w:t>
      </w:r>
      <w:r w:rsidR="00FF5AD3"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EF6E0F">
        <w:rPr>
          <w:b/>
          <w:i w:val="0"/>
          <w:sz w:val="36"/>
          <w:szCs w:val="36"/>
        </w:rPr>
        <w:t>PREDRAČUN</w:t>
      </w:r>
      <w:r w:rsidRPr="006D3107">
        <w:rPr>
          <w:b/>
          <w:i w:val="0"/>
          <w:sz w:val="36"/>
          <w:szCs w:val="36"/>
        </w:rPr>
        <w:t xml:space="preserve"> </w:t>
      </w:r>
      <w:r w:rsidR="00696163" w:rsidRPr="006D3107">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7838F5">
      <w:pPr>
        <w:pStyle w:val="Glava"/>
        <w:tabs>
          <w:tab w:val="clear" w:pos="4536"/>
          <w:tab w:val="clear" w:pos="9072"/>
        </w:tabs>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A937B2">
        <w:rPr>
          <w:b/>
          <w:i w:val="0"/>
          <w:sz w:val="22"/>
          <w:szCs w:val="22"/>
        </w:rPr>
        <w:t>Stari trg 6, izvedba gradbeno – obrtniških del pri obnovi uličnih pročelij s stavbnim pohištvom in strehe na naslovu Stari trg 6 v Ljubljani v okviru projekta Ljubljana – moje mesto</w:t>
      </w:r>
      <w:r w:rsidR="00363399">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7F5276">
        <w:rPr>
          <w:i w:val="0"/>
          <w:sz w:val="22"/>
          <w:szCs w:val="22"/>
        </w:rPr>
        <w:t xml:space="preserve">do vključno </w:t>
      </w:r>
      <w:r w:rsidR="00207427">
        <w:rPr>
          <w:i w:val="0"/>
          <w:sz w:val="22"/>
          <w:szCs w:val="22"/>
        </w:rPr>
        <w:t>19.1. 2021.</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5D4884" w:rsidRDefault="005D4884" w:rsidP="005225D2">
      <w:pPr>
        <w:pStyle w:val="Glava"/>
        <w:tabs>
          <w:tab w:val="clear" w:pos="4536"/>
          <w:tab w:val="clear" w:pos="9072"/>
        </w:tabs>
        <w:ind w:left="1080"/>
        <w:jc w:val="right"/>
        <w:rPr>
          <w:b/>
          <w:i w:val="0"/>
          <w:sz w:val="22"/>
          <w:szCs w:val="22"/>
        </w:rPr>
      </w:pPr>
    </w:p>
    <w:p w:rsidR="005D4884" w:rsidRDefault="005D4884" w:rsidP="005225D2">
      <w:pPr>
        <w:pStyle w:val="Glava"/>
        <w:tabs>
          <w:tab w:val="clear" w:pos="4536"/>
          <w:tab w:val="clear" w:pos="9072"/>
        </w:tabs>
        <w:ind w:left="1080"/>
        <w:jc w:val="right"/>
        <w:rPr>
          <w:b/>
          <w:i w:val="0"/>
          <w:sz w:val="22"/>
          <w:szCs w:val="22"/>
        </w:rPr>
      </w:pPr>
    </w:p>
    <w:p w:rsidR="005D4884" w:rsidRDefault="005D4884" w:rsidP="005225D2">
      <w:pPr>
        <w:pStyle w:val="Glava"/>
        <w:tabs>
          <w:tab w:val="clear" w:pos="4536"/>
          <w:tab w:val="clear" w:pos="9072"/>
        </w:tabs>
        <w:ind w:left="1080"/>
        <w:jc w:val="right"/>
        <w:rPr>
          <w:b/>
          <w:i w:val="0"/>
          <w:sz w:val="22"/>
          <w:szCs w:val="22"/>
        </w:rPr>
      </w:pPr>
    </w:p>
    <w:p w:rsidR="005D4884" w:rsidRDefault="005D4884" w:rsidP="005225D2">
      <w:pPr>
        <w:pStyle w:val="Glava"/>
        <w:tabs>
          <w:tab w:val="clear" w:pos="4536"/>
          <w:tab w:val="clear" w:pos="9072"/>
        </w:tabs>
        <w:ind w:left="1080"/>
        <w:jc w:val="right"/>
        <w:rPr>
          <w:b/>
          <w:i w:val="0"/>
          <w:sz w:val="22"/>
          <w:szCs w:val="22"/>
        </w:rPr>
      </w:pPr>
    </w:p>
    <w:p w:rsidR="005D4884" w:rsidRDefault="005D4884" w:rsidP="005225D2">
      <w:pPr>
        <w:pStyle w:val="Glava"/>
        <w:tabs>
          <w:tab w:val="clear" w:pos="4536"/>
          <w:tab w:val="clear" w:pos="9072"/>
        </w:tabs>
        <w:ind w:left="1080"/>
        <w:jc w:val="right"/>
        <w:rPr>
          <w:b/>
          <w:i w:val="0"/>
          <w:sz w:val="22"/>
          <w:szCs w:val="22"/>
        </w:rPr>
      </w:pPr>
    </w:p>
    <w:p w:rsidR="005D4884" w:rsidRDefault="005D4884" w:rsidP="005225D2">
      <w:pPr>
        <w:pStyle w:val="Glava"/>
        <w:tabs>
          <w:tab w:val="clear" w:pos="4536"/>
          <w:tab w:val="clear" w:pos="9072"/>
        </w:tabs>
        <w:ind w:left="1080"/>
        <w:jc w:val="right"/>
        <w:rPr>
          <w:b/>
          <w:i w:val="0"/>
          <w:sz w:val="22"/>
          <w:szCs w:val="22"/>
        </w:rPr>
      </w:pPr>
    </w:p>
    <w:p w:rsidR="00A140F6" w:rsidRDefault="00A140F6" w:rsidP="00C32572">
      <w:pPr>
        <w:pStyle w:val="Glava"/>
        <w:tabs>
          <w:tab w:val="clear" w:pos="4536"/>
          <w:tab w:val="clear" w:pos="9072"/>
        </w:tabs>
        <w:rPr>
          <w:b/>
          <w:i w:val="0"/>
          <w:sz w:val="22"/>
          <w:szCs w:val="22"/>
        </w:rPr>
      </w:pPr>
    </w:p>
    <w:p w:rsidR="00E35B7D" w:rsidRDefault="00E35B7D" w:rsidP="005225D2">
      <w:pPr>
        <w:pStyle w:val="Glava"/>
        <w:tabs>
          <w:tab w:val="clear" w:pos="4536"/>
          <w:tab w:val="clear" w:pos="9072"/>
        </w:tabs>
        <w:ind w:left="1080"/>
        <w:jc w:val="right"/>
        <w:rPr>
          <w:ins w:id="3" w:author="Ana Gazvoda" w:date="2020-06-11T10:19:00Z"/>
          <w:b/>
          <w:i w:val="0"/>
          <w:sz w:val="22"/>
          <w:szCs w:val="22"/>
        </w:rPr>
      </w:pPr>
    </w:p>
    <w:p w:rsidR="00300DDE" w:rsidRDefault="00300DDE" w:rsidP="005225D2">
      <w:pPr>
        <w:pStyle w:val="Glava"/>
        <w:tabs>
          <w:tab w:val="clear" w:pos="4536"/>
          <w:tab w:val="clear" w:pos="9072"/>
        </w:tabs>
        <w:ind w:left="1080"/>
        <w:jc w:val="right"/>
        <w:rPr>
          <w:ins w:id="4" w:author="Ana Gazvoda" w:date="2020-06-11T10:19:00Z"/>
          <w:b/>
          <w:i w:val="0"/>
          <w:sz w:val="22"/>
          <w:szCs w:val="22"/>
        </w:rPr>
      </w:pPr>
    </w:p>
    <w:p w:rsidR="00300DDE" w:rsidRDefault="00300DDE" w:rsidP="005225D2">
      <w:pPr>
        <w:pStyle w:val="Glava"/>
        <w:tabs>
          <w:tab w:val="clear" w:pos="4536"/>
          <w:tab w:val="clear" w:pos="9072"/>
        </w:tabs>
        <w:ind w:left="1080"/>
        <w:jc w:val="right"/>
        <w:rPr>
          <w:ins w:id="5" w:author="Ana Gazvoda" w:date="2020-06-11T10:19:00Z"/>
          <w:b/>
          <w:i w:val="0"/>
          <w:sz w:val="22"/>
          <w:szCs w:val="22"/>
        </w:rPr>
      </w:pPr>
    </w:p>
    <w:p w:rsidR="00300DDE" w:rsidRDefault="00300DDE" w:rsidP="005225D2">
      <w:pPr>
        <w:pStyle w:val="Glava"/>
        <w:tabs>
          <w:tab w:val="clear" w:pos="4536"/>
          <w:tab w:val="clear" w:pos="9072"/>
        </w:tabs>
        <w:ind w:left="1080"/>
        <w:jc w:val="right"/>
        <w:rPr>
          <w:b/>
          <w:i w:val="0"/>
          <w:sz w:val="22"/>
          <w:szCs w:val="22"/>
        </w:rPr>
      </w:pPr>
      <w:bookmarkStart w:id="6" w:name="_GoBack"/>
      <w:bookmarkEnd w:id="6"/>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BC5564" w:rsidRPr="00081321" w:rsidRDefault="005225D2" w:rsidP="007838F5">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w:t>
      </w:r>
      <w:r w:rsidR="00BC5564">
        <w:rPr>
          <w:i w:val="0"/>
          <w:sz w:val="22"/>
          <w:szCs w:val="22"/>
        </w:rPr>
        <w:t xml:space="preserve"> </w:t>
      </w:r>
      <w:r w:rsidR="00BC5564" w:rsidRPr="003F1A18">
        <w:rPr>
          <w:i w:val="0"/>
          <w:sz w:val="22"/>
          <w:szCs w:val="22"/>
        </w:rPr>
        <w:t>»</w:t>
      </w:r>
      <w:r w:rsidR="00C474C3">
        <w:rPr>
          <w:b/>
          <w:i w:val="0"/>
          <w:sz w:val="22"/>
          <w:szCs w:val="22"/>
        </w:rPr>
        <w:t>Stari trg 6, izvedba gradbeno – obrtniških del pri obnovi uličnih pročelij s stavbnim pohištvom in strehe na naslovu Stari trg 6 v Ljubljani v okviru projekta Ljubljana – moje mesto</w:t>
      </w:r>
      <w:r w:rsidR="00BC5564">
        <w:rPr>
          <w:b/>
          <w:i w:val="0"/>
          <w:sz w:val="22"/>
          <w:szCs w:val="22"/>
        </w:rPr>
        <w:t>«</w:t>
      </w:r>
    </w:p>
    <w:p w:rsidR="005225D2" w:rsidRDefault="005225D2" w:rsidP="007838F5">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EB4A71" w:rsidRDefault="00EB4A71" w:rsidP="005225D2">
      <w:pPr>
        <w:pStyle w:val="Glava"/>
        <w:tabs>
          <w:tab w:val="clear" w:pos="4536"/>
          <w:tab w:val="clear" w:pos="9072"/>
        </w:tabs>
        <w:ind w:left="1080"/>
        <w:jc w:val="right"/>
        <w:rPr>
          <w:i w:val="0"/>
          <w:sz w:val="22"/>
          <w:szCs w:val="22"/>
        </w:rPr>
      </w:pPr>
    </w:p>
    <w:p w:rsidR="00EB4A71" w:rsidRDefault="00EB4A71" w:rsidP="005225D2">
      <w:pPr>
        <w:pStyle w:val="Glava"/>
        <w:tabs>
          <w:tab w:val="clear" w:pos="4536"/>
          <w:tab w:val="clear" w:pos="9072"/>
        </w:tabs>
        <w:ind w:left="1080"/>
        <w:jc w:val="right"/>
        <w:rPr>
          <w:i w:val="0"/>
          <w:sz w:val="22"/>
          <w:szCs w:val="22"/>
        </w:rPr>
      </w:pPr>
    </w:p>
    <w:p w:rsidR="005D4884" w:rsidRDefault="005D4884" w:rsidP="005225D2">
      <w:pPr>
        <w:pStyle w:val="Glava"/>
        <w:tabs>
          <w:tab w:val="clear" w:pos="4536"/>
          <w:tab w:val="clear" w:pos="9072"/>
        </w:tabs>
        <w:ind w:left="1080"/>
        <w:jc w:val="right"/>
        <w:rPr>
          <w:i w:val="0"/>
          <w:sz w:val="22"/>
          <w:szCs w:val="22"/>
        </w:rPr>
      </w:pPr>
    </w:p>
    <w:p w:rsidR="005D4884" w:rsidRDefault="005D4884"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7838F5">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w:t>
      </w:r>
      <w:r w:rsidR="00B61887">
        <w:rPr>
          <w:i w:val="0"/>
          <w:sz w:val="22"/>
          <w:szCs w:val="22"/>
        </w:rPr>
        <w:t xml:space="preserve">ev v postopku javnega naročanja </w:t>
      </w:r>
      <w:r w:rsidR="00B61887" w:rsidRPr="003F1A18">
        <w:rPr>
          <w:i w:val="0"/>
          <w:sz w:val="22"/>
          <w:szCs w:val="22"/>
        </w:rPr>
        <w:t>»</w:t>
      </w:r>
      <w:r w:rsidR="008962B8">
        <w:rPr>
          <w:b/>
          <w:i w:val="0"/>
          <w:sz w:val="22"/>
          <w:szCs w:val="22"/>
        </w:rPr>
        <w:t>Stari trg 6, izvedba gradbeno – obrtniških del pri obnovi uličnih pročelij s stavbnim pohištvom in strehe na naslovu Stari trg 6 v Ljubljani v okviru  projekta</w:t>
      </w:r>
      <w:r w:rsidR="00B61887">
        <w:rPr>
          <w:b/>
          <w:i w:val="0"/>
          <w:sz w:val="22"/>
          <w:szCs w:val="22"/>
        </w:rPr>
        <w:t xml:space="preserve"> Ljubljana – moje mesto« </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654023" w:rsidRPr="00654023" w:rsidRDefault="00654023" w:rsidP="00654023">
      <w:pPr>
        <w:pStyle w:val="Glava"/>
        <w:ind w:left="1080"/>
        <w:rPr>
          <w:i w:val="0"/>
          <w:sz w:val="22"/>
          <w:szCs w:val="22"/>
        </w:rPr>
      </w:pPr>
      <w:r w:rsidRPr="00654023">
        <w:rPr>
          <w:b/>
          <w:i w:val="0"/>
          <w:sz w:val="22"/>
          <w:szCs w:val="22"/>
        </w:rPr>
        <w:t>Gospodarski subjekt je v obdobju zadnji petih let pred oddajo ponudbe uspešno, kakovostno in pravočasno izvedel:</w:t>
      </w:r>
    </w:p>
    <w:p w:rsidR="00654023" w:rsidRPr="00654023" w:rsidRDefault="00654023" w:rsidP="00654023">
      <w:pPr>
        <w:pStyle w:val="Glava"/>
        <w:ind w:left="1080"/>
        <w:rPr>
          <w:b/>
          <w:i w:val="0"/>
          <w:sz w:val="22"/>
          <w:szCs w:val="22"/>
        </w:rPr>
      </w:pPr>
      <w:r w:rsidRPr="003C0AE9">
        <w:rPr>
          <w:b/>
          <w:i w:val="0"/>
          <w:sz w:val="22"/>
          <w:szCs w:val="22"/>
        </w:rPr>
        <w:t xml:space="preserve">- vsaj dva istovrstna posla obnove </w:t>
      </w:r>
      <w:r w:rsidR="00D86153" w:rsidRPr="003C0AE9">
        <w:rPr>
          <w:b/>
          <w:i w:val="0"/>
          <w:sz w:val="22"/>
          <w:szCs w:val="22"/>
        </w:rPr>
        <w:t xml:space="preserve"> uličnih fasad s </w:t>
      </w:r>
      <w:r w:rsidRPr="003C0AE9">
        <w:rPr>
          <w:b/>
          <w:i w:val="0"/>
          <w:sz w:val="22"/>
          <w:szCs w:val="22"/>
        </w:rPr>
        <w:t>stavbn</w:t>
      </w:r>
      <w:r w:rsidR="00D86153" w:rsidRPr="003C0AE9">
        <w:rPr>
          <w:b/>
          <w:i w:val="0"/>
          <w:sz w:val="22"/>
          <w:szCs w:val="22"/>
        </w:rPr>
        <w:t xml:space="preserve">im </w:t>
      </w:r>
      <w:r w:rsidRPr="003C0AE9">
        <w:rPr>
          <w:b/>
          <w:i w:val="0"/>
          <w:sz w:val="22"/>
          <w:szCs w:val="22"/>
        </w:rPr>
        <w:t xml:space="preserve"> pohištv</w:t>
      </w:r>
      <w:r w:rsidR="00D86153" w:rsidRPr="003C0AE9">
        <w:rPr>
          <w:b/>
          <w:i w:val="0"/>
          <w:sz w:val="22"/>
          <w:szCs w:val="22"/>
        </w:rPr>
        <w:t>om</w:t>
      </w:r>
      <w:r w:rsidRPr="003C0AE9">
        <w:rPr>
          <w:b/>
          <w:i w:val="0"/>
          <w:sz w:val="22"/>
          <w:szCs w:val="22"/>
        </w:rPr>
        <w:t xml:space="preserve"> kot je predmet tega javnega naročila, skladno z razpisno dokumentacijo, v vrednosti vsakega najmanj </w:t>
      </w:r>
      <w:r w:rsidR="00BA097F" w:rsidRPr="003C0AE9">
        <w:rPr>
          <w:b/>
          <w:i w:val="0"/>
          <w:sz w:val="22"/>
          <w:szCs w:val="22"/>
        </w:rPr>
        <w:t xml:space="preserve"> 90.000,00 </w:t>
      </w:r>
      <w:r w:rsidRPr="003C0AE9">
        <w:rPr>
          <w:b/>
          <w:i w:val="0"/>
          <w:sz w:val="22"/>
          <w:szCs w:val="22"/>
        </w:rPr>
        <w:t>EUR brez DDV. Upoštevajo se le tiste reference ponudnika, ki zajemajo obnovo stavbnega pohištva na stavbah s statusom kulturnega spomenika ali kulturne dediščine.</w:t>
      </w: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5B2B95" w:rsidTr="00361220">
        <w:tc>
          <w:tcPr>
            <w:tcW w:w="2322" w:type="dxa"/>
            <w:shd w:val="clear" w:color="auto" w:fill="D9D9D9" w:themeFill="background1" w:themeFillShade="D9"/>
            <w:vAlign w:val="center"/>
          </w:tcPr>
          <w:p w:rsidR="006F7EB4" w:rsidRPr="005B2B95" w:rsidRDefault="006F7EB4"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6F7EB4" w:rsidRPr="005B2B95" w:rsidRDefault="006C4BD1" w:rsidP="006C4BD1">
            <w:pPr>
              <w:jc w:val="center"/>
              <w:rPr>
                <w:b/>
                <w:i w:val="0"/>
                <w:sz w:val="18"/>
                <w:szCs w:val="18"/>
              </w:rPr>
            </w:pPr>
            <w:r w:rsidRPr="005B2B95">
              <w:rPr>
                <w:b/>
                <w:i w:val="0"/>
                <w:sz w:val="18"/>
                <w:szCs w:val="18"/>
              </w:rPr>
              <w:t>Kontaktna oseba na ZVKDS-ju (e-pošta in telefonska številka)</w:t>
            </w:r>
          </w:p>
        </w:tc>
        <w:tc>
          <w:tcPr>
            <w:tcW w:w="1433"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Vrednost posla</w:t>
            </w:r>
          </w:p>
          <w:p w:rsidR="006F7EB4" w:rsidRPr="005B2B95" w:rsidRDefault="006F7EB4" w:rsidP="00C8061D">
            <w:pPr>
              <w:jc w:val="center"/>
              <w:rPr>
                <w:b/>
                <w:i w:val="0"/>
                <w:sz w:val="18"/>
                <w:szCs w:val="18"/>
              </w:rPr>
            </w:pPr>
            <w:r w:rsidRPr="005B2B95">
              <w:rPr>
                <w:b/>
                <w:i w:val="0"/>
                <w:sz w:val="18"/>
                <w:szCs w:val="18"/>
              </w:rPr>
              <w:t xml:space="preserve">v EUR </w:t>
            </w:r>
            <w:r w:rsidR="00787C83" w:rsidRPr="005B2B95">
              <w:rPr>
                <w:b/>
                <w:i w:val="0"/>
                <w:sz w:val="18"/>
                <w:szCs w:val="18"/>
              </w:rPr>
              <w:t>bre</w:t>
            </w:r>
            <w:r w:rsidRPr="005B2B95">
              <w:rPr>
                <w:b/>
                <w:i w:val="0"/>
                <w:sz w:val="18"/>
                <w:szCs w:val="18"/>
              </w:rPr>
              <w:t>z DDV</w:t>
            </w: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5A386F">
      <w:pPr>
        <w:pStyle w:val="Glava"/>
        <w:tabs>
          <w:tab w:val="clear" w:pos="4536"/>
          <w:tab w:val="clear" w:pos="9072"/>
          <w:tab w:val="left" w:pos="2436"/>
        </w:tabs>
        <w:jc w:val="both"/>
        <w:rPr>
          <w:i w:val="0"/>
          <w:sz w:val="22"/>
          <w:szCs w:val="22"/>
        </w:rPr>
      </w:pPr>
    </w:p>
    <w:p w:rsidR="009A3CD2" w:rsidRDefault="009A3CD2" w:rsidP="005A386F">
      <w:pPr>
        <w:pStyle w:val="Glava"/>
        <w:tabs>
          <w:tab w:val="clear" w:pos="4536"/>
          <w:tab w:val="clear" w:pos="9072"/>
          <w:tab w:val="left" w:pos="2436"/>
        </w:tabs>
        <w:ind w:left="1080"/>
        <w:jc w:val="both"/>
        <w:rPr>
          <w:i w:val="0"/>
          <w:sz w:val="22"/>
          <w:szCs w:val="22"/>
        </w:rPr>
      </w:pPr>
      <w:r>
        <w:rPr>
          <w:i w:val="0"/>
          <w:sz w:val="22"/>
          <w:szCs w:val="22"/>
        </w:rPr>
        <w:t xml:space="preserve">Vodja del se mora izkazati z dvem referencama istovrstnega posla obnove uličnih  fasad s stavbnim pohištvom kot je predmet tega javnega naročila, skladno z razpisno dokumentacijo, v zadnjih petih letih. </w:t>
      </w:r>
    </w:p>
    <w:p w:rsidR="009A3CD2" w:rsidRDefault="009A3CD2" w:rsidP="005A386F">
      <w:pPr>
        <w:pStyle w:val="Glava"/>
        <w:tabs>
          <w:tab w:val="clear" w:pos="4536"/>
          <w:tab w:val="clear" w:pos="9072"/>
          <w:tab w:val="left" w:pos="2436"/>
        </w:tabs>
        <w:ind w:left="1080"/>
        <w:jc w:val="both"/>
        <w:rPr>
          <w:i w:val="0"/>
          <w:sz w:val="22"/>
          <w:szCs w:val="22"/>
        </w:rPr>
      </w:pPr>
      <w:r>
        <w:rPr>
          <w:i w:val="0"/>
          <w:sz w:val="22"/>
          <w:szCs w:val="22"/>
        </w:rPr>
        <w:t xml:space="preserve">Upoštevale se bodo le tiste reference vodje del, ki zajemajo obnove fasad s stavbnim pohištvom na stavbah s statusom kultrunega spomenika ali kulturne dediščine. Vrednost vsakega izvedenega posla mora biti najmanj 90.000,00 EUR brez DDV. Iz opisa referenčnega posla vodje del mora biti razvidno, da gre za istovrsten posel, kot so dela, ki jih prevzema. </w:t>
      </w:r>
    </w:p>
    <w:p w:rsidR="009A3CD2" w:rsidRDefault="009A3CD2" w:rsidP="005A386F">
      <w:pPr>
        <w:pStyle w:val="Glava"/>
        <w:tabs>
          <w:tab w:val="clear" w:pos="4536"/>
          <w:tab w:val="clear" w:pos="9072"/>
          <w:tab w:val="left" w:pos="2436"/>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vodj</w:t>
      </w:r>
      <w:r w:rsidR="00550D30">
        <w:rPr>
          <w:b/>
          <w:i w:val="0"/>
          <w:sz w:val="20"/>
        </w:rPr>
        <w:t>e</w:t>
      </w:r>
      <w:r w:rsidR="00091781">
        <w:rPr>
          <w:b/>
          <w:i w:val="0"/>
          <w:sz w:val="20"/>
        </w:rPr>
        <w:t xml:space="preserve"> del</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5B2B95" w:rsidTr="00787C83">
        <w:tc>
          <w:tcPr>
            <w:tcW w:w="2322"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361220" w:rsidRPr="005B2B95" w:rsidRDefault="001A38D3" w:rsidP="000A55F3">
            <w:pPr>
              <w:jc w:val="center"/>
              <w:rPr>
                <w:b/>
                <w:i w:val="0"/>
                <w:sz w:val="18"/>
                <w:szCs w:val="18"/>
              </w:rPr>
            </w:pPr>
            <w:r w:rsidRPr="005B2B95">
              <w:rPr>
                <w:b/>
                <w:i w:val="0"/>
                <w:sz w:val="18"/>
                <w:szCs w:val="18"/>
              </w:rPr>
              <w:t>Kontaktna oseba na ZVKDS-ju (e-pošta in telefonska številka)</w:t>
            </w:r>
          </w:p>
        </w:tc>
        <w:tc>
          <w:tcPr>
            <w:tcW w:w="1559"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Vrednost posla</w:t>
            </w:r>
          </w:p>
          <w:p w:rsidR="00361220" w:rsidRPr="005B2B95" w:rsidRDefault="00361220" w:rsidP="00787C83">
            <w:pPr>
              <w:jc w:val="center"/>
              <w:rPr>
                <w:b/>
                <w:i w:val="0"/>
                <w:sz w:val="18"/>
                <w:szCs w:val="18"/>
              </w:rPr>
            </w:pPr>
            <w:r w:rsidRPr="005B2B95">
              <w:rPr>
                <w:b/>
                <w:i w:val="0"/>
                <w:sz w:val="18"/>
                <w:szCs w:val="18"/>
              </w:rPr>
              <w:t xml:space="preserve">v EUR </w:t>
            </w:r>
            <w:r w:rsidR="00787C83" w:rsidRPr="005B2B95">
              <w:rPr>
                <w:b/>
                <w:i w:val="0"/>
                <w:sz w:val="18"/>
                <w:szCs w:val="18"/>
              </w:rPr>
              <w:t>brez</w:t>
            </w:r>
            <w:r w:rsidRPr="005B2B95">
              <w:rPr>
                <w:b/>
                <w:i w:val="0"/>
                <w:sz w:val="18"/>
                <w:szCs w:val="18"/>
              </w:rPr>
              <w:t xml:space="preserve"> DDV</w:t>
            </w: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Pr="0079325B" w:rsidRDefault="001A38D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5D4884" w:rsidRDefault="005D4884" w:rsidP="00FE3CF1">
      <w:pPr>
        <w:pStyle w:val="Glava"/>
        <w:tabs>
          <w:tab w:val="clear" w:pos="4536"/>
          <w:tab w:val="clear" w:pos="9072"/>
        </w:tabs>
        <w:ind w:left="1080"/>
        <w:jc w:val="both"/>
        <w:rPr>
          <w:i w:val="0"/>
          <w:sz w:val="22"/>
          <w:szCs w:val="22"/>
        </w:rPr>
      </w:pPr>
    </w:p>
    <w:p w:rsidR="005D4884" w:rsidRDefault="005D4884" w:rsidP="00FE3CF1">
      <w:pPr>
        <w:pStyle w:val="Glava"/>
        <w:tabs>
          <w:tab w:val="clear" w:pos="4536"/>
          <w:tab w:val="clear" w:pos="9072"/>
        </w:tabs>
        <w:ind w:left="1080"/>
        <w:jc w:val="both"/>
        <w:rPr>
          <w:i w:val="0"/>
          <w:sz w:val="22"/>
          <w:szCs w:val="22"/>
        </w:rPr>
      </w:pPr>
    </w:p>
    <w:p w:rsidR="005D4884" w:rsidRDefault="005D4884" w:rsidP="00FE3CF1">
      <w:pPr>
        <w:pStyle w:val="Glava"/>
        <w:tabs>
          <w:tab w:val="clear" w:pos="4536"/>
          <w:tab w:val="clear" w:pos="9072"/>
        </w:tabs>
        <w:ind w:left="1080"/>
        <w:jc w:val="both"/>
        <w:rPr>
          <w:i w:val="0"/>
          <w:sz w:val="22"/>
          <w:szCs w:val="22"/>
        </w:rPr>
      </w:pPr>
    </w:p>
    <w:p w:rsidR="005D4884" w:rsidRDefault="005D4884" w:rsidP="00FE3CF1">
      <w:pPr>
        <w:pStyle w:val="Glava"/>
        <w:tabs>
          <w:tab w:val="clear" w:pos="4536"/>
          <w:tab w:val="clear" w:pos="9072"/>
        </w:tabs>
        <w:ind w:left="1080"/>
        <w:jc w:val="both"/>
        <w:rPr>
          <w:i w:val="0"/>
          <w:sz w:val="22"/>
          <w:szCs w:val="22"/>
        </w:rPr>
      </w:pPr>
    </w:p>
    <w:p w:rsidR="005D4884" w:rsidRDefault="005D4884" w:rsidP="00FE3CF1">
      <w:pPr>
        <w:pStyle w:val="Glava"/>
        <w:tabs>
          <w:tab w:val="clear" w:pos="4536"/>
          <w:tab w:val="clear" w:pos="9072"/>
        </w:tabs>
        <w:ind w:left="1080"/>
        <w:jc w:val="both"/>
        <w:rPr>
          <w:i w:val="0"/>
          <w:sz w:val="22"/>
          <w:szCs w:val="22"/>
        </w:rPr>
      </w:pPr>
    </w:p>
    <w:p w:rsidR="005D4884" w:rsidRDefault="005D4884" w:rsidP="00FE3CF1">
      <w:pPr>
        <w:pStyle w:val="Glava"/>
        <w:tabs>
          <w:tab w:val="clear" w:pos="4536"/>
          <w:tab w:val="clear" w:pos="9072"/>
        </w:tabs>
        <w:ind w:left="1080"/>
        <w:jc w:val="both"/>
        <w:rPr>
          <w:i w:val="0"/>
          <w:sz w:val="22"/>
          <w:szCs w:val="22"/>
        </w:rPr>
      </w:pPr>
    </w:p>
    <w:p w:rsidR="00FE3CF1" w:rsidRDefault="005A386F" w:rsidP="00FE3CF1">
      <w:pPr>
        <w:pStyle w:val="Glava"/>
        <w:tabs>
          <w:tab w:val="clear" w:pos="4536"/>
          <w:tab w:val="clear" w:pos="9072"/>
        </w:tabs>
        <w:ind w:left="1080"/>
        <w:jc w:val="both"/>
        <w:rPr>
          <w:b/>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Pr="000E7041">
        <w:rPr>
          <w:b/>
          <w:i w:val="0"/>
          <w:sz w:val="22"/>
          <w:szCs w:val="22"/>
        </w:rPr>
        <w:t>PRILOGA 7</w:t>
      </w:r>
    </w:p>
    <w:p w:rsidR="005A386F" w:rsidRDefault="005A386F" w:rsidP="00FE3CF1">
      <w:pPr>
        <w:pStyle w:val="Glava"/>
        <w:tabs>
          <w:tab w:val="clear" w:pos="4536"/>
          <w:tab w:val="clear" w:pos="9072"/>
        </w:tabs>
        <w:ind w:left="1080"/>
        <w:jc w:val="both"/>
        <w:rPr>
          <w:b/>
          <w:i w:val="0"/>
          <w:sz w:val="22"/>
          <w:szCs w:val="22"/>
        </w:rPr>
      </w:pPr>
    </w:p>
    <w:p w:rsidR="005A386F" w:rsidRDefault="005A386F" w:rsidP="000E7041">
      <w:pPr>
        <w:pStyle w:val="Glava"/>
        <w:tabs>
          <w:tab w:val="clear" w:pos="4536"/>
          <w:tab w:val="clear" w:pos="9072"/>
        </w:tabs>
        <w:ind w:left="1080"/>
        <w:jc w:val="center"/>
        <w:rPr>
          <w:b/>
          <w:i w:val="0"/>
          <w:sz w:val="22"/>
          <w:szCs w:val="22"/>
        </w:rPr>
      </w:pPr>
      <w:r>
        <w:rPr>
          <w:b/>
          <w:i w:val="0"/>
          <w:sz w:val="22"/>
          <w:szCs w:val="22"/>
        </w:rPr>
        <w:t xml:space="preserve">ZAVAROVANJE ODGOVORNOSTI </w:t>
      </w:r>
    </w:p>
    <w:p w:rsidR="005A386F" w:rsidRDefault="005A386F" w:rsidP="000E7041">
      <w:pPr>
        <w:pStyle w:val="Glava"/>
        <w:tabs>
          <w:tab w:val="clear" w:pos="4536"/>
          <w:tab w:val="clear" w:pos="9072"/>
        </w:tabs>
        <w:ind w:left="1080"/>
        <w:jc w:val="center"/>
        <w:rPr>
          <w:b/>
          <w:i w:val="0"/>
          <w:sz w:val="22"/>
          <w:szCs w:val="22"/>
        </w:rPr>
      </w:pPr>
    </w:p>
    <w:p w:rsidR="005A386F" w:rsidRDefault="005A386F" w:rsidP="000E7041">
      <w:pPr>
        <w:pStyle w:val="Glava"/>
        <w:tabs>
          <w:tab w:val="clear" w:pos="4536"/>
          <w:tab w:val="clear" w:pos="9072"/>
        </w:tabs>
        <w:ind w:left="1080"/>
        <w:jc w:val="center"/>
        <w:rPr>
          <w:b/>
          <w:i w:val="0"/>
          <w:sz w:val="22"/>
          <w:szCs w:val="22"/>
        </w:rPr>
      </w:pPr>
    </w:p>
    <w:p w:rsidR="005A386F" w:rsidRDefault="005A386F" w:rsidP="000E7041">
      <w:pPr>
        <w:pStyle w:val="Glava"/>
        <w:tabs>
          <w:tab w:val="clear" w:pos="4536"/>
          <w:tab w:val="clear" w:pos="9072"/>
        </w:tabs>
        <w:ind w:left="1080"/>
        <w:rPr>
          <w:i w:val="0"/>
          <w:sz w:val="22"/>
          <w:szCs w:val="22"/>
        </w:rPr>
      </w:pPr>
      <w:r>
        <w:rPr>
          <w:i w:val="0"/>
          <w:sz w:val="22"/>
          <w:szCs w:val="22"/>
        </w:rPr>
        <w:t>Ponudnik predloži:</w:t>
      </w:r>
    </w:p>
    <w:p w:rsidR="005A386F" w:rsidRPr="000E7041" w:rsidRDefault="005A386F" w:rsidP="000E7041">
      <w:pPr>
        <w:pStyle w:val="Glava"/>
        <w:numPr>
          <w:ilvl w:val="0"/>
          <w:numId w:val="9"/>
        </w:numPr>
        <w:tabs>
          <w:tab w:val="clear" w:pos="4536"/>
          <w:tab w:val="clear" w:pos="9072"/>
        </w:tabs>
        <w:rPr>
          <w:i w:val="0"/>
          <w:sz w:val="22"/>
          <w:szCs w:val="22"/>
        </w:rPr>
      </w:pPr>
      <w:r>
        <w:rPr>
          <w:i w:val="0"/>
          <w:sz w:val="22"/>
          <w:szCs w:val="22"/>
        </w:rPr>
        <w:t>Fotokopijo zavarovalne police</w:t>
      </w: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876E71">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7838F5">
      <w:pPr>
        <w:pStyle w:val="Glava"/>
        <w:tabs>
          <w:tab w:val="clear" w:pos="4536"/>
          <w:tab w:val="clear" w:pos="9072"/>
        </w:tabs>
        <w:ind w:left="1080"/>
        <w:jc w:val="both"/>
        <w:rPr>
          <w:i w:val="0"/>
          <w:sz w:val="22"/>
          <w:szCs w:val="22"/>
        </w:rPr>
      </w:pPr>
      <w:r w:rsidRPr="00AA3A4C">
        <w:rPr>
          <w:i w:val="0"/>
          <w:sz w:val="22"/>
          <w:szCs w:val="22"/>
        </w:rPr>
        <w:t>V zvezi z javnim naročilom</w:t>
      </w:r>
      <w:r w:rsidR="00521E34">
        <w:rPr>
          <w:i w:val="0"/>
          <w:sz w:val="22"/>
          <w:szCs w:val="22"/>
        </w:rPr>
        <w:t xml:space="preserve"> »</w:t>
      </w:r>
      <w:r w:rsidR="00521E34">
        <w:rPr>
          <w:b/>
          <w:i w:val="0"/>
          <w:sz w:val="22"/>
          <w:szCs w:val="22"/>
        </w:rPr>
        <w:t xml:space="preserve">Stari trg 6, izvedba gradbeno – obrtniških del pri obnovi uličnih pročelij s stavbnim pohištvom in strehe na naslovu Stari trg 6 v Ljubljani v okviru projektga </w:t>
      </w:r>
      <w:r w:rsidR="00D61DF3">
        <w:rPr>
          <w:b/>
          <w:i w:val="0"/>
          <w:sz w:val="22"/>
          <w:szCs w:val="22"/>
        </w:rPr>
        <w:t xml:space="preserve"> Ljubljana – moje mesto« </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876E71">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5D65AC">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w:t>
      </w:r>
      <w:r w:rsidR="005D65AC">
        <w:rPr>
          <w:i w:val="0"/>
          <w:sz w:val="22"/>
          <w:szCs w:val="22"/>
        </w:rPr>
        <w:t xml:space="preserve">naročilo </w:t>
      </w:r>
      <w:r w:rsidR="005D65AC" w:rsidRPr="003F1A18">
        <w:rPr>
          <w:i w:val="0"/>
          <w:sz w:val="22"/>
          <w:szCs w:val="22"/>
        </w:rPr>
        <w:t>»</w:t>
      </w:r>
      <w:r w:rsidR="00AC1633">
        <w:rPr>
          <w:b/>
          <w:i w:val="0"/>
          <w:sz w:val="22"/>
          <w:szCs w:val="22"/>
        </w:rPr>
        <w:t xml:space="preserve">Stari trg 6, izvedba gradbeno- obrtniških del pri obnovi uličnih pročelij s stavbnim pohištvom in strehe na naslovu Stari trg 6 v Ljubljani v okviru projekta </w:t>
      </w:r>
      <w:r w:rsidR="005D65AC">
        <w:rPr>
          <w:b/>
          <w:i w:val="0"/>
          <w:sz w:val="22"/>
          <w:szCs w:val="22"/>
        </w:rPr>
        <w:t xml:space="preserve"> Ljubljana – moje mesto« </w:t>
      </w:r>
      <w:r w:rsidR="005D65AC">
        <w:rPr>
          <w:i w:val="0"/>
          <w:sz w:val="22"/>
          <w:szCs w:val="22"/>
        </w:rPr>
        <w:t xml:space="preserve"> </w:t>
      </w:r>
      <w:r w:rsidR="00FE3097">
        <w:rPr>
          <w:i w:val="0"/>
          <w:sz w:val="22"/>
          <w:szCs w:val="22"/>
        </w:rPr>
        <w:t>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5D65AC">
      <w:pPr>
        <w:jc w:val="both"/>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876E71">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876E71">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BB7C36">
      <w:pPr>
        <w:pStyle w:val="Odstavekseznama"/>
        <w:ind w:left="1440"/>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8E054D" w:rsidRPr="006A0F24" w:rsidRDefault="008E054D" w:rsidP="006A0F24">
            <w:pPr>
              <w:pStyle w:val="Glava"/>
              <w:numPr>
                <w:ilvl w:val="0"/>
                <w:numId w:val="7"/>
              </w:numPr>
              <w:tabs>
                <w:tab w:val="clear" w:pos="4536"/>
                <w:tab w:val="clear" w:pos="9072"/>
              </w:tabs>
              <w:rPr>
                <w:i w:val="0"/>
                <w:sz w:val="22"/>
                <w:szCs w:val="22"/>
              </w:rPr>
            </w:pPr>
            <w:r>
              <w:rPr>
                <w:i w:val="0"/>
                <w:sz w:val="22"/>
                <w:szCs w:val="22"/>
              </w:rPr>
              <w:t>Zavarovanje odgovornosti (priloga 7)</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C729FB">
              <w:rPr>
                <w:i w:val="0"/>
                <w:color w:val="000000" w:themeColor="text1"/>
                <w:sz w:val="22"/>
                <w:szCs w:val="22"/>
              </w:rPr>
              <w:t>8, 9 in 10</w:t>
            </w:r>
            <w:r>
              <w:rPr>
                <w:i w:val="0"/>
                <w:color w:val="000000" w:themeColor="text1"/>
                <w:sz w:val="22"/>
                <w:szCs w:val="22"/>
              </w:rPr>
              <w:t>)</w:t>
            </w:r>
          </w:p>
          <w:p w:rsidR="00682031" w:rsidRPr="006B71C8" w:rsidRDefault="00682031"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Bančna garancija za resnost ponudbe (priloga C/1) ali varščina za resnost ponudbe (priloga C/3)</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8B431E"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2A76F5" w:rsidP="002A76F5">
      <w:pPr>
        <w:pStyle w:val="Glava"/>
        <w:tabs>
          <w:tab w:val="clear" w:pos="4536"/>
          <w:tab w:val="clear" w:pos="9072"/>
        </w:tabs>
        <w:jc w:val="center"/>
        <w:rPr>
          <w:b/>
          <w:i w:val="0"/>
          <w:sz w:val="22"/>
          <w:szCs w:val="22"/>
        </w:rPr>
      </w:pPr>
      <w:r>
        <w:rPr>
          <w:b/>
          <w:i w:val="0"/>
          <w:sz w:val="22"/>
          <w:szCs w:val="22"/>
        </w:rPr>
        <w:t>PRILOGE RAZPISNE DOKUMENTACIJE</w:t>
      </w:r>
    </w:p>
    <w:p w:rsidR="002A76F5" w:rsidRDefault="002A76F5" w:rsidP="002A76F5">
      <w:pPr>
        <w:pStyle w:val="Glava"/>
        <w:tabs>
          <w:tab w:val="clear" w:pos="4536"/>
          <w:tab w:val="clear" w:pos="9072"/>
        </w:tabs>
        <w:jc w:val="center"/>
        <w:rPr>
          <w:b/>
          <w:i w:val="0"/>
          <w:sz w:val="22"/>
          <w:szCs w:val="22"/>
        </w:rPr>
      </w:pPr>
    </w:p>
    <w:p w:rsidR="002A76F5" w:rsidRDefault="002A76F5" w:rsidP="002A76F5">
      <w:pPr>
        <w:pStyle w:val="Glava"/>
        <w:tabs>
          <w:tab w:val="clear" w:pos="4536"/>
          <w:tab w:val="clear" w:pos="9072"/>
        </w:tabs>
        <w:jc w:val="center"/>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Pr="002A76F5" w:rsidRDefault="00787C83" w:rsidP="003B1634">
      <w:pPr>
        <w:pStyle w:val="Glava"/>
        <w:tabs>
          <w:tab w:val="clear" w:pos="4536"/>
          <w:tab w:val="clear" w:pos="9072"/>
        </w:tabs>
        <w:jc w:val="right"/>
        <w:rPr>
          <w:i w:val="0"/>
          <w:sz w:val="22"/>
          <w:szCs w:val="22"/>
        </w:rPr>
      </w:pPr>
    </w:p>
    <w:p w:rsidR="00AC25FD" w:rsidRPr="002A76F5" w:rsidRDefault="00AC25FD" w:rsidP="00AC25FD">
      <w:pPr>
        <w:pStyle w:val="Glava"/>
        <w:numPr>
          <w:ilvl w:val="0"/>
          <w:numId w:val="9"/>
        </w:numPr>
        <w:rPr>
          <w:i w:val="0"/>
          <w:sz w:val="22"/>
          <w:szCs w:val="22"/>
        </w:rPr>
      </w:pPr>
      <w:r w:rsidRPr="002A76F5">
        <w:rPr>
          <w:i w:val="0"/>
          <w:sz w:val="22"/>
          <w:szCs w:val="22"/>
        </w:rPr>
        <w:t>Popis del</w:t>
      </w:r>
    </w:p>
    <w:p w:rsidR="002A76F5" w:rsidRDefault="002A76F5" w:rsidP="00AC25FD">
      <w:pPr>
        <w:pStyle w:val="Glava"/>
        <w:numPr>
          <w:ilvl w:val="0"/>
          <w:numId w:val="9"/>
        </w:numPr>
        <w:rPr>
          <w:i w:val="0"/>
          <w:sz w:val="22"/>
          <w:szCs w:val="22"/>
        </w:rPr>
      </w:pPr>
      <w:r w:rsidRPr="002A76F5">
        <w:rPr>
          <w:i w:val="0"/>
          <w:sz w:val="22"/>
          <w:szCs w:val="22"/>
        </w:rPr>
        <w:t>Kulturnovarstveni pogoji ZVKDS, OE Ljubljana</w:t>
      </w:r>
    </w:p>
    <w:p w:rsidR="00AD69AF" w:rsidRPr="002A76F5" w:rsidRDefault="00AD69AF" w:rsidP="00AC25FD">
      <w:pPr>
        <w:pStyle w:val="Glava"/>
        <w:numPr>
          <w:ilvl w:val="0"/>
          <w:numId w:val="9"/>
        </w:numPr>
        <w:rPr>
          <w:i w:val="0"/>
          <w:sz w:val="22"/>
          <w:szCs w:val="22"/>
        </w:rPr>
      </w:pPr>
      <w:r>
        <w:rPr>
          <w:i w:val="0"/>
          <w:sz w:val="22"/>
          <w:szCs w:val="22"/>
        </w:rPr>
        <w:t>Kulturnovarstveno soglasje</w:t>
      </w:r>
    </w:p>
    <w:p w:rsidR="002A76F5" w:rsidRDefault="002A76F5" w:rsidP="00AC25FD">
      <w:pPr>
        <w:pStyle w:val="Glava"/>
        <w:numPr>
          <w:ilvl w:val="0"/>
          <w:numId w:val="9"/>
        </w:numPr>
        <w:rPr>
          <w:i w:val="0"/>
          <w:sz w:val="22"/>
          <w:szCs w:val="22"/>
        </w:rPr>
      </w:pPr>
      <w:r w:rsidRPr="002A76F5">
        <w:rPr>
          <w:i w:val="0"/>
          <w:sz w:val="22"/>
          <w:szCs w:val="22"/>
        </w:rPr>
        <w:t xml:space="preserve">Vzorec pogodbe </w:t>
      </w:r>
    </w:p>
    <w:p w:rsidR="00775FA7" w:rsidRPr="002A76F5" w:rsidRDefault="00775FA7" w:rsidP="00775FA7">
      <w:pPr>
        <w:pStyle w:val="Glava"/>
        <w:ind w:left="1440"/>
        <w:rPr>
          <w:i w:val="0"/>
          <w:sz w:val="22"/>
          <w:szCs w:val="22"/>
        </w:rPr>
      </w:pPr>
    </w:p>
    <w:p w:rsidR="002A76F5" w:rsidRPr="002A76F5" w:rsidRDefault="002A76F5" w:rsidP="00AC3010">
      <w:pPr>
        <w:pStyle w:val="Glava"/>
        <w:ind w:left="1440"/>
        <w:rPr>
          <w:i w:val="0"/>
          <w:sz w:val="22"/>
          <w:szCs w:val="22"/>
        </w:rPr>
      </w:pPr>
    </w:p>
    <w:p w:rsidR="00AC25FD" w:rsidRPr="002A76F5"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B45CBA" w:rsidRDefault="00B45CBA"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2A76F5" w:rsidRDefault="00091803">
      <w:pPr>
        <w:rPr>
          <w:b/>
          <w:i w:val="0"/>
          <w:sz w:val="22"/>
          <w:szCs w:val="22"/>
        </w:rPr>
      </w:pP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PRILOGA A</w:t>
      </w:r>
    </w:p>
    <w:p w:rsidR="00707D9E" w:rsidRDefault="00707D9E">
      <w:pPr>
        <w:rPr>
          <w:b/>
          <w:i w:val="0"/>
          <w:sz w:val="22"/>
          <w:szCs w:val="22"/>
        </w:rPr>
      </w:pPr>
    </w:p>
    <w:p w:rsidR="00707D9E" w:rsidRDefault="00707D9E" w:rsidP="006507AD">
      <w:pPr>
        <w:jc w:val="center"/>
        <w:rPr>
          <w:b/>
          <w:i w:val="0"/>
          <w:sz w:val="22"/>
          <w:szCs w:val="22"/>
        </w:rPr>
      </w:pPr>
      <w:r>
        <w:rPr>
          <w:b/>
          <w:i w:val="0"/>
          <w:sz w:val="22"/>
          <w:szCs w:val="22"/>
        </w:rPr>
        <w:t>Popis del, Kulturnovar</w:t>
      </w:r>
      <w:r w:rsidR="006507AD">
        <w:rPr>
          <w:b/>
          <w:i w:val="0"/>
          <w:sz w:val="22"/>
          <w:szCs w:val="22"/>
        </w:rPr>
        <w:t>stveni pogoji ZVKDS</w:t>
      </w:r>
      <w:r w:rsidR="00142C67">
        <w:rPr>
          <w:b/>
          <w:i w:val="0"/>
          <w:sz w:val="22"/>
          <w:szCs w:val="22"/>
        </w:rPr>
        <w:t>, Kulturnovarstveno soglasje</w:t>
      </w:r>
    </w:p>
    <w:p w:rsidR="00F96652" w:rsidRDefault="00F96652" w:rsidP="006507AD">
      <w:pPr>
        <w:jc w:val="center"/>
        <w:rPr>
          <w:b/>
          <w:i w:val="0"/>
          <w:sz w:val="22"/>
          <w:szCs w:val="22"/>
        </w:rPr>
      </w:pPr>
      <w:r>
        <w:rPr>
          <w:b/>
          <w:i w:val="0"/>
          <w:sz w:val="22"/>
          <w:szCs w:val="22"/>
        </w:rPr>
        <w:br w:type="page"/>
      </w:r>
    </w:p>
    <w:p w:rsidR="004B14A7" w:rsidRDefault="004B14A7">
      <w:pPr>
        <w:rPr>
          <w:b/>
          <w:i w:val="0"/>
          <w:sz w:val="22"/>
          <w:szCs w:val="22"/>
        </w:rPr>
      </w:pPr>
    </w:p>
    <w:p w:rsidR="00707D9E" w:rsidRDefault="00707D9E">
      <w:pPr>
        <w:rPr>
          <w:b/>
          <w:i w:val="0"/>
          <w:sz w:val="22"/>
          <w:szCs w:val="22"/>
        </w:rPr>
      </w:pPr>
    </w:p>
    <w:p w:rsidR="00707D9E" w:rsidRDefault="00707D9E">
      <w:pPr>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rsidR="00FB5916" w:rsidRDefault="00FB5916" w:rsidP="0052330F">
      <w:pPr>
        <w:ind w:left="1080"/>
        <w:jc w:val="both"/>
        <w:rPr>
          <w:b/>
          <w:i w:val="0"/>
          <w:sz w:val="22"/>
          <w:szCs w:val="22"/>
        </w:rPr>
      </w:pPr>
    </w:p>
    <w:p w:rsidR="00C735EA" w:rsidRPr="009B318C" w:rsidRDefault="00C735EA" w:rsidP="003E5FD7">
      <w:pPr>
        <w:jc w:val="both"/>
        <w:rPr>
          <w:i w:val="0"/>
          <w:sz w:val="22"/>
          <w:szCs w:val="22"/>
        </w:rPr>
      </w:pPr>
    </w:p>
    <w:p w:rsidR="00C735EA" w:rsidRPr="009B318C" w:rsidRDefault="00C735EA" w:rsidP="00C735EA">
      <w:pPr>
        <w:ind w:left="1134"/>
        <w:jc w:val="both"/>
        <w:rPr>
          <w:b/>
          <w:i w:val="0"/>
          <w:sz w:val="22"/>
          <w:szCs w:val="22"/>
        </w:rPr>
      </w:pPr>
    </w:p>
    <w:p w:rsidR="00E44974" w:rsidRPr="003E5FD7" w:rsidRDefault="003E5FD7" w:rsidP="003E5FD7">
      <w:pPr>
        <w:ind w:left="1134"/>
        <w:jc w:val="center"/>
        <w:rPr>
          <w:b/>
          <w:i w:val="0"/>
          <w:szCs w:val="24"/>
        </w:rPr>
      </w:pPr>
      <w:r>
        <w:rPr>
          <w:b/>
          <w:i w:val="0"/>
          <w:szCs w:val="24"/>
        </w:rPr>
        <w:t>Vzorec pogodbe</w:t>
      </w: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D45B85" w:rsidRDefault="00D45B85" w:rsidP="00D45B85">
      <w:pPr>
        <w:rPr>
          <w:i w:val="0"/>
          <w:sz w:val="22"/>
          <w:szCs w:val="22"/>
        </w:rPr>
      </w:pPr>
      <w:r>
        <w:rPr>
          <w:i w:val="0"/>
          <w:sz w:val="22"/>
          <w:szCs w:val="22"/>
        </w:rPr>
        <w:t>NAROČNIKA:</w:t>
      </w:r>
    </w:p>
    <w:p w:rsidR="00D45B85" w:rsidRDefault="00D45B85" w:rsidP="00D45B85">
      <w:pPr>
        <w:rPr>
          <w:i w:val="0"/>
          <w:sz w:val="22"/>
          <w:szCs w:val="22"/>
        </w:rPr>
      </w:pPr>
    </w:p>
    <w:p w:rsidR="00D45B85" w:rsidRDefault="00D45B85" w:rsidP="00D45B85">
      <w:pPr>
        <w:pStyle w:val="Odstavekseznama"/>
        <w:numPr>
          <w:ilvl w:val="0"/>
          <w:numId w:val="34"/>
        </w:numPr>
        <w:tabs>
          <w:tab w:val="left" w:pos="567"/>
        </w:tabs>
        <w:ind w:hanging="720"/>
        <w:contextualSpacing/>
        <w:jc w:val="both"/>
        <w:rPr>
          <w:i w:val="0"/>
          <w:sz w:val="22"/>
          <w:szCs w:val="22"/>
        </w:rPr>
      </w:pPr>
      <w:r>
        <w:rPr>
          <w:b/>
          <w:i w:val="0"/>
          <w:sz w:val="22"/>
          <w:szCs w:val="22"/>
        </w:rPr>
        <w:t>MESTNA OBČINA LJUBLJANA</w:t>
      </w:r>
      <w:r>
        <w:rPr>
          <w:i w:val="0"/>
          <w:sz w:val="22"/>
          <w:szCs w:val="22"/>
        </w:rPr>
        <w:t>, Mestni trg 1, 1000 Ljubljana,</w:t>
      </w:r>
    </w:p>
    <w:p w:rsidR="00D45B85" w:rsidRDefault="00D45B85" w:rsidP="00D45B85">
      <w:pPr>
        <w:tabs>
          <w:tab w:val="left" w:pos="567"/>
        </w:tabs>
        <w:jc w:val="both"/>
        <w:rPr>
          <w:sz w:val="22"/>
          <w:szCs w:val="22"/>
        </w:rPr>
      </w:pPr>
      <w:r>
        <w:rPr>
          <w:i w:val="0"/>
          <w:sz w:val="22"/>
          <w:szCs w:val="22"/>
        </w:rPr>
        <w:tab/>
        <w:t>ki jo zastopa  župan Zoran Janković</w:t>
      </w:r>
      <w:r>
        <w:rPr>
          <w:sz w:val="22"/>
          <w:szCs w:val="22"/>
        </w:rPr>
        <w:t xml:space="preserve"> </w:t>
      </w:r>
    </w:p>
    <w:p w:rsidR="00D45B85" w:rsidRDefault="00D45B85" w:rsidP="00D45B85">
      <w:pPr>
        <w:tabs>
          <w:tab w:val="left" w:pos="567"/>
        </w:tabs>
        <w:jc w:val="both"/>
        <w:rPr>
          <w:i w:val="0"/>
          <w:sz w:val="22"/>
          <w:szCs w:val="22"/>
        </w:rPr>
      </w:pPr>
      <w:r>
        <w:rPr>
          <w:i w:val="0"/>
          <w:sz w:val="22"/>
          <w:szCs w:val="22"/>
        </w:rPr>
        <w:tab/>
        <w:t>matična številka: 5874025000</w:t>
      </w:r>
    </w:p>
    <w:p w:rsidR="00D45B85" w:rsidRDefault="00D45B85" w:rsidP="00D45B85">
      <w:pPr>
        <w:tabs>
          <w:tab w:val="left" w:pos="567"/>
        </w:tabs>
        <w:jc w:val="both"/>
        <w:rPr>
          <w:i w:val="0"/>
          <w:sz w:val="22"/>
          <w:szCs w:val="22"/>
        </w:rPr>
      </w:pPr>
      <w:r>
        <w:rPr>
          <w:i w:val="0"/>
          <w:sz w:val="22"/>
          <w:szCs w:val="22"/>
        </w:rPr>
        <w:tab/>
        <w:t>identifikacijska številka za DDV:  SI67593321</w:t>
      </w:r>
    </w:p>
    <w:p w:rsidR="00D45B85" w:rsidRDefault="00D45B85" w:rsidP="00D45B85">
      <w:pPr>
        <w:tabs>
          <w:tab w:val="left" w:pos="567"/>
        </w:tabs>
        <w:jc w:val="both"/>
        <w:rPr>
          <w:i w:val="0"/>
          <w:sz w:val="22"/>
          <w:szCs w:val="22"/>
        </w:rPr>
      </w:pPr>
      <w:r>
        <w:rPr>
          <w:i w:val="0"/>
          <w:sz w:val="22"/>
          <w:szCs w:val="22"/>
        </w:rPr>
        <w:tab/>
        <w:t>(v nadaljevanju: MOL)</w:t>
      </w:r>
    </w:p>
    <w:p w:rsidR="00D45B85" w:rsidRDefault="00D45B85" w:rsidP="00D45B85">
      <w:pPr>
        <w:jc w:val="both"/>
        <w:rPr>
          <w:i w:val="0"/>
          <w:sz w:val="22"/>
          <w:szCs w:val="22"/>
        </w:rPr>
      </w:pPr>
      <w:r>
        <w:rPr>
          <w:i w:val="0"/>
          <w:sz w:val="22"/>
          <w:szCs w:val="22"/>
        </w:rPr>
        <w:t xml:space="preserve">in </w:t>
      </w:r>
    </w:p>
    <w:p w:rsidR="00D45B85" w:rsidRDefault="00D45B85" w:rsidP="00D45B85">
      <w:pPr>
        <w:tabs>
          <w:tab w:val="left" w:pos="567"/>
        </w:tabs>
        <w:ind w:right="-567"/>
        <w:contextualSpacing/>
        <w:jc w:val="both"/>
        <w:rPr>
          <w:i w:val="0"/>
          <w:sz w:val="22"/>
          <w:szCs w:val="22"/>
        </w:rPr>
      </w:pPr>
    </w:p>
    <w:p w:rsidR="00D45B85" w:rsidRDefault="00D45B85" w:rsidP="00D45B85">
      <w:pPr>
        <w:tabs>
          <w:tab w:val="left" w:pos="567"/>
        </w:tabs>
        <w:rPr>
          <w:i w:val="0"/>
          <w:szCs w:val="24"/>
        </w:rPr>
      </w:pPr>
      <w:r>
        <w:rPr>
          <w:i w:val="0"/>
          <w:sz w:val="22"/>
          <w:szCs w:val="22"/>
        </w:rPr>
        <w:t xml:space="preserve">2.       </w:t>
      </w:r>
      <w:r>
        <w:rPr>
          <w:b/>
          <w:i w:val="0"/>
          <w:sz w:val="22"/>
          <w:szCs w:val="22"/>
        </w:rPr>
        <w:t>LASTNIKI POSAMEZNIH DELOV STAVBE</w:t>
      </w:r>
      <w:r>
        <w:rPr>
          <w:b/>
          <w:i w:val="0"/>
          <w:szCs w:val="24"/>
        </w:rPr>
        <w:t xml:space="preserve"> S</w:t>
      </w:r>
      <w:r>
        <w:rPr>
          <w:b/>
          <w:i w:val="0"/>
          <w:sz w:val="22"/>
          <w:szCs w:val="22"/>
        </w:rPr>
        <w:t>TARI TRG 6 V LJUBLJANI</w:t>
      </w:r>
    </w:p>
    <w:p w:rsidR="00D45B85" w:rsidRDefault="00D45B85" w:rsidP="00D45B85">
      <w:pPr>
        <w:pStyle w:val="Odstavekseznama"/>
        <w:tabs>
          <w:tab w:val="left" w:pos="567"/>
        </w:tabs>
        <w:ind w:left="567" w:right="-567"/>
        <w:contextualSpacing/>
        <w:jc w:val="both"/>
        <w:rPr>
          <w:i w:val="0"/>
          <w:sz w:val="22"/>
          <w:szCs w:val="22"/>
        </w:rPr>
      </w:pPr>
      <w:r>
        <w:rPr>
          <w:i w:val="0"/>
          <w:sz w:val="22"/>
          <w:szCs w:val="22"/>
        </w:rPr>
        <w:t>-</w:t>
      </w:r>
    </w:p>
    <w:p w:rsidR="00D45B85" w:rsidRDefault="00D45B85" w:rsidP="00D45B85">
      <w:pPr>
        <w:pStyle w:val="Odstavekseznama"/>
        <w:tabs>
          <w:tab w:val="left" w:pos="567"/>
        </w:tabs>
        <w:ind w:left="567" w:right="-567"/>
        <w:contextualSpacing/>
        <w:jc w:val="both"/>
        <w:rPr>
          <w:i w:val="0"/>
          <w:sz w:val="22"/>
          <w:szCs w:val="22"/>
        </w:rPr>
      </w:pPr>
      <w:r>
        <w:rPr>
          <w:i w:val="0"/>
          <w:sz w:val="22"/>
          <w:szCs w:val="22"/>
        </w:rPr>
        <w:t>-</w:t>
      </w:r>
    </w:p>
    <w:p w:rsidR="00D45B85" w:rsidRDefault="00D45B85" w:rsidP="00D45B85">
      <w:pPr>
        <w:pStyle w:val="Odstavekseznama"/>
        <w:tabs>
          <w:tab w:val="left" w:pos="567"/>
        </w:tabs>
        <w:ind w:left="567" w:right="-567"/>
        <w:contextualSpacing/>
        <w:jc w:val="both"/>
        <w:rPr>
          <w:i w:val="0"/>
          <w:sz w:val="22"/>
          <w:szCs w:val="22"/>
        </w:rPr>
      </w:pPr>
      <w:r>
        <w:rPr>
          <w:i w:val="0"/>
          <w:sz w:val="22"/>
          <w:szCs w:val="22"/>
        </w:rPr>
        <w:t>-</w:t>
      </w:r>
    </w:p>
    <w:p w:rsidR="00D45B85" w:rsidRDefault="00D45B85" w:rsidP="00D45B85">
      <w:pPr>
        <w:tabs>
          <w:tab w:val="left" w:pos="567"/>
        </w:tabs>
        <w:rPr>
          <w:i w:val="0"/>
          <w:sz w:val="22"/>
          <w:szCs w:val="22"/>
        </w:rPr>
      </w:pPr>
      <w:r>
        <w:rPr>
          <w:i w:val="0"/>
          <w:szCs w:val="24"/>
        </w:rPr>
        <w:tab/>
      </w:r>
      <w:r>
        <w:rPr>
          <w:i w:val="0"/>
          <w:sz w:val="22"/>
          <w:szCs w:val="22"/>
        </w:rPr>
        <w:t>(v nadaljevanju: lastniki objekta),</w:t>
      </w:r>
    </w:p>
    <w:p w:rsidR="00D45B85" w:rsidRDefault="00D45B85" w:rsidP="00D45B85">
      <w:pPr>
        <w:rPr>
          <w:i w:val="0"/>
          <w:sz w:val="22"/>
          <w:szCs w:val="22"/>
        </w:rPr>
      </w:pPr>
    </w:p>
    <w:p w:rsidR="00D45B85" w:rsidRDefault="00D45B85" w:rsidP="00D45B85">
      <w:pPr>
        <w:rPr>
          <w:i w:val="0"/>
          <w:sz w:val="22"/>
          <w:szCs w:val="22"/>
        </w:rPr>
      </w:pPr>
      <w:r>
        <w:rPr>
          <w:i w:val="0"/>
          <w:sz w:val="22"/>
          <w:szCs w:val="22"/>
        </w:rPr>
        <w:t>ter</w:t>
      </w:r>
    </w:p>
    <w:p w:rsidR="00D45B85" w:rsidRDefault="00D45B85" w:rsidP="00D45B85">
      <w:pPr>
        <w:rPr>
          <w:i w:val="0"/>
          <w:sz w:val="22"/>
          <w:szCs w:val="22"/>
        </w:rPr>
      </w:pPr>
    </w:p>
    <w:p w:rsidR="00D45B85" w:rsidRDefault="00D45B85" w:rsidP="00D45B85">
      <w:pPr>
        <w:tabs>
          <w:tab w:val="left" w:pos="567"/>
        </w:tabs>
        <w:jc w:val="both"/>
        <w:rPr>
          <w:i w:val="0"/>
          <w:sz w:val="22"/>
          <w:szCs w:val="22"/>
        </w:rPr>
      </w:pPr>
      <w:r>
        <w:rPr>
          <w:i w:val="0"/>
          <w:sz w:val="22"/>
          <w:szCs w:val="22"/>
        </w:rPr>
        <w:t>IZVAJALEC:</w:t>
      </w:r>
    </w:p>
    <w:p w:rsidR="00D45B85" w:rsidRDefault="00D45B85" w:rsidP="00D45B85">
      <w:pPr>
        <w:tabs>
          <w:tab w:val="left" w:pos="567"/>
        </w:tabs>
        <w:jc w:val="both"/>
        <w:rPr>
          <w:i w:val="0"/>
          <w:sz w:val="22"/>
          <w:szCs w:val="22"/>
        </w:rPr>
      </w:pPr>
    </w:p>
    <w:p w:rsidR="00D45B85" w:rsidRDefault="00D45B85" w:rsidP="00D45B85">
      <w:pPr>
        <w:tabs>
          <w:tab w:val="left" w:pos="567"/>
        </w:tabs>
        <w:ind w:left="567"/>
        <w:jc w:val="both"/>
        <w:rPr>
          <w:i w:val="0"/>
          <w:sz w:val="22"/>
          <w:szCs w:val="22"/>
        </w:rPr>
      </w:pPr>
      <w:r>
        <w:rPr>
          <w:i w:val="0"/>
          <w:sz w:val="22"/>
          <w:szCs w:val="22"/>
        </w:rPr>
        <w:t>/IME FIRMA/………………………., /naslov/ ……………………….</w:t>
      </w:r>
    </w:p>
    <w:p w:rsidR="00D45B85" w:rsidRDefault="00D45B85" w:rsidP="00D45B85">
      <w:pPr>
        <w:tabs>
          <w:tab w:val="left" w:pos="567"/>
        </w:tabs>
        <w:ind w:left="567"/>
        <w:jc w:val="both"/>
        <w:rPr>
          <w:i w:val="0"/>
          <w:sz w:val="22"/>
          <w:szCs w:val="22"/>
        </w:rPr>
      </w:pPr>
      <w:r>
        <w:rPr>
          <w:i w:val="0"/>
          <w:sz w:val="22"/>
          <w:szCs w:val="22"/>
        </w:rPr>
        <w:t>ki ga zastopa direktor ……………………….</w:t>
      </w:r>
    </w:p>
    <w:p w:rsidR="00D45B85" w:rsidRDefault="00D45B85" w:rsidP="00D45B85">
      <w:pPr>
        <w:tabs>
          <w:tab w:val="left" w:pos="567"/>
        </w:tabs>
        <w:ind w:left="567"/>
        <w:jc w:val="both"/>
        <w:rPr>
          <w:i w:val="0"/>
          <w:sz w:val="22"/>
          <w:szCs w:val="22"/>
        </w:rPr>
      </w:pPr>
      <w:r>
        <w:rPr>
          <w:i w:val="0"/>
          <w:sz w:val="22"/>
          <w:szCs w:val="22"/>
        </w:rPr>
        <w:t>matična številka: ……………………….</w:t>
      </w:r>
    </w:p>
    <w:p w:rsidR="00D45B85" w:rsidRDefault="00D45B85" w:rsidP="00D45B85">
      <w:pPr>
        <w:tabs>
          <w:tab w:val="left" w:pos="567"/>
        </w:tabs>
        <w:ind w:left="567"/>
        <w:jc w:val="both"/>
        <w:rPr>
          <w:i w:val="0"/>
          <w:sz w:val="22"/>
          <w:szCs w:val="22"/>
        </w:rPr>
      </w:pPr>
      <w:r>
        <w:rPr>
          <w:i w:val="0"/>
          <w:sz w:val="22"/>
          <w:szCs w:val="22"/>
        </w:rPr>
        <w:t>identifikacijska številka za DDV: ……………………….</w:t>
      </w:r>
    </w:p>
    <w:p w:rsidR="00D45B85" w:rsidRDefault="00D45B85" w:rsidP="00D45B85">
      <w:pPr>
        <w:tabs>
          <w:tab w:val="left" w:pos="567"/>
        </w:tabs>
        <w:ind w:left="567"/>
        <w:jc w:val="both"/>
        <w:rPr>
          <w:b/>
          <w:i w:val="0"/>
          <w:sz w:val="22"/>
          <w:szCs w:val="22"/>
        </w:rPr>
      </w:pPr>
      <w:r>
        <w:rPr>
          <w:i w:val="0"/>
          <w:sz w:val="22"/>
          <w:szCs w:val="22"/>
        </w:rPr>
        <w:t>(v nadaljevanju: izvajalec)</w:t>
      </w:r>
    </w:p>
    <w:p w:rsidR="00D45B85" w:rsidRDefault="00D45B85" w:rsidP="00D45B85">
      <w:pPr>
        <w:tabs>
          <w:tab w:val="left" w:pos="567"/>
        </w:tabs>
        <w:jc w:val="both"/>
        <w:rPr>
          <w:i w:val="0"/>
          <w:sz w:val="22"/>
          <w:szCs w:val="22"/>
        </w:rPr>
      </w:pPr>
    </w:p>
    <w:p w:rsidR="00D45B85" w:rsidRDefault="00D45B85" w:rsidP="00D45B85">
      <w:pPr>
        <w:jc w:val="both"/>
        <w:rPr>
          <w:i w:val="0"/>
          <w:sz w:val="22"/>
          <w:szCs w:val="22"/>
        </w:rPr>
      </w:pPr>
      <w:r>
        <w:rPr>
          <w:i w:val="0"/>
          <w:sz w:val="22"/>
          <w:szCs w:val="22"/>
        </w:rPr>
        <w:t>sklenejo naslednjo</w:t>
      </w:r>
    </w:p>
    <w:p w:rsidR="00D45B85" w:rsidRDefault="00D45B85" w:rsidP="00D45B85">
      <w:pPr>
        <w:jc w:val="both"/>
        <w:rPr>
          <w:i w:val="0"/>
          <w:sz w:val="22"/>
          <w:szCs w:val="22"/>
        </w:rPr>
      </w:pPr>
    </w:p>
    <w:p w:rsidR="00D45B85" w:rsidRDefault="00D45B85" w:rsidP="00D45B85">
      <w:pPr>
        <w:jc w:val="both"/>
        <w:rPr>
          <w:i w:val="0"/>
          <w:sz w:val="22"/>
          <w:szCs w:val="22"/>
        </w:rPr>
      </w:pPr>
    </w:p>
    <w:p w:rsidR="00D45B85" w:rsidRDefault="00D45B85" w:rsidP="00D45B85">
      <w:pPr>
        <w:pStyle w:val="Naslov2"/>
        <w:spacing w:before="0"/>
        <w:jc w:val="center"/>
        <w:rPr>
          <w:rFonts w:ascii="Times New Roman" w:hAnsi="Times New Roman" w:cs="Times New Roman"/>
          <w:sz w:val="22"/>
          <w:szCs w:val="22"/>
        </w:rPr>
      </w:pPr>
      <w:bookmarkStart w:id="7" w:name="_Toc192491981"/>
      <w:r>
        <w:rPr>
          <w:rFonts w:ascii="Times New Roman" w:hAnsi="Times New Roman" w:cs="Times New Roman"/>
          <w:sz w:val="22"/>
          <w:szCs w:val="22"/>
        </w:rPr>
        <w:t xml:space="preserve">P O G O </w:t>
      </w:r>
      <w:bookmarkEnd w:id="7"/>
      <w:r>
        <w:rPr>
          <w:rFonts w:ascii="Times New Roman" w:hAnsi="Times New Roman" w:cs="Times New Roman"/>
          <w:sz w:val="22"/>
          <w:szCs w:val="22"/>
        </w:rPr>
        <w:t>D B O</w:t>
      </w:r>
    </w:p>
    <w:p w:rsidR="00D45B85" w:rsidRDefault="00D45B85" w:rsidP="00D45B85">
      <w:pPr>
        <w:jc w:val="center"/>
        <w:rPr>
          <w:b/>
          <w:i w:val="0"/>
          <w:sz w:val="22"/>
          <w:szCs w:val="22"/>
        </w:rPr>
      </w:pPr>
      <w:r>
        <w:rPr>
          <w:b/>
          <w:i w:val="0"/>
          <w:sz w:val="22"/>
          <w:szCs w:val="22"/>
        </w:rPr>
        <w:t xml:space="preserve">O IZVAJANJU GRADBENO-OBRTNIŠKIH DEL PRI OBNOVI ULIČNIH PROČELIJ </w:t>
      </w:r>
    </w:p>
    <w:p w:rsidR="00D45B85" w:rsidRDefault="00D45B85" w:rsidP="00D45B85">
      <w:pPr>
        <w:jc w:val="center"/>
        <w:rPr>
          <w:b/>
          <w:i w:val="0"/>
          <w:sz w:val="22"/>
          <w:szCs w:val="22"/>
        </w:rPr>
      </w:pPr>
      <w:r>
        <w:rPr>
          <w:b/>
          <w:i w:val="0"/>
          <w:sz w:val="22"/>
          <w:szCs w:val="22"/>
        </w:rPr>
        <w:t xml:space="preserve">S STAVBNIM POHIŠTVOM IN STREHE </w:t>
      </w:r>
    </w:p>
    <w:p w:rsidR="00D45B85" w:rsidRDefault="00D45B85" w:rsidP="00D45B85">
      <w:pPr>
        <w:jc w:val="center"/>
        <w:rPr>
          <w:b/>
          <w:i w:val="0"/>
          <w:sz w:val="22"/>
          <w:szCs w:val="22"/>
        </w:rPr>
      </w:pPr>
      <w:r>
        <w:rPr>
          <w:b/>
          <w:i w:val="0"/>
          <w:sz w:val="22"/>
          <w:szCs w:val="22"/>
        </w:rPr>
        <w:t xml:space="preserve">NA STAVBI NA NASLOVU STARI TRG 6  V LJUBLJANI </w:t>
      </w:r>
    </w:p>
    <w:p w:rsidR="00D45B85" w:rsidRDefault="00D45B85" w:rsidP="00D45B85">
      <w:pPr>
        <w:jc w:val="center"/>
        <w:rPr>
          <w:b/>
          <w:i w:val="0"/>
          <w:sz w:val="22"/>
          <w:szCs w:val="22"/>
        </w:rPr>
      </w:pPr>
      <w:r>
        <w:rPr>
          <w:b/>
          <w:i w:val="0"/>
          <w:sz w:val="22"/>
          <w:szCs w:val="22"/>
        </w:rPr>
        <w:t>V OKVIRU PROGRAMA LJUBLJANA – MOJE MESTO</w:t>
      </w:r>
    </w:p>
    <w:p w:rsidR="00D45B85" w:rsidRDefault="00D45B85" w:rsidP="00D45B85">
      <w:pPr>
        <w:jc w:val="both"/>
        <w:rPr>
          <w:b/>
          <w:i w:val="0"/>
          <w:sz w:val="22"/>
          <w:szCs w:val="22"/>
        </w:rPr>
      </w:pPr>
    </w:p>
    <w:p w:rsidR="00D45B85" w:rsidRDefault="00D45B85" w:rsidP="00D45B85">
      <w:pPr>
        <w:jc w:val="both"/>
        <w:rPr>
          <w:b/>
          <w:i w:val="0"/>
          <w:sz w:val="22"/>
          <w:szCs w:val="22"/>
        </w:rPr>
      </w:pPr>
    </w:p>
    <w:p w:rsidR="00D45B85" w:rsidRDefault="00D45B85" w:rsidP="00D45B85">
      <w:pPr>
        <w:pStyle w:val="Naslov7"/>
        <w:keepNext/>
        <w:numPr>
          <w:ilvl w:val="0"/>
          <w:numId w:val="22"/>
        </w:numPr>
        <w:tabs>
          <w:tab w:val="num" w:pos="1134"/>
        </w:tabs>
        <w:spacing w:before="0" w:after="0"/>
        <w:ind w:left="0" w:firstLine="0"/>
        <w:rPr>
          <w:i w:val="0"/>
          <w:sz w:val="22"/>
          <w:szCs w:val="22"/>
        </w:rPr>
      </w:pPr>
      <w:r>
        <w:rPr>
          <w:i w:val="0"/>
          <w:sz w:val="22"/>
          <w:szCs w:val="22"/>
        </w:rPr>
        <w:t>UVODNE UGOTOVITVE</w:t>
      </w:r>
    </w:p>
    <w:p w:rsidR="00D45B85" w:rsidRDefault="00D45B85" w:rsidP="00D45B85">
      <w:pPr>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Pogodbene stranke sporazumno ugotavljajo, da:</w:t>
      </w:r>
    </w:p>
    <w:p w:rsidR="00D45B85" w:rsidRDefault="00D45B85" w:rsidP="00D45B85">
      <w:pPr>
        <w:pStyle w:val="Oznaenseznam"/>
        <w:numPr>
          <w:ilvl w:val="0"/>
          <w:numId w:val="35"/>
        </w:numPr>
        <w:jc w:val="both"/>
        <w:rPr>
          <w:sz w:val="22"/>
          <w:szCs w:val="22"/>
          <w:lang w:val="sl-SI"/>
        </w:rPr>
      </w:pPr>
      <w:r>
        <w:rPr>
          <w:sz w:val="22"/>
          <w:szCs w:val="22"/>
          <w:lang w:val="sl-SI"/>
        </w:rPr>
        <w:t xml:space="preserve">je bil izvajalec izbran na podlagi izvedenega postopka naročila male vrednosti, skladno s 47. členom  Zakona o javnem naročanju ZJN-3 (Uradni list RS, št. 91/15 in 14/18; v nadaljnjem besedilu: ZJN-3); </w:t>
      </w:r>
    </w:p>
    <w:p w:rsidR="00D45B85" w:rsidRDefault="00D45B85" w:rsidP="00D45B85">
      <w:pPr>
        <w:pStyle w:val="Oznaenseznam"/>
        <w:numPr>
          <w:ilvl w:val="0"/>
          <w:numId w:val="35"/>
        </w:numPr>
        <w:jc w:val="both"/>
        <w:rPr>
          <w:sz w:val="22"/>
          <w:szCs w:val="22"/>
          <w:lang w:val="sl-SI"/>
        </w:rPr>
      </w:pPr>
      <w:r>
        <w:rPr>
          <w:sz w:val="22"/>
          <w:szCs w:val="22"/>
          <w:lang w:val="sl-SI"/>
        </w:rPr>
        <w:t>je bilo obvestilo o javnem naročilu objavljeno na Portalu javnih naročil pod številko objave _______________ z dne __________;</w:t>
      </w:r>
    </w:p>
    <w:p w:rsidR="00D45B85" w:rsidRDefault="00D45B85" w:rsidP="00D45B85">
      <w:pPr>
        <w:pStyle w:val="Oznaenseznam"/>
        <w:numPr>
          <w:ilvl w:val="0"/>
          <w:numId w:val="35"/>
        </w:numPr>
        <w:jc w:val="both"/>
        <w:rPr>
          <w:sz w:val="22"/>
          <w:szCs w:val="22"/>
          <w:lang w:val="sl-SI"/>
        </w:rPr>
      </w:pPr>
      <w:r>
        <w:rPr>
          <w:sz w:val="22"/>
          <w:szCs w:val="22"/>
          <w:lang w:val="sl-SI"/>
        </w:rPr>
        <w:lastRenderedPageBreak/>
        <w:t>je bil izvajalec izbran kot najugodnejši ponudnik za izvedbo gradbeno-obrtniških del pri obnovi uličnih pročelij s stavbnim pohištvom in strehe na stavbi na naslovu Stari trg 6 v Ljubljani v okviru projekta Ljubljana – moje mesto z odločitvijo o oddaji javnega naročila št. 430-459/2020- __ z dne …………..;</w:t>
      </w:r>
    </w:p>
    <w:p w:rsidR="00D45B85" w:rsidRDefault="00D45B85" w:rsidP="00D45B85">
      <w:pPr>
        <w:pStyle w:val="Oznaenseznam"/>
        <w:numPr>
          <w:ilvl w:val="0"/>
          <w:numId w:val="35"/>
        </w:numPr>
        <w:jc w:val="both"/>
        <w:rPr>
          <w:sz w:val="22"/>
          <w:szCs w:val="22"/>
          <w:lang w:val="sl-SI"/>
        </w:rPr>
      </w:pPr>
      <w:r>
        <w:rPr>
          <w:sz w:val="22"/>
          <w:szCs w:val="22"/>
          <w:lang w:val="sl-SI"/>
        </w:rPr>
        <w:t>so pridobljeni kulturnovarstveni pogoji ZVKDS, OE Ljubljana št. 35102-0950/2019-2 z dne 8. 11. 2019 in kulturnovarstveno soglasje ZVKDS, OE Ljubljana, št. 35102-0950/2019-4 z dne 13. 1. 2020;</w:t>
      </w:r>
    </w:p>
    <w:p w:rsidR="00D45B85" w:rsidRDefault="00D45B85" w:rsidP="00D45B85">
      <w:pPr>
        <w:pStyle w:val="Oznaenseznam"/>
        <w:numPr>
          <w:ilvl w:val="0"/>
          <w:numId w:val="35"/>
        </w:numPr>
        <w:jc w:val="both"/>
        <w:rPr>
          <w:i/>
          <w:sz w:val="22"/>
          <w:szCs w:val="22"/>
          <w:lang w:val="sl-SI"/>
        </w:rPr>
      </w:pPr>
      <w:r>
        <w:rPr>
          <w:sz w:val="22"/>
          <w:szCs w:val="22"/>
          <w:lang w:val="sl-SI"/>
        </w:rPr>
        <w:t>je za izvedbo del pridobljena lokacijska informacija št.</w:t>
      </w:r>
      <w:r>
        <w:rPr>
          <w:sz w:val="22"/>
          <w:szCs w:val="22"/>
        </w:rPr>
        <w:t xml:space="preserve"> 3514-44/2020-2-ELG z dne 17. 1. 2020;</w:t>
      </w:r>
    </w:p>
    <w:p w:rsidR="00D45B85" w:rsidRDefault="00D45B85" w:rsidP="00D45B85">
      <w:pPr>
        <w:pStyle w:val="Oznaenseznam"/>
        <w:numPr>
          <w:ilvl w:val="0"/>
          <w:numId w:val="35"/>
        </w:numPr>
        <w:jc w:val="both"/>
        <w:rPr>
          <w:i/>
          <w:sz w:val="22"/>
          <w:szCs w:val="22"/>
          <w:lang w:val="sl-SI"/>
        </w:rPr>
      </w:pPr>
      <w:r>
        <w:rPr>
          <w:sz w:val="22"/>
          <w:szCs w:val="22"/>
          <w:lang w:val="sl-SI"/>
        </w:rPr>
        <w:t>je za izvedbo pogodbenih del izdelan popis del št. Verzija 1918/2019-V2a z dne 12. 12. 2019;</w:t>
      </w:r>
    </w:p>
    <w:p w:rsidR="00D45B85" w:rsidRDefault="00D45B85" w:rsidP="00D45B85">
      <w:pPr>
        <w:pStyle w:val="Oznaenseznam"/>
        <w:numPr>
          <w:ilvl w:val="0"/>
          <w:numId w:val="35"/>
        </w:numPr>
        <w:jc w:val="both"/>
        <w:rPr>
          <w:sz w:val="22"/>
          <w:szCs w:val="22"/>
          <w:lang w:val="sl-SI"/>
        </w:rPr>
      </w:pPr>
      <w:r>
        <w:rPr>
          <w:sz w:val="22"/>
          <w:szCs w:val="22"/>
          <w:lang w:val="sl-SI"/>
        </w:rPr>
        <w:t>leži stavba na naslovu Stari trg 6 v območju urbanističnega spomenika lokalnega pomena, vpisanega v RKD pod EŠD 7589 Ljubljana – Srednjeveško mestno jedro, ki je bilo razglašeno z Odlokom o razglasitvi srednjeveškega mestnega jedra Stare Ljubljane in Grajskega griča za kulturni in zgodovinski spomenik ter naravno znamenitost (Uradni list SRS, št. 5/86, 27/89, 13/90 in Uradi list RS, št. 27/91, 105/01);</w:t>
      </w:r>
    </w:p>
    <w:p w:rsidR="00D45B85" w:rsidRDefault="00D45B85" w:rsidP="00D45B85">
      <w:pPr>
        <w:pStyle w:val="Oznaenseznam"/>
        <w:numPr>
          <w:ilvl w:val="0"/>
          <w:numId w:val="35"/>
        </w:numPr>
        <w:jc w:val="both"/>
        <w:rPr>
          <w:sz w:val="22"/>
          <w:szCs w:val="22"/>
          <w:lang w:val="sl-SI"/>
        </w:rPr>
      </w:pPr>
      <w:r>
        <w:rPr>
          <w:sz w:val="22"/>
          <w:szCs w:val="22"/>
          <w:lang w:val="sl-SI"/>
        </w:rPr>
        <w:t>ima stavba na naslovu Stari trg 6 status profane stavbne dediščine, vpisane v RKD pod EŠD 18836  Ljubljana – Hiša Stari trg 6;</w:t>
      </w:r>
    </w:p>
    <w:p w:rsidR="00D45B85" w:rsidRDefault="00D45B85" w:rsidP="00D45B85">
      <w:pPr>
        <w:pStyle w:val="Oznaenseznam"/>
        <w:numPr>
          <w:ilvl w:val="0"/>
          <w:numId w:val="35"/>
        </w:numPr>
        <w:jc w:val="both"/>
        <w:rPr>
          <w:sz w:val="22"/>
          <w:szCs w:val="22"/>
          <w:lang w:val="sl-SI"/>
        </w:rPr>
      </w:pPr>
      <w:r>
        <w:rPr>
          <w:sz w:val="22"/>
          <w:szCs w:val="22"/>
          <w:lang w:val="sl-SI"/>
        </w:rPr>
        <w:t>je bila stavba na naslovu Stari trg 6 izbrana za sofinanciranje na podlagi Javnega razpisa za izbiro stavb za dodelitev sredstev za sofinanciranje obnove stavbnih lupin v okviru programa “Ljubljana - moje mesto” v obdobju od leta 2017 do vključno 2020 (Uradni list RS, št. 22/17), s Sklepom o uvrstitvi stavbe Stari trg 6 za dodelitev sredstev za sofinanciranje obnove stavbnih lupin v okviru programa “Ljubljana - moje mesto” v obdobju od leta 2017 do vključno 2020 št. 622-11/2017-40 z dne 5. 7. 2017 ter je po merilih javnega razpisa in sklepu upravičena do 33 % (triintridesetodstotnega) sofinanciranja iz sredstev MOL;</w:t>
      </w:r>
    </w:p>
    <w:p w:rsidR="00D45B85" w:rsidRDefault="00D45B85" w:rsidP="00D45B85">
      <w:pPr>
        <w:pStyle w:val="Oznaenseznam"/>
        <w:numPr>
          <w:ilvl w:val="0"/>
          <w:numId w:val="35"/>
        </w:numPr>
        <w:jc w:val="both"/>
        <w:rPr>
          <w:sz w:val="22"/>
          <w:szCs w:val="22"/>
          <w:lang w:val="sl-SI"/>
        </w:rPr>
      </w:pPr>
      <w:r>
        <w:rPr>
          <w:sz w:val="22"/>
          <w:szCs w:val="22"/>
          <w:lang w:val="sl-SI"/>
        </w:rPr>
        <w:t xml:space="preserve">so sredstva za obnovo stavbe na naslovu Stari trg 6 predvidena v proračunu </w:t>
      </w:r>
      <w:r>
        <w:rPr>
          <w:sz w:val="22"/>
          <w:szCs w:val="22"/>
        </w:rPr>
        <w:t>MOL za leto 2020 na podlagi Odloka o proračunu Mestne občine Ljubljana za leto 2020 (Uradni list RS, št. 77/19),</w:t>
      </w:r>
      <w:r>
        <w:rPr>
          <w:sz w:val="22"/>
          <w:szCs w:val="22"/>
          <w:lang w:val="sl-SI"/>
        </w:rPr>
        <w:t xml:space="preserve"> v okviru NRP 7560-10-0142 OBNOVA STAVBNIH LUPIN (LJUBLJANA – MOJE MESTO) – DO 2024, proračunska postavka 062099 na kontih 4204, 4205 in 4314.</w:t>
      </w:r>
    </w:p>
    <w:p w:rsidR="00D45B85" w:rsidRDefault="00D45B85" w:rsidP="00D45B85">
      <w:pPr>
        <w:pStyle w:val="Oznaenseznam"/>
        <w:rPr>
          <w:lang w:val="sl-SI"/>
        </w:rPr>
      </w:pPr>
    </w:p>
    <w:p w:rsidR="00D45B85" w:rsidRDefault="00D45B85" w:rsidP="00D45B85">
      <w:pPr>
        <w:pStyle w:val="Oznaenseznam"/>
        <w:rPr>
          <w:lang w:val="sl-SI"/>
        </w:rPr>
      </w:pPr>
    </w:p>
    <w:p w:rsidR="00D45B85" w:rsidRDefault="00D45B85" w:rsidP="00D45B85">
      <w:pPr>
        <w:pStyle w:val="Naslov7"/>
        <w:keepNext/>
        <w:numPr>
          <w:ilvl w:val="0"/>
          <w:numId w:val="22"/>
        </w:numPr>
        <w:tabs>
          <w:tab w:val="num" w:pos="1134"/>
        </w:tabs>
        <w:spacing w:before="0" w:after="0"/>
        <w:ind w:left="0" w:firstLine="0"/>
        <w:rPr>
          <w:i w:val="0"/>
          <w:sz w:val="22"/>
          <w:szCs w:val="22"/>
        </w:rPr>
      </w:pPr>
      <w:r>
        <w:rPr>
          <w:i w:val="0"/>
          <w:sz w:val="22"/>
          <w:szCs w:val="22"/>
        </w:rPr>
        <w:t>PREDMET POGODBE</w:t>
      </w:r>
    </w:p>
    <w:p w:rsidR="00D45B85" w:rsidRDefault="00D45B85" w:rsidP="00D45B85">
      <w:pPr>
        <w:jc w:val="both"/>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Naročniki oddajo, izvajalec pa prevzame izvedbo gradbeno-obrtniških del pri obnovi uličnih pročelij s stavbnim pohištvom in strehe na stavbi na naslovu Stari trg 6 v Ljubljani v okviru projekta Ljubljana – moje mesto, vse v skladu z razpisno dokumentacijo št. 430-459/2020-__z dne ________ in s ponudbo izvajalca št. _____________ z dne __________, ki sta kot prilogi sestavna dela te pogodbe, ter v skladu z določili te pogodbe.</w:t>
      </w:r>
    </w:p>
    <w:p w:rsidR="00D45B85" w:rsidRDefault="00D45B85" w:rsidP="00D45B85">
      <w:pPr>
        <w:jc w:val="both"/>
        <w:rPr>
          <w:i w:val="0"/>
          <w:sz w:val="22"/>
          <w:szCs w:val="22"/>
        </w:rPr>
      </w:pPr>
    </w:p>
    <w:p w:rsidR="00D45B85" w:rsidRDefault="00D45B85" w:rsidP="00D45B85">
      <w:pPr>
        <w:jc w:val="both"/>
        <w:rPr>
          <w:i w:val="0"/>
          <w:sz w:val="22"/>
          <w:szCs w:val="22"/>
        </w:rPr>
      </w:pPr>
    </w:p>
    <w:p w:rsidR="00D45B85" w:rsidRDefault="00D45B85" w:rsidP="00D45B85">
      <w:pPr>
        <w:pStyle w:val="Naslov7"/>
        <w:keepNext/>
        <w:numPr>
          <w:ilvl w:val="0"/>
          <w:numId w:val="22"/>
        </w:numPr>
        <w:tabs>
          <w:tab w:val="num" w:pos="1134"/>
        </w:tabs>
        <w:spacing w:before="0" w:after="0"/>
        <w:ind w:left="0" w:firstLine="0"/>
        <w:rPr>
          <w:i w:val="0"/>
          <w:sz w:val="22"/>
          <w:szCs w:val="22"/>
        </w:rPr>
      </w:pPr>
      <w:r>
        <w:rPr>
          <w:i w:val="0"/>
          <w:sz w:val="22"/>
          <w:szCs w:val="22"/>
        </w:rPr>
        <w:t>VRSTA IN OBSEG POGODBENIH DEL</w:t>
      </w:r>
    </w:p>
    <w:p w:rsidR="00D45B85" w:rsidRDefault="00D45B85" w:rsidP="00D45B85">
      <w:pPr>
        <w:jc w:val="both"/>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rPr>
          <w:i w:val="0"/>
          <w:sz w:val="22"/>
          <w:szCs w:val="22"/>
        </w:rPr>
      </w:pPr>
    </w:p>
    <w:p w:rsidR="00D45B85" w:rsidRDefault="00D45B85" w:rsidP="00D45B85">
      <w:pPr>
        <w:jc w:val="both"/>
        <w:rPr>
          <w:i w:val="0"/>
          <w:sz w:val="22"/>
          <w:szCs w:val="22"/>
        </w:rPr>
      </w:pPr>
      <w:r>
        <w:rPr>
          <w:i w:val="0"/>
          <w:sz w:val="22"/>
          <w:szCs w:val="22"/>
        </w:rPr>
        <w:t>Vrsta in obseg pogodbenih del sta podrobno določena v popisu del št. Verzija 1918/2019-V2a z dne 12. 12. 2019, ki je sestavni del razpisne dokumentacije, navedene v prejšnjem členu.</w:t>
      </w:r>
    </w:p>
    <w:p w:rsidR="00D45B85" w:rsidRDefault="00D45B85" w:rsidP="00D45B85">
      <w:pPr>
        <w:jc w:val="both"/>
        <w:rPr>
          <w:i w:val="0"/>
          <w:sz w:val="22"/>
          <w:szCs w:val="22"/>
        </w:rPr>
      </w:pPr>
    </w:p>
    <w:p w:rsidR="00D45B85" w:rsidRDefault="00D45B85" w:rsidP="00D45B85">
      <w:pPr>
        <w:jc w:val="both"/>
        <w:rPr>
          <w:i w:val="0"/>
          <w:sz w:val="22"/>
          <w:szCs w:val="22"/>
        </w:rPr>
      </w:pPr>
    </w:p>
    <w:p w:rsidR="00D45B85" w:rsidRDefault="00D45B85" w:rsidP="00D45B85">
      <w:pPr>
        <w:pStyle w:val="Naslov7"/>
        <w:keepNext/>
        <w:numPr>
          <w:ilvl w:val="0"/>
          <w:numId w:val="22"/>
        </w:numPr>
        <w:tabs>
          <w:tab w:val="num" w:pos="1134"/>
        </w:tabs>
        <w:spacing w:before="0" w:after="0"/>
        <w:ind w:left="0" w:firstLine="0"/>
        <w:rPr>
          <w:i w:val="0"/>
          <w:sz w:val="22"/>
          <w:szCs w:val="22"/>
        </w:rPr>
      </w:pPr>
      <w:r>
        <w:rPr>
          <w:i w:val="0"/>
          <w:sz w:val="22"/>
          <w:szCs w:val="22"/>
        </w:rPr>
        <w:t>CENA POGODBENIH DEL</w:t>
      </w:r>
    </w:p>
    <w:p w:rsidR="00D45B85" w:rsidRDefault="00D45B85" w:rsidP="00D45B85">
      <w:pPr>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Cena pogodbenih del (v nadaljevanju: pogodbena cena) je določena s klavzulo »cena na enoto« na podlagi izvajalčevega ponudbenega predračuna št. _______________ z dne ___________,  ki je kot priloga sestavni del te pogodbe, in znaša:</w:t>
      </w:r>
    </w:p>
    <w:p w:rsidR="00D45B85" w:rsidRDefault="00D45B85" w:rsidP="00D45B85">
      <w:pPr>
        <w:tabs>
          <w:tab w:val="decimal" w:pos="4678"/>
        </w:tabs>
        <w:jc w:val="both"/>
        <w:rPr>
          <w:i w:val="0"/>
          <w:sz w:val="22"/>
          <w:szCs w:val="22"/>
        </w:rPr>
      </w:pPr>
    </w:p>
    <w:p w:rsidR="00D45B85" w:rsidRDefault="00D45B85" w:rsidP="00D45B85">
      <w:pPr>
        <w:tabs>
          <w:tab w:val="decimal" w:pos="4678"/>
        </w:tabs>
        <w:jc w:val="center"/>
        <w:rPr>
          <w:i w:val="0"/>
          <w:sz w:val="22"/>
          <w:szCs w:val="22"/>
        </w:rPr>
      </w:pPr>
      <w:r>
        <w:rPr>
          <w:i w:val="0"/>
          <w:sz w:val="22"/>
          <w:szCs w:val="22"/>
        </w:rPr>
        <w:t>_____________________ EUR brez DDV</w:t>
      </w:r>
    </w:p>
    <w:p w:rsidR="00D45B85" w:rsidRDefault="00D45B85" w:rsidP="00D45B85">
      <w:pPr>
        <w:tabs>
          <w:tab w:val="decimal" w:pos="4678"/>
        </w:tabs>
        <w:jc w:val="center"/>
        <w:rPr>
          <w:i w:val="0"/>
          <w:sz w:val="22"/>
          <w:szCs w:val="22"/>
        </w:rPr>
      </w:pPr>
    </w:p>
    <w:p w:rsidR="00D45B85" w:rsidRDefault="00D45B85" w:rsidP="00D45B85">
      <w:pPr>
        <w:tabs>
          <w:tab w:val="decimal" w:pos="4678"/>
        </w:tabs>
        <w:jc w:val="center"/>
        <w:rPr>
          <w:b/>
          <w:i w:val="0"/>
          <w:sz w:val="22"/>
          <w:szCs w:val="22"/>
        </w:rPr>
      </w:pPr>
      <w:r>
        <w:rPr>
          <w:b/>
          <w:i w:val="0"/>
          <w:sz w:val="22"/>
          <w:szCs w:val="22"/>
        </w:rPr>
        <w:t>__________________________ EUR   z   DDV</w:t>
      </w:r>
    </w:p>
    <w:p w:rsidR="00D45B85" w:rsidRDefault="00D45B85" w:rsidP="00D45B85">
      <w:pPr>
        <w:jc w:val="center"/>
        <w:rPr>
          <w:i w:val="0"/>
          <w:sz w:val="22"/>
          <w:szCs w:val="22"/>
        </w:rPr>
      </w:pPr>
    </w:p>
    <w:p w:rsidR="00D45B85" w:rsidRDefault="00D45B85" w:rsidP="00D45B85">
      <w:pPr>
        <w:jc w:val="center"/>
        <w:rPr>
          <w:i w:val="0"/>
          <w:sz w:val="22"/>
          <w:szCs w:val="22"/>
        </w:rPr>
      </w:pPr>
      <w:r>
        <w:rPr>
          <w:i w:val="0"/>
          <w:sz w:val="22"/>
          <w:szCs w:val="22"/>
        </w:rPr>
        <w:t>( z besedo: __________________________ in __/100).</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Pogodbena cena je izračunana na dan  _________ in vključuje tudi davek na dodano vrednost (DDV).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Cene na enoto so fiksne za ves čas izvedbe do uspešne primopredaje pogodbenih del. Končna pogodbena cena bo razvidna iz končnega obračuna. </w:t>
      </w:r>
    </w:p>
    <w:p w:rsidR="00D45B85" w:rsidRDefault="00D45B85" w:rsidP="00D45B85">
      <w:pPr>
        <w:jc w:val="both"/>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Deleži, po katerih bodo MOL iz sredstev projekta Ljubljana – moje mesto (v nadaljevanju: LMM) in lastniki objekta kot naročniki, plačali pogodbeno ceno iz prejšnjega člena, znašajo </w:t>
      </w:r>
      <w:r>
        <w:rPr>
          <w:b/>
          <w:i w:val="0"/>
          <w:sz w:val="22"/>
          <w:szCs w:val="22"/>
        </w:rPr>
        <w:t xml:space="preserve"> 33 %  (triintrideset odstotkov) pogodbene vrednosti za MOL iz LMM</w:t>
      </w:r>
      <w:r>
        <w:rPr>
          <w:i w:val="0"/>
          <w:sz w:val="22"/>
          <w:szCs w:val="22"/>
        </w:rPr>
        <w:t xml:space="preserve"> in </w:t>
      </w:r>
      <w:r>
        <w:rPr>
          <w:b/>
          <w:i w:val="0"/>
          <w:sz w:val="22"/>
          <w:szCs w:val="22"/>
        </w:rPr>
        <w:t>67 % (sedeminšestdeset odstotkov) pogodbene vrednosti za lastnike objekta.</w:t>
      </w:r>
      <w:r>
        <w:rPr>
          <w:i w:val="0"/>
          <w:sz w:val="22"/>
          <w:szCs w:val="22"/>
        </w:rPr>
        <w:t xml:space="preserve"> Razmerje financiranja je določeno skladno s pogoji iz javnega razpisa za sofinanciranje obnov stavbnih lupin v okviru programa Ljubljana - moje mesto, objavljenem v Uradnem listu RS št. 22/17 z  28. 4. 2017, in s Sklepa o uvrstitvi stavbe Stari trg 6  za dodelitev sredstev za sofinanciranje obnove stavbnih lupin v okviru programa “Ljubljana - moje mesto” v obdobju od leta 2017 do vključno 2020št. 622-11/2017-40 s 5. 7. 2017, s katerim je bila stavba izbrana za sofinanciranje, ter tudi merili, kot so zapisana v programu LMM v Odloku o proračunu Mestne občine Ljubljana za leto 2020 (Uradni list RS, št. 77/19).</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Deleži posameznih naročnikov so naslednji:</w:t>
      </w:r>
    </w:p>
    <w:p w:rsidR="00D45B85" w:rsidRDefault="00D45B85" w:rsidP="00D45B85">
      <w:pPr>
        <w:jc w:val="both"/>
        <w:rPr>
          <w:i w:val="0"/>
          <w:sz w:val="22"/>
          <w:szCs w:val="22"/>
        </w:rPr>
      </w:pPr>
    </w:p>
    <w:tbl>
      <w:tblPr>
        <w:tblW w:w="9493" w:type="dxa"/>
        <w:tblInd w:w="80" w:type="dxa"/>
        <w:tblCellMar>
          <w:left w:w="70" w:type="dxa"/>
          <w:right w:w="70" w:type="dxa"/>
        </w:tblCellMar>
        <w:tblLook w:val="04A0" w:firstRow="1" w:lastRow="0" w:firstColumn="1" w:lastColumn="0" w:noHBand="0" w:noVBand="1"/>
      </w:tblPr>
      <w:tblGrid>
        <w:gridCol w:w="2960"/>
        <w:gridCol w:w="1005"/>
        <w:gridCol w:w="1005"/>
        <w:gridCol w:w="1000"/>
        <w:gridCol w:w="880"/>
        <w:gridCol w:w="1000"/>
        <w:gridCol w:w="763"/>
        <w:gridCol w:w="880"/>
      </w:tblGrid>
      <w:tr w:rsidR="00D45B85" w:rsidTr="00D45B85">
        <w:trPr>
          <w:trHeight w:val="255"/>
        </w:trPr>
        <w:tc>
          <w:tcPr>
            <w:tcW w:w="2960" w:type="dxa"/>
            <w:tcBorders>
              <w:top w:val="single" w:sz="8" w:space="0" w:color="auto"/>
              <w:left w:val="single" w:sz="8" w:space="0" w:color="auto"/>
              <w:bottom w:val="nil"/>
              <w:right w:val="single" w:sz="4" w:space="0" w:color="auto"/>
            </w:tcBorders>
            <w:shd w:val="clear" w:color="auto" w:fill="D9D9D9"/>
            <w:noWrap/>
            <w:vAlign w:val="bottom"/>
            <w:hideMark/>
          </w:tcPr>
          <w:p w:rsidR="00D45B85" w:rsidRDefault="00D45B85">
            <w:pPr>
              <w:spacing w:line="276" w:lineRule="auto"/>
              <w:rPr>
                <w:rFonts w:ascii="Arial" w:hAnsi="Arial" w:cs="Arial"/>
                <w:b/>
                <w:bCs/>
                <w:i w:val="0"/>
                <w:sz w:val="14"/>
                <w:szCs w:val="14"/>
                <w:lang w:eastAsia="en-US"/>
              </w:rPr>
            </w:pPr>
            <w:r>
              <w:rPr>
                <w:rFonts w:ascii="Arial" w:hAnsi="Arial" w:cs="Arial"/>
                <w:b/>
                <w:bCs/>
                <w:i w:val="0"/>
                <w:sz w:val="14"/>
                <w:szCs w:val="14"/>
                <w:lang w:eastAsia="en-US"/>
              </w:rPr>
              <w:t>MOL / Postavka</w:t>
            </w:r>
          </w:p>
        </w:tc>
        <w:tc>
          <w:tcPr>
            <w:tcW w:w="1005" w:type="dxa"/>
            <w:tcBorders>
              <w:top w:val="single" w:sz="8" w:space="0" w:color="auto"/>
              <w:left w:val="nil"/>
              <w:bottom w:val="nil"/>
              <w:right w:val="single" w:sz="4" w:space="0" w:color="auto"/>
            </w:tcBorders>
            <w:shd w:val="clear" w:color="auto" w:fill="D9D9D9"/>
            <w:noWrap/>
            <w:vAlign w:val="bottom"/>
            <w:hideMark/>
          </w:tcPr>
          <w:p w:rsidR="00D45B85" w:rsidRDefault="00D45B85">
            <w:pPr>
              <w:spacing w:line="276" w:lineRule="auto"/>
              <w:rPr>
                <w:rFonts w:ascii="Arial" w:hAnsi="Arial" w:cs="Arial"/>
                <w:b/>
                <w:bCs/>
                <w:i w:val="0"/>
                <w:sz w:val="14"/>
                <w:szCs w:val="14"/>
                <w:lang w:eastAsia="en-US"/>
              </w:rPr>
            </w:pPr>
            <w:r>
              <w:rPr>
                <w:rFonts w:ascii="Arial" w:hAnsi="Arial" w:cs="Arial"/>
                <w:b/>
                <w:bCs/>
                <w:i w:val="0"/>
                <w:sz w:val="14"/>
                <w:szCs w:val="14"/>
                <w:lang w:eastAsia="en-US"/>
              </w:rPr>
              <w:t>Konto</w:t>
            </w:r>
          </w:p>
        </w:tc>
        <w:tc>
          <w:tcPr>
            <w:tcW w:w="1005" w:type="dxa"/>
            <w:tcBorders>
              <w:top w:val="single" w:sz="8" w:space="0" w:color="auto"/>
              <w:left w:val="nil"/>
              <w:bottom w:val="nil"/>
              <w:right w:val="single" w:sz="4" w:space="0" w:color="auto"/>
            </w:tcBorders>
            <w:shd w:val="clear" w:color="auto" w:fill="D9D9D9"/>
            <w:noWrap/>
            <w:vAlign w:val="bottom"/>
            <w:hideMark/>
          </w:tcPr>
          <w:p w:rsidR="00D45B85" w:rsidRDefault="00D45B85">
            <w:pPr>
              <w:spacing w:line="276" w:lineRule="auto"/>
              <w:rPr>
                <w:rFonts w:ascii="Arial" w:hAnsi="Arial" w:cs="Arial"/>
                <w:b/>
                <w:bCs/>
                <w:i w:val="0"/>
                <w:sz w:val="14"/>
                <w:szCs w:val="14"/>
                <w:lang w:eastAsia="en-US"/>
              </w:rPr>
            </w:pPr>
            <w:r>
              <w:rPr>
                <w:rFonts w:ascii="Arial" w:hAnsi="Arial" w:cs="Arial"/>
                <w:b/>
                <w:bCs/>
                <w:i w:val="0"/>
                <w:sz w:val="14"/>
                <w:szCs w:val="14"/>
                <w:lang w:eastAsia="en-US"/>
              </w:rPr>
              <w:t xml:space="preserve"> </w:t>
            </w:r>
          </w:p>
        </w:tc>
        <w:tc>
          <w:tcPr>
            <w:tcW w:w="1000" w:type="dxa"/>
            <w:tcBorders>
              <w:top w:val="single" w:sz="8" w:space="0" w:color="auto"/>
              <w:left w:val="nil"/>
              <w:bottom w:val="nil"/>
              <w:right w:val="nil"/>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Brez individ.</w:t>
            </w:r>
          </w:p>
        </w:tc>
        <w:tc>
          <w:tcPr>
            <w:tcW w:w="880" w:type="dxa"/>
            <w:tcBorders>
              <w:top w:val="single" w:sz="8" w:space="0" w:color="auto"/>
              <w:left w:val="single" w:sz="4" w:space="0" w:color="auto"/>
              <w:bottom w:val="nil"/>
              <w:right w:val="nil"/>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Ind.del</w:t>
            </w:r>
          </w:p>
        </w:tc>
        <w:tc>
          <w:tcPr>
            <w:tcW w:w="1000" w:type="dxa"/>
            <w:tcBorders>
              <w:top w:val="single" w:sz="8" w:space="0" w:color="auto"/>
              <w:left w:val="single" w:sz="4" w:space="0" w:color="auto"/>
              <w:bottom w:val="nil"/>
              <w:right w:val="nil"/>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Znesek brez</w:t>
            </w:r>
          </w:p>
        </w:tc>
        <w:tc>
          <w:tcPr>
            <w:tcW w:w="763" w:type="dxa"/>
            <w:tcBorders>
              <w:top w:val="single" w:sz="8" w:space="0" w:color="auto"/>
              <w:left w:val="single" w:sz="4" w:space="0" w:color="auto"/>
              <w:bottom w:val="nil"/>
              <w:right w:val="single" w:sz="4" w:space="0" w:color="auto"/>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DDV</w:t>
            </w:r>
          </w:p>
        </w:tc>
        <w:tc>
          <w:tcPr>
            <w:tcW w:w="880" w:type="dxa"/>
            <w:tcBorders>
              <w:top w:val="single" w:sz="8" w:space="0" w:color="auto"/>
              <w:left w:val="nil"/>
              <w:bottom w:val="nil"/>
              <w:right w:val="single" w:sz="8" w:space="0" w:color="auto"/>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Znesek z</w:t>
            </w:r>
          </w:p>
        </w:tc>
      </w:tr>
      <w:tr w:rsidR="00D45B85" w:rsidTr="00D45B85">
        <w:trPr>
          <w:trHeight w:val="270"/>
        </w:trPr>
        <w:tc>
          <w:tcPr>
            <w:tcW w:w="2960" w:type="dxa"/>
            <w:tcBorders>
              <w:top w:val="nil"/>
              <w:left w:val="single" w:sz="8" w:space="0" w:color="auto"/>
              <w:bottom w:val="single" w:sz="8" w:space="0" w:color="auto"/>
              <w:right w:val="single" w:sz="4" w:space="0" w:color="auto"/>
            </w:tcBorders>
            <w:shd w:val="clear" w:color="auto" w:fill="D9D9D9"/>
            <w:noWrap/>
            <w:vAlign w:val="bottom"/>
            <w:hideMark/>
          </w:tcPr>
          <w:p w:rsidR="00D45B85" w:rsidRDefault="00D45B85">
            <w:pPr>
              <w:spacing w:line="276" w:lineRule="auto"/>
              <w:rPr>
                <w:rFonts w:ascii="Arial" w:hAnsi="Arial" w:cs="Arial"/>
                <w:b/>
                <w:bCs/>
                <w:i w:val="0"/>
                <w:sz w:val="14"/>
                <w:szCs w:val="14"/>
                <w:lang w:eastAsia="en-US"/>
              </w:rPr>
            </w:pPr>
            <w:r>
              <w:rPr>
                <w:rFonts w:ascii="Arial" w:hAnsi="Arial" w:cs="Arial"/>
                <w:b/>
                <w:bCs/>
                <w:i w:val="0"/>
                <w:sz w:val="14"/>
                <w:szCs w:val="14"/>
                <w:lang w:eastAsia="en-US"/>
              </w:rPr>
              <w:t> </w:t>
            </w:r>
          </w:p>
        </w:tc>
        <w:tc>
          <w:tcPr>
            <w:tcW w:w="1005" w:type="dxa"/>
            <w:tcBorders>
              <w:top w:val="nil"/>
              <w:left w:val="nil"/>
              <w:bottom w:val="single" w:sz="8" w:space="0" w:color="auto"/>
              <w:right w:val="single" w:sz="4" w:space="0" w:color="auto"/>
            </w:tcBorders>
            <w:shd w:val="clear" w:color="auto" w:fill="D9D9D9"/>
            <w:noWrap/>
            <w:vAlign w:val="bottom"/>
            <w:hideMark/>
          </w:tcPr>
          <w:p w:rsidR="00D45B85" w:rsidRDefault="00D45B85">
            <w:pPr>
              <w:spacing w:line="276" w:lineRule="auto"/>
              <w:rPr>
                <w:rFonts w:ascii="Arial" w:hAnsi="Arial" w:cs="Arial"/>
                <w:b/>
                <w:bCs/>
                <w:i w:val="0"/>
                <w:sz w:val="14"/>
                <w:szCs w:val="14"/>
                <w:lang w:eastAsia="en-US"/>
              </w:rPr>
            </w:pPr>
            <w:r>
              <w:rPr>
                <w:rFonts w:ascii="Arial" w:hAnsi="Arial" w:cs="Arial"/>
                <w:b/>
                <w:bCs/>
                <w:i w:val="0"/>
                <w:sz w:val="14"/>
                <w:szCs w:val="14"/>
                <w:lang w:eastAsia="en-US"/>
              </w:rPr>
              <w:t> </w:t>
            </w:r>
          </w:p>
        </w:tc>
        <w:tc>
          <w:tcPr>
            <w:tcW w:w="1005" w:type="dxa"/>
            <w:tcBorders>
              <w:top w:val="nil"/>
              <w:left w:val="nil"/>
              <w:bottom w:val="single" w:sz="8" w:space="0" w:color="auto"/>
              <w:right w:val="single" w:sz="4" w:space="0" w:color="auto"/>
            </w:tcBorders>
            <w:shd w:val="clear" w:color="auto" w:fill="D9D9D9"/>
            <w:noWrap/>
            <w:vAlign w:val="bottom"/>
            <w:hideMark/>
          </w:tcPr>
          <w:p w:rsidR="00D45B85" w:rsidRDefault="00D45B85">
            <w:pPr>
              <w:spacing w:line="276" w:lineRule="auto"/>
              <w:rPr>
                <w:rFonts w:ascii="Arial" w:hAnsi="Arial" w:cs="Arial"/>
                <w:b/>
                <w:bCs/>
                <w:i w:val="0"/>
                <w:sz w:val="14"/>
                <w:szCs w:val="14"/>
                <w:lang w:eastAsia="en-US"/>
              </w:rPr>
            </w:pPr>
            <w:r>
              <w:rPr>
                <w:rFonts w:ascii="Arial" w:hAnsi="Arial" w:cs="Arial"/>
                <w:b/>
                <w:bCs/>
                <w:i w:val="0"/>
                <w:sz w:val="14"/>
                <w:szCs w:val="14"/>
                <w:lang w:eastAsia="en-US"/>
              </w:rPr>
              <w:t> </w:t>
            </w:r>
          </w:p>
        </w:tc>
        <w:tc>
          <w:tcPr>
            <w:tcW w:w="1000" w:type="dxa"/>
            <w:tcBorders>
              <w:top w:val="nil"/>
              <w:left w:val="nil"/>
              <w:bottom w:val="single" w:sz="8" w:space="0" w:color="auto"/>
              <w:right w:val="nil"/>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str. v EUR</w:t>
            </w:r>
          </w:p>
        </w:tc>
        <w:tc>
          <w:tcPr>
            <w:tcW w:w="880" w:type="dxa"/>
            <w:tcBorders>
              <w:top w:val="nil"/>
              <w:left w:val="single" w:sz="4" w:space="0" w:color="auto"/>
              <w:bottom w:val="single" w:sz="8" w:space="0" w:color="auto"/>
              <w:right w:val="nil"/>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v EUR</w:t>
            </w:r>
          </w:p>
        </w:tc>
        <w:tc>
          <w:tcPr>
            <w:tcW w:w="1000" w:type="dxa"/>
            <w:tcBorders>
              <w:top w:val="nil"/>
              <w:left w:val="single" w:sz="4" w:space="0" w:color="auto"/>
              <w:bottom w:val="single" w:sz="8" w:space="0" w:color="auto"/>
              <w:right w:val="nil"/>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DDV v EUR</w:t>
            </w:r>
          </w:p>
        </w:tc>
        <w:tc>
          <w:tcPr>
            <w:tcW w:w="763" w:type="dxa"/>
            <w:tcBorders>
              <w:top w:val="nil"/>
              <w:left w:val="single" w:sz="4" w:space="0" w:color="auto"/>
              <w:bottom w:val="single" w:sz="8" w:space="0" w:color="auto"/>
              <w:right w:val="single" w:sz="4" w:space="0" w:color="auto"/>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 </w:t>
            </w:r>
          </w:p>
        </w:tc>
        <w:tc>
          <w:tcPr>
            <w:tcW w:w="880" w:type="dxa"/>
            <w:tcBorders>
              <w:top w:val="nil"/>
              <w:left w:val="nil"/>
              <w:bottom w:val="single" w:sz="8" w:space="0" w:color="auto"/>
              <w:right w:val="single" w:sz="8" w:space="0" w:color="auto"/>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DDV v EUR</w:t>
            </w:r>
          </w:p>
        </w:tc>
      </w:tr>
      <w:tr w:rsidR="00D45B85" w:rsidTr="00D45B85">
        <w:trPr>
          <w:trHeight w:val="255"/>
        </w:trPr>
        <w:tc>
          <w:tcPr>
            <w:tcW w:w="2960" w:type="dxa"/>
            <w:tcBorders>
              <w:top w:val="nil"/>
              <w:left w:val="single" w:sz="8" w:space="0" w:color="auto"/>
              <w:bottom w:val="single" w:sz="4" w:space="0" w:color="auto"/>
              <w:right w:val="single" w:sz="4" w:space="0" w:color="auto"/>
            </w:tcBorders>
            <w:noWrap/>
            <w:vAlign w:val="bottom"/>
            <w:hideMark/>
          </w:tcPr>
          <w:p w:rsidR="00D45B85" w:rsidRDefault="00D45B85">
            <w:pPr>
              <w:spacing w:line="276" w:lineRule="auto"/>
              <w:rPr>
                <w:rFonts w:ascii="Arial" w:hAnsi="Arial" w:cs="Arial"/>
                <w:i w:val="0"/>
                <w:sz w:val="14"/>
                <w:szCs w:val="14"/>
                <w:lang w:eastAsia="en-US"/>
              </w:rPr>
            </w:pPr>
            <w:r>
              <w:rPr>
                <w:rFonts w:ascii="Arial" w:hAnsi="Arial" w:cs="Arial"/>
                <w:i w:val="0"/>
                <w:sz w:val="14"/>
                <w:szCs w:val="14"/>
                <w:lang w:eastAsia="en-US"/>
              </w:rPr>
              <w:t>062099</w:t>
            </w:r>
          </w:p>
        </w:tc>
        <w:tc>
          <w:tcPr>
            <w:tcW w:w="1005" w:type="dxa"/>
            <w:tcBorders>
              <w:top w:val="nil"/>
              <w:left w:val="nil"/>
              <w:bottom w:val="single" w:sz="4" w:space="0" w:color="auto"/>
              <w:right w:val="nil"/>
            </w:tcBorders>
            <w:noWrap/>
            <w:vAlign w:val="bottom"/>
            <w:hideMark/>
          </w:tcPr>
          <w:p w:rsidR="00D45B85" w:rsidRDefault="00D45B85">
            <w:pPr>
              <w:spacing w:line="276" w:lineRule="auto"/>
              <w:rPr>
                <w:rFonts w:ascii="Arial" w:hAnsi="Arial" w:cs="Arial"/>
                <w:i w:val="0"/>
                <w:sz w:val="14"/>
                <w:szCs w:val="14"/>
                <w:lang w:eastAsia="en-US"/>
              </w:rPr>
            </w:pPr>
            <w:r>
              <w:rPr>
                <w:rFonts w:ascii="Arial" w:hAnsi="Arial" w:cs="Arial"/>
                <w:i w:val="0"/>
                <w:sz w:val="14"/>
                <w:szCs w:val="14"/>
                <w:lang w:eastAsia="en-US"/>
              </w:rPr>
              <w:t xml:space="preserve">4314 </w:t>
            </w:r>
          </w:p>
        </w:tc>
        <w:tc>
          <w:tcPr>
            <w:tcW w:w="1005" w:type="dxa"/>
            <w:tcBorders>
              <w:top w:val="nil"/>
              <w:left w:val="single" w:sz="4" w:space="0" w:color="auto"/>
              <w:bottom w:val="single" w:sz="4" w:space="0" w:color="auto"/>
              <w:right w:val="nil"/>
            </w:tcBorders>
            <w:noWrap/>
            <w:vAlign w:val="bottom"/>
            <w:hideMark/>
          </w:tcPr>
          <w:p w:rsidR="00D45B85" w:rsidRDefault="00D45B85">
            <w:pPr>
              <w:spacing w:line="276" w:lineRule="auto"/>
              <w:rPr>
                <w:rFonts w:ascii="Arial" w:hAnsi="Arial" w:cs="Arial"/>
                <w:i w:val="0"/>
                <w:sz w:val="14"/>
                <w:szCs w:val="14"/>
                <w:lang w:eastAsia="en-US"/>
              </w:rPr>
            </w:pPr>
            <w:r>
              <w:rPr>
                <w:rFonts w:ascii="Arial" w:hAnsi="Arial" w:cs="Arial"/>
                <w:i w:val="0"/>
                <w:sz w:val="14"/>
                <w:szCs w:val="14"/>
                <w:lang w:eastAsia="en-US"/>
              </w:rPr>
              <w:t xml:space="preserve"> </w:t>
            </w:r>
          </w:p>
        </w:tc>
        <w:tc>
          <w:tcPr>
            <w:tcW w:w="100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88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763" w:type="dxa"/>
            <w:tcBorders>
              <w:top w:val="nil"/>
              <w:left w:val="single" w:sz="4" w:space="0" w:color="auto"/>
              <w:bottom w:val="single" w:sz="4" w:space="0" w:color="auto"/>
              <w:right w:val="single" w:sz="4" w:space="0" w:color="auto"/>
            </w:tcBorders>
            <w:noWrap/>
            <w:vAlign w:val="bottom"/>
          </w:tcPr>
          <w:p w:rsidR="00D45B85" w:rsidRDefault="00D45B85">
            <w:pPr>
              <w:spacing w:line="276" w:lineRule="auto"/>
              <w:jc w:val="center"/>
              <w:rPr>
                <w:rFonts w:ascii="Arial" w:hAnsi="Arial" w:cs="Arial"/>
                <w:i w:val="0"/>
                <w:sz w:val="14"/>
                <w:szCs w:val="14"/>
                <w:lang w:eastAsia="en-US"/>
              </w:rPr>
            </w:pPr>
          </w:p>
        </w:tc>
        <w:tc>
          <w:tcPr>
            <w:tcW w:w="880" w:type="dxa"/>
            <w:tcBorders>
              <w:top w:val="nil"/>
              <w:left w:val="nil"/>
              <w:bottom w:val="single" w:sz="4" w:space="0" w:color="auto"/>
              <w:right w:val="single" w:sz="8" w:space="0" w:color="auto"/>
            </w:tcBorders>
            <w:noWrap/>
            <w:vAlign w:val="bottom"/>
          </w:tcPr>
          <w:p w:rsidR="00D45B85" w:rsidRDefault="00D45B85">
            <w:pPr>
              <w:spacing w:line="276" w:lineRule="auto"/>
              <w:jc w:val="right"/>
              <w:rPr>
                <w:rFonts w:ascii="Arial" w:hAnsi="Arial" w:cs="Arial"/>
                <w:i w:val="0"/>
                <w:sz w:val="14"/>
                <w:szCs w:val="14"/>
                <w:lang w:eastAsia="en-US"/>
              </w:rPr>
            </w:pPr>
          </w:p>
        </w:tc>
      </w:tr>
      <w:tr w:rsidR="00D45B85" w:rsidTr="00D45B85">
        <w:trPr>
          <w:trHeight w:val="255"/>
        </w:trPr>
        <w:tc>
          <w:tcPr>
            <w:tcW w:w="2960" w:type="dxa"/>
            <w:tcBorders>
              <w:top w:val="nil"/>
              <w:left w:val="single" w:sz="8" w:space="0" w:color="auto"/>
              <w:bottom w:val="single" w:sz="4" w:space="0" w:color="auto"/>
              <w:right w:val="single" w:sz="4" w:space="0" w:color="auto"/>
            </w:tcBorders>
            <w:noWrap/>
            <w:vAlign w:val="bottom"/>
            <w:hideMark/>
          </w:tcPr>
          <w:p w:rsidR="00D45B85" w:rsidRDefault="00D45B85">
            <w:pPr>
              <w:spacing w:line="276" w:lineRule="auto"/>
              <w:rPr>
                <w:rFonts w:ascii="Arial" w:hAnsi="Arial" w:cs="Arial"/>
                <w:i w:val="0"/>
                <w:sz w:val="14"/>
                <w:szCs w:val="14"/>
                <w:lang w:eastAsia="en-US"/>
              </w:rPr>
            </w:pPr>
            <w:r>
              <w:rPr>
                <w:rFonts w:ascii="Arial" w:hAnsi="Arial" w:cs="Arial"/>
                <w:i w:val="0"/>
                <w:sz w:val="14"/>
                <w:szCs w:val="14"/>
                <w:lang w:eastAsia="en-US"/>
              </w:rPr>
              <w:t>062099</w:t>
            </w:r>
          </w:p>
        </w:tc>
        <w:tc>
          <w:tcPr>
            <w:tcW w:w="1005" w:type="dxa"/>
            <w:tcBorders>
              <w:top w:val="nil"/>
              <w:left w:val="nil"/>
              <w:bottom w:val="single" w:sz="4" w:space="0" w:color="auto"/>
              <w:right w:val="nil"/>
            </w:tcBorders>
            <w:noWrap/>
            <w:vAlign w:val="bottom"/>
            <w:hideMark/>
          </w:tcPr>
          <w:p w:rsidR="00D45B85" w:rsidRDefault="00D45B85">
            <w:pPr>
              <w:spacing w:line="276" w:lineRule="auto"/>
              <w:rPr>
                <w:rFonts w:ascii="Arial" w:hAnsi="Arial" w:cs="Arial"/>
                <w:i w:val="0"/>
                <w:sz w:val="14"/>
                <w:szCs w:val="14"/>
                <w:lang w:eastAsia="en-US"/>
              </w:rPr>
            </w:pPr>
            <w:r>
              <w:rPr>
                <w:rFonts w:ascii="Arial" w:hAnsi="Arial" w:cs="Arial"/>
                <w:i w:val="0"/>
                <w:sz w:val="14"/>
                <w:szCs w:val="14"/>
                <w:lang w:eastAsia="en-US"/>
              </w:rPr>
              <w:t xml:space="preserve">4205 </w:t>
            </w:r>
          </w:p>
        </w:tc>
        <w:tc>
          <w:tcPr>
            <w:tcW w:w="1005" w:type="dxa"/>
            <w:tcBorders>
              <w:top w:val="nil"/>
              <w:left w:val="single" w:sz="4" w:space="0" w:color="auto"/>
              <w:bottom w:val="single" w:sz="4" w:space="0" w:color="auto"/>
              <w:right w:val="nil"/>
            </w:tcBorders>
            <w:noWrap/>
            <w:vAlign w:val="bottom"/>
            <w:hideMark/>
          </w:tcPr>
          <w:p w:rsidR="00D45B85" w:rsidRDefault="00D45B85">
            <w:pPr>
              <w:spacing w:line="276" w:lineRule="auto"/>
              <w:rPr>
                <w:rFonts w:ascii="Arial" w:hAnsi="Arial" w:cs="Arial"/>
                <w:i w:val="0"/>
                <w:sz w:val="14"/>
                <w:szCs w:val="14"/>
                <w:lang w:eastAsia="en-US"/>
              </w:rPr>
            </w:pPr>
            <w:r>
              <w:rPr>
                <w:rFonts w:ascii="Arial" w:hAnsi="Arial" w:cs="Arial"/>
                <w:i w:val="0"/>
                <w:sz w:val="14"/>
                <w:szCs w:val="14"/>
                <w:lang w:eastAsia="en-US"/>
              </w:rPr>
              <w:t xml:space="preserve"> </w:t>
            </w:r>
          </w:p>
        </w:tc>
        <w:tc>
          <w:tcPr>
            <w:tcW w:w="100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88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763" w:type="dxa"/>
            <w:tcBorders>
              <w:top w:val="nil"/>
              <w:left w:val="single" w:sz="4" w:space="0" w:color="auto"/>
              <w:bottom w:val="single" w:sz="4" w:space="0" w:color="auto"/>
              <w:right w:val="single" w:sz="4" w:space="0" w:color="auto"/>
            </w:tcBorders>
            <w:noWrap/>
            <w:vAlign w:val="bottom"/>
          </w:tcPr>
          <w:p w:rsidR="00D45B85" w:rsidRDefault="00D45B85">
            <w:pPr>
              <w:spacing w:line="276" w:lineRule="auto"/>
              <w:jc w:val="center"/>
              <w:rPr>
                <w:rFonts w:ascii="Arial" w:hAnsi="Arial" w:cs="Arial"/>
                <w:i w:val="0"/>
                <w:sz w:val="14"/>
                <w:szCs w:val="14"/>
                <w:lang w:eastAsia="en-US"/>
              </w:rPr>
            </w:pPr>
          </w:p>
        </w:tc>
        <w:tc>
          <w:tcPr>
            <w:tcW w:w="880" w:type="dxa"/>
            <w:tcBorders>
              <w:top w:val="nil"/>
              <w:left w:val="nil"/>
              <w:bottom w:val="single" w:sz="4" w:space="0" w:color="auto"/>
              <w:right w:val="single" w:sz="8" w:space="0" w:color="auto"/>
            </w:tcBorders>
            <w:noWrap/>
            <w:vAlign w:val="bottom"/>
          </w:tcPr>
          <w:p w:rsidR="00D45B85" w:rsidRDefault="00D45B85">
            <w:pPr>
              <w:spacing w:line="276" w:lineRule="auto"/>
              <w:jc w:val="right"/>
              <w:rPr>
                <w:rFonts w:ascii="Arial" w:hAnsi="Arial" w:cs="Arial"/>
                <w:i w:val="0"/>
                <w:sz w:val="14"/>
                <w:szCs w:val="14"/>
                <w:lang w:eastAsia="en-US"/>
              </w:rPr>
            </w:pPr>
          </w:p>
        </w:tc>
      </w:tr>
      <w:tr w:rsidR="00D45B85" w:rsidTr="00D45B85">
        <w:trPr>
          <w:trHeight w:val="270"/>
        </w:trPr>
        <w:tc>
          <w:tcPr>
            <w:tcW w:w="2960" w:type="dxa"/>
            <w:tcBorders>
              <w:top w:val="nil"/>
              <w:left w:val="single" w:sz="8" w:space="0" w:color="auto"/>
              <w:bottom w:val="nil"/>
              <w:right w:val="single" w:sz="4" w:space="0" w:color="auto"/>
            </w:tcBorders>
            <w:noWrap/>
            <w:vAlign w:val="bottom"/>
            <w:hideMark/>
          </w:tcPr>
          <w:p w:rsidR="00D45B85" w:rsidRDefault="00D45B85">
            <w:pPr>
              <w:spacing w:line="276" w:lineRule="auto"/>
              <w:rPr>
                <w:rFonts w:ascii="Arial" w:hAnsi="Arial" w:cs="Arial"/>
                <w:i w:val="0"/>
                <w:sz w:val="14"/>
                <w:szCs w:val="14"/>
                <w:lang w:eastAsia="en-US"/>
              </w:rPr>
            </w:pPr>
            <w:r>
              <w:rPr>
                <w:rFonts w:ascii="Arial" w:hAnsi="Arial" w:cs="Arial"/>
                <w:i w:val="0"/>
                <w:sz w:val="14"/>
                <w:szCs w:val="14"/>
                <w:lang w:eastAsia="en-US"/>
              </w:rPr>
              <w:t>062099</w:t>
            </w:r>
          </w:p>
        </w:tc>
        <w:tc>
          <w:tcPr>
            <w:tcW w:w="1005" w:type="dxa"/>
            <w:noWrap/>
            <w:vAlign w:val="bottom"/>
            <w:hideMark/>
          </w:tcPr>
          <w:p w:rsidR="00D45B85" w:rsidRDefault="00D45B85">
            <w:pPr>
              <w:spacing w:line="276" w:lineRule="auto"/>
              <w:rPr>
                <w:rFonts w:ascii="Arial" w:hAnsi="Arial" w:cs="Arial"/>
                <w:i w:val="0"/>
                <w:sz w:val="14"/>
                <w:szCs w:val="14"/>
                <w:lang w:eastAsia="en-US"/>
              </w:rPr>
            </w:pPr>
            <w:r>
              <w:rPr>
                <w:rFonts w:ascii="Arial" w:hAnsi="Arial" w:cs="Arial"/>
                <w:i w:val="0"/>
                <w:sz w:val="14"/>
                <w:szCs w:val="14"/>
                <w:lang w:eastAsia="en-US"/>
              </w:rPr>
              <w:t xml:space="preserve">4204 </w:t>
            </w:r>
          </w:p>
        </w:tc>
        <w:tc>
          <w:tcPr>
            <w:tcW w:w="1005" w:type="dxa"/>
            <w:tcBorders>
              <w:top w:val="nil"/>
              <w:left w:val="single" w:sz="4" w:space="0" w:color="auto"/>
              <w:bottom w:val="nil"/>
              <w:right w:val="nil"/>
            </w:tcBorders>
            <w:noWrap/>
            <w:vAlign w:val="bottom"/>
            <w:hideMark/>
          </w:tcPr>
          <w:p w:rsidR="00D45B85" w:rsidRDefault="00D45B85">
            <w:pPr>
              <w:spacing w:line="276" w:lineRule="auto"/>
              <w:rPr>
                <w:rFonts w:ascii="Arial" w:hAnsi="Arial" w:cs="Arial"/>
                <w:i w:val="0"/>
                <w:sz w:val="14"/>
                <w:szCs w:val="14"/>
                <w:lang w:eastAsia="en-US"/>
              </w:rPr>
            </w:pPr>
            <w:r>
              <w:rPr>
                <w:rFonts w:ascii="Arial" w:hAnsi="Arial" w:cs="Arial"/>
                <w:i w:val="0"/>
                <w:sz w:val="14"/>
                <w:szCs w:val="14"/>
                <w:lang w:eastAsia="en-US"/>
              </w:rPr>
              <w:t xml:space="preserve"> </w:t>
            </w:r>
          </w:p>
        </w:tc>
        <w:tc>
          <w:tcPr>
            <w:tcW w:w="1000" w:type="dxa"/>
            <w:tcBorders>
              <w:top w:val="nil"/>
              <w:left w:val="single" w:sz="4" w:space="0" w:color="auto"/>
              <w:bottom w:val="nil"/>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880" w:type="dxa"/>
            <w:tcBorders>
              <w:top w:val="nil"/>
              <w:left w:val="single" w:sz="4" w:space="0" w:color="auto"/>
              <w:bottom w:val="nil"/>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0" w:type="dxa"/>
            <w:tcBorders>
              <w:top w:val="nil"/>
              <w:left w:val="single" w:sz="4" w:space="0" w:color="auto"/>
              <w:bottom w:val="nil"/>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763" w:type="dxa"/>
            <w:tcBorders>
              <w:top w:val="nil"/>
              <w:left w:val="single" w:sz="4" w:space="0" w:color="auto"/>
              <w:bottom w:val="nil"/>
              <w:right w:val="single" w:sz="4" w:space="0" w:color="auto"/>
            </w:tcBorders>
            <w:noWrap/>
            <w:vAlign w:val="bottom"/>
          </w:tcPr>
          <w:p w:rsidR="00D45B85" w:rsidRDefault="00D45B85">
            <w:pPr>
              <w:spacing w:line="276" w:lineRule="auto"/>
              <w:jc w:val="center"/>
              <w:rPr>
                <w:rFonts w:ascii="Arial" w:hAnsi="Arial" w:cs="Arial"/>
                <w:i w:val="0"/>
                <w:sz w:val="14"/>
                <w:szCs w:val="14"/>
                <w:lang w:eastAsia="en-US"/>
              </w:rPr>
            </w:pPr>
          </w:p>
        </w:tc>
        <w:tc>
          <w:tcPr>
            <w:tcW w:w="880" w:type="dxa"/>
            <w:tcBorders>
              <w:top w:val="nil"/>
              <w:left w:val="nil"/>
              <w:bottom w:val="single" w:sz="4" w:space="0" w:color="auto"/>
              <w:right w:val="single" w:sz="8" w:space="0" w:color="auto"/>
            </w:tcBorders>
            <w:noWrap/>
            <w:vAlign w:val="bottom"/>
          </w:tcPr>
          <w:p w:rsidR="00D45B85" w:rsidRDefault="00D45B85">
            <w:pPr>
              <w:spacing w:line="276" w:lineRule="auto"/>
              <w:jc w:val="right"/>
              <w:rPr>
                <w:rFonts w:ascii="Arial" w:hAnsi="Arial" w:cs="Arial"/>
                <w:i w:val="0"/>
                <w:sz w:val="14"/>
                <w:szCs w:val="14"/>
                <w:lang w:eastAsia="en-US"/>
              </w:rPr>
            </w:pPr>
          </w:p>
        </w:tc>
      </w:tr>
      <w:tr w:rsidR="00D45B85" w:rsidTr="00D45B85">
        <w:trPr>
          <w:trHeight w:val="270"/>
        </w:trPr>
        <w:tc>
          <w:tcPr>
            <w:tcW w:w="2960" w:type="dxa"/>
            <w:tcBorders>
              <w:top w:val="single" w:sz="8" w:space="0" w:color="auto"/>
              <w:left w:val="single" w:sz="8" w:space="0" w:color="auto"/>
              <w:bottom w:val="single" w:sz="8" w:space="0" w:color="auto"/>
              <w:right w:val="single" w:sz="4" w:space="0" w:color="auto"/>
            </w:tcBorders>
            <w:shd w:val="clear" w:color="auto" w:fill="D9D9D9"/>
            <w:noWrap/>
            <w:vAlign w:val="bottom"/>
            <w:hideMark/>
          </w:tcPr>
          <w:p w:rsidR="00D45B85" w:rsidRDefault="00D45B85">
            <w:pPr>
              <w:spacing w:line="276" w:lineRule="auto"/>
              <w:jc w:val="right"/>
              <w:rPr>
                <w:rFonts w:ascii="Arial" w:hAnsi="Arial" w:cs="Arial"/>
                <w:b/>
                <w:bCs/>
                <w:i w:val="0"/>
                <w:sz w:val="14"/>
                <w:szCs w:val="14"/>
                <w:lang w:eastAsia="en-US"/>
              </w:rPr>
            </w:pPr>
            <w:r>
              <w:rPr>
                <w:rFonts w:ascii="Arial" w:hAnsi="Arial" w:cs="Arial"/>
                <w:b/>
                <w:bCs/>
                <w:i w:val="0"/>
                <w:sz w:val="14"/>
                <w:szCs w:val="14"/>
                <w:lang w:eastAsia="en-US"/>
              </w:rPr>
              <w:t>Skupaj MOL:</w:t>
            </w:r>
          </w:p>
        </w:tc>
        <w:tc>
          <w:tcPr>
            <w:tcW w:w="1005" w:type="dxa"/>
            <w:tcBorders>
              <w:top w:val="single" w:sz="8" w:space="0" w:color="auto"/>
              <w:left w:val="nil"/>
              <w:bottom w:val="single" w:sz="8" w:space="0" w:color="auto"/>
              <w:right w:val="nil"/>
            </w:tcBorders>
            <w:shd w:val="clear" w:color="auto" w:fill="D9D9D9"/>
            <w:noWrap/>
            <w:vAlign w:val="bottom"/>
            <w:hideMark/>
          </w:tcPr>
          <w:p w:rsidR="00D45B85" w:rsidRDefault="00D45B85">
            <w:pPr>
              <w:spacing w:line="276" w:lineRule="auto"/>
              <w:jc w:val="right"/>
              <w:rPr>
                <w:rFonts w:ascii="Arial" w:hAnsi="Arial" w:cs="Arial"/>
                <w:b/>
                <w:bCs/>
                <w:i w:val="0"/>
                <w:sz w:val="14"/>
                <w:szCs w:val="14"/>
                <w:lang w:eastAsia="en-US"/>
              </w:rPr>
            </w:pPr>
            <w:r>
              <w:rPr>
                <w:rFonts w:ascii="Arial" w:hAnsi="Arial" w:cs="Arial"/>
                <w:b/>
                <w:bCs/>
                <w:i w:val="0"/>
                <w:sz w:val="14"/>
                <w:szCs w:val="14"/>
                <w:lang w:eastAsia="en-US"/>
              </w:rPr>
              <w:t> </w:t>
            </w:r>
          </w:p>
        </w:tc>
        <w:tc>
          <w:tcPr>
            <w:tcW w:w="1005" w:type="dxa"/>
            <w:tcBorders>
              <w:top w:val="single" w:sz="8" w:space="0" w:color="auto"/>
              <w:left w:val="single" w:sz="4" w:space="0" w:color="auto"/>
              <w:bottom w:val="single" w:sz="8" w:space="0" w:color="auto"/>
              <w:right w:val="nil"/>
            </w:tcBorders>
            <w:shd w:val="clear" w:color="auto" w:fill="D9D9D9"/>
            <w:noWrap/>
            <w:vAlign w:val="bottom"/>
            <w:hideMark/>
          </w:tcPr>
          <w:p w:rsidR="00D45B85" w:rsidRDefault="00D45B85">
            <w:pPr>
              <w:spacing w:line="276" w:lineRule="auto"/>
              <w:jc w:val="right"/>
              <w:rPr>
                <w:rFonts w:ascii="Arial" w:hAnsi="Arial" w:cs="Arial"/>
                <w:b/>
                <w:bCs/>
                <w:i w:val="0"/>
                <w:sz w:val="14"/>
                <w:szCs w:val="14"/>
                <w:lang w:eastAsia="en-US"/>
              </w:rPr>
            </w:pPr>
            <w:r>
              <w:rPr>
                <w:rFonts w:ascii="Arial" w:hAnsi="Arial" w:cs="Arial"/>
                <w:b/>
                <w:bCs/>
                <w:i w:val="0"/>
                <w:sz w:val="14"/>
                <w:szCs w:val="14"/>
                <w:lang w:eastAsia="en-US"/>
              </w:rPr>
              <w:t> </w:t>
            </w:r>
          </w:p>
        </w:tc>
        <w:tc>
          <w:tcPr>
            <w:tcW w:w="1000" w:type="dxa"/>
            <w:tcBorders>
              <w:top w:val="single" w:sz="8" w:space="0" w:color="auto"/>
              <w:left w:val="single" w:sz="4" w:space="0" w:color="auto"/>
              <w:bottom w:val="single" w:sz="8" w:space="0" w:color="auto"/>
              <w:right w:val="nil"/>
            </w:tcBorders>
            <w:shd w:val="clear" w:color="auto" w:fill="D9D9D9"/>
            <w:noWrap/>
            <w:vAlign w:val="bottom"/>
          </w:tcPr>
          <w:p w:rsidR="00D45B85" w:rsidRDefault="00D45B85">
            <w:pPr>
              <w:spacing w:line="276" w:lineRule="auto"/>
              <w:jc w:val="right"/>
              <w:rPr>
                <w:rFonts w:ascii="Arial" w:hAnsi="Arial" w:cs="Arial"/>
                <w:b/>
                <w:bCs/>
                <w:i w:val="0"/>
                <w:sz w:val="14"/>
                <w:szCs w:val="14"/>
                <w:lang w:eastAsia="en-US"/>
              </w:rPr>
            </w:pPr>
          </w:p>
        </w:tc>
        <w:tc>
          <w:tcPr>
            <w:tcW w:w="880" w:type="dxa"/>
            <w:tcBorders>
              <w:top w:val="single" w:sz="8" w:space="0" w:color="auto"/>
              <w:left w:val="single" w:sz="4" w:space="0" w:color="auto"/>
              <w:bottom w:val="single" w:sz="8" w:space="0" w:color="auto"/>
              <w:right w:val="nil"/>
            </w:tcBorders>
            <w:shd w:val="clear" w:color="auto" w:fill="D9D9D9"/>
            <w:noWrap/>
            <w:vAlign w:val="bottom"/>
          </w:tcPr>
          <w:p w:rsidR="00D45B85" w:rsidRDefault="00D45B85">
            <w:pPr>
              <w:spacing w:line="276" w:lineRule="auto"/>
              <w:jc w:val="right"/>
              <w:rPr>
                <w:rFonts w:ascii="Arial" w:hAnsi="Arial" w:cs="Arial"/>
                <w:b/>
                <w:bCs/>
                <w:i w:val="0"/>
                <w:sz w:val="14"/>
                <w:szCs w:val="14"/>
                <w:lang w:eastAsia="en-US"/>
              </w:rPr>
            </w:pPr>
          </w:p>
        </w:tc>
        <w:tc>
          <w:tcPr>
            <w:tcW w:w="1000" w:type="dxa"/>
            <w:tcBorders>
              <w:top w:val="single" w:sz="8" w:space="0" w:color="auto"/>
              <w:left w:val="single" w:sz="4" w:space="0" w:color="auto"/>
              <w:bottom w:val="single" w:sz="8" w:space="0" w:color="auto"/>
              <w:right w:val="nil"/>
            </w:tcBorders>
            <w:shd w:val="clear" w:color="auto" w:fill="D9D9D9"/>
            <w:noWrap/>
            <w:vAlign w:val="bottom"/>
          </w:tcPr>
          <w:p w:rsidR="00D45B85" w:rsidRDefault="00D45B85">
            <w:pPr>
              <w:spacing w:line="276" w:lineRule="auto"/>
              <w:jc w:val="right"/>
              <w:rPr>
                <w:rFonts w:ascii="Arial" w:hAnsi="Arial" w:cs="Arial"/>
                <w:b/>
                <w:bCs/>
                <w:i w:val="0"/>
                <w:sz w:val="14"/>
                <w:szCs w:val="14"/>
                <w:lang w:eastAsia="en-US"/>
              </w:rPr>
            </w:pPr>
          </w:p>
        </w:tc>
        <w:tc>
          <w:tcPr>
            <w:tcW w:w="763" w:type="dxa"/>
            <w:tcBorders>
              <w:top w:val="single" w:sz="8" w:space="0" w:color="auto"/>
              <w:left w:val="single" w:sz="4" w:space="0" w:color="auto"/>
              <w:bottom w:val="single" w:sz="8" w:space="0" w:color="auto"/>
              <w:right w:val="single" w:sz="4" w:space="0" w:color="auto"/>
            </w:tcBorders>
            <w:shd w:val="clear" w:color="auto" w:fill="D9D9D9"/>
            <w:noWrap/>
            <w:vAlign w:val="bottom"/>
          </w:tcPr>
          <w:p w:rsidR="00D45B85" w:rsidRDefault="00D45B85">
            <w:pPr>
              <w:spacing w:line="276" w:lineRule="auto"/>
              <w:jc w:val="right"/>
              <w:rPr>
                <w:rFonts w:ascii="Arial" w:hAnsi="Arial" w:cs="Arial"/>
                <w:b/>
                <w:bCs/>
                <w:i w:val="0"/>
                <w:sz w:val="14"/>
                <w:szCs w:val="14"/>
                <w:lang w:eastAsia="en-US"/>
              </w:rPr>
            </w:pPr>
          </w:p>
        </w:tc>
        <w:tc>
          <w:tcPr>
            <w:tcW w:w="880" w:type="dxa"/>
            <w:tcBorders>
              <w:top w:val="single" w:sz="8" w:space="0" w:color="auto"/>
              <w:left w:val="nil"/>
              <w:bottom w:val="single" w:sz="8" w:space="0" w:color="auto"/>
              <w:right w:val="single" w:sz="8" w:space="0" w:color="auto"/>
            </w:tcBorders>
            <w:shd w:val="clear" w:color="auto" w:fill="D9D9D9"/>
            <w:noWrap/>
            <w:vAlign w:val="bottom"/>
          </w:tcPr>
          <w:p w:rsidR="00D45B85" w:rsidRDefault="00D45B85">
            <w:pPr>
              <w:spacing w:line="276" w:lineRule="auto"/>
              <w:jc w:val="right"/>
              <w:rPr>
                <w:rFonts w:ascii="Arial" w:hAnsi="Arial" w:cs="Arial"/>
                <w:b/>
                <w:bCs/>
                <w:i w:val="0"/>
                <w:sz w:val="14"/>
                <w:szCs w:val="14"/>
                <w:lang w:eastAsia="en-US"/>
              </w:rPr>
            </w:pPr>
          </w:p>
        </w:tc>
      </w:tr>
      <w:tr w:rsidR="00D45B85" w:rsidTr="00D45B85">
        <w:trPr>
          <w:trHeight w:val="270"/>
        </w:trPr>
        <w:tc>
          <w:tcPr>
            <w:tcW w:w="2960" w:type="dxa"/>
            <w:tcBorders>
              <w:top w:val="nil"/>
              <w:left w:val="single" w:sz="4" w:space="0" w:color="auto"/>
              <w:bottom w:val="nil"/>
              <w:right w:val="nil"/>
            </w:tcBorders>
            <w:noWrap/>
            <w:vAlign w:val="bottom"/>
            <w:hideMark/>
          </w:tcPr>
          <w:p w:rsidR="00D45B85" w:rsidRDefault="00D45B85">
            <w:pPr>
              <w:spacing w:line="276" w:lineRule="auto"/>
              <w:jc w:val="center"/>
              <w:rPr>
                <w:rFonts w:ascii="Arial" w:hAnsi="Arial" w:cs="Arial"/>
                <w:i w:val="0"/>
                <w:sz w:val="14"/>
                <w:szCs w:val="14"/>
                <w:lang w:eastAsia="en-US"/>
              </w:rPr>
            </w:pPr>
            <w:r>
              <w:rPr>
                <w:rFonts w:ascii="Arial" w:hAnsi="Arial" w:cs="Arial"/>
                <w:i w:val="0"/>
                <w:sz w:val="14"/>
                <w:szCs w:val="14"/>
                <w:lang w:eastAsia="en-US"/>
              </w:rPr>
              <w:t> </w:t>
            </w:r>
          </w:p>
        </w:tc>
        <w:tc>
          <w:tcPr>
            <w:tcW w:w="1005" w:type="dxa"/>
            <w:noWrap/>
            <w:vAlign w:val="bottom"/>
            <w:hideMark/>
          </w:tcPr>
          <w:p w:rsidR="00D45B85" w:rsidRDefault="00D45B85">
            <w:pPr>
              <w:rPr>
                <w:rFonts w:ascii="Arial" w:hAnsi="Arial" w:cs="Arial"/>
                <w:i w:val="0"/>
                <w:sz w:val="14"/>
                <w:szCs w:val="14"/>
                <w:lang w:eastAsia="en-US"/>
              </w:rPr>
            </w:pPr>
          </w:p>
        </w:tc>
        <w:tc>
          <w:tcPr>
            <w:tcW w:w="1005" w:type="dxa"/>
            <w:noWrap/>
            <w:vAlign w:val="bottom"/>
            <w:hideMark/>
          </w:tcPr>
          <w:p w:rsidR="00D45B85" w:rsidRDefault="00D45B85">
            <w:pPr>
              <w:spacing w:line="276" w:lineRule="auto"/>
              <w:rPr>
                <w:rFonts w:asciiTheme="minorHAnsi" w:eastAsiaTheme="minorHAnsi" w:hAnsiTheme="minorHAnsi" w:cstheme="minorBidi"/>
                <w:i w:val="0"/>
                <w:sz w:val="20"/>
              </w:rPr>
            </w:pPr>
          </w:p>
        </w:tc>
        <w:tc>
          <w:tcPr>
            <w:tcW w:w="1000" w:type="dxa"/>
            <w:noWrap/>
            <w:vAlign w:val="bottom"/>
            <w:hideMark/>
          </w:tcPr>
          <w:p w:rsidR="00D45B85" w:rsidRDefault="00D45B85">
            <w:pPr>
              <w:spacing w:line="276" w:lineRule="auto"/>
              <w:rPr>
                <w:rFonts w:asciiTheme="minorHAnsi" w:eastAsiaTheme="minorHAnsi" w:hAnsiTheme="minorHAnsi" w:cstheme="minorBidi"/>
                <w:i w:val="0"/>
                <w:sz w:val="20"/>
              </w:rPr>
            </w:pPr>
          </w:p>
        </w:tc>
        <w:tc>
          <w:tcPr>
            <w:tcW w:w="880" w:type="dxa"/>
            <w:noWrap/>
            <w:vAlign w:val="bottom"/>
            <w:hideMark/>
          </w:tcPr>
          <w:p w:rsidR="00D45B85" w:rsidRDefault="00D45B85">
            <w:pPr>
              <w:spacing w:line="276" w:lineRule="auto"/>
              <w:rPr>
                <w:rFonts w:asciiTheme="minorHAnsi" w:eastAsiaTheme="minorHAnsi" w:hAnsiTheme="minorHAnsi" w:cstheme="minorBidi"/>
                <w:i w:val="0"/>
                <w:sz w:val="20"/>
              </w:rPr>
            </w:pPr>
          </w:p>
        </w:tc>
        <w:tc>
          <w:tcPr>
            <w:tcW w:w="1000" w:type="dxa"/>
            <w:noWrap/>
            <w:vAlign w:val="bottom"/>
            <w:hideMark/>
          </w:tcPr>
          <w:p w:rsidR="00D45B85" w:rsidRDefault="00D45B85">
            <w:pPr>
              <w:spacing w:line="276" w:lineRule="auto"/>
              <w:rPr>
                <w:rFonts w:asciiTheme="minorHAnsi" w:eastAsiaTheme="minorHAnsi" w:hAnsiTheme="minorHAnsi" w:cstheme="minorBidi"/>
                <w:i w:val="0"/>
                <w:sz w:val="20"/>
              </w:rPr>
            </w:pPr>
          </w:p>
        </w:tc>
        <w:tc>
          <w:tcPr>
            <w:tcW w:w="763" w:type="dxa"/>
            <w:noWrap/>
            <w:vAlign w:val="bottom"/>
            <w:hideMark/>
          </w:tcPr>
          <w:p w:rsidR="00D45B85" w:rsidRDefault="00D45B85">
            <w:pPr>
              <w:spacing w:line="276" w:lineRule="auto"/>
              <w:rPr>
                <w:rFonts w:asciiTheme="minorHAnsi" w:eastAsiaTheme="minorHAnsi" w:hAnsiTheme="minorHAnsi" w:cstheme="minorBidi"/>
                <w:i w:val="0"/>
                <w:sz w:val="20"/>
              </w:rPr>
            </w:pPr>
          </w:p>
        </w:tc>
        <w:tc>
          <w:tcPr>
            <w:tcW w:w="880" w:type="dxa"/>
            <w:tcBorders>
              <w:top w:val="nil"/>
              <w:left w:val="nil"/>
              <w:bottom w:val="nil"/>
              <w:right w:val="single" w:sz="4" w:space="0" w:color="auto"/>
            </w:tcBorders>
            <w:noWrap/>
            <w:vAlign w:val="bottom"/>
            <w:hideMark/>
          </w:tcPr>
          <w:p w:rsidR="00D45B85" w:rsidRDefault="00D45B85">
            <w:pPr>
              <w:spacing w:line="276" w:lineRule="auto"/>
              <w:rPr>
                <w:rFonts w:ascii="Arial" w:hAnsi="Arial" w:cs="Arial"/>
                <w:i w:val="0"/>
                <w:sz w:val="14"/>
                <w:szCs w:val="14"/>
                <w:lang w:eastAsia="en-US"/>
              </w:rPr>
            </w:pPr>
            <w:r>
              <w:rPr>
                <w:rFonts w:ascii="Arial" w:hAnsi="Arial" w:cs="Arial"/>
                <w:i w:val="0"/>
                <w:sz w:val="14"/>
                <w:szCs w:val="14"/>
                <w:lang w:eastAsia="en-US"/>
              </w:rPr>
              <w:t> </w:t>
            </w:r>
          </w:p>
        </w:tc>
      </w:tr>
      <w:tr w:rsidR="00D45B85" w:rsidTr="00D45B85">
        <w:trPr>
          <w:trHeight w:val="255"/>
        </w:trPr>
        <w:tc>
          <w:tcPr>
            <w:tcW w:w="2960" w:type="dxa"/>
            <w:tcBorders>
              <w:top w:val="single" w:sz="8" w:space="0" w:color="auto"/>
              <w:left w:val="single" w:sz="8" w:space="0" w:color="auto"/>
              <w:bottom w:val="nil"/>
              <w:right w:val="single" w:sz="4" w:space="0" w:color="auto"/>
            </w:tcBorders>
            <w:shd w:val="clear" w:color="auto" w:fill="D9D9D9"/>
            <w:noWrap/>
            <w:vAlign w:val="bottom"/>
            <w:hideMark/>
          </w:tcPr>
          <w:p w:rsidR="00D45B85" w:rsidRDefault="00D45B85">
            <w:pPr>
              <w:spacing w:line="276" w:lineRule="auto"/>
              <w:rPr>
                <w:rFonts w:ascii="Arial" w:hAnsi="Arial" w:cs="Arial"/>
                <w:b/>
                <w:bCs/>
                <w:i w:val="0"/>
                <w:sz w:val="14"/>
                <w:szCs w:val="14"/>
                <w:lang w:eastAsia="en-US"/>
              </w:rPr>
            </w:pPr>
            <w:r>
              <w:rPr>
                <w:rFonts w:ascii="Arial" w:hAnsi="Arial" w:cs="Arial"/>
                <w:b/>
                <w:bCs/>
                <w:i w:val="0"/>
                <w:sz w:val="14"/>
                <w:szCs w:val="14"/>
                <w:lang w:eastAsia="en-US"/>
              </w:rPr>
              <w:t>LASTNIKI</w:t>
            </w:r>
          </w:p>
        </w:tc>
        <w:tc>
          <w:tcPr>
            <w:tcW w:w="1005" w:type="dxa"/>
            <w:tcBorders>
              <w:top w:val="single" w:sz="8" w:space="0" w:color="auto"/>
              <w:left w:val="nil"/>
              <w:bottom w:val="nil"/>
              <w:right w:val="single" w:sz="4" w:space="0" w:color="auto"/>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Lastniški</w:t>
            </w:r>
          </w:p>
        </w:tc>
        <w:tc>
          <w:tcPr>
            <w:tcW w:w="1005" w:type="dxa"/>
            <w:tcBorders>
              <w:top w:val="single" w:sz="8" w:space="0" w:color="auto"/>
              <w:left w:val="nil"/>
              <w:bottom w:val="nil"/>
              <w:right w:val="single" w:sz="4" w:space="0" w:color="auto"/>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 deleža</w:t>
            </w:r>
          </w:p>
        </w:tc>
        <w:tc>
          <w:tcPr>
            <w:tcW w:w="1000" w:type="dxa"/>
            <w:tcBorders>
              <w:top w:val="single" w:sz="8" w:space="0" w:color="auto"/>
              <w:left w:val="nil"/>
              <w:bottom w:val="nil"/>
              <w:right w:val="nil"/>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Brez individ.</w:t>
            </w:r>
          </w:p>
        </w:tc>
        <w:tc>
          <w:tcPr>
            <w:tcW w:w="880" w:type="dxa"/>
            <w:tcBorders>
              <w:top w:val="single" w:sz="8" w:space="0" w:color="auto"/>
              <w:left w:val="single" w:sz="4" w:space="0" w:color="auto"/>
              <w:bottom w:val="nil"/>
              <w:right w:val="nil"/>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Ind.del</w:t>
            </w:r>
          </w:p>
        </w:tc>
        <w:tc>
          <w:tcPr>
            <w:tcW w:w="1000" w:type="dxa"/>
            <w:tcBorders>
              <w:top w:val="single" w:sz="8" w:space="0" w:color="auto"/>
              <w:left w:val="single" w:sz="4" w:space="0" w:color="auto"/>
              <w:bottom w:val="nil"/>
              <w:right w:val="nil"/>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Znesek brez</w:t>
            </w:r>
          </w:p>
        </w:tc>
        <w:tc>
          <w:tcPr>
            <w:tcW w:w="763" w:type="dxa"/>
            <w:tcBorders>
              <w:top w:val="single" w:sz="8" w:space="0" w:color="auto"/>
              <w:left w:val="single" w:sz="4" w:space="0" w:color="auto"/>
              <w:bottom w:val="nil"/>
              <w:right w:val="single" w:sz="4" w:space="0" w:color="auto"/>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DDV</w:t>
            </w:r>
          </w:p>
        </w:tc>
        <w:tc>
          <w:tcPr>
            <w:tcW w:w="880" w:type="dxa"/>
            <w:tcBorders>
              <w:top w:val="single" w:sz="8" w:space="0" w:color="auto"/>
              <w:left w:val="nil"/>
              <w:bottom w:val="nil"/>
              <w:right w:val="single" w:sz="8" w:space="0" w:color="auto"/>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Znesek z</w:t>
            </w:r>
          </w:p>
        </w:tc>
      </w:tr>
      <w:tr w:rsidR="00D45B85" w:rsidTr="00D45B85">
        <w:trPr>
          <w:trHeight w:val="270"/>
        </w:trPr>
        <w:tc>
          <w:tcPr>
            <w:tcW w:w="2960" w:type="dxa"/>
            <w:tcBorders>
              <w:top w:val="nil"/>
              <w:left w:val="single" w:sz="8" w:space="0" w:color="auto"/>
              <w:bottom w:val="single" w:sz="8" w:space="0" w:color="auto"/>
              <w:right w:val="single" w:sz="4" w:space="0" w:color="auto"/>
            </w:tcBorders>
            <w:shd w:val="clear" w:color="auto" w:fill="D9D9D9"/>
            <w:noWrap/>
            <w:vAlign w:val="bottom"/>
            <w:hideMark/>
          </w:tcPr>
          <w:p w:rsidR="00D45B85" w:rsidRDefault="00D45B85">
            <w:pPr>
              <w:spacing w:line="276" w:lineRule="auto"/>
              <w:rPr>
                <w:rFonts w:ascii="Arial" w:hAnsi="Arial" w:cs="Arial"/>
                <w:b/>
                <w:bCs/>
                <w:i w:val="0"/>
                <w:sz w:val="14"/>
                <w:szCs w:val="14"/>
                <w:lang w:eastAsia="en-US"/>
              </w:rPr>
            </w:pPr>
            <w:r>
              <w:rPr>
                <w:rFonts w:ascii="Arial" w:hAnsi="Arial" w:cs="Arial"/>
                <w:b/>
                <w:bCs/>
                <w:i w:val="0"/>
                <w:sz w:val="14"/>
                <w:szCs w:val="14"/>
                <w:lang w:eastAsia="en-US"/>
              </w:rPr>
              <w:t> </w:t>
            </w:r>
          </w:p>
        </w:tc>
        <w:tc>
          <w:tcPr>
            <w:tcW w:w="1005" w:type="dxa"/>
            <w:tcBorders>
              <w:top w:val="nil"/>
              <w:left w:val="nil"/>
              <w:bottom w:val="single" w:sz="8" w:space="0" w:color="auto"/>
              <w:right w:val="single" w:sz="4" w:space="0" w:color="auto"/>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deleži v %</w:t>
            </w:r>
          </w:p>
        </w:tc>
        <w:tc>
          <w:tcPr>
            <w:tcW w:w="1005" w:type="dxa"/>
            <w:tcBorders>
              <w:top w:val="nil"/>
              <w:left w:val="nil"/>
              <w:bottom w:val="single" w:sz="8" w:space="0" w:color="auto"/>
              <w:right w:val="single" w:sz="4" w:space="0" w:color="auto"/>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z ind. stroški</w:t>
            </w:r>
          </w:p>
        </w:tc>
        <w:tc>
          <w:tcPr>
            <w:tcW w:w="1000" w:type="dxa"/>
            <w:tcBorders>
              <w:top w:val="nil"/>
              <w:left w:val="nil"/>
              <w:bottom w:val="single" w:sz="8" w:space="0" w:color="auto"/>
              <w:right w:val="nil"/>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str. v EUR</w:t>
            </w:r>
          </w:p>
        </w:tc>
        <w:tc>
          <w:tcPr>
            <w:tcW w:w="880" w:type="dxa"/>
            <w:tcBorders>
              <w:top w:val="nil"/>
              <w:left w:val="single" w:sz="4" w:space="0" w:color="auto"/>
              <w:bottom w:val="single" w:sz="8" w:space="0" w:color="auto"/>
              <w:right w:val="nil"/>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v EUR</w:t>
            </w:r>
          </w:p>
        </w:tc>
        <w:tc>
          <w:tcPr>
            <w:tcW w:w="1000" w:type="dxa"/>
            <w:tcBorders>
              <w:top w:val="nil"/>
              <w:left w:val="single" w:sz="4" w:space="0" w:color="auto"/>
              <w:bottom w:val="single" w:sz="8" w:space="0" w:color="auto"/>
              <w:right w:val="nil"/>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DDV v EUR</w:t>
            </w:r>
          </w:p>
        </w:tc>
        <w:tc>
          <w:tcPr>
            <w:tcW w:w="763" w:type="dxa"/>
            <w:tcBorders>
              <w:top w:val="nil"/>
              <w:left w:val="single" w:sz="4" w:space="0" w:color="auto"/>
              <w:bottom w:val="single" w:sz="8" w:space="0" w:color="auto"/>
              <w:right w:val="single" w:sz="4" w:space="0" w:color="auto"/>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 </w:t>
            </w:r>
          </w:p>
        </w:tc>
        <w:tc>
          <w:tcPr>
            <w:tcW w:w="880" w:type="dxa"/>
            <w:tcBorders>
              <w:top w:val="nil"/>
              <w:left w:val="nil"/>
              <w:bottom w:val="single" w:sz="8" w:space="0" w:color="auto"/>
              <w:right w:val="single" w:sz="8" w:space="0" w:color="auto"/>
            </w:tcBorders>
            <w:shd w:val="clear" w:color="auto" w:fill="D9D9D9"/>
            <w:noWrap/>
            <w:vAlign w:val="bottom"/>
            <w:hideMark/>
          </w:tcPr>
          <w:p w:rsidR="00D45B85" w:rsidRDefault="00D45B85">
            <w:pPr>
              <w:spacing w:line="276" w:lineRule="auto"/>
              <w:jc w:val="center"/>
              <w:rPr>
                <w:rFonts w:ascii="Arial" w:hAnsi="Arial" w:cs="Arial"/>
                <w:b/>
                <w:bCs/>
                <w:i w:val="0"/>
                <w:sz w:val="14"/>
                <w:szCs w:val="14"/>
                <w:lang w:eastAsia="en-US"/>
              </w:rPr>
            </w:pPr>
            <w:r>
              <w:rPr>
                <w:rFonts w:ascii="Arial" w:hAnsi="Arial" w:cs="Arial"/>
                <w:b/>
                <w:bCs/>
                <w:i w:val="0"/>
                <w:sz w:val="14"/>
                <w:szCs w:val="14"/>
                <w:lang w:eastAsia="en-US"/>
              </w:rPr>
              <w:t>DDV v EUR</w:t>
            </w:r>
          </w:p>
        </w:tc>
      </w:tr>
      <w:tr w:rsidR="00D45B85" w:rsidTr="00D45B85">
        <w:trPr>
          <w:trHeight w:val="255"/>
        </w:trPr>
        <w:tc>
          <w:tcPr>
            <w:tcW w:w="2960" w:type="dxa"/>
            <w:tcBorders>
              <w:top w:val="nil"/>
              <w:left w:val="single" w:sz="8" w:space="0" w:color="auto"/>
              <w:bottom w:val="single" w:sz="4" w:space="0" w:color="auto"/>
              <w:right w:val="single" w:sz="4" w:space="0" w:color="auto"/>
            </w:tcBorders>
            <w:noWrap/>
            <w:vAlign w:val="bottom"/>
            <w:hideMark/>
          </w:tcPr>
          <w:p w:rsidR="00D45B85" w:rsidRDefault="00D45B85">
            <w:pPr>
              <w:spacing w:line="276" w:lineRule="auto"/>
              <w:rPr>
                <w:rFonts w:ascii="Arial" w:hAnsi="Arial" w:cs="Arial"/>
                <w:i w:val="0"/>
                <w:sz w:val="14"/>
                <w:szCs w:val="14"/>
                <w:lang w:eastAsia="en-US"/>
              </w:rPr>
            </w:pPr>
            <w:r>
              <w:rPr>
                <w:rFonts w:ascii="Arial" w:hAnsi="Arial" w:cs="Arial"/>
                <w:i w:val="0"/>
                <w:sz w:val="14"/>
                <w:szCs w:val="14"/>
                <w:lang w:eastAsia="en-US"/>
              </w:rPr>
              <w:t>MOL ORN - 22% DDV</w:t>
            </w:r>
          </w:p>
        </w:tc>
        <w:tc>
          <w:tcPr>
            <w:tcW w:w="1005" w:type="dxa"/>
            <w:tcBorders>
              <w:top w:val="nil"/>
              <w:left w:val="nil"/>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5"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88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763" w:type="dxa"/>
            <w:tcBorders>
              <w:top w:val="nil"/>
              <w:left w:val="single" w:sz="4" w:space="0" w:color="auto"/>
              <w:bottom w:val="single" w:sz="4" w:space="0" w:color="auto"/>
              <w:right w:val="single" w:sz="4" w:space="0" w:color="auto"/>
            </w:tcBorders>
            <w:noWrap/>
            <w:vAlign w:val="bottom"/>
          </w:tcPr>
          <w:p w:rsidR="00D45B85" w:rsidRDefault="00D45B85">
            <w:pPr>
              <w:spacing w:line="276" w:lineRule="auto"/>
              <w:jc w:val="center"/>
              <w:rPr>
                <w:rFonts w:ascii="Arial" w:hAnsi="Arial" w:cs="Arial"/>
                <w:i w:val="0"/>
                <w:sz w:val="14"/>
                <w:szCs w:val="14"/>
                <w:lang w:eastAsia="en-US"/>
              </w:rPr>
            </w:pPr>
          </w:p>
        </w:tc>
        <w:tc>
          <w:tcPr>
            <w:tcW w:w="880" w:type="dxa"/>
            <w:tcBorders>
              <w:top w:val="nil"/>
              <w:left w:val="nil"/>
              <w:bottom w:val="single" w:sz="4" w:space="0" w:color="auto"/>
              <w:right w:val="single" w:sz="8" w:space="0" w:color="auto"/>
            </w:tcBorders>
            <w:noWrap/>
            <w:vAlign w:val="bottom"/>
          </w:tcPr>
          <w:p w:rsidR="00D45B85" w:rsidRDefault="00D45B85">
            <w:pPr>
              <w:spacing w:line="276" w:lineRule="auto"/>
              <w:jc w:val="right"/>
              <w:rPr>
                <w:rFonts w:ascii="Arial" w:hAnsi="Arial" w:cs="Arial"/>
                <w:i w:val="0"/>
                <w:sz w:val="14"/>
                <w:szCs w:val="14"/>
                <w:lang w:eastAsia="en-US"/>
              </w:rPr>
            </w:pPr>
          </w:p>
        </w:tc>
      </w:tr>
      <w:tr w:rsidR="00D45B85" w:rsidTr="00D45B85">
        <w:trPr>
          <w:trHeight w:val="255"/>
        </w:trPr>
        <w:tc>
          <w:tcPr>
            <w:tcW w:w="2960" w:type="dxa"/>
            <w:tcBorders>
              <w:top w:val="nil"/>
              <w:left w:val="single" w:sz="8" w:space="0" w:color="auto"/>
              <w:bottom w:val="single" w:sz="4" w:space="0" w:color="auto"/>
              <w:right w:val="single" w:sz="4" w:space="0" w:color="auto"/>
            </w:tcBorders>
            <w:noWrap/>
            <w:vAlign w:val="bottom"/>
            <w:hideMark/>
          </w:tcPr>
          <w:p w:rsidR="00D45B85" w:rsidRDefault="00D45B85">
            <w:pPr>
              <w:spacing w:line="276" w:lineRule="auto"/>
              <w:rPr>
                <w:rFonts w:ascii="Arial" w:hAnsi="Arial" w:cs="Arial"/>
                <w:i w:val="0"/>
                <w:sz w:val="14"/>
                <w:szCs w:val="14"/>
                <w:lang w:eastAsia="en-US"/>
              </w:rPr>
            </w:pPr>
            <w:r>
              <w:rPr>
                <w:rFonts w:ascii="Arial" w:hAnsi="Arial" w:cs="Arial"/>
                <w:i w:val="0"/>
                <w:sz w:val="14"/>
                <w:szCs w:val="14"/>
                <w:lang w:eastAsia="en-US"/>
              </w:rPr>
              <w:t>Poslovni prostori - individualni del (MOL ORN)</w:t>
            </w:r>
          </w:p>
        </w:tc>
        <w:tc>
          <w:tcPr>
            <w:tcW w:w="1005" w:type="dxa"/>
            <w:tcBorders>
              <w:top w:val="nil"/>
              <w:left w:val="nil"/>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5"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88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763" w:type="dxa"/>
            <w:tcBorders>
              <w:top w:val="nil"/>
              <w:left w:val="single" w:sz="4" w:space="0" w:color="auto"/>
              <w:bottom w:val="single" w:sz="4" w:space="0" w:color="auto"/>
              <w:right w:val="single" w:sz="4" w:space="0" w:color="auto"/>
            </w:tcBorders>
            <w:noWrap/>
            <w:vAlign w:val="bottom"/>
          </w:tcPr>
          <w:p w:rsidR="00D45B85" w:rsidRDefault="00D45B85">
            <w:pPr>
              <w:spacing w:line="276" w:lineRule="auto"/>
              <w:jc w:val="center"/>
              <w:rPr>
                <w:rFonts w:ascii="Arial" w:hAnsi="Arial" w:cs="Arial"/>
                <w:i w:val="0"/>
                <w:sz w:val="14"/>
                <w:szCs w:val="14"/>
                <w:lang w:eastAsia="en-US"/>
              </w:rPr>
            </w:pPr>
          </w:p>
        </w:tc>
        <w:tc>
          <w:tcPr>
            <w:tcW w:w="880" w:type="dxa"/>
            <w:tcBorders>
              <w:top w:val="nil"/>
              <w:left w:val="nil"/>
              <w:bottom w:val="single" w:sz="4" w:space="0" w:color="auto"/>
              <w:right w:val="single" w:sz="8" w:space="0" w:color="auto"/>
            </w:tcBorders>
            <w:noWrap/>
            <w:vAlign w:val="bottom"/>
          </w:tcPr>
          <w:p w:rsidR="00D45B85" w:rsidRDefault="00D45B85">
            <w:pPr>
              <w:spacing w:line="276" w:lineRule="auto"/>
              <w:jc w:val="right"/>
              <w:rPr>
                <w:rFonts w:ascii="Arial" w:hAnsi="Arial" w:cs="Arial"/>
                <w:i w:val="0"/>
                <w:sz w:val="14"/>
                <w:szCs w:val="14"/>
                <w:lang w:eastAsia="en-US"/>
              </w:rPr>
            </w:pPr>
          </w:p>
        </w:tc>
      </w:tr>
      <w:tr w:rsidR="00D45B85" w:rsidTr="00D45B85">
        <w:trPr>
          <w:trHeight w:val="75"/>
        </w:trPr>
        <w:tc>
          <w:tcPr>
            <w:tcW w:w="2960" w:type="dxa"/>
            <w:tcBorders>
              <w:top w:val="nil"/>
              <w:left w:val="single" w:sz="8" w:space="0" w:color="auto"/>
              <w:bottom w:val="single" w:sz="4" w:space="0" w:color="auto"/>
              <w:right w:val="single" w:sz="4" w:space="0" w:color="auto"/>
            </w:tcBorders>
            <w:noWrap/>
            <w:vAlign w:val="bottom"/>
            <w:hideMark/>
          </w:tcPr>
          <w:p w:rsidR="00D45B85" w:rsidRDefault="00D45B85">
            <w:pPr>
              <w:spacing w:line="276" w:lineRule="auto"/>
              <w:rPr>
                <w:rFonts w:ascii="Arial" w:hAnsi="Arial" w:cs="Arial"/>
                <w:i w:val="0"/>
                <w:sz w:val="14"/>
                <w:szCs w:val="14"/>
                <w:lang w:eastAsia="en-US"/>
              </w:rPr>
            </w:pPr>
            <w:r>
              <w:rPr>
                <w:rFonts w:ascii="Arial" w:hAnsi="Arial" w:cs="Arial"/>
                <w:i w:val="0"/>
                <w:sz w:val="14"/>
                <w:szCs w:val="14"/>
                <w:lang w:eastAsia="en-US"/>
              </w:rPr>
              <w:t> </w:t>
            </w:r>
          </w:p>
        </w:tc>
        <w:tc>
          <w:tcPr>
            <w:tcW w:w="1005" w:type="dxa"/>
            <w:tcBorders>
              <w:top w:val="nil"/>
              <w:left w:val="nil"/>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5"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0" w:type="dxa"/>
            <w:tcBorders>
              <w:top w:val="nil"/>
              <w:left w:val="single" w:sz="4" w:space="0" w:color="auto"/>
              <w:bottom w:val="single" w:sz="4" w:space="0" w:color="auto"/>
              <w:right w:val="nil"/>
            </w:tcBorders>
            <w:noWrap/>
            <w:vAlign w:val="bottom"/>
          </w:tcPr>
          <w:p w:rsidR="00D45B85" w:rsidRDefault="00D45B85">
            <w:pPr>
              <w:spacing w:line="276" w:lineRule="auto"/>
              <w:rPr>
                <w:rFonts w:ascii="Arial" w:hAnsi="Arial" w:cs="Arial"/>
                <w:i w:val="0"/>
                <w:sz w:val="14"/>
                <w:szCs w:val="14"/>
                <w:lang w:eastAsia="en-US"/>
              </w:rPr>
            </w:pPr>
          </w:p>
        </w:tc>
        <w:tc>
          <w:tcPr>
            <w:tcW w:w="880" w:type="dxa"/>
            <w:tcBorders>
              <w:top w:val="nil"/>
              <w:left w:val="single" w:sz="4" w:space="0" w:color="auto"/>
              <w:bottom w:val="single" w:sz="4" w:space="0" w:color="auto"/>
              <w:right w:val="nil"/>
            </w:tcBorders>
            <w:noWrap/>
            <w:vAlign w:val="bottom"/>
          </w:tcPr>
          <w:p w:rsidR="00D45B85" w:rsidRDefault="00D45B85">
            <w:pPr>
              <w:spacing w:line="276" w:lineRule="auto"/>
              <w:rPr>
                <w:rFonts w:ascii="Arial" w:hAnsi="Arial" w:cs="Arial"/>
                <w:i w:val="0"/>
                <w:sz w:val="14"/>
                <w:szCs w:val="14"/>
                <w:lang w:eastAsia="en-US"/>
              </w:rPr>
            </w:pPr>
          </w:p>
        </w:tc>
        <w:tc>
          <w:tcPr>
            <w:tcW w:w="1000" w:type="dxa"/>
            <w:tcBorders>
              <w:top w:val="nil"/>
              <w:left w:val="single" w:sz="4" w:space="0" w:color="auto"/>
              <w:bottom w:val="single" w:sz="4" w:space="0" w:color="auto"/>
              <w:right w:val="nil"/>
            </w:tcBorders>
            <w:noWrap/>
            <w:vAlign w:val="bottom"/>
          </w:tcPr>
          <w:p w:rsidR="00D45B85" w:rsidRDefault="00D45B85">
            <w:pPr>
              <w:spacing w:line="276" w:lineRule="auto"/>
              <w:rPr>
                <w:rFonts w:ascii="Arial" w:hAnsi="Arial" w:cs="Arial"/>
                <w:i w:val="0"/>
                <w:sz w:val="14"/>
                <w:szCs w:val="14"/>
                <w:lang w:eastAsia="en-US"/>
              </w:rPr>
            </w:pPr>
          </w:p>
        </w:tc>
        <w:tc>
          <w:tcPr>
            <w:tcW w:w="763" w:type="dxa"/>
            <w:tcBorders>
              <w:top w:val="nil"/>
              <w:left w:val="single" w:sz="4" w:space="0" w:color="auto"/>
              <w:bottom w:val="single" w:sz="4" w:space="0" w:color="auto"/>
              <w:right w:val="single" w:sz="4" w:space="0" w:color="auto"/>
            </w:tcBorders>
            <w:noWrap/>
            <w:vAlign w:val="bottom"/>
          </w:tcPr>
          <w:p w:rsidR="00D45B85" w:rsidRDefault="00D45B85">
            <w:pPr>
              <w:spacing w:line="276" w:lineRule="auto"/>
              <w:jc w:val="center"/>
              <w:rPr>
                <w:rFonts w:ascii="Arial" w:hAnsi="Arial" w:cs="Arial"/>
                <w:i w:val="0"/>
                <w:sz w:val="14"/>
                <w:szCs w:val="14"/>
                <w:lang w:eastAsia="en-US"/>
              </w:rPr>
            </w:pPr>
          </w:p>
        </w:tc>
        <w:tc>
          <w:tcPr>
            <w:tcW w:w="880" w:type="dxa"/>
            <w:tcBorders>
              <w:top w:val="nil"/>
              <w:left w:val="nil"/>
              <w:bottom w:val="single" w:sz="4" w:space="0" w:color="auto"/>
              <w:right w:val="single" w:sz="8" w:space="0" w:color="auto"/>
            </w:tcBorders>
            <w:noWrap/>
            <w:vAlign w:val="bottom"/>
          </w:tcPr>
          <w:p w:rsidR="00D45B85" w:rsidRDefault="00D45B85">
            <w:pPr>
              <w:spacing w:line="276" w:lineRule="auto"/>
              <w:rPr>
                <w:rFonts w:ascii="Arial" w:hAnsi="Arial" w:cs="Arial"/>
                <w:i w:val="0"/>
                <w:sz w:val="14"/>
                <w:szCs w:val="14"/>
                <w:lang w:eastAsia="en-US"/>
              </w:rPr>
            </w:pPr>
          </w:p>
        </w:tc>
      </w:tr>
      <w:tr w:rsidR="00D45B85" w:rsidTr="00D45B85">
        <w:trPr>
          <w:trHeight w:val="255"/>
        </w:trPr>
        <w:tc>
          <w:tcPr>
            <w:tcW w:w="2960" w:type="dxa"/>
            <w:tcBorders>
              <w:top w:val="nil"/>
              <w:left w:val="single" w:sz="8" w:space="0" w:color="auto"/>
              <w:bottom w:val="single" w:sz="4" w:space="0" w:color="auto"/>
              <w:right w:val="single" w:sz="4" w:space="0" w:color="auto"/>
            </w:tcBorders>
            <w:noWrap/>
            <w:vAlign w:val="bottom"/>
            <w:hideMark/>
          </w:tcPr>
          <w:p w:rsidR="00D45B85" w:rsidRDefault="00D45B85">
            <w:pPr>
              <w:spacing w:line="276" w:lineRule="auto"/>
              <w:rPr>
                <w:rFonts w:ascii="Arial" w:hAnsi="Arial" w:cs="Arial"/>
                <w:i w:val="0"/>
                <w:sz w:val="14"/>
                <w:szCs w:val="14"/>
                <w:lang w:eastAsia="en-US"/>
              </w:rPr>
            </w:pPr>
            <w:r>
              <w:rPr>
                <w:rFonts w:ascii="Arial" w:hAnsi="Arial" w:cs="Arial"/>
                <w:i w:val="0"/>
                <w:sz w:val="14"/>
                <w:szCs w:val="14"/>
                <w:lang w:eastAsia="en-US"/>
              </w:rPr>
              <w:t>Stanovanja - 9,5% DDV</w:t>
            </w:r>
          </w:p>
        </w:tc>
        <w:tc>
          <w:tcPr>
            <w:tcW w:w="1005" w:type="dxa"/>
            <w:tcBorders>
              <w:top w:val="nil"/>
              <w:left w:val="nil"/>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5"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88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763" w:type="dxa"/>
            <w:tcBorders>
              <w:top w:val="nil"/>
              <w:left w:val="single" w:sz="4" w:space="0" w:color="auto"/>
              <w:bottom w:val="single" w:sz="4" w:space="0" w:color="auto"/>
              <w:right w:val="single" w:sz="4" w:space="0" w:color="auto"/>
            </w:tcBorders>
            <w:noWrap/>
            <w:vAlign w:val="bottom"/>
          </w:tcPr>
          <w:p w:rsidR="00D45B85" w:rsidRDefault="00D45B85">
            <w:pPr>
              <w:spacing w:line="276" w:lineRule="auto"/>
              <w:jc w:val="center"/>
              <w:rPr>
                <w:rFonts w:ascii="Arial" w:hAnsi="Arial" w:cs="Arial"/>
                <w:i w:val="0"/>
                <w:sz w:val="14"/>
                <w:szCs w:val="14"/>
                <w:lang w:eastAsia="en-US"/>
              </w:rPr>
            </w:pPr>
          </w:p>
        </w:tc>
        <w:tc>
          <w:tcPr>
            <w:tcW w:w="880" w:type="dxa"/>
            <w:tcBorders>
              <w:top w:val="nil"/>
              <w:left w:val="nil"/>
              <w:bottom w:val="single" w:sz="4" w:space="0" w:color="auto"/>
              <w:right w:val="single" w:sz="8" w:space="0" w:color="auto"/>
            </w:tcBorders>
            <w:noWrap/>
            <w:vAlign w:val="bottom"/>
          </w:tcPr>
          <w:p w:rsidR="00D45B85" w:rsidRDefault="00D45B85">
            <w:pPr>
              <w:spacing w:line="276" w:lineRule="auto"/>
              <w:jc w:val="right"/>
              <w:rPr>
                <w:rFonts w:ascii="Arial" w:hAnsi="Arial" w:cs="Arial"/>
                <w:i w:val="0"/>
                <w:sz w:val="14"/>
                <w:szCs w:val="14"/>
                <w:lang w:eastAsia="en-US"/>
              </w:rPr>
            </w:pPr>
          </w:p>
        </w:tc>
      </w:tr>
      <w:tr w:rsidR="00D45B85" w:rsidTr="00D45B85">
        <w:trPr>
          <w:trHeight w:val="255"/>
        </w:trPr>
        <w:tc>
          <w:tcPr>
            <w:tcW w:w="2960" w:type="dxa"/>
            <w:tcBorders>
              <w:top w:val="nil"/>
              <w:left w:val="single" w:sz="8" w:space="0" w:color="auto"/>
              <w:bottom w:val="single" w:sz="4" w:space="0" w:color="auto"/>
              <w:right w:val="single" w:sz="4" w:space="0" w:color="auto"/>
            </w:tcBorders>
            <w:noWrap/>
            <w:vAlign w:val="bottom"/>
            <w:hideMark/>
          </w:tcPr>
          <w:p w:rsidR="00D45B85" w:rsidRDefault="00D45B85">
            <w:pPr>
              <w:spacing w:line="276" w:lineRule="auto"/>
              <w:rPr>
                <w:rFonts w:ascii="Arial" w:hAnsi="Arial" w:cs="Arial"/>
                <w:i w:val="0"/>
                <w:sz w:val="14"/>
                <w:szCs w:val="14"/>
                <w:lang w:eastAsia="en-US"/>
              </w:rPr>
            </w:pPr>
            <w:r>
              <w:rPr>
                <w:rFonts w:ascii="Arial" w:hAnsi="Arial" w:cs="Arial"/>
                <w:i w:val="0"/>
                <w:sz w:val="14"/>
                <w:szCs w:val="14"/>
                <w:lang w:eastAsia="en-US"/>
              </w:rPr>
              <w:t>Kletni poslovni prostor (MOL) - 9,5% DDV</w:t>
            </w:r>
          </w:p>
        </w:tc>
        <w:tc>
          <w:tcPr>
            <w:tcW w:w="1005" w:type="dxa"/>
            <w:tcBorders>
              <w:top w:val="nil"/>
              <w:left w:val="nil"/>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5"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88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763" w:type="dxa"/>
            <w:tcBorders>
              <w:top w:val="nil"/>
              <w:left w:val="single" w:sz="4" w:space="0" w:color="auto"/>
              <w:bottom w:val="single" w:sz="4" w:space="0" w:color="auto"/>
              <w:right w:val="single" w:sz="4" w:space="0" w:color="auto"/>
            </w:tcBorders>
            <w:noWrap/>
            <w:vAlign w:val="bottom"/>
          </w:tcPr>
          <w:p w:rsidR="00D45B85" w:rsidRDefault="00D45B85">
            <w:pPr>
              <w:spacing w:line="276" w:lineRule="auto"/>
              <w:jc w:val="center"/>
              <w:rPr>
                <w:rFonts w:ascii="Arial" w:hAnsi="Arial" w:cs="Arial"/>
                <w:i w:val="0"/>
                <w:sz w:val="14"/>
                <w:szCs w:val="14"/>
                <w:lang w:eastAsia="en-US"/>
              </w:rPr>
            </w:pPr>
          </w:p>
        </w:tc>
        <w:tc>
          <w:tcPr>
            <w:tcW w:w="880" w:type="dxa"/>
            <w:tcBorders>
              <w:top w:val="nil"/>
              <w:left w:val="nil"/>
              <w:bottom w:val="single" w:sz="4" w:space="0" w:color="auto"/>
              <w:right w:val="single" w:sz="8" w:space="0" w:color="auto"/>
            </w:tcBorders>
            <w:noWrap/>
            <w:vAlign w:val="bottom"/>
          </w:tcPr>
          <w:p w:rsidR="00D45B85" w:rsidRDefault="00D45B85">
            <w:pPr>
              <w:spacing w:line="276" w:lineRule="auto"/>
              <w:jc w:val="right"/>
              <w:rPr>
                <w:rFonts w:ascii="Arial" w:hAnsi="Arial" w:cs="Arial"/>
                <w:i w:val="0"/>
                <w:sz w:val="14"/>
                <w:szCs w:val="14"/>
                <w:lang w:eastAsia="en-US"/>
              </w:rPr>
            </w:pPr>
          </w:p>
        </w:tc>
      </w:tr>
      <w:tr w:rsidR="00D45B85" w:rsidTr="00D45B85">
        <w:trPr>
          <w:trHeight w:val="270"/>
        </w:trPr>
        <w:tc>
          <w:tcPr>
            <w:tcW w:w="2960" w:type="dxa"/>
            <w:tcBorders>
              <w:top w:val="nil"/>
              <w:left w:val="single" w:sz="8" w:space="0" w:color="auto"/>
              <w:bottom w:val="nil"/>
              <w:right w:val="single" w:sz="4" w:space="0" w:color="auto"/>
            </w:tcBorders>
            <w:noWrap/>
            <w:vAlign w:val="bottom"/>
            <w:hideMark/>
          </w:tcPr>
          <w:p w:rsidR="00D45B85" w:rsidRDefault="00D45B85">
            <w:pPr>
              <w:spacing w:line="276" w:lineRule="auto"/>
              <w:rPr>
                <w:rFonts w:ascii="Arial" w:hAnsi="Arial" w:cs="Arial"/>
                <w:i w:val="0"/>
                <w:sz w:val="14"/>
                <w:szCs w:val="14"/>
                <w:lang w:eastAsia="en-US"/>
              </w:rPr>
            </w:pPr>
            <w:r>
              <w:rPr>
                <w:rFonts w:ascii="Arial" w:hAnsi="Arial" w:cs="Arial"/>
                <w:i w:val="0"/>
                <w:sz w:val="14"/>
                <w:szCs w:val="14"/>
                <w:lang w:eastAsia="en-US"/>
              </w:rPr>
              <w:t>Stanovanjski prostori - individualni del</w:t>
            </w:r>
          </w:p>
        </w:tc>
        <w:tc>
          <w:tcPr>
            <w:tcW w:w="1005" w:type="dxa"/>
            <w:tcBorders>
              <w:top w:val="nil"/>
              <w:left w:val="nil"/>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5" w:type="dxa"/>
            <w:tcBorders>
              <w:top w:val="nil"/>
              <w:left w:val="single" w:sz="4" w:space="0" w:color="auto"/>
              <w:bottom w:val="nil"/>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88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1000" w:type="dxa"/>
            <w:tcBorders>
              <w:top w:val="nil"/>
              <w:left w:val="single" w:sz="4" w:space="0" w:color="auto"/>
              <w:bottom w:val="single" w:sz="4" w:space="0" w:color="auto"/>
              <w:right w:val="nil"/>
            </w:tcBorders>
            <w:noWrap/>
            <w:vAlign w:val="bottom"/>
          </w:tcPr>
          <w:p w:rsidR="00D45B85" w:rsidRDefault="00D45B85">
            <w:pPr>
              <w:spacing w:line="276" w:lineRule="auto"/>
              <w:jc w:val="right"/>
              <w:rPr>
                <w:rFonts w:ascii="Arial" w:hAnsi="Arial" w:cs="Arial"/>
                <w:i w:val="0"/>
                <w:sz w:val="14"/>
                <w:szCs w:val="14"/>
                <w:lang w:eastAsia="en-US"/>
              </w:rPr>
            </w:pPr>
          </w:p>
        </w:tc>
        <w:tc>
          <w:tcPr>
            <w:tcW w:w="763" w:type="dxa"/>
            <w:tcBorders>
              <w:top w:val="nil"/>
              <w:left w:val="single" w:sz="4" w:space="0" w:color="auto"/>
              <w:bottom w:val="nil"/>
              <w:right w:val="single" w:sz="4" w:space="0" w:color="auto"/>
            </w:tcBorders>
            <w:noWrap/>
            <w:vAlign w:val="bottom"/>
          </w:tcPr>
          <w:p w:rsidR="00D45B85" w:rsidRDefault="00D45B85">
            <w:pPr>
              <w:spacing w:line="276" w:lineRule="auto"/>
              <w:jc w:val="center"/>
              <w:rPr>
                <w:rFonts w:ascii="Arial" w:hAnsi="Arial" w:cs="Arial"/>
                <w:i w:val="0"/>
                <w:sz w:val="14"/>
                <w:szCs w:val="14"/>
                <w:lang w:eastAsia="en-US"/>
              </w:rPr>
            </w:pPr>
          </w:p>
        </w:tc>
        <w:tc>
          <w:tcPr>
            <w:tcW w:w="880" w:type="dxa"/>
            <w:tcBorders>
              <w:top w:val="nil"/>
              <w:left w:val="nil"/>
              <w:bottom w:val="single" w:sz="4" w:space="0" w:color="auto"/>
              <w:right w:val="single" w:sz="8" w:space="0" w:color="auto"/>
            </w:tcBorders>
            <w:noWrap/>
            <w:vAlign w:val="bottom"/>
          </w:tcPr>
          <w:p w:rsidR="00D45B85" w:rsidRDefault="00D45B85">
            <w:pPr>
              <w:spacing w:line="276" w:lineRule="auto"/>
              <w:jc w:val="right"/>
              <w:rPr>
                <w:rFonts w:ascii="Arial" w:hAnsi="Arial" w:cs="Arial"/>
                <w:i w:val="0"/>
                <w:sz w:val="14"/>
                <w:szCs w:val="14"/>
                <w:lang w:eastAsia="en-US"/>
              </w:rPr>
            </w:pPr>
          </w:p>
        </w:tc>
      </w:tr>
      <w:tr w:rsidR="00D45B85" w:rsidTr="00D45B85">
        <w:trPr>
          <w:trHeight w:val="270"/>
        </w:trPr>
        <w:tc>
          <w:tcPr>
            <w:tcW w:w="2960" w:type="dxa"/>
            <w:tcBorders>
              <w:top w:val="single" w:sz="8" w:space="0" w:color="auto"/>
              <w:left w:val="single" w:sz="8" w:space="0" w:color="auto"/>
              <w:bottom w:val="single" w:sz="8" w:space="0" w:color="auto"/>
              <w:right w:val="single" w:sz="4" w:space="0" w:color="auto"/>
            </w:tcBorders>
            <w:shd w:val="clear" w:color="auto" w:fill="D9D9D9"/>
            <w:noWrap/>
            <w:vAlign w:val="bottom"/>
            <w:hideMark/>
          </w:tcPr>
          <w:p w:rsidR="00D45B85" w:rsidRDefault="00D45B85">
            <w:pPr>
              <w:spacing w:line="276" w:lineRule="auto"/>
              <w:jc w:val="right"/>
              <w:rPr>
                <w:rFonts w:ascii="Arial" w:hAnsi="Arial" w:cs="Arial"/>
                <w:b/>
                <w:bCs/>
                <w:i w:val="0"/>
                <w:sz w:val="14"/>
                <w:szCs w:val="14"/>
                <w:lang w:eastAsia="en-US"/>
              </w:rPr>
            </w:pPr>
            <w:r>
              <w:rPr>
                <w:rFonts w:ascii="Arial" w:hAnsi="Arial" w:cs="Arial"/>
                <w:b/>
                <w:bCs/>
                <w:i w:val="0"/>
                <w:sz w:val="14"/>
                <w:szCs w:val="14"/>
                <w:lang w:eastAsia="en-US"/>
              </w:rPr>
              <w:t>Skupaj lastniki:</w:t>
            </w:r>
          </w:p>
        </w:tc>
        <w:tc>
          <w:tcPr>
            <w:tcW w:w="1005" w:type="dxa"/>
            <w:tcBorders>
              <w:top w:val="single" w:sz="8" w:space="0" w:color="auto"/>
              <w:left w:val="nil"/>
              <w:bottom w:val="single" w:sz="8" w:space="0" w:color="auto"/>
              <w:right w:val="nil"/>
            </w:tcBorders>
            <w:shd w:val="clear" w:color="auto" w:fill="D9D9D9"/>
            <w:noWrap/>
            <w:vAlign w:val="bottom"/>
            <w:hideMark/>
          </w:tcPr>
          <w:p w:rsidR="00D45B85" w:rsidRDefault="00D45B85">
            <w:pPr>
              <w:spacing w:line="276" w:lineRule="auto"/>
              <w:jc w:val="right"/>
              <w:rPr>
                <w:rFonts w:ascii="Arial" w:hAnsi="Arial" w:cs="Arial"/>
                <w:b/>
                <w:bCs/>
                <w:i w:val="0"/>
                <w:sz w:val="14"/>
                <w:szCs w:val="14"/>
                <w:lang w:eastAsia="en-US"/>
              </w:rPr>
            </w:pPr>
            <w:r>
              <w:rPr>
                <w:rFonts w:ascii="Arial" w:hAnsi="Arial" w:cs="Arial"/>
                <w:b/>
                <w:bCs/>
                <w:i w:val="0"/>
                <w:sz w:val="14"/>
                <w:szCs w:val="14"/>
                <w:lang w:eastAsia="en-US"/>
              </w:rPr>
              <w:t>100,000000%</w:t>
            </w:r>
          </w:p>
        </w:tc>
        <w:tc>
          <w:tcPr>
            <w:tcW w:w="1005" w:type="dxa"/>
            <w:tcBorders>
              <w:top w:val="single" w:sz="8" w:space="0" w:color="auto"/>
              <w:left w:val="single" w:sz="4" w:space="0" w:color="auto"/>
              <w:bottom w:val="single" w:sz="8" w:space="0" w:color="auto"/>
              <w:right w:val="nil"/>
            </w:tcBorders>
            <w:shd w:val="clear" w:color="auto" w:fill="D9D9D9"/>
            <w:noWrap/>
            <w:vAlign w:val="bottom"/>
            <w:hideMark/>
          </w:tcPr>
          <w:p w:rsidR="00D45B85" w:rsidRDefault="00D45B85">
            <w:pPr>
              <w:spacing w:line="276" w:lineRule="auto"/>
              <w:jc w:val="right"/>
              <w:rPr>
                <w:rFonts w:ascii="Arial" w:hAnsi="Arial" w:cs="Arial"/>
                <w:b/>
                <w:bCs/>
                <w:i w:val="0"/>
                <w:sz w:val="14"/>
                <w:szCs w:val="14"/>
                <w:lang w:eastAsia="en-US"/>
              </w:rPr>
            </w:pPr>
            <w:r>
              <w:rPr>
                <w:rFonts w:ascii="Arial" w:hAnsi="Arial" w:cs="Arial"/>
                <w:b/>
                <w:bCs/>
                <w:i w:val="0"/>
                <w:sz w:val="14"/>
                <w:szCs w:val="14"/>
                <w:lang w:eastAsia="en-US"/>
              </w:rPr>
              <w:t>100,000000%</w:t>
            </w:r>
          </w:p>
        </w:tc>
        <w:tc>
          <w:tcPr>
            <w:tcW w:w="1000" w:type="dxa"/>
            <w:tcBorders>
              <w:top w:val="single" w:sz="8" w:space="0" w:color="auto"/>
              <w:left w:val="single" w:sz="4" w:space="0" w:color="auto"/>
              <w:bottom w:val="single" w:sz="8" w:space="0" w:color="auto"/>
              <w:right w:val="nil"/>
            </w:tcBorders>
            <w:shd w:val="clear" w:color="auto" w:fill="D9D9D9"/>
            <w:noWrap/>
            <w:vAlign w:val="bottom"/>
          </w:tcPr>
          <w:p w:rsidR="00D45B85" w:rsidRDefault="00D45B85">
            <w:pPr>
              <w:spacing w:line="276" w:lineRule="auto"/>
              <w:jc w:val="right"/>
              <w:rPr>
                <w:rFonts w:ascii="Arial" w:hAnsi="Arial" w:cs="Arial"/>
                <w:b/>
                <w:bCs/>
                <w:i w:val="0"/>
                <w:sz w:val="14"/>
                <w:szCs w:val="14"/>
                <w:lang w:eastAsia="en-US"/>
              </w:rPr>
            </w:pPr>
          </w:p>
        </w:tc>
        <w:tc>
          <w:tcPr>
            <w:tcW w:w="880" w:type="dxa"/>
            <w:tcBorders>
              <w:top w:val="single" w:sz="8" w:space="0" w:color="auto"/>
              <w:left w:val="single" w:sz="4" w:space="0" w:color="auto"/>
              <w:bottom w:val="single" w:sz="8" w:space="0" w:color="auto"/>
              <w:right w:val="nil"/>
            </w:tcBorders>
            <w:shd w:val="clear" w:color="auto" w:fill="D9D9D9"/>
            <w:noWrap/>
            <w:vAlign w:val="bottom"/>
          </w:tcPr>
          <w:p w:rsidR="00D45B85" w:rsidRDefault="00D45B85">
            <w:pPr>
              <w:spacing w:line="276" w:lineRule="auto"/>
              <w:jc w:val="right"/>
              <w:rPr>
                <w:rFonts w:ascii="Arial" w:hAnsi="Arial" w:cs="Arial"/>
                <w:b/>
                <w:bCs/>
                <w:i w:val="0"/>
                <w:sz w:val="14"/>
                <w:szCs w:val="14"/>
                <w:lang w:eastAsia="en-US"/>
              </w:rPr>
            </w:pPr>
          </w:p>
        </w:tc>
        <w:tc>
          <w:tcPr>
            <w:tcW w:w="1000" w:type="dxa"/>
            <w:tcBorders>
              <w:top w:val="single" w:sz="8" w:space="0" w:color="auto"/>
              <w:left w:val="single" w:sz="4" w:space="0" w:color="auto"/>
              <w:bottom w:val="single" w:sz="8" w:space="0" w:color="auto"/>
              <w:right w:val="nil"/>
            </w:tcBorders>
            <w:shd w:val="clear" w:color="auto" w:fill="D9D9D9"/>
            <w:noWrap/>
            <w:vAlign w:val="bottom"/>
          </w:tcPr>
          <w:p w:rsidR="00D45B85" w:rsidRDefault="00D45B85">
            <w:pPr>
              <w:spacing w:line="276" w:lineRule="auto"/>
              <w:jc w:val="right"/>
              <w:rPr>
                <w:rFonts w:ascii="Arial" w:hAnsi="Arial" w:cs="Arial"/>
                <w:b/>
                <w:bCs/>
                <w:i w:val="0"/>
                <w:sz w:val="14"/>
                <w:szCs w:val="14"/>
                <w:lang w:eastAsia="en-US"/>
              </w:rPr>
            </w:pPr>
          </w:p>
        </w:tc>
        <w:tc>
          <w:tcPr>
            <w:tcW w:w="763" w:type="dxa"/>
            <w:tcBorders>
              <w:top w:val="single" w:sz="8" w:space="0" w:color="auto"/>
              <w:left w:val="single" w:sz="4" w:space="0" w:color="auto"/>
              <w:bottom w:val="single" w:sz="8" w:space="0" w:color="auto"/>
              <w:right w:val="single" w:sz="4" w:space="0" w:color="auto"/>
            </w:tcBorders>
            <w:shd w:val="clear" w:color="auto" w:fill="D9D9D9"/>
            <w:noWrap/>
            <w:vAlign w:val="bottom"/>
          </w:tcPr>
          <w:p w:rsidR="00D45B85" w:rsidRDefault="00D45B85">
            <w:pPr>
              <w:spacing w:line="276" w:lineRule="auto"/>
              <w:jc w:val="center"/>
              <w:rPr>
                <w:rFonts w:ascii="Arial" w:hAnsi="Arial" w:cs="Arial"/>
                <w:b/>
                <w:bCs/>
                <w:i w:val="0"/>
                <w:sz w:val="14"/>
                <w:szCs w:val="14"/>
                <w:lang w:eastAsia="en-US"/>
              </w:rPr>
            </w:pPr>
          </w:p>
        </w:tc>
        <w:tc>
          <w:tcPr>
            <w:tcW w:w="880" w:type="dxa"/>
            <w:tcBorders>
              <w:top w:val="single" w:sz="8" w:space="0" w:color="auto"/>
              <w:left w:val="nil"/>
              <w:bottom w:val="single" w:sz="8" w:space="0" w:color="auto"/>
              <w:right w:val="single" w:sz="8" w:space="0" w:color="auto"/>
            </w:tcBorders>
            <w:shd w:val="clear" w:color="auto" w:fill="D9D9D9"/>
            <w:noWrap/>
            <w:vAlign w:val="bottom"/>
          </w:tcPr>
          <w:p w:rsidR="00D45B85" w:rsidRDefault="00D45B85">
            <w:pPr>
              <w:spacing w:line="276" w:lineRule="auto"/>
              <w:jc w:val="right"/>
              <w:rPr>
                <w:rFonts w:ascii="Arial" w:hAnsi="Arial" w:cs="Arial"/>
                <w:b/>
                <w:bCs/>
                <w:i w:val="0"/>
                <w:sz w:val="14"/>
                <w:szCs w:val="14"/>
                <w:lang w:eastAsia="en-US"/>
              </w:rPr>
            </w:pPr>
          </w:p>
        </w:tc>
      </w:tr>
      <w:tr w:rsidR="00D45B85" w:rsidTr="00D45B85">
        <w:trPr>
          <w:trHeight w:val="270"/>
        </w:trPr>
        <w:tc>
          <w:tcPr>
            <w:tcW w:w="2960" w:type="dxa"/>
            <w:tcBorders>
              <w:top w:val="nil"/>
              <w:left w:val="single" w:sz="4" w:space="0" w:color="auto"/>
              <w:bottom w:val="nil"/>
              <w:right w:val="nil"/>
            </w:tcBorders>
            <w:noWrap/>
            <w:vAlign w:val="bottom"/>
            <w:hideMark/>
          </w:tcPr>
          <w:p w:rsidR="00D45B85" w:rsidRDefault="00D45B85">
            <w:pPr>
              <w:spacing w:line="276" w:lineRule="auto"/>
              <w:jc w:val="center"/>
              <w:rPr>
                <w:rFonts w:ascii="Arial" w:hAnsi="Arial" w:cs="Arial"/>
                <w:i w:val="0"/>
                <w:sz w:val="14"/>
                <w:szCs w:val="14"/>
                <w:lang w:eastAsia="en-US"/>
              </w:rPr>
            </w:pPr>
            <w:r>
              <w:rPr>
                <w:rFonts w:ascii="Arial" w:hAnsi="Arial" w:cs="Arial"/>
                <w:i w:val="0"/>
                <w:sz w:val="14"/>
                <w:szCs w:val="14"/>
                <w:lang w:eastAsia="en-US"/>
              </w:rPr>
              <w:t> </w:t>
            </w:r>
          </w:p>
        </w:tc>
        <w:tc>
          <w:tcPr>
            <w:tcW w:w="1005" w:type="dxa"/>
            <w:noWrap/>
            <w:vAlign w:val="bottom"/>
            <w:hideMark/>
          </w:tcPr>
          <w:p w:rsidR="00D45B85" w:rsidRDefault="00D45B85">
            <w:pPr>
              <w:rPr>
                <w:rFonts w:ascii="Arial" w:hAnsi="Arial" w:cs="Arial"/>
                <w:i w:val="0"/>
                <w:sz w:val="14"/>
                <w:szCs w:val="14"/>
                <w:lang w:eastAsia="en-US"/>
              </w:rPr>
            </w:pPr>
          </w:p>
        </w:tc>
        <w:tc>
          <w:tcPr>
            <w:tcW w:w="1005" w:type="dxa"/>
            <w:noWrap/>
            <w:vAlign w:val="bottom"/>
            <w:hideMark/>
          </w:tcPr>
          <w:p w:rsidR="00D45B85" w:rsidRDefault="00D45B85">
            <w:pPr>
              <w:spacing w:line="276" w:lineRule="auto"/>
              <w:rPr>
                <w:rFonts w:asciiTheme="minorHAnsi" w:eastAsiaTheme="minorHAnsi" w:hAnsiTheme="minorHAnsi" w:cstheme="minorBidi"/>
                <w:i w:val="0"/>
                <w:sz w:val="20"/>
              </w:rPr>
            </w:pPr>
          </w:p>
        </w:tc>
        <w:tc>
          <w:tcPr>
            <w:tcW w:w="1000" w:type="dxa"/>
            <w:noWrap/>
            <w:vAlign w:val="bottom"/>
            <w:hideMark/>
          </w:tcPr>
          <w:p w:rsidR="00D45B85" w:rsidRDefault="00D45B85">
            <w:pPr>
              <w:spacing w:line="276" w:lineRule="auto"/>
              <w:rPr>
                <w:rFonts w:asciiTheme="minorHAnsi" w:eastAsiaTheme="minorHAnsi" w:hAnsiTheme="minorHAnsi" w:cstheme="minorBidi"/>
                <w:i w:val="0"/>
                <w:sz w:val="20"/>
              </w:rPr>
            </w:pPr>
          </w:p>
        </w:tc>
        <w:tc>
          <w:tcPr>
            <w:tcW w:w="880" w:type="dxa"/>
            <w:noWrap/>
            <w:vAlign w:val="bottom"/>
            <w:hideMark/>
          </w:tcPr>
          <w:p w:rsidR="00D45B85" w:rsidRDefault="00D45B85">
            <w:pPr>
              <w:spacing w:line="276" w:lineRule="auto"/>
              <w:rPr>
                <w:rFonts w:asciiTheme="minorHAnsi" w:eastAsiaTheme="minorHAnsi" w:hAnsiTheme="minorHAnsi" w:cstheme="minorBidi"/>
                <w:i w:val="0"/>
                <w:sz w:val="20"/>
              </w:rPr>
            </w:pPr>
          </w:p>
        </w:tc>
        <w:tc>
          <w:tcPr>
            <w:tcW w:w="1000" w:type="dxa"/>
            <w:noWrap/>
            <w:vAlign w:val="bottom"/>
            <w:hideMark/>
          </w:tcPr>
          <w:p w:rsidR="00D45B85" w:rsidRDefault="00D45B85">
            <w:pPr>
              <w:spacing w:line="276" w:lineRule="auto"/>
              <w:rPr>
                <w:rFonts w:asciiTheme="minorHAnsi" w:eastAsiaTheme="minorHAnsi" w:hAnsiTheme="minorHAnsi" w:cstheme="minorBidi"/>
                <w:i w:val="0"/>
                <w:sz w:val="20"/>
              </w:rPr>
            </w:pPr>
          </w:p>
        </w:tc>
        <w:tc>
          <w:tcPr>
            <w:tcW w:w="763" w:type="dxa"/>
            <w:noWrap/>
            <w:vAlign w:val="bottom"/>
            <w:hideMark/>
          </w:tcPr>
          <w:p w:rsidR="00D45B85" w:rsidRDefault="00D45B85">
            <w:pPr>
              <w:spacing w:line="276" w:lineRule="auto"/>
              <w:rPr>
                <w:rFonts w:asciiTheme="minorHAnsi" w:eastAsiaTheme="minorHAnsi" w:hAnsiTheme="minorHAnsi" w:cstheme="minorBidi"/>
                <w:i w:val="0"/>
                <w:sz w:val="20"/>
              </w:rPr>
            </w:pPr>
          </w:p>
        </w:tc>
        <w:tc>
          <w:tcPr>
            <w:tcW w:w="880" w:type="dxa"/>
            <w:tcBorders>
              <w:top w:val="nil"/>
              <w:left w:val="nil"/>
              <w:bottom w:val="nil"/>
              <w:right w:val="single" w:sz="4" w:space="0" w:color="auto"/>
            </w:tcBorders>
            <w:noWrap/>
            <w:vAlign w:val="bottom"/>
            <w:hideMark/>
          </w:tcPr>
          <w:p w:rsidR="00D45B85" w:rsidRDefault="00D45B85">
            <w:pPr>
              <w:spacing w:line="276" w:lineRule="auto"/>
              <w:jc w:val="right"/>
              <w:rPr>
                <w:rFonts w:ascii="Arial" w:hAnsi="Arial" w:cs="Arial"/>
                <w:i w:val="0"/>
                <w:sz w:val="14"/>
                <w:szCs w:val="14"/>
                <w:lang w:eastAsia="en-US"/>
              </w:rPr>
            </w:pPr>
            <w:r>
              <w:rPr>
                <w:rFonts w:ascii="Arial" w:hAnsi="Arial" w:cs="Arial"/>
                <w:i w:val="0"/>
                <w:sz w:val="14"/>
                <w:szCs w:val="14"/>
                <w:lang w:eastAsia="en-US"/>
              </w:rPr>
              <w:t> </w:t>
            </w:r>
          </w:p>
        </w:tc>
      </w:tr>
      <w:tr w:rsidR="00D45B85" w:rsidTr="00D45B85">
        <w:trPr>
          <w:trHeight w:val="255"/>
        </w:trPr>
        <w:tc>
          <w:tcPr>
            <w:tcW w:w="2960" w:type="dxa"/>
            <w:tcBorders>
              <w:top w:val="single" w:sz="8" w:space="0" w:color="auto"/>
              <w:left w:val="single" w:sz="4" w:space="0" w:color="auto"/>
              <w:bottom w:val="single" w:sz="4" w:space="0" w:color="auto"/>
              <w:right w:val="nil"/>
            </w:tcBorders>
            <w:shd w:val="clear" w:color="auto" w:fill="D9D9D9"/>
            <w:noWrap/>
            <w:vAlign w:val="bottom"/>
            <w:hideMark/>
          </w:tcPr>
          <w:p w:rsidR="00D45B85" w:rsidRDefault="00D45B85">
            <w:pPr>
              <w:spacing w:line="276" w:lineRule="auto"/>
              <w:jc w:val="right"/>
              <w:rPr>
                <w:rFonts w:ascii="Arial" w:hAnsi="Arial" w:cs="Arial"/>
                <w:b/>
                <w:bCs/>
                <w:i w:val="0"/>
                <w:sz w:val="14"/>
                <w:szCs w:val="14"/>
                <w:lang w:eastAsia="en-US"/>
              </w:rPr>
            </w:pPr>
            <w:r>
              <w:rPr>
                <w:rFonts w:ascii="Arial" w:hAnsi="Arial" w:cs="Arial"/>
                <w:b/>
                <w:bCs/>
                <w:i w:val="0"/>
                <w:sz w:val="14"/>
                <w:szCs w:val="14"/>
                <w:lang w:eastAsia="en-US"/>
              </w:rPr>
              <w:t>Skupaj MOL in lastniki:</w:t>
            </w:r>
          </w:p>
        </w:tc>
        <w:tc>
          <w:tcPr>
            <w:tcW w:w="1005" w:type="dxa"/>
            <w:tcBorders>
              <w:top w:val="single" w:sz="8" w:space="0" w:color="auto"/>
              <w:left w:val="nil"/>
              <w:bottom w:val="single" w:sz="4" w:space="0" w:color="auto"/>
              <w:right w:val="nil"/>
            </w:tcBorders>
            <w:shd w:val="clear" w:color="auto" w:fill="D9D9D9"/>
            <w:noWrap/>
            <w:vAlign w:val="bottom"/>
            <w:hideMark/>
          </w:tcPr>
          <w:p w:rsidR="00D45B85" w:rsidRDefault="00D45B85">
            <w:pPr>
              <w:spacing w:line="276" w:lineRule="auto"/>
              <w:jc w:val="right"/>
              <w:rPr>
                <w:rFonts w:ascii="Arial" w:hAnsi="Arial" w:cs="Arial"/>
                <w:b/>
                <w:bCs/>
                <w:i w:val="0"/>
                <w:sz w:val="14"/>
                <w:szCs w:val="14"/>
                <w:lang w:eastAsia="en-US"/>
              </w:rPr>
            </w:pPr>
            <w:r>
              <w:rPr>
                <w:rFonts w:ascii="Arial" w:hAnsi="Arial" w:cs="Arial"/>
                <w:b/>
                <w:bCs/>
                <w:i w:val="0"/>
                <w:sz w:val="14"/>
                <w:szCs w:val="14"/>
                <w:lang w:eastAsia="en-US"/>
              </w:rPr>
              <w:t> </w:t>
            </w:r>
          </w:p>
        </w:tc>
        <w:tc>
          <w:tcPr>
            <w:tcW w:w="1005" w:type="dxa"/>
            <w:tcBorders>
              <w:top w:val="single" w:sz="8" w:space="0" w:color="auto"/>
              <w:left w:val="nil"/>
              <w:bottom w:val="single" w:sz="4" w:space="0" w:color="auto"/>
              <w:right w:val="single" w:sz="4" w:space="0" w:color="auto"/>
            </w:tcBorders>
            <w:shd w:val="clear" w:color="auto" w:fill="D9D9D9"/>
            <w:noWrap/>
            <w:vAlign w:val="bottom"/>
            <w:hideMark/>
          </w:tcPr>
          <w:p w:rsidR="00D45B85" w:rsidRDefault="00D45B85">
            <w:pPr>
              <w:spacing w:line="276" w:lineRule="auto"/>
              <w:jc w:val="right"/>
              <w:rPr>
                <w:rFonts w:ascii="Arial" w:hAnsi="Arial" w:cs="Arial"/>
                <w:b/>
                <w:bCs/>
                <w:i w:val="0"/>
                <w:sz w:val="14"/>
                <w:szCs w:val="14"/>
                <w:lang w:eastAsia="en-US"/>
              </w:rPr>
            </w:pPr>
            <w:r>
              <w:rPr>
                <w:rFonts w:ascii="Arial" w:hAnsi="Arial" w:cs="Arial"/>
                <w:b/>
                <w:bCs/>
                <w:i w:val="0"/>
                <w:sz w:val="14"/>
                <w:szCs w:val="14"/>
                <w:lang w:eastAsia="en-US"/>
              </w:rPr>
              <w:t> </w:t>
            </w:r>
          </w:p>
        </w:tc>
        <w:tc>
          <w:tcPr>
            <w:tcW w:w="1000" w:type="dxa"/>
            <w:tcBorders>
              <w:top w:val="single" w:sz="8" w:space="0" w:color="auto"/>
              <w:left w:val="nil"/>
              <w:bottom w:val="single" w:sz="4" w:space="0" w:color="auto"/>
              <w:right w:val="nil"/>
            </w:tcBorders>
            <w:shd w:val="clear" w:color="auto" w:fill="D9D9D9"/>
            <w:noWrap/>
            <w:vAlign w:val="bottom"/>
          </w:tcPr>
          <w:p w:rsidR="00D45B85" w:rsidRDefault="00D45B85">
            <w:pPr>
              <w:spacing w:line="276" w:lineRule="auto"/>
              <w:jc w:val="right"/>
              <w:rPr>
                <w:rFonts w:ascii="Arial" w:hAnsi="Arial" w:cs="Arial"/>
                <w:b/>
                <w:bCs/>
                <w:i w:val="0"/>
                <w:sz w:val="14"/>
                <w:szCs w:val="14"/>
                <w:lang w:eastAsia="en-US"/>
              </w:rPr>
            </w:pPr>
          </w:p>
        </w:tc>
        <w:tc>
          <w:tcPr>
            <w:tcW w:w="880" w:type="dxa"/>
            <w:tcBorders>
              <w:top w:val="single" w:sz="8" w:space="0" w:color="auto"/>
              <w:left w:val="single" w:sz="4" w:space="0" w:color="auto"/>
              <w:bottom w:val="single" w:sz="4" w:space="0" w:color="auto"/>
              <w:right w:val="nil"/>
            </w:tcBorders>
            <w:shd w:val="clear" w:color="auto" w:fill="D9D9D9"/>
            <w:noWrap/>
            <w:vAlign w:val="bottom"/>
          </w:tcPr>
          <w:p w:rsidR="00D45B85" w:rsidRDefault="00D45B85">
            <w:pPr>
              <w:spacing w:line="276" w:lineRule="auto"/>
              <w:jc w:val="right"/>
              <w:rPr>
                <w:rFonts w:ascii="Arial" w:hAnsi="Arial" w:cs="Arial"/>
                <w:b/>
                <w:bCs/>
                <w:i w:val="0"/>
                <w:sz w:val="14"/>
                <w:szCs w:val="14"/>
                <w:lang w:eastAsia="en-US"/>
              </w:rPr>
            </w:pPr>
          </w:p>
        </w:tc>
        <w:tc>
          <w:tcPr>
            <w:tcW w:w="1000" w:type="dxa"/>
            <w:tcBorders>
              <w:top w:val="single" w:sz="8" w:space="0" w:color="auto"/>
              <w:left w:val="single" w:sz="4" w:space="0" w:color="auto"/>
              <w:bottom w:val="single" w:sz="4" w:space="0" w:color="auto"/>
              <w:right w:val="nil"/>
            </w:tcBorders>
            <w:shd w:val="clear" w:color="auto" w:fill="D9D9D9"/>
            <w:noWrap/>
            <w:vAlign w:val="bottom"/>
          </w:tcPr>
          <w:p w:rsidR="00D45B85" w:rsidRDefault="00D45B85">
            <w:pPr>
              <w:spacing w:line="276" w:lineRule="auto"/>
              <w:jc w:val="right"/>
              <w:rPr>
                <w:rFonts w:ascii="Arial" w:hAnsi="Arial" w:cs="Arial"/>
                <w:b/>
                <w:bCs/>
                <w:i w:val="0"/>
                <w:sz w:val="14"/>
                <w:szCs w:val="14"/>
                <w:lang w:eastAsia="en-US"/>
              </w:rPr>
            </w:pPr>
          </w:p>
        </w:tc>
        <w:tc>
          <w:tcPr>
            <w:tcW w:w="763" w:type="dxa"/>
            <w:tcBorders>
              <w:top w:val="single" w:sz="8" w:space="0" w:color="auto"/>
              <w:left w:val="single" w:sz="4" w:space="0" w:color="auto"/>
              <w:bottom w:val="single" w:sz="4" w:space="0" w:color="auto"/>
              <w:right w:val="single" w:sz="4" w:space="0" w:color="auto"/>
            </w:tcBorders>
            <w:shd w:val="clear" w:color="auto" w:fill="D9D9D9"/>
            <w:noWrap/>
            <w:vAlign w:val="bottom"/>
          </w:tcPr>
          <w:p w:rsidR="00D45B85" w:rsidRDefault="00D45B85">
            <w:pPr>
              <w:spacing w:line="276" w:lineRule="auto"/>
              <w:jc w:val="right"/>
              <w:rPr>
                <w:rFonts w:ascii="Arial" w:hAnsi="Arial" w:cs="Arial"/>
                <w:b/>
                <w:bCs/>
                <w:i w:val="0"/>
                <w:sz w:val="14"/>
                <w:szCs w:val="14"/>
                <w:lang w:eastAsia="en-US"/>
              </w:rPr>
            </w:pPr>
          </w:p>
        </w:tc>
        <w:tc>
          <w:tcPr>
            <w:tcW w:w="880" w:type="dxa"/>
            <w:tcBorders>
              <w:top w:val="single" w:sz="8" w:space="0" w:color="auto"/>
              <w:left w:val="nil"/>
              <w:bottom w:val="single" w:sz="4" w:space="0" w:color="auto"/>
              <w:right w:val="single" w:sz="4" w:space="0" w:color="auto"/>
            </w:tcBorders>
            <w:shd w:val="clear" w:color="auto" w:fill="D9D9D9"/>
            <w:noWrap/>
            <w:vAlign w:val="bottom"/>
          </w:tcPr>
          <w:p w:rsidR="00D45B85" w:rsidRDefault="00D45B85">
            <w:pPr>
              <w:spacing w:line="276" w:lineRule="auto"/>
              <w:jc w:val="right"/>
              <w:rPr>
                <w:rFonts w:ascii="Arial" w:hAnsi="Arial" w:cs="Arial"/>
                <w:b/>
                <w:bCs/>
                <w:i w:val="0"/>
                <w:sz w:val="14"/>
                <w:szCs w:val="14"/>
                <w:lang w:eastAsia="en-US"/>
              </w:rPr>
            </w:pPr>
          </w:p>
        </w:tc>
      </w:tr>
    </w:tbl>
    <w:p w:rsidR="00D45B85" w:rsidRDefault="00D45B85" w:rsidP="00D45B85">
      <w:pPr>
        <w:jc w:val="both"/>
        <w:rPr>
          <w:i w:val="0"/>
          <w:sz w:val="22"/>
          <w:szCs w:val="22"/>
        </w:rPr>
      </w:pPr>
    </w:p>
    <w:p w:rsidR="00D45B85" w:rsidRDefault="00D45B85" w:rsidP="00D45B85">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rsidR="00D45B85" w:rsidRDefault="00D45B85" w:rsidP="00D45B85">
      <w:pPr>
        <w:pStyle w:val="Glava"/>
        <w:tabs>
          <w:tab w:val="left" w:pos="708"/>
        </w:tabs>
        <w:jc w:val="both"/>
        <w:rPr>
          <w:i w:val="0"/>
          <w:sz w:val="22"/>
          <w:szCs w:val="22"/>
        </w:rPr>
      </w:pPr>
    </w:p>
    <w:p w:rsidR="00D45B85" w:rsidRDefault="00D45B85" w:rsidP="00D45B85">
      <w:pPr>
        <w:pStyle w:val="Glava"/>
        <w:tabs>
          <w:tab w:val="left" w:pos="708"/>
        </w:tabs>
        <w:jc w:val="both"/>
        <w:rPr>
          <w:i w:val="0"/>
          <w:sz w:val="22"/>
          <w:szCs w:val="22"/>
        </w:rPr>
      </w:pPr>
      <w:r>
        <w:rPr>
          <w:i w:val="0"/>
          <w:sz w:val="22"/>
          <w:szCs w:val="22"/>
        </w:rPr>
        <w:t>Obnova stavbnega pohištva posameznih lastnikov spada pod individualni strošek, ki ga plačajo posamezni lastniki sami (se ne financirajo  iz rezervnega sklada!), vendar prav tako s sofinanciranjem MOL-a v višini, kot je navedeno v tem členu (33%). Seznam teh stroškov se bo pripravil med obnovo, najkasneje do obračunske situacije.</w:t>
      </w:r>
    </w:p>
    <w:p w:rsidR="00D45B85" w:rsidRDefault="00D45B85" w:rsidP="00D45B85">
      <w:pPr>
        <w:pStyle w:val="Glava"/>
        <w:tabs>
          <w:tab w:val="left" w:pos="708"/>
        </w:tabs>
        <w:jc w:val="both"/>
        <w:rPr>
          <w:i w:val="0"/>
          <w:sz w:val="22"/>
          <w:szCs w:val="22"/>
        </w:rPr>
      </w:pPr>
    </w:p>
    <w:p w:rsidR="00D45B85" w:rsidRDefault="00D45B85" w:rsidP="00D45B85">
      <w:pPr>
        <w:pStyle w:val="Glava"/>
        <w:tabs>
          <w:tab w:val="left" w:pos="708"/>
        </w:tabs>
        <w:jc w:val="both"/>
        <w:rPr>
          <w:i w:val="0"/>
          <w:sz w:val="22"/>
          <w:szCs w:val="22"/>
        </w:rPr>
      </w:pPr>
      <w:r>
        <w:rPr>
          <w:i w:val="0"/>
          <w:sz w:val="22"/>
          <w:szCs w:val="22"/>
        </w:rPr>
        <w:t>Podatek o sofinanciranju s sredstvi MOL za lastniški delež poslovnih prostorov bo MOL posredoval Ministrstvu za finance, Direktoratu za javno premoženje, Sektorju za spremljanje državnih pomoči, ki bo preverilo, če se obravnava kot državna pomoč po pravilu "de minimis".</w:t>
      </w:r>
    </w:p>
    <w:p w:rsidR="00D45B85" w:rsidRDefault="00D45B85" w:rsidP="00D45B85">
      <w:pPr>
        <w:tabs>
          <w:tab w:val="left" w:pos="708"/>
          <w:tab w:val="center" w:pos="4536"/>
          <w:tab w:val="right" w:pos="9072"/>
        </w:tabs>
        <w:jc w:val="both"/>
        <w:rPr>
          <w:i w:val="0"/>
          <w:sz w:val="22"/>
          <w:szCs w:val="22"/>
        </w:rPr>
      </w:pPr>
    </w:p>
    <w:p w:rsidR="00D45B85" w:rsidRDefault="00D45B85" w:rsidP="00D45B85">
      <w:pPr>
        <w:pStyle w:val="Glava"/>
        <w:tabs>
          <w:tab w:val="left" w:pos="708"/>
        </w:tabs>
        <w:rPr>
          <w:i w:val="0"/>
          <w:sz w:val="22"/>
          <w:szCs w:val="22"/>
        </w:rPr>
      </w:pPr>
    </w:p>
    <w:p w:rsidR="00D45B85" w:rsidRDefault="00D45B85" w:rsidP="00D45B85">
      <w:pPr>
        <w:pStyle w:val="Naslov7"/>
        <w:keepNext/>
        <w:numPr>
          <w:ilvl w:val="0"/>
          <w:numId w:val="22"/>
        </w:numPr>
        <w:tabs>
          <w:tab w:val="num" w:pos="1134"/>
        </w:tabs>
        <w:spacing w:before="0" w:after="0"/>
        <w:ind w:left="0" w:firstLine="0"/>
        <w:rPr>
          <w:i w:val="0"/>
          <w:sz w:val="22"/>
          <w:szCs w:val="22"/>
        </w:rPr>
      </w:pPr>
      <w:r>
        <w:rPr>
          <w:i w:val="0"/>
          <w:sz w:val="22"/>
          <w:szCs w:val="22"/>
        </w:rPr>
        <w:t>ROK ZA IZVEDBO POGODBENIH DEL</w:t>
      </w:r>
    </w:p>
    <w:p w:rsidR="00D45B85" w:rsidRDefault="00D45B85" w:rsidP="00D45B85">
      <w:pPr>
        <w:jc w:val="both"/>
        <w:rPr>
          <w:i w:val="0"/>
          <w:sz w:val="22"/>
          <w:szCs w:val="22"/>
        </w:rPr>
      </w:pPr>
    </w:p>
    <w:p w:rsidR="00D45B85" w:rsidRDefault="00D45B85" w:rsidP="00D45B85">
      <w:pPr>
        <w:numPr>
          <w:ilvl w:val="0"/>
          <w:numId w:val="23"/>
        </w:numPr>
        <w:ind w:left="0"/>
        <w:jc w:val="center"/>
        <w:rPr>
          <w:i w:val="0"/>
          <w:sz w:val="22"/>
          <w:szCs w:val="22"/>
        </w:rPr>
      </w:pPr>
      <w:r>
        <w:rPr>
          <w:i w:val="0"/>
          <w:sz w:val="22"/>
          <w:szCs w:val="22"/>
        </w:rPr>
        <w:lastRenderedPageBreak/>
        <w:t>člen</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Izvajalec bo z izvajanjem pogodbenih del pričel v roku 20 (dvajset) koledarskih dni po sklenitvi pogodbe, jih izvajal v skladu s terminskim planom in dokončal v roku </w:t>
      </w:r>
      <w:r>
        <w:rPr>
          <w:b/>
          <w:i w:val="0"/>
          <w:sz w:val="22"/>
          <w:szCs w:val="22"/>
        </w:rPr>
        <w:t xml:space="preserve">150 (stopetdeset) koledarskih dni od dneva sklenitve pogodbe. </w:t>
      </w:r>
      <w:r>
        <w:rPr>
          <w:i w:val="0"/>
          <w:sz w:val="22"/>
          <w:szCs w:val="22"/>
        </w:rPr>
        <w:t xml:space="preserve">Rok izvedbe in dokončanja posameznih faz je razviden iz terminskega plana, ki je kot priloga sestavni del te pogodbe.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Izvajalec ima pravico zahtevati podaljšanje roka v primeru izredno slabih vremenskih razmer, ki onemogočajo izvedbo del, in višje sile, kar se sproti evidentira v gradbenem dnevniku.  Izvajalec mora pisno zahtevo za podaljšanje roka predložiti naročnikom takoj oziroma najkasneje v 7 (sedmih) koledarskih dneh po nastopu vzroka za podaljšanje, sicer podaljšanja ne more več zahtevati. Pogoj za veljavnost vsakega morebitnega podaljšanja roka je potrditev s strani naročnikov, kar se uredi s sklenitvijo aneksa k tej pogodbi.</w:t>
      </w:r>
    </w:p>
    <w:p w:rsidR="00D45B85" w:rsidRDefault="00D45B85" w:rsidP="00D45B85">
      <w:pPr>
        <w:jc w:val="both"/>
        <w:rPr>
          <w:i w:val="0"/>
          <w:sz w:val="22"/>
          <w:szCs w:val="22"/>
        </w:rPr>
      </w:pPr>
    </w:p>
    <w:p w:rsidR="00D45B85" w:rsidRDefault="00D45B85" w:rsidP="00D45B85">
      <w:pPr>
        <w:pStyle w:val="Telobesedila3"/>
        <w:jc w:val="both"/>
        <w:rPr>
          <w:i w:val="0"/>
          <w:sz w:val="22"/>
          <w:szCs w:val="22"/>
        </w:rPr>
      </w:pPr>
      <w:r>
        <w:rPr>
          <w:i w:val="0"/>
          <w:sz w:val="22"/>
          <w:szCs w:val="22"/>
        </w:rPr>
        <w:t>Ne glede na prejšnji odstavek izvajalec jamči, da je seznanjen s tem, da je v celoti odgovoren za izvedbo naročila v pogodbenem roku in za morebitno škodo, ki bi nastala naročnikom iz razloga, ker predmet te pogodbe ne bi bil zaključen v pogodbenem roku po krivdi izvajalca. Pogodbeno dogovorjeni roki se lahko podaljšajo izključno in samo v primeru, da tako odločijo naročniki.</w:t>
      </w:r>
    </w:p>
    <w:p w:rsidR="00D45B85" w:rsidRDefault="00D45B85" w:rsidP="00D45B85">
      <w:pPr>
        <w:pStyle w:val="Telobesedila3"/>
        <w:jc w:val="both"/>
        <w:rPr>
          <w:i w:val="0"/>
          <w:sz w:val="22"/>
          <w:szCs w:val="22"/>
        </w:rPr>
      </w:pPr>
      <w:r>
        <w:rPr>
          <w:i w:val="0"/>
          <w:sz w:val="22"/>
          <w:szCs w:val="22"/>
        </w:rPr>
        <w:t>Komisijski pregled objekta bo opravljen v roku 30 (trideset) dni od končanja pogodbenih del. O komisijskem pregledu se sestavi zapisnik, ki ga s podpisom potrdijo naročniki, nadzornik in izvajalec.</w:t>
      </w:r>
    </w:p>
    <w:p w:rsidR="00D45B85" w:rsidRDefault="00D45B85" w:rsidP="00D45B85">
      <w:pPr>
        <w:pStyle w:val="Telobesedila3"/>
        <w:spacing w:after="0"/>
        <w:jc w:val="both"/>
        <w:rPr>
          <w:i w:val="0"/>
          <w:sz w:val="22"/>
          <w:szCs w:val="22"/>
        </w:rPr>
      </w:pPr>
      <w:r>
        <w:rPr>
          <w:i w:val="0"/>
          <w:sz w:val="22"/>
          <w:szCs w:val="22"/>
        </w:rPr>
        <w:t>Izvajalec se obvezuje, da bo na komisijskem pregledu ugotovljene napake odpravil v rokih , določenih v zapisniku komisijskega pregleda.</w:t>
      </w:r>
    </w:p>
    <w:p w:rsidR="00D45B85" w:rsidRDefault="00D45B85" w:rsidP="00D45B85">
      <w:pPr>
        <w:pStyle w:val="Telobesedila3"/>
        <w:spacing w:after="0"/>
        <w:jc w:val="both"/>
        <w:rPr>
          <w:i w:val="0"/>
          <w:sz w:val="22"/>
          <w:szCs w:val="22"/>
        </w:rPr>
      </w:pPr>
    </w:p>
    <w:p w:rsidR="00D45B85" w:rsidRDefault="00D45B85" w:rsidP="00D45B85">
      <w:pPr>
        <w:pStyle w:val="Telobesedila3"/>
        <w:spacing w:after="0"/>
        <w:jc w:val="both"/>
        <w:rPr>
          <w:i w:val="0"/>
          <w:sz w:val="22"/>
          <w:szCs w:val="22"/>
        </w:rPr>
      </w:pPr>
    </w:p>
    <w:p w:rsidR="00D45B85" w:rsidRDefault="00D45B85" w:rsidP="00D45B85">
      <w:pPr>
        <w:pStyle w:val="Odstavekseznama"/>
        <w:numPr>
          <w:ilvl w:val="0"/>
          <w:numId w:val="22"/>
        </w:numPr>
        <w:tabs>
          <w:tab w:val="num" w:pos="1134"/>
        </w:tabs>
        <w:ind w:left="0" w:firstLine="0"/>
        <w:contextualSpacing/>
        <w:rPr>
          <w:i w:val="0"/>
          <w:sz w:val="22"/>
          <w:szCs w:val="22"/>
        </w:rPr>
      </w:pPr>
      <w:r>
        <w:rPr>
          <w:i w:val="0"/>
          <w:sz w:val="22"/>
          <w:szCs w:val="22"/>
        </w:rPr>
        <w:t>PREPOVED PRENOSA BODOČIH TERJATEV</w:t>
      </w:r>
    </w:p>
    <w:p w:rsidR="00D45B85" w:rsidRDefault="00D45B85" w:rsidP="00D45B85">
      <w:pPr>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rPr>
          <w:i w:val="0"/>
          <w:sz w:val="22"/>
          <w:szCs w:val="22"/>
        </w:rPr>
      </w:pPr>
    </w:p>
    <w:p w:rsidR="00D45B85" w:rsidRDefault="00D45B85" w:rsidP="00D45B85">
      <w:pPr>
        <w:jc w:val="both"/>
        <w:rPr>
          <w:i w:val="0"/>
          <w:sz w:val="22"/>
          <w:szCs w:val="22"/>
        </w:rPr>
      </w:pPr>
      <w:r>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vrednosti pogodbenih del z DDV, to je </w:t>
      </w:r>
      <w:r>
        <w:rPr>
          <w:b/>
          <w:i w:val="0"/>
          <w:sz w:val="22"/>
          <w:szCs w:val="22"/>
        </w:rPr>
        <w:t>___________ EUR</w:t>
      </w:r>
      <w:r>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w:t>
      </w:r>
      <w:r>
        <w:rPr>
          <w:i w:val="0"/>
          <w:sz w:val="22"/>
          <w:szCs w:val="22"/>
        </w:rPr>
        <w:lastRenderedPageBreak/>
        <w:t xml:space="preserve">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D45B85" w:rsidRDefault="00D45B85" w:rsidP="00D45B85">
      <w:pPr>
        <w:rPr>
          <w:i w:val="0"/>
          <w:sz w:val="22"/>
          <w:szCs w:val="22"/>
        </w:rPr>
      </w:pPr>
    </w:p>
    <w:p w:rsidR="00D45B85" w:rsidRDefault="00D45B85" w:rsidP="00D45B85">
      <w:pPr>
        <w:jc w:val="both"/>
        <w:rPr>
          <w:i w:val="0"/>
          <w:sz w:val="22"/>
          <w:szCs w:val="22"/>
        </w:rPr>
      </w:pPr>
      <w:r>
        <w:rPr>
          <w:i w:val="0"/>
          <w:sz w:val="22"/>
          <w:szCs w:val="22"/>
        </w:rPr>
        <w:t>Pogodbene stranke soglašajo s tem, da izvajalec ne odgovarja naročnikom in slednji proti njemu ne morejo uveljaviti sankcij iz tega člena v primeru, da bi izvajalčevi podizvajalci odstopili drugemu svoje terjatve do naročnikov ali izvajalca.</w:t>
      </w:r>
    </w:p>
    <w:p w:rsidR="00D45B85" w:rsidRDefault="00D45B85" w:rsidP="00D45B85">
      <w:pPr>
        <w:rPr>
          <w:i w:val="0"/>
          <w:sz w:val="22"/>
          <w:szCs w:val="22"/>
        </w:rPr>
      </w:pPr>
    </w:p>
    <w:p w:rsidR="00D45B85" w:rsidRDefault="00D45B85" w:rsidP="00D45B85">
      <w:pPr>
        <w:jc w:val="both"/>
        <w:rPr>
          <w:i w:val="0"/>
          <w:sz w:val="22"/>
          <w:szCs w:val="22"/>
        </w:rPr>
      </w:pPr>
    </w:p>
    <w:p w:rsidR="00D45B85" w:rsidRDefault="00D45B85" w:rsidP="00D45B85">
      <w:pPr>
        <w:pStyle w:val="Naslov7"/>
        <w:keepNext/>
        <w:numPr>
          <w:ilvl w:val="0"/>
          <w:numId w:val="22"/>
        </w:numPr>
        <w:tabs>
          <w:tab w:val="num" w:pos="1134"/>
        </w:tabs>
        <w:spacing w:before="0" w:after="0"/>
        <w:ind w:left="0" w:firstLine="0"/>
        <w:rPr>
          <w:i w:val="0"/>
          <w:sz w:val="22"/>
          <w:szCs w:val="22"/>
        </w:rPr>
      </w:pPr>
      <w:r>
        <w:rPr>
          <w:i w:val="0"/>
          <w:sz w:val="22"/>
          <w:szCs w:val="22"/>
        </w:rPr>
        <w:t>OBVEZNOSTI NAROČNIKOV</w:t>
      </w:r>
    </w:p>
    <w:p w:rsidR="00D45B85" w:rsidRDefault="00D45B85" w:rsidP="00D45B85">
      <w:pPr>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Naročniki so dolžni pred začetkom del izvajalca uvesti v posel. Izvajalec je uveden v posel, ko mu naročniki izročijo lokacijsko informacijo in kulturnovarstveno soglasje ZVKDS ter mu zagotovijo dostop do objekta, kjer se bodo izvajala pogodbena dela.</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O uvedbi izvajalca v posel se sestavi poseben zapisnik in to ugotovi v dnevniku o izvajanju del. </w:t>
      </w:r>
    </w:p>
    <w:p w:rsidR="00D45B85" w:rsidRDefault="00D45B85" w:rsidP="00D45B85">
      <w:pPr>
        <w:rPr>
          <w:i w:val="0"/>
          <w:sz w:val="22"/>
          <w:szCs w:val="22"/>
        </w:rPr>
      </w:pPr>
    </w:p>
    <w:p w:rsidR="00D45B85" w:rsidRDefault="00D45B85" w:rsidP="00D45B85">
      <w:pPr>
        <w:rPr>
          <w:i w:val="0"/>
          <w:sz w:val="22"/>
          <w:szCs w:val="22"/>
        </w:rPr>
      </w:pPr>
    </w:p>
    <w:p w:rsidR="00D45B85" w:rsidRDefault="00D45B85" w:rsidP="00D45B85">
      <w:pPr>
        <w:pStyle w:val="Naslov7"/>
        <w:keepNext/>
        <w:numPr>
          <w:ilvl w:val="0"/>
          <w:numId w:val="22"/>
        </w:numPr>
        <w:tabs>
          <w:tab w:val="num" w:pos="1134"/>
        </w:tabs>
        <w:spacing w:before="0" w:after="0"/>
        <w:ind w:left="0" w:firstLine="0"/>
        <w:rPr>
          <w:i w:val="0"/>
          <w:sz w:val="22"/>
          <w:szCs w:val="22"/>
        </w:rPr>
      </w:pPr>
      <w:bookmarkStart w:id="8" w:name="_Toc192491982"/>
      <w:r>
        <w:rPr>
          <w:i w:val="0"/>
          <w:sz w:val="22"/>
          <w:szCs w:val="22"/>
        </w:rPr>
        <w:t>OBVEZNOSTI IZVAJALCA</w:t>
      </w:r>
      <w:bookmarkEnd w:id="8"/>
    </w:p>
    <w:p w:rsidR="00D45B85" w:rsidRDefault="00D45B85" w:rsidP="00D45B85">
      <w:pPr>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V zvezi z izvajanjem pogodbenih del se izvajalec obvezuje:</w:t>
      </w:r>
    </w:p>
    <w:p w:rsidR="00D45B85" w:rsidRDefault="00D45B85" w:rsidP="00D45B85">
      <w:pPr>
        <w:numPr>
          <w:ilvl w:val="0"/>
          <w:numId w:val="36"/>
        </w:numPr>
        <w:tabs>
          <w:tab w:val="left" w:pos="426"/>
        </w:tabs>
        <w:jc w:val="both"/>
        <w:rPr>
          <w:i w:val="0"/>
          <w:sz w:val="22"/>
          <w:szCs w:val="22"/>
        </w:rPr>
      </w:pPr>
      <w:r>
        <w:rPr>
          <w:i w:val="0"/>
          <w:sz w:val="22"/>
          <w:szCs w:val="22"/>
        </w:rPr>
        <w:t>izvesti pogodbena dela v skladu z gradbenimi predpisi, ki veljajo za njihovo izvedbo, vse pogodbeno dogovorjene storitve pa opraviti s strokovno usposobljenimi delavci ter po pravilih gradbene stroke;</w:t>
      </w:r>
    </w:p>
    <w:p w:rsidR="00D45B85" w:rsidRDefault="00D45B85" w:rsidP="00D45B85">
      <w:pPr>
        <w:numPr>
          <w:ilvl w:val="0"/>
          <w:numId w:val="36"/>
        </w:numPr>
        <w:tabs>
          <w:tab w:val="left" w:pos="426"/>
        </w:tabs>
        <w:jc w:val="both"/>
        <w:rPr>
          <w:i w:val="0"/>
          <w:sz w:val="22"/>
          <w:szCs w:val="22"/>
        </w:rPr>
      </w:pPr>
      <w:r>
        <w:rPr>
          <w:i w:val="0"/>
          <w:sz w:val="22"/>
          <w:szCs w:val="22"/>
        </w:rPr>
        <w:t>izvesti pogodbena dela skladno s popisom del in zahtevami Zavoda za varstvo kulturne dediščine Slovenije, Območne enote Ljubljana;</w:t>
      </w:r>
    </w:p>
    <w:p w:rsidR="00D45B85" w:rsidRDefault="00D45B85" w:rsidP="00D45B85">
      <w:pPr>
        <w:pStyle w:val="Odstavekseznama"/>
        <w:numPr>
          <w:ilvl w:val="0"/>
          <w:numId w:val="36"/>
        </w:numPr>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D45B85" w:rsidRDefault="00D45B85" w:rsidP="00D45B85">
      <w:pPr>
        <w:numPr>
          <w:ilvl w:val="0"/>
          <w:numId w:val="36"/>
        </w:numPr>
        <w:tabs>
          <w:tab w:val="left" w:pos="426"/>
        </w:tabs>
        <w:jc w:val="both"/>
        <w:rPr>
          <w:i w:val="0"/>
          <w:sz w:val="22"/>
          <w:szCs w:val="22"/>
        </w:rPr>
      </w:pPr>
      <w:r>
        <w:rPr>
          <w:i w:val="0"/>
          <w:sz w:val="22"/>
          <w:szCs w:val="22"/>
        </w:rPr>
        <w:t>sodelovati s pooblaščenim predstavnikom naročnikov in nadzornikom;</w:t>
      </w:r>
    </w:p>
    <w:p w:rsidR="00D45B85" w:rsidRDefault="00D45B85" w:rsidP="00D45B85">
      <w:pPr>
        <w:numPr>
          <w:ilvl w:val="0"/>
          <w:numId w:val="36"/>
        </w:numPr>
        <w:tabs>
          <w:tab w:val="left" w:pos="426"/>
        </w:tabs>
        <w:jc w:val="both"/>
        <w:rPr>
          <w:i w:val="0"/>
          <w:sz w:val="22"/>
          <w:szCs w:val="22"/>
        </w:rPr>
      </w:pPr>
      <w:r>
        <w:rPr>
          <w:i w:val="0"/>
          <w:sz w:val="22"/>
          <w:szCs w:val="22"/>
        </w:rPr>
        <w:t>med gradnjo izročati nadzorniku potrdila o skladnosti in ustreznosti gradbenih in drugih proizvodov, materialov ter naprav in s kakovostnimi zahtevami naročnika;</w:t>
      </w:r>
    </w:p>
    <w:p w:rsidR="00D45B85" w:rsidRDefault="00D45B85" w:rsidP="00D45B85">
      <w:pPr>
        <w:numPr>
          <w:ilvl w:val="0"/>
          <w:numId w:val="36"/>
        </w:numPr>
        <w:tabs>
          <w:tab w:val="left" w:pos="426"/>
        </w:tabs>
        <w:jc w:val="both"/>
        <w:rPr>
          <w:i w:val="0"/>
          <w:sz w:val="22"/>
          <w:szCs w:val="22"/>
        </w:rPr>
      </w:pPr>
      <w:r>
        <w:rPr>
          <w:i w:val="0"/>
          <w:sz w:val="22"/>
          <w:szCs w:val="22"/>
        </w:rPr>
        <w:t>v skladu z gradbenim zakonom in pravili stroke zagotavljati kakovost izvedbe najmanj take ravni, kot je predpisana s tem zakonom;</w:t>
      </w:r>
    </w:p>
    <w:p w:rsidR="00D45B85" w:rsidRDefault="00D45B85" w:rsidP="00D45B85">
      <w:pPr>
        <w:numPr>
          <w:ilvl w:val="0"/>
          <w:numId w:val="36"/>
        </w:numPr>
        <w:tabs>
          <w:tab w:val="left" w:pos="426"/>
        </w:tabs>
        <w:jc w:val="both"/>
        <w:rPr>
          <w:i w:val="0"/>
          <w:sz w:val="22"/>
          <w:szCs w:val="22"/>
        </w:rPr>
      </w:pPr>
      <w:r>
        <w:rPr>
          <w:i w:val="0"/>
          <w:sz w:val="22"/>
          <w:szCs w:val="22"/>
        </w:rPr>
        <w:t>ves čas izvajanja del ažurno voditi gradbeni dnevnik  ter vanj vnašati pomembne podatke o izvajanju gradnje, in knjigo obračunskih izmer za vsa dela;</w:t>
      </w:r>
    </w:p>
    <w:p w:rsidR="00D45B85" w:rsidRDefault="00D45B85" w:rsidP="00D45B85">
      <w:pPr>
        <w:numPr>
          <w:ilvl w:val="0"/>
          <w:numId w:val="36"/>
        </w:numPr>
        <w:tabs>
          <w:tab w:val="left" w:pos="426"/>
        </w:tabs>
        <w:jc w:val="both"/>
        <w:rPr>
          <w:i w:val="0"/>
          <w:sz w:val="22"/>
          <w:szCs w:val="22"/>
        </w:rPr>
      </w:pPr>
      <w:r>
        <w:rPr>
          <w:i w:val="0"/>
          <w:sz w:val="22"/>
          <w:szCs w:val="22"/>
        </w:rPr>
        <w:t>izvajati dela skladno s terminskim planom, usklajenim z naročniki;</w:t>
      </w:r>
    </w:p>
    <w:p w:rsidR="00D45B85" w:rsidRDefault="00D45B85" w:rsidP="00D45B85">
      <w:pPr>
        <w:numPr>
          <w:ilvl w:val="0"/>
          <w:numId w:val="36"/>
        </w:numPr>
        <w:tabs>
          <w:tab w:val="left" w:pos="426"/>
        </w:tabs>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rsidR="00D45B85" w:rsidRDefault="00D45B85" w:rsidP="00D45B85">
      <w:pPr>
        <w:numPr>
          <w:ilvl w:val="0"/>
          <w:numId w:val="36"/>
        </w:numPr>
        <w:tabs>
          <w:tab w:val="left" w:pos="426"/>
        </w:tabs>
        <w:jc w:val="both"/>
        <w:rPr>
          <w:i w:val="0"/>
          <w:sz w:val="22"/>
          <w:szCs w:val="22"/>
        </w:rPr>
      </w:pPr>
      <w:r>
        <w:rPr>
          <w:i w:val="0"/>
          <w:sz w:val="22"/>
          <w:szCs w:val="22"/>
        </w:rPr>
        <w:t>da bo naročnike obveščal o vsem, kar bi lahko vplivalo na izvršitev prevzetih obveznosti;</w:t>
      </w:r>
    </w:p>
    <w:p w:rsidR="00D45B85" w:rsidRDefault="00D45B85" w:rsidP="00D45B85">
      <w:pPr>
        <w:numPr>
          <w:ilvl w:val="0"/>
          <w:numId w:val="36"/>
        </w:numPr>
        <w:tabs>
          <w:tab w:val="left" w:pos="426"/>
        </w:tabs>
        <w:jc w:val="both"/>
        <w:rPr>
          <w:i w:val="0"/>
          <w:sz w:val="22"/>
          <w:szCs w:val="22"/>
        </w:rPr>
      </w:pPr>
      <w:r>
        <w:rPr>
          <w:i w:val="0"/>
          <w:sz w:val="22"/>
          <w:szCs w:val="22"/>
        </w:rPr>
        <w:t>da bo vsak predlog sprememb pri izvajanju del dokumentiral in zanje pridobil predhodno soglasje nadzornika in naročnikov;</w:t>
      </w:r>
    </w:p>
    <w:p w:rsidR="00D45B85" w:rsidRDefault="00D45B85" w:rsidP="00D45B85">
      <w:pPr>
        <w:numPr>
          <w:ilvl w:val="0"/>
          <w:numId w:val="36"/>
        </w:numPr>
        <w:tabs>
          <w:tab w:val="left" w:pos="426"/>
        </w:tabs>
        <w:jc w:val="both"/>
        <w:rPr>
          <w:i w:val="0"/>
          <w:sz w:val="22"/>
          <w:szCs w:val="22"/>
        </w:rPr>
      </w:pPr>
      <w:r>
        <w:rPr>
          <w:i w:val="0"/>
          <w:sz w:val="22"/>
          <w:szCs w:val="22"/>
        </w:rPr>
        <w:t xml:space="preserve">da bo dela izvajal najmanj od 8:00 do 18:00 ure, vse dni v tednu, razen ob dela prostih dnevih, določenih s predpisi; </w:t>
      </w:r>
    </w:p>
    <w:p w:rsidR="00D45B85" w:rsidRDefault="00D45B85" w:rsidP="00D45B85">
      <w:pPr>
        <w:numPr>
          <w:ilvl w:val="0"/>
          <w:numId w:val="36"/>
        </w:numPr>
        <w:tabs>
          <w:tab w:val="left" w:pos="426"/>
        </w:tabs>
        <w:jc w:val="both"/>
        <w:rPr>
          <w:i w:val="0"/>
          <w:sz w:val="22"/>
          <w:szCs w:val="22"/>
        </w:rPr>
      </w:pPr>
      <w:r>
        <w:rPr>
          <w:i w:val="0"/>
          <w:sz w:val="22"/>
          <w:szCs w:val="22"/>
        </w:rPr>
        <w:t>da v primeru zamenjave vodje nadzora ne bo izvajal gradnje, dokler je ne prevzame nov vodja nadzora;</w:t>
      </w:r>
    </w:p>
    <w:p w:rsidR="00D45B85" w:rsidRDefault="00D45B85" w:rsidP="00D45B85">
      <w:pPr>
        <w:numPr>
          <w:ilvl w:val="0"/>
          <w:numId w:val="36"/>
        </w:numPr>
        <w:tabs>
          <w:tab w:val="left" w:pos="426"/>
        </w:tabs>
        <w:jc w:val="both"/>
        <w:rPr>
          <w:i w:val="0"/>
          <w:sz w:val="22"/>
          <w:szCs w:val="22"/>
        </w:rPr>
      </w:pPr>
      <w:r>
        <w:rPr>
          <w:i w:val="0"/>
          <w:sz w:val="22"/>
          <w:szCs w:val="22"/>
        </w:rPr>
        <w:t>pravočasno obvestiti nadzornika pred vsako pomembno fazo izvajanja gradnje;</w:t>
      </w:r>
    </w:p>
    <w:p w:rsidR="00D45B85" w:rsidRDefault="00D45B85" w:rsidP="00D45B85">
      <w:pPr>
        <w:pStyle w:val="Odstavekseznama"/>
        <w:numPr>
          <w:ilvl w:val="0"/>
          <w:numId w:val="36"/>
        </w:numPr>
        <w:jc w:val="both"/>
        <w:rPr>
          <w:i w:val="0"/>
          <w:sz w:val="22"/>
          <w:szCs w:val="22"/>
        </w:rPr>
      </w:pPr>
      <w:r>
        <w:rPr>
          <w:i w:val="0"/>
          <w:sz w:val="22"/>
          <w:szCs w:val="22"/>
        </w:rPr>
        <w:t xml:space="preserve">zagotavljati varnost in zdravje delavcev, varnost ljudi in predmetov pri izvajanju gradnje ter preprečevati čezmerne obremenitve okolja; </w:t>
      </w:r>
    </w:p>
    <w:p w:rsidR="00D45B85" w:rsidRDefault="00D45B85" w:rsidP="00D45B85">
      <w:pPr>
        <w:numPr>
          <w:ilvl w:val="0"/>
          <w:numId w:val="36"/>
        </w:numPr>
        <w:tabs>
          <w:tab w:val="left" w:pos="426"/>
        </w:tabs>
        <w:jc w:val="both"/>
        <w:rPr>
          <w:i w:val="0"/>
          <w:sz w:val="22"/>
          <w:szCs w:val="22"/>
        </w:rPr>
      </w:pPr>
      <w:r>
        <w:rPr>
          <w:i w:val="0"/>
          <w:sz w:val="22"/>
          <w:szCs w:val="22"/>
        </w:rPr>
        <w:t>skrbeti za to, da je zagotovljena varnost objekta, varnost vseh del, ki se izvajajo na gradbišču, opreme, materiala in strojnega parka, življenje in zdravje ljudi, mimoidočih, prometa, sosednjih objektov in okolice;</w:t>
      </w:r>
    </w:p>
    <w:p w:rsidR="00D45B85" w:rsidRDefault="00D45B85" w:rsidP="00D45B85">
      <w:pPr>
        <w:numPr>
          <w:ilvl w:val="0"/>
          <w:numId w:val="36"/>
        </w:numPr>
        <w:tabs>
          <w:tab w:val="left" w:pos="426"/>
        </w:tabs>
        <w:jc w:val="both"/>
        <w:rPr>
          <w:i w:val="0"/>
          <w:sz w:val="22"/>
          <w:szCs w:val="22"/>
        </w:rPr>
      </w:pPr>
      <w:r>
        <w:rPr>
          <w:i w:val="0"/>
          <w:sz w:val="22"/>
          <w:szCs w:val="22"/>
        </w:rPr>
        <w:lastRenderedPageBreak/>
        <w:t>izbirati tehnološke in delovne procese, ki povzročajo najmanjše možno tveganje za nastanek nezgod pri delu, poklicnih bolezni ali bolezni v zvezi z delom ter najmanjše negativne vplive na okolje in objekte;</w:t>
      </w:r>
    </w:p>
    <w:p w:rsidR="00D45B85" w:rsidRDefault="00D45B85" w:rsidP="00D45B85">
      <w:pPr>
        <w:numPr>
          <w:ilvl w:val="0"/>
          <w:numId w:val="36"/>
        </w:numPr>
        <w:tabs>
          <w:tab w:val="left" w:pos="426"/>
        </w:tabs>
        <w:jc w:val="both"/>
        <w:rPr>
          <w:i w:val="0"/>
          <w:sz w:val="22"/>
          <w:szCs w:val="22"/>
        </w:rPr>
      </w:pPr>
      <w:r>
        <w:rPr>
          <w:i w:val="0"/>
          <w:sz w:val="22"/>
          <w:szCs w:val="22"/>
        </w:rPr>
        <w:t>v primeru zahteve naročnika zamenjati vodjo gradnje ali posameznika iz operative, v kolikor le-ti ne upoštevajo zahtev naročnika oz. nadzornika ali malomarno oziroma nekvalitetno izvajajo dela;</w:t>
      </w:r>
    </w:p>
    <w:p w:rsidR="00D45B85" w:rsidRDefault="00D45B85" w:rsidP="00D45B85">
      <w:pPr>
        <w:numPr>
          <w:ilvl w:val="0"/>
          <w:numId w:val="36"/>
        </w:numPr>
        <w:tabs>
          <w:tab w:val="left" w:pos="426"/>
        </w:tabs>
        <w:jc w:val="both"/>
        <w:rPr>
          <w:i w:val="0"/>
          <w:sz w:val="22"/>
          <w:szCs w:val="22"/>
        </w:rPr>
      </w:pPr>
      <w:r>
        <w:rPr>
          <w:i w:val="0"/>
          <w:sz w:val="22"/>
          <w:szCs w:val="22"/>
        </w:rPr>
        <w:t>pri organizaciji del je izvajalec dolžan spoštovati predpise o delovnih razmerjih ter varnosti in zdravju pri delu in druge področne predpise, ki urejajo izvajanje del po tej pogodbi;</w:t>
      </w:r>
    </w:p>
    <w:p w:rsidR="00D45B85" w:rsidRDefault="00D45B85" w:rsidP="00D45B85">
      <w:pPr>
        <w:numPr>
          <w:ilvl w:val="0"/>
          <w:numId w:val="36"/>
        </w:numPr>
        <w:tabs>
          <w:tab w:val="left" w:pos="426"/>
        </w:tabs>
        <w:jc w:val="both"/>
        <w:rPr>
          <w:i w:val="0"/>
          <w:sz w:val="22"/>
          <w:szCs w:val="22"/>
        </w:rPr>
      </w:pPr>
      <w:r>
        <w:rPr>
          <w:i w:val="0"/>
          <w:sz w:val="22"/>
          <w:szCs w:val="22"/>
        </w:rPr>
        <w:t xml:space="preserve">po končani gradnji odstraniti gradbene ovire in omejitve dostopa, na območju gradnje pa odstraniti in očistiti odpadke ter gradbišče ustrezno urediti; </w:t>
      </w:r>
    </w:p>
    <w:p w:rsidR="00D45B85" w:rsidRDefault="00D45B85" w:rsidP="00D45B85">
      <w:pPr>
        <w:numPr>
          <w:ilvl w:val="0"/>
          <w:numId w:val="36"/>
        </w:numPr>
        <w:tabs>
          <w:tab w:val="left" w:pos="426"/>
        </w:tabs>
        <w:jc w:val="both"/>
        <w:rPr>
          <w:i w:val="0"/>
          <w:sz w:val="22"/>
          <w:szCs w:val="22"/>
        </w:rPr>
      </w:pPr>
      <w:r>
        <w:rPr>
          <w:i w:val="0"/>
          <w:sz w:val="22"/>
          <w:szCs w:val="22"/>
        </w:rPr>
        <w:t xml:space="preserve">ob opozorilu vodje nadzora mora nepravilnosti pri gradnji odpraviti v roku, ki ga določi vodja nadzora; </w:t>
      </w:r>
    </w:p>
    <w:p w:rsidR="00D45B85" w:rsidRDefault="00D45B85" w:rsidP="00D45B85">
      <w:pPr>
        <w:numPr>
          <w:ilvl w:val="0"/>
          <w:numId w:val="36"/>
        </w:numPr>
        <w:tabs>
          <w:tab w:val="left" w:pos="426"/>
        </w:tabs>
        <w:jc w:val="both"/>
        <w:rPr>
          <w:i w:val="0"/>
          <w:sz w:val="22"/>
          <w:szCs w:val="22"/>
        </w:rPr>
      </w:pPr>
      <w:r>
        <w:rPr>
          <w:i w:val="0"/>
          <w:sz w:val="22"/>
          <w:szCs w:val="22"/>
        </w:rPr>
        <w:t xml:space="preserve">da bo vsa dela izvedel kot dober strokovnjak. </w:t>
      </w:r>
    </w:p>
    <w:p w:rsidR="00D45B85" w:rsidRDefault="00D45B85" w:rsidP="00D45B85">
      <w:pPr>
        <w:jc w:val="both"/>
        <w:rPr>
          <w:i w:val="0"/>
          <w:sz w:val="22"/>
          <w:szCs w:val="22"/>
        </w:rPr>
      </w:pPr>
    </w:p>
    <w:p w:rsidR="00D45B85" w:rsidRDefault="00D45B85" w:rsidP="00D45B85">
      <w:pPr>
        <w:jc w:val="both"/>
        <w:rPr>
          <w:i w:val="0"/>
          <w:sz w:val="22"/>
          <w:szCs w:val="22"/>
        </w:rPr>
      </w:pPr>
    </w:p>
    <w:p w:rsidR="00D45B85" w:rsidRDefault="00D45B85" w:rsidP="00D45B85">
      <w:pPr>
        <w:pStyle w:val="Naslov7"/>
        <w:keepNext/>
        <w:numPr>
          <w:ilvl w:val="0"/>
          <w:numId w:val="22"/>
        </w:numPr>
        <w:tabs>
          <w:tab w:val="num" w:pos="1134"/>
        </w:tabs>
        <w:spacing w:before="0" w:after="0"/>
        <w:ind w:left="0" w:firstLine="0"/>
        <w:rPr>
          <w:i w:val="0"/>
          <w:sz w:val="22"/>
          <w:szCs w:val="22"/>
        </w:rPr>
      </w:pPr>
      <w:r>
        <w:rPr>
          <w:i w:val="0"/>
          <w:sz w:val="22"/>
          <w:szCs w:val="22"/>
        </w:rPr>
        <w:t>ZAVAROVANJE ODGOVORNOSTI ZA ŠKODO</w:t>
      </w:r>
    </w:p>
    <w:p w:rsidR="00D45B85" w:rsidRDefault="00D45B85" w:rsidP="00D45B85">
      <w:pPr>
        <w:jc w:val="both"/>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jc w:val="both"/>
        <w:rPr>
          <w:i w:val="0"/>
          <w:sz w:val="22"/>
          <w:szCs w:val="22"/>
        </w:rPr>
      </w:pPr>
    </w:p>
    <w:p w:rsidR="00D45B85" w:rsidRDefault="00D45B85" w:rsidP="00D45B85">
      <w:pPr>
        <w:pStyle w:val="Telobesedila3"/>
        <w:spacing w:after="0"/>
        <w:jc w:val="both"/>
        <w:rPr>
          <w:i w:val="0"/>
          <w:sz w:val="22"/>
          <w:szCs w:val="22"/>
        </w:rPr>
      </w:pPr>
      <w:r>
        <w:rPr>
          <w:i w:val="0"/>
          <w:sz w:val="22"/>
          <w:szCs w:val="22"/>
        </w:rPr>
        <w:t xml:space="preserve">Izvajalec odgovarja za vso neposredno škodo, ki nastane naročniku ali tretjim osebam in izvira iz njegovega dela in njegovih pogodbenih obveznosti. </w:t>
      </w:r>
    </w:p>
    <w:p w:rsidR="00D45B85" w:rsidRDefault="00D45B85" w:rsidP="00D45B85">
      <w:pPr>
        <w:pStyle w:val="Telobesedila3"/>
        <w:spacing w:after="0"/>
        <w:jc w:val="both"/>
        <w:rPr>
          <w:i w:val="0"/>
          <w:sz w:val="22"/>
          <w:szCs w:val="22"/>
        </w:rPr>
      </w:pPr>
    </w:p>
    <w:p w:rsidR="00D45B85" w:rsidRDefault="00D45B85" w:rsidP="00D45B85">
      <w:pPr>
        <w:jc w:val="both"/>
        <w:rPr>
          <w:i w:val="0"/>
          <w:sz w:val="22"/>
          <w:szCs w:val="22"/>
        </w:rPr>
      </w:pPr>
      <w:r>
        <w:rPr>
          <w:i w:val="0"/>
          <w:sz w:val="22"/>
          <w:szCs w:val="22"/>
        </w:rPr>
        <w:t xml:space="preserve">Izvajalec se obvezuje, da bo pogodbena dela, material in opremo zavaroval tako, kot to predvidevajo Posebne gradbene uzance.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EUR. V primeru, da izvajalec izvaja pogodbo s podizvajalci, morajo izvajalčeva zavarovanja vključevati podizvajalce ali morajo ti imeti sklenjeno enako zavarovanje kot podizvajalec. </w:t>
      </w:r>
    </w:p>
    <w:p w:rsidR="00D45B85" w:rsidRDefault="00D45B85" w:rsidP="00D45B85">
      <w:pPr>
        <w:rPr>
          <w:i w:val="0"/>
          <w:sz w:val="22"/>
          <w:szCs w:val="22"/>
        </w:rPr>
      </w:pPr>
    </w:p>
    <w:p w:rsidR="00D45B85" w:rsidRDefault="00D45B85" w:rsidP="00D45B85">
      <w:pPr>
        <w:pStyle w:val="Telobesedila3"/>
        <w:spacing w:after="0"/>
        <w:jc w:val="both"/>
        <w:rPr>
          <w:i w:val="0"/>
          <w:sz w:val="22"/>
          <w:szCs w:val="22"/>
        </w:rPr>
      </w:pPr>
      <w:r>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D45B85" w:rsidRDefault="00D45B85" w:rsidP="00D45B85">
      <w:pPr>
        <w:pStyle w:val="Telobesedila3"/>
        <w:spacing w:after="0"/>
        <w:jc w:val="both"/>
        <w:rPr>
          <w:i w:val="0"/>
          <w:sz w:val="22"/>
          <w:szCs w:val="22"/>
        </w:rPr>
      </w:pPr>
    </w:p>
    <w:p w:rsidR="00D45B85" w:rsidRDefault="00D45B85" w:rsidP="00D45B85">
      <w:pPr>
        <w:pStyle w:val="Telobesedila3"/>
        <w:spacing w:after="0"/>
        <w:jc w:val="both"/>
        <w:rPr>
          <w:i w:val="0"/>
          <w:sz w:val="22"/>
          <w:szCs w:val="22"/>
        </w:rPr>
      </w:pPr>
    </w:p>
    <w:p w:rsidR="00D45B85" w:rsidRDefault="00D45B85" w:rsidP="00D45B85">
      <w:pPr>
        <w:pStyle w:val="Naslov7"/>
        <w:keepNext/>
        <w:numPr>
          <w:ilvl w:val="0"/>
          <w:numId w:val="22"/>
        </w:numPr>
        <w:tabs>
          <w:tab w:val="num" w:pos="1134"/>
        </w:tabs>
        <w:spacing w:before="0" w:after="0"/>
        <w:ind w:left="0" w:firstLine="0"/>
        <w:rPr>
          <w:i w:val="0"/>
          <w:sz w:val="22"/>
          <w:szCs w:val="22"/>
        </w:rPr>
      </w:pPr>
      <w:r>
        <w:rPr>
          <w:i w:val="0"/>
          <w:sz w:val="22"/>
          <w:szCs w:val="22"/>
        </w:rPr>
        <w:t>FINANČNO ZAVAROVANJE ZA DOBRO IZVEDBO POGODBENIH OBVEZNOSTI</w:t>
      </w:r>
    </w:p>
    <w:p w:rsidR="00D45B85" w:rsidRDefault="00D45B85" w:rsidP="00D45B85">
      <w:pPr>
        <w:pStyle w:val="Glava"/>
        <w:tabs>
          <w:tab w:val="left" w:pos="708"/>
        </w:tabs>
        <w:jc w:val="both"/>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zavarovalnice (v nadaljevanju: finančno zavarovanje) za dobro izvedbo pogodbenih obveznost po vzorcu iz razpisne dokumentacije, plačljivo na prvi poziv, in sicer v višini 10 % pogodbene vrednosti z DDV, t.j. </w:t>
      </w:r>
      <w:r>
        <w:rPr>
          <w:b/>
          <w:i w:val="0"/>
          <w:sz w:val="22"/>
          <w:szCs w:val="22"/>
        </w:rPr>
        <w:t>_____________ EUR</w:t>
      </w:r>
      <w:r>
        <w:rPr>
          <w:i w:val="0"/>
          <w:sz w:val="22"/>
          <w:szCs w:val="22"/>
        </w:rPr>
        <w:t xml:space="preserve">, ki ga bodo naročniki unovčili v primeru, če izvajalec svoje pogodbene obveznosti ne bo izpolnil v dogovorjeni kvaliteti, količini in roku, opredeljenih v tej pogodbi.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Trajanje finančnega zavarovanja je še 30 (trideset) dni po preteku roka za dokončanje pogodbenih del.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Če se med trajanjem izvedbe te pogodbe spremeni rok za izvedbo pogodbenih del, kvaliteta in količina, mora izvajalec v roku 10 (deset) dni po sklenitvi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 sicer lahko naročniki vnovčijo predloženo finančno zavarovanje ali vnovčijo predloženo finančno zavarovanje in podajo izjavo o odstopu od pogodbe</w:t>
      </w:r>
    </w:p>
    <w:p w:rsidR="00D45B85" w:rsidRDefault="00D45B85" w:rsidP="00D45B85">
      <w:pPr>
        <w:jc w:val="both"/>
        <w:rPr>
          <w:i w:val="0"/>
          <w:sz w:val="22"/>
          <w:szCs w:val="22"/>
        </w:rPr>
      </w:pPr>
    </w:p>
    <w:p w:rsidR="00D45B85" w:rsidRDefault="00D45B85" w:rsidP="00D45B85">
      <w:pPr>
        <w:jc w:val="both"/>
        <w:rPr>
          <w:b/>
          <w:i w:val="0"/>
          <w:sz w:val="22"/>
          <w:szCs w:val="22"/>
        </w:rPr>
      </w:pPr>
      <w:r>
        <w:rPr>
          <w:b/>
          <w:i w:val="0"/>
          <w:sz w:val="22"/>
          <w:szCs w:val="22"/>
        </w:rPr>
        <w:t>Za hrambo in unovčitev finančnega zavarovanja iz tega člena se pooblašča MOL - Oddelek za finance in računovodstvo.</w:t>
      </w:r>
    </w:p>
    <w:p w:rsidR="00D45B85" w:rsidRDefault="00D45B85" w:rsidP="00D45B85">
      <w:pPr>
        <w:jc w:val="both"/>
        <w:rPr>
          <w:i w:val="0"/>
          <w:sz w:val="22"/>
          <w:szCs w:val="22"/>
        </w:rPr>
      </w:pPr>
    </w:p>
    <w:p w:rsidR="00D45B85" w:rsidRDefault="00D45B85" w:rsidP="00D45B85">
      <w:pPr>
        <w:jc w:val="both"/>
        <w:rPr>
          <w:i w:val="0"/>
          <w:sz w:val="22"/>
          <w:szCs w:val="22"/>
        </w:rPr>
      </w:pPr>
    </w:p>
    <w:p w:rsidR="00D45B85" w:rsidRDefault="00D45B85" w:rsidP="00D45B85">
      <w:pPr>
        <w:pStyle w:val="Naslov7"/>
        <w:keepNext/>
        <w:numPr>
          <w:ilvl w:val="0"/>
          <w:numId w:val="22"/>
        </w:numPr>
        <w:tabs>
          <w:tab w:val="num" w:pos="1134"/>
        </w:tabs>
        <w:spacing w:before="0" w:after="0"/>
        <w:ind w:left="0" w:firstLine="0"/>
        <w:rPr>
          <w:i w:val="0"/>
          <w:sz w:val="22"/>
          <w:szCs w:val="22"/>
        </w:rPr>
      </w:pPr>
      <w:r>
        <w:rPr>
          <w:i w:val="0"/>
          <w:sz w:val="22"/>
          <w:szCs w:val="22"/>
        </w:rPr>
        <w:t>PODIZVAJALCI IN NEPOSREDNA PLAČILA PODIZVAJALCEM</w:t>
      </w:r>
    </w:p>
    <w:p w:rsidR="00D45B85" w:rsidRDefault="00D45B85" w:rsidP="00D45B85">
      <w:pPr>
        <w:jc w:val="both"/>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jc w:val="both"/>
        <w:rPr>
          <w:i w:val="0"/>
          <w:sz w:val="22"/>
          <w:szCs w:val="22"/>
        </w:rPr>
      </w:pPr>
    </w:p>
    <w:p w:rsidR="00D45B85" w:rsidRDefault="00D45B85" w:rsidP="00D45B85">
      <w:pPr>
        <w:jc w:val="both"/>
        <w:rPr>
          <w:b/>
          <w:sz w:val="22"/>
          <w:szCs w:val="22"/>
        </w:rPr>
      </w:pPr>
      <w:r>
        <w:rPr>
          <w:b/>
          <w:sz w:val="22"/>
          <w:szCs w:val="22"/>
        </w:rPr>
        <w:t xml:space="preserve">Določbe prvega do četrtega odstavka tega člena se upošteva v primeru, če izvajalec ne nastopa s podizvajalc-em/-i </w:t>
      </w:r>
    </w:p>
    <w:p w:rsidR="00D45B85" w:rsidRDefault="00D45B85" w:rsidP="00D45B85">
      <w:pPr>
        <w:jc w:val="both"/>
        <w:rPr>
          <w:sz w:val="22"/>
          <w:szCs w:val="22"/>
        </w:rPr>
      </w:pPr>
    </w:p>
    <w:p w:rsidR="00D45B85" w:rsidRDefault="00D45B85" w:rsidP="00D45B85">
      <w:pPr>
        <w:jc w:val="both"/>
        <w:rPr>
          <w:i w:val="0"/>
          <w:sz w:val="22"/>
          <w:szCs w:val="22"/>
        </w:rPr>
      </w:pPr>
      <w:r>
        <w:rPr>
          <w:i w:val="0"/>
          <w:sz w:val="22"/>
          <w:szCs w:val="22"/>
        </w:rPr>
        <w:t>Izvajalec ob predložitvi ponudbe in ob sklenitvi te pogodbe nima prijavljenih podizvajalcev za izvedbo pogodbenih del.</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Izvajalec se zavezuje, da bo v primeru naknadne nominacije podizvajalcev pisno obvestil naročnike</w:t>
      </w:r>
      <w:r>
        <w:t xml:space="preserve"> </w:t>
      </w:r>
      <w:r>
        <w:rPr>
          <w:i w:val="0"/>
          <w:sz w:val="22"/>
          <w:szCs w:val="22"/>
        </w:rPr>
        <w:t>najkasneje v 5 (petih) dneh po spremembi.</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Naročniki skladno s četrtim odstavkom 94. člena ZJN-3 nominacijo podizvajalca bodisi odobrijo ali zavrnejo. Izvajalec lahko nominira podizvajalc/a/-ce šele po naročnikovi odobritvi, pri čemer mora  predložiti vse zahtevane dokumente v skladu s 94. členom ZJN-3.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Vključitev ali zamenjavo podizvajalc/-a/-ev med izvajanjem te pogodbe pogodbene stranke uredijo z aneksom k tej pogodbi.</w:t>
      </w:r>
    </w:p>
    <w:p w:rsidR="00D45B85" w:rsidRDefault="00D45B85" w:rsidP="00D45B85">
      <w:pPr>
        <w:jc w:val="both"/>
        <w:rPr>
          <w:i w:val="0"/>
          <w:sz w:val="22"/>
          <w:szCs w:val="22"/>
        </w:rPr>
      </w:pPr>
    </w:p>
    <w:p w:rsidR="00D45B85" w:rsidRDefault="00D45B85" w:rsidP="00D45B85">
      <w:pPr>
        <w:jc w:val="both"/>
        <w:rPr>
          <w:b/>
          <w:sz w:val="22"/>
          <w:szCs w:val="22"/>
        </w:rPr>
      </w:pPr>
      <w:r>
        <w:rPr>
          <w:b/>
          <w:sz w:val="22"/>
          <w:szCs w:val="22"/>
        </w:rPr>
        <w:t>/se upošteva v primeru, da izvajalec nastopa s podizvajalc-em/-i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Izvajalec bo pogodbena dela izvedel skupaj z naslednjim/i podizvajalc-em/-i:</w:t>
      </w:r>
    </w:p>
    <w:p w:rsidR="00D45B85" w:rsidRDefault="00D45B85" w:rsidP="00D45B85">
      <w:pPr>
        <w:jc w:val="both"/>
        <w:rPr>
          <w:i w:val="0"/>
          <w:sz w:val="22"/>
          <w:szCs w:val="22"/>
        </w:rPr>
      </w:pPr>
      <w:r>
        <w:rPr>
          <w:i w:val="0"/>
          <w:sz w:val="22"/>
          <w:szCs w:val="22"/>
        </w:rPr>
        <w:t>…………………………………. (naziv), …………………….. (polni naslov), ki ga zastopa direktor ……………………., matična številka …………………., davčna številka/identifikacijska številka za DDV ……………….., transakcijski račun št. ……………….., odprt pri banki …………………, bo izvedel …………….……………….. (navesti vsako vrsto ter količino del, ki jih bo izvedel podizvajalec). Vrednost teh del znaša …………. EUR (opredeliti ali je znesek z ali brez DDV). Podizvajalec bo dela izvedel na lokaciji ………….. (navesti kraj izvedbe del) najkasneje do ……/ v roku …….. dni od …………</w:t>
      </w:r>
    </w:p>
    <w:p w:rsidR="00D45B85" w:rsidRDefault="00D45B85" w:rsidP="00D45B85">
      <w:pPr>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D45B85" w:rsidRDefault="00D45B85" w:rsidP="00D45B85">
      <w:pPr>
        <w:jc w:val="both"/>
        <w:rPr>
          <w:sz w:val="22"/>
          <w:szCs w:val="22"/>
        </w:rPr>
      </w:pPr>
    </w:p>
    <w:p w:rsidR="00D45B85" w:rsidRDefault="00D45B85" w:rsidP="00D45B85">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Izvajalec je naročnikom predložil zahteve za neposredno plačilo za naslednj-ega/-e podizvajalc-a/-e:</w:t>
      </w:r>
    </w:p>
    <w:p w:rsidR="00D45B85" w:rsidRDefault="00D45B85" w:rsidP="00D45B85">
      <w:pPr>
        <w:jc w:val="both"/>
        <w:rPr>
          <w:i w:val="0"/>
          <w:sz w:val="22"/>
          <w:szCs w:val="22"/>
        </w:rPr>
      </w:pPr>
      <w:r>
        <w:rPr>
          <w:i w:val="0"/>
          <w:sz w:val="22"/>
          <w:szCs w:val="22"/>
        </w:rPr>
        <w:t>- ……………………………, (zahteva z dne ………………………..)</w:t>
      </w:r>
    </w:p>
    <w:p w:rsidR="00D45B85" w:rsidRDefault="00D45B85" w:rsidP="00D45B85">
      <w:pPr>
        <w:jc w:val="both"/>
        <w:rPr>
          <w:i w:val="0"/>
          <w:sz w:val="22"/>
          <w:szCs w:val="22"/>
        </w:rPr>
      </w:pPr>
      <w:r>
        <w:rPr>
          <w:i w:val="0"/>
          <w:sz w:val="22"/>
          <w:szCs w:val="22"/>
        </w:rPr>
        <w:t>- ……………………………, (zahteva z dne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V razmerju do naročnikov izvajalec v celoti odgovarja za izvedbo del, ki so predmet te pogodbe.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 pravico odstopiti od te pogodbe.</w:t>
      </w:r>
    </w:p>
    <w:p w:rsidR="00D45B85" w:rsidRDefault="00D45B85" w:rsidP="00D45B85">
      <w:pPr>
        <w:jc w:val="both"/>
        <w:rPr>
          <w:i w:val="0"/>
          <w:szCs w:val="24"/>
        </w:rPr>
      </w:pPr>
    </w:p>
    <w:p w:rsidR="00D45B85" w:rsidRDefault="00D45B85" w:rsidP="00D45B85">
      <w:pPr>
        <w:jc w:val="both"/>
        <w:rPr>
          <w:i w:val="0"/>
          <w:szCs w:val="24"/>
        </w:rPr>
      </w:pPr>
    </w:p>
    <w:p w:rsidR="00D45B85" w:rsidRDefault="00D45B85" w:rsidP="00D45B85">
      <w:pPr>
        <w:pStyle w:val="Naslov7"/>
        <w:keepNext/>
        <w:numPr>
          <w:ilvl w:val="0"/>
          <w:numId w:val="22"/>
        </w:numPr>
        <w:tabs>
          <w:tab w:val="num" w:pos="1134"/>
        </w:tabs>
        <w:spacing w:before="0" w:after="0"/>
        <w:ind w:left="0" w:firstLine="0"/>
        <w:rPr>
          <w:i w:val="0"/>
          <w:sz w:val="22"/>
          <w:szCs w:val="22"/>
        </w:rPr>
      </w:pPr>
      <w:r>
        <w:rPr>
          <w:i w:val="0"/>
          <w:sz w:val="22"/>
          <w:szCs w:val="22"/>
        </w:rPr>
        <w:lastRenderedPageBreak/>
        <w:tab/>
        <w:t>NAČIN OBRAČUNA IN PLAČILA POGODBENIH DEL</w:t>
      </w:r>
    </w:p>
    <w:p w:rsidR="00D45B85" w:rsidRDefault="00D45B85" w:rsidP="00D45B85">
      <w:pPr>
        <w:jc w:val="both"/>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Opravljena dela po tej pogodbi bo izvajalec obračunal po cenah na enoto iz ponudbenega predračuna in s popustom/i iz končne ponudbe ter po dejansko izvršenih količinah, potrjenih v knjigi obračunskih izmer.</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Opravljena dela izvajalec obračuna z izstavitvijo začasnih in končne situacije,</w:t>
      </w:r>
      <w:r>
        <w:t xml:space="preserve"> </w:t>
      </w:r>
      <w:r>
        <w:rPr>
          <w:i w:val="0"/>
          <w:sz w:val="22"/>
          <w:szCs w:val="22"/>
        </w:rPr>
        <w:t xml:space="preserve">v deležih, kot je določeno v 5. členu te pogodbe.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Začasne situacije izstavlja izvajalec za dobo enega meseca, pri čemer je obračunsko obdobje od prvega do zadnjega dne v mesecu.</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Končno obračunsko situacijo izvajalec izstavi po končnem prevzemu del. Pogoj za izstavitev in plačilo končne obračunske situacije je, da je bila opravljena uspešna primopredaja pogodbenih del.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Situacije se posreduje na naslov lastnikov objekta oziroma upravnika stavbe, če ga objekt ima, MOL pa izključno v elektronski obliki (e-račun), skladno z veljavnimi predpisi.</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Situacija (e-račun) za MOL se izstavi na naslov: Mestna občina Ljubljana, Mestni trg 1, 1000 Ljubljana, za Oddelek za urejanje prostora. Na situaciji (e-računu) mora biti obvezno navedena številka pogodbe </w:t>
      </w:r>
      <w:r>
        <w:rPr>
          <w:b/>
          <w:i w:val="0"/>
          <w:sz w:val="22"/>
          <w:szCs w:val="22"/>
        </w:rPr>
        <w:t>C7560-20-220019</w:t>
      </w:r>
      <w:r>
        <w:rPr>
          <w:i w:val="0"/>
          <w:sz w:val="22"/>
          <w:szCs w:val="22"/>
        </w:rPr>
        <w:t xml:space="preserve">, sicer bo MOL situacijo zavrnil kot nepopolno. Številka C7560-20-220019 je hkrati številka referenčnega dokumenta na e-računu.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Izvajalec mora za podizvajalca, ki zahteva neposredno plačilo, ob vsaki svoji situaciji (e-računu)  priložiti situacijo/račun podizvajalca za opravljene pogodbene obveznosti, ki jo/ga je izvajalec predhodno potrdil, na podlagi katere/katerega naročnik izvede plačilo za opravljene pogodbene obveznosti neposredno na račun podizvajalca.</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Izvajalec mora za vse podizvajalce, ki niso zahtevali neposrednega plačila in za katere neposredno plačilo ni obvezno, naročnikom najpozneje v 60 dneh od plačila končne situacije/ računa naročnikom poslati svojo pisno izjavo in pisno izjavo podizvajalca, da je podizvajalec prejel plačilo za izvedena dela po tej pogodbi.</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Če izvajalec ne predloži potrjene situacije/računa za podizvajalca, ki je zahteval neposredno plačilo s strani naročnikov, naročniki do predložitve vseh dokumentov zadržijo plačilo celotnega zneska situacije/računa in zaradi tega ne pridejo v zamudo pri plačilu.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rsidR="00D45B85" w:rsidRDefault="00D45B85" w:rsidP="00D45B85">
      <w:pPr>
        <w:rPr>
          <w:i w:val="0"/>
          <w:sz w:val="22"/>
          <w:szCs w:val="22"/>
        </w:rPr>
      </w:pPr>
    </w:p>
    <w:p w:rsidR="00D45B85" w:rsidRDefault="00D45B85" w:rsidP="00D45B85">
      <w:pPr>
        <w:rPr>
          <w:i w:val="0"/>
          <w:sz w:val="22"/>
          <w:szCs w:val="22"/>
        </w:rPr>
      </w:pPr>
      <w:r>
        <w:rPr>
          <w:i w:val="0"/>
          <w:sz w:val="22"/>
          <w:szCs w:val="22"/>
        </w:rPr>
        <w:t>Rok za plačilo situacije je:</w:t>
      </w:r>
    </w:p>
    <w:p w:rsidR="00D45B85" w:rsidRDefault="00D45B85" w:rsidP="00D45B85">
      <w:pPr>
        <w:jc w:val="both"/>
        <w:rPr>
          <w:i w:val="0"/>
          <w:sz w:val="22"/>
          <w:szCs w:val="22"/>
        </w:rPr>
      </w:pPr>
      <w:r>
        <w:rPr>
          <w:i w:val="0"/>
          <w:sz w:val="22"/>
          <w:szCs w:val="22"/>
        </w:rPr>
        <w:t>- za MOL 30. (trideseti) dan po prejemu pravilno izstavljene situacije (e-računa) in prične teči naslednji dan po njenem prejemu, oziroma če zadnji dan roka sovpada z dnem, ko je po zakonu dela prost dan, se kot zadnji dan roka šteje prvi naslednji delavnik,</w:t>
      </w:r>
    </w:p>
    <w:p w:rsidR="00D45B85" w:rsidRDefault="00D45B85" w:rsidP="00D45B85">
      <w:pPr>
        <w:jc w:val="both"/>
        <w:rPr>
          <w:i w:val="0"/>
          <w:sz w:val="22"/>
          <w:szCs w:val="22"/>
        </w:rPr>
      </w:pPr>
      <w:r>
        <w:rPr>
          <w:i w:val="0"/>
          <w:sz w:val="22"/>
          <w:szCs w:val="22"/>
        </w:rPr>
        <w:t>- za ostale naročnike (lastnike objekta) 30 (trideset) dni po prejemu situacije.</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lastRenderedPageBreak/>
        <w:t>Naročniki bodo potrjene situacije (e-račune)  izvajalca plačevali na njegov transakcijski račun številka: IBAN ___________________, odprt pri banki _____________________.</w:t>
      </w:r>
    </w:p>
    <w:p w:rsidR="00D45B85" w:rsidRDefault="00D45B85" w:rsidP="00D45B85">
      <w:pPr>
        <w:jc w:val="both"/>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rPr>
          <w:i w:val="0"/>
          <w:sz w:val="22"/>
          <w:szCs w:val="22"/>
        </w:rPr>
      </w:pPr>
    </w:p>
    <w:p w:rsidR="00D45B85" w:rsidRDefault="00D45B85" w:rsidP="00D45B85">
      <w:pPr>
        <w:jc w:val="both"/>
        <w:rPr>
          <w:i w:val="0"/>
          <w:sz w:val="22"/>
          <w:szCs w:val="22"/>
        </w:rPr>
      </w:pPr>
      <w:r>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Če katerikoli izmed naročnikov zamuja s plačilom nespornega zneska situacije, je dolžan plačati zakonite zamudne obresti.</w:t>
      </w:r>
    </w:p>
    <w:p w:rsidR="00D45B85" w:rsidRDefault="00D45B85" w:rsidP="00D45B85">
      <w:pPr>
        <w:rPr>
          <w:i w:val="0"/>
          <w:sz w:val="22"/>
          <w:szCs w:val="22"/>
        </w:rPr>
      </w:pPr>
    </w:p>
    <w:p w:rsidR="00D45B85" w:rsidRDefault="00D45B85" w:rsidP="00D45B85">
      <w:pPr>
        <w:rPr>
          <w:i w:val="0"/>
          <w:sz w:val="22"/>
          <w:szCs w:val="22"/>
        </w:rPr>
      </w:pPr>
    </w:p>
    <w:p w:rsidR="00D45B85" w:rsidRDefault="00D45B85" w:rsidP="00D45B85">
      <w:pPr>
        <w:pStyle w:val="Naslov7"/>
        <w:keepNext/>
        <w:numPr>
          <w:ilvl w:val="0"/>
          <w:numId w:val="22"/>
        </w:numPr>
        <w:tabs>
          <w:tab w:val="num" w:pos="1134"/>
        </w:tabs>
        <w:spacing w:before="0" w:after="0"/>
        <w:ind w:left="0" w:firstLine="0"/>
        <w:rPr>
          <w:i w:val="0"/>
          <w:sz w:val="22"/>
          <w:szCs w:val="22"/>
        </w:rPr>
      </w:pPr>
      <w:r>
        <w:rPr>
          <w:i w:val="0"/>
          <w:sz w:val="22"/>
          <w:szCs w:val="22"/>
        </w:rPr>
        <w:t>POGODBENA KAZEN</w:t>
      </w:r>
    </w:p>
    <w:p w:rsidR="00D45B85" w:rsidRDefault="00D45B85" w:rsidP="00D45B85">
      <w:pPr>
        <w:rPr>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rPr>
          <w:i w:val="0"/>
          <w:sz w:val="22"/>
          <w:szCs w:val="22"/>
        </w:rPr>
      </w:pPr>
    </w:p>
    <w:p w:rsidR="00D45B85" w:rsidRDefault="00D45B85" w:rsidP="00D45B85">
      <w:pPr>
        <w:jc w:val="both"/>
        <w:rPr>
          <w:i w:val="0"/>
          <w:sz w:val="22"/>
          <w:szCs w:val="22"/>
        </w:rPr>
      </w:pPr>
      <w:r>
        <w:rPr>
          <w:i w:val="0"/>
          <w:sz w:val="22"/>
          <w:szCs w:val="22"/>
        </w:rPr>
        <w:t xml:space="preserve">Če izvajalec po svoji krivdi ne izpolni pravilno svoje obveznosti v rokih, določenih s to pogodbo, je dolžan naročnikom plačati pogodbeno kazen v višini 5 ‰ (pet promilov) od  pogodbene vrednosti z DDV za vsak dan zamude. Pogodbena kazen iz naslova zamude skupno ne sme presegati 5 % (pet odstotkov) pogodbene vrednosti z DDV.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Naročnik MOL za znesek pogodbene kazni izvajalcu izstavi račun, ki ga mora izvajalec poravnati v roku 30 dni od izstavitve računa.</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Pogodbena kazen se obračuna po nastanku zamude v obračunski situaciji, in sicer kot znižanje realizacije v ugotovljenem odstotku. V situaciji mora biti pogodbena kazen posebej prikazana.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Plačilo pogodbene kazni izvajalca ne odvezuje od izpolnitve pogodbenih obveznosti.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Izvajalec pride v zamudo že z zakasnitvijo izvedbe posamezne faze pogodbenih del, določene v terminskem planu.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Ne glede na določbe prvega odstavka tega člena imajo naročniki od izvajalca pravico zahtevati povračilo vse škode, ki jim je bila povzročena z zamujanjem pogodbenih rokov (samo del, ki presega 5 % pogodbene vrednosti z DDV), in vse škode zaradi slabo ali nestrokovno izvedenih del. Pravico do povračila tako nastale škode bodo naročniki uveljavljali po splošnih načelih odškodninske odgovornosti, neodvisno od uveljavljanja pogodbene kazni.</w:t>
      </w:r>
    </w:p>
    <w:p w:rsidR="00D45B85" w:rsidRDefault="00D45B85" w:rsidP="00D45B85">
      <w:pPr>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rPr>
          <w:i w:val="0"/>
          <w:sz w:val="22"/>
          <w:szCs w:val="22"/>
        </w:rPr>
      </w:pPr>
    </w:p>
    <w:p w:rsidR="00D45B85" w:rsidRDefault="00D45B85" w:rsidP="00D45B85">
      <w:pPr>
        <w:jc w:val="both"/>
        <w:rPr>
          <w:i w:val="0"/>
          <w:sz w:val="22"/>
          <w:szCs w:val="22"/>
        </w:rPr>
      </w:pPr>
      <w:r>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Izvajalec je prost odgovornosti samo, če dokaže, da je prišlo do prekinitve dela ali do razdrtja pogodbe zaradi vzrokov, ki jih ni bilo mogoče pričakovati, se jim izogniti ali jih odvrniti (višja sila).</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V primeru da pride do prekinitve del ali do razdrtja pogodbe po krivdi ene od pogodbenih strank, nosi s tem nastale stroške tista pogodbena stranka, ki je povzročila prekinitev dela ali razdrtje pogodbe. </w:t>
      </w:r>
    </w:p>
    <w:p w:rsidR="00D45B85" w:rsidRDefault="00D45B85" w:rsidP="00D45B85">
      <w:pPr>
        <w:rPr>
          <w:i w:val="0"/>
          <w:sz w:val="22"/>
          <w:szCs w:val="22"/>
        </w:rPr>
      </w:pPr>
    </w:p>
    <w:p w:rsidR="00D45B85" w:rsidRDefault="00D45B85" w:rsidP="00D45B85">
      <w:pPr>
        <w:rPr>
          <w:i w:val="0"/>
          <w:sz w:val="22"/>
          <w:szCs w:val="22"/>
        </w:rPr>
      </w:pPr>
    </w:p>
    <w:p w:rsidR="00D45B85" w:rsidRDefault="00D45B85" w:rsidP="00D45B85">
      <w:pPr>
        <w:pStyle w:val="Naslov7"/>
        <w:keepNext/>
        <w:numPr>
          <w:ilvl w:val="0"/>
          <w:numId w:val="22"/>
        </w:numPr>
        <w:spacing w:before="0" w:after="0"/>
        <w:ind w:left="0" w:firstLine="0"/>
        <w:jc w:val="both"/>
        <w:rPr>
          <w:i w:val="0"/>
          <w:sz w:val="22"/>
          <w:szCs w:val="22"/>
        </w:rPr>
      </w:pPr>
      <w:r>
        <w:rPr>
          <w:i w:val="0"/>
          <w:sz w:val="22"/>
          <w:szCs w:val="22"/>
        </w:rPr>
        <w:t>JAMSTVA IN GARANCIJE ZA ODPRAVO NAPAK V GARANCIJSKI DOBI</w:t>
      </w:r>
    </w:p>
    <w:p w:rsidR="00D45B85" w:rsidRDefault="00D45B85" w:rsidP="00D45B85">
      <w:pPr>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rPr>
          <w:i w:val="0"/>
          <w:sz w:val="22"/>
          <w:szCs w:val="22"/>
        </w:rPr>
      </w:pPr>
    </w:p>
    <w:p w:rsidR="00D45B85" w:rsidRDefault="00D45B85" w:rsidP="00D45B85">
      <w:pPr>
        <w:rPr>
          <w:i w:val="0"/>
          <w:sz w:val="22"/>
          <w:szCs w:val="22"/>
        </w:rPr>
      </w:pPr>
      <w:r>
        <w:rPr>
          <w:i w:val="0"/>
          <w:sz w:val="22"/>
          <w:szCs w:val="22"/>
        </w:rPr>
        <w:t>Garancijski rok za izvedena dela je:</w:t>
      </w:r>
    </w:p>
    <w:p w:rsidR="00D45B85" w:rsidRDefault="00D45B85" w:rsidP="00D45B85">
      <w:pPr>
        <w:numPr>
          <w:ilvl w:val="0"/>
          <w:numId w:val="37"/>
        </w:numPr>
        <w:ind w:left="0" w:firstLine="0"/>
        <w:rPr>
          <w:i w:val="0"/>
          <w:sz w:val="22"/>
          <w:szCs w:val="22"/>
        </w:rPr>
      </w:pPr>
      <w:r>
        <w:rPr>
          <w:i w:val="0"/>
          <w:sz w:val="22"/>
          <w:szCs w:val="22"/>
        </w:rPr>
        <w:t>za fasado 10 (deset) let,</w:t>
      </w:r>
    </w:p>
    <w:p w:rsidR="00D45B85" w:rsidRDefault="00D45B85" w:rsidP="00D45B85">
      <w:pPr>
        <w:numPr>
          <w:ilvl w:val="0"/>
          <w:numId w:val="37"/>
        </w:numPr>
        <w:ind w:left="0" w:firstLine="0"/>
        <w:rPr>
          <w:i w:val="0"/>
          <w:sz w:val="22"/>
          <w:szCs w:val="22"/>
        </w:rPr>
      </w:pPr>
      <w:r>
        <w:rPr>
          <w:i w:val="0"/>
          <w:sz w:val="22"/>
          <w:szCs w:val="22"/>
        </w:rPr>
        <w:t>za streho 10 (deset) let,</w:t>
      </w:r>
    </w:p>
    <w:p w:rsidR="00D45B85" w:rsidRDefault="00D45B85" w:rsidP="00D45B85">
      <w:pPr>
        <w:numPr>
          <w:ilvl w:val="0"/>
          <w:numId w:val="37"/>
        </w:numPr>
        <w:ind w:left="0" w:firstLine="0"/>
        <w:rPr>
          <w:i w:val="0"/>
          <w:sz w:val="22"/>
          <w:szCs w:val="22"/>
        </w:rPr>
      </w:pPr>
      <w:r>
        <w:rPr>
          <w:i w:val="0"/>
          <w:sz w:val="22"/>
          <w:szCs w:val="22"/>
        </w:rPr>
        <w:t>za ostala pogodbeno dogovorjena dela (splošna garancijska doba) 2 (dve) leti.</w:t>
      </w:r>
    </w:p>
    <w:p w:rsidR="00D45B85" w:rsidRDefault="00D45B85" w:rsidP="00D45B85">
      <w:pPr>
        <w:rPr>
          <w:i w:val="0"/>
          <w:sz w:val="22"/>
          <w:szCs w:val="22"/>
        </w:rPr>
      </w:pPr>
      <w:r>
        <w:rPr>
          <w:i w:val="0"/>
          <w:sz w:val="22"/>
          <w:szCs w:val="22"/>
        </w:rPr>
        <w:t xml:space="preserve"> </w:t>
      </w:r>
    </w:p>
    <w:p w:rsidR="00D45B85" w:rsidRDefault="00D45B85" w:rsidP="00D45B85">
      <w:pPr>
        <w:jc w:val="both"/>
        <w:rPr>
          <w:i w:val="0"/>
          <w:sz w:val="22"/>
          <w:szCs w:val="22"/>
        </w:rPr>
      </w:pPr>
      <w:r>
        <w:rPr>
          <w:i w:val="0"/>
          <w:sz w:val="22"/>
          <w:szCs w:val="22"/>
        </w:rPr>
        <w:t xml:space="preserve">V garancijski dobi je izvajalec dolžan na lastne stroške odpraviti vse napake in pomanjkljivosti, ki bi nastale po krivdi izvajalca (in podizvajalcev) zaradi slabe izdelave ali uporabe slabega materiala ali drugih pomanjkljivosti in napak.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rsidR="00D45B85" w:rsidRDefault="00D45B85" w:rsidP="00D45B85">
      <w:pPr>
        <w:jc w:val="both"/>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zavarovalnice (v nadaljevanju: finančno zavarovanje) za odpravo napak v garancijskem roku za vsa izvedena dela po pogodbi, plačljivo na prvi poziv, v višini 5 % (pet odstotkov) končne pogodbene vrednosti z DDV. Rok trajanja finančnega zavarovanja mora biti za 30 (trideset) dni daljši, kot znaša splošni garancijski rok po tej pogodbi, to je 2 (dve) leti in 30 (trideset) dni, v kolikor se garancijski rok podaljša, se mora hkrati podaljšati za enak čas tudi rok trajanja garancije. Brez pravilno predloženega finančnega zavarovanja primopredaja ni opravljena. </w:t>
      </w:r>
    </w:p>
    <w:p w:rsidR="00D45B85" w:rsidRDefault="00D45B85" w:rsidP="00D45B85">
      <w:pPr>
        <w:jc w:val="both"/>
        <w:rPr>
          <w:i w:val="0"/>
          <w:sz w:val="22"/>
          <w:szCs w:val="22"/>
        </w:rPr>
      </w:pPr>
    </w:p>
    <w:p w:rsidR="00D45B85" w:rsidRDefault="00D45B85" w:rsidP="00D45B85">
      <w:pPr>
        <w:jc w:val="both"/>
        <w:rPr>
          <w:b/>
          <w:i w:val="0"/>
          <w:sz w:val="22"/>
          <w:szCs w:val="22"/>
        </w:rPr>
      </w:pPr>
      <w:r>
        <w:rPr>
          <w:b/>
          <w:i w:val="0"/>
          <w:sz w:val="22"/>
          <w:szCs w:val="22"/>
        </w:rPr>
        <w:t>Za hrambo in unovčitev finančnega zavarovanja iz tega člena se pooblašča MOL - Oddelek za finance in računovodstvo.</w:t>
      </w:r>
    </w:p>
    <w:p w:rsidR="00D45B85" w:rsidRDefault="00D45B85" w:rsidP="00D45B85">
      <w:pPr>
        <w:pStyle w:val="Telobesedila3"/>
        <w:spacing w:after="0"/>
        <w:jc w:val="both"/>
        <w:rPr>
          <w:i w:val="0"/>
          <w:sz w:val="22"/>
          <w:szCs w:val="22"/>
        </w:rPr>
      </w:pPr>
    </w:p>
    <w:p w:rsidR="00D45B85" w:rsidRDefault="00D45B85" w:rsidP="00D45B85">
      <w:pPr>
        <w:rPr>
          <w:i w:val="0"/>
          <w:sz w:val="22"/>
          <w:szCs w:val="22"/>
        </w:rPr>
      </w:pPr>
    </w:p>
    <w:p w:rsidR="00D45B85" w:rsidRDefault="00D45B85" w:rsidP="00D45B85">
      <w:pPr>
        <w:pStyle w:val="Naslov7"/>
        <w:keepNext/>
        <w:numPr>
          <w:ilvl w:val="0"/>
          <w:numId w:val="22"/>
        </w:numPr>
        <w:tabs>
          <w:tab w:val="num" w:pos="851"/>
        </w:tabs>
        <w:spacing w:before="0" w:after="0"/>
        <w:ind w:left="0" w:firstLine="0"/>
        <w:rPr>
          <w:i w:val="0"/>
          <w:sz w:val="22"/>
          <w:szCs w:val="22"/>
        </w:rPr>
      </w:pPr>
      <w:r>
        <w:rPr>
          <w:i w:val="0"/>
          <w:sz w:val="22"/>
          <w:szCs w:val="22"/>
        </w:rPr>
        <w:t>NADZOR IN POOBLAŠČENI PREDSTAVNIKI STRANK</w:t>
      </w:r>
    </w:p>
    <w:p w:rsidR="00D45B85" w:rsidRDefault="00D45B85" w:rsidP="00D45B85">
      <w:pPr>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rPr>
          <w:i w:val="0"/>
          <w:sz w:val="22"/>
          <w:szCs w:val="22"/>
        </w:rPr>
      </w:pPr>
    </w:p>
    <w:p w:rsidR="00D45B85" w:rsidRDefault="00D45B85" w:rsidP="00D45B85">
      <w:pPr>
        <w:jc w:val="both"/>
        <w:rPr>
          <w:i w:val="0"/>
          <w:sz w:val="22"/>
          <w:szCs w:val="22"/>
        </w:rPr>
      </w:pPr>
      <w:r>
        <w:rPr>
          <w:i w:val="0"/>
          <w:sz w:val="22"/>
          <w:szCs w:val="22"/>
        </w:rPr>
        <w:t>Pooblaščeni predstavniki pogodbenih strank so:</w:t>
      </w:r>
    </w:p>
    <w:p w:rsidR="00D45B85" w:rsidRDefault="00D45B85" w:rsidP="00D45B85">
      <w:pPr>
        <w:jc w:val="both"/>
        <w:rPr>
          <w:i w:val="0"/>
          <w:sz w:val="22"/>
          <w:szCs w:val="22"/>
        </w:rPr>
      </w:pPr>
    </w:p>
    <w:p w:rsidR="00D45B85" w:rsidRDefault="00D45B85" w:rsidP="00D45B85">
      <w:pPr>
        <w:tabs>
          <w:tab w:val="left" w:pos="3544"/>
        </w:tabs>
        <w:rPr>
          <w:i w:val="0"/>
          <w:sz w:val="22"/>
          <w:szCs w:val="22"/>
        </w:rPr>
      </w:pPr>
      <w:r>
        <w:rPr>
          <w:i w:val="0"/>
          <w:sz w:val="22"/>
          <w:szCs w:val="22"/>
        </w:rPr>
        <w:t>Predstavnik naročnikov:</w:t>
      </w:r>
      <w:r>
        <w:rPr>
          <w:i w:val="0"/>
          <w:sz w:val="22"/>
          <w:szCs w:val="22"/>
        </w:rPr>
        <w:tab/>
        <w:t xml:space="preserve">Karel Pollak, univ.dipl.inž. arh. – MOL, </w:t>
      </w:r>
    </w:p>
    <w:p w:rsidR="00D45B85" w:rsidRDefault="00D45B85" w:rsidP="00D45B85">
      <w:pPr>
        <w:tabs>
          <w:tab w:val="left" w:pos="3544"/>
        </w:tabs>
        <w:rPr>
          <w:i w:val="0"/>
          <w:sz w:val="22"/>
          <w:szCs w:val="22"/>
        </w:rPr>
      </w:pPr>
      <w:r>
        <w:rPr>
          <w:i w:val="0"/>
          <w:sz w:val="22"/>
          <w:szCs w:val="22"/>
        </w:rPr>
        <w:t xml:space="preserve">                                                           </w:t>
      </w:r>
      <w:r>
        <w:rPr>
          <w:i w:val="0"/>
          <w:sz w:val="22"/>
          <w:szCs w:val="22"/>
        </w:rPr>
        <w:tab/>
        <w:t xml:space="preserve">e-mail: </w:t>
      </w:r>
      <w:hyperlink r:id="rId15" w:history="1">
        <w:r>
          <w:rPr>
            <w:rStyle w:val="Hiperpovezava"/>
            <w:i w:val="0"/>
            <w:sz w:val="22"/>
            <w:szCs w:val="22"/>
          </w:rPr>
          <w:t>karel.pollak@ljubljana.si</w:t>
        </w:r>
      </w:hyperlink>
      <w:r>
        <w:rPr>
          <w:rStyle w:val="Hiperpovezava"/>
          <w:i w:val="0"/>
          <w:sz w:val="22"/>
          <w:szCs w:val="22"/>
        </w:rPr>
        <w:t xml:space="preserve"> </w:t>
      </w:r>
      <w:r>
        <w:rPr>
          <w:i w:val="0"/>
          <w:sz w:val="22"/>
          <w:szCs w:val="22"/>
        </w:rPr>
        <w:t xml:space="preserve">, </w:t>
      </w:r>
    </w:p>
    <w:p w:rsidR="00D45B85" w:rsidRDefault="00D45B85" w:rsidP="00D45B85">
      <w:pPr>
        <w:tabs>
          <w:tab w:val="left" w:pos="3544"/>
        </w:tabs>
        <w:rPr>
          <w:i w:val="0"/>
          <w:sz w:val="22"/>
          <w:szCs w:val="22"/>
        </w:rPr>
      </w:pPr>
      <w:r>
        <w:rPr>
          <w:i w:val="0"/>
          <w:sz w:val="22"/>
          <w:szCs w:val="22"/>
        </w:rPr>
        <w:tab/>
        <w:t xml:space="preserve">tel. št.: 041 678 682 </w:t>
      </w:r>
    </w:p>
    <w:p w:rsidR="00D45B85" w:rsidRDefault="00D45B85" w:rsidP="00D45B85">
      <w:pPr>
        <w:tabs>
          <w:tab w:val="left" w:pos="3544"/>
        </w:tabs>
        <w:rPr>
          <w:i w:val="0"/>
          <w:sz w:val="22"/>
          <w:szCs w:val="22"/>
        </w:rPr>
      </w:pPr>
      <w:r>
        <w:rPr>
          <w:i w:val="0"/>
          <w:sz w:val="22"/>
          <w:szCs w:val="22"/>
        </w:rPr>
        <w:tab/>
        <w:t>(ki je hkrati skrbnik te pogodbe)</w:t>
      </w:r>
    </w:p>
    <w:p w:rsidR="00D45B85" w:rsidRDefault="00D45B85" w:rsidP="00D45B85">
      <w:pPr>
        <w:tabs>
          <w:tab w:val="left" w:pos="3544"/>
        </w:tabs>
        <w:rPr>
          <w:i w:val="0"/>
          <w:sz w:val="22"/>
          <w:szCs w:val="22"/>
        </w:rPr>
      </w:pPr>
    </w:p>
    <w:p w:rsidR="00D45B85" w:rsidRDefault="00D45B85" w:rsidP="00D45B85">
      <w:pPr>
        <w:tabs>
          <w:tab w:val="left" w:pos="3544"/>
        </w:tabs>
        <w:rPr>
          <w:i w:val="0"/>
          <w:sz w:val="22"/>
          <w:szCs w:val="22"/>
        </w:rPr>
      </w:pPr>
      <w:r>
        <w:rPr>
          <w:i w:val="0"/>
          <w:sz w:val="22"/>
          <w:szCs w:val="22"/>
        </w:rPr>
        <w:t>Nadzornik:</w:t>
      </w:r>
      <w:r>
        <w:rPr>
          <w:i w:val="0"/>
          <w:sz w:val="22"/>
          <w:szCs w:val="22"/>
        </w:rPr>
        <w:tab/>
        <w:t xml:space="preserve">Imovina d.o.o. </w:t>
      </w:r>
      <w:r>
        <w:rPr>
          <w:i w:val="0"/>
          <w:sz w:val="22"/>
          <w:szCs w:val="22"/>
        </w:rPr>
        <w:tab/>
      </w:r>
      <w:r>
        <w:rPr>
          <w:i w:val="0"/>
          <w:sz w:val="22"/>
          <w:szCs w:val="22"/>
        </w:rPr>
        <w:tab/>
      </w:r>
      <w:r>
        <w:rPr>
          <w:i w:val="0"/>
          <w:sz w:val="22"/>
          <w:szCs w:val="22"/>
        </w:rPr>
        <w:tab/>
      </w:r>
      <w:r>
        <w:rPr>
          <w:i w:val="0"/>
          <w:sz w:val="22"/>
          <w:szCs w:val="22"/>
        </w:rPr>
        <w:tab/>
      </w:r>
    </w:p>
    <w:p w:rsidR="00D45B85" w:rsidRDefault="00D45B85" w:rsidP="00D45B85">
      <w:pPr>
        <w:tabs>
          <w:tab w:val="left" w:pos="3544"/>
        </w:tabs>
        <w:rPr>
          <w:i w:val="0"/>
          <w:sz w:val="22"/>
          <w:szCs w:val="22"/>
        </w:rPr>
      </w:pPr>
    </w:p>
    <w:p w:rsidR="00D45B85" w:rsidRDefault="00D45B85" w:rsidP="00D45B85">
      <w:pPr>
        <w:tabs>
          <w:tab w:val="left" w:pos="3544"/>
        </w:tabs>
        <w:rPr>
          <w:i w:val="0"/>
          <w:sz w:val="22"/>
          <w:szCs w:val="22"/>
        </w:rPr>
      </w:pPr>
      <w:r>
        <w:rPr>
          <w:i w:val="0"/>
          <w:sz w:val="22"/>
          <w:szCs w:val="22"/>
        </w:rPr>
        <w:t>Vodja nadzora:</w:t>
      </w:r>
      <w:r>
        <w:rPr>
          <w:i w:val="0"/>
          <w:sz w:val="22"/>
          <w:szCs w:val="22"/>
        </w:rPr>
        <w:tab/>
        <w:t xml:space="preserve">Roman Frantar , </w:t>
      </w:r>
    </w:p>
    <w:p w:rsidR="00D45B85" w:rsidRDefault="00D45B85" w:rsidP="00D45B85">
      <w:pPr>
        <w:tabs>
          <w:tab w:val="left" w:pos="3544"/>
        </w:tabs>
        <w:rPr>
          <w:i w:val="0"/>
          <w:sz w:val="22"/>
          <w:szCs w:val="22"/>
        </w:rPr>
      </w:pPr>
      <w:r>
        <w:rPr>
          <w:i w:val="0"/>
          <w:sz w:val="22"/>
          <w:szCs w:val="22"/>
        </w:rPr>
        <w:t xml:space="preserve">                                           </w:t>
      </w:r>
      <w:r>
        <w:rPr>
          <w:i w:val="0"/>
          <w:sz w:val="22"/>
          <w:szCs w:val="22"/>
        </w:rPr>
        <w:tab/>
        <w:t xml:space="preserve">e-mail: </w:t>
      </w:r>
      <w:hyperlink r:id="rId16" w:history="1">
        <w:r>
          <w:rPr>
            <w:rStyle w:val="Hiperpovezava"/>
            <w:i w:val="0"/>
            <w:sz w:val="22"/>
            <w:szCs w:val="22"/>
          </w:rPr>
          <w:t>roman.frantar@imovina.si</w:t>
        </w:r>
      </w:hyperlink>
      <w:r>
        <w:rPr>
          <w:rStyle w:val="Hiperpovezava"/>
          <w:i w:val="0"/>
          <w:sz w:val="22"/>
          <w:szCs w:val="22"/>
        </w:rPr>
        <w:t xml:space="preserve"> </w:t>
      </w:r>
      <w:r>
        <w:rPr>
          <w:i w:val="0"/>
          <w:sz w:val="22"/>
          <w:szCs w:val="22"/>
        </w:rPr>
        <w:t xml:space="preserve">, </w:t>
      </w:r>
    </w:p>
    <w:p w:rsidR="00D45B85" w:rsidRDefault="00D45B85" w:rsidP="00D45B85">
      <w:pPr>
        <w:tabs>
          <w:tab w:val="left" w:pos="3544"/>
        </w:tabs>
        <w:rPr>
          <w:i w:val="0"/>
          <w:sz w:val="22"/>
          <w:szCs w:val="22"/>
        </w:rPr>
      </w:pPr>
      <w:r>
        <w:rPr>
          <w:i w:val="0"/>
          <w:sz w:val="22"/>
          <w:szCs w:val="22"/>
        </w:rPr>
        <w:tab/>
        <w:t xml:space="preserve">tel. št.: 041 634910                                 </w:t>
      </w:r>
    </w:p>
    <w:p w:rsidR="00D45B85" w:rsidRDefault="00D45B85" w:rsidP="00D45B85">
      <w:pPr>
        <w:tabs>
          <w:tab w:val="left" w:pos="3544"/>
        </w:tabs>
        <w:rPr>
          <w:i w:val="0"/>
          <w:sz w:val="22"/>
          <w:szCs w:val="22"/>
        </w:rPr>
      </w:pPr>
    </w:p>
    <w:p w:rsidR="00D45B85" w:rsidRDefault="00D45B85" w:rsidP="00D45B85">
      <w:pPr>
        <w:tabs>
          <w:tab w:val="left" w:pos="3544"/>
          <w:tab w:val="left" w:pos="3686"/>
        </w:tabs>
        <w:rPr>
          <w:i w:val="0"/>
          <w:sz w:val="22"/>
          <w:szCs w:val="22"/>
        </w:rPr>
      </w:pPr>
      <w:r>
        <w:rPr>
          <w:i w:val="0"/>
          <w:sz w:val="22"/>
          <w:szCs w:val="22"/>
        </w:rPr>
        <w:t>Predstavniki izvajalca:</w:t>
      </w:r>
      <w:r>
        <w:rPr>
          <w:i w:val="0"/>
          <w:sz w:val="22"/>
          <w:szCs w:val="22"/>
        </w:rPr>
        <w:tab/>
        <w:t>………………………………….</w:t>
      </w:r>
    </w:p>
    <w:p w:rsidR="00D45B85" w:rsidRDefault="00D45B85" w:rsidP="00D45B85">
      <w:pPr>
        <w:tabs>
          <w:tab w:val="left" w:pos="3544"/>
          <w:tab w:val="left" w:pos="3686"/>
        </w:tabs>
        <w:rPr>
          <w:i w:val="0"/>
          <w:sz w:val="22"/>
          <w:szCs w:val="22"/>
        </w:rPr>
      </w:pPr>
      <w:r>
        <w:rPr>
          <w:i w:val="0"/>
          <w:sz w:val="22"/>
          <w:szCs w:val="22"/>
        </w:rPr>
        <w:tab/>
        <w:t>e-mail: ……………………</w:t>
      </w:r>
    </w:p>
    <w:p w:rsidR="00D45B85" w:rsidRDefault="00D45B85" w:rsidP="00D45B85">
      <w:pPr>
        <w:tabs>
          <w:tab w:val="left" w:pos="3544"/>
          <w:tab w:val="left" w:pos="3686"/>
        </w:tabs>
        <w:rPr>
          <w:i w:val="0"/>
          <w:sz w:val="22"/>
          <w:szCs w:val="22"/>
        </w:rPr>
      </w:pPr>
      <w:r>
        <w:rPr>
          <w:i w:val="0"/>
          <w:sz w:val="22"/>
          <w:szCs w:val="22"/>
        </w:rPr>
        <w:tab/>
        <w:t>tel. št.: …………………….</w:t>
      </w:r>
    </w:p>
    <w:p w:rsidR="00D45B85" w:rsidRDefault="00D45B85" w:rsidP="00D45B85">
      <w:pPr>
        <w:tabs>
          <w:tab w:val="left" w:pos="3544"/>
          <w:tab w:val="left" w:pos="3686"/>
        </w:tabs>
        <w:rPr>
          <w:i w:val="0"/>
          <w:sz w:val="22"/>
          <w:szCs w:val="22"/>
        </w:rPr>
      </w:pPr>
    </w:p>
    <w:p w:rsidR="00D45B85" w:rsidRDefault="00D45B85" w:rsidP="00D45B85">
      <w:pPr>
        <w:tabs>
          <w:tab w:val="left" w:pos="3544"/>
          <w:tab w:val="left" w:pos="3686"/>
        </w:tabs>
        <w:rPr>
          <w:i w:val="0"/>
          <w:sz w:val="22"/>
          <w:szCs w:val="22"/>
        </w:rPr>
      </w:pPr>
      <w:r>
        <w:rPr>
          <w:i w:val="0"/>
          <w:sz w:val="22"/>
          <w:szCs w:val="22"/>
        </w:rPr>
        <w:t>Pooblaščeni predstavnik izvajalca :</w:t>
      </w:r>
      <w:r>
        <w:rPr>
          <w:i w:val="0"/>
          <w:sz w:val="22"/>
          <w:szCs w:val="22"/>
        </w:rPr>
        <w:tab/>
        <w:t>______________</w:t>
      </w:r>
    </w:p>
    <w:p w:rsidR="00D45B85" w:rsidRDefault="00D45B85" w:rsidP="00D45B85">
      <w:pPr>
        <w:tabs>
          <w:tab w:val="left" w:pos="3544"/>
          <w:tab w:val="left" w:pos="3686"/>
        </w:tabs>
        <w:rPr>
          <w:i w:val="0"/>
          <w:sz w:val="22"/>
          <w:szCs w:val="22"/>
        </w:rPr>
      </w:pPr>
      <w:r>
        <w:rPr>
          <w:i w:val="0"/>
          <w:sz w:val="22"/>
          <w:szCs w:val="22"/>
        </w:rPr>
        <w:tab/>
        <w:t>e-mail: ____________________  tel. št. ____________</w:t>
      </w:r>
    </w:p>
    <w:p w:rsidR="00D45B85" w:rsidRDefault="00D45B85" w:rsidP="00D45B85">
      <w:pPr>
        <w:tabs>
          <w:tab w:val="left" w:pos="3544"/>
          <w:tab w:val="left" w:pos="3736"/>
        </w:tabs>
        <w:rPr>
          <w:i w:val="0"/>
          <w:sz w:val="22"/>
          <w:szCs w:val="22"/>
        </w:rPr>
      </w:pPr>
      <w:r>
        <w:rPr>
          <w:i w:val="0"/>
          <w:sz w:val="22"/>
          <w:szCs w:val="22"/>
        </w:rPr>
        <w:tab/>
      </w:r>
    </w:p>
    <w:p w:rsidR="00D45B85" w:rsidRDefault="00D45B85" w:rsidP="00D45B85">
      <w:pPr>
        <w:tabs>
          <w:tab w:val="left" w:pos="3544"/>
          <w:tab w:val="left" w:pos="3686"/>
        </w:tabs>
        <w:rPr>
          <w:i w:val="0"/>
          <w:sz w:val="22"/>
          <w:szCs w:val="22"/>
        </w:rPr>
      </w:pPr>
      <w:r>
        <w:rPr>
          <w:i w:val="0"/>
          <w:sz w:val="22"/>
          <w:szCs w:val="22"/>
        </w:rPr>
        <w:t>Vodja gradnje:</w:t>
      </w:r>
      <w:r>
        <w:rPr>
          <w:i w:val="0"/>
          <w:sz w:val="22"/>
          <w:szCs w:val="22"/>
        </w:rPr>
        <w:tab/>
        <w:t>__________________</w:t>
      </w:r>
    </w:p>
    <w:p w:rsidR="00D45B85" w:rsidRDefault="00D45B85" w:rsidP="00D45B85">
      <w:pPr>
        <w:tabs>
          <w:tab w:val="left" w:pos="3544"/>
          <w:tab w:val="left" w:pos="3686"/>
        </w:tabs>
        <w:rPr>
          <w:i w:val="0"/>
          <w:sz w:val="22"/>
          <w:szCs w:val="22"/>
        </w:rPr>
      </w:pPr>
      <w:r>
        <w:rPr>
          <w:i w:val="0"/>
          <w:sz w:val="22"/>
          <w:szCs w:val="22"/>
        </w:rPr>
        <w:tab/>
        <w:t>e-mail: _______________ tel. št. _________________</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Pogodbene stranke imajo v primeru objektivnih razlogov pravico zamenjati imenovane predstavnike. O spremembi se morajo pisno obvestiti, zamenjavo vodje gradnje pa pogodbene stranke uredijo z aneksom k pogodbi.</w:t>
      </w:r>
    </w:p>
    <w:p w:rsidR="00D45B85" w:rsidRDefault="00D45B85" w:rsidP="00D45B85">
      <w:pPr>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rPr>
          <w:i w:val="0"/>
          <w:sz w:val="22"/>
          <w:szCs w:val="22"/>
        </w:rPr>
      </w:pPr>
    </w:p>
    <w:p w:rsidR="00D45B85" w:rsidRDefault="00D45B85" w:rsidP="00D45B85">
      <w:pPr>
        <w:jc w:val="both"/>
        <w:rPr>
          <w:i w:val="0"/>
          <w:sz w:val="22"/>
          <w:szCs w:val="22"/>
        </w:rPr>
      </w:pPr>
      <w:r>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V primeru nesoglasja med nadzornikom in izvajalcem na gradbišču, je za reševanje nesoglasja pooblaščen pooblaščeni predstavnik naročnikov.</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Vodja gradnje je dolžan skrbeti za tehnično pravilno in kakovostno izvedbo del, zagotavljati dogovorjene roke in usklajenost posameznih faz dela skladno s to pogodbo.</w:t>
      </w:r>
    </w:p>
    <w:p w:rsidR="00D45B85" w:rsidRDefault="00D45B85" w:rsidP="00D45B85">
      <w:pPr>
        <w:jc w:val="both"/>
        <w:rPr>
          <w:i w:val="0"/>
          <w:sz w:val="22"/>
          <w:szCs w:val="22"/>
        </w:rPr>
      </w:pPr>
    </w:p>
    <w:p w:rsidR="00D45B85" w:rsidRDefault="00D45B85" w:rsidP="00D45B85">
      <w:pPr>
        <w:jc w:val="both"/>
        <w:rPr>
          <w:i w:val="0"/>
          <w:sz w:val="22"/>
          <w:szCs w:val="22"/>
        </w:rPr>
      </w:pPr>
    </w:p>
    <w:p w:rsidR="00D45B85" w:rsidRDefault="00D45B85" w:rsidP="00D45B85">
      <w:pPr>
        <w:pStyle w:val="Naslov7"/>
        <w:keepNext/>
        <w:numPr>
          <w:ilvl w:val="0"/>
          <w:numId w:val="22"/>
        </w:numPr>
        <w:tabs>
          <w:tab w:val="num" w:pos="1842"/>
        </w:tabs>
        <w:spacing w:before="0" w:after="0"/>
        <w:ind w:left="1134" w:hanging="1134"/>
        <w:rPr>
          <w:i w:val="0"/>
          <w:sz w:val="22"/>
          <w:szCs w:val="22"/>
        </w:rPr>
      </w:pPr>
      <w:r>
        <w:rPr>
          <w:i w:val="0"/>
          <w:sz w:val="22"/>
          <w:szCs w:val="22"/>
        </w:rPr>
        <w:t xml:space="preserve">PROTIKORUPCIJSKA KLAVZULA IN KRŠITEV DELOVNE, OKOLJSKE IN SOCIALNE ZAKONODAJE </w:t>
      </w:r>
    </w:p>
    <w:p w:rsidR="00D45B85" w:rsidRDefault="00D45B85" w:rsidP="00D45B85">
      <w:pPr>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rsidR="00D45B85" w:rsidRDefault="00D45B85" w:rsidP="00D45B85">
      <w:pPr>
        <w:jc w:val="both"/>
        <w:rPr>
          <w:i w:val="0"/>
          <w:sz w:val="22"/>
          <w:szCs w:val="22"/>
        </w:rPr>
      </w:pPr>
    </w:p>
    <w:p w:rsidR="00D45B85" w:rsidRDefault="00D45B85" w:rsidP="00D45B85">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D45B85" w:rsidRDefault="00D45B85" w:rsidP="00D45B85">
      <w:pPr>
        <w:jc w:val="both"/>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jc w:val="both"/>
        <w:rPr>
          <w:i w:val="0"/>
          <w:sz w:val="22"/>
          <w:szCs w:val="22"/>
        </w:rPr>
      </w:pPr>
    </w:p>
    <w:p w:rsidR="00D45B85" w:rsidRDefault="00D45B85" w:rsidP="00D45B85">
      <w:pPr>
        <w:jc w:val="both"/>
        <w:rPr>
          <w:iCs/>
          <w:sz w:val="22"/>
          <w:szCs w:val="22"/>
        </w:rPr>
      </w:pPr>
      <w:r>
        <w:rPr>
          <w:i w:val="0"/>
          <w:iCs/>
          <w:sz w:val="22"/>
          <w:szCs w:val="22"/>
        </w:rPr>
        <w:t>Ta pogodba je skladno s 67. členom ZJN-3 sklenjena pod razveznim pogojem, ki se uresniči v primeru izpolnitve ene od naslednjih okoliščin:</w:t>
      </w:r>
    </w:p>
    <w:p w:rsidR="00D45B85" w:rsidRDefault="00D45B85" w:rsidP="00D45B85">
      <w:pPr>
        <w:numPr>
          <w:ilvl w:val="0"/>
          <w:numId w:val="38"/>
        </w:numPr>
        <w:jc w:val="both"/>
        <w:rPr>
          <w:sz w:val="22"/>
          <w:szCs w:val="22"/>
        </w:rPr>
      </w:pPr>
      <w:r>
        <w:rPr>
          <w:i w:val="0"/>
          <w:sz w:val="22"/>
          <w:szCs w:val="22"/>
        </w:rPr>
        <w:t xml:space="preserve">če bodo naročniki seznanjeni, da je sodišče s pravnomočno odločitvijo ugotovilo kršitev obveznosti iz delovne, okoljske ali socialne zakonodaje s strani izvajalca ali podizvajalca ali </w:t>
      </w:r>
    </w:p>
    <w:p w:rsidR="00D45B85" w:rsidRDefault="00D45B85" w:rsidP="00D45B85">
      <w:pPr>
        <w:numPr>
          <w:ilvl w:val="0"/>
          <w:numId w:val="38"/>
        </w:numPr>
        <w:jc w:val="both"/>
        <w:rPr>
          <w:sz w:val="22"/>
          <w:szCs w:val="22"/>
        </w:rPr>
      </w:pPr>
      <w:r>
        <w:rPr>
          <w:i w:val="0"/>
          <w:sz w:val="22"/>
          <w:szCs w:val="22"/>
        </w:rPr>
        <w:lastRenderedPageBreak/>
        <w:t>če bodo naročniki seznanjeni, da je pristojni državni organ pri izvajalcu ali podizvajalcu v času izvajanja pogodbe ugotovil najmanj dve kršitvi v zvezi s:</w:t>
      </w:r>
    </w:p>
    <w:p w:rsidR="00D45B85" w:rsidRDefault="00D45B85" w:rsidP="00D45B85">
      <w:pPr>
        <w:numPr>
          <w:ilvl w:val="0"/>
          <w:numId w:val="39"/>
        </w:numPr>
        <w:jc w:val="both"/>
        <w:rPr>
          <w:sz w:val="22"/>
          <w:szCs w:val="22"/>
        </w:rPr>
      </w:pPr>
      <w:r>
        <w:rPr>
          <w:i w:val="0"/>
          <w:sz w:val="22"/>
          <w:szCs w:val="22"/>
        </w:rPr>
        <w:t xml:space="preserve">plačilom za delo, </w:t>
      </w:r>
    </w:p>
    <w:p w:rsidR="00D45B85" w:rsidRDefault="00D45B85" w:rsidP="00D45B85">
      <w:pPr>
        <w:numPr>
          <w:ilvl w:val="0"/>
          <w:numId w:val="39"/>
        </w:numPr>
        <w:jc w:val="both"/>
        <w:rPr>
          <w:sz w:val="22"/>
          <w:szCs w:val="22"/>
        </w:rPr>
      </w:pPr>
      <w:r>
        <w:rPr>
          <w:i w:val="0"/>
          <w:sz w:val="22"/>
          <w:szCs w:val="22"/>
        </w:rPr>
        <w:t xml:space="preserve">delovnim časom, </w:t>
      </w:r>
    </w:p>
    <w:p w:rsidR="00D45B85" w:rsidRDefault="00D45B85" w:rsidP="00D45B85">
      <w:pPr>
        <w:numPr>
          <w:ilvl w:val="0"/>
          <w:numId w:val="39"/>
        </w:numPr>
        <w:jc w:val="both"/>
        <w:rPr>
          <w:sz w:val="22"/>
          <w:szCs w:val="22"/>
        </w:rPr>
      </w:pPr>
      <w:r>
        <w:rPr>
          <w:i w:val="0"/>
          <w:sz w:val="22"/>
          <w:szCs w:val="22"/>
        </w:rPr>
        <w:t xml:space="preserve">počitki, </w:t>
      </w:r>
    </w:p>
    <w:p w:rsidR="00D45B85" w:rsidRDefault="00D45B85" w:rsidP="00D45B85">
      <w:pPr>
        <w:numPr>
          <w:ilvl w:val="0"/>
          <w:numId w:val="39"/>
        </w:numPr>
        <w:jc w:val="both"/>
        <w:rPr>
          <w:sz w:val="22"/>
          <w:szCs w:val="22"/>
        </w:rPr>
      </w:pPr>
      <w:r>
        <w:rPr>
          <w:i w:val="0"/>
          <w:sz w:val="22"/>
          <w:szCs w:val="22"/>
        </w:rPr>
        <w:t xml:space="preserve">opravljanjem dela na podlagi pogodb civilnega prava kljub obstoju elementov delovnega razmerja ali v zvezi z zaposlovanjem na črno </w:t>
      </w:r>
    </w:p>
    <w:p w:rsidR="00D45B85" w:rsidRDefault="00D45B85" w:rsidP="00D45B85">
      <w:pPr>
        <w:ind w:left="1416"/>
        <w:jc w:val="both"/>
        <w:rPr>
          <w:i w:val="0"/>
          <w:iCs/>
          <w:sz w:val="22"/>
          <w:szCs w:val="22"/>
        </w:rPr>
      </w:pPr>
      <w:r>
        <w:rPr>
          <w:i w:val="0"/>
          <w:iCs/>
          <w:sz w:val="22"/>
          <w:szCs w:val="22"/>
        </w:rPr>
        <w:t xml:space="preserve">in za kateri mu je bila s pravnomočno odločitvijo ali več pravnomočnimi odločitvami izrečena globa za prekršek, </w:t>
      </w:r>
    </w:p>
    <w:p w:rsidR="00D45B85" w:rsidRDefault="00D45B85" w:rsidP="00D45B85">
      <w:pPr>
        <w:jc w:val="both"/>
        <w:rPr>
          <w:iCs/>
          <w:sz w:val="22"/>
          <w:szCs w:val="22"/>
        </w:rPr>
      </w:pPr>
      <w:r>
        <w:rPr>
          <w:i w:val="0"/>
          <w:iCs/>
          <w:sz w:val="22"/>
          <w:szCs w:val="22"/>
        </w:rPr>
        <w:t xml:space="preserve">in pod pogojem, da je od seznanitve s kršitvijo in do izteka veljavnosti pogodbe še najmanj 6 (šest) mesecev oziroma če </w:t>
      </w:r>
      <w:r>
        <w:rPr>
          <w:i w:val="0"/>
          <w:sz w:val="22"/>
          <w:szCs w:val="22"/>
        </w:rPr>
        <w:t xml:space="preserve">izvajalec </w:t>
      </w:r>
      <w:r>
        <w:rPr>
          <w:i w:val="0"/>
          <w:iCs/>
          <w:sz w:val="22"/>
          <w:szCs w:val="22"/>
        </w:rPr>
        <w:t xml:space="preserve">nastopa s podizvajalcem pa tudi, če zaradi ugotovljene kršitve pri podizvajalcu </w:t>
      </w:r>
      <w:r>
        <w:rPr>
          <w:i w:val="0"/>
          <w:sz w:val="22"/>
          <w:szCs w:val="22"/>
        </w:rPr>
        <w:t xml:space="preserve">izvajalec </w:t>
      </w:r>
      <w:r>
        <w:rPr>
          <w:i w:val="0"/>
          <w:iCs/>
          <w:sz w:val="22"/>
          <w:szCs w:val="22"/>
        </w:rPr>
        <w:t xml:space="preserve">ne nadomesti ali zamenja tega podizvajalca v skladu s 94. členom ZJN-3 in določili te pogodbe v roku 30 (trideset) dni od seznanitve s kršitvijo. </w:t>
      </w:r>
    </w:p>
    <w:p w:rsidR="00D45B85" w:rsidRDefault="00D45B85" w:rsidP="00D45B85">
      <w:pPr>
        <w:jc w:val="both"/>
        <w:rPr>
          <w:iCs/>
          <w:sz w:val="22"/>
          <w:szCs w:val="22"/>
        </w:rPr>
      </w:pPr>
    </w:p>
    <w:p w:rsidR="00D45B85" w:rsidRDefault="00D45B85" w:rsidP="00D45B85">
      <w:pPr>
        <w:jc w:val="both"/>
        <w:rPr>
          <w:iCs/>
          <w:sz w:val="22"/>
          <w:szCs w:val="22"/>
        </w:rPr>
      </w:pPr>
      <w:r>
        <w:rPr>
          <w:i w:val="0"/>
          <w:iCs/>
          <w:sz w:val="22"/>
          <w:szCs w:val="22"/>
        </w:rPr>
        <w:t>V primeru izpolnitve okoliščine in pogojev iz prejšnjega odstavka se šteje, da je pogodba razvezana z dnem sklenitve nove pogodbe o izvedbi javnega naročila za predmetno naročilo. O datumu sklenitve nove pogodbe bodo naročniki obvestili izvajalca.</w:t>
      </w:r>
    </w:p>
    <w:p w:rsidR="00D45B85" w:rsidRDefault="00D45B85" w:rsidP="00D45B85">
      <w:pPr>
        <w:jc w:val="both"/>
        <w:rPr>
          <w:iCs/>
          <w:sz w:val="22"/>
          <w:szCs w:val="22"/>
        </w:rPr>
      </w:pPr>
    </w:p>
    <w:p w:rsidR="00D45B85" w:rsidRDefault="00D45B85" w:rsidP="00D45B85">
      <w:pPr>
        <w:jc w:val="both"/>
        <w:rPr>
          <w:i w:val="0"/>
          <w:sz w:val="22"/>
          <w:szCs w:val="22"/>
        </w:rPr>
      </w:pPr>
      <w:r>
        <w:rPr>
          <w:i w:val="0"/>
          <w:iCs/>
          <w:sz w:val="22"/>
          <w:szCs w:val="22"/>
        </w:rPr>
        <w:t>Če naročniki v roku 30 (tridesetih) dni od seznanitve s kršitvijo ne začnejo novega postopka javnega naročila, se šteje, da je pogodba razvezana 30. (trideseti) dan od seznanitve s kršitvijo.</w:t>
      </w:r>
    </w:p>
    <w:p w:rsidR="00D45B85" w:rsidRDefault="00D45B85" w:rsidP="00D45B85">
      <w:pPr>
        <w:jc w:val="both"/>
        <w:rPr>
          <w:i w:val="0"/>
          <w:sz w:val="22"/>
          <w:szCs w:val="22"/>
        </w:rPr>
      </w:pPr>
    </w:p>
    <w:p w:rsidR="00D45B85" w:rsidRDefault="00D45B85" w:rsidP="00D45B85">
      <w:pPr>
        <w:jc w:val="both"/>
        <w:rPr>
          <w:i w:val="0"/>
          <w:sz w:val="22"/>
          <w:szCs w:val="22"/>
        </w:rPr>
      </w:pPr>
    </w:p>
    <w:p w:rsidR="00D45B85" w:rsidRDefault="00D45B85" w:rsidP="00D45B85">
      <w:pPr>
        <w:pStyle w:val="Naslov7"/>
        <w:keepNext/>
        <w:numPr>
          <w:ilvl w:val="0"/>
          <w:numId w:val="22"/>
        </w:numPr>
        <w:tabs>
          <w:tab w:val="num" w:pos="1134"/>
        </w:tabs>
        <w:spacing w:before="0" w:after="0"/>
        <w:ind w:left="0" w:firstLine="0"/>
        <w:rPr>
          <w:i w:val="0"/>
          <w:sz w:val="22"/>
          <w:szCs w:val="22"/>
        </w:rPr>
      </w:pPr>
      <w:r>
        <w:rPr>
          <w:i w:val="0"/>
          <w:sz w:val="22"/>
          <w:szCs w:val="22"/>
        </w:rPr>
        <w:t>SESTAVNI DELI POGODBE</w:t>
      </w:r>
    </w:p>
    <w:p w:rsidR="00D45B85" w:rsidRDefault="00D45B85" w:rsidP="00D45B85">
      <w:pPr>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jc w:val="both"/>
        <w:rPr>
          <w:i w:val="0"/>
          <w:sz w:val="22"/>
          <w:szCs w:val="22"/>
        </w:rPr>
      </w:pPr>
    </w:p>
    <w:p w:rsidR="00D45B85" w:rsidRDefault="00D45B85" w:rsidP="00D45B85">
      <w:pPr>
        <w:rPr>
          <w:i w:val="0"/>
          <w:color w:val="FFFFFF" w:themeColor="background1"/>
          <w:sz w:val="22"/>
          <w:szCs w:val="22"/>
        </w:rPr>
      </w:pPr>
      <w:r>
        <w:rPr>
          <w:i w:val="0"/>
          <w:sz w:val="22"/>
          <w:szCs w:val="22"/>
        </w:rPr>
        <w:t>Sestavni deli te pogodbe so:</w:t>
      </w:r>
      <w:r>
        <w:rPr>
          <w:i w:val="0"/>
          <w:color w:val="FFFFFF" w:themeColor="background1"/>
          <w:sz w:val="22"/>
          <w:szCs w:val="22"/>
        </w:rPr>
        <w:t xml:space="preserve">ponudba izvajalca štev. ……z dne  ………. in </w:t>
      </w:r>
    </w:p>
    <w:p w:rsidR="00D45B85" w:rsidRDefault="00D45B85" w:rsidP="00D45B85">
      <w:pPr>
        <w:pStyle w:val="Odstavekseznama"/>
        <w:numPr>
          <w:ilvl w:val="0"/>
          <w:numId w:val="40"/>
        </w:numPr>
        <w:rPr>
          <w:i w:val="0"/>
          <w:sz w:val="22"/>
          <w:szCs w:val="22"/>
        </w:rPr>
      </w:pPr>
      <w:r>
        <w:rPr>
          <w:i w:val="0"/>
          <w:sz w:val="22"/>
          <w:szCs w:val="22"/>
        </w:rPr>
        <w:t>ponudba izvajalca štev. ____________________z dne __________________,</w:t>
      </w:r>
    </w:p>
    <w:p w:rsidR="00D45B85" w:rsidRDefault="00D45B85" w:rsidP="00D45B85">
      <w:pPr>
        <w:pStyle w:val="Odstavekseznama"/>
        <w:numPr>
          <w:ilvl w:val="0"/>
          <w:numId w:val="40"/>
        </w:numPr>
        <w:rPr>
          <w:i w:val="0"/>
          <w:sz w:val="22"/>
          <w:szCs w:val="22"/>
        </w:rPr>
      </w:pPr>
      <w:r>
        <w:rPr>
          <w:i w:val="0"/>
          <w:sz w:val="22"/>
          <w:szCs w:val="22"/>
        </w:rPr>
        <w:t>ponudbeni predračun št.  _______________ z dne ______________,</w:t>
      </w:r>
    </w:p>
    <w:p w:rsidR="00D45B85" w:rsidRDefault="00D45B85" w:rsidP="00D45B85">
      <w:pPr>
        <w:pStyle w:val="Odstavekseznama"/>
        <w:numPr>
          <w:ilvl w:val="0"/>
          <w:numId w:val="40"/>
        </w:numPr>
        <w:rPr>
          <w:i w:val="0"/>
          <w:sz w:val="22"/>
          <w:szCs w:val="22"/>
        </w:rPr>
      </w:pPr>
      <w:r>
        <w:rPr>
          <w:i w:val="0"/>
          <w:sz w:val="22"/>
          <w:szCs w:val="22"/>
        </w:rPr>
        <w:t xml:space="preserve">razpisna dokumentacija s popisom del - specifikacijo z oznako: Verzija: 1918/2019-V2a z 12. 12. 2019,  </w:t>
      </w:r>
    </w:p>
    <w:p w:rsidR="00D45B85" w:rsidRDefault="00D45B85" w:rsidP="00D45B85">
      <w:pPr>
        <w:pStyle w:val="Odstavekseznama"/>
        <w:numPr>
          <w:ilvl w:val="0"/>
          <w:numId w:val="40"/>
        </w:numPr>
        <w:rPr>
          <w:i w:val="0"/>
          <w:sz w:val="22"/>
          <w:szCs w:val="22"/>
        </w:rPr>
      </w:pPr>
      <w:r>
        <w:rPr>
          <w:i w:val="0"/>
          <w:sz w:val="22"/>
          <w:szCs w:val="22"/>
        </w:rPr>
        <w:t xml:space="preserve">kulturnovarstveni pogoji ZVKDS, OE Ljubljana št. 35102-0950/2019-2 z 8.11.2019, </w:t>
      </w:r>
    </w:p>
    <w:p w:rsidR="00D45B85" w:rsidRDefault="00D45B85" w:rsidP="00D45B85">
      <w:pPr>
        <w:pStyle w:val="Odstavekseznama"/>
        <w:numPr>
          <w:ilvl w:val="0"/>
          <w:numId w:val="40"/>
        </w:numPr>
        <w:rPr>
          <w:i w:val="0"/>
          <w:sz w:val="22"/>
          <w:szCs w:val="22"/>
        </w:rPr>
      </w:pPr>
      <w:r>
        <w:rPr>
          <w:i w:val="0"/>
          <w:sz w:val="22"/>
          <w:szCs w:val="22"/>
        </w:rPr>
        <w:t>kulturnovarstveno soglasje ZVKDS, OE Ljubljana, št. 35102-0950/2019-4 z 13.1.2020,</w:t>
      </w:r>
    </w:p>
    <w:p w:rsidR="00D45B85" w:rsidRDefault="00D45B85" w:rsidP="00D45B85">
      <w:pPr>
        <w:pStyle w:val="Odstavekseznama"/>
        <w:numPr>
          <w:ilvl w:val="0"/>
          <w:numId w:val="40"/>
        </w:numPr>
        <w:jc w:val="both"/>
        <w:rPr>
          <w:i w:val="0"/>
          <w:color w:val="FF0000"/>
          <w:sz w:val="22"/>
          <w:szCs w:val="22"/>
        </w:rPr>
      </w:pPr>
      <w:r>
        <w:rPr>
          <w:i w:val="0"/>
          <w:sz w:val="22"/>
          <w:szCs w:val="22"/>
        </w:rPr>
        <w:t>terminski plan izvajalca,</w:t>
      </w:r>
    </w:p>
    <w:p w:rsidR="00D45B85" w:rsidRDefault="00D45B85" w:rsidP="00D45B85">
      <w:pPr>
        <w:pStyle w:val="Odstavekseznama"/>
        <w:numPr>
          <w:ilvl w:val="0"/>
          <w:numId w:val="40"/>
        </w:numPr>
        <w:rPr>
          <w:i w:val="0"/>
          <w:color w:val="FF0000"/>
          <w:sz w:val="22"/>
          <w:szCs w:val="22"/>
        </w:rPr>
      </w:pPr>
      <w:r>
        <w:rPr>
          <w:i w:val="0"/>
          <w:sz w:val="22"/>
          <w:szCs w:val="22"/>
        </w:rPr>
        <w:t>lokacijska informacija št. št. 3514-44/2020-2-ELG s 17. 1. 2020</w:t>
      </w:r>
    </w:p>
    <w:p w:rsidR="00D45B85" w:rsidRDefault="00D45B85" w:rsidP="00D45B85">
      <w:pPr>
        <w:pStyle w:val="Odstavekseznama"/>
        <w:numPr>
          <w:ilvl w:val="0"/>
          <w:numId w:val="40"/>
        </w:numPr>
        <w:jc w:val="both"/>
        <w:rPr>
          <w:i w:val="0"/>
          <w:sz w:val="22"/>
          <w:szCs w:val="22"/>
        </w:rPr>
      </w:pPr>
      <w:r>
        <w:rPr>
          <w:i w:val="0"/>
          <w:sz w:val="22"/>
          <w:szCs w:val="22"/>
        </w:rPr>
        <w:t>razpisna dokumentacija za javno naročilo št. ______________ z dne ___________.</w:t>
      </w:r>
    </w:p>
    <w:p w:rsidR="00D45B85" w:rsidRDefault="00D45B85" w:rsidP="00D45B85">
      <w:pPr>
        <w:rPr>
          <w:i w:val="0"/>
          <w:sz w:val="22"/>
          <w:szCs w:val="22"/>
        </w:rPr>
      </w:pPr>
    </w:p>
    <w:p w:rsidR="00D45B85" w:rsidRDefault="00D45B85" w:rsidP="00D45B85">
      <w:pPr>
        <w:rPr>
          <w:i w:val="0"/>
          <w:sz w:val="22"/>
          <w:szCs w:val="22"/>
        </w:rPr>
      </w:pPr>
    </w:p>
    <w:p w:rsidR="00D45B85" w:rsidRDefault="00D45B85" w:rsidP="00D45B85">
      <w:pPr>
        <w:pStyle w:val="Naslov7"/>
        <w:keepNext/>
        <w:numPr>
          <w:ilvl w:val="0"/>
          <w:numId w:val="22"/>
        </w:numPr>
        <w:tabs>
          <w:tab w:val="num" w:pos="1134"/>
        </w:tabs>
        <w:spacing w:before="0" w:after="0"/>
        <w:ind w:left="0" w:firstLine="0"/>
        <w:jc w:val="both"/>
        <w:rPr>
          <w:bCs/>
          <w:i w:val="0"/>
          <w:iCs/>
          <w:sz w:val="22"/>
          <w:szCs w:val="22"/>
        </w:rPr>
      </w:pPr>
      <w:r>
        <w:rPr>
          <w:bCs/>
          <w:i w:val="0"/>
          <w:iCs/>
          <w:sz w:val="22"/>
          <w:szCs w:val="22"/>
        </w:rPr>
        <w:t>SPREMEMBE IN DOPOLNITVE POGODBE</w:t>
      </w:r>
    </w:p>
    <w:p w:rsidR="00D45B85" w:rsidRDefault="00D45B85" w:rsidP="00D45B85">
      <w:pPr>
        <w:pStyle w:val="Telobesedila"/>
        <w:spacing w:line="280" w:lineRule="exact"/>
        <w:rPr>
          <w:rFonts w:ascii="Times New Roman" w:hAnsi="Times New Roman"/>
          <w:b w:val="0"/>
          <w:bCs/>
          <w:sz w:val="22"/>
          <w:szCs w:val="22"/>
        </w:rPr>
      </w:pPr>
    </w:p>
    <w:p w:rsidR="00D45B85" w:rsidRDefault="00D45B85" w:rsidP="00D45B85">
      <w:pPr>
        <w:numPr>
          <w:ilvl w:val="0"/>
          <w:numId w:val="23"/>
        </w:numPr>
        <w:ind w:left="0"/>
        <w:jc w:val="center"/>
        <w:rPr>
          <w:i w:val="0"/>
          <w:iCs/>
          <w:sz w:val="22"/>
          <w:szCs w:val="22"/>
        </w:rPr>
      </w:pPr>
      <w:r>
        <w:rPr>
          <w:i w:val="0"/>
          <w:iCs/>
          <w:sz w:val="22"/>
          <w:szCs w:val="22"/>
        </w:rPr>
        <w:t>člen</w:t>
      </w:r>
    </w:p>
    <w:p w:rsidR="00D45B85" w:rsidRDefault="00D45B85" w:rsidP="00D45B85">
      <w:pPr>
        <w:pStyle w:val="Telobesedila"/>
        <w:spacing w:line="280" w:lineRule="exact"/>
        <w:rPr>
          <w:rFonts w:ascii="Times New Roman" w:hAnsi="Times New Roman"/>
          <w:b w:val="0"/>
          <w:bCs/>
          <w:sz w:val="22"/>
          <w:szCs w:val="22"/>
        </w:rPr>
      </w:pPr>
    </w:p>
    <w:p w:rsidR="00D45B85" w:rsidRDefault="00D45B85" w:rsidP="00D45B85">
      <w:pPr>
        <w:pStyle w:val="Telobesedila"/>
        <w:spacing w:line="280" w:lineRule="exact"/>
        <w:rPr>
          <w:rFonts w:ascii="Times New Roman" w:hAnsi="Times New Roman"/>
          <w:b w:val="0"/>
          <w:bCs/>
          <w:sz w:val="22"/>
          <w:szCs w:val="22"/>
        </w:rPr>
      </w:pPr>
      <w:r>
        <w:rPr>
          <w:rFonts w:ascii="Times New Roman" w:hAnsi="Times New Roman"/>
          <w:b w:val="0"/>
          <w:bCs/>
          <w:sz w:val="22"/>
          <w:szCs w:val="22"/>
        </w:rPr>
        <w:t>Vse spremembe in dopolnitve te pogodbe se dogovorijo v obliki pisnih aneksov k tej pogodbi.</w:t>
      </w:r>
    </w:p>
    <w:p w:rsidR="00D45B85" w:rsidRDefault="00D45B85" w:rsidP="00D45B85">
      <w:pPr>
        <w:rPr>
          <w:i w:val="0"/>
          <w:sz w:val="22"/>
          <w:szCs w:val="22"/>
        </w:rPr>
      </w:pPr>
    </w:p>
    <w:p w:rsidR="00D45B85" w:rsidRDefault="00D45B85" w:rsidP="00D45B85">
      <w:pPr>
        <w:rPr>
          <w:i w:val="0"/>
          <w:sz w:val="22"/>
          <w:szCs w:val="22"/>
        </w:rPr>
      </w:pPr>
    </w:p>
    <w:p w:rsidR="00D45B85" w:rsidRDefault="00D45B85" w:rsidP="00D45B85">
      <w:pPr>
        <w:pStyle w:val="Naslov7"/>
        <w:keepNext/>
        <w:numPr>
          <w:ilvl w:val="0"/>
          <w:numId w:val="22"/>
        </w:numPr>
        <w:tabs>
          <w:tab w:val="num" w:pos="1134"/>
        </w:tabs>
        <w:spacing w:before="0" w:after="0"/>
        <w:ind w:left="0" w:firstLine="0"/>
        <w:rPr>
          <w:i w:val="0"/>
          <w:sz w:val="22"/>
          <w:szCs w:val="22"/>
        </w:rPr>
      </w:pPr>
      <w:r>
        <w:rPr>
          <w:i w:val="0"/>
          <w:sz w:val="22"/>
          <w:szCs w:val="22"/>
        </w:rPr>
        <w:t>UPORABA PRAVA</w:t>
      </w:r>
    </w:p>
    <w:p w:rsidR="00D45B85" w:rsidRDefault="00D45B85" w:rsidP="00D45B85">
      <w:pPr>
        <w:rPr>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rPr>
          <w:i w:val="0"/>
          <w:sz w:val="22"/>
          <w:szCs w:val="22"/>
        </w:rPr>
      </w:pPr>
    </w:p>
    <w:p w:rsidR="00D45B85" w:rsidRDefault="00D45B85" w:rsidP="00D45B85">
      <w:pPr>
        <w:jc w:val="both"/>
        <w:rPr>
          <w:i w:val="0"/>
          <w:sz w:val="22"/>
          <w:szCs w:val="22"/>
        </w:rPr>
      </w:pPr>
      <w:r>
        <w:rPr>
          <w:i w:val="0"/>
          <w:sz w:val="22"/>
          <w:szCs w:val="22"/>
        </w:rPr>
        <w:t>Za vprašanja, ki jih pogodbene stranke niso uredile s to pogodbo, niti niso urejena z določbami Obligacijskega zakonika, se uporabljajo Posebne gradbene uzance.</w:t>
      </w:r>
    </w:p>
    <w:p w:rsidR="00D45B85" w:rsidRDefault="00D45B85" w:rsidP="00D45B85">
      <w:pPr>
        <w:jc w:val="both"/>
        <w:rPr>
          <w:i w:val="0"/>
          <w:sz w:val="22"/>
          <w:szCs w:val="22"/>
        </w:rPr>
      </w:pPr>
    </w:p>
    <w:p w:rsidR="00D45B85" w:rsidRDefault="00D45B85" w:rsidP="00D45B85">
      <w:pPr>
        <w:rPr>
          <w:i w:val="0"/>
          <w:sz w:val="22"/>
          <w:szCs w:val="22"/>
        </w:rPr>
      </w:pPr>
    </w:p>
    <w:p w:rsidR="00D45B85" w:rsidRDefault="00D45B85" w:rsidP="00D45B85">
      <w:pPr>
        <w:pStyle w:val="Naslov7"/>
        <w:keepNext/>
        <w:numPr>
          <w:ilvl w:val="0"/>
          <w:numId w:val="22"/>
        </w:numPr>
        <w:tabs>
          <w:tab w:val="num" w:pos="1134"/>
        </w:tabs>
        <w:spacing w:before="0" w:after="0"/>
        <w:ind w:left="0" w:firstLine="0"/>
        <w:rPr>
          <w:i w:val="0"/>
          <w:sz w:val="22"/>
          <w:szCs w:val="22"/>
        </w:rPr>
      </w:pPr>
      <w:r>
        <w:rPr>
          <w:i w:val="0"/>
          <w:sz w:val="22"/>
          <w:szCs w:val="22"/>
        </w:rPr>
        <w:t>REŠEVANJE SPOROV</w:t>
      </w:r>
    </w:p>
    <w:p w:rsidR="00D45B85" w:rsidRDefault="00D45B85" w:rsidP="00D45B85">
      <w:pPr>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pStyle w:val="Telobesedila3"/>
        <w:jc w:val="both"/>
        <w:rPr>
          <w:i w:val="0"/>
          <w:sz w:val="22"/>
          <w:szCs w:val="22"/>
        </w:rPr>
      </w:pPr>
    </w:p>
    <w:p w:rsidR="00D45B85" w:rsidRDefault="00D45B85" w:rsidP="00D45B85">
      <w:pPr>
        <w:pStyle w:val="Telobesedila3"/>
        <w:spacing w:after="0"/>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rsidR="00D45B85" w:rsidRDefault="00D45B85" w:rsidP="00D45B85">
      <w:pPr>
        <w:pStyle w:val="Telobesedila3"/>
        <w:spacing w:after="0"/>
        <w:jc w:val="both"/>
        <w:rPr>
          <w:i w:val="0"/>
          <w:sz w:val="22"/>
          <w:szCs w:val="22"/>
        </w:rPr>
      </w:pPr>
    </w:p>
    <w:p w:rsidR="00D45B85" w:rsidRDefault="00D45B85" w:rsidP="00D45B85">
      <w:pPr>
        <w:pStyle w:val="Telobesedila3"/>
        <w:jc w:val="both"/>
        <w:rPr>
          <w:i w:val="0"/>
          <w:sz w:val="22"/>
          <w:szCs w:val="22"/>
        </w:rPr>
      </w:pPr>
    </w:p>
    <w:p w:rsidR="00D45B85" w:rsidRDefault="00D45B85" w:rsidP="00D45B85">
      <w:pPr>
        <w:pStyle w:val="Naslov7"/>
        <w:keepNext/>
        <w:numPr>
          <w:ilvl w:val="0"/>
          <w:numId w:val="22"/>
        </w:numPr>
        <w:tabs>
          <w:tab w:val="num" w:pos="1134"/>
        </w:tabs>
        <w:spacing w:before="0" w:after="0"/>
        <w:ind w:left="0" w:firstLine="0"/>
        <w:rPr>
          <w:i w:val="0"/>
          <w:sz w:val="22"/>
          <w:szCs w:val="22"/>
        </w:rPr>
      </w:pPr>
      <w:r>
        <w:rPr>
          <w:i w:val="0"/>
          <w:sz w:val="22"/>
          <w:szCs w:val="22"/>
        </w:rPr>
        <w:t xml:space="preserve">VELJAVNOST POGODBE </w:t>
      </w:r>
    </w:p>
    <w:p w:rsidR="00D45B85" w:rsidRDefault="00D45B85" w:rsidP="00D45B85">
      <w:pPr>
        <w:jc w:val="both"/>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jc w:val="both"/>
        <w:rPr>
          <w:i w:val="0"/>
          <w:sz w:val="22"/>
          <w:szCs w:val="22"/>
        </w:rPr>
      </w:pPr>
    </w:p>
    <w:p w:rsidR="00D45B85" w:rsidRDefault="00D45B85" w:rsidP="00D45B85">
      <w:pPr>
        <w:pStyle w:val="Telobesedila3"/>
        <w:spacing w:after="0"/>
        <w:jc w:val="both"/>
        <w:rPr>
          <w:i w:val="0"/>
          <w:sz w:val="22"/>
          <w:szCs w:val="22"/>
        </w:rPr>
      </w:pPr>
      <w:r>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rsidR="00D45B85" w:rsidRDefault="00D45B85" w:rsidP="00D45B85">
      <w:pPr>
        <w:rPr>
          <w:i w:val="0"/>
          <w:sz w:val="22"/>
          <w:szCs w:val="22"/>
        </w:rPr>
      </w:pPr>
    </w:p>
    <w:p w:rsidR="00D45B85" w:rsidRDefault="00D45B85" w:rsidP="00D45B85">
      <w:pPr>
        <w:rPr>
          <w:i w:val="0"/>
          <w:sz w:val="22"/>
          <w:szCs w:val="22"/>
        </w:rPr>
      </w:pPr>
    </w:p>
    <w:p w:rsidR="00D45B85" w:rsidRDefault="00D45B85" w:rsidP="00D45B85">
      <w:pPr>
        <w:pStyle w:val="Naslov7"/>
        <w:keepNext/>
        <w:numPr>
          <w:ilvl w:val="0"/>
          <w:numId w:val="22"/>
        </w:numPr>
        <w:tabs>
          <w:tab w:val="num" w:pos="1134"/>
        </w:tabs>
        <w:spacing w:before="0" w:after="0"/>
        <w:ind w:left="0" w:firstLine="0"/>
        <w:rPr>
          <w:i w:val="0"/>
          <w:sz w:val="22"/>
          <w:szCs w:val="22"/>
        </w:rPr>
      </w:pPr>
      <w:r>
        <w:rPr>
          <w:i w:val="0"/>
          <w:sz w:val="22"/>
          <w:szCs w:val="22"/>
        </w:rPr>
        <w:t>KONČNA DOLOČBA</w:t>
      </w:r>
    </w:p>
    <w:p w:rsidR="00D45B85" w:rsidRDefault="00D45B85" w:rsidP="00D45B85">
      <w:pPr>
        <w:jc w:val="both"/>
        <w:rPr>
          <w:i w:val="0"/>
          <w:sz w:val="22"/>
          <w:szCs w:val="22"/>
        </w:rPr>
      </w:pPr>
    </w:p>
    <w:p w:rsidR="00D45B85" w:rsidRDefault="00D45B85" w:rsidP="00D45B85">
      <w:pPr>
        <w:numPr>
          <w:ilvl w:val="0"/>
          <w:numId w:val="23"/>
        </w:numPr>
        <w:ind w:left="0"/>
        <w:jc w:val="center"/>
        <w:rPr>
          <w:i w:val="0"/>
          <w:sz w:val="22"/>
          <w:szCs w:val="22"/>
        </w:rPr>
      </w:pPr>
      <w:r>
        <w:rPr>
          <w:i w:val="0"/>
          <w:sz w:val="22"/>
          <w:szCs w:val="22"/>
        </w:rPr>
        <w:t>člen</w:t>
      </w:r>
    </w:p>
    <w:p w:rsidR="00D45B85" w:rsidRDefault="00D45B85" w:rsidP="00D45B85">
      <w:pPr>
        <w:jc w:val="both"/>
        <w:rPr>
          <w:i w:val="0"/>
          <w:sz w:val="22"/>
          <w:szCs w:val="22"/>
        </w:rPr>
      </w:pPr>
    </w:p>
    <w:p w:rsidR="00D45B85" w:rsidRDefault="00D45B85" w:rsidP="00D45B85">
      <w:pPr>
        <w:jc w:val="both"/>
        <w:rPr>
          <w:b/>
          <w:sz w:val="22"/>
          <w:szCs w:val="22"/>
          <w:lang w:eastAsia="en-US"/>
        </w:rPr>
      </w:pPr>
      <w:r>
        <w:rPr>
          <w:i w:val="0"/>
          <w:sz w:val="22"/>
          <w:szCs w:val="22"/>
        </w:rPr>
        <w:t>Pogodba je sestavljena in podpisana v 7 (sedmih) enakih izvodih, od katerih prejme MOL ….4 (štiri) izvode, ostali naročniki 1 (en) izvod in izvajalec 2 (dva) izvoda.</w:t>
      </w:r>
    </w:p>
    <w:tbl>
      <w:tblPr>
        <w:tblpPr w:leftFromText="141" w:rightFromText="141" w:bottomFromText="200" w:vertAnchor="text" w:horzAnchor="margin" w:tblpY="989"/>
        <w:tblW w:w="0" w:type="dxa"/>
        <w:tblLayout w:type="fixed"/>
        <w:tblCellMar>
          <w:left w:w="70" w:type="dxa"/>
          <w:right w:w="70" w:type="dxa"/>
        </w:tblCellMar>
        <w:tblLook w:val="01E0" w:firstRow="1" w:lastRow="1" w:firstColumn="1" w:lastColumn="1" w:noHBand="0" w:noVBand="0"/>
      </w:tblPr>
      <w:tblGrid>
        <w:gridCol w:w="4465"/>
        <w:gridCol w:w="5244"/>
      </w:tblGrid>
      <w:tr w:rsidR="00D45B85" w:rsidTr="00D45B85">
        <w:tc>
          <w:tcPr>
            <w:tcW w:w="4465" w:type="dxa"/>
          </w:tcPr>
          <w:p w:rsidR="00D45B85" w:rsidRDefault="00D45B85">
            <w:pPr>
              <w:keepNext/>
              <w:spacing w:line="276" w:lineRule="auto"/>
              <w:outlineLvl w:val="0"/>
              <w:rPr>
                <w:i w:val="0"/>
                <w:sz w:val="22"/>
                <w:szCs w:val="22"/>
                <w:lang w:eastAsia="en-US"/>
              </w:rPr>
            </w:pPr>
            <w:bookmarkStart w:id="9" w:name="_Toc192491983"/>
            <w:r>
              <w:rPr>
                <w:i w:val="0"/>
                <w:sz w:val="22"/>
                <w:szCs w:val="22"/>
                <w:lang w:eastAsia="en-US"/>
              </w:rPr>
              <w:t>Številka:</w:t>
            </w:r>
            <w:bookmarkEnd w:id="9"/>
            <w:r>
              <w:rPr>
                <w:i w:val="0"/>
                <w:sz w:val="22"/>
                <w:szCs w:val="22"/>
                <w:lang w:eastAsia="en-US"/>
              </w:rPr>
              <w:t xml:space="preserve"> …………………………….</w:t>
            </w:r>
          </w:p>
          <w:p w:rsidR="00D45B85" w:rsidRDefault="00D45B85">
            <w:pPr>
              <w:keepNext/>
              <w:spacing w:line="276" w:lineRule="auto"/>
              <w:outlineLvl w:val="0"/>
              <w:rPr>
                <w:i w:val="0"/>
                <w:sz w:val="22"/>
                <w:szCs w:val="22"/>
                <w:lang w:eastAsia="en-US"/>
              </w:rPr>
            </w:pPr>
            <w:bookmarkStart w:id="10" w:name="_Toc192491984"/>
          </w:p>
          <w:p w:rsidR="00D45B85" w:rsidRDefault="00D45B85">
            <w:pPr>
              <w:keepNext/>
              <w:spacing w:line="276" w:lineRule="auto"/>
              <w:outlineLvl w:val="0"/>
              <w:rPr>
                <w:i w:val="0"/>
                <w:sz w:val="22"/>
                <w:szCs w:val="22"/>
                <w:lang w:eastAsia="en-US"/>
              </w:rPr>
            </w:pPr>
          </w:p>
          <w:p w:rsidR="00D45B85" w:rsidRDefault="00D45B85">
            <w:pPr>
              <w:keepNext/>
              <w:spacing w:line="276" w:lineRule="auto"/>
              <w:outlineLvl w:val="0"/>
              <w:rPr>
                <w:i w:val="0"/>
                <w:sz w:val="22"/>
                <w:szCs w:val="22"/>
                <w:lang w:eastAsia="en-US"/>
              </w:rPr>
            </w:pPr>
            <w:r>
              <w:rPr>
                <w:i w:val="0"/>
                <w:sz w:val="22"/>
                <w:szCs w:val="22"/>
                <w:lang w:eastAsia="en-US"/>
              </w:rPr>
              <w:t>Datum:</w:t>
            </w:r>
            <w:bookmarkEnd w:id="10"/>
            <w:r>
              <w:rPr>
                <w:i w:val="0"/>
                <w:sz w:val="22"/>
                <w:szCs w:val="22"/>
                <w:lang w:eastAsia="en-US"/>
              </w:rPr>
              <w:t xml:space="preserve"> ……………………………...</w:t>
            </w:r>
          </w:p>
        </w:tc>
        <w:tc>
          <w:tcPr>
            <w:tcW w:w="5244" w:type="dxa"/>
          </w:tcPr>
          <w:p w:rsidR="00D45B85" w:rsidRDefault="00D45B85">
            <w:pPr>
              <w:keepNext/>
              <w:spacing w:line="276" w:lineRule="auto"/>
              <w:outlineLvl w:val="0"/>
              <w:rPr>
                <w:b/>
                <w:i w:val="0"/>
                <w:sz w:val="22"/>
                <w:szCs w:val="22"/>
                <w:lang w:eastAsia="en-US"/>
              </w:rPr>
            </w:pPr>
            <w:bookmarkStart w:id="11" w:name="_Toc192491985"/>
            <w:r>
              <w:rPr>
                <w:b/>
                <w:i w:val="0"/>
                <w:sz w:val="22"/>
                <w:szCs w:val="22"/>
                <w:lang w:eastAsia="en-US"/>
              </w:rPr>
              <w:t>Številka pogodbe: C7560-20-220019</w:t>
            </w:r>
          </w:p>
          <w:p w:rsidR="00D45B85" w:rsidRDefault="00D45B85">
            <w:pPr>
              <w:keepNext/>
              <w:spacing w:line="276" w:lineRule="auto"/>
              <w:outlineLvl w:val="0"/>
              <w:rPr>
                <w:i w:val="0"/>
                <w:sz w:val="22"/>
                <w:szCs w:val="22"/>
                <w:lang w:eastAsia="en-US"/>
              </w:rPr>
            </w:pPr>
            <w:r>
              <w:rPr>
                <w:i w:val="0"/>
                <w:sz w:val="22"/>
                <w:szCs w:val="22"/>
                <w:lang w:eastAsia="en-US"/>
              </w:rPr>
              <w:t>Št. dok. DS:</w:t>
            </w:r>
            <w:bookmarkEnd w:id="11"/>
            <w:r>
              <w:rPr>
                <w:i w:val="0"/>
                <w:sz w:val="22"/>
                <w:szCs w:val="22"/>
                <w:lang w:eastAsia="en-US"/>
              </w:rPr>
              <w:t xml:space="preserve"> 430-459/2020-2</w:t>
            </w:r>
            <w:bookmarkStart w:id="12" w:name="_Toc192491986"/>
          </w:p>
          <w:p w:rsidR="00D45B85" w:rsidRDefault="00D45B85">
            <w:pPr>
              <w:keepNext/>
              <w:spacing w:line="276" w:lineRule="auto"/>
              <w:outlineLvl w:val="0"/>
              <w:rPr>
                <w:i w:val="0"/>
                <w:sz w:val="22"/>
                <w:szCs w:val="22"/>
                <w:lang w:eastAsia="en-US"/>
              </w:rPr>
            </w:pPr>
          </w:p>
          <w:p w:rsidR="00D45B85" w:rsidRDefault="00D45B85">
            <w:pPr>
              <w:keepNext/>
              <w:spacing w:line="276" w:lineRule="auto"/>
              <w:outlineLvl w:val="0"/>
              <w:rPr>
                <w:i w:val="0"/>
                <w:sz w:val="22"/>
                <w:szCs w:val="22"/>
                <w:lang w:eastAsia="en-US"/>
              </w:rPr>
            </w:pPr>
            <w:r>
              <w:rPr>
                <w:i w:val="0"/>
                <w:sz w:val="22"/>
                <w:szCs w:val="22"/>
                <w:lang w:eastAsia="en-US"/>
              </w:rPr>
              <w:t>Datum:</w:t>
            </w:r>
            <w:bookmarkEnd w:id="12"/>
            <w:r>
              <w:rPr>
                <w:i w:val="0"/>
                <w:sz w:val="22"/>
                <w:szCs w:val="22"/>
                <w:lang w:eastAsia="en-US"/>
              </w:rPr>
              <w:t xml:space="preserve"> ……………………………..</w:t>
            </w:r>
          </w:p>
        </w:tc>
      </w:tr>
      <w:tr w:rsidR="00D45B85" w:rsidTr="00D45B85">
        <w:tc>
          <w:tcPr>
            <w:tcW w:w="4465" w:type="dxa"/>
          </w:tcPr>
          <w:p w:rsidR="00D45B85" w:rsidRDefault="00D45B85">
            <w:pPr>
              <w:keepNext/>
              <w:spacing w:line="276" w:lineRule="auto"/>
              <w:outlineLvl w:val="0"/>
              <w:rPr>
                <w:i w:val="0"/>
                <w:sz w:val="22"/>
                <w:szCs w:val="22"/>
                <w:lang w:eastAsia="en-US"/>
              </w:rPr>
            </w:pPr>
          </w:p>
        </w:tc>
        <w:tc>
          <w:tcPr>
            <w:tcW w:w="5244" w:type="dxa"/>
          </w:tcPr>
          <w:p w:rsidR="00D45B85" w:rsidRDefault="00D45B85">
            <w:pPr>
              <w:keepNext/>
              <w:spacing w:line="276" w:lineRule="auto"/>
              <w:outlineLvl w:val="0"/>
              <w:rPr>
                <w:i w:val="0"/>
                <w:sz w:val="22"/>
                <w:szCs w:val="22"/>
                <w:lang w:eastAsia="en-US"/>
              </w:rPr>
            </w:pPr>
          </w:p>
        </w:tc>
      </w:tr>
      <w:tr w:rsidR="00D45B85" w:rsidTr="00D45B85">
        <w:tc>
          <w:tcPr>
            <w:tcW w:w="4465" w:type="dxa"/>
            <w:hideMark/>
          </w:tcPr>
          <w:p w:rsidR="00D45B85" w:rsidRDefault="00D45B85">
            <w:pPr>
              <w:keepNext/>
              <w:spacing w:line="276" w:lineRule="auto"/>
              <w:outlineLvl w:val="0"/>
              <w:rPr>
                <w:i w:val="0"/>
                <w:sz w:val="22"/>
                <w:szCs w:val="22"/>
                <w:lang w:eastAsia="en-US"/>
              </w:rPr>
            </w:pPr>
            <w:bookmarkStart w:id="13" w:name="_Toc192491987"/>
            <w:r>
              <w:rPr>
                <w:i w:val="0"/>
                <w:sz w:val="22"/>
                <w:szCs w:val="22"/>
                <w:lang w:eastAsia="en-US"/>
              </w:rPr>
              <w:t>IZVAJALEC:</w:t>
            </w:r>
            <w:bookmarkEnd w:id="13"/>
          </w:p>
        </w:tc>
        <w:tc>
          <w:tcPr>
            <w:tcW w:w="5244" w:type="dxa"/>
            <w:hideMark/>
          </w:tcPr>
          <w:p w:rsidR="00D45B85" w:rsidRDefault="00D45B85">
            <w:pPr>
              <w:keepNext/>
              <w:spacing w:line="276" w:lineRule="auto"/>
              <w:outlineLvl w:val="0"/>
              <w:rPr>
                <w:i w:val="0"/>
                <w:sz w:val="22"/>
                <w:szCs w:val="22"/>
                <w:lang w:eastAsia="en-US"/>
              </w:rPr>
            </w:pPr>
            <w:bookmarkStart w:id="14" w:name="_Toc192491988"/>
            <w:r>
              <w:rPr>
                <w:i w:val="0"/>
                <w:sz w:val="22"/>
                <w:szCs w:val="22"/>
                <w:lang w:eastAsia="en-US"/>
              </w:rPr>
              <w:t>NAROČNIKI:</w:t>
            </w:r>
            <w:bookmarkEnd w:id="14"/>
          </w:p>
        </w:tc>
      </w:tr>
      <w:tr w:rsidR="00D45B85" w:rsidTr="00D45B85">
        <w:tc>
          <w:tcPr>
            <w:tcW w:w="4465" w:type="dxa"/>
          </w:tcPr>
          <w:p w:rsidR="00D45B85" w:rsidRDefault="00D45B85">
            <w:pPr>
              <w:keepNext/>
              <w:spacing w:line="276" w:lineRule="auto"/>
              <w:ind w:left="284"/>
              <w:outlineLvl w:val="0"/>
              <w:rPr>
                <w:i w:val="0"/>
                <w:sz w:val="22"/>
                <w:szCs w:val="22"/>
                <w:lang w:eastAsia="en-US"/>
              </w:rPr>
            </w:pPr>
          </w:p>
        </w:tc>
        <w:tc>
          <w:tcPr>
            <w:tcW w:w="5244" w:type="dxa"/>
          </w:tcPr>
          <w:p w:rsidR="00D45B85" w:rsidRDefault="00D45B85">
            <w:pPr>
              <w:keepNext/>
              <w:spacing w:line="276" w:lineRule="auto"/>
              <w:outlineLvl w:val="0"/>
              <w:rPr>
                <w:i w:val="0"/>
                <w:sz w:val="22"/>
                <w:szCs w:val="22"/>
                <w:lang w:eastAsia="en-US"/>
              </w:rPr>
            </w:pPr>
          </w:p>
        </w:tc>
      </w:tr>
      <w:tr w:rsidR="00D45B85" w:rsidTr="00D45B85">
        <w:tc>
          <w:tcPr>
            <w:tcW w:w="4465" w:type="dxa"/>
            <w:hideMark/>
          </w:tcPr>
          <w:p w:rsidR="00D45B85" w:rsidRDefault="00D45B85">
            <w:pPr>
              <w:rPr>
                <w:i w:val="0"/>
                <w:sz w:val="22"/>
                <w:szCs w:val="22"/>
                <w:lang w:eastAsia="en-US"/>
              </w:rPr>
            </w:pPr>
          </w:p>
        </w:tc>
        <w:tc>
          <w:tcPr>
            <w:tcW w:w="5244" w:type="dxa"/>
            <w:hideMark/>
          </w:tcPr>
          <w:p w:rsidR="00D45B85" w:rsidRDefault="00D45B85">
            <w:pPr>
              <w:keepNext/>
              <w:spacing w:line="276" w:lineRule="auto"/>
              <w:outlineLvl w:val="0"/>
              <w:rPr>
                <w:i w:val="0"/>
                <w:sz w:val="22"/>
                <w:szCs w:val="22"/>
                <w:lang w:eastAsia="en-US"/>
              </w:rPr>
            </w:pPr>
            <w:bookmarkStart w:id="15" w:name="_Toc192491990"/>
            <w:r>
              <w:rPr>
                <w:i w:val="0"/>
                <w:sz w:val="22"/>
                <w:szCs w:val="22"/>
                <w:lang w:eastAsia="en-US"/>
              </w:rPr>
              <w:t>1. MESTNA OBČINA LJUBLJANA</w:t>
            </w:r>
            <w:bookmarkEnd w:id="15"/>
          </w:p>
        </w:tc>
      </w:tr>
      <w:tr w:rsidR="00D45B85" w:rsidTr="00D45B85">
        <w:tc>
          <w:tcPr>
            <w:tcW w:w="4465" w:type="dxa"/>
            <w:hideMark/>
          </w:tcPr>
          <w:p w:rsidR="00D45B85" w:rsidRDefault="00D45B85">
            <w:pPr>
              <w:spacing w:line="276" w:lineRule="auto"/>
              <w:jc w:val="both"/>
              <w:rPr>
                <w:i w:val="0"/>
                <w:sz w:val="22"/>
                <w:szCs w:val="22"/>
                <w:lang w:eastAsia="en-US"/>
              </w:rPr>
            </w:pPr>
            <w:r>
              <w:rPr>
                <w:i w:val="0"/>
                <w:sz w:val="22"/>
                <w:szCs w:val="22"/>
                <w:lang w:eastAsia="en-US"/>
              </w:rPr>
              <w:t xml:space="preserve"> </w:t>
            </w:r>
          </w:p>
        </w:tc>
        <w:tc>
          <w:tcPr>
            <w:tcW w:w="5244" w:type="dxa"/>
          </w:tcPr>
          <w:p w:rsidR="00D45B85" w:rsidRDefault="00D45B85">
            <w:pPr>
              <w:keepNext/>
              <w:spacing w:line="276" w:lineRule="auto"/>
              <w:outlineLvl w:val="0"/>
              <w:rPr>
                <w:i w:val="0"/>
                <w:sz w:val="22"/>
                <w:szCs w:val="22"/>
                <w:lang w:eastAsia="en-US"/>
              </w:rPr>
            </w:pPr>
            <w:bookmarkStart w:id="16" w:name="_Toc192491992"/>
          </w:p>
          <w:p w:rsidR="00D45B85" w:rsidRDefault="00D45B85">
            <w:pPr>
              <w:keepNext/>
              <w:spacing w:line="276" w:lineRule="auto"/>
              <w:outlineLvl w:val="0"/>
              <w:rPr>
                <w:i w:val="0"/>
                <w:sz w:val="22"/>
                <w:szCs w:val="22"/>
                <w:lang w:eastAsia="en-US"/>
              </w:rPr>
            </w:pPr>
            <w:r>
              <w:rPr>
                <w:i w:val="0"/>
                <w:sz w:val="22"/>
                <w:szCs w:val="22"/>
                <w:lang w:eastAsia="en-US"/>
              </w:rPr>
              <w:t>Župan</w:t>
            </w:r>
            <w:bookmarkEnd w:id="16"/>
          </w:p>
          <w:p w:rsidR="00D45B85" w:rsidRDefault="00D45B85">
            <w:pPr>
              <w:keepNext/>
              <w:spacing w:line="276" w:lineRule="auto"/>
              <w:outlineLvl w:val="0"/>
              <w:rPr>
                <w:sz w:val="22"/>
                <w:szCs w:val="22"/>
                <w:lang w:eastAsia="en-US"/>
              </w:rPr>
            </w:pPr>
            <w:bookmarkStart w:id="17" w:name="_Toc192491993"/>
            <w:r>
              <w:rPr>
                <w:sz w:val="22"/>
                <w:szCs w:val="22"/>
                <w:lang w:eastAsia="en-US"/>
              </w:rPr>
              <w:t xml:space="preserve">Zoran </w:t>
            </w:r>
            <w:bookmarkEnd w:id="17"/>
            <w:r>
              <w:rPr>
                <w:sz w:val="22"/>
                <w:szCs w:val="22"/>
                <w:lang w:eastAsia="en-US"/>
              </w:rPr>
              <w:t>Janković</w:t>
            </w:r>
          </w:p>
          <w:p w:rsidR="00D45B85" w:rsidRDefault="00D45B85">
            <w:pPr>
              <w:keepNext/>
              <w:spacing w:line="276" w:lineRule="auto"/>
              <w:ind w:left="213"/>
              <w:outlineLvl w:val="0"/>
              <w:rPr>
                <w:i w:val="0"/>
                <w:sz w:val="22"/>
                <w:szCs w:val="22"/>
                <w:lang w:eastAsia="en-US"/>
              </w:rPr>
            </w:pPr>
          </w:p>
          <w:p w:rsidR="00D45B85" w:rsidRDefault="00D45B85">
            <w:pPr>
              <w:spacing w:line="276" w:lineRule="auto"/>
              <w:jc w:val="both"/>
              <w:rPr>
                <w:i w:val="0"/>
                <w:sz w:val="22"/>
                <w:szCs w:val="22"/>
                <w:lang w:eastAsia="en-US"/>
              </w:rPr>
            </w:pPr>
            <w:r>
              <w:rPr>
                <w:i w:val="0"/>
                <w:sz w:val="22"/>
                <w:szCs w:val="22"/>
                <w:lang w:eastAsia="en-US"/>
              </w:rPr>
              <w:t>……………….…….……………………….</w:t>
            </w:r>
          </w:p>
          <w:p w:rsidR="00D45B85" w:rsidRDefault="00D45B85">
            <w:pPr>
              <w:keepNext/>
              <w:spacing w:line="276" w:lineRule="auto"/>
              <w:ind w:hanging="637"/>
              <w:outlineLvl w:val="0"/>
              <w:rPr>
                <w:i w:val="0"/>
                <w:sz w:val="22"/>
                <w:szCs w:val="22"/>
                <w:lang w:eastAsia="en-US"/>
              </w:rPr>
            </w:pPr>
          </w:p>
        </w:tc>
      </w:tr>
      <w:tr w:rsidR="00D45B85" w:rsidTr="00D45B85">
        <w:tc>
          <w:tcPr>
            <w:tcW w:w="4465" w:type="dxa"/>
          </w:tcPr>
          <w:p w:rsidR="00D45B85" w:rsidRDefault="00D45B85">
            <w:pPr>
              <w:spacing w:line="276" w:lineRule="auto"/>
              <w:jc w:val="both"/>
              <w:rPr>
                <w:i w:val="0"/>
                <w:sz w:val="22"/>
                <w:szCs w:val="22"/>
                <w:lang w:eastAsia="en-US"/>
              </w:rPr>
            </w:pPr>
          </w:p>
        </w:tc>
        <w:tc>
          <w:tcPr>
            <w:tcW w:w="5244" w:type="dxa"/>
          </w:tcPr>
          <w:p w:rsidR="00D45B85" w:rsidRDefault="00D45B85">
            <w:pPr>
              <w:keepNext/>
              <w:spacing w:line="276" w:lineRule="auto"/>
              <w:ind w:right="-567"/>
              <w:outlineLvl w:val="0"/>
              <w:rPr>
                <w:i w:val="0"/>
                <w:sz w:val="22"/>
                <w:szCs w:val="22"/>
                <w:lang w:eastAsia="en-US"/>
              </w:rPr>
            </w:pPr>
          </w:p>
          <w:p w:rsidR="00D45B85" w:rsidRDefault="00D45B85">
            <w:pPr>
              <w:spacing w:line="276" w:lineRule="auto"/>
              <w:jc w:val="both"/>
              <w:rPr>
                <w:i w:val="0"/>
                <w:sz w:val="22"/>
                <w:szCs w:val="22"/>
                <w:lang w:eastAsia="en-US"/>
              </w:rPr>
            </w:pPr>
            <w:r>
              <w:rPr>
                <w:i w:val="0"/>
                <w:sz w:val="22"/>
                <w:szCs w:val="22"/>
                <w:lang w:eastAsia="en-US"/>
              </w:rPr>
              <w:t>2. LASTNIKI POSAMEZNIH DELOV</w:t>
            </w:r>
          </w:p>
          <w:p w:rsidR="00D45B85" w:rsidRDefault="00D45B85">
            <w:pPr>
              <w:keepNext/>
              <w:spacing w:line="276" w:lineRule="auto"/>
              <w:ind w:left="284"/>
              <w:outlineLvl w:val="0"/>
              <w:rPr>
                <w:i w:val="0"/>
                <w:szCs w:val="24"/>
                <w:lang w:eastAsia="en-US"/>
              </w:rPr>
            </w:pPr>
            <w:r>
              <w:rPr>
                <w:i w:val="0"/>
                <w:sz w:val="22"/>
                <w:szCs w:val="22"/>
                <w:lang w:eastAsia="en-US"/>
              </w:rPr>
              <w:t>STAVBE STARI TRG 6 V LJUBLJANI</w:t>
            </w:r>
            <w:r>
              <w:rPr>
                <w:i w:val="0"/>
                <w:szCs w:val="24"/>
                <w:lang w:eastAsia="en-US"/>
              </w:rPr>
              <w:t xml:space="preserve"> </w:t>
            </w:r>
          </w:p>
          <w:p w:rsidR="00D45B85" w:rsidRDefault="00D45B85">
            <w:pPr>
              <w:keepNext/>
              <w:spacing w:line="276" w:lineRule="auto"/>
              <w:outlineLvl w:val="0"/>
              <w:rPr>
                <w:i w:val="0"/>
                <w:szCs w:val="24"/>
                <w:lang w:eastAsia="en-US"/>
              </w:rPr>
            </w:pPr>
          </w:p>
          <w:p w:rsidR="00D45B85" w:rsidRDefault="00D45B85">
            <w:pPr>
              <w:keepNext/>
              <w:spacing w:line="276" w:lineRule="auto"/>
              <w:outlineLvl w:val="0"/>
              <w:rPr>
                <w:i w:val="0"/>
                <w:sz w:val="22"/>
                <w:szCs w:val="22"/>
                <w:lang w:eastAsia="en-US"/>
              </w:rPr>
            </w:pPr>
            <w:r>
              <w:rPr>
                <w:i w:val="0"/>
                <w:sz w:val="22"/>
                <w:szCs w:val="22"/>
                <w:lang w:eastAsia="en-US"/>
              </w:rPr>
              <w:t>……………….…….………………..………..</w:t>
            </w:r>
          </w:p>
          <w:p w:rsidR="00D45B85" w:rsidRDefault="00D45B85">
            <w:pPr>
              <w:keepNext/>
              <w:spacing w:line="276" w:lineRule="auto"/>
              <w:outlineLvl w:val="0"/>
              <w:rPr>
                <w:i w:val="0"/>
                <w:sz w:val="22"/>
                <w:szCs w:val="22"/>
                <w:lang w:eastAsia="en-US"/>
              </w:rPr>
            </w:pPr>
          </w:p>
        </w:tc>
      </w:tr>
      <w:tr w:rsidR="00D45B85" w:rsidTr="00D45B85">
        <w:tc>
          <w:tcPr>
            <w:tcW w:w="4465" w:type="dxa"/>
          </w:tcPr>
          <w:p w:rsidR="00D45B85" w:rsidRDefault="00D45B85">
            <w:pPr>
              <w:spacing w:line="276" w:lineRule="auto"/>
              <w:jc w:val="both"/>
              <w:rPr>
                <w:i w:val="0"/>
                <w:sz w:val="22"/>
                <w:szCs w:val="22"/>
                <w:lang w:eastAsia="en-US"/>
              </w:rPr>
            </w:pPr>
          </w:p>
        </w:tc>
        <w:tc>
          <w:tcPr>
            <w:tcW w:w="5244" w:type="dxa"/>
          </w:tcPr>
          <w:p w:rsidR="00D45B85" w:rsidRDefault="00D45B85">
            <w:pPr>
              <w:keepNext/>
              <w:spacing w:line="276" w:lineRule="auto"/>
              <w:ind w:right="-567"/>
              <w:outlineLvl w:val="0"/>
              <w:rPr>
                <w:i w:val="0"/>
                <w:sz w:val="22"/>
                <w:szCs w:val="22"/>
                <w:lang w:eastAsia="en-US"/>
              </w:rPr>
            </w:pPr>
          </w:p>
        </w:tc>
      </w:tr>
    </w:tbl>
    <w:p w:rsidR="00D45B85" w:rsidRDefault="00D45B85" w:rsidP="00D45B85">
      <w:pPr>
        <w:jc w:val="both"/>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FC3942" w:rsidRPr="0079325B" w:rsidRDefault="00FC3942" w:rsidP="007C06E8">
      <w:pPr>
        <w:jc w:val="right"/>
        <w:rPr>
          <w:b/>
          <w:i w:val="0"/>
          <w:sz w:val="22"/>
          <w:szCs w:val="22"/>
        </w:rPr>
      </w:pPr>
      <w:r w:rsidRPr="0079325B">
        <w:rPr>
          <w:b/>
          <w:i w:val="0"/>
          <w:sz w:val="22"/>
          <w:szCs w:val="22"/>
        </w:rPr>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572D1A">
      <w:pPr>
        <w:numPr>
          <w:ilvl w:val="0"/>
          <w:numId w:val="25"/>
        </w:numPr>
        <w:rPr>
          <w:i w:val="0"/>
          <w:sz w:val="22"/>
          <w:szCs w:val="22"/>
        </w:rPr>
      </w:pPr>
      <w:r>
        <w:rPr>
          <w:i w:val="0"/>
          <w:sz w:val="22"/>
          <w:szCs w:val="22"/>
        </w:rPr>
        <w:t xml:space="preserve">Vzorec bančne garancije/kavcijsko zavarovanje za </w:t>
      </w:r>
      <w:r w:rsidR="000C0578">
        <w:rPr>
          <w:i w:val="0"/>
          <w:sz w:val="22"/>
          <w:szCs w:val="22"/>
        </w:rPr>
        <w:t>resnost ponudbe</w:t>
      </w:r>
      <w:r>
        <w:rPr>
          <w:i w:val="0"/>
          <w:sz w:val="22"/>
          <w:szCs w:val="22"/>
        </w:rPr>
        <w:t xml:space="preserve"> (priloga </w:t>
      </w:r>
      <w:r w:rsidR="001A01C7">
        <w:rPr>
          <w:i w:val="0"/>
          <w:sz w:val="22"/>
          <w:szCs w:val="22"/>
        </w:rPr>
        <w:t>C</w:t>
      </w:r>
      <w:r>
        <w:rPr>
          <w:i w:val="0"/>
          <w:sz w:val="22"/>
          <w:szCs w:val="22"/>
        </w:rPr>
        <w:t>/1)</w:t>
      </w:r>
    </w:p>
    <w:p w:rsidR="00FC3942" w:rsidRDefault="00FC3942" w:rsidP="00572D1A">
      <w:pPr>
        <w:numPr>
          <w:ilvl w:val="0"/>
          <w:numId w:val="25"/>
        </w:numPr>
        <w:rPr>
          <w:i w:val="0"/>
          <w:sz w:val="22"/>
          <w:szCs w:val="22"/>
        </w:rPr>
      </w:pPr>
      <w:r>
        <w:rPr>
          <w:i w:val="0"/>
          <w:sz w:val="22"/>
          <w:szCs w:val="22"/>
        </w:rPr>
        <w:t xml:space="preserve">Vzorec bančne garancije/kavcijsko zavarovanje za dobro izvedbo pogodbenih obveznosti (priloga </w:t>
      </w:r>
      <w:r w:rsidR="001A01C7">
        <w:rPr>
          <w:i w:val="0"/>
          <w:sz w:val="22"/>
          <w:szCs w:val="22"/>
        </w:rPr>
        <w:t>C</w:t>
      </w:r>
      <w:r>
        <w:rPr>
          <w:i w:val="0"/>
          <w:sz w:val="22"/>
          <w:szCs w:val="22"/>
        </w:rPr>
        <w:t>/2)</w:t>
      </w:r>
    </w:p>
    <w:p w:rsidR="00D77CD7" w:rsidRPr="00D77CD7" w:rsidRDefault="00D77CD7" w:rsidP="00572D1A">
      <w:pPr>
        <w:numPr>
          <w:ilvl w:val="0"/>
          <w:numId w:val="25"/>
        </w:numPr>
        <w:rPr>
          <w:i w:val="0"/>
          <w:sz w:val="22"/>
          <w:szCs w:val="22"/>
        </w:rPr>
      </w:pPr>
      <w:r>
        <w:rPr>
          <w:i w:val="0"/>
          <w:sz w:val="22"/>
          <w:szCs w:val="22"/>
        </w:rPr>
        <w:t>Varšči</w:t>
      </w:r>
      <w:r w:rsidR="006C00A5">
        <w:rPr>
          <w:i w:val="0"/>
          <w:sz w:val="22"/>
          <w:szCs w:val="22"/>
        </w:rPr>
        <w:t xml:space="preserve">na za resnost ponudbe (priloga </w:t>
      </w:r>
      <w:r w:rsidR="001A01C7">
        <w:rPr>
          <w:i w:val="0"/>
          <w:sz w:val="22"/>
          <w:szCs w:val="22"/>
        </w:rPr>
        <w:t>C</w:t>
      </w:r>
      <w:r>
        <w:rPr>
          <w:i w:val="0"/>
          <w:sz w:val="22"/>
          <w:szCs w:val="22"/>
        </w:rPr>
        <w:t>/3)</w:t>
      </w:r>
    </w:p>
    <w:p w:rsidR="00FC3942" w:rsidRPr="00497112" w:rsidRDefault="00FC3942" w:rsidP="00572D1A">
      <w:pPr>
        <w:numPr>
          <w:ilvl w:val="0"/>
          <w:numId w:val="25"/>
        </w:numPr>
        <w:rPr>
          <w:i w:val="0"/>
          <w:sz w:val="22"/>
          <w:szCs w:val="22"/>
        </w:rPr>
      </w:pPr>
      <w:r w:rsidRPr="00426DCC">
        <w:rPr>
          <w:i w:val="0"/>
          <w:sz w:val="22"/>
          <w:szCs w:val="22"/>
        </w:rPr>
        <w:t xml:space="preserve">Vzorec zavarovanja za odpravo napak v garancijski dobi (priloga </w:t>
      </w:r>
      <w:r w:rsidR="001A01C7">
        <w:rPr>
          <w:i w:val="0"/>
          <w:sz w:val="22"/>
          <w:szCs w:val="22"/>
        </w:rPr>
        <w:t>C</w:t>
      </w:r>
      <w:r w:rsidRPr="00426DCC">
        <w:rPr>
          <w:i w:val="0"/>
          <w:sz w:val="22"/>
          <w:szCs w:val="22"/>
        </w:rPr>
        <w:t>/</w:t>
      </w:r>
      <w:r>
        <w:rPr>
          <w:i w:val="0"/>
          <w:sz w:val="22"/>
          <w:szCs w:val="22"/>
        </w:rPr>
        <w:t>4</w:t>
      </w:r>
      <w:r w:rsidRPr="00426DCC">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4E0FA3" w:rsidRDefault="004E0FA3">
      <w:pPr>
        <w:rPr>
          <w:b/>
          <w:i w:val="0"/>
          <w:sz w:val="22"/>
          <w:szCs w:val="22"/>
        </w:rPr>
      </w:pPr>
    </w:p>
    <w:p w:rsidR="00D77CD7" w:rsidRPr="0079325B" w:rsidRDefault="00D77CD7" w:rsidP="00D77CD7">
      <w:pPr>
        <w:ind w:left="8496"/>
        <w:rPr>
          <w:b/>
          <w:i w:val="0"/>
          <w:sz w:val="22"/>
          <w:szCs w:val="22"/>
        </w:rPr>
      </w:pPr>
      <w:r>
        <w:rPr>
          <w:b/>
          <w:i w:val="0"/>
          <w:sz w:val="22"/>
          <w:szCs w:val="22"/>
        </w:rPr>
        <w:t xml:space="preserve">PRILOGA </w:t>
      </w:r>
      <w:r w:rsidR="008179A9">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D77CD7">
      <w:pPr>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8"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8"/>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rsidR="00D77CD7" w:rsidRPr="00D25321" w:rsidRDefault="00D77CD7" w:rsidP="00572D1A">
      <w:pPr>
        <w:numPr>
          <w:ilvl w:val="0"/>
          <w:numId w:val="26"/>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572D1A">
      <w:pPr>
        <w:numPr>
          <w:ilvl w:val="0"/>
          <w:numId w:val="26"/>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572D1A">
      <w:pPr>
        <w:numPr>
          <w:ilvl w:val="0"/>
          <w:numId w:val="26"/>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8179A9">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lastRenderedPageBreak/>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footerReference w:type="default" r:id="rId17"/>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8179A9">
        <w:rPr>
          <w:b/>
          <w:i w:val="0"/>
          <w:sz w:val="22"/>
          <w:szCs w:val="22"/>
        </w:rPr>
        <w:t>D</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5B2B95">
              <w:rPr>
                <w:i w:val="0"/>
                <w:sz w:val="22"/>
                <w:szCs w:val="22"/>
              </w:rPr>
              <w:t xml:space="preserve"> </w:t>
            </w:r>
            <w:r w:rsidR="00FB55AD">
              <w:rPr>
                <w:i w:val="0"/>
                <w:sz w:val="22"/>
                <w:szCs w:val="22"/>
              </w:rPr>
              <w:t>459/2020</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C21952" w:rsidP="00C21952">
      <w:pPr>
        <w:tabs>
          <w:tab w:val="left" w:pos="4021"/>
        </w:tabs>
        <w:rPr>
          <w:sz w:val="22"/>
          <w:szCs w:val="22"/>
        </w:rPr>
      </w:pPr>
      <w:r>
        <w:rPr>
          <w:sz w:val="22"/>
          <w:szCs w:val="22"/>
        </w:rPr>
        <w:tab/>
      </w: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29987C6E" wp14:editId="59EA452D">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6A494D" w:rsidRPr="00A70F52" w:rsidRDefault="006A494D" w:rsidP="00224D85">
                            <w:pPr>
                              <w:ind w:left="284"/>
                              <w:jc w:val="center"/>
                              <w:rPr>
                                <w:b/>
                                <w:i w:val="0"/>
                                <w:color w:val="000000" w:themeColor="text1"/>
                                <w:sz w:val="22"/>
                                <w:szCs w:val="22"/>
                              </w:rPr>
                            </w:pPr>
                          </w:p>
                          <w:p w:rsidR="006A494D" w:rsidRPr="00E753C8" w:rsidRDefault="006A494D"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6A494D" w:rsidRPr="00E753C8" w:rsidRDefault="006A494D" w:rsidP="00224D85">
                            <w:pPr>
                              <w:ind w:left="284"/>
                              <w:jc w:val="center"/>
                              <w:rPr>
                                <w:i w:val="0"/>
                                <w:color w:val="000000" w:themeColor="text1"/>
                                <w:sz w:val="22"/>
                                <w:szCs w:val="22"/>
                              </w:rPr>
                            </w:pPr>
                          </w:p>
                          <w:p w:rsidR="006A494D" w:rsidRPr="00E753C8" w:rsidRDefault="006A494D"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6A494D" w:rsidRPr="00E753C8" w:rsidRDefault="006A494D"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6A494D" w:rsidRPr="00E753C8" w:rsidRDefault="006A494D"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6A494D" w:rsidRPr="00E753C8" w:rsidRDefault="006A494D" w:rsidP="00224D85">
                            <w:pPr>
                              <w:ind w:left="284"/>
                              <w:jc w:val="center"/>
                              <w:rPr>
                                <w:b/>
                                <w:i w:val="0"/>
                                <w:color w:val="000000" w:themeColor="text1"/>
                                <w:sz w:val="22"/>
                                <w:szCs w:val="22"/>
                              </w:rPr>
                            </w:pPr>
                            <w:r w:rsidRPr="00E753C8">
                              <w:rPr>
                                <w:b/>
                                <w:i w:val="0"/>
                                <w:color w:val="000000" w:themeColor="text1"/>
                                <w:sz w:val="22"/>
                                <w:szCs w:val="22"/>
                              </w:rPr>
                              <w:t>1000 Ljubljana</w:t>
                            </w:r>
                          </w:p>
                          <w:p w:rsidR="006A494D" w:rsidRDefault="006A494D"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987C6E"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6A494D" w:rsidRPr="00A70F52" w:rsidRDefault="006A494D" w:rsidP="00224D85">
                      <w:pPr>
                        <w:ind w:left="284"/>
                        <w:jc w:val="center"/>
                        <w:rPr>
                          <w:b/>
                          <w:i w:val="0"/>
                          <w:color w:val="000000" w:themeColor="text1"/>
                          <w:sz w:val="22"/>
                          <w:szCs w:val="22"/>
                        </w:rPr>
                      </w:pPr>
                    </w:p>
                    <w:p w:rsidR="006A494D" w:rsidRPr="00E753C8" w:rsidRDefault="006A494D"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6A494D" w:rsidRPr="00E753C8" w:rsidRDefault="006A494D" w:rsidP="00224D85">
                      <w:pPr>
                        <w:ind w:left="284"/>
                        <w:jc w:val="center"/>
                        <w:rPr>
                          <w:i w:val="0"/>
                          <w:color w:val="000000" w:themeColor="text1"/>
                          <w:sz w:val="22"/>
                          <w:szCs w:val="22"/>
                        </w:rPr>
                      </w:pPr>
                    </w:p>
                    <w:p w:rsidR="006A494D" w:rsidRPr="00E753C8" w:rsidRDefault="006A494D"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6A494D" w:rsidRPr="00E753C8" w:rsidRDefault="006A494D"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6A494D" w:rsidRPr="00E753C8" w:rsidRDefault="006A494D"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6A494D" w:rsidRPr="00E753C8" w:rsidRDefault="006A494D" w:rsidP="00224D85">
                      <w:pPr>
                        <w:ind w:left="284"/>
                        <w:jc w:val="center"/>
                        <w:rPr>
                          <w:b/>
                          <w:i w:val="0"/>
                          <w:color w:val="000000" w:themeColor="text1"/>
                          <w:sz w:val="22"/>
                          <w:szCs w:val="22"/>
                        </w:rPr>
                      </w:pPr>
                      <w:r w:rsidRPr="00E753C8">
                        <w:rPr>
                          <w:b/>
                          <w:i w:val="0"/>
                          <w:color w:val="000000" w:themeColor="text1"/>
                          <w:sz w:val="22"/>
                          <w:szCs w:val="22"/>
                        </w:rPr>
                        <w:t>1000 Ljubljana</w:t>
                      </w:r>
                    </w:p>
                    <w:p w:rsidR="006A494D" w:rsidRDefault="006A494D"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0B6CB88D" wp14:editId="64F0AD98">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A494D" w:rsidRPr="007C06E8" w:rsidRDefault="006A494D"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A91207">
                              <w:rPr>
                                <w:b/>
                                <w:i w:val="0"/>
                                <w:color w:val="000000" w:themeColor="text1"/>
                                <w:szCs w:val="22"/>
                              </w:rPr>
                              <w:t xml:space="preserve">JN </w:t>
                            </w:r>
                            <w:r>
                              <w:rPr>
                                <w:b/>
                                <w:i w:val="0"/>
                                <w:color w:val="000000" w:themeColor="text1"/>
                                <w:szCs w:val="22"/>
                              </w:rPr>
                              <w:t xml:space="preserve">7560-20-220019- </w:t>
                            </w:r>
                            <w:r w:rsidRPr="004E0421">
                              <w:rPr>
                                <w:b/>
                                <w:i w:val="0"/>
                                <w:color w:val="000000" w:themeColor="text1"/>
                                <w:szCs w:val="22"/>
                              </w:rPr>
                              <w:t>«</w:t>
                            </w:r>
                            <w:r>
                              <w:rPr>
                                <w:b/>
                                <w:i w:val="0"/>
                                <w:color w:val="000000" w:themeColor="text1"/>
                                <w:szCs w:val="22"/>
                              </w:rPr>
                              <w:t>Stari trg 6, izvedba gradbeno – obrtniških del pri obnovi uličnih pročelij s stavbnim pohištvom in strehe na naslovu Stari trg 6 v Ljubljani v okviru projekta  Ljubljana – moje mesto«</w:t>
                            </w:r>
                          </w:p>
                          <w:p w:rsidR="006A494D" w:rsidRPr="006A0008" w:rsidRDefault="006A494D" w:rsidP="00224D85">
                            <w:pPr>
                              <w:jc w:val="both"/>
                              <w:rPr>
                                <w:b/>
                                <w:i w:val="0"/>
                                <w:color w:val="BFBFBF" w:themeColor="background1" w:themeShade="BF"/>
                                <w:szCs w:val="24"/>
                              </w:rPr>
                            </w:pPr>
                          </w:p>
                          <w:p w:rsidR="006A494D" w:rsidRPr="006A0008" w:rsidRDefault="006A494D" w:rsidP="00224D85">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6CB88D"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6A494D" w:rsidRPr="007C06E8" w:rsidRDefault="006A494D"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A91207">
                        <w:rPr>
                          <w:b/>
                          <w:i w:val="0"/>
                          <w:color w:val="000000" w:themeColor="text1"/>
                          <w:szCs w:val="22"/>
                        </w:rPr>
                        <w:t xml:space="preserve">JN </w:t>
                      </w:r>
                      <w:r>
                        <w:rPr>
                          <w:b/>
                          <w:i w:val="0"/>
                          <w:color w:val="000000" w:themeColor="text1"/>
                          <w:szCs w:val="22"/>
                        </w:rPr>
                        <w:t xml:space="preserve">7560-20-220019- </w:t>
                      </w:r>
                      <w:r w:rsidRPr="004E0421">
                        <w:rPr>
                          <w:b/>
                          <w:i w:val="0"/>
                          <w:color w:val="000000" w:themeColor="text1"/>
                          <w:szCs w:val="22"/>
                        </w:rPr>
                        <w:t>«</w:t>
                      </w:r>
                      <w:r>
                        <w:rPr>
                          <w:b/>
                          <w:i w:val="0"/>
                          <w:color w:val="000000" w:themeColor="text1"/>
                          <w:szCs w:val="22"/>
                        </w:rPr>
                        <w:t>Stari trg 6, izvedba gradbeno – obrtniških del pri obnovi uličnih pročelij s stavbnim pohištvom in strehe na naslovu Stari trg 6 v Ljubljani v okviru projekta  Ljubljana – moje mesto«</w:t>
                      </w:r>
                    </w:p>
                    <w:p w:rsidR="006A494D" w:rsidRPr="006A0008" w:rsidRDefault="006A494D" w:rsidP="00224D85">
                      <w:pPr>
                        <w:jc w:val="both"/>
                        <w:rPr>
                          <w:b/>
                          <w:i w:val="0"/>
                          <w:color w:val="BFBFBF" w:themeColor="background1" w:themeShade="BF"/>
                          <w:szCs w:val="24"/>
                        </w:rPr>
                      </w:pPr>
                    </w:p>
                    <w:p w:rsidR="006A494D" w:rsidRPr="006A0008" w:rsidRDefault="006A494D" w:rsidP="00224D85">
                      <w:pPr>
                        <w:jc w:val="center"/>
                        <w:rPr>
                          <w:b/>
                        </w:rP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406" w:rsidRDefault="00396406">
      <w:r>
        <w:separator/>
      </w:r>
    </w:p>
  </w:endnote>
  <w:endnote w:type="continuationSeparator" w:id="0">
    <w:p w:rsidR="00396406" w:rsidRDefault="00396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94D" w:rsidRPr="00733B9A" w:rsidRDefault="006A494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00DDE">
      <w:rPr>
        <w:rStyle w:val="tevilkastrani"/>
        <w:i w:val="0"/>
        <w:noProof/>
        <w:sz w:val="18"/>
        <w:szCs w:val="18"/>
      </w:rPr>
      <w:t>16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00DDE">
      <w:rPr>
        <w:rStyle w:val="tevilkastrani"/>
        <w:i w:val="0"/>
        <w:noProof/>
        <w:sz w:val="18"/>
        <w:szCs w:val="18"/>
      </w:rPr>
      <w:t>48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406" w:rsidRDefault="00396406">
      <w:r>
        <w:separator/>
      </w:r>
    </w:p>
  </w:footnote>
  <w:footnote w:type="continuationSeparator" w:id="0">
    <w:p w:rsidR="00396406" w:rsidRDefault="003964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7" w15:restartNumberingAfterBreak="0">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11"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4272BA9"/>
    <w:multiLevelType w:val="singleLevel"/>
    <w:tmpl w:val="815AF916"/>
    <w:lvl w:ilvl="0">
      <w:start w:val="1"/>
      <w:numFmt w:val="upperRoman"/>
      <w:lvlText w:val="%1."/>
      <w:lvlJc w:val="left"/>
      <w:pPr>
        <w:tabs>
          <w:tab w:val="num" w:pos="1997"/>
        </w:tabs>
        <w:ind w:left="1997" w:hanging="720"/>
      </w:pPr>
    </w:lvl>
  </w:abstractNum>
  <w:abstractNum w:abstractNumId="13"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44D4A5B"/>
    <w:multiLevelType w:val="hybridMultilevel"/>
    <w:tmpl w:val="6DDE3D66"/>
    <w:lvl w:ilvl="0" w:tplc="7FA41F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83832D2"/>
    <w:multiLevelType w:val="hybridMultilevel"/>
    <w:tmpl w:val="D7B28A0C"/>
    <w:lvl w:ilvl="0" w:tplc="7FA41F0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9"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5"/>
  </w:num>
  <w:num w:numId="2">
    <w:abstractNumId w:val="24"/>
  </w:num>
  <w:num w:numId="3">
    <w:abstractNumId w:val="15"/>
  </w:num>
  <w:num w:numId="4">
    <w:abstractNumId w:val="18"/>
  </w:num>
  <w:num w:numId="5">
    <w:abstractNumId w:val="21"/>
  </w:num>
  <w:num w:numId="6">
    <w:abstractNumId w:val="32"/>
  </w:num>
  <w:num w:numId="7">
    <w:abstractNumId w:val="9"/>
  </w:num>
  <w:num w:numId="8">
    <w:abstractNumId w:val="11"/>
  </w:num>
  <w:num w:numId="9">
    <w:abstractNumId w:val="2"/>
  </w:num>
  <w:num w:numId="10">
    <w:abstractNumId w:val="0"/>
  </w:num>
  <w:num w:numId="11">
    <w:abstractNumId w:val="29"/>
  </w:num>
  <w:num w:numId="12">
    <w:abstractNumId w:val="8"/>
  </w:num>
  <w:num w:numId="13">
    <w:abstractNumId w:val="1"/>
  </w:num>
  <w:num w:numId="14">
    <w:abstractNumId w:val="20"/>
  </w:num>
  <w:num w:numId="15">
    <w:abstractNumId w:val="19"/>
  </w:num>
  <w:num w:numId="16">
    <w:abstractNumId w:val="17"/>
  </w:num>
  <w:num w:numId="17">
    <w:abstractNumId w:val="22"/>
  </w:num>
  <w:num w:numId="18">
    <w:abstractNumId w:val="4"/>
  </w:num>
  <w:num w:numId="19">
    <w:abstractNumId w:val="31"/>
  </w:num>
  <w:num w:numId="20">
    <w:abstractNumId w:val="27"/>
  </w:num>
  <w:num w:numId="21">
    <w:abstractNumId w:val="13"/>
  </w:num>
  <w:num w:numId="22">
    <w:abstractNumId w:val="12"/>
    <w:lvlOverride w:ilvl="0">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6"/>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4"/>
  </w:num>
  <w:num w:numId="29">
    <w:abstractNumId w:val="28"/>
  </w:num>
  <w:num w:numId="30">
    <w:abstractNumId w:val="26"/>
  </w:num>
  <w:num w:numId="31">
    <w:abstractNumId w:val="25"/>
  </w:num>
  <w:num w:numId="32">
    <w:abstractNumId w:val="6"/>
  </w:num>
  <w:num w:numId="33">
    <w:abstractNumId w:val="10"/>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14"/>
  </w:num>
  <w:num w:numId="37">
    <w:abstractNumId w:val="30"/>
  </w:num>
  <w:num w:numId="38">
    <w:abstractNumId w:val="6"/>
  </w:num>
  <w:num w:numId="39">
    <w:abstractNumId w:val="10"/>
  </w:num>
  <w:num w:numId="40">
    <w:abstractNumId w:val="25"/>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a Gazvoda">
    <w15:presenceInfo w15:providerId="AD" w15:userId="S-1-5-21-883249467-966921291-1845911597-50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20C"/>
    <w:rsid w:val="0000267B"/>
    <w:rsid w:val="0000356F"/>
    <w:rsid w:val="00004707"/>
    <w:rsid w:val="00005BBE"/>
    <w:rsid w:val="00005FF4"/>
    <w:rsid w:val="00010B4C"/>
    <w:rsid w:val="0001313C"/>
    <w:rsid w:val="0001589E"/>
    <w:rsid w:val="00015DA5"/>
    <w:rsid w:val="00015EDA"/>
    <w:rsid w:val="00016062"/>
    <w:rsid w:val="000167C2"/>
    <w:rsid w:val="0001699D"/>
    <w:rsid w:val="000206F2"/>
    <w:rsid w:val="00021912"/>
    <w:rsid w:val="000226D3"/>
    <w:rsid w:val="00023AAB"/>
    <w:rsid w:val="000240A5"/>
    <w:rsid w:val="00026DCA"/>
    <w:rsid w:val="00027C0D"/>
    <w:rsid w:val="00027C68"/>
    <w:rsid w:val="000311B9"/>
    <w:rsid w:val="000316EB"/>
    <w:rsid w:val="000333F7"/>
    <w:rsid w:val="00035153"/>
    <w:rsid w:val="0003641A"/>
    <w:rsid w:val="000372A0"/>
    <w:rsid w:val="0003779B"/>
    <w:rsid w:val="00037A31"/>
    <w:rsid w:val="00037E00"/>
    <w:rsid w:val="00041340"/>
    <w:rsid w:val="00042741"/>
    <w:rsid w:val="000441F8"/>
    <w:rsid w:val="00044915"/>
    <w:rsid w:val="00044E20"/>
    <w:rsid w:val="000450B4"/>
    <w:rsid w:val="00046145"/>
    <w:rsid w:val="00050911"/>
    <w:rsid w:val="00051E0F"/>
    <w:rsid w:val="00051F75"/>
    <w:rsid w:val="00052E2A"/>
    <w:rsid w:val="00053330"/>
    <w:rsid w:val="0005577F"/>
    <w:rsid w:val="00056C75"/>
    <w:rsid w:val="00057068"/>
    <w:rsid w:val="00060A57"/>
    <w:rsid w:val="00067E87"/>
    <w:rsid w:val="0007020E"/>
    <w:rsid w:val="00070622"/>
    <w:rsid w:val="00070BD7"/>
    <w:rsid w:val="0007131D"/>
    <w:rsid w:val="00072BC1"/>
    <w:rsid w:val="00073663"/>
    <w:rsid w:val="00073698"/>
    <w:rsid w:val="0007613E"/>
    <w:rsid w:val="0007697D"/>
    <w:rsid w:val="00076A4D"/>
    <w:rsid w:val="00076B75"/>
    <w:rsid w:val="00077534"/>
    <w:rsid w:val="00081040"/>
    <w:rsid w:val="00081321"/>
    <w:rsid w:val="00082CFF"/>
    <w:rsid w:val="000840A7"/>
    <w:rsid w:val="00087EC3"/>
    <w:rsid w:val="0009059D"/>
    <w:rsid w:val="00090CBD"/>
    <w:rsid w:val="000914CC"/>
    <w:rsid w:val="00091781"/>
    <w:rsid w:val="00091803"/>
    <w:rsid w:val="000930DA"/>
    <w:rsid w:val="00093669"/>
    <w:rsid w:val="00095709"/>
    <w:rsid w:val="00095825"/>
    <w:rsid w:val="000A09D6"/>
    <w:rsid w:val="000A22E4"/>
    <w:rsid w:val="000A41CA"/>
    <w:rsid w:val="000A426F"/>
    <w:rsid w:val="000A5530"/>
    <w:rsid w:val="000A55F3"/>
    <w:rsid w:val="000A5DE4"/>
    <w:rsid w:val="000A6C16"/>
    <w:rsid w:val="000A7DB1"/>
    <w:rsid w:val="000B0056"/>
    <w:rsid w:val="000B05EC"/>
    <w:rsid w:val="000B1223"/>
    <w:rsid w:val="000B13BA"/>
    <w:rsid w:val="000B18E0"/>
    <w:rsid w:val="000B219E"/>
    <w:rsid w:val="000B3217"/>
    <w:rsid w:val="000B4152"/>
    <w:rsid w:val="000B5029"/>
    <w:rsid w:val="000B54B9"/>
    <w:rsid w:val="000B55DF"/>
    <w:rsid w:val="000B6004"/>
    <w:rsid w:val="000B709D"/>
    <w:rsid w:val="000C01F1"/>
    <w:rsid w:val="000C0578"/>
    <w:rsid w:val="000C2F4B"/>
    <w:rsid w:val="000C3306"/>
    <w:rsid w:val="000C3E44"/>
    <w:rsid w:val="000C43DD"/>
    <w:rsid w:val="000C4538"/>
    <w:rsid w:val="000C67E8"/>
    <w:rsid w:val="000C7983"/>
    <w:rsid w:val="000D065D"/>
    <w:rsid w:val="000D5E4B"/>
    <w:rsid w:val="000D6025"/>
    <w:rsid w:val="000E251A"/>
    <w:rsid w:val="000E2542"/>
    <w:rsid w:val="000E4748"/>
    <w:rsid w:val="000E54E0"/>
    <w:rsid w:val="000E7041"/>
    <w:rsid w:val="000E773D"/>
    <w:rsid w:val="000F0CD9"/>
    <w:rsid w:val="000F0DDB"/>
    <w:rsid w:val="000F2A00"/>
    <w:rsid w:val="000F41FD"/>
    <w:rsid w:val="000F60CA"/>
    <w:rsid w:val="000F6CF9"/>
    <w:rsid w:val="000F711B"/>
    <w:rsid w:val="000F7498"/>
    <w:rsid w:val="000F762D"/>
    <w:rsid w:val="000F786C"/>
    <w:rsid w:val="000F7D00"/>
    <w:rsid w:val="00100148"/>
    <w:rsid w:val="00102870"/>
    <w:rsid w:val="00102F59"/>
    <w:rsid w:val="00104F4E"/>
    <w:rsid w:val="0010788C"/>
    <w:rsid w:val="00111666"/>
    <w:rsid w:val="00113B4C"/>
    <w:rsid w:val="00114541"/>
    <w:rsid w:val="00114F70"/>
    <w:rsid w:val="00120AEF"/>
    <w:rsid w:val="00120F46"/>
    <w:rsid w:val="00121952"/>
    <w:rsid w:val="00122C5A"/>
    <w:rsid w:val="00123D39"/>
    <w:rsid w:val="001248A9"/>
    <w:rsid w:val="00124C84"/>
    <w:rsid w:val="00125161"/>
    <w:rsid w:val="0012535E"/>
    <w:rsid w:val="00125B23"/>
    <w:rsid w:val="00125CF6"/>
    <w:rsid w:val="00125E94"/>
    <w:rsid w:val="00127979"/>
    <w:rsid w:val="00130144"/>
    <w:rsid w:val="001306CE"/>
    <w:rsid w:val="001308C9"/>
    <w:rsid w:val="00130CEB"/>
    <w:rsid w:val="00131B4C"/>
    <w:rsid w:val="00133C02"/>
    <w:rsid w:val="00134102"/>
    <w:rsid w:val="00134FE4"/>
    <w:rsid w:val="001372C5"/>
    <w:rsid w:val="00137BFF"/>
    <w:rsid w:val="00140CEE"/>
    <w:rsid w:val="00142A8D"/>
    <w:rsid w:val="00142C67"/>
    <w:rsid w:val="00144778"/>
    <w:rsid w:val="00145287"/>
    <w:rsid w:val="00147A95"/>
    <w:rsid w:val="00150045"/>
    <w:rsid w:val="00151B38"/>
    <w:rsid w:val="00154C25"/>
    <w:rsid w:val="0015521F"/>
    <w:rsid w:val="00155281"/>
    <w:rsid w:val="00160B63"/>
    <w:rsid w:val="00163ADA"/>
    <w:rsid w:val="001652D2"/>
    <w:rsid w:val="00165A10"/>
    <w:rsid w:val="00170136"/>
    <w:rsid w:val="00170954"/>
    <w:rsid w:val="00170C53"/>
    <w:rsid w:val="00171115"/>
    <w:rsid w:val="00171744"/>
    <w:rsid w:val="00172022"/>
    <w:rsid w:val="00174ECF"/>
    <w:rsid w:val="00174EF2"/>
    <w:rsid w:val="001753E7"/>
    <w:rsid w:val="00180DBD"/>
    <w:rsid w:val="00181C09"/>
    <w:rsid w:val="00183218"/>
    <w:rsid w:val="00183F97"/>
    <w:rsid w:val="00186341"/>
    <w:rsid w:val="00190ADB"/>
    <w:rsid w:val="00192AE3"/>
    <w:rsid w:val="00194127"/>
    <w:rsid w:val="001955EA"/>
    <w:rsid w:val="0019634B"/>
    <w:rsid w:val="001975CB"/>
    <w:rsid w:val="001A01C7"/>
    <w:rsid w:val="001A061C"/>
    <w:rsid w:val="001A0CA6"/>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6AA"/>
    <w:rsid w:val="001B6BB4"/>
    <w:rsid w:val="001B7531"/>
    <w:rsid w:val="001B7EED"/>
    <w:rsid w:val="001C078F"/>
    <w:rsid w:val="001C0C19"/>
    <w:rsid w:val="001C1F1C"/>
    <w:rsid w:val="001C25F9"/>
    <w:rsid w:val="001C37AD"/>
    <w:rsid w:val="001C51CA"/>
    <w:rsid w:val="001C5287"/>
    <w:rsid w:val="001C5888"/>
    <w:rsid w:val="001C65AC"/>
    <w:rsid w:val="001C7421"/>
    <w:rsid w:val="001C7547"/>
    <w:rsid w:val="001D12C3"/>
    <w:rsid w:val="001D20B3"/>
    <w:rsid w:val="001D2804"/>
    <w:rsid w:val="001D296A"/>
    <w:rsid w:val="001D2FA8"/>
    <w:rsid w:val="001D471F"/>
    <w:rsid w:val="001D4D8C"/>
    <w:rsid w:val="001D6BCE"/>
    <w:rsid w:val="001D70B0"/>
    <w:rsid w:val="001D79BB"/>
    <w:rsid w:val="001E020F"/>
    <w:rsid w:val="001E0A2A"/>
    <w:rsid w:val="001E0BF5"/>
    <w:rsid w:val="001E1D4F"/>
    <w:rsid w:val="001E3015"/>
    <w:rsid w:val="001E30C0"/>
    <w:rsid w:val="001E314C"/>
    <w:rsid w:val="001E3153"/>
    <w:rsid w:val="001E39B3"/>
    <w:rsid w:val="001E3E13"/>
    <w:rsid w:val="001E422B"/>
    <w:rsid w:val="001E4475"/>
    <w:rsid w:val="001E454D"/>
    <w:rsid w:val="001E56C8"/>
    <w:rsid w:val="001E772A"/>
    <w:rsid w:val="001F040A"/>
    <w:rsid w:val="001F1894"/>
    <w:rsid w:val="001F193F"/>
    <w:rsid w:val="001F2B0C"/>
    <w:rsid w:val="001F32DD"/>
    <w:rsid w:val="001F3532"/>
    <w:rsid w:val="001F3A32"/>
    <w:rsid w:val="001F4F83"/>
    <w:rsid w:val="001F5211"/>
    <w:rsid w:val="001F52A5"/>
    <w:rsid w:val="001F579C"/>
    <w:rsid w:val="001F67E3"/>
    <w:rsid w:val="001F6FBB"/>
    <w:rsid w:val="00200E9D"/>
    <w:rsid w:val="00202D85"/>
    <w:rsid w:val="0020396A"/>
    <w:rsid w:val="00204876"/>
    <w:rsid w:val="0020626A"/>
    <w:rsid w:val="0020650B"/>
    <w:rsid w:val="002065CD"/>
    <w:rsid w:val="002068CB"/>
    <w:rsid w:val="00207427"/>
    <w:rsid w:val="002131D6"/>
    <w:rsid w:val="00215308"/>
    <w:rsid w:val="0021590F"/>
    <w:rsid w:val="00215C92"/>
    <w:rsid w:val="0021687C"/>
    <w:rsid w:val="002211BE"/>
    <w:rsid w:val="00221F6B"/>
    <w:rsid w:val="002223CD"/>
    <w:rsid w:val="0022289B"/>
    <w:rsid w:val="0022291E"/>
    <w:rsid w:val="00224483"/>
    <w:rsid w:val="00224D85"/>
    <w:rsid w:val="002261E0"/>
    <w:rsid w:val="00226D43"/>
    <w:rsid w:val="00230711"/>
    <w:rsid w:val="00230B11"/>
    <w:rsid w:val="00230D17"/>
    <w:rsid w:val="00230FC2"/>
    <w:rsid w:val="00231528"/>
    <w:rsid w:val="00233219"/>
    <w:rsid w:val="00234BAD"/>
    <w:rsid w:val="00237A17"/>
    <w:rsid w:val="0024449B"/>
    <w:rsid w:val="0024574F"/>
    <w:rsid w:val="00245E86"/>
    <w:rsid w:val="0024742F"/>
    <w:rsid w:val="002503D0"/>
    <w:rsid w:val="0025077A"/>
    <w:rsid w:val="00250AFE"/>
    <w:rsid w:val="00253BBE"/>
    <w:rsid w:val="00256D5A"/>
    <w:rsid w:val="002600A0"/>
    <w:rsid w:val="00262D26"/>
    <w:rsid w:val="00264770"/>
    <w:rsid w:val="00265952"/>
    <w:rsid w:val="0026783B"/>
    <w:rsid w:val="0027445B"/>
    <w:rsid w:val="00274567"/>
    <w:rsid w:val="00274D08"/>
    <w:rsid w:val="00277AD1"/>
    <w:rsid w:val="002835DB"/>
    <w:rsid w:val="00285771"/>
    <w:rsid w:val="002879A4"/>
    <w:rsid w:val="0029147C"/>
    <w:rsid w:val="0029161F"/>
    <w:rsid w:val="00291814"/>
    <w:rsid w:val="00291853"/>
    <w:rsid w:val="002920AD"/>
    <w:rsid w:val="002921C5"/>
    <w:rsid w:val="002935CC"/>
    <w:rsid w:val="00294A64"/>
    <w:rsid w:val="0029526B"/>
    <w:rsid w:val="0029710E"/>
    <w:rsid w:val="0029742C"/>
    <w:rsid w:val="002A0991"/>
    <w:rsid w:val="002A14CD"/>
    <w:rsid w:val="002A4AED"/>
    <w:rsid w:val="002A4DC3"/>
    <w:rsid w:val="002A4EDD"/>
    <w:rsid w:val="002A61BB"/>
    <w:rsid w:val="002A6FAA"/>
    <w:rsid w:val="002A76F5"/>
    <w:rsid w:val="002B1ADB"/>
    <w:rsid w:val="002B30BE"/>
    <w:rsid w:val="002B62CA"/>
    <w:rsid w:val="002B65A9"/>
    <w:rsid w:val="002B75C4"/>
    <w:rsid w:val="002C0FD5"/>
    <w:rsid w:val="002C1ED7"/>
    <w:rsid w:val="002C2A09"/>
    <w:rsid w:val="002C35AF"/>
    <w:rsid w:val="002C35F4"/>
    <w:rsid w:val="002C3719"/>
    <w:rsid w:val="002C3B79"/>
    <w:rsid w:val="002C3D90"/>
    <w:rsid w:val="002C5C42"/>
    <w:rsid w:val="002C5FC7"/>
    <w:rsid w:val="002C60FA"/>
    <w:rsid w:val="002C63B9"/>
    <w:rsid w:val="002C684D"/>
    <w:rsid w:val="002C6A1E"/>
    <w:rsid w:val="002C6CB9"/>
    <w:rsid w:val="002C71EE"/>
    <w:rsid w:val="002D0303"/>
    <w:rsid w:val="002D0679"/>
    <w:rsid w:val="002D0F7A"/>
    <w:rsid w:val="002D1A15"/>
    <w:rsid w:val="002D5E39"/>
    <w:rsid w:val="002D6621"/>
    <w:rsid w:val="002D74E1"/>
    <w:rsid w:val="002D7AD1"/>
    <w:rsid w:val="002D7F75"/>
    <w:rsid w:val="002E0D36"/>
    <w:rsid w:val="002E0E16"/>
    <w:rsid w:val="002E135B"/>
    <w:rsid w:val="002E266C"/>
    <w:rsid w:val="002E39AE"/>
    <w:rsid w:val="002E39E1"/>
    <w:rsid w:val="002E42C9"/>
    <w:rsid w:val="002E445C"/>
    <w:rsid w:val="002E46C0"/>
    <w:rsid w:val="002E5E3C"/>
    <w:rsid w:val="002E7C6F"/>
    <w:rsid w:val="002E7D8F"/>
    <w:rsid w:val="002F1174"/>
    <w:rsid w:val="002F28E5"/>
    <w:rsid w:val="002F3EAC"/>
    <w:rsid w:val="002F49D8"/>
    <w:rsid w:val="00300092"/>
    <w:rsid w:val="00300DDE"/>
    <w:rsid w:val="003041EF"/>
    <w:rsid w:val="00304E1C"/>
    <w:rsid w:val="00304E2A"/>
    <w:rsid w:val="003057AC"/>
    <w:rsid w:val="0030585A"/>
    <w:rsid w:val="00305951"/>
    <w:rsid w:val="00305F99"/>
    <w:rsid w:val="00307140"/>
    <w:rsid w:val="00311A27"/>
    <w:rsid w:val="0031207D"/>
    <w:rsid w:val="00312592"/>
    <w:rsid w:val="00312C8C"/>
    <w:rsid w:val="00314A37"/>
    <w:rsid w:val="00315691"/>
    <w:rsid w:val="00317F93"/>
    <w:rsid w:val="0032177B"/>
    <w:rsid w:val="00321E1D"/>
    <w:rsid w:val="003236A7"/>
    <w:rsid w:val="00324126"/>
    <w:rsid w:val="00324676"/>
    <w:rsid w:val="00324EA4"/>
    <w:rsid w:val="0032653F"/>
    <w:rsid w:val="003304CB"/>
    <w:rsid w:val="003310E0"/>
    <w:rsid w:val="0033175B"/>
    <w:rsid w:val="0033291C"/>
    <w:rsid w:val="00333CC8"/>
    <w:rsid w:val="00333E0F"/>
    <w:rsid w:val="0033563F"/>
    <w:rsid w:val="00335BEF"/>
    <w:rsid w:val="0033694F"/>
    <w:rsid w:val="00344B52"/>
    <w:rsid w:val="00347CF7"/>
    <w:rsid w:val="00347E64"/>
    <w:rsid w:val="0035069E"/>
    <w:rsid w:val="0035227C"/>
    <w:rsid w:val="00352E6B"/>
    <w:rsid w:val="00353092"/>
    <w:rsid w:val="0035574B"/>
    <w:rsid w:val="00356B8A"/>
    <w:rsid w:val="00356E80"/>
    <w:rsid w:val="00360C13"/>
    <w:rsid w:val="00360E90"/>
    <w:rsid w:val="00361220"/>
    <w:rsid w:val="00361293"/>
    <w:rsid w:val="00363399"/>
    <w:rsid w:val="003635F9"/>
    <w:rsid w:val="00363CDC"/>
    <w:rsid w:val="00364816"/>
    <w:rsid w:val="003659E5"/>
    <w:rsid w:val="00366E37"/>
    <w:rsid w:val="0037103F"/>
    <w:rsid w:val="00372C98"/>
    <w:rsid w:val="003737B4"/>
    <w:rsid w:val="003758C0"/>
    <w:rsid w:val="00375DA0"/>
    <w:rsid w:val="00376706"/>
    <w:rsid w:val="003769BC"/>
    <w:rsid w:val="003803F0"/>
    <w:rsid w:val="003814BF"/>
    <w:rsid w:val="00381705"/>
    <w:rsid w:val="003822AF"/>
    <w:rsid w:val="003835D3"/>
    <w:rsid w:val="00387121"/>
    <w:rsid w:val="00387B3C"/>
    <w:rsid w:val="00387F6D"/>
    <w:rsid w:val="00391DEF"/>
    <w:rsid w:val="003926A5"/>
    <w:rsid w:val="00393B5B"/>
    <w:rsid w:val="003954A5"/>
    <w:rsid w:val="00395DB0"/>
    <w:rsid w:val="00396406"/>
    <w:rsid w:val="003A09A1"/>
    <w:rsid w:val="003A1382"/>
    <w:rsid w:val="003A2687"/>
    <w:rsid w:val="003A4536"/>
    <w:rsid w:val="003A4D22"/>
    <w:rsid w:val="003A6F0D"/>
    <w:rsid w:val="003B1634"/>
    <w:rsid w:val="003B3C47"/>
    <w:rsid w:val="003B4F4D"/>
    <w:rsid w:val="003C0AE9"/>
    <w:rsid w:val="003C10CA"/>
    <w:rsid w:val="003C287C"/>
    <w:rsid w:val="003C53F9"/>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5FD7"/>
    <w:rsid w:val="003E6674"/>
    <w:rsid w:val="003F1A18"/>
    <w:rsid w:val="003F3413"/>
    <w:rsid w:val="003F3575"/>
    <w:rsid w:val="003F457D"/>
    <w:rsid w:val="003F57DB"/>
    <w:rsid w:val="003F5A32"/>
    <w:rsid w:val="003F61BD"/>
    <w:rsid w:val="003F6B68"/>
    <w:rsid w:val="003F6E05"/>
    <w:rsid w:val="00402159"/>
    <w:rsid w:val="00402C51"/>
    <w:rsid w:val="00402DFE"/>
    <w:rsid w:val="00406609"/>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4071"/>
    <w:rsid w:val="00435C5A"/>
    <w:rsid w:val="00436694"/>
    <w:rsid w:val="00437329"/>
    <w:rsid w:val="0043739E"/>
    <w:rsid w:val="0044132E"/>
    <w:rsid w:val="00441BD3"/>
    <w:rsid w:val="0044250A"/>
    <w:rsid w:val="00444221"/>
    <w:rsid w:val="004455A9"/>
    <w:rsid w:val="00446245"/>
    <w:rsid w:val="004468AE"/>
    <w:rsid w:val="004552C1"/>
    <w:rsid w:val="00456255"/>
    <w:rsid w:val="00456F48"/>
    <w:rsid w:val="004601C0"/>
    <w:rsid w:val="0046036B"/>
    <w:rsid w:val="0046174E"/>
    <w:rsid w:val="004617F6"/>
    <w:rsid w:val="00461E4B"/>
    <w:rsid w:val="00461ED0"/>
    <w:rsid w:val="00462D4D"/>
    <w:rsid w:val="00463C9D"/>
    <w:rsid w:val="004654B1"/>
    <w:rsid w:val="00465515"/>
    <w:rsid w:val="004657D3"/>
    <w:rsid w:val="0046728E"/>
    <w:rsid w:val="004675D5"/>
    <w:rsid w:val="00467AE0"/>
    <w:rsid w:val="00467C44"/>
    <w:rsid w:val="004703C3"/>
    <w:rsid w:val="00471B4C"/>
    <w:rsid w:val="00473D86"/>
    <w:rsid w:val="0047449E"/>
    <w:rsid w:val="00474707"/>
    <w:rsid w:val="0047631C"/>
    <w:rsid w:val="0047654D"/>
    <w:rsid w:val="0048013A"/>
    <w:rsid w:val="004809EA"/>
    <w:rsid w:val="00480CF3"/>
    <w:rsid w:val="00481785"/>
    <w:rsid w:val="004836EC"/>
    <w:rsid w:val="00484C8F"/>
    <w:rsid w:val="004853F5"/>
    <w:rsid w:val="00486AE5"/>
    <w:rsid w:val="00486D8F"/>
    <w:rsid w:val="00487F94"/>
    <w:rsid w:val="00490077"/>
    <w:rsid w:val="00491159"/>
    <w:rsid w:val="00491CDD"/>
    <w:rsid w:val="00492305"/>
    <w:rsid w:val="00492D40"/>
    <w:rsid w:val="004947E1"/>
    <w:rsid w:val="00494C6F"/>
    <w:rsid w:val="00495F6D"/>
    <w:rsid w:val="004962ED"/>
    <w:rsid w:val="004A0C77"/>
    <w:rsid w:val="004A13B3"/>
    <w:rsid w:val="004A16D1"/>
    <w:rsid w:val="004A1F08"/>
    <w:rsid w:val="004A2D9C"/>
    <w:rsid w:val="004A4BED"/>
    <w:rsid w:val="004A57A9"/>
    <w:rsid w:val="004A699A"/>
    <w:rsid w:val="004B02EB"/>
    <w:rsid w:val="004B04EA"/>
    <w:rsid w:val="004B0A83"/>
    <w:rsid w:val="004B0CF7"/>
    <w:rsid w:val="004B10B0"/>
    <w:rsid w:val="004B14A7"/>
    <w:rsid w:val="004B3DAD"/>
    <w:rsid w:val="004B4808"/>
    <w:rsid w:val="004B5329"/>
    <w:rsid w:val="004B587B"/>
    <w:rsid w:val="004C1C69"/>
    <w:rsid w:val="004C49E4"/>
    <w:rsid w:val="004C5E2E"/>
    <w:rsid w:val="004C650B"/>
    <w:rsid w:val="004D34CB"/>
    <w:rsid w:val="004D3E51"/>
    <w:rsid w:val="004D5356"/>
    <w:rsid w:val="004D59E8"/>
    <w:rsid w:val="004D7850"/>
    <w:rsid w:val="004D7E29"/>
    <w:rsid w:val="004E0421"/>
    <w:rsid w:val="004E0FA3"/>
    <w:rsid w:val="004E1DAA"/>
    <w:rsid w:val="004E3642"/>
    <w:rsid w:val="004E3D94"/>
    <w:rsid w:val="004E4EE7"/>
    <w:rsid w:val="004E5C19"/>
    <w:rsid w:val="004E67FF"/>
    <w:rsid w:val="004F189F"/>
    <w:rsid w:val="004F292B"/>
    <w:rsid w:val="004F3490"/>
    <w:rsid w:val="004F36E9"/>
    <w:rsid w:val="004F74D1"/>
    <w:rsid w:val="00503E64"/>
    <w:rsid w:val="00505578"/>
    <w:rsid w:val="0050712A"/>
    <w:rsid w:val="005071DB"/>
    <w:rsid w:val="00511954"/>
    <w:rsid w:val="00512895"/>
    <w:rsid w:val="00515375"/>
    <w:rsid w:val="00516696"/>
    <w:rsid w:val="00516A5D"/>
    <w:rsid w:val="00520112"/>
    <w:rsid w:val="00521E34"/>
    <w:rsid w:val="005225D2"/>
    <w:rsid w:val="005226B8"/>
    <w:rsid w:val="00522EE3"/>
    <w:rsid w:val="0052330F"/>
    <w:rsid w:val="00524482"/>
    <w:rsid w:val="00527712"/>
    <w:rsid w:val="005307A0"/>
    <w:rsid w:val="00531669"/>
    <w:rsid w:val="005334E4"/>
    <w:rsid w:val="00533B55"/>
    <w:rsid w:val="005347E6"/>
    <w:rsid w:val="0053576F"/>
    <w:rsid w:val="00536CEA"/>
    <w:rsid w:val="00537320"/>
    <w:rsid w:val="00537B55"/>
    <w:rsid w:val="0054060B"/>
    <w:rsid w:val="00540635"/>
    <w:rsid w:val="00540729"/>
    <w:rsid w:val="005410D4"/>
    <w:rsid w:val="00542129"/>
    <w:rsid w:val="005434C2"/>
    <w:rsid w:val="00543A42"/>
    <w:rsid w:val="00543C75"/>
    <w:rsid w:val="0054504C"/>
    <w:rsid w:val="00545B01"/>
    <w:rsid w:val="0054685D"/>
    <w:rsid w:val="00550092"/>
    <w:rsid w:val="00550D30"/>
    <w:rsid w:val="005518F6"/>
    <w:rsid w:val="00552230"/>
    <w:rsid w:val="00552968"/>
    <w:rsid w:val="005530F9"/>
    <w:rsid w:val="005538F8"/>
    <w:rsid w:val="00554AAA"/>
    <w:rsid w:val="00555742"/>
    <w:rsid w:val="0055618D"/>
    <w:rsid w:val="00556FA0"/>
    <w:rsid w:val="00560B17"/>
    <w:rsid w:val="00560EC3"/>
    <w:rsid w:val="00564598"/>
    <w:rsid w:val="00565ECE"/>
    <w:rsid w:val="00566368"/>
    <w:rsid w:val="00570D8C"/>
    <w:rsid w:val="00571939"/>
    <w:rsid w:val="00572314"/>
    <w:rsid w:val="00572D1A"/>
    <w:rsid w:val="0057443B"/>
    <w:rsid w:val="005750A9"/>
    <w:rsid w:val="00575625"/>
    <w:rsid w:val="00576A61"/>
    <w:rsid w:val="0058130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901"/>
    <w:rsid w:val="00597B9C"/>
    <w:rsid w:val="005A0381"/>
    <w:rsid w:val="005A0748"/>
    <w:rsid w:val="005A26A1"/>
    <w:rsid w:val="005A2C9A"/>
    <w:rsid w:val="005A384A"/>
    <w:rsid w:val="005A386F"/>
    <w:rsid w:val="005A394E"/>
    <w:rsid w:val="005A4179"/>
    <w:rsid w:val="005A4350"/>
    <w:rsid w:val="005A5F24"/>
    <w:rsid w:val="005A637A"/>
    <w:rsid w:val="005B12CA"/>
    <w:rsid w:val="005B2B95"/>
    <w:rsid w:val="005B2F55"/>
    <w:rsid w:val="005B4B1A"/>
    <w:rsid w:val="005B4F36"/>
    <w:rsid w:val="005B50E5"/>
    <w:rsid w:val="005B5278"/>
    <w:rsid w:val="005B78F5"/>
    <w:rsid w:val="005C306E"/>
    <w:rsid w:val="005C4678"/>
    <w:rsid w:val="005C7919"/>
    <w:rsid w:val="005C7FE8"/>
    <w:rsid w:val="005D12AD"/>
    <w:rsid w:val="005D16DB"/>
    <w:rsid w:val="005D2B1D"/>
    <w:rsid w:val="005D3625"/>
    <w:rsid w:val="005D39BE"/>
    <w:rsid w:val="005D41F3"/>
    <w:rsid w:val="005D44F2"/>
    <w:rsid w:val="005D4884"/>
    <w:rsid w:val="005D50B5"/>
    <w:rsid w:val="005D5336"/>
    <w:rsid w:val="005D65AC"/>
    <w:rsid w:val="005D6776"/>
    <w:rsid w:val="005D7045"/>
    <w:rsid w:val="005D75FD"/>
    <w:rsid w:val="005D7AA5"/>
    <w:rsid w:val="005E02C3"/>
    <w:rsid w:val="005E0C14"/>
    <w:rsid w:val="005E0FF4"/>
    <w:rsid w:val="005E1098"/>
    <w:rsid w:val="005E16ED"/>
    <w:rsid w:val="005E1EB0"/>
    <w:rsid w:val="005E22C1"/>
    <w:rsid w:val="005E3307"/>
    <w:rsid w:val="005E5BB1"/>
    <w:rsid w:val="005E5ED6"/>
    <w:rsid w:val="005E617F"/>
    <w:rsid w:val="005F23D2"/>
    <w:rsid w:val="005F2FD5"/>
    <w:rsid w:val="005F4911"/>
    <w:rsid w:val="005F6594"/>
    <w:rsid w:val="005F6C60"/>
    <w:rsid w:val="005F71F9"/>
    <w:rsid w:val="005F7B60"/>
    <w:rsid w:val="00600D21"/>
    <w:rsid w:val="0060274D"/>
    <w:rsid w:val="006033C9"/>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7042"/>
    <w:rsid w:val="00627AA2"/>
    <w:rsid w:val="00632D37"/>
    <w:rsid w:val="00635936"/>
    <w:rsid w:val="006368CE"/>
    <w:rsid w:val="00640566"/>
    <w:rsid w:val="0064117A"/>
    <w:rsid w:val="00641C4A"/>
    <w:rsid w:val="00642A83"/>
    <w:rsid w:val="00642EC6"/>
    <w:rsid w:val="00643C64"/>
    <w:rsid w:val="0064493A"/>
    <w:rsid w:val="00644B84"/>
    <w:rsid w:val="00646122"/>
    <w:rsid w:val="00647684"/>
    <w:rsid w:val="006507AD"/>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77D4E"/>
    <w:rsid w:val="006802A6"/>
    <w:rsid w:val="006818C6"/>
    <w:rsid w:val="00681956"/>
    <w:rsid w:val="00681D00"/>
    <w:rsid w:val="00682031"/>
    <w:rsid w:val="00682D07"/>
    <w:rsid w:val="00682E71"/>
    <w:rsid w:val="00683417"/>
    <w:rsid w:val="0068402D"/>
    <w:rsid w:val="00684395"/>
    <w:rsid w:val="00684DFD"/>
    <w:rsid w:val="00690B44"/>
    <w:rsid w:val="00690CD8"/>
    <w:rsid w:val="00693B1F"/>
    <w:rsid w:val="00696163"/>
    <w:rsid w:val="00697B24"/>
    <w:rsid w:val="006A0008"/>
    <w:rsid w:val="006A0F24"/>
    <w:rsid w:val="006A2A3B"/>
    <w:rsid w:val="006A494D"/>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968"/>
    <w:rsid w:val="006C3A74"/>
    <w:rsid w:val="006C3E8A"/>
    <w:rsid w:val="006C42C3"/>
    <w:rsid w:val="006C4767"/>
    <w:rsid w:val="006C4BD1"/>
    <w:rsid w:val="006C5252"/>
    <w:rsid w:val="006C6B6A"/>
    <w:rsid w:val="006C7CA5"/>
    <w:rsid w:val="006D040E"/>
    <w:rsid w:val="006D112F"/>
    <w:rsid w:val="006D3107"/>
    <w:rsid w:val="006D466B"/>
    <w:rsid w:val="006D68B8"/>
    <w:rsid w:val="006D77F6"/>
    <w:rsid w:val="006E0F04"/>
    <w:rsid w:val="006E16A7"/>
    <w:rsid w:val="006E1E27"/>
    <w:rsid w:val="006E2FED"/>
    <w:rsid w:val="006E359E"/>
    <w:rsid w:val="006E536E"/>
    <w:rsid w:val="006E76E5"/>
    <w:rsid w:val="006F0BEB"/>
    <w:rsid w:val="006F0C48"/>
    <w:rsid w:val="006F1302"/>
    <w:rsid w:val="006F23C8"/>
    <w:rsid w:val="006F5743"/>
    <w:rsid w:val="006F76BD"/>
    <w:rsid w:val="006F7EB4"/>
    <w:rsid w:val="00700339"/>
    <w:rsid w:val="00700360"/>
    <w:rsid w:val="0070143C"/>
    <w:rsid w:val="00702906"/>
    <w:rsid w:val="0070316E"/>
    <w:rsid w:val="007049B1"/>
    <w:rsid w:val="007054DD"/>
    <w:rsid w:val="00707266"/>
    <w:rsid w:val="00707D9E"/>
    <w:rsid w:val="0071090E"/>
    <w:rsid w:val="00710AB7"/>
    <w:rsid w:val="00711130"/>
    <w:rsid w:val="00711750"/>
    <w:rsid w:val="007121C6"/>
    <w:rsid w:val="00712A8E"/>
    <w:rsid w:val="00713F74"/>
    <w:rsid w:val="007145DF"/>
    <w:rsid w:val="00714814"/>
    <w:rsid w:val="00716604"/>
    <w:rsid w:val="00716AA4"/>
    <w:rsid w:val="00721E7D"/>
    <w:rsid w:val="00722258"/>
    <w:rsid w:val="00724256"/>
    <w:rsid w:val="007255BB"/>
    <w:rsid w:val="00725658"/>
    <w:rsid w:val="00725806"/>
    <w:rsid w:val="00726DC6"/>
    <w:rsid w:val="00727427"/>
    <w:rsid w:val="00727F1A"/>
    <w:rsid w:val="0073128F"/>
    <w:rsid w:val="00731776"/>
    <w:rsid w:val="0073246C"/>
    <w:rsid w:val="00733B9A"/>
    <w:rsid w:val="007347E9"/>
    <w:rsid w:val="00734E59"/>
    <w:rsid w:val="00736B06"/>
    <w:rsid w:val="007403AB"/>
    <w:rsid w:val="007438EB"/>
    <w:rsid w:val="00743BB4"/>
    <w:rsid w:val="00745AE2"/>
    <w:rsid w:val="00747C4C"/>
    <w:rsid w:val="00747D48"/>
    <w:rsid w:val="00751DF6"/>
    <w:rsid w:val="007530DA"/>
    <w:rsid w:val="00753B83"/>
    <w:rsid w:val="0075439E"/>
    <w:rsid w:val="00754D29"/>
    <w:rsid w:val="00754DBD"/>
    <w:rsid w:val="007552E1"/>
    <w:rsid w:val="00755ED6"/>
    <w:rsid w:val="007565C6"/>
    <w:rsid w:val="00764369"/>
    <w:rsid w:val="00767454"/>
    <w:rsid w:val="0076785E"/>
    <w:rsid w:val="0077284D"/>
    <w:rsid w:val="00772C66"/>
    <w:rsid w:val="00772D8A"/>
    <w:rsid w:val="007739E2"/>
    <w:rsid w:val="0077569F"/>
    <w:rsid w:val="007759AD"/>
    <w:rsid w:val="00775FA7"/>
    <w:rsid w:val="00782499"/>
    <w:rsid w:val="00782C47"/>
    <w:rsid w:val="007838F5"/>
    <w:rsid w:val="00783EE4"/>
    <w:rsid w:val="007846D8"/>
    <w:rsid w:val="00784974"/>
    <w:rsid w:val="00784FD7"/>
    <w:rsid w:val="0078707D"/>
    <w:rsid w:val="00787C83"/>
    <w:rsid w:val="007900B0"/>
    <w:rsid w:val="0079047B"/>
    <w:rsid w:val="00790532"/>
    <w:rsid w:val="0079100D"/>
    <w:rsid w:val="007924BF"/>
    <w:rsid w:val="0079325B"/>
    <w:rsid w:val="0079352E"/>
    <w:rsid w:val="00794675"/>
    <w:rsid w:val="0079592E"/>
    <w:rsid w:val="0079637F"/>
    <w:rsid w:val="0079648C"/>
    <w:rsid w:val="0079778C"/>
    <w:rsid w:val="00797A01"/>
    <w:rsid w:val="007A21A0"/>
    <w:rsid w:val="007A28B0"/>
    <w:rsid w:val="007A2CA3"/>
    <w:rsid w:val="007A2FD0"/>
    <w:rsid w:val="007A4716"/>
    <w:rsid w:val="007A5425"/>
    <w:rsid w:val="007A6222"/>
    <w:rsid w:val="007A68D1"/>
    <w:rsid w:val="007A71FA"/>
    <w:rsid w:val="007B000E"/>
    <w:rsid w:val="007B2003"/>
    <w:rsid w:val="007B25CE"/>
    <w:rsid w:val="007B2904"/>
    <w:rsid w:val="007B56C5"/>
    <w:rsid w:val="007B601D"/>
    <w:rsid w:val="007B7154"/>
    <w:rsid w:val="007B78F0"/>
    <w:rsid w:val="007C06E8"/>
    <w:rsid w:val="007C1C12"/>
    <w:rsid w:val="007C4B99"/>
    <w:rsid w:val="007C51B8"/>
    <w:rsid w:val="007C558B"/>
    <w:rsid w:val="007C6F17"/>
    <w:rsid w:val="007C700D"/>
    <w:rsid w:val="007C74BB"/>
    <w:rsid w:val="007C78A6"/>
    <w:rsid w:val="007D075C"/>
    <w:rsid w:val="007D284C"/>
    <w:rsid w:val="007D587D"/>
    <w:rsid w:val="007E0355"/>
    <w:rsid w:val="007E1060"/>
    <w:rsid w:val="007E1A1E"/>
    <w:rsid w:val="007E1E30"/>
    <w:rsid w:val="007E20F1"/>
    <w:rsid w:val="007E2137"/>
    <w:rsid w:val="007E22DE"/>
    <w:rsid w:val="007E339A"/>
    <w:rsid w:val="007E4208"/>
    <w:rsid w:val="007E44D4"/>
    <w:rsid w:val="007E5376"/>
    <w:rsid w:val="007E7DDB"/>
    <w:rsid w:val="007F0094"/>
    <w:rsid w:val="007F2B0D"/>
    <w:rsid w:val="007F30B7"/>
    <w:rsid w:val="007F4D1D"/>
    <w:rsid w:val="007F5276"/>
    <w:rsid w:val="007F71BF"/>
    <w:rsid w:val="007F7D3C"/>
    <w:rsid w:val="00800CD8"/>
    <w:rsid w:val="0080310C"/>
    <w:rsid w:val="00804257"/>
    <w:rsid w:val="00804464"/>
    <w:rsid w:val="00805996"/>
    <w:rsid w:val="008074E6"/>
    <w:rsid w:val="00813101"/>
    <w:rsid w:val="008138AB"/>
    <w:rsid w:val="00815BE4"/>
    <w:rsid w:val="0081615E"/>
    <w:rsid w:val="00816D13"/>
    <w:rsid w:val="0081763D"/>
    <w:rsid w:val="008179A9"/>
    <w:rsid w:val="00821B3F"/>
    <w:rsid w:val="008236AA"/>
    <w:rsid w:val="00823FEE"/>
    <w:rsid w:val="00824CE4"/>
    <w:rsid w:val="00824FEA"/>
    <w:rsid w:val="0082605D"/>
    <w:rsid w:val="00831D84"/>
    <w:rsid w:val="00832167"/>
    <w:rsid w:val="00833021"/>
    <w:rsid w:val="00833A31"/>
    <w:rsid w:val="00833C3F"/>
    <w:rsid w:val="00833CDE"/>
    <w:rsid w:val="008352AC"/>
    <w:rsid w:val="008359FC"/>
    <w:rsid w:val="008376E2"/>
    <w:rsid w:val="00837A16"/>
    <w:rsid w:val="008416CC"/>
    <w:rsid w:val="00846B6A"/>
    <w:rsid w:val="00847D4B"/>
    <w:rsid w:val="00847FB5"/>
    <w:rsid w:val="008501EF"/>
    <w:rsid w:val="00852191"/>
    <w:rsid w:val="00852E20"/>
    <w:rsid w:val="0085311F"/>
    <w:rsid w:val="0085584F"/>
    <w:rsid w:val="00856088"/>
    <w:rsid w:val="00856C65"/>
    <w:rsid w:val="008600D9"/>
    <w:rsid w:val="00861863"/>
    <w:rsid w:val="00861C45"/>
    <w:rsid w:val="00861CD1"/>
    <w:rsid w:val="00861CFE"/>
    <w:rsid w:val="0086213D"/>
    <w:rsid w:val="0086272D"/>
    <w:rsid w:val="00862ED6"/>
    <w:rsid w:val="008645F2"/>
    <w:rsid w:val="00864849"/>
    <w:rsid w:val="00866128"/>
    <w:rsid w:val="0087149E"/>
    <w:rsid w:val="008715CC"/>
    <w:rsid w:val="00872A24"/>
    <w:rsid w:val="00872BF8"/>
    <w:rsid w:val="0087325E"/>
    <w:rsid w:val="008745D4"/>
    <w:rsid w:val="00876A96"/>
    <w:rsid w:val="00876E71"/>
    <w:rsid w:val="00877CAC"/>
    <w:rsid w:val="00880152"/>
    <w:rsid w:val="00881529"/>
    <w:rsid w:val="00886629"/>
    <w:rsid w:val="00886749"/>
    <w:rsid w:val="008873C9"/>
    <w:rsid w:val="0088789E"/>
    <w:rsid w:val="00890C7C"/>
    <w:rsid w:val="00893453"/>
    <w:rsid w:val="0089415D"/>
    <w:rsid w:val="0089592E"/>
    <w:rsid w:val="008962B8"/>
    <w:rsid w:val="0089664E"/>
    <w:rsid w:val="008974CE"/>
    <w:rsid w:val="008A0AF3"/>
    <w:rsid w:val="008A0E2C"/>
    <w:rsid w:val="008A1897"/>
    <w:rsid w:val="008A1D7A"/>
    <w:rsid w:val="008A2160"/>
    <w:rsid w:val="008A385E"/>
    <w:rsid w:val="008A46AE"/>
    <w:rsid w:val="008A4907"/>
    <w:rsid w:val="008A499E"/>
    <w:rsid w:val="008A4DA4"/>
    <w:rsid w:val="008A5939"/>
    <w:rsid w:val="008A6335"/>
    <w:rsid w:val="008A6F71"/>
    <w:rsid w:val="008A7B1D"/>
    <w:rsid w:val="008B0745"/>
    <w:rsid w:val="008B269C"/>
    <w:rsid w:val="008B2A52"/>
    <w:rsid w:val="008B3CFF"/>
    <w:rsid w:val="008B431E"/>
    <w:rsid w:val="008B4431"/>
    <w:rsid w:val="008B5F03"/>
    <w:rsid w:val="008B729B"/>
    <w:rsid w:val="008B7E91"/>
    <w:rsid w:val="008C257F"/>
    <w:rsid w:val="008C2D82"/>
    <w:rsid w:val="008C31C1"/>
    <w:rsid w:val="008C5C01"/>
    <w:rsid w:val="008C655B"/>
    <w:rsid w:val="008C68E4"/>
    <w:rsid w:val="008C72C4"/>
    <w:rsid w:val="008C75D1"/>
    <w:rsid w:val="008D0680"/>
    <w:rsid w:val="008D215B"/>
    <w:rsid w:val="008D2A1D"/>
    <w:rsid w:val="008D2D2A"/>
    <w:rsid w:val="008D3A63"/>
    <w:rsid w:val="008D4C3B"/>
    <w:rsid w:val="008D4E92"/>
    <w:rsid w:val="008D5204"/>
    <w:rsid w:val="008D5B0C"/>
    <w:rsid w:val="008D6147"/>
    <w:rsid w:val="008E054D"/>
    <w:rsid w:val="008E3183"/>
    <w:rsid w:val="008E3D1E"/>
    <w:rsid w:val="008E48C2"/>
    <w:rsid w:val="008E6493"/>
    <w:rsid w:val="008E674B"/>
    <w:rsid w:val="008E75B7"/>
    <w:rsid w:val="008E7BF0"/>
    <w:rsid w:val="008F0E7A"/>
    <w:rsid w:val="008F2069"/>
    <w:rsid w:val="008F34F6"/>
    <w:rsid w:val="008F6BFA"/>
    <w:rsid w:val="009002F1"/>
    <w:rsid w:val="00900C59"/>
    <w:rsid w:val="00901485"/>
    <w:rsid w:val="009045F4"/>
    <w:rsid w:val="009047F1"/>
    <w:rsid w:val="00905AF1"/>
    <w:rsid w:val="00910E99"/>
    <w:rsid w:val="0091128F"/>
    <w:rsid w:val="009123D1"/>
    <w:rsid w:val="00912B19"/>
    <w:rsid w:val="0091490E"/>
    <w:rsid w:val="009161E8"/>
    <w:rsid w:val="009166B2"/>
    <w:rsid w:val="009175CD"/>
    <w:rsid w:val="0092105B"/>
    <w:rsid w:val="00921CDB"/>
    <w:rsid w:val="00922B66"/>
    <w:rsid w:val="00922F46"/>
    <w:rsid w:val="00924D4B"/>
    <w:rsid w:val="00924F89"/>
    <w:rsid w:val="00925D12"/>
    <w:rsid w:val="00926049"/>
    <w:rsid w:val="00926F33"/>
    <w:rsid w:val="0092794B"/>
    <w:rsid w:val="00930110"/>
    <w:rsid w:val="00930D4F"/>
    <w:rsid w:val="00932EE0"/>
    <w:rsid w:val="00934E24"/>
    <w:rsid w:val="009358AA"/>
    <w:rsid w:val="009363DB"/>
    <w:rsid w:val="00940C39"/>
    <w:rsid w:val="00940E7D"/>
    <w:rsid w:val="00943176"/>
    <w:rsid w:val="00943943"/>
    <w:rsid w:val="009440B4"/>
    <w:rsid w:val="009441C4"/>
    <w:rsid w:val="009443E4"/>
    <w:rsid w:val="00945983"/>
    <w:rsid w:val="009473F9"/>
    <w:rsid w:val="009501E6"/>
    <w:rsid w:val="00950254"/>
    <w:rsid w:val="009510E4"/>
    <w:rsid w:val="009513D6"/>
    <w:rsid w:val="00953D11"/>
    <w:rsid w:val="00957501"/>
    <w:rsid w:val="00961A03"/>
    <w:rsid w:val="00961A38"/>
    <w:rsid w:val="00962A58"/>
    <w:rsid w:val="009633C1"/>
    <w:rsid w:val="009636BE"/>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226E"/>
    <w:rsid w:val="009A3344"/>
    <w:rsid w:val="009A3CD2"/>
    <w:rsid w:val="009A44D8"/>
    <w:rsid w:val="009B1103"/>
    <w:rsid w:val="009B6DE3"/>
    <w:rsid w:val="009C10D7"/>
    <w:rsid w:val="009C1628"/>
    <w:rsid w:val="009C18B7"/>
    <w:rsid w:val="009C702D"/>
    <w:rsid w:val="009C70C2"/>
    <w:rsid w:val="009D06E2"/>
    <w:rsid w:val="009D1985"/>
    <w:rsid w:val="009D4015"/>
    <w:rsid w:val="009D5E50"/>
    <w:rsid w:val="009D6F68"/>
    <w:rsid w:val="009E16DA"/>
    <w:rsid w:val="009E1C83"/>
    <w:rsid w:val="009E3554"/>
    <w:rsid w:val="009E7A2B"/>
    <w:rsid w:val="009E7C6D"/>
    <w:rsid w:val="009F0196"/>
    <w:rsid w:val="009F3DF3"/>
    <w:rsid w:val="009F5423"/>
    <w:rsid w:val="009F5C89"/>
    <w:rsid w:val="009F6785"/>
    <w:rsid w:val="009F71C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5D0"/>
    <w:rsid w:val="00A2470C"/>
    <w:rsid w:val="00A25525"/>
    <w:rsid w:val="00A257D2"/>
    <w:rsid w:val="00A25D61"/>
    <w:rsid w:val="00A26743"/>
    <w:rsid w:val="00A31335"/>
    <w:rsid w:val="00A31CC1"/>
    <w:rsid w:val="00A3297A"/>
    <w:rsid w:val="00A339CB"/>
    <w:rsid w:val="00A33A52"/>
    <w:rsid w:val="00A343F1"/>
    <w:rsid w:val="00A350D5"/>
    <w:rsid w:val="00A3570F"/>
    <w:rsid w:val="00A36061"/>
    <w:rsid w:val="00A36A9D"/>
    <w:rsid w:val="00A41072"/>
    <w:rsid w:val="00A410EC"/>
    <w:rsid w:val="00A43314"/>
    <w:rsid w:val="00A43D11"/>
    <w:rsid w:val="00A44512"/>
    <w:rsid w:val="00A44A2F"/>
    <w:rsid w:val="00A44FA9"/>
    <w:rsid w:val="00A455AF"/>
    <w:rsid w:val="00A46058"/>
    <w:rsid w:val="00A46A95"/>
    <w:rsid w:val="00A47A3E"/>
    <w:rsid w:val="00A51583"/>
    <w:rsid w:val="00A525B6"/>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1354"/>
    <w:rsid w:val="00A82166"/>
    <w:rsid w:val="00A83445"/>
    <w:rsid w:val="00A83A6D"/>
    <w:rsid w:val="00A862E4"/>
    <w:rsid w:val="00A863E7"/>
    <w:rsid w:val="00A86883"/>
    <w:rsid w:val="00A8688F"/>
    <w:rsid w:val="00A871E9"/>
    <w:rsid w:val="00A8796C"/>
    <w:rsid w:val="00A90623"/>
    <w:rsid w:val="00A90807"/>
    <w:rsid w:val="00A90F69"/>
    <w:rsid w:val="00A91207"/>
    <w:rsid w:val="00A922DF"/>
    <w:rsid w:val="00A937B2"/>
    <w:rsid w:val="00A94EB8"/>
    <w:rsid w:val="00A95A87"/>
    <w:rsid w:val="00AA27B7"/>
    <w:rsid w:val="00AA382B"/>
    <w:rsid w:val="00AA6B28"/>
    <w:rsid w:val="00AA7011"/>
    <w:rsid w:val="00AB00F7"/>
    <w:rsid w:val="00AB32E1"/>
    <w:rsid w:val="00AB3EF5"/>
    <w:rsid w:val="00AB4134"/>
    <w:rsid w:val="00AB6E32"/>
    <w:rsid w:val="00AC14EA"/>
    <w:rsid w:val="00AC1633"/>
    <w:rsid w:val="00AC2131"/>
    <w:rsid w:val="00AC25DD"/>
    <w:rsid w:val="00AC25FD"/>
    <w:rsid w:val="00AC2626"/>
    <w:rsid w:val="00AC2967"/>
    <w:rsid w:val="00AC2E64"/>
    <w:rsid w:val="00AC3010"/>
    <w:rsid w:val="00AC314C"/>
    <w:rsid w:val="00AC57C8"/>
    <w:rsid w:val="00AC583F"/>
    <w:rsid w:val="00AC708C"/>
    <w:rsid w:val="00AC785C"/>
    <w:rsid w:val="00AC7B3D"/>
    <w:rsid w:val="00AD0BBB"/>
    <w:rsid w:val="00AD0CD0"/>
    <w:rsid w:val="00AD0E2D"/>
    <w:rsid w:val="00AD1558"/>
    <w:rsid w:val="00AD4185"/>
    <w:rsid w:val="00AD5017"/>
    <w:rsid w:val="00AD5511"/>
    <w:rsid w:val="00AD556A"/>
    <w:rsid w:val="00AD581C"/>
    <w:rsid w:val="00AD58BD"/>
    <w:rsid w:val="00AD69AF"/>
    <w:rsid w:val="00AD7BB4"/>
    <w:rsid w:val="00AE1A5A"/>
    <w:rsid w:val="00AE1BE8"/>
    <w:rsid w:val="00AE2E89"/>
    <w:rsid w:val="00AE3F35"/>
    <w:rsid w:val="00AE4A7B"/>
    <w:rsid w:val="00AE5C17"/>
    <w:rsid w:val="00AF0760"/>
    <w:rsid w:val="00AF0A1E"/>
    <w:rsid w:val="00AF0E35"/>
    <w:rsid w:val="00AF100B"/>
    <w:rsid w:val="00AF48A1"/>
    <w:rsid w:val="00AF614B"/>
    <w:rsid w:val="00AF6863"/>
    <w:rsid w:val="00B002F3"/>
    <w:rsid w:val="00B004C5"/>
    <w:rsid w:val="00B0059E"/>
    <w:rsid w:val="00B005A7"/>
    <w:rsid w:val="00B01851"/>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1FD9"/>
    <w:rsid w:val="00B1274F"/>
    <w:rsid w:val="00B12EBC"/>
    <w:rsid w:val="00B132B2"/>
    <w:rsid w:val="00B14316"/>
    <w:rsid w:val="00B160BD"/>
    <w:rsid w:val="00B17521"/>
    <w:rsid w:val="00B17BC9"/>
    <w:rsid w:val="00B17DD6"/>
    <w:rsid w:val="00B20477"/>
    <w:rsid w:val="00B213CA"/>
    <w:rsid w:val="00B215BC"/>
    <w:rsid w:val="00B21B39"/>
    <w:rsid w:val="00B24880"/>
    <w:rsid w:val="00B26E00"/>
    <w:rsid w:val="00B32803"/>
    <w:rsid w:val="00B32E73"/>
    <w:rsid w:val="00B33BA3"/>
    <w:rsid w:val="00B341EA"/>
    <w:rsid w:val="00B3518A"/>
    <w:rsid w:val="00B358B0"/>
    <w:rsid w:val="00B35AF7"/>
    <w:rsid w:val="00B35FBD"/>
    <w:rsid w:val="00B36580"/>
    <w:rsid w:val="00B37F9D"/>
    <w:rsid w:val="00B408CC"/>
    <w:rsid w:val="00B42C9E"/>
    <w:rsid w:val="00B42EA8"/>
    <w:rsid w:val="00B4556A"/>
    <w:rsid w:val="00B45CBA"/>
    <w:rsid w:val="00B50181"/>
    <w:rsid w:val="00B52600"/>
    <w:rsid w:val="00B53E07"/>
    <w:rsid w:val="00B548A4"/>
    <w:rsid w:val="00B56024"/>
    <w:rsid w:val="00B5612E"/>
    <w:rsid w:val="00B561B0"/>
    <w:rsid w:val="00B56431"/>
    <w:rsid w:val="00B571FE"/>
    <w:rsid w:val="00B578DB"/>
    <w:rsid w:val="00B602D4"/>
    <w:rsid w:val="00B60853"/>
    <w:rsid w:val="00B614F6"/>
    <w:rsid w:val="00B61887"/>
    <w:rsid w:val="00B63255"/>
    <w:rsid w:val="00B632B4"/>
    <w:rsid w:val="00B63972"/>
    <w:rsid w:val="00B64823"/>
    <w:rsid w:val="00B652AC"/>
    <w:rsid w:val="00B668C5"/>
    <w:rsid w:val="00B67F68"/>
    <w:rsid w:val="00B67FCB"/>
    <w:rsid w:val="00B72841"/>
    <w:rsid w:val="00B72D54"/>
    <w:rsid w:val="00B73AC3"/>
    <w:rsid w:val="00B740C3"/>
    <w:rsid w:val="00B76B23"/>
    <w:rsid w:val="00B77278"/>
    <w:rsid w:val="00B80473"/>
    <w:rsid w:val="00B82E48"/>
    <w:rsid w:val="00B830EE"/>
    <w:rsid w:val="00B84868"/>
    <w:rsid w:val="00B87110"/>
    <w:rsid w:val="00B87685"/>
    <w:rsid w:val="00B87D06"/>
    <w:rsid w:val="00B91201"/>
    <w:rsid w:val="00B91CCC"/>
    <w:rsid w:val="00B92035"/>
    <w:rsid w:val="00B92051"/>
    <w:rsid w:val="00B96D1C"/>
    <w:rsid w:val="00BA02E8"/>
    <w:rsid w:val="00BA097F"/>
    <w:rsid w:val="00BA0A34"/>
    <w:rsid w:val="00BA2ACA"/>
    <w:rsid w:val="00BA5541"/>
    <w:rsid w:val="00BA6F7D"/>
    <w:rsid w:val="00BA72A9"/>
    <w:rsid w:val="00BA7D75"/>
    <w:rsid w:val="00BB0AAB"/>
    <w:rsid w:val="00BB2D7E"/>
    <w:rsid w:val="00BB3D06"/>
    <w:rsid w:val="00BB3F41"/>
    <w:rsid w:val="00BB47EA"/>
    <w:rsid w:val="00BB5E27"/>
    <w:rsid w:val="00BB724A"/>
    <w:rsid w:val="00BB7C36"/>
    <w:rsid w:val="00BC17CA"/>
    <w:rsid w:val="00BC3601"/>
    <w:rsid w:val="00BC48A8"/>
    <w:rsid w:val="00BC5564"/>
    <w:rsid w:val="00BC7B1B"/>
    <w:rsid w:val="00BD1D59"/>
    <w:rsid w:val="00BD315E"/>
    <w:rsid w:val="00BD3D5C"/>
    <w:rsid w:val="00BD3E28"/>
    <w:rsid w:val="00BD3FA2"/>
    <w:rsid w:val="00BD4AE1"/>
    <w:rsid w:val="00BD4EAB"/>
    <w:rsid w:val="00BD4ECD"/>
    <w:rsid w:val="00BD7ECA"/>
    <w:rsid w:val="00BE0AA2"/>
    <w:rsid w:val="00BE1D1E"/>
    <w:rsid w:val="00BE2187"/>
    <w:rsid w:val="00BE26C1"/>
    <w:rsid w:val="00BE682B"/>
    <w:rsid w:val="00BE74F0"/>
    <w:rsid w:val="00BE7895"/>
    <w:rsid w:val="00BF03F9"/>
    <w:rsid w:val="00BF1B7E"/>
    <w:rsid w:val="00BF288E"/>
    <w:rsid w:val="00BF292D"/>
    <w:rsid w:val="00BF32CF"/>
    <w:rsid w:val="00BF363F"/>
    <w:rsid w:val="00BF79E5"/>
    <w:rsid w:val="00C01564"/>
    <w:rsid w:val="00C01D7F"/>
    <w:rsid w:val="00C041BA"/>
    <w:rsid w:val="00C04525"/>
    <w:rsid w:val="00C048A9"/>
    <w:rsid w:val="00C05840"/>
    <w:rsid w:val="00C05F9B"/>
    <w:rsid w:val="00C05FA0"/>
    <w:rsid w:val="00C07C6D"/>
    <w:rsid w:val="00C12574"/>
    <w:rsid w:val="00C129C2"/>
    <w:rsid w:val="00C1381A"/>
    <w:rsid w:val="00C15127"/>
    <w:rsid w:val="00C16249"/>
    <w:rsid w:val="00C1754C"/>
    <w:rsid w:val="00C204B1"/>
    <w:rsid w:val="00C21952"/>
    <w:rsid w:val="00C238F8"/>
    <w:rsid w:val="00C245F1"/>
    <w:rsid w:val="00C250E0"/>
    <w:rsid w:val="00C277E2"/>
    <w:rsid w:val="00C27DE0"/>
    <w:rsid w:val="00C3018F"/>
    <w:rsid w:val="00C30D7D"/>
    <w:rsid w:val="00C324C4"/>
    <w:rsid w:val="00C32572"/>
    <w:rsid w:val="00C35D3B"/>
    <w:rsid w:val="00C378D9"/>
    <w:rsid w:val="00C40257"/>
    <w:rsid w:val="00C40ED4"/>
    <w:rsid w:val="00C40F6B"/>
    <w:rsid w:val="00C418FE"/>
    <w:rsid w:val="00C41BFE"/>
    <w:rsid w:val="00C43CAE"/>
    <w:rsid w:val="00C43E97"/>
    <w:rsid w:val="00C44335"/>
    <w:rsid w:val="00C44BBC"/>
    <w:rsid w:val="00C44E00"/>
    <w:rsid w:val="00C44F96"/>
    <w:rsid w:val="00C474C3"/>
    <w:rsid w:val="00C476D2"/>
    <w:rsid w:val="00C504FF"/>
    <w:rsid w:val="00C535C9"/>
    <w:rsid w:val="00C57307"/>
    <w:rsid w:val="00C57374"/>
    <w:rsid w:val="00C61130"/>
    <w:rsid w:val="00C63ABF"/>
    <w:rsid w:val="00C63CC1"/>
    <w:rsid w:val="00C64AAA"/>
    <w:rsid w:val="00C7158B"/>
    <w:rsid w:val="00C71C6B"/>
    <w:rsid w:val="00C729FB"/>
    <w:rsid w:val="00C735EA"/>
    <w:rsid w:val="00C74953"/>
    <w:rsid w:val="00C74A78"/>
    <w:rsid w:val="00C74C49"/>
    <w:rsid w:val="00C7578A"/>
    <w:rsid w:val="00C759CB"/>
    <w:rsid w:val="00C7743B"/>
    <w:rsid w:val="00C77D87"/>
    <w:rsid w:val="00C8061D"/>
    <w:rsid w:val="00C8123D"/>
    <w:rsid w:val="00C81370"/>
    <w:rsid w:val="00C8185E"/>
    <w:rsid w:val="00C82390"/>
    <w:rsid w:val="00C83F18"/>
    <w:rsid w:val="00C84AB9"/>
    <w:rsid w:val="00C869E6"/>
    <w:rsid w:val="00C87AE5"/>
    <w:rsid w:val="00C87C31"/>
    <w:rsid w:val="00C90110"/>
    <w:rsid w:val="00C91E53"/>
    <w:rsid w:val="00C920D6"/>
    <w:rsid w:val="00C92162"/>
    <w:rsid w:val="00C927E3"/>
    <w:rsid w:val="00C92ACD"/>
    <w:rsid w:val="00C955EB"/>
    <w:rsid w:val="00C9624F"/>
    <w:rsid w:val="00C9730B"/>
    <w:rsid w:val="00CA16E2"/>
    <w:rsid w:val="00CA4E2C"/>
    <w:rsid w:val="00CA527E"/>
    <w:rsid w:val="00CA7624"/>
    <w:rsid w:val="00CA763F"/>
    <w:rsid w:val="00CA7D2B"/>
    <w:rsid w:val="00CB137D"/>
    <w:rsid w:val="00CB22C3"/>
    <w:rsid w:val="00CB3216"/>
    <w:rsid w:val="00CB36B8"/>
    <w:rsid w:val="00CB6A70"/>
    <w:rsid w:val="00CB7418"/>
    <w:rsid w:val="00CB7AC7"/>
    <w:rsid w:val="00CC104E"/>
    <w:rsid w:val="00CC25A3"/>
    <w:rsid w:val="00CC2AB3"/>
    <w:rsid w:val="00CC2B50"/>
    <w:rsid w:val="00CC30C0"/>
    <w:rsid w:val="00CC3E47"/>
    <w:rsid w:val="00CC60A0"/>
    <w:rsid w:val="00CC686B"/>
    <w:rsid w:val="00CC7603"/>
    <w:rsid w:val="00CD05BE"/>
    <w:rsid w:val="00CD1760"/>
    <w:rsid w:val="00CD1DD0"/>
    <w:rsid w:val="00CD278E"/>
    <w:rsid w:val="00CD2867"/>
    <w:rsid w:val="00CD3122"/>
    <w:rsid w:val="00CD3FB7"/>
    <w:rsid w:val="00CD41ED"/>
    <w:rsid w:val="00CD60E3"/>
    <w:rsid w:val="00CD7383"/>
    <w:rsid w:val="00CD7594"/>
    <w:rsid w:val="00CD77FB"/>
    <w:rsid w:val="00CE0014"/>
    <w:rsid w:val="00CE090E"/>
    <w:rsid w:val="00CE116C"/>
    <w:rsid w:val="00CE1CA7"/>
    <w:rsid w:val="00CE2017"/>
    <w:rsid w:val="00CE4722"/>
    <w:rsid w:val="00CE51D5"/>
    <w:rsid w:val="00CE55F5"/>
    <w:rsid w:val="00CE6B11"/>
    <w:rsid w:val="00CE6F9E"/>
    <w:rsid w:val="00CF1084"/>
    <w:rsid w:val="00CF21C2"/>
    <w:rsid w:val="00CF225F"/>
    <w:rsid w:val="00CF3796"/>
    <w:rsid w:val="00CF38D0"/>
    <w:rsid w:val="00CF3B0C"/>
    <w:rsid w:val="00CF4870"/>
    <w:rsid w:val="00CF4CFB"/>
    <w:rsid w:val="00CF5260"/>
    <w:rsid w:val="00CF6306"/>
    <w:rsid w:val="00CF6BC0"/>
    <w:rsid w:val="00CF710B"/>
    <w:rsid w:val="00D0005F"/>
    <w:rsid w:val="00D000AE"/>
    <w:rsid w:val="00D00D74"/>
    <w:rsid w:val="00D0284E"/>
    <w:rsid w:val="00D02C6D"/>
    <w:rsid w:val="00D02D37"/>
    <w:rsid w:val="00D048CD"/>
    <w:rsid w:val="00D0529F"/>
    <w:rsid w:val="00D10235"/>
    <w:rsid w:val="00D127DC"/>
    <w:rsid w:val="00D1435E"/>
    <w:rsid w:val="00D1438E"/>
    <w:rsid w:val="00D15B48"/>
    <w:rsid w:val="00D15E73"/>
    <w:rsid w:val="00D20348"/>
    <w:rsid w:val="00D20E7F"/>
    <w:rsid w:val="00D21448"/>
    <w:rsid w:val="00D219BF"/>
    <w:rsid w:val="00D23076"/>
    <w:rsid w:val="00D23FEA"/>
    <w:rsid w:val="00D25A68"/>
    <w:rsid w:val="00D25EE0"/>
    <w:rsid w:val="00D27293"/>
    <w:rsid w:val="00D306DF"/>
    <w:rsid w:val="00D31D05"/>
    <w:rsid w:val="00D31F6A"/>
    <w:rsid w:val="00D3259F"/>
    <w:rsid w:val="00D33D94"/>
    <w:rsid w:val="00D34D5D"/>
    <w:rsid w:val="00D37A22"/>
    <w:rsid w:val="00D37F87"/>
    <w:rsid w:val="00D42582"/>
    <w:rsid w:val="00D42A7F"/>
    <w:rsid w:val="00D43704"/>
    <w:rsid w:val="00D439D5"/>
    <w:rsid w:val="00D45A9D"/>
    <w:rsid w:val="00D45B85"/>
    <w:rsid w:val="00D465ED"/>
    <w:rsid w:val="00D46648"/>
    <w:rsid w:val="00D475F6"/>
    <w:rsid w:val="00D47BEC"/>
    <w:rsid w:val="00D50B0D"/>
    <w:rsid w:val="00D51369"/>
    <w:rsid w:val="00D534C1"/>
    <w:rsid w:val="00D54ABD"/>
    <w:rsid w:val="00D55020"/>
    <w:rsid w:val="00D55846"/>
    <w:rsid w:val="00D55920"/>
    <w:rsid w:val="00D568AA"/>
    <w:rsid w:val="00D60102"/>
    <w:rsid w:val="00D60CE1"/>
    <w:rsid w:val="00D61AB3"/>
    <w:rsid w:val="00D61DF3"/>
    <w:rsid w:val="00D62B24"/>
    <w:rsid w:val="00D636BA"/>
    <w:rsid w:val="00D63D1C"/>
    <w:rsid w:val="00D67008"/>
    <w:rsid w:val="00D67EE9"/>
    <w:rsid w:val="00D74037"/>
    <w:rsid w:val="00D74093"/>
    <w:rsid w:val="00D74E7E"/>
    <w:rsid w:val="00D761D1"/>
    <w:rsid w:val="00D76BF4"/>
    <w:rsid w:val="00D76EBB"/>
    <w:rsid w:val="00D77CD7"/>
    <w:rsid w:val="00D802AA"/>
    <w:rsid w:val="00D81366"/>
    <w:rsid w:val="00D81D4B"/>
    <w:rsid w:val="00D82FE4"/>
    <w:rsid w:val="00D839F9"/>
    <w:rsid w:val="00D859BE"/>
    <w:rsid w:val="00D86110"/>
    <w:rsid w:val="00D86153"/>
    <w:rsid w:val="00D86980"/>
    <w:rsid w:val="00D86AE8"/>
    <w:rsid w:val="00D87151"/>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60"/>
    <w:rsid w:val="00DB0F94"/>
    <w:rsid w:val="00DB1A52"/>
    <w:rsid w:val="00DB56A2"/>
    <w:rsid w:val="00DB5874"/>
    <w:rsid w:val="00DB6E52"/>
    <w:rsid w:val="00DB7B10"/>
    <w:rsid w:val="00DC115B"/>
    <w:rsid w:val="00DC1198"/>
    <w:rsid w:val="00DC26F3"/>
    <w:rsid w:val="00DC33FD"/>
    <w:rsid w:val="00DC51D7"/>
    <w:rsid w:val="00DC5C44"/>
    <w:rsid w:val="00DC7834"/>
    <w:rsid w:val="00DD1083"/>
    <w:rsid w:val="00DD1284"/>
    <w:rsid w:val="00DD1CBF"/>
    <w:rsid w:val="00DD2A04"/>
    <w:rsid w:val="00DD50C8"/>
    <w:rsid w:val="00DD5E26"/>
    <w:rsid w:val="00DD6F27"/>
    <w:rsid w:val="00DD6F6D"/>
    <w:rsid w:val="00DD766D"/>
    <w:rsid w:val="00DD7800"/>
    <w:rsid w:val="00DD7DBD"/>
    <w:rsid w:val="00DE0885"/>
    <w:rsid w:val="00DE1BC0"/>
    <w:rsid w:val="00DE2232"/>
    <w:rsid w:val="00DE3768"/>
    <w:rsid w:val="00DE4F3C"/>
    <w:rsid w:val="00DE5264"/>
    <w:rsid w:val="00DE5E3F"/>
    <w:rsid w:val="00DE6839"/>
    <w:rsid w:val="00DE7974"/>
    <w:rsid w:val="00DF0BEB"/>
    <w:rsid w:val="00DF4006"/>
    <w:rsid w:val="00DF5BB7"/>
    <w:rsid w:val="00DF60F4"/>
    <w:rsid w:val="00DF641B"/>
    <w:rsid w:val="00DF65D6"/>
    <w:rsid w:val="00DF6C22"/>
    <w:rsid w:val="00DF6D41"/>
    <w:rsid w:val="00DF75F6"/>
    <w:rsid w:val="00DF7995"/>
    <w:rsid w:val="00E00491"/>
    <w:rsid w:val="00E00EE3"/>
    <w:rsid w:val="00E015B4"/>
    <w:rsid w:val="00E02F21"/>
    <w:rsid w:val="00E04E35"/>
    <w:rsid w:val="00E054C8"/>
    <w:rsid w:val="00E05F82"/>
    <w:rsid w:val="00E06409"/>
    <w:rsid w:val="00E064D3"/>
    <w:rsid w:val="00E065C0"/>
    <w:rsid w:val="00E0717C"/>
    <w:rsid w:val="00E073D1"/>
    <w:rsid w:val="00E10884"/>
    <w:rsid w:val="00E10E4F"/>
    <w:rsid w:val="00E115AB"/>
    <w:rsid w:val="00E11F8D"/>
    <w:rsid w:val="00E1312E"/>
    <w:rsid w:val="00E13C09"/>
    <w:rsid w:val="00E14C5E"/>
    <w:rsid w:val="00E16D4F"/>
    <w:rsid w:val="00E17531"/>
    <w:rsid w:val="00E17D17"/>
    <w:rsid w:val="00E17F2B"/>
    <w:rsid w:val="00E20C39"/>
    <w:rsid w:val="00E21CD4"/>
    <w:rsid w:val="00E22C47"/>
    <w:rsid w:val="00E24519"/>
    <w:rsid w:val="00E26E44"/>
    <w:rsid w:val="00E27764"/>
    <w:rsid w:val="00E27AC8"/>
    <w:rsid w:val="00E3027B"/>
    <w:rsid w:val="00E32423"/>
    <w:rsid w:val="00E3286B"/>
    <w:rsid w:val="00E34240"/>
    <w:rsid w:val="00E35840"/>
    <w:rsid w:val="00E35B7D"/>
    <w:rsid w:val="00E35F06"/>
    <w:rsid w:val="00E36D75"/>
    <w:rsid w:val="00E37A3B"/>
    <w:rsid w:val="00E40B62"/>
    <w:rsid w:val="00E42B3A"/>
    <w:rsid w:val="00E434D7"/>
    <w:rsid w:val="00E44966"/>
    <w:rsid w:val="00E44974"/>
    <w:rsid w:val="00E5323D"/>
    <w:rsid w:val="00E53285"/>
    <w:rsid w:val="00E53540"/>
    <w:rsid w:val="00E53E79"/>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61BE"/>
    <w:rsid w:val="00E86E5E"/>
    <w:rsid w:val="00E87F1B"/>
    <w:rsid w:val="00E919F1"/>
    <w:rsid w:val="00E93803"/>
    <w:rsid w:val="00E93CE6"/>
    <w:rsid w:val="00E960B2"/>
    <w:rsid w:val="00E96F4D"/>
    <w:rsid w:val="00EA1DA8"/>
    <w:rsid w:val="00EA2034"/>
    <w:rsid w:val="00EA24FD"/>
    <w:rsid w:val="00EA2B2B"/>
    <w:rsid w:val="00EA57A7"/>
    <w:rsid w:val="00EA6078"/>
    <w:rsid w:val="00EB057D"/>
    <w:rsid w:val="00EB083F"/>
    <w:rsid w:val="00EB4A71"/>
    <w:rsid w:val="00EB528C"/>
    <w:rsid w:val="00EB563B"/>
    <w:rsid w:val="00EC2179"/>
    <w:rsid w:val="00EC2992"/>
    <w:rsid w:val="00EC38FD"/>
    <w:rsid w:val="00EC556A"/>
    <w:rsid w:val="00EC574C"/>
    <w:rsid w:val="00ED05B4"/>
    <w:rsid w:val="00ED0823"/>
    <w:rsid w:val="00ED0B7D"/>
    <w:rsid w:val="00ED141F"/>
    <w:rsid w:val="00ED3CCC"/>
    <w:rsid w:val="00ED3F1A"/>
    <w:rsid w:val="00ED41D8"/>
    <w:rsid w:val="00ED4DDE"/>
    <w:rsid w:val="00ED602C"/>
    <w:rsid w:val="00ED6B8E"/>
    <w:rsid w:val="00EE5303"/>
    <w:rsid w:val="00EE56D3"/>
    <w:rsid w:val="00EE5ADD"/>
    <w:rsid w:val="00EE67FD"/>
    <w:rsid w:val="00EE738D"/>
    <w:rsid w:val="00EE7636"/>
    <w:rsid w:val="00EE76C6"/>
    <w:rsid w:val="00EF05F7"/>
    <w:rsid w:val="00EF1836"/>
    <w:rsid w:val="00EF1C90"/>
    <w:rsid w:val="00EF1F3F"/>
    <w:rsid w:val="00EF1FDD"/>
    <w:rsid w:val="00EF219A"/>
    <w:rsid w:val="00EF2AF2"/>
    <w:rsid w:val="00EF310B"/>
    <w:rsid w:val="00EF5670"/>
    <w:rsid w:val="00EF6E0F"/>
    <w:rsid w:val="00F0038E"/>
    <w:rsid w:val="00F022D7"/>
    <w:rsid w:val="00F0263A"/>
    <w:rsid w:val="00F02765"/>
    <w:rsid w:val="00F030DB"/>
    <w:rsid w:val="00F047BB"/>
    <w:rsid w:val="00F074B1"/>
    <w:rsid w:val="00F10399"/>
    <w:rsid w:val="00F1080D"/>
    <w:rsid w:val="00F118A2"/>
    <w:rsid w:val="00F13EB4"/>
    <w:rsid w:val="00F14643"/>
    <w:rsid w:val="00F16CC9"/>
    <w:rsid w:val="00F1715F"/>
    <w:rsid w:val="00F21EF4"/>
    <w:rsid w:val="00F231BE"/>
    <w:rsid w:val="00F26B9A"/>
    <w:rsid w:val="00F27148"/>
    <w:rsid w:val="00F27208"/>
    <w:rsid w:val="00F308E2"/>
    <w:rsid w:val="00F30D36"/>
    <w:rsid w:val="00F340BA"/>
    <w:rsid w:val="00F351F2"/>
    <w:rsid w:val="00F35E93"/>
    <w:rsid w:val="00F36855"/>
    <w:rsid w:val="00F43D0D"/>
    <w:rsid w:val="00F43EC2"/>
    <w:rsid w:val="00F4406C"/>
    <w:rsid w:val="00F440D8"/>
    <w:rsid w:val="00F44184"/>
    <w:rsid w:val="00F50B9B"/>
    <w:rsid w:val="00F52911"/>
    <w:rsid w:val="00F54C26"/>
    <w:rsid w:val="00F554FD"/>
    <w:rsid w:val="00F564DA"/>
    <w:rsid w:val="00F57959"/>
    <w:rsid w:val="00F60B43"/>
    <w:rsid w:val="00F60FC8"/>
    <w:rsid w:val="00F641E2"/>
    <w:rsid w:val="00F67FF8"/>
    <w:rsid w:val="00F7023E"/>
    <w:rsid w:val="00F724EA"/>
    <w:rsid w:val="00F73A38"/>
    <w:rsid w:val="00F76183"/>
    <w:rsid w:val="00F761B0"/>
    <w:rsid w:val="00F77DD3"/>
    <w:rsid w:val="00F81849"/>
    <w:rsid w:val="00F8255B"/>
    <w:rsid w:val="00F8339C"/>
    <w:rsid w:val="00F90FFB"/>
    <w:rsid w:val="00F912C6"/>
    <w:rsid w:val="00F925D2"/>
    <w:rsid w:val="00F92EAF"/>
    <w:rsid w:val="00F93C3B"/>
    <w:rsid w:val="00F940DC"/>
    <w:rsid w:val="00F9434D"/>
    <w:rsid w:val="00F95054"/>
    <w:rsid w:val="00F96497"/>
    <w:rsid w:val="00F96652"/>
    <w:rsid w:val="00FA0153"/>
    <w:rsid w:val="00FA0269"/>
    <w:rsid w:val="00FA12F7"/>
    <w:rsid w:val="00FA1648"/>
    <w:rsid w:val="00FA2C5D"/>
    <w:rsid w:val="00FA3B0A"/>
    <w:rsid w:val="00FA63CF"/>
    <w:rsid w:val="00FA77B6"/>
    <w:rsid w:val="00FB0435"/>
    <w:rsid w:val="00FB0BFC"/>
    <w:rsid w:val="00FB2342"/>
    <w:rsid w:val="00FB2BBE"/>
    <w:rsid w:val="00FB2D23"/>
    <w:rsid w:val="00FB3524"/>
    <w:rsid w:val="00FB4A25"/>
    <w:rsid w:val="00FB55AD"/>
    <w:rsid w:val="00FB5916"/>
    <w:rsid w:val="00FC07D0"/>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14E"/>
    <w:rsid w:val="00FE1201"/>
    <w:rsid w:val="00FE1CB6"/>
    <w:rsid w:val="00FE2C6F"/>
    <w:rsid w:val="00FE3097"/>
    <w:rsid w:val="00FE3CF1"/>
    <w:rsid w:val="00FE3F04"/>
    <w:rsid w:val="00FE426A"/>
    <w:rsid w:val="00FE4C29"/>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8C00D7"/>
  <w15:docId w15:val="{959D2F57-F674-4783-AE5D-E0A057014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qFormat/>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2Znak">
    <w:name w:val="Naslov 2 Znak"/>
    <w:basedOn w:val="Privzetapisavaodstavka"/>
    <w:link w:val="Naslov2"/>
    <w:uiPriority w:val="99"/>
    <w:rsid w:val="00572D1A"/>
    <w:rPr>
      <w:rFonts w:ascii="Arial" w:hAnsi="Arial" w:cs="Arial"/>
      <w:b/>
      <w:bCs/>
      <w:iCs/>
      <w:sz w:val="28"/>
      <w:szCs w:val="28"/>
    </w:rPr>
  </w:style>
  <w:style w:type="character" w:customStyle="1" w:styleId="Telobesedila3Znak">
    <w:name w:val="Telo besedila 3 Znak"/>
    <w:basedOn w:val="Privzetapisavaodstavka"/>
    <w:link w:val="Telobesedila3"/>
    <w:rsid w:val="00572D1A"/>
    <w:rPr>
      <w:i/>
      <w:sz w:val="16"/>
      <w:szCs w:val="16"/>
    </w:rPr>
  </w:style>
  <w:style w:type="character" w:customStyle="1" w:styleId="BesedilooblakaZnak">
    <w:name w:val="Besedilo oblačka Znak"/>
    <w:basedOn w:val="Privzetapisavaodstavka"/>
    <w:link w:val="Besedilooblaka"/>
    <w:uiPriority w:val="99"/>
    <w:semiHidden/>
    <w:rsid w:val="00572D1A"/>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572D1A"/>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14178">
      <w:bodyDiv w:val="1"/>
      <w:marLeft w:val="0"/>
      <w:marRight w:val="0"/>
      <w:marTop w:val="0"/>
      <w:marBottom w:val="0"/>
      <w:divBdr>
        <w:top w:val="none" w:sz="0" w:space="0" w:color="auto"/>
        <w:left w:val="none" w:sz="0" w:space="0" w:color="auto"/>
        <w:bottom w:val="none" w:sz="0" w:space="0" w:color="auto"/>
        <w:right w:val="none" w:sz="0" w:space="0" w:color="auto"/>
      </w:divBdr>
    </w:div>
    <w:div w:id="106389124">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31642265">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85064118">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19893118">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eJN2%20najkasneje%20do%207.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roman.frantar@imovina.s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mailto:karel.pollak@ljubljana.si" TargetMode="External"/><Relationship Id="rId10" Type="http://schemas.openxmlformats.org/officeDocument/2006/relationships/hyperlink" Target="https://ejn.gov.si/mojejn"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mojej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89B0D-01B3-4DA2-948B-1C186C6BD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48</Pages>
  <Words>13242</Words>
  <Characters>81951</Characters>
  <Application>Microsoft Office Word</Application>
  <DocSecurity>0</DocSecurity>
  <Lines>682</Lines>
  <Paragraphs>190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93</cp:revision>
  <cp:lastPrinted>2019-07-02T07:20:00Z</cp:lastPrinted>
  <dcterms:created xsi:type="dcterms:W3CDTF">2020-02-28T06:32:00Z</dcterms:created>
  <dcterms:modified xsi:type="dcterms:W3CDTF">2020-06-11T08:19:00Z</dcterms:modified>
</cp:coreProperties>
</file>