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696F8E" w14:textId="77777777" w:rsidR="00F80024" w:rsidRDefault="00F80024" w:rsidP="00B71183">
      <w:pPr>
        <w:jc w:val="center"/>
      </w:pPr>
      <w:bookmarkStart w:id="0" w:name="_GoBack"/>
      <w:bookmarkEnd w:id="0"/>
    </w:p>
    <w:p w14:paraId="29E96E35" w14:textId="69838862" w:rsidR="00F80024" w:rsidRDefault="00F80024" w:rsidP="00B71183">
      <w:pPr>
        <w:jc w:val="center"/>
      </w:pPr>
    </w:p>
    <w:p w14:paraId="7B35B600" w14:textId="77777777" w:rsidR="0043776C" w:rsidRDefault="0043776C" w:rsidP="00B71183">
      <w:pPr>
        <w:jc w:val="center"/>
      </w:pPr>
    </w:p>
    <w:p w14:paraId="56941A88" w14:textId="29689436" w:rsidR="0043776C" w:rsidRPr="006667DD" w:rsidRDefault="0043776C" w:rsidP="00E0473B">
      <w:pPr>
        <w:jc w:val="right"/>
        <w:rPr>
          <w:i/>
        </w:rPr>
      </w:pPr>
    </w:p>
    <w:p w14:paraId="0ACAA90E" w14:textId="77777777" w:rsidR="0043776C" w:rsidRDefault="0043776C" w:rsidP="0043776C">
      <w:pPr>
        <w:jc w:val="center"/>
      </w:pPr>
    </w:p>
    <w:p w14:paraId="1BC422CE" w14:textId="77777777" w:rsidR="0043776C" w:rsidRDefault="0043776C" w:rsidP="0043776C">
      <w:pPr>
        <w:jc w:val="both"/>
        <w:rPr>
          <w:b/>
          <w:bCs/>
          <w:i/>
        </w:rPr>
      </w:pPr>
      <w:r>
        <w:rPr>
          <w:b/>
          <w:bCs/>
          <w:i/>
        </w:rPr>
        <w:t xml:space="preserve">       </w:t>
      </w:r>
    </w:p>
    <w:p w14:paraId="69B74A79" w14:textId="7E8CACF4" w:rsidR="0043776C" w:rsidRPr="00B02DCF" w:rsidRDefault="0043776C" w:rsidP="0043776C">
      <w:pPr>
        <w:jc w:val="both"/>
        <w:rPr>
          <w:b/>
          <w:bCs/>
          <w:i/>
          <w:sz w:val="26"/>
          <w:szCs w:val="26"/>
        </w:rPr>
      </w:pPr>
      <w:r>
        <w:t xml:space="preserve">                     </w:t>
      </w:r>
    </w:p>
    <w:p w14:paraId="1BABF992" w14:textId="77777777" w:rsidR="006667DD" w:rsidRDefault="006667DD" w:rsidP="0043776C">
      <w:pPr>
        <w:pStyle w:val="Noga"/>
        <w:jc w:val="both"/>
        <w:rPr>
          <w:sz w:val="26"/>
          <w:szCs w:val="26"/>
        </w:rPr>
      </w:pPr>
    </w:p>
    <w:p w14:paraId="41439C5E" w14:textId="77777777" w:rsidR="0058253B" w:rsidRPr="00625B8D" w:rsidRDefault="0058253B" w:rsidP="00B50F5A">
      <w:pPr>
        <w:jc w:val="center"/>
        <w:rPr>
          <w:rFonts w:ascii="Verdana" w:hAnsi="Verdana"/>
          <w:b/>
          <w:sz w:val="28"/>
          <w:szCs w:val="28"/>
        </w:rPr>
      </w:pPr>
    </w:p>
    <w:p w14:paraId="59D299D0" w14:textId="77777777" w:rsidR="005F360F" w:rsidRPr="003F4F91" w:rsidRDefault="00BC0D9B" w:rsidP="005F360F">
      <w:pPr>
        <w:jc w:val="center"/>
        <w:rPr>
          <w:rFonts w:ascii="Verdana" w:hAnsi="Verdana"/>
          <w:b/>
          <w:sz w:val="48"/>
          <w:szCs w:val="48"/>
        </w:rPr>
      </w:pPr>
      <w:r w:rsidRPr="003F4F91">
        <w:rPr>
          <w:rFonts w:ascii="Verdana" w:hAnsi="Verdana"/>
          <w:b/>
          <w:sz w:val="48"/>
          <w:szCs w:val="48"/>
        </w:rPr>
        <w:t>ELABORAT EKONOMIKE</w:t>
      </w:r>
    </w:p>
    <w:p w14:paraId="7F63AE54" w14:textId="77777777" w:rsidR="005F360F" w:rsidRPr="00625B8D" w:rsidRDefault="005F360F" w:rsidP="005F360F">
      <w:pPr>
        <w:jc w:val="center"/>
        <w:rPr>
          <w:rFonts w:ascii="Verdana" w:hAnsi="Verdana"/>
          <w:b/>
          <w:sz w:val="20"/>
          <w:szCs w:val="20"/>
        </w:rPr>
      </w:pPr>
    </w:p>
    <w:p w14:paraId="2E23D0B1" w14:textId="77777777" w:rsidR="0043776C" w:rsidRPr="00625B8D" w:rsidRDefault="0043776C" w:rsidP="0043776C">
      <w:pPr>
        <w:jc w:val="center"/>
        <w:rPr>
          <w:rFonts w:ascii="Verdana" w:hAnsi="Verdana"/>
          <w:sz w:val="20"/>
          <w:szCs w:val="20"/>
        </w:rPr>
      </w:pPr>
    </w:p>
    <w:p w14:paraId="2F09D9AA" w14:textId="77777777" w:rsidR="00625B8D" w:rsidRPr="00E51438" w:rsidRDefault="00625B8D" w:rsidP="00625B8D">
      <w:pPr>
        <w:jc w:val="center"/>
        <w:rPr>
          <w:rFonts w:ascii="Verdana" w:hAnsi="Verdana"/>
          <w:b/>
          <w:color w:val="002060"/>
          <w:sz w:val="28"/>
          <w:szCs w:val="28"/>
        </w:rPr>
      </w:pPr>
      <w:r w:rsidRPr="00E51438">
        <w:rPr>
          <w:rFonts w:ascii="Verdana" w:hAnsi="Verdana"/>
          <w:b/>
          <w:color w:val="002060"/>
          <w:sz w:val="28"/>
          <w:szCs w:val="28"/>
        </w:rPr>
        <w:t>Projekt:</w:t>
      </w:r>
    </w:p>
    <w:p w14:paraId="27F00D8D" w14:textId="77777777" w:rsidR="00BC71DC" w:rsidRDefault="003F4F91" w:rsidP="00275786">
      <w:pPr>
        <w:jc w:val="center"/>
        <w:rPr>
          <w:rFonts w:ascii="Verdana" w:hAnsi="Verdana"/>
          <w:b/>
          <w:color w:val="002060"/>
          <w:sz w:val="36"/>
          <w:szCs w:val="36"/>
        </w:rPr>
      </w:pPr>
      <w:r>
        <w:rPr>
          <w:rFonts w:ascii="Verdana" w:hAnsi="Verdana"/>
          <w:b/>
          <w:color w:val="002060"/>
          <w:sz w:val="36"/>
          <w:szCs w:val="36"/>
        </w:rPr>
        <w:t>Spremembe in dopolnitve zazidalnega načrta za območji urejanja MS</w:t>
      </w:r>
      <w:r w:rsidR="00BC71DC">
        <w:rPr>
          <w:rFonts w:ascii="Verdana" w:hAnsi="Verdana"/>
          <w:b/>
          <w:color w:val="002060"/>
          <w:sz w:val="36"/>
          <w:szCs w:val="36"/>
        </w:rPr>
        <w:t>1/2-1 in MR</w:t>
      </w:r>
      <w:r w:rsidR="00275786" w:rsidRPr="00275786">
        <w:rPr>
          <w:rFonts w:ascii="Verdana" w:hAnsi="Verdana"/>
          <w:b/>
          <w:color w:val="002060"/>
          <w:sz w:val="36"/>
          <w:szCs w:val="36"/>
        </w:rPr>
        <w:t xml:space="preserve">1/1 </w:t>
      </w:r>
    </w:p>
    <w:p w14:paraId="3F4495F1" w14:textId="77777777" w:rsidR="00625B8D" w:rsidRPr="00FB3EF8" w:rsidRDefault="00275786" w:rsidP="00275786">
      <w:pPr>
        <w:jc w:val="center"/>
        <w:rPr>
          <w:rFonts w:ascii="Verdana" w:hAnsi="Verdana"/>
          <w:b/>
          <w:color w:val="002060"/>
          <w:sz w:val="36"/>
          <w:szCs w:val="36"/>
        </w:rPr>
      </w:pPr>
      <w:r w:rsidRPr="00275786">
        <w:rPr>
          <w:rFonts w:ascii="Verdana" w:hAnsi="Verdana"/>
          <w:b/>
          <w:color w:val="002060"/>
          <w:sz w:val="36"/>
          <w:szCs w:val="36"/>
        </w:rPr>
        <w:t>Zelena jama</w:t>
      </w:r>
    </w:p>
    <w:p w14:paraId="45390F79" w14:textId="77777777" w:rsidR="00E56541" w:rsidRDefault="00E56541" w:rsidP="00625B8D">
      <w:pPr>
        <w:jc w:val="center"/>
        <w:rPr>
          <w:rFonts w:ascii="Verdana" w:hAnsi="Verdana"/>
          <w:b/>
          <w:color w:val="002060"/>
          <w:sz w:val="40"/>
          <w:szCs w:val="40"/>
        </w:rPr>
      </w:pPr>
    </w:p>
    <w:p w14:paraId="0D4B8D6D" w14:textId="77777777" w:rsidR="00D34285" w:rsidRDefault="00D34285" w:rsidP="0043776C">
      <w:pPr>
        <w:jc w:val="center"/>
        <w:rPr>
          <w:rFonts w:ascii="Verdana" w:hAnsi="Verdana"/>
          <w:sz w:val="20"/>
          <w:szCs w:val="20"/>
        </w:rPr>
      </w:pPr>
    </w:p>
    <w:p w14:paraId="2C0AAAF8" w14:textId="77777777" w:rsidR="00847FC3" w:rsidRDefault="00847FC3" w:rsidP="0043776C">
      <w:pPr>
        <w:jc w:val="center"/>
        <w:rPr>
          <w:rFonts w:ascii="Verdana" w:hAnsi="Verdana"/>
          <w:sz w:val="20"/>
          <w:szCs w:val="20"/>
        </w:rPr>
      </w:pPr>
    </w:p>
    <w:p w14:paraId="304DAD48" w14:textId="77777777" w:rsidR="00847FC3" w:rsidRDefault="00847FC3" w:rsidP="0043776C">
      <w:pPr>
        <w:jc w:val="center"/>
        <w:rPr>
          <w:rFonts w:ascii="Verdana" w:hAnsi="Verdana"/>
          <w:sz w:val="20"/>
          <w:szCs w:val="20"/>
        </w:rPr>
      </w:pPr>
    </w:p>
    <w:p w14:paraId="2EFD7E0C" w14:textId="77777777" w:rsidR="00847FC3" w:rsidRPr="00E56541" w:rsidRDefault="00847FC3" w:rsidP="0043776C">
      <w:pPr>
        <w:jc w:val="center"/>
        <w:rPr>
          <w:rFonts w:ascii="Verdana" w:hAnsi="Verdana"/>
          <w:sz w:val="20"/>
          <w:szCs w:val="20"/>
        </w:rPr>
      </w:pPr>
    </w:p>
    <w:p w14:paraId="267D576E" w14:textId="77777777" w:rsidR="0043776C" w:rsidRPr="00625B8D" w:rsidRDefault="0043776C" w:rsidP="0043776C">
      <w:pPr>
        <w:jc w:val="center"/>
        <w:rPr>
          <w:rFonts w:ascii="Verdana" w:hAnsi="Verdana"/>
          <w:sz w:val="20"/>
          <w:szCs w:val="20"/>
        </w:rPr>
      </w:pPr>
    </w:p>
    <w:p w14:paraId="318FDFB8" w14:textId="77777777" w:rsidR="0043776C" w:rsidRPr="00625B8D" w:rsidRDefault="0043776C" w:rsidP="0043776C">
      <w:pPr>
        <w:jc w:val="center"/>
        <w:rPr>
          <w:rFonts w:ascii="Verdana" w:hAnsi="Verdana"/>
          <w:b/>
          <w:i/>
          <w:sz w:val="20"/>
          <w:szCs w:val="20"/>
        </w:rPr>
      </w:pPr>
    </w:p>
    <w:p w14:paraId="778657A1" w14:textId="77777777" w:rsidR="00BC0D9B" w:rsidRPr="00625B8D" w:rsidRDefault="00BC0D9B" w:rsidP="0043776C">
      <w:pPr>
        <w:jc w:val="center"/>
        <w:rPr>
          <w:rFonts w:ascii="Verdana" w:hAnsi="Verdana"/>
          <w:b/>
          <w:i/>
          <w:sz w:val="20"/>
          <w:szCs w:val="20"/>
        </w:rPr>
      </w:pPr>
    </w:p>
    <w:p w14:paraId="77DCA7C2" w14:textId="77777777" w:rsidR="00BC0D9B" w:rsidRPr="00625B8D" w:rsidRDefault="00BC0D9B" w:rsidP="0043776C">
      <w:pPr>
        <w:jc w:val="center"/>
        <w:rPr>
          <w:rFonts w:ascii="Verdana" w:hAnsi="Verdana"/>
          <w:b/>
          <w:i/>
          <w:sz w:val="20"/>
          <w:szCs w:val="20"/>
        </w:rPr>
      </w:pPr>
    </w:p>
    <w:p w14:paraId="671CA972" w14:textId="77777777" w:rsidR="004E2AF5" w:rsidRPr="00625B8D" w:rsidRDefault="004E2AF5" w:rsidP="0043776C">
      <w:pPr>
        <w:jc w:val="center"/>
        <w:rPr>
          <w:rFonts w:ascii="Verdana" w:hAnsi="Verdana"/>
          <w:b/>
          <w:i/>
          <w:sz w:val="20"/>
          <w:szCs w:val="20"/>
        </w:rPr>
      </w:pPr>
    </w:p>
    <w:p w14:paraId="519D70E0" w14:textId="77777777" w:rsidR="004E2AF5" w:rsidRPr="00625B8D" w:rsidRDefault="004E2AF5" w:rsidP="0043776C">
      <w:pPr>
        <w:jc w:val="center"/>
        <w:rPr>
          <w:rFonts w:ascii="Verdana" w:hAnsi="Verdana"/>
          <w:b/>
          <w:i/>
          <w:sz w:val="20"/>
          <w:szCs w:val="20"/>
        </w:rPr>
      </w:pPr>
    </w:p>
    <w:p w14:paraId="200021E3" w14:textId="77777777" w:rsidR="00625B8D" w:rsidRDefault="00625B8D" w:rsidP="00625B8D">
      <w:pPr>
        <w:rPr>
          <w:rFonts w:ascii="Verdana" w:hAnsi="Verdana"/>
          <w:sz w:val="20"/>
          <w:szCs w:val="20"/>
        </w:rPr>
      </w:pPr>
    </w:p>
    <w:p w14:paraId="4020B325" w14:textId="77777777" w:rsidR="00625B8D" w:rsidRDefault="00625B8D" w:rsidP="00625B8D">
      <w:pPr>
        <w:rPr>
          <w:rFonts w:ascii="Verdana" w:hAnsi="Verdana"/>
          <w:sz w:val="20"/>
          <w:szCs w:val="20"/>
        </w:rPr>
      </w:pPr>
    </w:p>
    <w:p w14:paraId="1AC66E87" w14:textId="77777777" w:rsidR="00E467A9" w:rsidRDefault="00E467A9" w:rsidP="00625B8D">
      <w:pPr>
        <w:rPr>
          <w:rFonts w:ascii="Verdana" w:hAnsi="Verdana"/>
          <w:sz w:val="20"/>
          <w:szCs w:val="20"/>
        </w:rPr>
      </w:pPr>
    </w:p>
    <w:p w14:paraId="498AF334" w14:textId="77777777" w:rsidR="00E467A9" w:rsidRDefault="00E467A9" w:rsidP="00625B8D">
      <w:pPr>
        <w:rPr>
          <w:rFonts w:ascii="Verdana" w:hAnsi="Verdana"/>
          <w:sz w:val="20"/>
          <w:szCs w:val="20"/>
        </w:rPr>
      </w:pPr>
    </w:p>
    <w:p w14:paraId="4DD9527F" w14:textId="77777777" w:rsidR="00847FC3" w:rsidRDefault="00847FC3" w:rsidP="00625B8D">
      <w:pPr>
        <w:rPr>
          <w:rFonts w:ascii="Verdana" w:hAnsi="Verdana"/>
          <w:sz w:val="20"/>
          <w:szCs w:val="20"/>
        </w:rPr>
      </w:pPr>
    </w:p>
    <w:p w14:paraId="253EBE8F" w14:textId="77777777" w:rsidR="00847FC3" w:rsidRDefault="00847FC3" w:rsidP="00625B8D">
      <w:pPr>
        <w:rPr>
          <w:rFonts w:ascii="Verdana" w:hAnsi="Verdana"/>
          <w:sz w:val="20"/>
          <w:szCs w:val="20"/>
        </w:rPr>
      </w:pPr>
    </w:p>
    <w:p w14:paraId="2DDEBD6C" w14:textId="77777777" w:rsidR="00847FC3" w:rsidRDefault="00847FC3" w:rsidP="00625B8D">
      <w:pPr>
        <w:rPr>
          <w:rFonts w:ascii="Verdana" w:hAnsi="Verdana"/>
          <w:sz w:val="20"/>
          <w:szCs w:val="20"/>
        </w:rPr>
      </w:pPr>
    </w:p>
    <w:p w14:paraId="43A88771" w14:textId="77777777" w:rsidR="00BC0D9B" w:rsidRDefault="00625B8D" w:rsidP="00625B8D">
      <w:pPr>
        <w:rPr>
          <w:rFonts w:ascii="Verdana" w:hAnsi="Verdana"/>
          <w:sz w:val="20"/>
          <w:szCs w:val="20"/>
        </w:rPr>
      </w:pPr>
      <w:r w:rsidRPr="00625B8D">
        <w:rPr>
          <w:rFonts w:ascii="Verdana" w:hAnsi="Verdana"/>
          <w:sz w:val="20"/>
          <w:szCs w:val="20"/>
        </w:rPr>
        <w:t xml:space="preserve">Elaborat </w:t>
      </w:r>
      <w:r w:rsidR="003F4F91">
        <w:rPr>
          <w:rFonts w:ascii="Verdana" w:hAnsi="Verdana"/>
          <w:sz w:val="20"/>
          <w:szCs w:val="20"/>
        </w:rPr>
        <w:t xml:space="preserve">ekonomike </w:t>
      </w:r>
      <w:r w:rsidRPr="00625B8D">
        <w:rPr>
          <w:rFonts w:ascii="Verdana" w:hAnsi="Verdana"/>
          <w:sz w:val="20"/>
          <w:szCs w:val="20"/>
        </w:rPr>
        <w:t>izdelal</w:t>
      </w:r>
      <w:r w:rsidR="0043776C" w:rsidRPr="00625B8D">
        <w:rPr>
          <w:rFonts w:ascii="Verdana" w:hAnsi="Verdana"/>
          <w:sz w:val="20"/>
          <w:szCs w:val="20"/>
        </w:rPr>
        <w:t>:</w:t>
      </w:r>
    </w:p>
    <w:p w14:paraId="3360CD99" w14:textId="48F62A1C" w:rsidR="00BC0D9B" w:rsidRDefault="00625B8D" w:rsidP="00625B8D">
      <w:pPr>
        <w:rPr>
          <w:rFonts w:ascii="Verdana" w:hAnsi="Verdana"/>
          <w:b/>
          <w:sz w:val="20"/>
          <w:szCs w:val="20"/>
        </w:rPr>
      </w:pPr>
      <w:r w:rsidRPr="00625B8D">
        <w:rPr>
          <w:rFonts w:ascii="Verdana" w:hAnsi="Verdana"/>
          <w:b/>
          <w:sz w:val="20"/>
          <w:szCs w:val="20"/>
        </w:rPr>
        <w:t>Kostak</w:t>
      </w:r>
      <w:r w:rsidR="00D66591">
        <w:rPr>
          <w:rFonts w:ascii="Verdana" w:hAnsi="Verdana"/>
          <w:b/>
          <w:sz w:val="20"/>
          <w:szCs w:val="20"/>
        </w:rPr>
        <w:t>,</w:t>
      </w:r>
      <w:r w:rsidRPr="00625B8D">
        <w:rPr>
          <w:rFonts w:ascii="Verdana" w:hAnsi="Verdana"/>
          <w:b/>
          <w:sz w:val="20"/>
          <w:szCs w:val="20"/>
        </w:rPr>
        <w:t xml:space="preserve"> d. d.</w:t>
      </w:r>
    </w:p>
    <w:p w14:paraId="5EBDBB0C" w14:textId="26BA45FF" w:rsidR="00847FC3" w:rsidRDefault="00847FC3" w:rsidP="00625B8D">
      <w:pPr>
        <w:rPr>
          <w:rFonts w:ascii="Verdana" w:hAnsi="Verdana"/>
          <w:b/>
          <w:sz w:val="20"/>
          <w:szCs w:val="20"/>
        </w:rPr>
      </w:pPr>
      <w:r>
        <w:rPr>
          <w:rFonts w:ascii="Verdana" w:hAnsi="Verdana"/>
          <w:b/>
          <w:sz w:val="20"/>
          <w:szCs w:val="20"/>
        </w:rPr>
        <w:t>Leskovška cesta 2</w:t>
      </w:r>
      <w:r w:rsidR="00D66591">
        <w:rPr>
          <w:rFonts w:ascii="Verdana" w:hAnsi="Verdana"/>
          <w:b/>
          <w:sz w:val="20"/>
          <w:szCs w:val="20"/>
        </w:rPr>
        <w:t xml:space="preserve"> </w:t>
      </w:r>
      <w:r>
        <w:rPr>
          <w:rFonts w:ascii="Verdana" w:hAnsi="Verdana"/>
          <w:b/>
          <w:sz w:val="20"/>
          <w:szCs w:val="20"/>
        </w:rPr>
        <w:t>a</w:t>
      </w:r>
    </w:p>
    <w:p w14:paraId="0AF56A2C" w14:textId="5C6348F6" w:rsidR="00847FC3" w:rsidRDefault="00847FC3" w:rsidP="00625B8D">
      <w:pPr>
        <w:rPr>
          <w:rFonts w:ascii="Verdana" w:hAnsi="Verdana"/>
          <w:b/>
          <w:sz w:val="20"/>
          <w:szCs w:val="20"/>
        </w:rPr>
      </w:pPr>
      <w:r>
        <w:rPr>
          <w:rFonts w:ascii="Verdana" w:hAnsi="Verdana"/>
          <w:b/>
          <w:sz w:val="20"/>
          <w:szCs w:val="20"/>
        </w:rPr>
        <w:t>8270   Krško</w:t>
      </w:r>
    </w:p>
    <w:p w14:paraId="23BC2E5E" w14:textId="77777777" w:rsidR="003F4F91" w:rsidRDefault="003F4F91" w:rsidP="00625B8D">
      <w:pPr>
        <w:rPr>
          <w:rFonts w:ascii="Verdana" w:hAnsi="Verdana"/>
          <w:b/>
          <w:sz w:val="20"/>
          <w:szCs w:val="20"/>
        </w:rPr>
      </w:pPr>
    </w:p>
    <w:p w14:paraId="551593CD" w14:textId="77777777" w:rsidR="00847FC3" w:rsidRDefault="00847FC3" w:rsidP="00625B8D">
      <w:pPr>
        <w:rPr>
          <w:rFonts w:ascii="Verdana" w:hAnsi="Verdana"/>
          <w:sz w:val="20"/>
          <w:szCs w:val="20"/>
        </w:rPr>
      </w:pPr>
    </w:p>
    <w:p w14:paraId="37D408D3" w14:textId="77777777" w:rsidR="00847FC3" w:rsidRDefault="00847FC3" w:rsidP="00625B8D">
      <w:pPr>
        <w:rPr>
          <w:rFonts w:ascii="Verdana" w:hAnsi="Verdana"/>
          <w:sz w:val="20"/>
          <w:szCs w:val="20"/>
        </w:rPr>
      </w:pPr>
    </w:p>
    <w:p w14:paraId="054B8014" w14:textId="560FF708" w:rsidR="003F4F91" w:rsidRDefault="003F4F91" w:rsidP="00625B8D">
      <w:pPr>
        <w:rPr>
          <w:rFonts w:ascii="Verdana" w:hAnsi="Verdana"/>
          <w:sz w:val="20"/>
          <w:szCs w:val="20"/>
        </w:rPr>
      </w:pPr>
      <w:r w:rsidRPr="003F4F91">
        <w:rPr>
          <w:rFonts w:ascii="Verdana" w:hAnsi="Verdana"/>
          <w:sz w:val="20"/>
          <w:szCs w:val="20"/>
        </w:rPr>
        <w:t>Grafični prikaz izdelal:</w:t>
      </w:r>
    </w:p>
    <w:p w14:paraId="41E70D1A" w14:textId="267480C6" w:rsidR="00E467A9" w:rsidRDefault="00847FC3" w:rsidP="00E0473B">
      <w:pPr>
        <w:tabs>
          <w:tab w:val="left" w:pos="2868"/>
        </w:tabs>
        <w:rPr>
          <w:rFonts w:ascii="Verdana" w:hAnsi="Verdana"/>
          <w:b/>
          <w:sz w:val="20"/>
          <w:szCs w:val="20"/>
        </w:rPr>
      </w:pPr>
      <w:bookmarkStart w:id="1" w:name="OLE_LINK21"/>
      <w:bookmarkStart w:id="2" w:name="OLE_LINK24"/>
      <w:r>
        <w:rPr>
          <w:rFonts w:ascii="Verdana" w:hAnsi="Verdana"/>
          <w:b/>
          <w:sz w:val="20"/>
          <w:szCs w:val="20"/>
        </w:rPr>
        <w:t>Kostak GIP d. o. o.</w:t>
      </w:r>
    </w:p>
    <w:p w14:paraId="71888F60" w14:textId="77777777" w:rsidR="00847FC3" w:rsidRDefault="00847FC3" w:rsidP="00E0473B">
      <w:pPr>
        <w:tabs>
          <w:tab w:val="left" w:pos="2868"/>
        </w:tabs>
        <w:rPr>
          <w:rFonts w:ascii="Verdana" w:hAnsi="Verdana"/>
          <w:b/>
          <w:sz w:val="20"/>
          <w:szCs w:val="20"/>
        </w:rPr>
      </w:pPr>
      <w:r w:rsidRPr="00847FC3">
        <w:rPr>
          <w:rFonts w:ascii="Verdana" w:hAnsi="Verdana"/>
          <w:b/>
          <w:sz w:val="20"/>
          <w:szCs w:val="20"/>
        </w:rPr>
        <w:t>Cesta krških žrtev 47</w:t>
      </w:r>
    </w:p>
    <w:p w14:paraId="0DF70677" w14:textId="1EF14B71" w:rsidR="00E467A9" w:rsidRDefault="00847FC3" w:rsidP="00E0473B">
      <w:pPr>
        <w:tabs>
          <w:tab w:val="left" w:pos="2868"/>
        </w:tabs>
        <w:rPr>
          <w:rFonts w:ascii="Verdana" w:hAnsi="Verdana"/>
          <w:b/>
          <w:sz w:val="20"/>
          <w:szCs w:val="20"/>
        </w:rPr>
      </w:pPr>
      <w:r>
        <w:rPr>
          <w:rFonts w:ascii="Verdana" w:hAnsi="Verdana"/>
          <w:b/>
          <w:sz w:val="20"/>
          <w:szCs w:val="20"/>
        </w:rPr>
        <w:t>8270    Krško</w:t>
      </w:r>
    </w:p>
    <w:p w14:paraId="31059AF1" w14:textId="77777777" w:rsidR="00E56541" w:rsidRDefault="00E56541" w:rsidP="00E0473B">
      <w:pPr>
        <w:tabs>
          <w:tab w:val="left" w:pos="2868"/>
        </w:tabs>
        <w:rPr>
          <w:rFonts w:ascii="Verdana" w:hAnsi="Verdana"/>
          <w:sz w:val="20"/>
          <w:szCs w:val="20"/>
        </w:rPr>
      </w:pPr>
    </w:p>
    <w:p w14:paraId="3F15EC8A" w14:textId="77777777" w:rsidR="00E56541" w:rsidRDefault="00E56541" w:rsidP="0043776C">
      <w:pPr>
        <w:tabs>
          <w:tab w:val="left" w:pos="2868"/>
        </w:tabs>
        <w:jc w:val="center"/>
        <w:rPr>
          <w:rFonts w:ascii="Verdana" w:hAnsi="Verdana"/>
          <w:sz w:val="20"/>
          <w:szCs w:val="20"/>
        </w:rPr>
      </w:pPr>
    </w:p>
    <w:p w14:paraId="47202D91" w14:textId="77777777" w:rsidR="003F4F91" w:rsidRDefault="003F4F91" w:rsidP="0043776C">
      <w:pPr>
        <w:tabs>
          <w:tab w:val="left" w:pos="2868"/>
        </w:tabs>
        <w:jc w:val="center"/>
        <w:rPr>
          <w:rFonts w:ascii="Verdana" w:hAnsi="Verdana"/>
          <w:sz w:val="20"/>
          <w:szCs w:val="20"/>
        </w:rPr>
      </w:pPr>
    </w:p>
    <w:p w14:paraId="3880FFCC" w14:textId="77777777" w:rsidR="00625B8D" w:rsidRPr="00625B8D" w:rsidRDefault="00625B8D" w:rsidP="0043776C">
      <w:pPr>
        <w:tabs>
          <w:tab w:val="left" w:pos="2868"/>
        </w:tabs>
        <w:jc w:val="center"/>
        <w:rPr>
          <w:rFonts w:ascii="Verdana" w:hAnsi="Verdana"/>
          <w:sz w:val="20"/>
          <w:szCs w:val="20"/>
        </w:rPr>
      </w:pPr>
    </w:p>
    <w:p w14:paraId="47E21312" w14:textId="44EE578E" w:rsidR="005C55E3" w:rsidRPr="00625B8D" w:rsidRDefault="00625B8D" w:rsidP="00625B8D">
      <w:pPr>
        <w:tabs>
          <w:tab w:val="left" w:pos="2868"/>
        </w:tabs>
        <w:rPr>
          <w:rFonts w:ascii="Verdana" w:hAnsi="Verdana"/>
          <w:sz w:val="20"/>
          <w:szCs w:val="20"/>
        </w:rPr>
      </w:pPr>
      <w:r>
        <w:rPr>
          <w:rFonts w:ascii="Verdana" w:hAnsi="Verdana"/>
          <w:sz w:val="20"/>
          <w:szCs w:val="20"/>
        </w:rPr>
        <w:t>Krško,</w:t>
      </w:r>
      <w:r w:rsidR="0043776C" w:rsidRPr="00625B8D">
        <w:rPr>
          <w:rFonts w:ascii="Verdana" w:hAnsi="Verdana"/>
          <w:sz w:val="20"/>
          <w:szCs w:val="20"/>
        </w:rPr>
        <w:t xml:space="preserve"> </w:t>
      </w:r>
      <w:r w:rsidR="00407E80">
        <w:rPr>
          <w:rFonts w:ascii="Verdana" w:hAnsi="Verdana"/>
          <w:sz w:val="20"/>
          <w:szCs w:val="20"/>
        </w:rPr>
        <w:t>december</w:t>
      </w:r>
      <w:r w:rsidR="00D323BE">
        <w:rPr>
          <w:rFonts w:ascii="Verdana" w:hAnsi="Verdana"/>
          <w:sz w:val="20"/>
          <w:szCs w:val="20"/>
        </w:rPr>
        <w:t xml:space="preserve"> </w:t>
      </w:r>
      <w:r w:rsidR="00B1066C">
        <w:rPr>
          <w:rFonts w:ascii="Verdana" w:hAnsi="Verdana"/>
          <w:sz w:val="20"/>
          <w:szCs w:val="20"/>
        </w:rPr>
        <w:t>2020</w:t>
      </w:r>
    </w:p>
    <w:p w14:paraId="47026AD6" w14:textId="77777777" w:rsidR="0006097D" w:rsidRPr="00625B8D" w:rsidRDefault="0006097D" w:rsidP="00BC0D9B">
      <w:pPr>
        <w:tabs>
          <w:tab w:val="left" w:pos="2868"/>
        </w:tabs>
        <w:jc w:val="center"/>
        <w:rPr>
          <w:rFonts w:ascii="Verdana" w:hAnsi="Verdana"/>
          <w:sz w:val="20"/>
          <w:szCs w:val="20"/>
        </w:rPr>
      </w:pPr>
    </w:p>
    <w:bookmarkEnd w:id="1"/>
    <w:bookmarkEnd w:id="2"/>
    <w:p w14:paraId="34BF6551" w14:textId="77777777" w:rsidR="00B1066C" w:rsidRDefault="00B1066C">
      <w:pPr>
        <w:rPr>
          <w:rFonts w:ascii="Cambria" w:eastAsia="MS Gothic" w:hAnsi="Cambria"/>
          <w:b/>
          <w:bCs/>
          <w:color w:val="365F91"/>
          <w:sz w:val="28"/>
          <w:szCs w:val="28"/>
          <w:lang w:val="en-US" w:eastAsia="ja-JP"/>
        </w:rPr>
      </w:pPr>
      <w:r>
        <w:br w:type="page"/>
      </w:r>
    </w:p>
    <w:p w14:paraId="42C970A7" w14:textId="617DDE20" w:rsidR="00E51438" w:rsidRPr="00CE6DCB" w:rsidRDefault="00E51438">
      <w:pPr>
        <w:pStyle w:val="NaslovTOC"/>
        <w:rPr>
          <w:rFonts w:ascii="Verdana" w:hAnsi="Verdana"/>
          <w:sz w:val="20"/>
          <w:szCs w:val="20"/>
        </w:rPr>
      </w:pPr>
      <w:r w:rsidRPr="00CE6DCB">
        <w:rPr>
          <w:rFonts w:ascii="Verdana" w:hAnsi="Verdana"/>
          <w:sz w:val="20"/>
          <w:szCs w:val="20"/>
        </w:rPr>
        <w:lastRenderedPageBreak/>
        <w:t>Vsebina</w:t>
      </w:r>
    </w:p>
    <w:p w14:paraId="44F39980" w14:textId="77777777" w:rsidR="00E51438" w:rsidRPr="00E51438" w:rsidRDefault="00E51438" w:rsidP="00E51438">
      <w:pPr>
        <w:rPr>
          <w:rFonts w:ascii="Verdana" w:hAnsi="Verdana"/>
          <w:sz w:val="20"/>
          <w:szCs w:val="20"/>
          <w:lang w:val="en-US" w:eastAsia="ja-JP"/>
        </w:rPr>
      </w:pPr>
    </w:p>
    <w:p w14:paraId="49BBEFD5" w14:textId="77777777" w:rsidR="00261805" w:rsidRPr="00261805" w:rsidRDefault="00E51438">
      <w:pPr>
        <w:pStyle w:val="Kazalovsebine1"/>
        <w:rPr>
          <w:rFonts w:ascii="Verdana" w:eastAsiaTheme="minorEastAsia" w:hAnsi="Verdana" w:cstheme="minorBidi"/>
          <w:noProof/>
          <w:sz w:val="20"/>
          <w:szCs w:val="20"/>
          <w:lang w:eastAsia="sl-SI"/>
        </w:rPr>
      </w:pPr>
      <w:r w:rsidRPr="00261805">
        <w:rPr>
          <w:rFonts w:ascii="Verdana" w:hAnsi="Verdana"/>
          <w:sz w:val="20"/>
          <w:szCs w:val="20"/>
        </w:rPr>
        <w:fldChar w:fldCharType="begin"/>
      </w:r>
      <w:r w:rsidRPr="00261805">
        <w:rPr>
          <w:rFonts w:ascii="Verdana" w:hAnsi="Verdana"/>
          <w:sz w:val="20"/>
          <w:szCs w:val="20"/>
        </w:rPr>
        <w:instrText xml:space="preserve"> TOC \o "1-3" \h \z \u </w:instrText>
      </w:r>
      <w:r w:rsidRPr="00261805">
        <w:rPr>
          <w:rFonts w:ascii="Verdana" w:hAnsi="Verdana"/>
          <w:sz w:val="20"/>
          <w:szCs w:val="20"/>
        </w:rPr>
        <w:fldChar w:fldCharType="separate"/>
      </w:r>
      <w:hyperlink w:anchor="_Toc60830322" w:history="1">
        <w:r w:rsidR="00261805" w:rsidRPr="00261805">
          <w:rPr>
            <w:rStyle w:val="Hiperpovezava"/>
            <w:rFonts w:ascii="Verdana" w:hAnsi="Verdana"/>
            <w:noProof/>
            <w:sz w:val="20"/>
            <w:szCs w:val="20"/>
          </w:rPr>
          <w:t>1.</w:t>
        </w:r>
        <w:r w:rsidR="00261805" w:rsidRPr="00261805">
          <w:rPr>
            <w:rFonts w:ascii="Verdana" w:eastAsiaTheme="minorEastAsia" w:hAnsi="Verdana" w:cstheme="minorBidi"/>
            <w:noProof/>
            <w:sz w:val="20"/>
            <w:szCs w:val="20"/>
            <w:lang w:eastAsia="sl-SI"/>
          </w:rPr>
          <w:tab/>
        </w:r>
        <w:r w:rsidR="00261805" w:rsidRPr="00261805">
          <w:rPr>
            <w:rStyle w:val="Hiperpovezava"/>
            <w:rFonts w:ascii="Verdana" w:hAnsi="Verdana"/>
            <w:noProof/>
            <w:sz w:val="20"/>
            <w:szCs w:val="20"/>
          </w:rPr>
          <w:t>KLJUČNE UGOTOVITVE</w:t>
        </w:r>
        <w:r w:rsidR="00261805" w:rsidRPr="00261805">
          <w:rPr>
            <w:rFonts w:ascii="Verdana" w:hAnsi="Verdana"/>
            <w:noProof/>
            <w:webHidden/>
            <w:sz w:val="20"/>
            <w:szCs w:val="20"/>
          </w:rPr>
          <w:tab/>
        </w:r>
        <w:r w:rsidR="00261805" w:rsidRPr="00261805">
          <w:rPr>
            <w:rFonts w:ascii="Verdana" w:hAnsi="Verdana"/>
            <w:noProof/>
            <w:webHidden/>
            <w:sz w:val="20"/>
            <w:szCs w:val="20"/>
          </w:rPr>
          <w:fldChar w:fldCharType="begin"/>
        </w:r>
        <w:r w:rsidR="00261805" w:rsidRPr="00261805">
          <w:rPr>
            <w:rFonts w:ascii="Verdana" w:hAnsi="Verdana"/>
            <w:noProof/>
            <w:webHidden/>
            <w:sz w:val="20"/>
            <w:szCs w:val="20"/>
          </w:rPr>
          <w:instrText xml:space="preserve"> PAGEREF _Toc60830322 \h </w:instrText>
        </w:r>
        <w:r w:rsidR="00261805" w:rsidRPr="00261805">
          <w:rPr>
            <w:rFonts w:ascii="Verdana" w:hAnsi="Verdana"/>
            <w:noProof/>
            <w:webHidden/>
            <w:sz w:val="20"/>
            <w:szCs w:val="20"/>
          </w:rPr>
        </w:r>
        <w:r w:rsidR="00261805" w:rsidRPr="00261805">
          <w:rPr>
            <w:rFonts w:ascii="Verdana" w:hAnsi="Verdana"/>
            <w:noProof/>
            <w:webHidden/>
            <w:sz w:val="20"/>
            <w:szCs w:val="20"/>
          </w:rPr>
          <w:fldChar w:fldCharType="separate"/>
        </w:r>
        <w:r w:rsidR="00261805" w:rsidRPr="00261805">
          <w:rPr>
            <w:rFonts w:ascii="Verdana" w:hAnsi="Verdana"/>
            <w:noProof/>
            <w:webHidden/>
            <w:sz w:val="20"/>
            <w:szCs w:val="20"/>
          </w:rPr>
          <w:t>4</w:t>
        </w:r>
        <w:r w:rsidR="00261805" w:rsidRPr="00261805">
          <w:rPr>
            <w:rFonts w:ascii="Verdana" w:hAnsi="Verdana"/>
            <w:noProof/>
            <w:webHidden/>
            <w:sz w:val="20"/>
            <w:szCs w:val="20"/>
          </w:rPr>
          <w:fldChar w:fldCharType="end"/>
        </w:r>
      </w:hyperlink>
    </w:p>
    <w:p w14:paraId="49ECA6FB" w14:textId="77777777" w:rsidR="00261805" w:rsidRPr="00261805" w:rsidRDefault="00E8319C">
      <w:pPr>
        <w:pStyle w:val="Kazalovsebine1"/>
        <w:rPr>
          <w:rFonts w:ascii="Verdana" w:eastAsiaTheme="minorEastAsia" w:hAnsi="Verdana" w:cstheme="minorBidi"/>
          <w:noProof/>
          <w:sz w:val="20"/>
          <w:szCs w:val="20"/>
          <w:lang w:eastAsia="sl-SI"/>
        </w:rPr>
      </w:pPr>
      <w:hyperlink w:anchor="_Toc60830323" w:history="1">
        <w:r w:rsidR="00261805" w:rsidRPr="00261805">
          <w:rPr>
            <w:rStyle w:val="Hiperpovezava"/>
            <w:rFonts w:ascii="Verdana" w:hAnsi="Verdana"/>
            <w:noProof/>
            <w:sz w:val="20"/>
            <w:szCs w:val="20"/>
          </w:rPr>
          <w:t>2.</w:t>
        </w:r>
        <w:r w:rsidR="00261805" w:rsidRPr="00261805">
          <w:rPr>
            <w:rFonts w:ascii="Verdana" w:eastAsiaTheme="minorEastAsia" w:hAnsi="Verdana" w:cstheme="minorBidi"/>
            <w:noProof/>
            <w:sz w:val="20"/>
            <w:szCs w:val="20"/>
            <w:lang w:eastAsia="sl-SI"/>
          </w:rPr>
          <w:tab/>
        </w:r>
        <w:r w:rsidR="00261805" w:rsidRPr="00261805">
          <w:rPr>
            <w:rStyle w:val="Hiperpovezava"/>
            <w:rFonts w:ascii="Verdana" w:hAnsi="Verdana"/>
            <w:noProof/>
            <w:sz w:val="20"/>
            <w:szCs w:val="20"/>
          </w:rPr>
          <w:t>KOMUNALNA OPREMA IN DRUGA GOSPODARSKA JAVNA INFRASTRUKTURA</w:t>
        </w:r>
        <w:r w:rsidR="00261805" w:rsidRPr="00261805">
          <w:rPr>
            <w:rFonts w:ascii="Verdana" w:hAnsi="Verdana"/>
            <w:noProof/>
            <w:webHidden/>
            <w:sz w:val="20"/>
            <w:szCs w:val="20"/>
          </w:rPr>
          <w:tab/>
        </w:r>
        <w:r w:rsidR="00261805" w:rsidRPr="00261805">
          <w:rPr>
            <w:rFonts w:ascii="Verdana" w:hAnsi="Verdana"/>
            <w:noProof/>
            <w:webHidden/>
            <w:sz w:val="20"/>
            <w:szCs w:val="20"/>
          </w:rPr>
          <w:fldChar w:fldCharType="begin"/>
        </w:r>
        <w:r w:rsidR="00261805" w:rsidRPr="00261805">
          <w:rPr>
            <w:rFonts w:ascii="Verdana" w:hAnsi="Verdana"/>
            <w:noProof/>
            <w:webHidden/>
            <w:sz w:val="20"/>
            <w:szCs w:val="20"/>
          </w:rPr>
          <w:instrText xml:space="preserve"> PAGEREF _Toc60830323 \h </w:instrText>
        </w:r>
        <w:r w:rsidR="00261805" w:rsidRPr="00261805">
          <w:rPr>
            <w:rFonts w:ascii="Verdana" w:hAnsi="Verdana"/>
            <w:noProof/>
            <w:webHidden/>
            <w:sz w:val="20"/>
            <w:szCs w:val="20"/>
          </w:rPr>
        </w:r>
        <w:r w:rsidR="00261805" w:rsidRPr="00261805">
          <w:rPr>
            <w:rFonts w:ascii="Verdana" w:hAnsi="Verdana"/>
            <w:noProof/>
            <w:webHidden/>
            <w:sz w:val="20"/>
            <w:szCs w:val="20"/>
          </w:rPr>
          <w:fldChar w:fldCharType="separate"/>
        </w:r>
        <w:r w:rsidR="00261805" w:rsidRPr="00261805">
          <w:rPr>
            <w:rFonts w:ascii="Verdana" w:hAnsi="Verdana"/>
            <w:noProof/>
            <w:webHidden/>
            <w:sz w:val="20"/>
            <w:szCs w:val="20"/>
          </w:rPr>
          <w:t>7</w:t>
        </w:r>
        <w:r w:rsidR="00261805" w:rsidRPr="00261805">
          <w:rPr>
            <w:rFonts w:ascii="Verdana" w:hAnsi="Verdana"/>
            <w:noProof/>
            <w:webHidden/>
            <w:sz w:val="20"/>
            <w:szCs w:val="20"/>
          </w:rPr>
          <w:fldChar w:fldCharType="end"/>
        </w:r>
      </w:hyperlink>
    </w:p>
    <w:p w14:paraId="16CEB48B" w14:textId="77777777" w:rsidR="00261805" w:rsidRPr="00261805" w:rsidRDefault="00E8319C">
      <w:pPr>
        <w:pStyle w:val="Kazalovsebine2"/>
        <w:tabs>
          <w:tab w:val="left" w:pos="800"/>
          <w:tab w:val="right" w:leader="dot" w:pos="12994"/>
        </w:tabs>
        <w:rPr>
          <w:rFonts w:ascii="Verdana" w:eastAsiaTheme="minorEastAsia" w:hAnsi="Verdana" w:cstheme="minorBidi"/>
          <w:noProof/>
          <w:sz w:val="20"/>
          <w:szCs w:val="20"/>
          <w:lang w:eastAsia="sl-SI"/>
        </w:rPr>
      </w:pPr>
      <w:hyperlink w:anchor="_Toc60830324" w:history="1">
        <w:r w:rsidR="00261805" w:rsidRPr="00261805">
          <w:rPr>
            <w:rStyle w:val="Hiperpovezava"/>
            <w:rFonts w:ascii="Verdana" w:hAnsi="Verdana"/>
            <w:noProof/>
            <w:sz w:val="20"/>
            <w:szCs w:val="20"/>
          </w:rPr>
          <w:t>2.1</w:t>
        </w:r>
        <w:r w:rsidR="00261805" w:rsidRPr="00261805">
          <w:rPr>
            <w:rFonts w:ascii="Verdana" w:eastAsiaTheme="minorEastAsia" w:hAnsi="Verdana" w:cstheme="minorBidi"/>
            <w:noProof/>
            <w:sz w:val="20"/>
            <w:szCs w:val="20"/>
            <w:lang w:eastAsia="sl-SI"/>
          </w:rPr>
          <w:tab/>
        </w:r>
        <w:r w:rsidR="00261805" w:rsidRPr="00261805">
          <w:rPr>
            <w:rStyle w:val="Hiperpovezava"/>
            <w:rFonts w:ascii="Verdana" w:hAnsi="Verdana"/>
            <w:noProof/>
            <w:sz w:val="20"/>
            <w:szCs w:val="20"/>
          </w:rPr>
          <w:t>Povzetek komunalne opreme in druge gospodarske javne infrastrukture, ki jo je treba dograditi ali na novo zgraditi</w:t>
        </w:r>
        <w:r w:rsidR="00261805" w:rsidRPr="00261805">
          <w:rPr>
            <w:rFonts w:ascii="Verdana" w:hAnsi="Verdana"/>
            <w:noProof/>
            <w:webHidden/>
            <w:sz w:val="20"/>
            <w:szCs w:val="20"/>
          </w:rPr>
          <w:tab/>
        </w:r>
        <w:r w:rsidR="00261805" w:rsidRPr="00261805">
          <w:rPr>
            <w:rFonts w:ascii="Verdana" w:hAnsi="Verdana"/>
            <w:noProof/>
            <w:webHidden/>
            <w:sz w:val="20"/>
            <w:szCs w:val="20"/>
          </w:rPr>
          <w:fldChar w:fldCharType="begin"/>
        </w:r>
        <w:r w:rsidR="00261805" w:rsidRPr="00261805">
          <w:rPr>
            <w:rFonts w:ascii="Verdana" w:hAnsi="Verdana"/>
            <w:noProof/>
            <w:webHidden/>
            <w:sz w:val="20"/>
            <w:szCs w:val="20"/>
          </w:rPr>
          <w:instrText xml:space="preserve"> PAGEREF _Toc60830324 \h </w:instrText>
        </w:r>
        <w:r w:rsidR="00261805" w:rsidRPr="00261805">
          <w:rPr>
            <w:rFonts w:ascii="Verdana" w:hAnsi="Verdana"/>
            <w:noProof/>
            <w:webHidden/>
            <w:sz w:val="20"/>
            <w:szCs w:val="20"/>
          </w:rPr>
        </w:r>
        <w:r w:rsidR="00261805" w:rsidRPr="00261805">
          <w:rPr>
            <w:rFonts w:ascii="Verdana" w:hAnsi="Verdana"/>
            <w:noProof/>
            <w:webHidden/>
            <w:sz w:val="20"/>
            <w:szCs w:val="20"/>
          </w:rPr>
          <w:fldChar w:fldCharType="separate"/>
        </w:r>
        <w:r w:rsidR="00261805" w:rsidRPr="00261805">
          <w:rPr>
            <w:rFonts w:ascii="Verdana" w:hAnsi="Verdana"/>
            <w:noProof/>
            <w:webHidden/>
            <w:sz w:val="20"/>
            <w:szCs w:val="20"/>
          </w:rPr>
          <w:t>7</w:t>
        </w:r>
        <w:r w:rsidR="00261805" w:rsidRPr="00261805">
          <w:rPr>
            <w:rFonts w:ascii="Verdana" w:hAnsi="Verdana"/>
            <w:noProof/>
            <w:webHidden/>
            <w:sz w:val="20"/>
            <w:szCs w:val="20"/>
          </w:rPr>
          <w:fldChar w:fldCharType="end"/>
        </w:r>
      </w:hyperlink>
    </w:p>
    <w:p w14:paraId="12F0E54E" w14:textId="77777777" w:rsidR="00261805" w:rsidRPr="00261805" w:rsidRDefault="00E8319C">
      <w:pPr>
        <w:pStyle w:val="Kazalovsebine2"/>
        <w:tabs>
          <w:tab w:val="left" w:pos="800"/>
          <w:tab w:val="right" w:leader="dot" w:pos="12994"/>
        </w:tabs>
        <w:rPr>
          <w:rFonts w:ascii="Verdana" w:eastAsiaTheme="minorEastAsia" w:hAnsi="Verdana" w:cstheme="minorBidi"/>
          <w:noProof/>
          <w:sz w:val="20"/>
          <w:szCs w:val="20"/>
          <w:lang w:eastAsia="sl-SI"/>
        </w:rPr>
      </w:pPr>
      <w:hyperlink w:anchor="_Toc60830325" w:history="1">
        <w:r w:rsidR="00261805" w:rsidRPr="00261805">
          <w:rPr>
            <w:rStyle w:val="Hiperpovezava"/>
            <w:rFonts w:ascii="Verdana" w:hAnsi="Verdana"/>
            <w:noProof/>
            <w:sz w:val="20"/>
            <w:szCs w:val="20"/>
          </w:rPr>
          <w:t>2.2</w:t>
        </w:r>
        <w:r w:rsidR="00261805" w:rsidRPr="00261805">
          <w:rPr>
            <w:rFonts w:ascii="Verdana" w:eastAsiaTheme="minorEastAsia" w:hAnsi="Verdana" w:cstheme="minorBidi"/>
            <w:noProof/>
            <w:sz w:val="20"/>
            <w:szCs w:val="20"/>
            <w:lang w:eastAsia="sl-SI"/>
          </w:rPr>
          <w:tab/>
        </w:r>
        <w:r w:rsidR="00261805" w:rsidRPr="00261805">
          <w:rPr>
            <w:rStyle w:val="Hiperpovezava"/>
            <w:rFonts w:ascii="Verdana" w:hAnsi="Verdana"/>
            <w:noProof/>
            <w:sz w:val="20"/>
            <w:szCs w:val="20"/>
          </w:rPr>
          <w:t>Ocena stroškov investicij v komunalno opremo in drugo GJI</w:t>
        </w:r>
        <w:r w:rsidR="00261805" w:rsidRPr="00261805">
          <w:rPr>
            <w:rFonts w:ascii="Verdana" w:hAnsi="Verdana"/>
            <w:noProof/>
            <w:webHidden/>
            <w:sz w:val="20"/>
            <w:szCs w:val="20"/>
          </w:rPr>
          <w:tab/>
        </w:r>
        <w:r w:rsidR="00261805" w:rsidRPr="00261805">
          <w:rPr>
            <w:rFonts w:ascii="Verdana" w:hAnsi="Verdana"/>
            <w:noProof/>
            <w:webHidden/>
            <w:sz w:val="20"/>
            <w:szCs w:val="20"/>
          </w:rPr>
          <w:fldChar w:fldCharType="begin"/>
        </w:r>
        <w:r w:rsidR="00261805" w:rsidRPr="00261805">
          <w:rPr>
            <w:rFonts w:ascii="Verdana" w:hAnsi="Verdana"/>
            <w:noProof/>
            <w:webHidden/>
            <w:sz w:val="20"/>
            <w:szCs w:val="20"/>
          </w:rPr>
          <w:instrText xml:space="preserve"> PAGEREF _Toc60830325 \h </w:instrText>
        </w:r>
        <w:r w:rsidR="00261805" w:rsidRPr="00261805">
          <w:rPr>
            <w:rFonts w:ascii="Verdana" w:hAnsi="Verdana"/>
            <w:noProof/>
            <w:webHidden/>
            <w:sz w:val="20"/>
            <w:szCs w:val="20"/>
          </w:rPr>
        </w:r>
        <w:r w:rsidR="00261805" w:rsidRPr="00261805">
          <w:rPr>
            <w:rFonts w:ascii="Verdana" w:hAnsi="Verdana"/>
            <w:noProof/>
            <w:webHidden/>
            <w:sz w:val="20"/>
            <w:szCs w:val="20"/>
          </w:rPr>
          <w:fldChar w:fldCharType="separate"/>
        </w:r>
        <w:r w:rsidR="00261805" w:rsidRPr="00261805">
          <w:rPr>
            <w:rFonts w:ascii="Verdana" w:hAnsi="Verdana"/>
            <w:noProof/>
            <w:webHidden/>
            <w:sz w:val="20"/>
            <w:szCs w:val="20"/>
          </w:rPr>
          <w:t>14</w:t>
        </w:r>
        <w:r w:rsidR="00261805" w:rsidRPr="00261805">
          <w:rPr>
            <w:rFonts w:ascii="Verdana" w:hAnsi="Verdana"/>
            <w:noProof/>
            <w:webHidden/>
            <w:sz w:val="20"/>
            <w:szCs w:val="20"/>
          </w:rPr>
          <w:fldChar w:fldCharType="end"/>
        </w:r>
      </w:hyperlink>
    </w:p>
    <w:p w14:paraId="3E99ACA4" w14:textId="77777777" w:rsidR="00261805" w:rsidRPr="00261805" w:rsidRDefault="00E8319C">
      <w:pPr>
        <w:pStyle w:val="Kazalovsebine2"/>
        <w:tabs>
          <w:tab w:val="left" w:pos="1000"/>
          <w:tab w:val="right" w:leader="dot" w:pos="12994"/>
        </w:tabs>
        <w:rPr>
          <w:rFonts w:ascii="Verdana" w:eastAsiaTheme="minorEastAsia" w:hAnsi="Verdana" w:cstheme="minorBidi"/>
          <w:noProof/>
          <w:sz w:val="20"/>
          <w:szCs w:val="20"/>
          <w:lang w:eastAsia="sl-SI"/>
        </w:rPr>
      </w:pPr>
      <w:hyperlink w:anchor="_Toc60830326" w:history="1">
        <w:r w:rsidR="00261805" w:rsidRPr="00261805">
          <w:rPr>
            <w:rStyle w:val="Hiperpovezava"/>
            <w:rFonts w:ascii="Verdana" w:hAnsi="Verdana"/>
            <w:noProof/>
            <w:sz w:val="20"/>
            <w:szCs w:val="20"/>
          </w:rPr>
          <w:t>2.2.1</w:t>
        </w:r>
        <w:r w:rsidR="00261805" w:rsidRPr="00261805">
          <w:rPr>
            <w:rFonts w:ascii="Verdana" w:eastAsiaTheme="minorEastAsia" w:hAnsi="Verdana" w:cstheme="minorBidi"/>
            <w:noProof/>
            <w:sz w:val="20"/>
            <w:szCs w:val="20"/>
            <w:lang w:eastAsia="sl-SI"/>
          </w:rPr>
          <w:tab/>
        </w:r>
        <w:r w:rsidR="00261805" w:rsidRPr="00261805">
          <w:rPr>
            <w:rStyle w:val="Hiperpovezava"/>
            <w:rFonts w:ascii="Verdana" w:hAnsi="Verdana"/>
            <w:noProof/>
            <w:sz w:val="20"/>
            <w:szCs w:val="20"/>
          </w:rPr>
          <w:t>Ocena stroškov investicij v komunalno opremo in drugo GJI po etapah izgradnje</w:t>
        </w:r>
        <w:r w:rsidR="00261805" w:rsidRPr="00261805">
          <w:rPr>
            <w:rFonts w:ascii="Verdana" w:hAnsi="Verdana"/>
            <w:noProof/>
            <w:webHidden/>
            <w:sz w:val="20"/>
            <w:szCs w:val="20"/>
          </w:rPr>
          <w:tab/>
        </w:r>
        <w:r w:rsidR="00261805" w:rsidRPr="00261805">
          <w:rPr>
            <w:rFonts w:ascii="Verdana" w:hAnsi="Verdana"/>
            <w:noProof/>
            <w:webHidden/>
            <w:sz w:val="20"/>
            <w:szCs w:val="20"/>
          </w:rPr>
          <w:fldChar w:fldCharType="begin"/>
        </w:r>
        <w:r w:rsidR="00261805" w:rsidRPr="00261805">
          <w:rPr>
            <w:rFonts w:ascii="Verdana" w:hAnsi="Verdana"/>
            <w:noProof/>
            <w:webHidden/>
            <w:sz w:val="20"/>
            <w:szCs w:val="20"/>
          </w:rPr>
          <w:instrText xml:space="preserve"> PAGEREF _Toc60830326 \h </w:instrText>
        </w:r>
        <w:r w:rsidR="00261805" w:rsidRPr="00261805">
          <w:rPr>
            <w:rFonts w:ascii="Verdana" w:hAnsi="Verdana"/>
            <w:noProof/>
            <w:webHidden/>
            <w:sz w:val="20"/>
            <w:szCs w:val="20"/>
          </w:rPr>
        </w:r>
        <w:r w:rsidR="00261805" w:rsidRPr="00261805">
          <w:rPr>
            <w:rFonts w:ascii="Verdana" w:hAnsi="Verdana"/>
            <w:noProof/>
            <w:webHidden/>
            <w:sz w:val="20"/>
            <w:szCs w:val="20"/>
          </w:rPr>
          <w:fldChar w:fldCharType="separate"/>
        </w:r>
        <w:r w:rsidR="00261805" w:rsidRPr="00261805">
          <w:rPr>
            <w:rFonts w:ascii="Verdana" w:hAnsi="Verdana"/>
            <w:noProof/>
            <w:webHidden/>
            <w:sz w:val="20"/>
            <w:szCs w:val="20"/>
          </w:rPr>
          <w:t>20</w:t>
        </w:r>
        <w:r w:rsidR="00261805" w:rsidRPr="00261805">
          <w:rPr>
            <w:rFonts w:ascii="Verdana" w:hAnsi="Verdana"/>
            <w:noProof/>
            <w:webHidden/>
            <w:sz w:val="20"/>
            <w:szCs w:val="20"/>
          </w:rPr>
          <w:fldChar w:fldCharType="end"/>
        </w:r>
      </w:hyperlink>
    </w:p>
    <w:p w14:paraId="2880D81C" w14:textId="77777777" w:rsidR="00261805" w:rsidRPr="00261805" w:rsidRDefault="00E8319C">
      <w:pPr>
        <w:pStyle w:val="Kazalovsebine2"/>
        <w:tabs>
          <w:tab w:val="left" w:pos="800"/>
          <w:tab w:val="right" w:leader="dot" w:pos="12994"/>
        </w:tabs>
        <w:rPr>
          <w:rFonts w:ascii="Verdana" w:eastAsiaTheme="minorEastAsia" w:hAnsi="Verdana" w:cstheme="minorBidi"/>
          <w:noProof/>
          <w:sz w:val="20"/>
          <w:szCs w:val="20"/>
          <w:lang w:eastAsia="sl-SI"/>
        </w:rPr>
      </w:pPr>
      <w:hyperlink w:anchor="_Toc60830327" w:history="1">
        <w:r w:rsidR="00261805" w:rsidRPr="00261805">
          <w:rPr>
            <w:rStyle w:val="Hiperpovezava"/>
            <w:rFonts w:ascii="Verdana" w:hAnsi="Verdana"/>
            <w:noProof/>
            <w:sz w:val="20"/>
            <w:szCs w:val="20"/>
          </w:rPr>
          <w:t>2.3</w:t>
        </w:r>
        <w:r w:rsidR="00261805" w:rsidRPr="00261805">
          <w:rPr>
            <w:rFonts w:ascii="Verdana" w:eastAsiaTheme="minorEastAsia" w:hAnsi="Verdana" w:cstheme="minorBidi"/>
            <w:noProof/>
            <w:sz w:val="20"/>
            <w:szCs w:val="20"/>
            <w:lang w:eastAsia="sl-SI"/>
          </w:rPr>
          <w:tab/>
        </w:r>
        <w:r w:rsidR="00261805" w:rsidRPr="00261805">
          <w:rPr>
            <w:rStyle w:val="Hiperpovezava"/>
            <w:rFonts w:ascii="Verdana" w:hAnsi="Verdana"/>
            <w:noProof/>
            <w:sz w:val="20"/>
            <w:szCs w:val="20"/>
          </w:rPr>
          <w:t>Določitev možnih virov financiranja investicij v komunalno opremo in drugo GJI</w:t>
        </w:r>
        <w:r w:rsidR="00261805" w:rsidRPr="00261805">
          <w:rPr>
            <w:rFonts w:ascii="Verdana" w:hAnsi="Verdana"/>
            <w:noProof/>
            <w:webHidden/>
            <w:sz w:val="20"/>
            <w:szCs w:val="20"/>
          </w:rPr>
          <w:tab/>
        </w:r>
        <w:r w:rsidR="00261805" w:rsidRPr="00261805">
          <w:rPr>
            <w:rFonts w:ascii="Verdana" w:hAnsi="Verdana"/>
            <w:noProof/>
            <w:webHidden/>
            <w:sz w:val="20"/>
            <w:szCs w:val="20"/>
          </w:rPr>
          <w:fldChar w:fldCharType="begin"/>
        </w:r>
        <w:r w:rsidR="00261805" w:rsidRPr="00261805">
          <w:rPr>
            <w:rFonts w:ascii="Verdana" w:hAnsi="Verdana"/>
            <w:noProof/>
            <w:webHidden/>
            <w:sz w:val="20"/>
            <w:szCs w:val="20"/>
          </w:rPr>
          <w:instrText xml:space="preserve"> PAGEREF _Toc60830327 \h </w:instrText>
        </w:r>
        <w:r w:rsidR="00261805" w:rsidRPr="00261805">
          <w:rPr>
            <w:rFonts w:ascii="Verdana" w:hAnsi="Verdana"/>
            <w:noProof/>
            <w:webHidden/>
            <w:sz w:val="20"/>
            <w:szCs w:val="20"/>
          </w:rPr>
        </w:r>
        <w:r w:rsidR="00261805" w:rsidRPr="00261805">
          <w:rPr>
            <w:rFonts w:ascii="Verdana" w:hAnsi="Verdana"/>
            <w:noProof/>
            <w:webHidden/>
            <w:sz w:val="20"/>
            <w:szCs w:val="20"/>
          </w:rPr>
          <w:fldChar w:fldCharType="separate"/>
        </w:r>
        <w:r w:rsidR="00261805" w:rsidRPr="00261805">
          <w:rPr>
            <w:rFonts w:ascii="Verdana" w:hAnsi="Verdana"/>
            <w:noProof/>
            <w:webHidden/>
            <w:sz w:val="20"/>
            <w:szCs w:val="20"/>
          </w:rPr>
          <w:t>30</w:t>
        </w:r>
        <w:r w:rsidR="00261805" w:rsidRPr="00261805">
          <w:rPr>
            <w:rFonts w:ascii="Verdana" w:hAnsi="Verdana"/>
            <w:noProof/>
            <w:webHidden/>
            <w:sz w:val="20"/>
            <w:szCs w:val="20"/>
          </w:rPr>
          <w:fldChar w:fldCharType="end"/>
        </w:r>
      </w:hyperlink>
    </w:p>
    <w:p w14:paraId="71EF7D6A" w14:textId="77777777" w:rsidR="00261805" w:rsidRPr="00261805" w:rsidRDefault="00E8319C">
      <w:pPr>
        <w:pStyle w:val="Kazalovsebine2"/>
        <w:tabs>
          <w:tab w:val="left" w:pos="800"/>
          <w:tab w:val="right" w:leader="dot" w:pos="12994"/>
        </w:tabs>
        <w:rPr>
          <w:rFonts w:ascii="Verdana" w:eastAsiaTheme="minorEastAsia" w:hAnsi="Verdana" w:cstheme="minorBidi"/>
          <w:noProof/>
          <w:sz w:val="20"/>
          <w:szCs w:val="20"/>
          <w:lang w:eastAsia="sl-SI"/>
        </w:rPr>
      </w:pPr>
      <w:hyperlink w:anchor="_Toc60830328" w:history="1">
        <w:r w:rsidR="00261805" w:rsidRPr="00261805">
          <w:rPr>
            <w:rStyle w:val="Hiperpovezava"/>
            <w:rFonts w:ascii="Verdana" w:hAnsi="Verdana"/>
            <w:noProof/>
            <w:sz w:val="20"/>
            <w:szCs w:val="20"/>
          </w:rPr>
          <w:t>2.4</w:t>
        </w:r>
        <w:r w:rsidR="00261805" w:rsidRPr="00261805">
          <w:rPr>
            <w:rFonts w:ascii="Verdana" w:eastAsiaTheme="minorEastAsia" w:hAnsi="Verdana" w:cstheme="minorBidi"/>
            <w:noProof/>
            <w:sz w:val="20"/>
            <w:szCs w:val="20"/>
            <w:lang w:eastAsia="sl-SI"/>
          </w:rPr>
          <w:tab/>
        </w:r>
        <w:r w:rsidR="00261805" w:rsidRPr="00261805">
          <w:rPr>
            <w:rStyle w:val="Hiperpovezava"/>
            <w:rFonts w:ascii="Verdana" w:hAnsi="Verdana"/>
            <w:noProof/>
            <w:sz w:val="20"/>
            <w:szCs w:val="20"/>
          </w:rPr>
          <w:t>Opredelitev etapnosti izvedbe dograditve ali gradnje načrtovane komunalne opreme in gospodarske javne infrastrukture</w:t>
        </w:r>
        <w:r w:rsidR="00261805" w:rsidRPr="00261805">
          <w:rPr>
            <w:rFonts w:ascii="Verdana" w:hAnsi="Verdana"/>
            <w:noProof/>
            <w:webHidden/>
            <w:sz w:val="20"/>
            <w:szCs w:val="20"/>
          </w:rPr>
          <w:tab/>
        </w:r>
        <w:r w:rsidR="00261805" w:rsidRPr="00261805">
          <w:rPr>
            <w:rFonts w:ascii="Verdana" w:hAnsi="Verdana"/>
            <w:noProof/>
            <w:webHidden/>
            <w:sz w:val="20"/>
            <w:szCs w:val="20"/>
          </w:rPr>
          <w:fldChar w:fldCharType="begin"/>
        </w:r>
        <w:r w:rsidR="00261805" w:rsidRPr="00261805">
          <w:rPr>
            <w:rFonts w:ascii="Verdana" w:hAnsi="Verdana"/>
            <w:noProof/>
            <w:webHidden/>
            <w:sz w:val="20"/>
            <w:szCs w:val="20"/>
          </w:rPr>
          <w:instrText xml:space="preserve"> PAGEREF _Toc60830328 \h </w:instrText>
        </w:r>
        <w:r w:rsidR="00261805" w:rsidRPr="00261805">
          <w:rPr>
            <w:rFonts w:ascii="Verdana" w:hAnsi="Verdana"/>
            <w:noProof/>
            <w:webHidden/>
            <w:sz w:val="20"/>
            <w:szCs w:val="20"/>
          </w:rPr>
        </w:r>
        <w:r w:rsidR="00261805" w:rsidRPr="00261805">
          <w:rPr>
            <w:rFonts w:ascii="Verdana" w:hAnsi="Verdana"/>
            <w:noProof/>
            <w:webHidden/>
            <w:sz w:val="20"/>
            <w:szCs w:val="20"/>
          </w:rPr>
          <w:fldChar w:fldCharType="separate"/>
        </w:r>
        <w:r w:rsidR="00261805" w:rsidRPr="00261805">
          <w:rPr>
            <w:rFonts w:ascii="Verdana" w:hAnsi="Verdana"/>
            <w:noProof/>
            <w:webHidden/>
            <w:sz w:val="20"/>
            <w:szCs w:val="20"/>
          </w:rPr>
          <w:t>31</w:t>
        </w:r>
        <w:r w:rsidR="00261805" w:rsidRPr="00261805">
          <w:rPr>
            <w:rFonts w:ascii="Verdana" w:hAnsi="Verdana"/>
            <w:noProof/>
            <w:webHidden/>
            <w:sz w:val="20"/>
            <w:szCs w:val="20"/>
          </w:rPr>
          <w:fldChar w:fldCharType="end"/>
        </w:r>
      </w:hyperlink>
    </w:p>
    <w:p w14:paraId="0BAB4425" w14:textId="77777777" w:rsidR="00261805" w:rsidRPr="00261805" w:rsidRDefault="00E8319C">
      <w:pPr>
        <w:pStyle w:val="Kazalovsebine1"/>
        <w:rPr>
          <w:rFonts w:ascii="Verdana" w:eastAsiaTheme="minorEastAsia" w:hAnsi="Verdana" w:cstheme="minorBidi"/>
          <w:noProof/>
          <w:sz w:val="20"/>
          <w:szCs w:val="20"/>
          <w:lang w:eastAsia="sl-SI"/>
        </w:rPr>
      </w:pPr>
      <w:hyperlink w:anchor="_Toc60830329" w:history="1">
        <w:r w:rsidR="00261805" w:rsidRPr="00261805">
          <w:rPr>
            <w:rStyle w:val="Hiperpovezava"/>
            <w:rFonts w:ascii="Verdana" w:hAnsi="Verdana"/>
            <w:noProof/>
            <w:sz w:val="20"/>
            <w:szCs w:val="20"/>
          </w:rPr>
          <w:t>3.</w:t>
        </w:r>
        <w:r w:rsidR="00261805" w:rsidRPr="00261805">
          <w:rPr>
            <w:rFonts w:ascii="Verdana" w:eastAsiaTheme="minorEastAsia" w:hAnsi="Verdana" w:cstheme="minorBidi"/>
            <w:noProof/>
            <w:sz w:val="20"/>
            <w:szCs w:val="20"/>
            <w:lang w:eastAsia="sl-SI"/>
          </w:rPr>
          <w:tab/>
        </w:r>
        <w:r w:rsidR="00261805" w:rsidRPr="00261805">
          <w:rPr>
            <w:rStyle w:val="Hiperpovezava"/>
            <w:rFonts w:ascii="Verdana" w:hAnsi="Verdana"/>
            <w:noProof/>
            <w:sz w:val="20"/>
            <w:szCs w:val="20"/>
          </w:rPr>
          <w:t>DRUŽBENA INFRASTRUKTURA</w:t>
        </w:r>
        <w:r w:rsidR="00261805" w:rsidRPr="00261805">
          <w:rPr>
            <w:rFonts w:ascii="Verdana" w:hAnsi="Verdana"/>
            <w:noProof/>
            <w:webHidden/>
            <w:sz w:val="20"/>
            <w:szCs w:val="20"/>
          </w:rPr>
          <w:tab/>
        </w:r>
        <w:r w:rsidR="00261805" w:rsidRPr="00261805">
          <w:rPr>
            <w:rFonts w:ascii="Verdana" w:hAnsi="Verdana"/>
            <w:noProof/>
            <w:webHidden/>
            <w:sz w:val="20"/>
            <w:szCs w:val="20"/>
          </w:rPr>
          <w:fldChar w:fldCharType="begin"/>
        </w:r>
        <w:r w:rsidR="00261805" w:rsidRPr="00261805">
          <w:rPr>
            <w:rFonts w:ascii="Verdana" w:hAnsi="Verdana"/>
            <w:noProof/>
            <w:webHidden/>
            <w:sz w:val="20"/>
            <w:szCs w:val="20"/>
          </w:rPr>
          <w:instrText xml:space="preserve"> PAGEREF _Toc60830329 \h </w:instrText>
        </w:r>
        <w:r w:rsidR="00261805" w:rsidRPr="00261805">
          <w:rPr>
            <w:rFonts w:ascii="Verdana" w:hAnsi="Verdana"/>
            <w:noProof/>
            <w:webHidden/>
            <w:sz w:val="20"/>
            <w:szCs w:val="20"/>
          </w:rPr>
        </w:r>
        <w:r w:rsidR="00261805" w:rsidRPr="00261805">
          <w:rPr>
            <w:rFonts w:ascii="Verdana" w:hAnsi="Verdana"/>
            <w:noProof/>
            <w:webHidden/>
            <w:sz w:val="20"/>
            <w:szCs w:val="20"/>
          </w:rPr>
          <w:fldChar w:fldCharType="separate"/>
        </w:r>
        <w:r w:rsidR="00261805" w:rsidRPr="00261805">
          <w:rPr>
            <w:rFonts w:ascii="Verdana" w:hAnsi="Verdana"/>
            <w:noProof/>
            <w:webHidden/>
            <w:sz w:val="20"/>
            <w:szCs w:val="20"/>
          </w:rPr>
          <w:t>33</w:t>
        </w:r>
        <w:r w:rsidR="00261805" w:rsidRPr="00261805">
          <w:rPr>
            <w:rFonts w:ascii="Verdana" w:hAnsi="Verdana"/>
            <w:noProof/>
            <w:webHidden/>
            <w:sz w:val="20"/>
            <w:szCs w:val="20"/>
          </w:rPr>
          <w:fldChar w:fldCharType="end"/>
        </w:r>
      </w:hyperlink>
    </w:p>
    <w:p w14:paraId="44620400" w14:textId="77777777" w:rsidR="00261805" w:rsidRPr="00261805" w:rsidRDefault="00E8319C">
      <w:pPr>
        <w:pStyle w:val="Kazalovsebine1"/>
        <w:rPr>
          <w:rFonts w:ascii="Verdana" w:eastAsiaTheme="minorEastAsia" w:hAnsi="Verdana" w:cstheme="minorBidi"/>
          <w:noProof/>
          <w:sz w:val="20"/>
          <w:szCs w:val="20"/>
          <w:lang w:eastAsia="sl-SI"/>
        </w:rPr>
      </w:pPr>
      <w:hyperlink w:anchor="_Toc60830330" w:history="1">
        <w:r w:rsidR="00261805" w:rsidRPr="00261805">
          <w:rPr>
            <w:rStyle w:val="Hiperpovezava"/>
            <w:rFonts w:ascii="Verdana" w:hAnsi="Verdana"/>
            <w:noProof/>
            <w:sz w:val="20"/>
            <w:szCs w:val="20"/>
          </w:rPr>
          <w:t>4.</w:t>
        </w:r>
        <w:r w:rsidR="00261805" w:rsidRPr="00261805">
          <w:rPr>
            <w:rFonts w:ascii="Verdana" w:eastAsiaTheme="minorEastAsia" w:hAnsi="Verdana" w:cstheme="minorBidi"/>
            <w:noProof/>
            <w:sz w:val="20"/>
            <w:szCs w:val="20"/>
            <w:lang w:eastAsia="sl-SI"/>
          </w:rPr>
          <w:tab/>
        </w:r>
        <w:r w:rsidR="00261805" w:rsidRPr="00261805">
          <w:rPr>
            <w:rStyle w:val="Hiperpovezava"/>
            <w:rFonts w:ascii="Verdana" w:hAnsi="Verdana"/>
            <w:noProof/>
            <w:sz w:val="20"/>
            <w:szCs w:val="20"/>
          </w:rPr>
          <w:t>GRAFIČNI DEL</w:t>
        </w:r>
        <w:r w:rsidR="00261805" w:rsidRPr="00261805">
          <w:rPr>
            <w:rFonts w:ascii="Verdana" w:hAnsi="Verdana"/>
            <w:noProof/>
            <w:webHidden/>
            <w:sz w:val="20"/>
            <w:szCs w:val="20"/>
          </w:rPr>
          <w:tab/>
        </w:r>
        <w:r w:rsidR="00261805" w:rsidRPr="00261805">
          <w:rPr>
            <w:rFonts w:ascii="Verdana" w:hAnsi="Verdana"/>
            <w:noProof/>
            <w:webHidden/>
            <w:sz w:val="20"/>
            <w:szCs w:val="20"/>
          </w:rPr>
          <w:fldChar w:fldCharType="begin"/>
        </w:r>
        <w:r w:rsidR="00261805" w:rsidRPr="00261805">
          <w:rPr>
            <w:rFonts w:ascii="Verdana" w:hAnsi="Verdana"/>
            <w:noProof/>
            <w:webHidden/>
            <w:sz w:val="20"/>
            <w:szCs w:val="20"/>
          </w:rPr>
          <w:instrText xml:space="preserve"> PAGEREF _Toc60830330 \h </w:instrText>
        </w:r>
        <w:r w:rsidR="00261805" w:rsidRPr="00261805">
          <w:rPr>
            <w:rFonts w:ascii="Verdana" w:hAnsi="Verdana"/>
            <w:noProof/>
            <w:webHidden/>
            <w:sz w:val="20"/>
            <w:szCs w:val="20"/>
          </w:rPr>
        </w:r>
        <w:r w:rsidR="00261805" w:rsidRPr="00261805">
          <w:rPr>
            <w:rFonts w:ascii="Verdana" w:hAnsi="Verdana"/>
            <w:noProof/>
            <w:webHidden/>
            <w:sz w:val="20"/>
            <w:szCs w:val="20"/>
          </w:rPr>
          <w:fldChar w:fldCharType="separate"/>
        </w:r>
        <w:r w:rsidR="00261805" w:rsidRPr="00261805">
          <w:rPr>
            <w:rFonts w:ascii="Verdana" w:hAnsi="Verdana"/>
            <w:noProof/>
            <w:webHidden/>
            <w:sz w:val="20"/>
            <w:szCs w:val="20"/>
          </w:rPr>
          <w:t>34</w:t>
        </w:r>
        <w:r w:rsidR="00261805" w:rsidRPr="00261805">
          <w:rPr>
            <w:rFonts w:ascii="Verdana" w:hAnsi="Verdana"/>
            <w:noProof/>
            <w:webHidden/>
            <w:sz w:val="20"/>
            <w:szCs w:val="20"/>
          </w:rPr>
          <w:fldChar w:fldCharType="end"/>
        </w:r>
      </w:hyperlink>
    </w:p>
    <w:p w14:paraId="7F40558E" w14:textId="77777777" w:rsidR="00261805" w:rsidRPr="00261805" w:rsidRDefault="00E8319C">
      <w:pPr>
        <w:pStyle w:val="Kazalovsebine2"/>
        <w:tabs>
          <w:tab w:val="left" w:pos="800"/>
          <w:tab w:val="right" w:leader="dot" w:pos="12994"/>
        </w:tabs>
        <w:rPr>
          <w:rFonts w:ascii="Verdana" w:eastAsiaTheme="minorEastAsia" w:hAnsi="Verdana" w:cstheme="minorBidi"/>
          <w:noProof/>
          <w:sz w:val="20"/>
          <w:szCs w:val="20"/>
          <w:lang w:eastAsia="sl-SI"/>
        </w:rPr>
      </w:pPr>
      <w:hyperlink w:anchor="_Toc60830331" w:history="1">
        <w:r w:rsidR="00261805" w:rsidRPr="00261805">
          <w:rPr>
            <w:rStyle w:val="Hiperpovezava"/>
            <w:rFonts w:ascii="Verdana" w:hAnsi="Verdana"/>
            <w:noProof/>
            <w:sz w:val="20"/>
            <w:szCs w:val="20"/>
          </w:rPr>
          <w:t>4.1</w:t>
        </w:r>
        <w:r w:rsidR="00261805" w:rsidRPr="00261805">
          <w:rPr>
            <w:rFonts w:ascii="Verdana" w:eastAsiaTheme="minorEastAsia" w:hAnsi="Verdana" w:cstheme="minorBidi"/>
            <w:noProof/>
            <w:sz w:val="20"/>
            <w:szCs w:val="20"/>
            <w:lang w:eastAsia="sl-SI"/>
          </w:rPr>
          <w:tab/>
        </w:r>
        <w:r w:rsidR="00261805" w:rsidRPr="00261805">
          <w:rPr>
            <w:rStyle w:val="Hiperpovezava"/>
            <w:rFonts w:ascii="Verdana" w:hAnsi="Verdana"/>
            <w:noProof/>
            <w:sz w:val="20"/>
            <w:szCs w:val="20"/>
          </w:rPr>
          <w:t>Priloga 1: Etapnost gradnje v obravnavanem območju</w:t>
        </w:r>
        <w:r w:rsidR="00261805" w:rsidRPr="00261805">
          <w:rPr>
            <w:rFonts w:ascii="Verdana" w:hAnsi="Verdana"/>
            <w:noProof/>
            <w:webHidden/>
            <w:sz w:val="20"/>
            <w:szCs w:val="20"/>
          </w:rPr>
          <w:tab/>
        </w:r>
        <w:r w:rsidR="00261805" w:rsidRPr="00261805">
          <w:rPr>
            <w:rFonts w:ascii="Verdana" w:hAnsi="Verdana"/>
            <w:noProof/>
            <w:webHidden/>
            <w:sz w:val="20"/>
            <w:szCs w:val="20"/>
          </w:rPr>
          <w:fldChar w:fldCharType="begin"/>
        </w:r>
        <w:r w:rsidR="00261805" w:rsidRPr="00261805">
          <w:rPr>
            <w:rFonts w:ascii="Verdana" w:hAnsi="Verdana"/>
            <w:noProof/>
            <w:webHidden/>
            <w:sz w:val="20"/>
            <w:szCs w:val="20"/>
          </w:rPr>
          <w:instrText xml:space="preserve"> PAGEREF _Toc60830331 \h </w:instrText>
        </w:r>
        <w:r w:rsidR="00261805" w:rsidRPr="00261805">
          <w:rPr>
            <w:rFonts w:ascii="Verdana" w:hAnsi="Verdana"/>
            <w:noProof/>
            <w:webHidden/>
            <w:sz w:val="20"/>
            <w:szCs w:val="20"/>
          </w:rPr>
        </w:r>
        <w:r w:rsidR="00261805" w:rsidRPr="00261805">
          <w:rPr>
            <w:rFonts w:ascii="Verdana" w:hAnsi="Verdana"/>
            <w:noProof/>
            <w:webHidden/>
            <w:sz w:val="20"/>
            <w:szCs w:val="20"/>
          </w:rPr>
          <w:fldChar w:fldCharType="separate"/>
        </w:r>
        <w:r w:rsidR="00261805" w:rsidRPr="00261805">
          <w:rPr>
            <w:rFonts w:ascii="Verdana" w:hAnsi="Verdana"/>
            <w:noProof/>
            <w:webHidden/>
            <w:sz w:val="20"/>
            <w:szCs w:val="20"/>
          </w:rPr>
          <w:t>34</w:t>
        </w:r>
        <w:r w:rsidR="00261805" w:rsidRPr="00261805">
          <w:rPr>
            <w:rFonts w:ascii="Verdana" w:hAnsi="Verdana"/>
            <w:noProof/>
            <w:webHidden/>
            <w:sz w:val="20"/>
            <w:szCs w:val="20"/>
          </w:rPr>
          <w:fldChar w:fldCharType="end"/>
        </w:r>
      </w:hyperlink>
    </w:p>
    <w:p w14:paraId="621F1574" w14:textId="77777777" w:rsidR="00261805" w:rsidRPr="00261805" w:rsidRDefault="00E8319C">
      <w:pPr>
        <w:pStyle w:val="Kazalovsebine2"/>
        <w:tabs>
          <w:tab w:val="left" w:pos="800"/>
          <w:tab w:val="right" w:leader="dot" w:pos="12994"/>
        </w:tabs>
        <w:rPr>
          <w:rFonts w:ascii="Verdana" w:eastAsiaTheme="minorEastAsia" w:hAnsi="Verdana" w:cstheme="minorBidi"/>
          <w:noProof/>
          <w:sz w:val="20"/>
          <w:szCs w:val="20"/>
          <w:lang w:eastAsia="sl-SI"/>
        </w:rPr>
      </w:pPr>
      <w:hyperlink w:anchor="_Toc60830332" w:history="1">
        <w:r w:rsidR="00261805" w:rsidRPr="00261805">
          <w:rPr>
            <w:rStyle w:val="Hiperpovezava"/>
            <w:rFonts w:ascii="Verdana" w:hAnsi="Verdana"/>
            <w:noProof/>
            <w:sz w:val="20"/>
            <w:szCs w:val="20"/>
          </w:rPr>
          <w:t>4.2</w:t>
        </w:r>
        <w:r w:rsidR="00261805" w:rsidRPr="00261805">
          <w:rPr>
            <w:rFonts w:ascii="Verdana" w:eastAsiaTheme="minorEastAsia" w:hAnsi="Verdana" w:cstheme="minorBidi"/>
            <w:noProof/>
            <w:sz w:val="20"/>
            <w:szCs w:val="20"/>
            <w:lang w:eastAsia="sl-SI"/>
          </w:rPr>
          <w:tab/>
        </w:r>
        <w:r w:rsidR="00261805" w:rsidRPr="00261805">
          <w:rPr>
            <w:rStyle w:val="Hiperpovezava"/>
            <w:rFonts w:ascii="Verdana" w:hAnsi="Verdana"/>
            <w:noProof/>
            <w:sz w:val="20"/>
            <w:szCs w:val="20"/>
          </w:rPr>
          <w:t>Priloga 2: Parcele za odkup za ureditev javnih površin</w:t>
        </w:r>
        <w:r w:rsidR="00261805" w:rsidRPr="00261805">
          <w:rPr>
            <w:rFonts w:ascii="Verdana" w:hAnsi="Verdana"/>
            <w:noProof/>
            <w:webHidden/>
            <w:sz w:val="20"/>
            <w:szCs w:val="20"/>
          </w:rPr>
          <w:tab/>
        </w:r>
        <w:r w:rsidR="00261805" w:rsidRPr="00261805">
          <w:rPr>
            <w:rFonts w:ascii="Verdana" w:hAnsi="Verdana"/>
            <w:noProof/>
            <w:webHidden/>
            <w:sz w:val="20"/>
            <w:szCs w:val="20"/>
          </w:rPr>
          <w:fldChar w:fldCharType="begin"/>
        </w:r>
        <w:r w:rsidR="00261805" w:rsidRPr="00261805">
          <w:rPr>
            <w:rFonts w:ascii="Verdana" w:hAnsi="Verdana"/>
            <w:noProof/>
            <w:webHidden/>
            <w:sz w:val="20"/>
            <w:szCs w:val="20"/>
          </w:rPr>
          <w:instrText xml:space="preserve"> PAGEREF _Toc60830332 \h </w:instrText>
        </w:r>
        <w:r w:rsidR="00261805" w:rsidRPr="00261805">
          <w:rPr>
            <w:rFonts w:ascii="Verdana" w:hAnsi="Verdana"/>
            <w:noProof/>
            <w:webHidden/>
            <w:sz w:val="20"/>
            <w:szCs w:val="20"/>
          </w:rPr>
        </w:r>
        <w:r w:rsidR="00261805" w:rsidRPr="00261805">
          <w:rPr>
            <w:rFonts w:ascii="Verdana" w:hAnsi="Verdana"/>
            <w:noProof/>
            <w:webHidden/>
            <w:sz w:val="20"/>
            <w:szCs w:val="20"/>
          </w:rPr>
          <w:fldChar w:fldCharType="separate"/>
        </w:r>
        <w:r w:rsidR="00261805" w:rsidRPr="00261805">
          <w:rPr>
            <w:rFonts w:ascii="Verdana" w:hAnsi="Verdana"/>
            <w:noProof/>
            <w:webHidden/>
            <w:sz w:val="20"/>
            <w:szCs w:val="20"/>
          </w:rPr>
          <w:t>34</w:t>
        </w:r>
        <w:r w:rsidR="00261805" w:rsidRPr="00261805">
          <w:rPr>
            <w:rFonts w:ascii="Verdana" w:hAnsi="Verdana"/>
            <w:noProof/>
            <w:webHidden/>
            <w:sz w:val="20"/>
            <w:szCs w:val="20"/>
          </w:rPr>
          <w:fldChar w:fldCharType="end"/>
        </w:r>
      </w:hyperlink>
    </w:p>
    <w:p w14:paraId="5D87007F" w14:textId="77777777" w:rsidR="00261805" w:rsidRPr="00261805" w:rsidRDefault="00E8319C">
      <w:pPr>
        <w:pStyle w:val="Kazalovsebine2"/>
        <w:tabs>
          <w:tab w:val="left" w:pos="800"/>
          <w:tab w:val="right" w:leader="dot" w:pos="12994"/>
        </w:tabs>
        <w:rPr>
          <w:rFonts w:ascii="Verdana" w:eastAsiaTheme="minorEastAsia" w:hAnsi="Verdana" w:cstheme="minorBidi"/>
          <w:noProof/>
          <w:sz w:val="20"/>
          <w:szCs w:val="20"/>
          <w:lang w:eastAsia="sl-SI"/>
        </w:rPr>
      </w:pPr>
      <w:hyperlink w:anchor="_Toc60830333" w:history="1">
        <w:r w:rsidR="00261805" w:rsidRPr="00261805">
          <w:rPr>
            <w:rStyle w:val="Hiperpovezava"/>
            <w:rFonts w:ascii="Verdana" w:hAnsi="Verdana"/>
            <w:noProof/>
            <w:sz w:val="20"/>
            <w:szCs w:val="20"/>
          </w:rPr>
          <w:t>4.3</w:t>
        </w:r>
        <w:r w:rsidR="00261805" w:rsidRPr="00261805">
          <w:rPr>
            <w:rFonts w:ascii="Verdana" w:eastAsiaTheme="minorEastAsia" w:hAnsi="Verdana" w:cstheme="minorBidi"/>
            <w:noProof/>
            <w:sz w:val="20"/>
            <w:szCs w:val="20"/>
            <w:lang w:eastAsia="sl-SI"/>
          </w:rPr>
          <w:tab/>
        </w:r>
        <w:r w:rsidR="00261805" w:rsidRPr="00261805">
          <w:rPr>
            <w:rStyle w:val="Hiperpovezava"/>
            <w:rFonts w:ascii="Verdana" w:hAnsi="Verdana"/>
            <w:noProof/>
            <w:sz w:val="20"/>
            <w:szCs w:val="20"/>
          </w:rPr>
          <w:t>Priloga 2.1: Seznam vseh parcel za odkup v korist javnih površin</w:t>
        </w:r>
        <w:r w:rsidR="00261805" w:rsidRPr="00261805">
          <w:rPr>
            <w:rFonts w:ascii="Verdana" w:hAnsi="Verdana"/>
            <w:noProof/>
            <w:webHidden/>
            <w:sz w:val="20"/>
            <w:szCs w:val="20"/>
          </w:rPr>
          <w:tab/>
        </w:r>
        <w:r w:rsidR="00261805" w:rsidRPr="00261805">
          <w:rPr>
            <w:rFonts w:ascii="Verdana" w:hAnsi="Verdana"/>
            <w:noProof/>
            <w:webHidden/>
            <w:sz w:val="20"/>
            <w:szCs w:val="20"/>
          </w:rPr>
          <w:fldChar w:fldCharType="begin"/>
        </w:r>
        <w:r w:rsidR="00261805" w:rsidRPr="00261805">
          <w:rPr>
            <w:rFonts w:ascii="Verdana" w:hAnsi="Verdana"/>
            <w:noProof/>
            <w:webHidden/>
            <w:sz w:val="20"/>
            <w:szCs w:val="20"/>
          </w:rPr>
          <w:instrText xml:space="preserve"> PAGEREF _Toc60830333 \h </w:instrText>
        </w:r>
        <w:r w:rsidR="00261805" w:rsidRPr="00261805">
          <w:rPr>
            <w:rFonts w:ascii="Verdana" w:hAnsi="Verdana"/>
            <w:noProof/>
            <w:webHidden/>
            <w:sz w:val="20"/>
            <w:szCs w:val="20"/>
          </w:rPr>
        </w:r>
        <w:r w:rsidR="00261805" w:rsidRPr="00261805">
          <w:rPr>
            <w:rFonts w:ascii="Verdana" w:hAnsi="Verdana"/>
            <w:noProof/>
            <w:webHidden/>
            <w:sz w:val="20"/>
            <w:szCs w:val="20"/>
          </w:rPr>
          <w:fldChar w:fldCharType="separate"/>
        </w:r>
        <w:r w:rsidR="00261805" w:rsidRPr="00261805">
          <w:rPr>
            <w:rFonts w:ascii="Verdana" w:hAnsi="Verdana"/>
            <w:noProof/>
            <w:webHidden/>
            <w:sz w:val="20"/>
            <w:szCs w:val="20"/>
          </w:rPr>
          <w:t>34</w:t>
        </w:r>
        <w:r w:rsidR="00261805" w:rsidRPr="00261805">
          <w:rPr>
            <w:rFonts w:ascii="Verdana" w:hAnsi="Verdana"/>
            <w:noProof/>
            <w:webHidden/>
            <w:sz w:val="20"/>
            <w:szCs w:val="20"/>
          </w:rPr>
          <w:fldChar w:fldCharType="end"/>
        </w:r>
      </w:hyperlink>
    </w:p>
    <w:p w14:paraId="1F2ADD8F" w14:textId="77777777" w:rsidR="00261805" w:rsidRPr="00261805" w:rsidRDefault="00E8319C">
      <w:pPr>
        <w:pStyle w:val="Kazalovsebine2"/>
        <w:tabs>
          <w:tab w:val="left" w:pos="800"/>
          <w:tab w:val="right" w:leader="dot" w:pos="12994"/>
        </w:tabs>
        <w:rPr>
          <w:rFonts w:ascii="Verdana" w:eastAsiaTheme="minorEastAsia" w:hAnsi="Verdana" w:cstheme="minorBidi"/>
          <w:noProof/>
          <w:sz w:val="20"/>
          <w:szCs w:val="20"/>
          <w:lang w:eastAsia="sl-SI"/>
        </w:rPr>
      </w:pPr>
      <w:hyperlink w:anchor="_Toc60830334" w:history="1">
        <w:r w:rsidR="00261805" w:rsidRPr="00261805">
          <w:rPr>
            <w:rStyle w:val="Hiperpovezava"/>
            <w:rFonts w:ascii="Verdana" w:hAnsi="Verdana"/>
            <w:noProof/>
            <w:sz w:val="20"/>
            <w:szCs w:val="20"/>
          </w:rPr>
          <w:t>4.4</w:t>
        </w:r>
        <w:r w:rsidR="00261805" w:rsidRPr="00261805">
          <w:rPr>
            <w:rFonts w:ascii="Verdana" w:eastAsiaTheme="minorEastAsia" w:hAnsi="Verdana" w:cstheme="minorBidi"/>
            <w:noProof/>
            <w:sz w:val="20"/>
            <w:szCs w:val="20"/>
            <w:lang w:eastAsia="sl-SI"/>
          </w:rPr>
          <w:tab/>
        </w:r>
        <w:r w:rsidR="00261805" w:rsidRPr="00261805">
          <w:rPr>
            <w:rStyle w:val="Hiperpovezava"/>
            <w:rFonts w:ascii="Verdana" w:hAnsi="Verdana"/>
            <w:noProof/>
            <w:sz w:val="20"/>
            <w:szCs w:val="20"/>
          </w:rPr>
          <w:t>Priloga 3: Ureditev v etapi 1 (površine, objekt in prometna ter komunalna infrastruktura, ki jo mora zgraditi MOL)</w:t>
        </w:r>
        <w:r w:rsidR="00261805" w:rsidRPr="00261805">
          <w:rPr>
            <w:rFonts w:ascii="Verdana" w:hAnsi="Verdana"/>
            <w:noProof/>
            <w:webHidden/>
            <w:sz w:val="20"/>
            <w:szCs w:val="20"/>
          </w:rPr>
          <w:tab/>
        </w:r>
        <w:r w:rsidR="00261805" w:rsidRPr="00261805">
          <w:rPr>
            <w:rFonts w:ascii="Verdana" w:hAnsi="Verdana"/>
            <w:noProof/>
            <w:webHidden/>
            <w:sz w:val="20"/>
            <w:szCs w:val="20"/>
          </w:rPr>
          <w:fldChar w:fldCharType="begin"/>
        </w:r>
        <w:r w:rsidR="00261805" w:rsidRPr="00261805">
          <w:rPr>
            <w:rFonts w:ascii="Verdana" w:hAnsi="Verdana"/>
            <w:noProof/>
            <w:webHidden/>
            <w:sz w:val="20"/>
            <w:szCs w:val="20"/>
          </w:rPr>
          <w:instrText xml:space="preserve"> PAGEREF _Toc60830334 \h </w:instrText>
        </w:r>
        <w:r w:rsidR="00261805" w:rsidRPr="00261805">
          <w:rPr>
            <w:rFonts w:ascii="Verdana" w:hAnsi="Verdana"/>
            <w:noProof/>
            <w:webHidden/>
            <w:sz w:val="20"/>
            <w:szCs w:val="20"/>
          </w:rPr>
        </w:r>
        <w:r w:rsidR="00261805" w:rsidRPr="00261805">
          <w:rPr>
            <w:rFonts w:ascii="Verdana" w:hAnsi="Verdana"/>
            <w:noProof/>
            <w:webHidden/>
            <w:sz w:val="20"/>
            <w:szCs w:val="20"/>
          </w:rPr>
          <w:fldChar w:fldCharType="separate"/>
        </w:r>
        <w:r w:rsidR="00261805" w:rsidRPr="00261805">
          <w:rPr>
            <w:rFonts w:ascii="Verdana" w:hAnsi="Verdana"/>
            <w:noProof/>
            <w:webHidden/>
            <w:sz w:val="20"/>
            <w:szCs w:val="20"/>
          </w:rPr>
          <w:t>34</w:t>
        </w:r>
        <w:r w:rsidR="00261805" w:rsidRPr="00261805">
          <w:rPr>
            <w:rFonts w:ascii="Verdana" w:hAnsi="Verdana"/>
            <w:noProof/>
            <w:webHidden/>
            <w:sz w:val="20"/>
            <w:szCs w:val="20"/>
          </w:rPr>
          <w:fldChar w:fldCharType="end"/>
        </w:r>
      </w:hyperlink>
    </w:p>
    <w:p w14:paraId="4A826D1F" w14:textId="77777777" w:rsidR="00261805" w:rsidRPr="00261805" w:rsidRDefault="00E8319C">
      <w:pPr>
        <w:pStyle w:val="Kazalovsebine2"/>
        <w:tabs>
          <w:tab w:val="left" w:pos="800"/>
          <w:tab w:val="right" w:leader="dot" w:pos="12994"/>
        </w:tabs>
        <w:rPr>
          <w:rFonts w:ascii="Verdana" w:eastAsiaTheme="minorEastAsia" w:hAnsi="Verdana" w:cstheme="minorBidi"/>
          <w:noProof/>
          <w:sz w:val="20"/>
          <w:szCs w:val="20"/>
          <w:lang w:eastAsia="sl-SI"/>
        </w:rPr>
      </w:pPr>
      <w:hyperlink w:anchor="_Toc60830335" w:history="1">
        <w:r w:rsidR="00261805" w:rsidRPr="00261805">
          <w:rPr>
            <w:rStyle w:val="Hiperpovezava"/>
            <w:rFonts w:ascii="Verdana" w:hAnsi="Verdana"/>
            <w:noProof/>
            <w:sz w:val="20"/>
            <w:szCs w:val="20"/>
          </w:rPr>
          <w:t>4.5</w:t>
        </w:r>
        <w:r w:rsidR="00261805" w:rsidRPr="00261805">
          <w:rPr>
            <w:rFonts w:ascii="Verdana" w:eastAsiaTheme="minorEastAsia" w:hAnsi="Verdana" w:cstheme="minorBidi"/>
            <w:noProof/>
            <w:sz w:val="20"/>
            <w:szCs w:val="20"/>
            <w:lang w:eastAsia="sl-SI"/>
          </w:rPr>
          <w:tab/>
        </w:r>
        <w:r w:rsidR="00261805" w:rsidRPr="00261805">
          <w:rPr>
            <w:rStyle w:val="Hiperpovezava"/>
            <w:rFonts w:ascii="Verdana" w:hAnsi="Verdana"/>
            <w:noProof/>
            <w:sz w:val="20"/>
            <w:szCs w:val="20"/>
          </w:rPr>
          <w:t>Priloga 4: Ureditev v etapi 2 (površine, objekt in prometna ter komunalna infrastruktura, ki jo mora zgraditi MOL)</w:t>
        </w:r>
        <w:r w:rsidR="00261805" w:rsidRPr="00261805">
          <w:rPr>
            <w:rFonts w:ascii="Verdana" w:hAnsi="Verdana"/>
            <w:noProof/>
            <w:webHidden/>
            <w:sz w:val="20"/>
            <w:szCs w:val="20"/>
          </w:rPr>
          <w:tab/>
        </w:r>
        <w:r w:rsidR="00261805" w:rsidRPr="00261805">
          <w:rPr>
            <w:rFonts w:ascii="Verdana" w:hAnsi="Verdana"/>
            <w:noProof/>
            <w:webHidden/>
            <w:sz w:val="20"/>
            <w:szCs w:val="20"/>
          </w:rPr>
          <w:fldChar w:fldCharType="begin"/>
        </w:r>
        <w:r w:rsidR="00261805" w:rsidRPr="00261805">
          <w:rPr>
            <w:rFonts w:ascii="Verdana" w:hAnsi="Verdana"/>
            <w:noProof/>
            <w:webHidden/>
            <w:sz w:val="20"/>
            <w:szCs w:val="20"/>
          </w:rPr>
          <w:instrText xml:space="preserve"> PAGEREF _Toc60830335 \h </w:instrText>
        </w:r>
        <w:r w:rsidR="00261805" w:rsidRPr="00261805">
          <w:rPr>
            <w:rFonts w:ascii="Verdana" w:hAnsi="Verdana"/>
            <w:noProof/>
            <w:webHidden/>
            <w:sz w:val="20"/>
            <w:szCs w:val="20"/>
          </w:rPr>
        </w:r>
        <w:r w:rsidR="00261805" w:rsidRPr="00261805">
          <w:rPr>
            <w:rFonts w:ascii="Verdana" w:hAnsi="Verdana"/>
            <w:noProof/>
            <w:webHidden/>
            <w:sz w:val="20"/>
            <w:szCs w:val="20"/>
          </w:rPr>
          <w:fldChar w:fldCharType="separate"/>
        </w:r>
        <w:r w:rsidR="00261805" w:rsidRPr="00261805">
          <w:rPr>
            <w:rFonts w:ascii="Verdana" w:hAnsi="Verdana"/>
            <w:noProof/>
            <w:webHidden/>
            <w:sz w:val="20"/>
            <w:szCs w:val="20"/>
          </w:rPr>
          <w:t>34</w:t>
        </w:r>
        <w:r w:rsidR="00261805" w:rsidRPr="00261805">
          <w:rPr>
            <w:rFonts w:ascii="Verdana" w:hAnsi="Verdana"/>
            <w:noProof/>
            <w:webHidden/>
            <w:sz w:val="20"/>
            <w:szCs w:val="20"/>
          </w:rPr>
          <w:fldChar w:fldCharType="end"/>
        </w:r>
      </w:hyperlink>
    </w:p>
    <w:p w14:paraId="08A1249E" w14:textId="77777777" w:rsidR="00261805" w:rsidRPr="00261805" w:rsidRDefault="00E8319C">
      <w:pPr>
        <w:pStyle w:val="Kazalovsebine2"/>
        <w:tabs>
          <w:tab w:val="left" w:pos="800"/>
          <w:tab w:val="right" w:leader="dot" w:pos="12994"/>
        </w:tabs>
        <w:rPr>
          <w:rFonts w:ascii="Verdana" w:eastAsiaTheme="minorEastAsia" w:hAnsi="Verdana" w:cstheme="minorBidi"/>
          <w:noProof/>
          <w:sz w:val="20"/>
          <w:szCs w:val="20"/>
          <w:lang w:eastAsia="sl-SI"/>
        </w:rPr>
      </w:pPr>
      <w:hyperlink w:anchor="_Toc60830336" w:history="1">
        <w:r w:rsidR="00261805" w:rsidRPr="00261805">
          <w:rPr>
            <w:rStyle w:val="Hiperpovezava"/>
            <w:rFonts w:ascii="Verdana" w:hAnsi="Verdana"/>
            <w:noProof/>
            <w:sz w:val="20"/>
            <w:szCs w:val="20"/>
          </w:rPr>
          <w:t>4.6</w:t>
        </w:r>
        <w:r w:rsidR="00261805" w:rsidRPr="00261805">
          <w:rPr>
            <w:rFonts w:ascii="Verdana" w:eastAsiaTheme="minorEastAsia" w:hAnsi="Verdana" w:cstheme="minorBidi"/>
            <w:noProof/>
            <w:sz w:val="20"/>
            <w:szCs w:val="20"/>
            <w:lang w:eastAsia="sl-SI"/>
          </w:rPr>
          <w:tab/>
        </w:r>
        <w:r w:rsidR="00261805" w:rsidRPr="00261805">
          <w:rPr>
            <w:rStyle w:val="Hiperpovezava"/>
            <w:rFonts w:ascii="Verdana" w:hAnsi="Verdana"/>
            <w:noProof/>
            <w:sz w:val="20"/>
            <w:szCs w:val="20"/>
          </w:rPr>
          <w:t>Priloga 5: Ureditev v etapi 3 (površine, objekta in prometna ter komunalna infrastruktura, ki jo mora zgraditi MOL)</w:t>
        </w:r>
        <w:r w:rsidR="00261805" w:rsidRPr="00261805">
          <w:rPr>
            <w:rFonts w:ascii="Verdana" w:hAnsi="Verdana"/>
            <w:noProof/>
            <w:webHidden/>
            <w:sz w:val="20"/>
            <w:szCs w:val="20"/>
          </w:rPr>
          <w:tab/>
        </w:r>
        <w:r w:rsidR="00261805" w:rsidRPr="00261805">
          <w:rPr>
            <w:rFonts w:ascii="Verdana" w:hAnsi="Verdana"/>
            <w:noProof/>
            <w:webHidden/>
            <w:sz w:val="20"/>
            <w:szCs w:val="20"/>
          </w:rPr>
          <w:fldChar w:fldCharType="begin"/>
        </w:r>
        <w:r w:rsidR="00261805" w:rsidRPr="00261805">
          <w:rPr>
            <w:rFonts w:ascii="Verdana" w:hAnsi="Verdana"/>
            <w:noProof/>
            <w:webHidden/>
            <w:sz w:val="20"/>
            <w:szCs w:val="20"/>
          </w:rPr>
          <w:instrText xml:space="preserve"> PAGEREF _Toc60830336 \h </w:instrText>
        </w:r>
        <w:r w:rsidR="00261805" w:rsidRPr="00261805">
          <w:rPr>
            <w:rFonts w:ascii="Verdana" w:hAnsi="Verdana"/>
            <w:noProof/>
            <w:webHidden/>
            <w:sz w:val="20"/>
            <w:szCs w:val="20"/>
          </w:rPr>
        </w:r>
        <w:r w:rsidR="00261805" w:rsidRPr="00261805">
          <w:rPr>
            <w:rFonts w:ascii="Verdana" w:hAnsi="Verdana"/>
            <w:noProof/>
            <w:webHidden/>
            <w:sz w:val="20"/>
            <w:szCs w:val="20"/>
          </w:rPr>
          <w:fldChar w:fldCharType="separate"/>
        </w:r>
        <w:r w:rsidR="00261805" w:rsidRPr="00261805">
          <w:rPr>
            <w:rFonts w:ascii="Verdana" w:hAnsi="Verdana"/>
            <w:noProof/>
            <w:webHidden/>
            <w:sz w:val="20"/>
            <w:szCs w:val="20"/>
          </w:rPr>
          <w:t>34</w:t>
        </w:r>
        <w:r w:rsidR="00261805" w:rsidRPr="00261805">
          <w:rPr>
            <w:rFonts w:ascii="Verdana" w:hAnsi="Verdana"/>
            <w:noProof/>
            <w:webHidden/>
            <w:sz w:val="20"/>
            <w:szCs w:val="20"/>
          </w:rPr>
          <w:fldChar w:fldCharType="end"/>
        </w:r>
      </w:hyperlink>
    </w:p>
    <w:p w14:paraId="29067985" w14:textId="77777777" w:rsidR="00261805" w:rsidRPr="00261805" w:rsidRDefault="00E8319C">
      <w:pPr>
        <w:pStyle w:val="Kazalovsebine2"/>
        <w:tabs>
          <w:tab w:val="left" w:pos="800"/>
          <w:tab w:val="right" w:leader="dot" w:pos="12994"/>
        </w:tabs>
        <w:rPr>
          <w:rFonts w:ascii="Verdana" w:eastAsiaTheme="minorEastAsia" w:hAnsi="Verdana" w:cstheme="minorBidi"/>
          <w:noProof/>
          <w:sz w:val="20"/>
          <w:szCs w:val="20"/>
          <w:lang w:eastAsia="sl-SI"/>
        </w:rPr>
      </w:pPr>
      <w:hyperlink w:anchor="_Toc60830337" w:history="1">
        <w:r w:rsidR="00261805" w:rsidRPr="00261805">
          <w:rPr>
            <w:rStyle w:val="Hiperpovezava"/>
            <w:rFonts w:ascii="Verdana" w:hAnsi="Verdana"/>
            <w:noProof/>
            <w:sz w:val="20"/>
            <w:szCs w:val="20"/>
          </w:rPr>
          <w:t>4.7</w:t>
        </w:r>
        <w:r w:rsidR="00261805" w:rsidRPr="00261805">
          <w:rPr>
            <w:rFonts w:ascii="Verdana" w:eastAsiaTheme="minorEastAsia" w:hAnsi="Verdana" w:cstheme="minorBidi"/>
            <w:noProof/>
            <w:sz w:val="20"/>
            <w:szCs w:val="20"/>
            <w:lang w:eastAsia="sl-SI"/>
          </w:rPr>
          <w:tab/>
        </w:r>
        <w:r w:rsidR="00261805" w:rsidRPr="00261805">
          <w:rPr>
            <w:rStyle w:val="Hiperpovezava"/>
            <w:rFonts w:ascii="Verdana" w:hAnsi="Verdana"/>
            <w:noProof/>
            <w:sz w:val="20"/>
            <w:szCs w:val="20"/>
          </w:rPr>
          <w:t>Priloga 6: Ureditev v etapi 4 (površine, objekta in prometna ter komunalna infrastruktura, ki jo mora zgraditi MOL)</w:t>
        </w:r>
        <w:r w:rsidR="00261805" w:rsidRPr="00261805">
          <w:rPr>
            <w:rFonts w:ascii="Verdana" w:hAnsi="Verdana"/>
            <w:noProof/>
            <w:webHidden/>
            <w:sz w:val="20"/>
            <w:szCs w:val="20"/>
          </w:rPr>
          <w:tab/>
        </w:r>
        <w:r w:rsidR="00261805" w:rsidRPr="00261805">
          <w:rPr>
            <w:rFonts w:ascii="Verdana" w:hAnsi="Verdana"/>
            <w:noProof/>
            <w:webHidden/>
            <w:sz w:val="20"/>
            <w:szCs w:val="20"/>
          </w:rPr>
          <w:fldChar w:fldCharType="begin"/>
        </w:r>
        <w:r w:rsidR="00261805" w:rsidRPr="00261805">
          <w:rPr>
            <w:rFonts w:ascii="Verdana" w:hAnsi="Verdana"/>
            <w:noProof/>
            <w:webHidden/>
            <w:sz w:val="20"/>
            <w:szCs w:val="20"/>
          </w:rPr>
          <w:instrText xml:space="preserve"> PAGEREF _Toc60830337 \h </w:instrText>
        </w:r>
        <w:r w:rsidR="00261805" w:rsidRPr="00261805">
          <w:rPr>
            <w:rFonts w:ascii="Verdana" w:hAnsi="Verdana"/>
            <w:noProof/>
            <w:webHidden/>
            <w:sz w:val="20"/>
            <w:szCs w:val="20"/>
          </w:rPr>
        </w:r>
        <w:r w:rsidR="00261805" w:rsidRPr="00261805">
          <w:rPr>
            <w:rFonts w:ascii="Verdana" w:hAnsi="Verdana"/>
            <w:noProof/>
            <w:webHidden/>
            <w:sz w:val="20"/>
            <w:szCs w:val="20"/>
          </w:rPr>
          <w:fldChar w:fldCharType="separate"/>
        </w:r>
        <w:r w:rsidR="00261805" w:rsidRPr="00261805">
          <w:rPr>
            <w:rFonts w:ascii="Verdana" w:hAnsi="Verdana"/>
            <w:noProof/>
            <w:webHidden/>
            <w:sz w:val="20"/>
            <w:szCs w:val="20"/>
          </w:rPr>
          <w:t>34</w:t>
        </w:r>
        <w:r w:rsidR="00261805" w:rsidRPr="00261805">
          <w:rPr>
            <w:rFonts w:ascii="Verdana" w:hAnsi="Verdana"/>
            <w:noProof/>
            <w:webHidden/>
            <w:sz w:val="20"/>
            <w:szCs w:val="20"/>
          </w:rPr>
          <w:fldChar w:fldCharType="end"/>
        </w:r>
      </w:hyperlink>
    </w:p>
    <w:p w14:paraId="7870BF07" w14:textId="77777777" w:rsidR="00261805" w:rsidRPr="00261805" w:rsidRDefault="00E8319C">
      <w:pPr>
        <w:pStyle w:val="Kazalovsebine2"/>
        <w:tabs>
          <w:tab w:val="left" w:pos="800"/>
          <w:tab w:val="right" w:leader="dot" w:pos="12994"/>
        </w:tabs>
        <w:rPr>
          <w:rFonts w:ascii="Verdana" w:eastAsiaTheme="minorEastAsia" w:hAnsi="Verdana" w:cstheme="minorBidi"/>
          <w:noProof/>
          <w:sz w:val="20"/>
          <w:szCs w:val="20"/>
          <w:lang w:eastAsia="sl-SI"/>
        </w:rPr>
      </w:pPr>
      <w:hyperlink w:anchor="_Toc60830338" w:history="1">
        <w:r w:rsidR="00261805" w:rsidRPr="00261805">
          <w:rPr>
            <w:rStyle w:val="Hiperpovezava"/>
            <w:rFonts w:ascii="Verdana" w:hAnsi="Verdana"/>
            <w:noProof/>
            <w:sz w:val="20"/>
            <w:szCs w:val="20"/>
          </w:rPr>
          <w:t>4.8</w:t>
        </w:r>
        <w:r w:rsidR="00261805" w:rsidRPr="00261805">
          <w:rPr>
            <w:rFonts w:ascii="Verdana" w:eastAsiaTheme="minorEastAsia" w:hAnsi="Verdana" w:cstheme="minorBidi"/>
            <w:noProof/>
            <w:sz w:val="20"/>
            <w:szCs w:val="20"/>
            <w:lang w:eastAsia="sl-SI"/>
          </w:rPr>
          <w:tab/>
        </w:r>
        <w:r w:rsidR="00261805" w:rsidRPr="00261805">
          <w:rPr>
            <w:rStyle w:val="Hiperpovezava"/>
            <w:rFonts w:ascii="Verdana" w:hAnsi="Verdana"/>
            <w:noProof/>
            <w:sz w:val="20"/>
            <w:szCs w:val="20"/>
          </w:rPr>
          <w:t>Priloga 7: Ureditev v etapi 5 (javne površine, javna razsvetljava in prometna infrastruktura, ki jo mora zgraditi MOL)</w:t>
        </w:r>
        <w:r w:rsidR="00261805" w:rsidRPr="00261805">
          <w:rPr>
            <w:rFonts w:ascii="Verdana" w:hAnsi="Verdana"/>
            <w:noProof/>
            <w:webHidden/>
            <w:sz w:val="20"/>
            <w:szCs w:val="20"/>
          </w:rPr>
          <w:tab/>
        </w:r>
        <w:r w:rsidR="00261805" w:rsidRPr="00261805">
          <w:rPr>
            <w:rFonts w:ascii="Verdana" w:hAnsi="Verdana"/>
            <w:noProof/>
            <w:webHidden/>
            <w:sz w:val="20"/>
            <w:szCs w:val="20"/>
          </w:rPr>
          <w:fldChar w:fldCharType="begin"/>
        </w:r>
        <w:r w:rsidR="00261805" w:rsidRPr="00261805">
          <w:rPr>
            <w:rFonts w:ascii="Verdana" w:hAnsi="Verdana"/>
            <w:noProof/>
            <w:webHidden/>
            <w:sz w:val="20"/>
            <w:szCs w:val="20"/>
          </w:rPr>
          <w:instrText xml:space="preserve"> PAGEREF _Toc60830338 \h </w:instrText>
        </w:r>
        <w:r w:rsidR="00261805" w:rsidRPr="00261805">
          <w:rPr>
            <w:rFonts w:ascii="Verdana" w:hAnsi="Verdana"/>
            <w:noProof/>
            <w:webHidden/>
            <w:sz w:val="20"/>
            <w:szCs w:val="20"/>
          </w:rPr>
        </w:r>
        <w:r w:rsidR="00261805" w:rsidRPr="00261805">
          <w:rPr>
            <w:rFonts w:ascii="Verdana" w:hAnsi="Verdana"/>
            <w:noProof/>
            <w:webHidden/>
            <w:sz w:val="20"/>
            <w:szCs w:val="20"/>
          </w:rPr>
          <w:fldChar w:fldCharType="separate"/>
        </w:r>
        <w:r w:rsidR="00261805" w:rsidRPr="00261805">
          <w:rPr>
            <w:rFonts w:ascii="Verdana" w:hAnsi="Verdana"/>
            <w:noProof/>
            <w:webHidden/>
            <w:sz w:val="20"/>
            <w:szCs w:val="20"/>
          </w:rPr>
          <w:t>34</w:t>
        </w:r>
        <w:r w:rsidR="00261805" w:rsidRPr="00261805">
          <w:rPr>
            <w:rFonts w:ascii="Verdana" w:hAnsi="Verdana"/>
            <w:noProof/>
            <w:webHidden/>
            <w:sz w:val="20"/>
            <w:szCs w:val="20"/>
          </w:rPr>
          <w:fldChar w:fldCharType="end"/>
        </w:r>
      </w:hyperlink>
    </w:p>
    <w:p w14:paraId="185D55F9" w14:textId="77777777" w:rsidR="00261805" w:rsidRPr="00261805" w:rsidRDefault="00E8319C">
      <w:pPr>
        <w:pStyle w:val="Kazalovsebine2"/>
        <w:tabs>
          <w:tab w:val="left" w:pos="800"/>
          <w:tab w:val="right" w:leader="dot" w:pos="12994"/>
        </w:tabs>
        <w:rPr>
          <w:rFonts w:ascii="Verdana" w:eastAsiaTheme="minorEastAsia" w:hAnsi="Verdana" w:cstheme="minorBidi"/>
          <w:noProof/>
          <w:sz w:val="20"/>
          <w:szCs w:val="20"/>
          <w:lang w:eastAsia="sl-SI"/>
        </w:rPr>
      </w:pPr>
      <w:hyperlink w:anchor="_Toc60830339" w:history="1">
        <w:r w:rsidR="00261805" w:rsidRPr="00261805">
          <w:rPr>
            <w:rStyle w:val="Hiperpovezava"/>
            <w:rFonts w:ascii="Verdana" w:hAnsi="Verdana"/>
            <w:noProof/>
            <w:sz w:val="20"/>
            <w:szCs w:val="20"/>
          </w:rPr>
          <w:t>4.9</w:t>
        </w:r>
        <w:r w:rsidR="00261805" w:rsidRPr="00261805">
          <w:rPr>
            <w:rFonts w:ascii="Verdana" w:eastAsiaTheme="minorEastAsia" w:hAnsi="Verdana" w:cstheme="minorBidi"/>
            <w:noProof/>
            <w:sz w:val="20"/>
            <w:szCs w:val="20"/>
            <w:lang w:eastAsia="sl-SI"/>
          </w:rPr>
          <w:tab/>
        </w:r>
        <w:r w:rsidR="00261805" w:rsidRPr="00261805">
          <w:rPr>
            <w:rStyle w:val="Hiperpovezava"/>
            <w:rFonts w:ascii="Verdana" w:hAnsi="Verdana"/>
            <w:noProof/>
            <w:sz w:val="20"/>
            <w:szCs w:val="20"/>
          </w:rPr>
          <w:t>Priloga 8: Ureditev v etapi 6 (javne površine in prometna infrastruktura, ki jo mora zgraditi MOL)</w:t>
        </w:r>
        <w:r w:rsidR="00261805" w:rsidRPr="00261805">
          <w:rPr>
            <w:rFonts w:ascii="Verdana" w:hAnsi="Verdana"/>
            <w:noProof/>
            <w:webHidden/>
            <w:sz w:val="20"/>
            <w:szCs w:val="20"/>
          </w:rPr>
          <w:tab/>
        </w:r>
        <w:r w:rsidR="00261805" w:rsidRPr="00261805">
          <w:rPr>
            <w:rFonts w:ascii="Verdana" w:hAnsi="Verdana"/>
            <w:noProof/>
            <w:webHidden/>
            <w:sz w:val="20"/>
            <w:szCs w:val="20"/>
          </w:rPr>
          <w:fldChar w:fldCharType="begin"/>
        </w:r>
        <w:r w:rsidR="00261805" w:rsidRPr="00261805">
          <w:rPr>
            <w:rFonts w:ascii="Verdana" w:hAnsi="Verdana"/>
            <w:noProof/>
            <w:webHidden/>
            <w:sz w:val="20"/>
            <w:szCs w:val="20"/>
          </w:rPr>
          <w:instrText xml:space="preserve"> PAGEREF _Toc60830339 \h </w:instrText>
        </w:r>
        <w:r w:rsidR="00261805" w:rsidRPr="00261805">
          <w:rPr>
            <w:rFonts w:ascii="Verdana" w:hAnsi="Verdana"/>
            <w:noProof/>
            <w:webHidden/>
            <w:sz w:val="20"/>
            <w:szCs w:val="20"/>
          </w:rPr>
        </w:r>
        <w:r w:rsidR="00261805" w:rsidRPr="00261805">
          <w:rPr>
            <w:rFonts w:ascii="Verdana" w:hAnsi="Verdana"/>
            <w:noProof/>
            <w:webHidden/>
            <w:sz w:val="20"/>
            <w:szCs w:val="20"/>
          </w:rPr>
          <w:fldChar w:fldCharType="separate"/>
        </w:r>
        <w:r w:rsidR="00261805" w:rsidRPr="00261805">
          <w:rPr>
            <w:rFonts w:ascii="Verdana" w:hAnsi="Verdana"/>
            <w:noProof/>
            <w:webHidden/>
            <w:sz w:val="20"/>
            <w:szCs w:val="20"/>
          </w:rPr>
          <w:t>34</w:t>
        </w:r>
        <w:r w:rsidR="00261805" w:rsidRPr="00261805">
          <w:rPr>
            <w:rFonts w:ascii="Verdana" w:hAnsi="Verdana"/>
            <w:noProof/>
            <w:webHidden/>
            <w:sz w:val="20"/>
            <w:szCs w:val="20"/>
          </w:rPr>
          <w:fldChar w:fldCharType="end"/>
        </w:r>
      </w:hyperlink>
    </w:p>
    <w:p w14:paraId="4FB7F09F" w14:textId="77777777" w:rsidR="00261805" w:rsidRPr="00261805" w:rsidRDefault="00E8319C">
      <w:pPr>
        <w:pStyle w:val="Kazalovsebine2"/>
        <w:tabs>
          <w:tab w:val="left" w:pos="1000"/>
          <w:tab w:val="right" w:leader="dot" w:pos="12994"/>
        </w:tabs>
        <w:rPr>
          <w:rFonts w:ascii="Verdana" w:eastAsiaTheme="minorEastAsia" w:hAnsi="Verdana" w:cstheme="minorBidi"/>
          <w:noProof/>
          <w:sz w:val="20"/>
          <w:szCs w:val="20"/>
          <w:lang w:eastAsia="sl-SI"/>
        </w:rPr>
      </w:pPr>
      <w:hyperlink w:anchor="_Toc60830340" w:history="1">
        <w:r w:rsidR="00261805" w:rsidRPr="00261805">
          <w:rPr>
            <w:rStyle w:val="Hiperpovezava"/>
            <w:rFonts w:ascii="Verdana" w:hAnsi="Verdana"/>
            <w:noProof/>
            <w:sz w:val="20"/>
            <w:szCs w:val="20"/>
          </w:rPr>
          <w:t>4.10</w:t>
        </w:r>
        <w:r w:rsidR="00261805" w:rsidRPr="00261805">
          <w:rPr>
            <w:rFonts w:ascii="Verdana" w:eastAsiaTheme="minorEastAsia" w:hAnsi="Verdana" w:cstheme="minorBidi"/>
            <w:noProof/>
            <w:sz w:val="20"/>
            <w:szCs w:val="20"/>
            <w:lang w:eastAsia="sl-SI"/>
          </w:rPr>
          <w:tab/>
        </w:r>
        <w:r w:rsidR="00261805" w:rsidRPr="00261805">
          <w:rPr>
            <w:rStyle w:val="Hiperpovezava"/>
            <w:rFonts w:ascii="Verdana" w:hAnsi="Verdana"/>
            <w:noProof/>
            <w:sz w:val="20"/>
            <w:szCs w:val="20"/>
          </w:rPr>
          <w:t>Priloga 9: Ureditev v etapi 7 (javne površine in prometna infrastruktura, ki jo mora zgraditi MOL)</w:t>
        </w:r>
        <w:r w:rsidR="00261805" w:rsidRPr="00261805">
          <w:rPr>
            <w:rFonts w:ascii="Verdana" w:hAnsi="Verdana"/>
            <w:noProof/>
            <w:webHidden/>
            <w:sz w:val="20"/>
            <w:szCs w:val="20"/>
          </w:rPr>
          <w:tab/>
        </w:r>
        <w:r w:rsidR="00261805" w:rsidRPr="00261805">
          <w:rPr>
            <w:rFonts w:ascii="Verdana" w:hAnsi="Verdana"/>
            <w:noProof/>
            <w:webHidden/>
            <w:sz w:val="20"/>
            <w:szCs w:val="20"/>
          </w:rPr>
          <w:fldChar w:fldCharType="begin"/>
        </w:r>
        <w:r w:rsidR="00261805" w:rsidRPr="00261805">
          <w:rPr>
            <w:rFonts w:ascii="Verdana" w:hAnsi="Verdana"/>
            <w:noProof/>
            <w:webHidden/>
            <w:sz w:val="20"/>
            <w:szCs w:val="20"/>
          </w:rPr>
          <w:instrText xml:space="preserve"> PAGEREF _Toc60830340 \h </w:instrText>
        </w:r>
        <w:r w:rsidR="00261805" w:rsidRPr="00261805">
          <w:rPr>
            <w:rFonts w:ascii="Verdana" w:hAnsi="Verdana"/>
            <w:noProof/>
            <w:webHidden/>
            <w:sz w:val="20"/>
            <w:szCs w:val="20"/>
          </w:rPr>
        </w:r>
        <w:r w:rsidR="00261805" w:rsidRPr="00261805">
          <w:rPr>
            <w:rFonts w:ascii="Verdana" w:hAnsi="Verdana"/>
            <w:noProof/>
            <w:webHidden/>
            <w:sz w:val="20"/>
            <w:szCs w:val="20"/>
          </w:rPr>
          <w:fldChar w:fldCharType="separate"/>
        </w:r>
        <w:r w:rsidR="00261805" w:rsidRPr="00261805">
          <w:rPr>
            <w:rFonts w:ascii="Verdana" w:hAnsi="Verdana"/>
            <w:noProof/>
            <w:webHidden/>
            <w:sz w:val="20"/>
            <w:szCs w:val="20"/>
          </w:rPr>
          <w:t>34</w:t>
        </w:r>
        <w:r w:rsidR="00261805" w:rsidRPr="00261805">
          <w:rPr>
            <w:rFonts w:ascii="Verdana" w:hAnsi="Verdana"/>
            <w:noProof/>
            <w:webHidden/>
            <w:sz w:val="20"/>
            <w:szCs w:val="20"/>
          </w:rPr>
          <w:fldChar w:fldCharType="end"/>
        </w:r>
      </w:hyperlink>
    </w:p>
    <w:p w14:paraId="71F98EC3" w14:textId="77777777" w:rsidR="00E51438" w:rsidRDefault="00E51438" w:rsidP="006D4213">
      <w:pPr>
        <w:spacing w:line="276" w:lineRule="auto"/>
      </w:pPr>
      <w:r w:rsidRPr="00261805">
        <w:rPr>
          <w:rFonts w:ascii="Verdana" w:hAnsi="Verdana"/>
          <w:b/>
          <w:bCs/>
          <w:noProof/>
          <w:sz w:val="20"/>
          <w:szCs w:val="20"/>
        </w:rPr>
        <w:fldChar w:fldCharType="end"/>
      </w:r>
    </w:p>
    <w:p w14:paraId="0DE6C41B" w14:textId="77777777" w:rsidR="00DF25D7" w:rsidRDefault="00DF25D7" w:rsidP="005769DA"/>
    <w:p w14:paraId="24823A69" w14:textId="77777777" w:rsidR="006D4213" w:rsidRDefault="006D4213">
      <w:pPr>
        <w:rPr>
          <w:rFonts w:ascii="Verdana" w:hAnsi="Verdana" w:cs="Arial"/>
          <w:b/>
          <w:bCs/>
          <w:kern w:val="32"/>
          <w:szCs w:val="32"/>
        </w:rPr>
      </w:pPr>
      <w:bookmarkStart w:id="3" w:name="_Toc29546566"/>
      <w:bookmarkStart w:id="4" w:name="_Toc29546994"/>
      <w:bookmarkStart w:id="5" w:name="_Toc29546567"/>
      <w:bookmarkStart w:id="6" w:name="_Toc29546995"/>
      <w:bookmarkStart w:id="7" w:name="_Toc11828766"/>
      <w:bookmarkEnd w:id="3"/>
      <w:bookmarkEnd w:id="4"/>
      <w:bookmarkEnd w:id="5"/>
      <w:bookmarkEnd w:id="6"/>
      <w:r>
        <w:br w:type="page"/>
      </w:r>
    </w:p>
    <w:p w14:paraId="628295FB" w14:textId="34225777" w:rsidR="00DF25D7" w:rsidRPr="005769DA" w:rsidRDefault="00116B1C" w:rsidP="005769DA">
      <w:pPr>
        <w:pStyle w:val="Naslov1"/>
      </w:pPr>
      <w:bookmarkStart w:id="8" w:name="_Toc60830322"/>
      <w:r w:rsidRPr="005769DA">
        <w:t>KLJUČNE UGOTOVIT</w:t>
      </w:r>
      <w:r w:rsidR="00DF25D7" w:rsidRPr="005769DA">
        <w:t>V</w:t>
      </w:r>
      <w:bookmarkEnd w:id="7"/>
      <w:r w:rsidRPr="005769DA">
        <w:t>E</w:t>
      </w:r>
      <w:bookmarkEnd w:id="8"/>
    </w:p>
    <w:p w14:paraId="46C099AC" w14:textId="77777777" w:rsidR="00DE05C7" w:rsidRPr="005769DA" w:rsidRDefault="00DE05C7" w:rsidP="00DE05C7">
      <w:pPr>
        <w:rPr>
          <w:rFonts w:ascii="Verdana" w:hAnsi="Verdana"/>
          <w:sz w:val="20"/>
          <w:szCs w:val="20"/>
        </w:rPr>
      </w:pPr>
    </w:p>
    <w:p w14:paraId="65D42D01" w14:textId="2E51E909" w:rsidR="00876321" w:rsidRDefault="0014358C" w:rsidP="00DE05C7">
      <w:pPr>
        <w:jc w:val="both"/>
        <w:rPr>
          <w:rFonts w:ascii="Verdana" w:hAnsi="Verdana"/>
          <w:sz w:val="20"/>
          <w:szCs w:val="20"/>
        </w:rPr>
      </w:pPr>
      <w:r w:rsidRPr="0014358C">
        <w:rPr>
          <w:rFonts w:ascii="Verdana" w:hAnsi="Verdana"/>
          <w:sz w:val="20"/>
          <w:szCs w:val="20"/>
        </w:rPr>
        <w:t>Elaborat obravnava del</w:t>
      </w:r>
      <w:r w:rsidR="00901253">
        <w:rPr>
          <w:rFonts w:ascii="Verdana" w:hAnsi="Verdana"/>
          <w:sz w:val="20"/>
          <w:szCs w:val="20"/>
        </w:rPr>
        <w:t xml:space="preserve"> območja zazidalnega načrta</w:t>
      </w:r>
      <w:r w:rsidRPr="0014358C">
        <w:rPr>
          <w:rFonts w:ascii="Verdana" w:hAnsi="Verdana"/>
          <w:sz w:val="20"/>
          <w:szCs w:val="20"/>
        </w:rPr>
        <w:t xml:space="preserve"> za območji urejanja MS1/2-1 in MR1/1 Zelena jama</w:t>
      </w:r>
      <w:r>
        <w:rPr>
          <w:rFonts w:ascii="Verdana" w:hAnsi="Verdana"/>
          <w:sz w:val="20"/>
          <w:szCs w:val="20"/>
        </w:rPr>
        <w:t>.</w:t>
      </w:r>
    </w:p>
    <w:p w14:paraId="17CF712F" w14:textId="77777777" w:rsidR="00876321" w:rsidRDefault="00876321" w:rsidP="00DE05C7">
      <w:pPr>
        <w:jc w:val="both"/>
        <w:rPr>
          <w:rFonts w:ascii="Verdana" w:hAnsi="Verdana"/>
          <w:sz w:val="20"/>
          <w:szCs w:val="20"/>
        </w:rPr>
      </w:pPr>
    </w:p>
    <w:p w14:paraId="0C35C82F" w14:textId="6190E415" w:rsidR="00876321" w:rsidRDefault="00075E47" w:rsidP="00DE05C7">
      <w:pPr>
        <w:jc w:val="both"/>
        <w:rPr>
          <w:rFonts w:ascii="Verdana" w:hAnsi="Verdana"/>
          <w:sz w:val="20"/>
          <w:szCs w:val="20"/>
        </w:rPr>
      </w:pPr>
      <w:r>
        <w:rPr>
          <w:rFonts w:ascii="Verdana" w:hAnsi="Verdana"/>
          <w:sz w:val="20"/>
          <w:szCs w:val="20"/>
        </w:rPr>
        <w:t xml:space="preserve">Območje obravnave leži </w:t>
      </w:r>
      <w:r w:rsidR="00876321" w:rsidRPr="00876321">
        <w:rPr>
          <w:rFonts w:ascii="Verdana" w:hAnsi="Verdana"/>
          <w:sz w:val="20"/>
          <w:szCs w:val="20"/>
        </w:rPr>
        <w:t xml:space="preserve">v </w:t>
      </w:r>
      <w:r w:rsidR="00355323">
        <w:rPr>
          <w:rFonts w:ascii="Verdana" w:hAnsi="Verdana"/>
          <w:sz w:val="20"/>
          <w:szCs w:val="20"/>
        </w:rPr>
        <w:t>Mestni občini Ljubljana, v Četr</w:t>
      </w:r>
      <w:r w:rsidR="00594567">
        <w:rPr>
          <w:rFonts w:ascii="Verdana" w:hAnsi="Verdana"/>
          <w:sz w:val="20"/>
          <w:szCs w:val="20"/>
        </w:rPr>
        <w:t>t</w:t>
      </w:r>
      <w:r w:rsidR="00355323">
        <w:rPr>
          <w:rFonts w:ascii="Verdana" w:hAnsi="Verdana"/>
          <w:sz w:val="20"/>
          <w:szCs w:val="20"/>
        </w:rPr>
        <w:t>ni skupnosti Jarše</w:t>
      </w:r>
      <w:r w:rsidR="00876321" w:rsidRPr="00876321">
        <w:rPr>
          <w:rFonts w:ascii="Verdana" w:hAnsi="Verdana"/>
          <w:sz w:val="20"/>
          <w:szCs w:val="20"/>
        </w:rPr>
        <w:t>, na severnem delu predela Zelene jame. Na severni strani</w:t>
      </w:r>
      <w:r w:rsidR="00355323">
        <w:rPr>
          <w:rFonts w:ascii="Verdana" w:hAnsi="Verdana"/>
          <w:sz w:val="20"/>
          <w:szCs w:val="20"/>
        </w:rPr>
        <w:t xml:space="preserve"> </w:t>
      </w:r>
      <w:r w:rsidR="00876321" w:rsidRPr="00876321">
        <w:rPr>
          <w:rFonts w:ascii="Verdana" w:hAnsi="Verdana"/>
          <w:sz w:val="20"/>
          <w:szCs w:val="20"/>
        </w:rPr>
        <w:t>območje omejuje Šmartinska cesta, na vzhodu Pučni</w:t>
      </w:r>
      <w:r w:rsidR="00876321">
        <w:rPr>
          <w:rFonts w:ascii="Verdana" w:hAnsi="Verdana"/>
          <w:sz w:val="20"/>
          <w:szCs w:val="20"/>
        </w:rPr>
        <w:t xml:space="preserve">kova ulica, na jugu Rožičeva in </w:t>
      </w:r>
      <w:r w:rsidR="00876321" w:rsidRPr="00876321">
        <w:rPr>
          <w:rFonts w:ascii="Verdana" w:hAnsi="Verdana"/>
          <w:sz w:val="20"/>
          <w:szCs w:val="20"/>
        </w:rPr>
        <w:t xml:space="preserve">Kavčičeva ulica in na zahodu </w:t>
      </w:r>
      <w:r>
        <w:rPr>
          <w:rFonts w:ascii="Verdana" w:hAnsi="Verdana"/>
          <w:sz w:val="20"/>
          <w:szCs w:val="20"/>
        </w:rPr>
        <w:t xml:space="preserve">Jelinčičeva ulica z </w:t>
      </w:r>
      <w:r w:rsidR="00876321" w:rsidRPr="00876321">
        <w:rPr>
          <w:rFonts w:ascii="Verdana" w:hAnsi="Verdana"/>
          <w:sz w:val="20"/>
          <w:szCs w:val="20"/>
        </w:rPr>
        <w:t>obstoječi</w:t>
      </w:r>
      <w:r>
        <w:rPr>
          <w:rFonts w:ascii="Verdana" w:hAnsi="Verdana"/>
          <w:sz w:val="20"/>
          <w:szCs w:val="20"/>
        </w:rPr>
        <w:t xml:space="preserve">mi </w:t>
      </w:r>
      <w:r w:rsidR="00876321" w:rsidRPr="00876321">
        <w:rPr>
          <w:rFonts w:ascii="Verdana" w:hAnsi="Verdana"/>
          <w:sz w:val="20"/>
          <w:szCs w:val="20"/>
        </w:rPr>
        <w:t>večstanovanjski</w:t>
      </w:r>
      <w:r>
        <w:rPr>
          <w:rFonts w:ascii="Verdana" w:hAnsi="Verdana"/>
          <w:sz w:val="20"/>
          <w:szCs w:val="20"/>
        </w:rPr>
        <w:t xml:space="preserve">mi </w:t>
      </w:r>
      <w:r w:rsidR="00876321" w:rsidRPr="00876321">
        <w:rPr>
          <w:rFonts w:ascii="Verdana" w:hAnsi="Verdana"/>
          <w:sz w:val="20"/>
          <w:szCs w:val="20"/>
        </w:rPr>
        <w:t>objekti.</w:t>
      </w:r>
      <w:r>
        <w:rPr>
          <w:rFonts w:ascii="Verdana" w:hAnsi="Verdana"/>
          <w:sz w:val="20"/>
          <w:szCs w:val="20"/>
        </w:rPr>
        <w:t xml:space="preserve"> </w:t>
      </w:r>
      <w:r w:rsidR="00876321" w:rsidRPr="000824BA">
        <w:rPr>
          <w:rFonts w:ascii="Verdana" w:hAnsi="Verdana"/>
          <w:sz w:val="20"/>
          <w:szCs w:val="20"/>
        </w:rPr>
        <w:t xml:space="preserve">Območje </w:t>
      </w:r>
      <w:r w:rsidR="00435A59" w:rsidRPr="000824BA">
        <w:rPr>
          <w:rFonts w:ascii="Verdana" w:hAnsi="Verdana"/>
          <w:sz w:val="20"/>
          <w:szCs w:val="20"/>
        </w:rPr>
        <w:t>urejanja</w:t>
      </w:r>
      <w:r w:rsidR="00C30E79" w:rsidRPr="000824BA">
        <w:rPr>
          <w:rFonts w:ascii="Verdana" w:hAnsi="Verdana"/>
          <w:sz w:val="20"/>
          <w:szCs w:val="20"/>
        </w:rPr>
        <w:t xml:space="preserve"> oz. </w:t>
      </w:r>
      <w:r w:rsidR="00876321" w:rsidRPr="000824BA">
        <w:rPr>
          <w:rFonts w:ascii="Verdana" w:hAnsi="Verdana"/>
          <w:sz w:val="20"/>
          <w:szCs w:val="20"/>
        </w:rPr>
        <w:t>sprememb</w:t>
      </w:r>
      <w:r w:rsidR="00435A59" w:rsidRPr="000824BA">
        <w:rPr>
          <w:rFonts w:ascii="Verdana" w:hAnsi="Verdana"/>
          <w:sz w:val="20"/>
          <w:szCs w:val="20"/>
        </w:rPr>
        <w:t>e in dopolnit</w:t>
      </w:r>
      <w:r w:rsidR="00876321" w:rsidRPr="000824BA">
        <w:rPr>
          <w:rFonts w:ascii="Verdana" w:hAnsi="Verdana"/>
          <w:sz w:val="20"/>
          <w:szCs w:val="20"/>
        </w:rPr>
        <w:t>v</w:t>
      </w:r>
      <w:r w:rsidR="00435A59" w:rsidRPr="000824BA">
        <w:rPr>
          <w:rFonts w:ascii="Verdana" w:hAnsi="Verdana"/>
          <w:sz w:val="20"/>
          <w:szCs w:val="20"/>
        </w:rPr>
        <w:t>e</w:t>
      </w:r>
      <w:r w:rsidR="00876321" w:rsidRPr="000824BA">
        <w:rPr>
          <w:rFonts w:ascii="Verdana" w:hAnsi="Verdana"/>
          <w:sz w:val="20"/>
          <w:szCs w:val="20"/>
        </w:rPr>
        <w:t xml:space="preserve"> zazidalnega načrta </w:t>
      </w:r>
      <w:r w:rsidR="0091317E">
        <w:rPr>
          <w:rFonts w:ascii="Verdana" w:hAnsi="Verdana"/>
          <w:sz w:val="20"/>
          <w:szCs w:val="20"/>
        </w:rPr>
        <w:t xml:space="preserve">Zelena jama </w:t>
      </w:r>
      <w:r w:rsidR="00876321" w:rsidRPr="000824BA">
        <w:rPr>
          <w:rFonts w:ascii="Verdana" w:hAnsi="Verdana"/>
          <w:sz w:val="20"/>
          <w:szCs w:val="20"/>
        </w:rPr>
        <w:t xml:space="preserve">meri cca. </w:t>
      </w:r>
      <w:r w:rsidR="001166F2" w:rsidRPr="000824BA">
        <w:rPr>
          <w:rFonts w:ascii="Verdana" w:hAnsi="Verdana"/>
          <w:sz w:val="20"/>
          <w:szCs w:val="20"/>
        </w:rPr>
        <w:t>25.400 m²</w:t>
      </w:r>
      <w:r w:rsidR="0091317E">
        <w:rPr>
          <w:rFonts w:ascii="Verdana" w:hAnsi="Verdana"/>
          <w:sz w:val="20"/>
          <w:szCs w:val="20"/>
        </w:rPr>
        <w:t xml:space="preserve"> </w:t>
      </w:r>
      <w:r w:rsidR="0091317E" w:rsidRPr="0091317E">
        <w:rPr>
          <w:rFonts w:ascii="Verdana" w:hAnsi="Verdana"/>
          <w:sz w:val="20"/>
          <w:szCs w:val="20"/>
        </w:rPr>
        <w:t>(v nadaljnjem besedilu: SD ZN</w:t>
      </w:r>
      <w:r w:rsidR="0091317E">
        <w:rPr>
          <w:rFonts w:ascii="Verdana" w:hAnsi="Verdana"/>
          <w:sz w:val="20"/>
          <w:szCs w:val="20"/>
        </w:rPr>
        <w:t xml:space="preserve"> Zelena jama</w:t>
      </w:r>
      <w:r w:rsidR="0091317E" w:rsidRPr="0091317E">
        <w:rPr>
          <w:rFonts w:ascii="Verdana" w:hAnsi="Verdana"/>
          <w:sz w:val="20"/>
          <w:szCs w:val="20"/>
        </w:rPr>
        <w:t>)</w:t>
      </w:r>
      <w:r w:rsidR="001166F2" w:rsidRPr="000824BA">
        <w:rPr>
          <w:rFonts w:ascii="Verdana" w:hAnsi="Verdana"/>
          <w:sz w:val="20"/>
          <w:szCs w:val="20"/>
        </w:rPr>
        <w:t>.</w:t>
      </w:r>
    </w:p>
    <w:p w14:paraId="064D57B8" w14:textId="77777777" w:rsidR="001166F2" w:rsidRDefault="001166F2" w:rsidP="008140C2">
      <w:pPr>
        <w:jc w:val="both"/>
        <w:rPr>
          <w:rFonts w:ascii="Verdana" w:hAnsi="Verdana"/>
          <w:sz w:val="20"/>
          <w:szCs w:val="20"/>
        </w:rPr>
      </w:pPr>
    </w:p>
    <w:p w14:paraId="602ADA80" w14:textId="77777777" w:rsidR="005F2BA8" w:rsidRDefault="005F2BA8" w:rsidP="005F2BA8">
      <w:pPr>
        <w:jc w:val="both"/>
        <w:rPr>
          <w:rFonts w:ascii="Verdana" w:hAnsi="Verdana"/>
          <w:sz w:val="20"/>
          <w:szCs w:val="20"/>
        </w:rPr>
      </w:pPr>
      <w:r w:rsidRPr="005F2BA8">
        <w:rPr>
          <w:rFonts w:ascii="Verdana" w:hAnsi="Verdana"/>
          <w:sz w:val="20"/>
          <w:szCs w:val="20"/>
        </w:rPr>
        <w:t>Območje se ureja na podlagi določil Občinskega prostors</w:t>
      </w:r>
      <w:r w:rsidR="003E3CBF">
        <w:rPr>
          <w:rFonts w:ascii="Verdana" w:hAnsi="Verdana"/>
          <w:sz w:val="20"/>
          <w:szCs w:val="20"/>
        </w:rPr>
        <w:t xml:space="preserve">kega načrta MOL – izvedbeni del </w:t>
      </w:r>
      <w:r w:rsidRPr="005F2BA8">
        <w:rPr>
          <w:rFonts w:ascii="Verdana" w:hAnsi="Verdana"/>
          <w:sz w:val="20"/>
          <w:szCs w:val="20"/>
        </w:rPr>
        <w:t>(Uradni list RS, št. 78/10 in spremembe) (v nadaljnjem besedilu: OPN MOL ID). OPN MOL ID</w:t>
      </w:r>
      <w:r w:rsidR="003E3CBF">
        <w:rPr>
          <w:rFonts w:ascii="Verdana" w:hAnsi="Verdana"/>
          <w:sz w:val="20"/>
          <w:szCs w:val="20"/>
        </w:rPr>
        <w:t xml:space="preserve"> </w:t>
      </w:r>
      <w:r w:rsidRPr="005F2BA8">
        <w:rPr>
          <w:rFonts w:ascii="Verdana" w:hAnsi="Verdana"/>
          <w:sz w:val="20"/>
          <w:szCs w:val="20"/>
        </w:rPr>
        <w:t>za del območja EUP JA-391 in je v celoti opredeljeno kot območje s podrobnejšo namensko</w:t>
      </w:r>
      <w:r w:rsidR="003E3CBF">
        <w:rPr>
          <w:rFonts w:ascii="Verdana" w:hAnsi="Verdana"/>
          <w:sz w:val="20"/>
          <w:szCs w:val="20"/>
        </w:rPr>
        <w:t xml:space="preserve"> </w:t>
      </w:r>
      <w:r w:rsidRPr="005F2BA8">
        <w:rPr>
          <w:rFonts w:ascii="Verdana" w:hAnsi="Verdana"/>
          <w:sz w:val="20"/>
          <w:szCs w:val="20"/>
        </w:rPr>
        <w:t>rabo SSsv - Splošne večstanovanjske površine.</w:t>
      </w:r>
      <w:r w:rsidR="003E3CBF">
        <w:rPr>
          <w:rFonts w:ascii="Verdana" w:hAnsi="Verdana"/>
          <w:sz w:val="20"/>
          <w:szCs w:val="20"/>
        </w:rPr>
        <w:t xml:space="preserve"> </w:t>
      </w:r>
      <w:r w:rsidRPr="005F2BA8">
        <w:rPr>
          <w:rFonts w:ascii="Verdana" w:hAnsi="Verdana"/>
          <w:sz w:val="20"/>
          <w:szCs w:val="20"/>
        </w:rPr>
        <w:t>Na območju obravnave velja Odlok o zazidalnem načrtu za ob</w:t>
      </w:r>
      <w:r>
        <w:rPr>
          <w:rFonts w:ascii="Verdana" w:hAnsi="Verdana"/>
          <w:sz w:val="20"/>
          <w:szCs w:val="20"/>
        </w:rPr>
        <w:t xml:space="preserve">močji urejanja MS1/2-1 in MR1/1 </w:t>
      </w:r>
      <w:r w:rsidRPr="005F2BA8">
        <w:rPr>
          <w:rFonts w:ascii="Verdana" w:hAnsi="Verdana"/>
          <w:sz w:val="20"/>
          <w:szCs w:val="20"/>
        </w:rPr>
        <w:t>Zelena jama (Urad</w:t>
      </w:r>
      <w:r w:rsidR="003E3CBF">
        <w:rPr>
          <w:rFonts w:ascii="Verdana" w:hAnsi="Verdana"/>
          <w:sz w:val="20"/>
          <w:szCs w:val="20"/>
        </w:rPr>
        <w:t>ni list RS, št. 99/02 in 96/04).</w:t>
      </w:r>
    </w:p>
    <w:p w14:paraId="670D443A" w14:textId="77777777" w:rsidR="005F2BA8" w:rsidRDefault="005F2BA8" w:rsidP="008140C2">
      <w:pPr>
        <w:jc w:val="both"/>
        <w:rPr>
          <w:rFonts w:ascii="Verdana" w:hAnsi="Verdana"/>
          <w:sz w:val="20"/>
          <w:szCs w:val="20"/>
        </w:rPr>
      </w:pPr>
    </w:p>
    <w:p w14:paraId="02FF5C36" w14:textId="77777777" w:rsidR="00876321" w:rsidRDefault="00075E47" w:rsidP="008140C2">
      <w:pPr>
        <w:jc w:val="both"/>
        <w:rPr>
          <w:rFonts w:ascii="Verdana" w:hAnsi="Verdana"/>
          <w:sz w:val="20"/>
          <w:szCs w:val="20"/>
        </w:rPr>
      </w:pPr>
      <w:r w:rsidRPr="005F2BA8">
        <w:rPr>
          <w:rFonts w:ascii="Verdana" w:hAnsi="Verdana"/>
          <w:sz w:val="20"/>
          <w:szCs w:val="20"/>
        </w:rPr>
        <w:t xml:space="preserve">Na območju obravnave </w:t>
      </w:r>
      <w:r>
        <w:rPr>
          <w:rFonts w:ascii="Verdana" w:hAnsi="Verdana"/>
          <w:sz w:val="20"/>
          <w:szCs w:val="20"/>
        </w:rPr>
        <w:t xml:space="preserve">je načrtovana </w:t>
      </w:r>
      <w:r w:rsidR="001166F2">
        <w:rPr>
          <w:rFonts w:ascii="Verdana" w:hAnsi="Verdana"/>
          <w:sz w:val="20"/>
          <w:szCs w:val="20"/>
        </w:rPr>
        <w:t>umestitev</w:t>
      </w:r>
      <w:r w:rsidR="007E6F32">
        <w:rPr>
          <w:rFonts w:ascii="Verdana" w:hAnsi="Verdana"/>
          <w:sz w:val="20"/>
          <w:szCs w:val="20"/>
        </w:rPr>
        <w:t xml:space="preserve"> visokih večstanovanjskih stavb, ureditev tlakovanih in zelenih zunanjih površin in ureditev komunalne ter prometne infrastrukture.</w:t>
      </w:r>
      <w:r w:rsidR="00741E80">
        <w:rPr>
          <w:rFonts w:ascii="Verdana" w:hAnsi="Verdana"/>
          <w:sz w:val="20"/>
          <w:szCs w:val="20"/>
        </w:rPr>
        <w:t xml:space="preserve"> </w:t>
      </w:r>
      <w:r w:rsidR="008140C2" w:rsidRPr="008140C2">
        <w:rPr>
          <w:rFonts w:ascii="Verdana" w:hAnsi="Verdana"/>
          <w:sz w:val="20"/>
          <w:szCs w:val="20"/>
        </w:rPr>
        <w:t>Namembnost objektov je tako v večini stanova</w:t>
      </w:r>
      <w:r w:rsidR="008140C2">
        <w:rPr>
          <w:rFonts w:ascii="Verdana" w:hAnsi="Verdana"/>
          <w:sz w:val="20"/>
          <w:szCs w:val="20"/>
        </w:rPr>
        <w:t xml:space="preserve">njska, le v pritličjih objektov </w:t>
      </w:r>
      <w:r w:rsidR="008140C2" w:rsidRPr="008140C2">
        <w:rPr>
          <w:rFonts w:ascii="Verdana" w:hAnsi="Verdana"/>
          <w:sz w:val="20"/>
          <w:szCs w:val="20"/>
        </w:rPr>
        <w:t>so predvideni manjši lokali za oskrbo</w:t>
      </w:r>
      <w:r w:rsidR="008140C2">
        <w:rPr>
          <w:rFonts w:ascii="Verdana" w:hAnsi="Verdana"/>
          <w:sz w:val="20"/>
          <w:szCs w:val="20"/>
        </w:rPr>
        <w:t xml:space="preserve"> </w:t>
      </w:r>
      <w:r w:rsidR="008140C2" w:rsidRPr="008140C2">
        <w:rPr>
          <w:rFonts w:ascii="Verdana" w:hAnsi="Verdana"/>
          <w:sz w:val="20"/>
          <w:szCs w:val="20"/>
        </w:rPr>
        <w:t>območja (lokalna trgovina, obrtno-servisne dejavnosti in mešani poslovni programi</w:t>
      </w:r>
      <w:r w:rsidR="008140C2">
        <w:rPr>
          <w:rFonts w:ascii="Verdana" w:hAnsi="Verdana"/>
          <w:sz w:val="20"/>
          <w:szCs w:val="20"/>
        </w:rPr>
        <w:t>).</w:t>
      </w:r>
    </w:p>
    <w:p w14:paraId="19812FC1" w14:textId="77777777" w:rsidR="00DE05C7" w:rsidRDefault="00DE05C7" w:rsidP="00DE05C7">
      <w:pPr>
        <w:jc w:val="both"/>
        <w:rPr>
          <w:rFonts w:ascii="Verdana" w:hAnsi="Verdana"/>
          <w:sz w:val="20"/>
          <w:szCs w:val="20"/>
        </w:rPr>
      </w:pPr>
    </w:p>
    <w:p w14:paraId="0C11B212" w14:textId="0E8AE2E8" w:rsidR="00876321" w:rsidRDefault="009F4C66" w:rsidP="00DE05C7">
      <w:pPr>
        <w:jc w:val="both"/>
        <w:rPr>
          <w:rFonts w:ascii="Verdana" w:hAnsi="Verdana"/>
          <w:sz w:val="20"/>
          <w:szCs w:val="20"/>
        </w:rPr>
      </w:pPr>
      <w:r>
        <w:rPr>
          <w:rFonts w:ascii="Verdana" w:hAnsi="Verdana"/>
          <w:sz w:val="20"/>
          <w:szCs w:val="20"/>
        </w:rPr>
        <w:t xml:space="preserve">S </w:t>
      </w:r>
      <w:r w:rsidRPr="00876321">
        <w:rPr>
          <w:rFonts w:ascii="Verdana" w:hAnsi="Verdana"/>
          <w:sz w:val="20"/>
          <w:szCs w:val="20"/>
        </w:rPr>
        <w:t>SD ZN</w:t>
      </w:r>
      <w:r>
        <w:rPr>
          <w:rFonts w:ascii="Verdana" w:hAnsi="Verdana"/>
          <w:sz w:val="20"/>
          <w:szCs w:val="20"/>
        </w:rPr>
        <w:t xml:space="preserve"> </w:t>
      </w:r>
      <w:r w:rsidR="0091317E">
        <w:rPr>
          <w:rFonts w:ascii="Verdana" w:hAnsi="Verdana"/>
          <w:sz w:val="20"/>
          <w:szCs w:val="20"/>
        </w:rPr>
        <w:t xml:space="preserve">Zelena jama </w:t>
      </w:r>
      <w:r>
        <w:rPr>
          <w:rFonts w:ascii="Verdana" w:hAnsi="Verdana"/>
          <w:sz w:val="20"/>
          <w:szCs w:val="20"/>
        </w:rPr>
        <w:t xml:space="preserve">se načrtuje spremembe predvidenih pozidav v delu območja ZN, omejenem z Jelinčičevo, Torkarjevo, Pučnikovo in Rožičevo ulico, ki še ni pozidano z navezavami na že realizirano ureditev z razmestitvijo stavb, parkovnih površin in dostopov ter prehodov. </w:t>
      </w:r>
    </w:p>
    <w:p w14:paraId="1DE91470" w14:textId="77777777" w:rsidR="00876321" w:rsidRDefault="00876321" w:rsidP="00DE05C7">
      <w:pPr>
        <w:jc w:val="both"/>
        <w:rPr>
          <w:rFonts w:ascii="Verdana" w:hAnsi="Verdana"/>
          <w:sz w:val="20"/>
          <w:szCs w:val="20"/>
        </w:rPr>
      </w:pPr>
    </w:p>
    <w:p w14:paraId="11C1D37F" w14:textId="421A9B3F" w:rsidR="003E3CBF" w:rsidRDefault="003E3CBF" w:rsidP="00031CF1">
      <w:pPr>
        <w:jc w:val="both"/>
        <w:rPr>
          <w:rFonts w:ascii="Verdana" w:hAnsi="Verdana"/>
          <w:sz w:val="20"/>
          <w:szCs w:val="20"/>
        </w:rPr>
      </w:pPr>
      <w:r w:rsidRPr="003E3CBF">
        <w:rPr>
          <w:rFonts w:ascii="Verdana" w:hAnsi="Verdana"/>
          <w:sz w:val="20"/>
          <w:szCs w:val="20"/>
        </w:rPr>
        <w:t xml:space="preserve">Obravnavano območje obsega </w:t>
      </w:r>
      <w:r w:rsidR="00BD0152">
        <w:rPr>
          <w:rFonts w:ascii="Verdana" w:hAnsi="Verdana"/>
          <w:sz w:val="20"/>
          <w:szCs w:val="20"/>
        </w:rPr>
        <w:t xml:space="preserve">spremembe </w:t>
      </w:r>
      <w:r w:rsidRPr="003E3CBF">
        <w:rPr>
          <w:rFonts w:ascii="Verdana" w:hAnsi="Verdana"/>
          <w:sz w:val="20"/>
          <w:szCs w:val="20"/>
        </w:rPr>
        <w:t>funkcionalne enote F8</w:t>
      </w:r>
      <w:r w:rsidR="00842B6C">
        <w:rPr>
          <w:rFonts w:ascii="Verdana" w:hAnsi="Verdana"/>
          <w:sz w:val="20"/>
          <w:szCs w:val="20"/>
        </w:rPr>
        <w:t xml:space="preserve">. </w:t>
      </w:r>
      <w:r w:rsidR="00842B6C" w:rsidRPr="00842B6C">
        <w:rPr>
          <w:rFonts w:ascii="Verdana" w:hAnsi="Verdana"/>
          <w:sz w:val="20"/>
          <w:szCs w:val="20"/>
        </w:rPr>
        <w:t xml:space="preserve">Spremenijo se </w:t>
      </w:r>
      <w:r w:rsidR="00842B6C">
        <w:rPr>
          <w:rFonts w:ascii="Verdana" w:hAnsi="Verdana"/>
          <w:sz w:val="20"/>
          <w:szCs w:val="20"/>
        </w:rPr>
        <w:t xml:space="preserve">tudi cele </w:t>
      </w:r>
      <w:r w:rsidR="00842B6C" w:rsidRPr="00842B6C">
        <w:rPr>
          <w:rFonts w:ascii="Verdana" w:hAnsi="Verdana"/>
          <w:sz w:val="20"/>
          <w:szCs w:val="20"/>
        </w:rPr>
        <w:t>funkcionalne enote</w:t>
      </w:r>
      <w:r w:rsidR="00842B6C">
        <w:rPr>
          <w:rFonts w:ascii="Verdana" w:hAnsi="Verdana"/>
          <w:sz w:val="20"/>
          <w:szCs w:val="20"/>
        </w:rPr>
        <w:t xml:space="preserve"> F11 in F12</w:t>
      </w:r>
      <w:r w:rsidR="00842B6C" w:rsidRPr="00842B6C">
        <w:rPr>
          <w:rFonts w:ascii="Verdana" w:hAnsi="Verdana"/>
          <w:sz w:val="20"/>
          <w:szCs w:val="20"/>
        </w:rPr>
        <w:t>, elaborat pa obravnava območje v kat</w:t>
      </w:r>
      <w:r w:rsidR="00842B6C">
        <w:rPr>
          <w:rFonts w:ascii="Verdana" w:hAnsi="Verdana"/>
          <w:sz w:val="20"/>
          <w:szCs w:val="20"/>
        </w:rPr>
        <w:t xml:space="preserve">erem so deli funkcionalnih enot </w:t>
      </w:r>
      <w:r w:rsidRPr="003E3CBF">
        <w:rPr>
          <w:rFonts w:ascii="Verdana" w:hAnsi="Verdana"/>
          <w:sz w:val="20"/>
          <w:szCs w:val="20"/>
        </w:rPr>
        <w:t>F11 in F12</w:t>
      </w:r>
      <w:r w:rsidR="00031CF1">
        <w:rPr>
          <w:rFonts w:ascii="Verdana" w:hAnsi="Verdana"/>
          <w:sz w:val="20"/>
          <w:szCs w:val="20"/>
        </w:rPr>
        <w:t xml:space="preserve"> (</w:t>
      </w:r>
      <w:r w:rsidR="00031CF1" w:rsidRPr="00031CF1">
        <w:rPr>
          <w:rFonts w:ascii="Verdana" w:hAnsi="Verdana"/>
          <w:sz w:val="20"/>
          <w:szCs w:val="20"/>
        </w:rPr>
        <w:t>zasnov</w:t>
      </w:r>
      <w:r w:rsidR="00842B6C">
        <w:rPr>
          <w:rFonts w:ascii="Verdana" w:hAnsi="Verdana"/>
          <w:sz w:val="20"/>
          <w:szCs w:val="20"/>
        </w:rPr>
        <w:t>a</w:t>
      </w:r>
      <w:r w:rsidR="00031CF1" w:rsidRPr="00031CF1">
        <w:rPr>
          <w:rFonts w:ascii="Verdana" w:hAnsi="Verdana"/>
          <w:sz w:val="20"/>
          <w:szCs w:val="20"/>
        </w:rPr>
        <w:t xml:space="preserve"> območja, tipologije (objekt večnamenske</w:t>
      </w:r>
      <w:r w:rsidR="00031CF1">
        <w:rPr>
          <w:rFonts w:ascii="Verdana" w:hAnsi="Verdana"/>
          <w:sz w:val="20"/>
          <w:szCs w:val="20"/>
        </w:rPr>
        <w:t xml:space="preserve"> </w:t>
      </w:r>
      <w:r w:rsidR="00031CF1" w:rsidRPr="00031CF1">
        <w:rPr>
          <w:rFonts w:ascii="Verdana" w:hAnsi="Verdana"/>
          <w:sz w:val="20"/>
          <w:szCs w:val="20"/>
        </w:rPr>
        <w:t>dvorane se prestrukturira v večstanovanjski objekt), oblikovanja stavb in njihovih fasad,</w:t>
      </w:r>
      <w:r w:rsidR="00031CF1">
        <w:rPr>
          <w:rFonts w:ascii="Verdana" w:hAnsi="Verdana"/>
          <w:sz w:val="20"/>
          <w:szCs w:val="20"/>
        </w:rPr>
        <w:t xml:space="preserve"> </w:t>
      </w:r>
      <w:r w:rsidR="00031CF1" w:rsidRPr="00031CF1">
        <w:rPr>
          <w:rFonts w:ascii="Verdana" w:hAnsi="Verdana"/>
          <w:sz w:val="20"/>
          <w:szCs w:val="20"/>
        </w:rPr>
        <w:t>urejanja zunanjih površin</w:t>
      </w:r>
      <w:r w:rsidR="00031CF1">
        <w:rPr>
          <w:rFonts w:ascii="Verdana" w:hAnsi="Verdana"/>
          <w:sz w:val="20"/>
          <w:szCs w:val="20"/>
        </w:rPr>
        <w:t>)</w:t>
      </w:r>
      <w:r w:rsidR="00031CF1" w:rsidRPr="00031CF1">
        <w:rPr>
          <w:rFonts w:ascii="Verdana" w:hAnsi="Verdana"/>
          <w:sz w:val="20"/>
          <w:szCs w:val="20"/>
        </w:rPr>
        <w:t>.</w:t>
      </w:r>
    </w:p>
    <w:p w14:paraId="53DB7B90" w14:textId="77777777" w:rsidR="00BD0152" w:rsidRDefault="00BD0152" w:rsidP="00DE05C7">
      <w:pPr>
        <w:jc w:val="both"/>
        <w:rPr>
          <w:rFonts w:ascii="Verdana" w:hAnsi="Verdana"/>
          <w:sz w:val="20"/>
          <w:szCs w:val="20"/>
        </w:rPr>
      </w:pPr>
    </w:p>
    <w:p w14:paraId="262027A5" w14:textId="77777777" w:rsidR="00031CF1" w:rsidRPr="00031CF1" w:rsidRDefault="00031CF1" w:rsidP="00031CF1">
      <w:pPr>
        <w:jc w:val="both"/>
        <w:rPr>
          <w:rFonts w:ascii="Verdana" w:hAnsi="Verdana"/>
          <w:sz w:val="20"/>
          <w:szCs w:val="20"/>
        </w:rPr>
      </w:pPr>
      <w:r w:rsidRPr="00031CF1">
        <w:rPr>
          <w:rFonts w:ascii="Verdana" w:hAnsi="Verdana"/>
          <w:sz w:val="20"/>
          <w:szCs w:val="20"/>
        </w:rPr>
        <w:t xml:space="preserve">Funkcionalna enota F11 se zmanjša in obsega obstoječ </w:t>
      </w:r>
      <w:r>
        <w:rPr>
          <w:rFonts w:ascii="Verdana" w:hAnsi="Verdana"/>
          <w:sz w:val="20"/>
          <w:szCs w:val="20"/>
        </w:rPr>
        <w:t xml:space="preserve">stanovanjsko poslovni objekt ob </w:t>
      </w:r>
      <w:r w:rsidRPr="00031CF1">
        <w:rPr>
          <w:rFonts w:ascii="Verdana" w:hAnsi="Verdana"/>
          <w:sz w:val="20"/>
          <w:szCs w:val="20"/>
        </w:rPr>
        <w:t>Pokopališki ulici, vzhodni del se priključi funkcionalni enoti F8. Urbanizem ostaja</w:t>
      </w:r>
      <w:r>
        <w:rPr>
          <w:rFonts w:ascii="Verdana" w:hAnsi="Verdana"/>
          <w:sz w:val="20"/>
          <w:szCs w:val="20"/>
        </w:rPr>
        <w:t xml:space="preserve"> </w:t>
      </w:r>
      <w:r w:rsidRPr="00031CF1">
        <w:rPr>
          <w:rFonts w:ascii="Verdana" w:hAnsi="Verdana"/>
          <w:sz w:val="20"/>
          <w:szCs w:val="20"/>
        </w:rPr>
        <w:t>nespremenjen.</w:t>
      </w:r>
    </w:p>
    <w:p w14:paraId="3A9DA0BC" w14:textId="77777777" w:rsidR="00031CF1" w:rsidRDefault="00031CF1" w:rsidP="00031CF1">
      <w:pPr>
        <w:jc w:val="both"/>
        <w:rPr>
          <w:rFonts w:ascii="Verdana" w:hAnsi="Verdana"/>
          <w:sz w:val="20"/>
          <w:szCs w:val="20"/>
        </w:rPr>
      </w:pPr>
      <w:r w:rsidRPr="00031CF1">
        <w:rPr>
          <w:rFonts w:ascii="Verdana" w:hAnsi="Verdana"/>
          <w:sz w:val="20"/>
          <w:szCs w:val="20"/>
        </w:rPr>
        <w:t>Funkcionalna enota F12 se zmanjša in obsega objekt južno od</w:t>
      </w:r>
      <w:r>
        <w:rPr>
          <w:rFonts w:ascii="Verdana" w:hAnsi="Verdana"/>
          <w:sz w:val="20"/>
          <w:szCs w:val="20"/>
        </w:rPr>
        <w:t xml:space="preserve"> Rožičeve ulice, del severno od </w:t>
      </w:r>
      <w:r w:rsidRPr="00031CF1">
        <w:rPr>
          <w:rFonts w:ascii="Verdana" w:hAnsi="Verdana"/>
          <w:sz w:val="20"/>
          <w:szCs w:val="20"/>
        </w:rPr>
        <w:t>Rožičeve ulice pa se priključi funkcionalni enoti F8. Urbanizem ostaja nespremenjen.</w:t>
      </w:r>
      <w:r>
        <w:rPr>
          <w:rFonts w:ascii="Verdana" w:hAnsi="Verdana"/>
          <w:sz w:val="20"/>
          <w:szCs w:val="20"/>
        </w:rPr>
        <w:t xml:space="preserve"> </w:t>
      </w:r>
    </w:p>
    <w:p w14:paraId="4C2C2430" w14:textId="6BED76E8" w:rsidR="00BD0152" w:rsidRPr="00BD0152" w:rsidRDefault="00031CF1" w:rsidP="00BD0152">
      <w:pPr>
        <w:jc w:val="both"/>
        <w:rPr>
          <w:rFonts w:ascii="Verdana" w:hAnsi="Verdana"/>
          <w:sz w:val="20"/>
          <w:szCs w:val="20"/>
        </w:rPr>
      </w:pPr>
      <w:r w:rsidRPr="00031CF1">
        <w:rPr>
          <w:rFonts w:ascii="Verdana" w:hAnsi="Verdana"/>
          <w:sz w:val="20"/>
          <w:szCs w:val="20"/>
        </w:rPr>
        <w:t>V funkcionalni enoti F8 zazidava nadaljuje že prisoten vzorec gradnje na pravokotni mreži v</w:t>
      </w:r>
      <w:r>
        <w:rPr>
          <w:rFonts w:ascii="Verdana" w:hAnsi="Verdana"/>
          <w:sz w:val="20"/>
          <w:szCs w:val="20"/>
        </w:rPr>
        <w:t xml:space="preserve"> </w:t>
      </w:r>
      <w:r w:rsidRPr="00031CF1">
        <w:rPr>
          <w:rFonts w:ascii="Verdana" w:hAnsi="Verdana"/>
          <w:sz w:val="20"/>
          <w:szCs w:val="20"/>
        </w:rPr>
        <w:t>območju, ki jo določajo ulice in notranji atriji.</w:t>
      </w:r>
      <w:r>
        <w:rPr>
          <w:rFonts w:ascii="Verdana" w:hAnsi="Verdana"/>
          <w:sz w:val="20"/>
          <w:szCs w:val="20"/>
        </w:rPr>
        <w:t xml:space="preserve"> </w:t>
      </w:r>
      <w:r w:rsidR="00BD0152" w:rsidRPr="00BD0152">
        <w:rPr>
          <w:rFonts w:ascii="Verdana" w:hAnsi="Verdana"/>
          <w:sz w:val="20"/>
          <w:szCs w:val="20"/>
        </w:rPr>
        <w:t>Ob Jelinčičevi ulici sta načrtovani dve stavbi</w:t>
      </w:r>
      <w:r w:rsidR="00CC6045">
        <w:rPr>
          <w:rFonts w:ascii="Verdana" w:hAnsi="Verdana"/>
          <w:sz w:val="20"/>
          <w:szCs w:val="20"/>
        </w:rPr>
        <w:t xml:space="preserve"> (B6 in C2)</w:t>
      </w:r>
      <w:r w:rsidR="00BD0152" w:rsidRPr="00BD0152">
        <w:rPr>
          <w:rFonts w:ascii="Verdana" w:hAnsi="Verdana"/>
          <w:sz w:val="20"/>
          <w:szCs w:val="20"/>
        </w:rPr>
        <w:t>. Ena</w:t>
      </w:r>
      <w:r>
        <w:rPr>
          <w:rFonts w:ascii="Verdana" w:hAnsi="Verdana"/>
          <w:sz w:val="20"/>
          <w:szCs w:val="20"/>
        </w:rPr>
        <w:t xml:space="preserve"> </w:t>
      </w:r>
      <w:r w:rsidR="00BD0152" w:rsidRPr="00BD0152">
        <w:rPr>
          <w:rFonts w:ascii="Verdana" w:hAnsi="Verdana"/>
          <w:sz w:val="20"/>
          <w:szCs w:val="20"/>
        </w:rPr>
        <w:t>vzdolžno z ulico in druga prečno nanjo. Zasnovani sta</w:t>
      </w:r>
      <w:r>
        <w:rPr>
          <w:rFonts w:ascii="Verdana" w:hAnsi="Verdana"/>
          <w:sz w:val="20"/>
          <w:szCs w:val="20"/>
        </w:rPr>
        <w:t xml:space="preserve"> v obliki črke U, ki jim</w:t>
      </w:r>
      <w:r w:rsidR="002F1A25">
        <w:rPr>
          <w:rFonts w:ascii="Verdana" w:hAnsi="Verdana"/>
          <w:sz w:val="20"/>
          <w:szCs w:val="20"/>
        </w:rPr>
        <w:t xml:space="preserve">a </w:t>
      </w:r>
      <w:r>
        <w:rPr>
          <w:rFonts w:ascii="Verdana" w:hAnsi="Verdana"/>
          <w:sz w:val="20"/>
          <w:szCs w:val="20"/>
        </w:rPr>
        <w:t xml:space="preserve">obliko </w:t>
      </w:r>
      <w:r w:rsidR="00BD0152" w:rsidRPr="00BD0152">
        <w:rPr>
          <w:rFonts w:ascii="Verdana" w:hAnsi="Verdana"/>
          <w:sz w:val="20"/>
          <w:szCs w:val="20"/>
        </w:rPr>
        <w:t>nakazujejo</w:t>
      </w:r>
      <w:r>
        <w:rPr>
          <w:rFonts w:ascii="Verdana" w:hAnsi="Verdana"/>
          <w:sz w:val="20"/>
          <w:szCs w:val="20"/>
        </w:rPr>
        <w:t xml:space="preserve"> </w:t>
      </w:r>
      <w:r w:rsidR="00BD0152" w:rsidRPr="00BD0152">
        <w:rPr>
          <w:rFonts w:ascii="Verdana" w:hAnsi="Verdana"/>
          <w:sz w:val="20"/>
          <w:szCs w:val="20"/>
        </w:rPr>
        <w:t>poljavne površine znotraj oboda. Na vzho</w:t>
      </w:r>
      <w:r>
        <w:rPr>
          <w:rFonts w:ascii="Verdana" w:hAnsi="Verdana"/>
          <w:sz w:val="20"/>
          <w:szCs w:val="20"/>
        </w:rPr>
        <w:t xml:space="preserve">dni strani se oblikuje niz </w:t>
      </w:r>
      <w:del w:id="9" w:author="Mateja Pompe" w:date="2020-12-08T15:12:00Z">
        <w:r w:rsidDel="00383423">
          <w:rPr>
            <w:rFonts w:ascii="Verdana" w:hAnsi="Verdana"/>
            <w:sz w:val="20"/>
            <w:szCs w:val="20"/>
          </w:rPr>
          <w:delText xml:space="preserve">treh </w:delText>
        </w:r>
      </w:del>
      <w:ins w:id="10" w:author="Mateja Pompe" w:date="2020-12-08T15:12:00Z">
        <w:r w:rsidR="00383423">
          <w:rPr>
            <w:rFonts w:ascii="Verdana" w:hAnsi="Verdana"/>
            <w:sz w:val="20"/>
            <w:szCs w:val="20"/>
          </w:rPr>
          <w:t xml:space="preserve">dveh </w:t>
        </w:r>
      </w:ins>
      <w:r w:rsidR="00BD0152" w:rsidRPr="00BD0152">
        <w:rPr>
          <w:rFonts w:ascii="Verdana" w:hAnsi="Verdana"/>
          <w:sz w:val="20"/>
          <w:szCs w:val="20"/>
        </w:rPr>
        <w:t>večstanovanjskih stolpičev</w:t>
      </w:r>
      <w:r w:rsidR="00CC6045">
        <w:rPr>
          <w:rFonts w:ascii="Verdana" w:hAnsi="Verdana"/>
          <w:sz w:val="20"/>
          <w:szCs w:val="20"/>
        </w:rPr>
        <w:t xml:space="preserve"> (V</w:t>
      </w:r>
      <w:r w:rsidR="00261FE4">
        <w:rPr>
          <w:rFonts w:ascii="Verdana" w:hAnsi="Verdana"/>
          <w:sz w:val="20"/>
          <w:szCs w:val="20"/>
        </w:rPr>
        <w:t>5</w:t>
      </w:r>
      <w:ins w:id="11" w:author="Mateja Pompe" w:date="2020-12-08T15:12:00Z">
        <w:r w:rsidR="00383423">
          <w:rPr>
            <w:rFonts w:ascii="Verdana" w:hAnsi="Verdana"/>
            <w:sz w:val="20"/>
            <w:szCs w:val="20"/>
          </w:rPr>
          <w:t xml:space="preserve"> in</w:t>
        </w:r>
      </w:ins>
      <w:del w:id="12" w:author="Mateja Pompe" w:date="2020-12-08T15:12:00Z">
        <w:r w:rsidR="00CC6045" w:rsidDel="00383423">
          <w:rPr>
            <w:rFonts w:ascii="Verdana" w:hAnsi="Verdana"/>
            <w:sz w:val="20"/>
            <w:szCs w:val="20"/>
          </w:rPr>
          <w:delText>,</w:delText>
        </w:r>
      </w:del>
      <w:r w:rsidR="00CC6045">
        <w:rPr>
          <w:rFonts w:ascii="Verdana" w:hAnsi="Verdana"/>
          <w:sz w:val="20"/>
          <w:szCs w:val="20"/>
        </w:rPr>
        <w:t xml:space="preserve"> V</w:t>
      </w:r>
      <w:r w:rsidR="00261FE4">
        <w:rPr>
          <w:rFonts w:ascii="Verdana" w:hAnsi="Verdana"/>
          <w:sz w:val="20"/>
          <w:szCs w:val="20"/>
        </w:rPr>
        <w:t>6</w:t>
      </w:r>
      <w:del w:id="13" w:author="Mateja Pompe" w:date="2020-12-08T15:12:00Z">
        <w:r w:rsidR="00CC6045" w:rsidDel="00383423">
          <w:rPr>
            <w:rFonts w:ascii="Verdana" w:hAnsi="Verdana"/>
            <w:sz w:val="20"/>
            <w:szCs w:val="20"/>
          </w:rPr>
          <w:delText xml:space="preserve"> V</w:delText>
        </w:r>
        <w:r w:rsidR="00261FE4" w:rsidDel="00383423">
          <w:rPr>
            <w:rFonts w:ascii="Verdana" w:hAnsi="Verdana"/>
            <w:sz w:val="20"/>
            <w:szCs w:val="20"/>
          </w:rPr>
          <w:delText>7</w:delText>
        </w:r>
      </w:del>
      <w:r w:rsidR="00CC6045">
        <w:rPr>
          <w:rFonts w:ascii="Verdana" w:hAnsi="Verdana"/>
          <w:sz w:val="20"/>
          <w:szCs w:val="20"/>
        </w:rPr>
        <w:t>)</w:t>
      </w:r>
      <w:r w:rsidR="00BD0152" w:rsidRPr="00BD0152">
        <w:rPr>
          <w:rFonts w:ascii="Verdana" w:hAnsi="Verdana"/>
          <w:sz w:val="20"/>
          <w:szCs w:val="20"/>
        </w:rPr>
        <w:t>.</w:t>
      </w:r>
      <w:r w:rsidR="004E4234">
        <w:rPr>
          <w:rFonts w:ascii="Verdana" w:hAnsi="Verdana"/>
          <w:sz w:val="20"/>
          <w:szCs w:val="20"/>
        </w:rPr>
        <w:t xml:space="preserve"> </w:t>
      </w:r>
    </w:p>
    <w:p w14:paraId="2C9C9433" w14:textId="78772FBC" w:rsidR="00BD0152" w:rsidRPr="00BD0152" w:rsidRDefault="00BD0152" w:rsidP="00BD0152">
      <w:pPr>
        <w:jc w:val="both"/>
        <w:rPr>
          <w:rFonts w:ascii="Verdana" w:hAnsi="Verdana"/>
          <w:sz w:val="20"/>
          <w:szCs w:val="20"/>
        </w:rPr>
      </w:pPr>
      <w:r w:rsidRPr="00BD0152">
        <w:rPr>
          <w:rFonts w:ascii="Verdana" w:hAnsi="Verdana"/>
          <w:sz w:val="20"/>
          <w:szCs w:val="20"/>
        </w:rPr>
        <w:t>Z</w:t>
      </w:r>
      <w:r w:rsidR="007A013D">
        <w:rPr>
          <w:rFonts w:ascii="Verdana" w:hAnsi="Verdana"/>
          <w:sz w:val="20"/>
          <w:szCs w:val="20"/>
        </w:rPr>
        <w:t xml:space="preserve">azidava nadaljuje </w:t>
      </w:r>
      <w:r w:rsidR="00D66591">
        <w:rPr>
          <w:rFonts w:ascii="Verdana" w:hAnsi="Verdana"/>
          <w:sz w:val="20"/>
          <w:szCs w:val="20"/>
        </w:rPr>
        <w:t xml:space="preserve">tudi </w:t>
      </w:r>
      <w:r w:rsidR="007A013D">
        <w:rPr>
          <w:rFonts w:ascii="Verdana" w:hAnsi="Verdana"/>
          <w:sz w:val="20"/>
          <w:szCs w:val="20"/>
        </w:rPr>
        <w:t>urejanje ulic</w:t>
      </w:r>
      <w:r w:rsidR="008F0599">
        <w:rPr>
          <w:rFonts w:ascii="Verdana" w:hAnsi="Verdana"/>
          <w:sz w:val="20"/>
          <w:szCs w:val="20"/>
        </w:rPr>
        <w:t xml:space="preserve"> na območju SD ZN Zelena jama:</w:t>
      </w:r>
      <w:r w:rsidRPr="00BD0152">
        <w:rPr>
          <w:rFonts w:ascii="Verdana" w:hAnsi="Verdana"/>
          <w:sz w:val="20"/>
          <w:szCs w:val="20"/>
        </w:rPr>
        <w:t xml:space="preserve"> </w:t>
      </w:r>
      <w:r w:rsidR="008F0599">
        <w:rPr>
          <w:rFonts w:ascii="Verdana" w:hAnsi="Verdana"/>
          <w:sz w:val="20"/>
          <w:szCs w:val="20"/>
        </w:rPr>
        <w:t>Pučnikovo, navezavo Jelinčičeve na Pokopališko ulico ter križišče Rožičeva - Kavčičeva ulica z avtobusno postajo</w:t>
      </w:r>
      <w:r w:rsidRPr="00BD0152">
        <w:rPr>
          <w:rFonts w:ascii="Verdana" w:hAnsi="Verdana"/>
          <w:sz w:val="20"/>
          <w:szCs w:val="20"/>
        </w:rPr>
        <w:t xml:space="preserve">. </w:t>
      </w:r>
    </w:p>
    <w:p w14:paraId="0541A6AF" w14:textId="77777777" w:rsidR="00BD0152" w:rsidRDefault="00BD0152" w:rsidP="00031CF1">
      <w:pPr>
        <w:jc w:val="both"/>
        <w:rPr>
          <w:rFonts w:ascii="Verdana" w:hAnsi="Verdana"/>
          <w:sz w:val="20"/>
          <w:szCs w:val="20"/>
        </w:rPr>
      </w:pPr>
      <w:r w:rsidRPr="00BD0152">
        <w:rPr>
          <w:rFonts w:ascii="Verdana" w:hAnsi="Verdana"/>
          <w:sz w:val="20"/>
          <w:szCs w:val="20"/>
        </w:rPr>
        <w:t>V osrednj</w:t>
      </w:r>
      <w:r w:rsidR="00031CF1">
        <w:rPr>
          <w:rFonts w:ascii="Verdana" w:hAnsi="Verdana"/>
          <w:sz w:val="20"/>
          <w:szCs w:val="20"/>
        </w:rPr>
        <w:t>em delu med objektoma B6 in C2</w:t>
      </w:r>
      <w:r w:rsidRPr="00BD0152">
        <w:rPr>
          <w:rFonts w:ascii="Verdana" w:hAnsi="Verdana"/>
          <w:sz w:val="20"/>
          <w:szCs w:val="20"/>
        </w:rPr>
        <w:t xml:space="preserve"> je urejena ploščad za druženje stanovalcev.</w:t>
      </w:r>
      <w:r w:rsidR="00031CF1">
        <w:rPr>
          <w:rFonts w:ascii="Verdana" w:hAnsi="Verdana"/>
          <w:sz w:val="20"/>
          <w:szCs w:val="20"/>
        </w:rPr>
        <w:t xml:space="preserve"> </w:t>
      </w:r>
      <w:r w:rsidRPr="00BD0152">
        <w:rPr>
          <w:rFonts w:ascii="Verdana" w:hAnsi="Verdana"/>
          <w:sz w:val="20"/>
          <w:szCs w:val="20"/>
        </w:rPr>
        <w:t>Na njej so otroška igrala, drevesa in prostori za sedenje.</w:t>
      </w:r>
      <w:r w:rsidR="00031CF1" w:rsidRPr="00031CF1">
        <w:t xml:space="preserve"> </w:t>
      </w:r>
      <w:r w:rsidR="00031CF1" w:rsidRPr="00031CF1">
        <w:rPr>
          <w:rFonts w:ascii="Verdana" w:hAnsi="Verdana"/>
          <w:sz w:val="20"/>
          <w:szCs w:val="20"/>
        </w:rPr>
        <w:t>V smeri sever-jug poteka interna pešpot, ki je na severni strani navezana na Torkarjevo ulico,</w:t>
      </w:r>
      <w:r w:rsidR="00031CF1">
        <w:rPr>
          <w:rFonts w:ascii="Verdana" w:hAnsi="Verdana"/>
          <w:sz w:val="20"/>
          <w:szCs w:val="20"/>
        </w:rPr>
        <w:t xml:space="preserve"> </w:t>
      </w:r>
      <w:r w:rsidR="00031CF1" w:rsidRPr="00031CF1">
        <w:rPr>
          <w:rFonts w:ascii="Verdana" w:hAnsi="Verdana"/>
          <w:sz w:val="20"/>
          <w:szCs w:val="20"/>
        </w:rPr>
        <w:t>na južni strani pa na Rožičevo ulico.</w:t>
      </w:r>
    </w:p>
    <w:p w14:paraId="42A42BD7" w14:textId="77777777" w:rsidR="00BD0152" w:rsidRDefault="00BD0152" w:rsidP="00DE05C7">
      <w:pPr>
        <w:jc w:val="both"/>
        <w:rPr>
          <w:rFonts w:ascii="Verdana" w:hAnsi="Verdana"/>
          <w:sz w:val="20"/>
          <w:szCs w:val="20"/>
        </w:rPr>
      </w:pPr>
    </w:p>
    <w:p w14:paraId="2F32ADA6" w14:textId="77777777" w:rsidR="00BD0152" w:rsidRDefault="005A2B1C" w:rsidP="00DE05C7">
      <w:pPr>
        <w:jc w:val="both"/>
        <w:rPr>
          <w:rFonts w:ascii="Verdana" w:hAnsi="Verdana"/>
          <w:sz w:val="20"/>
          <w:szCs w:val="20"/>
        </w:rPr>
      </w:pPr>
      <w:r>
        <w:rPr>
          <w:rFonts w:ascii="Verdana" w:hAnsi="Verdana"/>
          <w:sz w:val="20"/>
          <w:szCs w:val="20"/>
        </w:rPr>
        <w:t>Tabela 1: Površina območja urejanja</w:t>
      </w:r>
    </w:p>
    <w:p w14:paraId="463C8B47" w14:textId="77777777" w:rsidR="004F3138" w:rsidRDefault="004F3138" w:rsidP="00DE05C7">
      <w:pPr>
        <w:jc w:val="both"/>
        <w:rPr>
          <w:rFonts w:ascii="Verdana" w:hAnsi="Verdana"/>
          <w:sz w:val="20"/>
          <w:szCs w:val="20"/>
        </w:rPr>
      </w:pPr>
    </w:p>
    <w:tbl>
      <w:tblPr>
        <w:tblW w:w="6658" w:type="dxa"/>
        <w:tblCellMar>
          <w:left w:w="70" w:type="dxa"/>
          <w:right w:w="70" w:type="dxa"/>
        </w:tblCellMar>
        <w:tblLook w:val="04A0" w:firstRow="1" w:lastRow="0" w:firstColumn="1" w:lastColumn="0" w:noHBand="0" w:noVBand="1"/>
      </w:tblPr>
      <w:tblGrid>
        <w:gridCol w:w="4815"/>
        <w:gridCol w:w="1843"/>
      </w:tblGrid>
      <w:tr w:rsidR="002E01CC" w14:paraId="1E31AAFB" w14:textId="77777777" w:rsidTr="00ED1BB3">
        <w:trPr>
          <w:trHeight w:val="300"/>
        </w:trPr>
        <w:tc>
          <w:tcPr>
            <w:tcW w:w="48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C97747" w14:textId="77777777" w:rsidR="002E01CC" w:rsidRDefault="002E01CC">
            <w:pPr>
              <w:rPr>
                <w:rFonts w:ascii="Calibri" w:hAnsi="Calibri"/>
                <w:color w:val="000000"/>
                <w:sz w:val="22"/>
                <w:szCs w:val="22"/>
                <w:lang w:eastAsia="sl-SI"/>
              </w:rPr>
            </w:pPr>
            <w:r>
              <w:rPr>
                <w:rFonts w:ascii="Calibri" w:hAnsi="Calibri"/>
                <w:color w:val="000000"/>
                <w:sz w:val="22"/>
                <w:szCs w:val="22"/>
              </w:rPr>
              <w:t>SKUPNA POVRŠINA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1BF196C4" w14:textId="77777777" w:rsidR="002E01CC" w:rsidRPr="00880456" w:rsidRDefault="002E01CC">
            <w:pPr>
              <w:jc w:val="center"/>
              <w:rPr>
                <w:rFonts w:ascii="Verdana" w:hAnsi="Verdana"/>
                <w:color w:val="000000"/>
                <w:sz w:val="20"/>
                <w:szCs w:val="20"/>
              </w:rPr>
            </w:pPr>
            <w:r w:rsidRPr="00880456">
              <w:rPr>
                <w:rFonts w:ascii="Verdana" w:hAnsi="Verdana"/>
                <w:color w:val="000000"/>
                <w:sz w:val="20"/>
                <w:szCs w:val="20"/>
              </w:rPr>
              <w:t>26.642 m</w:t>
            </w:r>
            <w:r w:rsidRPr="00880456">
              <w:rPr>
                <w:rFonts w:ascii="Verdana" w:hAnsi="Verdana"/>
                <w:color w:val="000000"/>
                <w:sz w:val="20"/>
                <w:szCs w:val="20"/>
                <w:vertAlign w:val="superscript"/>
              </w:rPr>
              <w:t>2</w:t>
            </w:r>
          </w:p>
        </w:tc>
      </w:tr>
      <w:tr w:rsidR="002E01CC" w14:paraId="1338F62C" w14:textId="77777777" w:rsidTr="00ED1BB3">
        <w:trPr>
          <w:trHeight w:val="300"/>
        </w:trPr>
        <w:tc>
          <w:tcPr>
            <w:tcW w:w="4815" w:type="dxa"/>
            <w:tcBorders>
              <w:top w:val="nil"/>
              <w:left w:val="single" w:sz="4" w:space="0" w:color="auto"/>
              <w:bottom w:val="single" w:sz="4" w:space="0" w:color="auto"/>
              <w:right w:val="single" w:sz="4" w:space="0" w:color="auto"/>
            </w:tcBorders>
            <w:shd w:val="clear" w:color="auto" w:fill="auto"/>
            <w:vAlign w:val="center"/>
            <w:hideMark/>
          </w:tcPr>
          <w:p w14:paraId="7279277D" w14:textId="3E4A6B9C" w:rsidR="002E01CC" w:rsidRDefault="002E01CC">
            <w:pPr>
              <w:jc w:val="both"/>
              <w:rPr>
                <w:rFonts w:ascii="Verdana" w:hAnsi="Verdana"/>
                <w:color w:val="000000"/>
                <w:sz w:val="20"/>
                <w:szCs w:val="20"/>
              </w:rPr>
            </w:pPr>
            <w:r>
              <w:rPr>
                <w:rFonts w:ascii="Verdana" w:hAnsi="Verdana"/>
                <w:color w:val="000000"/>
                <w:sz w:val="20"/>
                <w:szCs w:val="20"/>
              </w:rPr>
              <w:t>Skupne površine območja SD ZN</w:t>
            </w:r>
            <w:r w:rsidR="00ED1BB3">
              <w:rPr>
                <w:rFonts w:ascii="Verdana" w:hAnsi="Verdana"/>
                <w:color w:val="000000"/>
                <w:sz w:val="20"/>
                <w:szCs w:val="20"/>
              </w:rPr>
              <w:t xml:space="preserve"> Zelena jama</w:t>
            </w:r>
          </w:p>
        </w:tc>
        <w:tc>
          <w:tcPr>
            <w:tcW w:w="1843" w:type="dxa"/>
            <w:tcBorders>
              <w:top w:val="nil"/>
              <w:left w:val="nil"/>
              <w:bottom w:val="single" w:sz="4" w:space="0" w:color="auto"/>
              <w:right w:val="single" w:sz="4" w:space="0" w:color="auto"/>
            </w:tcBorders>
            <w:shd w:val="clear" w:color="auto" w:fill="auto"/>
            <w:vAlign w:val="center"/>
            <w:hideMark/>
          </w:tcPr>
          <w:p w14:paraId="2CECCB1E" w14:textId="77777777" w:rsidR="002E01CC" w:rsidRPr="00880456" w:rsidRDefault="002E01CC">
            <w:pPr>
              <w:jc w:val="center"/>
              <w:rPr>
                <w:rFonts w:ascii="Verdana" w:hAnsi="Verdana"/>
                <w:color w:val="000000"/>
                <w:sz w:val="20"/>
                <w:szCs w:val="20"/>
              </w:rPr>
            </w:pPr>
            <w:r w:rsidRPr="00880456">
              <w:rPr>
                <w:rFonts w:ascii="Verdana" w:hAnsi="Verdana"/>
                <w:color w:val="000000"/>
                <w:sz w:val="20"/>
                <w:szCs w:val="20"/>
              </w:rPr>
              <w:t>25.400 m</w:t>
            </w:r>
            <w:r w:rsidRPr="00880456">
              <w:rPr>
                <w:rFonts w:ascii="Verdana" w:hAnsi="Verdana"/>
                <w:color w:val="000000"/>
                <w:sz w:val="20"/>
                <w:szCs w:val="20"/>
                <w:vertAlign w:val="superscript"/>
              </w:rPr>
              <w:t>2</w:t>
            </w:r>
          </w:p>
        </w:tc>
      </w:tr>
      <w:tr w:rsidR="002E01CC" w14:paraId="7810FF73" w14:textId="77777777" w:rsidTr="00ED1BB3">
        <w:trPr>
          <w:trHeight w:val="300"/>
        </w:trPr>
        <w:tc>
          <w:tcPr>
            <w:tcW w:w="4815" w:type="dxa"/>
            <w:tcBorders>
              <w:top w:val="nil"/>
              <w:left w:val="single" w:sz="4" w:space="0" w:color="auto"/>
              <w:bottom w:val="single" w:sz="4" w:space="0" w:color="auto"/>
              <w:right w:val="single" w:sz="4" w:space="0" w:color="auto"/>
            </w:tcBorders>
            <w:shd w:val="clear" w:color="auto" w:fill="auto"/>
            <w:vAlign w:val="center"/>
            <w:hideMark/>
          </w:tcPr>
          <w:p w14:paraId="0B48B946" w14:textId="77777777" w:rsidR="002E01CC" w:rsidRDefault="002E01CC">
            <w:pPr>
              <w:jc w:val="both"/>
              <w:rPr>
                <w:rFonts w:ascii="Verdana" w:hAnsi="Verdana"/>
                <w:color w:val="000000"/>
                <w:sz w:val="20"/>
                <w:szCs w:val="20"/>
              </w:rPr>
            </w:pPr>
            <w:r>
              <w:rPr>
                <w:rFonts w:ascii="Verdana" w:hAnsi="Verdana"/>
                <w:color w:val="000000"/>
                <w:sz w:val="20"/>
                <w:szCs w:val="20"/>
              </w:rPr>
              <w:t xml:space="preserve">Ostali del </w:t>
            </w:r>
          </w:p>
        </w:tc>
        <w:tc>
          <w:tcPr>
            <w:tcW w:w="1843" w:type="dxa"/>
            <w:tcBorders>
              <w:top w:val="nil"/>
              <w:left w:val="nil"/>
              <w:bottom w:val="single" w:sz="4" w:space="0" w:color="auto"/>
              <w:right w:val="single" w:sz="4" w:space="0" w:color="auto"/>
            </w:tcBorders>
            <w:shd w:val="clear" w:color="auto" w:fill="auto"/>
            <w:vAlign w:val="center"/>
            <w:hideMark/>
          </w:tcPr>
          <w:p w14:paraId="7FF86A3F" w14:textId="77777777" w:rsidR="002E01CC" w:rsidRPr="00880456" w:rsidRDefault="002E01CC">
            <w:pPr>
              <w:jc w:val="center"/>
              <w:rPr>
                <w:rFonts w:ascii="Verdana" w:hAnsi="Verdana"/>
                <w:color w:val="000000"/>
                <w:sz w:val="20"/>
                <w:szCs w:val="20"/>
              </w:rPr>
            </w:pPr>
            <w:r w:rsidRPr="00880456">
              <w:rPr>
                <w:rFonts w:ascii="Verdana" w:hAnsi="Verdana"/>
                <w:color w:val="000000"/>
                <w:sz w:val="20"/>
                <w:szCs w:val="20"/>
              </w:rPr>
              <w:t xml:space="preserve"> 1.242 m</w:t>
            </w:r>
            <w:r w:rsidRPr="00880456">
              <w:rPr>
                <w:rFonts w:ascii="Verdana" w:hAnsi="Verdana"/>
                <w:color w:val="000000"/>
                <w:sz w:val="20"/>
                <w:szCs w:val="20"/>
                <w:vertAlign w:val="superscript"/>
              </w:rPr>
              <w:t>2</w:t>
            </w:r>
          </w:p>
        </w:tc>
      </w:tr>
      <w:tr w:rsidR="002E01CC" w14:paraId="7C938460" w14:textId="77777777" w:rsidTr="00ED1BB3">
        <w:trPr>
          <w:trHeight w:val="300"/>
        </w:trPr>
        <w:tc>
          <w:tcPr>
            <w:tcW w:w="4815" w:type="dxa"/>
            <w:tcBorders>
              <w:top w:val="nil"/>
              <w:left w:val="single" w:sz="4" w:space="0" w:color="auto"/>
              <w:bottom w:val="single" w:sz="4" w:space="0" w:color="auto"/>
              <w:right w:val="single" w:sz="4" w:space="0" w:color="auto"/>
            </w:tcBorders>
            <w:shd w:val="clear" w:color="auto" w:fill="auto"/>
            <w:vAlign w:val="center"/>
            <w:hideMark/>
          </w:tcPr>
          <w:p w14:paraId="3F24D5B0" w14:textId="77777777" w:rsidR="002E01CC" w:rsidRDefault="002E01CC">
            <w:pPr>
              <w:jc w:val="both"/>
              <w:rPr>
                <w:rFonts w:ascii="Verdana" w:hAnsi="Verdana"/>
                <w:color w:val="000000"/>
                <w:sz w:val="20"/>
                <w:szCs w:val="20"/>
              </w:rPr>
            </w:pPr>
            <w:r>
              <w:rPr>
                <w:rFonts w:ascii="Verdana" w:hAnsi="Verdana"/>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14:paraId="0326A4F9" w14:textId="77777777" w:rsidR="002E01CC" w:rsidRPr="00880456" w:rsidRDefault="002E01CC">
            <w:pPr>
              <w:jc w:val="center"/>
              <w:rPr>
                <w:rFonts w:ascii="Verdana" w:hAnsi="Verdana"/>
                <w:color w:val="000000"/>
                <w:sz w:val="20"/>
                <w:szCs w:val="20"/>
              </w:rPr>
            </w:pPr>
            <w:r w:rsidRPr="00880456">
              <w:rPr>
                <w:rFonts w:ascii="Verdana" w:hAnsi="Verdana"/>
                <w:color w:val="000000"/>
                <w:sz w:val="20"/>
                <w:szCs w:val="20"/>
              </w:rPr>
              <w:t> </w:t>
            </w:r>
          </w:p>
        </w:tc>
      </w:tr>
      <w:tr w:rsidR="002E01CC" w14:paraId="28639EA5" w14:textId="77777777" w:rsidTr="00ED1BB3">
        <w:trPr>
          <w:trHeight w:val="300"/>
        </w:trPr>
        <w:tc>
          <w:tcPr>
            <w:tcW w:w="4815" w:type="dxa"/>
            <w:tcBorders>
              <w:top w:val="nil"/>
              <w:left w:val="single" w:sz="4" w:space="0" w:color="auto"/>
              <w:bottom w:val="single" w:sz="4" w:space="0" w:color="auto"/>
              <w:right w:val="single" w:sz="4" w:space="0" w:color="auto"/>
            </w:tcBorders>
            <w:shd w:val="clear" w:color="auto" w:fill="auto"/>
            <w:vAlign w:val="center"/>
            <w:hideMark/>
          </w:tcPr>
          <w:p w14:paraId="424A3F41" w14:textId="77777777" w:rsidR="002E01CC" w:rsidRDefault="002E01CC">
            <w:pPr>
              <w:ind w:firstLineChars="200" w:firstLine="400"/>
              <w:rPr>
                <w:rFonts w:ascii="Verdana" w:hAnsi="Verdana"/>
                <w:color w:val="000000"/>
                <w:sz w:val="20"/>
                <w:szCs w:val="20"/>
              </w:rPr>
            </w:pPr>
            <w:r>
              <w:rPr>
                <w:rFonts w:ascii="Verdana" w:hAnsi="Verdana"/>
                <w:color w:val="000000"/>
                <w:sz w:val="20"/>
                <w:szCs w:val="20"/>
              </w:rPr>
              <w:t>1.</w:t>
            </w:r>
            <w:r>
              <w:rPr>
                <w:color w:val="000000"/>
                <w:sz w:val="14"/>
                <w:szCs w:val="14"/>
              </w:rPr>
              <w:t xml:space="preserve">    </w:t>
            </w:r>
            <w:r>
              <w:rPr>
                <w:rFonts w:ascii="Verdana" w:hAnsi="Verdana"/>
                <w:color w:val="000000"/>
                <w:sz w:val="20"/>
                <w:szCs w:val="20"/>
              </w:rPr>
              <w:t>OBMOČJA OBJEKTOV</w:t>
            </w:r>
          </w:p>
        </w:tc>
        <w:tc>
          <w:tcPr>
            <w:tcW w:w="1843" w:type="dxa"/>
            <w:tcBorders>
              <w:top w:val="nil"/>
              <w:left w:val="nil"/>
              <w:bottom w:val="single" w:sz="4" w:space="0" w:color="auto"/>
              <w:right w:val="single" w:sz="4" w:space="0" w:color="auto"/>
            </w:tcBorders>
            <w:shd w:val="clear" w:color="auto" w:fill="auto"/>
            <w:vAlign w:val="center"/>
            <w:hideMark/>
          </w:tcPr>
          <w:p w14:paraId="35696C11" w14:textId="77777777" w:rsidR="002E01CC" w:rsidRPr="00880456" w:rsidRDefault="002E01CC">
            <w:pPr>
              <w:jc w:val="both"/>
              <w:rPr>
                <w:rFonts w:ascii="Verdana" w:hAnsi="Verdana"/>
                <w:color w:val="000000"/>
                <w:sz w:val="20"/>
                <w:szCs w:val="20"/>
              </w:rPr>
            </w:pPr>
            <w:r w:rsidRPr="00880456">
              <w:rPr>
                <w:rFonts w:ascii="Verdana" w:hAnsi="Verdana"/>
                <w:color w:val="000000"/>
                <w:sz w:val="20"/>
                <w:szCs w:val="20"/>
              </w:rPr>
              <w:t> </w:t>
            </w:r>
          </w:p>
        </w:tc>
      </w:tr>
      <w:tr w:rsidR="002E01CC" w14:paraId="1B946C8E" w14:textId="77777777" w:rsidTr="00ED1BB3">
        <w:trPr>
          <w:trHeight w:val="300"/>
        </w:trPr>
        <w:tc>
          <w:tcPr>
            <w:tcW w:w="4815" w:type="dxa"/>
            <w:tcBorders>
              <w:top w:val="nil"/>
              <w:left w:val="single" w:sz="4" w:space="0" w:color="auto"/>
              <w:bottom w:val="single" w:sz="4" w:space="0" w:color="auto"/>
              <w:right w:val="single" w:sz="4" w:space="0" w:color="auto"/>
            </w:tcBorders>
            <w:shd w:val="clear" w:color="auto" w:fill="auto"/>
            <w:vAlign w:val="center"/>
            <w:hideMark/>
          </w:tcPr>
          <w:p w14:paraId="10C9EAF3" w14:textId="77777777" w:rsidR="002E01CC" w:rsidRDefault="002E01CC">
            <w:pPr>
              <w:ind w:firstLineChars="200" w:firstLine="400"/>
              <w:rPr>
                <w:rFonts w:ascii="Verdana" w:hAnsi="Verdana"/>
                <w:color w:val="000000"/>
                <w:sz w:val="20"/>
                <w:szCs w:val="20"/>
              </w:rPr>
            </w:pPr>
            <w:r>
              <w:rPr>
                <w:rFonts w:ascii="Verdana" w:hAnsi="Verdana"/>
                <w:color w:val="000000"/>
                <w:sz w:val="20"/>
                <w:szCs w:val="20"/>
              </w:rPr>
              <w:t>območje GP1</w:t>
            </w:r>
          </w:p>
        </w:tc>
        <w:tc>
          <w:tcPr>
            <w:tcW w:w="1843" w:type="dxa"/>
            <w:tcBorders>
              <w:top w:val="nil"/>
              <w:left w:val="nil"/>
              <w:bottom w:val="single" w:sz="4" w:space="0" w:color="auto"/>
              <w:right w:val="single" w:sz="4" w:space="0" w:color="auto"/>
            </w:tcBorders>
            <w:shd w:val="clear" w:color="auto" w:fill="auto"/>
            <w:vAlign w:val="center"/>
            <w:hideMark/>
          </w:tcPr>
          <w:p w14:paraId="2D4718F0" w14:textId="77777777" w:rsidR="002E01CC" w:rsidRPr="00880456" w:rsidRDefault="002E01CC">
            <w:pPr>
              <w:jc w:val="center"/>
              <w:rPr>
                <w:rFonts w:ascii="Verdana" w:hAnsi="Verdana"/>
                <w:color w:val="000000"/>
                <w:sz w:val="20"/>
                <w:szCs w:val="20"/>
              </w:rPr>
            </w:pPr>
            <w:r w:rsidRPr="00880456">
              <w:rPr>
                <w:rFonts w:ascii="Verdana" w:hAnsi="Verdana"/>
                <w:color w:val="000000"/>
                <w:sz w:val="20"/>
                <w:szCs w:val="20"/>
              </w:rPr>
              <w:t>5.025 m</w:t>
            </w:r>
            <w:r w:rsidRPr="00880456">
              <w:rPr>
                <w:rFonts w:ascii="Verdana" w:hAnsi="Verdana"/>
                <w:color w:val="000000"/>
                <w:sz w:val="20"/>
                <w:szCs w:val="20"/>
                <w:vertAlign w:val="superscript"/>
              </w:rPr>
              <w:t>2</w:t>
            </w:r>
          </w:p>
        </w:tc>
      </w:tr>
      <w:tr w:rsidR="002E01CC" w14:paraId="4A9F53AF" w14:textId="77777777" w:rsidTr="00ED1BB3">
        <w:trPr>
          <w:trHeight w:val="300"/>
        </w:trPr>
        <w:tc>
          <w:tcPr>
            <w:tcW w:w="4815" w:type="dxa"/>
            <w:tcBorders>
              <w:top w:val="nil"/>
              <w:left w:val="single" w:sz="4" w:space="0" w:color="auto"/>
              <w:bottom w:val="single" w:sz="4" w:space="0" w:color="auto"/>
              <w:right w:val="single" w:sz="4" w:space="0" w:color="auto"/>
            </w:tcBorders>
            <w:shd w:val="clear" w:color="auto" w:fill="auto"/>
            <w:vAlign w:val="center"/>
            <w:hideMark/>
          </w:tcPr>
          <w:p w14:paraId="2815545C" w14:textId="77777777" w:rsidR="002E01CC" w:rsidRDefault="002E01CC">
            <w:pPr>
              <w:ind w:firstLineChars="200" w:firstLine="400"/>
              <w:rPr>
                <w:rFonts w:ascii="Verdana" w:hAnsi="Verdana"/>
                <w:color w:val="000000"/>
                <w:sz w:val="20"/>
                <w:szCs w:val="20"/>
              </w:rPr>
            </w:pPr>
            <w:r>
              <w:rPr>
                <w:rFonts w:ascii="Verdana" w:hAnsi="Verdana"/>
                <w:color w:val="000000"/>
                <w:sz w:val="20"/>
                <w:szCs w:val="20"/>
              </w:rPr>
              <w:t>območje GP2</w:t>
            </w:r>
          </w:p>
        </w:tc>
        <w:tc>
          <w:tcPr>
            <w:tcW w:w="1843" w:type="dxa"/>
            <w:tcBorders>
              <w:top w:val="nil"/>
              <w:left w:val="nil"/>
              <w:bottom w:val="single" w:sz="4" w:space="0" w:color="auto"/>
              <w:right w:val="single" w:sz="4" w:space="0" w:color="auto"/>
            </w:tcBorders>
            <w:shd w:val="clear" w:color="auto" w:fill="auto"/>
            <w:vAlign w:val="center"/>
            <w:hideMark/>
          </w:tcPr>
          <w:p w14:paraId="55521FEB" w14:textId="77777777" w:rsidR="002E01CC" w:rsidRPr="00880456" w:rsidRDefault="002E01CC">
            <w:pPr>
              <w:jc w:val="center"/>
              <w:rPr>
                <w:rFonts w:ascii="Verdana" w:hAnsi="Verdana"/>
                <w:color w:val="000000"/>
                <w:sz w:val="20"/>
                <w:szCs w:val="20"/>
              </w:rPr>
            </w:pPr>
            <w:r w:rsidRPr="00880456">
              <w:rPr>
                <w:rFonts w:ascii="Verdana" w:hAnsi="Verdana"/>
                <w:color w:val="000000"/>
                <w:sz w:val="20"/>
                <w:szCs w:val="20"/>
              </w:rPr>
              <w:t>5.289 m</w:t>
            </w:r>
            <w:r w:rsidRPr="00880456">
              <w:rPr>
                <w:rFonts w:ascii="Verdana" w:hAnsi="Verdana"/>
                <w:color w:val="000000"/>
                <w:sz w:val="20"/>
                <w:szCs w:val="20"/>
                <w:vertAlign w:val="superscript"/>
              </w:rPr>
              <w:t>2</w:t>
            </w:r>
          </w:p>
        </w:tc>
      </w:tr>
      <w:tr w:rsidR="002E01CC" w14:paraId="1E7FDF3D" w14:textId="77777777" w:rsidTr="00ED1BB3">
        <w:trPr>
          <w:trHeight w:val="300"/>
        </w:trPr>
        <w:tc>
          <w:tcPr>
            <w:tcW w:w="4815" w:type="dxa"/>
            <w:tcBorders>
              <w:top w:val="nil"/>
              <w:left w:val="single" w:sz="4" w:space="0" w:color="auto"/>
              <w:bottom w:val="single" w:sz="4" w:space="0" w:color="auto"/>
              <w:right w:val="single" w:sz="4" w:space="0" w:color="auto"/>
            </w:tcBorders>
            <w:shd w:val="clear" w:color="auto" w:fill="auto"/>
            <w:vAlign w:val="center"/>
            <w:hideMark/>
          </w:tcPr>
          <w:p w14:paraId="5D5A4E31" w14:textId="77777777" w:rsidR="002E01CC" w:rsidRDefault="002E01CC">
            <w:pPr>
              <w:ind w:firstLineChars="200" w:firstLine="400"/>
              <w:rPr>
                <w:rFonts w:ascii="Verdana" w:hAnsi="Verdana"/>
                <w:color w:val="000000"/>
                <w:sz w:val="20"/>
                <w:szCs w:val="20"/>
              </w:rPr>
            </w:pPr>
            <w:r>
              <w:rPr>
                <w:rFonts w:ascii="Verdana" w:hAnsi="Verdana"/>
                <w:color w:val="000000"/>
                <w:sz w:val="20"/>
                <w:szCs w:val="20"/>
              </w:rPr>
              <w:t>območje GP3</w:t>
            </w:r>
          </w:p>
        </w:tc>
        <w:tc>
          <w:tcPr>
            <w:tcW w:w="1843" w:type="dxa"/>
            <w:tcBorders>
              <w:top w:val="nil"/>
              <w:left w:val="nil"/>
              <w:bottom w:val="single" w:sz="4" w:space="0" w:color="auto"/>
              <w:right w:val="single" w:sz="4" w:space="0" w:color="auto"/>
            </w:tcBorders>
            <w:shd w:val="clear" w:color="auto" w:fill="auto"/>
            <w:vAlign w:val="center"/>
            <w:hideMark/>
          </w:tcPr>
          <w:p w14:paraId="6C76A409" w14:textId="77777777" w:rsidR="002E01CC" w:rsidRPr="00880456" w:rsidRDefault="002E01CC">
            <w:pPr>
              <w:jc w:val="center"/>
              <w:rPr>
                <w:rFonts w:ascii="Verdana" w:hAnsi="Verdana"/>
                <w:color w:val="000000"/>
                <w:sz w:val="20"/>
                <w:szCs w:val="20"/>
              </w:rPr>
            </w:pPr>
            <w:r w:rsidRPr="00880456">
              <w:rPr>
                <w:rFonts w:ascii="Verdana" w:hAnsi="Verdana"/>
                <w:color w:val="000000"/>
                <w:sz w:val="20"/>
                <w:szCs w:val="20"/>
              </w:rPr>
              <w:t>3.586 m</w:t>
            </w:r>
            <w:r w:rsidRPr="00880456">
              <w:rPr>
                <w:rFonts w:ascii="Verdana" w:hAnsi="Verdana"/>
                <w:color w:val="000000"/>
                <w:sz w:val="20"/>
                <w:szCs w:val="20"/>
                <w:vertAlign w:val="superscript"/>
              </w:rPr>
              <w:t>2</w:t>
            </w:r>
          </w:p>
        </w:tc>
      </w:tr>
      <w:tr w:rsidR="002E01CC" w14:paraId="42914A54" w14:textId="77777777" w:rsidTr="00ED1BB3">
        <w:trPr>
          <w:trHeight w:val="300"/>
        </w:trPr>
        <w:tc>
          <w:tcPr>
            <w:tcW w:w="4815" w:type="dxa"/>
            <w:tcBorders>
              <w:top w:val="nil"/>
              <w:left w:val="single" w:sz="4" w:space="0" w:color="auto"/>
              <w:bottom w:val="single" w:sz="4" w:space="0" w:color="auto"/>
              <w:right w:val="single" w:sz="4" w:space="0" w:color="auto"/>
            </w:tcBorders>
            <w:shd w:val="clear" w:color="auto" w:fill="auto"/>
            <w:vAlign w:val="center"/>
            <w:hideMark/>
          </w:tcPr>
          <w:p w14:paraId="2AA3E547" w14:textId="07DC568C" w:rsidR="002E01CC" w:rsidRDefault="002E01CC">
            <w:pPr>
              <w:ind w:firstLineChars="200" w:firstLine="400"/>
              <w:rPr>
                <w:rFonts w:ascii="Verdana" w:hAnsi="Verdana"/>
                <w:color w:val="000000"/>
                <w:sz w:val="20"/>
                <w:szCs w:val="20"/>
              </w:rPr>
            </w:pPr>
            <w:r>
              <w:rPr>
                <w:rFonts w:ascii="Verdana" w:hAnsi="Verdana"/>
                <w:color w:val="000000"/>
                <w:sz w:val="20"/>
                <w:szCs w:val="20"/>
              </w:rPr>
              <w:t>območje GP4</w:t>
            </w:r>
            <w:r w:rsidR="00ED1BB3">
              <w:rPr>
                <w:rFonts w:ascii="Verdana" w:hAnsi="Verdana"/>
                <w:color w:val="000000"/>
                <w:sz w:val="20"/>
                <w:szCs w:val="20"/>
              </w:rPr>
              <w:t xml:space="preserve"> </w:t>
            </w:r>
            <w:r>
              <w:rPr>
                <w:rFonts w:ascii="Verdana" w:hAnsi="Verdana"/>
                <w:color w:val="000000"/>
                <w:sz w:val="20"/>
                <w:szCs w:val="20"/>
              </w:rPr>
              <w:t>-</w:t>
            </w:r>
            <w:r w:rsidR="00ED1BB3">
              <w:rPr>
                <w:rFonts w:ascii="Verdana" w:hAnsi="Verdana"/>
                <w:color w:val="000000"/>
                <w:sz w:val="20"/>
                <w:szCs w:val="20"/>
              </w:rPr>
              <w:t xml:space="preserve"> </w:t>
            </w:r>
            <w:r>
              <w:rPr>
                <w:rFonts w:ascii="Verdana" w:hAnsi="Verdana"/>
                <w:color w:val="000000"/>
                <w:sz w:val="20"/>
                <w:szCs w:val="20"/>
              </w:rPr>
              <w:t>že izvedeno</w:t>
            </w:r>
          </w:p>
        </w:tc>
        <w:tc>
          <w:tcPr>
            <w:tcW w:w="1843" w:type="dxa"/>
            <w:tcBorders>
              <w:top w:val="nil"/>
              <w:left w:val="nil"/>
              <w:bottom w:val="single" w:sz="4" w:space="0" w:color="auto"/>
              <w:right w:val="single" w:sz="4" w:space="0" w:color="auto"/>
            </w:tcBorders>
            <w:shd w:val="clear" w:color="auto" w:fill="auto"/>
            <w:vAlign w:val="center"/>
            <w:hideMark/>
          </w:tcPr>
          <w:p w14:paraId="6C9F9E85" w14:textId="77777777" w:rsidR="002E01CC" w:rsidRPr="00880456" w:rsidRDefault="002E01CC">
            <w:pPr>
              <w:jc w:val="center"/>
              <w:rPr>
                <w:rFonts w:ascii="Verdana" w:hAnsi="Verdana"/>
                <w:color w:val="000000"/>
                <w:sz w:val="20"/>
                <w:szCs w:val="20"/>
              </w:rPr>
            </w:pPr>
            <w:r w:rsidRPr="00880456">
              <w:rPr>
                <w:rFonts w:ascii="Verdana" w:hAnsi="Verdana"/>
                <w:color w:val="000000"/>
                <w:sz w:val="20"/>
                <w:szCs w:val="20"/>
              </w:rPr>
              <w:t>2.093 m</w:t>
            </w:r>
            <w:r w:rsidRPr="00880456">
              <w:rPr>
                <w:rFonts w:ascii="Verdana" w:hAnsi="Verdana"/>
                <w:color w:val="000000"/>
                <w:sz w:val="20"/>
                <w:szCs w:val="20"/>
                <w:vertAlign w:val="superscript"/>
              </w:rPr>
              <w:t>2</w:t>
            </w:r>
          </w:p>
        </w:tc>
      </w:tr>
      <w:tr w:rsidR="002E01CC" w14:paraId="40669883" w14:textId="77777777" w:rsidTr="00ED1BB3">
        <w:trPr>
          <w:trHeight w:val="300"/>
        </w:trPr>
        <w:tc>
          <w:tcPr>
            <w:tcW w:w="4815" w:type="dxa"/>
            <w:tcBorders>
              <w:top w:val="nil"/>
              <w:left w:val="single" w:sz="4" w:space="0" w:color="auto"/>
              <w:bottom w:val="single" w:sz="4" w:space="0" w:color="auto"/>
              <w:right w:val="single" w:sz="4" w:space="0" w:color="auto"/>
            </w:tcBorders>
            <w:shd w:val="clear" w:color="auto" w:fill="auto"/>
            <w:vAlign w:val="center"/>
            <w:hideMark/>
          </w:tcPr>
          <w:p w14:paraId="5ADD55A6" w14:textId="77777777" w:rsidR="002E01CC" w:rsidRDefault="002E01CC">
            <w:pPr>
              <w:ind w:firstLineChars="200" w:firstLine="400"/>
              <w:rPr>
                <w:rFonts w:ascii="Verdana" w:hAnsi="Verdana"/>
                <w:color w:val="000000"/>
                <w:sz w:val="20"/>
                <w:szCs w:val="20"/>
              </w:rPr>
            </w:pPr>
            <w:r>
              <w:rPr>
                <w:rFonts w:ascii="Verdana" w:hAnsi="Verdana"/>
                <w:color w:val="000000"/>
                <w:sz w:val="20"/>
                <w:szCs w:val="20"/>
              </w:rPr>
              <w:t>območje GP5</w:t>
            </w:r>
          </w:p>
        </w:tc>
        <w:tc>
          <w:tcPr>
            <w:tcW w:w="1843" w:type="dxa"/>
            <w:tcBorders>
              <w:top w:val="nil"/>
              <w:left w:val="nil"/>
              <w:bottom w:val="single" w:sz="4" w:space="0" w:color="auto"/>
              <w:right w:val="single" w:sz="4" w:space="0" w:color="auto"/>
            </w:tcBorders>
            <w:shd w:val="clear" w:color="auto" w:fill="auto"/>
            <w:vAlign w:val="center"/>
            <w:hideMark/>
          </w:tcPr>
          <w:p w14:paraId="782BB909" w14:textId="77777777" w:rsidR="002E01CC" w:rsidRPr="00880456" w:rsidRDefault="002E01CC">
            <w:pPr>
              <w:jc w:val="center"/>
              <w:rPr>
                <w:rFonts w:ascii="Verdana" w:hAnsi="Verdana"/>
                <w:color w:val="000000"/>
                <w:sz w:val="20"/>
                <w:szCs w:val="20"/>
              </w:rPr>
            </w:pPr>
            <w:r w:rsidRPr="00880456">
              <w:rPr>
                <w:rFonts w:ascii="Verdana" w:hAnsi="Verdana"/>
                <w:color w:val="000000"/>
                <w:sz w:val="20"/>
                <w:szCs w:val="20"/>
              </w:rPr>
              <w:t>1.932 m</w:t>
            </w:r>
            <w:r w:rsidRPr="00880456">
              <w:rPr>
                <w:rFonts w:ascii="Verdana" w:hAnsi="Verdana"/>
                <w:color w:val="000000"/>
                <w:sz w:val="20"/>
                <w:szCs w:val="20"/>
                <w:vertAlign w:val="superscript"/>
              </w:rPr>
              <w:t>2</w:t>
            </w:r>
          </w:p>
        </w:tc>
      </w:tr>
      <w:tr w:rsidR="002E01CC" w14:paraId="512015E9" w14:textId="77777777" w:rsidTr="00ED1BB3">
        <w:trPr>
          <w:trHeight w:val="300"/>
        </w:trPr>
        <w:tc>
          <w:tcPr>
            <w:tcW w:w="4815" w:type="dxa"/>
            <w:tcBorders>
              <w:top w:val="nil"/>
              <w:left w:val="single" w:sz="4" w:space="0" w:color="auto"/>
              <w:bottom w:val="single" w:sz="4" w:space="0" w:color="auto"/>
              <w:right w:val="single" w:sz="4" w:space="0" w:color="auto"/>
            </w:tcBorders>
            <w:shd w:val="clear" w:color="auto" w:fill="auto"/>
            <w:vAlign w:val="center"/>
            <w:hideMark/>
          </w:tcPr>
          <w:p w14:paraId="22FFFBD4" w14:textId="77777777" w:rsidR="002E01CC" w:rsidRDefault="002E01CC">
            <w:pPr>
              <w:ind w:firstLineChars="200" w:firstLine="400"/>
              <w:rPr>
                <w:rFonts w:ascii="Verdana" w:hAnsi="Verdana"/>
                <w:color w:val="000000"/>
                <w:sz w:val="20"/>
                <w:szCs w:val="20"/>
              </w:rPr>
            </w:pPr>
            <w:r>
              <w:rPr>
                <w:rFonts w:ascii="Verdana" w:hAnsi="Verdana"/>
                <w:color w:val="000000"/>
                <w:sz w:val="20"/>
                <w:szCs w:val="20"/>
              </w:rPr>
              <w:t>2.</w:t>
            </w:r>
            <w:r>
              <w:rPr>
                <w:color w:val="000000"/>
                <w:sz w:val="14"/>
                <w:szCs w:val="14"/>
              </w:rPr>
              <w:t xml:space="preserve">    </w:t>
            </w:r>
            <w:r>
              <w:rPr>
                <w:rFonts w:ascii="Verdana" w:hAnsi="Verdana"/>
                <w:color w:val="000000"/>
                <w:sz w:val="20"/>
                <w:szCs w:val="20"/>
              </w:rPr>
              <w:t>JAVNE POVRŠINE</w:t>
            </w:r>
          </w:p>
        </w:tc>
        <w:tc>
          <w:tcPr>
            <w:tcW w:w="1843" w:type="dxa"/>
            <w:tcBorders>
              <w:top w:val="nil"/>
              <w:left w:val="nil"/>
              <w:bottom w:val="single" w:sz="4" w:space="0" w:color="auto"/>
              <w:right w:val="single" w:sz="4" w:space="0" w:color="auto"/>
            </w:tcBorders>
            <w:shd w:val="clear" w:color="auto" w:fill="auto"/>
            <w:vAlign w:val="center"/>
            <w:hideMark/>
          </w:tcPr>
          <w:p w14:paraId="516CAC70" w14:textId="77777777" w:rsidR="002E01CC" w:rsidRPr="00D66591" w:rsidRDefault="002E01CC">
            <w:pPr>
              <w:jc w:val="center"/>
              <w:rPr>
                <w:rFonts w:ascii="Verdana" w:hAnsi="Verdana"/>
                <w:color w:val="000000"/>
                <w:sz w:val="20"/>
                <w:szCs w:val="20"/>
                <w:highlight w:val="yellow"/>
              </w:rPr>
            </w:pPr>
            <w:r w:rsidRPr="0003144F">
              <w:rPr>
                <w:rFonts w:ascii="Verdana" w:hAnsi="Verdana"/>
                <w:color w:val="000000"/>
                <w:sz w:val="20"/>
                <w:szCs w:val="20"/>
              </w:rPr>
              <w:t> </w:t>
            </w:r>
          </w:p>
        </w:tc>
      </w:tr>
      <w:tr w:rsidR="00880456" w14:paraId="05A444EC" w14:textId="77777777" w:rsidTr="00ED1BB3">
        <w:trPr>
          <w:trHeight w:val="300"/>
        </w:trPr>
        <w:tc>
          <w:tcPr>
            <w:tcW w:w="4815" w:type="dxa"/>
            <w:tcBorders>
              <w:top w:val="nil"/>
              <w:left w:val="single" w:sz="4" w:space="0" w:color="auto"/>
              <w:bottom w:val="single" w:sz="4" w:space="0" w:color="auto"/>
              <w:right w:val="single" w:sz="4" w:space="0" w:color="auto"/>
            </w:tcBorders>
            <w:shd w:val="clear" w:color="auto" w:fill="auto"/>
            <w:vAlign w:val="center"/>
            <w:hideMark/>
          </w:tcPr>
          <w:p w14:paraId="56F56196" w14:textId="77777777" w:rsidR="00880456" w:rsidRDefault="00880456" w:rsidP="00880456">
            <w:pPr>
              <w:ind w:firstLineChars="200" w:firstLine="400"/>
              <w:rPr>
                <w:rFonts w:ascii="Verdana" w:hAnsi="Verdana"/>
                <w:color w:val="000000"/>
                <w:sz w:val="20"/>
                <w:szCs w:val="20"/>
              </w:rPr>
            </w:pPr>
            <w:r>
              <w:rPr>
                <w:rFonts w:ascii="Verdana" w:hAnsi="Verdana"/>
                <w:color w:val="000000"/>
                <w:sz w:val="20"/>
                <w:szCs w:val="20"/>
              </w:rPr>
              <w:t>ceste</w:t>
            </w:r>
          </w:p>
        </w:tc>
        <w:tc>
          <w:tcPr>
            <w:tcW w:w="1843" w:type="dxa"/>
            <w:tcBorders>
              <w:top w:val="nil"/>
              <w:left w:val="nil"/>
              <w:bottom w:val="single" w:sz="4" w:space="0" w:color="auto"/>
              <w:right w:val="single" w:sz="4" w:space="0" w:color="auto"/>
            </w:tcBorders>
            <w:shd w:val="clear" w:color="auto" w:fill="auto"/>
            <w:vAlign w:val="center"/>
            <w:hideMark/>
          </w:tcPr>
          <w:p w14:paraId="1EAD9E72" w14:textId="573E3375" w:rsidR="00880456" w:rsidRPr="00D66591" w:rsidRDefault="00E1148D" w:rsidP="00880456">
            <w:pPr>
              <w:jc w:val="center"/>
              <w:rPr>
                <w:rFonts w:ascii="Verdana" w:hAnsi="Verdana"/>
                <w:color w:val="000000"/>
                <w:sz w:val="20"/>
                <w:szCs w:val="20"/>
                <w:highlight w:val="yellow"/>
              </w:rPr>
            </w:pPr>
            <w:r>
              <w:rPr>
                <w:rFonts w:ascii="Verdana" w:hAnsi="Verdana"/>
                <w:color w:val="000000"/>
                <w:sz w:val="20"/>
                <w:szCs w:val="20"/>
              </w:rPr>
              <w:t>5.425</w:t>
            </w:r>
            <w:r w:rsidR="00880456">
              <w:rPr>
                <w:rFonts w:ascii="Verdana" w:hAnsi="Verdana"/>
                <w:color w:val="000000"/>
                <w:sz w:val="20"/>
                <w:szCs w:val="20"/>
              </w:rPr>
              <w:t xml:space="preserve"> m</w:t>
            </w:r>
            <w:r w:rsidR="00880456">
              <w:rPr>
                <w:rFonts w:ascii="Verdana" w:hAnsi="Verdana"/>
                <w:color w:val="000000"/>
                <w:sz w:val="20"/>
                <w:szCs w:val="20"/>
                <w:vertAlign w:val="superscript"/>
              </w:rPr>
              <w:t>2</w:t>
            </w:r>
          </w:p>
        </w:tc>
      </w:tr>
      <w:tr w:rsidR="00880456" w14:paraId="569461AA" w14:textId="77777777" w:rsidTr="00ED1BB3">
        <w:trPr>
          <w:trHeight w:val="300"/>
        </w:trPr>
        <w:tc>
          <w:tcPr>
            <w:tcW w:w="4815" w:type="dxa"/>
            <w:tcBorders>
              <w:top w:val="nil"/>
              <w:left w:val="single" w:sz="4" w:space="0" w:color="auto"/>
              <w:bottom w:val="single" w:sz="4" w:space="0" w:color="auto"/>
              <w:right w:val="single" w:sz="4" w:space="0" w:color="auto"/>
            </w:tcBorders>
            <w:shd w:val="clear" w:color="auto" w:fill="auto"/>
            <w:vAlign w:val="center"/>
            <w:hideMark/>
          </w:tcPr>
          <w:p w14:paraId="09F4CC7B" w14:textId="2AF0F6C0" w:rsidR="00880456" w:rsidRDefault="00880456" w:rsidP="00880456">
            <w:pPr>
              <w:ind w:firstLineChars="200" w:firstLine="400"/>
              <w:rPr>
                <w:rFonts w:ascii="Verdana" w:hAnsi="Verdana"/>
                <w:color w:val="000000"/>
                <w:sz w:val="20"/>
                <w:szCs w:val="20"/>
              </w:rPr>
            </w:pPr>
            <w:r>
              <w:rPr>
                <w:rFonts w:ascii="Verdana" w:hAnsi="Verdana"/>
                <w:color w:val="000000"/>
                <w:sz w:val="20"/>
                <w:szCs w:val="20"/>
              </w:rPr>
              <w:t>pločniki</w:t>
            </w:r>
          </w:p>
        </w:tc>
        <w:tc>
          <w:tcPr>
            <w:tcW w:w="1843" w:type="dxa"/>
            <w:tcBorders>
              <w:top w:val="nil"/>
              <w:left w:val="nil"/>
              <w:bottom w:val="single" w:sz="4" w:space="0" w:color="auto"/>
              <w:right w:val="single" w:sz="4" w:space="0" w:color="auto"/>
            </w:tcBorders>
            <w:shd w:val="clear" w:color="auto" w:fill="auto"/>
            <w:vAlign w:val="center"/>
            <w:hideMark/>
          </w:tcPr>
          <w:p w14:paraId="0F554DBF" w14:textId="70B3C08F" w:rsidR="00880456" w:rsidRPr="00D66591" w:rsidRDefault="00880456" w:rsidP="00E1148D">
            <w:pPr>
              <w:jc w:val="center"/>
              <w:rPr>
                <w:rFonts w:ascii="Verdana" w:hAnsi="Verdana"/>
                <w:color w:val="000000"/>
                <w:sz w:val="20"/>
                <w:szCs w:val="20"/>
                <w:highlight w:val="yellow"/>
              </w:rPr>
            </w:pPr>
            <w:r>
              <w:rPr>
                <w:rFonts w:ascii="Verdana" w:hAnsi="Verdana"/>
                <w:color w:val="000000"/>
                <w:sz w:val="20"/>
                <w:szCs w:val="20"/>
              </w:rPr>
              <w:t>3.</w:t>
            </w:r>
            <w:r w:rsidR="00E1148D">
              <w:rPr>
                <w:rFonts w:ascii="Verdana" w:hAnsi="Verdana"/>
                <w:color w:val="000000"/>
                <w:sz w:val="20"/>
                <w:szCs w:val="20"/>
              </w:rPr>
              <w:t xml:space="preserve">661 </w:t>
            </w:r>
            <w:r>
              <w:rPr>
                <w:rFonts w:ascii="Verdana" w:hAnsi="Verdana"/>
                <w:color w:val="000000"/>
                <w:sz w:val="20"/>
                <w:szCs w:val="20"/>
              </w:rPr>
              <w:t>m</w:t>
            </w:r>
            <w:r>
              <w:rPr>
                <w:rFonts w:ascii="Verdana" w:hAnsi="Verdana"/>
                <w:color w:val="000000"/>
                <w:sz w:val="20"/>
                <w:szCs w:val="20"/>
                <w:vertAlign w:val="superscript"/>
              </w:rPr>
              <w:t>2</w:t>
            </w:r>
          </w:p>
        </w:tc>
      </w:tr>
    </w:tbl>
    <w:p w14:paraId="7245C8C2" w14:textId="77777777" w:rsidR="002E01CC" w:rsidRDefault="002E01CC" w:rsidP="00DE05C7">
      <w:pPr>
        <w:jc w:val="both"/>
        <w:rPr>
          <w:rFonts w:ascii="Verdana" w:hAnsi="Verdana"/>
          <w:sz w:val="20"/>
          <w:szCs w:val="20"/>
        </w:rPr>
      </w:pPr>
    </w:p>
    <w:p w14:paraId="6918F25F" w14:textId="77777777" w:rsidR="007633D1" w:rsidRPr="007633D1" w:rsidRDefault="007633D1" w:rsidP="007633D1">
      <w:pPr>
        <w:jc w:val="both"/>
        <w:rPr>
          <w:rFonts w:ascii="Verdana" w:hAnsi="Verdana"/>
          <w:sz w:val="20"/>
          <w:szCs w:val="20"/>
        </w:rPr>
      </w:pPr>
      <w:r w:rsidRPr="007633D1">
        <w:rPr>
          <w:rFonts w:ascii="Verdana" w:hAnsi="Verdana"/>
          <w:sz w:val="20"/>
          <w:szCs w:val="20"/>
        </w:rPr>
        <w:t>Predvidena gradnja:</w:t>
      </w:r>
    </w:p>
    <w:p w14:paraId="4099D49A" w14:textId="0E6B6685" w:rsidR="00061EA7" w:rsidRDefault="00061EA7" w:rsidP="007633D1">
      <w:pPr>
        <w:jc w:val="both"/>
        <w:rPr>
          <w:rFonts w:ascii="Verdana" w:hAnsi="Verdana"/>
          <w:sz w:val="20"/>
          <w:szCs w:val="20"/>
        </w:rPr>
      </w:pPr>
      <w:r>
        <w:rPr>
          <w:rFonts w:ascii="Verdana" w:hAnsi="Verdana"/>
          <w:sz w:val="20"/>
          <w:szCs w:val="20"/>
        </w:rPr>
        <w:t>Funkcionalna enota F8</w:t>
      </w:r>
    </w:p>
    <w:p w14:paraId="7D171CF8" w14:textId="77777777" w:rsidR="007633D1" w:rsidRPr="007633D1" w:rsidRDefault="007633D1" w:rsidP="007633D1">
      <w:pPr>
        <w:jc w:val="both"/>
        <w:rPr>
          <w:rFonts w:ascii="Verdana" w:hAnsi="Verdana"/>
          <w:sz w:val="20"/>
          <w:szCs w:val="20"/>
        </w:rPr>
      </w:pPr>
      <w:r w:rsidRPr="007633D1">
        <w:rPr>
          <w:rFonts w:ascii="Verdana" w:hAnsi="Verdana"/>
          <w:sz w:val="20"/>
          <w:szCs w:val="20"/>
        </w:rPr>
        <w:t>V objektu B6 (gradbena parcela GP1) je predvidenih 96 stanovanj, od tega ima 72 stanovanj površino manjšo od 70 m</w:t>
      </w:r>
      <w:r w:rsidRPr="00435A59">
        <w:rPr>
          <w:rFonts w:ascii="Verdana" w:hAnsi="Verdana"/>
          <w:sz w:val="20"/>
          <w:szCs w:val="20"/>
          <w:vertAlign w:val="superscript"/>
        </w:rPr>
        <w:t>2</w:t>
      </w:r>
      <w:r w:rsidRPr="007633D1">
        <w:rPr>
          <w:rFonts w:ascii="Verdana" w:hAnsi="Verdana"/>
          <w:sz w:val="20"/>
          <w:szCs w:val="20"/>
        </w:rPr>
        <w:t>, 24 stanovanj pa ima površino večjo od 70 m</w:t>
      </w:r>
      <w:r w:rsidRPr="00435A59">
        <w:rPr>
          <w:rFonts w:ascii="Verdana" w:hAnsi="Verdana"/>
          <w:sz w:val="20"/>
          <w:szCs w:val="20"/>
          <w:vertAlign w:val="superscript"/>
        </w:rPr>
        <w:t>2</w:t>
      </w:r>
      <w:r w:rsidRPr="007633D1">
        <w:rPr>
          <w:rFonts w:ascii="Verdana" w:hAnsi="Verdana"/>
          <w:sz w:val="20"/>
          <w:szCs w:val="20"/>
        </w:rPr>
        <w:t>. Poleg stanovanj so v objektu B6 predvideni trije lokali s skupno površino cca. 130 m</w:t>
      </w:r>
      <w:r w:rsidRPr="00435A59">
        <w:rPr>
          <w:rFonts w:ascii="Verdana" w:hAnsi="Verdana"/>
          <w:sz w:val="20"/>
          <w:szCs w:val="20"/>
          <w:vertAlign w:val="superscript"/>
        </w:rPr>
        <w:t>2</w:t>
      </w:r>
      <w:r w:rsidRPr="007633D1">
        <w:rPr>
          <w:rFonts w:ascii="Verdana" w:hAnsi="Verdana"/>
          <w:sz w:val="20"/>
          <w:szCs w:val="20"/>
        </w:rPr>
        <w:t>. V objektu C2 (gradbena parcela GP2) je predvidenih 114 stanovanj, od tega ima 108 stanovanj površino manjšo od 70 m</w:t>
      </w:r>
      <w:r w:rsidRPr="00435A59">
        <w:rPr>
          <w:rFonts w:ascii="Verdana" w:hAnsi="Verdana"/>
          <w:sz w:val="20"/>
          <w:szCs w:val="20"/>
          <w:vertAlign w:val="superscript"/>
        </w:rPr>
        <w:t>2</w:t>
      </w:r>
      <w:r w:rsidRPr="007633D1">
        <w:rPr>
          <w:rFonts w:ascii="Verdana" w:hAnsi="Verdana"/>
          <w:sz w:val="20"/>
          <w:szCs w:val="20"/>
        </w:rPr>
        <w:t>, 6 stanovanj pa ima površino večjo od 70 m</w:t>
      </w:r>
      <w:r w:rsidRPr="00435A59">
        <w:rPr>
          <w:rFonts w:ascii="Verdana" w:hAnsi="Verdana"/>
          <w:sz w:val="20"/>
          <w:szCs w:val="20"/>
          <w:vertAlign w:val="superscript"/>
        </w:rPr>
        <w:t>2</w:t>
      </w:r>
      <w:r w:rsidRPr="007633D1">
        <w:rPr>
          <w:rFonts w:ascii="Verdana" w:hAnsi="Verdana"/>
          <w:sz w:val="20"/>
          <w:szCs w:val="20"/>
        </w:rPr>
        <w:t>. Poleg stanovanj so v objektu C2 predvideni trije lokali s skupno površino cca. 135 m</w:t>
      </w:r>
      <w:r w:rsidRPr="00435A59">
        <w:rPr>
          <w:rFonts w:ascii="Verdana" w:hAnsi="Verdana"/>
          <w:sz w:val="20"/>
          <w:szCs w:val="20"/>
          <w:vertAlign w:val="superscript"/>
        </w:rPr>
        <w:t>2</w:t>
      </w:r>
      <w:r w:rsidRPr="007633D1">
        <w:rPr>
          <w:rFonts w:ascii="Verdana" w:hAnsi="Verdana"/>
          <w:sz w:val="20"/>
          <w:szCs w:val="20"/>
        </w:rPr>
        <w:t>.</w:t>
      </w:r>
    </w:p>
    <w:p w14:paraId="7ABF5CF6" w14:textId="6DA82A6F" w:rsidR="007633D1" w:rsidRPr="007633D1" w:rsidRDefault="007633D1" w:rsidP="007633D1">
      <w:pPr>
        <w:jc w:val="both"/>
        <w:rPr>
          <w:rFonts w:ascii="Verdana" w:hAnsi="Verdana"/>
          <w:sz w:val="20"/>
          <w:szCs w:val="20"/>
        </w:rPr>
      </w:pPr>
      <w:r w:rsidRPr="007633D1">
        <w:rPr>
          <w:rFonts w:ascii="Verdana" w:hAnsi="Verdana"/>
          <w:sz w:val="20"/>
          <w:szCs w:val="20"/>
        </w:rPr>
        <w:t>V objektih V</w:t>
      </w:r>
      <w:r w:rsidR="00261FE4">
        <w:rPr>
          <w:rFonts w:ascii="Verdana" w:hAnsi="Verdana"/>
          <w:sz w:val="20"/>
          <w:szCs w:val="20"/>
        </w:rPr>
        <w:t>5</w:t>
      </w:r>
      <w:ins w:id="14" w:author="Mateja Pompe" w:date="2020-12-08T15:15:00Z">
        <w:r w:rsidR="00383423">
          <w:rPr>
            <w:rFonts w:ascii="Verdana" w:hAnsi="Verdana"/>
            <w:sz w:val="20"/>
            <w:szCs w:val="20"/>
          </w:rPr>
          <w:t xml:space="preserve"> in </w:t>
        </w:r>
      </w:ins>
      <w:del w:id="15" w:author="Mateja Pompe" w:date="2020-12-08T15:15:00Z">
        <w:r w:rsidRPr="007633D1" w:rsidDel="00383423">
          <w:rPr>
            <w:rFonts w:ascii="Verdana" w:hAnsi="Verdana"/>
            <w:sz w:val="20"/>
            <w:szCs w:val="20"/>
          </w:rPr>
          <w:delText xml:space="preserve">, </w:delText>
        </w:r>
      </w:del>
      <w:r w:rsidRPr="007633D1">
        <w:rPr>
          <w:rFonts w:ascii="Verdana" w:hAnsi="Verdana"/>
          <w:sz w:val="20"/>
          <w:szCs w:val="20"/>
        </w:rPr>
        <w:t>V</w:t>
      </w:r>
      <w:r w:rsidR="00261FE4">
        <w:rPr>
          <w:rFonts w:ascii="Verdana" w:hAnsi="Verdana"/>
          <w:sz w:val="20"/>
          <w:szCs w:val="20"/>
        </w:rPr>
        <w:t>6</w:t>
      </w:r>
      <w:del w:id="16" w:author="Mateja Pompe" w:date="2020-12-08T15:15:00Z">
        <w:r w:rsidRPr="007633D1" w:rsidDel="00383423">
          <w:rPr>
            <w:rFonts w:ascii="Verdana" w:hAnsi="Verdana"/>
            <w:sz w:val="20"/>
            <w:szCs w:val="20"/>
          </w:rPr>
          <w:delText xml:space="preserve"> in V</w:delText>
        </w:r>
        <w:r w:rsidR="00261FE4" w:rsidDel="00383423">
          <w:rPr>
            <w:rFonts w:ascii="Verdana" w:hAnsi="Verdana"/>
            <w:sz w:val="20"/>
            <w:szCs w:val="20"/>
          </w:rPr>
          <w:delText>7</w:delText>
        </w:r>
      </w:del>
      <w:r w:rsidRPr="007633D1">
        <w:rPr>
          <w:rFonts w:ascii="Verdana" w:hAnsi="Verdana"/>
          <w:sz w:val="20"/>
          <w:szCs w:val="20"/>
        </w:rPr>
        <w:t xml:space="preserve"> (gradbena parcela GP3) je predvidenih 36 stanovanj, od tega ima 27 stanovanj površino manjšo od 70 m</w:t>
      </w:r>
      <w:r w:rsidRPr="00435A59">
        <w:rPr>
          <w:rFonts w:ascii="Verdana" w:hAnsi="Verdana"/>
          <w:sz w:val="20"/>
          <w:szCs w:val="20"/>
          <w:vertAlign w:val="superscript"/>
        </w:rPr>
        <w:t>2</w:t>
      </w:r>
      <w:r w:rsidRPr="007633D1">
        <w:rPr>
          <w:rFonts w:ascii="Verdana" w:hAnsi="Verdana"/>
          <w:sz w:val="20"/>
          <w:szCs w:val="20"/>
        </w:rPr>
        <w:t>, 9 stanovanj pa ima površino večjo od 70 m</w:t>
      </w:r>
      <w:r w:rsidRPr="00435A59">
        <w:rPr>
          <w:rFonts w:ascii="Verdana" w:hAnsi="Verdana"/>
          <w:sz w:val="20"/>
          <w:szCs w:val="20"/>
          <w:vertAlign w:val="superscript"/>
        </w:rPr>
        <w:t>2</w:t>
      </w:r>
      <w:r w:rsidRPr="007633D1">
        <w:rPr>
          <w:rFonts w:ascii="Verdana" w:hAnsi="Verdana"/>
          <w:sz w:val="20"/>
          <w:szCs w:val="20"/>
        </w:rPr>
        <w:t>.</w:t>
      </w:r>
    </w:p>
    <w:p w14:paraId="34BC74FF" w14:textId="6C535321" w:rsidR="00061EA7" w:rsidRDefault="00061EA7" w:rsidP="007633D1">
      <w:pPr>
        <w:jc w:val="both"/>
        <w:rPr>
          <w:rFonts w:ascii="Verdana" w:hAnsi="Verdana"/>
          <w:sz w:val="20"/>
          <w:szCs w:val="20"/>
        </w:rPr>
      </w:pPr>
      <w:r>
        <w:rPr>
          <w:rFonts w:ascii="Verdana" w:hAnsi="Verdana"/>
          <w:sz w:val="20"/>
          <w:szCs w:val="20"/>
        </w:rPr>
        <w:t>Funkcionalna enota F12</w:t>
      </w:r>
    </w:p>
    <w:p w14:paraId="1A5E47C6" w14:textId="7140DDAF" w:rsidR="007633D1" w:rsidRDefault="007633D1" w:rsidP="007633D1">
      <w:pPr>
        <w:jc w:val="both"/>
        <w:rPr>
          <w:rFonts w:ascii="Verdana" w:hAnsi="Verdana"/>
          <w:sz w:val="20"/>
          <w:szCs w:val="20"/>
        </w:rPr>
      </w:pPr>
      <w:r w:rsidRPr="003B2CAE">
        <w:rPr>
          <w:rFonts w:ascii="Verdana" w:hAnsi="Verdana"/>
          <w:sz w:val="20"/>
          <w:szCs w:val="20"/>
        </w:rPr>
        <w:t>V objekt</w:t>
      </w:r>
      <w:ins w:id="17" w:author="Mateja Pompe" w:date="2020-12-08T15:15:00Z">
        <w:r w:rsidR="00383423">
          <w:rPr>
            <w:rFonts w:ascii="Verdana" w:hAnsi="Verdana"/>
            <w:sz w:val="20"/>
            <w:szCs w:val="20"/>
          </w:rPr>
          <w:t>ih</w:t>
        </w:r>
      </w:ins>
      <w:del w:id="18" w:author="Mateja Pompe" w:date="2020-12-08T15:15:00Z">
        <w:r w:rsidRPr="003B2CAE" w:rsidDel="00383423">
          <w:rPr>
            <w:rFonts w:ascii="Verdana" w:hAnsi="Verdana"/>
            <w:sz w:val="20"/>
            <w:szCs w:val="20"/>
          </w:rPr>
          <w:delText>u</w:delText>
        </w:r>
      </w:del>
      <w:r w:rsidRPr="003B2CAE">
        <w:rPr>
          <w:rFonts w:ascii="Verdana" w:hAnsi="Verdana"/>
          <w:sz w:val="20"/>
          <w:szCs w:val="20"/>
        </w:rPr>
        <w:t xml:space="preserve"> D</w:t>
      </w:r>
      <w:ins w:id="19" w:author="Mateja Pompe" w:date="2020-12-08T15:15:00Z">
        <w:r w:rsidR="00383423">
          <w:rPr>
            <w:rFonts w:ascii="Verdana" w:hAnsi="Verdana"/>
            <w:sz w:val="20"/>
            <w:szCs w:val="20"/>
          </w:rPr>
          <w:t>1 in D2</w:t>
        </w:r>
      </w:ins>
      <w:r w:rsidRPr="003B2CAE">
        <w:rPr>
          <w:rFonts w:ascii="Verdana" w:hAnsi="Verdana"/>
          <w:sz w:val="20"/>
          <w:szCs w:val="20"/>
        </w:rPr>
        <w:t xml:space="preserve"> </w:t>
      </w:r>
      <w:r w:rsidR="001E1731" w:rsidRPr="003B2CAE">
        <w:rPr>
          <w:rFonts w:ascii="Verdana" w:hAnsi="Verdana"/>
          <w:sz w:val="20"/>
          <w:szCs w:val="20"/>
        </w:rPr>
        <w:t>(gradbena parcela GP 5)</w:t>
      </w:r>
      <w:r w:rsidR="00B61868">
        <w:rPr>
          <w:rFonts w:ascii="Verdana" w:hAnsi="Verdana"/>
          <w:sz w:val="20"/>
          <w:szCs w:val="20"/>
        </w:rPr>
        <w:t xml:space="preserve"> so predvidena </w:t>
      </w:r>
      <w:r w:rsidR="00EF4251">
        <w:rPr>
          <w:rFonts w:ascii="Verdana" w:hAnsi="Verdana"/>
          <w:sz w:val="20"/>
          <w:szCs w:val="20"/>
        </w:rPr>
        <w:t>oskrbo</w:t>
      </w:r>
      <w:r w:rsidR="00B61868">
        <w:rPr>
          <w:rFonts w:ascii="Verdana" w:hAnsi="Verdana"/>
          <w:sz w:val="20"/>
          <w:szCs w:val="20"/>
        </w:rPr>
        <w:t>vana stanovanja</w:t>
      </w:r>
      <w:r w:rsidRPr="003B2CAE">
        <w:rPr>
          <w:rFonts w:ascii="Verdana" w:hAnsi="Verdana"/>
          <w:sz w:val="20"/>
          <w:szCs w:val="20"/>
        </w:rPr>
        <w:t>.</w:t>
      </w:r>
      <w:r w:rsidR="004E4234" w:rsidRPr="003B2CAE">
        <w:rPr>
          <w:rFonts w:ascii="Verdana" w:hAnsi="Verdana"/>
          <w:sz w:val="20"/>
          <w:szCs w:val="20"/>
        </w:rPr>
        <w:t xml:space="preserve"> </w:t>
      </w:r>
    </w:p>
    <w:p w14:paraId="2DF43AE4" w14:textId="77777777" w:rsidR="007633D1" w:rsidRDefault="007633D1" w:rsidP="00DE05C7">
      <w:pPr>
        <w:jc w:val="both"/>
        <w:rPr>
          <w:rFonts w:ascii="Verdana" w:hAnsi="Verdana"/>
          <w:sz w:val="20"/>
          <w:szCs w:val="20"/>
        </w:rPr>
      </w:pPr>
    </w:p>
    <w:p w14:paraId="0D840D01" w14:textId="21C237FE" w:rsidR="00096E8B" w:rsidRDefault="00EF3C83" w:rsidP="00572BDD">
      <w:pPr>
        <w:jc w:val="both"/>
        <w:rPr>
          <w:rFonts w:ascii="Verdana" w:hAnsi="Verdana"/>
          <w:sz w:val="20"/>
          <w:szCs w:val="20"/>
        </w:rPr>
      </w:pPr>
      <w:r w:rsidRPr="005769DA">
        <w:rPr>
          <w:rFonts w:ascii="Verdana" w:hAnsi="Verdana"/>
          <w:sz w:val="20"/>
          <w:szCs w:val="20"/>
        </w:rPr>
        <w:t xml:space="preserve">V okviru </w:t>
      </w:r>
      <w:r>
        <w:rPr>
          <w:rFonts w:ascii="Verdana" w:hAnsi="Verdana"/>
          <w:sz w:val="20"/>
          <w:szCs w:val="20"/>
        </w:rPr>
        <w:t>obr</w:t>
      </w:r>
      <w:r w:rsidR="00434B76">
        <w:rPr>
          <w:rFonts w:ascii="Verdana" w:hAnsi="Verdana"/>
          <w:sz w:val="20"/>
          <w:szCs w:val="20"/>
        </w:rPr>
        <w:t>a</w:t>
      </w:r>
      <w:r>
        <w:rPr>
          <w:rFonts w:ascii="Verdana" w:hAnsi="Verdana"/>
          <w:sz w:val="20"/>
          <w:szCs w:val="20"/>
        </w:rPr>
        <w:t xml:space="preserve">vnavanega območja </w:t>
      </w:r>
      <w:r w:rsidR="00DF341D">
        <w:rPr>
          <w:rFonts w:ascii="Verdana" w:hAnsi="Verdana"/>
          <w:sz w:val="20"/>
          <w:szCs w:val="20"/>
        </w:rPr>
        <w:t>je</w:t>
      </w:r>
      <w:r w:rsidRPr="00EF3C83">
        <w:rPr>
          <w:rFonts w:ascii="Verdana" w:hAnsi="Verdana"/>
          <w:sz w:val="20"/>
          <w:szCs w:val="20"/>
        </w:rPr>
        <w:t xml:space="preserve"> že zgrajen</w:t>
      </w:r>
      <w:r w:rsidR="00DF341D">
        <w:rPr>
          <w:rFonts w:ascii="Verdana" w:hAnsi="Verdana"/>
          <w:sz w:val="20"/>
          <w:szCs w:val="20"/>
        </w:rPr>
        <w:t xml:space="preserve">a naslednja </w:t>
      </w:r>
      <w:r w:rsidR="001D77F7">
        <w:rPr>
          <w:rFonts w:ascii="Verdana" w:hAnsi="Verdana"/>
          <w:sz w:val="20"/>
          <w:szCs w:val="20"/>
        </w:rPr>
        <w:t xml:space="preserve">komunalna </w:t>
      </w:r>
      <w:r w:rsidR="00DF341D">
        <w:rPr>
          <w:rFonts w:ascii="Verdana" w:hAnsi="Verdana"/>
          <w:sz w:val="20"/>
          <w:szCs w:val="20"/>
        </w:rPr>
        <w:t>javna infrastruktura</w:t>
      </w:r>
      <w:r w:rsidR="00E9308E">
        <w:rPr>
          <w:rFonts w:ascii="Verdana" w:hAnsi="Verdana"/>
          <w:sz w:val="20"/>
          <w:szCs w:val="20"/>
        </w:rPr>
        <w:t>:</w:t>
      </w:r>
      <w:r w:rsidRPr="00EF3C83">
        <w:rPr>
          <w:rFonts w:ascii="Verdana" w:hAnsi="Verdana"/>
          <w:sz w:val="20"/>
          <w:szCs w:val="20"/>
        </w:rPr>
        <w:t xml:space="preserve"> javno vodovodno omrežje</w:t>
      </w:r>
      <w:r w:rsidR="00E9308E">
        <w:rPr>
          <w:rFonts w:ascii="Verdana" w:hAnsi="Verdana"/>
          <w:sz w:val="20"/>
          <w:szCs w:val="20"/>
        </w:rPr>
        <w:t xml:space="preserve">, </w:t>
      </w:r>
      <w:r w:rsidR="00B17352" w:rsidRPr="004F5EBF">
        <w:rPr>
          <w:rFonts w:ascii="Verdana" w:hAnsi="Verdana" w:cs="Segoe UI"/>
          <w:color w:val="000000"/>
          <w:sz w:val="20"/>
          <w:szCs w:val="20"/>
          <w:lang w:eastAsia="sl-SI"/>
        </w:rPr>
        <w:t>javn</w:t>
      </w:r>
      <w:r w:rsidR="00383FA7">
        <w:rPr>
          <w:rFonts w:ascii="Verdana" w:hAnsi="Verdana" w:cs="Segoe UI"/>
          <w:color w:val="000000"/>
          <w:sz w:val="20"/>
          <w:szCs w:val="20"/>
          <w:lang w:eastAsia="sl-SI"/>
        </w:rPr>
        <w:t>o</w:t>
      </w:r>
      <w:r w:rsidR="00B17352" w:rsidRPr="004F5EBF">
        <w:rPr>
          <w:rFonts w:ascii="Verdana" w:hAnsi="Verdana" w:cs="Segoe UI"/>
          <w:color w:val="000000"/>
          <w:sz w:val="20"/>
          <w:szCs w:val="20"/>
          <w:lang w:eastAsia="sl-SI"/>
        </w:rPr>
        <w:t xml:space="preserve"> kanalizacij</w:t>
      </w:r>
      <w:r w:rsidR="00E44E5C">
        <w:rPr>
          <w:rFonts w:ascii="Verdana" w:hAnsi="Verdana" w:cs="Segoe UI"/>
          <w:color w:val="000000"/>
          <w:sz w:val="20"/>
          <w:szCs w:val="20"/>
          <w:lang w:eastAsia="sl-SI"/>
        </w:rPr>
        <w:t>sk</w:t>
      </w:r>
      <w:r w:rsidR="00383FA7">
        <w:rPr>
          <w:rFonts w:ascii="Verdana" w:hAnsi="Verdana" w:cs="Segoe UI"/>
          <w:color w:val="000000"/>
          <w:sz w:val="20"/>
          <w:szCs w:val="20"/>
          <w:lang w:eastAsia="sl-SI"/>
        </w:rPr>
        <w:t>o omrežje</w:t>
      </w:r>
      <w:r w:rsidR="00B17352" w:rsidRPr="004F5EBF">
        <w:rPr>
          <w:rFonts w:ascii="Verdana" w:hAnsi="Verdana" w:cs="Segoe UI"/>
          <w:color w:val="000000"/>
          <w:sz w:val="20"/>
          <w:szCs w:val="20"/>
          <w:lang w:eastAsia="sl-SI"/>
        </w:rPr>
        <w:t xml:space="preserve"> </w:t>
      </w:r>
      <w:r w:rsidR="000824BA">
        <w:rPr>
          <w:rFonts w:ascii="Verdana" w:hAnsi="Verdana" w:cs="Segoe UI"/>
          <w:color w:val="000000"/>
          <w:sz w:val="20"/>
          <w:szCs w:val="20"/>
          <w:lang w:eastAsia="sl-SI"/>
        </w:rPr>
        <w:t xml:space="preserve">za </w:t>
      </w:r>
      <w:r w:rsidR="00383FA7">
        <w:rPr>
          <w:rFonts w:ascii="Verdana" w:hAnsi="Verdana" w:cs="Segoe UI"/>
          <w:color w:val="000000"/>
          <w:sz w:val="20"/>
          <w:szCs w:val="20"/>
          <w:lang w:eastAsia="sl-SI"/>
        </w:rPr>
        <w:t>komunalno</w:t>
      </w:r>
      <w:r w:rsidR="00061EA7">
        <w:rPr>
          <w:rFonts w:ascii="Verdana" w:hAnsi="Verdana" w:cs="Segoe UI"/>
          <w:color w:val="000000"/>
          <w:sz w:val="20"/>
          <w:szCs w:val="20"/>
          <w:lang w:eastAsia="sl-SI"/>
        </w:rPr>
        <w:t xml:space="preserve"> </w:t>
      </w:r>
      <w:r w:rsidR="00383FA7">
        <w:rPr>
          <w:rFonts w:ascii="Verdana" w:hAnsi="Verdana" w:cs="Segoe UI"/>
          <w:color w:val="000000"/>
          <w:sz w:val="20"/>
          <w:szCs w:val="20"/>
          <w:lang w:eastAsia="sl-SI"/>
        </w:rPr>
        <w:t>odpadno</w:t>
      </w:r>
      <w:r w:rsidR="00061EA7">
        <w:rPr>
          <w:rFonts w:ascii="Verdana" w:hAnsi="Verdana" w:cs="Segoe UI"/>
          <w:color w:val="000000"/>
          <w:sz w:val="20"/>
          <w:szCs w:val="20"/>
          <w:lang w:eastAsia="sl-SI"/>
        </w:rPr>
        <w:t xml:space="preserve"> </w:t>
      </w:r>
      <w:r w:rsidR="00383FA7">
        <w:rPr>
          <w:rFonts w:ascii="Verdana" w:hAnsi="Verdana" w:cs="Segoe UI"/>
          <w:color w:val="000000"/>
          <w:sz w:val="20"/>
          <w:szCs w:val="20"/>
          <w:lang w:eastAsia="sl-SI"/>
        </w:rPr>
        <w:t>in padavinsko</w:t>
      </w:r>
      <w:r w:rsidR="00E9308E">
        <w:rPr>
          <w:rFonts w:ascii="Verdana" w:hAnsi="Verdana" w:cs="Segoe UI"/>
          <w:color w:val="000000"/>
          <w:sz w:val="20"/>
          <w:szCs w:val="20"/>
          <w:lang w:eastAsia="sl-SI"/>
        </w:rPr>
        <w:t xml:space="preserve"> </w:t>
      </w:r>
      <w:r w:rsidR="00383FA7">
        <w:rPr>
          <w:rFonts w:ascii="Verdana" w:hAnsi="Verdana" w:cs="Segoe UI"/>
          <w:color w:val="000000"/>
          <w:sz w:val="20"/>
          <w:szCs w:val="20"/>
          <w:lang w:eastAsia="sl-SI"/>
        </w:rPr>
        <w:t>vodo</w:t>
      </w:r>
      <w:r w:rsidR="00E9308E">
        <w:rPr>
          <w:rFonts w:ascii="Verdana" w:hAnsi="Verdana" w:cs="Segoe UI"/>
          <w:color w:val="000000"/>
          <w:sz w:val="20"/>
          <w:szCs w:val="20"/>
          <w:lang w:eastAsia="sl-SI"/>
        </w:rPr>
        <w:t>, plinovod in vročevod</w:t>
      </w:r>
      <w:r w:rsidR="004C6E48">
        <w:rPr>
          <w:rFonts w:ascii="Verdana" w:hAnsi="Verdana"/>
          <w:sz w:val="20"/>
          <w:szCs w:val="20"/>
        </w:rPr>
        <w:t>. Vsa omenjena komunalna infrastruktura zadošča</w:t>
      </w:r>
      <w:r w:rsidR="00D26623">
        <w:rPr>
          <w:rFonts w:ascii="Verdana" w:hAnsi="Verdana"/>
          <w:sz w:val="20"/>
          <w:szCs w:val="20"/>
        </w:rPr>
        <w:t xml:space="preserve"> za potrebe novogradenj, potrebne so le </w:t>
      </w:r>
      <w:r w:rsidR="001161D7">
        <w:rPr>
          <w:rFonts w:ascii="Verdana" w:hAnsi="Verdana"/>
          <w:sz w:val="20"/>
          <w:szCs w:val="20"/>
        </w:rPr>
        <w:t>naslednje m</w:t>
      </w:r>
      <w:r w:rsidR="0065627B">
        <w:rPr>
          <w:rFonts w:ascii="Verdana" w:hAnsi="Verdana"/>
          <w:sz w:val="20"/>
          <w:szCs w:val="20"/>
        </w:rPr>
        <w:t>anjše dograditve oz. rekonstrukcije</w:t>
      </w:r>
      <w:r w:rsidR="00DF341D">
        <w:rPr>
          <w:rFonts w:ascii="Verdana" w:hAnsi="Verdana"/>
          <w:sz w:val="20"/>
          <w:szCs w:val="20"/>
        </w:rPr>
        <w:t xml:space="preserve">.  </w:t>
      </w:r>
      <w:r w:rsidR="00096E8B">
        <w:rPr>
          <w:rFonts w:ascii="Verdana" w:hAnsi="Verdana"/>
          <w:sz w:val="20"/>
          <w:szCs w:val="20"/>
        </w:rPr>
        <w:t xml:space="preserve"> </w:t>
      </w:r>
    </w:p>
    <w:p w14:paraId="73EE73D0" w14:textId="77777777" w:rsidR="00061EA7" w:rsidRDefault="00061EA7" w:rsidP="00572BDD">
      <w:pPr>
        <w:jc w:val="both"/>
        <w:rPr>
          <w:rFonts w:ascii="Verdana" w:hAnsi="Verdana"/>
          <w:sz w:val="20"/>
          <w:szCs w:val="20"/>
        </w:rPr>
      </w:pPr>
    </w:p>
    <w:p w14:paraId="26603C3E" w14:textId="7A5AA488" w:rsidR="00572BDD" w:rsidRPr="00061EA7" w:rsidRDefault="00096E8B" w:rsidP="00572BDD">
      <w:pPr>
        <w:jc w:val="both"/>
        <w:rPr>
          <w:rFonts w:ascii="Verdana" w:hAnsi="Verdana"/>
          <w:b/>
          <w:sz w:val="20"/>
          <w:szCs w:val="20"/>
        </w:rPr>
      </w:pPr>
      <w:r w:rsidRPr="00061EA7">
        <w:rPr>
          <w:rFonts w:ascii="Verdana" w:hAnsi="Verdana"/>
          <w:b/>
          <w:sz w:val="20"/>
          <w:szCs w:val="20"/>
        </w:rPr>
        <w:t>P</w:t>
      </w:r>
      <w:r w:rsidR="00572BDD" w:rsidRPr="00061EA7">
        <w:rPr>
          <w:rFonts w:ascii="Verdana" w:hAnsi="Verdana"/>
          <w:b/>
          <w:sz w:val="20"/>
          <w:szCs w:val="20"/>
        </w:rPr>
        <w:t>redvidena</w:t>
      </w:r>
      <w:r w:rsidRPr="00061EA7">
        <w:rPr>
          <w:rFonts w:ascii="Verdana" w:hAnsi="Verdana"/>
          <w:b/>
          <w:sz w:val="20"/>
          <w:szCs w:val="20"/>
        </w:rPr>
        <w:t xml:space="preserve"> je </w:t>
      </w:r>
      <w:r w:rsidR="00572BDD" w:rsidRPr="00061EA7">
        <w:rPr>
          <w:rFonts w:ascii="Verdana" w:hAnsi="Verdana"/>
          <w:b/>
          <w:sz w:val="20"/>
          <w:szCs w:val="20"/>
        </w:rPr>
        <w:t xml:space="preserve">gradnja </w:t>
      </w:r>
      <w:r w:rsidR="002E01CC">
        <w:rPr>
          <w:rFonts w:ascii="Verdana" w:hAnsi="Verdana"/>
          <w:b/>
          <w:sz w:val="20"/>
          <w:szCs w:val="20"/>
        </w:rPr>
        <w:t>oz. dograditev</w:t>
      </w:r>
      <w:r w:rsidR="00255B79">
        <w:rPr>
          <w:rFonts w:ascii="Verdana" w:hAnsi="Verdana"/>
          <w:b/>
          <w:sz w:val="20"/>
          <w:szCs w:val="20"/>
        </w:rPr>
        <w:t xml:space="preserve"> </w:t>
      </w:r>
      <w:r w:rsidR="00572BDD" w:rsidRPr="00061EA7">
        <w:rPr>
          <w:rFonts w:ascii="Verdana" w:hAnsi="Verdana"/>
          <w:b/>
          <w:sz w:val="20"/>
          <w:szCs w:val="20"/>
        </w:rPr>
        <w:t>naslednje komunalne opreme in druge</w:t>
      </w:r>
      <w:r w:rsidR="004F3138" w:rsidRPr="00061EA7">
        <w:rPr>
          <w:rFonts w:ascii="Verdana" w:hAnsi="Verdana"/>
          <w:b/>
          <w:sz w:val="20"/>
          <w:szCs w:val="20"/>
        </w:rPr>
        <w:t xml:space="preserve"> gospodarske</w:t>
      </w:r>
      <w:r w:rsidR="00572BDD" w:rsidRPr="00061EA7">
        <w:rPr>
          <w:rFonts w:ascii="Verdana" w:hAnsi="Verdana"/>
          <w:b/>
          <w:sz w:val="20"/>
          <w:szCs w:val="20"/>
        </w:rPr>
        <w:t xml:space="preserve"> javne infrastrukture:</w:t>
      </w:r>
    </w:p>
    <w:p w14:paraId="140BB6E8" w14:textId="409F38EE" w:rsidR="00383FA7" w:rsidRPr="00061EA7" w:rsidRDefault="002E01CC" w:rsidP="00383FA7">
      <w:pPr>
        <w:numPr>
          <w:ilvl w:val="0"/>
          <w:numId w:val="27"/>
        </w:numPr>
        <w:jc w:val="both"/>
        <w:rPr>
          <w:rFonts w:ascii="Verdana" w:hAnsi="Verdana"/>
          <w:sz w:val="20"/>
          <w:szCs w:val="20"/>
        </w:rPr>
      </w:pPr>
      <w:r>
        <w:rPr>
          <w:rFonts w:ascii="Verdana" w:hAnsi="Verdana"/>
          <w:sz w:val="20"/>
          <w:szCs w:val="20"/>
        </w:rPr>
        <w:t>dograditev</w:t>
      </w:r>
      <w:r w:rsidR="0057555A">
        <w:rPr>
          <w:rFonts w:ascii="Verdana" w:hAnsi="Verdana"/>
          <w:sz w:val="20"/>
          <w:szCs w:val="20"/>
        </w:rPr>
        <w:t xml:space="preserve"> </w:t>
      </w:r>
      <w:r w:rsidR="00383FA7" w:rsidRPr="00061EA7">
        <w:rPr>
          <w:rFonts w:ascii="Verdana" w:hAnsi="Verdana"/>
          <w:sz w:val="20"/>
          <w:szCs w:val="20"/>
        </w:rPr>
        <w:t>kanalizacij</w:t>
      </w:r>
      <w:r w:rsidR="00383FA7">
        <w:rPr>
          <w:rFonts w:ascii="Verdana" w:hAnsi="Verdana"/>
          <w:sz w:val="20"/>
          <w:szCs w:val="20"/>
        </w:rPr>
        <w:t>sk</w:t>
      </w:r>
      <w:r w:rsidR="0057555A">
        <w:rPr>
          <w:rFonts w:ascii="Verdana" w:hAnsi="Verdana"/>
          <w:sz w:val="20"/>
          <w:szCs w:val="20"/>
        </w:rPr>
        <w:t>ega</w:t>
      </w:r>
      <w:r w:rsidR="00383FA7">
        <w:rPr>
          <w:rFonts w:ascii="Verdana" w:hAnsi="Verdana"/>
          <w:sz w:val="20"/>
          <w:szCs w:val="20"/>
        </w:rPr>
        <w:t xml:space="preserve"> omrežj</w:t>
      </w:r>
      <w:r w:rsidR="0057555A">
        <w:rPr>
          <w:rFonts w:ascii="Verdana" w:hAnsi="Verdana"/>
          <w:sz w:val="20"/>
          <w:szCs w:val="20"/>
        </w:rPr>
        <w:t>a</w:t>
      </w:r>
      <w:r w:rsidR="00383FA7" w:rsidRPr="00061EA7">
        <w:rPr>
          <w:rFonts w:ascii="Verdana" w:hAnsi="Verdana"/>
          <w:sz w:val="20"/>
          <w:szCs w:val="20"/>
        </w:rPr>
        <w:t xml:space="preserve"> </w:t>
      </w:r>
      <w:r w:rsidR="00383FA7">
        <w:rPr>
          <w:rFonts w:ascii="Verdana" w:hAnsi="Verdana"/>
          <w:sz w:val="20"/>
          <w:szCs w:val="20"/>
        </w:rPr>
        <w:t xml:space="preserve">za padavinsko odpadno vodo po Pučnikovi ulici </w:t>
      </w:r>
      <w:r w:rsidR="00F03A01">
        <w:rPr>
          <w:rFonts w:ascii="Verdana" w:hAnsi="Verdana"/>
          <w:sz w:val="20"/>
          <w:szCs w:val="20"/>
        </w:rPr>
        <w:t>in na odseku Rožičeva – Kavčičeva ulica ter</w:t>
      </w:r>
      <w:r w:rsidR="00383FA7">
        <w:rPr>
          <w:rFonts w:ascii="Verdana" w:hAnsi="Verdana"/>
          <w:sz w:val="20"/>
          <w:szCs w:val="20"/>
        </w:rPr>
        <w:t xml:space="preserve"> </w:t>
      </w:r>
      <w:r w:rsidR="0057555A">
        <w:rPr>
          <w:rFonts w:ascii="Verdana" w:hAnsi="Verdana"/>
          <w:sz w:val="20"/>
          <w:szCs w:val="20"/>
        </w:rPr>
        <w:t>gradnja ponikovalnega polja</w:t>
      </w:r>
      <w:r w:rsidR="00383FA7" w:rsidRPr="00383FA7">
        <w:rPr>
          <w:rFonts w:ascii="Verdana" w:hAnsi="Verdana"/>
          <w:sz w:val="20"/>
          <w:szCs w:val="20"/>
        </w:rPr>
        <w:t xml:space="preserve"> v kri</w:t>
      </w:r>
      <w:r w:rsidR="00C84572">
        <w:rPr>
          <w:rFonts w:ascii="Verdana" w:hAnsi="Verdana"/>
          <w:sz w:val="20"/>
          <w:szCs w:val="20"/>
        </w:rPr>
        <w:t>žišču Pučnikove in Rožičeve ulice</w:t>
      </w:r>
      <w:r w:rsidR="00383FA7" w:rsidRPr="00061EA7">
        <w:rPr>
          <w:rFonts w:ascii="Verdana" w:hAnsi="Verdana"/>
          <w:sz w:val="20"/>
          <w:szCs w:val="20"/>
        </w:rPr>
        <w:t>;</w:t>
      </w:r>
    </w:p>
    <w:p w14:paraId="54F3DAC8" w14:textId="7D940E4E" w:rsidR="00C00916" w:rsidRPr="00061EA7" w:rsidRDefault="000B25C5" w:rsidP="000824BA">
      <w:pPr>
        <w:numPr>
          <w:ilvl w:val="0"/>
          <w:numId w:val="27"/>
        </w:numPr>
        <w:jc w:val="both"/>
        <w:rPr>
          <w:rFonts w:ascii="Verdana" w:hAnsi="Verdana"/>
          <w:sz w:val="20"/>
          <w:szCs w:val="20"/>
        </w:rPr>
      </w:pPr>
      <w:r>
        <w:rPr>
          <w:rFonts w:ascii="Verdana" w:hAnsi="Verdana"/>
          <w:sz w:val="20"/>
          <w:szCs w:val="20"/>
        </w:rPr>
        <w:t>dograditev</w:t>
      </w:r>
      <w:r w:rsidR="0057555A">
        <w:rPr>
          <w:rFonts w:ascii="Verdana" w:hAnsi="Verdana"/>
          <w:sz w:val="20"/>
          <w:szCs w:val="20"/>
        </w:rPr>
        <w:t xml:space="preserve"> obstoječega </w:t>
      </w:r>
      <w:r w:rsidR="00C00916" w:rsidRPr="00061EA7">
        <w:rPr>
          <w:rFonts w:ascii="Verdana" w:hAnsi="Verdana"/>
          <w:sz w:val="20"/>
          <w:szCs w:val="20"/>
        </w:rPr>
        <w:t>vročevod</w:t>
      </w:r>
      <w:r w:rsidR="0057555A">
        <w:rPr>
          <w:rFonts w:ascii="Verdana" w:hAnsi="Verdana"/>
          <w:sz w:val="20"/>
          <w:szCs w:val="20"/>
        </w:rPr>
        <w:t>nega omrežja po Pučnikovi ulici</w:t>
      </w:r>
      <w:r w:rsidR="001E1731" w:rsidRPr="00061EA7">
        <w:rPr>
          <w:rFonts w:ascii="Verdana" w:hAnsi="Verdana"/>
          <w:sz w:val="20"/>
          <w:szCs w:val="20"/>
        </w:rPr>
        <w:t xml:space="preserve"> za</w:t>
      </w:r>
      <w:r w:rsidR="00145881" w:rsidRPr="00061EA7">
        <w:rPr>
          <w:rFonts w:ascii="Verdana" w:hAnsi="Verdana"/>
          <w:sz w:val="20"/>
          <w:szCs w:val="20"/>
        </w:rPr>
        <w:t xml:space="preserve"> objekt</w:t>
      </w:r>
      <w:ins w:id="20" w:author="Mateja Pompe" w:date="2020-12-08T15:16:00Z">
        <w:r w:rsidR="00375037">
          <w:rPr>
            <w:rFonts w:ascii="Verdana" w:hAnsi="Verdana"/>
            <w:sz w:val="20"/>
            <w:szCs w:val="20"/>
          </w:rPr>
          <w:t>e</w:t>
        </w:r>
      </w:ins>
      <w:r w:rsidR="00145881" w:rsidRPr="00061EA7">
        <w:rPr>
          <w:rFonts w:ascii="Verdana" w:hAnsi="Verdana"/>
          <w:sz w:val="20"/>
          <w:szCs w:val="20"/>
        </w:rPr>
        <w:t xml:space="preserve"> D</w:t>
      </w:r>
      <w:ins w:id="21" w:author="Mateja Pompe" w:date="2020-12-08T15:16:00Z">
        <w:r w:rsidR="00375037">
          <w:rPr>
            <w:rFonts w:ascii="Verdana" w:hAnsi="Verdana"/>
            <w:sz w:val="20"/>
            <w:szCs w:val="20"/>
          </w:rPr>
          <w:t>1, D2</w:t>
        </w:r>
      </w:ins>
      <w:r w:rsidR="00096E8B" w:rsidRPr="00061EA7">
        <w:rPr>
          <w:rFonts w:ascii="Verdana" w:hAnsi="Verdana"/>
          <w:sz w:val="20"/>
          <w:szCs w:val="20"/>
        </w:rPr>
        <w:t xml:space="preserve"> in </w:t>
      </w:r>
      <w:r w:rsidR="00BF654D">
        <w:rPr>
          <w:rFonts w:ascii="Verdana" w:hAnsi="Verdana"/>
          <w:sz w:val="20"/>
          <w:szCs w:val="20"/>
        </w:rPr>
        <w:t>E (</w:t>
      </w:r>
      <w:r w:rsidR="00096E8B" w:rsidRPr="00061EA7">
        <w:rPr>
          <w:rFonts w:ascii="Verdana" w:hAnsi="Verdana"/>
          <w:sz w:val="20"/>
          <w:szCs w:val="20"/>
        </w:rPr>
        <w:t>dom upokojencev</w:t>
      </w:r>
      <w:r w:rsidR="00BF654D">
        <w:rPr>
          <w:rFonts w:ascii="Verdana" w:hAnsi="Verdana"/>
          <w:sz w:val="20"/>
          <w:szCs w:val="20"/>
        </w:rPr>
        <w:t xml:space="preserve">, ki je </w:t>
      </w:r>
      <w:r w:rsidR="000824BA" w:rsidRPr="00061EA7">
        <w:rPr>
          <w:rFonts w:ascii="Verdana" w:hAnsi="Verdana"/>
          <w:sz w:val="20"/>
          <w:szCs w:val="20"/>
        </w:rPr>
        <w:t>z ZN načrtovan v funkcionalni enoti F13)</w:t>
      </w:r>
      <w:r w:rsidR="001E1731" w:rsidRPr="00061EA7">
        <w:rPr>
          <w:rFonts w:ascii="Verdana" w:hAnsi="Verdana"/>
          <w:sz w:val="20"/>
          <w:szCs w:val="20"/>
        </w:rPr>
        <w:t>, kjer je potrebno zgraditi glavno vročevodno omrežje dimenzije DN80</w:t>
      </w:r>
      <w:r w:rsidR="0057555A">
        <w:rPr>
          <w:rFonts w:ascii="Verdana" w:hAnsi="Verdana"/>
          <w:sz w:val="20"/>
          <w:szCs w:val="20"/>
        </w:rPr>
        <w:t xml:space="preserve"> mm</w:t>
      </w:r>
      <w:r w:rsidR="001E1731" w:rsidRPr="00061EA7">
        <w:rPr>
          <w:rFonts w:ascii="Verdana" w:hAnsi="Verdana"/>
          <w:sz w:val="20"/>
          <w:szCs w:val="20"/>
        </w:rPr>
        <w:t>, z navezavo na glavn</w:t>
      </w:r>
      <w:r w:rsidR="00145881" w:rsidRPr="00061EA7">
        <w:rPr>
          <w:rFonts w:ascii="Verdana" w:hAnsi="Verdana"/>
          <w:sz w:val="20"/>
          <w:szCs w:val="20"/>
        </w:rPr>
        <w:t xml:space="preserve">o vročevodno omrežje T2917 </w:t>
      </w:r>
      <w:r w:rsidR="001B5860">
        <w:rPr>
          <w:rFonts w:ascii="Verdana" w:hAnsi="Verdana"/>
          <w:sz w:val="20"/>
          <w:szCs w:val="20"/>
        </w:rPr>
        <w:t>DN</w:t>
      </w:r>
      <w:r w:rsidR="00145881" w:rsidRPr="00061EA7">
        <w:rPr>
          <w:rFonts w:ascii="Verdana" w:hAnsi="Verdana"/>
          <w:sz w:val="20"/>
          <w:szCs w:val="20"/>
        </w:rPr>
        <w:t>80</w:t>
      </w:r>
      <w:r w:rsidR="001B5860">
        <w:rPr>
          <w:rFonts w:ascii="Verdana" w:hAnsi="Verdana"/>
          <w:sz w:val="20"/>
          <w:szCs w:val="20"/>
        </w:rPr>
        <w:t xml:space="preserve"> mm</w:t>
      </w:r>
      <w:r w:rsidR="00C00916" w:rsidRPr="00061EA7">
        <w:rPr>
          <w:rFonts w:ascii="Verdana" w:hAnsi="Verdana"/>
          <w:sz w:val="20"/>
          <w:szCs w:val="20"/>
        </w:rPr>
        <w:t>;</w:t>
      </w:r>
      <w:r w:rsidR="00535468" w:rsidRPr="00061EA7">
        <w:rPr>
          <w:rFonts w:ascii="Verdana" w:hAnsi="Verdana"/>
          <w:sz w:val="20"/>
          <w:szCs w:val="20"/>
        </w:rPr>
        <w:t xml:space="preserve"> </w:t>
      </w:r>
    </w:p>
    <w:p w14:paraId="2A1D16B4" w14:textId="6E6F64E4" w:rsidR="00C00916" w:rsidRPr="00061EA7" w:rsidRDefault="00741E04" w:rsidP="00145881">
      <w:pPr>
        <w:numPr>
          <w:ilvl w:val="0"/>
          <w:numId w:val="27"/>
        </w:numPr>
        <w:jc w:val="both"/>
        <w:rPr>
          <w:rFonts w:ascii="Verdana" w:hAnsi="Verdana"/>
          <w:sz w:val="20"/>
          <w:szCs w:val="20"/>
        </w:rPr>
      </w:pPr>
      <w:r w:rsidRPr="00061EA7">
        <w:rPr>
          <w:rFonts w:ascii="Verdana" w:hAnsi="Verdana"/>
          <w:sz w:val="20"/>
          <w:szCs w:val="20"/>
        </w:rPr>
        <w:t>glavno nizkotlačno pli</w:t>
      </w:r>
      <w:r w:rsidR="00435A59" w:rsidRPr="00061EA7">
        <w:rPr>
          <w:rFonts w:ascii="Verdana" w:hAnsi="Verdana"/>
          <w:sz w:val="20"/>
          <w:szCs w:val="20"/>
        </w:rPr>
        <w:t xml:space="preserve">novodno omrežje N13130 PVC 200 </w:t>
      </w:r>
      <w:r w:rsidRPr="00061EA7">
        <w:rPr>
          <w:rFonts w:ascii="Verdana" w:hAnsi="Verdana"/>
          <w:sz w:val="20"/>
          <w:szCs w:val="20"/>
        </w:rPr>
        <w:t>je predvideno za rekonstrukcijo v dimenziji plinovoda DN200</w:t>
      </w:r>
      <w:r w:rsidR="00C84572">
        <w:rPr>
          <w:rFonts w:ascii="Verdana" w:hAnsi="Verdana"/>
          <w:sz w:val="20"/>
          <w:szCs w:val="20"/>
        </w:rPr>
        <w:t xml:space="preserve"> mm</w:t>
      </w:r>
      <w:r w:rsidRPr="00061EA7">
        <w:rPr>
          <w:rFonts w:ascii="Verdana" w:hAnsi="Verdana"/>
          <w:sz w:val="20"/>
          <w:szCs w:val="20"/>
        </w:rPr>
        <w:t xml:space="preserve"> in prestavitvijo v javno površino Rožičeve ulice</w:t>
      </w:r>
      <w:r w:rsidR="00145881" w:rsidRPr="00061EA7">
        <w:rPr>
          <w:rFonts w:ascii="Verdana" w:hAnsi="Verdana"/>
          <w:sz w:val="20"/>
          <w:szCs w:val="20"/>
        </w:rPr>
        <w:t>;</w:t>
      </w:r>
    </w:p>
    <w:p w14:paraId="55865B05" w14:textId="0F6F4AAB" w:rsidR="00C00916" w:rsidRDefault="00C00916" w:rsidP="00AB5B78">
      <w:pPr>
        <w:numPr>
          <w:ilvl w:val="0"/>
          <w:numId w:val="27"/>
        </w:numPr>
        <w:jc w:val="both"/>
        <w:rPr>
          <w:rFonts w:ascii="Verdana" w:hAnsi="Verdana"/>
          <w:sz w:val="20"/>
          <w:szCs w:val="20"/>
        </w:rPr>
      </w:pPr>
      <w:r w:rsidRPr="00061EA7">
        <w:rPr>
          <w:rFonts w:ascii="Verdana" w:hAnsi="Verdana"/>
          <w:sz w:val="20"/>
          <w:szCs w:val="20"/>
        </w:rPr>
        <w:t>javna razsvetljava</w:t>
      </w:r>
      <w:r w:rsidR="000B2C21" w:rsidRPr="00061EA7">
        <w:rPr>
          <w:rFonts w:ascii="Verdana" w:hAnsi="Verdana"/>
          <w:sz w:val="20"/>
          <w:szCs w:val="20"/>
        </w:rPr>
        <w:t>;</w:t>
      </w:r>
    </w:p>
    <w:p w14:paraId="7493F917" w14:textId="38304F20" w:rsidR="00D66591" w:rsidRPr="00061EA7" w:rsidRDefault="00D66591" w:rsidP="00D66591">
      <w:pPr>
        <w:numPr>
          <w:ilvl w:val="0"/>
          <w:numId w:val="27"/>
        </w:numPr>
        <w:jc w:val="both"/>
        <w:rPr>
          <w:rFonts w:ascii="Verdana" w:hAnsi="Verdana"/>
          <w:sz w:val="20"/>
          <w:szCs w:val="20"/>
        </w:rPr>
      </w:pPr>
      <w:r w:rsidRPr="00061EA7">
        <w:rPr>
          <w:rFonts w:ascii="Verdana" w:hAnsi="Verdana"/>
          <w:sz w:val="20"/>
          <w:szCs w:val="20"/>
        </w:rPr>
        <w:t>javne površine (ceste, pločnik</w:t>
      </w:r>
      <w:r>
        <w:rPr>
          <w:rFonts w:ascii="Verdana" w:hAnsi="Verdana"/>
          <w:sz w:val="20"/>
          <w:szCs w:val="20"/>
        </w:rPr>
        <w:t>i, parkirišča</w:t>
      </w:r>
      <w:r w:rsidRPr="00061EA7">
        <w:rPr>
          <w:rFonts w:ascii="Verdana" w:hAnsi="Verdana"/>
          <w:sz w:val="20"/>
          <w:szCs w:val="20"/>
        </w:rPr>
        <w:t>)</w:t>
      </w:r>
      <w:r>
        <w:rPr>
          <w:rFonts w:ascii="Verdana" w:hAnsi="Verdana"/>
          <w:sz w:val="20"/>
          <w:szCs w:val="20"/>
        </w:rPr>
        <w:t>;</w:t>
      </w:r>
    </w:p>
    <w:p w14:paraId="1E5EAB5B" w14:textId="1B9D2F7E" w:rsidR="00C00916" w:rsidRPr="00061EA7" w:rsidRDefault="00C00916" w:rsidP="00F474B0">
      <w:pPr>
        <w:numPr>
          <w:ilvl w:val="0"/>
          <w:numId w:val="27"/>
        </w:numPr>
        <w:jc w:val="both"/>
        <w:rPr>
          <w:rFonts w:ascii="Verdana" w:hAnsi="Verdana"/>
          <w:sz w:val="20"/>
          <w:szCs w:val="20"/>
        </w:rPr>
      </w:pPr>
      <w:r w:rsidRPr="00061EA7">
        <w:rPr>
          <w:rFonts w:ascii="Verdana" w:hAnsi="Verdana"/>
          <w:sz w:val="20"/>
          <w:szCs w:val="20"/>
        </w:rPr>
        <w:t>telekomunikacijsko omrežje</w:t>
      </w:r>
      <w:r w:rsidR="004938C5" w:rsidRPr="00061EA7">
        <w:t xml:space="preserve"> - </w:t>
      </w:r>
      <w:r w:rsidR="004938C5" w:rsidRPr="00061EA7">
        <w:rPr>
          <w:rFonts w:ascii="Verdana" w:hAnsi="Verdana"/>
          <w:sz w:val="20"/>
          <w:szCs w:val="20"/>
        </w:rPr>
        <w:t xml:space="preserve">na območju urejanja bo zgrajen </w:t>
      </w:r>
      <w:r w:rsidR="00F474B0" w:rsidRPr="00061EA7">
        <w:rPr>
          <w:rFonts w:ascii="Verdana" w:hAnsi="Verdana"/>
          <w:sz w:val="20"/>
          <w:szCs w:val="20"/>
        </w:rPr>
        <w:t xml:space="preserve">nov kabelski komunikacijski sistem za prenos TV, radijskih in podatkovnih signalov na Jelinčičevi ulici (za B6), </w:t>
      </w:r>
      <w:r w:rsidR="000653BB" w:rsidRPr="00061EA7">
        <w:rPr>
          <w:rFonts w:ascii="Verdana" w:hAnsi="Verdana"/>
          <w:sz w:val="20"/>
          <w:szCs w:val="20"/>
        </w:rPr>
        <w:t xml:space="preserve">vzdolž Rožičeve ulice (za C2, </w:t>
      </w:r>
      <w:r w:rsidR="00F474B0" w:rsidRPr="00061EA7">
        <w:rPr>
          <w:rFonts w:ascii="Verdana" w:hAnsi="Verdana"/>
          <w:sz w:val="20"/>
          <w:szCs w:val="20"/>
        </w:rPr>
        <w:t>D</w:t>
      </w:r>
      <w:ins w:id="22" w:author="Mateja Pompe" w:date="2020-12-08T15:16:00Z">
        <w:r w:rsidR="00375037">
          <w:rPr>
            <w:rFonts w:ascii="Verdana" w:hAnsi="Verdana"/>
            <w:sz w:val="20"/>
            <w:szCs w:val="20"/>
          </w:rPr>
          <w:t>1 in D2</w:t>
        </w:r>
      </w:ins>
      <w:r w:rsidR="00F474B0" w:rsidRPr="00061EA7">
        <w:rPr>
          <w:rFonts w:ascii="Verdana" w:hAnsi="Verdana"/>
          <w:sz w:val="20"/>
          <w:szCs w:val="20"/>
        </w:rPr>
        <w:t>) in po Pučnikovi ulici (za V</w:t>
      </w:r>
      <w:r w:rsidR="004D0BE4">
        <w:rPr>
          <w:rFonts w:ascii="Verdana" w:hAnsi="Verdana"/>
          <w:sz w:val="20"/>
          <w:szCs w:val="20"/>
        </w:rPr>
        <w:t>5</w:t>
      </w:r>
      <w:ins w:id="23" w:author="Mateja Pompe" w:date="2020-12-08T15:17:00Z">
        <w:r w:rsidR="00375037">
          <w:rPr>
            <w:rFonts w:ascii="Verdana" w:hAnsi="Verdana"/>
            <w:sz w:val="20"/>
            <w:szCs w:val="20"/>
          </w:rPr>
          <w:t xml:space="preserve"> in </w:t>
        </w:r>
      </w:ins>
      <w:del w:id="24" w:author="Mateja Pompe" w:date="2020-12-08T15:17:00Z">
        <w:r w:rsidR="00F474B0" w:rsidRPr="00061EA7" w:rsidDel="00375037">
          <w:rPr>
            <w:rFonts w:ascii="Verdana" w:hAnsi="Verdana"/>
            <w:sz w:val="20"/>
            <w:szCs w:val="20"/>
          </w:rPr>
          <w:delText>,</w:delText>
        </w:r>
      </w:del>
      <w:r w:rsidR="00F474B0" w:rsidRPr="00061EA7">
        <w:rPr>
          <w:rFonts w:ascii="Verdana" w:hAnsi="Verdana"/>
          <w:sz w:val="20"/>
          <w:szCs w:val="20"/>
        </w:rPr>
        <w:t xml:space="preserve"> V</w:t>
      </w:r>
      <w:r w:rsidR="004D0BE4">
        <w:rPr>
          <w:rFonts w:ascii="Verdana" w:hAnsi="Verdana"/>
          <w:sz w:val="20"/>
          <w:szCs w:val="20"/>
        </w:rPr>
        <w:t>6</w:t>
      </w:r>
      <w:del w:id="25" w:author="Mateja Pompe" w:date="2020-12-08T15:17:00Z">
        <w:r w:rsidR="00F474B0" w:rsidRPr="00061EA7" w:rsidDel="00375037">
          <w:rPr>
            <w:rFonts w:ascii="Verdana" w:hAnsi="Verdana"/>
            <w:sz w:val="20"/>
            <w:szCs w:val="20"/>
          </w:rPr>
          <w:delText>, V</w:delText>
        </w:r>
        <w:r w:rsidR="004D0BE4" w:rsidDel="00375037">
          <w:rPr>
            <w:rFonts w:ascii="Verdana" w:hAnsi="Verdana"/>
            <w:sz w:val="20"/>
            <w:szCs w:val="20"/>
          </w:rPr>
          <w:delText>7</w:delText>
        </w:r>
      </w:del>
      <w:r w:rsidR="00F474B0" w:rsidRPr="00061EA7">
        <w:rPr>
          <w:rFonts w:ascii="Verdana" w:hAnsi="Verdana"/>
          <w:sz w:val="20"/>
          <w:szCs w:val="20"/>
        </w:rPr>
        <w:t>)</w:t>
      </w:r>
      <w:r w:rsidRPr="00061EA7">
        <w:rPr>
          <w:rFonts w:ascii="Verdana" w:hAnsi="Verdana"/>
          <w:sz w:val="20"/>
          <w:szCs w:val="20"/>
        </w:rPr>
        <w:t>;</w:t>
      </w:r>
    </w:p>
    <w:p w14:paraId="30E0820C" w14:textId="468BF2D2" w:rsidR="000F222C" w:rsidRPr="00061EA7" w:rsidRDefault="00096E8B" w:rsidP="000F222C">
      <w:pPr>
        <w:numPr>
          <w:ilvl w:val="0"/>
          <w:numId w:val="27"/>
        </w:numPr>
        <w:jc w:val="both"/>
        <w:rPr>
          <w:rFonts w:ascii="Verdana" w:hAnsi="Verdana"/>
          <w:sz w:val="20"/>
          <w:szCs w:val="20"/>
        </w:rPr>
      </w:pPr>
      <w:r w:rsidRPr="00061EA7">
        <w:rPr>
          <w:rFonts w:ascii="Verdana" w:hAnsi="Verdana"/>
          <w:sz w:val="20"/>
          <w:szCs w:val="20"/>
        </w:rPr>
        <w:t>nova elektro kabelska</w:t>
      </w:r>
      <w:r w:rsidR="000F222C" w:rsidRPr="00061EA7">
        <w:rPr>
          <w:rFonts w:ascii="Verdana" w:hAnsi="Verdana"/>
          <w:sz w:val="20"/>
          <w:szCs w:val="20"/>
        </w:rPr>
        <w:t xml:space="preserve"> kan</w:t>
      </w:r>
      <w:r w:rsidRPr="00061EA7">
        <w:rPr>
          <w:rFonts w:ascii="Verdana" w:hAnsi="Verdana"/>
          <w:sz w:val="20"/>
          <w:szCs w:val="20"/>
        </w:rPr>
        <w:t>alizacija</w:t>
      </w:r>
      <w:r w:rsidR="000F222C" w:rsidRPr="00061EA7">
        <w:rPr>
          <w:rFonts w:ascii="Verdana" w:hAnsi="Verdana"/>
          <w:sz w:val="20"/>
          <w:szCs w:val="20"/>
        </w:rPr>
        <w:t xml:space="preserve"> za SN in NN napajalne elektroenerget</w:t>
      </w:r>
      <w:r w:rsidR="00D66591">
        <w:rPr>
          <w:rFonts w:ascii="Verdana" w:hAnsi="Verdana"/>
          <w:sz w:val="20"/>
          <w:szCs w:val="20"/>
        </w:rPr>
        <w:t>ske kabelske vode.</w:t>
      </w:r>
    </w:p>
    <w:p w14:paraId="1915E124" w14:textId="77777777" w:rsidR="002A60C5" w:rsidRDefault="002A60C5" w:rsidP="00572BDD">
      <w:pPr>
        <w:jc w:val="both"/>
        <w:rPr>
          <w:rFonts w:ascii="Verdana" w:hAnsi="Verdana"/>
          <w:sz w:val="20"/>
          <w:szCs w:val="20"/>
        </w:rPr>
      </w:pPr>
    </w:p>
    <w:p w14:paraId="776AE12A" w14:textId="0CCB4163" w:rsidR="00D6174D" w:rsidRDefault="00572BDD" w:rsidP="00D6174D">
      <w:pPr>
        <w:jc w:val="both"/>
        <w:rPr>
          <w:rFonts w:ascii="Verdana" w:hAnsi="Verdana"/>
          <w:sz w:val="20"/>
          <w:szCs w:val="20"/>
        </w:rPr>
      </w:pPr>
      <w:r w:rsidRPr="006B0D3D">
        <w:rPr>
          <w:rFonts w:ascii="Verdana" w:hAnsi="Verdana"/>
          <w:sz w:val="20"/>
          <w:szCs w:val="20"/>
        </w:rPr>
        <w:t>Str</w:t>
      </w:r>
      <w:r w:rsidR="002A60C5" w:rsidRPr="006B0D3D">
        <w:rPr>
          <w:rFonts w:ascii="Verdana" w:hAnsi="Verdana"/>
          <w:sz w:val="20"/>
          <w:szCs w:val="20"/>
        </w:rPr>
        <w:t xml:space="preserve">oški investicije </w:t>
      </w:r>
      <w:r w:rsidR="001F1542" w:rsidRPr="006B0D3D">
        <w:rPr>
          <w:rFonts w:ascii="Verdana" w:hAnsi="Verdana"/>
          <w:sz w:val="20"/>
          <w:szCs w:val="20"/>
        </w:rPr>
        <w:t>za izgradnjo</w:t>
      </w:r>
      <w:r w:rsidR="002A60C5" w:rsidRPr="006B0D3D">
        <w:rPr>
          <w:rFonts w:ascii="Verdana" w:hAnsi="Verdana"/>
          <w:sz w:val="20"/>
          <w:szCs w:val="20"/>
        </w:rPr>
        <w:t xml:space="preserve"> </w:t>
      </w:r>
      <w:r w:rsidR="001F1542" w:rsidRPr="006B0D3D">
        <w:rPr>
          <w:rFonts w:ascii="Verdana" w:hAnsi="Verdana"/>
          <w:sz w:val="20"/>
          <w:szCs w:val="20"/>
        </w:rPr>
        <w:t xml:space="preserve">vse </w:t>
      </w:r>
      <w:r w:rsidR="002A60C5" w:rsidRPr="006B0D3D">
        <w:rPr>
          <w:rFonts w:ascii="Verdana" w:hAnsi="Verdana"/>
          <w:sz w:val="20"/>
          <w:szCs w:val="20"/>
        </w:rPr>
        <w:t xml:space="preserve">komunalne opreme in druge gospodarske javne </w:t>
      </w:r>
      <w:r w:rsidR="001F1542" w:rsidRPr="006B0D3D">
        <w:rPr>
          <w:rFonts w:ascii="Verdana" w:hAnsi="Verdana"/>
          <w:sz w:val="20"/>
          <w:szCs w:val="20"/>
        </w:rPr>
        <w:t xml:space="preserve">in ostale </w:t>
      </w:r>
      <w:r w:rsidR="002A60C5" w:rsidRPr="006B0D3D">
        <w:rPr>
          <w:rFonts w:ascii="Verdana" w:hAnsi="Verdana"/>
          <w:sz w:val="20"/>
          <w:szCs w:val="20"/>
        </w:rPr>
        <w:t xml:space="preserve">infrastrukture so ocenjeni na </w:t>
      </w:r>
      <w:r w:rsidR="001F1542" w:rsidRPr="006B0D3D">
        <w:rPr>
          <w:rFonts w:ascii="Verdana" w:hAnsi="Verdana"/>
          <w:sz w:val="20"/>
          <w:szCs w:val="20"/>
        </w:rPr>
        <w:t>2.</w:t>
      </w:r>
      <w:del w:id="26" w:author="Mateja Pompe" w:date="2020-12-29T14:46:00Z">
        <w:r w:rsidR="006B0D3D" w:rsidRPr="006B0D3D" w:rsidDel="00D607B7">
          <w:rPr>
            <w:rFonts w:ascii="Verdana" w:hAnsi="Verdana"/>
            <w:sz w:val="20"/>
            <w:szCs w:val="20"/>
          </w:rPr>
          <w:delText>315</w:delText>
        </w:r>
      </w:del>
      <w:ins w:id="27" w:author="Mateja Pompe" w:date="2021-01-06T11:34:00Z">
        <w:r w:rsidR="00982452">
          <w:rPr>
            <w:rFonts w:ascii="Verdana" w:hAnsi="Verdana"/>
            <w:sz w:val="20"/>
            <w:szCs w:val="20"/>
          </w:rPr>
          <w:t>479</w:t>
        </w:r>
      </w:ins>
      <w:r w:rsidR="006B0D3D" w:rsidRPr="006B0D3D">
        <w:rPr>
          <w:rFonts w:ascii="Verdana" w:hAnsi="Verdana"/>
          <w:sz w:val="20"/>
          <w:szCs w:val="20"/>
        </w:rPr>
        <w:t>.</w:t>
      </w:r>
      <w:ins w:id="28" w:author="Mateja Pompe" w:date="2021-01-06T11:34:00Z">
        <w:r w:rsidR="00982452">
          <w:rPr>
            <w:rFonts w:ascii="Verdana" w:hAnsi="Verdana"/>
            <w:sz w:val="20"/>
            <w:szCs w:val="20"/>
          </w:rPr>
          <w:t>853</w:t>
        </w:r>
      </w:ins>
      <w:del w:id="29" w:author="Mateja Pompe" w:date="2021-01-06T11:34:00Z">
        <w:r w:rsidR="006B0D3D" w:rsidRPr="006B0D3D" w:rsidDel="00982452">
          <w:rPr>
            <w:rFonts w:ascii="Verdana" w:hAnsi="Verdana"/>
            <w:sz w:val="20"/>
            <w:szCs w:val="20"/>
          </w:rPr>
          <w:delText>5</w:delText>
        </w:r>
      </w:del>
      <w:del w:id="30" w:author="Mateja Pompe" w:date="2020-12-29T14:46:00Z">
        <w:r w:rsidR="006B0D3D" w:rsidRPr="006B0D3D" w:rsidDel="00D607B7">
          <w:rPr>
            <w:rFonts w:ascii="Verdana" w:hAnsi="Verdana"/>
            <w:sz w:val="20"/>
            <w:szCs w:val="20"/>
          </w:rPr>
          <w:delText>81</w:delText>
        </w:r>
      </w:del>
      <w:r w:rsidR="002A60C5" w:rsidRPr="006B0D3D">
        <w:rPr>
          <w:rFonts w:ascii="Verdana" w:hAnsi="Verdana"/>
          <w:sz w:val="20"/>
          <w:szCs w:val="20"/>
        </w:rPr>
        <w:t xml:space="preserve"> evrov</w:t>
      </w:r>
      <w:r w:rsidR="00A1768B" w:rsidRPr="006B0D3D">
        <w:rPr>
          <w:rFonts w:ascii="Verdana" w:hAnsi="Verdana"/>
          <w:sz w:val="20"/>
          <w:szCs w:val="20"/>
        </w:rPr>
        <w:t xml:space="preserve"> </w:t>
      </w:r>
      <w:r w:rsidR="001F1542" w:rsidRPr="006B0D3D">
        <w:rPr>
          <w:rFonts w:ascii="Verdana" w:hAnsi="Verdana"/>
          <w:sz w:val="20"/>
          <w:szCs w:val="20"/>
        </w:rPr>
        <w:t xml:space="preserve">z DDV </w:t>
      </w:r>
      <w:r w:rsidR="00A1768B" w:rsidRPr="006B0D3D">
        <w:rPr>
          <w:rFonts w:ascii="Verdana" w:hAnsi="Verdana"/>
          <w:sz w:val="20"/>
          <w:szCs w:val="20"/>
        </w:rPr>
        <w:t>za let</w:t>
      </w:r>
      <w:del w:id="31" w:author="Mateja Pompe" w:date="2021-01-04T14:13:00Z">
        <w:r w:rsidR="00C84572" w:rsidRPr="006B0D3D" w:rsidDel="00971460">
          <w:rPr>
            <w:rFonts w:ascii="Verdana" w:hAnsi="Verdana"/>
            <w:sz w:val="20"/>
            <w:szCs w:val="20"/>
          </w:rPr>
          <w:delText>i</w:delText>
        </w:r>
        <w:r w:rsidR="00A1768B" w:rsidRPr="006B0D3D" w:rsidDel="00971460">
          <w:rPr>
            <w:rFonts w:ascii="Verdana" w:hAnsi="Verdana"/>
            <w:sz w:val="20"/>
            <w:szCs w:val="20"/>
          </w:rPr>
          <w:delText xml:space="preserve"> 2020</w:delText>
        </w:r>
        <w:r w:rsidR="00C84572" w:rsidRPr="006B0D3D" w:rsidDel="00971460">
          <w:rPr>
            <w:rFonts w:ascii="Verdana" w:hAnsi="Verdana"/>
            <w:sz w:val="20"/>
            <w:szCs w:val="20"/>
          </w:rPr>
          <w:delText xml:space="preserve"> in </w:delText>
        </w:r>
      </w:del>
      <w:ins w:id="32" w:author="Mateja Pompe" w:date="2021-01-04T14:13:00Z">
        <w:r w:rsidR="00971460">
          <w:rPr>
            <w:rFonts w:ascii="Verdana" w:hAnsi="Verdana"/>
            <w:sz w:val="20"/>
            <w:szCs w:val="20"/>
          </w:rPr>
          <w:t xml:space="preserve">o </w:t>
        </w:r>
      </w:ins>
      <w:r w:rsidR="00C84572" w:rsidRPr="006B0D3D">
        <w:rPr>
          <w:rFonts w:ascii="Verdana" w:hAnsi="Verdana"/>
          <w:sz w:val="20"/>
          <w:szCs w:val="20"/>
        </w:rPr>
        <w:t>2021</w:t>
      </w:r>
      <w:del w:id="33" w:author="Mateja Pompe" w:date="2021-01-04T14:14:00Z">
        <w:r w:rsidR="000E2F52" w:rsidRPr="006B0D3D" w:rsidDel="00971460">
          <w:rPr>
            <w:rFonts w:ascii="Verdana" w:hAnsi="Verdana"/>
            <w:sz w:val="20"/>
            <w:szCs w:val="20"/>
          </w:rPr>
          <w:delText xml:space="preserve"> skupaj</w:delText>
        </w:r>
      </w:del>
      <w:r w:rsidR="001F1542" w:rsidRPr="006B0D3D">
        <w:rPr>
          <w:rFonts w:ascii="Verdana" w:hAnsi="Verdana"/>
          <w:sz w:val="20"/>
          <w:szCs w:val="20"/>
        </w:rPr>
        <w:t>, od tega stroški gospodarske javne infrastrukture, ki jo financi</w:t>
      </w:r>
      <w:r w:rsidR="006B0D3D" w:rsidRPr="006B0D3D">
        <w:rPr>
          <w:rFonts w:ascii="Verdana" w:hAnsi="Verdana"/>
          <w:sz w:val="20"/>
          <w:szCs w:val="20"/>
        </w:rPr>
        <w:t>ra Mestna občina Ljubljana 1.</w:t>
      </w:r>
      <w:ins w:id="34" w:author="Mateja Pompe" w:date="2021-01-06T11:36:00Z">
        <w:r w:rsidR="00982452">
          <w:rPr>
            <w:rFonts w:ascii="Verdana" w:hAnsi="Verdana"/>
            <w:sz w:val="20"/>
            <w:szCs w:val="20"/>
          </w:rPr>
          <w:t>882</w:t>
        </w:r>
      </w:ins>
      <w:del w:id="35" w:author="Mateja Pompe" w:date="2021-01-06T11:36:00Z">
        <w:r w:rsidR="006B0D3D" w:rsidRPr="006B0D3D" w:rsidDel="00982452">
          <w:rPr>
            <w:rFonts w:ascii="Verdana" w:hAnsi="Verdana"/>
            <w:sz w:val="20"/>
            <w:szCs w:val="20"/>
          </w:rPr>
          <w:delText>7</w:delText>
        </w:r>
      </w:del>
      <w:del w:id="36" w:author="Mateja Pompe" w:date="2020-12-29T14:47:00Z">
        <w:r w:rsidR="006B0D3D" w:rsidRPr="006B0D3D" w:rsidDel="00D607B7">
          <w:rPr>
            <w:rFonts w:ascii="Verdana" w:hAnsi="Verdana"/>
            <w:sz w:val="20"/>
            <w:szCs w:val="20"/>
          </w:rPr>
          <w:delText>17</w:delText>
        </w:r>
      </w:del>
      <w:r w:rsidR="006B0D3D" w:rsidRPr="006B0D3D">
        <w:rPr>
          <w:rFonts w:ascii="Verdana" w:hAnsi="Verdana"/>
          <w:sz w:val="20"/>
          <w:szCs w:val="20"/>
        </w:rPr>
        <w:t>.</w:t>
      </w:r>
      <w:ins w:id="37" w:author="Mateja Pompe" w:date="2021-01-06T11:36:00Z">
        <w:r w:rsidR="00982452">
          <w:rPr>
            <w:rFonts w:ascii="Verdana" w:hAnsi="Verdana"/>
            <w:sz w:val="20"/>
            <w:szCs w:val="20"/>
          </w:rPr>
          <w:t>053</w:t>
        </w:r>
      </w:ins>
      <w:del w:id="38" w:author="Mateja Pompe" w:date="2021-01-06T11:36:00Z">
        <w:r w:rsidR="006B0D3D" w:rsidRPr="006B0D3D" w:rsidDel="00982452">
          <w:rPr>
            <w:rFonts w:ascii="Verdana" w:hAnsi="Verdana"/>
            <w:sz w:val="20"/>
            <w:szCs w:val="20"/>
          </w:rPr>
          <w:delText>7</w:delText>
        </w:r>
      </w:del>
      <w:del w:id="39" w:author="Mateja Pompe" w:date="2020-12-29T14:47:00Z">
        <w:r w:rsidR="006B0D3D" w:rsidRPr="006B0D3D" w:rsidDel="00D607B7">
          <w:rPr>
            <w:rFonts w:ascii="Verdana" w:hAnsi="Verdana"/>
            <w:sz w:val="20"/>
            <w:szCs w:val="20"/>
          </w:rPr>
          <w:delText>81</w:delText>
        </w:r>
      </w:del>
      <w:r w:rsidR="001F1542" w:rsidRPr="006B0D3D">
        <w:rPr>
          <w:rFonts w:ascii="Verdana" w:hAnsi="Verdana"/>
          <w:sz w:val="20"/>
          <w:szCs w:val="20"/>
        </w:rPr>
        <w:t xml:space="preserve"> evrov (oz. 7</w:t>
      </w:r>
      <w:del w:id="40" w:author="Mateja Pompe" w:date="2020-12-29T14:47:00Z">
        <w:r w:rsidR="001F1542" w:rsidRPr="006B0D3D" w:rsidDel="00D607B7">
          <w:rPr>
            <w:rFonts w:ascii="Verdana" w:hAnsi="Verdana"/>
            <w:sz w:val="20"/>
            <w:szCs w:val="20"/>
          </w:rPr>
          <w:delText>4</w:delText>
        </w:r>
      </w:del>
      <w:ins w:id="41" w:author="Mateja Pompe" w:date="2020-12-29T14:47:00Z">
        <w:r w:rsidR="00982452">
          <w:rPr>
            <w:rFonts w:ascii="Verdana" w:hAnsi="Verdana"/>
            <w:sz w:val="20"/>
            <w:szCs w:val="20"/>
          </w:rPr>
          <w:t>6</w:t>
        </w:r>
      </w:ins>
      <w:r w:rsidR="001F1542" w:rsidRPr="006B0D3D">
        <w:rPr>
          <w:rFonts w:ascii="Verdana" w:hAnsi="Verdana"/>
          <w:sz w:val="20"/>
          <w:szCs w:val="20"/>
        </w:rPr>
        <w:t xml:space="preserve"> %) in stroški ostale infrastrukture 597.800 evrov (oz. 2</w:t>
      </w:r>
      <w:ins w:id="42" w:author="Mateja Pompe" w:date="2021-01-06T12:59:00Z">
        <w:r w:rsidR="00912422">
          <w:rPr>
            <w:rFonts w:ascii="Verdana" w:hAnsi="Verdana"/>
            <w:sz w:val="20"/>
            <w:szCs w:val="20"/>
          </w:rPr>
          <w:t>4</w:t>
        </w:r>
      </w:ins>
      <w:del w:id="43" w:author="Mateja Pompe" w:date="2021-01-06T12:59:00Z">
        <w:r w:rsidR="00912422" w:rsidDel="00912422">
          <w:rPr>
            <w:rFonts w:ascii="Verdana" w:hAnsi="Verdana"/>
            <w:sz w:val="20"/>
            <w:szCs w:val="20"/>
          </w:rPr>
          <w:delText>4</w:delText>
        </w:r>
      </w:del>
      <w:del w:id="44" w:author="Mateja Pompe" w:date="2020-12-29T14:47:00Z">
        <w:r w:rsidR="001F1542" w:rsidRPr="006B0D3D" w:rsidDel="00D607B7">
          <w:rPr>
            <w:rFonts w:ascii="Verdana" w:hAnsi="Verdana"/>
            <w:sz w:val="20"/>
            <w:szCs w:val="20"/>
          </w:rPr>
          <w:delText>6</w:delText>
        </w:r>
      </w:del>
      <w:r w:rsidR="001F1542" w:rsidRPr="006B0D3D">
        <w:rPr>
          <w:rFonts w:ascii="Verdana" w:hAnsi="Verdana"/>
          <w:sz w:val="20"/>
          <w:szCs w:val="20"/>
        </w:rPr>
        <w:t xml:space="preserve"> %)</w:t>
      </w:r>
      <w:r w:rsidR="00A1768B" w:rsidRPr="006B0D3D">
        <w:rPr>
          <w:rFonts w:ascii="Verdana" w:hAnsi="Verdana"/>
          <w:sz w:val="20"/>
          <w:szCs w:val="20"/>
        </w:rPr>
        <w:t>.</w:t>
      </w:r>
    </w:p>
    <w:p w14:paraId="5A4D0636" w14:textId="77777777" w:rsidR="002A60C5" w:rsidRPr="005769DA" w:rsidRDefault="002A60C5" w:rsidP="00D6174D">
      <w:pPr>
        <w:jc w:val="both"/>
        <w:rPr>
          <w:rFonts w:ascii="Verdana" w:hAnsi="Verdana"/>
          <w:sz w:val="20"/>
          <w:szCs w:val="20"/>
        </w:rPr>
      </w:pPr>
    </w:p>
    <w:p w14:paraId="57F42C7E" w14:textId="77777777" w:rsidR="00A1768B" w:rsidRDefault="00A1768B" w:rsidP="00A1768B">
      <w:pPr>
        <w:jc w:val="both"/>
        <w:rPr>
          <w:rFonts w:ascii="Verdana" w:hAnsi="Verdana"/>
          <w:sz w:val="20"/>
          <w:szCs w:val="20"/>
        </w:rPr>
      </w:pPr>
      <w:r>
        <w:rPr>
          <w:rFonts w:ascii="Verdana" w:hAnsi="Verdana"/>
          <w:sz w:val="20"/>
          <w:szCs w:val="20"/>
        </w:rPr>
        <w:t>Predvideno je, da bo i</w:t>
      </w:r>
      <w:r w:rsidRPr="001D1191">
        <w:rPr>
          <w:rFonts w:ascii="Verdana" w:hAnsi="Verdana"/>
          <w:sz w:val="20"/>
          <w:szCs w:val="20"/>
        </w:rPr>
        <w:t>zgradnjo vse obravnavane infrastrukture</w:t>
      </w:r>
      <w:r>
        <w:rPr>
          <w:rFonts w:ascii="Verdana" w:hAnsi="Verdana"/>
          <w:sz w:val="20"/>
          <w:szCs w:val="20"/>
        </w:rPr>
        <w:t xml:space="preserve"> (razen EL omrežja in TK omrežja</w:t>
      </w:r>
      <w:r w:rsidRPr="004F223B">
        <w:rPr>
          <w:rFonts w:ascii="Verdana" w:hAnsi="Verdana"/>
          <w:sz w:val="20"/>
          <w:szCs w:val="20"/>
        </w:rPr>
        <w:t xml:space="preserve">) </w:t>
      </w:r>
      <w:r w:rsidRPr="001D1191">
        <w:rPr>
          <w:rFonts w:ascii="Verdana" w:hAnsi="Verdana"/>
          <w:sz w:val="20"/>
          <w:szCs w:val="20"/>
        </w:rPr>
        <w:t xml:space="preserve">na območju </w:t>
      </w:r>
      <w:r>
        <w:rPr>
          <w:rFonts w:ascii="Verdana" w:hAnsi="Verdana"/>
          <w:sz w:val="20"/>
          <w:szCs w:val="20"/>
        </w:rPr>
        <w:t xml:space="preserve">urejanja </w:t>
      </w:r>
      <w:r w:rsidRPr="001D1191">
        <w:rPr>
          <w:rFonts w:ascii="Verdana" w:hAnsi="Verdana"/>
          <w:sz w:val="20"/>
          <w:szCs w:val="20"/>
        </w:rPr>
        <w:t xml:space="preserve">financirala </w:t>
      </w:r>
      <w:r>
        <w:rPr>
          <w:rFonts w:ascii="Verdana" w:hAnsi="Verdana"/>
          <w:sz w:val="20"/>
          <w:szCs w:val="20"/>
        </w:rPr>
        <w:t>Mestna občina Ljubljana</w:t>
      </w:r>
      <w:r w:rsidRPr="001D1191">
        <w:rPr>
          <w:rFonts w:ascii="Verdana" w:hAnsi="Verdana"/>
          <w:sz w:val="20"/>
          <w:szCs w:val="20"/>
        </w:rPr>
        <w:t xml:space="preserve">. </w:t>
      </w:r>
      <w:r>
        <w:rPr>
          <w:rFonts w:ascii="Verdana" w:hAnsi="Verdana"/>
          <w:sz w:val="20"/>
          <w:szCs w:val="20"/>
        </w:rPr>
        <w:t>Izgradnjo priključkov bo financiral lastnik objektov, izgradnjo EL in</w:t>
      </w:r>
      <w:r w:rsidRPr="004052DE">
        <w:rPr>
          <w:rFonts w:ascii="Verdana" w:hAnsi="Verdana"/>
          <w:sz w:val="20"/>
          <w:szCs w:val="20"/>
        </w:rPr>
        <w:t xml:space="preserve"> TK omrežja </w:t>
      </w:r>
      <w:r>
        <w:rPr>
          <w:rFonts w:ascii="Verdana" w:hAnsi="Verdana"/>
          <w:sz w:val="20"/>
          <w:szCs w:val="20"/>
        </w:rPr>
        <w:t xml:space="preserve">pa bodo </w:t>
      </w:r>
      <w:r w:rsidRPr="004052DE">
        <w:rPr>
          <w:rFonts w:ascii="Verdana" w:hAnsi="Verdana"/>
          <w:sz w:val="20"/>
          <w:szCs w:val="20"/>
        </w:rPr>
        <w:t>financirali upravljavci teh omrežij.</w:t>
      </w:r>
    </w:p>
    <w:p w14:paraId="4D5BC6AC" w14:textId="77777777" w:rsidR="00D6174D" w:rsidRPr="005769DA" w:rsidRDefault="00D6174D" w:rsidP="00D6174D">
      <w:pPr>
        <w:jc w:val="both"/>
        <w:rPr>
          <w:rFonts w:ascii="Verdana" w:hAnsi="Verdana"/>
          <w:sz w:val="20"/>
          <w:szCs w:val="20"/>
        </w:rPr>
      </w:pPr>
      <w:r w:rsidRPr="005769DA">
        <w:rPr>
          <w:rFonts w:ascii="Verdana" w:hAnsi="Verdana"/>
          <w:sz w:val="20"/>
          <w:szCs w:val="20"/>
        </w:rPr>
        <w:t xml:space="preserve"> </w:t>
      </w:r>
    </w:p>
    <w:p w14:paraId="54E199B6" w14:textId="4025E7FC" w:rsidR="00275786" w:rsidRPr="00275786" w:rsidRDefault="00275786" w:rsidP="00275786">
      <w:pPr>
        <w:jc w:val="both"/>
        <w:rPr>
          <w:rFonts w:ascii="Verdana" w:hAnsi="Verdana"/>
          <w:sz w:val="20"/>
          <w:szCs w:val="20"/>
        </w:rPr>
      </w:pPr>
      <w:r w:rsidRPr="00275786">
        <w:rPr>
          <w:rFonts w:ascii="Verdana" w:hAnsi="Verdana"/>
          <w:sz w:val="20"/>
          <w:szCs w:val="20"/>
        </w:rPr>
        <w:t>Predvideno je, da se bo urejanje območja izvajalo etapno</w:t>
      </w:r>
      <w:r w:rsidR="0057555A">
        <w:rPr>
          <w:rFonts w:ascii="Verdana" w:hAnsi="Verdana"/>
          <w:sz w:val="20"/>
          <w:szCs w:val="20"/>
        </w:rPr>
        <w:t>, in s</w:t>
      </w:r>
      <w:r w:rsidR="001D77F7">
        <w:rPr>
          <w:rFonts w:ascii="Verdana" w:hAnsi="Verdana"/>
          <w:sz w:val="20"/>
          <w:szCs w:val="20"/>
        </w:rPr>
        <w:t>icer v 6</w:t>
      </w:r>
      <w:r w:rsidR="0057555A">
        <w:rPr>
          <w:rFonts w:ascii="Verdana" w:hAnsi="Verdana"/>
          <w:sz w:val="20"/>
          <w:szCs w:val="20"/>
        </w:rPr>
        <w:t xml:space="preserve"> etapah.</w:t>
      </w:r>
      <w:r w:rsidRPr="00275786">
        <w:rPr>
          <w:rFonts w:ascii="Verdana" w:hAnsi="Verdana"/>
          <w:sz w:val="20"/>
          <w:szCs w:val="20"/>
        </w:rPr>
        <w:t xml:space="preserve"> Zaporedje etap </w:t>
      </w:r>
      <w:r w:rsidR="001D77F7">
        <w:rPr>
          <w:rFonts w:ascii="Verdana" w:hAnsi="Verdana"/>
          <w:sz w:val="20"/>
          <w:szCs w:val="20"/>
        </w:rPr>
        <w:t xml:space="preserve">časovno </w:t>
      </w:r>
      <w:r w:rsidRPr="00275786">
        <w:rPr>
          <w:rFonts w:ascii="Verdana" w:hAnsi="Verdana"/>
          <w:sz w:val="20"/>
          <w:szCs w:val="20"/>
        </w:rPr>
        <w:t>ni</w:t>
      </w:r>
      <w:r>
        <w:rPr>
          <w:rFonts w:ascii="Verdana" w:hAnsi="Verdana"/>
          <w:sz w:val="20"/>
          <w:szCs w:val="20"/>
        </w:rPr>
        <w:t xml:space="preserve"> </w:t>
      </w:r>
      <w:r w:rsidRPr="00275786">
        <w:rPr>
          <w:rFonts w:ascii="Verdana" w:hAnsi="Verdana"/>
          <w:sz w:val="20"/>
          <w:szCs w:val="20"/>
        </w:rPr>
        <w:t>določeno.</w:t>
      </w:r>
    </w:p>
    <w:p w14:paraId="663AC607" w14:textId="77777777" w:rsidR="003D7135" w:rsidRPr="005769DA" w:rsidRDefault="003D7135" w:rsidP="00BF02E8">
      <w:pPr>
        <w:jc w:val="both"/>
        <w:rPr>
          <w:rFonts w:ascii="Verdana" w:hAnsi="Verdana"/>
          <w:sz w:val="20"/>
          <w:szCs w:val="20"/>
        </w:rPr>
      </w:pPr>
    </w:p>
    <w:p w14:paraId="77CBFAE4" w14:textId="77777777" w:rsidR="003D7135" w:rsidRPr="005769DA" w:rsidRDefault="00B17352" w:rsidP="00BF02E8">
      <w:pPr>
        <w:jc w:val="both"/>
        <w:rPr>
          <w:rFonts w:ascii="Verdana" w:hAnsi="Verdana"/>
          <w:sz w:val="20"/>
          <w:szCs w:val="20"/>
        </w:rPr>
      </w:pPr>
      <w:r>
        <w:rPr>
          <w:rFonts w:ascii="Verdana" w:hAnsi="Verdana"/>
          <w:sz w:val="20"/>
          <w:szCs w:val="20"/>
        </w:rPr>
        <w:t xml:space="preserve">Projekt ne bo imel </w:t>
      </w:r>
      <w:r w:rsidR="00275786">
        <w:rPr>
          <w:rFonts w:ascii="Verdana" w:hAnsi="Verdana"/>
          <w:sz w:val="20"/>
          <w:szCs w:val="20"/>
        </w:rPr>
        <w:t xml:space="preserve">bistvenega </w:t>
      </w:r>
      <w:r>
        <w:rPr>
          <w:rFonts w:ascii="Verdana" w:hAnsi="Verdana"/>
          <w:sz w:val="20"/>
          <w:szCs w:val="20"/>
        </w:rPr>
        <w:t>vpliv</w:t>
      </w:r>
      <w:r w:rsidR="00C00916">
        <w:rPr>
          <w:rFonts w:ascii="Verdana" w:hAnsi="Verdana"/>
          <w:sz w:val="20"/>
          <w:szCs w:val="20"/>
        </w:rPr>
        <w:t>a</w:t>
      </w:r>
      <w:r>
        <w:rPr>
          <w:rFonts w:ascii="Verdana" w:hAnsi="Verdana"/>
          <w:sz w:val="20"/>
          <w:szCs w:val="20"/>
        </w:rPr>
        <w:t xml:space="preserve"> na </w:t>
      </w:r>
      <w:r w:rsidR="00275786">
        <w:rPr>
          <w:rFonts w:ascii="Verdana" w:hAnsi="Verdana"/>
          <w:sz w:val="20"/>
          <w:szCs w:val="20"/>
        </w:rPr>
        <w:t xml:space="preserve">povečanje kapacitet </w:t>
      </w:r>
      <w:r>
        <w:rPr>
          <w:rFonts w:ascii="Verdana" w:hAnsi="Verdana"/>
          <w:sz w:val="20"/>
          <w:szCs w:val="20"/>
        </w:rPr>
        <w:t>družben</w:t>
      </w:r>
      <w:r w:rsidR="00275786">
        <w:rPr>
          <w:rFonts w:ascii="Verdana" w:hAnsi="Verdana"/>
          <w:sz w:val="20"/>
          <w:szCs w:val="20"/>
        </w:rPr>
        <w:t>e</w:t>
      </w:r>
      <w:r w:rsidR="003D7135" w:rsidRPr="005769DA">
        <w:rPr>
          <w:rFonts w:ascii="Verdana" w:hAnsi="Verdana"/>
          <w:sz w:val="20"/>
          <w:szCs w:val="20"/>
        </w:rPr>
        <w:t xml:space="preserve"> infrastruktur</w:t>
      </w:r>
      <w:r w:rsidR="00275786">
        <w:rPr>
          <w:rFonts w:ascii="Verdana" w:hAnsi="Verdana"/>
          <w:sz w:val="20"/>
          <w:szCs w:val="20"/>
        </w:rPr>
        <w:t>e</w:t>
      </w:r>
      <w:r>
        <w:rPr>
          <w:rFonts w:ascii="Verdana" w:hAnsi="Verdana"/>
          <w:sz w:val="20"/>
          <w:szCs w:val="20"/>
        </w:rPr>
        <w:t>, zato le-ta v elaboratu ekonomike ni obravnavana.</w:t>
      </w:r>
    </w:p>
    <w:p w14:paraId="676502CC" w14:textId="77777777" w:rsidR="007633D1" w:rsidRDefault="007633D1" w:rsidP="00FE64A7">
      <w:pPr>
        <w:jc w:val="both"/>
        <w:rPr>
          <w:rFonts w:ascii="Verdana" w:hAnsi="Verdana"/>
          <w:bCs/>
          <w:sz w:val="20"/>
          <w:szCs w:val="20"/>
        </w:rPr>
      </w:pPr>
    </w:p>
    <w:p w14:paraId="2929439F" w14:textId="77777777" w:rsidR="00FE64A7" w:rsidRPr="00CC6045" w:rsidRDefault="000975B9" w:rsidP="00FE64A7">
      <w:pPr>
        <w:jc w:val="both"/>
        <w:rPr>
          <w:rFonts w:ascii="Verdana" w:hAnsi="Verdana"/>
          <w:bCs/>
          <w:sz w:val="20"/>
          <w:szCs w:val="20"/>
        </w:rPr>
      </w:pPr>
      <w:r>
        <w:rPr>
          <w:rFonts w:ascii="Verdana" w:hAnsi="Verdana"/>
          <w:bCs/>
          <w:sz w:val="20"/>
          <w:szCs w:val="20"/>
        </w:rPr>
        <w:t>Strokovne p</w:t>
      </w:r>
      <w:r w:rsidR="00FE64A7" w:rsidRPr="00CC6045">
        <w:rPr>
          <w:rFonts w:ascii="Verdana" w:hAnsi="Verdana"/>
          <w:bCs/>
          <w:sz w:val="20"/>
          <w:szCs w:val="20"/>
        </w:rPr>
        <w:t>odlage za izdelavo ela</w:t>
      </w:r>
      <w:r>
        <w:rPr>
          <w:rFonts w:ascii="Verdana" w:hAnsi="Verdana"/>
          <w:bCs/>
          <w:sz w:val="20"/>
          <w:szCs w:val="20"/>
        </w:rPr>
        <w:t>borata ekonomike</w:t>
      </w:r>
      <w:r w:rsidR="00FE64A7" w:rsidRPr="00CC6045">
        <w:rPr>
          <w:rFonts w:ascii="Verdana" w:hAnsi="Verdana"/>
          <w:bCs/>
          <w:sz w:val="20"/>
          <w:szCs w:val="20"/>
        </w:rPr>
        <w:t>:</w:t>
      </w:r>
    </w:p>
    <w:p w14:paraId="2F13F9BD" w14:textId="76AE9425" w:rsidR="00CC6045" w:rsidRPr="00CC6045" w:rsidRDefault="00B17352" w:rsidP="00CC6045">
      <w:pPr>
        <w:numPr>
          <w:ilvl w:val="0"/>
          <w:numId w:val="29"/>
        </w:numPr>
        <w:jc w:val="both"/>
        <w:rPr>
          <w:rFonts w:ascii="Verdana" w:hAnsi="Verdana"/>
          <w:sz w:val="20"/>
          <w:szCs w:val="20"/>
        </w:rPr>
      </w:pPr>
      <w:r>
        <w:rPr>
          <w:rFonts w:ascii="Verdana" w:hAnsi="Verdana"/>
          <w:sz w:val="20"/>
          <w:szCs w:val="20"/>
        </w:rPr>
        <w:t>Osnutek sprememb</w:t>
      </w:r>
      <w:r w:rsidR="004B77B5" w:rsidRPr="00CC6045">
        <w:rPr>
          <w:rFonts w:ascii="Verdana" w:hAnsi="Verdana"/>
          <w:sz w:val="20"/>
          <w:szCs w:val="20"/>
        </w:rPr>
        <w:t xml:space="preserve"> in dopolnit</w:t>
      </w:r>
      <w:r>
        <w:rPr>
          <w:rFonts w:ascii="Verdana" w:hAnsi="Verdana"/>
          <w:sz w:val="20"/>
          <w:szCs w:val="20"/>
        </w:rPr>
        <w:t>ev</w:t>
      </w:r>
      <w:r w:rsidR="004B77B5" w:rsidRPr="00CC6045">
        <w:rPr>
          <w:rFonts w:ascii="Verdana" w:hAnsi="Verdana"/>
          <w:sz w:val="20"/>
          <w:szCs w:val="20"/>
        </w:rPr>
        <w:t xml:space="preserve"> zazidalnega</w:t>
      </w:r>
      <w:r w:rsidR="00CC6045" w:rsidRPr="00CC6045">
        <w:rPr>
          <w:rFonts w:ascii="Verdana" w:hAnsi="Verdana"/>
          <w:sz w:val="20"/>
          <w:szCs w:val="20"/>
        </w:rPr>
        <w:t xml:space="preserve"> </w:t>
      </w:r>
      <w:r w:rsidR="004B77B5" w:rsidRPr="00CC6045">
        <w:rPr>
          <w:rFonts w:ascii="Verdana" w:hAnsi="Verdana"/>
          <w:sz w:val="20"/>
          <w:szCs w:val="20"/>
        </w:rPr>
        <w:t xml:space="preserve">načrta za območji urejanja </w:t>
      </w:r>
      <w:r w:rsidR="004F6066">
        <w:rPr>
          <w:rFonts w:ascii="Verdana" w:hAnsi="Verdana"/>
          <w:sz w:val="20"/>
          <w:szCs w:val="20"/>
        </w:rPr>
        <w:t>MS1/2-1 in</w:t>
      </w:r>
      <w:r w:rsidR="00CC6045" w:rsidRPr="00CC6045">
        <w:rPr>
          <w:rFonts w:ascii="Verdana" w:hAnsi="Verdana"/>
          <w:sz w:val="20"/>
          <w:szCs w:val="20"/>
        </w:rPr>
        <w:t xml:space="preserve"> MR1/1 </w:t>
      </w:r>
      <w:r w:rsidR="004B77B5">
        <w:rPr>
          <w:rFonts w:ascii="Verdana" w:hAnsi="Verdana"/>
          <w:sz w:val="20"/>
          <w:szCs w:val="20"/>
        </w:rPr>
        <w:t>Z</w:t>
      </w:r>
      <w:r w:rsidR="004B77B5" w:rsidRPr="00CC6045">
        <w:rPr>
          <w:rFonts w:ascii="Verdana" w:hAnsi="Verdana"/>
          <w:sz w:val="20"/>
          <w:szCs w:val="20"/>
        </w:rPr>
        <w:t>elena jama</w:t>
      </w:r>
      <w:r w:rsidR="00CC6045" w:rsidRPr="00CC6045">
        <w:rPr>
          <w:rFonts w:ascii="Verdana" w:hAnsi="Verdana"/>
          <w:sz w:val="20"/>
          <w:szCs w:val="20"/>
        </w:rPr>
        <w:t xml:space="preserve">, </w:t>
      </w:r>
      <w:r w:rsidR="000E2F52">
        <w:rPr>
          <w:rFonts w:ascii="Verdana" w:hAnsi="Verdana"/>
          <w:sz w:val="20"/>
          <w:szCs w:val="20"/>
        </w:rPr>
        <w:t>september</w:t>
      </w:r>
      <w:r w:rsidR="00CC6045" w:rsidRPr="00CC6045">
        <w:rPr>
          <w:rFonts w:ascii="Verdana" w:hAnsi="Verdana"/>
          <w:sz w:val="20"/>
          <w:szCs w:val="20"/>
        </w:rPr>
        <w:t xml:space="preserve"> 2019; LUZ d.</w:t>
      </w:r>
      <w:r w:rsidR="000E2F52">
        <w:rPr>
          <w:rFonts w:ascii="Verdana" w:hAnsi="Verdana"/>
          <w:sz w:val="20"/>
          <w:szCs w:val="20"/>
        </w:rPr>
        <w:t xml:space="preserve"> </w:t>
      </w:r>
      <w:r w:rsidR="00CC6045" w:rsidRPr="00CC6045">
        <w:rPr>
          <w:rFonts w:ascii="Verdana" w:hAnsi="Verdana"/>
          <w:sz w:val="20"/>
          <w:szCs w:val="20"/>
        </w:rPr>
        <w:t>d., Ljubljana;</w:t>
      </w:r>
    </w:p>
    <w:p w14:paraId="2C608C5F" w14:textId="77777777" w:rsidR="00386C92" w:rsidRPr="00CC6045" w:rsidRDefault="00386C92" w:rsidP="00CC6045">
      <w:pPr>
        <w:numPr>
          <w:ilvl w:val="0"/>
          <w:numId w:val="29"/>
        </w:numPr>
        <w:jc w:val="both"/>
        <w:rPr>
          <w:rFonts w:ascii="Verdana" w:hAnsi="Verdana"/>
          <w:sz w:val="20"/>
          <w:szCs w:val="20"/>
        </w:rPr>
      </w:pPr>
      <w:r w:rsidRPr="00CC6045">
        <w:rPr>
          <w:rFonts w:ascii="Verdana" w:hAnsi="Verdana"/>
          <w:sz w:val="20"/>
          <w:szCs w:val="20"/>
        </w:rPr>
        <w:t>Tehnično poročilo OPPN</w:t>
      </w:r>
      <w:r w:rsidR="00CC6045" w:rsidRPr="00CC6045">
        <w:rPr>
          <w:rFonts w:ascii="Verdana" w:hAnsi="Verdana"/>
          <w:sz w:val="20"/>
          <w:szCs w:val="20"/>
        </w:rPr>
        <w:t>;</w:t>
      </w:r>
    </w:p>
    <w:p w14:paraId="0EF5E1A5" w14:textId="77777777" w:rsidR="00CC6045" w:rsidRDefault="004F6066" w:rsidP="00F02C91">
      <w:pPr>
        <w:numPr>
          <w:ilvl w:val="0"/>
          <w:numId w:val="29"/>
        </w:numPr>
        <w:jc w:val="both"/>
        <w:rPr>
          <w:rFonts w:ascii="Verdana" w:hAnsi="Verdana"/>
          <w:sz w:val="20"/>
          <w:szCs w:val="20"/>
        </w:rPr>
      </w:pPr>
      <w:r>
        <w:rPr>
          <w:rFonts w:ascii="Verdana" w:hAnsi="Verdana"/>
          <w:sz w:val="20"/>
          <w:szCs w:val="20"/>
        </w:rPr>
        <w:t xml:space="preserve">Idejne rešitve, </w:t>
      </w:r>
      <w:r w:rsidR="00F02C91" w:rsidRPr="00F02C91">
        <w:rPr>
          <w:rFonts w:ascii="Verdana" w:hAnsi="Verdana"/>
          <w:sz w:val="20"/>
          <w:szCs w:val="20"/>
        </w:rPr>
        <w:t>EE na</w:t>
      </w:r>
      <w:r w:rsidR="00F02C91">
        <w:rPr>
          <w:rFonts w:ascii="Verdana" w:hAnsi="Verdana"/>
          <w:sz w:val="20"/>
          <w:szCs w:val="20"/>
        </w:rPr>
        <w:t>pajanje za območje urejanja MS1/2-1 in MR1/</w:t>
      </w:r>
      <w:r w:rsidR="00F02C91" w:rsidRPr="00F02C91">
        <w:rPr>
          <w:rFonts w:ascii="Verdana" w:hAnsi="Verdana"/>
          <w:sz w:val="20"/>
          <w:szCs w:val="20"/>
        </w:rPr>
        <w:t>1 Zelena Jama</w:t>
      </w:r>
      <w:r w:rsidR="00F02C91">
        <w:rPr>
          <w:rFonts w:ascii="Verdana" w:hAnsi="Verdana"/>
          <w:sz w:val="20"/>
          <w:szCs w:val="20"/>
        </w:rPr>
        <w:t>,</w:t>
      </w:r>
      <w:r w:rsidR="00F02C91" w:rsidRPr="00F02C91">
        <w:rPr>
          <w:rFonts w:ascii="Verdana" w:hAnsi="Verdana"/>
          <w:sz w:val="20"/>
          <w:szCs w:val="20"/>
        </w:rPr>
        <w:t xml:space="preserve"> </w:t>
      </w:r>
      <w:r>
        <w:rPr>
          <w:rFonts w:ascii="Verdana" w:hAnsi="Verdana"/>
          <w:sz w:val="20"/>
          <w:szCs w:val="20"/>
        </w:rPr>
        <w:t>se</w:t>
      </w:r>
      <w:r w:rsidR="000B0D57">
        <w:rPr>
          <w:rFonts w:ascii="Verdana" w:hAnsi="Verdana"/>
          <w:sz w:val="20"/>
          <w:szCs w:val="20"/>
        </w:rPr>
        <w:t>ptember 2019, Elektro Ljubljana.</w:t>
      </w:r>
    </w:p>
    <w:p w14:paraId="09DE3536" w14:textId="77777777" w:rsidR="00F51258" w:rsidRPr="00CC6045" w:rsidRDefault="00F51258" w:rsidP="000B0D57">
      <w:pPr>
        <w:ind w:left="720"/>
        <w:jc w:val="both"/>
        <w:rPr>
          <w:rFonts w:ascii="Verdana" w:hAnsi="Verdana"/>
          <w:sz w:val="20"/>
          <w:szCs w:val="20"/>
        </w:rPr>
      </w:pPr>
    </w:p>
    <w:p w14:paraId="2CAC09EC" w14:textId="77777777" w:rsidR="00510C7E" w:rsidRPr="005769DA" w:rsidRDefault="005632DD" w:rsidP="001D1191">
      <w:pPr>
        <w:pStyle w:val="Naslov1"/>
      </w:pPr>
      <w:r w:rsidRPr="005769DA">
        <w:rPr>
          <w:rFonts w:cs="Times New Roman"/>
          <w:sz w:val="20"/>
          <w:szCs w:val="20"/>
        </w:rPr>
        <w:br w:type="page"/>
      </w:r>
      <w:bookmarkStart w:id="45" w:name="_Toc11828772"/>
      <w:bookmarkStart w:id="46" w:name="_Toc60830323"/>
      <w:r w:rsidR="00503BC4" w:rsidRPr="005769DA">
        <w:t>KOMUNALNA OPREMA IN DRUGA GOSPODARSKA JAVNA INFRASTRUKTURA</w:t>
      </w:r>
      <w:bookmarkEnd w:id="45"/>
      <w:bookmarkEnd w:id="46"/>
    </w:p>
    <w:p w14:paraId="5F056A24" w14:textId="77777777" w:rsidR="00F1776C" w:rsidRDefault="00F1776C" w:rsidP="003B6E81">
      <w:pPr>
        <w:shd w:val="clear" w:color="auto" w:fill="FFFFFF"/>
        <w:ind w:firstLine="330"/>
        <w:jc w:val="both"/>
        <w:rPr>
          <w:rFonts w:ascii="Arial" w:hAnsi="Arial" w:cs="Arial"/>
          <w:color w:val="000000"/>
          <w:sz w:val="18"/>
          <w:szCs w:val="18"/>
        </w:rPr>
      </w:pPr>
    </w:p>
    <w:p w14:paraId="6DC5C4E3" w14:textId="77777777" w:rsidR="00A07ACA" w:rsidRDefault="001D1191" w:rsidP="001D1191">
      <w:pPr>
        <w:pStyle w:val="Podnaslov"/>
        <w:numPr>
          <w:ilvl w:val="1"/>
          <w:numId w:val="21"/>
        </w:numPr>
      </w:pPr>
      <w:bookmarkStart w:id="47" w:name="_Toc11828773"/>
      <w:bookmarkStart w:id="48" w:name="_Toc60830324"/>
      <w:r w:rsidRPr="001D1191">
        <w:t>Povzetek komunalne opreme</w:t>
      </w:r>
      <w:r w:rsidR="00503BC4" w:rsidRPr="001D1191">
        <w:t xml:space="preserve"> </w:t>
      </w:r>
      <w:r w:rsidRPr="001D1191">
        <w:t>in druge</w:t>
      </w:r>
      <w:r w:rsidR="00E51438">
        <w:t xml:space="preserve"> gospodarske</w:t>
      </w:r>
      <w:r w:rsidRPr="001D1191">
        <w:t xml:space="preserve"> javne</w:t>
      </w:r>
      <w:r w:rsidR="002B067B" w:rsidRPr="001D1191">
        <w:t xml:space="preserve"> </w:t>
      </w:r>
      <w:r w:rsidRPr="001D1191">
        <w:t>infrastrukture</w:t>
      </w:r>
      <w:bookmarkEnd w:id="47"/>
      <w:r w:rsidRPr="001D1191">
        <w:t>, ki jo je treba dograditi ali na novo zgraditi</w:t>
      </w:r>
      <w:bookmarkEnd w:id="48"/>
    </w:p>
    <w:p w14:paraId="571F2230" w14:textId="77777777" w:rsidR="001D1191" w:rsidRPr="001D1191" w:rsidRDefault="001D1191" w:rsidP="001D1191"/>
    <w:p w14:paraId="606F70AA" w14:textId="35D9BCC8" w:rsidR="005D01DC" w:rsidRDefault="005D01DC" w:rsidP="005D01DC">
      <w:pPr>
        <w:jc w:val="both"/>
        <w:rPr>
          <w:rFonts w:ascii="Verdana" w:hAnsi="Verdana" w:cs="Segoe UI"/>
          <w:b/>
          <w:bCs/>
          <w:iCs/>
          <w:color w:val="000000"/>
          <w:sz w:val="20"/>
          <w:szCs w:val="20"/>
          <w:lang w:eastAsia="sl-SI"/>
        </w:rPr>
      </w:pPr>
      <w:r w:rsidRPr="006D2838">
        <w:rPr>
          <w:rFonts w:ascii="Verdana" w:hAnsi="Verdana" w:cs="Segoe UI"/>
          <w:b/>
          <w:bCs/>
          <w:iCs/>
          <w:color w:val="000000"/>
          <w:sz w:val="20"/>
          <w:szCs w:val="20"/>
          <w:lang w:eastAsia="sl-SI"/>
        </w:rPr>
        <w:t>Vodovod</w:t>
      </w:r>
      <w:r w:rsidR="001B5860">
        <w:rPr>
          <w:rFonts w:ascii="Verdana" w:hAnsi="Verdana" w:cs="Segoe UI"/>
          <w:b/>
          <w:bCs/>
          <w:iCs/>
          <w:color w:val="000000"/>
          <w:sz w:val="20"/>
          <w:szCs w:val="20"/>
          <w:lang w:eastAsia="sl-SI"/>
        </w:rPr>
        <w:t>no omrežje</w:t>
      </w:r>
    </w:p>
    <w:p w14:paraId="2E4212CF" w14:textId="1ED0313C" w:rsidR="006D2838" w:rsidRPr="006D2838" w:rsidRDefault="006D2838" w:rsidP="005D01DC">
      <w:pPr>
        <w:jc w:val="both"/>
        <w:rPr>
          <w:rFonts w:ascii="Verdana" w:hAnsi="Verdana" w:cs="Segoe UI"/>
          <w:b/>
          <w:bCs/>
          <w:iCs/>
          <w:color w:val="000000"/>
          <w:sz w:val="20"/>
          <w:szCs w:val="20"/>
          <w:lang w:eastAsia="sl-SI"/>
        </w:rPr>
      </w:pPr>
    </w:p>
    <w:p w14:paraId="4B61C6DE" w14:textId="77777777" w:rsidR="00BF654D" w:rsidRPr="000C22D7" w:rsidRDefault="006D2838" w:rsidP="006D2838">
      <w:pPr>
        <w:jc w:val="both"/>
        <w:rPr>
          <w:rFonts w:ascii="Verdana" w:hAnsi="Verdana" w:cs="Segoe UI"/>
          <w:b/>
          <w:color w:val="000000"/>
          <w:sz w:val="20"/>
          <w:szCs w:val="20"/>
          <w:lang w:eastAsia="sl-SI"/>
        </w:rPr>
      </w:pPr>
      <w:r w:rsidRPr="000C22D7">
        <w:rPr>
          <w:rFonts w:ascii="Verdana" w:hAnsi="Verdana" w:cs="Segoe UI"/>
          <w:b/>
          <w:color w:val="000000"/>
          <w:sz w:val="20"/>
          <w:szCs w:val="20"/>
          <w:lang w:eastAsia="sl-SI"/>
        </w:rPr>
        <w:t>Na območju je že zgrajeno javno vodovodno omrežje v celot</w:t>
      </w:r>
      <w:r w:rsidR="004F5EBF" w:rsidRPr="000C22D7">
        <w:rPr>
          <w:rFonts w:ascii="Verdana" w:hAnsi="Verdana" w:cs="Segoe UI"/>
          <w:b/>
          <w:color w:val="000000"/>
          <w:sz w:val="20"/>
          <w:szCs w:val="20"/>
          <w:lang w:eastAsia="sl-SI"/>
        </w:rPr>
        <w:t xml:space="preserve">i, zato širjenje ni predvideno. </w:t>
      </w:r>
    </w:p>
    <w:p w14:paraId="57BA0421" w14:textId="77777777" w:rsidR="000C22D7" w:rsidRDefault="000C22D7" w:rsidP="006D2838">
      <w:pPr>
        <w:jc w:val="both"/>
        <w:rPr>
          <w:rFonts w:ascii="Verdana" w:hAnsi="Verdana" w:cs="Segoe UI"/>
          <w:color w:val="000000"/>
          <w:sz w:val="20"/>
          <w:szCs w:val="20"/>
          <w:lang w:eastAsia="sl-SI"/>
        </w:rPr>
      </w:pPr>
    </w:p>
    <w:p w14:paraId="163D502A" w14:textId="76C26F8C" w:rsidR="000C22D7" w:rsidRPr="000C22D7" w:rsidRDefault="000C22D7" w:rsidP="006D2838">
      <w:pPr>
        <w:jc w:val="both"/>
        <w:rPr>
          <w:rFonts w:ascii="Verdana" w:hAnsi="Verdana" w:cs="Segoe UI"/>
          <w:b/>
          <w:color w:val="000000"/>
          <w:sz w:val="20"/>
          <w:szCs w:val="20"/>
          <w:lang w:eastAsia="sl-SI"/>
        </w:rPr>
      </w:pPr>
      <w:r w:rsidRPr="000C22D7">
        <w:rPr>
          <w:rFonts w:ascii="Verdana" w:hAnsi="Verdana" w:cs="Segoe UI"/>
          <w:b/>
          <w:color w:val="000000"/>
          <w:sz w:val="20"/>
          <w:szCs w:val="20"/>
          <w:lang w:eastAsia="sl-SI"/>
        </w:rPr>
        <w:t>Priključ</w:t>
      </w:r>
      <w:r>
        <w:rPr>
          <w:rFonts w:ascii="Verdana" w:hAnsi="Verdana" w:cs="Segoe UI"/>
          <w:b/>
          <w:color w:val="000000"/>
          <w:sz w:val="20"/>
          <w:szCs w:val="20"/>
          <w:lang w:eastAsia="sl-SI"/>
        </w:rPr>
        <w:t>evanje objektov</w:t>
      </w:r>
    </w:p>
    <w:p w14:paraId="37D85C00" w14:textId="01172152" w:rsidR="006D2838" w:rsidRPr="006D2838" w:rsidRDefault="006D2838" w:rsidP="006D2838">
      <w:pPr>
        <w:jc w:val="both"/>
        <w:rPr>
          <w:rFonts w:ascii="Verdana" w:hAnsi="Verdana" w:cs="Segoe UI"/>
          <w:color w:val="000000"/>
          <w:sz w:val="20"/>
          <w:szCs w:val="20"/>
          <w:lang w:eastAsia="sl-SI"/>
        </w:rPr>
      </w:pPr>
      <w:r w:rsidRPr="006D2838">
        <w:rPr>
          <w:rFonts w:ascii="Verdana" w:hAnsi="Verdana" w:cs="Segoe UI"/>
          <w:color w:val="000000"/>
          <w:sz w:val="20"/>
          <w:szCs w:val="20"/>
          <w:lang w:eastAsia="sl-SI"/>
        </w:rPr>
        <w:t>Objekt B6 (gradbena parcela GP1) se priključuje preko treh samostojnih vodovodnih priključkov na obstoječe vodovodno omrežje, ki poteka po Jelinčičevi ulici.</w:t>
      </w:r>
    </w:p>
    <w:p w14:paraId="024E4CD0" w14:textId="77777777" w:rsidR="006D2838" w:rsidRPr="006D2838" w:rsidRDefault="006D2838" w:rsidP="006D2838">
      <w:pPr>
        <w:jc w:val="both"/>
        <w:rPr>
          <w:rFonts w:ascii="Verdana" w:hAnsi="Verdana" w:cs="Segoe UI"/>
          <w:color w:val="000000"/>
          <w:sz w:val="20"/>
          <w:szCs w:val="20"/>
          <w:lang w:eastAsia="sl-SI"/>
        </w:rPr>
      </w:pPr>
      <w:r w:rsidRPr="006D2838">
        <w:rPr>
          <w:rFonts w:ascii="Verdana" w:hAnsi="Verdana" w:cs="Segoe UI"/>
          <w:color w:val="000000"/>
          <w:sz w:val="20"/>
          <w:szCs w:val="20"/>
          <w:lang w:eastAsia="sl-SI"/>
        </w:rPr>
        <w:t>Objekt C2 (gradbena parcela GP2) se priključuje preko treh samostojnih vodovodnih priključkov na obstoječe vodovodno omrežje, ki poteka po Jelinčičevi ulici.</w:t>
      </w:r>
    </w:p>
    <w:p w14:paraId="10E56EC1" w14:textId="246C318E" w:rsidR="006D2838" w:rsidRPr="006D2838" w:rsidRDefault="006D2838" w:rsidP="006D2838">
      <w:pPr>
        <w:jc w:val="both"/>
        <w:rPr>
          <w:rFonts w:ascii="Verdana" w:hAnsi="Verdana" w:cs="Segoe UI"/>
          <w:color w:val="000000"/>
          <w:sz w:val="20"/>
          <w:szCs w:val="20"/>
          <w:lang w:eastAsia="sl-SI"/>
        </w:rPr>
      </w:pPr>
      <w:r w:rsidRPr="006D2838">
        <w:rPr>
          <w:rFonts w:ascii="Verdana" w:hAnsi="Verdana" w:cs="Segoe UI"/>
          <w:color w:val="000000"/>
          <w:sz w:val="20"/>
          <w:szCs w:val="20"/>
          <w:lang w:eastAsia="sl-SI"/>
        </w:rPr>
        <w:t>Objekt</w:t>
      </w:r>
      <w:ins w:id="49" w:author="Mateja Pompe" w:date="2020-12-08T15:23:00Z">
        <w:r w:rsidR="00375037">
          <w:rPr>
            <w:rFonts w:ascii="Verdana" w:hAnsi="Verdana" w:cs="Segoe UI"/>
            <w:color w:val="000000"/>
            <w:sz w:val="20"/>
            <w:szCs w:val="20"/>
            <w:lang w:eastAsia="sl-SI"/>
          </w:rPr>
          <w:t>a</w:t>
        </w:r>
      </w:ins>
      <w:r w:rsidRPr="006D2838">
        <w:rPr>
          <w:rFonts w:ascii="Verdana" w:hAnsi="Verdana" w:cs="Segoe UI"/>
          <w:color w:val="000000"/>
          <w:sz w:val="20"/>
          <w:szCs w:val="20"/>
          <w:lang w:eastAsia="sl-SI"/>
        </w:rPr>
        <w:t xml:space="preserve"> V</w:t>
      </w:r>
      <w:r w:rsidR="00126B7E">
        <w:rPr>
          <w:rFonts w:ascii="Verdana" w:hAnsi="Verdana" w:cs="Segoe UI"/>
          <w:color w:val="000000"/>
          <w:sz w:val="20"/>
          <w:szCs w:val="20"/>
          <w:lang w:eastAsia="sl-SI"/>
        </w:rPr>
        <w:t>5</w:t>
      </w:r>
      <w:ins w:id="50" w:author="Mateja Pompe" w:date="2020-12-08T15:23:00Z">
        <w:r w:rsidR="00375037">
          <w:rPr>
            <w:rFonts w:ascii="Verdana" w:hAnsi="Verdana" w:cs="Segoe UI"/>
            <w:color w:val="000000"/>
            <w:sz w:val="20"/>
            <w:szCs w:val="20"/>
            <w:lang w:eastAsia="sl-SI"/>
          </w:rPr>
          <w:t xml:space="preserve"> in</w:t>
        </w:r>
      </w:ins>
      <w:del w:id="51" w:author="Mateja Pompe" w:date="2020-12-08T15:23:00Z">
        <w:r w:rsidRPr="006D2838" w:rsidDel="00375037">
          <w:rPr>
            <w:rFonts w:ascii="Verdana" w:hAnsi="Verdana" w:cs="Segoe UI"/>
            <w:color w:val="000000"/>
            <w:sz w:val="20"/>
            <w:szCs w:val="20"/>
            <w:lang w:eastAsia="sl-SI"/>
          </w:rPr>
          <w:delText>,</w:delText>
        </w:r>
      </w:del>
      <w:ins w:id="52" w:author="Mateja Pompe" w:date="2020-12-08T15:23:00Z">
        <w:r w:rsidR="00375037">
          <w:rPr>
            <w:rFonts w:ascii="Verdana" w:hAnsi="Verdana" w:cs="Segoe UI"/>
            <w:color w:val="000000"/>
            <w:sz w:val="20"/>
            <w:szCs w:val="20"/>
            <w:lang w:eastAsia="sl-SI"/>
          </w:rPr>
          <w:t xml:space="preserve"> </w:t>
        </w:r>
      </w:ins>
      <w:del w:id="53" w:author="Mateja Pompe" w:date="2020-12-08T15:23:00Z">
        <w:r w:rsidRPr="006D2838" w:rsidDel="00375037">
          <w:rPr>
            <w:rFonts w:ascii="Verdana" w:hAnsi="Verdana" w:cs="Segoe UI"/>
            <w:color w:val="000000"/>
            <w:sz w:val="20"/>
            <w:szCs w:val="20"/>
            <w:lang w:eastAsia="sl-SI"/>
          </w:rPr>
          <w:delText xml:space="preserve"> </w:delText>
        </w:r>
      </w:del>
      <w:r w:rsidRPr="006D2838">
        <w:rPr>
          <w:rFonts w:ascii="Verdana" w:hAnsi="Verdana" w:cs="Segoe UI"/>
          <w:color w:val="000000"/>
          <w:sz w:val="20"/>
          <w:szCs w:val="20"/>
          <w:lang w:eastAsia="sl-SI"/>
        </w:rPr>
        <w:t>V</w:t>
      </w:r>
      <w:r w:rsidR="00126B7E">
        <w:rPr>
          <w:rFonts w:ascii="Verdana" w:hAnsi="Verdana" w:cs="Segoe UI"/>
          <w:color w:val="000000"/>
          <w:sz w:val="20"/>
          <w:szCs w:val="20"/>
          <w:lang w:eastAsia="sl-SI"/>
        </w:rPr>
        <w:t>6</w:t>
      </w:r>
      <w:del w:id="54" w:author="Mateja Pompe" w:date="2020-12-08T15:23:00Z">
        <w:r w:rsidRPr="006D2838" w:rsidDel="00375037">
          <w:rPr>
            <w:rFonts w:ascii="Verdana" w:hAnsi="Verdana" w:cs="Segoe UI"/>
            <w:color w:val="000000"/>
            <w:sz w:val="20"/>
            <w:szCs w:val="20"/>
            <w:lang w:eastAsia="sl-SI"/>
          </w:rPr>
          <w:delText>, V</w:delText>
        </w:r>
        <w:r w:rsidR="00126B7E" w:rsidDel="00375037">
          <w:rPr>
            <w:rFonts w:ascii="Verdana" w:hAnsi="Verdana" w:cs="Segoe UI"/>
            <w:color w:val="000000"/>
            <w:sz w:val="20"/>
            <w:szCs w:val="20"/>
            <w:lang w:eastAsia="sl-SI"/>
          </w:rPr>
          <w:delText>7</w:delText>
        </w:r>
      </w:del>
      <w:r w:rsidRPr="006D2838">
        <w:rPr>
          <w:rFonts w:ascii="Verdana" w:hAnsi="Verdana" w:cs="Segoe UI"/>
          <w:color w:val="000000"/>
          <w:sz w:val="20"/>
          <w:szCs w:val="20"/>
          <w:lang w:eastAsia="sl-SI"/>
        </w:rPr>
        <w:t xml:space="preserve"> (gradbena parcela GP3) se priključuje</w:t>
      </w:r>
      <w:ins w:id="55" w:author="Mateja Pompe" w:date="2020-12-08T15:23:00Z">
        <w:r w:rsidR="00375037">
          <w:rPr>
            <w:rFonts w:ascii="Verdana" w:hAnsi="Verdana" w:cs="Segoe UI"/>
            <w:color w:val="000000"/>
            <w:sz w:val="20"/>
            <w:szCs w:val="20"/>
            <w:lang w:eastAsia="sl-SI"/>
          </w:rPr>
          <w:t>ta</w:t>
        </w:r>
      </w:ins>
      <w:r w:rsidRPr="006D2838">
        <w:rPr>
          <w:rFonts w:ascii="Verdana" w:hAnsi="Verdana" w:cs="Segoe UI"/>
          <w:color w:val="000000"/>
          <w:sz w:val="20"/>
          <w:szCs w:val="20"/>
          <w:lang w:eastAsia="sl-SI"/>
        </w:rPr>
        <w:t xml:space="preserve"> preko treh samostojnih vodovodnih priključkov na obstoječe vodovodno omrežje, ki poteka po Pučnikovi ulici.</w:t>
      </w:r>
    </w:p>
    <w:p w14:paraId="4CD69584" w14:textId="0D55369F" w:rsidR="006D2838" w:rsidRDefault="006D2838" w:rsidP="006D2838">
      <w:pPr>
        <w:jc w:val="both"/>
        <w:rPr>
          <w:rFonts w:ascii="Verdana" w:hAnsi="Verdana" w:cs="Segoe UI"/>
          <w:color w:val="000000"/>
          <w:sz w:val="20"/>
          <w:szCs w:val="20"/>
          <w:lang w:eastAsia="sl-SI"/>
        </w:rPr>
      </w:pPr>
      <w:r w:rsidRPr="001922D3">
        <w:rPr>
          <w:rFonts w:ascii="Verdana" w:hAnsi="Verdana" w:cs="Segoe UI"/>
          <w:color w:val="000000"/>
          <w:sz w:val="20"/>
          <w:szCs w:val="20"/>
          <w:lang w:eastAsia="sl-SI"/>
        </w:rPr>
        <w:t>Objekt</w:t>
      </w:r>
      <w:ins w:id="56" w:author="Mateja Pompe" w:date="2020-12-08T15:23:00Z">
        <w:r w:rsidR="00375037">
          <w:rPr>
            <w:rFonts w:ascii="Verdana" w:hAnsi="Verdana" w:cs="Segoe UI"/>
            <w:color w:val="000000"/>
            <w:sz w:val="20"/>
            <w:szCs w:val="20"/>
            <w:lang w:eastAsia="sl-SI"/>
          </w:rPr>
          <w:t>a</w:t>
        </w:r>
      </w:ins>
      <w:r w:rsidRPr="001922D3">
        <w:rPr>
          <w:rFonts w:ascii="Verdana" w:hAnsi="Verdana" w:cs="Segoe UI"/>
          <w:color w:val="000000"/>
          <w:sz w:val="20"/>
          <w:szCs w:val="20"/>
          <w:lang w:eastAsia="sl-SI"/>
        </w:rPr>
        <w:t xml:space="preserve"> D</w:t>
      </w:r>
      <w:ins w:id="57" w:author="Mateja Pompe" w:date="2020-12-08T15:23:00Z">
        <w:r w:rsidR="00375037">
          <w:rPr>
            <w:rFonts w:ascii="Verdana" w:hAnsi="Verdana" w:cs="Segoe UI"/>
            <w:color w:val="000000"/>
            <w:sz w:val="20"/>
            <w:szCs w:val="20"/>
            <w:lang w:eastAsia="sl-SI"/>
          </w:rPr>
          <w:t>1 in D2</w:t>
        </w:r>
      </w:ins>
      <w:r w:rsidRPr="001922D3">
        <w:rPr>
          <w:rFonts w:ascii="Verdana" w:hAnsi="Verdana" w:cs="Segoe UI"/>
          <w:color w:val="000000"/>
          <w:sz w:val="20"/>
          <w:szCs w:val="20"/>
          <w:lang w:eastAsia="sl-SI"/>
        </w:rPr>
        <w:t xml:space="preserve"> (gradbena parcela GP5) se priključuje na obstoječe vodovodno omrežje, ki poteka po Rožičevi ulici</w:t>
      </w:r>
      <w:r w:rsidR="004F5EBF" w:rsidRPr="001922D3">
        <w:rPr>
          <w:rFonts w:ascii="Verdana" w:hAnsi="Verdana" w:cs="Segoe UI"/>
          <w:color w:val="000000"/>
          <w:sz w:val="20"/>
          <w:szCs w:val="20"/>
          <w:lang w:eastAsia="sl-SI"/>
        </w:rPr>
        <w:t>.</w:t>
      </w:r>
      <w:r w:rsidR="008E4C6E" w:rsidRPr="001922D3">
        <w:rPr>
          <w:rFonts w:ascii="Verdana" w:hAnsi="Verdana" w:cs="Segoe UI"/>
          <w:color w:val="000000"/>
          <w:sz w:val="20"/>
          <w:szCs w:val="20"/>
          <w:lang w:eastAsia="sl-SI"/>
        </w:rPr>
        <w:t xml:space="preserve"> Za oskrbo objekta se uporabi že izvedeni odcep priključka na vodovodu LZ DN 100 v Rožičevi ulici.</w:t>
      </w:r>
      <w:r w:rsidR="008E4C6E">
        <w:rPr>
          <w:rFonts w:ascii="Verdana" w:hAnsi="Verdana" w:cs="Segoe UI"/>
          <w:color w:val="000000"/>
          <w:sz w:val="20"/>
          <w:szCs w:val="20"/>
          <w:lang w:eastAsia="sl-SI"/>
        </w:rPr>
        <w:t xml:space="preserve"> </w:t>
      </w:r>
    </w:p>
    <w:p w14:paraId="5F32CAA8" w14:textId="74A44563" w:rsidR="00130E3D" w:rsidRDefault="00130E3D" w:rsidP="006D2838">
      <w:pPr>
        <w:jc w:val="both"/>
        <w:rPr>
          <w:rFonts w:ascii="Verdana" w:hAnsi="Verdana" w:cs="Segoe UI"/>
          <w:color w:val="000000"/>
          <w:sz w:val="20"/>
          <w:szCs w:val="20"/>
          <w:lang w:eastAsia="sl-SI"/>
        </w:rPr>
      </w:pPr>
      <w:r w:rsidRPr="00130E3D">
        <w:rPr>
          <w:rFonts w:ascii="Verdana" w:hAnsi="Verdana" w:cs="Segoe UI"/>
          <w:color w:val="000000"/>
          <w:sz w:val="20"/>
          <w:szCs w:val="20"/>
          <w:lang w:eastAsia="sl-SI"/>
        </w:rPr>
        <w:t xml:space="preserve">Objekt </w:t>
      </w:r>
      <w:r w:rsidR="00BF654D">
        <w:rPr>
          <w:rFonts w:ascii="Verdana" w:hAnsi="Verdana" w:cs="Segoe UI"/>
          <w:color w:val="000000"/>
          <w:sz w:val="20"/>
          <w:szCs w:val="20"/>
          <w:lang w:eastAsia="sl-SI"/>
        </w:rPr>
        <w:t>E</w:t>
      </w:r>
      <w:r w:rsidR="00BF654D" w:rsidRPr="00130E3D">
        <w:rPr>
          <w:rFonts w:ascii="Verdana" w:hAnsi="Verdana" w:cs="Segoe UI"/>
          <w:color w:val="000000"/>
          <w:sz w:val="20"/>
          <w:szCs w:val="20"/>
          <w:lang w:eastAsia="sl-SI"/>
        </w:rPr>
        <w:t xml:space="preserve"> </w:t>
      </w:r>
      <w:r w:rsidRPr="00130E3D">
        <w:rPr>
          <w:rFonts w:ascii="Verdana" w:hAnsi="Verdana" w:cs="Segoe UI"/>
          <w:color w:val="000000"/>
          <w:sz w:val="20"/>
          <w:szCs w:val="20"/>
          <w:lang w:eastAsia="sl-SI"/>
        </w:rPr>
        <w:t>se priključuje preko samostojnega vodovodnega priključka na obstoječe vodovodno omrežje, ki poteka po Rožičevi ulici</w:t>
      </w:r>
      <w:r>
        <w:rPr>
          <w:rFonts w:ascii="Verdana" w:hAnsi="Verdana" w:cs="Segoe UI"/>
          <w:color w:val="000000"/>
          <w:sz w:val="20"/>
          <w:szCs w:val="20"/>
          <w:lang w:eastAsia="sl-SI"/>
        </w:rPr>
        <w:t>.</w:t>
      </w:r>
    </w:p>
    <w:p w14:paraId="3A9589D7" w14:textId="77777777" w:rsidR="006D2838" w:rsidRDefault="006D2838" w:rsidP="005D01DC">
      <w:pPr>
        <w:jc w:val="both"/>
        <w:rPr>
          <w:rFonts w:ascii="Verdana" w:hAnsi="Verdana" w:cs="Segoe UI"/>
          <w:color w:val="000000"/>
          <w:sz w:val="20"/>
          <w:szCs w:val="20"/>
          <w:lang w:eastAsia="sl-SI"/>
        </w:rPr>
      </w:pPr>
    </w:p>
    <w:p w14:paraId="15D5CBC8" w14:textId="6A69AA9D" w:rsidR="005D01DC" w:rsidRPr="004F5EBF" w:rsidRDefault="001B5860" w:rsidP="005D01DC">
      <w:pPr>
        <w:jc w:val="both"/>
        <w:rPr>
          <w:rFonts w:ascii="Verdana" w:hAnsi="Verdana" w:cs="Segoe UI"/>
          <w:b/>
          <w:bCs/>
          <w:iCs/>
          <w:color w:val="000000"/>
          <w:sz w:val="20"/>
          <w:szCs w:val="20"/>
          <w:lang w:eastAsia="sl-SI"/>
        </w:rPr>
      </w:pPr>
      <w:r>
        <w:rPr>
          <w:rFonts w:ascii="Verdana" w:hAnsi="Verdana" w:cs="Segoe UI"/>
          <w:b/>
          <w:bCs/>
          <w:iCs/>
          <w:color w:val="000000"/>
          <w:sz w:val="20"/>
          <w:szCs w:val="20"/>
          <w:lang w:eastAsia="sl-SI"/>
        </w:rPr>
        <w:t>K</w:t>
      </w:r>
      <w:r w:rsidR="005D01DC" w:rsidRPr="004F5EBF">
        <w:rPr>
          <w:rFonts w:ascii="Verdana" w:hAnsi="Verdana" w:cs="Segoe UI"/>
          <w:b/>
          <w:bCs/>
          <w:iCs/>
          <w:color w:val="000000"/>
          <w:sz w:val="20"/>
          <w:szCs w:val="20"/>
          <w:lang w:eastAsia="sl-SI"/>
        </w:rPr>
        <w:t>analizacij</w:t>
      </w:r>
      <w:r>
        <w:rPr>
          <w:rFonts w:ascii="Verdana" w:hAnsi="Verdana" w:cs="Segoe UI"/>
          <w:b/>
          <w:bCs/>
          <w:iCs/>
          <w:color w:val="000000"/>
          <w:sz w:val="20"/>
          <w:szCs w:val="20"/>
          <w:lang w:eastAsia="sl-SI"/>
        </w:rPr>
        <w:t>sko omrežje za komunalne odpadne vode</w:t>
      </w:r>
    </w:p>
    <w:p w14:paraId="45F786DB" w14:textId="54299495" w:rsidR="006D2838" w:rsidRDefault="006D2838" w:rsidP="005D01DC">
      <w:pPr>
        <w:jc w:val="both"/>
        <w:rPr>
          <w:rFonts w:ascii="Verdana" w:hAnsi="Verdana" w:cs="Segoe UI"/>
          <w:color w:val="000000"/>
          <w:sz w:val="20"/>
          <w:szCs w:val="20"/>
          <w:lang w:eastAsia="sl-SI"/>
        </w:rPr>
      </w:pPr>
    </w:p>
    <w:p w14:paraId="43FD592C" w14:textId="4FBA255B" w:rsidR="004F5EBF" w:rsidRPr="000C22D7" w:rsidRDefault="004F5EBF" w:rsidP="004F5EBF">
      <w:pPr>
        <w:jc w:val="both"/>
        <w:rPr>
          <w:rFonts w:ascii="Verdana" w:hAnsi="Verdana" w:cs="Segoe UI"/>
          <w:b/>
          <w:color w:val="000000"/>
          <w:sz w:val="20"/>
          <w:szCs w:val="20"/>
          <w:lang w:eastAsia="sl-SI"/>
        </w:rPr>
      </w:pPr>
      <w:r w:rsidRPr="000C22D7">
        <w:rPr>
          <w:rFonts w:ascii="Verdana" w:hAnsi="Verdana" w:cs="Segoe UI"/>
          <w:b/>
          <w:color w:val="000000"/>
          <w:sz w:val="20"/>
          <w:szCs w:val="20"/>
          <w:lang w:eastAsia="sl-SI"/>
        </w:rPr>
        <w:t xml:space="preserve">Na območju je že zgrajena javna kanalizacija </w:t>
      </w:r>
      <w:r w:rsidR="00BF654D" w:rsidRPr="000C22D7">
        <w:rPr>
          <w:rFonts w:ascii="Verdana" w:hAnsi="Verdana" w:cs="Segoe UI"/>
          <w:b/>
          <w:color w:val="000000"/>
          <w:sz w:val="20"/>
          <w:szCs w:val="20"/>
          <w:lang w:eastAsia="sl-SI"/>
        </w:rPr>
        <w:t xml:space="preserve">za odvod komunalne odpadne vode </w:t>
      </w:r>
      <w:r w:rsidRPr="000C22D7">
        <w:rPr>
          <w:rFonts w:ascii="Verdana" w:hAnsi="Verdana" w:cs="Segoe UI"/>
          <w:b/>
          <w:color w:val="000000"/>
          <w:sz w:val="20"/>
          <w:szCs w:val="20"/>
          <w:lang w:eastAsia="sl-SI"/>
        </w:rPr>
        <w:t>v celoti, zato širjenje ni predvideno.</w:t>
      </w:r>
    </w:p>
    <w:p w14:paraId="4B4880EC" w14:textId="77777777" w:rsidR="000C22D7" w:rsidRDefault="000C22D7" w:rsidP="004F5EBF">
      <w:pPr>
        <w:jc w:val="both"/>
        <w:rPr>
          <w:rFonts w:ascii="Verdana" w:hAnsi="Verdana" w:cs="Segoe UI"/>
          <w:b/>
          <w:color w:val="000000"/>
          <w:sz w:val="20"/>
          <w:szCs w:val="20"/>
          <w:lang w:eastAsia="sl-SI"/>
        </w:rPr>
      </w:pPr>
    </w:p>
    <w:p w14:paraId="197FB904" w14:textId="77777777" w:rsidR="000C22D7" w:rsidRPr="000C22D7" w:rsidRDefault="000C22D7" w:rsidP="000C22D7">
      <w:pPr>
        <w:jc w:val="both"/>
        <w:rPr>
          <w:rFonts w:ascii="Verdana" w:hAnsi="Verdana" w:cs="Segoe UI"/>
          <w:b/>
          <w:color w:val="000000"/>
          <w:sz w:val="20"/>
          <w:szCs w:val="20"/>
          <w:lang w:eastAsia="sl-SI"/>
        </w:rPr>
      </w:pPr>
      <w:r w:rsidRPr="000C22D7">
        <w:rPr>
          <w:rFonts w:ascii="Verdana" w:hAnsi="Verdana" w:cs="Segoe UI"/>
          <w:b/>
          <w:color w:val="000000"/>
          <w:sz w:val="20"/>
          <w:szCs w:val="20"/>
          <w:lang w:eastAsia="sl-SI"/>
        </w:rPr>
        <w:t>Priključ</w:t>
      </w:r>
      <w:r>
        <w:rPr>
          <w:rFonts w:ascii="Verdana" w:hAnsi="Verdana" w:cs="Segoe UI"/>
          <w:b/>
          <w:color w:val="000000"/>
          <w:sz w:val="20"/>
          <w:szCs w:val="20"/>
          <w:lang w:eastAsia="sl-SI"/>
        </w:rPr>
        <w:t>evanje objektov</w:t>
      </w:r>
    </w:p>
    <w:p w14:paraId="6952D01D" w14:textId="6B0DC29D" w:rsidR="004F5EBF" w:rsidRPr="004F5EBF" w:rsidRDefault="006917B7" w:rsidP="004F5EBF">
      <w:pPr>
        <w:jc w:val="both"/>
        <w:rPr>
          <w:rFonts w:ascii="Verdana" w:hAnsi="Verdana" w:cs="Segoe UI"/>
          <w:color w:val="000000"/>
          <w:sz w:val="20"/>
          <w:szCs w:val="20"/>
          <w:lang w:eastAsia="sl-SI"/>
        </w:rPr>
      </w:pPr>
      <w:r>
        <w:rPr>
          <w:rFonts w:ascii="Verdana" w:hAnsi="Verdana" w:cs="Segoe UI"/>
          <w:color w:val="000000"/>
          <w:sz w:val="20"/>
          <w:szCs w:val="20"/>
          <w:lang w:eastAsia="sl-SI"/>
        </w:rPr>
        <w:t>Objekt B6 (gradbena parcela GP 1</w:t>
      </w:r>
      <w:r w:rsidR="004F5EBF" w:rsidRPr="004F5EBF">
        <w:rPr>
          <w:rFonts w:ascii="Verdana" w:hAnsi="Verdana" w:cs="Segoe UI"/>
          <w:color w:val="000000"/>
          <w:sz w:val="20"/>
          <w:szCs w:val="20"/>
          <w:lang w:eastAsia="sl-SI"/>
        </w:rPr>
        <w:t xml:space="preserve">) se priključuje preko </w:t>
      </w:r>
      <w:r w:rsidR="004F5EBF">
        <w:rPr>
          <w:rFonts w:ascii="Verdana" w:hAnsi="Verdana" w:cs="Segoe UI"/>
          <w:color w:val="000000"/>
          <w:sz w:val="20"/>
          <w:szCs w:val="20"/>
          <w:lang w:eastAsia="sl-SI"/>
        </w:rPr>
        <w:t xml:space="preserve">kanalizacijskih priključkov na </w:t>
      </w:r>
      <w:r w:rsidR="004F5EBF" w:rsidRPr="004F5EBF">
        <w:rPr>
          <w:rFonts w:ascii="Verdana" w:hAnsi="Verdana" w:cs="Segoe UI"/>
          <w:color w:val="000000"/>
          <w:sz w:val="20"/>
          <w:szCs w:val="20"/>
          <w:lang w:eastAsia="sl-SI"/>
        </w:rPr>
        <w:t>obstoječe omrežje, ki poteka po Jelinčičevi ulici</w:t>
      </w:r>
      <w:ins w:id="58" w:author="Mateja Pompe" w:date="2020-12-08T15:38:00Z">
        <w:r w:rsidR="00C46EAB">
          <w:rPr>
            <w:rFonts w:ascii="Verdana" w:hAnsi="Verdana" w:cs="Segoe UI"/>
            <w:color w:val="000000"/>
            <w:sz w:val="20"/>
            <w:szCs w:val="20"/>
            <w:lang w:eastAsia="sl-SI"/>
          </w:rPr>
          <w:t xml:space="preserve"> in Torkarjevi ulici</w:t>
        </w:r>
      </w:ins>
      <w:r w:rsidR="004F5EBF" w:rsidRPr="004F5EBF">
        <w:rPr>
          <w:rFonts w:ascii="Verdana" w:hAnsi="Verdana" w:cs="Segoe UI"/>
          <w:color w:val="000000"/>
          <w:sz w:val="20"/>
          <w:szCs w:val="20"/>
          <w:lang w:eastAsia="sl-SI"/>
        </w:rPr>
        <w:t>.</w:t>
      </w:r>
    </w:p>
    <w:p w14:paraId="2906CE4A" w14:textId="72C33694" w:rsidR="004F5EBF" w:rsidRPr="004F5EBF" w:rsidRDefault="004F5EBF" w:rsidP="004F5EBF">
      <w:pPr>
        <w:jc w:val="both"/>
        <w:rPr>
          <w:rFonts w:ascii="Verdana" w:hAnsi="Verdana" w:cs="Segoe UI"/>
          <w:color w:val="000000"/>
          <w:sz w:val="20"/>
          <w:szCs w:val="20"/>
          <w:lang w:eastAsia="sl-SI"/>
        </w:rPr>
      </w:pPr>
      <w:r w:rsidRPr="004F5EBF">
        <w:rPr>
          <w:rFonts w:ascii="Verdana" w:hAnsi="Verdana" w:cs="Segoe UI"/>
          <w:color w:val="000000"/>
          <w:sz w:val="20"/>
          <w:szCs w:val="20"/>
          <w:lang w:eastAsia="sl-SI"/>
        </w:rPr>
        <w:t>Objekt C2 (gradbena parcela GP 2) se priključuje preko</w:t>
      </w:r>
      <w:r>
        <w:rPr>
          <w:rFonts w:ascii="Verdana" w:hAnsi="Verdana" w:cs="Segoe UI"/>
          <w:color w:val="000000"/>
          <w:sz w:val="20"/>
          <w:szCs w:val="20"/>
          <w:lang w:eastAsia="sl-SI"/>
        </w:rPr>
        <w:t xml:space="preserve"> kanalizacijskih priključkov na </w:t>
      </w:r>
      <w:r w:rsidRPr="004F5EBF">
        <w:rPr>
          <w:rFonts w:ascii="Verdana" w:hAnsi="Verdana" w:cs="Segoe UI"/>
          <w:color w:val="000000"/>
          <w:sz w:val="20"/>
          <w:szCs w:val="20"/>
          <w:lang w:eastAsia="sl-SI"/>
        </w:rPr>
        <w:t>obstoječe omrežje, ki poteka po Jelinčičevi ulici</w:t>
      </w:r>
      <w:r w:rsidR="00BF654D">
        <w:rPr>
          <w:rFonts w:ascii="Verdana" w:hAnsi="Verdana" w:cs="Segoe UI"/>
          <w:color w:val="000000"/>
          <w:sz w:val="20"/>
          <w:szCs w:val="20"/>
          <w:lang w:eastAsia="sl-SI"/>
        </w:rPr>
        <w:t xml:space="preserve"> in Kavčičevi ulici</w:t>
      </w:r>
      <w:r w:rsidRPr="004F5EBF">
        <w:rPr>
          <w:rFonts w:ascii="Verdana" w:hAnsi="Verdana" w:cs="Segoe UI"/>
          <w:color w:val="000000"/>
          <w:sz w:val="20"/>
          <w:szCs w:val="20"/>
          <w:lang w:eastAsia="sl-SI"/>
        </w:rPr>
        <w:t>.</w:t>
      </w:r>
    </w:p>
    <w:p w14:paraId="7AA5757D" w14:textId="77587BF1" w:rsidR="00C46EAB" w:rsidRDefault="004F5EBF" w:rsidP="004F5EBF">
      <w:pPr>
        <w:jc w:val="both"/>
        <w:rPr>
          <w:ins w:id="59" w:author="Mateja Pompe" w:date="2020-12-08T15:39:00Z"/>
          <w:rFonts w:ascii="Verdana" w:hAnsi="Verdana" w:cs="Segoe UI"/>
          <w:color w:val="000000"/>
          <w:sz w:val="20"/>
          <w:szCs w:val="20"/>
          <w:lang w:eastAsia="sl-SI"/>
        </w:rPr>
      </w:pPr>
      <w:r w:rsidRPr="004F5EBF">
        <w:rPr>
          <w:rFonts w:ascii="Verdana" w:hAnsi="Verdana" w:cs="Segoe UI"/>
          <w:color w:val="000000"/>
          <w:sz w:val="20"/>
          <w:szCs w:val="20"/>
          <w:lang w:eastAsia="sl-SI"/>
        </w:rPr>
        <w:t>Objekt V</w:t>
      </w:r>
      <w:r w:rsidR="00BF654D">
        <w:rPr>
          <w:rFonts w:ascii="Verdana" w:hAnsi="Verdana" w:cs="Segoe UI"/>
          <w:color w:val="000000"/>
          <w:sz w:val="20"/>
          <w:szCs w:val="20"/>
          <w:lang w:eastAsia="sl-SI"/>
        </w:rPr>
        <w:t>5</w:t>
      </w:r>
      <w:del w:id="60" w:author="Mateja Pompe" w:date="2020-12-08T15:21:00Z">
        <w:r w:rsidRPr="004F5EBF" w:rsidDel="00375037">
          <w:rPr>
            <w:rFonts w:ascii="Verdana" w:hAnsi="Verdana" w:cs="Segoe UI"/>
            <w:color w:val="000000"/>
            <w:sz w:val="20"/>
            <w:szCs w:val="20"/>
            <w:lang w:eastAsia="sl-SI"/>
          </w:rPr>
          <w:delText xml:space="preserve">, </w:delText>
        </w:r>
      </w:del>
      <w:del w:id="61" w:author="Mateja Pompe" w:date="2020-12-08T15:38:00Z">
        <w:r w:rsidRPr="004F5EBF" w:rsidDel="00C46EAB">
          <w:rPr>
            <w:rFonts w:ascii="Verdana" w:hAnsi="Verdana" w:cs="Segoe UI"/>
            <w:color w:val="000000"/>
            <w:sz w:val="20"/>
            <w:szCs w:val="20"/>
            <w:lang w:eastAsia="sl-SI"/>
          </w:rPr>
          <w:delText>V</w:delText>
        </w:r>
        <w:r w:rsidR="00BF654D" w:rsidDel="00C46EAB">
          <w:rPr>
            <w:rFonts w:ascii="Verdana" w:hAnsi="Verdana" w:cs="Segoe UI"/>
            <w:color w:val="000000"/>
            <w:sz w:val="20"/>
            <w:szCs w:val="20"/>
            <w:lang w:eastAsia="sl-SI"/>
          </w:rPr>
          <w:delText>6</w:delText>
        </w:r>
      </w:del>
      <w:del w:id="62" w:author="Mateja Pompe" w:date="2020-12-08T15:21:00Z">
        <w:r w:rsidRPr="004F5EBF" w:rsidDel="00375037">
          <w:rPr>
            <w:rFonts w:ascii="Verdana" w:hAnsi="Verdana" w:cs="Segoe UI"/>
            <w:color w:val="000000"/>
            <w:sz w:val="20"/>
            <w:szCs w:val="20"/>
            <w:lang w:eastAsia="sl-SI"/>
          </w:rPr>
          <w:delText>, V</w:delText>
        </w:r>
        <w:r w:rsidR="00BF654D" w:rsidDel="00375037">
          <w:rPr>
            <w:rFonts w:ascii="Verdana" w:hAnsi="Verdana" w:cs="Segoe UI"/>
            <w:color w:val="000000"/>
            <w:sz w:val="20"/>
            <w:szCs w:val="20"/>
            <w:lang w:eastAsia="sl-SI"/>
          </w:rPr>
          <w:delText>7</w:delText>
        </w:r>
      </w:del>
      <w:r w:rsidRPr="004F5EBF">
        <w:rPr>
          <w:rFonts w:ascii="Verdana" w:hAnsi="Verdana" w:cs="Segoe UI"/>
          <w:color w:val="000000"/>
          <w:sz w:val="20"/>
          <w:szCs w:val="20"/>
          <w:lang w:eastAsia="sl-SI"/>
        </w:rPr>
        <w:t xml:space="preserve"> (gradbena parcela GP3) se priključuje preko kanalizacijskega priključka na obstoječe omrežje, ki poteka po Torkarjevi ulici</w:t>
      </w:r>
      <w:ins w:id="63" w:author="Mateja Pompe" w:date="2020-12-08T15:39:00Z">
        <w:r w:rsidR="00C46EAB">
          <w:rPr>
            <w:rFonts w:ascii="Verdana" w:hAnsi="Verdana" w:cs="Segoe UI"/>
            <w:color w:val="000000"/>
            <w:sz w:val="20"/>
            <w:szCs w:val="20"/>
            <w:lang w:eastAsia="sl-SI"/>
          </w:rPr>
          <w:t>.</w:t>
        </w:r>
      </w:ins>
      <w:del w:id="64" w:author="Mateja Pompe" w:date="2020-12-08T15:39:00Z">
        <w:r w:rsidRPr="004F5EBF" w:rsidDel="00C46EAB">
          <w:rPr>
            <w:rFonts w:ascii="Verdana" w:hAnsi="Verdana" w:cs="Segoe UI"/>
            <w:color w:val="000000"/>
            <w:sz w:val="20"/>
            <w:szCs w:val="20"/>
            <w:lang w:eastAsia="sl-SI"/>
          </w:rPr>
          <w:delText xml:space="preserve"> (V</w:delText>
        </w:r>
        <w:r w:rsidR="00BF654D" w:rsidDel="00C46EAB">
          <w:rPr>
            <w:rFonts w:ascii="Verdana" w:hAnsi="Verdana" w:cs="Segoe UI"/>
            <w:color w:val="000000"/>
            <w:sz w:val="20"/>
            <w:szCs w:val="20"/>
            <w:lang w:eastAsia="sl-SI"/>
          </w:rPr>
          <w:delText>5</w:delText>
        </w:r>
        <w:r w:rsidRPr="004F5EBF" w:rsidDel="00C46EAB">
          <w:rPr>
            <w:rFonts w:ascii="Verdana" w:hAnsi="Verdana" w:cs="Segoe UI"/>
            <w:color w:val="000000"/>
            <w:sz w:val="20"/>
            <w:szCs w:val="20"/>
            <w:lang w:eastAsia="sl-SI"/>
          </w:rPr>
          <w:delText>),</w:delText>
        </w:r>
      </w:del>
      <w:r w:rsidRPr="004F5EBF">
        <w:rPr>
          <w:rFonts w:ascii="Verdana" w:hAnsi="Verdana" w:cs="Segoe UI"/>
          <w:color w:val="000000"/>
          <w:sz w:val="20"/>
          <w:szCs w:val="20"/>
          <w:lang w:eastAsia="sl-SI"/>
        </w:rPr>
        <w:t xml:space="preserve"> </w:t>
      </w:r>
    </w:p>
    <w:p w14:paraId="0524B9FD" w14:textId="0B12EC15" w:rsidR="005D01DC" w:rsidRDefault="00C46EAB" w:rsidP="004F5EBF">
      <w:pPr>
        <w:jc w:val="both"/>
        <w:rPr>
          <w:rFonts w:ascii="Verdana" w:hAnsi="Verdana" w:cs="Segoe UI"/>
          <w:color w:val="000000"/>
          <w:sz w:val="20"/>
          <w:szCs w:val="20"/>
          <w:lang w:eastAsia="sl-SI"/>
        </w:rPr>
      </w:pPr>
      <w:ins w:id="65" w:author="Mateja Pompe" w:date="2020-12-08T15:39:00Z">
        <w:r w:rsidRPr="004F5EBF">
          <w:rPr>
            <w:rFonts w:ascii="Verdana" w:hAnsi="Verdana" w:cs="Segoe UI"/>
            <w:color w:val="000000"/>
            <w:sz w:val="20"/>
            <w:szCs w:val="20"/>
            <w:lang w:eastAsia="sl-SI"/>
          </w:rPr>
          <w:t>Objekt V</w:t>
        </w:r>
        <w:r>
          <w:rPr>
            <w:rFonts w:ascii="Verdana" w:hAnsi="Verdana" w:cs="Segoe UI"/>
            <w:color w:val="000000"/>
            <w:sz w:val="20"/>
            <w:szCs w:val="20"/>
            <w:lang w:eastAsia="sl-SI"/>
          </w:rPr>
          <w:t>6</w:t>
        </w:r>
        <w:r w:rsidRPr="004F5EBF">
          <w:rPr>
            <w:rFonts w:ascii="Verdana" w:hAnsi="Verdana" w:cs="Segoe UI"/>
            <w:color w:val="000000"/>
            <w:sz w:val="20"/>
            <w:szCs w:val="20"/>
            <w:lang w:eastAsia="sl-SI"/>
          </w:rPr>
          <w:t xml:space="preserve"> (gradbena parcela GP3) se priključuje </w:t>
        </w:r>
      </w:ins>
      <w:r w:rsidR="004F5EBF" w:rsidRPr="004F5EBF">
        <w:rPr>
          <w:rFonts w:ascii="Verdana" w:hAnsi="Verdana" w:cs="Segoe UI"/>
          <w:color w:val="000000"/>
          <w:sz w:val="20"/>
          <w:szCs w:val="20"/>
          <w:lang w:eastAsia="sl-SI"/>
        </w:rPr>
        <w:t>preko kanalizacijska priključka na obstoječe omrežje, ki poteka po Pučnikovi ulici</w:t>
      </w:r>
      <w:ins w:id="66" w:author="Mateja Pompe" w:date="2020-12-08T15:40:00Z">
        <w:r>
          <w:rPr>
            <w:rFonts w:ascii="Verdana" w:hAnsi="Verdana" w:cs="Segoe UI"/>
            <w:color w:val="000000"/>
            <w:sz w:val="20"/>
            <w:szCs w:val="20"/>
            <w:lang w:eastAsia="sl-SI"/>
          </w:rPr>
          <w:t>.</w:t>
        </w:r>
      </w:ins>
      <w:r w:rsidR="004F5EBF" w:rsidRPr="004F5EBF">
        <w:rPr>
          <w:rFonts w:ascii="Verdana" w:hAnsi="Verdana" w:cs="Segoe UI"/>
          <w:color w:val="000000"/>
          <w:sz w:val="20"/>
          <w:szCs w:val="20"/>
          <w:lang w:eastAsia="sl-SI"/>
        </w:rPr>
        <w:t xml:space="preserve"> </w:t>
      </w:r>
      <w:del w:id="67" w:author="Mateja Pompe" w:date="2020-12-08T15:40:00Z">
        <w:r w:rsidR="004F5EBF" w:rsidRPr="004F5EBF" w:rsidDel="00C46EAB">
          <w:rPr>
            <w:rFonts w:ascii="Verdana" w:hAnsi="Verdana" w:cs="Segoe UI"/>
            <w:color w:val="000000"/>
            <w:sz w:val="20"/>
            <w:szCs w:val="20"/>
            <w:lang w:eastAsia="sl-SI"/>
          </w:rPr>
          <w:delText>(V</w:delText>
        </w:r>
        <w:r w:rsidR="00BF654D" w:rsidDel="00C46EAB">
          <w:rPr>
            <w:rFonts w:ascii="Verdana" w:hAnsi="Verdana" w:cs="Segoe UI"/>
            <w:color w:val="000000"/>
            <w:sz w:val="20"/>
            <w:szCs w:val="20"/>
            <w:lang w:eastAsia="sl-SI"/>
          </w:rPr>
          <w:delText>6</w:delText>
        </w:r>
        <w:r w:rsidR="004F5EBF" w:rsidRPr="004F5EBF" w:rsidDel="00C46EAB">
          <w:rPr>
            <w:rFonts w:ascii="Verdana" w:hAnsi="Verdana" w:cs="Segoe UI"/>
            <w:color w:val="000000"/>
            <w:sz w:val="20"/>
            <w:szCs w:val="20"/>
            <w:lang w:eastAsia="sl-SI"/>
          </w:rPr>
          <w:delText>), oziroma na obstoječe kanalizacijsko omrežje na Jelinčičevi ulici (V</w:delText>
        </w:r>
        <w:r w:rsidR="00BF654D" w:rsidDel="00C46EAB">
          <w:rPr>
            <w:rFonts w:ascii="Verdana" w:hAnsi="Verdana" w:cs="Segoe UI"/>
            <w:color w:val="000000"/>
            <w:sz w:val="20"/>
            <w:szCs w:val="20"/>
            <w:lang w:eastAsia="sl-SI"/>
          </w:rPr>
          <w:delText>7</w:delText>
        </w:r>
        <w:r w:rsidR="004F5EBF" w:rsidRPr="004F5EBF" w:rsidDel="00C46EAB">
          <w:rPr>
            <w:rFonts w:ascii="Verdana" w:hAnsi="Verdana" w:cs="Segoe UI"/>
            <w:color w:val="000000"/>
            <w:sz w:val="20"/>
            <w:szCs w:val="20"/>
            <w:lang w:eastAsia="sl-SI"/>
          </w:rPr>
          <w:delText>).</w:delText>
        </w:r>
      </w:del>
    </w:p>
    <w:p w14:paraId="6CFFCEDD" w14:textId="7F934E22" w:rsidR="00130E3D" w:rsidRPr="00130E3D" w:rsidRDefault="00130E3D" w:rsidP="00130E3D">
      <w:pPr>
        <w:jc w:val="both"/>
        <w:rPr>
          <w:rFonts w:ascii="Verdana" w:hAnsi="Verdana" w:cs="Segoe UI"/>
          <w:color w:val="000000"/>
          <w:sz w:val="20"/>
          <w:szCs w:val="20"/>
          <w:lang w:eastAsia="sl-SI"/>
        </w:rPr>
      </w:pPr>
      <w:r w:rsidRPr="00130E3D">
        <w:rPr>
          <w:rFonts w:ascii="Verdana" w:hAnsi="Verdana" w:cs="Segoe UI"/>
          <w:color w:val="000000"/>
          <w:sz w:val="20"/>
          <w:szCs w:val="20"/>
          <w:lang w:eastAsia="sl-SI"/>
        </w:rPr>
        <w:t>Objekt</w:t>
      </w:r>
      <w:ins w:id="68" w:author="Mateja Pompe" w:date="2020-12-08T15:40:00Z">
        <w:r w:rsidR="00C46EAB">
          <w:rPr>
            <w:rFonts w:ascii="Verdana" w:hAnsi="Verdana" w:cs="Segoe UI"/>
            <w:color w:val="000000"/>
            <w:sz w:val="20"/>
            <w:szCs w:val="20"/>
            <w:lang w:eastAsia="sl-SI"/>
          </w:rPr>
          <w:t>a</w:t>
        </w:r>
      </w:ins>
      <w:r w:rsidRPr="00130E3D">
        <w:rPr>
          <w:rFonts w:ascii="Verdana" w:hAnsi="Verdana" w:cs="Segoe UI"/>
          <w:color w:val="000000"/>
          <w:sz w:val="20"/>
          <w:szCs w:val="20"/>
          <w:lang w:eastAsia="sl-SI"/>
        </w:rPr>
        <w:t xml:space="preserve"> D</w:t>
      </w:r>
      <w:ins w:id="69" w:author="Mateja Pompe" w:date="2020-12-08T15:40:00Z">
        <w:r w:rsidR="00C46EAB">
          <w:rPr>
            <w:rFonts w:ascii="Verdana" w:hAnsi="Verdana" w:cs="Segoe UI"/>
            <w:color w:val="000000"/>
            <w:sz w:val="20"/>
            <w:szCs w:val="20"/>
            <w:lang w:eastAsia="sl-SI"/>
          </w:rPr>
          <w:t>1 in D2</w:t>
        </w:r>
      </w:ins>
      <w:r w:rsidRPr="00130E3D">
        <w:rPr>
          <w:rFonts w:ascii="Verdana" w:hAnsi="Verdana" w:cs="Segoe UI"/>
          <w:color w:val="000000"/>
          <w:sz w:val="20"/>
          <w:szCs w:val="20"/>
          <w:lang w:eastAsia="sl-SI"/>
        </w:rPr>
        <w:t xml:space="preserve"> (gradbena parcela GP5) se priključuje</w:t>
      </w:r>
      <w:ins w:id="70" w:author="Mateja Pompe" w:date="2020-12-08T15:40:00Z">
        <w:r w:rsidR="00C46EAB">
          <w:rPr>
            <w:rFonts w:ascii="Verdana" w:hAnsi="Verdana" w:cs="Segoe UI"/>
            <w:color w:val="000000"/>
            <w:sz w:val="20"/>
            <w:szCs w:val="20"/>
            <w:lang w:eastAsia="sl-SI"/>
          </w:rPr>
          <w:t>ta</w:t>
        </w:r>
      </w:ins>
      <w:r w:rsidRPr="00130E3D">
        <w:rPr>
          <w:rFonts w:ascii="Verdana" w:hAnsi="Verdana" w:cs="Segoe UI"/>
          <w:color w:val="000000"/>
          <w:sz w:val="20"/>
          <w:szCs w:val="20"/>
          <w:lang w:eastAsia="sl-SI"/>
        </w:rPr>
        <w:t xml:space="preserve"> preko samostojnega kanalizacijskega priključka na obstoječe kanalizacijsko omrežje na Rožičevi ulici.</w:t>
      </w:r>
    </w:p>
    <w:p w14:paraId="2CAFD7B7" w14:textId="31361377" w:rsidR="00130E3D" w:rsidRPr="001D1191" w:rsidRDefault="00130E3D" w:rsidP="00130E3D">
      <w:pPr>
        <w:jc w:val="both"/>
        <w:rPr>
          <w:rFonts w:ascii="Verdana" w:hAnsi="Verdana" w:cs="Segoe UI"/>
          <w:color w:val="000000"/>
          <w:sz w:val="20"/>
          <w:szCs w:val="20"/>
          <w:lang w:eastAsia="sl-SI"/>
        </w:rPr>
      </w:pPr>
      <w:r w:rsidRPr="00130E3D">
        <w:rPr>
          <w:rFonts w:ascii="Verdana" w:hAnsi="Verdana" w:cs="Segoe UI"/>
          <w:color w:val="000000"/>
          <w:sz w:val="20"/>
          <w:szCs w:val="20"/>
          <w:lang w:eastAsia="sl-SI"/>
        </w:rPr>
        <w:t xml:space="preserve">Objekt </w:t>
      </w:r>
      <w:r w:rsidR="00BF654D">
        <w:rPr>
          <w:rFonts w:ascii="Verdana" w:hAnsi="Verdana" w:cs="Segoe UI"/>
          <w:color w:val="000000"/>
          <w:sz w:val="20"/>
          <w:szCs w:val="20"/>
          <w:lang w:eastAsia="sl-SI"/>
        </w:rPr>
        <w:t>E</w:t>
      </w:r>
      <w:r w:rsidRPr="00130E3D">
        <w:rPr>
          <w:rFonts w:ascii="Verdana" w:hAnsi="Verdana" w:cs="Segoe UI"/>
          <w:color w:val="000000"/>
          <w:sz w:val="20"/>
          <w:szCs w:val="20"/>
          <w:lang w:eastAsia="sl-SI"/>
        </w:rPr>
        <w:t xml:space="preserve"> se priključuje preko samostojnega kanalizacijskega priključka na obstoječe kanalizacijsko omrežje na Rožičevi ulici</w:t>
      </w:r>
      <w:r>
        <w:rPr>
          <w:rFonts w:ascii="Verdana" w:hAnsi="Verdana" w:cs="Segoe UI"/>
          <w:color w:val="000000"/>
          <w:sz w:val="20"/>
          <w:szCs w:val="20"/>
          <w:lang w:eastAsia="sl-SI"/>
        </w:rPr>
        <w:t>.</w:t>
      </w:r>
    </w:p>
    <w:p w14:paraId="70F362D1" w14:textId="77777777" w:rsidR="005D01DC" w:rsidRDefault="005D01DC" w:rsidP="005D01DC">
      <w:pPr>
        <w:jc w:val="both"/>
        <w:rPr>
          <w:rFonts w:ascii="Verdana" w:hAnsi="Verdana" w:cs="Segoe UI"/>
          <w:i/>
          <w:color w:val="000000"/>
          <w:sz w:val="20"/>
          <w:szCs w:val="20"/>
          <w:lang w:eastAsia="sl-SI"/>
        </w:rPr>
      </w:pPr>
    </w:p>
    <w:p w14:paraId="3786C8E2" w14:textId="77777777" w:rsidR="000C22D7" w:rsidRDefault="000C22D7" w:rsidP="004F5EBF">
      <w:pPr>
        <w:jc w:val="both"/>
        <w:rPr>
          <w:rFonts w:ascii="Verdana" w:hAnsi="Verdana" w:cs="Segoe UI"/>
          <w:b/>
          <w:bCs/>
          <w:iCs/>
          <w:color w:val="000000"/>
          <w:sz w:val="20"/>
          <w:szCs w:val="20"/>
          <w:lang w:eastAsia="sl-SI"/>
        </w:rPr>
      </w:pPr>
    </w:p>
    <w:p w14:paraId="4422D5E0" w14:textId="5BE48F20" w:rsidR="004F5EBF" w:rsidRPr="004F5EBF" w:rsidRDefault="001B5860" w:rsidP="004F5EBF">
      <w:pPr>
        <w:jc w:val="both"/>
        <w:rPr>
          <w:rFonts w:ascii="Verdana" w:hAnsi="Verdana" w:cs="Segoe UI"/>
          <w:b/>
          <w:bCs/>
          <w:iCs/>
          <w:color w:val="000000"/>
          <w:sz w:val="20"/>
          <w:szCs w:val="20"/>
          <w:lang w:eastAsia="sl-SI"/>
        </w:rPr>
      </w:pPr>
      <w:r>
        <w:rPr>
          <w:rFonts w:ascii="Verdana" w:hAnsi="Verdana" w:cs="Segoe UI"/>
          <w:b/>
          <w:bCs/>
          <w:iCs/>
          <w:color w:val="000000"/>
          <w:sz w:val="20"/>
          <w:szCs w:val="20"/>
          <w:lang w:eastAsia="sl-SI"/>
        </w:rPr>
        <w:t>K</w:t>
      </w:r>
      <w:r w:rsidR="004F5EBF" w:rsidRPr="004F5EBF">
        <w:rPr>
          <w:rFonts w:ascii="Verdana" w:hAnsi="Verdana" w:cs="Segoe UI"/>
          <w:b/>
          <w:bCs/>
          <w:iCs/>
          <w:color w:val="000000"/>
          <w:sz w:val="20"/>
          <w:szCs w:val="20"/>
          <w:lang w:eastAsia="sl-SI"/>
        </w:rPr>
        <w:t>analizacij</w:t>
      </w:r>
      <w:r>
        <w:rPr>
          <w:rFonts w:ascii="Verdana" w:hAnsi="Verdana" w:cs="Segoe UI"/>
          <w:b/>
          <w:bCs/>
          <w:iCs/>
          <w:color w:val="000000"/>
          <w:sz w:val="20"/>
          <w:szCs w:val="20"/>
          <w:lang w:eastAsia="sl-SI"/>
        </w:rPr>
        <w:t>sko omrežje za padavinske vode</w:t>
      </w:r>
    </w:p>
    <w:p w14:paraId="0773C639" w14:textId="77777777" w:rsidR="004F5EBF" w:rsidRDefault="004F5EBF" w:rsidP="005D01DC">
      <w:pPr>
        <w:jc w:val="both"/>
        <w:rPr>
          <w:rFonts w:ascii="Verdana" w:hAnsi="Verdana" w:cs="Segoe UI"/>
          <w:i/>
          <w:color w:val="000000"/>
          <w:sz w:val="20"/>
          <w:szCs w:val="20"/>
          <w:lang w:eastAsia="sl-SI"/>
        </w:rPr>
      </w:pPr>
    </w:p>
    <w:p w14:paraId="57D3EEF6" w14:textId="27A3607D" w:rsidR="00734E61" w:rsidRDefault="0017248D" w:rsidP="000876FD">
      <w:pPr>
        <w:jc w:val="both"/>
        <w:rPr>
          <w:rFonts w:ascii="Verdana" w:hAnsi="Verdana" w:cs="Segoe UI"/>
          <w:color w:val="000000"/>
          <w:sz w:val="20"/>
          <w:szCs w:val="20"/>
          <w:lang w:eastAsia="sl-SI"/>
        </w:rPr>
      </w:pPr>
      <w:r w:rsidRPr="0017248D">
        <w:rPr>
          <w:rFonts w:ascii="Verdana" w:hAnsi="Verdana" w:cs="Segoe UI"/>
          <w:color w:val="000000"/>
          <w:sz w:val="20"/>
          <w:szCs w:val="20"/>
          <w:lang w:eastAsia="sl-SI"/>
        </w:rPr>
        <w:t>Obstoječi kanalizacijski sistem v mešanem sistemu na širšem območju ZN ne dopušča priključevanja dodatnih količin padavinske odpadne vode v obstoječi kanalizacijski sistem, razen iz severnega dela Pučnikove ulice, zato je potrebno padavinsko odpadno vodo ponikati na območju ZN.</w:t>
      </w:r>
    </w:p>
    <w:p w14:paraId="7F8835FF" w14:textId="74E260EC" w:rsidR="004F5EBF" w:rsidRDefault="004F5EBF" w:rsidP="000876FD">
      <w:pPr>
        <w:jc w:val="both"/>
        <w:rPr>
          <w:rFonts w:ascii="Verdana" w:hAnsi="Verdana" w:cs="Segoe UI"/>
          <w:color w:val="000000"/>
          <w:sz w:val="20"/>
          <w:szCs w:val="20"/>
          <w:lang w:eastAsia="sl-SI"/>
        </w:rPr>
      </w:pPr>
      <w:r w:rsidRPr="004F5EBF">
        <w:rPr>
          <w:rFonts w:ascii="Verdana" w:hAnsi="Verdana" w:cs="Segoe UI"/>
          <w:color w:val="000000"/>
          <w:sz w:val="20"/>
          <w:szCs w:val="20"/>
          <w:lang w:eastAsia="sl-SI"/>
        </w:rPr>
        <w:t>Meteorna voda s strehe</w:t>
      </w:r>
      <w:r w:rsidR="00AA6699">
        <w:rPr>
          <w:rFonts w:ascii="Verdana" w:hAnsi="Verdana" w:cs="Segoe UI"/>
          <w:color w:val="000000"/>
          <w:sz w:val="20"/>
          <w:szCs w:val="20"/>
          <w:lang w:eastAsia="sl-SI"/>
        </w:rPr>
        <w:t xml:space="preserve"> </w:t>
      </w:r>
      <w:r w:rsidR="00D25473" w:rsidRPr="00D25473">
        <w:rPr>
          <w:rFonts w:ascii="Verdana" w:hAnsi="Verdana" w:cs="Segoe UI"/>
          <w:color w:val="000000"/>
          <w:sz w:val="20"/>
          <w:szCs w:val="20"/>
          <w:lang w:eastAsia="sl-SI"/>
        </w:rPr>
        <w:t xml:space="preserve">objektov B6, C2, V5, V6, </w:t>
      </w:r>
      <w:del w:id="71" w:author="Mateja Pompe" w:date="2020-12-08T15:44:00Z">
        <w:r w:rsidR="00D25473" w:rsidRPr="00D25473" w:rsidDel="008610FB">
          <w:rPr>
            <w:rFonts w:ascii="Verdana" w:hAnsi="Verdana" w:cs="Segoe UI"/>
            <w:color w:val="000000"/>
            <w:sz w:val="20"/>
            <w:szCs w:val="20"/>
            <w:lang w:eastAsia="sl-SI"/>
          </w:rPr>
          <w:delText>V7</w:delText>
        </w:r>
        <w:r w:rsidR="00AA6699" w:rsidDel="008610FB">
          <w:rPr>
            <w:rFonts w:ascii="Verdana" w:hAnsi="Verdana" w:cs="Segoe UI"/>
            <w:color w:val="000000"/>
            <w:sz w:val="20"/>
            <w:szCs w:val="20"/>
            <w:lang w:eastAsia="sl-SI"/>
          </w:rPr>
          <w:delText xml:space="preserve">, </w:delText>
        </w:r>
      </w:del>
      <w:r w:rsidR="00AA6699">
        <w:rPr>
          <w:rFonts w:ascii="Verdana" w:hAnsi="Verdana" w:cs="Segoe UI"/>
          <w:color w:val="000000"/>
          <w:sz w:val="20"/>
          <w:szCs w:val="20"/>
          <w:lang w:eastAsia="sl-SI"/>
        </w:rPr>
        <w:t>D</w:t>
      </w:r>
      <w:ins w:id="72" w:author="Mateja Pompe" w:date="2020-12-08T15:44:00Z">
        <w:r w:rsidR="008610FB">
          <w:rPr>
            <w:rFonts w:ascii="Verdana" w:hAnsi="Verdana" w:cs="Segoe UI"/>
            <w:color w:val="000000"/>
            <w:sz w:val="20"/>
            <w:szCs w:val="20"/>
            <w:lang w:eastAsia="sl-SI"/>
          </w:rPr>
          <w:t>1, D2</w:t>
        </w:r>
      </w:ins>
      <w:ins w:id="73" w:author="Mateja Pompe" w:date="2020-12-08T15:55:00Z">
        <w:r w:rsidR="002C5C82">
          <w:rPr>
            <w:rFonts w:ascii="Verdana" w:hAnsi="Verdana" w:cs="Segoe UI"/>
            <w:color w:val="000000"/>
            <w:sz w:val="20"/>
            <w:szCs w:val="20"/>
            <w:lang w:eastAsia="sl-SI"/>
          </w:rPr>
          <w:t xml:space="preserve"> in</w:t>
        </w:r>
      </w:ins>
      <w:del w:id="74" w:author="Mateja Pompe" w:date="2020-12-08T15:55:00Z">
        <w:r w:rsidR="00AA6699" w:rsidDel="002C5C82">
          <w:rPr>
            <w:rFonts w:ascii="Verdana" w:hAnsi="Verdana" w:cs="Segoe UI"/>
            <w:color w:val="000000"/>
            <w:sz w:val="20"/>
            <w:szCs w:val="20"/>
            <w:lang w:eastAsia="sl-SI"/>
          </w:rPr>
          <w:delText xml:space="preserve">, </w:delText>
        </w:r>
      </w:del>
      <w:ins w:id="75" w:author="Mateja Pompe" w:date="2020-12-08T15:55:00Z">
        <w:r w:rsidR="002C5C82">
          <w:rPr>
            <w:rFonts w:ascii="Verdana" w:hAnsi="Verdana" w:cs="Segoe UI"/>
            <w:color w:val="000000"/>
            <w:sz w:val="20"/>
            <w:szCs w:val="20"/>
            <w:lang w:eastAsia="sl-SI"/>
          </w:rPr>
          <w:t xml:space="preserve"> </w:t>
        </w:r>
      </w:ins>
      <w:r w:rsidR="00AA6699">
        <w:rPr>
          <w:rFonts w:ascii="Verdana" w:hAnsi="Verdana" w:cs="Segoe UI"/>
          <w:color w:val="000000"/>
          <w:sz w:val="20"/>
          <w:szCs w:val="20"/>
          <w:lang w:eastAsia="sl-SI"/>
        </w:rPr>
        <w:t>E</w:t>
      </w:r>
      <w:r w:rsidR="00D25473" w:rsidRPr="00D25473">
        <w:rPr>
          <w:rFonts w:ascii="Verdana" w:hAnsi="Verdana" w:cs="Segoe UI"/>
          <w:color w:val="000000"/>
          <w:sz w:val="20"/>
          <w:szCs w:val="20"/>
          <w:lang w:eastAsia="sl-SI"/>
        </w:rPr>
        <w:t xml:space="preserve"> </w:t>
      </w:r>
      <w:r w:rsidRPr="004F5EBF">
        <w:rPr>
          <w:rFonts w:ascii="Verdana" w:hAnsi="Verdana" w:cs="Segoe UI"/>
          <w:color w:val="000000"/>
          <w:sz w:val="20"/>
          <w:szCs w:val="20"/>
          <w:lang w:eastAsia="sl-SI"/>
        </w:rPr>
        <w:t>predstavlja čisto meteorno vodo</w:t>
      </w:r>
      <w:r w:rsidR="000876FD">
        <w:rPr>
          <w:rFonts w:ascii="Verdana" w:hAnsi="Verdana" w:cs="Segoe UI"/>
          <w:color w:val="000000"/>
          <w:sz w:val="20"/>
          <w:szCs w:val="20"/>
          <w:lang w:eastAsia="sl-SI"/>
        </w:rPr>
        <w:t xml:space="preserve">, zato se preko peskolovov vodi </w:t>
      </w:r>
      <w:r w:rsidRPr="004F5EBF">
        <w:rPr>
          <w:rFonts w:ascii="Verdana" w:hAnsi="Verdana" w:cs="Segoe UI"/>
          <w:color w:val="000000"/>
          <w:sz w:val="20"/>
          <w:szCs w:val="20"/>
          <w:lang w:eastAsia="sl-SI"/>
        </w:rPr>
        <w:t>direktno v interni meteorni kanal, ki se jo vodi v ponikanj</w:t>
      </w:r>
      <w:r w:rsidR="000876FD">
        <w:rPr>
          <w:rFonts w:ascii="Verdana" w:hAnsi="Verdana" w:cs="Segoe UI"/>
          <w:color w:val="000000"/>
          <w:sz w:val="20"/>
          <w:szCs w:val="20"/>
          <w:lang w:eastAsia="sl-SI"/>
        </w:rPr>
        <w:t xml:space="preserve">e. Ponikanje se izvede v sklopu </w:t>
      </w:r>
      <w:r w:rsidRPr="004F5EBF">
        <w:rPr>
          <w:rFonts w:ascii="Verdana" w:hAnsi="Verdana" w:cs="Segoe UI"/>
          <w:color w:val="000000"/>
          <w:sz w:val="20"/>
          <w:szCs w:val="20"/>
          <w:lang w:eastAsia="sl-SI"/>
        </w:rPr>
        <w:t>posameznega objekta.</w:t>
      </w:r>
    </w:p>
    <w:p w14:paraId="1DDA455F" w14:textId="181FE0D6" w:rsidR="0017248D" w:rsidRDefault="0017248D" w:rsidP="000876FD">
      <w:pPr>
        <w:jc w:val="both"/>
        <w:rPr>
          <w:rFonts w:ascii="Verdana" w:hAnsi="Verdana" w:cs="Segoe UI"/>
          <w:color w:val="000000"/>
          <w:sz w:val="20"/>
          <w:szCs w:val="20"/>
          <w:lang w:eastAsia="sl-SI"/>
        </w:rPr>
      </w:pPr>
      <w:r w:rsidRPr="00E0473B">
        <w:rPr>
          <w:rFonts w:ascii="Verdana" w:hAnsi="Verdana" w:cs="Segoe UI"/>
          <w:b/>
          <w:color w:val="000000"/>
          <w:sz w:val="20"/>
          <w:szCs w:val="20"/>
          <w:lang w:eastAsia="sl-SI"/>
        </w:rPr>
        <w:t xml:space="preserve">Za odvod padavinske odpadne vode s severnega dela Pučnikove ulice </w:t>
      </w:r>
      <w:del w:id="76" w:author="Mateja Pompe" w:date="2020-12-08T16:18:00Z">
        <w:r w:rsidRPr="00E0473B" w:rsidDel="0017031F">
          <w:rPr>
            <w:rFonts w:ascii="Verdana" w:hAnsi="Verdana" w:cs="Segoe UI"/>
            <w:b/>
            <w:color w:val="000000"/>
            <w:sz w:val="20"/>
            <w:szCs w:val="20"/>
            <w:lang w:eastAsia="sl-SI"/>
          </w:rPr>
          <w:delText xml:space="preserve">je </w:delText>
        </w:r>
      </w:del>
      <w:ins w:id="77" w:author="Mateja Pompe" w:date="2020-12-08T16:18:00Z">
        <w:r w:rsidR="0017031F">
          <w:rPr>
            <w:rFonts w:ascii="Verdana" w:hAnsi="Verdana" w:cs="Segoe UI"/>
            <w:b/>
            <w:color w:val="000000"/>
            <w:sz w:val="20"/>
            <w:szCs w:val="20"/>
            <w:lang w:eastAsia="sl-SI"/>
          </w:rPr>
          <w:t>bo</w:t>
        </w:r>
        <w:r w:rsidR="0017031F" w:rsidRPr="00E0473B">
          <w:rPr>
            <w:rFonts w:ascii="Verdana" w:hAnsi="Verdana" w:cs="Segoe UI"/>
            <w:b/>
            <w:color w:val="000000"/>
            <w:sz w:val="20"/>
            <w:szCs w:val="20"/>
            <w:lang w:eastAsia="sl-SI"/>
          </w:rPr>
          <w:t xml:space="preserve"> </w:t>
        </w:r>
      </w:ins>
      <w:r w:rsidRPr="00E0473B">
        <w:rPr>
          <w:rFonts w:ascii="Verdana" w:hAnsi="Verdana" w:cs="Segoe UI"/>
          <w:b/>
          <w:color w:val="000000"/>
          <w:sz w:val="20"/>
          <w:szCs w:val="20"/>
          <w:lang w:eastAsia="sl-SI"/>
        </w:rPr>
        <w:t>potrebno dograditi kanalizacijsko omrežje za padavinsko odpadno vodo med Šmartinsko cesto in Torkarjevo ulico</w:t>
      </w:r>
      <w:r w:rsidRPr="0017248D">
        <w:rPr>
          <w:rFonts w:ascii="Verdana" w:hAnsi="Verdana" w:cs="Segoe UI"/>
          <w:color w:val="000000"/>
          <w:sz w:val="20"/>
          <w:szCs w:val="20"/>
          <w:lang w:eastAsia="sl-SI"/>
        </w:rPr>
        <w:t>. Padavinska odpadna voda s severnega dela Pučnikove ulice se prek načrtovane kanalizacije odvaja v obstoječo kanalizacijo za padavinsko odpadno vodo in ponika v podtalje prek lovilcev olj in obstoječega ponikovalnega polja na območju med Flajšmanovo, Kavčičevo in Pokopališko ulico</w:t>
      </w:r>
      <w:r>
        <w:rPr>
          <w:rFonts w:ascii="Verdana" w:hAnsi="Verdana" w:cs="Segoe UI"/>
          <w:color w:val="000000"/>
          <w:sz w:val="20"/>
          <w:szCs w:val="20"/>
          <w:lang w:eastAsia="sl-SI"/>
        </w:rPr>
        <w:t>.</w:t>
      </w:r>
    </w:p>
    <w:p w14:paraId="591B5BEC" w14:textId="2AFDF04E" w:rsidR="0017248D" w:rsidRPr="002C5C82" w:rsidRDefault="0017248D" w:rsidP="002C5C82">
      <w:pPr>
        <w:jc w:val="both"/>
        <w:rPr>
          <w:rFonts w:ascii="Verdana" w:hAnsi="Verdana" w:cs="Segoe UI"/>
          <w:color w:val="000000"/>
          <w:sz w:val="20"/>
          <w:szCs w:val="20"/>
          <w:lang w:eastAsia="sl-SI"/>
        </w:rPr>
      </w:pPr>
      <w:r w:rsidRPr="00E0473B">
        <w:rPr>
          <w:rFonts w:ascii="Verdana" w:hAnsi="Verdana" w:cs="Segoe UI"/>
          <w:b/>
          <w:color w:val="000000"/>
          <w:sz w:val="20"/>
          <w:szCs w:val="20"/>
          <w:lang w:eastAsia="sl-SI"/>
        </w:rPr>
        <w:t xml:space="preserve">Za odvod padavinske odpadne vode z južnega dela Pučnikove ulice </w:t>
      </w:r>
      <w:ins w:id="78" w:author="Mateja Pompe" w:date="2020-12-08T15:56:00Z">
        <w:r w:rsidR="002C5C82" w:rsidRPr="002C5C82">
          <w:rPr>
            <w:rFonts w:ascii="Verdana" w:hAnsi="Verdana" w:cs="Segoe UI"/>
            <w:b/>
            <w:color w:val="000000"/>
            <w:sz w:val="20"/>
            <w:szCs w:val="20"/>
            <w:lang w:eastAsia="sl-SI"/>
          </w:rPr>
          <w:t>in ceste U3 med Rožičevo in</w:t>
        </w:r>
        <w:r w:rsidR="002C5C82">
          <w:rPr>
            <w:rFonts w:ascii="Verdana" w:hAnsi="Verdana" w:cs="Segoe UI"/>
            <w:b/>
            <w:color w:val="000000"/>
            <w:sz w:val="20"/>
            <w:szCs w:val="20"/>
            <w:lang w:eastAsia="sl-SI"/>
          </w:rPr>
          <w:t xml:space="preserve"> </w:t>
        </w:r>
        <w:r w:rsidR="002C5C82" w:rsidRPr="002C5C82">
          <w:rPr>
            <w:rFonts w:ascii="Verdana" w:hAnsi="Verdana" w:cs="Segoe UI"/>
            <w:b/>
            <w:color w:val="000000"/>
            <w:sz w:val="20"/>
            <w:szCs w:val="20"/>
            <w:lang w:eastAsia="sl-SI"/>
          </w:rPr>
          <w:t xml:space="preserve">Kavčičevo ulico </w:t>
        </w:r>
      </w:ins>
      <w:del w:id="79" w:author="Mateja Pompe" w:date="2020-12-08T16:18:00Z">
        <w:r w:rsidRPr="00E0473B" w:rsidDel="0017031F">
          <w:rPr>
            <w:rFonts w:ascii="Verdana" w:hAnsi="Verdana" w:cs="Segoe UI"/>
            <w:b/>
            <w:color w:val="000000"/>
            <w:sz w:val="20"/>
            <w:szCs w:val="20"/>
            <w:lang w:eastAsia="sl-SI"/>
          </w:rPr>
          <w:delText xml:space="preserve">je </w:delText>
        </w:r>
      </w:del>
      <w:ins w:id="80" w:author="Mateja Pompe" w:date="2020-12-08T16:18:00Z">
        <w:r w:rsidR="0017031F">
          <w:rPr>
            <w:rFonts w:ascii="Verdana" w:hAnsi="Verdana" w:cs="Segoe UI"/>
            <w:b/>
            <w:color w:val="000000"/>
            <w:sz w:val="20"/>
            <w:szCs w:val="20"/>
            <w:lang w:eastAsia="sl-SI"/>
          </w:rPr>
          <w:t>bo</w:t>
        </w:r>
        <w:r w:rsidR="0017031F" w:rsidRPr="00E0473B">
          <w:rPr>
            <w:rFonts w:ascii="Verdana" w:hAnsi="Verdana" w:cs="Segoe UI"/>
            <w:b/>
            <w:color w:val="000000"/>
            <w:sz w:val="20"/>
            <w:szCs w:val="20"/>
            <w:lang w:eastAsia="sl-SI"/>
          </w:rPr>
          <w:t xml:space="preserve"> </w:t>
        </w:r>
      </w:ins>
      <w:r w:rsidRPr="00E0473B">
        <w:rPr>
          <w:rFonts w:ascii="Verdana" w:hAnsi="Verdana" w:cs="Segoe UI"/>
          <w:b/>
          <w:color w:val="000000"/>
          <w:sz w:val="20"/>
          <w:szCs w:val="20"/>
          <w:lang w:eastAsia="sl-SI"/>
        </w:rPr>
        <w:t>potrebno dograditi kanalizacijsko omrežje za padavinsko odpadno vodo.</w:t>
      </w:r>
      <w:r w:rsidRPr="0017248D">
        <w:rPr>
          <w:rFonts w:ascii="Verdana" w:hAnsi="Verdana" w:cs="Segoe UI"/>
          <w:color w:val="000000"/>
          <w:sz w:val="20"/>
          <w:szCs w:val="20"/>
          <w:lang w:eastAsia="sl-SI"/>
        </w:rPr>
        <w:t xml:space="preserve"> Padavinska odpadna voda z južnega dela Pučnikove ulice </w:t>
      </w:r>
      <w:ins w:id="81" w:author="Mateja Pompe" w:date="2020-12-08T15:57:00Z">
        <w:r w:rsidR="002C5C82" w:rsidRPr="002C5C82">
          <w:rPr>
            <w:rFonts w:ascii="Verdana" w:hAnsi="Verdana" w:cs="Segoe UI"/>
            <w:color w:val="000000"/>
            <w:sz w:val="20"/>
            <w:szCs w:val="20"/>
            <w:lang w:eastAsia="sl-SI"/>
          </w:rPr>
          <w:t>in ces</w:t>
        </w:r>
        <w:r w:rsidR="002C5C82">
          <w:rPr>
            <w:rFonts w:ascii="Verdana" w:hAnsi="Verdana" w:cs="Segoe UI"/>
            <w:color w:val="000000"/>
            <w:sz w:val="20"/>
            <w:szCs w:val="20"/>
            <w:lang w:eastAsia="sl-SI"/>
          </w:rPr>
          <w:t xml:space="preserve">te U3 med Rožičevo in Kavčičevo </w:t>
        </w:r>
        <w:r w:rsidR="002C5C82" w:rsidRPr="002C5C82">
          <w:rPr>
            <w:rFonts w:ascii="Verdana" w:hAnsi="Verdana" w:cs="Segoe UI"/>
            <w:color w:val="000000"/>
            <w:sz w:val="20"/>
            <w:szCs w:val="20"/>
            <w:lang w:eastAsia="sl-SI"/>
          </w:rPr>
          <w:t xml:space="preserve">ulico </w:t>
        </w:r>
      </w:ins>
      <w:r w:rsidRPr="0017248D">
        <w:rPr>
          <w:rFonts w:ascii="Verdana" w:hAnsi="Verdana" w:cs="Segoe UI"/>
          <w:color w:val="000000"/>
          <w:sz w:val="20"/>
          <w:szCs w:val="20"/>
          <w:lang w:eastAsia="sl-SI"/>
        </w:rPr>
        <w:t xml:space="preserve">se ponika v podtalje prek lovilcev olj in </w:t>
      </w:r>
      <w:r w:rsidRPr="00E0473B">
        <w:rPr>
          <w:rFonts w:ascii="Verdana" w:hAnsi="Verdana" w:cs="Segoe UI"/>
          <w:b/>
          <w:color w:val="000000"/>
          <w:sz w:val="20"/>
          <w:szCs w:val="20"/>
          <w:lang w:eastAsia="sl-SI"/>
        </w:rPr>
        <w:t xml:space="preserve">načrtovanega ponikovalnega polja </w:t>
      </w:r>
      <w:ins w:id="82" w:author="Mateja Pompe" w:date="2020-12-08T15:58:00Z">
        <w:r w:rsidR="002C5C82" w:rsidRPr="002C5C82">
          <w:rPr>
            <w:rFonts w:ascii="Verdana" w:hAnsi="Verdana" w:cs="Segoe UI"/>
            <w:b/>
            <w:color w:val="000000"/>
            <w:sz w:val="20"/>
            <w:szCs w:val="20"/>
            <w:lang w:eastAsia="sl-SI"/>
          </w:rPr>
          <w:t xml:space="preserve">severozahodno od </w:t>
        </w:r>
      </w:ins>
      <w:del w:id="83" w:author="Mateja Pompe" w:date="2020-12-08T15:58:00Z">
        <w:r w:rsidRPr="00E0473B" w:rsidDel="002C5C82">
          <w:rPr>
            <w:rFonts w:ascii="Verdana" w:hAnsi="Verdana" w:cs="Segoe UI"/>
            <w:b/>
            <w:color w:val="000000"/>
            <w:sz w:val="20"/>
            <w:szCs w:val="20"/>
            <w:lang w:eastAsia="sl-SI"/>
          </w:rPr>
          <w:delText xml:space="preserve">v </w:delText>
        </w:r>
      </w:del>
      <w:r w:rsidRPr="00E0473B">
        <w:rPr>
          <w:rFonts w:ascii="Verdana" w:hAnsi="Verdana" w:cs="Segoe UI"/>
          <w:b/>
          <w:color w:val="000000"/>
          <w:sz w:val="20"/>
          <w:szCs w:val="20"/>
          <w:lang w:eastAsia="sl-SI"/>
        </w:rPr>
        <w:t>križišč</w:t>
      </w:r>
      <w:ins w:id="84" w:author="Mateja Pompe" w:date="2020-12-08T15:58:00Z">
        <w:r w:rsidR="002C5C82">
          <w:rPr>
            <w:rFonts w:ascii="Verdana" w:hAnsi="Verdana" w:cs="Segoe UI"/>
            <w:b/>
            <w:color w:val="000000"/>
            <w:sz w:val="20"/>
            <w:szCs w:val="20"/>
            <w:lang w:eastAsia="sl-SI"/>
          </w:rPr>
          <w:t>a</w:t>
        </w:r>
      </w:ins>
      <w:del w:id="85" w:author="Mateja Pompe" w:date="2020-12-08T15:58:00Z">
        <w:r w:rsidRPr="00E0473B" w:rsidDel="002C5C82">
          <w:rPr>
            <w:rFonts w:ascii="Verdana" w:hAnsi="Verdana" w:cs="Segoe UI"/>
            <w:b/>
            <w:color w:val="000000"/>
            <w:sz w:val="20"/>
            <w:szCs w:val="20"/>
            <w:lang w:eastAsia="sl-SI"/>
          </w:rPr>
          <w:delText>u</w:delText>
        </w:r>
      </w:del>
      <w:r w:rsidRPr="00E0473B">
        <w:rPr>
          <w:rFonts w:ascii="Verdana" w:hAnsi="Verdana" w:cs="Segoe UI"/>
          <w:b/>
          <w:color w:val="000000"/>
          <w:sz w:val="20"/>
          <w:szCs w:val="20"/>
          <w:lang w:eastAsia="sl-SI"/>
        </w:rPr>
        <w:t xml:space="preserve"> Pučnikove in Rožičeve </w:t>
      </w:r>
      <w:r w:rsidR="00031E59">
        <w:rPr>
          <w:rFonts w:ascii="Verdana" w:hAnsi="Verdana" w:cs="Segoe UI"/>
          <w:b/>
          <w:color w:val="000000"/>
          <w:sz w:val="20"/>
          <w:szCs w:val="20"/>
          <w:lang w:eastAsia="sl-SI"/>
        </w:rPr>
        <w:t>ulice</w:t>
      </w:r>
      <w:r>
        <w:rPr>
          <w:rFonts w:ascii="Verdana" w:hAnsi="Verdana" w:cs="Segoe UI"/>
          <w:color w:val="000000"/>
          <w:sz w:val="20"/>
          <w:szCs w:val="20"/>
          <w:lang w:eastAsia="sl-SI"/>
        </w:rPr>
        <w:t>.</w:t>
      </w:r>
    </w:p>
    <w:p w14:paraId="20B9D68C" w14:textId="1A99FDB6" w:rsidR="00F03A01" w:rsidRPr="00E0473B" w:rsidRDefault="00F03A01" w:rsidP="000876FD">
      <w:pPr>
        <w:jc w:val="both"/>
        <w:rPr>
          <w:rFonts w:ascii="Verdana" w:hAnsi="Verdana" w:cs="Segoe UI"/>
          <w:b/>
          <w:color w:val="000000"/>
          <w:sz w:val="20"/>
          <w:szCs w:val="20"/>
          <w:lang w:eastAsia="sl-SI"/>
        </w:rPr>
      </w:pPr>
      <w:r w:rsidRPr="005F3958">
        <w:rPr>
          <w:rFonts w:ascii="Verdana" w:hAnsi="Verdana"/>
          <w:b/>
          <w:sz w:val="20"/>
          <w:szCs w:val="20"/>
        </w:rPr>
        <w:t>Načrtovana je tudi ureditev javnega kanalizacijskega omrežja za padavinske odpadne vode - odsek od Rožičeve do Kavčičeve ulice</w:t>
      </w:r>
      <w:r w:rsidR="00891819">
        <w:rPr>
          <w:rFonts w:ascii="Verdana" w:hAnsi="Verdana"/>
          <w:b/>
          <w:sz w:val="20"/>
          <w:szCs w:val="20"/>
        </w:rPr>
        <w:t xml:space="preserve"> v</w:t>
      </w:r>
      <w:r w:rsidR="00772299">
        <w:rPr>
          <w:rFonts w:ascii="Verdana" w:hAnsi="Verdana"/>
          <w:b/>
          <w:sz w:val="20"/>
          <w:szCs w:val="20"/>
        </w:rPr>
        <w:t xml:space="preserve"> ulici U3</w:t>
      </w:r>
      <w:r w:rsidRPr="005F3958">
        <w:rPr>
          <w:rFonts w:ascii="Verdana" w:hAnsi="Verdana"/>
          <w:b/>
          <w:sz w:val="20"/>
          <w:szCs w:val="20"/>
        </w:rPr>
        <w:t>.</w:t>
      </w:r>
    </w:p>
    <w:p w14:paraId="0527BAF5" w14:textId="77777777" w:rsidR="005D01DC" w:rsidRDefault="005D01DC" w:rsidP="005D01DC">
      <w:pPr>
        <w:jc w:val="both"/>
        <w:rPr>
          <w:rFonts w:ascii="Verdana" w:hAnsi="Verdana" w:cs="Segoe UI"/>
          <w:color w:val="000000"/>
          <w:sz w:val="20"/>
          <w:szCs w:val="20"/>
          <w:highlight w:val="yellow"/>
          <w:lang w:eastAsia="sl-SI"/>
        </w:rPr>
      </w:pPr>
    </w:p>
    <w:p w14:paraId="603BE94C" w14:textId="3AFA1E19" w:rsidR="004E1E47" w:rsidRPr="004E1E47" w:rsidRDefault="004E1E47" w:rsidP="005D01DC">
      <w:pPr>
        <w:jc w:val="both"/>
        <w:rPr>
          <w:rFonts w:ascii="Verdana" w:hAnsi="Verdana" w:cs="Segoe UI"/>
          <w:b/>
          <w:bCs/>
          <w:iCs/>
          <w:color w:val="000000"/>
          <w:sz w:val="20"/>
          <w:szCs w:val="20"/>
          <w:lang w:eastAsia="sl-SI"/>
        </w:rPr>
      </w:pPr>
      <w:r w:rsidRPr="004E1E47">
        <w:rPr>
          <w:rFonts w:ascii="Verdana" w:hAnsi="Verdana" w:cs="Segoe UI"/>
          <w:b/>
          <w:bCs/>
          <w:iCs/>
          <w:color w:val="000000"/>
          <w:sz w:val="20"/>
          <w:szCs w:val="20"/>
          <w:lang w:eastAsia="sl-SI"/>
        </w:rPr>
        <w:t>Vročevod</w:t>
      </w:r>
      <w:r w:rsidR="001B5860">
        <w:rPr>
          <w:rFonts w:ascii="Verdana" w:hAnsi="Verdana" w:cs="Segoe UI"/>
          <w:b/>
          <w:bCs/>
          <w:iCs/>
          <w:color w:val="000000"/>
          <w:sz w:val="20"/>
          <w:szCs w:val="20"/>
          <w:lang w:eastAsia="sl-SI"/>
        </w:rPr>
        <w:t>no omrežje</w:t>
      </w:r>
    </w:p>
    <w:p w14:paraId="7571ED76" w14:textId="77777777" w:rsidR="004E1E47" w:rsidRDefault="004E1E47" w:rsidP="005D01DC">
      <w:pPr>
        <w:jc w:val="both"/>
        <w:rPr>
          <w:rFonts w:ascii="Verdana" w:hAnsi="Verdana" w:cs="Segoe UI"/>
          <w:b/>
          <w:bCs/>
          <w:iCs/>
          <w:color w:val="000000"/>
          <w:sz w:val="20"/>
          <w:szCs w:val="20"/>
          <w:lang w:eastAsia="sl-SI"/>
        </w:rPr>
      </w:pPr>
    </w:p>
    <w:p w14:paraId="21143B7C" w14:textId="31F6ECA0" w:rsidR="000C22D7" w:rsidRPr="002150C5" w:rsidRDefault="000C22D7" w:rsidP="000C22D7">
      <w:pPr>
        <w:jc w:val="both"/>
        <w:rPr>
          <w:rFonts w:ascii="Verdana" w:hAnsi="Verdana" w:cs="Segoe UI"/>
          <w:color w:val="000000"/>
          <w:sz w:val="20"/>
          <w:szCs w:val="20"/>
          <w:lang w:eastAsia="sl-SI"/>
        </w:rPr>
      </w:pPr>
      <w:r w:rsidRPr="00E0473B">
        <w:rPr>
          <w:rFonts w:ascii="Verdana" w:hAnsi="Verdana" w:cs="Segoe UI"/>
          <w:b/>
          <w:color w:val="000000"/>
          <w:sz w:val="20"/>
          <w:szCs w:val="20"/>
          <w:lang w:eastAsia="sl-SI"/>
        </w:rPr>
        <w:t>Za objekt</w:t>
      </w:r>
      <w:ins w:id="86" w:author="Mateja Pompe" w:date="2020-12-08T16:03:00Z">
        <w:r w:rsidR="00F3494A">
          <w:rPr>
            <w:rFonts w:ascii="Verdana" w:hAnsi="Verdana" w:cs="Segoe UI"/>
            <w:b/>
            <w:color w:val="000000"/>
            <w:sz w:val="20"/>
            <w:szCs w:val="20"/>
            <w:lang w:eastAsia="sl-SI"/>
          </w:rPr>
          <w:t>e</w:t>
        </w:r>
      </w:ins>
      <w:r w:rsidRPr="00E0473B">
        <w:rPr>
          <w:rFonts w:ascii="Verdana" w:hAnsi="Verdana" w:cs="Segoe UI"/>
          <w:b/>
          <w:color w:val="000000"/>
          <w:sz w:val="20"/>
          <w:szCs w:val="20"/>
          <w:lang w:eastAsia="sl-SI"/>
        </w:rPr>
        <w:t xml:space="preserve"> D</w:t>
      </w:r>
      <w:ins w:id="87" w:author="Mateja Pompe" w:date="2020-12-08T16:03:00Z">
        <w:r w:rsidR="00F3494A">
          <w:rPr>
            <w:rFonts w:ascii="Verdana" w:hAnsi="Verdana" w:cs="Segoe UI"/>
            <w:b/>
            <w:color w:val="000000"/>
            <w:sz w:val="20"/>
            <w:szCs w:val="20"/>
            <w:lang w:eastAsia="sl-SI"/>
          </w:rPr>
          <w:t>1, D2</w:t>
        </w:r>
      </w:ins>
      <w:r w:rsidRPr="00E0473B">
        <w:rPr>
          <w:rFonts w:ascii="Verdana" w:hAnsi="Verdana" w:cs="Segoe UI"/>
          <w:b/>
          <w:color w:val="000000"/>
          <w:sz w:val="20"/>
          <w:szCs w:val="20"/>
          <w:lang w:eastAsia="sl-SI"/>
        </w:rPr>
        <w:t xml:space="preserve"> (gradbena parcela GP 5) in objekt E, ki je v funkcionalni enoti F13, </w:t>
      </w:r>
      <w:del w:id="88" w:author="Mateja Pompe" w:date="2020-12-08T16:17:00Z">
        <w:r w:rsidRPr="00E0473B" w:rsidDel="0017031F">
          <w:rPr>
            <w:rFonts w:ascii="Verdana" w:hAnsi="Verdana" w:cs="Segoe UI"/>
            <w:b/>
            <w:color w:val="000000"/>
            <w:sz w:val="20"/>
            <w:szCs w:val="20"/>
            <w:lang w:eastAsia="sl-SI"/>
          </w:rPr>
          <w:delText xml:space="preserve">je </w:delText>
        </w:r>
      </w:del>
      <w:ins w:id="89" w:author="Mateja Pompe" w:date="2020-12-08T16:17:00Z">
        <w:r w:rsidR="0017031F">
          <w:rPr>
            <w:rFonts w:ascii="Verdana" w:hAnsi="Verdana" w:cs="Segoe UI"/>
            <w:b/>
            <w:color w:val="000000"/>
            <w:sz w:val="20"/>
            <w:szCs w:val="20"/>
            <w:lang w:eastAsia="sl-SI"/>
          </w:rPr>
          <w:t>bo</w:t>
        </w:r>
        <w:r w:rsidR="0017031F" w:rsidRPr="00E0473B">
          <w:rPr>
            <w:rFonts w:ascii="Verdana" w:hAnsi="Verdana" w:cs="Segoe UI"/>
            <w:b/>
            <w:color w:val="000000"/>
            <w:sz w:val="20"/>
            <w:szCs w:val="20"/>
            <w:lang w:eastAsia="sl-SI"/>
          </w:rPr>
          <w:t xml:space="preserve"> </w:t>
        </w:r>
      </w:ins>
      <w:r w:rsidRPr="00E0473B">
        <w:rPr>
          <w:rFonts w:ascii="Verdana" w:hAnsi="Verdana" w:cs="Segoe UI"/>
          <w:b/>
          <w:color w:val="000000"/>
          <w:sz w:val="20"/>
          <w:szCs w:val="20"/>
          <w:lang w:eastAsia="sl-SI"/>
        </w:rPr>
        <w:t>potrebno zgraditi glavno vročevodno omrežje dimenzije DN80 mm po Pučnikovi ulici, z navezavo na glavno vročevodno omrežje T2917 DN80 mm, ki je predmet komunalnega opremljanja območja</w:t>
      </w:r>
      <w:r w:rsidRPr="002150C5">
        <w:rPr>
          <w:rFonts w:ascii="Verdana" w:hAnsi="Verdana" w:cs="Segoe UI"/>
          <w:color w:val="000000"/>
          <w:sz w:val="20"/>
          <w:szCs w:val="20"/>
          <w:lang w:eastAsia="sl-SI"/>
        </w:rPr>
        <w:t>.</w:t>
      </w:r>
      <w:r>
        <w:rPr>
          <w:rFonts w:ascii="Verdana" w:hAnsi="Verdana" w:cs="Segoe UI"/>
          <w:color w:val="000000"/>
          <w:sz w:val="20"/>
          <w:szCs w:val="20"/>
          <w:lang w:eastAsia="sl-SI"/>
        </w:rPr>
        <w:t xml:space="preserve"> Omrežje je potrebno </w:t>
      </w:r>
      <w:r w:rsidRPr="00B45EBD">
        <w:rPr>
          <w:rFonts w:ascii="Verdana" w:hAnsi="Verdana" w:cs="Segoe UI"/>
          <w:color w:val="000000"/>
          <w:sz w:val="20"/>
          <w:szCs w:val="20"/>
          <w:lang w:eastAsia="sl-SI"/>
        </w:rPr>
        <w:t xml:space="preserve">podaljšati zato, da ne bo nepotrebnega prekopavanja Pučnikove </w:t>
      </w:r>
      <w:r>
        <w:rPr>
          <w:rFonts w:ascii="Verdana" w:hAnsi="Verdana" w:cs="Segoe UI"/>
          <w:color w:val="000000"/>
          <w:sz w:val="20"/>
          <w:szCs w:val="20"/>
          <w:lang w:eastAsia="sl-SI"/>
        </w:rPr>
        <w:t xml:space="preserve">ulice </w:t>
      </w:r>
      <w:r w:rsidRPr="00B45EBD">
        <w:rPr>
          <w:rFonts w:ascii="Verdana" w:hAnsi="Verdana" w:cs="Segoe UI"/>
          <w:color w:val="000000"/>
          <w:sz w:val="20"/>
          <w:szCs w:val="20"/>
          <w:lang w:eastAsia="sl-SI"/>
        </w:rPr>
        <w:t>v dolžini cca 75 m za potrebe objekt</w:t>
      </w:r>
      <w:ins w:id="90" w:author="Mateja Pompe" w:date="2020-12-08T16:06:00Z">
        <w:r w:rsidR="00F3494A">
          <w:rPr>
            <w:rFonts w:ascii="Verdana" w:hAnsi="Verdana" w:cs="Segoe UI"/>
            <w:color w:val="000000"/>
            <w:sz w:val="20"/>
            <w:szCs w:val="20"/>
            <w:lang w:eastAsia="sl-SI"/>
          </w:rPr>
          <w:t>ov</w:t>
        </w:r>
      </w:ins>
      <w:del w:id="91" w:author="Mateja Pompe" w:date="2020-12-08T16:06:00Z">
        <w:r w:rsidRPr="00B45EBD" w:rsidDel="00F3494A">
          <w:rPr>
            <w:rFonts w:ascii="Verdana" w:hAnsi="Verdana" w:cs="Segoe UI"/>
            <w:color w:val="000000"/>
            <w:sz w:val="20"/>
            <w:szCs w:val="20"/>
            <w:lang w:eastAsia="sl-SI"/>
          </w:rPr>
          <w:delText>a</w:delText>
        </w:r>
      </w:del>
      <w:r w:rsidRPr="00B45EBD">
        <w:rPr>
          <w:rFonts w:ascii="Verdana" w:hAnsi="Verdana" w:cs="Segoe UI"/>
          <w:color w:val="000000"/>
          <w:sz w:val="20"/>
          <w:szCs w:val="20"/>
          <w:lang w:eastAsia="sl-SI"/>
        </w:rPr>
        <w:t xml:space="preserve"> </w:t>
      </w:r>
      <w:r>
        <w:rPr>
          <w:rFonts w:ascii="Verdana" w:hAnsi="Verdana" w:cs="Segoe UI"/>
          <w:color w:val="000000"/>
          <w:sz w:val="20"/>
          <w:szCs w:val="20"/>
          <w:lang w:eastAsia="sl-SI"/>
        </w:rPr>
        <w:t>D</w:t>
      </w:r>
      <w:ins w:id="92" w:author="Mateja Pompe" w:date="2020-12-08T16:06:00Z">
        <w:r w:rsidR="00F3494A">
          <w:rPr>
            <w:rFonts w:ascii="Verdana" w:hAnsi="Verdana" w:cs="Segoe UI"/>
            <w:color w:val="000000"/>
            <w:sz w:val="20"/>
            <w:szCs w:val="20"/>
            <w:lang w:eastAsia="sl-SI"/>
          </w:rPr>
          <w:t>1, D2</w:t>
        </w:r>
      </w:ins>
      <w:r>
        <w:rPr>
          <w:rFonts w:ascii="Verdana" w:hAnsi="Verdana" w:cs="Segoe UI"/>
          <w:color w:val="000000"/>
          <w:sz w:val="20"/>
          <w:szCs w:val="20"/>
          <w:lang w:eastAsia="sl-SI"/>
        </w:rPr>
        <w:t xml:space="preserve"> in E.</w:t>
      </w:r>
    </w:p>
    <w:p w14:paraId="48D55633" w14:textId="77777777" w:rsidR="000C22D7" w:rsidRDefault="000C22D7" w:rsidP="002150C5">
      <w:pPr>
        <w:jc w:val="both"/>
        <w:rPr>
          <w:rFonts w:ascii="Verdana" w:hAnsi="Verdana" w:cs="Segoe UI"/>
          <w:color w:val="000000"/>
          <w:sz w:val="20"/>
          <w:szCs w:val="20"/>
          <w:lang w:eastAsia="sl-SI"/>
        </w:rPr>
      </w:pPr>
    </w:p>
    <w:p w14:paraId="53E98C0B" w14:textId="77777777" w:rsidR="000C22D7" w:rsidRPr="000C22D7" w:rsidRDefault="000C22D7" w:rsidP="000C22D7">
      <w:pPr>
        <w:jc w:val="both"/>
        <w:rPr>
          <w:rFonts w:ascii="Verdana" w:hAnsi="Verdana" w:cs="Segoe UI"/>
          <w:b/>
          <w:color w:val="000000"/>
          <w:sz w:val="20"/>
          <w:szCs w:val="20"/>
          <w:lang w:eastAsia="sl-SI"/>
        </w:rPr>
      </w:pPr>
      <w:r w:rsidRPr="000C22D7">
        <w:rPr>
          <w:rFonts w:ascii="Verdana" w:hAnsi="Verdana" w:cs="Segoe UI"/>
          <w:b/>
          <w:color w:val="000000"/>
          <w:sz w:val="20"/>
          <w:szCs w:val="20"/>
          <w:lang w:eastAsia="sl-SI"/>
        </w:rPr>
        <w:t>Priključ</w:t>
      </w:r>
      <w:r>
        <w:rPr>
          <w:rFonts w:ascii="Verdana" w:hAnsi="Verdana" w:cs="Segoe UI"/>
          <w:b/>
          <w:color w:val="000000"/>
          <w:sz w:val="20"/>
          <w:szCs w:val="20"/>
          <w:lang w:eastAsia="sl-SI"/>
        </w:rPr>
        <w:t>evanje objektov</w:t>
      </w:r>
    </w:p>
    <w:p w14:paraId="2EAFB471" w14:textId="5E132BA7" w:rsidR="002150C5" w:rsidRDefault="002150C5" w:rsidP="002150C5">
      <w:pPr>
        <w:jc w:val="both"/>
        <w:rPr>
          <w:rFonts w:ascii="Verdana" w:hAnsi="Verdana" w:cs="Segoe UI"/>
          <w:color w:val="000000"/>
          <w:sz w:val="20"/>
          <w:szCs w:val="20"/>
          <w:lang w:eastAsia="sl-SI"/>
        </w:rPr>
      </w:pPr>
      <w:r w:rsidRPr="002150C5">
        <w:rPr>
          <w:rFonts w:ascii="Verdana" w:hAnsi="Verdana" w:cs="Segoe UI"/>
          <w:color w:val="000000"/>
          <w:sz w:val="20"/>
          <w:szCs w:val="20"/>
          <w:lang w:eastAsia="sl-SI"/>
        </w:rPr>
        <w:t>Objekti na območju urejanja se za potrebe ogrevanja in pripravo sanitarne tople vode priključijo na sistem daljinskega ogrevanja</w:t>
      </w:r>
      <w:r w:rsidR="004F0381">
        <w:rPr>
          <w:rFonts w:ascii="Verdana" w:hAnsi="Verdana" w:cs="Segoe UI"/>
          <w:color w:val="000000"/>
          <w:sz w:val="20"/>
          <w:szCs w:val="20"/>
          <w:lang w:eastAsia="sl-SI"/>
        </w:rPr>
        <w:t>-vročevodno omrežje</w:t>
      </w:r>
      <w:r w:rsidRPr="002150C5">
        <w:rPr>
          <w:rFonts w:ascii="Verdana" w:hAnsi="Verdana" w:cs="Segoe UI"/>
          <w:color w:val="000000"/>
          <w:sz w:val="20"/>
          <w:szCs w:val="20"/>
          <w:lang w:eastAsia="sl-SI"/>
        </w:rPr>
        <w:t xml:space="preserve"> v skladu z odlokom o prioritetni uporabi energentov za ogrevanje na območju Mestne občine Ljubljana (Uradni list RS, št. 41/16). </w:t>
      </w:r>
      <w:r w:rsidR="002A5CC4" w:rsidRPr="003F6EB2">
        <w:rPr>
          <w:rFonts w:ascii="Verdana" w:hAnsi="Verdana" w:cs="Segoe UI"/>
          <w:color w:val="000000"/>
          <w:sz w:val="20"/>
          <w:szCs w:val="20"/>
          <w:lang w:eastAsia="sl-SI"/>
        </w:rPr>
        <w:t xml:space="preserve">Zmogljivost obstoječega glavnega vročevodnega omrežja zadošča za priključitev in oskrbo predvidenih </w:t>
      </w:r>
      <w:r w:rsidR="00CB53D4">
        <w:rPr>
          <w:rFonts w:ascii="Verdana" w:hAnsi="Verdana" w:cs="Segoe UI"/>
          <w:color w:val="000000"/>
          <w:sz w:val="20"/>
          <w:szCs w:val="20"/>
          <w:lang w:eastAsia="sl-SI"/>
        </w:rPr>
        <w:t>objektov</w:t>
      </w:r>
      <w:r w:rsidR="002A5CC4" w:rsidRPr="003F6EB2">
        <w:rPr>
          <w:rFonts w:ascii="Verdana" w:hAnsi="Verdana" w:cs="Segoe UI"/>
          <w:color w:val="000000"/>
          <w:sz w:val="20"/>
          <w:szCs w:val="20"/>
          <w:lang w:eastAsia="sl-SI"/>
        </w:rPr>
        <w:t xml:space="preserve"> s toploto</w:t>
      </w:r>
      <w:r w:rsidR="00B45EBD" w:rsidRPr="00B45EBD">
        <w:t xml:space="preserve"> </w:t>
      </w:r>
      <w:r w:rsidR="00B45EBD" w:rsidRPr="00B45EBD">
        <w:rPr>
          <w:rFonts w:ascii="Verdana" w:hAnsi="Verdana" w:cs="Segoe UI"/>
          <w:color w:val="000000"/>
          <w:sz w:val="20"/>
          <w:szCs w:val="20"/>
          <w:lang w:eastAsia="sl-SI"/>
        </w:rPr>
        <w:t>in ga dimenzijsko ni treba povečevati</w:t>
      </w:r>
      <w:r w:rsidR="002A5CC4">
        <w:rPr>
          <w:rFonts w:ascii="Verdana" w:hAnsi="Verdana" w:cs="Segoe UI"/>
          <w:color w:val="000000"/>
          <w:sz w:val="20"/>
          <w:szCs w:val="20"/>
          <w:lang w:eastAsia="sl-SI"/>
        </w:rPr>
        <w:t xml:space="preserve">. </w:t>
      </w:r>
      <w:r w:rsidRPr="002150C5">
        <w:rPr>
          <w:rFonts w:ascii="Verdana" w:hAnsi="Verdana" w:cs="Segoe UI"/>
          <w:color w:val="000000"/>
          <w:sz w:val="20"/>
          <w:szCs w:val="20"/>
          <w:lang w:eastAsia="sl-SI"/>
        </w:rPr>
        <w:t>Objekti na obravnavanem območju so podkleteni, zato je predviden razvod vročevoda pod stropom</w:t>
      </w:r>
      <w:r w:rsidR="006917B7">
        <w:rPr>
          <w:rFonts w:ascii="Verdana" w:hAnsi="Verdana" w:cs="Segoe UI"/>
          <w:color w:val="000000"/>
          <w:sz w:val="20"/>
          <w:szCs w:val="20"/>
          <w:lang w:eastAsia="sl-SI"/>
        </w:rPr>
        <w:t xml:space="preserve"> kleti. Lokacije toplotnih pos</w:t>
      </w:r>
      <w:r w:rsidRPr="002150C5">
        <w:rPr>
          <w:rFonts w:ascii="Verdana" w:hAnsi="Verdana" w:cs="Segoe UI"/>
          <w:color w:val="000000"/>
          <w:sz w:val="20"/>
          <w:szCs w:val="20"/>
          <w:lang w:eastAsia="sl-SI"/>
        </w:rPr>
        <w:t xml:space="preserve">taj so predvidene smiselno, skladno z najkrajšo </w:t>
      </w:r>
      <w:r w:rsidR="001E1731">
        <w:rPr>
          <w:rFonts w:ascii="Verdana" w:hAnsi="Verdana" w:cs="Segoe UI"/>
          <w:color w:val="000000"/>
          <w:sz w:val="20"/>
          <w:szCs w:val="20"/>
          <w:lang w:eastAsia="sl-SI"/>
        </w:rPr>
        <w:t xml:space="preserve">izvedbo priključnih vročevodov. </w:t>
      </w:r>
    </w:p>
    <w:p w14:paraId="25AA0E2C" w14:textId="30CC56F0" w:rsidR="003F6EB2" w:rsidRDefault="003F6EB2" w:rsidP="002150C5">
      <w:pPr>
        <w:jc w:val="both"/>
        <w:rPr>
          <w:rFonts w:ascii="Verdana" w:hAnsi="Verdana" w:cs="Segoe UI"/>
          <w:color w:val="000000"/>
          <w:sz w:val="20"/>
          <w:szCs w:val="20"/>
          <w:lang w:eastAsia="sl-SI"/>
        </w:rPr>
      </w:pPr>
      <w:r w:rsidRPr="003F6EB2">
        <w:rPr>
          <w:rFonts w:ascii="Verdana" w:hAnsi="Verdana" w:cs="Segoe UI"/>
          <w:color w:val="000000"/>
          <w:sz w:val="20"/>
          <w:szCs w:val="20"/>
          <w:lang w:eastAsia="sl-SI"/>
        </w:rPr>
        <w:t>Obstoječe glavno vročevodno omrežje</w:t>
      </w:r>
      <w:r w:rsidR="002A5CC4">
        <w:rPr>
          <w:rFonts w:ascii="Verdana" w:hAnsi="Verdana" w:cs="Segoe UI"/>
          <w:color w:val="000000"/>
          <w:sz w:val="20"/>
          <w:szCs w:val="20"/>
          <w:lang w:eastAsia="sl-SI"/>
        </w:rPr>
        <w:t xml:space="preserve"> </w:t>
      </w:r>
      <w:r w:rsidR="002A5CC4" w:rsidRPr="003F6EB2">
        <w:rPr>
          <w:rFonts w:ascii="Verdana" w:hAnsi="Verdana" w:cs="Segoe UI"/>
          <w:color w:val="000000"/>
          <w:sz w:val="20"/>
          <w:szCs w:val="20"/>
          <w:lang w:eastAsia="sl-SI"/>
        </w:rPr>
        <w:t>T2916 v dimenziji DN150</w:t>
      </w:r>
      <w:r w:rsidR="002A5CC4">
        <w:rPr>
          <w:rFonts w:ascii="Verdana" w:hAnsi="Verdana" w:cs="Segoe UI"/>
          <w:color w:val="000000"/>
          <w:sz w:val="20"/>
          <w:szCs w:val="20"/>
          <w:lang w:eastAsia="sl-SI"/>
        </w:rPr>
        <w:t xml:space="preserve"> mm, </w:t>
      </w:r>
      <w:r w:rsidRPr="003F6EB2">
        <w:rPr>
          <w:rFonts w:ascii="Verdana" w:hAnsi="Verdana" w:cs="Segoe UI"/>
          <w:color w:val="000000"/>
          <w:sz w:val="20"/>
          <w:szCs w:val="20"/>
          <w:lang w:eastAsia="sl-SI"/>
        </w:rPr>
        <w:t>preko katerega se bo vršila oskrba stavbe C2 s toploto, poteka po Jelinčičevi ulici. Obstoječe glavno vročevodno omrežje</w:t>
      </w:r>
      <w:r w:rsidR="002A5CC4" w:rsidRPr="002A5CC4">
        <w:rPr>
          <w:rFonts w:ascii="Verdana" w:hAnsi="Verdana" w:cs="Segoe UI"/>
          <w:color w:val="000000"/>
          <w:sz w:val="20"/>
          <w:szCs w:val="20"/>
          <w:lang w:eastAsia="sl-SI"/>
        </w:rPr>
        <w:t xml:space="preserve"> </w:t>
      </w:r>
      <w:r w:rsidR="002A5CC4" w:rsidRPr="003F6EB2">
        <w:rPr>
          <w:rFonts w:ascii="Verdana" w:hAnsi="Verdana" w:cs="Segoe UI"/>
          <w:color w:val="000000"/>
          <w:sz w:val="20"/>
          <w:szCs w:val="20"/>
          <w:lang w:eastAsia="sl-SI"/>
        </w:rPr>
        <w:t>T2915 v dimenziji DN80</w:t>
      </w:r>
      <w:r w:rsidR="002A5CC4">
        <w:rPr>
          <w:rFonts w:ascii="Verdana" w:hAnsi="Verdana" w:cs="Segoe UI"/>
          <w:color w:val="000000"/>
          <w:sz w:val="20"/>
          <w:szCs w:val="20"/>
          <w:lang w:eastAsia="sl-SI"/>
        </w:rPr>
        <w:t xml:space="preserve"> mm</w:t>
      </w:r>
      <w:r w:rsidRPr="003F6EB2">
        <w:rPr>
          <w:rFonts w:ascii="Verdana" w:hAnsi="Verdana" w:cs="Segoe UI"/>
          <w:color w:val="000000"/>
          <w:sz w:val="20"/>
          <w:szCs w:val="20"/>
          <w:lang w:eastAsia="sl-SI"/>
        </w:rPr>
        <w:t>, preko katerega se bo vršila oskrba stavbe B6 s toploto, poteka po Torkarjevi ulici. Obstoječe glavno vročevodno omrežje</w:t>
      </w:r>
      <w:r w:rsidR="002A5CC4" w:rsidRPr="002A5CC4">
        <w:rPr>
          <w:rFonts w:ascii="Verdana" w:hAnsi="Verdana" w:cs="Segoe UI"/>
          <w:color w:val="000000"/>
          <w:sz w:val="20"/>
          <w:szCs w:val="20"/>
          <w:lang w:eastAsia="sl-SI"/>
        </w:rPr>
        <w:t xml:space="preserve"> </w:t>
      </w:r>
      <w:r w:rsidR="002A5CC4">
        <w:rPr>
          <w:rFonts w:ascii="Verdana" w:hAnsi="Verdana" w:cs="Segoe UI"/>
          <w:color w:val="000000"/>
          <w:sz w:val="20"/>
          <w:szCs w:val="20"/>
          <w:lang w:eastAsia="sl-SI"/>
        </w:rPr>
        <w:t>T2914 DN</w:t>
      </w:r>
      <w:r w:rsidR="002A5CC4" w:rsidRPr="003F6EB2">
        <w:rPr>
          <w:rFonts w:ascii="Verdana" w:hAnsi="Verdana" w:cs="Segoe UI"/>
          <w:color w:val="000000"/>
          <w:sz w:val="20"/>
          <w:szCs w:val="20"/>
          <w:lang w:eastAsia="sl-SI"/>
        </w:rPr>
        <w:t>100</w:t>
      </w:r>
      <w:r w:rsidR="002A5CC4">
        <w:rPr>
          <w:rFonts w:ascii="Verdana" w:hAnsi="Verdana" w:cs="Segoe UI"/>
          <w:color w:val="000000"/>
          <w:sz w:val="20"/>
          <w:szCs w:val="20"/>
          <w:lang w:eastAsia="sl-SI"/>
        </w:rPr>
        <w:t xml:space="preserve"> mm</w:t>
      </w:r>
      <w:r w:rsidRPr="003F6EB2">
        <w:rPr>
          <w:rFonts w:ascii="Verdana" w:hAnsi="Verdana" w:cs="Segoe UI"/>
          <w:color w:val="000000"/>
          <w:sz w:val="20"/>
          <w:szCs w:val="20"/>
          <w:lang w:eastAsia="sl-SI"/>
        </w:rPr>
        <w:t xml:space="preserve">, </w:t>
      </w:r>
      <w:r w:rsidR="002A5CC4">
        <w:rPr>
          <w:rFonts w:ascii="Verdana" w:hAnsi="Verdana" w:cs="Segoe UI"/>
          <w:color w:val="000000"/>
          <w:sz w:val="20"/>
          <w:szCs w:val="20"/>
          <w:lang w:eastAsia="sl-SI"/>
        </w:rPr>
        <w:t xml:space="preserve">T2901 DN 200 mm, </w:t>
      </w:r>
      <w:r w:rsidR="002A5CC4" w:rsidRPr="003F6EB2">
        <w:rPr>
          <w:rFonts w:ascii="Verdana" w:hAnsi="Verdana" w:cs="Segoe UI"/>
          <w:color w:val="000000"/>
          <w:sz w:val="20"/>
          <w:szCs w:val="20"/>
          <w:lang w:eastAsia="sl-SI"/>
        </w:rPr>
        <w:t>T2917 v dimenziji DN80</w:t>
      </w:r>
      <w:r w:rsidR="002A5CC4">
        <w:rPr>
          <w:rFonts w:ascii="Verdana" w:hAnsi="Verdana" w:cs="Segoe UI"/>
          <w:color w:val="000000"/>
          <w:sz w:val="20"/>
          <w:szCs w:val="20"/>
          <w:lang w:eastAsia="sl-SI"/>
        </w:rPr>
        <w:t xml:space="preserve"> mm, </w:t>
      </w:r>
      <w:r w:rsidRPr="003F6EB2">
        <w:rPr>
          <w:rFonts w:ascii="Verdana" w:hAnsi="Verdana" w:cs="Segoe UI"/>
          <w:color w:val="000000"/>
          <w:sz w:val="20"/>
          <w:szCs w:val="20"/>
          <w:lang w:eastAsia="sl-SI"/>
        </w:rPr>
        <w:t>preko katerega se bo vršila oskrba stavb V</w:t>
      </w:r>
      <w:r w:rsidR="002A5CC4">
        <w:rPr>
          <w:rFonts w:ascii="Verdana" w:hAnsi="Verdana" w:cs="Segoe UI"/>
          <w:color w:val="000000"/>
          <w:sz w:val="20"/>
          <w:szCs w:val="20"/>
          <w:lang w:eastAsia="sl-SI"/>
        </w:rPr>
        <w:t>5</w:t>
      </w:r>
      <w:ins w:id="93" w:author="Mateja Pompe" w:date="2020-12-08T16:36:00Z">
        <w:r w:rsidR="005D1F2D">
          <w:rPr>
            <w:rFonts w:ascii="Verdana" w:hAnsi="Verdana" w:cs="Segoe UI"/>
            <w:color w:val="000000"/>
            <w:sz w:val="20"/>
            <w:szCs w:val="20"/>
            <w:lang w:eastAsia="sl-SI"/>
          </w:rPr>
          <w:t xml:space="preserve"> in</w:t>
        </w:r>
      </w:ins>
      <w:del w:id="94" w:author="Mateja Pompe" w:date="2020-12-08T16:36:00Z">
        <w:r w:rsidRPr="003F6EB2" w:rsidDel="005D1F2D">
          <w:rPr>
            <w:rFonts w:ascii="Verdana" w:hAnsi="Verdana" w:cs="Segoe UI"/>
            <w:color w:val="000000"/>
            <w:sz w:val="20"/>
            <w:szCs w:val="20"/>
            <w:lang w:eastAsia="sl-SI"/>
          </w:rPr>
          <w:delText>,</w:delText>
        </w:r>
      </w:del>
      <w:r w:rsidRPr="003F6EB2">
        <w:rPr>
          <w:rFonts w:ascii="Verdana" w:hAnsi="Verdana" w:cs="Segoe UI"/>
          <w:color w:val="000000"/>
          <w:sz w:val="20"/>
          <w:szCs w:val="20"/>
          <w:lang w:eastAsia="sl-SI"/>
        </w:rPr>
        <w:t xml:space="preserve"> V</w:t>
      </w:r>
      <w:r w:rsidR="002A5CC4">
        <w:rPr>
          <w:rFonts w:ascii="Verdana" w:hAnsi="Verdana" w:cs="Segoe UI"/>
          <w:color w:val="000000"/>
          <w:sz w:val="20"/>
          <w:szCs w:val="20"/>
          <w:lang w:eastAsia="sl-SI"/>
        </w:rPr>
        <w:t>6</w:t>
      </w:r>
      <w:del w:id="95" w:author="Mateja Pompe" w:date="2020-12-08T16:36:00Z">
        <w:r w:rsidRPr="003F6EB2" w:rsidDel="005D1F2D">
          <w:rPr>
            <w:rFonts w:ascii="Verdana" w:hAnsi="Verdana" w:cs="Segoe UI"/>
            <w:color w:val="000000"/>
            <w:sz w:val="20"/>
            <w:szCs w:val="20"/>
            <w:lang w:eastAsia="sl-SI"/>
          </w:rPr>
          <w:delText xml:space="preserve"> in V</w:delText>
        </w:r>
        <w:r w:rsidR="002A5CC4" w:rsidDel="005D1F2D">
          <w:rPr>
            <w:rFonts w:ascii="Verdana" w:hAnsi="Verdana" w:cs="Segoe UI"/>
            <w:color w:val="000000"/>
            <w:sz w:val="20"/>
            <w:szCs w:val="20"/>
            <w:lang w:eastAsia="sl-SI"/>
          </w:rPr>
          <w:delText>7</w:delText>
        </w:r>
        <w:r w:rsidRPr="003F6EB2" w:rsidDel="005D1F2D">
          <w:rPr>
            <w:rFonts w:ascii="Verdana" w:hAnsi="Verdana" w:cs="Segoe UI"/>
            <w:color w:val="000000"/>
            <w:sz w:val="20"/>
            <w:szCs w:val="20"/>
            <w:lang w:eastAsia="sl-SI"/>
          </w:rPr>
          <w:delText xml:space="preserve"> </w:delText>
        </w:r>
      </w:del>
      <w:ins w:id="96" w:author="Mateja Pompe" w:date="2020-12-08T16:36:00Z">
        <w:r w:rsidR="005D1F2D">
          <w:rPr>
            <w:rFonts w:ascii="Verdana" w:hAnsi="Verdana" w:cs="Segoe UI"/>
            <w:color w:val="000000"/>
            <w:sz w:val="20"/>
            <w:szCs w:val="20"/>
            <w:lang w:eastAsia="sl-SI"/>
          </w:rPr>
          <w:t xml:space="preserve"> </w:t>
        </w:r>
      </w:ins>
      <w:r w:rsidRPr="003F6EB2">
        <w:rPr>
          <w:rFonts w:ascii="Verdana" w:hAnsi="Verdana" w:cs="Segoe UI"/>
          <w:color w:val="000000"/>
          <w:sz w:val="20"/>
          <w:szCs w:val="20"/>
          <w:lang w:eastAsia="sl-SI"/>
        </w:rPr>
        <w:t>s toploto, poteka po Torkarjevi</w:t>
      </w:r>
      <w:r w:rsidR="002A5CC4">
        <w:rPr>
          <w:rFonts w:ascii="Verdana" w:hAnsi="Verdana" w:cs="Segoe UI"/>
          <w:color w:val="000000"/>
          <w:sz w:val="20"/>
          <w:szCs w:val="20"/>
          <w:lang w:eastAsia="sl-SI"/>
        </w:rPr>
        <w:t xml:space="preserve"> </w:t>
      </w:r>
      <w:r w:rsidRPr="003F6EB2">
        <w:rPr>
          <w:rFonts w:ascii="Verdana" w:hAnsi="Verdana" w:cs="Segoe UI"/>
          <w:color w:val="000000"/>
          <w:sz w:val="20"/>
          <w:szCs w:val="20"/>
          <w:lang w:eastAsia="sl-SI"/>
        </w:rPr>
        <w:t>in Pučnikovi ulici. Obstoječe glavno vročevodno omrežje</w:t>
      </w:r>
      <w:r w:rsidR="002A5CC4" w:rsidRPr="002A5CC4">
        <w:rPr>
          <w:rFonts w:ascii="Verdana" w:hAnsi="Verdana" w:cs="Segoe UI"/>
          <w:color w:val="000000"/>
          <w:sz w:val="20"/>
          <w:szCs w:val="20"/>
          <w:lang w:eastAsia="sl-SI"/>
        </w:rPr>
        <w:t xml:space="preserve"> </w:t>
      </w:r>
      <w:r w:rsidR="002A5CC4" w:rsidRPr="003F6EB2">
        <w:rPr>
          <w:rFonts w:ascii="Verdana" w:hAnsi="Verdana" w:cs="Segoe UI"/>
          <w:color w:val="000000"/>
          <w:sz w:val="20"/>
          <w:szCs w:val="20"/>
          <w:lang w:eastAsia="sl-SI"/>
        </w:rPr>
        <w:t>T2917 DN80</w:t>
      </w:r>
      <w:r w:rsidR="002A5CC4">
        <w:rPr>
          <w:rFonts w:ascii="Verdana" w:hAnsi="Verdana" w:cs="Segoe UI"/>
          <w:color w:val="000000"/>
          <w:sz w:val="20"/>
          <w:szCs w:val="20"/>
          <w:lang w:eastAsia="sl-SI"/>
        </w:rPr>
        <w:t xml:space="preserve"> mm</w:t>
      </w:r>
      <w:r w:rsidRPr="003F6EB2">
        <w:rPr>
          <w:rFonts w:ascii="Verdana" w:hAnsi="Verdana" w:cs="Segoe UI"/>
          <w:color w:val="000000"/>
          <w:sz w:val="20"/>
          <w:szCs w:val="20"/>
          <w:lang w:eastAsia="sl-SI"/>
        </w:rPr>
        <w:t>, preko katerega se bo vršila oskrba objekt</w:t>
      </w:r>
      <w:ins w:id="97" w:author="Mateja Pompe" w:date="2020-12-08T16:36:00Z">
        <w:r w:rsidR="005D1F2D">
          <w:rPr>
            <w:rFonts w:ascii="Verdana" w:hAnsi="Verdana" w:cs="Segoe UI"/>
            <w:color w:val="000000"/>
            <w:sz w:val="20"/>
            <w:szCs w:val="20"/>
            <w:lang w:eastAsia="sl-SI"/>
          </w:rPr>
          <w:t>ov</w:t>
        </w:r>
      </w:ins>
      <w:del w:id="98" w:author="Mateja Pompe" w:date="2020-12-08T16:36:00Z">
        <w:r w:rsidRPr="003F6EB2" w:rsidDel="005D1F2D">
          <w:rPr>
            <w:rFonts w:ascii="Verdana" w:hAnsi="Verdana" w:cs="Segoe UI"/>
            <w:color w:val="000000"/>
            <w:sz w:val="20"/>
            <w:szCs w:val="20"/>
            <w:lang w:eastAsia="sl-SI"/>
          </w:rPr>
          <w:delText>a</w:delText>
        </w:r>
      </w:del>
      <w:r w:rsidRPr="003F6EB2">
        <w:rPr>
          <w:rFonts w:ascii="Verdana" w:hAnsi="Verdana" w:cs="Segoe UI"/>
          <w:color w:val="000000"/>
          <w:sz w:val="20"/>
          <w:szCs w:val="20"/>
          <w:lang w:eastAsia="sl-SI"/>
        </w:rPr>
        <w:t xml:space="preserve"> D</w:t>
      </w:r>
      <w:ins w:id="99" w:author="Mateja Pompe" w:date="2020-12-08T16:36:00Z">
        <w:r w:rsidR="005D1F2D">
          <w:rPr>
            <w:rFonts w:ascii="Verdana" w:hAnsi="Verdana" w:cs="Segoe UI"/>
            <w:color w:val="000000"/>
            <w:sz w:val="20"/>
            <w:szCs w:val="20"/>
            <w:lang w:eastAsia="sl-SI"/>
          </w:rPr>
          <w:t>1 in D2</w:t>
        </w:r>
      </w:ins>
      <w:r w:rsidR="002A5CC4">
        <w:rPr>
          <w:rFonts w:ascii="Verdana" w:hAnsi="Verdana" w:cs="Segoe UI"/>
          <w:color w:val="000000"/>
          <w:sz w:val="20"/>
          <w:szCs w:val="20"/>
          <w:lang w:eastAsia="sl-SI"/>
        </w:rPr>
        <w:t xml:space="preserve"> s toploto,</w:t>
      </w:r>
      <w:r w:rsidRPr="003F6EB2">
        <w:rPr>
          <w:rFonts w:ascii="Verdana" w:hAnsi="Verdana" w:cs="Segoe UI"/>
          <w:color w:val="000000"/>
          <w:sz w:val="20"/>
          <w:szCs w:val="20"/>
          <w:lang w:eastAsia="sl-SI"/>
        </w:rPr>
        <w:t xml:space="preserve"> poteka po Pučnikovi ulici. </w:t>
      </w:r>
    </w:p>
    <w:p w14:paraId="07EE6D87" w14:textId="77777777" w:rsidR="003F6EB2" w:rsidRPr="002150C5" w:rsidRDefault="003F6EB2" w:rsidP="002150C5">
      <w:pPr>
        <w:jc w:val="both"/>
        <w:rPr>
          <w:rFonts w:ascii="Verdana" w:hAnsi="Verdana" w:cs="Segoe UI"/>
          <w:color w:val="000000"/>
          <w:sz w:val="20"/>
          <w:szCs w:val="20"/>
          <w:lang w:eastAsia="sl-SI"/>
        </w:rPr>
      </w:pPr>
    </w:p>
    <w:p w14:paraId="60EC88B7" w14:textId="2C954308" w:rsidR="002150C5" w:rsidRPr="002150C5" w:rsidRDefault="002150C5" w:rsidP="002150C5">
      <w:pPr>
        <w:jc w:val="both"/>
        <w:rPr>
          <w:rFonts w:ascii="Verdana" w:hAnsi="Verdana" w:cs="Segoe UI"/>
          <w:color w:val="000000"/>
          <w:sz w:val="20"/>
          <w:szCs w:val="20"/>
          <w:lang w:eastAsia="sl-SI"/>
        </w:rPr>
      </w:pPr>
      <w:r w:rsidRPr="002150C5">
        <w:rPr>
          <w:rFonts w:ascii="Verdana" w:hAnsi="Verdana" w:cs="Segoe UI"/>
          <w:color w:val="000000"/>
          <w:sz w:val="20"/>
          <w:szCs w:val="20"/>
          <w:lang w:eastAsia="sl-SI"/>
        </w:rPr>
        <w:t xml:space="preserve">Objekt B6 (gradbena parcela GP 1) se na vročevodno omrežje T2915 </w:t>
      </w:r>
      <w:r w:rsidR="001432E5">
        <w:rPr>
          <w:rFonts w:ascii="Verdana" w:hAnsi="Verdana" w:cs="Segoe UI"/>
          <w:color w:val="000000"/>
          <w:sz w:val="20"/>
          <w:szCs w:val="20"/>
          <w:lang w:eastAsia="sl-SI"/>
        </w:rPr>
        <w:t>DN</w:t>
      </w:r>
      <w:r w:rsidRPr="002150C5">
        <w:rPr>
          <w:rFonts w:ascii="Verdana" w:hAnsi="Verdana" w:cs="Segoe UI"/>
          <w:color w:val="000000"/>
          <w:sz w:val="20"/>
          <w:szCs w:val="20"/>
          <w:lang w:eastAsia="sl-SI"/>
        </w:rPr>
        <w:t>80 priključi s priključnim vročevodom, ki ga izvede in financira lastnik objekta. V objektu se za potrebe ogrevanja in pripravo sanitarne tople vode vgradita dve ločeni toplotni postaji za stanovanjski in poslovni del.</w:t>
      </w:r>
    </w:p>
    <w:p w14:paraId="6D45C8EB" w14:textId="3421FA2A" w:rsidR="002150C5" w:rsidRPr="002150C5" w:rsidRDefault="002150C5" w:rsidP="002150C5">
      <w:pPr>
        <w:jc w:val="both"/>
        <w:rPr>
          <w:rFonts w:ascii="Verdana" w:hAnsi="Verdana" w:cs="Segoe UI"/>
          <w:color w:val="000000"/>
          <w:sz w:val="20"/>
          <w:szCs w:val="20"/>
          <w:lang w:eastAsia="sl-SI"/>
        </w:rPr>
      </w:pPr>
      <w:r w:rsidRPr="002150C5">
        <w:rPr>
          <w:rFonts w:ascii="Verdana" w:hAnsi="Verdana" w:cs="Segoe UI"/>
          <w:color w:val="000000"/>
          <w:sz w:val="20"/>
          <w:szCs w:val="20"/>
          <w:lang w:eastAsia="sl-SI"/>
        </w:rPr>
        <w:t xml:space="preserve">Objekt C2 (gradbena parcela GP 2) se priključi na vročevodno omrežje T2916 </w:t>
      </w:r>
      <w:r w:rsidR="001432E5">
        <w:rPr>
          <w:rFonts w:ascii="Verdana" w:hAnsi="Verdana" w:cs="Segoe UI"/>
          <w:color w:val="000000"/>
          <w:sz w:val="20"/>
          <w:szCs w:val="20"/>
          <w:lang w:eastAsia="sl-SI"/>
        </w:rPr>
        <w:t>DN</w:t>
      </w:r>
      <w:r w:rsidRPr="002150C5">
        <w:rPr>
          <w:rFonts w:ascii="Verdana" w:hAnsi="Verdana" w:cs="Segoe UI"/>
          <w:color w:val="000000"/>
          <w:sz w:val="20"/>
          <w:szCs w:val="20"/>
          <w:lang w:eastAsia="sl-SI"/>
        </w:rPr>
        <w:t>1</w:t>
      </w:r>
      <w:r w:rsidR="001432E5">
        <w:rPr>
          <w:rFonts w:ascii="Verdana" w:hAnsi="Verdana" w:cs="Segoe UI"/>
          <w:color w:val="000000"/>
          <w:sz w:val="20"/>
          <w:szCs w:val="20"/>
          <w:lang w:eastAsia="sl-SI"/>
        </w:rPr>
        <w:t>5</w:t>
      </w:r>
      <w:r w:rsidRPr="002150C5">
        <w:rPr>
          <w:rFonts w:ascii="Verdana" w:hAnsi="Verdana" w:cs="Segoe UI"/>
          <w:color w:val="000000"/>
          <w:sz w:val="20"/>
          <w:szCs w:val="20"/>
          <w:lang w:eastAsia="sl-SI"/>
        </w:rPr>
        <w:t>0 s priključnim vročevodom, ki ga izvede in financira lastnik objekta. V objektu se za potrebe ogrevanja in pripravo sanitarne tople vode vgradita dve ločeni toplotni postaji za stanovanjski in poslovni del.</w:t>
      </w:r>
    </w:p>
    <w:p w14:paraId="19F97C0C" w14:textId="77777777" w:rsidR="008662F8" w:rsidRDefault="006917B7" w:rsidP="002150C5">
      <w:pPr>
        <w:jc w:val="both"/>
        <w:rPr>
          <w:ins w:id="100" w:author="Mateja Pompe" w:date="2020-12-08T16:19:00Z"/>
          <w:rFonts w:ascii="Verdana" w:hAnsi="Verdana" w:cs="Segoe UI"/>
          <w:color w:val="000000"/>
          <w:sz w:val="20"/>
          <w:szCs w:val="20"/>
          <w:lang w:eastAsia="sl-SI"/>
        </w:rPr>
      </w:pPr>
      <w:r>
        <w:rPr>
          <w:rFonts w:ascii="Verdana" w:hAnsi="Verdana" w:cs="Segoe UI"/>
          <w:color w:val="000000"/>
          <w:sz w:val="20"/>
          <w:szCs w:val="20"/>
          <w:lang w:eastAsia="sl-SI"/>
        </w:rPr>
        <w:t>Objekt V</w:t>
      </w:r>
      <w:r w:rsidR="00F601B7">
        <w:rPr>
          <w:rFonts w:ascii="Verdana" w:hAnsi="Verdana" w:cs="Segoe UI"/>
          <w:color w:val="000000"/>
          <w:sz w:val="20"/>
          <w:szCs w:val="20"/>
          <w:lang w:eastAsia="sl-SI"/>
        </w:rPr>
        <w:t>5</w:t>
      </w:r>
      <w:r>
        <w:rPr>
          <w:rFonts w:ascii="Verdana" w:hAnsi="Verdana" w:cs="Segoe UI"/>
          <w:color w:val="000000"/>
          <w:sz w:val="20"/>
          <w:szCs w:val="20"/>
          <w:lang w:eastAsia="sl-SI"/>
        </w:rPr>
        <w:t xml:space="preserve"> (gradbena parcela GP 3</w:t>
      </w:r>
      <w:r w:rsidR="002150C5" w:rsidRPr="002150C5">
        <w:rPr>
          <w:rFonts w:ascii="Verdana" w:hAnsi="Verdana" w:cs="Segoe UI"/>
          <w:color w:val="000000"/>
          <w:sz w:val="20"/>
          <w:szCs w:val="20"/>
          <w:lang w:eastAsia="sl-SI"/>
        </w:rPr>
        <w:t xml:space="preserve">) se na vročevodno omrežje priključi s priključnim vročevodom in navezavo na T2914 </w:t>
      </w:r>
      <w:r w:rsidR="001432E5">
        <w:rPr>
          <w:rFonts w:ascii="Verdana" w:hAnsi="Verdana" w:cs="Segoe UI"/>
          <w:color w:val="000000"/>
          <w:sz w:val="20"/>
          <w:szCs w:val="20"/>
          <w:lang w:eastAsia="sl-SI"/>
        </w:rPr>
        <w:t>DN</w:t>
      </w:r>
      <w:r w:rsidR="002150C5" w:rsidRPr="002150C5">
        <w:rPr>
          <w:rFonts w:ascii="Verdana" w:hAnsi="Verdana" w:cs="Segoe UI"/>
          <w:color w:val="000000"/>
          <w:sz w:val="20"/>
          <w:szCs w:val="20"/>
          <w:lang w:eastAsia="sl-SI"/>
        </w:rPr>
        <w:t>100</w:t>
      </w:r>
      <w:r w:rsidR="001432E5">
        <w:rPr>
          <w:rFonts w:ascii="Verdana" w:hAnsi="Verdana" w:cs="Segoe UI"/>
          <w:color w:val="000000"/>
          <w:sz w:val="20"/>
          <w:szCs w:val="20"/>
          <w:lang w:eastAsia="sl-SI"/>
        </w:rPr>
        <w:t xml:space="preserve"> mm</w:t>
      </w:r>
      <w:r w:rsidR="002150C5" w:rsidRPr="002150C5">
        <w:rPr>
          <w:rFonts w:ascii="Verdana" w:hAnsi="Verdana" w:cs="Segoe UI"/>
          <w:color w:val="000000"/>
          <w:sz w:val="20"/>
          <w:szCs w:val="20"/>
          <w:lang w:eastAsia="sl-SI"/>
        </w:rPr>
        <w:t xml:space="preserve">, ki ga izvede in financira lastnik objekta. </w:t>
      </w:r>
    </w:p>
    <w:p w14:paraId="2939C38D" w14:textId="13188984" w:rsidR="002150C5" w:rsidRDefault="006917B7" w:rsidP="002150C5">
      <w:pPr>
        <w:jc w:val="both"/>
        <w:rPr>
          <w:rFonts w:ascii="Verdana" w:hAnsi="Verdana" w:cs="Segoe UI"/>
          <w:color w:val="000000"/>
          <w:sz w:val="20"/>
          <w:szCs w:val="20"/>
          <w:lang w:eastAsia="sl-SI"/>
        </w:rPr>
      </w:pPr>
      <w:r>
        <w:rPr>
          <w:rFonts w:ascii="Verdana" w:hAnsi="Verdana" w:cs="Segoe UI"/>
          <w:color w:val="000000"/>
          <w:sz w:val="20"/>
          <w:szCs w:val="20"/>
          <w:lang w:eastAsia="sl-SI"/>
        </w:rPr>
        <w:t>Objekt V</w:t>
      </w:r>
      <w:r w:rsidR="00F601B7">
        <w:rPr>
          <w:rFonts w:ascii="Verdana" w:hAnsi="Verdana" w:cs="Segoe UI"/>
          <w:color w:val="000000"/>
          <w:sz w:val="20"/>
          <w:szCs w:val="20"/>
          <w:lang w:eastAsia="sl-SI"/>
        </w:rPr>
        <w:t>6</w:t>
      </w:r>
      <w:r>
        <w:rPr>
          <w:rFonts w:ascii="Verdana" w:hAnsi="Verdana" w:cs="Segoe UI"/>
          <w:color w:val="000000"/>
          <w:sz w:val="20"/>
          <w:szCs w:val="20"/>
          <w:lang w:eastAsia="sl-SI"/>
        </w:rPr>
        <w:t xml:space="preserve"> (gradbena parcela GP 3</w:t>
      </w:r>
      <w:r w:rsidR="002150C5" w:rsidRPr="002150C5">
        <w:rPr>
          <w:rFonts w:ascii="Verdana" w:hAnsi="Verdana" w:cs="Segoe UI"/>
          <w:color w:val="000000"/>
          <w:sz w:val="20"/>
          <w:szCs w:val="20"/>
          <w:lang w:eastAsia="sl-SI"/>
        </w:rPr>
        <w:t>)</w:t>
      </w:r>
      <w:r>
        <w:rPr>
          <w:rFonts w:ascii="Verdana" w:hAnsi="Verdana" w:cs="Segoe UI"/>
          <w:color w:val="000000"/>
          <w:sz w:val="20"/>
          <w:szCs w:val="20"/>
          <w:lang w:eastAsia="sl-SI"/>
        </w:rPr>
        <w:t xml:space="preserve"> </w:t>
      </w:r>
      <w:r w:rsidR="002150C5" w:rsidRPr="002150C5">
        <w:rPr>
          <w:rFonts w:ascii="Verdana" w:hAnsi="Verdana" w:cs="Segoe UI"/>
          <w:color w:val="000000"/>
          <w:sz w:val="20"/>
          <w:szCs w:val="20"/>
          <w:lang w:eastAsia="sl-SI"/>
        </w:rPr>
        <w:t xml:space="preserve">se na vročevodno omrežje priključi s priključnim vročevodom in navezavo na T2901 </w:t>
      </w:r>
      <w:r w:rsidR="001432E5">
        <w:rPr>
          <w:rFonts w:ascii="Verdana" w:hAnsi="Verdana" w:cs="Segoe UI"/>
          <w:color w:val="000000"/>
          <w:sz w:val="20"/>
          <w:szCs w:val="20"/>
          <w:lang w:eastAsia="sl-SI"/>
        </w:rPr>
        <w:t>DN</w:t>
      </w:r>
      <w:r w:rsidR="002150C5" w:rsidRPr="002150C5">
        <w:rPr>
          <w:rFonts w:ascii="Verdana" w:hAnsi="Verdana" w:cs="Segoe UI"/>
          <w:color w:val="000000"/>
          <w:sz w:val="20"/>
          <w:szCs w:val="20"/>
          <w:lang w:eastAsia="sl-SI"/>
        </w:rPr>
        <w:t>200</w:t>
      </w:r>
      <w:r w:rsidR="001432E5">
        <w:rPr>
          <w:rFonts w:ascii="Verdana" w:hAnsi="Verdana" w:cs="Segoe UI"/>
          <w:color w:val="000000"/>
          <w:sz w:val="20"/>
          <w:szCs w:val="20"/>
          <w:lang w:eastAsia="sl-SI"/>
        </w:rPr>
        <w:t xml:space="preserve"> mm</w:t>
      </w:r>
      <w:r w:rsidR="002150C5" w:rsidRPr="002150C5">
        <w:rPr>
          <w:rFonts w:ascii="Verdana" w:hAnsi="Verdana" w:cs="Segoe UI"/>
          <w:color w:val="000000"/>
          <w:sz w:val="20"/>
          <w:szCs w:val="20"/>
          <w:lang w:eastAsia="sl-SI"/>
        </w:rPr>
        <w:t>, ki ga izvede in financira lastnik objekta.</w:t>
      </w:r>
      <w:r>
        <w:rPr>
          <w:rFonts w:ascii="Verdana" w:hAnsi="Verdana" w:cs="Segoe UI"/>
          <w:color w:val="000000"/>
          <w:sz w:val="20"/>
          <w:szCs w:val="20"/>
          <w:lang w:eastAsia="sl-SI"/>
        </w:rPr>
        <w:t xml:space="preserve"> </w:t>
      </w:r>
      <w:del w:id="101" w:author="Mateja Pompe" w:date="2020-12-08T16:10:00Z">
        <w:r w:rsidDel="00810BD1">
          <w:rPr>
            <w:rFonts w:ascii="Verdana" w:hAnsi="Verdana" w:cs="Segoe UI"/>
            <w:color w:val="000000"/>
            <w:sz w:val="20"/>
            <w:szCs w:val="20"/>
            <w:lang w:eastAsia="sl-SI"/>
          </w:rPr>
          <w:delText>Objekt V</w:delText>
        </w:r>
        <w:r w:rsidR="00F601B7" w:rsidDel="00810BD1">
          <w:rPr>
            <w:rFonts w:ascii="Verdana" w:hAnsi="Verdana" w:cs="Segoe UI"/>
            <w:color w:val="000000"/>
            <w:sz w:val="20"/>
            <w:szCs w:val="20"/>
            <w:lang w:eastAsia="sl-SI"/>
          </w:rPr>
          <w:delText>7</w:delText>
        </w:r>
        <w:r w:rsidDel="00810BD1">
          <w:rPr>
            <w:rFonts w:ascii="Verdana" w:hAnsi="Verdana" w:cs="Segoe UI"/>
            <w:color w:val="000000"/>
            <w:sz w:val="20"/>
            <w:szCs w:val="20"/>
            <w:lang w:eastAsia="sl-SI"/>
          </w:rPr>
          <w:delText xml:space="preserve"> (gradbena parcela GP 3</w:delText>
        </w:r>
        <w:r w:rsidR="002150C5" w:rsidRPr="002150C5" w:rsidDel="00810BD1">
          <w:rPr>
            <w:rFonts w:ascii="Verdana" w:hAnsi="Verdana" w:cs="Segoe UI"/>
            <w:color w:val="000000"/>
            <w:sz w:val="20"/>
            <w:szCs w:val="20"/>
            <w:lang w:eastAsia="sl-SI"/>
          </w:rPr>
          <w:delText>)</w:delText>
        </w:r>
        <w:r w:rsidDel="00810BD1">
          <w:rPr>
            <w:rFonts w:ascii="Verdana" w:hAnsi="Verdana" w:cs="Segoe UI"/>
            <w:color w:val="000000"/>
            <w:sz w:val="20"/>
            <w:szCs w:val="20"/>
            <w:lang w:eastAsia="sl-SI"/>
          </w:rPr>
          <w:delText xml:space="preserve"> </w:delText>
        </w:r>
        <w:r w:rsidR="002150C5" w:rsidRPr="002150C5" w:rsidDel="00810BD1">
          <w:rPr>
            <w:rFonts w:ascii="Verdana" w:hAnsi="Verdana" w:cs="Segoe UI"/>
            <w:color w:val="000000"/>
            <w:sz w:val="20"/>
            <w:szCs w:val="20"/>
            <w:lang w:eastAsia="sl-SI"/>
          </w:rPr>
          <w:delText xml:space="preserve">se priključi na vročevodno omrežje s priključnim vročevodom in navezavo na glavno vročevodno omrežje T2917 </w:delText>
        </w:r>
        <w:r w:rsidR="001432E5" w:rsidDel="00810BD1">
          <w:rPr>
            <w:rFonts w:ascii="Verdana" w:hAnsi="Verdana" w:cs="Segoe UI"/>
            <w:color w:val="000000"/>
            <w:sz w:val="20"/>
            <w:szCs w:val="20"/>
            <w:lang w:eastAsia="sl-SI"/>
          </w:rPr>
          <w:delText>DN</w:delText>
        </w:r>
        <w:r w:rsidR="002150C5" w:rsidRPr="002150C5" w:rsidDel="00810BD1">
          <w:rPr>
            <w:rFonts w:ascii="Verdana" w:hAnsi="Verdana" w:cs="Segoe UI"/>
            <w:color w:val="000000"/>
            <w:sz w:val="20"/>
            <w:szCs w:val="20"/>
            <w:lang w:eastAsia="sl-SI"/>
          </w:rPr>
          <w:delText>80</w:delText>
        </w:r>
        <w:r w:rsidR="001432E5" w:rsidDel="00810BD1">
          <w:rPr>
            <w:rFonts w:ascii="Verdana" w:hAnsi="Verdana" w:cs="Segoe UI"/>
            <w:color w:val="000000"/>
            <w:sz w:val="20"/>
            <w:szCs w:val="20"/>
            <w:lang w:eastAsia="sl-SI"/>
          </w:rPr>
          <w:delText xml:space="preserve"> mm</w:delText>
        </w:r>
        <w:r w:rsidR="002150C5" w:rsidRPr="002150C5" w:rsidDel="00810BD1">
          <w:rPr>
            <w:rFonts w:ascii="Verdana" w:hAnsi="Verdana" w:cs="Segoe UI"/>
            <w:color w:val="000000"/>
            <w:sz w:val="20"/>
            <w:szCs w:val="20"/>
            <w:lang w:eastAsia="sl-SI"/>
          </w:rPr>
          <w:delText xml:space="preserve">. Priključitev objekta izvede in financira lastnik objekta. </w:delText>
        </w:r>
      </w:del>
      <w:r w:rsidR="002150C5" w:rsidRPr="002150C5">
        <w:rPr>
          <w:rFonts w:ascii="Verdana" w:hAnsi="Verdana" w:cs="Segoe UI"/>
          <w:color w:val="000000"/>
          <w:sz w:val="20"/>
          <w:szCs w:val="20"/>
          <w:lang w:eastAsia="sl-SI"/>
        </w:rPr>
        <w:t>Objekt</w:t>
      </w:r>
      <w:ins w:id="102" w:author="Mateja Pompe" w:date="2020-12-08T16:11:00Z">
        <w:r w:rsidR="00810BD1">
          <w:rPr>
            <w:rFonts w:ascii="Verdana" w:hAnsi="Verdana" w:cs="Segoe UI"/>
            <w:color w:val="000000"/>
            <w:sz w:val="20"/>
            <w:szCs w:val="20"/>
            <w:lang w:eastAsia="sl-SI"/>
          </w:rPr>
          <w:t>a</w:t>
        </w:r>
      </w:ins>
      <w:del w:id="103" w:author="Mateja Pompe" w:date="2020-12-08T16:11:00Z">
        <w:r w:rsidR="002150C5" w:rsidRPr="002150C5" w:rsidDel="00810BD1">
          <w:rPr>
            <w:rFonts w:ascii="Verdana" w:hAnsi="Verdana" w:cs="Segoe UI"/>
            <w:color w:val="000000"/>
            <w:sz w:val="20"/>
            <w:szCs w:val="20"/>
            <w:lang w:eastAsia="sl-SI"/>
          </w:rPr>
          <w:delText>i</w:delText>
        </w:r>
      </w:del>
      <w:r w:rsidR="002150C5" w:rsidRPr="002150C5">
        <w:rPr>
          <w:rFonts w:ascii="Verdana" w:hAnsi="Verdana" w:cs="Segoe UI"/>
          <w:color w:val="000000"/>
          <w:sz w:val="20"/>
          <w:szCs w:val="20"/>
          <w:lang w:eastAsia="sl-SI"/>
        </w:rPr>
        <w:t xml:space="preserve"> V</w:t>
      </w:r>
      <w:r w:rsidR="00F601B7">
        <w:rPr>
          <w:rFonts w:ascii="Verdana" w:hAnsi="Verdana" w:cs="Segoe UI"/>
          <w:color w:val="000000"/>
          <w:sz w:val="20"/>
          <w:szCs w:val="20"/>
          <w:lang w:eastAsia="sl-SI"/>
        </w:rPr>
        <w:t>5</w:t>
      </w:r>
      <w:ins w:id="104" w:author="Mateja Pompe" w:date="2020-12-08T16:11:00Z">
        <w:r w:rsidR="00810BD1">
          <w:rPr>
            <w:rFonts w:ascii="Verdana" w:hAnsi="Verdana" w:cs="Segoe UI"/>
            <w:color w:val="000000"/>
            <w:sz w:val="20"/>
            <w:szCs w:val="20"/>
            <w:lang w:eastAsia="sl-SI"/>
          </w:rPr>
          <w:t xml:space="preserve"> in</w:t>
        </w:r>
      </w:ins>
      <w:del w:id="105" w:author="Mateja Pompe" w:date="2020-12-08T16:11:00Z">
        <w:r w:rsidR="002150C5" w:rsidRPr="002150C5" w:rsidDel="00810BD1">
          <w:rPr>
            <w:rFonts w:ascii="Verdana" w:hAnsi="Verdana" w:cs="Segoe UI"/>
            <w:color w:val="000000"/>
            <w:sz w:val="20"/>
            <w:szCs w:val="20"/>
            <w:lang w:eastAsia="sl-SI"/>
          </w:rPr>
          <w:delText>,</w:delText>
        </w:r>
      </w:del>
      <w:r w:rsidR="002150C5" w:rsidRPr="002150C5">
        <w:rPr>
          <w:rFonts w:ascii="Verdana" w:hAnsi="Verdana" w:cs="Segoe UI"/>
          <w:color w:val="000000"/>
          <w:sz w:val="20"/>
          <w:szCs w:val="20"/>
          <w:lang w:eastAsia="sl-SI"/>
        </w:rPr>
        <w:t xml:space="preserve"> V</w:t>
      </w:r>
      <w:r w:rsidR="00F601B7">
        <w:rPr>
          <w:rFonts w:ascii="Verdana" w:hAnsi="Verdana" w:cs="Segoe UI"/>
          <w:color w:val="000000"/>
          <w:sz w:val="20"/>
          <w:szCs w:val="20"/>
          <w:lang w:eastAsia="sl-SI"/>
        </w:rPr>
        <w:t>6</w:t>
      </w:r>
      <w:r w:rsidR="002150C5" w:rsidRPr="002150C5">
        <w:rPr>
          <w:rFonts w:ascii="Verdana" w:hAnsi="Verdana" w:cs="Segoe UI"/>
          <w:color w:val="000000"/>
          <w:sz w:val="20"/>
          <w:szCs w:val="20"/>
          <w:lang w:eastAsia="sl-SI"/>
        </w:rPr>
        <w:t xml:space="preserve"> </w:t>
      </w:r>
      <w:del w:id="106" w:author="Mateja Pompe" w:date="2020-12-08T16:11:00Z">
        <w:r w:rsidR="002150C5" w:rsidRPr="002150C5" w:rsidDel="00810BD1">
          <w:rPr>
            <w:rFonts w:ascii="Verdana" w:hAnsi="Verdana" w:cs="Segoe UI"/>
            <w:color w:val="000000"/>
            <w:sz w:val="20"/>
            <w:szCs w:val="20"/>
            <w:lang w:eastAsia="sl-SI"/>
          </w:rPr>
          <w:delText>in V</w:delText>
        </w:r>
        <w:r w:rsidR="00F601B7" w:rsidDel="00810BD1">
          <w:rPr>
            <w:rFonts w:ascii="Verdana" w:hAnsi="Verdana" w:cs="Segoe UI"/>
            <w:color w:val="000000"/>
            <w:sz w:val="20"/>
            <w:szCs w:val="20"/>
            <w:lang w:eastAsia="sl-SI"/>
          </w:rPr>
          <w:delText>7</w:delText>
        </w:r>
        <w:r w:rsidR="002150C5" w:rsidRPr="002150C5" w:rsidDel="00810BD1">
          <w:rPr>
            <w:rFonts w:ascii="Verdana" w:hAnsi="Verdana" w:cs="Segoe UI"/>
            <w:color w:val="000000"/>
            <w:sz w:val="20"/>
            <w:szCs w:val="20"/>
            <w:lang w:eastAsia="sl-SI"/>
          </w:rPr>
          <w:delText xml:space="preserve"> </w:delText>
        </w:r>
      </w:del>
      <w:r w:rsidR="002150C5" w:rsidRPr="002150C5">
        <w:rPr>
          <w:rFonts w:ascii="Verdana" w:hAnsi="Verdana" w:cs="Segoe UI"/>
          <w:color w:val="000000"/>
          <w:sz w:val="20"/>
          <w:szCs w:val="20"/>
          <w:lang w:eastAsia="sl-SI"/>
        </w:rPr>
        <w:t>ima</w:t>
      </w:r>
      <w:ins w:id="107" w:author="Mateja Pompe" w:date="2020-12-08T16:11:00Z">
        <w:r w:rsidR="00810BD1">
          <w:rPr>
            <w:rFonts w:ascii="Verdana" w:hAnsi="Verdana" w:cs="Segoe UI"/>
            <w:color w:val="000000"/>
            <w:sz w:val="20"/>
            <w:szCs w:val="20"/>
            <w:lang w:eastAsia="sl-SI"/>
          </w:rPr>
          <w:t>ta</w:t>
        </w:r>
      </w:ins>
      <w:del w:id="108" w:author="Mateja Pompe" w:date="2020-12-08T16:11:00Z">
        <w:r w:rsidR="002150C5" w:rsidRPr="002150C5" w:rsidDel="00810BD1">
          <w:rPr>
            <w:rFonts w:ascii="Verdana" w:hAnsi="Verdana" w:cs="Segoe UI"/>
            <w:color w:val="000000"/>
            <w:sz w:val="20"/>
            <w:szCs w:val="20"/>
            <w:lang w:eastAsia="sl-SI"/>
          </w:rPr>
          <w:delText>jo</w:delText>
        </w:r>
      </w:del>
      <w:r w:rsidR="002150C5" w:rsidRPr="002150C5">
        <w:rPr>
          <w:rFonts w:ascii="Verdana" w:hAnsi="Verdana" w:cs="Segoe UI"/>
          <w:color w:val="000000"/>
          <w:sz w:val="20"/>
          <w:szCs w:val="20"/>
          <w:lang w:eastAsia="sl-SI"/>
        </w:rPr>
        <w:t xml:space="preserve"> za ogrevanje in pripravo sanitarne tople vode vsak svojo ločeno toplotno postajo.</w:t>
      </w:r>
    </w:p>
    <w:p w14:paraId="354BCCA3" w14:textId="77777777" w:rsidR="008662F8" w:rsidRPr="002150C5" w:rsidRDefault="008662F8" w:rsidP="008662F8">
      <w:pPr>
        <w:jc w:val="both"/>
        <w:rPr>
          <w:ins w:id="109" w:author="Mateja Pompe" w:date="2020-12-08T16:20:00Z"/>
          <w:rFonts w:ascii="Verdana" w:hAnsi="Verdana" w:cs="Segoe UI"/>
          <w:color w:val="000000"/>
          <w:sz w:val="20"/>
          <w:szCs w:val="20"/>
          <w:lang w:eastAsia="sl-SI"/>
        </w:rPr>
      </w:pPr>
      <w:ins w:id="110" w:author="Mateja Pompe" w:date="2020-12-08T16:20:00Z">
        <w:r w:rsidRPr="002150C5">
          <w:rPr>
            <w:rFonts w:ascii="Verdana" w:hAnsi="Verdana" w:cs="Segoe UI"/>
            <w:color w:val="000000"/>
            <w:sz w:val="20"/>
            <w:szCs w:val="20"/>
            <w:lang w:eastAsia="sl-SI"/>
          </w:rPr>
          <w:t>Objekt</w:t>
        </w:r>
        <w:r>
          <w:rPr>
            <w:rFonts w:ascii="Verdana" w:hAnsi="Verdana" w:cs="Segoe UI"/>
            <w:color w:val="000000"/>
            <w:sz w:val="20"/>
            <w:szCs w:val="20"/>
            <w:lang w:eastAsia="sl-SI"/>
          </w:rPr>
          <w:t>a</w:t>
        </w:r>
        <w:r w:rsidRPr="002150C5">
          <w:rPr>
            <w:rFonts w:ascii="Verdana" w:hAnsi="Verdana" w:cs="Segoe UI"/>
            <w:color w:val="000000"/>
            <w:sz w:val="20"/>
            <w:szCs w:val="20"/>
            <w:lang w:eastAsia="sl-SI"/>
          </w:rPr>
          <w:t xml:space="preserve"> D</w:t>
        </w:r>
        <w:r>
          <w:rPr>
            <w:rFonts w:ascii="Verdana" w:hAnsi="Verdana" w:cs="Segoe UI"/>
            <w:color w:val="000000"/>
            <w:sz w:val="20"/>
            <w:szCs w:val="20"/>
            <w:lang w:eastAsia="sl-SI"/>
          </w:rPr>
          <w:t>1 in D2</w:t>
        </w:r>
        <w:r w:rsidRPr="002150C5">
          <w:rPr>
            <w:rFonts w:ascii="Verdana" w:hAnsi="Verdana" w:cs="Segoe UI"/>
            <w:color w:val="000000"/>
            <w:sz w:val="20"/>
            <w:szCs w:val="20"/>
            <w:lang w:eastAsia="sl-SI"/>
          </w:rPr>
          <w:t xml:space="preserve"> ima</w:t>
        </w:r>
        <w:r>
          <w:rPr>
            <w:rFonts w:ascii="Verdana" w:hAnsi="Verdana" w:cs="Segoe UI"/>
            <w:color w:val="000000"/>
            <w:sz w:val="20"/>
            <w:szCs w:val="20"/>
            <w:lang w:eastAsia="sl-SI"/>
          </w:rPr>
          <w:t>ta</w:t>
        </w:r>
        <w:r w:rsidRPr="002150C5">
          <w:rPr>
            <w:rFonts w:ascii="Verdana" w:hAnsi="Verdana" w:cs="Segoe UI"/>
            <w:color w:val="000000"/>
            <w:sz w:val="20"/>
            <w:szCs w:val="20"/>
            <w:lang w:eastAsia="sl-SI"/>
          </w:rPr>
          <w:t xml:space="preserve"> za ogrevanje in pripravo sanitarne tople vode eno toplotno postajo</w:t>
        </w:r>
        <w:r>
          <w:rPr>
            <w:rFonts w:ascii="Verdana" w:hAnsi="Verdana" w:cs="Segoe UI"/>
            <w:color w:val="000000"/>
            <w:sz w:val="20"/>
            <w:szCs w:val="20"/>
            <w:lang w:eastAsia="sl-SI"/>
          </w:rPr>
          <w:t>.</w:t>
        </w:r>
      </w:ins>
    </w:p>
    <w:p w14:paraId="0565CB12" w14:textId="7C3FC3E9" w:rsidR="000C22D7" w:rsidRPr="002150C5" w:rsidRDefault="000C22D7" w:rsidP="000C22D7">
      <w:pPr>
        <w:jc w:val="both"/>
        <w:rPr>
          <w:rFonts w:ascii="Verdana" w:hAnsi="Verdana" w:cs="Segoe UI"/>
          <w:color w:val="000000"/>
          <w:sz w:val="20"/>
          <w:szCs w:val="20"/>
          <w:lang w:eastAsia="sl-SI"/>
        </w:rPr>
      </w:pPr>
      <w:r w:rsidRPr="002150C5">
        <w:rPr>
          <w:rFonts w:ascii="Verdana" w:hAnsi="Verdana" w:cs="Segoe UI"/>
          <w:color w:val="000000"/>
          <w:sz w:val="20"/>
          <w:szCs w:val="20"/>
          <w:lang w:eastAsia="sl-SI"/>
        </w:rPr>
        <w:t xml:space="preserve">Objekt </w:t>
      </w:r>
      <w:r>
        <w:rPr>
          <w:rFonts w:ascii="Verdana" w:hAnsi="Verdana" w:cs="Segoe UI"/>
          <w:color w:val="000000"/>
          <w:sz w:val="20"/>
          <w:szCs w:val="20"/>
          <w:lang w:eastAsia="sl-SI"/>
        </w:rPr>
        <w:t>E</w:t>
      </w:r>
      <w:r w:rsidRPr="00B45EBD">
        <w:rPr>
          <w:rFonts w:ascii="Verdana" w:hAnsi="Verdana" w:cs="Segoe UI"/>
          <w:color w:val="000000"/>
          <w:sz w:val="20"/>
          <w:szCs w:val="20"/>
          <w:lang w:eastAsia="sl-SI"/>
        </w:rPr>
        <w:t xml:space="preserve"> </w:t>
      </w:r>
      <w:r w:rsidRPr="002150C5">
        <w:rPr>
          <w:rFonts w:ascii="Verdana" w:hAnsi="Verdana" w:cs="Segoe UI"/>
          <w:color w:val="000000"/>
          <w:sz w:val="20"/>
          <w:szCs w:val="20"/>
          <w:lang w:eastAsia="sl-SI"/>
        </w:rPr>
        <w:t xml:space="preserve">se na vročevodno omrežje priključi s priključnim vročevodom, ki ga izvede in financira lastnik objekta. </w:t>
      </w:r>
      <w:del w:id="111" w:author="Mateja Pompe" w:date="2020-12-08T16:20:00Z">
        <w:r w:rsidRPr="002150C5" w:rsidDel="008662F8">
          <w:rPr>
            <w:rFonts w:ascii="Verdana" w:hAnsi="Verdana" w:cs="Segoe UI"/>
            <w:color w:val="000000"/>
            <w:sz w:val="20"/>
            <w:szCs w:val="20"/>
            <w:lang w:eastAsia="sl-SI"/>
          </w:rPr>
          <w:delText>Objekt</w:delText>
        </w:r>
      </w:del>
      <w:del w:id="112" w:author="Mateja Pompe" w:date="2020-12-08T16:12:00Z">
        <w:r w:rsidRPr="002150C5" w:rsidDel="00810BD1">
          <w:rPr>
            <w:rFonts w:ascii="Verdana" w:hAnsi="Verdana" w:cs="Segoe UI"/>
            <w:color w:val="000000"/>
            <w:sz w:val="20"/>
            <w:szCs w:val="20"/>
            <w:lang w:eastAsia="sl-SI"/>
          </w:rPr>
          <w:delText>i</w:delText>
        </w:r>
      </w:del>
      <w:del w:id="113" w:author="Mateja Pompe" w:date="2020-12-08T16:20:00Z">
        <w:r w:rsidRPr="002150C5" w:rsidDel="008662F8">
          <w:rPr>
            <w:rFonts w:ascii="Verdana" w:hAnsi="Verdana" w:cs="Segoe UI"/>
            <w:color w:val="000000"/>
            <w:sz w:val="20"/>
            <w:szCs w:val="20"/>
            <w:lang w:eastAsia="sl-SI"/>
          </w:rPr>
          <w:delText xml:space="preserve"> D ima za ogrevanje in pripravo sanitarne tople vode eno toplotno postajo</w:delText>
        </w:r>
        <w:r w:rsidDel="008662F8">
          <w:rPr>
            <w:rFonts w:ascii="Verdana" w:hAnsi="Verdana" w:cs="Segoe UI"/>
            <w:color w:val="000000"/>
            <w:sz w:val="20"/>
            <w:szCs w:val="20"/>
            <w:lang w:eastAsia="sl-SI"/>
          </w:rPr>
          <w:delText>.</w:delText>
        </w:r>
      </w:del>
    </w:p>
    <w:p w14:paraId="0125CB0F" w14:textId="77777777" w:rsidR="004E1E47" w:rsidRPr="004E1E47" w:rsidRDefault="004E1E47" w:rsidP="005D01DC">
      <w:pPr>
        <w:jc w:val="both"/>
        <w:rPr>
          <w:rFonts w:ascii="Verdana" w:hAnsi="Verdana" w:cs="Segoe UI"/>
          <w:b/>
          <w:bCs/>
          <w:iCs/>
          <w:color w:val="000000"/>
          <w:sz w:val="20"/>
          <w:szCs w:val="20"/>
          <w:lang w:eastAsia="sl-SI"/>
        </w:rPr>
      </w:pPr>
    </w:p>
    <w:p w14:paraId="21EBAF88" w14:textId="28616DD7" w:rsidR="005D01DC" w:rsidRPr="008F5DCF" w:rsidRDefault="005D01DC" w:rsidP="005D01DC">
      <w:pPr>
        <w:jc w:val="both"/>
        <w:rPr>
          <w:rFonts w:ascii="Verdana" w:hAnsi="Verdana" w:cs="Segoe UI"/>
          <w:b/>
          <w:bCs/>
          <w:iCs/>
          <w:color w:val="000000"/>
          <w:sz w:val="20"/>
          <w:szCs w:val="20"/>
          <w:lang w:eastAsia="sl-SI"/>
        </w:rPr>
      </w:pPr>
      <w:r w:rsidRPr="008F5DCF">
        <w:rPr>
          <w:rFonts w:ascii="Verdana" w:hAnsi="Verdana" w:cs="Segoe UI"/>
          <w:b/>
          <w:bCs/>
          <w:iCs/>
          <w:color w:val="000000"/>
          <w:sz w:val="20"/>
          <w:szCs w:val="20"/>
          <w:lang w:eastAsia="sl-SI"/>
        </w:rPr>
        <w:t>Plinovod</w:t>
      </w:r>
      <w:r w:rsidR="001B5860">
        <w:rPr>
          <w:rFonts w:ascii="Verdana" w:hAnsi="Verdana" w:cs="Segoe UI"/>
          <w:b/>
          <w:bCs/>
          <w:iCs/>
          <w:color w:val="000000"/>
          <w:sz w:val="20"/>
          <w:szCs w:val="20"/>
          <w:lang w:eastAsia="sl-SI"/>
        </w:rPr>
        <w:t>no omrežje</w:t>
      </w:r>
    </w:p>
    <w:p w14:paraId="69B9A6E8" w14:textId="77777777" w:rsidR="002150C5" w:rsidRPr="00440519" w:rsidRDefault="002150C5" w:rsidP="005D01DC">
      <w:pPr>
        <w:jc w:val="both"/>
        <w:rPr>
          <w:rFonts w:ascii="Verdana" w:hAnsi="Verdana" w:cs="Segoe UI"/>
          <w:color w:val="000000"/>
          <w:sz w:val="20"/>
          <w:szCs w:val="20"/>
          <w:lang w:eastAsia="sl-SI"/>
        </w:rPr>
      </w:pPr>
    </w:p>
    <w:p w14:paraId="50F3867D" w14:textId="77777777" w:rsidR="000C22D7" w:rsidRDefault="000C22D7" w:rsidP="000C22D7">
      <w:pPr>
        <w:jc w:val="both"/>
        <w:rPr>
          <w:rFonts w:ascii="Verdana" w:hAnsi="Verdana" w:cs="Segoe UI"/>
          <w:color w:val="000000"/>
          <w:sz w:val="20"/>
          <w:szCs w:val="20"/>
          <w:lang w:eastAsia="sl-SI"/>
        </w:rPr>
      </w:pPr>
      <w:r w:rsidRPr="00E0473B">
        <w:rPr>
          <w:rFonts w:ascii="Verdana" w:hAnsi="Verdana" w:cs="Segoe UI"/>
          <w:b/>
          <w:color w:val="000000"/>
          <w:sz w:val="20"/>
          <w:szCs w:val="20"/>
          <w:lang w:eastAsia="sl-SI"/>
        </w:rPr>
        <w:t>Po obravnavanem območju je izvedeno glavno nizkotlačno plinovodno omrežje N13130 PVC 200, ki je predvideno za rekonstrukcijo v dimenziji plinovoda DN200 mm in prestavitvijo v javno površino Rožičeve ulice</w:t>
      </w:r>
      <w:r w:rsidRPr="00440519">
        <w:rPr>
          <w:rFonts w:ascii="Verdana" w:hAnsi="Verdana" w:cs="Segoe UI"/>
          <w:color w:val="000000"/>
          <w:sz w:val="20"/>
          <w:szCs w:val="20"/>
          <w:lang w:eastAsia="sl-SI"/>
        </w:rPr>
        <w:t>.</w:t>
      </w:r>
    </w:p>
    <w:p w14:paraId="297B3B62" w14:textId="77777777" w:rsidR="000C22D7" w:rsidRDefault="000C22D7" w:rsidP="000C22D7">
      <w:pPr>
        <w:jc w:val="both"/>
        <w:rPr>
          <w:rFonts w:ascii="Verdana" w:hAnsi="Verdana" w:cs="Segoe UI"/>
          <w:color w:val="000000"/>
          <w:sz w:val="20"/>
          <w:szCs w:val="20"/>
          <w:lang w:eastAsia="sl-SI"/>
        </w:rPr>
      </w:pPr>
    </w:p>
    <w:p w14:paraId="0592A690" w14:textId="77777777" w:rsidR="000C22D7" w:rsidRPr="000C22D7" w:rsidRDefault="000C22D7" w:rsidP="000C22D7">
      <w:pPr>
        <w:jc w:val="both"/>
        <w:rPr>
          <w:rFonts w:ascii="Verdana" w:hAnsi="Verdana" w:cs="Segoe UI"/>
          <w:b/>
          <w:color w:val="000000"/>
          <w:sz w:val="20"/>
          <w:szCs w:val="20"/>
          <w:lang w:eastAsia="sl-SI"/>
        </w:rPr>
      </w:pPr>
      <w:r w:rsidRPr="000C22D7">
        <w:rPr>
          <w:rFonts w:ascii="Verdana" w:hAnsi="Verdana" w:cs="Segoe UI"/>
          <w:b/>
          <w:color w:val="000000"/>
          <w:sz w:val="20"/>
          <w:szCs w:val="20"/>
          <w:lang w:eastAsia="sl-SI"/>
        </w:rPr>
        <w:t>Priključ</w:t>
      </w:r>
      <w:r>
        <w:rPr>
          <w:rFonts w:ascii="Verdana" w:hAnsi="Verdana" w:cs="Segoe UI"/>
          <w:b/>
          <w:color w:val="000000"/>
          <w:sz w:val="20"/>
          <w:szCs w:val="20"/>
          <w:lang w:eastAsia="sl-SI"/>
        </w:rPr>
        <w:t>evanje objektov</w:t>
      </w:r>
    </w:p>
    <w:p w14:paraId="124507F6" w14:textId="0F5A0EDD" w:rsidR="00440519" w:rsidRPr="00440519" w:rsidRDefault="00440519" w:rsidP="00440519">
      <w:pPr>
        <w:jc w:val="both"/>
        <w:rPr>
          <w:rFonts w:ascii="Verdana" w:hAnsi="Verdana" w:cs="Segoe UI"/>
          <w:color w:val="000000"/>
          <w:sz w:val="20"/>
          <w:szCs w:val="20"/>
          <w:lang w:eastAsia="sl-SI"/>
        </w:rPr>
      </w:pPr>
      <w:r w:rsidRPr="00440519">
        <w:rPr>
          <w:rFonts w:ascii="Verdana" w:hAnsi="Verdana" w:cs="Segoe UI"/>
          <w:color w:val="000000"/>
          <w:sz w:val="20"/>
          <w:szCs w:val="20"/>
          <w:lang w:eastAsia="sl-SI"/>
        </w:rPr>
        <w:t>Objekti na območju urejanja se za potrebe kuhe in tehnologije lahko priključijo na dalj</w:t>
      </w:r>
      <w:r w:rsidR="00741E04">
        <w:rPr>
          <w:rFonts w:ascii="Verdana" w:hAnsi="Verdana" w:cs="Segoe UI"/>
          <w:color w:val="000000"/>
          <w:sz w:val="20"/>
          <w:szCs w:val="20"/>
          <w:lang w:eastAsia="sl-SI"/>
        </w:rPr>
        <w:t xml:space="preserve">inski sistem zemeljskega plina. </w:t>
      </w:r>
      <w:r w:rsidR="00FC142E" w:rsidRPr="003F6EB2">
        <w:rPr>
          <w:rFonts w:ascii="Verdana" w:hAnsi="Verdana" w:cs="Segoe UI"/>
          <w:color w:val="000000"/>
          <w:sz w:val="20"/>
          <w:szCs w:val="20"/>
          <w:lang w:eastAsia="sl-SI"/>
        </w:rPr>
        <w:t xml:space="preserve">Zmogljivost obstoječega glavnega plinovodnega omrežja zadošča za priključitev in oskrbo predvidenih </w:t>
      </w:r>
      <w:r w:rsidR="00CB53D4">
        <w:rPr>
          <w:rFonts w:ascii="Verdana" w:hAnsi="Verdana" w:cs="Segoe UI"/>
          <w:color w:val="000000"/>
          <w:sz w:val="20"/>
          <w:szCs w:val="20"/>
          <w:lang w:eastAsia="sl-SI"/>
        </w:rPr>
        <w:t>objektov</w:t>
      </w:r>
      <w:r w:rsidR="00FC142E" w:rsidRPr="003F6EB2">
        <w:rPr>
          <w:rFonts w:ascii="Verdana" w:hAnsi="Verdana" w:cs="Segoe UI"/>
          <w:color w:val="000000"/>
          <w:sz w:val="20"/>
          <w:szCs w:val="20"/>
          <w:lang w:eastAsia="sl-SI"/>
        </w:rPr>
        <w:t xml:space="preserve"> s plinom</w:t>
      </w:r>
      <w:r w:rsidR="00FC142E">
        <w:rPr>
          <w:rFonts w:ascii="Verdana" w:hAnsi="Verdana" w:cs="Segoe UI"/>
          <w:color w:val="000000"/>
          <w:sz w:val="20"/>
          <w:szCs w:val="20"/>
          <w:lang w:eastAsia="sl-SI"/>
        </w:rPr>
        <w:t xml:space="preserve">. </w:t>
      </w:r>
      <w:r w:rsidR="00741E04" w:rsidRPr="00741E04">
        <w:rPr>
          <w:rFonts w:ascii="Verdana" w:hAnsi="Verdana" w:cs="Segoe UI"/>
          <w:color w:val="000000"/>
          <w:sz w:val="20"/>
          <w:szCs w:val="20"/>
          <w:lang w:eastAsia="sl-SI"/>
        </w:rPr>
        <w:t>Objekti na obravnavanem območju so podkleteni, zato je predviden razvod plinovoda pod stropom kleti.</w:t>
      </w:r>
    </w:p>
    <w:p w14:paraId="1B279D4B" w14:textId="7C266072" w:rsidR="00AA6699" w:rsidRDefault="003F6EB2" w:rsidP="00440519">
      <w:pPr>
        <w:jc w:val="both"/>
        <w:rPr>
          <w:rFonts w:ascii="Verdana" w:hAnsi="Verdana" w:cs="Segoe UI"/>
          <w:color w:val="000000"/>
          <w:sz w:val="20"/>
          <w:szCs w:val="20"/>
          <w:lang w:eastAsia="sl-SI"/>
        </w:rPr>
      </w:pPr>
      <w:r w:rsidRPr="003F6EB2">
        <w:rPr>
          <w:rFonts w:ascii="Verdana" w:hAnsi="Verdana" w:cs="Segoe UI"/>
          <w:color w:val="000000"/>
          <w:sz w:val="20"/>
          <w:szCs w:val="20"/>
          <w:lang w:eastAsia="sl-SI"/>
        </w:rPr>
        <w:t>Obstoječe glavno plinovodno omrežje</w:t>
      </w:r>
      <w:r w:rsidR="00A21D96" w:rsidRPr="00A21D96">
        <w:rPr>
          <w:rFonts w:ascii="Verdana" w:hAnsi="Verdana" w:cs="Segoe UI"/>
          <w:color w:val="000000"/>
          <w:sz w:val="20"/>
          <w:szCs w:val="20"/>
          <w:lang w:eastAsia="sl-SI"/>
        </w:rPr>
        <w:t xml:space="preserve"> </w:t>
      </w:r>
      <w:r w:rsidR="00A21D96" w:rsidRPr="003F6EB2">
        <w:rPr>
          <w:rFonts w:ascii="Verdana" w:hAnsi="Verdana" w:cs="Segoe UI"/>
          <w:color w:val="000000"/>
          <w:sz w:val="20"/>
          <w:szCs w:val="20"/>
          <w:lang w:eastAsia="sl-SI"/>
        </w:rPr>
        <w:t>N13139 v dimenziji DN50</w:t>
      </w:r>
      <w:r w:rsidR="0055710E">
        <w:rPr>
          <w:rFonts w:ascii="Verdana" w:hAnsi="Verdana" w:cs="Segoe UI"/>
          <w:color w:val="000000"/>
          <w:sz w:val="20"/>
          <w:szCs w:val="20"/>
          <w:lang w:eastAsia="sl-SI"/>
        </w:rPr>
        <w:t xml:space="preserve"> mm</w:t>
      </w:r>
      <w:r w:rsidRPr="003F6EB2">
        <w:rPr>
          <w:rFonts w:ascii="Verdana" w:hAnsi="Verdana" w:cs="Segoe UI"/>
          <w:color w:val="000000"/>
          <w:sz w:val="20"/>
          <w:szCs w:val="20"/>
          <w:lang w:eastAsia="sl-SI"/>
        </w:rPr>
        <w:t>, preko katerega se bo vršila oskrba stavbe C2 s plinom, poteka po Jelinčičevi ulici. Obstoječe glavno plinovodno omrežje</w:t>
      </w:r>
      <w:r w:rsidR="0055710E" w:rsidRPr="0055710E">
        <w:rPr>
          <w:rFonts w:ascii="Verdana" w:hAnsi="Verdana" w:cs="Segoe UI"/>
          <w:color w:val="000000"/>
          <w:sz w:val="20"/>
          <w:szCs w:val="20"/>
          <w:lang w:eastAsia="sl-SI"/>
        </w:rPr>
        <w:t xml:space="preserve"> </w:t>
      </w:r>
      <w:r w:rsidR="0055710E">
        <w:rPr>
          <w:rFonts w:ascii="Verdana" w:hAnsi="Verdana" w:cs="Segoe UI"/>
          <w:color w:val="000000"/>
          <w:sz w:val="20"/>
          <w:szCs w:val="20"/>
          <w:lang w:eastAsia="sl-SI"/>
        </w:rPr>
        <w:t>N13137 v dimenziji DN11</w:t>
      </w:r>
      <w:r w:rsidR="0055710E" w:rsidRPr="003F6EB2">
        <w:rPr>
          <w:rFonts w:ascii="Verdana" w:hAnsi="Verdana" w:cs="Segoe UI"/>
          <w:color w:val="000000"/>
          <w:sz w:val="20"/>
          <w:szCs w:val="20"/>
          <w:lang w:eastAsia="sl-SI"/>
        </w:rPr>
        <w:t>0</w:t>
      </w:r>
      <w:r w:rsidR="0055710E">
        <w:rPr>
          <w:rFonts w:ascii="Verdana" w:hAnsi="Verdana" w:cs="Segoe UI"/>
          <w:color w:val="000000"/>
          <w:sz w:val="20"/>
          <w:szCs w:val="20"/>
          <w:lang w:eastAsia="sl-SI"/>
        </w:rPr>
        <w:t xml:space="preserve"> mm</w:t>
      </w:r>
      <w:r w:rsidRPr="003F6EB2">
        <w:rPr>
          <w:rFonts w:ascii="Verdana" w:hAnsi="Verdana" w:cs="Segoe UI"/>
          <w:color w:val="000000"/>
          <w:sz w:val="20"/>
          <w:szCs w:val="20"/>
          <w:lang w:eastAsia="sl-SI"/>
        </w:rPr>
        <w:t>, preko katerega se bo vršila oskrba stave B6 s plinom, poteka po Torkarjevi ulici. Obstoječe glavno plinovodno omrežje</w:t>
      </w:r>
      <w:r w:rsidR="0055710E" w:rsidRPr="0055710E">
        <w:rPr>
          <w:rFonts w:ascii="Verdana" w:hAnsi="Verdana" w:cs="Segoe UI"/>
          <w:color w:val="000000"/>
          <w:sz w:val="20"/>
          <w:szCs w:val="20"/>
          <w:lang w:eastAsia="sl-SI"/>
        </w:rPr>
        <w:t xml:space="preserve"> </w:t>
      </w:r>
      <w:r w:rsidR="0055710E">
        <w:rPr>
          <w:rFonts w:ascii="Verdana" w:hAnsi="Verdana" w:cs="Segoe UI"/>
          <w:color w:val="000000"/>
          <w:sz w:val="20"/>
          <w:szCs w:val="20"/>
          <w:lang w:eastAsia="sl-SI"/>
        </w:rPr>
        <w:t>N13137 DN11</w:t>
      </w:r>
      <w:r w:rsidR="0055710E" w:rsidRPr="003F6EB2">
        <w:rPr>
          <w:rFonts w:ascii="Verdana" w:hAnsi="Verdana" w:cs="Segoe UI"/>
          <w:color w:val="000000"/>
          <w:sz w:val="20"/>
          <w:szCs w:val="20"/>
          <w:lang w:eastAsia="sl-SI"/>
        </w:rPr>
        <w:t>0</w:t>
      </w:r>
      <w:r w:rsidR="0055710E">
        <w:rPr>
          <w:rFonts w:ascii="Verdana" w:hAnsi="Verdana" w:cs="Segoe UI"/>
          <w:color w:val="000000"/>
          <w:sz w:val="20"/>
          <w:szCs w:val="20"/>
          <w:lang w:eastAsia="sl-SI"/>
        </w:rPr>
        <w:t xml:space="preserve"> mm</w:t>
      </w:r>
      <w:r w:rsidRPr="003F6EB2">
        <w:rPr>
          <w:rFonts w:ascii="Verdana" w:hAnsi="Verdana" w:cs="Segoe UI"/>
          <w:color w:val="000000"/>
          <w:sz w:val="20"/>
          <w:szCs w:val="20"/>
          <w:lang w:eastAsia="sl-SI"/>
        </w:rPr>
        <w:t>, preko katerega se bo vršila oskrba stavb V</w:t>
      </w:r>
      <w:r w:rsidR="0055710E">
        <w:rPr>
          <w:rFonts w:ascii="Verdana" w:hAnsi="Verdana" w:cs="Segoe UI"/>
          <w:color w:val="000000"/>
          <w:sz w:val="20"/>
          <w:szCs w:val="20"/>
          <w:lang w:eastAsia="sl-SI"/>
        </w:rPr>
        <w:t>5</w:t>
      </w:r>
      <w:ins w:id="114" w:author="Mateja Pompe" w:date="2020-12-08T16:14:00Z">
        <w:r w:rsidR="00A23E82">
          <w:rPr>
            <w:rFonts w:ascii="Verdana" w:hAnsi="Verdana" w:cs="Segoe UI"/>
            <w:color w:val="000000"/>
            <w:sz w:val="20"/>
            <w:szCs w:val="20"/>
            <w:lang w:eastAsia="sl-SI"/>
          </w:rPr>
          <w:t xml:space="preserve"> in</w:t>
        </w:r>
      </w:ins>
      <w:del w:id="115" w:author="Mateja Pompe" w:date="2020-12-08T16:14:00Z">
        <w:r w:rsidRPr="003F6EB2" w:rsidDel="00A23E82">
          <w:rPr>
            <w:rFonts w:ascii="Verdana" w:hAnsi="Verdana" w:cs="Segoe UI"/>
            <w:color w:val="000000"/>
            <w:sz w:val="20"/>
            <w:szCs w:val="20"/>
            <w:lang w:eastAsia="sl-SI"/>
          </w:rPr>
          <w:delText>,</w:delText>
        </w:r>
      </w:del>
      <w:r w:rsidRPr="003F6EB2">
        <w:rPr>
          <w:rFonts w:ascii="Verdana" w:hAnsi="Verdana" w:cs="Segoe UI"/>
          <w:color w:val="000000"/>
          <w:sz w:val="20"/>
          <w:szCs w:val="20"/>
          <w:lang w:eastAsia="sl-SI"/>
        </w:rPr>
        <w:t xml:space="preserve"> V</w:t>
      </w:r>
      <w:r w:rsidR="0055710E">
        <w:rPr>
          <w:rFonts w:ascii="Verdana" w:hAnsi="Verdana" w:cs="Segoe UI"/>
          <w:color w:val="000000"/>
          <w:sz w:val="20"/>
          <w:szCs w:val="20"/>
          <w:lang w:eastAsia="sl-SI"/>
        </w:rPr>
        <w:t>6</w:t>
      </w:r>
      <w:del w:id="116" w:author="Mateja Pompe" w:date="2020-12-08T16:14:00Z">
        <w:r w:rsidRPr="003F6EB2" w:rsidDel="00A23E82">
          <w:rPr>
            <w:rFonts w:ascii="Verdana" w:hAnsi="Verdana" w:cs="Segoe UI"/>
            <w:color w:val="000000"/>
            <w:sz w:val="20"/>
            <w:szCs w:val="20"/>
            <w:lang w:eastAsia="sl-SI"/>
          </w:rPr>
          <w:delText xml:space="preserve"> in V</w:delText>
        </w:r>
        <w:r w:rsidR="0055710E" w:rsidDel="00A23E82">
          <w:rPr>
            <w:rFonts w:ascii="Verdana" w:hAnsi="Verdana" w:cs="Segoe UI"/>
            <w:color w:val="000000"/>
            <w:sz w:val="20"/>
            <w:szCs w:val="20"/>
            <w:lang w:eastAsia="sl-SI"/>
          </w:rPr>
          <w:delText>7</w:delText>
        </w:r>
        <w:r w:rsidRPr="003F6EB2" w:rsidDel="00A23E82">
          <w:rPr>
            <w:rFonts w:ascii="Verdana" w:hAnsi="Verdana" w:cs="Segoe UI"/>
            <w:color w:val="000000"/>
            <w:sz w:val="20"/>
            <w:szCs w:val="20"/>
            <w:lang w:eastAsia="sl-SI"/>
          </w:rPr>
          <w:delText xml:space="preserve"> </w:delText>
        </w:r>
      </w:del>
      <w:ins w:id="117" w:author="Mateja Pompe" w:date="2020-12-08T16:14:00Z">
        <w:r w:rsidR="00A23E82">
          <w:rPr>
            <w:rFonts w:ascii="Verdana" w:hAnsi="Verdana" w:cs="Segoe UI"/>
            <w:color w:val="000000"/>
            <w:sz w:val="20"/>
            <w:szCs w:val="20"/>
            <w:lang w:eastAsia="sl-SI"/>
          </w:rPr>
          <w:t xml:space="preserve"> </w:t>
        </w:r>
      </w:ins>
      <w:r w:rsidRPr="003F6EB2">
        <w:rPr>
          <w:rFonts w:ascii="Verdana" w:hAnsi="Verdana" w:cs="Segoe UI"/>
          <w:color w:val="000000"/>
          <w:sz w:val="20"/>
          <w:szCs w:val="20"/>
          <w:lang w:eastAsia="sl-SI"/>
        </w:rPr>
        <w:t>s plinom, poteka po Torkarjevi ulici. Plinovod N1313</w:t>
      </w:r>
      <w:r w:rsidR="0055710E">
        <w:rPr>
          <w:rFonts w:ascii="Verdana" w:hAnsi="Verdana" w:cs="Segoe UI"/>
          <w:color w:val="000000"/>
          <w:sz w:val="20"/>
          <w:szCs w:val="20"/>
          <w:lang w:eastAsia="sl-SI"/>
        </w:rPr>
        <w:t>5</w:t>
      </w:r>
      <w:r w:rsidRPr="003F6EB2">
        <w:rPr>
          <w:rFonts w:ascii="Verdana" w:hAnsi="Verdana" w:cs="Segoe UI"/>
          <w:color w:val="000000"/>
          <w:sz w:val="20"/>
          <w:szCs w:val="20"/>
          <w:lang w:eastAsia="sl-SI"/>
        </w:rPr>
        <w:t xml:space="preserve"> DN</w:t>
      </w:r>
      <w:r w:rsidR="0055710E">
        <w:rPr>
          <w:rFonts w:ascii="Verdana" w:hAnsi="Verdana" w:cs="Segoe UI"/>
          <w:color w:val="000000"/>
          <w:sz w:val="20"/>
          <w:szCs w:val="20"/>
          <w:lang w:eastAsia="sl-SI"/>
        </w:rPr>
        <w:t>5</w:t>
      </w:r>
      <w:r w:rsidRPr="003F6EB2">
        <w:rPr>
          <w:rFonts w:ascii="Verdana" w:hAnsi="Verdana" w:cs="Segoe UI"/>
          <w:color w:val="000000"/>
          <w:sz w:val="20"/>
          <w:szCs w:val="20"/>
          <w:lang w:eastAsia="sl-SI"/>
        </w:rPr>
        <w:t>0 ni v obratovanju, zato je potrebna povezava na plinovod N13137 DN1</w:t>
      </w:r>
      <w:r w:rsidR="0055710E">
        <w:rPr>
          <w:rFonts w:ascii="Verdana" w:hAnsi="Verdana" w:cs="Segoe UI"/>
          <w:color w:val="000000"/>
          <w:sz w:val="20"/>
          <w:szCs w:val="20"/>
          <w:lang w:eastAsia="sl-SI"/>
        </w:rPr>
        <w:t>1</w:t>
      </w:r>
      <w:r w:rsidRPr="003F6EB2">
        <w:rPr>
          <w:rFonts w:ascii="Verdana" w:hAnsi="Verdana" w:cs="Segoe UI"/>
          <w:color w:val="000000"/>
          <w:sz w:val="20"/>
          <w:szCs w:val="20"/>
          <w:lang w:eastAsia="sl-SI"/>
        </w:rPr>
        <w:t>0, ki obratuje. Obstoječe glavno plinovodno omrežje</w:t>
      </w:r>
      <w:r w:rsidR="0055710E" w:rsidRPr="0055710E">
        <w:rPr>
          <w:rFonts w:ascii="Verdana" w:hAnsi="Verdana" w:cs="Segoe UI"/>
          <w:color w:val="000000"/>
          <w:sz w:val="20"/>
          <w:szCs w:val="20"/>
          <w:lang w:eastAsia="sl-SI"/>
        </w:rPr>
        <w:t xml:space="preserve"> </w:t>
      </w:r>
      <w:r w:rsidR="0055710E" w:rsidRPr="003F6EB2">
        <w:rPr>
          <w:rFonts w:ascii="Verdana" w:hAnsi="Verdana" w:cs="Segoe UI"/>
          <w:color w:val="000000"/>
          <w:sz w:val="20"/>
          <w:szCs w:val="20"/>
          <w:lang w:eastAsia="sl-SI"/>
        </w:rPr>
        <w:t>N13130 DN200</w:t>
      </w:r>
      <w:r w:rsidR="0055710E">
        <w:rPr>
          <w:rFonts w:ascii="Verdana" w:hAnsi="Verdana" w:cs="Segoe UI"/>
          <w:color w:val="000000"/>
          <w:sz w:val="20"/>
          <w:szCs w:val="20"/>
          <w:lang w:eastAsia="sl-SI"/>
        </w:rPr>
        <w:t xml:space="preserve"> mm</w:t>
      </w:r>
      <w:r w:rsidRPr="003F6EB2">
        <w:rPr>
          <w:rFonts w:ascii="Verdana" w:hAnsi="Verdana" w:cs="Segoe UI"/>
          <w:color w:val="000000"/>
          <w:sz w:val="20"/>
          <w:szCs w:val="20"/>
          <w:lang w:eastAsia="sl-SI"/>
        </w:rPr>
        <w:t>, preko katerega se bo vršila oskrba objekt</w:t>
      </w:r>
      <w:ins w:id="118" w:author="Mateja Pompe" w:date="2020-12-08T16:15:00Z">
        <w:r w:rsidR="00A23E82">
          <w:rPr>
            <w:rFonts w:ascii="Verdana" w:hAnsi="Verdana" w:cs="Segoe UI"/>
            <w:color w:val="000000"/>
            <w:sz w:val="20"/>
            <w:szCs w:val="20"/>
            <w:lang w:eastAsia="sl-SI"/>
          </w:rPr>
          <w:t>ov</w:t>
        </w:r>
      </w:ins>
      <w:del w:id="119" w:author="Mateja Pompe" w:date="2020-12-08T16:15:00Z">
        <w:r w:rsidRPr="003F6EB2" w:rsidDel="00A23E82">
          <w:rPr>
            <w:rFonts w:ascii="Verdana" w:hAnsi="Verdana" w:cs="Segoe UI"/>
            <w:color w:val="000000"/>
            <w:sz w:val="20"/>
            <w:szCs w:val="20"/>
            <w:lang w:eastAsia="sl-SI"/>
          </w:rPr>
          <w:delText>a</w:delText>
        </w:r>
      </w:del>
      <w:r w:rsidRPr="003F6EB2">
        <w:rPr>
          <w:rFonts w:ascii="Verdana" w:hAnsi="Verdana" w:cs="Segoe UI"/>
          <w:color w:val="000000"/>
          <w:sz w:val="20"/>
          <w:szCs w:val="20"/>
          <w:lang w:eastAsia="sl-SI"/>
        </w:rPr>
        <w:t xml:space="preserve"> D</w:t>
      </w:r>
      <w:ins w:id="120" w:author="Mateja Pompe" w:date="2020-12-08T16:15:00Z">
        <w:r w:rsidR="00A23E82">
          <w:rPr>
            <w:rFonts w:ascii="Verdana" w:hAnsi="Verdana" w:cs="Segoe UI"/>
            <w:color w:val="000000"/>
            <w:sz w:val="20"/>
            <w:szCs w:val="20"/>
            <w:lang w:eastAsia="sl-SI"/>
          </w:rPr>
          <w:t>1 in D2</w:t>
        </w:r>
      </w:ins>
      <w:r w:rsidRPr="003F6EB2">
        <w:rPr>
          <w:rFonts w:ascii="Verdana" w:hAnsi="Verdana" w:cs="Segoe UI"/>
          <w:color w:val="000000"/>
          <w:sz w:val="20"/>
          <w:szCs w:val="20"/>
          <w:lang w:eastAsia="sl-SI"/>
        </w:rPr>
        <w:t xml:space="preserve"> s plinom poteka po Rožičevi ulici. </w:t>
      </w:r>
    </w:p>
    <w:p w14:paraId="7D4F12EC" w14:textId="71D83AF0" w:rsidR="003F6EB2" w:rsidRDefault="00AA6699" w:rsidP="00440519">
      <w:pPr>
        <w:jc w:val="both"/>
        <w:rPr>
          <w:rFonts w:ascii="Verdana" w:hAnsi="Verdana" w:cs="Segoe UI"/>
          <w:color w:val="000000"/>
          <w:sz w:val="20"/>
          <w:szCs w:val="20"/>
          <w:lang w:eastAsia="sl-SI"/>
        </w:rPr>
      </w:pPr>
      <w:r>
        <w:rPr>
          <w:rFonts w:ascii="Verdana" w:hAnsi="Verdana" w:cs="Segoe UI"/>
          <w:color w:val="000000"/>
          <w:sz w:val="20"/>
          <w:szCs w:val="20"/>
          <w:lang w:eastAsia="sl-SI"/>
        </w:rPr>
        <w:t>Za priključitev načrtovanih objektov</w:t>
      </w:r>
      <w:r w:rsidRPr="00AA6699">
        <w:rPr>
          <w:rFonts w:ascii="Verdana" w:hAnsi="Verdana" w:cs="Segoe UI"/>
          <w:color w:val="000000"/>
          <w:sz w:val="20"/>
          <w:szCs w:val="20"/>
          <w:lang w:eastAsia="sl-SI"/>
        </w:rPr>
        <w:t xml:space="preserve"> </w:t>
      </w:r>
      <w:r>
        <w:rPr>
          <w:rFonts w:ascii="Verdana" w:hAnsi="Verdana" w:cs="Segoe UI"/>
          <w:color w:val="000000"/>
          <w:sz w:val="20"/>
          <w:szCs w:val="20"/>
          <w:lang w:eastAsia="sl-SI"/>
        </w:rPr>
        <w:t>na sistem zemeljskega plina bo treba izvesti priključne</w:t>
      </w:r>
      <w:r w:rsidRPr="00AA6699">
        <w:rPr>
          <w:rFonts w:ascii="Verdana" w:hAnsi="Verdana" w:cs="Segoe UI"/>
          <w:color w:val="000000"/>
          <w:sz w:val="20"/>
          <w:szCs w:val="20"/>
          <w:lang w:eastAsia="sl-SI"/>
        </w:rPr>
        <w:t xml:space="preserve"> plinovod</w:t>
      </w:r>
      <w:r>
        <w:rPr>
          <w:rFonts w:ascii="Verdana" w:hAnsi="Verdana" w:cs="Segoe UI"/>
          <w:color w:val="000000"/>
          <w:sz w:val="20"/>
          <w:szCs w:val="20"/>
          <w:lang w:eastAsia="sl-SI"/>
        </w:rPr>
        <w:t>e do obstoječih glavnih nizkotlačnih plinovodov.</w:t>
      </w:r>
      <w:r w:rsidRPr="00AA6699">
        <w:rPr>
          <w:rFonts w:ascii="Verdana" w:hAnsi="Verdana" w:cs="Segoe UI"/>
          <w:color w:val="000000"/>
          <w:sz w:val="20"/>
          <w:szCs w:val="20"/>
          <w:lang w:eastAsia="sl-SI"/>
        </w:rPr>
        <w:t xml:space="preserve"> </w:t>
      </w:r>
    </w:p>
    <w:p w14:paraId="210B1E90" w14:textId="77777777" w:rsidR="00844D3C" w:rsidRDefault="00844D3C" w:rsidP="00440519">
      <w:pPr>
        <w:jc w:val="both"/>
        <w:rPr>
          <w:rFonts w:ascii="Verdana" w:hAnsi="Verdana" w:cs="Segoe UI"/>
          <w:color w:val="000000"/>
          <w:sz w:val="20"/>
          <w:szCs w:val="20"/>
          <w:lang w:eastAsia="sl-SI"/>
        </w:rPr>
      </w:pPr>
    </w:p>
    <w:p w14:paraId="42A03F06" w14:textId="77777777" w:rsidR="00F81904" w:rsidRPr="00205989" w:rsidRDefault="00F81904" w:rsidP="00F81904">
      <w:pPr>
        <w:jc w:val="both"/>
        <w:rPr>
          <w:rFonts w:ascii="Verdana" w:hAnsi="Verdana" w:cs="Segoe UI"/>
          <w:b/>
          <w:bCs/>
          <w:iCs/>
          <w:color w:val="000000"/>
          <w:sz w:val="20"/>
          <w:szCs w:val="20"/>
          <w:lang w:eastAsia="sl-SI"/>
        </w:rPr>
      </w:pPr>
      <w:r w:rsidRPr="00205989">
        <w:rPr>
          <w:rFonts w:ascii="Verdana" w:hAnsi="Verdana" w:cs="Segoe UI"/>
          <w:b/>
          <w:bCs/>
          <w:iCs/>
          <w:color w:val="000000"/>
          <w:sz w:val="20"/>
          <w:szCs w:val="20"/>
          <w:lang w:eastAsia="sl-SI"/>
        </w:rPr>
        <w:t>Javna razsvetljava</w:t>
      </w:r>
    </w:p>
    <w:p w14:paraId="189E9250" w14:textId="77777777" w:rsidR="00F81904" w:rsidRPr="00F81904" w:rsidRDefault="00F81904" w:rsidP="00F81904">
      <w:pPr>
        <w:jc w:val="both"/>
        <w:rPr>
          <w:rFonts w:ascii="Verdana" w:hAnsi="Verdana" w:cs="Segoe UI"/>
          <w:b/>
          <w:bCs/>
          <w:iCs/>
          <w:color w:val="000000"/>
          <w:sz w:val="20"/>
          <w:szCs w:val="20"/>
          <w:lang w:eastAsia="sl-SI"/>
        </w:rPr>
      </w:pPr>
    </w:p>
    <w:p w14:paraId="6C9C44D7" w14:textId="711B171F" w:rsidR="000B0D6A" w:rsidRPr="00AA688E" w:rsidRDefault="00F81904" w:rsidP="000B0D6A">
      <w:pPr>
        <w:jc w:val="both"/>
        <w:rPr>
          <w:rFonts w:ascii="Verdana" w:hAnsi="Verdana" w:cs="Segoe UI"/>
          <w:b/>
          <w:color w:val="000000"/>
          <w:sz w:val="20"/>
          <w:szCs w:val="20"/>
          <w:lang w:eastAsia="sl-SI"/>
        </w:rPr>
      </w:pPr>
      <w:r w:rsidRPr="000B0D6A">
        <w:rPr>
          <w:rFonts w:ascii="Verdana" w:hAnsi="Verdana" w:cs="Segoe UI"/>
          <w:b/>
          <w:color w:val="000000"/>
          <w:sz w:val="20"/>
          <w:szCs w:val="20"/>
          <w:lang w:eastAsia="sl-SI"/>
        </w:rPr>
        <w:t xml:space="preserve">Na </w:t>
      </w:r>
      <w:r w:rsidR="000D07D1" w:rsidRPr="000B0D6A">
        <w:rPr>
          <w:rFonts w:ascii="Verdana" w:hAnsi="Verdana" w:cs="Segoe UI"/>
          <w:b/>
          <w:color w:val="000000"/>
          <w:sz w:val="20"/>
          <w:szCs w:val="20"/>
          <w:lang w:eastAsia="sl-SI"/>
        </w:rPr>
        <w:t>delu predmetnega območja</w:t>
      </w:r>
      <w:r w:rsidRPr="000B0D6A">
        <w:rPr>
          <w:rFonts w:ascii="Verdana" w:hAnsi="Verdana" w:cs="Segoe UI"/>
          <w:b/>
          <w:color w:val="000000"/>
          <w:sz w:val="20"/>
          <w:szCs w:val="20"/>
          <w:lang w:eastAsia="sl-SI"/>
        </w:rPr>
        <w:t xml:space="preserve"> </w:t>
      </w:r>
      <w:r w:rsidR="000D07D1" w:rsidRPr="000B0D6A">
        <w:rPr>
          <w:rFonts w:ascii="Verdana" w:hAnsi="Verdana" w:cs="Segoe UI"/>
          <w:b/>
          <w:color w:val="000000"/>
          <w:sz w:val="20"/>
          <w:szCs w:val="20"/>
          <w:lang w:eastAsia="sl-SI"/>
        </w:rPr>
        <w:t xml:space="preserve">je že </w:t>
      </w:r>
      <w:r w:rsidRPr="000B0D6A">
        <w:rPr>
          <w:rFonts w:ascii="Verdana" w:hAnsi="Verdana" w:cs="Segoe UI"/>
          <w:b/>
          <w:color w:val="000000"/>
          <w:sz w:val="20"/>
          <w:szCs w:val="20"/>
          <w:lang w:eastAsia="sl-SI"/>
        </w:rPr>
        <w:t xml:space="preserve">urejanja </w:t>
      </w:r>
      <w:r w:rsidR="000D07D1" w:rsidRPr="000B0D6A">
        <w:rPr>
          <w:rFonts w:ascii="Verdana" w:hAnsi="Verdana" w:cs="Segoe UI"/>
          <w:b/>
          <w:color w:val="000000"/>
          <w:sz w:val="20"/>
          <w:szCs w:val="20"/>
          <w:lang w:eastAsia="sl-SI"/>
        </w:rPr>
        <w:t>obulična razsvetljava</w:t>
      </w:r>
      <w:r w:rsidR="00311F68">
        <w:rPr>
          <w:rFonts w:ascii="Verdana" w:hAnsi="Verdana" w:cs="Segoe UI"/>
          <w:b/>
          <w:color w:val="000000"/>
          <w:sz w:val="20"/>
          <w:szCs w:val="20"/>
          <w:lang w:eastAsia="sl-SI"/>
        </w:rPr>
        <w:t xml:space="preserve">, del pa je potrebno še urediti. </w:t>
      </w:r>
      <w:r w:rsidR="000B0D6A" w:rsidRPr="00AA688E">
        <w:rPr>
          <w:rFonts w:ascii="Verdana" w:hAnsi="Verdana" w:cs="Segoe UI"/>
          <w:b/>
          <w:color w:val="000000"/>
          <w:sz w:val="20"/>
          <w:szCs w:val="20"/>
          <w:lang w:eastAsia="sl-SI"/>
        </w:rPr>
        <w:t xml:space="preserve">Javna razsvetljava na Pučnikovi ulici se razširi vzdolž celotne ulice. Obstoječa javna razsvetljava na parkirišču Torkarjeve ulice na mestu predvidenega objekta se prestavi. Dogradi se javna razsvetljava na delu U5 – navezava Jelinčičeva ulica – do Pokopališke ulice, v U6 </w:t>
      </w:r>
      <w:ins w:id="121" w:author="Mateja Pompe" w:date="2020-12-09T11:13:00Z">
        <w:r w:rsidR="00D0223F" w:rsidRPr="00D0223F">
          <w:rPr>
            <w:rFonts w:ascii="Verdana" w:hAnsi="Verdana" w:cs="Segoe UI"/>
            <w:b/>
            <w:color w:val="000000"/>
            <w:sz w:val="20"/>
            <w:szCs w:val="20"/>
            <w:lang w:eastAsia="sl-SI"/>
          </w:rPr>
          <w:t xml:space="preserve">(Rožičeva ulica) od križišča s Pučnikovo ulico do Kavčičeve ulice </w:t>
        </w:r>
      </w:ins>
      <w:del w:id="122" w:author="Mateja Pompe" w:date="2020-12-09T11:13:00Z">
        <w:r w:rsidR="000B0D6A" w:rsidRPr="00AA688E" w:rsidDel="00D0223F">
          <w:rPr>
            <w:rFonts w:ascii="Verdana" w:hAnsi="Verdana" w:cs="Segoe UI"/>
            <w:b/>
            <w:color w:val="000000"/>
            <w:sz w:val="20"/>
            <w:szCs w:val="20"/>
            <w:lang w:eastAsia="sl-SI"/>
          </w:rPr>
          <w:delText xml:space="preserve">- križišče Rožičeva – Kavčičeva ulica </w:delText>
        </w:r>
      </w:del>
      <w:r w:rsidR="000B0D6A" w:rsidRPr="00AA688E">
        <w:rPr>
          <w:rFonts w:ascii="Verdana" w:hAnsi="Verdana" w:cs="Segoe UI"/>
          <w:b/>
          <w:color w:val="000000"/>
          <w:sz w:val="20"/>
          <w:szCs w:val="20"/>
          <w:lang w:eastAsia="sl-SI"/>
        </w:rPr>
        <w:t>in avtobusna postaja ter v rezervatu za širitev Kavčičeve ulice.</w:t>
      </w:r>
    </w:p>
    <w:p w14:paraId="7321FF2E" w14:textId="0DB38C4A" w:rsidR="00F81904" w:rsidRPr="00F81904" w:rsidRDefault="00F81904" w:rsidP="00F81904">
      <w:pPr>
        <w:jc w:val="both"/>
        <w:rPr>
          <w:rFonts w:ascii="Verdana" w:hAnsi="Verdana" w:cs="Segoe UI"/>
          <w:color w:val="000000"/>
          <w:sz w:val="20"/>
          <w:szCs w:val="20"/>
          <w:lang w:eastAsia="sl-SI"/>
        </w:rPr>
      </w:pPr>
      <w:r w:rsidRPr="00F81904">
        <w:rPr>
          <w:rFonts w:ascii="Verdana" w:hAnsi="Verdana" w:cs="Segoe UI"/>
          <w:color w:val="000000"/>
          <w:sz w:val="20"/>
          <w:szCs w:val="20"/>
          <w:lang w:eastAsia="sl-SI"/>
        </w:rPr>
        <w:t xml:space="preserve">Nove kabelske trase so predvidene v javnem funkcionalnem zemljišču z odmiki predvidenimi v tehničnih normativih. Napajanje novih svetilk bo izvedeno iz obstoječih kandelaberskih svetilk. Za javno razsvetljavo bodo predvidene tipske svetilke in nosilci svetilk uporabljane v skladu s tipizacijo opreme in naprav javne razsvetljave v Ljubljani. </w:t>
      </w:r>
    </w:p>
    <w:p w14:paraId="2272CD92" w14:textId="77777777" w:rsidR="00F81904" w:rsidRPr="00F81904" w:rsidRDefault="00F81904" w:rsidP="00F81904">
      <w:pPr>
        <w:jc w:val="both"/>
        <w:rPr>
          <w:rFonts w:ascii="Verdana" w:hAnsi="Verdana" w:cs="Segoe UI"/>
          <w:color w:val="000000"/>
          <w:sz w:val="20"/>
          <w:szCs w:val="20"/>
          <w:lang w:eastAsia="sl-SI"/>
        </w:rPr>
      </w:pPr>
      <w:r w:rsidRPr="00F81904">
        <w:rPr>
          <w:rFonts w:ascii="Verdana" w:hAnsi="Verdana" w:cs="Segoe UI"/>
          <w:color w:val="000000"/>
          <w:sz w:val="20"/>
          <w:szCs w:val="20"/>
          <w:lang w:eastAsia="sl-SI"/>
        </w:rPr>
        <w:t>Trase javne razsvetljave so razvidne iz zbirnega načrta komunalnih vodov.</w:t>
      </w:r>
    </w:p>
    <w:p w14:paraId="29452472" w14:textId="77777777" w:rsidR="00F81904" w:rsidRDefault="00F81904" w:rsidP="00F81904">
      <w:pPr>
        <w:jc w:val="both"/>
        <w:rPr>
          <w:rFonts w:ascii="Verdana" w:hAnsi="Verdana" w:cs="Segoe UI"/>
          <w:color w:val="000000"/>
          <w:sz w:val="20"/>
          <w:szCs w:val="20"/>
          <w:lang w:eastAsia="sl-SI"/>
        </w:rPr>
      </w:pPr>
      <w:r w:rsidRPr="00F81904">
        <w:rPr>
          <w:rFonts w:ascii="Verdana" w:hAnsi="Verdana" w:cs="Segoe UI"/>
          <w:color w:val="000000"/>
          <w:sz w:val="20"/>
          <w:szCs w:val="20"/>
          <w:lang w:eastAsia="sl-SI"/>
        </w:rPr>
        <w:t xml:space="preserve">Predvidena je tudi zunanja razsvetljava funkcionalnih površin internega značaja posameznih funkcionalnih enot, ki ne bo vezana na sistem javne razsvetljave. </w:t>
      </w:r>
    </w:p>
    <w:p w14:paraId="4209CE69" w14:textId="77777777" w:rsidR="000B0D6A" w:rsidRDefault="000B0D6A" w:rsidP="003F43D0">
      <w:pPr>
        <w:jc w:val="both"/>
        <w:rPr>
          <w:rFonts w:ascii="Verdana" w:hAnsi="Verdana" w:cs="Segoe UI"/>
          <w:b/>
          <w:bCs/>
          <w:iCs/>
          <w:color w:val="000000"/>
          <w:sz w:val="20"/>
          <w:szCs w:val="20"/>
          <w:lang w:eastAsia="sl-SI"/>
        </w:rPr>
      </w:pPr>
    </w:p>
    <w:p w14:paraId="0A324AC2" w14:textId="77777777" w:rsidR="003F43D0" w:rsidRPr="00536DCB" w:rsidRDefault="003F43D0" w:rsidP="003F43D0">
      <w:pPr>
        <w:jc w:val="both"/>
        <w:rPr>
          <w:rFonts w:ascii="Verdana" w:hAnsi="Verdana" w:cs="Segoe UI"/>
          <w:b/>
          <w:bCs/>
          <w:iCs/>
          <w:color w:val="000000"/>
          <w:sz w:val="20"/>
          <w:szCs w:val="20"/>
          <w:lang w:eastAsia="sl-SI"/>
        </w:rPr>
      </w:pPr>
      <w:r>
        <w:rPr>
          <w:rFonts w:ascii="Verdana" w:hAnsi="Verdana" w:cs="Segoe UI"/>
          <w:b/>
          <w:bCs/>
          <w:iCs/>
          <w:color w:val="000000"/>
          <w:sz w:val="20"/>
          <w:szCs w:val="20"/>
          <w:lang w:eastAsia="sl-SI"/>
        </w:rPr>
        <w:t>Javne površine</w:t>
      </w:r>
    </w:p>
    <w:p w14:paraId="76EE821D" w14:textId="3E15F89E" w:rsidR="00B50897" w:rsidRDefault="003F43D0" w:rsidP="00B50897">
      <w:pPr>
        <w:jc w:val="both"/>
        <w:rPr>
          <w:rFonts w:ascii="Verdana" w:hAnsi="Verdana" w:cs="Segoe UI"/>
          <w:b/>
          <w:bCs/>
          <w:iCs/>
          <w:color w:val="000000"/>
          <w:sz w:val="20"/>
          <w:szCs w:val="20"/>
          <w:lang w:eastAsia="sl-SI"/>
        </w:rPr>
      </w:pPr>
      <w:r w:rsidRPr="001D1191">
        <w:rPr>
          <w:rFonts w:ascii="Verdana" w:hAnsi="Verdana" w:cs="Segoe UI"/>
          <w:color w:val="000000"/>
          <w:sz w:val="20"/>
          <w:szCs w:val="20"/>
          <w:lang w:eastAsia="sl-SI"/>
        </w:rPr>
        <w:t xml:space="preserve">Vse javne </w:t>
      </w:r>
      <w:r w:rsidRPr="0048662D">
        <w:rPr>
          <w:rFonts w:ascii="Verdana" w:hAnsi="Verdana" w:cs="Segoe UI"/>
          <w:color w:val="000000"/>
          <w:sz w:val="20"/>
          <w:szCs w:val="20"/>
          <w:lang w:eastAsia="sl-SI"/>
        </w:rPr>
        <w:t xml:space="preserve">ceste v ureditvenem območju omogočajo dostop za osebna, tovorna in intervencijska vozila in obsegajo </w:t>
      </w:r>
      <w:r w:rsidR="00B50897">
        <w:rPr>
          <w:rFonts w:ascii="Verdana" w:hAnsi="Verdana" w:cs="Segoe UI"/>
          <w:color w:val="000000"/>
          <w:sz w:val="20"/>
          <w:szCs w:val="20"/>
          <w:lang w:eastAsia="sl-SI"/>
        </w:rPr>
        <w:t>5.425</w:t>
      </w:r>
      <w:r w:rsidRPr="0048662D">
        <w:rPr>
          <w:rFonts w:ascii="Verdana" w:hAnsi="Verdana" w:cs="Segoe UI"/>
          <w:color w:val="000000"/>
          <w:sz w:val="20"/>
          <w:szCs w:val="20"/>
          <w:lang w:eastAsia="sl-SI"/>
        </w:rPr>
        <w:t xml:space="preserve"> m</w:t>
      </w:r>
      <w:r w:rsidRPr="0048662D">
        <w:rPr>
          <w:rFonts w:ascii="Verdana" w:hAnsi="Verdana" w:cs="Segoe UI"/>
          <w:color w:val="000000"/>
          <w:sz w:val="20"/>
          <w:szCs w:val="20"/>
          <w:vertAlign w:val="superscript"/>
          <w:lang w:eastAsia="sl-SI"/>
        </w:rPr>
        <w:t>2</w:t>
      </w:r>
      <w:r w:rsidRPr="0048662D">
        <w:rPr>
          <w:rFonts w:ascii="Verdana" w:hAnsi="Verdana" w:cs="Segoe UI"/>
          <w:color w:val="000000"/>
          <w:sz w:val="20"/>
          <w:szCs w:val="20"/>
          <w:lang w:eastAsia="sl-SI"/>
        </w:rPr>
        <w:t xml:space="preserve">, pločniki pa </w:t>
      </w:r>
      <w:r w:rsidR="00B50897">
        <w:rPr>
          <w:rFonts w:ascii="Verdana" w:hAnsi="Verdana" w:cs="Segoe UI"/>
          <w:color w:val="000000"/>
          <w:sz w:val="20"/>
          <w:szCs w:val="20"/>
          <w:lang w:eastAsia="sl-SI"/>
        </w:rPr>
        <w:t>3.661</w:t>
      </w:r>
      <w:r w:rsidRPr="0048662D">
        <w:rPr>
          <w:rFonts w:ascii="Verdana" w:hAnsi="Verdana" w:cs="Segoe UI"/>
          <w:color w:val="000000"/>
          <w:sz w:val="20"/>
          <w:szCs w:val="20"/>
          <w:lang w:eastAsia="sl-SI"/>
        </w:rPr>
        <w:t xml:space="preserve"> m</w:t>
      </w:r>
      <w:r w:rsidRPr="0048662D">
        <w:rPr>
          <w:rFonts w:ascii="Verdana" w:hAnsi="Verdana" w:cs="Segoe UI"/>
          <w:color w:val="000000"/>
          <w:sz w:val="20"/>
          <w:szCs w:val="20"/>
          <w:vertAlign w:val="superscript"/>
          <w:lang w:eastAsia="sl-SI"/>
        </w:rPr>
        <w:t>2</w:t>
      </w:r>
      <w:r w:rsidRPr="0048662D">
        <w:rPr>
          <w:rFonts w:ascii="Verdana" w:hAnsi="Verdana" w:cs="Segoe UI"/>
          <w:color w:val="000000"/>
          <w:sz w:val="20"/>
          <w:szCs w:val="20"/>
          <w:lang w:eastAsia="sl-SI"/>
        </w:rPr>
        <w:t>.</w:t>
      </w:r>
      <w:r>
        <w:rPr>
          <w:rFonts w:ascii="Verdana" w:hAnsi="Verdana" w:cs="Segoe UI"/>
          <w:color w:val="000000"/>
          <w:sz w:val="20"/>
          <w:szCs w:val="20"/>
          <w:lang w:eastAsia="sl-SI"/>
        </w:rPr>
        <w:t xml:space="preserve"> </w:t>
      </w:r>
      <w:r w:rsidR="00B50897">
        <w:rPr>
          <w:rFonts w:ascii="Verdana" w:hAnsi="Verdana" w:cs="Segoe UI"/>
          <w:b/>
          <w:bCs/>
          <w:iCs/>
          <w:color w:val="000000"/>
          <w:sz w:val="20"/>
          <w:szCs w:val="20"/>
          <w:lang w:eastAsia="sl-SI"/>
        </w:rPr>
        <w:t>Za ureditev javnih površin je predviden odkup parcel površine 2.123,50 m</w:t>
      </w:r>
      <w:r w:rsidR="00B50897" w:rsidRPr="00311F68">
        <w:rPr>
          <w:rFonts w:ascii="Verdana" w:hAnsi="Verdana" w:cs="Segoe UI"/>
          <w:b/>
          <w:bCs/>
          <w:iCs/>
          <w:color w:val="000000"/>
          <w:sz w:val="20"/>
          <w:szCs w:val="20"/>
          <w:vertAlign w:val="superscript"/>
          <w:lang w:eastAsia="sl-SI"/>
        </w:rPr>
        <w:t>2</w:t>
      </w:r>
      <w:r w:rsidR="00B50897" w:rsidRPr="00311F68">
        <w:rPr>
          <w:rFonts w:ascii="Verdana" w:hAnsi="Verdana" w:cs="Segoe UI"/>
          <w:b/>
          <w:bCs/>
          <w:iCs/>
          <w:color w:val="000000"/>
          <w:sz w:val="20"/>
          <w:szCs w:val="20"/>
          <w:lang w:eastAsia="sl-SI"/>
        </w:rPr>
        <w:t>.</w:t>
      </w:r>
    </w:p>
    <w:p w14:paraId="5C9FBDF5" w14:textId="77777777" w:rsidR="003F43D0" w:rsidRDefault="003F43D0" w:rsidP="003F43D0">
      <w:pPr>
        <w:jc w:val="both"/>
        <w:rPr>
          <w:rFonts w:ascii="Verdana" w:hAnsi="Verdana" w:cs="Segoe UI"/>
          <w:color w:val="000000"/>
          <w:sz w:val="20"/>
          <w:szCs w:val="20"/>
          <w:lang w:eastAsia="sl-SI"/>
        </w:rPr>
      </w:pPr>
    </w:p>
    <w:p w14:paraId="774743CE" w14:textId="77777777" w:rsidR="003F43D0" w:rsidRDefault="003F43D0" w:rsidP="003F43D0">
      <w:pPr>
        <w:jc w:val="both"/>
        <w:rPr>
          <w:rFonts w:ascii="Verdana" w:hAnsi="Verdana" w:cs="Segoe UI"/>
          <w:color w:val="000000"/>
          <w:sz w:val="20"/>
          <w:szCs w:val="20"/>
          <w:lang w:eastAsia="sl-SI"/>
        </w:rPr>
      </w:pPr>
      <w:r>
        <w:rPr>
          <w:rFonts w:ascii="Verdana" w:hAnsi="Verdana" w:cs="Segoe UI"/>
          <w:color w:val="000000"/>
          <w:sz w:val="20"/>
          <w:szCs w:val="20"/>
          <w:lang w:eastAsia="sl-SI"/>
        </w:rPr>
        <w:t>Tabela 2: Javne površine cest in pločnikov</w:t>
      </w:r>
    </w:p>
    <w:p w14:paraId="3DEC2D56" w14:textId="77777777" w:rsidR="00B50897" w:rsidRDefault="00B50897" w:rsidP="003F43D0">
      <w:pPr>
        <w:jc w:val="both"/>
        <w:rPr>
          <w:rFonts w:ascii="Verdana" w:hAnsi="Verdana" w:cs="Segoe UI"/>
          <w:color w:val="000000"/>
          <w:sz w:val="20"/>
          <w:szCs w:val="20"/>
          <w:lang w:eastAsia="sl-SI"/>
        </w:rPr>
      </w:pPr>
    </w:p>
    <w:tbl>
      <w:tblPr>
        <w:tblW w:w="8075" w:type="dxa"/>
        <w:tblCellMar>
          <w:left w:w="70" w:type="dxa"/>
          <w:right w:w="70" w:type="dxa"/>
        </w:tblCellMar>
        <w:tblLook w:val="04A0" w:firstRow="1" w:lastRow="0" w:firstColumn="1" w:lastColumn="0" w:noHBand="0" w:noVBand="1"/>
      </w:tblPr>
      <w:tblGrid>
        <w:gridCol w:w="4390"/>
        <w:gridCol w:w="3685"/>
      </w:tblGrid>
      <w:tr w:rsidR="00B50897" w14:paraId="470D22CA" w14:textId="77777777" w:rsidTr="00B50897">
        <w:trPr>
          <w:trHeight w:val="300"/>
        </w:trPr>
        <w:tc>
          <w:tcPr>
            <w:tcW w:w="4390" w:type="dxa"/>
            <w:tcBorders>
              <w:top w:val="single" w:sz="4" w:space="0" w:color="auto"/>
              <w:left w:val="single" w:sz="4" w:space="0" w:color="auto"/>
              <w:bottom w:val="nil"/>
              <w:right w:val="single" w:sz="4" w:space="0" w:color="auto"/>
            </w:tcBorders>
            <w:shd w:val="clear" w:color="auto" w:fill="auto"/>
            <w:noWrap/>
            <w:vAlign w:val="center"/>
            <w:hideMark/>
          </w:tcPr>
          <w:p w14:paraId="6BEFC82A" w14:textId="77777777" w:rsidR="00B50897" w:rsidRDefault="00B50897">
            <w:pPr>
              <w:rPr>
                <w:rFonts w:ascii="Verdana" w:hAnsi="Verdana"/>
                <w:b/>
                <w:bCs/>
                <w:sz w:val="20"/>
                <w:szCs w:val="20"/>
                <w:lang w:eastAsia="sl-SI"/>
              </w:rPr>
            </w:pPr>
            <w:r>
              <w:rPr>
                <w:rFonts w:ascii="Verdana" w:hAnsi="Verdana"/>
                <w:b/>
                <w:bCs/>
                <w:sz w:val="20"/>
                <w:szCs w:val="20"/>
              </w:rPr>
              <w:t>ceste</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14:paraId="68DED137" w14:textId="77777777" w:rsidR="00B50897" w:rsidRDefault="00B50897">
            <w:pPr>
              <w:jc w:val="center"/>
              <w:rPr>
                <w:rFonts w:ascii="Verdana" w:hAnsi="Verdana"/>
                <w:b/>
                <w:bCs/>
                <w:color w:val="000000"/>
                <w:sz w:val="20"/>
                <w:szCs w:val="20"/>
              </w:rPr>
            </w:pPr>
            <w:r>
              <w:rPr>
                <w:rFonts w:ascii="Verdana" w:hAnsi="Verdana"/>
                <w:b/>
                <w:bCs/>
                <w:color w:val="000000"/>
                <w:sz w:val="20"/>
                <w:szCs w:val="20"/>
              </w:rPr>
              <w:t>5.425 m</w:t>
            </w:r>
            <w:r>
              <w:rPr>
                <w:rFonts w:ascii="Verdana" w:hAnsi="Verdana"/>
                <w:b/>
                <w:bCs/>
                <w:color w:val="000000"/>
                <w:sz w:val="20"/>
                <w:szCs w:val="20"/>
                <w:vertAlign w:val="superscript"/>
              </w:rPr>
              <w:t>2</w:t>
            </w:r>
          </w:p>
        </w:tc>
      </w:tr>
      <w:tr w:rsidR="00B50897" w14:paraId="5D85B4CF" w14:textId="77777777" w:rsidTr="00B50897">
        <w:trPr>
          <w:trHeight w:val="300"/>
        </w:trPr>
        <w:tc>
          <w:tcPr>
            <w:tcW w:w="43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FC8A3B" w14:textId="77777777" w:rsidR="00B50897" w:rsidRDefault="00B50897">
            <w:pPr>
              <w:jc w:val="center"/>
              <w:rPr>
                <w:rFonts w:ascii="Verdana" w:hAnsi="Verdana"/>
                <w:sz w:val="20"/>
                <w:szCs w:val="20"/>
              </w:rPr>
            </w:pPr>
            <w:r>
              <w:rPr>
                <w:rFonts w:ascii="Verdana" w:hAnsi="Verdana"/>
                <w:sz w:val="20"/>
                <w:szCs w:val="20"/>
              </w:rPr>
              <w:t>U2 -1. ali 2. etapa</w:t>
            </w:r>
          </w:p>
        </w:tc>
        <w:tc>
          <w:tcPr>
            <w:tcW w:w="3685" w:type="dxa"/>
            <w:tcBorders>
              <w:top w:val="nil"/>
              <w:left w:val="nil"/>
              <w:bottom w:val="single" w:sz="4" w:space="0" w:color="auto"/>
              <w:right w:val="single" w:sz="4" w:space="0" w:color="auto"/>
            </w:tcBorders>
            <w:shd w:val="clear" w:color="auto" w:fill="auto"/>
            <w:vAlign w:val="center"/>
            <w:hideMark/>
          </w:tcPr>
          <w:p w14:paraId="3C4FD406" w14:textId="77777777" w:rsidR="00B50897" w:rsidRDefault="00B50897">
            <w:pPr>
              <w:jc w:val="center"/>
              <w:rPr>
                <w:rFonts w:ascii="Verdana" w:hAnsi="Verdana"/>
                <w:color w:val="000000"/>
                <w:sz w:val="20"/>
                <w:szCs w:val="20"/>
              </w:rPr>
            </w:pPr>
            <w:r>
              <w:rPr>
                <w:rFonts w:ascii="Verdana" w:hAnsi="Verdana"/>
                <w:color w:val="000000"/>
                <w:sz w:val="20"/>
                <w:szCs w:val="20"/>
              </w:rPr>
              <w:t>150 m</w:t>
            </w:r>
            <w:r>
              <w:rPr>
                <w:rFonts w:ascii="Verdana" w:hAnsi="Verdana"/>
                <w:color w:val="000000"/>
                <w:sz w:val="20"/>
                <w:szCs w:val="20"/>
                <w:vertAlign w:val="superscript"/>
              </w:rPr>
              <w:t>2</w:t>
            </w:r>
          </w:p>
        </w:tc>
      </w:tr>
      <w:tr w:rsidR="00B50897" w14:paraId="59895EAF" w14:textId="77777777" w:rsidTr="00B50897">
        <w:trPr>
          <w:trHeight w:val="30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6D763FBD" w14:textId="77777777" w:rsidR="00B50897" w:rsidRDefault="00B50897">
            <w:pPr>
              <w:jc w:val="center"/>
              <w:rPr>
                <w:rFonts w:ascii="Verdana" w:hAnsi="Verdana"/>
                <w:sz w:val="20"/>
                <w:szCs w:val="20"/>
              </w:rPr>
            </w:pPr>
            <w:r>
              <w:rPr>
                <w:rFonts w:ascii="Verdana" w:hAnsi="Verdana"/>
                <w:sz w:val="20"/>
                <w:szCs w:val="20"/>
              </w:rPr>
              <w:t>U5 -1. ali 2. etapa</w:t>
            </w:r>
          </w:p>
        </w:tc>
        <w:tc>
          <w:tcPr>
            <w:tcW w:w="3685" w:type="dxa"/>
            <w:tcBorders>
              <w:top w:val="nil"/>
              <w:left w:val="nil"/>
              <w:bottom w:val="single" w:sz="4" w:space="0" w:color="auto"/>
              <w:right w:val="single" w:sz="4" w:space="0" w:color="auto"/>
            </w:tcBorders>
            <w:shd w:val="clear" w:color="auto" w:fill="auto"/>
            <w:vAlign w:val="center"/>
            <w:hideMark/>
          </w:tcPr>
          <w:p w14:paraId="6C782DFE" w14:textId="77777777" w:rsidR="00B50897" w:rsidRDefault="00B50897">
            <w:pPr>
              <w:jc w:val="center"/>
              <w:rPr>
                <w:rFonts w:ascii="Verdana" w:hAnsi="Verdana"/>
                <w:color w:val="000000"/>
                <w:sz w:val="20"/>
                <w:szCs w:val="20"/>
              </w:rPr>
            </w:pPr>
            <w:r>
              <w:rPr>
                <w:rFonts w:ascii="Verdana" w:hAnsi="Verdana"/>
                <w:color w:val="000000"/>
                <w:sz w:val="20"/>
                <w:szCs w:val="20"/>
              </w:rPr>
              <w:t>195 m</w:t>
            </w:r>
            <w:r>
              <w:rPr>
                <w:rFonts w:ascii="Verdana" w:hAnsi="Verdana"/>
                <w:color w:val="000000"/>
                <w:sz w:val="20"/>
                <w:szCs w:val="20"/>
                <w:vertAlign w:val="superscript"/>
              </w:rPr>
              <w:t>2</w:t>
            </w:r>
          </w:p>
        </w:tc>
      </w:tr>
      <w:tr w:rsidR="00B50897" w14:paraId="2B2AE7AD" w14:textId="77777777" w:rsidTr="00B50897">
        <w:trPr>
          <w:trHeight w:val="30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060251B2" w14:textId="77777777" w:rsidR="00B50897" w:rsidRDefault="00B50897">
            <w:pPr>
              <w:jc w:val="center"/>
              <w:rPr>
                <w:rFonts w:ascii="Verdana" w:hAnsi="Verdana"/>
                <w:sz w:val="20"/>
                <w:szCs w:val="20"/>
              </w:rPr>
            </w:pPr>
            <w:r>
              <w:rPr>
                <w:rFonts w:ascii="Verdana" w:hAnsi="Verdana"/>
                <w:sz w:val="20"/>
                <w:szCs w:val="20"/>
              </w:rPr>
              <w:t>U6 -2. ali 3. ali 4. etapa</w:t>
            </w:r>
          </w:p>
        </w:tc>
        <w:tc>
          <w:tcPr>
            <w:tcW w:w="3685" w:type="dxa"/>
            <w:tcBorders>
              <w:top w:val="nil"/>
              <w:left w:val="nil"/>
              <w:bottom w:val="single" w:sz="4" w:space="0" w:color="auto"/>
              <w:right w:val="single" w:sz="4" w:space="0" w:color="auto"/>
            </w:tcBorders>
            <w:shd w:val="clear" w:color="auto" w:fill="auto"/>
            <w:vAlign w:val="center"/>
            <w:hideMark/>
          </w:tcPr>
          <w:p w14:paraId="2204BF48" w14:textId="77777777" w:rsidR="00B50897" w:rsidRDefault="00B50897">
            <w:pPr>
              <w:jc w:val="center"/>
              <w:rPr>
                <w:rFonts w:ascii="Verdana" w:hAnsi="Verdana"/>
                <w:color w:val="000000"/>
                <w:sz w:val="20"/>
                <w:szCs w:val="20"/>
              </w:rPr>
            </w:pPr>
            <w:r>
              <w:rPr>
                <w:rFonts w:ascii="Verdana" w:hAnsi="Verdana"/>
                <w:color w:val="000000"/>
                <w:sz w:val="20"/>
                <w:szCs w:val="20"/>
              </w:rPr>
              <w:t>670 m</w:t>
            </w:r>
            <w:r>
              <w:rPr>
                <w:rFonts w:ascii="Verdana" w:hAnsi="Verdana"/>
                <w:color w:val="000000"/>
                <w:sz w:val="20"/>
                <w:szCs w:val="20"/>
                <w:vertAlign w:val="superscript"/>
              </w:rPr>
              <w:t>2</w:t>
            </w:r>
          </w:p>
        </w:tc>
      </w:tr>
      <w:tr w:rsidR="00B50897" w14:paraId="210DA1D4" w14:textId="77777777" w:rsidTr="00B50897">
        <w:trPr>
          <w:trHeight w:val="30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2806AC5E" w14:textId="77777777" w:rsidR="00B50897" w:rsidRDefault="00B50897">
            <w:pPr>
              <w:jc w:val="center"/>
              <w:rPr>
                <w:rFonts w:ascii="Verdana" w:hAnsi="Verdana"/>
                <w:sz w:val="20"/>
                <w:szCs w:val="20"/>
              </w:rPr>
            </w:pPr>
            <w:r>
              <w:rPr>
                <w:rFonts w:ascii="Verdana" w:hAnsi="Verdana"/>
                <w:sz w:val="20"/>
                <w:szCs w:val="20"/>
              </w:rPr>
              <w:t>U3-3. etapa</w:t>
            </w:r>
          </w:p>
        </w:tc>
        <w:tc>
          <w:tcPr>
            <w:tcW w:w="3685" w:type="dxa"/>
            <w:tcBorders>
              <w:top w:val="nil"/>
              <w:left w:val="nil"/>
              <w:bottom w:val="single" w:sz="4" w:space="0" w:color="auto"/>
              <w:right w:val="single" w:sz="4" w:space="0" w:color="auto"/>
            </w:tcBorders>
            <w:shd w:val="clear" w:color="auto" w:fill="auto"/>
            <w:vAlign w:val="center"/>
            <w:hideMark/>
          </w:tcPr>
          <w:p w14:paraId="230F67CB" w14:textId="77777777" w:rsidR="00B50897" w:rsidRDefault="00B50897">
            <w:pPr>
              <w:jc w:val="center"/>
              <w:rPr>
                <w:rFonts w:ascii="Verdana" w:hAnsi="Verdana"/>
                <w:color w:val="000000"/>
                <w:sz w:val="20"/>
                <w:szCs w:val="20"/>
              </w:rPr>
            </w:pPr>
            <w:r>
              <w:rPr>
                <w:rFonts w:ascii="Verdana" w:hAnsi="Verdana"/>
                <w:color w:val="000000"/>
                <w:sz w:val="20"/>
                <w:szCs w:val="20"/>
              </w:rPr>
              <w:t>550 m</w:t>
            </w:r>
            <w:r>
              <w:rPr>
                <w:rFonts w:ascii="Verdana" w:hAnsi="Verdana"/>
                <w:color w:val="000000"/>
                <w:sz w:val="20"/>
                <w:szCs w:val="20"/>
                <w:vertAlign w:val="superscript"/>
              </w:rPr>
              <w:t>2</w:t>
            </w:r>
          </w:p>
        </w:tc>
      </w:tr>
      <w:tr w:rsidR="00B50897" w14:paraId="374F2696" w14:textId="77777777" w:rsidTr="00B50897">
        <w:trPr>
          <w:trHeight w:val="30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2305F5A5" w14:textId="77777777" w:rsidR="00B50897" w:rsidRDefault="00B50897">
            <w:pPr>
              <w:jc w:val="center"/>
              <w:rPr>
                <w:rFonts w:ascii="Verdana" w:hAnsi="Verdana"/>
                <w:sz w:val="20"/>
                <w:szCs w:val="20"/>
              </w:rPr>
            </w:pPr>
            <w:r>
              <w:rPr>
                <w:rFonts w:ascii="Verdana" w:hAnsi="Verdana"/>
                <w:sz w:val="20"/>
                <w:szCs w:val="20"/>
              </w:rPr>
              <w:t>U6 - 5. etapa</w:t>
            </w:r>
          </w:p>
        </w:tc>
        <w:tc>
          <w:tcPr>
            <w:tcW w:w="3685" w:type="dxa"/>
            <w:tcBorders>
              <w:top w:val="nil"/>
              <w:left w:val="nil"/>
              <w:bottom w:val="single" w:sz="4" w:space="0" w:color="auto"/>
              <w:right w:val="single" w:sz="4" w:space="0" w:color="auto"/>
            </w:tcBorders>
            <w:shd w:val="clear" w:color="auto" w:fill="auto"/>
            <w:vAlign w:val="center"/>
            <w:hideMark/>
          </w:tcPr>
          <w:p w14:paraId="36AD7430" w14:textId="77777777" w:rsidR="00B50897" w:rsidRDefault="00B50897">
            <w:pPr>
              <w:jc w:val="center"/>
              <w:rPr>
                <w:rFonts w:ascii="Verdana" w:hAnsi="Verdana"/>
                <w:color w:val="000000"/>
                <w:sz w:val="20"/>
                <w:szCs w:val="20"/>
              </w:rPr>
            </w:pPr>
            <w:r>
              <w:rPr>
                <w:rFonts w:ascii="Verdana" w:hAnsi="Verdana"/>
                <w:color w:val="000000"/>
                <w:sz w:val="20"/>
                <w:szCs w:val="20"/>
              </w:rPr>
              <w:t>175 m</w:t>
            </w:r>
            <w:r>
              <w:rPr>
                <w:rFonts w:ascii="Verdana" w:hAnsi="Verdana"/>
                <w:color w:val="000000"/>
                <w:sz w:val="20"/>
                <w:szCs w:val="20"/>
                <w:vertAlign w:val="superscript"/>
              </w:rPr>
              <w:t>2</w:t>
            </w:r>
          </w:p>
        </w:tc>
      </w:tr>
      <w:tr w:rsidR="00B50897" w14:paraId="1499488B" w14:textId="77777777" w:rsidTr="00B50897">
        <w:trPr>
          <w:trHeight w:val="30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72881777" w14:textId="77777777" w:rsidR="00B50897" w:rsidRDefault="00B50897">
            <w:pPr>
              <w:jc w:val="center"/>
              <w:rPr>
                <w:rFonts w:ascii="Verdana" w:hAnsi="Verdana"/>
                <w:sz w:val="20"/>
                <w:szCs w:val="20"/>
              </w:rPr>
            </w:pPr>
            <w:r>
              <w:rPr>
                <w:rFonts w:ascii="Verdana" w:hAnsi="Verdana"/>
                <w:sz w:val="20"/>
                <w:szCs w:val="20"/>
              </w:rPr>
              <w:t>U5 - 6. etapa</w:t>
            </w:r>
          </w:p>
        </w:tc>
        <w:tc>
          <w:tcPr>
            <w:tcW w:w="3685" w:type="dxa"/>
            <w:tcBorders>
              <w:top w:val="nil"/>
              <w:left w:val="nil"/>
              <w:bottom w:val="single" w:sz="4" w:space="0" w:color="auto"/>
              <w:right w:val="single" w:sz="4" w:space="0" w:color="auto"/>
            </w:tcBorders>
            <w:shd w:val="clear" w:color="auto" w:fill="auto"/>
            <w:vAlign w:val="center"/>
            <w:hideMark/>
          </w:tcPr>
          <w:p w14:paraId="69F91B4D" w14:textId="77777777" w:rsidR="00B50897" w:rsidRDefault="00B50897">
            <w:pPr>
              <w:jc w:val="center"/>
              <w:rPr>
                <w:rFonts w:ascii="Verdana" w:hAnsi="Verdana"/>
                <w:color w:val="000000"/>
                <w:sz w:val="20"/>
                <w:szCs w:val="20"/>
              </w:rPr>
            </w:pPr>
            <w:r>
              <w:rPr>
                <w:rFonts w:ascii="Verdana" w:hAnsi="Verdana"/>
                <w:color w:val="000000"/>
                <w:sz w:val="20"/>
                <w:szCs w:val="20"/>
              </w:rPr>
              <w:t>55 m</w:t>
            </w:r>
            <w:r>
              <w:rPr>
                <w:rFonts w:ascii="Verdana" w:hAnsi="Verdana"/>
                <w:color w:val="000000"/>
                <w:sz w:val="20"/>
                <w:szCs w:val="20"/>
                <w:vertAlign w:val="superscript"/>
              </w:rPr>
              <w:t>2</w:t>
            </w:r>
          </w:p>
        </w:tc>
      </w:tr>
      <w:tr w:rsidR="00B50897" w14:paraId="4AC09477" w14:textId="77777777" w:rsidTr="00B50897">
        <w:trPr>
          <w:trHeight w:val="30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5780C1BB" w14:textId="77777777" w:rsidR="00B50897" w:rsidRDefault="00B50897">
            <w:pPr>
              <w:jc w:val="center"/>
              <w:rPr>
                <w:rFonts w:ascii="Verdana" w:hAnsi="Verdana"/>
                <w:sz w:val="20"/>
                <w:szCs w:val="20"/>
              </w:rPr>
            </w:pPr>
            <w:r>
              <w:rPr>
                <w:rFonts w:ascii="Verdana" w:hAnsi="Verdana"/>
                <w:sz w:val="20"/>
                <w:szCs w:val="20"/>
              </w:rPr>
              <w:t>U2 in U4 -7. etapa</w:t>
            </w:r>
          </w:p>
        </w:tc>
        <w:tc>
          <w:tcPr>
            <w:tcW w:w="3685" w:type="dxa"/>
            <w:tcBorders>
              <w:top w:val="nil"/>
              <w:left w:val="nil"/>
              <w:bottom w:val="single" w:sz="4" w:space="0" w:color="auto"/>
              <w:right w:val="single" w:sz="4" w:space="0" w:color="auto"/>
            </w:tcBorders>
            <w:shd w:val="clear" w:color="auto" w:fill="auto"/>
            <w:vAlign w:val="center"/>
            <w:hideMark/>
          </w:tcPr>
          <w:p w14:paraId="0194F67C" w14:textId="77777777" w:rsidR="00B50897" w:rsidRDefault="00B50897">
            <w:pPr>
              <w:jc w:val="center"/>
              <w:rPr>
                <w:rFonts w:ascii="Verdana" w:hAnsi="Verdana"/>
                <w:color w:val="000000"/>
                <w:sz w:val="20"/>
                <w:szCs w:val="20"/>
              </w:rPr>
            </w:pPr>
            <w:r>
              <w:rPr>
                <w:rFonts w:ascii="Verdana" w:hAnsi="Verdana"/>
                <w:color w:val="000000"/>
                <w:sz w:val="20"/>
                <w:szCs w:val="20"/>
              </w:rPr>
              <w:t>1330 m</w:t>
            </w:r>
            <w:r>
              <w:rPr>
                <w:rFonts w:ascii="Verdana" w:hAnsi="Verdana"/>
                <w:color w:val="000000"/>
                <w:sz w:val="20"/>
                <w:szCs w:val="20"/>
                <w:vertAlign w:val="superscript"/>
              </w:rPr>
              <w:t>2</w:t>
            </w:r>
          </w:p>
        </w:tc>
      </w:tr>
      <w:tr w:rsidR="00B50897" w14:paraId="3D5B7790" w14:textId="77777777" w:rsidTr="00B50897">
        <w:trPr>
          <w:trHeight w:val="300"/>
        </w:trPr>
        <w:tc>
          <w:tcPr>
            <w:tcW w:w="4390" w:type="dxa"/>
            <w:tcBorders>
              <w:top w:val="nil"/>
              <w:left w:val="single" w:sz="4" w:space="0" w:color="auto"/>
              <w:bottom w:val="single" w:sz="4" w:space="0" w:color="auto"/>
              <w:right w:val="single" w:sz="4" w:space="0" w:color="auto"/>
            </w:tcBorders>
            <w:shd w:val="clear" w:color="auto" w:fill="auto"/>
            <w:noWrap/>
            <w:vAlign w:val="center"/>
            <w:hideMark/>
          </w:tcPr>
          <w:p w14:paraId="590C7385" w14:textId="77777777" w:rsidR="00B50897" w:rsidRDefault="00B50897">
            <w:pPr>
              <w:rPr>
                <w:rFonts w:ascii="Verdana" w:hAnsi="Verdana"/>
                <w:sz w:val="20"/>
                <w:szCs w:val="20"/>
              </w:rPr>
            </w:pPr>
            <w:r>
              <w:rPr>
                <w:rFonts w:ascii="Verdana" w:hAnsi="Verdana"/>
                <w:sz w:val="20"/>
                <w:szCs w:val="20"/>
              </w:rPr>
              <w:t>                od tega že izvedeno</w:t>
            </w:r>
          </w:p>
        </w:tc>
        <w:tc>
          <w:tcPr>
            <w:tcW w:w="3685" w:type="dxa"/>
            <w:tcBorders>
              <w:top w:val="nil"/>
              <w:left w:val="nil"/>
              <w:bottom w:val="single" w:sz="4" w:space="0" w:color="auto"/>
              <w:right w:val="single" w:sz="4" w:space="0" w:color="auto"/>
            </w:tcBorders>
            <w:shd w:val="clear" w:color="auto" w:fill="auto"/>
            <w:vAlign w:val="center"/>
            <w:hideMark/>
          </w:tcPr>
          <w:p w14:paraId="4DB895E6" w14:textId="77777777" w:rsidR="00B50897" w:rsidRDefault="00B50897">
            <w:pPr>
              <w:jc w:val="center"/>
              <w:rPr>
                <w:rFonts w:ascii="Verdana" w:hAnsi="Verdana"/>
                <w:color w:val="000000"/>
                <w:sz w:val="20"/>
                <w:szCs w:val="20"/>
              </w:rPr>
            </w:pPr>
            <w:r>
              <w:rPr>
                <w:rFonts w:ascii="Verdana" w:hAnsi="Verdana"/>
                <w:color w:val="000000"/>
                <w:sz w:val="20"/>
                <w:szCs w:val="20"/>
              </w:rPr>
              <w:t>2.300 m</w:t>
            </w:r>
            <w:r>
              <w:rPr>
                <w:rFonts w:ascii="Verdana" w:hAnsi="Verdana"/>
                <w:color w:val="000000"/>
                <w:sz w:val="20"/>
                <w:szCs w:val="20"/>
                <w:vertAlign w:val="superscript"/>
              </w:rPr>
              <w:t>2</w:t>
            </w:r>
          </w:p>
        </w:tc>
      </w:tr>
      <w:tr w:rsidR="00B50897" w14:paraId="6325FDB6" w14:textId="77777777" w:rsidTr="00B50897">
        <w:trPr>
          <w:trHeight w:val="300"/>
        </w:trPr>
        <w:tc>
          <w:tcPr>
            <w:tcW w:w="4390" w:type="dxa"/>
            <w:tcBorders>
              <w:top w:val="nil"/>
              <w:left w:val="single" w:sz="4" w:space="0" w:color="auto"/>
              <w:bottom w:val="single" w:sz="4" w:space="0" w:color="auto"/>
              <w:right w:val="single" w:sz="4" w:space="0" w:color="auto"/>
            </w:tcBorders>
            <w:shd w:val="clear" w:color="auto" w:fill="auto"/>
            <w:noWrap/>
            <w:vAlign w:val="center"/>
            <w:hideMark/>
          </w:tcPr>
          <w:p w14:paraId="7906B570" w14:textId="77777777" w:rsidR="00B50897" w:rsidRDefault="00B50897">
            <w:pPr>
              <w:rPr>
                <w:rFonts w:ascii="Verdana" w:hAnsi="Verdana"/>
                <w:b/>
                <w:bCs/>
                <w:sz w:val="20"/>
                <w:szCs w:val="20"/>
              </w:rPr>
            </w:pPr>
            <w:r>
              <w:rPr>
                <w:rFonts w:ascii="Verdana" w:hAnsi="Verdana"/>
                <w:b/>
                <w:bCs/>
                <w:sz w:val="20"/>
                <w:szCs w:val="20"/>
              </w:rPr>
              <w:t>pločnik</w:t>
            </w:r>
          </w:p>
        </w:tc>
        <w:tc>
          <w:tcPr>
            <w:tcW w:w="3685" w:type="dxa"/>
            <w:tcBorders>
              <w:top w:val="nil"/>
              <w:left w:val="nil"/>
              <w:bottom w:val="single" w:sz="4" w:space="0" w:color="auto"/>
              <w:right w:val="single" w:sz="4" w:space="0" w:color="auto"/>
            </w:tcBorders>
            <w:shd w:val="clear" w:color="auto" w:fill="auto"/>
            <w:vAlign w:val="center"/>
            <w:hideMark/>
          </w:tcPr>
          <w:p w14:paraId="116B79A2" w14:textId="77777777" w:rsidR="00B50897" w:rsidRDefault="00B50897">
            <w:pPr>
              <w:jc w:val="center"/>
              <w:rPr>
                <w:rFonts w:ascii="Verdana" w:hAnsi="Verdana"/>
                <w:b/>
                <w:bCs/>
                <w:color w:val="000000"/>
                <w:sz w:val="20"/>
                <w:szCs w:val="20"/>
              </w:rPr>
            </w:pPr>
            <w:r>
              <w:rPr>
                <w:rFonts w:ascii="Verdana" w:hAnsi="Verdana"/>
                <w:b/>
                <w:bCs/>
                <w:color w:val="000000"/>
                <w:sz w:val="20"/>
                <w:szCs w:val="20"/>
              </w:rPr>
              <w:t>3.661 m</w:t>
            </w:r>
            <w:r>
              <w:rPr>
                <w:rFonts w:ascii="Verdana" w:hAnsi="Verdana"/>
                <w:b/>
                <w:bCs/>
                <w:color w:val="000000"/>
                <w:sz w:val="20"/>
                <w:szCs w:val="20"/>
                <w:vertAlign w:val="superscript"/>
              </w:rPr>
              <w:t>2</w:t>
            </w:r>
          </w:p>
        </w:tc>
      </w:tr>
      <w:tr w:rsidR="00B50897" w14:paraId="145CAF2D" w14:textId="77777777" w:rsidTr="00B50897">
        <w:trPr>
          <w:trHeight w:val="30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4383225B" w14:textId="77777777" w:rsidR="00B50897" w:rsidRDefault="00B50897">
            <w:pPr>
              <w:jc w:val="center"/>
              <w:rPr>
                <w:rFonts w:ascii="Verdana" w:hAnsi="Verdana"/>
                <w:sz w:val="20"/>
                <w:szCs w:val="20"/>
              </w:rPr>
            </w:pPr>
            <w:r>
              <w:rPr>
                <w:rFonts w:ascii="Verdana" w:hAnsi="Verdana"/>
                <w:sz w:val="20"/>
                <w:szCs w:val="20"/>
              </w:rPr>
              <w:t>U2 -1. ali 2. etapa</w:t>
            </w:r>
          </w:p>
        </w:tc>
        <w:tc>
          <w:tcPr>
            <w:tcW w:w="3685" w:type="dxa"/>
            <w:tcBorders>
              <w:top w:val="nil"/>
              <w:left w:val="nil"/>
              <w:bottom w:val="single" w:sz="4" w:space="0" w:color="auto"/>
              <w:right w:val="single" w:sz="4" w:space="0" w:color="auto"/>
            </w:tcBorders>
            <w:shd w:val="clear" w:color="auto" w:fill="auto"/>
            <w:vAlign w:val="center"/>
            <w:hideMark/>
          </w:tcPr>
          <w:p w14:paraId="18C9E4D6" w14:textId="77777777" w:rsidR="00B50897" w:rsidRDefault="00B50897">
            <w:pPr>
              <w:jc w:val="center"/>
              <w:rPr>
                <w:rFonts w:ascii="Verdana" w:hAnsi="Verdana"/>
                <w:color w:val="000000"/>
                <w:sz w:val="20"/>
                <w:szCs w:val="20"/>
              </w:rPr>
            </w:pPr>
            <w:r>
              <w:rPr>
                <w:rFonts w:ascii="Verdana" w:hAnsi="Verdana"/>
                <w:color w:val="000000"/>
                <w:sz w:val="20"/>
                <w:szCs w:val="20"/>
              </w:rPr>
              <w:t>455 m</w:t>
            </w:r>
            <w:r>
              <w:rPr>
                <w:rFonts w:ascii="Verdana" w:hAnsi="Verdana"/>
                <w:color w:val="000000"/>
                <w:sz w:val="20"/>
                <w:szCs w:val="20"/>
                <w:vertAlign w:val="superscript"/>
              </w:rPr>
              <w:t>2</w:t>
            </w:r>
          </w:p>
        </w:tc>
      </w:tr>
      <w:tr w:rsidR="00B50897" w14:paraId="432FC51B" w14:textId="77777777" w:rsidTr="00B50897">
        <w:trPr>
          <w:trHeight w:val="30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42B90520" w14:textId="77777777" w:rsidR="00B50897" w:rsidRDefault="00B50897">
            <w:pPr>
              <w:jc w:val="center"/>
              <w:rPr>
                <w:rFonts w:ascii="Verdana" w:hAnsi="Verdana"/>
                <w:sz w:val="20"/>
                <w:szCs w:val="20"/>
              </w:rPr>
            </w:pPr>
            <w:r>
              <w:rPr>
                <w:rFonts w:ascii="Verdana" w:hAnsi="Verdana"/>
                <w:sz w:val="20"/>
                <w:szCs w:val="20"/>
              </w:rPr>
              <w:t>U3 -1. etapa</w:t>
            </w:r>
          </w:p>
        </w:tc>
        <w:tc>
          <w:tcPr>
            <w:tcW w:w="3685" w:type="dxa"/>
            <w:tcBorders>
              <w:top w:val="nil"/>
              <w:left w:val="nil"/>
              <w:bottom w:val="single" w:sz="4" w:space="0" w:color="auto"/>
              <w:right w:val="single" w:sz="4" w:space="0" w:color="auto"/>
            </w:tcBorders>
            <w:shd w:val="clear" w:color="auto" w:fill="auto"/>
            <w:vAlign w:val="center"/>
            <w:hideMark/>
          </w:tcPr>
          <w:p w14:paraId="4F0663CE" w14:textId="77777777" w:rsidR="00B50897" w:rsidRDefault="00B50897">
            <w:pPr>
              <w:jc w:val="center"/>
              <w:rPr>
                <w:rFonts w:ascii="Verdana" w:hAnsi="Verdana"/>
                <w:color w:val="000000"/>
                <w:sz w:val="20"/>
                <w:szCs w:val="20"/>
              </w:rPr>
            </w:pPr>
            <w:r>
              <w:rPr>
                <w:rFonts w:ascii="Verdana" w:hAnsi="Verdana"/>
                <w:color w:val="000000"/>
                <w:sz w:val="20"/>
                <w:szCs w:val="20"/>
              </w:rPr>
              <w:t>1000 m</w:t>
            </w:r>
            <w:r>
              <w:rPr>
                <w:rFonts w:ascii="Verdana" w:hAnsi="Verdana"/>
                <w:color w:val="000000"/>
                <w:sz w:val="20"/>
                <w:szCs w:val="20"/>
                <w:vertAlign w:val="superscript"/>
              </w:rPr>
              <w:t>2</w:t>
            </w:r>
          </w:p>
        </w:tc>
      </w:tr>
      <w:tr w:rsidR="00B50897" w14:paraId="7E336BF7" w14:textId="77777777" w:rsidTr="00B50897">
        <w:trPr>
          <w:trHeight w:val="30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1AA96C89" w14:textId="77777777" w:rsidR="00B50897" w:rsidRDefault="00B50897">
            <w:pPr>
              <w:jc w:val="center"/>
              <w:rPr>
                <w:rFonts w:ascii="Verdana" w:hAnsi="Verdana"/>
                <w:sz w:val="20"/>
                <w:szCs w:val="20"/>
              </w:rPr>
            </w:pPr>
            <w:r>
              <w:rPr>
                <w:rFonts w:ascii="Verdana" w:hAnsi="Verdana"/>
                <w:sz w:val="20"/>
                <w:szCs w:val="20"/>
              </w:rPr>
              <w:t>U5 -1. ali 2. etapa</w:t>
            </w:r>
          </w:p>
        </w:tc>
        <w:tc>
          <w:tcPr>
            <w:tcW w:w="3685" w:type="dxa"/>
            <w:tcBorders>
              <w:top w:val="nil"/>
              <w:left w:val="nil"/>
              <w:bottom w:val="single" w:sz="4" w:space="0" w:color="auto"/>
              <w:right w:val="single" w:sz="4" w:space="0" w:color="auto"/>
            </w:tcBorders>
            <w:shd w:val="clear" w:color="auto" w:fill="auto"/>
            <w:vAlign w:val="center"/>
            <w:hideMark/>
          </w:tcPr>
          <w:p w14:paraId="70B5816F" w14:textId="77777777" w:rsidR="00B50897" w:rsidRDefault="00B50897">
            <w:pPr>
              <w:jc w:val="center"/>
              <w:rPr>
                <w:rFonts w:ascii="Verdana" w:hAnsi="Verdana"/>
                <w:color w:val="000000"/>
                <w:sz w:val="20"/>
                <w:szCs w:val="20"/>
              </w:rPr>
            </w:pPr>
            <w:r>
              <w:rPr>
                <w:rFonts w:ascii="Verdana" w:hAnsi="Verdana"/>
                <w:color w:val="000000"/>
                <w:sz w:val="20"/>
                <w:szCs w:val="20"/>
              </w:rPr>
              <w:t>270 m</w:t>
            </w:r>
            <w:r>
              <w:rPr>
                <w:rFonts w:ascii="Verdana" w:hAnsi="Verdana"/>
                <w:color w:val="000000"/>
                <w:sz w:val="20"/>
                <w:szCs w:val="20"/>
                <w:vertAlign w:val="superscript"/>
              </w:rPr>
              <w:t>2</w:t>
            </w:r>
          </w:p>
        </w:tc>
      </w:tr>
      <w:tr w:rsidR="00B50897" w14:paraId="78D71FF7" w14:textId="77777777" w:rsidTr="00B50897">
        <w:trPr>
          <w:trHeight w:val="30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15C1F19F" w14:textId="77777777" w:rsidR="00B50897" w:rsidRDefault="00B50897">
            <w:pPr>
              <w:jc w:val="center"/>
              <w:rPr>
                <w:rFonts w:ascii="Verdana" w:hAnsi="Verdana"/>
                <w:sz w:val="20"/>
                <w:szCs w:val="20"/>
              </w:rPr>
            </w:pPr>
            <w:r>
              <w:rPr>
                <w:rFonts w:ascii="Verdana" w:hAnsi="Verdana"/>
                <w:sz w:val="20"/>
                <w:szCs w:val="20"/>
              </w:rPr>
              <w:t>U6 -2. ali 3. ali 4. etapa</w:t>
            </w:r>
          </w:p>
        </w:tc>
        <w:tc>
          <w:tcPr>
            <w:tcW w:w="3685" w:type="dxa"/>
            <w:tcBorders>
              <w:top w:val="nil"/>
              <w:left w:val="nil"/>
              <w:bottom w:val="single" w:sz="4" w:space="0" w:color="auto"/>
              <w:right w:val="single" w:sz="4" w:space="0" w:color="auto"/>
            </w:tcBorders>
            <w:shd w:val="clear" w:color="auto" w:fill="auto"/>
            <w:vAlign w:val="center"/>
            <w:hideMark/>
          </w:tcPr>
          <w:p w14:paraId="4C5F2339" w14:textId="77777777" w:rsidR="00B50897" w:rsidRDefault="00B50897">
            <w:pPr>
              <w:jc w:val="center"/>
              <w:rPr>
                <w:rFonts w:ascii="Verdana" w:hAnsi="Verdana"/>
                <w:color w:val="000000"/>
                <w:sz w:val="20"/>
                <w:szCs w:val="20"/>
              </w:rPr>
            </w:pPr>
            <w:r>
              <w:rPr>
                <w:rFonts w:ascii="Verdana" w:hAnsi="Verdana"/>
                <w:color w:val="000000"/>
                <w:sz w:val="20"/>
                <w:szCs w:val="20"/>
              </w:rPr>
              <w:t>550 m</w:t>
            </w:r>
            <w:r>
              <w:rPr>
                <w:rFonts w:ascii="Verdana" w:hAnsi="Verdana"/>
                <w:color w:val="000000"/>
                <w:sz w:val="20"/>
                <w:szCs w:val="20"/>
                <w:vertAlign w:val="superscript"/>
              </w:rPr>
              <w:t>2</w:t>
            </w:r>
          </w:p>
        </w:tc>
      </w:tr>
      <w:tr w:rsidR="00B50897" w14:paraId="46E3813E" w14:textId="77777777" w:rsidTr="00B50897">
        <w:trPr>
          <w:trHeight w:val="30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6FF233E6" w14:textId="77777777" w:rsidR="00B50897" w:rsidRDefault="00B50897">
            <w:pPr>
              <w:jc w:val="center"/>
              <w:rPr>
                <w:rFonts w:ascii="Verdana" w:hAnsi="Verdana"/>
                <w:sz w:val="20"/>
                <w:szCs w:val="20"/>
              </w:rPr>
            </w:pPr>
            <w:r>
              <w:rPr>
                <w:rFonts w:ascii="Verdana" w:hAnsi="Verdana"/>
                <w:sz w:val="20"/>
                <w:szCs w:val="20"/>
              </w:rPr>
              <w:t>U3 - 3. etapa</w:t>
            </w:r>
          </w:p>
        </w:tc>
        <w:tc>
          <w:tcPr>
            <w:tcW w:w="3685" w:type="dxa"/>
            <w:tcBorders>
              <w:top w:val="nil"/>
              <w:left w:val="nil"/>
              <w:bottom w:val="single" w:sz="4" w:space="0" w:color="auto"/>
              <w:right w:val="single" w:sz="4" w:space="0" w:color="auto"/>
            </w:tcBorders>
            <w:shd w:val="clear" w:color="auto" w:fill="auto"/>
            <w:vAlign w:val="center"/>
            <w:hideMark/>
          </w:tcPr>
          <w:p w14:paraId="39BDF16C" w14:textId="77777777" w:rsidR="00B50897" w:rsidRDefault="00B50897">
            <w:pPr>
              <w:jc w:val="center"/>
              <w:rPr>
                <w:rFonts w:ascii="Verdana" w:hAnsi="Verdana"/>
                <w:color w:val="000000"/>
                <w:sz w:val="20"/>
                <w:szCs w:val="20"/>
              </w:rPr>
            </w:pPr>
            <w:r>
              <w:rPr>
                <w:rFonts w:ascii="Verdana" w:hAnsi="Verdana"/>
                <w:color w:val="000000"/>
                <w:sz w:val="20"/>
                <w:szCs w:val="20"/>
              </w:rPr>
              <w:t>350 m</w:t>
            </w:r>
            <w:r>
              <w:rPr>
                <w:rFonts w:ascii="Verdana" w:hAnsi="Verdana"/>
                <w:color w:val="000000"/>
                <w:sz w:val="20"/>
                <w:szCs w:val="20"/>
                <w:vertAlign w:val="superscript"/>
              </w:rPr>
              <w:t>2</w:t>
            </w:r>
          </w:p>
        </w:tc>
      </w:tr>
      <w:tr w:rsidR="00B50897" w14:paraId="06A7E99B" w14:textId="77777777" w:rsidTr="00B50897">
        <w:trPr>
          <w:trHeight w:val="30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20E20C87" w14:textId="77777777" w:rsidR="00B50897" w:rsidRDefault="00B50897">
            <w:pPr>
              <w:jc w:val="center"/>
              <w:rPr>
                <w:rFonts w:ascii="Verdana" w:hAnsi="Verdana"/>
                <w:sz w:val="20"/>
                <w:szCs w:val="20"/>
              </w:rPr>
            </w:pPr>
            <w:r>
              <w:rPr>
                <w:rFonts w:ascii="Verdana" w:hAnsi="Verdana"/>
                <w:sz w:val="20"/>
                <w:szCs w:val="20"/>
              </w:rPr>
              <w:t>U6 - 5. etapa</w:t>
            </w:r>
          </w:p>
        </w:tc>
        <w:tc>
          <w:tcPr>
            <w:tcW w:w="3685" w:type="dxa"/>
            <w:tcBorders>
              <w:top w:val="nil"/>
              <w:left w:val="nil"/>
              <w:bottom w:val="single" w:sz="4" w:space="0" w:color="auto"/>
              <w:right w:val="single" w:sz="4" w:space="0" w:color="auto"/>
            </w:tcBorders>
            <w:shd w:val="clear" w:color="auto" w:fill="auto"/>
            <w:vAlign w:val="center"/>
            <w:hideMark/>
          </w:tcPr>
          <w:p w14:paraId="1B076B31" w14:textId="77777777" w:rsidR="00B50897" w:rsidRDefault="00B50897">
            <w:pPr>
              <w:jc w:val="center"/>
              <w:rPr>
                <w:rFonts w:ascii="Verdana" w:hAnsi="Verdana"/>
                <w:color w:val="000000"/>
                <w:sz w:val="20"/>
                <w:szCs w:val="20"/>
              </w:rPr>
            </w:pPr>
            <w:r>
              <w:rPr>
                <w:rFonts w:ascii="Verdana" w:hAnsi="Verdana"/>
                <w:color w:val="000000"/>
                <w:sz w:val="20"/>
                <w:szCs w:val="20"/>
              </w:rPr>
              <w:t>63 m</w:t>
            </w:r>
            <w:r>
              <w:rPr>
                <w:rFonts w:ascii="Verdana" w:hAnsi="Verdana"/>
                <w:color w:val="000000"/>
                <w:sz w:val="20"/>
                <w:szCs w:val="20"/>
                <w:vertAlign w:val="superscript"/>
              </w:rPr>
              <w:t>2</w:t>
            </w:r>
          </w:p>
        </w:tc>
      </w:tr>
      <w:tr w:rsidR="00B50897" w14:paraId="75527529" w14:textId="77777777" w:rsidTr="00B50897">
        <w:trPr>
          <w:trHeight w:val="30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72B998A0" w14:textId="77777777" w:rsidR="00B50897" w:rsidRDefault="00B50897">
            <w:pPr>
              <w:jc w:val="center"/>
              <w:rPr>
                <w:rFonts w:ascii="Verdana" w:hAnsi="Verdana"/>
                <w:sz w:val="20"/>
                <w:szCs w:val="20"/>
              </w:rPr>
            </w:pPr>
            <w:r>
              <w:rPr>
                <w:rFonts w:ascii="Verdana" w:hAnsi="Verdana"/>
                <w:sz w:val="20"/>
                <w:szCs w:val="20"/>
              </w:rPr>
              <w:t>U5 - 6. etapa</w:t>
            </w:r>
          </w:p>
        </w:tc>
        <w:tc>
          <w:tcPr>
            <w:tcW w:w="3685" w:type="dxa"/>
            <w:tcBorders>
              <w:top w:val="nil"/>
              <w:left w:val="nil"/>
              <w:bottom w:val="single" w:sz="4" w:space="0" w:color="auto"/>
              <w:right w:val="single" w:sz="4" w:space="0" w:color="auto"/>
            </w:tcBorders>
            <w:shd w:val="clear" w:color="auto" w:fill="auto"/>
            <w:vAlign w:val="center"/>
            <w:hideMark/>
          </w:tcPr>
          <w:p w14:paraId="5521309A" w14:textId="77777777" w:rsidR="00B50897" w:rsidRDefault="00B50897">
            <w:pPr>
              <w:jc w:val="center"/>
              <w:rPr>
                <w:rFonts w:ascii="Verdana" w:hAnsi="Verdana"/>
                <w:color w:val="000000"/>
                <w:sz w:val="20"/>
                <w:szCs w:val="20"/>
              </w:rPr>
            </w:pPr>
            <w:r>
              <w:rPr>
                <w:rFonts w:ascii="Verdana" w:hAnsi="Verdana"/>
                <w:color w:val="000000"/>
                <w:sz w:val="20"/>
                <w:szCs w:val="20"/>
              </w:rPr>
              <w:t>73 m</w:t>
            </w:r>
            <w:r>
              <w:rPr>
                <w:rFonts w:ascii="Verdana" w:hAnsi="Verdana"/>
                <w:color w:val="000000"/>
                <w:sz w:val="20"/>
                <w:szCs w:val="20"/>
                <w:vertAlign w:val="superscript"/>
              </w:rPr>
              <w:t>2</w:t>
            </w:r>
          </w:p>
        </w:tc>
      </w:tr>
      <w:tr w:rsidR="00B50897" w14:paraId="37C0979B" w14:textId="77777777" w:rsidTr="00B50897">
        <w:trPr>
          <w:trHeight w:val="300"/>
        </w:trPr>
        <w:tc>
          <w:tcPr>
            <w:tcW w:w="4390" w:type="dxa"/>
            <w:tcBorders>
              <w:top w:val="nil"/>
              <w:left w:val="single" w:sz="4" w:space="0" w:color="auto"/>
              <w:bottom w:val="single" w:sz="4" w:space="0" w:color="auto"/>
              <w:right w:val="single" w:sz="4" w:space="0" w:color="auto"/>
            </w:tcBorders>
            <w:shd w:val="clear" w:color="auto" w:fill="auto"/>
            <w:noWrap/>
            <w:vAlign w:val="center"/>
            <w:hideMark/>
          </w:tcPr>
          <w:p w14:paraId="77659157" w14:textId="77777777" w:rsidR="00B50897" w:rsidRDefault="00B50897">
            <w:pPr>
              <w:rPr>
                <w:rFonts w:ascii="Verdana" w:hAnsi="Verdana"/>
                <w:sz w:val="20"/>
                <w:szCs w:val="20"/>
              </w:rPr>
            </w:pPr>
            <w:r>
              <w:rPr>
                <w:rFonts w:ascii="Verdana" w:hAnsi="Verdana"/>
                <w:sz w:val="20"/>
                <w:szCs w:val="20"/>
              </w:rPr>
              <w:t>                od tega že izvedeno</w:t>
            </w:r>
          </w:p>
        </w:tc>
        <w:tc>
          <w:tcPr>
            <w:tcW w:w="3685" w:type="dxa"/>
            <w:tcBorders>
              <w:top w:val="nil"/>
              <w:left w:val="nil"/>
              <w:bottom w:val="single" w:sz="4" w:space="0" w:color="auto"/>
              <w:right w:val="single" w:sz="4" w:space="0" w:color="auto"/>
            </w:tcBorders>
            <w:shd w:val="clear" w:color="auto" w:fill="auto"/>
            <w:vAlign w:val="center"/>
            <w:hideMark/>
          </w:tcPr>
          <w:p w14:paraId="0E85A2BB" w14:textId="77777777" w:rsidR="00B50897" w:rsidRDefault="00B50897">
            <w:pPr>
              <w:jc w:val="center"/>
              <w:rPr>
                <w:rFonts w:ascii="Verdana" w:hAnsi="Verdana"/>
                <w:color w:val="000000"/>
                <w:sz w:val="20"/>
                <w:szCs w:val="20"/>
              </w:rPr>
            </w:pPr>
            <w:r>
              <w:rPr>
                <w:rFonts w:ascii="Verdana" w:hAnsi="Verdana"/>
                <w:color w:val="000000"/>
                <w:sz w:val="20"/>
                <w:szCs w:val="20"/>
              </w:rPr>
              <w:t>900 m</w:t>
            </w:r>
            <w:r>
              <w:rPr>
                <w:rFonts w:ascii="Verdana" w:hAnsi="Verdana"/>
                <w:color w:val="000000"/>
                <w:sz w:val="20"/>
                <w:szCs w:val="20"/>
                <w:vertAlign w:val="superscript"/>
              </w:rPr>
              <w:t>2</w:t>
            </w:r>
          </w:p>
        </w:tc>
      </w:tr>
    </w:tbl>
    <w:p w14:paraId="06084A15" w14:textId="77777777" w:rsidR="00B50897" w:rsidRDefault="00B50897" w:rsidP="003F43D0">
      <w:pPr>
        <w:jc w:val="both"/>
        <w:rPr>
          <w:rFonts w:ascii="Verdana" w:hAnsi="Verdana" w:cs="Segoe UI"/>
          <w:color w:val="000000"/>
          <w:sz w:val="20"/>
          <w:szCs w:val="20"/>
          <w:lang w:eastAsia="sl-SI"/>
        </w:rPr>
      </w:pPr>
    </w:p>
    <w:p w14:paraId="31AD300F" w14:textId="77777777" w:rsidR="00205989" w:rsidRPr="00205989" w:rsidRDefault="00205989" w:rsidP="00496350">
      <w:pPr>
        <w:jc w:val="both"/>
        <w:rPr>
          <w:rFonts w:ascii="Verdana" w:hAnsi="Verdana" w:cs="Segoe UI"/>
          <w:b/>
          <w:bCs/>
          <w:iCs/>
          <w:color w:val="000000"/>
          <w:sz w:val="20"/>
          <w:szCs w:val="20"/>
          <w:lang w:eastAsia="sl-SI"/>
        </w:rPr>
      </w:pPr>
      <w:r w:rsidRPr="00205989">
        <w:rPr>
          <w:rFonts w:ascii="Verdana" w:hAnsi="Verdana" w:cs="Segoe UI"/>
          <w:b/>
          <w:bCs/>
          <w:iCs/>
          <w:color w:val="000000"/>
          <w:sz w:val="20"/>
          <w:szCs w:val="20"/>
          <w:lang w:eastAsia="sl-SI"/>
        </w:rPr>
        <w:t xml:space="preserve">Telekomunikacijsko omrežje </w:t>
      </w:r>
    </w:p>
    <w:p w14:paraId="708C39A0" w14:textId="77777777" w:rsidR="003F43D0" w:rsidRDefault="003F43D0" w:rsidP="00496350">
      <w:pPr>
        <w:jc w:val="both"/>
        <w:rPr>
          <w:rFonts w:ascii="Verdana" w:hAnsi="Verdana" w:cs="Segoe UI"/>
          <w:b/>
          <w:color w:val="000000"/>
          <w:sz w:val="20"/>
          <w:szCs w:val="20"/>
          <w:lang w:eastAsia="sl-SI"/>
        </w:rPr>
      </w:pPr>
    </w:p>
    <w:p w14:paraId="5C197D39" w14:textId="77777777" w:rsidR="00496350" w:rsidRPr="00205989" w:rsidRDefault="00205989" w:rsidP="00496350">
      <w:pPr>
        <w:jc w:val="both"/>
        <w:rPr>
          <w:rFonts w:ascii="Verdana" w:hAnsi="Verdana" w:cs="Segoe UI"/>
          <w:b/>
          <w:color w:val="000000"/>
          <w:sz w:val="20"/>
          <w:szCs w:val="20"/>
          <w:lang w:eastAsia="sl-SI"/>
        </w:rPr>
      </w:pPr>
      <w:r w:rsidRPr="00205989">
        <w:rPr>
          <w:rFonts w:ascii="Verdana" w:hAnsi="Verdana" w:cs="Segoe UI"/>
          <w:b/>
          <w:color w:val="000000"/>
          <w:sz w:val="20"/>
          <w:szCs w:val="20"/>
          <w:lang w:eastAsia="sl-SI"/>
        </w:rPr>
        <w:t xml:space="preserve">Telekom Slovenije d.d. </w:t>
      </w:r>
    </w:p>
    <w:p w14:paraId="062A6195" w14:textId="77777777" w:rsidR="00496350" w:rsidRPr="00496350" w:rsidRDefault="00496350" w:rsidP="00496350">
      <w:pPr>
        <w:jc w:val="both"/>
        <w:rPr>
          <w:rFonts w:ascii="Verdana" w:hAnsi="Verdana" w:cs="Segoe UI"/>
          <w:color w:val="000000"/>
          <w:sz w:val="20"/>
          <w:szCs w:val="20"/>
          <w:lang w:eastAsia="sl-SI"/>
        </w:rPr>
      </w:pPr>
      <w:r w:rsidRPr="00496350">
        <w:rPr>
          <w:rFonts w:ascii="Verdana" w:hAnsi="Verdana" w:cs="Segoe UI"/>
          <w:color w:val="000000"/>
          <w:sz w:val="20"/>
          <w:szCs w:val="20"/>
          <w:lang w:eastAsia="sl-SI"/>
        </w:rPr>
        <w:t>Na območju nov</w:t>
      </w:r>
      <w:r w:rsidR="00205989">
        <w:rPr>
          <w:rFonts w:ascii="Verdana" w:hAnsi="Verdana" w:cs="Segoe UI"/>
          <w:color w:val="000000"/>
          <w:sz w:val="20"/>
          <w:szCs w:val="20"/>
          <w:lang w:eastAsia="sl-SI"/>
        </w:rPr>
        <w:t xml:space="preserve">ega naselja v območju urejanja </w:t>
      </w:r>
      <w:r w:rsidRPr="00496350">
        <w:rPr>
          <w:rFonts w:ascii="Verdana" w:hAnsi="Verdana" w:cs="Segoe UI"/>
          <w:color w:val="000000"/>
          <w:sz w:val="20"/>
          <w:szCs w:val="20"/>
          <w:lang w:eastAsia="sl-SI"/>
        </w:rPr>
        <w:t>bo zgrajen nov kabelski komunikacijski sistem za prenos TV, radijskih in podatkovnih signalov</w:t>
      </w:r>
      <w:r w:rsidR="00205989">
        <w:rPr>
          <w:rFonts w:ascii="Verdana" w:hAnsi="Verdana" w:cs="Segoe UI"/>
          <w:color w:val="000000"/>
          <w:sz w:val="20"/>
          <w:szCs w:val="20"/>
          <w:lang w:eastAsia="sl-SI"/>
        </w:rPr>
        <w:t>.</w:t>
      </w:r>
    </w:p>
    <w:p w14:paraId="22EE4967" w14:textId="77777777" w:rsidR="00496350" w:rsidRPr="00496350" w:rsidRDefault="00496350" w:rsidP="00496350">
      <w:pPr>
        <w:jc w:val="both"/>
        <w:rPr>
          <w:rFonts w:ascii="Verdana" w:hAnsi="Verdana" w:cs="Segoe UI"/>
          <w:color w:val="000000"/>
          <w:sz w:val="20"/>
          <w:szCs w:val="20"/>
          <w:lang w:eastAsia="sl-SI"/>
        </w:rPr>
      </w:pPr>
      <w:r w:rsidRPr="00496350">
        <w:rPr>
          <w:rFonts w:ascii="Verdana" w:hAnsi="Verdana" w:cs="Segoe UI"/>
          <w:color w:val="000000"/>
          <w:sz w:val="20"/>
          <w:szCs w:val="20"/>
          <w:lang w:eastAsia="sl-SI"/>
        </w:rPr>
        <w:t>Na območju urejanj</w:t>
      </w:r>
      <w:r w:rsidR="00205989">
        <w:rPr>
          <w:rFonts w:ascii="Verdana" w:hAnsi="Verdana" w:cs="Segoe UI"/>
          <w:color w:val="000000"/>
          <w:sz w:val="20"/>
          <w:szCs w:val="20"/>
          <w:lang w:eastAsia="sl-SI"/>
        </w:rPr>
        <w:t>a je obstoječe</w:t>
      </w:r>
      <w:r w:rsidRPr="00496350">
        <w:rPr>
          <w:rFonts w:ascii="Verdana" w:hAnsi="Verdana" w:cs="Segoe UI"/>
          <w:color w:val="000000"/>
          <w:sz w:val="20"/>
          <w:szCs w:val="20"/>
          <w:lang w:eastAsia="sl-SI"/>
        </w:rPr>
        <w:t xml:space="preserve"> omrežje Telekom Slovenije d.</w:t>
      </w:r>
      <w:r w:rsidR="00D745E1">
        <w:rPr>
          <w:rFonts w:ascii="Verdana" w:hAnsi="Verdana" w:cs="Segoe UI"/>
          <w:color w:val="000000"/>
          <w:sz w:val="20"/>
          <w:szCs w:val="20"/>
          <w:lang w:eastAsia="sl-SI"/>
        </w:rPr>
        <w:t xml:space="preserve"> </w:t>
      </w:r>
      <w:r w:rsidRPr="00496350">
        <w:rPr>
          <w:rFonts w:ascii="Verdana" w:hAnsi="Verdana" w:cs="Segoe UI"/>
          <w:color w:val="000000"/>
          <w:sz w:val="20"/>
          <w:szCs w:val="20"/>
          <w:lang w:eastAsia="sl-SI"/>
        </w:rPr>
        <w:t>d.</w:t>
      </w:r>
      <w:r w:rsidR="00205989">
        <w:rPr>
          <w:rFonts w:ascii="Verdana" w:hAnsi="Verdana" w:cs="Segoe UI"/>
          <w:color w:val="000000"/>
          <w:sz w:val="20"/>
          <w:szCs w:val="20"/>
          <w:lang w:eastAsia="sl-SI"/>
        </w:rPr>
        <w:t>,</w:t>
      </w:r>
      <w:r w:rsidRPr="00496350">
        <w:rPr>
          <w:rFonts w:ascii="Verdana" w:hAnsi="Verdana" w:cs="Segoe UI"/>
          <w:color w:val="000000"/>
          <w:sz w:val="20"/>
          <w:szCs w:val="20"/>
          <w:lang w:eastAsia="sl-SI"/>
        </w:rPr>
        <w:t xml:space="preserve"> na katerega je predvideno priključevanje novih stanovanjskih enot.</w:t>
      </w:r>
    </w:p>
    <w:p w14:paraId="2A82B7B5" w14:textId="77777777" w:rsidR="00496350" w:rsidRPr="00496350" w:rsidRDefault="00496350" w:rsidP="00496350">
      <w:pPr>
        <w:jc w:val="both"/>
        <w:rPr>
          <w:rFonts w:ascii="Verdana" w:hAnsi="Verdana" w:cs="Segoe UI"/>
          <w:color w:val="000000"/>
          <w:sz w:val="20"/>
          <w:szCs w:val="20"/>
          <w:lang w:eastAsia="sl-SI"/>
        </w:rPr>
      </w:pPr>
      <w:r w:rsidRPr="00496350">
        <w:rPr>
          <w:rFonts w:ascii="Verdana" w:hAnsi="Verdana" w:cs="Segoe UI"/>
          <w:color w:val="000000"/>
          <w:sz w:val="20"/>
          <w:szCs w:val="20"/>
          <w:lang w:eastAsia="sl-SI"/>
        </w:rPr>
        <w:t>Objekt B6 (gradbena parcela GP1) se priključuje na obstoječo kabelsko kanalizacijo na Torkarjevi ulici oz. iz nove predvidene kabelske kanalizacije na Jelinčičevi ulici. Objekt ima možnost dvakratnega priklopa na obstoječe omrežje. Predvidena sta dva tehnična prostora v 1.kleti. Pogoje za priključitev objekta bo po izdanih projektnih pogojih izdal Telekom Slovenije d.d.</w:t>
      </w:r>
    </w:p>
    <w:p w14:paraId="73CE5293" w14:textId="77777777" w:rsidR="00496350" w:rsidRPr="00496350" w:rsidRDefault="00496350" w:rsidP="00496350">
      <w:pPr>
        <w:jc w:val="both"/>
        <w:rPr>
          <w:rFonts w:ascii="Verdana" w:hAnsi="Verdana" w:cs="Segoe UI"/>
          <w:color w:val="000000"/>
          <w:sz w:val="20"/>
          <w:szCs w:val="20"/>
          <w:lang w:eastAsia="sl-SI"/>
        </w:rPr>
      </w:pPr>
      <w:r w:rsidRPr="00496350">
        <w:rPr>
          <w:rFonts w:ascii="Verdana" w:hAnsi="Verdana" w:cs="Segoe UI"/>
          <w:color w:val="000000"/>
          <w:sz w:val="20"/>
          <w:szCs w:val="20"/>
          <w:lang w:eastAsia="sl-SI"/>
        </w:rPr>
        <w:t xml:space="preserve">Predvidena je tudi nova kabelska kanalizacija, ki bo povezovala Torkarjevo ulico s Pokopališko ulico po Jelinčičevi ulici. </w:t>
      </w:r>
    </w:p>
    <w:p w14:paraId="4D42B79B" w14:textId="77777777" w:rsidR="00496350" w:rsidRPr="00496350" w:rsidRDefault="00496350" w:rsidP="00496350">
      <w:pPr>
        <w:jc w:val="both"/>
        <w:rPr>
          <w:rFonts w:ascii="Verdana" w:hAnsi="Verdana" w:cs="Segoe UI"/>
          <w:color w:val="000000"/>
          <w:sz w:val="20"/>
          <w:szCs w:val="20"/>
          <w:lang w:eastAsia="sl-SI"/>
        </w:rPr>
      </w:pPr>
      <w:r w:rsidRPr="00496350">
        <w:rPr>
          <w:rFonts w:ascii="Verdana" w:hAnsi="Verdana" w:cs="Segoe UI"/>
          <w:color w:val="000000"/>
          <w:sz w:val="20"/>
          <w:szCs w:val="20"/>
          <w:lang w:eastAsia="sl-SI"/>
        </w:rPr>
        <w:t>Objekt C2 (gradbena parcela GP2) se priključuje na obstoječo kabelsko kanalizacijo na Rožičevi ulici. Objekt ima možnost dvakratnega priklopa na obstoječe omrežje. Predvidena sta dva tehnična prostora v 1.kleti. Pogoje za priključitev objekta bo po izdanih projektnih pogojih izdal Telekom Slovenije d.d.</w:t>
      </w:r>
    </w:p>
    <w:p w14:paraId="138A85DC" w14:textId="77777777" w:rsidR="00496350" w:rsidRPr="00496350" w:rsidRDefault="00496350" w:rsidP="00496350">
      <w:pPr>
        <w:jc w:val="both"/>
        <w:rPr>
          <w:rFonts w:ascii="Verdana" w:hAnsi="Verdana" w:cs="Segoe UI"/>
          <w:color w:val="000000"/>
          <w:sz w:val="20"/>
          <w:szCs w:val="20"/>
          <w:lang w:eastAsia="sl-SI"/>
        </w:rPr>
      </w:pPr>
      <w:r w:rsidRPr="00496350">
        <w:rPr>
          <w:rFonts w:ascii="Verdana" w:hAnsi="Verdana" w:cs="Segoe UI"/>
          <w:color w:val="000000"/>
          <w:sz w:val="20"/>
          <w:szCs w:val="20"/>
          <w:lang w:eastAsia="sl-SI"/>
        </w:rPr>
        <w:t xml:space="preserve">Predvidena je nova kabelska kanalizacija, ki bo potekala vzdolž Rožičeve ulice za priklop objekta C2, D in E. </w:t>
      </w:r>
    </w:p>
    <w:p w14:paraId="443E0683" w14:textId="4E93BD03" w:rsidR="00496350" w:rsidRPr="00496350" w:rsidRDefault="00496350" w:rsidP="00496350">
      <w:pPr>
        <w:jc w:val="both"/>
        <w:rPr>
          <w:rFonts w:ascii="Verdana" w:hAnsi="Verdana" w:cs="Segoe UI"/>
          <w:color w:val="000000"/>
          <w:sz w:val="20"/>
          <w:szCs w:val="20"/>
          <w:lang w:eastAsia="sl-SI"/>
        </w:rPr>
      </w:pPr>
      <w:r w:rsidRPr="00496350">
        <w:rPr>
          <w:rFonts w:ascii="Verdana" w:hAnsi="Verdana" w:cs="Segoe UI"/>
          <w:color w:val="000000"/>
          <w:sz w:val="20"/>
          <w:szCs w:val="20"/>
          <w:lang w:eastAsia="sl-SI"/>
        </w:rPr>
        <w:t>Objekt</w:t>
      </w:r>
      <w:ins w:id="123" w:author="Mateja Pompe" w:date="2020-12-08T16:32:00Z">
        <w:r w:rsidR="00CF7D86">
          <w:rPr>
            <w:rFonts w:ascii="Verdana" w:hAnsi="Verdana" w:cs="Segoe UI"/>
            <w:color w:val="000000"/>
            <w:sz w:val="20"/>
            <w:szCs w:val="20"/>
            <w:lang w:eastAsia="sl-SI"/>
          </w:rPr>
          <w:t>a</w:t>
        </w:r>
      </w:ins>
      <w:r w:rsidRPr="00496350">
        <w:rPr>
          <w:rFonts w:ascii="Verdana" w:hAnsi="Verdana" w:cs="Segoe UI"/>
          <w:color w:val="000000"/>
          <w:sz w:val="20"/>
          <w:szCs w:val="20"/>
          <w:lang w:eastAsia="sl-SI"/>
        </w:rPr>
        <w:t xml:space="preserve"> D</w:t>
      </w:r>
      <w:ins w:id="124" w:author="Mateja Pompe" w:date="2020-12-08T16:32:00Z">
        <w:r w:rsidR="00CF7D86">
          <w:rPr>
            <w:rFonts w:ascii="Verdana" w:hAnsi="Verdana" w:cs="Segoe UI"/>
            <w:color w:val="000000"/>
            <w:sz w:val="20"/>
            <w:szCs w:val="20"/>
            <w:lang w:eastAsia="sl-SI"/>
          </w:rPr>
          <w:t>1 in D2</w:t>
        </w:r>
      </w:ins>
      <w:r w:rsidRPr="00496350">
        <w:rPr>
          <w:rFonts w:ascii="Verdana" w:hAnsi="Verdana" w:cs="Segoe UI"/>
          <w:color w:val="000000"/>
          <w:sz w:val="20"/>
          <w:szCs w:val="20"/>
          <w:lang w:eastAsia="sl-SI"/>
        </w:rPr>
        <w:t xml:space="preserve"> (gradbena parcela GP5) se priključuje</w:t>
      </w:r>
      <w:ins w:id="125" w:author="Mateja Pompe" w:date="2020-12-08T16:33:00Z">
        <w:r w:rsidR="00CF7D86">
          <w:rPr>
            <w:rFonts w:ascii="Verdana" w:hAnsi="Verdana" w:cs="Segoe UI"/>
            <w:color w:val="000000"/>
            <w:sz w:val="20"/>
            <w:szCs w:val="20"/>
            <w:lang w:eastAsia="sl-SI"/>
          </w:rPr>
          <w:t>ta</w:t>
        </w:r>
      </w:ins>
      <w:r w:rsidRPr="00496350">
        <w:rPr>
          <w:rFonts w:ascii="Verdana" w:hAnsi="Verdana" w:cs="Segoe UI"/>
          <w:color w:val="000000"/>
          <w:sz w:val="20"/>
          <w:szCs w:val="20"/>
          <w:lang w:eastAsia="sl-SI"/>
        </w:rPr>
        <w:t xml:space="preserve"> na obstoječo kabelsko kanalizacijo na Rožičevi ulici. Pogoje za priključitev objekta bo po izdanih projektnih pogojih izdal Telekom Slovenije d.d.</w:t>
      </w:r>
    </w:p>
    <w:p w14:paraId="1A8CB545" w14:textId="09142D49" w:rsidR="00496350" w:rsidRPr="00496350" w:rsidRDefault="00496350" w:rsidP="00496350">
      <w:pPr>
        <w:jc w:val="both"/>
        <w:rPr>
          <w:rFonts w:ascii="Verdana" w:hAnsi="Verdana" w:cs="Segoe UI"/>
          <w:color w:val="000000"/>
          <w:sz w:val="20"/>
          <w:szCs w:val="20"/>
          <w:lang w:eastAsia="sl-SI"/>
        </w:rPr>
      </w:pPr>
      <w:r w:rsidRPr="00496350">
        <w:rPr>
          <w:rFonts w:ascii="Verdana" w:hAnsi="Verdana" w:cs="Segoe UI"/>
          <w:color w:val="000000"/>
          <w:sz w:val="20"/>
          <w:szCs w:val="20"/>
          <w:lang w:eastAsia="sl-SI"/>
        </w:rPr>
        <w:t>Objekt E se priključuje na obstoječo kabelsko kanalizacijo na Rožičevi ulici. Pogoje za priključitev objekta bo po izdanih projektnih pogojih izdal Telekom Slovenije d.d.</w:t>
      </w:r>
    </w:p>
    <w:p w14:paraId="2312DE34" w14:textId="77777777" w:rsidR="00496350" w:rsidRPr="00496350" w:rsidRDefault="00496350" w:rsidP="00496350">
      <w:pPr>
        <w:jc w:val="both"/>
        <w:rPr>
          <w:rFonts w:ascii="Verdana" w:hAnsi="Verdana" w:cs="Segoe UI"/>
          <w:color w:val="000000"/>
          <w:sz w:val="20"/>
          <w:szCs w:val="20"/>
          <w:lang w:eastAsia="sl-SI"/>
        </w:rPr>
      </w:pPr>
      <w:r w:rsidRPr="00496350">
        <w:rPr>
          <w:rFonts w:ascii="Verdana" w:hAnsi="Verdana" w:cs="Segoe UI"/>
          <w:color w:val="000000"/>
          <w:sz w:val="20"/>
          <w:szCs w:val="20"/>
          <w:lang w:eastAsia="sl-SI"/>
        </w:rPr>
        <w:t>Predvidena je nova kabelska kanalizacija po Pučnikovi ulici. Kabelska kanalizacija se priklaplja na obstoječe omrežje na To</w:t>
      </w:r>
      <w:r w:rsidR="000F5B0F">
        <w:rPr>
          <w:rFonts w:ascii="Verdana" w:hAnsi="Verdana" w:cs="Segoe UI"/>
          <w:color w:val="000000"/>
          <w:sz w:val="20"/>
          <w:szCs w:val="20"/>
          <w:lang w:eastAsia="sl-SI"/>
        </w:rPr>
        <w:t>rkarjevi in Rožičevi ulici</w:t>
      </w:r>
      <w:r w:rsidRPr="00496350">
        <w:rPr>
          <w:rFonts w:ascii="Verdana" w:hAnsi="Verdana" w:cs="Segoe UI"/>
          <w:color w:val="000000"/>
          <w:sz w:val="20"/>
          <w:szCs w:val="20"/>
          <w:lang w:eastAsia="sl-SI"/>
        </w:rPr>
        <w:t xml:space="preserve">. </w:t>
      </w:r>
    </w:p>
    <w:p w14:paraId="25E324F8" w14:textId="57AAFD1A" w:rsidR="00496350" w:rsidRPr="00496350" w:rsidRDefault="007C7F7D" w:rsidP="00496350">
      <w:pPr>
        <w:jc w:val="both"/>
        <w:rPr>
          <w:rFonts w:ascii="Verdana" w:hAnsi="Verdana" w:cs="Segoe UI"/>
          <w:color w:val="000000"/>
          <w:sz w:val="20"/>
          <w:szCs w:val="20"/>
          <w:lang w:eastAsia="sl-SI"/>
        </w:rPr>
      </w:pPr>
      <w:r>
        <w:rPr>
          <w:rFonts w:ascii="Verdana" w:hAnsi="Verdana" w:cs="Segoe UI"/>
          <w:color w:val="000000"/>
          <w:sz w:val="20"/>
          <w:szCs w:val="20"/>
          <w:lang w:eastAsia="sl-SI"/>
        </w:rPr>
        <w:t>Priklop objektov V</w:t>
      </w:r>
      <w:r w:rsidR="00936D61">
        <w:rPr>
          <w:rFonts w:ascii="Verdana" w:hAnsi="Verdana" w:cs="Segoe UI"/>
          <w:color w:val="000000"/>
          <w:sz w:val="20"/>
          <w:szCs w:val="20"/>
          <w:lang w:eastAsia="sl-SI"/>
        </w:rPr>
        <w:t>5</w:t>
      </w:r>
      <w:ins w:id="126" w:author="Mateja Pompe" w:date="2020-12-08T16:32:00Z">
        <w:r w:rsidR="00CF7D86">
          <w:rPr>
            <w:rFonts w:ascii="Verdana" w:hAnsi="Verdana" w:cs="Segoe UI"/>
            <w:color w:val="000000"/>
            <w:sz w:val="20"/>
            <w:szCs w:val="20"/>
            <w:lang w:eastAsia="sl-SI"/>
          </w:rPr>
          <w:t xml:space="preserve"> in</w:t>
        </w:r>
      </w:ins>
      <w:del w:id="127" w:author="Mateja Pompe" w:date="2020-12-08T16:32:00Z">
        <w:r w:rsidDel="00CF7D86">
          <w:rPr>
            <w:rFonts w:ascii="Verdana" w:hAnsi="Verdana" w:cs="Segoe UI"/>
            <w:color w:val="000000"/>
            <w:sz w:val="20"/>
            <w:szCs w:val="20"/>
            <w:lang w:eastAsia="sl-SI"/>
          </w:rPr>
          <w:delText>,</w:delText>
        </w:r>
      </w:del>
      <w:r>
        <w:rPr>
          <w:rFonts w:ascii="Verdana" w:hAnsi="Verdana" w:cs="Segoe UI"/>
          <w:color w:val="000000"/>
          <w:sz w:val="20"/>
          <w:szCs w:val="20"/>
          <w:lang w:eastAsia="sl-SI"/>
        </w:rPr>
        <w:t xml:space="preserve"> V</w:t>
      </w:r>
      <w:r w:rsidR="00936D61">
        <w:rPr>
          <w:rFonts w:ascii="Verdana" w:hAnsi="Verdana" w:cs="Segoe UI"/>
          <w:color w:val="000000"/>
          <w:sz w:val="20"/>
          <w:szCs w:val="20"/>
          <w:lang w:eastAsia="sl-SI"/>
        </w:rPr>
        <w:t>6</w:t>
      </w:r>
      <w:del w:id="128" w:author="Mateja Pompe" w:date="2020-12-08T16:32:00Z">
        <w:r w:rsidDel="00CF7D86">
          <w:rPr>
            <w:rFonts w:ascii="Verdana" w:hAnsi="Verdana" w:cs="Segoe UI"/>
            <w:color w:val="000000"/>
            <w:sz w:val="20"/>
            <w:szCs w:val="20"/>
            <w:lang w:eastAsia="sl-SI"/>
          </w:rPr>
          <w:delText xml:space="preserve"> in V</w:delText>
        </w:r>
        <w:r w:rsidR="00936D61" w:rsidDel="00CF7D86">
          <w:rPr>
            <w:rFonts w:ascii="Verdana" w:hAnsi="Verdana" w:cs="Segoe UI"/>
            <w:color w:val="000000"/>
            <w:sz w:val="20"/>
            <w:szCs w:val="20"/>
            <w:lang w:eastAsia="sl-SI"/>
          </w:rPr>
          <w:delText>7</w:delText>
        </w:r>
        <w:r w:rsidDel="00CF7D86">
          <w:rPr>
            <w:rFonts w:ascii="Verdana" w:hAnsi="Verdana" w:cs="Segoe UI"/>
            <w:color w:val="000000"/>
            <w:sz w:val="20"/>
            <w:szCs w:val="20"/>
            <w:lang w:eastAsia="sl-SI"/>
          </w:rPr>
          <w:delText xml:space="preserve"> </w:delText>
        </w:r>
      </w:del>
      <w:ins w:id="129" w:author="Mateja Pompe" w:date="2020-12-08T16:32:00Z">
        <w:r w:rsidR="00CF7D86">
          <w:rPr>
            <w:rFonts w:ascii="Verdana" w:hAnsi="Verdana" w:cs="Segoe UI"/>
            <w:color w:val="000000"/>
            <w:sz w:val="20"/>
            <w:szCs w:val="20"/>
            <w:lang w:eastAsia="sl-SI"/>
          </w:rPr>
          <w:t xml:space="preserve"> </w:t>
        </w:r>
      </w:ins>
      <w:r w:rsidR="00496350" w:rsidRPr="00496350">
        <w:rPr>
          <w:rFonts w:ascii="Verdana" w:hAnsi="Verdana" w:cs="Segoe UI"/>
          <w:color w:val="000000"/>
          <w:sz w:val="20"/>
          <w:szCs w:val="20"/>
          <w:lang w:eastAsia="sl-SI"/>
        </w:rPr>
        <w:t>(gradbena parcela GP3) se priključuje iz nove predvidene kabelske kanalizacije na Pučnikovi ulici. Vsak objekt</w:t>
      </w:r>
      <w:r w:rsidR="00F474B0">
        <w:rPr>
          <w:rFonts w:ascii="Verdana" w:hAnsi="Verdana" w:cs="Segoe UI"/>
          <w:color w:val="000000"/>
          <w:sz w:val="20"/>
          <w:szCs w:val="20"/>
          <w:lang w:eastAsia="sl-SI"/>
        </w:rPr>
        <w:t xml:space="preserve"> bo </w:t>
      </w:r>
      <w:r w:rsidR="00496350" w:rsidRPr="00496350">
        <w:rPr>
          <w:rFonts w:ascii="Verdana" w:hAnsi="Verdana" w:cs="Segoe UI"/>
          <w:color w:val="000000"/>
          <w:sz w:val="20"/>
          <w:szCs w:val="20"/>
          <w:lang w:eastAsia="sl-SI"/>
        </w:rPr>
        <w:t xml:space="preserve">imel svoj TK priključek. </w:t>
      </w:r>
    </w:p>
    <w:p w14:paraId="160DFACA" w14:textId="77777777" w:rsidR="00496350" w:rsidRPr="00496350" w:rsidRDefault="00496350" w:rsidP="00496350">
      <w:pPr>
        <w:jc w:val="both"/>
        <w:rPr>
          <w:rFonts w:ascii="Verdana" w:hAnsi="Verdana" w:cs="Segoe UI"/>
          <w:color w:val="000000"/>
          <w:sz w:val="20"/>
          <w:szCs w:val="20"/>
          <w:lang w:eastAsia="sl-SI"/>
        </w:rPr>
      </w:pPr>
      <w:r w:rsidRPr="00496350">
        <w:rPr>
          <w:rFonts w:ascii="Verdana" w:hAnsi="Verdana" w:cs="Segoe UI"/>
          <w:color w:val="000000"/>
          <w:sz w:val="20"/>
          <w:szCs w:val="20"/>
          <w:lang w:eastAsia="sl-SI"/>
        </w:rPr>
        <w:t>Pogoje za priključitev objekta bo po izdanih projektnih pogojih izdal Telekom Slovenije d.d.</w:t>
      </w:r>
    </w:p>
    <w:p w14:paraId="315ACFCE" w14:textId="77777777" w:rsidR="00496350" w:rsidRPr="00496350" w:rsidRDefault="00496350" w:rsidP="00496350">
      <w:pPr>
        <w:jc w:val="both"/>
        <w:rPr>
          <w:rFonts w:ascii="Verdana" w:hAnsi="Verdana" w:cs="Segoe UI"/>
          <w:color w:val="000000"/>
          <w:sz w:val="20"/>
          <w:szCs w:val="20"/>
          <w:lang w:eastAsia="sl-SI"/>
        </w:rPr>
      </w:pPr>
      <w:r w:rsidRPr="00496350">
        <w:rPr>
          <w:rFonts w:ascii="Verdana" w:hAnsi="Verdana" w:cs="Segoe UI"/>
          <w:color w:val="000000"/>
          <w:sz w:val="20"/>
          <w:szCs w:val="20"/>
          <w:lang w:eastAsia="sl-SI"/>
        </w:rPr>
        <w:t>Nove kabelske trase so predvidene v javnem funkcionalnem zemljišču z odmiki predvidenimi v tehničnih normativih.</w:t>
      </w:r>
    </w:p>
    <w:p w14:paraId="03E2E310" w14:textId="77777777" w:rsidR="00496350" w:rsidRPr="00496350" w:rsidRDefault="00496350" w:rsidP="00496350">
      <w:pPr>
        <w:jc w:val="both"/>
        <w:rPr>
          <w:rFonts w:ascii="Verdana" w:hAnsi="Verdana" w:cs="Segoe UI"/>
          <w:color w:val="000000"/>
          <w:sz w:val="20"/>
          <w:szCs w:val="20"/>
          <w:lang w:eastAsia="sl-SI"/>
        </w:rPr>
      </w:pPr>
      <w:r w:rsidRPr="00496350">
        <w:rPr>
          <w:rFonts w:ascii="Verdana" w:hAnsi="Verdana" w:cs="Segoe UI"/>
          <w:color w:val="000000"/>
          <w:sz w:val="20"/>
          <w:szCs w:val="20"/>
          <w:lang w:eastAsia="sl-SI"/>
        </w:rPr>
        <w:t>Omrežni kabli bodo potekali v ceveh telekomunikacijske kabelske kanalizacije v svoji cevi po zahtevah pristojnega distributerja TK storitev.</w:t>
      </w:r>
    </w:p>
    <w:p w14:paraId="322D8C65" w14:textId="77777777" w:rsidR="00496350" w:rsidRPr="00496350" w:rsidRDefault="00496350" w:rsidP="00496350">
      <w:pPr>
        <w:jc w:val="both"/>
        <w:rPr>
          <w:rFonts w:ascii="Verdana" w:hAnsi="Verdana" w:cs="Segoe UI"/>
          <w:color w:val="000000"/>
          <w:sz w:val="20"/>
          <w:szCs w:val="20"/>
          <w:lang w:eastAsia="sl-SI"/>
        </w:rPr>
      </w:pPr>
      <w:r w:rsidRPr="00496350">
        <w:rPr>
          <w:rFonts w:ascii="Verdana" w:hAnsi="Verdana" w:cs="Segoe UI"/>
          <w:color w:val="000000"/>
          <w:sz w:val="20"/>
          <w:szCs w:val="20"/>
          <w:lang w:eastAsia="sl-SI"/>
        </w:rPr>
        <w:t xml:space="preserve">Na prelomu tras oz. točkah priključitve so predvideni kabelski jaški z litoželeznim pokrovi.  </w:t>
      </w:r>
    </w:p>
    <w:p w14:paraId="186FBF48" w14:textId="77777777" w:rsidR="00205989" w:rsidRDefault="00496350" w:rsidP="00496350">
      <w:pPr>
        <w:jc w:val="both"/>
        <w:rPr>
          <w:rFonts w:ascii="Verdana" w:hAnsi="Verdana" w:cs="Segoe UI"/>
          <w:color w:val="000000"/>
          <w:sz w:val="20"/>
          <w:szCs w:val="20"/>
          <w:lang w:eastAsia="sl-SI"/>
        </w:rPr>
      </w:pPr>
      <w:r w:rsidRPr="00496350">
        <w:rPr>
          <w:rFonts w:ascii="Verdana" w:hAnsi="Verdana" w:cs="Segoe UI"/>
          <w:color w:val="000000"/>
          <w:sz w:val="20"/>
          <w:szCs w:val="20"/>
          <w:lang w:eastAsia="sl-SI"/>
        </w:rPr>
        <w:t>Trase so razvidne iz zbirnega načrta komunalnih vodov.</w:t>
      </w:r>
    </w:p>
    <w:p w14:paraId="1209F6AA" w14:textId="77777777" w:rsidR="00205989" w:rsidRDefault="00205989" w:rsidP="00496350">
      <w:pPr>
        <w:jc w:val="both"/>
        <w:rPr>
          <w:rFonts w:ascii="Verdana" w:hAnsi="Verdana" w:cs="Segoe UI"/>
          <w:color w:val="000000"/>
          <w:sz w:val="20"/>
          <w:szCs w:val="20"/>
          <w:lang w:eastAsia="sl-SI"/>
        </w:rPr>
      </w:pPr>
    </w:p>
    <w:p w14:paraId="23489281" w14:textId="77777777" w:rsidR="00496350" w:rsidRPr="00205989" w:rsidRDefault="00205989" w:rsidP="00496350">
      <w:pPr>
        <w:jc w:val="both"/>
        <w:rPr>
          <w:rFonts w:ascii="Verdana" w:hAnsi="Verdana" w:cs="Segoe UI"/>
          <w:b/>
          <w:color w:val="000000"/>
          <w:sz w:val="20"/>
          <w:szCs w:val="20"/>
          <w:lang w:eastAsia="sl-SI"/>
        </w:rPr>
      </w:pPr>
      <w:r w:rsidRPr="00205989">
        <w:rPr>
          <w:rFonts w:ascii="Verdana" w:hAnsi="Verdana" w:cs="Segoe UI"/>
          <w:b/>
          <w:color w:val="000000"/>
          <w:sz w:val="20"/>
          <w:szCs w:val="20"/>
          <w:lang w:eastAsia="sl-SI"/>
        </w:rPr>
        <w:t>Telemch</w:t>
      </w:r>
      <w:r>
        <w:rPr>
          <w:rFonts w:ascii="Verdana" w:hAnsi="Verdana" w:cs="Segoe UI"/>
          <w:b/>
          <w:color w:val="000000"/>
          <w:sz w:val="20"/>
          <w:szCs w:val="20"/>
          <w:lang w:eastAsia="sl-SI"/>
        </w:rPr>
        <w:t>, d.o.o</w:t>
      </w:r>
      <w:r w:rsidR="00496350" w:rsidRPr="00205989">
        <w:rPr>
          <w:rFonts w:ascii="Verdana" w:hAnsi="Verdana" w:cs="Segoe UI"/>
          <w:b/>
          <w:color w:val="000000"/>
          <w:sz w:val="20"/>
          <w:szCs w:val="20"/>
          <w:lang w:eastAsia="sl-SI"/>
        </w:rPr>
        <w:t>.</w:t>
      </w:r>
    </w:p>
    <w:p w14:paraId="6F074A60" w14:textId="77777777" w:rsidR="00496350" w:rsidRPr="00496350" w:rsidRDefault="00496350" w:rsidP="00496350">
      <w:pPr>
        <w:jc w:val="both"/>
        <w:rPr>
          <w:rFonts w:ascii="Verdana" w:hAnsi="Verdana" w:cs="Segoe UI"/>
          <w:color w:val="000000"/>
          <w:sz w:val="20"/>
          <w:szCs w:val="20"/>
          <w:lang w:eastAsia="sl-SI"/>
        </w:rPr>
      </w:pPr>
      <w:r w:rsidRPr="00496350">
        <w:rPr>
          <w:rFonts w:ascii="Verdana" w:hAnsi="Verdana" w:cs="Segoe UI"/>
          <w:color w:val="000000"/>
          <w:sz w:val="20"/>
          <w:szCs w:val="20"/>
          <w:lang w:eastAsia="sl-SI"/>
        </w:rPr>
        <w:t>Na območju novega naselja v območju urejan</w:t>
      </w:r>
      <w:r w:rsidR="000F5B0F">
        <w:rPr>
          <w:rFonts w:ascii="Verdana" w:hAnsi="Verdana" w:cs="Segoe UI"/>
          <w:color w:val="000000"/>
          <w:sz w:val="20"/>
          <w:szCs w:val="20"/>
          <w:lang w:eastAsia="sl-SI"/>
        </w:rPr>
        <w:t xml:space="preserve">ja </w:t>
      </w:r>
      <w:r w:rsidRPr="00496350">
        <w:rPr>
          <w:rFonts w:ascii="Verdana" w:hAnsi="Verdana" w:cs="Segoe UI"/>
          <w:color w:val="000000"/>
          <w:sz w:val="20"/>
          <w:szCs w:val="20"/>
          <w:lang w:eastAsia="sl-SI"/>
        </w:rPr>
        <w:t>bo zgrajen nov kabelski komunikacijski sistem za prenos TV, radijskih in podatkovnih signalov</w:t>
      </w:r>
      <w:r w:rsidR="000F5B0F">
        <w:rPr>
          <w:rFonts w:ascii="Verdana" w:hAnsi="Verdana" w:cs="Segoe UI"/>
          <w:color w:val="000000"/>
          <w:sz w:val="20"/>
          <w:szCs w:val="20"/>
          <w:lang w:eastAsia="sl-SI"/>
        </w:rPr>
        <w:t>.</w:t>
      </w:r>
    </w:p>
    <w:p w14:paraId="05BD3772" w14:textId="77777777" w:rsidR="00496350" w:rsidRPr="00496350" w:rsidRDefault="000F5B0F" w:rsidP="00496350">
      <w:pPr>
        <w:jc w:val="both"/>
        <w:rPr>
          <w:rFonts w:ascii="Verdana" w:hAnsi="Verdana" w:cs="Segoe UI"/>
          <w:color w:val="000000"/>
          <w:sz w:val="20"/>
          <w:szCs w:val="20"/>
          <w:lang w:eastAsia="sl-SI"/>
        </w:rPr>
      </w:pPr>
      <w:r>
        <w:rPr>
          <w:rFonts w:ascii="Verdana" w:hAnsi="Verdana" w:cs="Segoe UI"/>
          <w:color w:val="000000"/>
          <w:sz w:val="20"/>
          <w:szCs w:val="20"/>
          <w:lang w:eastAsia="sl-SI"/>
        </w:rPr>
        <w:t>Na območju urejanja je obstoječe</w:t>
      </w:r>
      <w:r w:rsidR="00496350" w:rsidRPr="00496350">
        <w:rPr>
          <w:rFonts w:ascii="Verdana" w:hAnsi="Verdana" w:cs="Segoe UI"/>
          <w:color w:val="000000"/>
          <w:sz w:val="20"/>
          <w:szCs w:val="20"/>
          <w:lang w:eastAsia="sl-SI"/>
        </w:rPr>
        <w:t xml:space="preserve"> omrežje Telemach, d.o.o</w:t>
      </w:r>
      <w:r w:rsidR="007C7F7D">
        <w:rPr>
          <w:rFonts w:ascii="Verdana" w:hAnsi="Verdana" w:cs="Segoe UI"/>
          <w:color w:val="000000"/>
          <w:sz w:val="20"/>
          <w:szCs w:val="20"/>
          <w:lang w:eastAsia="sl-SI"/>
        </w:rPr>
        <w:t>.,</w:t>
      </w:r>
      <w:r w:rsidR="00496350" w:rsidRPr="00496350">
        <w:rPr>
          <w:rFonts w:ascii="Verdana" w:hAnsi="Verdana" w:cs="Segoe UI"/>
          <w:color w:val="000000"/>
          <w:sz w:val="20"/>
          <w:szCs w:val="20"/>
          <w:lang w:eastAsia="sl-SI"/>
        </w:rPr>
        <w:t xml:space="preserve"> na katerega je predvideno priključevanje novih stanovanjskih enot.</w:t>
      </w:r>
    </w:p>
    <w:p w14:paraId="4704B98D" w14:textId="77777777" w:rsidR="00496350" w:rsidRPr="00496350" w:rsidRDefault="00496350" w:rsidP="00496350">
      <w:pPr>
        <w:jc w:val="both"/>
        <w:rPr>
          <w:rFonts w:ascii="Verdana" w:hAnsi="Verdana" w:cs="Segoe UI"/>
          <w:color w:val="000000"/>
          <w:sz w:val="20"/>
          <w:szCs w:val="20"/>
          <w:lang w:eastAsia="sl-SI"/>
        </w:rPr>
      </w:pPr>
      <w:r w:rsidRPr="00496350">
        <w:rPr>
          <w:rFonts w:ascii="Verdana" w:hAnsi="Verdana" w:cs="Segoe UI"/>
          <w:color w:val="000000"/>
          <w:sz w:val="20"/>
          <w:szCs w:val="20"/>
          <w:lang w:eastAsia="sl-SI"/>
        </w:rPr>
        <w:t>Objekt B6 (gradbena parcela GP1) se priključuje na obstoječo kabelsko kanalizacijo na Torkarjevi ulici oz. iz nove predvidene kabelske kanalizacije na Jelinčičevi ulici. Objekt ima možnost dvakratnega priklopa na obstoječe omrežje. Predvidena sta dva tehnična prostora v 1.kleti. Pogoje za priključitev objekta bo po izdanih projektnih pogojih izdal Telemach, d.o.o.</w:t>
      </w:r>
    </w:p>
    <w:p w14:paraId="1B4F2559" w14:textId="77777777" w:rsidR="00496350" w:rsidRPr="00496350" w:rsidRDefault="00496350" w:rsidP="00496350">
      <w:pPr>
        <w:jc w:val="both"/>
        <w:rPr>
          <w:rFonts w:ascii="Verdana" w:hAnsi="Verdana" w:cs="Segoe UI"/>
          <w:color w:val="000000"/>
          <w:sz w:val="20"/>
          <w:szCs w:val="20"/>
          <w:lang w:eastAsia="sl-SI"/>
        </w:rPr>
      </w:pPr>
      <w:r w:rsidRPr="00496350">
        <w:rPr>
          <w:rFonts w:ascii="Verdana" w:hAnsi="Verdana" w:cs="Segoe UI"/>
          <w:color w:val="000000"/>
          <w:sz w:val="20"/>
          <w:szCs w:val="20"/>
          <w:lang w:eastAsia="sl-SI"/>
        </w:rPr>
        <w:t xml:space="preserve">Predvidena je tudi nova kabelska kanalizacija, ki bo povezovala Torkarjevo ulico s Pokopališko ulico po Jelinčičevi ulici. </w:t>
      </w:r>
    </w:p>
    <w:p w14:paraId="465899FA" w14:textId="77777777" w:rsidR="00496350" w:rsidRPr="00496350" w:rsidRDefault="00496350" w:rsidP="00496350">
      <w:pPr>
        <w:jc w:val="both"/>
        <w:rPr>
          <w:rFonts w:ascii="Verdana" w:hAnsi="Verdana" w:cs="Segoe UI"/>
          <w:color w:val="000000"/>
          <w:sz w:val="20"/>
          <w:szCs w:val="20"/>
          <w:lang w:eastAsia="sl-SI"/>
        </w:rPr>
      </w:pPr>
      <w:r w:rsidRPr="00496350">
        <w:rPr>
          <w:rFonts w:ascii="Verdana" w:hAnsi="Verdana" w:cs="Segoe UI"/>
          <w:color w:val="000000"/>
          <w:sz w:val="20"/>
          <w:szCs w:val="20"/>
          <w:lang w:eastAsia="sl-SI"/>
        </w:rPr>
        <w:t>Objekt C2 (gradbena parcela GP2) se priključuje na obstoječo kabelsko kanalizacijo na Rožičevi ulici. Objekt ima možnost dvakratnega priklopa na obstoječe omrežje. Predvidena sta dva tehnična prostora v 1.kleti. Pogoje za priključitev objekta bo po izdanih projektnih pogojih izdal Telemach, d.o.o.</w:t>
      </w:r>
    </w:p>
    <w:p w14:paraId="5017F312" w14:textId="41777EC4" w:rsidR="00496350" w:rsidRPr="00496350" w:rsidRDefault="00496350" w:rsidP="00496350">
      <w:pPr>
        <w:jc w:val="both"/>
        <w:rPr>
          <w:rFonts w:ascii="Verdana" w:hAnsi="Verdana" w:cs="Segoe UI"/>
          <w:color w:val="000000"/>
          <w:sz w:val="20"/>
          <w:szCs w:val="20"/>
          <w:lang w:eastAsia="sl-SI"/>
        </w:rPr>
      </w:pPr>
      <w:r w:rsidRPr="00496350">
        <w:rPr>
          <w:rFonts w:ascii="Verdana" w:hAnsi="Verdana" w:cs="Segoe UI"/>
          <w:color w:val="000000"/>
          <w:sz w:val="20"/>
          <w:szCs w:val="20"/>
          <w:lang w:eastAsia="sl-SI"/>
        </w:rPr>
        <w:t>Objekt</w:t>
      </w:r>
      <w:ins w:id="130" w:author="Mateja Pompe" w:date="2020-12-08T16:33:00Z">
        <w:r w:rsidR="00CF7D86">
          <w:rPr>
            <w:rFonts w:ascii="Verdana" w:hAnsi="Verdana" w:cs="Segoe UI"/>
            <w:color w:val="000000"/>
            <w:sz w:val="20"/>
            <w:szCs w:val="20"/>
            <w:lang w:eastAsia="sl-SI"/>
          </w:rPr>
          <w:t>a</w:t>
        </w:r>
      </w:ins>
      <w:r w:rsidRPr="00496350">
        <w:rPr>
          <w:rFonts w:ascii="Verdana" w:hAnsi="Verdana" w:cs="Segoe UI"/>
          <w:color w:val="000000"/>
          <w:sz w:val="20"/>
          <w:szCs w:val="20"/>
          <w:lang w:eastAsia="sl-SI"/>
        </w:rPr>
        <w:t xml:space="preserve"> D</w:t>
      </w:r>
      <w:ins w:id="131" w:author="Mateja Pompe" w:date="2020-12-08T16:33:00Z">
        <w:r w:rsidR="00CF7D86">
          <w:rPr>
            <w:rFonts w:ascii="Verdana" w:hAnsi="Verdana" w:cs="Segoe UI"/>
            <w:color w:val="000000"/>
            <w:sz w:val="20"/>
            <w:szCs w:val="20"/>
            <w:lang w:eastAsia="sl-SI"/>
          </w:rPr>
          <w:t>1 in D2</w:t>
        </w:r>
      </w:ins>
      <w:r w:rsidRPr="00496350">
        <w:rPr>
          <w:rFonts w:ascii="Verdana" w:hAnsi="Verdana" w:cs="Segoe UI"/>
          <w:color w:val="000000"/>
          <w:sz w:val="20"/>
          <w:szCs w:val="20"/>
          <w:lang w:eastAsia="sl-SI"/>
        </w:rPr>
        <w:t xml:space="preserve"> (gradbena parcela GP5) se priključuje</w:t>
      </w:r>
      <w:ins w:id="132" w:author="Mateja Pompe" w:date="2020-12-08T16:33:00Z">
        <w:r w:rsidR="00CF7D86">
          <w:rPr>
            <w:rFonts w:ascii="Verdana" w:hAnsi="Verdana" w:cs="Segoe UI"/>
            <w:color w:val="000000"/>
            <w:sz w:val="20"/>
            <w:szCs w:val="20"/>
            <w:lang w:eastAsia="sl-SI"/>
          </w:rPr>
          <w:t>ta</w:t>
        </w:r>
      </w:ins>
      <w:r w:rsidRPr="00496350">
        <w:rPr>
          <w:rFonts w:ascii="Verdana" w:hAnsi="Verdana" w:cs="Segoe UI"/>
          <w:color w:val="000000"/>
          <w:sz w:val="20"/>
          <w:szCs w:val="20"/>
          <w:lang w:eastAsia="sl-SI"/>
        </w:rPr>
        <w:t xml:space="preserve"> na obstoječo kabelsko kanalizacijo na Rožičevi ulici. Pogoje za priključitev objekta bo po izdanih projektnih pogojih izdal Telemach, d.o.o.</w:t>
      </w:r>
    </w:p>
    <w:p w14:paraId="41D4DEEB" w14:textId="737891E5" w:rsidR="00496350" w:rsidRPr="00496350" w:rsidRDefault="000F5B0F" w:rsidP="00496350">
      <w:pPr>
        <w:jc w:val="both"/>
        <w:rPr>
          <w:rFonts w:ascii="Verdana" w:hAnsi="Verdana" w:cs="Segoe UI"/>
          <w:color w:val="000000"/>
          <w:sz w:val="20"/>
          <w:szCs w:val="20"/>
          <w:lang w:eastAsia="sl-SI"/>
        </w:rPr>
      </w:pPr>
      <w:r>
        <w:rPr>
          <w:rFonts w:ascii="Verdana" w:hAnsi="Verdana" w:cs="Segoe UI"/>
          <w:color w:val="000000"/>
          <w:sz w:val="20"/>
          <w:szCs w:val="20"/>
          <w:lang w:eastAsia="sl-SI"/>
        </w:rPr>
        <w:t>Priklop objektov V</w:t>
      </w:r>
      <w:r w:rsidR="00936D61">
        <w:rPr>
          <w:rFonts w:ascii="Verdana" w:hAnsi="Verdana" w:cs="Segoe UI"/>
          <w:color w:val="000000"/>
          <w:sz w:val="20"/>
          <w:szCs w:val="20"/>
          <w:lang w:eastAsia="sl-SI"/>
        </w:rPr>
        <w:t>5</w:t>
      </w:r>
      <w:ins w:id="133" w:author="Mateja Pompe" w:date="2020-12-08T16:33:00Z">
        <w:r w:rsidR="00CF7D86">
          <w:rPr>
            <w:rFonts w:ascii="Verdana" w:hAnsi="Verdana" w:cs="Segoe UI"/>
            <w:color w:val="000000"/>
            <w:sz w:val="20"/>
            <w:szCs w:val="20"/>
            <w:lang w:eastAsia="sl-SI"/>
          </w:rPr>
          <w:t xml:space="preserve"> in</w:t>
        </w:r>
      </w:ins>
      <w:del w:id="134" w:author="Mateja Pompe" w:date="2020-12-08T16:33:00Z">
        <w:r w:rsidDel="00CF7D86">
          <w:rPr>
            <w:rFonts w:ascii="Verdana" w:hAnsi="Verdana" w:cs="Segoe UI"/>
            <w:color w:val="000000"/>
            <w:sz w:val="20"/>
            <w:szCs w:val="20"/>
            <w:lang w:eastAsia="sl-SI"/>
          </w:rPr>
          <w:delText>,</w:delText>
        </w:r>
      </w:del>
      <w:r>
        <w:rPr>
          <w:rFonts w:ascii="Verdana" w:hAnsi="Verdana" w:cs="Segoe UI"/>
          <w:color w:val="000000"/>
          <w:sz w:val="20"/>
          <w:szCs w:val="20"/>
          <w:lang w:eastAsia="sl-SI"/>
        </w:rPr>
        <w:t xml:space="preserve"> V</w:t>
      </w:r>
      <w:r w:rsidR="00936D61">
        <w:rPr>
          <w:rFonts w:ascii="Verdana" w:hAnsi="Verdana" w:cs="Segoe UI"/>
          <w:color w:val="000000"/>
          <w:sz w:val="20"/>
          <w:szCs w:val="20"/>
          <w:lang w:eastAsia="sl-SI"/>
        </w:rPr>
        <w:t>6</w:t>
      </w:r>
      <w:del w:id="135" w:author="Mateja Pompe" w:date="2020-12-08T16:33:00Z">
        <w:r w:rsidDel="00CF7D86">
          <w:rPr>
            <w:rFonts w:ascii="Verdana" w:hAnsi="Verdana" w:cs="Segoe UI"/>
            <w:color w:val="000000"/>
            <w:sz w:val="20"/>
            <w:szCs w:val="20"/>
            <w:lang w:eastAsia="sl-SI"/>
          </w:rPr>
          <w:delText xml:space="preserve"> in V</w:delText>
        </w:r>
        <w:r w:rsidR="00936D61" w:rsidDel="00CF7D86">
          <w:rPr>
            <w:rFonts w:ascii="Verdana" w:hAnsi="Verdana" w:cs="Segoe UI"/>
            <w:color w:val="000000"/>
            <w:sz w:val="20"/>
            <w:szCs w:val="20"/>
            <w:lang w:eastAsia="sl-SI"/>
          </w:rPr>
          <w:delText>7</w:delText>
        </w:r>
        <w:r w:rsidDel="00CF7D86">
          <w:rPr>
            <w:rFonts w:ascii="Verdana" w:hAnsi="Verdana" w:cs="Segoe UI"/>
            <w:color w:val="000000"/>
            <w:sz w:val="20"/>
            <w:szCs w:val="20"/>
            <w:lang w:eastAsia="sl-SI"/>
          </w:rPr>
          <w:delText xml:space="preserve"> </w:delText>
        </w:r>
      </w:del>
      <w:ins w:id="136" w:author="Mateja Pompe" w:date="2020-12-08T16:33:00Z">
        <w:r w:rsidR="00CF7D86">
          <w:rPr>
            <w:rFonts w:ascii="Verdana" w:hAnsi="Verdana" w:cs="Segoe UI"/>
            <w:color w:val="000000"/>
            <w:sz w:val="20"/>
            <w:szCs w:val="20"/>
            <w:lang w:eastAsia="sl-SI"/>
          </w:rPr>
          <w:t xml:space="preserve"> </w:t>
        </w:r>
      </w:ins>
      <w:r w:rsidR="00496350" w:rsidRPr="00496350">
        <w:rPr>
          <w:rFonts w:ascii="Verdana" w:hAnsi="Verdana" w:cs="Segoe UI"/>
          <w:color w:val="000000"/>
          <w:sz w:val="20"/>
          <w:szCs w:val="20"/>
          <w:lang w:eastAsia="sl-SI"/>
        </w:rPr>
        <w:t xml:space="preserve">(gradbena parcela GP3) se priključuje iz obstoječe kabelske kanalizacije, ki poteka po Pučnikovi ulici. Vsak objekt </w:t>
      </w:r>
      <w:r w:rsidR="007242CC">
        <w:rPr>
          <w:rFonts w:ascii="Verdana" w:hAnsi="Verdana" w:cs="Segoe UI"/>
          <w:color w:val="000000"/>
          <w:sz w:val="20"/>
          <w:szCs w:val="20"/>
          <w:lang w:eastAsia="sl-SI"/>
        </w:rPr>
        <w:t xml:space="preserve">bo </w:t>
      </w:r>
      <w:r w:rsidR="00496350" w:rsidRPr="00496350">
        <w:rPr>
          <w:rFonts w:ascii="Verdana" w:hAnsi="Verdana" w:cs="Segoe UI"/>
          <w:color w:val="000000"/>
          <w:sz w:val="20"/>
          <w:szCs w:val="20"/>
          <w:lang w:eastAsia="sl-SI"/>
        </w:rPr>
        <w:t>imel svoj TK priključek.</w:t>
      </w:r>
      <w:r>
        <w:rPr>
          <w:rFonts w:ascii="Verdana" w:hAnsi="Verdana" w:cs="Segoe UI"/>
          <w:color w:val="000000"/>
          <w:sz w:val="20"/>
          <w:szCs w:val="20"/>
          <w:lang w:eastAsia="sl-SI"/>
        </w:rPr>
        <w:t xml:space="preserve"> </w:t>
      </w:r>
      <w:r w:rsidR="00496350" w:rsidRPr="00496350">
        <w:rPr>
          <w:rFonts w:ascii="Verdana" w:hAnsi="Verdana" w:cs="Segoe UI"/>
          <w:color w:val="000000"/>
          <w:sz w:val="20"/>
          <w:szCs w:val="20"/>
          <w:lang w:eastAsia="sl-SI"/>
        </w:rPr>
        <w:t xml:space="preserve">Pogoje za priključitev objekta bo po izdanih projektnih pogojih izdal Telemach, d.o.o. </w:t>
      </w:r>
    </w:p>
    <w:p w14:paraId="1E78ADFF" w14:textId="5A222AF6" w:rsidR="00496350" w:rsidRPr="00496350" w:rsidRDefault="00496350" w:rsidP="00496350">
      <w:pPr>
        <w:jc w:val="both"/>
        <w:rPr>
          <w:rFonts w:ascii="Verdana" w:hAnsi="Verdana" w:cs="Segoe UI"/>
          <w:color w:val="000000"/>
          <w:sz w:val="20"/>
          <w:szCs w:val="20"/>
          <w:lang w:eastAsia="sl-SI"/>
        </w:rPr>
      </w:pPr>
      <w:r w:rsidRPr="00496350">
        <w:rPr>
          <w:rFonts w:ascii="Verdana" w:hAnsi="Verdana" w:cs="Segoe UI"/>
          <w:color w:val="000000"/>
          <w:sz w:val="20"/>
          <w:szCs w:val="20"/>
          <w:lang w:eastAsia="sl-SI"/>
        </w:rPr>
        <w:t>Objekt E se priključuje na obstoječo kabelsko kanalizacijo na Rožičevi ulici. Pogoje za priključitev objekta bo po izdanih projektnih pogojih izdal Telemach, d.o.o.</w:t>
      </w:r>
    </w:p>
    <w:p w14:paraId="16B7D433" w14:textId="77777777" w:rsidR="00496350" w:rsidRPr="00496350" w:rsidRDefault="00496350" w:rsidP="00496350">
      <w:pPr>
        <w:jc w:val="both"/>
        <w:rPr>
          <w:rFonts w:ascii="Verdana" w:hAnsi="Verdana" w:cs="Segoe UI"/>
          <w:color w:val="000000"/>
          <w:sz w:val="20"/>
          <w:szCs w:val="20"/>
          <w:lang w:eastAsia="sl-SI"/>
        </w:rPr>
      </w:pPr>
      <w:r w:rsidRPr="00496350">
        <w:rPr>
          <w:rFonts w:ascii="Verdana" w:hAnsi="Verdana" w:cs="Segoe UI"/>
          <w:color w:val="000000"/>
          <w:sz w:val="20"/>
          <w:szCs w:val="20"/>
          <w:lang w:eastAsia="sl-SI"/>
        </w:rPr>
        <w:t>Nove kabelske trase so predvidene v javnem funkcionalnem zemljišču z odmiki predvidenimi v tehničnih normativih.</w:t>
      </w:r>
    </w:p>
    <w:p w14:paraId="255463B9" w14:textId="77777777" w:rsidR="00496350" w:rsidRPr="00496350" w:rsidRDefault="00496350" w:rsidP="00496350">
      <w:pPr>
        <w:jc w:val="both"/>
        <w:rPr>
          <w:rFonts w:ascii="Verdana" w:hAnsi="Verdana" w:cs="Segoe UI"/>
          <w:color w:val="000000"/>
          <w:sz w:val="20"/>
          <w:szCs w:val="20"/>
          <w:lang w:eastAsia="sl-SI"/>
        </w:rPr>
      </w:pPr>
      <w:r w:rsidRPr="00496350">
        <w:rPr>
          <w:rFonts w:ascii="Verdana" w:hAnsi="Verdana" w:cs="Segoe UI"/>
          <w:color w:val="000000"/>
          <w:sz w:val="20"/>
          <w:szCs w:val="20"/>
          <w:lang w:eastAsia="sl-SI"/>
        </w:rPr>
        <w:t>Omrežni kabli bodo potekali v ceveh telekomunikacijske kabelske kanalizacije v svoji cevi po zahtevah pristojnega distributerja TK storitev.</w:t>
      </w:r>
    </w:p>
    <w:p w14:paraId="318276B7" w14:textId="77777777" w:rsidR="00496350" w:rsidRPr="00496350" w:rsidRDefault="00496350" w:rsidP="00496350">
      <w:pPr>
        <w:jc w:val="both"/>
        <w:rPr>
          <w:rFonts w:ascii="Verdana" w:hAnsi="Verdana" w:cs="Segoe UI"/>
          <w:color w:val="000000"/>
          <w:sz w:val="20"/>
          <w:szCs w:val="20"/>
          <w:lang w:eastAsia="sl-SI"/>
        </w:rPr>
      </w:pPr>
      <w:r w:rsidRPr="00496350">
        <w:rPr>
          <w:rFonts w:ascii="Verdana" w:hAnsi="Verdana" w:cs="Segoe UI"/>
          <w:color w:val="000000"/>
          <w:sz w:val="20"/>
          <w:szCs w:val="20"/>
          <w:lang w:eastAsia="sl-SI"/>
        </w:rPr>
        <w:t xml:space="preserve">Na prelomu tras oz. točkah priključitve so predvideni kabelski jaški z litoželeznim pokrovi.  </w:t>
      </w:r>
    </w:p>
    <w:p w14:paraId="75112165" w14:textId="77777777" w:rsidR="00496350" w:rsidRPr="00496350" w:rsidRDefault="00496350" w:rsidP="00496350">
      <w:pPr>
        <w:jc w:val="both"/>
        <w:rPr>
          <w:rFonts w:ascii="Verdana" w:hAnsi="Verdana" w:cs="Segoe UI"/>
          <w:color w:val="000000"/>
          <w:sz w:val="20"/>
          <w:szCs w:val="20"/>
          <w:lang w:eastAsia="sl-SI"/>
        </w:rPr>
      </w:pPr>
      <w:r w:rsidRPr="00496350">
        <w:rPr>
          <w:rFonts w:ascii="Verdana" w:hAnsi="Verdana" w:cs="Segoe UI"/>
          <w:color w:val="000000"/>
          <w:sz w:val="20"/>
          <w:szCs w:val="20"/>
          <w:lang w:eastAsia="sl-SI"/>
        </w:rPr>
        <w:t>Trase so razvidne iz z</w:t>
      </w:r>
      <w:r w:rsidR="000F5B0F">
        <w:rPr>
          <w:rFonts w:ascii="Verdana" w:hAnsi="Verdana" w:cs="Segoe UI"/>
          <w:color w:val="000000"/>
          <w:sz w:val="20"/>
          <w:szCs w:val="20"/>
          <w:lang w:eastAsia="sl-SI"/>
        </w:rPr>
        <w:t>birnega načrta komunalnih vodov</w:t>
      </w:r>
      <w:r w:rsidRPr="00496350">
        <w:rPr>
          <w:rFonts w:ascii="Verdana" w:hAnsi="Verdana" w:cs="Segoe UI"/>
          <w:color w:val="000000"/>
          <w:sz w:val="20"/>
          <w:szCs w:val="20"/>
          <w:lang w:eastAsia="sl-SI"/>
        </w:rPr>
        <w:t>.</w:t>
      </w:r>
    </w:p>
    <w:p w14:paraId="2D3B1482" w14:textId="77777777" w:rsidR="00496350" w:rsidRPr="00496350" w:rsidRDefault="00496350" w:rsidP="00496350">
      <w:pPr>
        <w:jc w:val="both"/>
        <w:rPr>
          <w:rFonts w:ascii="Verdana" w:hAnsi="Verdana" w:cs="Segoe UI"/>
          <w:color w:val="000000"/>
          <w:sz w:val="20"/>
          <w:szCs w:val="20"/>
          <w:lang w:eastAsia="sl-SI"/>
        </w:rPr>
      </w:pPr>
    </w:p>
    <w:p w14:paraId="4E8E7998" w14:textId="77777777" w:rsidR="00496350" w:rsidRPr="00205989" w:rsidRDefault="00496350" w:rsidP="00496350">
      <w:pPr>
        <w:jc w:val="both"/>
        <w:rPr>
          <w:rFonts w:ascii="Verdana" w:hAnsi="Verdana" w:cs="Segoe UI"/>
          <w:b/>
          <w:color w:val="000000"/>
          <w:sz w:val="20"/>
          <w:szCs w:val="20"/>
          <w:lang w:eastAsia="sl-SI"/>
        </w:rPr>
      </w:pPr>
      <w:r w:rsidRPr="00205989">
        <w:rPr>
          <w:rFonts w:ascii="Verdana" w:hAnsi="Verdana" w:cs="Segoe UI"/>
          <w:b/>
          <w:color w:val="000000"/>
          <w:sz w:val="20"/>
          <w:szCs w:val="20"/>
          <w:lang w:eastAsia="sl-SI"/>
        </w:rPr>
        <w:t>T-2 d.o.o.</w:t>
      </w:r>
    </w:p>
    <w:p w14:paraId="67F58E24" w14:textId="77777777" w:rsidR="00496350" w:rsidRPr="00496350" w:rsidRDefault="00496350" w:rsidP="00496350">
      <w:pPr>
        <w:jc w:val="both"/>
        <w:rPr>
          <w:rFonts w:ascii="Verdana" w:hAnsi="Verdana" w:cs="Segoe UI"/>
          <w:color w:val="000000"/>
          <w:sz w:val="20"/>
          <w:szCs w:val="20"/>
          <w:lang w:eastAsia="sl-SI"/>
        </w:rPr>
      </w:pPr>
      <w:r w:rsidRPr="00496350">
        <w:rPr>
          <w:rFonts w:ascii="Verdana" w:hAnsi="Verdana" w:cs="Segoe UI"/>
          <w:color w:val="000000"/>
          <w:sz w:val="20"/>
          <w:szCs w:val="20"/>
          <w:lang w:eastAsia="sl-SI"/>
        </w:rPr>
        <w:t>Na območju nov</w:t>
      </w:r>
      <w:r w:rsidR="007C7F7D">
        <w:rPr>
          <w:rFonts w:ascii="Verdana" w:hAnsi="Verdana" w:cs="Segoe UI"/>
          <w:color w:val="000000"/>
          <w:sz w:val="20"/>
          <w:szCs w:val="20"/>
          <w:lang w:eastAsia="sl-SI"/>
        </w:rPr>
        <w:t xml:space="preserve">ega naselja v območju urejanja </w:t>
      </w:r>
      <w:r w:rsidRPr="00496350">
        <w:rPr>
          <w:rFonts w:ascii="Verdana" w:hAnsi="Verdana" w:cs="Segoe UI"/>
          <w:color w:val="000000"/>
          <w:sz w:val="20"/>
          <w:szCs w:val="20"/>
          <w:lang w:eastAsia="sl-SI"/>
        </w:rPr>
        <w:t>bo zgrajen nov kabelski komunikacijski sistem za prenos TV, radijskih in podatkovnih signalov</w:t>
      </w:r>
      <w:r w:rsidR="007C7F7D">
        <w:rPr>
          <w:rFonts w:ascii="Verdana" w:hAnsi="Verdana" w:cs="Segoe UI"/>
          <w:color w:val="000000"/>
          <w:sz w:val="20"/>
          <w:szCs w:val="20"/>
          <w:lang w:eastAsia="sl-SI"/>
        </w:rPr>
        <w:t>.</w:t>
      </w:r>
    </w:p>
    <w:p w14:paraId="525AEBC5" w14:textId="77777777" w:rsidR="00496350" w:rsidRPr="00496350" w:rsidRDefault="007C7F7D" w:rsidP="00496350">
      <w:pPr>
        <w:jc w:val="both"/>
        <w:rPr>
          <w:rFonts w:ascii="Verdana" w:hAnsi="Verdana" w:cs="Segoe UI"/>
          <w:color w:val="000000"/>
          <w:sz w:val="20"/>
          <w:szCs w:val="20"/>
          <w:lang w:eastAsia="sl-SI"/>
        </w:rPr>
      </w:pPr>
      <w:r>
        <w:rPr>
          <w:rFonts w:ascii="Verdana" w:hAnsi="Verdana" w:cs="Segoe UI"/>
          <w:color w:val="000000"/>
          <w:sz w:val="20"/>
          <w:szCs w:val="20"/>
          <w:lang w:eastAsia="sl-SI"/>
        </w:rPr>
        <w:t>Na območju urejanja je obstoječe</w:t>
      </w:r>
      <w:r w:rsidR="00496350" w:rsidRPr="00496350">
        <w:rPr>
          <w:rFonts w:ascii="Verdana" w:hAnsi="Verdana" w:cs="Segoe UI"/>
          <w:color w:val="000000"/>
          <w:sz w:val="20"/>
          <w:szCs w:val="20"/>
          <w:lang w:eastAsia="sl-SI"/>
        </w:rPr>
        <w:t xml:space="preserve"> omrežje T-2 d.o.o.</w:t>
      </w:r>
      <w:r>
        <w:rPr>
          <w:rFonts w:ascii="Verdana" w:hAnsi="Verdana" w:cs="Segoe UI"/>
          <w:color w:val="000000"/>
          <w:sz w:val="20"/>
          <w:szCs w:val="20"/>
          <w:lang w:eastAsia="sl-SI"/>
        </w:rPr>
        <w:t>,</w:t>
      </w:r>
      <w:r w:rsidR="00496350" w:rsidRPr="00496350">
        <w:rPr>
          <w:rFonts w:ascii="Verdana" w:hAnsi="Verdana" w:cs="Segoe UI"/>
          <w:color w:val="000000"/>
          <w:sz w:val="20"/>
          <w:szCs w:val="20"/>
          <w:lang w:eastAsia="sl-SI"/>
        </w:rPr>
        <w:t xml:space="preserve"> na katerega je predvideno priključevanje novih stanovanjskih enot.</w:t>
      </w:r>
    </w:p>
    <w:p w14:paraId="0513C59A" w14:textId="77777777" w:rsidR="00496350" w:rsidRPr="00496350" w:rsidRDefault="00496350" w:rsidP="00496350">
      <w:pPr>
        <w:jc w:val="both"/>
        <w:rPr>
          <w:rFonts w:ascii="Verdana" w:hAnsi="Verdana" w:cs="Segoe UI"/>
          <w:color w:val="000000"/>
          <w:sz w:val="20"/>
          <w:szCs w:val="20"/>
          <w:lang w:eastAsia="sl-SI"/>
        </w:rPr>
      </w:pPr>
      <w:r w:rsidRPr="00496350">
        <w:rPr>
          <w:rFonts w:ascii="Verdana" w:hAnsi="Verdana" w:cs="Segoe UI"/>
          <w:color w:val="000000"/>
          <w:sz w:val="20"/>
          <w:szCs w:val="20"/>
          <w:lang w:eastAsia="sl-SI"/>
        </w:rPr>
        <w:t>Objekt B6 (gradbena parcela GP1) se priključuje na obstoječo kabelsko kanalizacijo na Torkarjevi ulici oz. iz nove predvidene kabelske kanalizacije na Jelinčičevi ulici. Objekt ima možnost dvakratnega priklopa na obstoječe omrežje. Predvidena sta dva tehnična prostora v 1.kleti. Pogoje za priključitev objekta bo po i</w:t>
      </w:r>
      <w:r w:rsidR="007C7F7D">
        <w:rPr>
          <w:rFonts w:ascii="Verdana" w:hAnsi="Verdana" w:cs="Segoe UI"/>
          <w:color w:val="000000"/>
          <w:sz w:val="20"/>
          <w:szCs w:val="20"/>
          <w:lang w:eastAsia="sl-SI"/>
        </w:rPr>
        <w:t>zdanih projektnih pogojih izdal T-2 d.o.o</w:t>
      </w:r>
      <w:r w:rsidRPr="00496350">
        <w:rPr>
          <w:rFonts w:ascii="Verdana" w:hAnsi="Verdana" w:cs="Segoe UI"/>
          <w:color w:val="000000"/>
          <w:sz w:val="20"/>
          <w:szCs w:val="20"/>
          <w:lang w:eastAsia="sl-SI"/>
        </w:rPr>
        <w:t>.</w:t>
      </w:r>
    </w:p>
    <w:p w14:paraId="62906109" w14:textId="77777777" w:rsidR="00496350" w:rsidRPr="00496350" w:rsidRDefault="00496350" w:rsidP="00496350">
      <w:pPr>
        <w:jc w:val="both"/>
        <w:rPr>
          <w:rFonts w:ascii="Verdana" w:hAnsi="Verdana" w:cs="Segoe UI"/>
          <w:color w:val="000000"/>
          <w:sz w:val="20"/>
          <w:szCs w:val="20"/>
          <w:lang w:eastAsia="sl-SI"/>
        </w:rPr>
      </w:pPr>
      <w:r w:rsidRPr="00496350">
        <w:rPr>
          <w:rFonts w:ascii="Verdana" w:hAnsi="Verdana" w:cs="Segoe UI"/>
          <w:color w:val="000000"/>
          <w:sz w:val="20"/>
          <w:szCs w:val="20"/>
          <w:lang w:eastAsia="sl-SI"/>
        </w:rPr>
        <w:t xml:space="preserve">Predvidena je tudi nova kabelska kanalizacija, ki bo povezovala Torkarjevo ulico s Pokopališko ulico po Jelinčičevi ulici. </w:t>
      </w:r>
    </w:p>
    <w:p w14:paraId="57E78A08" w14:textId="77777777" w:rsidR="00496350" w:rsidRPr="00496350" w:rsidRDefault="00496350" w:rsidP="00496350">
      <w:pPr>
        <w:jc w:val="both"/>
        <w:rPr>
          <w:rFonts w:ascii="Verdana" w:hAnsi="Verdana" w:cs="Segoe UI"/>
          <w:color w:val="000000"/>
          <w:sz w:val="20"/>
          <w:szCs w:val="20"/>
          <w:lang w:eastAsia="sl-SI"/>
        </w:rPr>
      </w:pPr>
      <w:r w:rsidRPr="00496350">
        <w:rPr>
          <w:rFonts w:ascii="Verdana" w:hAnsi="Verdana" w:cs="Segoe UI"/>
          <w:color w:val="000000"/>
          <w:sz w:val="20"/>
          <w:szCs w:val="20"/>
          <w:lang w:eastAsia="sl-SI"/>
        </w:rPr>
        <w:t>Objekt C2 (gradbena parcela GP2) se priključuje na obstoječo kabelsko kanalizacijo na Rožičevi ulici. Objekt ima možnost dvakratnega priklopa na obstoječe omrežje. Predvidena sta dva tehnična prostora v 1.kleti. Pogoje za priključitev objekta bo po izdanih projektnih pogojih izdal T-2 d.o.o.</w:t>
      </w:r>
    </w:p>
    <w:p w14:paraId="68A74718" w14:textId="369E6065" w:rsidR="00496350" w:rsidRPr="00496350" w:rsidRDefault="00496350" w:rsidP="00496350">
      <w:pPr>
        <w:jc w:val="both"/>
        <w:rPr>
          <w:rFonts w:ascii="Verdana" w:hAnsi="Verdana" w:cs="Segoe UI"/>
          <w:color w:val="000000"/>
          <w:sz w:val="20"/>
          <w:szCs w:val="20"/>
          <w:lang w:eastAsia="sl-SI"/>
        </w:rPr>
      </w:pPr>
      <w:r w:rsidRPr="00496350">
        <w:rPr>
          <w:rFonts w:ascii="Verdana" w:hAnsi="Verdana" w:cs="Segoe UI"/>
          <w:color w:val="000000"/>
          <w:sz w:val="20"/>
          <w:szCs w:val="20"/>
          <w:lang w:eastAsia="sl-SI"/>
        </w:rPr>
        <w:t>Objekt</w:t>
      </w:r>
      <w:ins w:id="137" w:author="Mateja Pompe" w:date="2020-12-08T16:33:00Z">
        <w:r w:rsidR="00CF7D86">
          <w:rPr>
            <w:rFonts w:ascii="Verdana" w:hAnsi="Verdana" w:cs="Segoe UI"/>
            <w:color w:val="000000"/>
            <w:sz w:val="20"/>
            <w:szCs w:val="20"/>
            <w:lang w:eastAsia="sl-SI"/>
          </w:rPr>
          <w:t>a</w:t>
        </w:r>
      </w:ins>
      <w:r w:rsidRPr="00496350">
        <w:rPr>
          <w:rFonts w:ascii="Verdana" w:hAnsi="Verdana" w:cs="Segoe UI"/>
          <w:color w:val="000000"/>
          <w:sz w:val="20"/>
          <w:szCs w:val="20"/>
          <w:lang w:eastAsia="sl-SI"/>
        </w:rPr>
        <w:t xml:space="preserve"> D</w:t>
      </w:r>
      <w:ins w:id="138" w:author="Mateja Pompe" w:date="2020-12-08T16:33:00Z">
        <w:r w:rsidR="00CF7D86">
          <w:rPr>
            <w:rFonts w:ascii="Verdana" w:hAnsi="Verdana" w:cs="Segoe UI"/>
            <w:color w:val="000000"/>
            <w:sz w:val="20"/>
            <w:szCs w:val="20"/>
            <w:lang w:eastAsia="sl-SI"/>
          </w:rPr>
          <w:t>1 in D2</w:t>
        </w:r>
      </w:ins>
      <w:r w:rsidRPr="00496350">
        <w:rPr>
          <w:rFonts w:ascii="Verdana" w:hAnsi="Verdana" w:cs="Segoe UI"/>
          <w:color w:val="000000"/>
          <w:sz w:val="20"/>
          <w:szCs w:val="20"/>
          <w:lang w:eastAsia="sl-SI"/>
        </w:rPr>
        <w:t xml:space="preserve"> (gradbena parcela GP5) se priključuje</w:t>
      </w:r>
      <w:ins w:id="139" w:author="Mateja Pompe" w:date="2020-12-08T16:33:00Z">
        <w:r w:rsidR="00CF7D86">
          <w:rPr>
            <w:rFonts w:ascii="Verdana" w:hAnsi="Verdana" w:cs="Segoe UI"/>
            <w:color w:val="000000"/>
            <w:sz w:val="20"/>
            <w:szCs w:val="20"/>
            <w:lang w:eastAsia="sl-SI"/>
          </w:rPr>
          <w:t>ta</w:t>
        </w:r>
      </w:ins>
      <w:r w:rsidRPr="00496350">
        <w:rPr>
          <w:rFonts w:ascii="Verdana" w:hAnsi="Verdana" w:cs="Segoe UI"/>
          <w:color w:val="000000"/>
          <w:sz w:val="20"/>
          <w:szCs w:val="20"/>
          <w:lang w:eastAsia="sl-SI"/>
        </w:rPr>
        <w:t xml:space="preserve"> na obstoječo kabelsko kanalizacijo na Rožičevi ulici. Pogoje za priključitev objekta bo po izdanih projektnih pogojih izdal T-2 d.o.o.</w:t>
      </w:r>
    </w:p>
    <w:p w14:paraId="745F5D06" w14:textId="77777777" w:rsidR="00496350" w:rsidRPr="00496350" w:rsidRDefault="00496350" w:rsidP="00496350">
      <w:pPr>
        <w:jc w:val="both"/>
        <w:rPr>
          <w:rFonts w:ascii="Verdana" w:hAnsi="Verdana" w:cs="Segoe UI"/>
          <w:color w:val="000000"/>
          <w:sz w:val="20"/>
          <w:szCs w:val="20"/>
          <w:lang w:eastAsia="sl-SI"/>
        </w:rPr>
      </w:pPr>
      <w:r w:rsidRPr="00496350">
        <w:rPr>
          <w:rFonts w:ascii="Verdana" w:hAnsi="Verdana" w:cs="Segoe UI"/>
          <w:color w:val="000000"/>
          <w:sz w:val="20"/>
          <w:szCs w:val="20"/>
          <w:lang w:eastAsia="sl-SI"/>
        </w:rPr>
        <w:t>Predvidena je nova kabelska kanalizacija po Pučnikovi ulici. Kabelska kanalizacija se priklaplja</w:t>
      </w:r>
      <w:r w:rsidRPr="00496350">
        <w:t xml:space="preserve"> </w:t>
      </w:r>
      <w:r w:rsidRPr="00496350">
        <w:rPr>
          <w:rFonts w:ascii="Verdana" w:hAnsi="Verdana" w:cs="Segoe UI"/>
          <w:color w:val="000000"/>
          <w:sz w:val="20"/>
          <w:szCs w:val="20"/>
          <w:lang w:eastAsia="sl-SI"/>
        </w:rPr>
        <w:t xml:space="preserve">na obstoječe omrežje </w:t>
      </w:r>
      <w:r w:rsidR="007C7F7D">
        <w:rPr>
          <w:rFonts w:ascii="Verdana" w:hAnsi="Verdana" w:cs="Segoe UI"/>
          <w:color w:val="000000"/>
          <w:sz w:val="20"/>
          <w:szCs w:val="20"/>
          <w:lang w:eastAsia="sl-SI"/>
        </w:rPr>
        <w:t>na Torkarjevi in Rožičevi ulici</w:t>
      </w:r>
      <w:r w:rsidRPr="00496350">
        <w:rPr>
          <w:rFonts w:ascii="Verdana" w:hAnsi="Verdana" w:cs="Segoe UI"/>
          <w:color w:val="000000"/>
          <w:sz w:val="20"/>
          <w:szCs w:val="20"/>
          <w:lang w:eastAsia="sl-SI"/>
        </w:rPr>
        <w:t xml:space="preserve">. </w:t>
      </w:r>
    </w:p>
    <w:p w14:paraId="0980B24F" w14:textId="376B6A23" w:rsidR="00496350" w:rsidRPr="00496350" w:rsidRDefault="007C7F7D" w:rsidP="00496350">
      <w:pPr>
        <w:jc w:val="both"/>
        <w:rPr>
          <w:rFonts w:ascii="Verdana" w:hAnsi="Verdana" w:cs="Segoe UI"/>
          <w:color w:val="000000"/>
          <w:sz w:val="20"/>
          <w:szCs w:val="20"/>
          <w:lang w:eastAsia="sl-SI"/>
        </w:rPr>
      </w:pPr>
      <w:r>
        <w:rPr>
          <w:rFonts w:ascii="Verdana" w:hAnsi="Verdana" w:cs="Segoe UI"/>
          <w:color w:val="000000"/>
          <w:sz w:val="20"/>
          <w:szCs w:val="20"/>
          <w:lang w:eastAsia="sl-SI"/>
        </w:rPr>
        <w:t>Priklop objektov V</w:t>
      </w:r>
      <w:r w:rsidR="00936D61">
        <w:rPr>
          <w:rFonts w:ascii="Verdana" w:hAnsi="Verdana" w:cs="Segoe UI"/>
          <w:color w:val="000000"/>
          <w:sz w:val="20"/>
          <w:szCs w:val="20"/>
          <w:lang w:eastAsia="sl-SI"/>
        </w:rPr>
        <w:t>5</w:t>
      </w:r>
      <w:ins w:id="140" w:author="Mateja Pompe" w:date="2020-12-08T16:34:00Z">
        <w:r w:rsidR="00CF7D86">
          <w:rPr>
            <w:rFonts w:ascii="Verdana" w:hAnsi="Verdana" w:cs="Segoe UI"/>
            <w:color w:val="000000"/>
            <w:sz w:val="20"/>
            <w:szCs w:val="20"/>
            <w:lang w:eastAsia="sl-SI"/>
          </w:rPr>
          <w:t xml:space="preserve"> in</w:t>
        </w:r>
        <w:r w:rsidR="00DD7B29">
          <w:rPr>
            <w:rFonts w:ascii="Verdana" w:hAnsi="Verdana" w:cs="Segoe UI"/>
            <w:color w:val="000000"/>
            <w:sz w:val="20"/>
            <w:szCs w:val="20"/>
            <w:lang w:eastAsia="sl-SI"/>
          </w:rPr>
          <w:t xml:space="preserve"> </w:t>
        </w:r>
      </w:ins>
      <w:del w:id="141" w:author="Mateja Pompe" w:date="2020-12-08T16:34:00Z">
        <w:r w:rsidDel="00CF7D86">
          <w:rPr>
            <w:rFonts w:ascii="Verdana" w:hAnsi="Verdana" w:cs="Segoe UI"/>
            <w:color w:val="000000"/>
            <w:sz w:val="20"/>
            <w:szCs w:val="20"/>
            <w:lang w:eastAsia="sl-SI"/>
          </w:rPr>
          <w:delText xml:space="preserve">, </w:delText>
        </w:r>
      </w:del>
      <w:r>
        <w:rPr>
          <w:rFonts w:ascii="Verdana" w:hAnsi="Verdana" w:cs="Segoe UI"/>
          <w:color w:val="000000"/>
          <w:sz w:val="20"/>
          <w:szCs w:val="20"/>
          <w:lang w:eastAsia="sl-SI"/>
        </w:rPr>
        <w:t>V</w:t>
      </w:r>
      <w:r w:rsidR="00936D61">
        <w:rPr>
          <w:rFonts w:ascii="Verdana" w:hAnsi="Verdana" w:cs="Segoe UI"/>
          <w:color w:val="000000"/>
          <w:sz w:val="20"/>
          <w:szCs w:val="20"/>
          <w:lang w:eastAsia="sl-SI"/>
        </w:rPr>
        <w:t>6</w:t>
      </w:r>
      <w:ins w:id="142" w:author="Mateja Pompe" w:date="2020-12-08T16:34:00Z">
        <w:r w:rsidR="00CF7D86">
          <w:rPr>
            <w:rFonts w:ascii="Verdana" w:hAnsi="Verdana" w:cs="Segoe UI"/>
            <w:color w:val="000000"/>
            <w:sz w:val="20"/>
            <w:szCs w:val="20"/>
            <w:lang w:eastAsia="sl-SI"/>
          </w:rPr>
          <w:t xml:space="preserve"> </w:t>
        </w:r>
      </w:ins>
      <w:del w:id="143" w:author="Mateja Pompe" w:date="2020-12-08T16:34:00Z">
        <w:r w:rsidDel="00CF7D86">
          <w:rPr>
            <w:rFonts w:ascii="Verdana" w:hAnsi="Verdana" w:cs="Segoe UI"/>
            <w:color w:val="000000"/>
            <w:sz w:val="20"/>
            <w:szCs w:val="20"/>
            <w:lang w:eastAsia="sl-SI"/>
          </w:rPr>
          <w:delText xml:space="preserve"> in V</w:delText>
        </w:r>
        <w:r w:rsidR="00936D61" w:rsidDel="00CF7D86">
          <w:rPr>
            <w:rFonts w:ascii="Verdana" w:hAnsi="Verdana" w:cs="Segoe UI"/>
            <w:color w:val="000000"/>
            <w:sz w:val="20"/>
            <w:szCs w:val="20"/>
            <w:lang w:eastAsia="sl-SI"/>
          </w:rPr>
          <w:delText>7</w:delText>
        </w:r>
        <w:r w:rsidDel="00CF7D86">
          <w:rPr>
            <w:rFonts w:ascii="Verdana" w:hAnsi="Verdana" w:cs="Segoe UI"/>
            <w:color w:val="000000"/>
            <w:sz w:val="20"/>
            <w:szCs w:val="20"/>
            <w:lang w:eastAsia="sl-SI"/>
          </w:rPr>
          <w:delText xml:space="preserve"> </w:delText>
        </w:r>
      </w:del>
      <w:r w:rsidR="00496350" w:rsidRPr="00496350">
        <w:rPr>
          <w:rFonts w:ascii="Verdana" w:hAnsi="Verdana" w:cs="Segoe UI"/>
          <w:color w:val="000000"/>
          <w:sz w:val="20"/>
          <w:szCs w:val="20"/>
          <w:lang w:eastAsia="sl-SI"/>
        </w:rPr>
        <w:t>(gradbena parcela GP3) se priključuje iz nove predvidene kabelske kanalizacije. Vsak objekt</w:t>
      </w:r>
      <w:r w:rsidR="007242CC">
        <w:rPr>
          <w:rFonts w:ascii="Verdana" w:hAnsi="Verdana" w:cs="Segoe UI"/>
          <w:color w:val="000000"/>
          <w:sz w:val="20"/>
          <w:szCs w:val="20"/>
          <w:lang w:eastAsia="sl-SI"/>
        </w:rPr>
        <w:t xml:space="preserve"> bo</w:t>
      </w:r>
      <w:r w:rsidR="00496350" w:rsidRPr="00496350">
        <w:rPr>
          <w:rFonts w:ascii="Verdana" w:hAnsi="Verdana" w:cs="Segoe UI"/>
          <w:color w:val="000000"/>
          <w:sz w:val="20"/>
          <w:szCs w:val="20"/>
          <w:lang w:eastAsia="sl-SI"/>
        </w:rPr>
        <w:t xml:space="preserve"> imel svoj TK priključek. Pogoje za priključitev objekta bo po izdanih projektnih pogojih izdal T-2 d.o.o. </w:t>
      </w:r>
    </w:p>
    <w:p w14:paraId="29452F62" w14:textId="77777777" w:rsidR="00496350" w:rsidRPr="00496350" w:rsidRDefault="00496350" w:rsidP="00496350">
      <w:pPr>
        <w:jc w:val="both"/>
        <w:rPr>
          <w:rFonts w:ascii="Verdana" w:hAnsi="Verdana" w:cs="Segoe UI"/>
          <w:color w:val="000000"/>
          <w:sz w:val="20"/>
          <w:szCs w:val="20"/>
          <w:lang w:eastAsia="sl-SI"/>
        </w:rPr>
      </w:pPr>
      <w:r w:rsidRPr="00496350">
        <w:rPr>
          <w:rFonts w:ascii="Verdana" w:hAnsi="Verdana" w:cs="Segoe UI"/>
          <w:color w:val="000000"/>
          <w:sz w:val="20"/>
          <w:szCs w:val="20"/>
          <w:lang w:eastAsia="sl-SI"/>
        </w:rPr>
        <w:t>Nove kabelske trase so predvidene v javnem funkcionalnem zemljišču z odmiki predvidenimi v tehničnih normativih.</w:t>
      </w:r>
    </w:p>
    <w:p w14:paraId="7F4D5B80" w14:textId="0AF81569" w:rsidR="00A90219" w:rsidRDefault="00496350" w:rsidP="00496350">
      <w:pPr>
        <w:jc w:val="both"/>
        <w:rPr>
          <w:rFonts w:ascii="Verdana" w:hAnsi="Verdana" w:cs="Segoe UI"/>
          <w:color w:val="000000"/>
          <w:sz w:val="20"/>
          <w:szCs w:val="20"/>
          <w:lang w:eastAsia="sl-SI"/>
        </w:rPr>
      </w:pPr>
      <w:r w:rsidRPr="00496350">
        <w:rPr>
          <w:rFonts w:ascii="Verdana" w:hAnsi="Verdana" w:cs="Segoe UI"/>
          <w:color w:val="000000"/>
          <w:sz w:val="20"/>
          <w:szCs w:val="20"/>
          <w:lang w:eastAsia="sl-SI"/>
        </w:rPr>
        <w:t>Omrežni kabli bodo potekali v ceveh telekomunikacijske kabelske kanalizacije v svoji cevi po zahtevah pristojnega distributerja TK storitev.</w:t>
      </w:r>
      <w:r w:rsidR="00A608BA" w:rsidRPr="00496350">
        <w:rPr>
          <w:rFonts w:ascii="Verdana" w:hAnsi="Verdana" w:cs="Segoe UI"/>
          <w:color w:val="000000"/>
          <w:sz w:val="20"/>
          <w:szCs w:val="20"/>
          <w:lang w:eastAsia="sl-SI"/>
        </w:rPr>
        <w:t xml:space="preserve"> </w:t>
      </w:r>
      <w:r w:rsidRPr="00496350">
        <w:rPr>
          <w:rFonts w:ascii="Verdana" w:hAnsi="Verdana" w:cs="Segoe UI"/>
          <w:color w:val="000000"/>
          <w:sz w:val="20"/>
          <w:szCs w:val="20"/>
          <w:lang w:eastAsia="sl-SI"/>
        </w:rPr>
        <w:t>Na prelomu tras oz. točkah priključitve so predvideni kabelski</w:t>
      </w:r>
      <w:r w:rsidR="00A608BA">
        <w:rPr>
          <w:rFonts w:ascii="Verdana" w:hAnsi="Verdana" w:cs="Segoe UI"/>
          <w:color w:val="000000"/>
          <w:sz w:val="20"/>
          <w:szCs w:val="20"/>
          <w:lang w:eastAsia="sl-SI"/>
        </w:rPr>
        <w:t xml:space="preserve"> jaški z litoželeznim pokrovi. </w:t>
      </w:r>
      <w:r w:rsidRPr="00496350">
        <w:rPr>
          <w:rFonts w:ascii="Verdana" w:hAnsi="Verdana" w:cs="Segoe UI"/>
          <w:color w:val="000000"/>
          <w:sz w:val="20"/>
          <w:szCs w:val="20"/>
          <w:lang w:eastAsia="sl-SI"/>
        </w:rPr>
        <w:t>Trase so razvidne iz zbirnega načrta komun</w:t>
      </w:r>
      <w:r w:rsidR="007C7F7D">
        <w:rPr>
          <w:rFonts w:ascii="Verdana" w:hAnsi="Verdana" w:cs="Segoe UI"/>
          <w:color w:val="000000"/>
          <w:sz w:val="20"/>
          <w:szCs w:val="20"/>
          <w:lang w:eastAsia="sl-SI"/>
        </w:rPr>
        <w:t>alnih vodov</w:t>
      </w:r>
      <w:r w:rsidRPr="00496350">
        <w:rPr>
          <w:rFonts w:ascii="Verdana" w:hAnsi="Verdana" w:cs="Segoe UI"/>
          <w:color w:val="000000"/>
          <w:sz w:val="20"/>
          <w:szCs w:val="20"/>
          <w:lang w:eastAsia="sl-SI"/>
        </w:rPr>
        <w:t>.</w:t>
      </w:r>
    </w:p>
    <w:p w14:paraId="7750C46B" w14:textId="77777777" w:rsidR="003F43D0" w:rsidRDefault="003F43D0" w:rsidP="005D01DC">
      <w:pPr>
        <w:jc w:val="both"/>
        <w:rPr>
          <w:rFonts w:ascii="Verdana" w:hAnsi="Verdana" w:cs="Segoe UI"/>
          <w:b/>
          <w:bCs/>
          <w:iCs/>
          <w:color w:val="000000"/>
          <w:sz w:val="20"/>
          <w:szCs w:val="20"/>
          <w:lang w:eastAsia="sl-SI"/>
        </w:rPr>
      </w:pPr>
    </w:p>
    <w:p w14:paraId="2D828311" w14:textId="77777777" w:rsidR="006F7FFC" w:rsidRDefault="006F7FFC" w:rsidP="005D01DC">
      <w:pPr>
        <w:jc w:val="both"/>
        <w:rPr>
          <w:rFonts w:ascii="Verdana" w:hAnsi="Verdana" w:cs="Segoe UI"/>
          <w:b/>
          <w:bCs/>
          <w:iCs/>
          <w:color w:val="000000"/>
          <w:sz w:val="20"/>
          <w:szCs w:val="20"/>
          <w:lang w:eastAsia="sl-SI"/>
        </w:rPr>
      </w:pPr>
    </w:p>
    <w:p w14:paraId="2EC394BB" w14:textId="77777777" w:rsidR="005D01DC" w:rsidRPr="009D6613" w:rsidRDefault="005D01DC" w:rsidP="005D01DC">
      <w:pPr>
        <w:jc w:val="both"/>
        <w:rPr>
          <w:rFonts w:ascii="Verdana" w:hAnsi="Verdana" w:cs="Segoe UI"/>
          <w:b/>
          <w:bCs/>
          <w:iCs/>
          <w:color w:val="000000"/>
          <w:sz w:val="20"/>
          <w:szCs w:val="20"/>
          <w:lang w:eastAsia="sl-SI"/>
        </w:rPr>
      </w:pPr>
      <w:r w:rsidRPr="009D6613">
        <w:rPr>
          <w:rFonts w:ascii="Verdana" w:hAnsi="Verdana" w:cs="Segoe UI"/>
          <w:b/>
          <w:bCs/>
          <w:iCs/>
          <w:color w:val="000000"/>
          <w:sz w:val="20"/>
          <w:szCs w:val="20"/>
          <w:lang w:eastAsia="sl-SI"/>
        </w:rPr>
        <w:t>Elektroenergetsko omrežje</w:t>
      </w:r>
    </w:p>
    <w:p w14:paraId="202D86A1" w14:textId="77777777" w:rsidR="009D6613" w:rsidRDefault="009D6613" w:rsidP="005D01DC">
      <w:pPr>
        <w:jc w:val="both"/>
        <w:rPr>
          <w:rFonts w:ascii="Verdana" w:hAnsi="Verdana" w:cs="Segoe UI"/>
          <w:color w:val="000000"/>
          <w:sz w:val="20"/>
          <w:szCs w:val="20"/>
          <w:lang w:eastAsia="sl-SI"/>
        </w:rPr>
      </w:pPr>
    </w:p>
    <w:p w14:paraId="0D9286EA" w14:textId="77777777" w:rsidR="00B320C5" w:rsidRDefault="00AB2976" w:rsidP="005D01DC">
      <w:pPr>
        <w:jc w:val="both"/>
        <w:rPr>
          <w:rFonts w:ascii="Verdana" w:hAnsi="Verdana" w:cs="Segoe UI"/>
          <w:color w:val="000000"/>
          <w:sz w:val="20"/>
          <w:szCs w:val="20"/>
          <w:lang w:eastAsia="sl-SI"/>
        </w:rPr>
      </w:pPr>
      <w:r w:rsidRPr="00AB2976">
        <w:rPr>
          <w:rFonts w:ascii="Verdana" w:hAnsi="Verdana" w:cs="Segoe UI"/>
          <w:color w:val="000000"/>
          <w:sz w:val="20"/>
          <w:szCs w:val="20"/>
          <w:lang w:eastAsia="sl-SI"/>
        </w:rPr>
        <w:t>Predhodno je potrebno zgraditi novo elektro kabelsko kanalizacijo za SN in NN napajalne elektroenergetske kabelske vode.</w:t>
      </w:r>
    </w:p>
    <w:p w14:paraId="494E69DE" w14:textId="4F223997" w:rsidR="00AB2976" w:rsidRDefault="00AB2976" w:rsidP="000656A9">
      <w:pPr>
        <w:jc w:val="both"/>
        <w:rPr>
          <w:rFonts w:ascii="Verdana" w:hAnsi="Verdana" w:cs="Segoe UI"/>
          <w:color w:val="000000"/>
          <w:sz w:val="20"/>
          <w:szCs w:val="20"/>
          <w:lang w:eastAsia="sl-SI"/>
        </w:rPr>
      </w:pPr>
      <w:r w:rsidRPr="00AB2976">
        <w:rPr>
          <w:rFonts w:ascii="Verdana" w:hAnsi="Verdana" w:cs="Segoe UI"/>
          <w:color w:val="000000"/>
          <w:sz w:val="20"/>
          <w:szCs w:val="20"/>
          <w:lang w:eastAsia="sl-SI"/>
        </w:rPr>
        <w:t xml:space="preserve">Novo predvideni objekti se bodo v začetnih fazah energijsko oskrbovali iz obstoječih </w:t>
      </w:r>
      <w:r w:rsidR="00151817">
        <w:rPr>
          <w:rFonts w:ascii="Verdana" w:hAnsi="Verdana" w:cs="Segoe UI"/>
          <w:color w:val="000000"/>
          <w:sz w:val="20"/>
          <w:szCs w:val="20"/>
          <w:lang w:eastAsia="sl-SI"/>
        </w:rPr>
        <w:t>bližnjih</w:t>
      </w:r>
      <w:r w:rsidRPr="00AB2976">
        <w:rPr>
          <w:rFonts w:ascii="Verdana" w:hAnsi="Verdana" w:cs="Segoe UI"/>
          <w:color w:val="000000"/>
          <w:sz w:val="20"/>
          <w:szCs w:val="20"/>
          <w:lang w:eastAsia="sl-SI"/>
        </w:rPr>
        <w:t xml:space="preserve"> transformatorskih postaj</w:t>
      </w:r>
      <w:r w:rsidR="00B918DB">
        <w:rPr>
          <w:rFonts w:ascii="Verdana" w:hAnsi="Verdana" w:cs="Segoe UI"/>
          <w:color w:val="000000"/>
          <w:sz w:val="20"/>
          <w:szCs w:val="20"/>
          <w:lang w:eastAsia="sl-SI"/>
        </w:rPr>
        <w:t xml:space="preserve">, in sicer: </w:t>
      </w:r>
      <w:r w:rsidR="00B918DB" w:rsidRPr="00B918DB">
        <w:rPr>
          <w:rFonts w:ascii="Verdana" w:hAnsi="Verdana" w:cs="Segoe UI"/>
          <w:color w:val="000000"/>
          <w:sz w:val="20"/>
          <w:szCs w:val="20"/>
          <w:lang w:eastAsia="sl-SI"/>
        </w:rPr>
        <w:t>objekt</w:t>
      </w:r>
      <w:r w:rsidR="003B4069">
        <w:rPr>
          <w:rFonts w:ascii="Verdana" w:hAnsi="Verdana" w:cs="Segoe UI"/>
          <w:color w:val="000000"/>
          <w:sz w:val="20"/>
          <w:szCs w:val="20"/>
          <w:lang w:eastAsia="sl-SI"/>
        </w:rPr>
        <w:t>i</w:t>
      </w:r>
      <w:r w:rsidR="00D74ABD">
        <w:rPr>
          <w:rFonts w:ascii="Verdana" w:hAnsi="Verdana" w:cs="Segoe UI"/>
          <w:color w:val="000000"/>
          <w:sz w:val="20"/>
          <w:szCs w:val="20"/>
          <w:lang w:eastAsia="sl-SI"/>
        </w:rPr>
        <w:t xml:space="preserve"> na</w:t>
      </w:r>
      <w:r w:rsidR="00B918DB" w:rsidRPr="00B918DB">
        <w:rPr>
          <w:rFonts w:ascii="Verdana" w:hAnsi="Verdana" w:cs="Segoe UI"/>
          <w:color w:val="000000"/>
          <w:sz w:val="20"/>
          <w:szCs w:val="20"/>
          <w:lang w:eastAsia="sl-SI"/>
        </w:rPr>
        <w:t xml:space="preserve"> GP1 in GP3 se bo</w:t>
      </w:r>
      <w:r w:rsidR="00D74ABD">
        <w:rPr>
          <w:rFonts w:ascii="Verdana" w:hAnsi="Verdana" w:cs="Segoe UI"/>
          <w:color w:val="000000"/>
          <w:sz w:val="20"/>
          <w:szCs w:val="20"/>
          <w:lang w:eastAsia="sl-SI"/>
        </w:rPr>
        <w:t>do</w:t>
      </w:r>
      <w:r w:rsidR="00B918DB" w:rsidRPr="00B918DB">
        <w:rPr>
          <w:rFonts w:ascii="Verdana" w:hAnsi="Verdana" w:cs="Segoe UI"/>
          <w:color w:val="000000"/>
          <w:sz w:val="20"/>
          <w:szCs w:val="20"/>
          <w:lang w:eastAsia="sl-SI"/>
        </w:rPr>
        <w:t xml:space="preserve"> napajal</w:t>
      </w:r>
      <w:r w:rsidR="003B4069">
        <w:rPr>
          <w:rFonts w:ascii="Verdana" w:hAnsi="Verdana" w:cs="Segoe UI"/>
          <w:color w:val="000000"/>
          <w:sz w:val="20"/>
          <w:szCs w:val="20"/>
          <w:lang w:eastAsia="sl-SI"/>
        </w:rPr>
        <w:t>i</w:t>
      </w:r>
      <w:r w:rsidR="00B918DB" w:rsidRPr="00B918DB">
        <w:rPr>
          <w:rFonts w:ascii="Verdana" w:hAnsi="Verdana" w:cs="Segoe UI"/>
          <w:color w:val="000000"/>
          <w:sz w:val="20"/>
          <w:szCs w:val="20"/>
          <w:lang w:eastAsia="sl-SI"/>
        </w:rPr>
        <w:t xml:space="preserve"> iz transformatorske postaje</w:t>
      </w:r>
      <w:r w:rsidRPr="00AB2976">
        <w:rPr>
          <w:rFonts w:ascii="Verdana" w:hAnsi="Verdana" w:cs="Segoe UI"/>
          <w:color w:val="000000"/>
          <w:sz w:val="20"/>
          <w:szCs w:val="20"/>
          <w:lang w:eastAsia="sl-SI"/>
        </w:rPr>
        <w:t xml:space="preserve"> TP 1084 Torkarjeva 10 </w:t>
      </w:r>
      <w:r w:rsidR="00B918DB">
        <w:rPr>
          <w:rFonts w:ascii="Verdana" w:hAnsi="Verdana" w:cs="Segoe UI"/>
          <w:color w:val="000000"/>
          <w:sz w:val="20"/>
          <w:szCs w:val="20"/>
          <w:lang w:eastAsia="sl-SI"/>
        </w:rPr>
        <w:t xml:space="preserve">in </w:t>
      </w:r>
      <w:r w:rsidR="00B918DB" w:rsidRPr="00B918DB">
        <w:rPr>
          <w:rFonts w:ascii="Verdana" w:hAnsi="Verdana" w:cs="Segoe UI"/>
          <w:color w:val="000000"/>
          <w:sz w:val="20"/>
          <w:szCs w:val="20"/>
          <w:lang w:eastAsia="sl-SI"/>
        </w:rPr>
        <w:t>objekt</w:t>
      </w:r>
      <w:r w:rsidR="00D74ABD">
        <w:rPr>
          <w:rFonts w:ascii="Verdana" w:hAnsi="Verdana" w:cs="Segoe UI"/>
          <w:color w:val="000000"/>
          <w:sz w:val="20"/>
          <w:szCs w:val="20"/>
          <w:lang w:eastAsia="sl-SI"/>
        </w:rPr>
        <w:t xml:space="preserve"> na</w:t>
      </w:r>
      <w:r w:rsidR="00B918DB" w:rsidRPr="00B918DB">
        <w:rPr>
          <w:rFonts w:ascii="Verdana" w:hAnsi="Verdana" w:cs="Segoe UI"/>
          <w:color w:val="000000"/>
          <w:sz w:val="20"/>
          <w:szCs w:val="20"/>
          <w:lang w:eastAsia="sl-SI"/>
        </w:rPr>
        <w:t xml:space="preserve"> GP2 se bo napajal iz transformatorske postaje</w:t>
      </w:r>
      <w:r w:rsidR="003A00E2">
        <w:rPr>
          <w:rFonts w:ascii="Verdana" w:hAnsi="Verdana" w:cs="Segoe UI"/>
          <w:color w:val="000000"/>
          <w:sz w:val="20"/>
          <w:szCs w:val="20"/>
          <w:lang w:eastAsia="sl-SI"/>
        </w:rPr>
        <w:t xml:space="preserve"> </w:t>
      </w:r>
      <w:r w:rsidRPr="00AB2976">
        <w:rPr>
          <w:rFonts w:ascii="Verdana" w:hAnsi="Verdana" w:cs="Segoe UI"/>
          <w:color w:val="000000"/>
          <w:sz w:val="20"/>
          <w:szCs w:val="20"/>
          <w:lang w:eastAsia="sl-SI"/>
        </w:rPr>
        <w:t>TP 1007</w:t>
      </w:r>
      <w:r w:rsidRPr="00AB2976">
        <w:t xml:space="preserve"> </w:t>
      </w:r>
      <w:r w:rsidRPr="00AB2976">
        <w:rPr>
          <w:rFonts w:ascii="Verdana" w:hAnsi="Verdana" w:cs="Segoe UI"/>
          <w:color w:val="000000"/>
          <w:sz w:val="20"/>
          <w:szCs w:val="20"/>
          <w:lang w:eastAsia="sl-SI"/>
        </w:rPr>
        <w:t>Pokopališka 49. V kolikor se bo v nadaljn</w:t>
      </w:r>
      <w:r w:rsidR="00D74ABD">
        <w:rPr>
          <w:rFonts w:ascii="Verdana" w:hAnsi="Verdana" w:cs="Segoe UI"/>
          <w:color w:val="000000"/>
          <w:sz w:val="20"/>
          <w:szCs w:val="20"/>
          <w:lang w:eastAsia="sl-SI"/>
        </w:rPr>
        <w:t>j</w:t>
      </w:r>
      <w:r w:rsidRPr="00AB2976">
        <w:rPr>
          <w:rFonts w:ascii="Verdana" w:hAnsi="Verdana" w:cs="Segoe UI"/>
          <w:color w:val="000000"/>
          <w:sz w:val="20"/>
          <w:szCs w:val="20"/>
          <w:lang w:eastAsia="sl-SI"/>
        </w:rPr>
        <w:t>ih fazah pojavila potreba po večji priključni moči</w:t>
      </w:r>
      <w:r>
        <w:rPr>
          <w:rFonts w:ascii="Verdana" w:hAnsi="Verdana" w:cs="Segoe UI"/>
          <w:color w:val="000000"/>
          <w:sz w:val="20"/>
          <w:szCs w:val="20"/>
          <w:lang w:eastAsia="sl-SI"/>
        </w:rPr>
        <w:t>,</w:t>
      </w:r>
      <w:r w:rsidRPr="00AB2976">
        <w:rPr>
          <w:rFonts w:ascii="Verdana" w:hAnsi="Verdana" w:cs="Segoe UI"/>
          <w:color w:val="000000"/>
          <w:sz w:val="20"/>
          <w:szCs w:val="20"/>
          <w:lang w:eastAsia="sl-SI"/>
        </w:rPr>
        <w:t xml:space="preserve"> se bo zgradilo novo transformatorsko postajo</w:t>
      </w:r>
      <w:r w:rsidR="000656A9">
        <w:rPr>
          <w:rFonts w:ascii="Verdana" w:hAnsi="Verdana" w:cs="Segoe UI"/>
          <w:color w:val="000000"/>
          <w:sz w:val="20"/>
          <w:szCs w:val="20"/>
          <w:lang w:eastAsia="sl-SI"/>
        </w:rPr>
        <w:t>,</w:t>
      </w:r>
      <w:r w:rsidRPr="00AB2976">
        <w:rPr>
          <w:rFonts w:ascii="Verdana" w:hAnsi="Verdana" w:cs="Segoe UI"/>
          <w:color w:val="000000"/>
          <w:sz w:val="20"/>
          <w:szCs w:val="20"/>
          <w:lang w:eastAsia="sl-SI"/>
        </w:rPr>
        <w:t xml:space="preserve"> </w:t>
      </w:r>
      <w:r w:rsidR="000656A9" w:rsidRPr="00AB2976">
        <w:rPr>
          <w:rFonts w:ascii="Verdana" w:hAnsi="Verdana" w:cs="Segoe UI"/>
          <w:color w:val="000000"/>
          <w:sz w:val="20"/>
          <w:szCs w:val="20"/>
          <w:lang w:eastAsia="sl-SI"/>
        </w:rPr>
        <w:t>tipa Sava 4</w:t>
      </w:r>
      <w:r w:rsidR="000656A9">
        <w:rPr>
          <w:rFonts w:ascii="Verdana" w:hAnsi="Verdana" w:cs="Segoe UI"/>
          <w:color w:val="000000"/>
          <w:sz w:val="20"/>
          <w:szCs w:val="20"/>
          <w:lang w:eastAsia="sl-SI"/>
        </w:rPr>
        <w:t xml:space="preserve">, </w:t>
      </w:r>
      <w:r w:rsidRPr="00AB2976">
        <w:rPr>
          <w:rFonts w:ascii="Verdana" w:hAnsi="Verdana" w:cs="Segoe UI"/>
          <w:color w:val="000000"/>
          <w:sz w:val="20"/>
          <w:szCs w:val="20"/>
          <w:lang w:eastAsia="sl-SI"/>
        </w:rPr>
        <w:t xml:space="preserve">za katero je </w:t>
      </w:r>
      <w:r w:rsidR="00021B02">
        <w:rPr>
          <w:rFonts w:ascii="Verdana" w:hAnsi="Verdana" w:cs="Segoe UI"/>
          <w:color w:val="000000"/>
          <w:sz w:val="20"/>
          <w:szCs w:val="20"/>
          <w:lang w:eastAsia="sl-SI"/>
        </w:rPr>
        <w:t xml:space="preserve">rezervirana predvidena lokacija na jugovzhodnem delu </w:t>
      </w:r>
      <w:r w:rsidR="00036E51">
        <w:rPr>
          <w:rFonts w:ascii="Verdana" w:hAnsi="Verdana" w:cs="Segoe UI"/>
          <w:color w:val="000000"/>
          <w:sz w:val="20"/>
          <w:szCs w:val="20"/>
          <w:lang w:eastAsia="sl-SI"/>
        </w:rPr>
        <w:t xml:space="preserve">objekta C2 </w:t>
      </w:r>
      <w:r w:rsidRPr="00AB2976">
        <w:rPr>
          <w:rFonts w:ascii="Verdana" w:hAnsi="Verdana" w:cs="Segoe UI"/>
          <w:color w:val="000000"/>
          <w:sz w:val="20"/>
          <w:szCs w:val="20"/>
          <w:lang w:eastAsia="sl-SI"/>
        </w:rPr>
        <w:t xml:space="preserve">z možnostjo vgradnje dveh </w:t>
      </w:r>
      <w:r w:rsidR="000656A9">
        <w:rPr>
          <w:rFonts w:ascii="Verdana" w:hAnsi="Verdana" w:cs="Segoe UI"/>
          <w:color w:val="000000"/>
          <w:sz w:val="20"/>
          <w:szCs w:val="20"/>
          <w:lang w:eastAsia="sl-SI"/>
        </w:rPr>
        <w:t xml:space="preserve">transformatorjev moči 1000 </w:t>
      </w:r>
      <w:r w:rsidR="00036E51">
        <w:rPr>
          <w:rFonts w:ascii="Verdana" w:hAnsi="Verdana" w:cs="Segoe UI"/>
          <w:color w:val="000000"/>
          <w:sz w:val="20"/>
          <w:szCs w:val="20"/>
          <w:lang w:eastAsia="sl-SI"/>
        </w:rPr>
        <w:t xml:space="preserve">Kva, ki </w:t>
      </w:r>
      <w:r w:rsidR="000656A9" w:rsidRPr="00AB2976">
        <w:rPr>
          <w:rFonts w:ascii="Verdana" w:hAnsi="Verdana" w:cs="Segoe UI"/>
          <w:color w:val="000000"/>
          <w:sz w:val="20"/>
          <w:szCs w:val="20"/>
          <w:lang w:eastAsia="sl-SI"/>
        </w:rPr>
        <w:t>bo vključena v obstoječe SN omrežje</w:t>
      </w:r>
      <w:r w:rsidR="000656A9">
        <w:rPr>
          <w:rFonts w:ascii="Verdana" w:hAnsi="Verdana" w:cs="Segoe UI"/>
          <w:color w:val="000000"/>
          <w:sz w:val="20"/>
          <w:szCs w:val="20"/>
          <w:lang w:eastAsia="sl-SI"/>
        </w:rPr>
        <w:t>.</w:t>
      </w:r>
    </w:p>
    <w:p w14:paraId="6A5A0275" w14:textId="77777777" w:rsidR="00A608BA" w:rsidRDefault="00A608BA" w:rsidP="005D01DC">
      <w:pPr>
        <w:jc w:val="both"/>
        <w:rPr>
          <w:rFonts w:ascii="Verdana" w:hAnsi="Verdana" w:cs="Segoe UI"/>
          <w:color w:val="000000"/>
          <w:sz w:val="20"/>
          <w:szCs w:val="20"/>
          <w:lang w:eastAsia="sl-SI"/>
        </w:rPr>
      </w:pPr>
    </w:p>
    <w:p w14:paraId="3F6188B5" w14:textId="77777777" w:rsidR="00A608BA" w:rsidRDefault="00A608BA" w:rsidP="00BE5E57">
      <w:pPr>
        <w:jc w:val="both"/>
        <w:rPr>
          <w:rFonts w:ascii="Verdana" w:hAnsi="Verdana" w:cs="Segoe UI"/>
          <w:color w:val="000000"/>
          <w:sz w:val="20"/>
          <w:szCs w:val="20"/>
          <w:lang w:eastAsia="sl-SI"/>
        </w:rPr>
      </w:pPr>
    </w:p>
    <w:p w14:paraId="648ECA1E" w14:textId="77777777" w:rsidR="00A608BA" w:rsidRDefault="00A608BA" w:rsidP="00BE5E57">
      <w:pPr>
        <w:jc w:val="both"/>
        <w:rPr>
          <w:rFonts w:ascii="Verdana" w:hAnsi="Verdana" w:cs="Segoe UI"/>
          <w:color w:val="000000"/>
          <w:sz w:val="20"/>
          <w:szCs w:val="20"/>
          <w:lang w:eastAsia="sl-SI"/>
        </w:rPr>
      </w:pPr>
    </w:p>
    <w:p w14:paraId="0A2D68D2" w14:textId="77777777" w:rsidR="006F7FFC" w:rsidRDefault="006F7FFC">
      <w:pPr>
        <w:rPr>
          <w:rFonts w:ascii="Verdana" w:hAnsi="Verdana"/>
          <w:b/>
          <w:sz w:val="22"/>
        </w:rPr>
      </w:pPr>
      <w:bookmarkStart w:id="144" w:name="_Toc29546571"/>
      <w:bookmarkStart w:id="145" w:name="_Toc29546999"/>
      <w:bookmarkStart w:id="146" w:name="_Toc29546572"/>
      <w:bookmarkStart w:id="147" w:name="_Toc29547000"/>
      <w:bookmarkStart w:id="148" w:name="_Toc29546573"/>
      <w:bookmarkStart w:id="149" w:name="_Toc29547001"/>
      <w:bookmarkStart w:id="150" w:name="_Toc29546574"/>
      <w:bookmarkStart w:id="151" w:name="_Toc29547002"/>
      <w:bookmarkStart w:id="152" w:name="_Toc29546575"/>
      <w:bookmarkStart w:id="153" w:name="_Toc29547003"/>
      <w:bookmarkStart w:id="154" w:name="_Toc29546576"/>
      <w:bookmarkStart w:id="155" w:name="_Toc29547004"/>
      <w:bookmarkStart w:id="156" w:name="_Toc29546577"/>
      <w:bookmarkStart w:id="157" w:name="_Toc29547005"/>
      <w:bookmarkStart w:id="158" w:name="_Toc29546578"/>
      <w:bookmarkStart w:id="159" w:name="_Toc29547006"/>
      <w:bookmarkStart w:id="160" w:name="_Toc29546579"/>
      <w:bookmarkStart w:id="161" w:name="_Toc29547007"/>
      <w:bookmarkStart w:id="162" w:name="_Toc29546580"/>
      <w:bookmarkStart w:id="163" w:name="_Toc29547008"/>
      <w:bookmarkStart w:id="164" w:name="_Toc29546581"/>
      <w:bookmarkStart w:id="165" w:name="_Toc29547009"/>
      <w:bookmarkStart w:id="166" w:name="_Toc29546582"/>
      <w:bookmarkStart w:id="167" w:name="_Toc29547010"/>
      <w:bookmarkStart w:id="168" w:name="_Toc29546583"/>
      <w:bookmarkStart w:id="169" w:name="_Toc29547011"/>
      <w:bookmarkStart w:id="170" w:name="_Toc11828774"/>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r>
        <w:br w:type="page"/>
      </w:r>
    </w:p>
    <w:p w14:paraId="717AC851" w14:textId="02EAF108" w:rsidR="00510C7E" w:rsidRPr="001D1191" w:rsidRDefault="001D1191" w:rsidP="001D1191">
      <w:pPr>
        <w:pStyle w:val="Podnaslov"/>
        <w:numPr>
          <w:ilvl w:val="1"/>
          <w:numId w:val="21"/>
        </w:numPr>
      </w:pPr>
      <w:bookmarkStart w:id="171" w:name="_Toc60830325"/>
      <w:r w:rsidRPr="001D1191">
        <w:t>Ocena stroškov investicij</w:t>
      </w:r>
      <w:bookmarkEnd w:id="170"/>
      <w:r w:rsidRPr="001D1191">
        <w:t xml:space="preserve"> v komunalno</w:t>
      </w:r>
      <w:r w:rsidR="008A6751">
        <w:t xml:space="preserve"> opremo</w:t>
      </w:r>
      <w:r w:rsidRPr="001D1191">
        <w:t xml:space="preserve"> in drugo </w:t>
      </w:r>
      <w:r w:rsidR="009B2DC7">
        <w:t>GJI</w:t>
      </w:r>
      <w:bookmarkEnd w:id="171"/>
    </w:p>
    <w:p w14:paraId="02BAEF9B" w14:textId="77777777" w:rsidR="00495EC4" w:rsidRDefault="00495EC4" w:rsidP="0016564F">
      <w:pPr>
        <w:jc w:val="both"/>
        <w:rPr>
          <w:rFonts w:ascii="Verdana" w:hAnsi="Verdana"/>
          <w:sz w:val="20"/>
          <w:szCs w:val="20"/>
        </w:rPr>
      </w:pPr>
    </w:p>
    <w:p w14:paraId="4ECBEC67" w14:textId="6A33CF9E" w:rsidR="005862D7" w:rsidRDefault="005862D7" w:rsidP="0016564F">
      <w:pPr>
        <w:jc w:val="both"/>
        <w:rPr>
          <w:rFonts w:ascii="Verdana" w:hAnsi="Verdana"/>
          <w:sz w:val="20"/>
          <w:szCs w:val="20"/>
        </w:rPr>
      </w:pPr>
      <w:r>
        <w:rPr>
          <w:rFonts w:ascii="Verdana" w:hAnsi="Verdana"/>
          <w:sz w:val="20"/>
          <w:szCs w:val="20"/>
        </w:rPr>
        <w:t>V nadaljevanju so podane ocene stroškov</w:t>
      </w:r>
      <w:r w:rsidR="00032DDB">
        <w:rPr>
          <w:rFonts w:ascii="Verdana" w:hAnsi="Verdana"/>
          <w:sz w:val="20"/>
          <w:szCs w:val="20"/>
        </w:rPr>
        <w:t xml:space="preserve"> </w:t>
      </w:r>
      <w:r w:rsidR="00F35040">
        <w:rPr>
          <w:rFonts w:ascii="Verdana" w:hAnsi="Verdana"/>
          <w:sz w:val="20"/>
          <w:szCs w:val="20"/>
        </w:rPr>
        <w:t>za načrtovano dograditev</w:t>
      </w:r>
      <w:r>
        <w:rPr>
          <w:rFonts w:ascii="Verdana" w:hAnsi="Verdana"/>
          <w:sz w:val="20"/>
          <w:szCs w:val="20"/>
        </w:rPr>
        <w:t xml:space="preserve"> oz. rekonstrukcijo gospodarske javne infrastrukture.</w:t>
      </w:r>
    </w:p>
    <w:p w14:paraId="31EDFB21" w14:textId="77777777" w:rsidR="005862D7" w:rsidRDefault="005862D7" w:rsidP="0016564F">
      <w:pPr>
        <w:jc w:val="both"/>
        <w:rPr>
          <w:rFonts w:ascii="Verdana" w:hAnsi="Verdana"/>
          <w:sz w:val="20"/>
          <w:szCs w:val="20"/>
        </w:rPr>
      </w:pPr>
    </w:p>
    <w:p w14:paraId="4D0278DC" w14:textId="77777777" w:rsidR="00996F2C" w:rsidRDefault="00F35040" w:rsidP="0016564F">
      <w:pPr>
        <w:jc w:val="both"/>
        <w:rPr>
          <w:rFonts w:ascii="Verdana" w:hAnsi="Verdana"/>
          <w:sz w:val="20"/>
          <w:szCs w:val="20"/>
        </w:rPr>
      </w:pPr>
      <w:r>
        <w:rPr>
          <w:rFonts w:ascii="Verdana" w:hAnsi="Verdana"/>
          <w:sz w:val="20"/>
          <w:szCs w:val="20"/>
        </w:rPr>
        <w:t>V tabeli 3</w:t>
      </w:r>
      <w:r w:rsidR="006F7495">
        <w:rPr>
          <w:rFonts w:ascii="Verdana" w:hAnsi="Verdana"/>
          <w:sz w:val="20"/>
          <w:szCs w:val="20"/>
        </w:rPr>
        <w:t xml:space="preserve"> je prikazana ocena stroškov za </w:t>
      </w:r>
      <w:r>
        <w:rPr>
          <w:rFonts w:ascii="Verdana" w:hAnsi="Verdana"/>
          <w:sz w:val="20"/>
          <w:szCs w:val="20"/>
        </w:rPr>
        <w:t>dograditev</w:t>
      </w:r>
      <w:r w:rsidR="006F7495">
        <w:rPr>
          <w:rFonts w:ascii="Verdana" w:hAnsi="Verdana"/>
          <w:sz w:val="20"/>
          <w:szCs w:val="20"/>
        </w:rPr>
        <w:t xml:space="preserve"> kanalizacije</w:t>
      </w:r>
      <w:r w:rsidR="005862D7">
        <w:rPr>
          <w:rFonts w:ascii="Verdana" w:hAnsi="Verdana"/>
          <w:sz w:val="20"/>
          <w:szCs w:val="20"/>
        </w:rPr>
        <w:t xml:space="preserve"> za padavinsko vodo</w:t>
      </w:r>
      <w:r w:rsidR="00AD2045">
        <w:rPr>
          <w:rFonts w:ascii="Verdana" w:hAnsi="Verdana"/>
          <w:sz w:val="20"/>
          <w:szCs w:val="20"/>
        </w:rPr>
        <w:t>,</w:t>
      </w:r>
      <w:r>
        <w:rPr>
          <w:rFonts w:ascii="Verdana" w:hAnsi="Verdana"/>
          <w:sz w:val="20"/>
          <w:szCs w:val="20"/>
        </w:rPr>
        <w:t xml:space="preserve"> v tabeli 4</w:t>
      </w:r>
      <w:r w:rsidR="00AD2045">
        <w:rPr>
          <w:rFonts w:ascii="Verdana" w:hAnsi="Verdana"/>
          <w:sz w:val="20"/>
          <w:szCs w:val="20"/>
        </w:rPr>
        <w:t xml:space="preserve"> ocena stroškov za </w:t>
      </w:r>
      <w:r>
        <w:rPr>
          <w:rFonts w:ascii="Verdana" w:hAnsi="Verdana"/>
          <w:sz w:val="20"/>
          <w:szCs w:val="20"/>
        </w:rPr>
        <w:t>podaljšanje</w:t>
      </w:r>
      <w:r w:rsidR="00AD2045">
        <w:rPr>
          <w:rFonts w:ascii="Verdana" w:hAnsi="Verdana"/>
          <w:sz w:val="20"/>
          <w:szCs w:val="20"/>
        </w:rPr>
        <w:t xml:space="preserve"> glavnega vročevodnega omrežja</w:t>
      </w:r>
      <w:r>
        <w:rPr>
          <w:rFonts w:ascii="Verdana" w:hAnsi="Verdana"/>
          <w:sz w:val="20"/>
          <w:szCs w:val="20"/>
        </w:rPr>
        <w:t xml:space="preserve"> po Pučnikovi ulici, v tabeli 5</w:t>
      </w:r>
      <w:r w:rsidR="00AD2045">
        <w:rPr>
          <w:rFonts w:ascii="Verdana" w:hAnsi="Verdana"/>
          <w:sz w:val="20"/>
          <w:szCs w:val="20"/>
        </w:rPr>
        <w:t xml:space="preserve"> ocena stroškov za rekonstrukcijo in prestav</w:t>
      </w:r>
      <w:r w:rsidR="005862D7">
        <w:rPr>
          <w:rFonts w:ascii="Verdana" w:hAnsi="Verdana"/>
          <w:sz w:val="20"/>
          <w:szCs w:val="20"/>
        </w:rPr>
        <w:t>itev plinovoda v Rožičevo ulico</w:t>
      </w:r>
      <w:r w:rsidR="00126777">
        <w:rPr>
          <w:rFonts w:ascii="Verdana" w:hAnsi="Verdana"/>
          <w:sz w:val="20"/>
          <w:szCs w:val="20"/>
        </w:rPr>
        <w:t xml:space="preserve">, </w:t>
      </w:r>
      <w:r>
        <w:rPr>
          <w:rFonts w:ascii="Verdana" w:hAnsi="Verdana"/>
          <w:sz w:val="20"/>
          <w:szCs w:val="20"/>
        </w:rPr>
        <w:t>v tabeli 6</w:t>
      </w:r>
      <w:r w:rsidR="005862D7">
        <w:rPr>
          <w:rFonts w:ascii="Verdana" w:hAnsi="Verdana"/>
          <w:sz w:val="20"/>
          <w:szCs w:val="20"/>
        </w:rPr>
        <w:t xml:space="preserve"> ocena stroškov za </w:t>
      </w:r>
      <w:r>
        <w:rPr>
          <w:rFonts w:ascii="Verdana" w:hAnsi="Verdana"/>
          <w:sz w:val="20"/>
          <w:szCs w:val="20"/>
        </w:rPr>
        <w:t>ureditev cest in pločnikov</w:t>
      </w:r>
      <w:r w:rsidR="00032DDB">
        <w:rPr>
          <w:rFonts w:ascii="Verdana" w:hAnsi="Verdana"/>
          <w:sz w:val="20"/>
          <w:szCs w:val="20"/>
        </w:rPr>
        <w:t xml:space="preserve">, </w:t>
      </w:r>
      <w:r w:rsidR="00996F2C">
        <w:rPr>
          <w:rFonts w:ascii="Verdana" w:hAnsi="Verdana"/>
          <w:sz w:val="20"/>
          <w:szCs w:val="20"/>
        </w:rPr>
        <w:t>v tabeli 7 ocena stroškov javne razsvetljave, v tabeli 8</w:t>
      </w:r>
      <w:r w:rsidR="00D323BE">
        <w:rPr>
          <w:rFonts w:ascii="Verdana" w:hAnsi="Verdana"/>
          <w:sz w:val="20"/>
          <w:szCs w:val="20"/>
        </w:rPr>
        <w:t xml:space="preserve"> ocena stroškov </w:t>
      </w:r>
      <w:r w:rsidR="00126777">
        <w:rPr>
          <w:rFonts w:ascii="Verdana" w:hAnsi="Verdana"/>
          <w:sz w:val="20"/>
          <w:szCs w:val="20"/>
        </w:rPr>
        <w:t>odkup</w:t>
      </w:r>
      <w:r w:rsidR="00D323BE">
        <w:rPr>
          <w:rFonts w:ascii="Verdana" w:hAnsi="Verdana"/>
          <w:sz w:val="20"/>
          <w:szCs w:val="20"/>
        </w:rPr>
        <w:t>a</w:t>
      </w:r>
      <w:r w:rsidR="00126777">
        <w:rPr>
          <w:rFonts w:ascii="Verdana" w:hAnsi="Verdana"/>
          <w:sz w:val="20"/>
          <w:szCs w:val="20"/>
        </w:rPr>
        <w:t xml:space="preserve"> </w:t>
      </w:r>
      <w:r w:rsidR="00865D74">
        <w:rPr>
          <w:rFonts w:ascii="Verdana" w:hAnsi="Verdana"/>
          <w:sz w:val="20"/>
          <w:szCs w:val="20"/>
        </w:rPr>
        <w:t>parcel</w:t>
      </w:r>
      <w:r w:rsidR="00126777">
        <w:rPr>
          <w:rFonts w:ascii="Verdana" w:hAnsi="Verdana"/>
          <w:sz w:val="20"/>
          <w:szCs w:val="20"/>
        </w:rPr>
        <w:t xml:space="preserve"> za javne površine</w:t>
      </w:r>
      <w:r w:rsidR="00996F2C">
        <w:rPr>
          <w:rFonts w:ascii="Verdana" w:hAnsi="Verdana"/>
          <w:sz w:val="20"/>
          <w:szCs w:val="20"/>
        </w:rPr>
        <w:t xml:space="preserve"> in v tabeli 9</w:t>
      </w:r>
      <w:r w:rsidR="00032DDB">
        <w:rPr>
          <w:rFonts w:ascii="Verdana" w:hAnsi="Verdana"/>
          <w:sz w:val="20"/>
          <w:szCs w:val="20"/>
        </w:rPr>
        <w:t xml:space="preserve"> ocena stroškov dreves</w:t>
      </w:r>
      <w:r>
        <w:rPr>
          <w:rFonts w:ascii="Verdana" w:hAnsi="Verdana"/>
          <w:sz w:val="20"/>
          <w:szCs w:val="20"/>
        </w:rPr>
        <w:t>.</w:t>
      </w:r>
      <w:r w:rsidR="006F7495">
        <w:rPr>
          <w:rFonts w:ascii="Verdana" w:hAnsi="Verdana"/>
          <w:sz w:val="20"/>
          <w:szCs w:val="20"/>
        </w:rPr>
        <w:t xml:space="preserve"> </w:t>
      </w:r>
    </w:p>
    <w:p w14:paraId="4503FA2C" w14:textId="61D5FC92" w:rsidR="006F7495" w:rsidRDefault="00032DDB" w:rsidP="0016564F">
      <w:pPr>
        <w:jc w:val="both"/>
        <w:rPr>
          <w:rFonts w:ascii="Verdana" w:hAnsi="Verdana"/>
          <w:sz w:val="20"/>
          <w:szCs w:val="20"/>
        </w:rPr>
      </w:pPr>
      <w:r>
        <w:rPr>
          <w:rFonts w:ascii="Verdana" w:hAnsi="Verdana"/>
          <w:sz w:val="20"/>
          <w:szCs w:val="20"/>
        </w:rPr>
        <w:t xml:space="preserve">V nadaljevanju je prikazana </w:t>
      </w:r>
      <w:r w:rsidR="00996F2C">
        <w:rPr>
          <w:rFonts w:ascii="Verdana" w:hAnsi="Verdana"/>
          <w:sz w:val="20"/>
          <w:szCs w:val="20"/>
        </w:rPr>
        <w:t xml:space="preserve">tudi </w:t>
      </w:r>
      <w:r>
        <w:rPr>
          <w:rFonts w:ascii="Verdana" w:hAnsi="Verdana"/>
          <w:sz w:val="20"/>
          <w:szCs w:val="20"/>
        </w:rPr>
        <w:t xml:space="preserve">ocena stroškov GJI po etapah izgradnje. </w:t>
      </w:r>
    </w:p>
    <w:p w14:paraId="0C9ABE1E" w14:textId="77777777" w:rsidR="006F7495" w:rsidRDefault="006F7495" w:rsidP="0016564F">
      <w:pPr>
        <w:jc w:val="both"/>
        <w:rPr>
          <w:rFonts w:ascii="Verdana" w:hAnsi="Verdana"/>
          <w:sz w:val="20"/>
          <w:szCs w:val="20"/>
        </w:rPr>
      </w:pPr>
    </w:p>
    <w:p w14:paraId="22C02F1A" w14:textId="62730704" w:rsidR="00AD2045" w:rsidRDefault="00AD2045" w:rsidP="0016564F">
      <w:pPr>
        <w:jc w:val="both"/>
        <w:rPr>
          <w:rFonts w:ascii="Verdana" w:hAnsi="Verdana"/>
          <w:sz w:val="20"/>
          <w:szCs w:val="20"/>
        </w:rPr>
      </w:pPr>
      <w:r>
        <w:rPr>
          <w:rFonts w:ascii="Verdana" w:hAnsi="Verdana"/>
          <w:sz w:val="20"/>
          <w:szCs w:val="20"/>
        </w:rPr>
        <w:t>Tabela</w:t>
      </w:r>
      <w:r w:rsidR="00F35040">
        <w:rPr>
          <w:rFonts w:ascii="Verdana" w:hAnsi="Verdana"/>
          <w:sz w:val="20"/>
          <w:szCs w:val="20"/>
        </w:rPr>
        <w:t xml:space="preserve"> 3</w:t>
      </w:r>
      <w:r>
        <w:rPr>
          <w:rFonts w:ascii="Verdana" w:hAnsi="Verdana"/>
          <w:sz w:val="20"/>
          <w:szCs w:val="20"/>
        </w:rPr>
        <w:t>: Ocena stroškov kanalizacije</w:t>
      </w:r>
      <w:r w:rsidR="005862D7">
        <w:rPr>
          <w:rFonts w:ascii="Verdana" w:hAnsi="Verdana"/>
          <w:sz w:val="20"/>
          <w:szCs w:val="20"/>
        </w:rPr>
        <w:t xml:space="preserve"> za padavinsko odpadno vodo</w:t>
      </w:r>
      <w:r>
        <w:rPr>
          <w:rFonts w:ascii="Verdana" w:hAnsi="Verdana"/>
          <w:sz w:val="20"/>
          <w:szCs w:val="20"/>
        </w:rPr>
        <w:t xml:space="preserve"> </w:t>
      </w:r>
    </w:p>
    <w:p w14:paraId="3D5B3430" w14:textId="77777777" w:rsidR="00AD2045" w:rsidRDefault="00AD2045" w:rsidP="0016564F">
      <w:pPr>
        <w:jc w:val="both"/>
        <w:rPr>
          <w:rFonts w:ascii="Verdana" w:hAnsi="Verdana"/>
          <w:sz w:val="20"/>
          <w:szCs w:val="20"/>
        </w:rPr>
      </w:pPr>
    </w:p>
    <w:tbl>
      <w:tblPr>
        <w:tblW w:w="13036" w:type="dxa"/>
        <w:tblCellMar>
          <w:left w:w="70" w:type="dxa"/>
          <w:right w:w="70" w:type="dxa"/>
        </w:tblCellMar>
        <w:tblLook w:val="04A0" w:firstRow="1" w:lastRow="0" w:firstColumn="1" w:lastColumn="0" w:noHBand="0" w:noVBand="1"/>
      </w:tblPr>
      <w:tblGrid>
        <w:gridCol w:w="4301"/>
        <w:gridCol w:w="955"/>
        <w:gridCol w:w="955"/>
        <w:gridCol w:w="959"/>
        <w:gridCol w:w="1358"/>
        <w:gridCol w:w="1148"/>
        <w:gridCol w:w="1659"/>
        <w:gridCol w:w="1701"/>
      </w:tblGrid>
      <w:tr w:rsidR="00CE76BA" w14:paraId="26CD9ADD" w14:textId="77777777" w:rsidTr="0056516C">
        <w:trPr>
          <w:trHeight w:val="285"/>
        </w:trPr>
        <w:tc>
          <w:tcPr>
            <w:tcW w:w="43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E970B3" w14:textId="77777777" w:rsidR="00CE76BA" w:rsidRDefault="00CE76BA">
            <w:pPr>
              <w:jc w:val="center"/>
              <w:rPr>
                <w:rFonts w:ascii="Verdana" w:hAnsi="Verdana"/>
                <w:color w:val="000000"/>
                <w:sz w:val="20"/>
                <w:szCs w:val="20"/>
                <w:lang w:eastAsia="sl-SI"/>
              </w:rPr>
            </w:pPr>
            <w:r>
              <w:rPr>
                <w:rFonts w:ascii="Verdana" w:hAnsi="Verdana"/>
                <w:color w:val="000000"/>
                <w:sz w:val="20"/>
                <w:szCs w:val="20"/>
              </w:rPr>
              <w:t>aktivnost</w:t>
            </w:r>
          </w:p>
        </w:tc>
        <w:tc>
          <w:tcPr>
            <w:tcW w:w="955" w:type="dxa"/>
            <w:vMerge w:val="restart"/>
            <w:tcBorders>
              <w:top w:val="single" w:sz="4" w:space="0" w:color="auto"/>
              <w:left w:val="nil"/>
              <w:right w:val="single" w:sz="4" w:space="0" w:color="auto"/>
            </w:tcBorders>
            <w:shd w:val="clear" w:color="auto" w:fill="auto"/>
            <w:vAlign w:val="center"/>
            <w:hideMark/>
          </w:tcPr>
          <w:p w14:paraId="5CC5AC93" w14:textId="77777777" w:rsidR="00CE76BA" w:rsidRDefault="00CE76BA">
            <w:pPr>
              <w:jc w:val="center"/>
              <w:rPr>
                <w:rFonts w:ascii="Verdana" w:hAnsi="Verdana"/>
                <w:color w:val="000000"/>
                <w:sz w:val="20"/>
                <w:szCs w:val="20"/>
              </w:rPr>
            </w:pPr>
            <w:r>
              <w:rPr>
                <w:rFonts w:ascii="Verdana" w:hAnsi="Verdana"/>
                <w:color w:val="000000"/>
                <w:sz w:val="20"/>
                <w:szCs w:val="20"/>
              </w:rPr>
              <w:t>etapa</w:t>
            </w:r>
          </w:p>
          <w:p w14:paraId="3E954C28" w14:textId="267A5D3E" w:rsidR="00CE76BA" w:rsidRDefault="00CE76BA" w:rsidP="007C02D9">
            <w:pPr>
              <w:jc w:val="center"/>
              <w:rPr>
                <w:rFonts w:ascii="Verdana" w:hAnsi="Verdana"/>
                <w:color w:val="000000"/>
                <w:sz w:val="20"/>
                <w:szCs w:val="20"/>
              </w:rPr>
            </w:pPr>
            <w:r>
              <w:rPr>
                <w:rFonts w:ascii="Verdana" w:hAnsi="Verdana"/>
                <w:color w:val="000000"/>
                <w:sz w:val="20"/>
                <w:szCs w:val="20"/>
              </w:rPr>
              <w:t> </w:t>
            </w:r>
          </w:p>
        </w:tc>
        <w:tc>
          <w:tcPr>
            <w:tcW w:w="955" w:type="dxa"/>
            <w:tcBorders>
              <w:top w:val="single" w:sz="4" w:space="0" w:color="auto"/>
              <w:left w:val="nil"/>
              <w:bottom w:val="single" w:sz="4" w:space="0" w:color="auto"/>
              <w:right w:val="single" w:sz="4" w:space="0" w:color="auto"/>
            </w:tcBorders>
            <w:shd w:val="clear" w:color="auto" w:fill="auto"/>
            <w:vAlign w:val="center"/>
            <w:hideMark/>
          </w:tcPr>
          <w:p w14:paraId="00977F2A" w14:textId="77777777" w:rsidR="00CE76BA" w:rsidRDefault="00CE76BA">
            <w:pPr>
              <w:jc w:val="center"/>
              <w:rPr>
                <w:rFonts w:ascii="Verdana" w:hAnsi="Verdana"/>
                <w:color w:val="000000"/>
                <w:sz w:val="20"/>
                <w:szCs w:val="20"/>
              </w:rPr>
            </w:pPr>
            <w:r>
              <w:rPr>
                <w:rFonts w:ascii="Verdana" w:hAnsi="Verdana"/>
                <w:color w:val="000000"/>
                <w:sz w:val="20"/>
                <w:szCs w:val="20"/>
              </w:rPr>
              <w:t>enota</w:t>
            </w:r>
          </w:p>
        </w:tc>
        <w:tc>
          <w:tcPr>
            <w:tcW w:w="9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F61F8F" w14:textId="77777777" w:rsidR="00CE76BA" w:rsidRDefault="00CE76BA">
            <w:pPr>
              <w:jc w:val="center"/>
              <w:rPr>
                <w:rFonts w:ascii="Verdana" w:hAnsi="Verdana"/>
                <w:color w:val="000000"/>
                <w:sz w:val="20"/>
                <w:szCs w:val="20"/>
              </w:rPr>
            </w:pPr>
            <w:r>
              <w:rPr>
                <w:rFonts w:ascii="Verdana" w:hAnsi="Verdana"/>
                <w:color w:val="000000"/>
                <w:sz w:val="20"/>
                <w:szCs w:val="20"/>
              </w:rPr>
              <w:t>količina</w:t>
            </w:r>
          </w:p>
        </w:tc>
        <w:tc>
          <w:tcPr>
            <w:tcW w:w="1358" w:type="dxa"/>
            <w:tcBorders>
              <w:top w:val="single" w:sz="4" w:space="0" w:color="auto"/>
              <w:left w:val="nil"/>
              <w:bottom w:val="single" w:sz="4" w:space="0" w:color="auto"/>
              <w:right w:val="single" w:sz="4" w:space="0" w:color="auto"/>
            </w:tcBorders>
            <w:shd w:val="clear" w:color="auto" w:fill="auto"/>
            <w:vAlign w:val="center"/>
            <w:hideMark/>
          </w:tcPr>
          <w:p w14:paraId="53259EB8" w14:textId="77777777" w:rsidR="00CE76BA" w:rsidRDefault="00CE76BA">
            <w:pPr>
              <w:jc w:val="center"/>
              <w:rPr>
                <w:rFonts w:ascii="Verdana" w:hAnsi="Verdana"/>
                <w:color w:val="000000"/>
                <w:sz w:val="20"/>
                <w:szCs w:val="20"/>
              </w:rPr>
            </w:pPr>
            <w:r>
              <w:rPr>
                <w:rFonts w:ascii="Verdana" w:hAnsi="Verdana"/>
                <w:color w:val="000000"/>
                <w:sz w:val="20"/>
                <w:szCs w:val="20"/>
              </w:rPr>
              <w:t>cena/enoto</w:t>
            </w:r>
          </w:p>
        </w:tc>
        <w:tc>
          <w:tcPr>
            <w:tcW w:w="1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46E21E" w14:textId="77777777" w:rsidR="00CE76BA" w:rsidRDefault="00CE76BA">
            <w:pPr>
              <w:jc w:val="center"/>
              <w:rPr>
                <w:rFonts w:ascii="Verdana" w:hAnsi="Verdana"/>
                <w:color w:val="000000"/>
                <w:sz w:val="20"/>
                <w:szCs w:val="20"/>
              </w:rPr>
            </w:pPr>
            <w:r>
              <w:rPr>
                <w:rFonts w:ascii="Verdana" w:hAnsi="Verdana"/>
                <w:color w:val="000000"/>
                <w:sz w:val="20"/>
                <w:szCs w:val="20"/>
              </w:rPr>
              <w:t>DDV</w:t>
            </w:r>
          </w:p>
        </w:tc>
        <w:tc>
          <w:tcPr>
            <w:tcW w:w="1659" w:type="dxa"/>
            <w:tcBorders>
              <w:top w:val="single" w:sz="4" w:space="0" w:color="auto"/>
              <w:left w:val="nil"/>
              <w:bottom w:val="single" w:sz="4" w:space="0" w:color="auto"/>
              <w:right w:val="single" w:sz="4" w:space="0" w:color="auto"/>
            </w:tcBorders>
            <w:shd w:val="clear" w:color="auto" w:fill="auto"/>
            <w:vAlign w:val="center"/>
            <w:hideMark/>
          </w:tcPr>
          <w:p w14:paraId="6B5D7A9A" w14:textId="77777777" w:rsidR="00CE76BA" w:rsidRDefault="00CE76BA">
            <w:pPr>
              <w:jc w:val="center"/>
              <w:rPr>
                <w:rFonts w:ascii="Verdana" w:hAnsi="Verdana"/>
                <w:color w:val="000000"/>
                <w:sz w:val="20"/>
                <w:szCs w:val="20"/>
              </w:rPr>
            </w:pPr>
            <w:r>
              <w:rPr>
                <w:rFonts w:ascii="Verdana" w:hAnsi="Verdana"/>
                <w:color w:val="000000"/>
                <w:sz w:val="20"/>
                <w:szCs w:val="20"/>
              </w:rPr>
              <w:t>SKUPNI</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C3560C0" w14:textId="77777777" w:rsidR="00CE76BA" w:rsidRDefault="00CE76BA">
            <w:pPr>
              <w:jc w:val="center"/>
              <w:rPr>
                <w:rFonts w:ascii="Verdana" w:hAnsi="Verdana"/>
                <w:color w:val="000000"/>
                <w:sz w:val="20"/>
                <w:szCs w:val="20"/>
              </w:rPr>
            </w:pPr>
            <w:r>
              <w:rPr>
                <w:rFonts w:ascii="Verdana" w:hAnsi="Verdana"/>
                <w:color w:val="000000"/>
                <w:sz w:val="20"/>
                <w:szCs w:val="20"/>
              </w:rPr>
              <w:t>OBRAČUNSKI</w:t>
            </w:r>
          </w:p>
        </w:tc>
      </w:tr>
      <w:tr w:rsidR="00CE76BA" w14:paraId="467A5617" w14:textId="77777777" w:rsidTr="0056516C">
        <w:trPr>
          <w:trHeight w:val="510"/>
        </w:trPr>
        <w:tc>
          <w:tcPr>
            <w:tcW w:w="4301" w:type="dxa"/>
            <w:vMerge/>
            <w:tcBorders>
              <w:top w:val="single" w:sz="4" w:space="0" w:color="auto"/>
              <w:left w:val="single" w:sz="4" w:space="0" w:color="auto"/>
              <w:bottom w:val="single" w:sz="4" w:space="0" w:color="auto"/>
              <w:right w:val="single" w:sz="4" w:space="0" w:color="auto"/>
            </w:tcBorders>
            <w:vAlign w:val="center"/>
            <w:hideMark/>
          </w:tcPr>
          <w:p w14:paraId="38BAE687" w14:textId="77777777" w:rsidR="00CE76BA" w:rsidRDefault="00CE76BA">
            <w:pPr>
              <w:rPr>
                <w:rFonts w:ascii="Verdana" w:hAnsi="Verdana"/>
                <w:color w:val="000000"/>
                <w:sz w:val="20"/>
                <w:szCs w:val="20"/>
              </w:rPr>
            </w:pPr>
          </w:p>
        </w:tc>
        <w:tc>
          <w:tcPr>
            <w:tcW w:w="955" w:type="dxa"/>
            <w:vMerge/>
            <w:tcBorders>
              <w:left w:val="nil"/>
              <w:bottom w:val="single" w:sz="4" w:space="0" w:color="auto"/>
              <w:right w:val="single" w:sz="4" w:space="0" w:color="auto"/>
            </w:tcBorders>
            <w:shd w:val="clear" w:color="auto" w:fill="auto"/>
            <w:vAlign w:val="center"/>
            <w:hideMark/>
          </w:tcPr>
          <w:p w14:paraId="752AA580" w14:textId="17E58FAD" w:rsidR="00CE76BA" w:rsidRDefault="00CE76BA">
            <w:pPr>
              <w:jc w:val="center"/>
              <w:rPr>
                <w:rFonts w:ascii="Verdana" w:hAnsi="Verdana"/>
                <w:color w:val="000000"/>
                <w:sz w:val="20"/>
                <w:szCs w:val="20"/>
              </w:rPr>
            </w:pPr>
          </w:p>
        </w:tc>
        <w:tc>
          <w:tcPr>
            <w:tcW w:w="955" w:type="dxa"/>
            <w:tcBorders>
              <w:top w:val="nil"/>
              <w:left w:val="nil"/>
              <w:bottom w:val="single" w:sz="4" w:space="0" w:color="auto"/>
              <w:right w:val="single" w:sz="4" w:space="0" w:color="auto"/>
            </w:tcBorders>
            <w:shd w:val="clear" w:color="auto" w:fill="auto"/>
            <w:vAlign w:val="center"/>
            <w:hideMark/>
          </w:tcPr>
          <w:p w14:paraId="001C2540" w14:textId="77777777" w:rsidR="00CE76BA" w:rsidRDefault="00CE76BA">
            <w:pPr>
              <w:jc w:val="center"/>
              <w:rPr>
                <w:rFonts w:ascii="Verdana" w:hAnsi="Verdana"/>
                <w:color w:val="000000"/>
                <w:sz w:val="20"/>
                <w:szCs w:val="20"/>
              </w:rPr>
            </w:pPr>
            <w:r>
              <w:rPr>
                <w:rFonts w:ascii="Verdana" w:hAnsi="Verdana"/>
                <w:color w:val="000000"/>
                <w:sz w:val="20"/>
                <w:szCs w:val="20"/>
              </w:rPr>
              <w:t>mere</w:t>
            </w:r>
          </w:p>
        </w:tc>
        <w:tc>
          <w:tcPr>
            <w:tcW w:w="959" w:type="dxa"/>
            <w:vMerge/>
            <w:tcBorders>
              <w:top w:val="single" w:sz="4" w:space="0" w:color="auto"/>
              <w:left w:val="single" w:sz="4" w:space="0" w:color="auto"/>
              <w:bottom w:val="single" w:sz="4" w:space="0" w:color="auto"/>
              <w:right w:val="single" w:sz="4" w:space="0" w:color="auto"/>
            </w:tcBorders>
            <w:vAlign w:val="center"/>
            <w:hideMark/>
          </w:tcPr>
          <w:p w14:paraId="52CDC491" w14:textId="77777777" w:rsidR="00CE76BA" w:rsidRDefault="00CE76BA">
            <w:pPr>
              <w:rPr>
                <w:rFonts w:ascii="Verdana" w:hAnsi="Verdana"/>
                <w:color w:val="000000"/>
                <w:sz w:val="20"/>
                <w:szCs w:val="20"/>
              </w:rPr>
            </w:pPr>
          </w:p>
        </w:tc>
        <w:tc>
          <w:tcPr>
            <w:tcW w:w="1358" w:type="dxa"/>
            <w:tcBorders>
              <w:top w:val="nil"/>
              <w:left w:val="nil"/>
              <w:bottom w:val="single" w:sz="4" w:space="0" w:color="auto"/>
              <w:right w:val="single" w:sz="4" w:space="0" w:color="auto"/>
            </w:tcBorders>
            <w:shd w:val="clear" w:color="auto" w:fill="auto"/>
            <w:vAlign w:val="center"/>
            <w:hideMark/>
          </w:tcPr>
          <w:p w14:paraId="3AFAD0FC" w14:textId="77777777" w:rsidR="00CE76BA" w:rsidRDefault="00CE76BA">
            <w:pPr>
              <w:jc w:val="center"/>
              <w:rPr>
                <w:rFonts w:ascii="Verdana" w:hAnsi="Verdana"/>
                <w:color w:val="000000"/>
                <w:sz w:val="20"/>
                <w:szCs w:val="20"/>
              </w:rPr>
            </w:pPr>
            <w:r>
              <w:rPr>
                <w:rFonts w:ascii="Verdana" w:hAnsi="Verdana"/>
                <w:color w:val="000000"/>
                <w:sz w:val="20"/>
                <w:szCs w:val="20"/>
              </w:rPr>
              <w:t>EUR</w:t>
            </w:r>
          </w:p>
        </w:tc>
        <w:tc>
          <w:tcPr>
            <w:tcW w:w="1148" w:type="dxa"/>
            <w:vMerge/>
            <w:tcBorders>
              <w:top w:val="single" w:sz="4" w:space="0" w:color="auto"/>
              <w:left w:val="single" w:sz="4" w:space="0" w:color="auto"/>
              <w:bottom w:val="single" w:sz="4" w:space="0" w:color="auto"/>
              <w:right w:val="single" w:sz="4" w:space="0" w:color="auto"/>
            </w:tcBorders>
            <w:vAlign w:val="center"/>
            <w:hideMark/>
          </w:tcPr>
          <w:p w14:paraId="43302166" w14:textId="77777777" w:rsidR="00CE76BA" w:rsidRDefault="00CE76BA">
            <w:pPr>
              <w:rPr>
                <w:rFonts w:ascii="Verdana" w:hAnsi="Verdana"/>
                <w:color w:val="000000"/>
                <w:sz w:val="20"/>
                <w:szCs w:val="20"/>
              </w:rPr>
            </w:pPr>
          </w:p>
        </w:tc>
        <w:tc>
          <w:tcPr>
            <w:tcW w:w="1659" w:type="dxa"/>
            <w:tcBorders>
              <w:top w:val="nil"/>
              <w:left w:val="nil"/>
              <w:bottom w:val="single" w:sz="4" w:space="0" w:color="auto"/>
              <w:right w:val="single" w:sz="4" w:space="0" w:color="auto"/>
            </w:tcBorders>
            <w:shd w:val="clear" w:color="auto" w:fill="auto"/>
            <w:vAlign w:val="center"/>
            <w:hideMark/>
          </w:tcPr>
          <w:p w14:paraId="287E1555" w14:textId="77777777" w:rsidR="00CE76BA" w:rsidRDefault="00CE76BA">
            <w:pPr>
              <w:jc w:val="center"/>
              <w:rPr>
                <w:rFonts w:ascii="Verdana" w:hAnsi="Verdana"/>
                <w:color w:val="000000"/>
                <w:sz w:val="20"/>
                <w:szCs w:val="20"/>
              </w:rPr>
            </w:pPr>
            <w:r>
              <w:rPr>
                <w:rFonts w:ascii="Verdana" w:hAnsi="Verdana"/>
                <w:color w:val="000000"/>
                <w:sz w:val="20"/>
                <w:szCs w:val="20"/>
              </w:rPr>
              <w:t>STROŠKI (EUR)</w:t>
            </w:r>
          </w:p>
        </w:tc>
        <w:tc>
          <w:tcPr>
            <w:tcW w:w="1701" w:type="dxa"/>
            <w:tcBorders>
              <w:top w:val="nil"/>
              <w:left w:val="nil"/>
              <w:bottom w:val="single" w:sz="4" w:space="0" w:color="auto"/>
              <w:right w:val="single" w:sz="4" w:space="0" w:color="auto"/>
            </w:tcBorders>
            <w:shd w:val="clear" w:color="auto" w:fill="auto"/>
            <w:vAlign w:val="center"/>
            <w:hideMark/>
          </w:tcPr>
          <w:p w14:paraId="0805181A" w14:textId="77777777" w:rsidR="00CE76BA" w:rsidRDefault="00CE76BA">
            <w:pPr>
              <w:jc w:val="center"/>
              <w:rPr>
                <w:rFonts w:ascii="Verdana" w:hAnsi="Verdana"/>
                <w:color w:val="000000"/>
                <w:sz w:val="20"/>
                <w:szCs w:val="20"/>
              </w:rPr>
            </w:pPr>
            <w:r>
              <w:rPr>
                <w:rFonts w:ascii="Verdana" w:hAnsi="Verdana"/>
                <w:color w:val="000000"/>
                <w:sz w:val="20"/>
                <w:szCs w:val="20"/>
              </w:rPr>
              <w:t>STROŠKI (EUR)</w:t>
            </w:r>
          </w:p>
        </w:tc>
      </w:tr>
      <w:tr w:rsidR="00AD2045" w14:paraId="194614B7" w14:textId="77777777" w:rsidTr="0056516C">
        <w:trPr>
          <w:trHeight w:val="765"/>
        </w:trPr>
        <w:tc>
          <w:tcPr>
            <w:tcW w:w="4301" w:type="dxa"/>
            <w:tcBorders>
              <w:top w:val="nil"/>
              <w:left w:val="single" w:sz="4" w:space="0" w:color="auto"/>
              <w:bottom w:val="single" w:sz="4" w:space="0" w:color="auto"/>
              <w:right w:val="single" w:sz="4" w:space="0" w:color="auto"/>
            </w:tcBorders>
            <w:shd w:val="clear" w:color="auto" w:fill="auto"/>
            <w:vAlign w:val="center"/>
            <w:hideMark/>
          </w:tcPr>
          <w:p w14:paraId="5E45967B" w14:textId="51B6D32E" w:rsidR="00AD2045" w:rsidRDefault="001B6861">
            <w:pPr>
              <w:rPr>
                <w:rFonts w:ascii="Verdana" w:hAnsi="Verdana"/>
                <w:color w:val="000000"/>
                <w:sz w:val="20"/>
                <w:szCs w:val="20"/>
              </w:rPr>
            </w:pPr>
            <w:r>
              <w:rPr>
                <w:rFonts w:ascii="Verdana" w:hAnsi="Verdana"/>
                <w:color w:val="000000"/>
                <w:sz w:val="20"/>
                <w:szCs w:val="20"/>
              </w:rPr>
              <w:t>J</w:t>
            </w:r>
            <w:r w:rsidR="00AD2045">
              <w:rPr>
                <w:rFonts w:ascii="Verdana" w:hAnsi="Verdana"/>
                <w:color w:val="000000"/>
                <w:sz w:val="20"/>
                <w:szCs w:val="20"/>
              </w:rPr>
              <w:t>avni meteorni kanal GRP DN 250 (odsek U3 - Pučnikova ulica) od Šmartinske ceste do U4 -Torkarjeve ulice</w:t>
            </w:r>
          </w:p>
        </w:tc>
        <w:tc>
          <w:tcPr>
            <w:tcW w:w="955" w:type="dxa"/>
            <w:tcBorders>
              <w:top w:val="nil"/>
              <w:left w:val="nil"/>
              <w:bottom w:val="single" w:sz="4" w:space="0" w:color="auto"/>
              <w:right w:val="single" w:sz="4" w:space="0" w:color="auto"/>
            </w:tcBorders>
            <w:shd w:val="clear" w:color="auto" w:fill="auto"/>
            <w:vAlign w:val="bottom"/>
            <w:hideMark/>
          </w:tcPr>
          <w:p w14:paraId="2EAADCA1" w14:textId="762D82ED" w:rsidR="00AD2045" w:rsidRDefault="00D323BE">
            <w:pPr>
              <w:jc w:val="center"/>
              <w:rPr>
                <w:rFonts w:ascii="Verdana" w:hAnsi="Verdana"/>
                <w:color w:val="000000"/>
                <w:sz w:val="20"/>
                <w:szCs w:val="20"/>
              </w:rPr>
            </w:pPr>
            <w:r>
              <w:rPr>
                <w:rFonts w:ascii="Verdana" w:hAnsi="Verdana"/>
                <w:color w:val="000000"/>
                <w:sz w:val="20"/>
                <w:szCs w:val="20"/>
              </w:rPr>
              <w:t>1.</w:t>
            </w:r>
            <w:r w:rsidR="00AD2045">
              <w:rPr>
                <w:rFonts w:ascii="Verdana" w:hAnsi="Verdana"/>
                <w:color w:val="000000"/>
                <w:sz w:val="20"/>
                <w:szCs w:val="20"/>
              </w:rPr>
              <w:t xml:space="preserve"> etapa</w:t>
            </w:r>
          </w:p>
        </w:tc>
        <w:tc>
          <w:tcPr>
            <w:tcW w:w="955" w:type="dxa"/>
            <w:tcBorders>
              <w:top w:val="nil"/>
              <w:left w:val="nil"/>
              <w:bottom w:val="single" w:sz="4" w:space="0" w:color="auto"/>
              <w:right w:val="single" w:sz="4" w:space="0" w:color="auto"/>
            </w:tcBorders>
            <w:shd w:val="clear" w:color="auto" w:fill="auto"/>
            <w:vAlign w:val="bottom"/>
            <w:hideMark/>
          </w:tcPr>
          <w:p w14:paraId="6BDECE33" w14:textId="77777777" w:rsidR="00AD2045" w:rsidRDefault="00AD2045">
            <w:pPr>
              <w:jc w:val="center"/>
              <w:rPr>
                <w:rFonts w:ascii="Verdana" w:hAnsi="Verdana"/>
                <w:color w:val="000000"/>
                <w:sz w:val="20"/>
                <w:szCs w:val="20"/>
              </w:rPr>
            </w:pPr>
            <w:r>
              <w:rPr>
                <w:rFonts w:ascii="Verdana" w:hAnsi="Verdana"/>
                <w:color w:val="000000"/>
                <w:sz w:val="20"/>
                <w:szCs w:val="20"/>
              </w:rPr>
              <w:t>m</w:t>
            </w:r>
          </w:p>
        </w:tc>
        <w:tc>
          <w:tcPr>
            <w:tcW w:w="959" w:type="dxa"/>
            <w:tcBorders>
              <w:top w:val="nil"/>
              <w:left w:val="nil"/>
              <w:bottom w:val="single" w:sz="4" w:space="0" w:color="auto"/>
              <w:right w:val="single" w:sz="4" w:space="0" w:color="auto"/>
            </w:tcBorders>
            <w:shd w:val="clear" w:color="auto" w:fill="auto"/>
            <w:vAlign w:val="bottom"/>
            <w:hideMark/>
          </w:tcPr>
          <w:p w14:paraId="5D995FD4" w14:textId="77777777" w:rsidR="00AD2045" w:rsidRDefault="00AD2045">
            <w:pPr>
              <w:jc w:val="center"/>
              <w:rPr>
                <w:rFonts w:ascii="Verdana" w:hAnsi="Verdana"/>
                <w:color w:val="000000"/>
                <w:sz w:val="20"/>
                <w:szCs w:val="20"/>
              </w:rPr>
            </w:pPr>
            <w:r>
              <w:rPr>
                <w:rFonts w:ascii="Verdana" w:hAnsi="Verdana"/>
                <w:color w:val="000000"/>
                <w:sz w:val="20"/>
                <w:szCs w:val="20"/>
              </w:rPr>
              <w:t>64</w:t>
            </w:r>
          </w:p>
        </w:tc>
        <w:tc>
          <w:tcPr>
            <w:tcW w:w="1358" w:type="dxa"/>
            <w:tcBorders>
              <w:top w:val="nil"/>
              <w:left w:val="nil"/>
              <w:bottom w:val="single" w:sz="4" w:space="0" w:color="auto"/>
              <w:right w:val="single" w:sz="4" w:space="0" w:color="auto"/>
            </w:tcBorders>
            <w:shd w:val="clear" w:color="auto" w:fill="auto"/>
            <w:vAlign w:val="bottom"/>
            <w:hideMark/>
          </w:tcPr>
          <w:p w14:paraId="5FFE3808" w14:textId="77777777" w:rsidR="00AD2045" w:rsidRDefault="00AD2045">
            <w:pPr>
              <w:jc w:val="center"/>
              <w:rPr>
                <w:rFonts w:ascii="Verdana" w:hAnsi="Verdana"/>
                <w:color w:val="000000"/>
                <w:sz w:val="20"/>
                <w:szCs w:val="20"/>
              </w:rPr>
            </w:pPr>
            <w:r>
              <w:rPr>
                <w:rFonts w:ascii="Verdana" w:hAnsi="Verdana"/>
                <w:color w:val="000000"/>
                <w:sz w:val="20"/>
                <w:szCs w:val="20"/>
              </w:rPr>
              <w:t>300</w:t>
            </w:r>
          </w:p>
        </w:tc>
        <w:tc>
          <w:tcPr>
            <w:tcW w:w="1148" w:type="dxa"/>
            <w:tcBorders>
              <w:top w:val="nil"/>
              <w:left w:val="nil"/>
              <w:bottom w:val="single" w:sz="4" w:space="0" w:color="auto"/>
              <w:right w:val="single" w:sz="4" w:space="0" w:color="auto"/>
            </w:tcBorders>
            <w:shd w:val="clear" w:color="auto" w:fill="auto"/>
            <w:vAlign w:val="bottom"/>
            <w:hideMark/>
          </w:tcPr>
          <w:p w14:paraId="36B879F3" w14:textId="77777777" w:rsidR="00AD2045" w:rsidRDefault="00AD2045">
            <w:pPr>
              <w:jc w:val="center"/>
              <w:rPr>
                <w:rFonts w:ascii="Verdana" w:hAnsi="Verdana"/>
                <w:color w:val="000000"/>
                <w:sz w:val="20"/>
                <w:szCs w:val="20"/>
              </w:rPr>
            </w:pPr>
            <w:r>
              <w:rPr>
                <w:rFonts w:ascii="Verdana" w:hAnsi="Verdana"/>
                <w:color w:val="000000"/>
                <w:sz w:val="20"/>
                <w:szCs w:val="20"/>
              </w:rPr>
              <w:t>1,22</w:t>
            </w:r>
          </w:p>
        </w:tc>
        <w:tc>
          <w:tcPr>
            <w:tcW w:w="1659" w:type="dxa"/>
            <w:tcBorders>
              <w:top w:val="nil"/>
              <w:left w:val="nil"/>
              <w:bottom w:val="single" w:sz="4" w:space="0" w:color="auto"/>
              <w:right w:val="single" w:sz="4" w:space="0" w:color="auto"/>
            </w:tcBorders>
            <w:shd w:val="clear" w:color="auto" w:fill="auto"/>
            <w:vAlign w:val="bottom"/>
            <w:hideMark/>
          </w:tcPr>
          <w:p w14:paraId="5E2B4075" w14:textId="77777777" w:rsidR="00AD2045" w:rsidRDefault="00AD2045">
            <w:pPr>
              <w:jc w:val="right"/>
              <w:rPr>
                <w:rFonts w:ascii="Verdana" w:hAnsi="Verdana"/>
                <w:color w:val="000000"/>
                <w:sz w:val="20"/>
                <w:szCs w:val="20"/>
              </w:rPr>
            </w:pPr>
            <w:r>
              <w:rPr>
                <w:rFonts w:ascii="Verdana" w:hAnsi="Verdana"/>
                <w:color w:val="000000"/>
                <w:sz w:val="20"/>
                <w:szCs w:val="20"/>
              </w:rPr>
              <w:t>23.424,00</w:t>
            </w:r>
          </w:p>
        </w:tc>
        <w:tc>
          <w:tcPr>
            <w:tcW w:w="1701" w:type="dxa"/>
            <w:tcBorders>
              <w:top w:val="nil"/>
              <w:left w:val="nil"/>
              <w:bottom w:val="single" w:sz="4" w:space="0" w:color="auto"/>
              <w:right w:val="single" w:sz="4" w:space="0" w:color="auto"/>
            </w:tcBorders>
            <w:shd w:val="clear" w:color="auto" w:fill="auto"/>
            <w:vAlign w:val="bottom"/>
            <w:hideMark/>
          </w:tcPr>
          <w:p w14:paraId="3C54B8E6" w14:textId="77777777" w:rsidR="00AD2045" w:rsidRDefault="00AD2045">
            <w:pPr>
              <w:jc w:val="right"/>
              <w:rPr>
                <w:rFonts w:ascii="Verdana" w:hAnsi="Verdana"/>
                <w:color w:val="000000"/>
                <w:sz w:val="20"/>
                <w:szCs w:val="20"/>
              </w:rPr>
            </w:pPr>
            <w:r>
              <w:rPr>
                <w:rFonts w:ascii="Verdana" w:hAnsi="Verdana"/>
                <w:color w:val="000000"/>
                <w:sz w:val="20"/>
                <w:szCs w:val="20"/>
              </w:rPr>
              <w:t>23.424,00</w:t>
            </w:r>
          </w:p>
        </w:tc>
      </w:tr>
      <w:tr w:rsidR="00AD2045" w14:paraId="5F265F85" w14:textId="77777777" w:rsidTr="0056516C">
        <w:trPr>
          <w:trHeight w:val="765"/>
        </w:trPr>
        <w:tc>
          <w:tcPr>
            <w:tcW w:w="4301" w:type="dxa"/>
            <w:tcBorders>
              <w:top w:val="nil"/>
              <w:left w:val="single" w:sz="4" w:space="0" w:color="auto"/>
              <w:bottom w:val="single" w:sz="4" w:space="0" w:color="auto"/>
              <w:right w:val="single" w:sz="4" w:space="0" w:color="auto"/>
            </w:tcBorders>
            <w:shd w:val="clear" w:color="auto" w:fill="auto"/>
            <w:vAlign w:val="center"/>
            <w:hideMark/>
          </w:tcPr>
          <w:p w14:paraId="30957D0F" w14:textId="65EF1BB1" w:rsidR="00AD2045" w:rsidRDefault="001B6861">
            <w:pPr>
              <w:rPr>
                <w:rFonts w:ascii="Verdana" w:hAnsi="Verdana"/>
                <w:color w:val="000000"/>
                <w:sz w:val="20"/>
                <w:szCs w:val="20"/>
              </w:rPr>
            </w:pPr>
            <w:r>
              <w:rPr>
                <w:rFonts w:ascii="Verdana" w:hAnsi="Verdana"/>
                <w:color w:val="000000"/>
                <w:sz w:val="20"/>
                <w:szCs w:val="20"/>
              </w:rPr>
              <w:t>J</w:t>
            </w:r>
            <w:r w:rsidR="00AD2045">
              <w:rPr>
                <w:rFonts w:ascii="Verdana" w:hAnsi="Verdana"/>
                <w:color w:val="000000"/>
                <w:sz w:val="20"/>
                <w:szCs w:val="20"/>
              </w:rPr>
              <w:t>avni meteorni kanal GRP DN 300 (odsek U3 - Pučnikova ulica) do U6 -Rožičeve ulice</w:t>
            </w:r>
          </w:p>
        </w:tc>
        <w:tc>
          <w:tcPr>
            <w:tcW w:w="955" w:type="dxa"/>
            <w:tcBorders>
              <w:top w:val="nil"/>
              <w:left w:val="nil"/>
              <w:bottom w:val="single" w:sz="4" w:space="0" w:color="auto"/>
              <w:right w:val="single" w:sz="4" w:space="0" w:color="auto"/>
            </w:tcBorders>
            <w:shd w:val="clear" w:color="auto" w:fill="auto"/>
            <w:vAlign w:val="bottom"/>
            <w:hideMark/>
          </w:tcPr>
          <w:p w14:paraId="71EB7459" w14:textId="77777777" w:rsidR="00AD2045" w:rsidRDefault="00AD2045">
            <w:pPr>
              <w:jc w:val="center"/>
              <w:rPr>
                <w:rFonts w:ascii="Verdana" w:hAnsi="Verdana"/>
                <w:color w:val="000000"/>
                <w:sz w:val="20"/>
                <w:szCs w:val="20"/>
              </w:rPr>
            </w:pPr>
            <w:r>
              <w:rPr>
                <w:rFonts w:ascii="Verdana" w:hAnsi="Verdana"/>
                <w:color w:val="000000"/>
                <w:sz w:val="20"/>
                <w:szCs w:val="20"/>
              </w:rPr>
              <w:t>3. etapa</w:t>
            </w:r>
          </w:p>
        </w:tc>
        <w:tc>
          <w:tcPr>
            <w:tcW w:w="955" w:type="dxa"/>
            <w:tcBorders>
              <w:top w:val="nil"/>
              <w:left w:val="nil"/>
              <w:bottom w:val="single" w:sz="4" w:space="0" w:color="auto"/>
              <w:right w:val="single" w:sz="4" w:space="0" w:color="auto"/>
            </w:tcBorders>
            <w:shd w:val="clear" w:color="auto" w:fill="auto"/>
            <w:vAlign w:val="bottom"/>
            <w:hideMark/>
          </w:tcPr>
          <w:p w14:paraId="70DB7A9B" w14:textId="77777777" w:rsidR="00AD2045" w:rsidRDefault="00AD2045">
            <w:pPr>
              <w:jc w:val="center"/>
              <w:rPr>
                <w:rFonts w:ascii="Verdana" w:hAnsi="Verdana"/>
                <w:color w:val="000000"/>
                <w:sz w:val="20"/>
                <w:szCs w:val="20"/>
              </w:rPr>
            </w:pPr>
            <w:r>
              <w:rPr>
                <w:rFonts w:ascii="Verdana" w:hAnsi="Verdana"/>
                <w:color w:val="000000"/>
                <w:sz w:val="20"/>
                <w:szCs w:val="20"/>
              </w:rPr>
              <w:t>m</w:t>
            </w:r>
          </w:p>
        </w:tc>
        <w:tc>
          <w:tcPr>
            <w:tcW w:w="959" w:type="dxa"/>
            <w:tcBorders>
              <w:top w:val="nil"/>
              <w:left w:val="nil"/>
              <w:bottom w:val="single" w:sz="4" w:space="0" w:color="auto"/>
              <w:right w:val="single" w:sz="4" w:space="0" w:color="auto"/>
            </w:tcBorders>
            <w:shd w:val="clear" w:color="auto" w:fill="auto"/>
            <w:vAlign w:val="bottom"/>
            <w:hideMark/>
          </w:tcPr>
          <w:p w14:paraId="2EFB8B50" w14:textId="77777777" w:rsidR="00AD2045" w:rsidRDefault="00AD2045">
            <w:pPr>
              <w:jc w:val="center"/>
              <w:rPr>
                <w:rFonts w:ascii="Verdana" w:hAnsi="Verdana"/>
                <w:color w:val="000000"/>
                <w:sz w:val="20"/>
                <w:szCs w:val="20"/>
              </w:rPr>
            </w:pPr>
            <w:r>
              <w:rPr>
                <w:rFonts w:ascii="Verdana" w:hAnsi="Verdana"/>
                <w:color w:val="000000"/>
                <w:sz w:val="20"/>
                <w:szCs w:val="20"/>
              </w:rPr>
              <w:t>95</w:t>
            </w:r>
          </w:p>
        </w:tc>
        <w:tc>
          <w:tcPr>
            <w:tcW w:w="1358" w:type="dxa"/>
            <w:tcBorders>
              <w:top w:val="nil"/>
              <w:left w:val="nil"/>
              <w:bottom w:val="single" w:sz="4" w:space="0" w:color="auto"/>
              <w:right w:val="single" w:sz="4" w:space="0" w:color="auto"/>
            </w:tcBorders>
            <w:shd w:val="clear" w:color="auto" w:fill="auto"/>
            <w:vAlign w:val="bottom"/>
            <w:hideMark/>
          </w:tcPr>
          <w:p w14:paraId="031C5169" w14:textId="77777777" w:rsidR="00AD2045" w:rsidRDefault="00AD2045">
            <w:pPr>
              <w:jc w:val="center"/>
              <w:rPr>
                <w:rFonts w:ascii="Verdana" w:hAnsi="Verdana"/>
                <w:color w:val="000000"/>
                <w:sz w:val="20"/>
                <w:szCs w:val="20"/>
              </w:rPr>
            </w:pPr>
            <w:r>
              <w:rPr>
                <w:rFonts w:ascii="Verdana" w:hAnsi="Verdana"/>
                <w:color w:val="000000"/>
                <w:sz w:val="20"/>
                <w:szCs w:val="20"/>
              </w:rPr>
              <w:t>370</w:t>
            </w:r>
          </w:p>
        </w:tc>
        <w:tc>
          <w:tcPr>
            <w:tcW w:w="1148" w:type="dxa"/>
            <w:tcBorders>
              <w:top w:val="nil"/>
              <w:left w:val="nil"/>
              <w:bottom w:val="single" w:sz="4" w:space="0" w:color="auto"/>
              <w:right w:val="single" w:sz="4" w:space="0" w:color="auto"/>
            </w:tcBorders>
            <w:shd w:val="clear" w:color="auto" w:fill="auto"/>
            <w:vAlign w:val="bottom"/>
            <w:hideMark/>
          </w:tcPr>
          <w:p w14:paraId="706BD859" w14:textId="77777777" w:rsidR="00AD2045" w:rsidRDefault="00AD2045">
            <w:pPr>
              <w:jc w:val="center"/>
              <w:rPr>
                <w:rFonts w:ascii="Verdana" w:hAnsi="Verdana"/>
                <w:color w:val="000000"/>
                <w:sz w:val="20"/>
                <w:szCs w:val="20"/>
              </w:rPr>
            </w:pPr>
            <w:r>
              <w:rPr>
                <w:rFonts w:ascii="Verdana" w:hAnsi="Verdana"/>
                <w:color w:val="000000"/>
                <w:sz w:val="20"/>
                <w:szCs w:val="20"/>
              </w:rPr>
              <w:t>1,22</w:t>
            </w:r>
          </w:p>
        </w:tc>
        <w:tc>
          <w:tcPr>
            <w:tcW w:w="1659" w:type="dxa"/>
            <w:tcBorders>
              <w:top w:val="nil"/>
              <w:left w:val="nil"/>
              <w:bottom w:val="single" w:sz="4" w:space="0" w:color="auto"/>
              <w:right w:val="single" w:sz="4" w:space="0" w:color="auto"/>
            </w:tcBorders>
            <w:shd w:val="clear" w:color="auto" w:fill="auto"/>
            <w:vAlign w:val="bottom"/>
            <w:hideMark/>
          </w:tcPr>
          <w:p w14:paraId="7457B8CE" w14:textId="77777777" w:rsidR="00AD2045" w:rsidRDefault="00AD2045">
            <w:pPr>
              <w:jc w:val="right"/>
              <w:rPr>
                <w:rFonts w:ascii="Verdana" w:hAnsi="Verdana"/>
                <w:color w:val="000000"/>
                <w:sz w:val="20"/>
                <w:szCs w:val="20"/>
              </w:rPr>
            </w:pPr>
            <w:r>
              <w:rPr>
                <w:rFonts w:ascii="Verdana" w:hAnsi="Verdana"/>
                <w:color w:val="000000"/>
                <w:sz w:val="20"/>
                <w:szCs w:val="20"/>
              </w:rPr>
              <w:t>42.883,00</w:t>
            </w:r>
          </w:p>
        </w:tc>
        <w:tc>
          <w:tcPr>
            <w:tcW w:w="1701" w:type="dxa"/>
            <w:tcBorders>
              <w:top w:val="nil"/>
              <w:left w:val="nil"/>
              <w:bottom w:val="single" w:sz="4" w:space="0" w:color="auto"/>
              <w:right w:val="single" w:sz="4" w:space="0" w:color="auto"/>
            </w:tcBorders>
            <w:shd w:val="clear" w:color="auto" w:fill="auto"/>
            <w:vAlign w:val="bottom"/>
            <w:hideMark/>
          </w:tcPr>
          <w:p w14:paraId="6459ABF2" w14:textId="77777777" w:rsidR="00AD2045" w:rsidRDefault="00AD2045">
            <w:pPr>
              <w:jc w:val="right"/>
              <w:rPr>
                <w:rFonts w:ascii="Verdana" w:hAnsi="Verdana"/>
                <w:color w:val="000000"/>
                <w:sz w:val="20"/>
                <w:szCs w:val="20"/>
              </w:rPr>
            </w:pPr>
            <w:r>
              <w:rPr>
                <w:rFonts w:ascii="Verdana" w:hAnsi="Verdana"/>
                <w:color w:val="000000"/>
                <w:sz w:val="20"/>
                <w:szCs w:val="20"/>
              </w:rPr>
              <w:t>42.883,00</w:t>
            </w:r>
          </w:p>
        </w:tc>
      </w:tr>
      <w:tr w:rsidR="00AD2045" w14:paraId="7C4A3380" w14:textId="77777777" w:rsidTr="0056516C">
        <w:trPr>
          <w:trHeight w:val="510"/>
        </w:trPr>
        <w:tc>
          <w:tcPr>
            <w:tcW w:w="4301" w:type="dxa"/>
            <w:tcBorders>
              <w:top w:val="nil"/>
              <w:left w:val="single" w:sz="4" w:space="0" w:color="auto"/>
              <w:bottom w:val="single" w:sz="4" w:space="0" w:color="auto"/>
              <w:right w:val="single" w:sz="4" w:space="0" w:color="auto"/>
            </w:tcBorders>
            <w:shd w:val="clear" w:color="auto" w:fill="auto"/>
            <w:vAlign w:val="center"/>
            <w:hideMark/>
          </w:tcPr>
          <w:p w14:paraId="5E2B4DC7" w14:textId="43A82833" w:rsidR="00AD2045" w:rsidRDefault="001B6861">
            <w:pPr>
              <w:rPr>
                <w:rFonts w:ascii="Verdana" w:hAnsi="Verdana"/>
                <w:color w:val="000000"/>
                <w:sz w:val="20"/>
                <w:szCs w:val="20"/>
              </w:rPr>
            </w:pPr>
            <w:r>
              <w:rPr>
                <w:rFonts w:ascii="Verdana" w:hAnsi="Verdana"/>
                <w:color w:val="000000"/>
                <w:sz w:val="20"/>
                <w:szCs w:val="20"/>
              </w:rPr>
              <w:t>J</w:t>
            </w:r>
            <w:r w:rsidR="00AD2045">
              <w:rPr>
                <w:rFonts w:ascii="Verdana" w:hAnsi="Verdana"/>
                <w:color w:val="000000"/>
                <w:sz w:val="20"/>
                <w:szCs w:val="20"/>
              </w:rPr>
              <w:t>avni meteorni kanal GRP DN 250 (odsek od Rožičeve do Kavčičeve ulice)</w:t>
            </w:r>
          </w:p>
        </w:tc>
        <w:tc>
          <w:tcPr>
            <w:tcW w:w="955" w:type="dxa"/>
            <w:tcBorders>
              <w:top w:val="nil"/>
              <w:left w:val="nil"/>
              <w:bottom w:val="single" w:sz="4" w:space="0" w:color="auto"/>
              <w:right w:val="single" w:sz="4" w:space="0" w:color="auto"/>
            </w:tcBorders>
            <w:shd w:val="clear" w:color="auto" w:fill="auto"/>
            <w:vAlign w:val="bottom"/>
            <w:hideMark/>
          </w:tcPr>
          <w:p w14:paraId="3E53AAAD" w14:textId="77777777" w:rsidR="00AD2045" w:rsidRDefault="00AD2045">
            <w:pPr>
              <w:jc w:val="center"/>
              <w:rPr>
                <w:rFonts w:ascii="Verdana" w:hAnsi="Verdana"/>
                <w:color w:val="000000"/>
                <w:sz w:val="20"/>
                <w:szCs w:val="20"/>
              </w:rPr>
            </w:pPr>
            <w:r>
              <w:rPr>
                <w:rFonts w:ascii="Verdana" w:hAnsi="Verdana"/>
                <w:color w:val="000000"/>
                <w:sz w:val="20"/>
                <w:szCs w:val="20"/>
              </w:rPr>
              <w:t>4. etapa</w:t>
            </w:r>
          </w:p>
        </w:tc>
        <w:tc>
          <w:tcPr>
            <w:tcW w:w="955" w:type="dxa"/>
            <w:tcBorders>
              <w:top w:val="nil"/>
              <w:left w:val="nil"/>
              <w:bottom w:val="single" w:sz="4" w:space="0" w:color="auto"/>
              <w:right w:val="single" w:sz="4" w:space="0" w:color="auto"/>
            </w:tcBorders>
            <w:shd w:val="clear" w:color="auto" w:fill="auto"/>
            <w:vAlign w:val="bottom"/>
            <w:hideMark/>
          </w:tcPr>
          <w:p w14:paraId="2AC79174" w14:textId="77777777" w:rsidR="00AD2045" w:rsidRDefault="00AD2045">
            <w:pPr>
              <w:jc w:val="center"/>
              <w:rPr>
                <w:rFonts w:ascii="Verdana" w:hAnsi="Verdana"/>
                <w:color w:val="000000"/>
                <w:sz w:val="20"/>
                <w:szCs w:val="20"/>
              </w:rPr>
            </w:pPr>
            <w:r>
              <w:rPr>
                <w:rFonts w:ascii="Verdana" w:hAnsi="Verdana"/>
                <w:color w:val="000000"/>
                <w:sz w:val="20"/>
                <w:szCs w:val="20"/>
              </w:rPr>
              <w:t>m</w:t>
            </w:r>
          </w:p>
        </w:tc>
        <w:tc>
          <w:tcPr>
            <w:tcW w:w="959" w:type="dxa"/>
            <w:tcBorders>
              <w:top w:val="nil"/>
              <w:left w:val="nil"/>
              <w:bottom w:val="single" w:sz="4" w:space="0" w:color="auto"/>
              <w:right w:val="single" w:sz="4" w:space="0" w:color="auto"/>
            </w:tcBorders>
            <w:shd w:val="clear" w:color="auto" w:fill="auto"/>
            <w:vAlign w:val="bottom"/>
            <w:hideMark/>
          </w:tcPr>
          <w:p w14:paraId="4523EA7A" w14:textId="77777777" w:rsidR="00AD2045" w:rsidRDefault="00AD2045">
            <w:pPr>
              <w:jc w:val="center"/>
              <w:rPr>
                <w:rFonts w:ascii="Verdana" w:hAnsi="Verdana"/>
                <w:color w:val="000000"/>
                <w:sz w:val="20"/>
                <w:szCs w:val="20"/>
              </w:rPr>
            </w:pPr>
            <w:r>
              <w:rPr>
                <w:rFonts w:ascii="Verdana" w:hAnsi="Verdana"/>
                <w:color w:val="000000"/>
                <w:sz w:val="20"/>
                <w:szCs w:val="20"/>
              </w:rPr>
              <w:t>37</w:t>
            </w:r>
          </w:p>
        </w:tc>
        <w:tc>
          <w:tcPr>
            <w:tcW w:w="1358" w:type="dxa"/>
            <w:tcBorders>
              <w:top w:val="nil"/>
              <w:left w:val="nil"/>
              <w:bottom w:val="single" w:sz="4" w:space="0" w:color="auto"/>
              <w:right w:val="single" w:sz="4" w:space="0" w:color="auto"/>
            </w:tcBorders>
            <w:shd w:val="clear" w:color="auto" w:fill="auto"/>
            <w:vAlign w:val="bottom"/>
            <w:hideMark/>
          </w:tcPr>
          <w:p w14:paraId="0DE73446" w14:textId="77777777" w:rsidR="00AD2045" w:rsidRDefault="00AD2045">
            <w:pPr>
              <w:jc w:val="center"/>
              <w:rPr>
                <w:rFonts w:ascii="Verdana" w:hAnsi="Verdana"/>
                <w:color w:val="000000"/>
                <w:sz w:val="20"/>
                <w:szCs w:val="20"/>
              </w:rPr>
            </w:pPr>
            <w:r>
              <w:rPr>
                <w:rFonts w:ascii="Verdana" w:hAnsi="Verdana"/>
                <w:color w:val="000000"/>
                <w:sz w:val="20"/>
                <w:szCs w:val="20"/>
              </w:rPr>
              <w:t>300</w:t>
            </w:r>
          </w:p>
        </w:tc>
        <w:tc>
          <w:tcPr>
            <w:tcW w:w="1148" w:type="dxa"/>
            <w:tcBorders>
              <w:top w:val="nil"/>
              <w:left w:val="nil"/>
              <w:bottom w:val="single" w:sz="4" w:space="0" w:color="auto"/>
              <w:right w:val="single" w:sz="4" w:space="0" w:color="auto"/>
            </w:tcBorders>
            <w:shd w:val="clear" w:color="auto" w:fill="auto"/>
            <w:vAlign w:val="bottom"/>
            <w:hideMark/>
          </w:tcPr>
          <w:p w14:paraId="79CD0EC2" w14:textId="77777777" w:rsidR="00AD2045" w:rsidRDefault="00AD2045">
            <w:pPr>
              <w:jc w:val="center"/>
              <w:rPr>
                <w:rFonts w:ascii="Verdana" w:hAnsi="Verdana"/>
                <w:color w:val="000000"/>
                <w:sz w:val="20"/>
                <w:szCs w:val="20"/>
              </w:rPr>
            </w:pPr>
            <w:r>
              <w:rPr>
                <w:rFonts w:ascii="Verdana" w:hAnsi="Verdana"/>
                <w:color w:val="000000"/>
                <w:sz w:val="20"/>
                <w:szCs w:val="20"/>
              </w:rPr>
              <w:t>1,22</w:t>
            </w:r>
          </w:p>
        </w:tc>
        <w:tc>
          <w:tcPr>
            <w:tcW w:w="1659" w:type="dxa"/>
            <w:tcBorders>
              <w:top w:val="nil"/>
              <w:left w:val="nil"/>
              <w:bottom w:val="single" w:sz="4" w:space="0" w:color="auto"/>
              <w:right w:val="single" w:sz="4" w:space="0" w:color="auto"/>
            </w:tcBorders>
            <w:shd w:val="clear" w:color="auto" w:fill="auto"/>
            <w:vAlign w:val="bottom"/>
            <w:hideMark/>
          </w:tcPr>
          <w:p w14:paraId="4ABC248F" w14:textId="77777777" w:rsidR="00AD2045" w:rsidRDefault="00AD2045">
            <w:pPr>
              <w:jc w:val="right"/>
              <w:rPr>
                <w:rFonts w:ascii="Verdana" w:hAnsi="Verdana"/>
                <w:color w:val="000000"/>
                <w:sz w:val="20"/>
                <w:szCs w:val="20"/>
              </w:rPr>
            </w:pPr>
            <w:r>
              <w:rPr>
                <w:rFonts w:ascii="Verdana" w:hAnsi="Verdana"/>
                <w:color w:val="000000"/>
                <w:sz w:val="20"/>
                <w:szCs w:val="20"/>
              </w:rPr>
              <w:t>13.542,00</w:t>
            </w:r>
          </w:p>
        </w:tc>
        <w:tc>
          <w:tcPr>
            <w:tcW w:w="1701" w:type="dxa"/>
            <w:tcBorders>
              <w:top w:val="nil"/>
              <w:left w:val="nil"/>
              <w:bottom w:val="single" w:sz="4" w:space="0" w:color="auto"/>
              <w:right w:val="single" w:sz="4" w:space="0" w:color="auto"/>
            </w:tcBorders>
            <w:shd w:val="clear" w:color="auto" w:fill="auto"/>
            <w:vAlign w:val="bottom"/>
            <w:hideMark/>
          </w:tcPr>
          <w:p w14:paraId="2ED353FF" w14:textId="77777777" w:rsidR="00AD2045" w:rsidRDefault="00AD2045">
            <w:pPr>
              <w:jc w:val="right"/>
              <w:rPr>
                <w:rFonts w:ascii="Verdana" w:hAnsi="Verdana"/>
                <w:color w:val="000000"/>
                <w:sz w:val="20"/>
                <w:szCs w:val="20"/>
              </w:rPr>
            </w:pPr>
            <w:r>
              <w:rPr>
                <w:rFonts w:ascii="Verdana" w:hAnsi="Verdana"/>
                <w:color w:val="000000"/>
                <w:sz w:val="20"/>
                <w:szCs w:val="20"/>
              </w:rPr>
              <w:t>13.542,00</w:t>
            </w:r>
          </w:p>
        </w:tc>
      </w:tr>
      <w:tr w:rsidR="00AD2045" w14:paraId="31DCB959" w14:textId="77777777" w:rsidTr="0056516C">
        <w:trPr>
          <w:trHeight w:val="285"/>
        </w:trPr>
        <w:tc>
          <w:tcPr>
            <w:tcW w:w="4301" w:type="dxa"/>
            <w:tcBorders>
              <w:top w:val="nil"/>
              <w:left w:val="single" w:sz="4" w:space="0" w:color="auto"/>
              <w:bottom w:val="single" w:sz="4" w:space="0" w:color="auto"/>
              <w:right w:val="single" w:sz="4" w:space="0" w:color="auto"/>
            </w:tcBorders>
            <w:shd w:val="clear" w:color="auto" w:fill="auto"/>
            <w:vAlign w:val="center"/>
            <w:hideMark/>
          </w:tcPr>
          <w:p w14:paraId="45A6BBD9" w14:textId="77777777" w:rsidR="00AD2045" w:rsidRDefault="00AD2045">
            <w:pPr>
              <w:rPr>
                <w:rFonts w:ascii="Verdana" w:hAnsi="Verdana"/>
                <w:b/>
                <w:bCs/>
                <w:color w:val="000000"/>
                <w:sz w:val="20"/>
                <w:szCs w:val="20"/>
              </w:rPr>
            </w:pPr>
            <w:r>
              <w:rPr>
                <w:rFonts w:ascii="Verdana" w:hAnsi="Verdana"/>
                <w:b/>
                <w:bCs/>
                <w:color w:val="000000"/>
                <w:sz w:val="20"/>
                <w:szCs w:val="20"/>
              </w:rPr>
              <w:t>stroški gradnje in opreme</w:t>
            </w:r>
          </w:p>
        </w:tc>
        <w:tc>
          <w:tcPr>
            <w:tcW w:w="4227" w:type="dxa"/>
            <w:gridSpan w:val="4"/>
            <w:tcBorders>
              <w:top w:val="single" w:sz="4" w:space="0" w:color="auto"/>
              <w:left w:val="nil"/>
              <w:bottom w:val="single" w:sz="4" w:space="0" w:color="auto"/>
              <w:right w:val="single" w:sz="4" w:space="0" w:color="auto"/>
            </w:tcBorders>
            <w:shd w:val="clear" w:color="auto" w:fill="auto"/>
            <w:vAlign w:val="center"/>
            <w:hideMark/>
          </w:tcPr>
          <w:p w14:paraId="28814189" w14:textId="77777777" w:rsidR="00AD2045" w:rsidRDefault="00AD2045">
            <w:pPr>
              <w:rPr>
                <w:rFonts w:ascii="Verdana" w:hAnsi="Verdana"/>
                <w:b/>
                <w:bCs/>
                <w:color w:val="000000"/>
                <w:sz w:val="20"/>
                <w:szCs w:val="20"/>
              </w:rPr>
            </w:pPr>
            <w:r>
              <w:rPr>
                <w:rFonts w:ascii="Verdana" w:hAnsi="Verdana"/>
                <w:b/>
                <w:bCs/>
                <w:color w:val="000000"/>
                <w:sz w:val="20"/>
                <w:szCs w:val="20"/>
              </w:rPr>
              <w:t> </w:t>
            </w:r>
          </w:p>
        </w:tc>
        <w:tc>
          <w:tcPr>
            <w:tcW w:w="1148" w:type="dxa"/>
            <w:tcBorders>
              <w:top w:val="nil"/>
              <w:left w:val="nil"/>
              <w:bottom w:val="single" w:sz="4" w:space="0" w:color="auto"/>
              <w:right w:val="single" w:sz="4" w:space="0" w:color="auto"/>
            </w:tcBorders>
            <w:shd w:val="clear" w:color="auto" w:fill="auto"/>
            <w:vAlign w:val="center"/>
            <w:hideMark/>
          </w:tcPr>
          <w:p w14:paraId="01BBE61C" w14:textId="77777777" w:rsidR="00AD2045" w:rsidRDefault="00AD2045">
            <w:pPr>
              <w:rPr>
                <w:rFonts w:ascii="Verdana" w:hAnsi="Verdana"/>
                <w:b/>
                <w:bCs/>
                <w:color w:val="000000"/>
                <w:sz w:val="20"/>
                <w:szCs w:val="20"/>
              </w:rPr>
            </w:pPr>
            <w:r>
              <w:rPr>
                <w:rFonts w:ascii="Verdana" w:hAnsi="Verdana"/>
                <w:b/>
                <w:bCs/>
                <w:color w:val="000000"/>
                <w:sz w:val="20"/>
                <w:szCs w:val="20"/>
              </w:rPr>
              <w:t> </w:t>
            </w:r>
          </w:p>
        </w:tc>
        <w:tc>
          <w:tcPr>
            <w:tcW w:w="1659" w:type="dxa"/>
            <w:tcBorders>
              <w:top w:val="nil"/>
              <w:left w:val="nil"/>
              <w:bottom w:val="single" w:sz="4" w:space="0" w:color="auto"/>
              <w:right w:val="single" w:sz="4" w:space="0" w:color="auto"/>
            </w:tcBorders>
            <w:shd w:val="clear" w:color="auto" w:fill="auto"/>
            <w:vAlign w:val="center"/>
            <w:hideMark/>
          </w:tcPr>
          <w:p w14:paraId="207782A3" w14:textId="77777777" w:rsidR="00AD2045" w:rsidRDefault="00AD2045">
            <w:pPr>
              <w:jc w:val="right"/>
              <w:rPr>
                <w:rFonts w:ascii="Verdana" w:hAnsi="Verdana"/>
                <w:b/>
                <w:bCs/>
                <w:color w:val="000000"/>
                <w:sz w:val="20"/>
                <w:szCs w:val="20"/>
              </w:rPr>
            </w:pPr>
            <w:r>
              <w:rPr>
                <w:rFonts w:ascii="Verdana" w:hAnsi="Verdana"/>
                <w:b/>
                <w:bCs/>
                <w:color w:val="000000"/>
                <w:sz w:val="20"/>
                <w:szCs w:val="20"/>
              </w:rPr>
              <w:t>79.849,00</w:t>
            </w:r>
          </w:p>
        </w:tc>
        <w:tc>
          <w:tcPr>
            <w:tcW w:w="1701" w:type="dxa"/>
            <w:tcBorders>
              <w:top w:val="nil"/>
              <w:left w:val="nil"/>
              <w:bottom w:val="single" w:sz="4" w:space="0" w:color="auto"/>
              <w:right w:val="single" w:sz="4" w:space="0" w:color="auto"/>
            </w:tcBorders>
            <w:shd w:val="clear" w:color="auto" w:fill="auto"/>
            <w:vAlign w:val="center"/>
            <w:hideMark/>
          </w:tcPr>
          <w:p w14:paraId="23DB5F1E" w14:textId="77777777" w:rsidR="00AD2045" w:rsidRDefault="00AD2045">
            <w:pPr>
              <w:jc w:val="right"/>
              <w:rPr>
                <w:rFonts w:ascii="Verdana" w:hAnsi="Verdana"/>
                <w:b/>
                <w:bCs/>
                <w:color w:val="000000"/>
                <w:sz w:val="20"/>
                <w:szCs w:val="20"/>
              </w:rPr>
            </w:pPr>
            <w:r>
              <w:rPr>
                <w:rFonts w:ascii="Verdana" w:hAnsi="Verdana"/>
                <w:b/>
                <w:bCs/>
                <w:color w:val="000000"/>
                <w:sz w:val="20"/>
                <w:szCs w:val="20"/>
              </w:rPr>
              <w:t>79.849,00</w:t>
            </w:r>
          </w:p>
        </w:tc>
      </w:tr>
      <w:tr w:rsidR="00AD2045" w14:paraId="50295689" w14:textId="77777777" w:rsidTr="0056516C">
        <w:trPr>
          <w:trHeight w:val="285"/>
        </w:trPr>
        <w:tc>
          <w:tcPr>
            <w:tcW w:w="4301" w:type="dxa"/>
            <w:tcBorders>
              <w:top w:val="nil"/>
              <w:left w:val="single" w:sz="4" w:space="0" w:color="auto"/>
              <w:bottom w:val="single" w:sz="4" w:space="0" w:color="auto"/>
              <w:right w:val="single" w:sz="4" w:space="0" w:color="auto"/>
            </w:tcBorders>
            <w:shd w:val="clear" w:color="auto" w:fill="auto"/>
            <w:vAlign w:val="center"/>
            <w:hideMark/>
          </w:tcPr>
          <w:p w14:paraId="08C9911B" w14:textId="77777777" w:rsidR="00AD2045" w:rsidRDefault="00AD2045">
            <w:pPr>
              <w:rPr>
                <w:rFonts w:ascii="Verdana" w:hAnsi="Verdana"/>
                <w:color w:val="000000"/>
                <w:sz w:val="20"/>
                <w:szCs w:val="20"/>
              </w:rPr>
            </w:pPr>
            <w:r>
              <w:rPr>
                <w:rFonts w:ascii="Verdana" w:hAnsi="Verdana"/>
                <w:color w:val="000000"/>
                <w:sz w:val="20"/>
                <w:szCs w:val="20"/>
              </w:rPr>
              <w:t>projektna in investicijska dokumentacija</w:t>
            </w:r>
          </w:p>
        </w:tc>
        <w:tc>
          <w:tcPr>
            <w:tcW w:w="5375" w:type="dxa"/>
            <w:gridSpan w:val="5"/>
            <w:tcBorders>
              <w:top w:val="single" w:sz="4" w:space="0" w:color="auto"/>
              <w:left w:val="nil"/>
              <w:bottom w:val="single" w:sz="4" w:space="0" w:color="auto"/>
              <w:right w:val="single" w:sz="4" w:space="0" w:color="auto"/>
            </w:tcBorders>
            <w:shd w:val="clear" w:color="auto" w:fill="auto"/>
            <w:vAlign w:val="center"/>
            <w:hideMark/>
          </w:tcPr>
          <w:p w14:paraId="37D07A26" w14:textId="77777777" w:rsidR="00AD2045" w:rsidRDefault="00AD2045">
            <w:pPr>
              <w:jc w:val="center"/>
              <w:rPr>
                <w:rFonts w:ascii="Verdana" w:hAnsi="Verdana"/>
                <w:color w:val="000000"/>
                <w:sz w:val="20"/>
                <w:szCs w:val="20"/>
              </w:rPr>
            </w:pPr>
            <w:r>
              <w:rPr>
                <w:rFonts w:ascii="Verdana" w:hAnsi="Verdana"/>
                <w:color w:val="000000"/>
                <w:sz w:val="20"/>
                <w:szCs w:val="20"/>
              </w:rPr>
              <w:t>7,00%</w:t>
            </w:r>
          </w:p>
        </w:tc>
        <w:tc>
          <w:tcPr>
            <w:tcW w:w="1659" w:type="dxa"/>
            <w:tcBorders>
              <w:top w:val="nil"/>
              <w:left w:val="nil"/>
              <w:bottom w:val="single" w:sz="4" w:space="0" w:color="auto"/>
              <w:right w:val="single" w:sz="4" w:space="0" w:color="auto"/>
            </w:tcBorders>
            <w:shd w:val="clear" w:color="auto" w:fill="auto"/>
            <w:vAlign w:val="center"/>
            <w:hideMark/>
          </w:tcPr>
          <w:p w14:paraId="53EAC644" w14:textId="77777777" w:rsidR="00AD2045" w:rsidRDefault="00AD2045">
            <w:pPr>
              <w:jc w:val="right"/>
              <w:rPr>
                <w:rFonts w:ascii="Verdana" w:hAnsi="Verdana"/>
                <w:color w:val="000000"/>
                <w:sz w:val="20"/>
                <w:szCs w:val="20"/>
              </w:rPr>
            </w:pPr>
            <w:r>
              <w:rPr>
                <w:rFonts w:ascii="Verdana" w:hAnsi="Verdana"/>
                <w:color w:val="000000"/>
                <w:sz w:val="20"/>
                <w:szCs w:val="20"/>
              </w:rPr>
              <w:t>5.589,43</w:t>
            </w:r>
          </w:p>
        </w:tc>
        <w:tc>
          <w:tcPr>
            <w:tcW w:w="1701" w:type="dxa"/>
            <w:tcBorders>
              <w:top w:val="nil"/>
              <w:left w:val="nil"/>
              <w:bottom w:val="single" w:sz="4" w:space="0" w:color="auto"/>
              <w:right w:val="single" w:sz="4" w:space="0" w:color="auto"/>
            </w:tcBorders>
            <w:shd w:val="clear" w:color="auto" w:fill="auto"/>
            <w:vAlign w:val="bottom"/>
            <w:hideMark/>
          </w:tcPr>
          <w:p w14:paraId="70C4FCF6" w14:textId="77777777" w:rsidR="00AD2045" w:rsidRDefault="00AD2045">
            <w:pPr>
              <w:jc w:val="right"/>
              <w:rPr>
                <w:rFonts w:ascii="Verdana" w:hAnsi="Verdana"/>
                <w:color w:val="000000"/>
                <w:sz w:val="20"/>
                <w:szCs w:val="20"/>
              </w:rPr>
            </w:pPr>
            <w:r>
              <w:rPr>
                <w:rFonts w:ascii="Verdana" w:hAnsi="Verdana"/>
                <w:color w:val="000000"/>
                <w:sz w:val="20"/>
                <w:szCs w:val="20"/>
              </w:rPr>
              <w:t>5.589,43</w:t>
            </w:r>
          </w:p>
        </w:tc>
      </w:tr>
      <w:tr w:rsidR="00AD2045" w14:paraId="01A05E4E" w14:textId="77777777" w:rsidTr="0056516C">
        <w:trPr>
          <w:trHeight w:val="285"/>
        </w:trPr>
        <w:tc>
          <w:tcPr>
            <w:tcW w:w="4301" w:type="dxa"/>
            <w:tcBorders>
              <w:top w:val="nil"/>
              <w:left w:val="single" w:sz="4" w:space="0" w:color="auto"/>
              <w:bottom w:val="single" w:sz="4" w:space="0" w:color="auto"/>
              <w:right w:val="single" w:sz="4" w:space="0" w:color="auto"/>
            </w:tcBorders>
            <w:shd w:val="clear" w:color="auto" w:fill="auto"/>
            <w:vAlign w:val="center"/>
            <w:hideMark/>
          </w:tcPr>
          <w:p w14:paraId="5CE9B8A2" w14:textId="2715BBA6" w:rsidR="00AD2045" w:rsidRDefault="00032DDB">
            <w:pPr>
              <w:rPr>
                <w:rFonts w:ascii="Verdana" w:hAnsi="Verdana"/>
                <w:color w:val="000000"/>
                <w:sz w:val="20"/>
                <w:szCs w:val="20"/>
              </w:rPr>
            </w:pPr>
            <w:r>
              <w:rPr>
                <w:rFonts w:ascii="Verdana" w:hAnsi="Verdana"/>
                <w:color w:val="000000"/>
                <w:sz w:val="20"/>
                <w:szCs w:val="20"/>
              </w:rPr>
              <w:t>inženiring in nadzor po GZ</w:t>
            </w:r>
          </w:p>
        </w:tc>
        <w:tc>
          <w:tcPr>
            <w:tcW w:w="5375" w:type="dxa"/>
            <w:gridSpan w:val="5"/>
            <w:tcBorders>
              <w:top w:val="single" w:sz="4" w:space="0" w:color="auto"/>
              <w:left w:val="nil"/>
              <w:bottom w:val="single" w:sz="4" w:space="0" w:color="auto"/>
              <w:right w:val="single" w:sz="4" w:space="0" w:color="auto"/>
            </w:tcBorders>
            <w:shd w:val="clear" w:color="auto" w:fill="auto"/>
            <w:vAlign w:val="center"/>
            <w:hideMark/>
          </w:tcPr>
          <w:p w14:paraId="0D5D0A27" w14:textId="77777777" w:rsidR="00AD2045" w:rsidRDefault="00AD2045">
            <w:pPr>
              <w:jc w:val="center"/>
              <w:rPr>
                <w:rFonts w:ascii="Verdana" w:hAnsi="Verdana"/>
                <w:color w:val="000000"/>
                <w:sz w:val="20"/>
                <w:szCs w:val="20"/>
              </w:rPr>
            </w:pPr>
            <w:r>
              <w:rPr>
                <w:rFonts w:ascii="Verdana" w:hAnsi="Verdana"/>
                <w:color w:val="000000"/>
                <w:sz w:val="20"/>
                <w:szCs w:val="20"/>
              </w:rPr>
              <w:t>4,50%</w:t>
            </w:r>
          </w:p>
        </w:tc>
        <w:tc>
          <w:tcPr>
            <w:tcW w:w="1659" w:type="dxa"/>
            <w:tcBorders>
              <w:top w:val="nil"/>
              <w:left w:val="nil"/>
              <w:bottom w:val="single" w:sz="4" w:space="0" w:color="auto"/>
              <w:right w:val="single" w:sz="4" w:space="0" w:color="auto"/>
            </w:tcBorders>
            <w:shd w:val="clear" w:color="auto" w:fill="auto"/>
            <w:vAlign w:val="center"/>
            <w:hideMark/>
          </w:tcPr>
          <w:p w14:paraId="455B31D7" w14:textId="77777777" w:rsidR="00AD2045" w:rsidRDefault="00AD2045">
            <w:pPr>
              <w:jc w:val="right"/>
              <w:rPr>
                <w:rFonts w:ascii="Verdana" w:hAnsi="Verdana"/>
                <w:color w:val="000000"/>
                <w:sz w:val="20"/>
                <w:szCs w:val="20"/>
              </w:rPr>
            </w:pPr>
            <w:r>
              <w:rPr>
                <w:rFonts w:ascii="Verdana" w:hAnsi="Verdana"/>
                <w:color w:val="000000"/>
                <w:sz w:val="20"/>
                <w:szCs w:val="20"/>
              </w:rPr>
              <w:t>3.593,21</w:t>
            </w:r>
          </w:p>
        </w:tc>
        <w:tc>
          <w:tcPr>
            <w:tcW w:w="1701" w:type="dxa"/>
            <w:tcBorders>
              <w:top w:val="nil"/>
              <w:left w:val="nil"/>
              <w:bottom w:val="single" w:sz="4" w:space="0" w:color="auto"/>
              <w:right w:val="single" w:sz="4" w:space="0" w:color="auto"/>
            </w:tcBorders>
            <w:shd w:val="clear" w:color="auto" w:fill="auto"/>
            <w:vAlign w:val="bottom"/>
            <w:hideMark/>
          </w:tcPr>
          <w:p w14:paraId="5693DD5F" w14:textId="77777777" w:rsidR="00AD2045" w:rsidRDefault="00AD2045">
            <w:pPr>
              <w:jc w:val="right"/>
              <w:rPr>
                <w:rFonts w:ascii="Verdana" w:hAnsi="Verdana"/>
                <w:color w:val="000000"/>
                <w:sz w:val="20"/>
                <w:szCs w:val="20"/>
              </w:rPr>
            </w:pPr>
            <w:r>
              <w:rPr>
                <w:rFonts w:ascii="Verdana" w:hAnsi="Verdana"/>
                <w:color w:val="000000"/>
                <w:sz w:val="20"/>
                <w:szCs w:val="20"/>
              </w:rPr>
              <w:t>3.593,21</w:t>
            </w:r>
          </w:p>
        </w:tc>
      </w:tr>
      <w:tr w:rsidR="00AD2045" w14:paraId="74A35B93" w14:textId="77777777" w:rsidTr="0056516C">
        <w:trPr>
          <w:trHeight w:val="285"/>
        </w:trPr>
        <w:tc>
          <w:tcPr>
            <w:tcW w:w="4301" w:type="dxa"/>
            <w:tcBorders>
              <w:top w:val="nil"/>
              <w:left w:val="single" w:sz="4" w:space="0" w:color="auto"/>
              <w:bottom w:val="single" w:sz="4" w:space="0" w:color="auto"/>
              <w:right w:val="single" w:sz="4" w:space="0" w:color="auto"/>
            </w:tcBorders>
            <w:shd w:val="clear" w:color="auto" w:fill="auto"/>
            <w:vAlign w:val="center"/>
            <w:hideMark/>
          </w:tcPr>
          <w:p w14:paraId="004E932F" w14:textId="64C2FCFF" w:rsidR="00AD2045" w:rsidRDefault="00AD2045" w:rsidP="00032DDB">
            <w:pPr>
              <w:rPr>
                <w:rFonts w:ascii="Verdana" w:hAnsi="Verdana"/>
                <w:color w:val="000000"/>
                <w:sz w:val="20"/>
                <w:szCs w:val="20"/>
              </w:rPr>
            </w:pPr>
            <w:r>
              <w:rPr>
                <w:rFonts w:ascii="Verdana" w:hAnsi="Verdana"/>
                <w:color w:val="000000"/>
                <w:sz w:val="20"/>
                <w:szCs w:val="20"/>
              </w:rPr>
              <w:t xml:space="preserve">nadzor občine po </w:t>
            </w:r>
            <w:r w:rsidR="00032DDB">
              <w:rPr>
                <w:rFonts w:ascii="Verdana" w:hAnsi="Verdana"/>
                <w:color w:val="000000"/>
                <w:sz w:val="20"/>
                <w:szCs w:val="20"/>
              </w:rPr>
              <w:t>zakonu</w:t>
            </w:r>
          </w:p>
        </w:tc>
        <w:tc>
          <w:tcPr>
            <w:tcW w:w="5375" w:type="dxa"/>
            <w:gridSpan w:val="5"/>
            <w:tcBorders>
              <w:top w:val="single" w:sz="4" w:space="0" w:color="auto"/>
              <w:left w:val="nil"/>
              <w:bottom w:val="single" w:sz="4" w:space="0" w:color="auto"/>
              <w:right w:val="single" w:sz="4" w:space="0" w:color="auto"/>
            </w:tcBorders>
            <w:shd w:val="clear" w:color="auto" w:fill="auto"/>
            <w:vAlign w:val="center"/>
            <w:hideMark/>
          </w:tcPr>
          <w:p w14:paraId="61711211" w14:textId="77777777" w:rsidR="00AD2045" w:rsidRDefault="00AD2045">
            <w:pPr>
              <w:jc w:val="center"/>
              <w:rPr>
                <w:rFonts w:ascii="Verdana" w:hAnsi="Verdana"/>
                <w:color w:val="000000"/>
                <w:sz w:val="20"/>
                <w:szCs w:val="20"/>
              </w:rPr>
            </w:pPr>
            <w:r>
              <w:rPr>
                <w:rFonts w:ascii="Verdana" w:hAnsi="Verdana"/>
                <w:color w:val="000000"/>
                <w:sz w:val="20"/>
                <w:szCs w:val="20"/>
              </w:rPr>
              <w:t>0,90%</w:t>
            </w:r>
          </w:p>
        </w:tc>
        <w:tc>
          <w:tcPr>
            <w:tcW w:w="1659" w:type="dxa"/>
            <w:tcBorders>
              <w:top w:val="nil"/>
              <w:left w:val="nil"/>
              <w:bottom w:val="single" w:sz="4" w:space="0" w:color="auto"/>
              <w:right w:val="single" w:sz="4" w:space="0" w:color="auto"/>
            </w:tcBorders>
            <w:shd w:val="clear" w:color="auto" w:fill="auto"/>
            <w:vAlign w:val="center"/>
            <w:hideMark/>
          </w:tcPr>
          <w:p w14:paraId="49CF1105" w14:textId="77777777" w:rsidR="00AD2045" w:rsidRDefault="00AD2045">
            <w:pPr>
              <w:jc w:val="right"/>
              <w:rPr>
                <w:rFonts w:ascii="Verdana" w:hAnsi="Verdana"/>
                <w:color w:val="000000"/>
                <w:sz w:val="20"/>
                <w:szCs w:val="20"/>
              </w:rPr>
            </w:pPr>
            <w:r>
              <w:rPr>
                <w:rFonts w:ascii="Verdana" w:hAnsi="Verdana"/>
                <w:color w:val="000000"/>
                <w:sz w:val="20"/>
                <w:szCs w:val="20"/>
              </w:rPr>
              <w:t>718,64</w:t>
            </w:r>
          </w:p>
        </w:tc>
        <w:tc>
          <w:tcPr>
            <w:tcW w:w="1701" w:type="dxa"/>
            <w:tcBorders>
              <w:top w:val="nil"/>
              <w:left w:val="nil"/>
              <w:bottom w:val="single" w:sz="4" w:space="0" w:color="auto"/>
              <w:right w:val="single" w:sz="4" w:space="0" w:color="auto"/>
            </w:tcBorders>
            <w:shd w:val="clear" w:color="auto" w:fill="auto"/>
            <w:vAlign w:val="bottom"/>
            <w:hideMark/>
          </w:tcPr>
          <w:p w14:paraId="27CCBE0A" w14:textId="77777777" w:rsidR="00AD2045" w:rsidRDefault="00AD2045">
            <w:pPr>
              <w:jc w:val="right"/>
              <w:rPr>
                <w:rFonts w:ascii="Verdana" w:hAnsi="Verdana"/>
                <w:color w:val="000000"/>
                <w:sz w:val="20"/>
                <w:szCs w:val="20"/>
              </w:rPr>
            </w:pPr>
            <w:r>
              <w:rPr>
                <w:rFonts w:ascii="Verdana" w:hAnsi="Verdana"/>
                <w:color w:val="000000"/>
                <w:sz w:val="20"/>
                <w:szCs w:val="20"/>
              </w:rPr>
              <w:t>718,64</w:t>
            </w:r>
          </w:p>
        </w:tc>
      </w:tr>
      <w:tr w:rsidR="00AD2045" w14:paraId="00000A8D" w14:textId="77777777" w:rsidTr="0056516C">
        <w:trPr>
          <w:trHeight w:val="285"/>
        </w:trPr>
        <w:tc>
          <w:tcPr>
            <w:tcW w:w="967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41C93D5F" w14:textId="77777777" w:rsidR="00AD2045" w:rsidRDefault="00AD2045">
            <w:pPr>
              <w:rPr>
                <w:rFonts w:ascii="Verdana" w:hAnsi="Verdana"/>
                <w:b/>
                <w:bCs/>
                <w:color w:val="000000"/>
                <w:sz w:val="20"/>
                <w:szCs w:val="20"/>
              </w:rPr>
            </w:pPr>
            <w:r>
              <w:rPr>
                <w:rFonts w:ascii="Verdana" w:hAnsi="Verdana"/>
                <w:b/>
                <w:bCs/>
                <w:color w:val="000000"/>
                <w:sz w:val="20"/>
                <w:szCs w:val="20"/>
              </w:rPr>
              <w:t>SKUPAJ Z DDV</w:t>
            </w:r>
          </w:p>
        </w:tc>
        <w:tc>
          <w:tcPr>
            <w:tcW w:w="1659" w:type="dxa"/>
            <w:tcBorders>
              <w:top w:val="nil"/>
              <w:left w:val="nil"/>
              <w:bottom w:val="single" w:sz="4" w:space="0" w:color="auto"/>
              <w:right w:val="single" w:sz="4" w:space="0" w:color="auto"/>
            </w:tcBorders>
            <w:shd w:val="clear" w:color="auto" w:fill="auto"/>
            <w:vAlign w:val="center"/>
            <w:hideMark/>
          </w:tcPr>
          <w:p w14:paraId="604431A3" w14:textId="77777777" w:rsidR="00AD2045" w:rsidRDefault="00AD2045">
            <w:pPr>
              <w:jc w:val="right"/>
              <w:rPr>
                <w:rFonts w:ascii="Verdana" w:hAnsi="Verdana"/>
                <w:b/>
                <w:bCs/>
                <w:color w:val="000000"/>
                <w:sz w:val="20"/>
                <w:szCs w:val="20"/>
              </w:rPr>
            </w:pPr>
            <w:r>
              <w:rPr>
                <w:rFonts w:ascii="Verdana" w:hAnsi="Verdana"/>
                <w:b/>
                <w:bCs/>
                <w:color w:val="000000"/>
                <w:sz w:val="20"/>
                <w:szCs w:val="20"/>
              </w:rPr>
              <w:t>89.750,28</w:t>
            </w:r>
          </w:p>
        </w:tc>
        <w:tc>
          <w:tcPr>
            <w:tcW w:w="1701" w:type="dxa"/>
            <w:tcBorders>
              <w:top w:val="nil"/>
              <w:left w:val="nil"/>
              <w:bottom w:val="single" w:sz="4" w:space="0" w:color="auto"/>
              <w:right w:val="single" w:sz="4" w:space="0" w:color="auto"/>
            </w:tcBorders>
            <w:shd w:val="clear" w:color="auto" w:fill="auto"/>
            <w:vAlign w:val="center"/>
            <w:hideMark/>
          </w:tcPr>
          <w:p w14:paraId="33312909" w14:textId="77777777" w:rsidR="00AD2045" w:rsidRDefault="00AD2045">
            <w:pPr>
              <w:jc w:val="right"/>
              <w:rPr>
                <w:rFonts w:ascii="Verdana" w:hAnsi="Verdana"/>
                <w:b/>
                <w:bCs/>
                <w:color w:val="000000"/>
                <w:sz w:val="20"/>
                <w:szCs w:val="20"/>
              </w:rPr>
            </w:pPr>
            <w:r>
              <w:rPr>
                <w:rFonts w:ascii="Verdana" w:hAnsi="Verdana"/>
                <w:b/>
                <w:bCs/>
                <w:color w:val="000000"/>
                <w:sz w:val="20"/>
                <w:szCs w:val="20"/>
              </w:rPr>
              <w:t>89.750,28</w:t>
            </w:r>
          </w:p>
        </w:tc>
      </w:tr>
      <w:tr w:rsidR="00AD2045" w14:paraId="2DF3E40D" w14:textId="77777777" w:rsidTr="0056516C">
        <w:trPr>
          <w:trHeight w:val="285"/>
        </w:trPr>
        <w:tc>
          <w:tcPr>
            <w:tcW w:w="967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1CA17341" w14:textId="77777777" w:rsidR="00AD2045" w:rsidRDefault="00AD2045">
            <w:pPr>
              <w:rPr>
                <w:rFonts w:ascii="Verdana" w:hAnsi="Verdana"/>
                <w:b/>
                <w:bCs/>
                <w:color w:val="000000"/>
                <w:sz w:val="20"/>
                <w:szCs w:val="20"/>
              </w:rPr>
            </w:pPr>
            <w:r>
              <w:rPr>
                <w:rFonts w:ascii="Verdana" w:hAnsi="Verdana"/>
                <w:b/>
                <w:bCs/>
                <w:color w:val="000000"/>
                <w:sz w:val="20"/>
                <w:szCs w:val="20"/>
              </w:rPr>
              <w:t>SKUPAJ brez DDV</w:t>
            </w:r>
          </w:p>
        </w:tc>
        <w:tc>
          <w:tcPr>
            <w:tcW w:w="1659" w:type="dxa"/>
            <w:tcBorders>
              <w:top w:val="nil"/>
              <w:left w:val="nil"/>
              <w:bottom w:val="single" w:sz="4" w:space="0" w:color="auto"/>
              <w:right w:val="single" w:sz="4" w:space="0" w:color="auto"/>
            </w:tcBorders>
            <w:shd w:val="clear" w:color="auto" w:fill="auto"/>
            <w:vAlign w:val="center"/>
            <w:hideMark/>
          </w:tcPr>
          <w:p w14:paraId="78CF48A5" w14:textId="77777777" w:rsidR="00AD2045" w:rsidRDefault="00AD2045">
            <w:pPr>
              <w:jc w:val="right"/>
              <w:rPr>
                <w:rFonts w:ascii="Verdana" w:hAnsi="Verdana"/>
                <w:b/>
                <w:bCs/>
                <w:color w:val="000000"/>
                <w:sz w:val="20"/>
                <w:szCs w:val="20"/>
              </w:rPr>
            </w:pPr>
            <w:r>
              <w:rPr>
                <w:rFonts w:ascii="Verdana" w:hAnsi="Verdana"/>
                <w:b/>
                <w:bCs/>
                <w:color w:val="000000"/>
                <w:sz w:val="20"/>
                <w:szCs w:val="20"/>
              </w:rPr>
              <w:t>73.565,80</w:t>
            </w:r>
          </w:p>
        </w:tc>
        <w:tc>
          <w:tcPr>
            <w:tcW w:w="1701" w:type="dxa"/>
            <w:tcBorders>
              <w:top w:val="nil"/>
              <w:left w:val="nil"/>
              <w:bottom w:val="single" w:sz="4" w:space="0" w:color="auto"/>
              <w:right w:val="single" w:sz="4" w:space="0" w:color="auto"/>
            </w:tcBorders>
            <w:shd w:val="clear" w:color="auto" w:fill="auto"/>
            <w:vAlign w:val="center"/>
            <w:hideMark/>
          </w:tcPr>
          <w:p w14:paraId="4322ED3C" w14:textId="77777777" w:rsidR="00AD2045" w:rsidRDefault="00AD2045">
            <w:pPr>
              <w:jc w:val="right"/>
              <w:rPr>
                <w:rFonts w:ascii="Verdana" w:hAnsi="Verdana"/>
                <w:b/>
                <w:bCs/>
                <w:color w:val="000000"/>
                <w:sz w:val="20"/>
                <w:szCs w:val="20"/>
              </w:rPr>
            </w:pPr>
            <w:r>
              <w:rPr>
                <w:rFonts w:ascii="Verdana" w:hAnsi="Verdana"/>
                <w:b/>
                <w:bCs/>
                <w:color w:val="000000"/>
                <w:sz w:val="20"/>
                <w:szCs w:val="20"/>
              </w:rPr>
              <w:t>73.565,80</w:t>
            </w:r>
          </w:p>
        </w:tc>
      </w:tr>
    </w:tbl>
    <w:p w14:paraId="172EA03A" w14:textId="77777777" w:rsidR="006F7495" w:rsidRDefault="006F7495" w:rsidP="0016564F">
      <w:pPr>
        <w:jc w:val="both"/>
        <w:rPr>
          <w:rFonts w:ascii="Verdana" w:hAnsi="Verdana"/>
          <w:sz w:val="20"/>
          <w:szCs w:val="20"/>
        </w:rPr>
      </w:pPr>
    </w:p>
    <w:p w14:paraId="52A7408A" w14:textId="77777777" w:rsidR="0038395D" w:rsidRDefault="0038395D" w:rsidP="0016564F">
      <w:pPr>
        <w:jc w:val="both"/>
        <w:rPr>
          <w:rFonts w:ascii="Verdana" w:hAnsi="Verdana"/>
          <w:sz w:val="20"/>
          <w:szCs w:val="20"/>
        </w:rPr>
      </w:pPr>
    </w:p>
    <w:p w14:paraId="2608232D" w14:textId="77777777" w:rsidR="00991960" w:rsidRDefault="00991960" w:rsidP="0016564F">
      <w:pPr>
        <w:jc w:val="both"/>
        <w:rPr>
          <w:rFonts w:ascii="Verdana" w:hAnsi="Verdana"/>
          <w:sz w:val="20"/>
          <w:szCs w:val="20"/>
        </w:rPr>
      </w:pPr>
    </w:p>
    <w:p w14:paraId="4A305C37" w14:textId="77777777" w:rsidR="00FB0635" w:rsidRDefault="00FB0635" w:rsidP="0016564F">
      <w:pPr>
        <w:jc w:val="both"/>
        <w:rPr>
          <w:rFonts w:ascii="Verdana" w:hAnsi="Verdana"/>
          <w:sz w:val="20"/>
          <w:szCs w:val="20"/>
        </w:rPr>
      </w:pPr>
    </w:p>
    <w:p w14:paraId="3C4E7822" w14:textId="77777777" w:rsidR="00FB0635" w:rsidRDefault="00FB0635" w:rsidP="0016564F">
      <w:pPr>
        <w:jc w:val="both"/>
        <w:rPr>
          <w:rFonts w:ascii="Verdana" w:hAnsi="Verdana"/>
          <w:sz w:val="20"/>
          <w:szCs w:val="20"/>
        </w:rPr>
      </w:pPr>
    </w:p>
    <w:p w14:paraId="29637523" w14:textId="77777777" w:rsidR="00FB0635" w:rsidRDefault="00FB0635" w:rsidP="0016564F">
      <w:pPr>
        <w:jc w:val="both"/>
        <w:rPr>
          <w:rFonts w:ascii="Verdana" w:hAnsi="Verdana"/>
          <w:sz w:val="20"/>
          <w:szCs w:val="20"/>
        </w:rPr>
      </w:pPr>
    </w:p>
    <w:p w14:paraId="67918FD0" w14:textId="77777777" w:rsidR="00FB0635" w:rsidRDefault="00FB0635" w:rsidP="0016564F">
      <w:pPr>
        <w:jc w:val="both"/>
        <w:rPr>
          <w:rFonts w:ascii="Verdana" w:hAnsi="Verdana"/>
          <w:sz w:val="20"/>
          <w:szCs w:val="20"/>
        </w:rPr>
      </w:pPr>
    </w:p>
    <w:p w14:paraId="3DD51120" w14:textId="6D4E5A83" w:rsidR="00D87A67" w:rsidRDefault="00D87A67" w:rsidP="00D87A67">
      <w:pPr>
        <w:jc w:val="both"/>
        <w:rPr>
          <w:rFonts w:ascii="Verdana" w:hAnsi="Verdana"/>
          <w:sz w:val="20"/>
          <w:szCs w:val="20"/>
        </w:rPr>
      </w:pPr>
      <w:r>
        <w:rPr>
          <w:rFonts w:ascii="Verdana" w:hAnsi="Verdana"/>
          <w:sz w:val="20"/>
          <w:szCs w:val="20"/>
        </w:rPr>
        <w:t>Tabela</w:t>
      </w:r>
      <w:r w:rsidR="00F35040">
        <w:rPr>
          <w:rFonts w:ascii="Verdana" w:hAnsi="Verdana"/>
          <w:sz w:val="20"/>
          <w:szCs w:val="20"/>
        </w:rPr>
        <w:t xml:space="preserve"> 4</w:t>
      </w:r>
      <w:r>
        <w:rPr>
          <w:rFonts w:ascii="Verdana" w:hAnsi="Verdana"/>
          <w:sz w:val="20"/>
          <w:szCs w:val="20"/>
        </w:rPr>
        <w:t xml:space="preserve">: Ocena stroškov vročevodnega omrežja </w:t>
      </w:r>
    </w:p>
    <w:p w14:paraId="332FDB3C" w14:textId="77777777" w:rsidR="006F7495" w:rsidRDefault="006F7495" w:rsidP="0016564F">
      <w:pPr>
        <w:jc w:val="both"/>
        <w:rPr>
          <w:rFonts w:ascii="Verdana" w:hAnsi="Verdana"/>
          <w:sz w:val="20"/>
          <w:szCs w:val="20"/>
        </w:rPr>
      </w:pPr>
    </w:p>
    <w:tbl>
      <w:tblPr>
        <w:tblW w:w="13178" w:type="dxa"/>
        <w:tblCellMar>
          <w:left w:w="70" w:type="dxa"/>
          <w:right w:w="70" w:type="dxa"/>
        </w:tblCellMar>
        <w:tblLook w:val="04A0" w:firstRow="1" w:lastRow="0" w:firstColumn="1" w:lastColumn="0" w:noHBand="0" w:noVBand="1"/>
      </w:tblPr>
      <w:tblGrid>
        <w:gridCol w:w="4257"/>
        <w:gridCol w:w="949"/>
        <w:gridCol w:w="949"/>
        <w:gridCol w:w="956"/>
        <w:gridCol w:w="1269"/>
        <w:gridCol w:w="1135"/>
        <w:gridCol w:w="1820"/>
        <w:gridCol w:w="1843"/>
      </w:tblGrid>
      <w:tr w:rsidR="00CE76BA" w14:paraId="43932CA6" w14:textId="77777777" w:rsidTr="00F56B68">
        <w:trPr>
          <w:trHeight w:val="510"/>
        </w:trPr>
        <w:tc>
          <w:tcPr>
            <w:tcW w:w="42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DBA4A8" w14:textId="77777777" w:rsidR="00CE76BA" w:rsidRDefault="00CE76BA">
            <w:pPr>
              <w:jc w:val="center"/>
              <w:rPr>
                <w:rFonts w:ascii="Verdana" w:hAnsi="Verdana"/>
                <w:color w:val="000000"/>
                <w:sz w:val="20"/>
                <w:szCs w:val="20"/>
                <w:lang w:eastAsia="sl-SI"/>
              </w:rPr>
            </w:pPr>
            <w:r>
              <w:rPr>
                <w:rFonts w:ascii="Verdana" w:hAnsi="Verdana"/>
                <w:color w:val="000000"/>
                <w:sz w:val="20"/>
                <w:szCs w:val="20"/>
              </w:rPr>
              <w:t>aktivnost</w:t>
            </w:r>
          </w:p>
        </w:tc>
        <w:tc>
          <w:tcPr>
            <w:tcW w:w="949" w:type="dxa"/>
            <w:vMerge w:val="restart"/>
            <w:tcBorders>
              <w:top w:val="single" w:sz="4" w:space="0" w:color="auto"/>
              <w:left w:val="nil"/>
              <w:right w:val="single" w:sz="4" w:space="0" w:color="auto"/>
            </w:tcBorders>
            <w:shd w:val="clear" w:color="auto" w:fill="auto"/>
            <w:vAlign w:val="center"/>
            <w:hideMark/>
          </w:tcPr>
          <w:p w14:paraId="7438B4CD" w14:textId="77777777" w:rsidR="00CE76BA" w:rsidRDefault="00CE76BA">
            <w:pPr>
              <w:jc w:val="center"/>
              <w:rPr>
                <w:rFonts w:ascii="Verdana" w:hAnsi="Verdana"/>
                <w:color w:val="000000"/>
                <w:sz w:val="20"/>
                <w:szCs w:val="20"/>
              </w:rPr>
            </w:pPr>
            <w:r>
              <w:rPr>
                <w:rFonts w:ascii="Verdana" w:hAnsi="Verdana"/>
                <w:color w:val="000000"/>
                <w:sz w:val="20"/>
                <w:szCs w:val="20"/>
              </w:rPr>
              <w:t>etapa</w:t>
            </w:r>
          </w:p>
          <w:p w14:paraId="164892B5" w14:textId="3E7D1BC7" w:rsidR="00CE76BA" w:rsidRDefault="00CE76BA" w:rsidP="007C02D9">
            <w:pPr>
              <w:jc w:val="center"/>
              <w:rPr>
                <w:rFonts w:ascii="Verdana" w:hAnsi="Verdana"/>
                <w:color w:val="000000"/>
                <w:sz w:val="20"/>
                <w:szCs w:val="20"/>
              </w:rPr>
            </w:pPr>
            <w:r>
              <w:rPr>
                <w:rFonts w:ascii="Verdana" w:hAnsi="Verdana"/>
                <w:color w:val="000000"/>
                <w:sz w:val="20"/>
                <w:szCs w:val="20"/>
              </w:rPr>
              <w:t> </w:t>
            </w:r>
          </w:p>
        </w:tc>
        <w:tc>
          <w:tcPr>
            <w:tcW w:w="949" w:type="dxa"/>
            <w:tcBorders>
              <w:top w:val="single" w:sz="4" w:space="0" w:color="auto"/>
              <w:left w:val="nil"/>
              <w:bottom w:val="single" w:sz="4" w:space="0" w:color="auto"/>
              <w:right w:val="single" w:sz="4" w:space="0" w:color="auto"/>
            </w:tcBorders>
            <w:shd w:val="clear" w:color="auto" w:fill="auto"/>
            <w:vAlign w:val="center"/>
            <w:hideMark/>
          </w:tcPr>
          <w:p w14:paraId="7930F3C8" w14:textId="77777777" w:rsidR="00CE76BA" w:rsidRDefault="00CE76BA">
            <w:pPr>
              <w:jc w:val="center"/>
              <w:rPr>
                <w:rFonts w:ascii="Verdana" w:hAnsi="Verdana"/>
                <w:color w:val="000000"/>
                <w:sz w:val="20"/>
                <w:szCs w:val="20"/>
              </w:rPr>
            </w:pPr>
            <w:r>
              <w:rPr>
                <w:rFonts w:ascii="Verdana" w:hAnsi="Verdana"/>
                <w:color w:val="000000"/>
                <w:sz w:val="20"/>
                <w:szCs w:val="20"/>
              </w:rPr>
              <w:t>enota</w:t>
            </w:r>
          </w:p>
        </w:tc>
        <w:tc>
          <w:tcPr>
            <w:tcW w:w="9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052B2D" w14:textId="77777777" w:rsidR="00CE76BA" w:rsidRDefault="00CE76BA">
            <w:pPr>
              <w:jc w:val="right"/>
              <w:rPr>
                <w:rFonts w:ascii="Verdana" w:hAnsi="Verdana"/>
                <w:color w:val="000000"/>
                <w:sz w:val="20"/>
                <w:szCs w:val="20"/>
              </w:rPr>
            </w:pPr>
            <w:r>
              <w:rPr>
                <w:rFonts w:ascii="Verdana" w:hAnsi="Verdana"/>
                <w:color w:val="000000"/>
                <w:sz w:val="20"/>
                <w:szCs w:val="20"/>
              </w:rPr>
              <w:t>količina</w:t>
            </w:r>
          </w:p>
        </w:tc>
        <w:tc>
          <w:tcPr>
            <w:tcW w:w="1269" w:type="dxa"/>
            <w:tcBorders>
              <w:top w:val="single" w:sz="4" w:space="0" w:color="auto"/>
              <w:left w:val="nil"/>
              <w:bottom w:val="single" w:sz="4" w:space="0" w:color="auto"/>
              <w:right w:val="single" w:sz="4" w:space="0" w:color="auto"/>
            </w:tcBorders>
            <w:shd w:val="clear" w:color="auto" w:fill="auto"/>
            <w:vAlign w:val="center"/>
            <w:hideMark/>
          </w:tcPr>
          <w:p w14:paraId="6F56505C" w14:textId="77777777" w:rsidR="00CE76BA" w:rsidRDefault="00CE76BA">
            <w:pPr>
              <w:jc w:val="center"/>
              <w:rPr>
                <w:rFonts w:ascii="Verdana" w:hAnsi="Verdana"/>
                <w:color w:val="000000"/>
                <w:sz w:val="20"/>
                <w:szCs w:val="20"/>
              </w:rPr>
            </w:pPr>
            <w:r>
              <w:rPr>
                <w:rFonts w:ascii="Verdana" w:hAnsi="Verdana"/>
                <w:color w:val="000000"/>
                <w:sz w:val="20"/>
                <w:szCs w:val="20"/>
              </w:rPr>
              <w:t>cena/enoto</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55D2A8" w14:textId="77777777" w:rsidR="00CE76BA" w:rsidRDefault="00CE76BA">
            <w:pPr>
              <w:jc w:val="center"/>
              <w:rPr>
                <w:rFonts w:ascii="Verdana" w:hAnsi="Verdana"/>
                <w:color w:val="000000"/>
                <w:sz w:val="20"/>
                <w:szCs w:val="20"/>
              </w:rPr>
            </w:pPr>
            <w:r>
              <w:rPr>
                <w:rFonts w:ascii="Verdana" w:hAnsi="Verdana"/>
                <w:color w:val="000000"/>
                <w:sz w:val="20"/>
                <w:szCs w:val="20"/>
              </w:rPr>
              <w:t>DDV</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14:paraId="407F4CF9" w14:textId="77777777" w:rsidR="00CE76BA" w:rsidRDefault="00CE76BA">
            <w:pPr>
              <w:jc w:val="center"/>
              <w:rPr>
                <w:rFonts w:ascii="Verdana" w:hAnsi="Verdana"/>
                <w:color w:val="000000"/>
                <w:sz w:val="20"/>
                <w:szCs w:val="20"/>
              </w:rPr>
            </w:pPr>
            <w:r>
              <w:rPr>
                <w:rFonts w:ascii="Verdana" w:hAnsi="Verdana"/>
                <w:color w:val="000000"/>
                <w:sz w:val="20"/>
                <w:szCs w:val="20"/>
              </w:rPr>
              <w:t>SKUPNI</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6EB8D368" w14:textId="77777777" w:rsidR="00CE76BA" w:rsidRDefault="00CE76BA">
            <w:pPr>
              <w:jc w:val="center"/>
              <w:rPr>
                <w:rFonts w:ascii="Verdana" w:hAnsi="Verdana"/>
                <w:color w:val="000000"/>
                <w:sz w:val="20"/>
                <w:szCs w:val="20"/>
              </w:rPr>
            </w:pPr>
            <w:r>
              <w:rPr>
                <w:rFonts w:ascii="Verdana" w:hAnsi="Verdana"/>
                <w:color w:val="000000"/>
                <w:sz w:val="20"/>
                <w:szCs w:val="20"/>
              </w:rPr>
              <w:t>OBRAČUNSKI</w:t>
            </w:r>
          </w:p>
        </w:tc>
      </w:tr>
      <w:tr w:rsidR="00CE76BA" w14:paraId="6CEFAFEA" w14:textId="77777777" w:rsidTr="00F56B68">
        <w:trPr>
          <w:trHeight w:val="510"/>
        </w:trPr>
        <w:tc>
          <w:tcPr>
            <w:tcW w:w="4257" w:type="dxa"/>
            <w:vMerge/>
            <w:tcBorders>
              <w:top w:val="single" w:sz="4" w:space="0" w:color="auto"/>
              <w:left w:val="single" w:sz="4" w:space="0" w:color="auto"/>
              <w:bottom w:val="single" w:sz="4" w:space="0" w:color="auto"/>
              <w:right w:val="single" w:sz="4" w:space="0" w:color="auto"/>
            </w:tcBorders>
            <w:vAlign w:val="center"/>
            <w:hideMark/>
          </w:tcPr>
          <w:p w14:paraId="0024BD7E" w14:textId="77777777" w:rsidR="00CE76BA" w:rsidRDefault="00CE76BA">
            <w:pPr>
              <w:rPr>
                <w:rFonts w:ascii="Verdana" w:hAnsi="Verdana"/>
                <w:color w:val="000000"/>
                <w:sz w:val="20"/>
                <w:szCs w:val="20"/>
              </w:rPr>
            </w:pPr>
          </w:p>
        </w:tc>
        <w:tc>
          <w:tcPr>
            <w:tcW w:w="949" w:type="dxa"/>
            <w:vMerge/>
            <w:tcBorders>
              <w:left w:val="nil"/>
              <w:bottom w:val="single" w:sz="4" w:space="0" w:color="auto"/>
              <w:right w:val="single" w:sz="4" w:space="0" w:color="auto"/>
            </w:tcBorders>
            <w:shd w:val="clear" w:color="auto" w:fill="auto"/>
            <w:vAlign w:val="center"/>
            <w:hideMark/>
          </w:tcPr>
          <w:p w14:paraId="1C862E71" w14:textId="6AD12300" w:rsidR="00CE76BA" w:rsidRDefault="00CE76BA">
            <w:pPr>
              <w:jc w:val="center"/>
              <w:rPr>
                <w:rFonts w:ascii="Verdana" w:hAnsi="Verdana"/>
                <w:color w:val="000000"/>
                <w:sz w:val="20"/>
                <w:szCs w:val="20"/>
              </w:rPr>
            </w:pPr>
          </w:p>
        </w:tc>
        <w:tc>
          <w:tcPr>
            <w:tcW w:w="949" w:type="dxa"/>
            <w:tcBorders>
              <w:top w:val="nil"/>
              <w:left w:val="nil"/>
              <w:bottom w:val="single" w:sz="4" w:space="0" w:color="auto"/>
              <w:right w:val="single" w:sz="4" w:space="0" w:color="auto"/>
            </w:tcBorders>
            <w:shd w:val="clear" w:color="auto" w:fill="auto"/>
            <w:vAlign w:val="center"/>
            <w:hideMark/>
          </w:tcPr>
          <w:p w14:paraId="62B06A36" w14:textId="77777777" w:rsidR="00CE76BA" w:rsidRDefault="00CE76BA">
            <w:pPr>
              <w:jc w:val="center"/>
              <w:rPr>
                <w:rFonts w:ascii="Verdana" w:hAnsi="Verdana"/>
                <w:color w:val="000000"/>
                <w:sz w:val="20"/>
                <w:szCs w:val="20"/>
              </w:rPr>
            </w:pPr>
            <w:r>
              <w:rPr>
                <w:rFonts w:ascii="Verdana" w:hAnsi="Verdana"/>
                <w:color w:val="000000"/>
                <w:sz w:val="20"/>
                <w:szCs w:val="20"/>
              </w:rPr>
              <w:t>mere</w:t>
            </w:r>
          </w:p>
        </w:tc>
        <w:tc>
          <w:tcPr>
            <w:tcW w:w="956" w:type="dxa"/>
            <w:vMerge/>
            <w:tcBorders>
              <w:top w:val="single" w:sz="4" w:space="0" w:color="auto"/>
              <w:left w:val="single" w:sz="4" w:space="0" w:color="auto"/>
              <w:bottom w:val="single" w:sz="4" w:space="0" w:color="auto"/>
              <w:right w:val="single" w:sz="4" w:space="0" w:color="auto"/>
            </w:tcBorders>
            <w:vAlign w:val="center"/>
            <w:hideMark/>
          </w:tcPr>
          <w:p w14:paraId="24E77495" w14:textId="77777777" w:rsidR="00CE76BA" w:rsidRDefault="00CE76BA">
            <w:pPr>
              <w:rPr>
                <w:rFonts w:ascii="Verdana" w:hAnsi="Verdana"/>
                <w:color w:val="000000"/>
                <w:sz w:val="20"/>
                <w:szCs w:val="20"/>
              </w:rPr>
            </w:pPr>
          </w:p>
        </w:tc>
        <w:tc>
          <w:tcPr>
            <w:tcW w:w="1269" w:type="dxa"/>
            <w:tcBorders>
              <w:top w:val="nil"/>
              <w:left w:val="nil"/>
              <w:bottom w:val="single" w:sz="4" w:space="0" w:color="auto"/>
              <w:right w:val="single" w:sz="4" w:space="0" w:color="auto"/>
            </w:tcBorders>
            <w:shd w:val="clear" w:color="auto" w:fill="auto"/>
            <w:vAlign w:val="center"/>
            <w:hideMark/>
          </w:tcPr>
          <w:p w14:paraId="5E703F3C" w14:textId="77777777" w:rsidR="00CE76BA" w:rsidRDefault="00CE76BA">
            <w:pPr>
              <w:jc w:val="center"/>
              <w:rPr>
                <w:rFonts w:ascii="Verdana" w:hAnsi="Verdana"/>
                <w:color w:val="000000"/>
                <w:sz w:val="20"/>
                <w:szCs w:val="20"/>
              </w:rPr>
            </w:pPr>
            <w:r>
              <w:rPr>
                <w:rFonts w:ascii="Verdana" w:hAnsi="Verdana"/>
                <w:color w:val="000000"/>
                <w:sz w:val="20"/>
                <w:szCs w:val="20"/>
              </w:rPr>
              <w:t>EUR</w:t>
            </w:r>
          </w:p>
        </w:tc>
        <w:tc>
          <w:tcPr>
            <w:tcW w:w="1135" w:type="dxa"/>
            <w:vMerge/>
            <w:tcBorders>
              <w:top w:val="single" w:sz="4" w:space="0" w:color="auto"/>
              <w:left w:val="single" w:sz="4" w:space="0" w:color="auto"/>
              <w:bottom w:val="single" w:sz="4" w:space="0" w:color="auto"/>
              <w:right w:val="single" w:sz="4" w:space="0" w:color="auto"/>
            </w:tcBorders>
            <w:vAlign w:val="center"/>
            <w:hideMark/>
          </w:tcPr>
          <w:p w14:paraId="1336C91A" w14:textId="77777777" w:rsidR="00CE76BA" w:rsidRDefault="00CE76BA">
            <w:pPr>
              <w:rPr>
                <w:rFonts w:ascii="Verdana" w:hAnsi="Verdana"/>
                <w:color w:val="000000"/>
                <w:sz w:val="20"/>
                <w:szCs w:val="20"/>
              </w:rPr>
            </w:pPr>
          </w:p>
        </w:tc>
        <w:tc>
          <w:tcPr>
            <w:tcW w:w="1820" w:type="dxa"/>
            <w:tcBorders>
              <w:top w:val="nil"/>
              <w:left w:val="nil"/>
              <w:bottom w:val="single" w:sz="4" w:space="0" w:color="auto"/>
              <w:right w:val="single" w:sz="4" w:space="0" w:color="auto"/>
            </w:tcBorders>
            <w:shd w:val="clear" w:color="auto" w:fill="auto"/>
            <w:vAlign w:val="center"/>
            <w:hideMark/>
          </w:tcPr>
          <w:p w14:paraId="37CD97ED" w14:textId="77777777" w:rsidR="00CE76BA" w:rsidRDefault="00CE76BA">
            <w:pPr>
              <w:jc w:val="center"/>
              <w:rPr>
                <w:rFonts w:ascii="Verdana" w:hAnsi="Verdana"/>
                <w:color w:val="000000"/>
                <w:sz w:val="20"/>
                <w:szCs w:val="20"/>
              </w:rPr>
            </w:pPr>
            <w:r>
              <w:rPr>
                <w:rFonts w:ascii="Verdana" w:hAnsi="Verdana"/>
                <w:color w:val="000000"/>
                <w:sz w:val="20"/>
                <w:szCs w:val="20"/>
              </w:rPr>
              <w:t>STROŠKI (EUR)</w:t>
            </w:r>
          </w:p>
        </w:tc>
        <w:tc>
          <w:tcPr>
            <w:tcW w:w="1843" w:type="dxa"/>
            <w:tcBorders>
              <w:top w:val="nil"/>
              <w:left w:val="nil"/>
              <w:bottom w:val="single" w:sz="4" w:space="0" w:color="auto"/>
              <w:right w:val="single" w:sz="4" w:space="0" w:color="auto"/>
            </w:tcBorders>
            <w:shd w:val="clear" w:color="auto" w:fill="auto"/>
            <w:vAlign w:val="center"/>
            <w:hideMark/>
          </w:tcPr>
          <w:p w14:paraId="654A42C0" w14:textId="77777777" w:rsidR="00CE76BA" w:rsidRDefault="00CE76BA">
            <w:pPr>
              <w:jc w:val="center"/>
              <w:rPr>
                <w:rFonts w:ascii="Verdana" w:hAnsi="Verdana"/>
                <w:color w:val="000000"/>
                <w:sz w:val="20"/>
                <w:szCs w:val="20"/>
              </w:rPr>
            </w:pPr>
            <w:r>
              <w:rPr>
                <w:rFonts w:ascii="Verdana" w:hAnsi="Verdana"/>
                <w:color w:val="000000"/>
                <w:sz w:val="20"/>
                <w:szCs w:val="20"/>
              </w:rPr>
              <w:t>STROŠKI (EUR)</w:t>
            </w:r>
          </w:p>
        </w:tc>
      </w:tr>
      <w:tr w:rsidR="00E44AE7" w14:paraId="49E70114" w14:textId="77777777" w:rsidTr="00F56B68">
        <w:trPr>
          <w:trHeight w:val="765"/>
        </w:trPr>
        <w:tc>
          <w:tcPr>
            <w:tcW w:w="4257" w:type="dxa"/>
            <w:tcBorders>
              <w:top w:val="nil"/>
              <w:left w:val="single" w:sz="4" w:space="0" w:color="auto"/>
              <w:bottom w:val="single" w:sz="4" w:space="0" w:color="auto"/>
              <w:right w:val="single" w:sz="4" w:space="0" w:color="auto"/>
            </w:tcBorders>
            <w:shd w:val="clear" w:color="auto" w:fill="auto"/>
            <w:vAlign w:val="center"/>
            <w:hideMark/>
          </w:tcPr>
          <w:p w14:paraId="423CA0FD" w14:textId="34E76875" w:rsidR="00E44AE7" w:rsidRDefault="00E44AE7" w:rsidP="00E44AE7">
            <w:pPr>
              <w:rPr>
                <w:rFonts w:ascii="Verdana" w:hAnsi="Verdana"/>
                <w:color w:val="000000"/>
                <w:sz w:val="20"/>
                <w:szCs w:val="20"/>
              </w:rPr>
            </w:pPr>
            <w:r>
              <w:rPr>
                <w:rFonts w:ascii="Verdana" w:hAnsi="Verdana"/>
                <w:color w:val="000000"/>
                <w:sz w:val="20"/>
                <w:szCs w:val="20"/>
              </w:rPr>
              <w:t>Izvedba vročevodnega omrežja po Pučnikovi ulici (U3) za potrebe objektov v 4. etapi</w:t>
            </w:r>
          </w:p>
        </w:tc>
        <w:tc>
          <w:tcPr>
            <w:tcW w:w="949" w:type="dxa"/>
            <w:tcBorders>
              <w:top w:val="nil"/>
              <w:left w:val="nil"/>
              <w:bottom w:val="single" w:sz="4" w:space="0" w:color="auto"/>
              <w:right w:val="single" w:sz="4" w:space="0" w:color="auto"/>
            </w:tcBorders>
            <w:shd w:val="clear" w:color="auto" w:fill="auto"/>
            <w:vAlign w:val="center"/>
            <w:hideMark/>
          </w:tcPr>
          <w:p w14:paraId="2AF8E2DA" w14:textId="77777777" w:rsidR="00E44AE7" w:rsidRDefault="00E44AE7" w:rsidP="00E44AE7">
            <w:pPr>
              <w:jc w:val="center"/>
              <w:rPr>
                <w:rFonts w:ascii="Verdana" w:hAnsi="Verdana"/>
                <w:color w:val="000000"/>
                <w:sz w:val="20"/>
                <w:szCs w:val="20"/>
              </w:rPr>
            </w:pPr>
            <w:r>
              <w:rPr>
                <w:rFonts w:ascii="Verdana" w:hAnsi="Verdana"/>
                <w:color w:val="000000"/>
                <w:sz w:val="20"/>
                <w:szCs w:val="20"/>
              </w:rPr>
              <w:t>3. etapa</w:t>
            </w:r>
          </w:p>
        </w:tc>
        <w:tc>
          <w:tcPr>
            <w:tcW w:w="949" w:type="dxa"/>
            <w:tcBorders>
              <w:top w:val="nil"/>
              <w:left w:val="nil"/>
              <w:bottom w:val="single" w:sz="4" w:space="0" w:color="auto"/>
              <w:right w:val="single" w:sz="4" w:space="0" w:color="auto"/>
            </w:tcBorders>
            <w:shd w:val="clear" w:color="auto" w:fill="auto"/>
            <w:vAlign w:val="center"/>
            <w:hideMark/>
          </w:tcPr>
          <w:p w14:paraId="29238FFA" w14:textId="77777777" w:rsidR="00E44AE7" w:rsidRDefault="00E44AE7" w:rsidP="00E44AE7">
            <w:pPr>
              <w:jc w:val="center"/>
              <w:rPr>
                <w:rFonts w:ascii="Verdana" w:hAnsi="Verdana"/>
                <w:color w:val="000000"/>
                <w:sz w:val="20"/>
                <w:szCs w:val="20"/>
              </w:rPr>
            </w:pPr>
            <w:r>
              <w:rPr>
                <w:rFonts w:ascii="Verdana" w:hAnsi="Verdana"/>
                <w:color w:val="000000"/>
                <w:sz w:val="20"/>
                <w:szCs w:val="20"/>
              </w:rPr>
              <w:t>m</w:t>
            </w:r>
          </w:p>
        </w:tc>
        <w:tc>
          <w:tcPr>
            <w:tcW w:w="956" w:type="dxa"/>
            <w:tcBorders>
              <w:top w:val="nil"/>
              <w:left w:val="nil"/>
              <w:bottom w:val="single" w:sz="4" w:space="0" w:color="auto"/>
              <w:right w:val="single" w:sz="4" w:space="0" w:color="auto"/>
            </w:tcBorders>
            <w:shd w:val="clear" w:color="auto" w:fill="auto"/>
            <w:vAlign w:val="center"/>
            <w:hideMark/>
          </w:tcPr>
          <w:p w14:paraId="545727EF" w14:textId="77777777" w:rsidR="00E44AE7" w:rsidRDefault="00E44AE7" w:rsidP="00E44AE7">
            <w:pPr>
              <w:jc w:val="center"/>
              <w:rPr>
                <w:rFonts w:ascii="Verdana" w:hAnsi="Verdana"/>
                <w:color w:val="000000"/>
                <w:sz w:val="20"/>
                <w:szCs w:val="20"/>
              </w:rPr>
            </w:pPr>
            <w:r>
              <w:rPr>
                <w:rFonts w:ascii="Verdana" w:hAnsi="Verdana"/>
                <w:color w:val="000000"/>
                <w:sz w:val="20"/>
                <w:szCs w:val="20"/>
              </w:rPr>
              <w:t>74</w:t>
            </w:r>
          </w:p>
        </w:tc>
        <w:tc>
          <w:tcPr>
            <w:tcW w:w="1269" w:type="dxa"/>
            <w:tcBorders>
              <w:top w:val="nil"/>
              <w:left w:val="nil"/>
              <w:bottom w:val="single" w:sz="4" w:space="0" w:color="auto"/>
              <w:right w:val="single" w:sz="4" w:space="0" w:color="auto"/>
            </w:tcBorders>
            <w:shd w:val="clear" w:color="auto" w:fill="auto"/>
            <w:vAlign w:val="center"/>
          </w:tcPr>
          <w:p w14:paraId="2EA3EBEB" w14:textId="02BC7BDD" w:rsidR="00E44AE7" w:rsidRDefault="00E44AE7" w:rsidP="00E44AE7">
            <w:pPr>
              <w:jc w:val="center"/>
              <w:rPr>
                <w:rFonts w:ascii="Verdana" w:hAnsi="Verdana"/>
                <w:color w:val="000000"/>
                <w:sz w:val="20"/>
                <w:szCs w:val="20"/>
              </w:rPr>
            </w:pPr>
            <w:r>
              <w:rPr>
                <w:rFonts w:ascii="Verdana" w:hAnsi="Verdana"/>
                <w:color w:val="000000"/>
                <w:sz w:val="20"/>
                <w:szCs w:val="20"/>
              </w:rPr>
              <w:t>608,11</w:t>
            </w:r>
          </w:p>
        </w:tc>
        <w:tc>
          <w:tcPr>
            <w:tcW w:w="1135" w:type="dxa"/>
            <w:tcBorders>
              <w:top w:val="nil"/>
              <w:left w:val="nil"/>
              <w:bottom w:val="single" w:sz="4" w:space="0" w:color="auto"/>
              <w:right w:val="single" w:sz="4" w:space="0" w:color="auto"/>
            </w:tcBorders>
            <w:shd w:val="clear" w:color="auto" w:fill="auto"/>
            <w:vAlign w:val="center"/>
          </w:tcPr>
          <w:p w14:paraId="619E6605" w14:textId="13E889FB" w:rsidR="00E44AE7" w:rsidRDefault="00E44AE7" w:rsidP="00E44AE7">
            <w:pPr>
              <w:jc w:val="center"/>
              <w:rPr>
                <w:rFonts w:ascii="Verdana" w:hAnsi="Verdana"/>
                <w:color w:val="000000"/>
                <w:sz w:val="20"/>
                <w:szCs w:val="20"/>
              </w:rPr>
            </w:pPr>
            <w:r>
              <w:rPr>
                <w:rFonts w:ascii="Verdana" w:hAnsi="Verdana"/>
                <w:color w:val="000000"/>
                <w:sz w:val="20"/>
                <w:szCs w:val="20"/>
              </w:rPr>
              <w:t>1,22</w:t>
            </w:r>
          </w:p>
        </w:tc>
        <w:tc>
          <w:tcPr>
            <w:tcW w:w="1820" w:type="dxa"/>
            <w:tcBorders>
              <w:top w:val="nil"/>
              <w:left w:val="nil"/>
              <w:bottom w:val="single" w:sz="4" w:space="0" w:color="auto"/>
              <w:right w:val="single" w:sz="4" w:space="0" w:color="auto"/>
            </w:tcBorders>
            <w:shd w:val="clear" w:color="auto" w:fill="auto"/>
            <w:vAlign w:val="center"/>
          </w:tcPr>
          <w:p w14:paraId="14BCAAE1" w14:textId="5B021A9B" w:rsidR="00E44AE7" w:rsidRDefault="00E44AE7" w:rsidP="00E44AE7">
            <w:pPr>
              <w:jc w:val="right"/>
              <w:rPr>
                <w:rFonts w:ascii="Verdana" w:hAnsi="Verdana"/>
                <w:color w:val="000000"/>
                <w:sz w:val="20"/>
                <w:szCs w:val="20"/>
              </w:rPr>
            </w:pPr>
            <w:r>
              <w:rPr>
                <w:rFonts w:ascii="Verdana" w:hAnsi="Verdana"/>
                <w:color w:val="000000"/>
                <w:sz w:val="20"/>
                <w:szCs w:val="20"/>
              </w:rPr>
              <w:t>54.900,17</w:t>
            </w:r>
          </w:p>
        </w:tc>
        <w:tc>
          <w:tcPr>
            <w:tcW w:w="1843" w:type="dxa"/>
            <w:tcBorders>
              <w:top w:val="nil"/>
              <w:left w:val="nil"/>
              <w:bottom w:val="single" w:sz="4" w:space="0" w:color="auto"/>
              <w:right w:val="single" w:sz="4" w:space="0" w:color="auto"/>
            </w:tcBorders>
            <w:shd w:val="clear" w:color="auto" w:fill="auto"/>
            <w:vAlign w:val="center"/>
          </w:tcPr>
          <w:p w14:paraId="24F44425" w14:textId="7AC39488" w:rsidR="00E44AE7" w:rsidRDefault="00E44AE7" w:rsidP="00E44AE7">
            <w:pPr>
              <w:jc w:val="right"/>
              <w:rPr>
                <w:rFonts w:ascii="Verdana" w:hAnsi="Verdana"/>
                <w:color w:val="000000"/>
                <w:sz w:val="20"/>
                <w:szCs w:val="20"/>
              </w:rPr>
            </w:pPr>
            <w:r>
              <w:rPr>
                <w:rFonts w:ascii="Verdana" w:hAnsi="Verdana"/>
                <w:color w:val="000000"/>
                <w:sz w:val="20"/>
                <w:szCs w:val="20"/>
              </w:rPr>
              <w:t>54.900,17</w:t>
            </w:r>
          </w:p>
        </w:tc>
      </w:tr>
      <w:tr w:rsidR="00E44AE7" w14:paraId="5F288E63" w14:textId="77777777" w:rsidTr="00F56B68">
        <w:trPr>
          <w:trHeight w:val="285"/>
        </w:trPr>
        <w:tc>
          <w:tcPr>
            <w:tcW w:w="4257" w:type="dxa"/>
            <w:tcBorders>
              <w:top w:val="nil"/>
              <w:left w:val="single" w:sz="4" w:space="0" w:color="auto"/>
              <w:bottom w:val="single" w:sz="4" w:space="0" w:color="auto"/>
              <w:right w:val="single" w:sz="4" w:space="0" w:color="auto"/>
            </w:tcBorders>
            <w:shd w:val="clear" w:color="auto" w:fill="auto"/>
            <w:vAlign w:val="center"/>
            <w:hideMark/>
          </w:tcPr>
          <w:p w14:paraId="3E213A9A" w14:textId="77777777" w:rsidR="00E44AE7" w:rsidRDefault="00E44AE7" w:rsidP="00E44AE7">
            <w:pPr>
              <w:rPr>
                <w:rFonts w:ascii="Verdana" w:hAnsi="Verdana"/>
                <w:b/>
                <w:bCs/>
                <w:color w:val="000000"/>
                <w:sz w:val="20"/>
                <w:szCs w:val="20"/>
              </w:rPr>
            </w:pPr>
            <w:r>
              <w:rPr>
                <w:rFonts w:ascii="Verdana" w:hAnsi="Verdana"/>
                <w:b/>
                <w:bCs/>
                <w:color w:val="000000"/>
                <w:sz w:val="20"/>
                <w:szCs w:val="20"/>
              </w:rPr>
              <w:t>stroški gradnje in opreme</w:t>
            </w:r>
          </w:p>
        </w:tc>
        <w:tc>
          <w:tcPr>
            <w:tcW w:w="4123" w:type="dxa"/>
            <w:gridSpan w:val="4"/>
            <w:tcBorders>
              <w:top w:val="single" w:sz="4" w:space="0" w:color="auto"/>
              <w:left w:val="nil"/>
              <w:bottom w:val="single" w:sz="4" w:space="0" w:color="auto"/>
              <w:right w:val="single" w:sz="4" w:space="0" w:color="auto"/>
            </w:tcBorders>
            <w:shd w:val="clear" w:color="auto" w:fill="auto"/>
            <w:vAlign w:val="center"/>
          </w:tcPr>
          <w:p w14:paraId="1BD1F3B9" w14:textId="0AC40604" w:rsidR="00E44AE7" w:rsidRDefault="00E44AE7" w:rsidP="00E44AE7">
            <w:pPr>
              <w:rPr>
                <w:rFonts w:ascii="Verdana" w:hAnsi="Verdana"/>
                <w:b/>
                <w:bCs/>
                <w:color w:val="000000"/>
                <w:sz w:val="20"/>
                <w:szCs w:val="20"/>
              </w:rPr>
            </w:pPr>
          </w:p>
        </w:tc>
        <w:tc>
          <w:tcPr>
            <w:tcW w:w="1135" w:type="dxa"/>
            <w:tcBorders>
              <w:top w:val="nil"/>
              <w:left w:val="nil"/>
              <w:bottom w:val="single" w:sz="4" w:space="0" w:color="auto"/>
              <w:right w:val="single" w:sz="4" w:space="0" w:color="auto"/>
            </w:tcBorders>
            <w:shd w:val="clear" w:color="auto" w:fill="auto"/>
            <w:vAlign w:val="center"/>
          </w:tcPr>
          <w:p w14:paraId="607FC883" w14:textId="2614E5E3" w:rsidR="00E44AE7" w:rsidRDefault="00E44AE7" w:rsidP="00E44AE7">
            <w:pPr>
              <w:rPr>
                <w:rFonts w:ascii="Verdana" w:hAnsi="Verdana"/>
                <w:b/>
                <w:bCs/>
                <w:color w:val="000000"/>
                <w:sz w:val="20"/>
                <w:szCs w:val="20"/>
              </w:rPr>
            </w:pPr>
          </w:p>
        </w:tc>
        <w:tc>
          <w:tcPr>
            <w:tcW w:w="1820" w:type="dxa"/>
            <w:tcBorders>
              <w:top w:val="nil"/>
              <w:left w:val="nil"/>
              <w:bottom w:val="single" w:sz="4" w:space="0" w:color="auto"/>
              <w:right w:val="single" w:sz="4" w:space="0" w:color="auto"/>
            </w:tcBorders>
            <w:shd w:val="clear" w:color="auto" w:fill="auto"/>
            <w:vAlign w:val="center"/>
          </w:tcPr>
          <w:p w14:paraId="213C2E4C" w14:textId="5C602FFF" w:rsidR="00E44AE7" w:rsidRDefault="00E44AE7" w:rsidP="00E44AE7">
            <w:pPr>
              <w:jc w:val="right"/>
              <w:rPr>
                <w:rFonts w:ascii="Verdana" w:hAnsi="Verdana"/>
                <w:b/>
                <w:bCs/>
                <w:color w:val="000000"/>
                <w:sz w:val="20"/>
                <w:szCs w:val="20"/>
              </w:rPr>
            </w:pPr>
            <w:r>
              <w:rPr>
                <w:rFonts w:ascii="Verdana" w:hAnsi="Verdana"/>
                <w:b/>
                <w:bCs/>
                <w:color w:val="000000"/>
                <w:sz w:val="20"/>
                <w:szCs w:val="20"/>
              </w:rPr>
              <w:t>54.900,17</w:t>
            </w:r>
          </w:p>
        </w:tc>
        <w:tc>
          <w:tcPr>
            <w:tcW w:w="1843" w:type="dxa"/>
            <w:tcBorders>
              <w:top w:val="nil"/>
              <w:left w:val="nil"/>
              <w:bottom w:val="single" w:sz="4" w:space="0" w:color="auto"/>
              <w:right w:val="single" w:sz="4" w:space="0" w:color="auto"/>
            </w:tcBorders>
            <w:shd w:val="clear" w:color="auto" w:fill="auto"/>
            <w:vAlign w:val="center"/>
          </w:tcPr>
          <w:p w14:paraId="1CC8D1E2" w14:textId="711E2A4B" w:rsidR="00E44AE7" w:rsidRDefault="00E44AE7" w:rsidP="00E44AE7">
            <w:pPr>
              <w:jc w:val="right"/>
              <w:rPr>
                <w:rFonts w:ascii="Verdana" w:hAnsi="Verdana"/>
                <w:b/>
                <w:bCs/>
                <w:color w:val="000000"/>
                <w:sz w:val="20"/>
                <w:szCs w:val="20"/>
              </w:rPr>
            </w:pPr>
            <w:r>
              <w:rPr>
                <w:rFonts w:ascii="Verdana" w:hAnsi="Verdana"/>
                <w:b/>
                <w:bCs/>
                <w:color w:val="000000"/>
                <w:sz w:val="20"/>
                <w:szCs w:val="20"/>
              </w:rPr>
              <w:t>54.900,17</w:t>
            </w:r>
          </w:p>
        </w:tc>
      </w:tr>
      <w:tr w:rsidR="00E44AE7" w14:paraId="1B0A5847" w14:textId="77777777" w:rsidTr="00F56B68">
        <w:trPr>
          <w:trHeight w:val="285"/>
        </w:trPr>
        <w:tc>
          <w:tcPr>
            <w:tcW w:w="4257" w:type="dxa"/>
            <w:tcBorders>
              <w:top w:val="nil"/>
              <w:left w:val="single" w:sz="4" w:space="0" w:color="auto"/>
              <w:bottom w:val="single" w:sz="4" w:space="0" w:color="auto"/>
              <w:right w:val="single" w:sz="4" w:space="0" w:color="auto"/>
            </w:tcBorders>
            <w:shd w:val="clear" w:color="auto" w:fill="auto"/>
            <w:vAlign w:val="center"/>
            <w:hideMark/>
          </w:tcPr>
          <w:p w14:paraId="029E054B" w14:textId="77777777" w:rsidR="00E44AE7" w:rsidRDefault="00E44AE7" w:rsidP="00E44AE7">
            <w:pPr>
              <w:rPr>
                <w:rFonts w:ascii="Verdana" w:hAnsi="Verdana"/>
                <w:color w:val="000000"/>
                <w:sz w:val="20"/>
                <w:szCs w:val="20"/>
              </w:rPr>
            </w:pPr>
            <w:r>
              <w:rPr>
                <w:rFonts w:ascii="Verdana" w:hAnsi="Verdana"/>
                <w:color w:val="000000"/>
                <w:sz w:val="20"/>
                <w:szCs w:val="20"/>
              </w:rPr>
              <w:t>projektna in investicijska dokumentacija</w:t>
            </w:r>
          </w:p>
        </w:tc>
        <w:tc>
          <w:tcPr>
            <w:tcW w:w="5258" w:type="dxa"/>
            <w:gridSpan w:val="5"/>
            <w:tcBorders>
              <w:top w:val="single" w:sz="4" w:space="0" w:color="auto"/>
              <w:left w:val="nil"/>
              <w:bottom w:val="single" w:sz="4" w:space="0" w:color="auto"/>
              <w:right w:val="single" w:sz="4" w:space="0" w:color="auto"/>
            </w:tcBorders>
            <w:shd w:val="clear" w:color="auto" w:fill="auto"/>
            <w:vAlign w:val="center"/>
            <w:hideMark/>
          </w:tcPr>
          <w:p w14:paraId="033DC253" w14:textId="77777777" w:rsidR="00E44AE7" w:rsidRDefault="00E44AE7" w:rsidP="00E44AE7">
            <w:pPr>
              <w:jc w:val="center"/>
              <w:rPr>
                <w:rFonts w:ascii="Verdana" w:hAnsi="Verdana"/>
                <w:color w:val="000000"/>
                <w:sz w:val="20"/>
                <w:szCs w:val="20"/>
              </w:rPr>
            </w:pPr>
            <w:r>
              <w:rPr>
                <w:rFonts w:ascii="Verdana" w:hAnsi="Verdana"/>
                <w:color w:val="000000"/>
                <w:sz w:val="20"/>
                <w:szCs w:val="20"/>
              </w:rPr>
              <w:t>7,00%</w:t>
            </w:r>
          </w:p>
        </w:tc>
        <w:tc>
          <w:tcPr>
            <w:tcW w:w="1820" w:type="dxa"/>
            <w:tcBorders>
              <w:top w:val="nil"/>
              <w:left w:val="nil"/>
              <w:bottom w:val="single" w:sz="4" w:space="0" w:color="auto"/>
              <w:right w:val="single" w:sz="4" w:space="0" w:color="auto"/>
            </w:tcBorders>
            <w:shd w:val="clear" w:color="auto" w:fill="auto"/>
            <w:vAlign w:val="center"/>
          </w:tcPr>
          <w:p w14:paraId="7354A6D8" w14:textId="5CFBE460" w:rsidR="00E44AE7" w:rsidRDefault="00E44AE7" w:rsidP="00E44AE7">
            <w:pPr>
              <w:jc w:val="right"/>
              <w:rPr>
                <w:rFonts w:ascii="Verdana" w:hAnsi="Verdana"/>
                <w:color w:val="000000"/>
                <w:sz w:val="20"/>
                <w:szCs w:val="20"/>
              </w:rPr>
            </w:pPr>
            <w:r>
              <w:rPr>
                <w:rFonts w:ascii="Verdana" w:hAnsi="Verdana"/>
                <w:color w:val="000000"/>
                <w:sz w:val="20"/>
                <w:szCs w:val="20"/>
              </w:rPr>
              <w:t>3.843,01</w:t>
            </w:r>
          </w:p>
        </w:tc>
        <w:tc>
          <w:tcPr>
            <w:tcW w:w="1843" w:type="dxa"/>
            <w:tcBorders>
              <w:top w:val="nil"/>
              <w:left w:val="nil"/>
              <w:bottom w:val="single" w:sz="4" w:space="0" w:color="auto"/>
              <w:right w:val="single" w:sz="4" w:space="0" w:color="auto"/>
            </w:tcBorders>
            <w:shd w:val="clear" w:color="auto" w:fill="auto"/>
            <w:vAlign w:val="center"/>
          </w:tcPr>
          <w:p w14:paraId="1191A241" w14:textId="17B54420" w:rsidR="00E44AE7" w:rsidRDefault="00E44AE7" w:rsidP="00E44AE7">
            <w:pPr>
              <w:jc w:val="right"/>
              <w:rPr>
                <w:rFonts w:ascii="Verdana" w:hAnsi="Verdana"/>
                <w:color w:val="000000"/>
                <w:sz w:val="20"/>
                <w:szCs w:val="20"/>
              </w:rPr>
            </w:pPr>
            <w:r>
              <w:rPr>
                <w:rFonts w:ascii="Verdana" w:hAnsi="Verdana"/>
                <w:color w:val="000000"/>
                <w:sz w:val="20"/>
                <w:szCs w:val="20"/>
              </w:rPr>
              <w:t>3.843,01</w:t>
            </w:r>
          </w:p>
        </w:tc>
      </w:tr>
      <w:tr w:rsidR="00E44AE7" w14:paraId="0A41A699" w14:textId="77777777" w:rsidTr="00F56B68">
        <w:trPr>
          <w:trHeight w:val="285"/>
        </w:trPr>
        <w:tc>
          <w:tcPr>
            <w:tcW w:w="4257" w:type="dxa"/>
            <w:tcBorders>
              <w:top w:val="nil"/>
              <w:left w:val="single" w:sz="4" w:space="0" w:color="auto"/>
              <w:bottom w:val="single" w:sz="4" w:space="0" w:color="auto"/>
              <w:right w:val="single" w:sz="4" w:space="0" w:color="auto"/>
            </w:tcBorders>
            <w:shd w:val="clear" w:color="auto" w:fill="auto"/>
            <w:vAlign w:val="center"/>
            <w:hideMark/>
          </w:tcPr>
          <w:p w14:paraId="76E96C43" w14:textId="0959DEE0" w:rsidR="00E44AE7" w:rsidRDefault="00E44AE7" w:rsidP="00E44AE7">
            <w:pPr>
              <w:rPr>
                <w:rFonts w:ascii="Verdana" w:hAnsi="Verdana"/>
                <w:color w:val="000000"/>
                <w:sz w:val="20"/>
                <w:szCs w:val="20"/>
              </w:rPr>
            </w:pPr>
            <w:r>
              <w:rPr>
                <w:rFonts w:ascii="Verdana" w:hAnsi="Verdana"/>
                <w:color w:val="000000"/>
                <w:sz w:val="20"/>
                <w:szCs w:val="20"/>
              </w:rPr>
              <w:t>inženiring in nadzor po GZ</w:t>
            </w:r>
          </w:p>
        </w:tc>
        <w:tc>
          <w:tcPr>
            <w:tcW w:w="5258" w:type="dxa"/>
            <w:gridSpan w:val="5"/>
            <w:tcBorders>
              <w:top w:val="single" w:sz="4" w:space="0" w:color="auto"/>
              <w:left w:val="nil"/>
              <w:bottom w:val="single" w:sz="4" w:space="0" w:color="auto"/>
              <w:right w:val="single" w:sz="4" w:space="0" w:color="auto"/>
            </w:tcBorders>
            <w:shd w:val="clear" w:color="auto" w:fill="auto"/>
            <w:vAlign w:val="center"/>
            <w:hideMark/>
          </w:tcPr>
          <w:p w14:paraId="73EB49B0" w14:textId="77777777" w:rsidR="00E44AE7" w:rsidRDefault="00E44AE7" w:rsidP="00E44AE7">
            <w:pPr>
              <w:jc w:val="center"/>
              <w:rPr>
                <w:rFonts w:ascii="Verdana" w:hAnsi="Verdana"/>
                <w:color w:val="000000"/>
                <w:sz w:val="20"/>
                <w:szCs w:val="20"/>
              </w:rPr>
            </w:pPr>
            <w:r>
              <w:rPr>
                <w:rFonts w:ascii="Verdana" w:hAnsi="Verdana"/>
                <w:color w:val="000000"/>
                <w:sz w:val="20"/>
                <w:szCs w:val="20"/>
              </w:rPr>
              <w:t>4,50%</w:t>
            </w:r>
          </w:p>
        </w:tc>
        <w:tc>
          <w:tcPr>
            <w:tcW w:w="1820" w:type="dxa"/>
            <w:tcBorders>
              <w:top w:val="nil"/>
              <w:left w:val="nil"/>
              <w:bottom w:val="single" w:sz="4" w:space="0" w:color="auto"/>
              <w:right w:val="single" w:sz="4" w:space="0" w:color="auto"/>
            </w:tcBorders>
            <w:shd w:val="clear" w:color="auto" w:fill="auto"/>
            <w:vAlign w:val="center"/>
          </w:tcPr>
          <w:p w14:paraId="2476CED0" w14:textId="20033606" w:rsidR="00E44AE7" w:rsidRDefault="00E44AE7" w:rsidP="00E44AE7">
            <w:pPr>
              <w:jc w:val="right"/>
              <w:rPr>
                <w:rFonts w:ascii="Verdana" w:hAnsi="Verdana"/>
                <w:color w:val="000000"/>
                <w:sz w:val="20"/>
                <w:szCs w:val="20"/>
              </w:rPr>
            </w:pPr>
            <w:r>
              <w:rPr>
                <w:rFonts w:ascii="Verdana" w:hAnsi="Verdana"/>
                <w:color w:val="000000"/>
                <w:sz w:val="20"/>
                <w:szCs w:val="20"/>
              </w:rPr>
              <w:t>2.470,51</w:t>
            </w:r>
          </w:p>
        </w:tc>
        <w:tc>
          <w:tcPr>
            <w:tcW w:w="1843" w:type="dxa"/>
            <w:tcBorders>
              <w:top w:val="nil"/>
              <w:left w:val="nil"/>
              <w:bottom w:val="single" w:sz="4" w:space="0" w:color="auto"/>
              <w:right w:val="single" w:sz="4" w:space="0" w:color="auto"/>
            </w:tcBorders>
            <w:shd w:val="clear" w:color="auto" w:fill="auto"/>
            <w:vAlign w:val="center"/>
          </w:tcPr>
          <w:p w14:paraId="7CE8CE5C" w14:textId="44320006" w:rsidR="00E44AE7" w:rsidRDefault="00E44AE7" w:rsidP="00E44AE7">
            <w:pPr>
              <w:jc w:val="right"/>
              <w:rPr>
                <w:rFonts w:ascii="Verdana" w:hAnsi="Verdana"/>
                <w:color w:val="000000"/>
                <w:sz w:val="20"/>
                <w:szCs w:val="20"/>
              </w:rPr>
            </w:pPr>
            <w:r>
              <w:rPr>
                <w:rFonts w:ascii="Verdana" w:hAnsi="Verdana"/>
                <w:color w:val="000000"/>
                <w:sz w:val="20"/>
                <w:szCs w:val="20"/>
              </w:rPr>
              <w:t>2.470,51</w:t>
            </w:r>
          </w:p>
        </w:tc>
      </w:tr>
      <w:tr w:rsidR="00E44AE7" w14:paraId="793C8A6D" w14:textId="77777777" w:rsidTr="00F56B68">
        <w:trPr>
          <w:trHeight w:val="285"/>
        </w:trPr>
        <w:tc>
          <w:tcPr>
            <w:tcW w:w="4257" w:type="dxa"/>
            <w:tcBorders>
              <w:top w:val="nil"/>
              <w:left w:val="single" w:sz="4" w:space="0" w:color="auto"/>
              <w:bottom w:val="single" w:sz="4" w:space="0" w:color="auto"/>
              <w:right w:val="single" w:sz="4" w:space="0" w:color="auto"/>
            </w:tcBorders>
            <w:shd w:val="clear" w:color="auto" w:fill="auto"/>
            <w:vAlign w:val="center"/>
            <w:hideMark/>
          </w:tcPr>
          <w:p w14:paraId="13A0E2C6" w14:textId="2CAEB1AD" w:rsidR="00E44AE7" w:rsidRDefault="00E44AE7" w:rsidP="00E44AE7">
            <w:pPr>
              <w:rPr>
                <w:rFonts w:ascii="Verdana" w:hAnsi="Verdana"/>
                <w:color w:val="000000"/>
                <w:sz w:val="20"/>
                <w:szCs w:val="20"/>
              </w:rPr>
            </w:pPr>
            <w:r>
              <w:rPr>
                <w:rFonts w:ascii="Verdana" w:hAnsi="Verdana"/>
                <w:color w:val="000000"/>
                <w:sz w:val="20"/>
                <w:szCs w:val="20"/>
              </w:rPr>
              <w:t>nadzor občine po zakonu</w:t>
            </w:r>
          </w:p>
        </w:tc>
        <w:tc>
          <w:tcPr>
            <w:tcW w:w="5258" w:type="dxa"/>
            <w:gridSpan w:val="5"/>
            <w:tcBorders>
              <w:top w:val="single" w:sz="4" w:space="0" w:color="auto"/>
              <w:left w:val="nil"/>
              <w:bottom w:val="single" w:sz="4" w:space="0" w:color="auto"/>
              <w:right w:val="single" w:sz="4" w:space="0" w:color="auto"/>
            </w:tcBorders>
            <w:shd w:val="clear" w:color="auto" w:fill="auto"/>
            <w:vAlign w:val="center"/>
            <w:hideMark/>
          </w:tcPr>
          <w:p w14:paraId="1E287955" w14:textId="77777777" w:rsidR="00E44AE7" w:rsidRDefault="00E44AE7" w:rsidP="00E44AE7">
            <w:pPr>
              <w:jc w:val="center"/>
              <w:rPr>
                <w:rFonts w:ascii="Verdana" w:hAnsi="Verdana"/>
                <w:color w:val="000000"/>
                <w:sz w:val="20"/>
                <w:szCs w:val="20"/>
              </w:rPr>
            </w:pPr>
            <w:r>
              <w:rPr>
                <w:rFonts w:ascii="Verdana" w:hAnsi="Verdana"/>
                <w:color w:val="000000"/>
                <w:sz w:val="20"/>
                <w:szCs w:val="20"/>
              </w:rPr>
              <w:t>0,90%</w:t>
            </w:r>
          </w:p>
        </w:tc>
        <w:tc>
          <w:tcPr>
            <w:tcW w:w="1820" w:type="dxa"/>
            <w:tcBorders>
              <w:top w:val="nil"/>
              <w:left w:val="nil"/>
              <w:bottom w:val="single" w:sz="4" w:space="0" w:color="auto"/>
              <w:right w:val="single" w:sz="4" w:space="0" w:color="auto"/>
            </w:tcBorders>
            <w:shd w:val="clear" w:color="auto" w:fill="auto"/>
            <w:vAlign w:val="center"/>
          </w:tcPr>
          <w:p w14:paraId="11C37C96" w14:textId="4D37C304" w:rsidR="00E44AE7" w:rsidRDefault="00E44AE7" w:rsidP="00E44AE7">
            <w:pPr>
              <w:jc w:val="right"/>
              <w:rPr>
                <w:rFonts w:ascii="Verdana" w:hAnsi="Verdana"/>
                <w:color w:val="000000"/>
                <w:sz w:val="20"/>
                <w:szCs w:val="20"/>
              </w:rPr>
            </w:pPr>
            <w:r>
              <w:rPr>
                <w:rFonts w:ascii="Verdana" w:hAnsi="Verdana"/>
                <w:color w:val="000000"/>
                <w:sz w:val="20"/>
                <w:szCs w:val="20"/>
              </w:rPr>
              <w:t>494,10</w:t>
            </w:r>
          </w:p>
        </w:tc>
        <w:tc>
          <w:tcPr>
            <w:tcW w:w="1843" w:type="dxa"/>
            <w:tcBorders>
              <w:top w:val="nil"/>
              <w:left w:val="nil"/>
              <w:bottom w:val="single" w:sz="4" w:space="0" w:color="auto"/>
              <w:right w:val="single" w:sz="4" w:space="0" w:color="auto"/>
            </w:tcBorders>
            <w:shd w:val="clear" w:color="auto" w:fill="auto"/>
            <w:vAlign w:val="center"/>
          </w:tcPr>
          <w:p w14:paraId="138F3DA4" w14:textId="37198D6D" w:rsidR="00E44AE7" w:rsidRDefault="00E44AE7" w:rsidP="00E44AE7">
            <w:pPr>
              <w:jc w:val="right"/>
              <w:rPr>
                <w:rFonts w:ascii="Verdana" w:hAnsi="Verdana"/>
                <w:color w:val="000000"/>
                <w:sz w:val="20"/>
                <w:szCs w:val="20"/>
              </w:rPr>
            </w:pPr>
            <w:r>
              <w:rPr>
                <w:rFonts w:ascii="Verdana" w:hAnsi="Verdana"/>
                <w:color w:val="000000"/>
                <w:sz w:val="20"/>
                <w:szCs w:val="20"/>
              </w:rPr>
              <w:t>494,10</w:t>
            </w:r>
          </w:p>
        </w:tc>
      </w:tr>
      <w:tr w:rsidR="00E44AE7" w14:paraId="4BA8D693" w14:textId="77777777" w:rsidTr="00F56B68">
        <w:trPr>
          <w:trHeight w:val="285"/>
        </w:trPr>
        <w:tc>
          <w:tcPr>
            <w:tcW w:w="951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47529983" w14:textId="77777777" w:rsidR="00E44AE7" w:rsidRDefault="00E44AE7" w:rsidP="00E44AE7">
            <w:pPr>
              <w:rPr>
                <w:rFonts w:ascii="Verdana" w:hAnsi="Verdana"/>
                <w:b/>
                <w:bCs/>
                <w:color w:val="000000"/>
                <w:sz w:val="20"/>
                <w:szCs w:val="20"/>
              </w:rPr>
            </w:pPr>
            <w:r>
              <w:rPr>
                <w:rFonts w:ascii="Verdana" w:hAnsi="Verdana"/>
                <w:b/>
                <w:bCs/>
                <w:color w:val="000000"/>
                <w:sz w:val="20"/>
                <w:szCs w:val="20"/>
              </w:rPr>
              <w:t>SKUPAJ Z DDV</w:t>
            </w:r>
          </w:p>
        </w:tc>
        <w:tc>
          <w:tcPr>
            <w:tcW w:w="1820" w:type="dxa"/>
            <w:tcBorders>
              <w:top w:val="nil"/>
              <w:left w:val="nil"/>
              <w:bottom w:val="single" w:sz="4" w:space="0" w:color="auto"/>
              <w:right w:val="single" w:sz="4" w:space="0" w:color="auto"/>
            </w:tcBorders>
            <w:shd w:val="clear" w:color="auto" w:fill="auto"/>
            <w:vAlign w:val="center"/>
          </w:tcPr>
          <w:p w14:paraId="46D81E97" w14:textId="35760A87" w:rsidR="00E44AE7" w:rsidRDefault="00E44AE7" w:rsidP="00E44AE7">
            <w:pPr>
              <w:jc w:val="right"/>
              <w:rPr>
                <w:rFonts w:ascii="Verdana" w:hAnsi="Verdana"/>
                <w:b/>
                <w:bCs/>
                <w:color w:val="000000"/>
                <w:sz w:val="20"/>
                <w:szCs w:val="20"/>
              </w:rPr>
            </w:pPr>
            <w:r>
              <w:rPr>
                <w:rFonts w:ascii="Verdana" w:hAnsi="Verdana"/>
                <w:b/>
                <w:bCs/>
                <w:color w:val="000000"/>
                <w:sz w:val="20"/>
                <w:szCs w:val="20"/>
              </w:rPr>
              <w:t>61.707,79</w:t>
            </w:r>
          </w:p>
        </w:tc>
        <w:tc>
          <w:tcPr>
            <w:tcW w:w="1843" w:type="dxa"/>
            <w:tcBorders>
              <w:top w:val="nil"/>
              <w:left w:val="nil"/>
              <w:bottom w:val="single" w:sz="4" w:space="0" w:color="auto"/>
              <w:right w:val="single" w:sz="4" w:space="0" w:color="auto"/>
            </w:tcBorders>
            <w:shd w:val="clear" w:color="auto" w:fill="auto"/>
            <w:vAlign w:val="center"/>
          </w:tcPr>
          <w:p w14:paraId="6C1A6530" w14:textId="6A536BE2" w:rsidR="00E44AE7" w:rsidRDefault="00E44AE7" w:rsidP="00E44AE7">
            <w:pPr>
              <w:jc w:val="right"/>
              <w:rPr>
                <w:rFonts w:ascii="Verdana" w:hAnsi="Verdana"/>
                <w:b/>
                <w:bCs/>
                <w:color w:val="000000"/>
                <w:sz w:val="20"/>
                <w:szCs w:val="20"/>
              </w:rPr>
            </w:pPr>
            <w:r>
              <w:rPr>
                <w:rFonts w:ascii="Verdana" w:hAnsi="Verdana"/>
                <w:b/>
                <w:bCs/>
                <w:color w:val="000000"/>
                <w:sz w:val="20"/>
                <w:szCs w:val="20"/>
              </w:rPr>
              <w:t>61.707,79</w:t>
            </w:r>
          </w:p>
        </w:tc>
      </w:tr>
      <w:tr w:rsidR="00E44AE7" w14:paraId="3A568096" w14:textId="77777777" w:rsidTr="00F56B68">
        <w:trPr>
          <w:trHeight w:val="285"/>
        </w:trPr>
        <w:tc>
          <w:tcPr>
            <w:tcW w:w="951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273CB439" w14:textId="77777777" w:rsidR="00E44AE7" w:rsidRDefault="00E44AE7" w:rsidP="00E44AE7">
            <w:pPr>
              <w:rPr>
                <w:rFonts w:ascii="Verdana" w:hAnsi="Verdana"/>
                <w:b/>
                <w:bCs/>
                <w:color w:val="000000"/>
                <w:sz w:val="20"/>
                <w:szCs w:val="20"/>
              </w:rPr>
            </w:pPr>
            <w:r>
              <w:rPr>
                <w:rFonts w:ascii="Verdana" w:hAnsi="Verdana"/>
                <w:b/>
                <w:bCs/>
                <w:color w:val="000000"/>
                <w:sz w:val="20"/>
                <w:szCs w:val="20"/>
              </w:rPr>
              <w:t>SKUPAJ brez DDV</w:t>
            </w:r>
          </w:p>
        </w:tc>
        <w:tc>
          <w:tcPr>
            <w:tcW w:w="1820" w:type="dxa"/>
            <w:tcBorders>
              <w:top w:val="nil"/>
              <w:left w:val="nil"/>
              <w:bottom w:val="single" w:sz="4" w:space="0" w:color="auto"/>
              <w:right w:val="single" w:sz="4" w:space="0" w:color="auto"/>
            </w:tcBorders>
            <w:shd w:val="clear" w:color="auto" w:fill="auto"/>
            <w:vAlign w:val="center"/>
          </w:tcPr>
          <w:p w14:paraId="5EDABAFC" w14:textId="0C7EA7E6" w:rsidR="00E44AE7" w:rsidRDefault="00E44AE7" w:rsidP="00E44AE7">
            <w:pPr>
              <w:jc w:val="right"/>
              <w:rPr>
                <w:rFonts w:ascii="Verdana" w:hAnsi="Verdana"/>
                <w:b/>
                <w:bCs/>
                <w:color w:val="000000"/>
                <w:sz w:val="20"/>
                <w:szCs w:val="20"/>
              </w:rPr>
            </w:pPr>
            <w:r>
              <w:rPr>
                <w:rFonts w:ascii="Verdana" w:hAnsi="Verdana"/>
                <w:b/>
                <w:bCs/>
                <w:color w:val="000000"/>
                <w:sz w:val="20"/>
                <w:szCs w:val="20"/>
              </w:rPr>
              <w:t>50.580,16</w:t>
            </w:r>
          </w:p>
        </w:tc>
        <w:tc>
          <w:tcPr>
            <w:tcW w:w="1843" w:type="dxa"/>
            <w:tcBorders>
              <w:top w:val="nil"/>
              <w:left w:val="nil"/>
              <w:bottom w:val="single" w:sz="4" w:space="0" w:color="auto"/>
              <w:right w:val="single" w:sz="4" w:space="0" w:color="auto"/>
            </w:tcBorders>
            <w:shd w:val="clear" w:color="auto" w:fill="auto"/>
            <w:vAlign w:val="center"/>
          </w:tcPr>
          <w:p w14:paraId="08442BF1" w14:textId="1D5E9C6A" w:rsidR="00E44AE7" w:rsidRDefault="00E44AE7" w:rsidP="00E44AE7">
            <w:pPr>
              <w:jc w:val="right"/>
              <w:rPr>
                <w:rFonts w:ascii="Verdana" w:hAnsi="Verdana"/>
                <w:b/>
                <w:bCs/>
                <w:color w:val="000000"/>
                <w:sz w:val="20"/>
                <w:szCs w:val="20"/>
              </w:rPr>
            </w:pPr>
            <w:r>
              <w:rPr>
                <w:rFonts w:ascii="Verdana" w:hAnsi="Verdana"/>
                <w:b/>
                <w:bCs/>
                <w:color w:val="000000"/>
                <w:sz w:val="20"/>
                <w:szCs w:val="20"/>
              </w:rPr>
              <w:t>50.580,16</w:t>
            </w:r>
          </w:p>
        </w:tc>
      </w:tr>
    </w:tbl>
    <w:p w14:paraId="451C8760" w14:textId="77777777" w:rsidR="006F7495" w:rsidRDefault="006F7495" w:rsidP="0016564F">
      <w:pPr>
        <w:jc w:val="both"/>
        <w:rPr>
          <w:rFonts w:ascii="Verdana" w:hAnsi="Verdana"/>
          <w:sz w:val="20"/>
          <w:szCs w:val="20"/>
        </w:rPr>
      </w:pPr>
    </w:p>
    <w:p w14:paraId="030512B3" w14:textId="77777777" w:rsidR="00F56B68" w:rsidRDefault="00F56B68" w:rsidP="00BF5281">
      <w:pPr>
        <w:jc w:val="both"/>
        <w:rPr>
          <w:rFonts w:ascii="Verdana" w:hAnsi="Verdana"/>
          <w:sz w:val="20"/>
          <w:szCs w:val="20"/>
        </w:rPr>
      </w:pPr>
    </w:p>
    <w:p w14:paraId="28EEB669" w14:textId="1724EDFB" w:rsidR="00BF5281" w:rsidRDefault="00F35040" w:rsidP="00BF5281">
      <w:pPr>
        <w:jc w:val="both"/>
        <w:rPr>
          <w:rFonts w:ascii="Verdana" w:hAnsi="Verdana"/>
          <w:sz w:val="20"/>
          <w:szCs w:val="20"/>
        </w:rPr>
      </w:pPr>
      <w:r>
        <w:rPr>
          <w:rFonts w:ascii="Verdana" w:hAnsi="Verdana"/>
          <w:sz w:val="20"/>
          <w:szCs w:val="20"/>
        </w:rPr>
        <w:t>Tabela 5</w:t>
      </w:r>
      <w:r w:rsidR="00BF5281">
        <w:rPr>
          <w:rFonts w:ascii="Verdana" w:hAnsi="Verdana"/>
          <w:sz w:val="20"/>
          <w:szCs w:val="20"/>
        </w:rPr>
        <w:t xml:space="preserve">: Ocena stroškov rekonstrukcije plinovodnega omrežja </w:t>
      </w:r>
    </w:p>
    <w:p w14:paraId="561F6A91" w14:textId="77777777" w:rsidR="00BF5281" w:rsidRDefault="00BF5281" w:rsidP="0016564F">
      <w:pPr>
        <w:jc w:val="both"/>
        <w:rPr>
          <w:rFonts w:ascii="Verdana" w:hAnsi="Verdana"/>
          <w:sz w:val="20"/>
          <w:szCs w:val="20"/>
        </w:rPr>
      </w:pPr>
    </w:p>
    <w:tbl>
      <w:tblPr>
        <w:tblW w:w="13178" w:type="dxa"/>
        <w:tblCellMar>
          <w:left w:w="70" w:type="dxa"/>
          <w:right w:w="70" w:type="dxa"/>
        </w:tblCellMar>
        <w:tblLook w:val="04A0" w:firstRow="1" w:lastRow="0" w:firstColumn="1" w:lastColumn="0" w:noHBand="0" w:noVBand="1"/>
      </w:tblPr>
      <w:tblGrid>
        <w:gridCol w:w="4240"/>
        <w:gridCol w:w="949"/>
        <w:gridCol w:w="949"/>
        <w:gridCol w:w="956"/>
        <w:gridCol w:w="1269"/>
        <w:gridCol w:w="1135"/>
        <w:gridCol w:w="1837"/>
        <w:gridCol w:w="1843"/>
      </w:tblGrid>
      <w:tr w:rsidR="00CE76BA" w14:paraId="39DEC8C1" w14:textId="77777777" w:rsidTr="00F56B68">
        <w:trPr>
          <w:trHeight w:val="285"/>
        </w:trPr>
        <w:tc>
          <w:tcPr>
            <w:tcW w:w="42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4A6AAC" w14:textId="77777777" w:rsidR="00CE76BA" w:rsidRDefault="00CE76BA">
            <w:pPr>
              <w:jc w:val="center"/>
              <w:rPr>
                <w:rFonts w:ascii="Verdana" w:hAnsi="Verdana"/>
                <w:color w:val="000000"/>
                <w:sz w:val="20"/>
                <w:szCs w:val="20"/>
                <w:lang w:eastAsia="sl-SI"/>
              </w:rPr>
            </w:pPr>
            <w:r>
              <w:rPr>
                <w:rFonts w:ascii="Verdana" w:hAnsi="Verdana"/>
                <w:color w:val="000000"/>
                <w:sz w:val="20"/>
                <w:szCs w:val="20"/>
              </w:rPr>
              <w:t>aktivnost</w:t>
            </w:r>
          </w:p>
        </w:tc>
        <w:tc>
          <w:tcPr>
            <w:tcW w:w="949" w:type="dxa"/>
            <w:vMerge w:val="restart"/>
            <w:tcBorders>
              <w:top w:val="single" w:sz="4" w:space="0" w:color="auto"/>
              <w:left w:val="nil"/>
              <w:right w:val="single" w:sz="4" w:space="0" w:color="auto"/>
            </w:tcBorders>
            <w:shd w:val="clear" w:color="auto" w:fill="auto"/>
            <w:vAlign w:val="center"/>
            <w:hideMark/>
          </w:tcPr>
          <w:p w14:paraId="1B9154BF" w14:textId="77777777" w:rsidR="00CE76BA" w:rsidRDefault="00CE76BA">
            <w:pPr>
              <w:jc w:val="center"/>
              <w:rPr>
                <w:rFonts w:ascii="Verdana" w:hAnsi="Verdana"/>
                <w:color w:val="000000"/>
                <w:sz w:val="20"/>
                <w:szCs w:val="20"/>
              </w:rPr>
            </w:pPr>
            <w:r>
              <w:rPr>
                <w:rFonts w:ascii="Verdana" w:hAnsi="Verdana"/>
                <w:color w:val="000000"/>
                <w:sz w:val="20"/>
                <w:szCs w:val="20"/>
              </w:rPr>
              <w:t>etapa</w:t>
            </w:r>
          </w:p>
          <w:p w14:paraId="6BEB26AB" w14:textId="316CEBD8" w:rsidR="00CE76BA" w:rsidRDefault="00CE76BA" w:rsidP="007C02D9">
            <w:pPr>
              <w:jc w:val="center"/>
              <w:rPr>
                <w:rFonts w:ascii="Verdana" w:hAnsi="Verdana"/>
                <w:color w:val="000000"/>
                <w:sz w:val="20"/>
                <w:szCs w:val="20"/>
              </w:rPr>
            </w:pPr>
            <w:r>
              <w:rPr>
                <w:rFonts w:ascii="Verdana" w:hAnsi="Verdana"/>
                <w:color w:val="000000"/>
                <w:sz w:val="20"/>
                <w:szCs w:val="20"/>
              </w:rPr>
              <w:t> </w:t>
            </w:r>
          </w:p>
        </w:tc>
        <w:tc>
          <w:tcPr>
            <w:tcW w:w="949" w:type="dxa"/>
            <w:tcBorders>
              <w:top w:val="single" w:sz="4" w:space="0" w:color="auto"/>
              <w:left w:val="nil"/>
              <w:bottom w:val="single" w:sz="4" w:space="0" w:color="auto"/>
              <w:right w:val="single" w:sz="4" w:space="0" w:color="auto"/>
            </w:tcBorders>
            <w:shd w:val="clear" w:color="auto" w:fill="auto"/>
            <w:vAlign w:val="center"/>
            <w:hideMark/>
          </w:tcPr>
          <w:p w14:paraId="37375453" w14:textId="77777777" w:rsidR="00CE76BA" w:rsidRDefault="00CE76BA">
            <w:pPr>
              <w:jc w:val="center"/>
              <w:rPr>
                <w:rFonts w:ascii="Verdana" w:hAnsi="Verdana"/>
                <w:color w:val="000000"/>
                <w:sz w:val="20"/>
                <w:szCs w:val="20"/>
              </w:rPr>
            </w:pPr>
            <w:r>
              <w:rPr>
                <w:rFonts w:ascii="Verdana" w:hAnsi="Verdana"/>
                <w:color w:val="000000"/>
                <w:sz w:val="20"/>
                <w:szCs w:val="20"/>
              </w:rPr>
              <w:t>enota</w:t>
            </w:r>
          </w:p>
        </w:tc>
        <w:tc>
          <w:tcPr>
            <w:tcW w:w="9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AAC4B3" w14:textId="77777777" w:rsidR="00CE76BA" w:rsidRDefault="00CE76BA">
            <w:pPr>
              <w:jc w:val="right"/>
              <w:rPr>
                <w:rFonts w:ascii="Verdana" w:hAnsi="Verdana"/>
                <w:color w:val="000000"/>
                <w:sz w:val="20"/>
                <w:szCs w:val="20"/>
              </w:rPr>
            </w:pPr>
            <w:r>
              <w:rPr>
                <w:rFonts w:ascii="Verdana" w:hAnsi="Verdana"/>
                <w:color w:val="000000"/>
                <w:sz w:val="20"/>
                <w:szCs w:val="20"/>
              </w:rPr>
              <w:t>količina</w:t>
            </w:r>
          </w:p>
        </w:tc>
        <w:tc>
          <w:tcPr>
            <w:tcW w:w="1269" w:type="dxa"/>
            <w:tcBorders>
              <w:top w:val="single" w:sz="4" w:space="0" w:color="auto"/>
              <w:left w:val="nil"/>
              <w:bottom w:val="single" w:sz="4" w:space="0" w:color="auto"/>
              <w:right w:val="single" w:sz="4" w:space="0" w:color="auto"/>
            </w:tcBorders>
            <w:shd w:val="clear" w:color="auto" w:fill="auto"/>
            <w:vAlign w:val="center"/>
            <w:hideMark/>
          </w:tcPr>
          <w:p w14:paraId="1248EAFC" w14:textId="77777777" w:rsidR="00CE76BA" w:rsidRDefault="00CE76BA">
            <w:pPr>
              <w:jc w:val="center"/>
              <w:rPr>
                <w:rFonts w:ascii="Verdana" w:hAnsi="Verdana"/>
                <w:color w:val="000000"/>
                <w:sz w:val="20"/>
                <w:szCs w:val="20"/>
              </w:rPr>
            </w:pPr>
            <w:r>
              <w:rPr>
                <w:rFonts w:ascii="Verdana" w:hAnsi="Verdana"/>
                <w:color w:val="000000"/>
                <w:sz w:val="20"/>
                <w:szCs w:val="20"/>
              </w:rPr>
              <w:t>cena/enoto</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6B84DD" w14:textId="77777777" w:rsidR="00CE76BA" w:rsidRDefault="00CE76BA">
            <w:pPr>
              <w:jc w:val="center"/>
              <w:rPr>
                <w:rFonts w:ascii="Verdana" w:hAnsi="Verdana"/>
                <w:color w:val="000000"/>
                <w:sz w:val="20"/>
                <w:szCs w:val="20"/>
              </w:rPr>
            </w:pPr>
            <w:r>
              <w:rPr>
                <w:rFonts w:ascii="Verdana" w:hAnsi="Verdana"/>
                <w:color w:val="000000"/>
                <w:sz w:val="20"/>
                <w:szCs w:val="20"/>
              </w:rPr>
              <w:t>DDV</w:t>
            </w:r>
          </w:p>
        </w:tc>
        <w:tc>
          <w:tcPr>
            <w:tcW w:w="1837" w:type="dxa"/>
            <w:tcBorders>
              <w:top w:val="single" w:sz="4" w:space="0" w:color="auto"/>
              <w:left w:val="nil"/>
              <w:bottom w:val="single" w:sz="4" w:space="0" w:color="auto"/>
              <w:right w:val="single" w:sz="4" w:space="0" w:color="auto"/>
            </w:tcBorders>
            <w:shd w:val="clear" w:color="auto" w:fill="auto"/>
            <w:vAlign w:val="center"/>
            <w:hideMark/>
          </w:tcPr>
          <w:p w14:paraId="41D4D86B" w14:textId="77777777" w:rsidR="00CE76BA" w:rsidRDefault="00CE76BA">
            <w:pPr>
              <w:jc w:val="center"/>
              <w:rPr>
                <w:rFonts w:ascii="Verdana" w:hAnsi="Verdana"/>
                <w:color w:val="000000"/>
                <w:sz w:val="20"/>
                <w:szCs w:val="20"/>
              </w:rPr>
            </w:pPr>
            <w:r>
              <w:rPr>
                <w:rFonts w:ascii="Verdana" w:hAnsi="Verdana"/>
                <w:color w:val="000000"/>
                <w:sz w:val="20"/>
                <w:szCs w:val="20"/>
              </w:rPr>
              <w:t>SKUPNI</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1D7F5B50" w14:textId="77777777" w:rsidR="00CE76BA" w:rsidRDefault="00CE76BA">
            <w:pPr>
              <w:jc w:val="center"/>
              <w:rPr>
                <w:rFonts w:ascii="Verdana" w:hAnsi="Verdana"/>
                <w:color w:val="000000"/>
                <w:sz w:val="20"/>
                <w:szCs w:val="20"/>
              </w:rPr>
            </w:pPr>
            <w:r>
              <w:rPr>
                <w:rFonts w:ascii="Verdana" w:hAnsi="Verdana"/>
                <w:color w:val="000000"/>
                <w:sz w:val="20"/>
                <w:szCs w:val="20"/>
              </w:rPr>
              <w:t>OBRAČUNSKI</w:t>
            </w:r>
          </w:p>
        </w:tc>
      </w:tr>
      <w:tr w:rsidR="00CE76BA" w14:paraId="08A7E969" w14:textId="77777777" w:rsidTr="00F56B68">
        <w:trPr>
          <w:trHeight w:val="510"/>
        </w:trPr>
        <w:tc>
          <w:tcPr>
            <w:tcW w:w="4240" w:type="dxa"/>
            <w:vMerge/>
            <w:tcBorders>
              <w:top w:val="single" w:sz="4" w:space="0" w:color="auto"/>
              <w:left w:val="single" w:sz="4" w:space="0" w:color="auto"/>
              <w:bottom w:val="single" w:sz="4" w:space="0" w:color="auto"/>
              <w:right w:val="single" w:sz="4" w:space="0" w:color="auto"/>
            </w:tcBorders>
            <w:vAlign w:val="center"/>
            <w:hideMark/>
          </w:tcPr>
          <w:p w14:paraId="32C872E6" w14:textId="77777777" w:rsidR="00CE76BA" w:rsidRDefault="00CE76BA">
            <w:pPr>
              <w:rPr>
                <w:rFonts w:ascii="Verdana" w:hAnsi="Verdana"/>
                <w:color w:val="000000"/>
                <w:sz w:val="20"/>
                <w:szCs w:val="20"/>
              </w:rPr>
            </w:pPr>
          </w:p>
        </w:tc>
        <w:tc>
          <w:tcPr>
            <w:tcW w:w="949" w:type="dxa"/>
            <w:vMerge/>
            <w:tcBorders>
              <w:left w:val="nil"/>
              <w:bottom w:val="single" w:sz="4" w:space="0" w:color="auto"/>
              <w:right w:val="single" w:sz="4" w:space="0" w:color="auto"/>
            </w:tcBorders>
            <w:shd w:val="clear" w:color="auto" w:fill="auto"/>
            <w:vAlign w:val="center"/>
            <w:hideMark/>
          </w:tcPr>
          <w:p w14:paraId="4EECB2C7" w14:textId="35A52536" w:rsidR="00CE76BA" w:rsidRDefault="00CE76BA">
            <w:pPr>
              <w:jc w:val="center"/>
              <w:rPr>
                <w:rFonts w:ascii="Verdana" w:hAnsi="Verdana"/>
                <w:color w:val="000000"/>
                <w:sz w:val="20"/>
                <w:szCs w:val="20"/>
              </w:rPr>
            </w:pPr>
          </w:p>
        </w:tc>
        <w:tc>
          <w:tcPr>
            <w:tcW w:w="949" w:type="dxa"/>
            <w:tcBorders>
              <w:top w:val="nil"/>
              <w:left w:val="nil"/>
              <w:bottom w:val="single" w:sz="4" w:space="0" w:color="auto"/>
              <w:right w:val="single" w:sz="4" w:space="0" w:color="auto"/>
            </w:tcBorders>
            <w:shd w:val="clear" w:color="auto" w:fill="auto"/>
            <w:vAlign w:val="center"/>
            <w:hideMark/>
          </w:tcPr>
          <w:p w14:paraId="6993523C" w14:textId="77777777" w:rsidR="00CE76BA" w:rsidRDefault="00CE76BA">
            <w:pPr>
              <w:jc w:val="center"/>
              <w:rPr>
                <w:rFonts w:ascii="Verdana" w:hAnsi="Verdana"/>
                <w:color w:val="000000"/>
                <w:sz w:val="20"/>
                <w:szCs w:val="20"/>
              </w:rPr>
            </w:pPr>
            <w:r>
              <w:rPr>
                <w:rFonts w:ascii="Verdana" w:hAnsi="Verdana"/>
                <w:color w:val="000000"/>
                <w:sz w:val="20"/>
                <w:szCs w:val="20"/>
              </w:rPr>
              <w:t>mere</w:t>
            </w:r>
          </w:p>
        </w:tc>
        <w:tc>
          <w:tcPr>
            <w:tcW w:w="956" w:type="dxa"/>
            <w:vMerge/>
            <w:tcBorders>
              <w:top w:val="single" w:sz="4" w:space="0" w:color="auto"/>
              <w:left w:val="single" w:sz="4" w:space="0" w:color="auto"/>
              <w:bottom w:val="single" w:sz="4" w:space="0" w:color="auto"/>
              <w:right w:val="single" w:sz="4" w:space="0" w:color="auto"/>
            </w:tcBorders>
            <w:vAlign w:val="center"/>
            <w:hideMark/>
          </w:tcPr>
          <w:p w14:paraId="53C6AEBF" w14:textId="77777777" w:rsidR="00CE76BA" w:rsidRDefault="00CE76BA">
            <w:pPr>
              <w:rPr>
                <w:rFonts w:ascii="Verdana" w:hAnsi="Verdana"/>
                <w:color w:val="000000"/>
                <w:sz w:val="20"/>
                <w:szCs w:val="20"/>
              </w:rPr>
            </w:pPr>
          </w:p>
        </w:tc>
        <w:tc>
          <w:tcPr>
            <w:tcW w:w="1269" w:type="dxa"/>
            <w:tcBorders>
              <w:top w:val="nil"/>
              <w:left w:val="nil"/>
              <w:bottom w:val="single" w:sz="4" w:space="0" w:color="auto"/>
              <w:right w:val="single" w:sz="4" w:space="0" w:color="auto"/>
            </w:tcBorders>
            <w:shd w:val="clear" w:color="auto" w:fill="auto"/>
            <w:vAlign w:val="center"/>
            <w:hideMark/>
          </w:tcPr>
          <w:p w14:paraId="082AC542" w14:textId="77777777" w:rsidR="00CE76BA" w:rsidRDefault="00CE76BA">
            <w:pPr>
              <w:jc w:val="center"/>
              <w:rPr>
                <w:rFonts w:ascii="Verdana" w:hAnsi="Verdana"/>
                <w:color w:val="000000"/>
                <w:sz w:val="20"/>
                <w:szCs w:val="20"/>
              </w:rPr>
            </w:pPr>
            <w:r>
              <w:rPr>
                <w:rFonts w:ascii="Verdana" w:hAnsi="Verdana"/>
                <w:color w:val="000000"/>
                <w:sz w:val="20"/>
                <w:szCs w:val="20"/>
              </w:rPr>
              <w:t>EUR</w:t>
            </w:r>
          </w:p>
        </w:tc>
        <w:tc>
          <w:tcPr>
            <w:tcW w:w="1135" w:type="dxa"/>
            <w:vMerge/>
            <w:tcBorders>
              <w:top w:val="single" w:sz="4" w:space="0" w:color="auto"/>
              <w:left w:val="single" w:sz="4" w:space="0" w:color="auto"/>
              <w:bottom w:val="single" w:sz="4" w:space="0" w:color="auto"/>
              <w:right w:val="single" w:sz="4" w:space="0" w:color="auto"/>
            </w:tcBorders>
            <w:vAlign w:val="center"/>
            <w:hideMark/>
          </w:tcPr>
          <w:p w14:paraId="6BDE2FB8" w14:textId="77777777" w:rsidR="00CE76BA" w:rsidRDefault="00CE76BA">
            <w:pPr>
              <w:rPr>
                <w:rFonts w:ascii="Verdana" w:hAnsi="Verdana"/>
                <w:color w:val="000000"/>
                <w:sz w:val="20"/>
                <w:szCs w:val="20"/>
              </w:rPr>
            </w:pPr>
          </w:p>
        </w:tc>
        <w:tc>
          <w:tcPr>
            <w:tcW w:w="1837" w:type="dxa"/>
            <w:tcBorders>
              <w:top w:val="nil"/>
              <w:left w:val="nil"/>
              <w:bottom w:val="single" w:sz="4" w:space="0" w:color="auto"/>
              <w:right w:val="single" w:sz="4" w:space="0" w:color="auto"/>
            </w:tcBorders>
            <w:shd w:val="clear" w:color="auto" w:fill="auto"/>
            <w:vAlign w:val="center"/>
            <w:hideMark/>
          </w:tcPr>
          <w:p w14:paraId="45D98F45" w14:textId="77777777" w:rsidR="00CE76BA" w:rsidRDefault="00CE76BA">
            <w:pPr>
              <w:jc w:val="center"/>
              <w:rPr>
                <w:rFonts w:ascii="Verdana" w:hAnsi="Verdana"/>
                <w:color w:val="000000"/>
                <w:sz w:val="20"/>
                <w:szCs w:val="20"/>
              </w:rPr>
            </w:pPr>
            <w:r>
              <w:rPr>
                <w:rFonts w:ascii="Verdana" w:hAnsi="Verdana"/>
                <w:color w:val="000000"/>
                <w:sz w:val="20"/>
                <w:szCs w:val="20"/>
              </w:rPr>
              <w:t>STROŠKI (EUR)</w:t>
            </w:r>
          </w:p>
        </w:tc>
        <w:tc>
          <w:tcPr>
            <w:tcW w:w="1843" w:type="dxa"/>
            <w:tcBorders>
              <w:top w:val="nil"/>
              <w:left w:val="nil"/>
              <w:bottom w:val="single" w:sz="4" w:space="0" w:color="auto"/>
              <w:right w:val="single" w:sz="4" w:space="0" w:color="auto"/>
            </w:tcBorders>
            <w:shd w:val="clear" w:color="auto" w:fill="auto"/>
            <w:vAlign w:val="center"/>
            <w:hideMark/>
          </w:tcPr>
          <w:p w14:paraId="465A136C" w14:textId="77777777" w:rsidR="00CE76BA" w:rsidRDefault="00CE76BA">
            <w:pPr>
              <w:jc w:val="center"/>
              <w:rPr>
                <w:rFonts w:ascii="Verdana" w:hAnsi="Verdana"/>
                <w:color w:val="000000"/>
                <w:sz w:val="20"/>
                <w:szCs w:val="20"/>
              </w:rPr>
            </w:pPr>
            <w:r>
              <w:rPr>
                <w:rFonts w:ascii="Verdana" w:hAnsi="Verdana"/>
                <w:color w:val="000000"/>
                <w:sz w:val="20"/>
                <w:szCs w:val="20"/>
              </w:rPr>
              <w:t>STROŠKI (EUR)</w:t>
            </w:r>
          </w:p>
        </w:tc>
      </w:tr>
      <w:tr w:rsidR="00E44AE7" w14:paraId="4150BFA4" w14:textId="77777777" w:rsidTr="00F56B68">
        <w:trPr>
          <w:trHeight w:val="765"/>
        </w:trPr>
        <w:tc>
          <w:tcPr>
            <w:tcW w:w="4240" w:type="dxa"/>
            <w:tcBorders>
              <w:top w:val="nil"/>
              <w:left w:val="single" w:sz="4" w:space="0" w:color="auto"/>
              <w:bottom w:val="single" w:sz="4" w:space="0" w:color="auto"/>
              <w:right w:val="single" w:sz="4" w:space="0" w:color="auto"/>
            </w:tcBorders>
            <w:shd w:val="clear" w:color="auto" w:fill="auto"/>
            <w:vAlign w:val="center"/>
            <w:hideMark/>
          </w:tcPr>
          <w:p w14:paraId="2CB20616" w14:textId="77777777" w:rsidR="00E44AE7" w:rsidRDefault="00E44AE7" w:rsidP="00E44AE7">
            <w:pPr>
              <w:rPr>
                <w:rFonts w:ascii="Verdana" w:hAnsi="Verdana"/>
                <w:color w:val="000000"/>
                <w:sz w:val="20"/>
                <w:szCs w:val="20"/>
              </w:rPr>
            </w:pPr>
            <w:r>
              <w:rPr>
                <w:rFonts w:ascii="Verdana" w:hAnsi="Verdana"/>
                <w:color w:val="000000"/>
                <w:sz w:val="20"/>
                <w:szCs w:val="20"/>
              </w:rPr>
              <w:t>Rekonstrukcija in prestavitev glavnega plinovoda N13130 PVC200 v dimenziji DN200 ob Kavčičevi ulici.</w:t>
            </w:r>
          </w:p>
        </w:tc>
        <w:tc>
          <w:tcPr>
            <w:tcW w:w="949" w:type="dxa"/>
            <w:tcBorders>
              <w:top w:val="nil"/>
              <w:left w:val="nil"/>
              <w:bottom w:val="single" w:sz="4" w:space="0" w:color="auto"/>
              <w:right w:val="single" w:sz="4" w:space="0" w:color="auto"/>
            </w:tcBorders>
            <w:shd w:val="clear" w:color="auto" w:fill="auto"/>
            <w:vAlign w:val="center"/>
            <w:hideMark/>
          </w:tcPr>
          <w:p w14:paraId="44A04286" w14:textId="702B4F05" w:rsidR="00E44AE7" w:rsidRDefault="00E44AE7" w:rsidP="00E44AE7">
            <w:pPr>
              <w:jc w:val="center"/>
              <w:rPr>
                <w:rFonts w:ascii="Verdana" w:hAnsi="Verdana"/>
                <w:color w:val="000000"/>
                <w:sz w:val="20"/>
                <w:szCs w:val="20"/>
              </w:rPr>
            </w:pPr>
            <w:r>
              <w:rPr>
                <w:rFonts w:ascii="Verdana" w:hAnsi="Verdana"/>
                <w:color w:val="000000"/>
                <w:sz w:val="20"/>
                <w:szCs w:val="20"/>
              </w:rPr>
              <w:t>2. etapa</w:t>
            </w:r>
          </w:p>
        </w:tc>
        <w:tc>
          <w:tcPr>
            <w:tcW w:w="949" w:type="dxa"/>
            <w:tcBorders>
              <w:top w:val="nil"/>
              <w:left w:val="nil"/>
              <w:bottom w:val="single" w:sz="4" w:space="0" w:color="auto"/>
              <w:right w:val="single" w:sz="4" w:space="0" w:color="auto"/>
            </w:tcBorders>
            <w:shd w:val="clear" w:color="auto" w:fill="auto"/>
            <w:vAlign w:val="center"/>
            <w:hideMark/>
          </w:tcPr>
          <w:p w14:paraId="5324E1ED" w14:textId="77777777" w:rsidR="00E44AE7" w:rsidRDefault="00E44AE7" w:rsidP="00E44AE7">
            <w:pPr>
              <w:jc w:val="center"/>
              <w:rPr>
                <w:rFonts w:ascii="Verdana" w:hAnsi="Verdana"/>
                <w:color w:val="000000"/>
                <w:sz w:val="20"/>
                <w:szCs w:val="20"/>
              </w:rPr>
            </w:pPr>
            <w:r>
              <w:rPr>
                <w:rFonts w:ascii="Verdana" w:hAnsi="Verdana"/>
                <w:color w:val="000000"/>
                <w:sz w:val="20"/>
                <w:szCs w:val="20"/>
              </w:rPr>
              <w:t>m</w:t>
            </w:r>
          </w:p>
        </w:tc>
        <w:tc>
          <w:tcPr>
            <w:tcW w:w="956" w:type="dxa"/>
            <w:tcBorders>
              <w:top w:val="nil"/>
              <w:left w:val="nil"/>
              <w:bottom w:val="single" w:sz="4" w:space="0" w:color="auto"/>
              <w:right w:val="single" w:sz="4" w:space="0" w:color="auto"/>
            </w:tcBorders>
            <w:shd w:val="clear" w:color="auto" w:fill="auto"/>
            <w:vAlign w:val="center"/>
            <w:hideMark/>
          </w:tcPr>
          <w:p w14:paraId="48FC135E" w14:textId="77777777" w:rsidR="00E44AE7" w:rsidRDefault="00E44AE7" w:rsidP="00E44AE7">
            <w:pPr>
              <w:jc w:val="center"/>
              <w:rPr>
                <w:rFonts w:ascii="Verdana" w:hAnsi="Verdana"/>
                <w:color w:val="000000"/>
                <w:sz w:val="20"/>
                <w:szCs w:val="20"/>
              </w:rPr>
            </w:pPr>
            <w:r>
              <w:rPr>
                <w:rFonts w:ascii="Verdana" w:hAnsi="Verdana"/>
                <w:color w:val="000000"/>
                <w:sz w:val="20"/>
                <w:szCs w:val="20"/>
              </w:rPr>
              <w:t>164</w:t>
            </w:r>
          </w:p>
        </w:tc>
        <w:tc>
          <w:tcPr>
            <w:tcW w:w="1269" w:type="dxa"/>
            <w:tcBorders>
              <w:top w:val="nil"/>
              <w:left w:val="nil"/>
              <w:bottom w:val="single" w:sz="4" w:space="0" w:color="auto"/>
              <w:right w:val="single" w:sz="4" w:space="0" w:color="auto"/>
            </w:tcBorders>
            <w:shd w:val="clear" w:color="auto" w:fill="auto"/>
            <w:vAlign w:val="center"/>
          </w:tcPr>
          <w:p w14:paraId="097FE7ED" w14:textId="346BC17C" w:rsidR="00E44AE7" w:rsidRDefault="00E44AE7" w:rsidP="00E44AE7">
            <w:pPr>
              <w:jc w:val="right"/>
              <w:rPr>
                <w:rFonts w:ascii="Verdana" w:hAnsi="Verdana"/>
                <w:color w:val="000000"/>
                <w:sz w:val="20"/>
                <w:szCs w:val="20"/>
              </w:rPr>
            </w:pPr>
            <w:r>
              <w:rPr>
                <w:rFonts w:ascii="Verdana" w:hAnsi="Verdana"/>
                <w:color w:val="000000"/>
                <w:sz w:val="20"/>
                <w:szCs w:val="20"/>
              </w:rPr>
              <w:t>329,27</w:t>
            </w:r>
          </w:p>
        </w:tc>
        <w:tc>
          <w:tcPr>
            <w:tcW w:w="1135" w:type="dxa"/>
            <w:tcBorders>
              <w:top w:val="nil"/>
              <w:left w:val="nil"/>
              <w:bottom w:val="single" w:sz="4" w:space="0" w:color="auto"/>
              <w:right w:val="single" w:sz="4" w:space="0" w:color="auto"/>
            </w:tcBorders>
            <w:shd w:val="clear" w:color="auto" w:fill="auto"/>
            <w:vAlign w:val="center"/>
          </w:tcPr>
          <w:p w14:paraId="0AF11C5C" w14:textId="24EA7243" w:rsidR="00E44AE7" w:rsidRDefault="00E44AE7" w:rsidP="00E44AE7">
            <w:pPr>
              <w:jc w:val="right"/>
              <w:rPr>
                <w:rFonts w:ascii="Verdana" w:hAnsi="Verdana"/>
                <w:color w:val="000000"/>
                <w:sz w:val="20"/>
                <w:szCs w:val="20"/>
              </w:rPr>
            </w:pPr>
            <w:r>
              <w:rPr>
                <w:rFonts w:ascii="Verdana" w:hAnsi="Verdana"/>
                <w:color w:val="000000"/>
                <w:sz w:val="20"/>
                <w:szCs w:val="20"/>
              </w:rPr>
              <w:t>1,22</w:t>
            </w:r>
          </w:p>
        </w:tc>
        <w:tc>
          <w:tcPr>
            <w:tcW w:w="1837" w:type="dxa"/>
            <w:tcBorders>
              <w:top w:val="nil"/>
              <w:left w:val="nil"/>
              <w:bottom w:val="single" w:sz="4" w:space="0" w:color="auto"/>
              <w:right w:val="single" w:sz="4" w:space="0" w:color="auto"/>
            </w:tcBorders>
            <w:shd w:val="clear" w:color="auto" w:fill="auto"/>
            <w:vAlign w:val="center"/>
          </w:tcPr>
          <w:p w14:paraId="5ED99DCF" w14:textId="512E415E" w:rsidR="00E44AE7" w:rsidRDefault="00E44AE7" w:rsidP="00E44AE7">
            <w:pPr>
              <w:jc w:val="right"/>
              <w:rPr>
                <w:rFonts w:ascii="Verdana" w:hAnsi="Verdana"/>
                <w:color w:val="000000"/>
                <w:sz w:val="20"/>
                <w:szCs w:val="20"/>
              </w:rPr>
            </w:pPr>
            <w:r>
              <w:rPr>
                <w:rFonts w:ascii="Verdana" w:hAnsi="Verdana"/>
                <w:color w:val="000000"/>
                <w:sz w:val="20"/>
                <w:szCs w:val="20"/>
              </w:rPr>
              <w:t>65.880,34</w:t>
            </w:r>
          </w:p>
        </w:tc>
        <w:tc>
          <w:tcPr>
            <w:tcW w:w="1843" w:type="dxa"/>
            <w:tcBorders>
              <w:top w:val="nil"/>
              <w:left w:val="nil"/>
              <w:bottom w:val="single" w:sz="4" w:space="0" w:color="auto"/>
              <w:right w:val="single" w:sz="4" w:space="0" w:color="auto"/>
            </w:tcBorders>
            <w:shd w:val="clear" w:color="auto" w:fill="auto"/>
            <w:vAlign w:val="center"/>
          </w:tcPr>
          <w:p w14:paraId="5D87E45E" w14:textId="768E827F" w:rsidR="00E44AE7" w:rsidRDefault="00E44AE7" w:rsidP="00E44AE7">
            <w:pPr>
              <w:jc w:val="right"/>
              <w:rPr>
                <w:rFonts w:ascii="Verdana" w:hAnsi="Verdana"/>
                <w:color w:val="000000"/>
                <w:sz w:val="20"/>
                <w:szCs w:val="20"/>
              </w:rPr>
            </w:pPr>
            <w:r>
              <w:rPr>
                <w:rFonts w:ascii="Verdana" w:hAnsi="Verdana"/>
                <w:color w:val="000000"/>
                <w:sz w:val="20"/>
                <w:szCs w:val="20"/>
              </w:rPr>
              <w:t>65.880,34</w:t>
            </w:r>
          </w:p>
        </w:tc>
      </w:tr>
      <w:tr w:rsidR="00E44AE7" w14:paraId="143E06C7" w14:textId="77777777" w:rsidTr="00F56B68">
        <w:trPr>
          <w:trHeight w:val="285"/>
        </w:trPr>
        <w:tc>
          <w:tcPr>
            <w:tcW w:w="4240" w:type="dxa"/>
            <w:tcBorders>
              <w:top w:val="nil"/>
              <w:left w:val="single" w:sz="4" w:space="0" w:color="auto"/>
              <w:bottom w:val="single" w:sz="4" w:space="0" w:color="auto"/>
              <w:right w:val="single" w:sz="4" w:space="0" w:color="auto"/>
            </w:tcBorders>
            <w:shd w:val="clear" w:color="auto" w:fill="auto"/>
            <w:vAlign w:val="center"/>
            <w:hideMark/>
          </w:tcPr>
          <w:p w14:paraId="51D4DA15" w14:textId="77777777" w:rsidR="00E44AE7" w:rsidRDefault="00E44AE7" w:rsidP="00E44AE7">
            <w:pPr>
              <w:rPr>
                <w:rFonts w:ascii="Verdana" w:hAnsi="Verdana"/>
                <w:b/>
                <w:bCs/>
                <w:color w:val="000000"/>
                <w:sz w:val="20"/>
                <w:szCs w:val="20"/>
              </w:rPr>
            </w:pPr>
            <w:r>
              <w:rPr>
                <w:rFonts w:ascii="Verdana" w:hAnsi="Verdana"/>
                <w:b/>
                <w:bCs/>
                <w:color w:val="000000"/>
                <w:sz w:val="20"/>
                <w:szCs w:val="20"/>
              </w:rPr>
              <w:t>stroški gradnje in opreme</w:t>
            </w:r>
          </w:p>
        </w:tc>
        <w:tc>
          <w:tcPr>
            <w:tcW w:w="4123" w:type="dxa"/>
            <w:gridSpan w:val="4"/>
            <w:tcBorders>
              <w:top w:val="single" w:sz="4" w:space="0" w:color="auto"/>
              <w:left w:val="nil"/>
              <w:bottom w:val="single" w:sz="4" w:space="0" w:color="auto"/>
              <w:right w:val="single" w:sz="4" w:space="0" w:color="auto"/>
            </w:tcBorders>
            <w:shd w:val="clear" w:color="auto" w:fill="auto"/>
            <w:vAlign w:val="center"/>
            <w:hideMark/>
          </w:tcPr>
          <w:p w14:paraId="6DBF39DC" w14:textId="77777777" w:rsidR="00E44AE7" w:rsidRDefault="00E44AE7" w:rsidP="00E44AE7">
            <w:pPr>
              <w:rPr>
                <w:rFonts w:ascii="Verdana" w:hAnsi="Verdana"/>
                <w:b/>
                <w:bCs/>
                <w:color w:val="000000"/>
                <w:sz w:val="20"/>
                <w:szCs w:val="20"/>
              </w:rPr>
            </w:pPr>
            <w:r>
              <w:rPr>
                <w:rFonts w:ascii="Verdana" w:hAnsi="Verdana"/>
                <w:b/>
                <w:bCs/>
                <w:color w:val="000000"/>
                <w:sz w:val="20"/>
                <w:szCs w:val="20"/>
              </w:rPr>
              <w:t> </w:t>
            </w:r>
          </w:p>
        </w:tc>
        <w:tc>
          <w:tcPr>
            <w:tcW w:w="1135" w:type="dxa"/>
            <w:tcBorders>
              <w:top w:val="nil"/>
              <w:left w:val="nil"/>
              <w:bottom w:val="single" w:sz="4" w:space="0" w:color="auto"/>
              <w:right w:val="single" w:sz="4" w:space="0" w:color="auto"/>
            </w:tcBorders>
            <w:shd w:val="clear" w:color="auto" w:fill="auto"/>
            <w:vAlign w:val="center"/>
            <w:hideMark/>
          </w:tcPr>
          <w:p w14:paraId="5C1B8BC8" w14:textId="77777777" w:rsidR="00E44AE7" w:rsidRDefault="00E44AE7" w:rsidP="00E44AE7">
            <w:pPr>
              <w:rPr>
                <w:rFonts w:ascii="Verdana" w:hAnsi="Verdana"/>
                <w:b/>
                <w:bCs/>
                <w:color w:val="000000"/>
                <w:sz w:val="20"/>
                <w:szCs w:val="20"/>
              </w:rPr>
            </w:pPr>
            <w:r>
              <w:rPr>
                <w:rFonts w:ascii="Verdana" w:hAnsi="Verdana"/>
                <w:b/>
                <w:bCs/>
                <w:color w:val="000000"/>
                <w:sz w:val="20"/>
                <w:szCs w:val="20"/>
              </w:rPr>
              <w:t> </w:t>
            </w:r>
          </w:p>
        </w:tc>
        <w:tc>
          <w:tcPr>
            <w:tcW w:w="1837" w:type="dxa"/>
            <w:tcBorders>
              <w:top w:val="nil"/>
              <w:left w:val="nil"/>
              <w:bottom w:val="single" w:sz="4" w:space="0" w:color="auto"/>
              <w:right w:val="single" w:sz="4" w:space="0" w:color="auto"/>
            </w:tcBorders>
            <w:shd w:val="clear" w:color="auto" w:fill="auto"/>
            <w:vAlign w:val="center"/>
          </w:tcPr>
          <w:p w14:paraId="27CE5000" w14:textId="15602DFF" w:rsidR="00E44AE7" w:rsidRDefault="00E44AE7" w:rsidP="00E44AE7">
            <w:pPr>
              <w:jc w:val="right"/>
              <w:rPr>
                <w:rFonts w:ascii="Verdana" w:hAnsi="Verdana"/>
                <w:b/>
                <w:bCs/>
                <w:color w:val="000000"/>
                <w:sz w:val="20"/>
                <w:szCs w:val="20"/>
              </w:rPr>
            </w:pPr>
            <w:r>
              <w:rPr>
                <w:rFonts w:ascii="Verdana" w:hAnsi="Verdana"/>
                <w:b/>
                <w:bCs/>
                <w:color w:val="000000"/>
                <w:sz w:val="20"/>
                <w:szCs w:val="20"/>
              </w:rPr>
              <w:t>65.880,34</w:t>
            </w:r>
          </w:p>
        </w:tc>
        <w:tc>
          <w:tcPr>
            <w:tcW w:w="1843" w:type="dxa"/>
            <w:tcBorders>
              <w:top w:val="nil"/>
              <w:left w:val="nil"/>
              <w:bottom w:val="single" w:sz="4" w:space="0" w:color="auto"/>
              <w:right w:val="single" w:sz="4" w:space="0" w:color="auto"/>
            </w:tcBorders>
            <w:shd w:val="clear" w:color="auto" w:fill="auto"/>
            <w:vAlign w:val="center"/>
          </w:tcPr>
          <w:p w14:paraId="30DFC965" w14:textId="25D146A3" w:rsidR="00E44AE7" w:rsidRDefault="00E44AE7" w:rsidP="00E44AE7">
            <w:pPr>
              <w:jc w:val="right"/>
              <w:rPr>
                <w:rFonts w:ascii="Verdana" w:hAnsi="Verdana"/>
                <w:b/>
                <w:bCs/>
                <w:color w:val="000000"/>
                <w:sz w:val="20"/>
                <w:szCs w:val="20"/>
              </w:rPr>
            </w:pPr>
            <w:r>
              <w:rPr>
                <w:rFonts w:ascii="Verdana" w:hAnsi="Verdana"/>
                <w:b/>
                <w:bCs/>
                <w:color w:val="000000"/>
                <w:sz w:val="20"/>
                <w:szCs w:val="20"/>
              </w:rPr>
              <w:t>65.880,34</w:t>
            </w:r>
          </w:p>
        </w:tc>
      </w:tr>
      <w:tr w:rsidR="00E44AE7" w14:paraId="12EAD6CB" w14:textId="77777777" w:rsidTr="00F56B68">
        <w:trPr>
          <w:trHeight w:val="285"/>
        </w:trPr>
        <w:tc>
          <w:tcPr>
            <w:tcW w:w="4240" w:type="dxa"/>
            <w:tcBorders>
              <w:top w:val="nil"/>
              <w:left w:val="single" w:sz="4" w:space="0" w:color="auto"/>
              <w:bottom w:val="single" w:sz="4" w:space="0" w:color="auto"/>
              <w:right w:val="single" w:sz="4" w:space="0" w:color="auto"/>
            </w:tcBorders>
            <w:shd w:val="clear" w:color="auto" w:fill="auto"/>
            <w:vAlign w:val="center"/>
            <w:hideMark/>
          </w:tcPr>
          <w:p w14:paraId="37010D1F" w14:textId="77777777" w:rsidR="00E44AE7" w:rsidRDefault="00E44AE7" w:rsidP="00E44AE7">
            <w:pPr>
              <w:rPr>
                <w:rFonts w:ascii="Verdana" w:hAnsi="Verdana"/>
                <w:color w:val="000000"/>
                <w:sz w:val="20"/>
                <w:szCs w:val="20"/>
              </w:rPr>
            </w:pPr>
            <w:r>
              <w:rPr>
                <w:rFonts w:ascii="Verdana" w:hAnsi="Verdana"/>
                <w:color w:val="000000"/>
                <w:sz w:val="20"/>
                <w:szCs w:val="20"/>
              </w:rPr>
              <w:t>projektna in investicijska dokumentacija</w:t>
            </w:r>
          </w:p>
        </w:tc>
        <w:tc>
          <w:tcPr>
            <w:tcW w:w="5258" w:type="dxa"/>
            <w:gridSpan w:val="5"/>
            <w:tcBorders>
              <w:top w:val="single" w:sz="4" w:space="0" w:color="auto"/>
              <w:left w:val="nil"/>
              <w:bottom w:val="single" w:sz="4" w:space="0" w:color="auto"/>
              <w:right w:val="single" w:sz="4" w:space="0" w:color="auto"/>
            </w:tcBorders>
            <w:shd w:val="clear" w:color="auto" w:fill="auto"/>
            <w:vAlign w:val="center"/>
            <w:hideMark/>
          </w:tcPr>
          <w:p w14:paraId="3E612E96" w14:textId="77777777" w:rsidR="00E44AE7" w:rsidRDefault="00E44AE7" w:rsidP="00E44AE7">
            <w:pPr>
              <w:jc w:val="center"/>
              <w:rPr>
                <w:rFonts w:ascii="Verdana" w:hAnsi="Verdana"/>
                <w:color w:val="000000"/>
                <w:sz w:val="20"/>
                <w:szCs w:val="20"/>
              </w:rPr>
            </w:pPr>
            <w:r>
              <w:rPr>
                <w:rFonts w:ascii="Verdana" w:hAnsi="Verdana"/>
                <w:color w:val="000000"/>
                <w:sz w:val="20"/>
                <w:szCs w:val="20"/>
              </w:rPr>
              <w:t>7,00%</w:t>
            </w:r>
          </w:p>
        </w:tc>
        <w:tc>
          <w:tcPr>
            <w:tcW w:w="1837" w:type="dxa"/>
            <w:tcBorders>
              <w:top w:val="nil"/>
              <w:left w:val="nil"/>
              <w:bottom w:val="single" w:sz="4" w:space="0" w:color="auto"/>
              <w:right w:val="single" w:sz="4" w:space="0" w:color="auto"/>
            </w:tcBorders>
            <w:shd w:val="clear" w:color="auto" w:fill="auto"/>
            <w:vAlign w:val="center"/>
          </w:tcPr>
          <w:p w14:paraId="3145168C" w14:textId="201225B9" w:rsidR="00E44AE7" w:rsidRDefault="00E44AE7" w:rsidP="00E44AE7">
            <w:pPr>
              <w:jc w:val="right"/>
              <w:rPr>
                <w:rFonts w:ascii="Verdana" w:hAnsi="Verdana"/>
                <w:color w:val="000000"/>
                <w:sz w:val="20"/>
                <w:szCs w:val="20"/>
              </w:rPr>
            </w:pPr>
            <w:r>
              <w:rPr>
                <w:rFonts w:ascii="Verdana" w:hAnsi="Verdana"/>
                <w:color w:val="000000"/>
                <w:sz w:val="20"/>
                <w:szCs w:val="20"/>
              </w:rPr>
              <w:t>4.611,62</w:t>
            </w:r>
          </w:p>
        </w:tc>
        <w:tc>
          <w:tcPr>
            <w:tcW w:w="1843" w:type="dxa"/>
            <w:tcBorders>
              <w:top w:val="nil"/>
              <w:left w:val="nil"/>
              <w:bottom w:val="single" w:sz="4" w:space="0" w:color="auto"/>
              <w:right w:val="single" w:sz="4" w:space="0" w:color="auto"/>
            </w:tcBorders>
            <w:shd w:val="clear" w:color="auto" w:fill="auto"/>
            <w:vAlign w:val="center"/>
          </w:tcPr>
          <w:p w14:paraId="427EBB79" w14:textId="282C0BB6" w:rsidR="00E44AE7" w:rsidRDefault="00E44AE7" w:rsidP="00E44AE7">
            <w:pPr>
              <w:jc w:val="right"/>
              <w:rPr>
                <w:rFonts w:ascii="Verdana" w:hAnsi="Verdana"/>
                <w:color w:val="000000"/>
                <w:sz w:val="20"/>
                <w:szCs w:val="20"/>
              </w:rPr>
            </w:pPr>
            <w:r>
              <w:rPr>
                <w:rFonts w:ascii="Verdana" w:hAnsi="Verdana"/>
                <w:color w:val="000000"/>
                <w:sz w:val="20"/>
                <w:szCs w:val="20"/>
              </w:rPr>
              <w:t>4.611,62</w:t>
            </w:r>
          </w:p>
        </w:tc>
      </w:tr>
      <w:tr w:rsidR="00E44AE7" w14:paraId="45455BD8" w14:textId="77777777" w:rsidTr="00F56B68">
        <w:trPr>
          <w:trHeight w:val="285"/>
        </w:trPr>
        <w:tc>
          <w:tcPr>
            <w:tcW w:w="4240" w:type="dxa"/>
            <w:tcBorders>
              <w:top w:val="nil"/>
              <w:left w:val="single" w:sz="4" w:space="0" w:color="auto"/>
              <w:bottom w:val="single" w:sz="4" w:space="0" w:color="auto"/>
              <w:right w:val="single" w:sz="4" w:space="0" w:color="auto"/>
            </w:tcBorders>
            <w:shd w:val="clear" w:color="auto" w:fill="auto"/>
            <w:vAlign w:val="center"/>
            <w:hideMark/>
          </w:tcPr>
          <w:p w14:paraId="563EE84F" w14:textId="7E0E9D71" w:rsidR="00E44AE7" w:rsidRDefault="00E44AE7" w:rsidP="00E44AE7">
            <w:pPr>
              <w:rPr>
                <w:rFonts w:ascii="Verdana" w:hAnsi="Verdana"/>
                <w:color w:val="000000"/>
                <w:sz w:val="20"/>
                <w:szCs w:val="20"/>
              </w:rPr>
            </w:pPr>
            <w:r>
              <w:rPr>
                <w:rFonts w:ascii="Verdana" w:hAnsi="Verdana"/>
                <w:color w:val="000000"/>
                <w:sz w:val="20"/>
                <w:szCs w:val="20"/>
              </w:rPr>
              <w:t>inženiring in nadzor po GZ</w:t>
            </w:r>
          </w:p>
        </w:tc>
        <w:tc>
          <w:tcPr>
            <w:tcW w:w="5258" w:type="dxa"/>
            <w:gridSpan w:val="5"/>
            <w:tcBorders>
              <w:top w:val="single" w:sz="4" w:space="0" w:color="auto"/>
              <w:left w:val="nil"/>
              <w:bottom w:val="single" w:sz="4" w:space="0" w:color="auto"/>
              <w:right w:val="single" w:sz="4" w:space="0" w:color="auto"/>
            </w:tcBorders>
            <w:shd w:val="clear" w:color="auto" w:fill="auto"/>
            <w:vAlign w:val="center"/>
            <w:hideMark/>
          </w:tcPr>
          <w:p w14:paraId="4663123D" w14:textId="77777777" w:rsidR="00E44AE7" w:rsidRDefault="00E44AE7" w:rsidP="00E44AE7">
            <w:pPr>
              <w:jc w:val="center"/>
              <w:rPr>
                <w:rFonts w:ascii="Verdana" w:hAnsi="Verdana"/>
                <w:color w:val="000000"/>
                <w:sz w:val="20"/>
                <w:szCs w:val="20"/>
              </w:rPr>
            </w:pPr>
            <w:r>
              <w:rPr>
                <w:rFonts w:ascii="Verdana" w:hAnsi="Verdana"/>
                <w:color w:val="000000"/>
                <w:sz w:val="20"/>
                <w:szCs w:val="20"/>
              </w:rPr>
              <w:t>4,50%</w:t>
            </w:r>
          </w:p>
        </w:tc>
        <w:tc>
          <w:tcPr>
            <w:tcW w:w="1837" w:type="dxa"/>
            <w:tcBorders>
              <w:top w:val="nil"/>
              <w:left w:val="nil"/>
              <w:bottom w:val="single" w:sz="4" w:space="0" w:color="auto"/>
              <w:right w:val="single" w:sz="4" w:space="0" w:color="auto"/>
            </w:tcBorders>
            <w:shd w:val="clear" w:color="auto" w:fill="auto"/>
            <w:vAlign w:val="center"/>
          </w:tcPr>
          <w:p w14:paraId="61BF8B72" w14:textId="3CCA1B0F" w:rsidR="00E44AE7" w:rsidRDefault="00E44AE7" w:rsidP="00E44AE7">
            <w:pPr>
              <w:jc w:val="right"/>
              <w:rPr>
                <w:rFonts w:ascii="Verdana" w:hAnsi="Verdana"/>
                <w:color w:val="000000"/>
                <w:sz w:val="20"/>
                <w:szCs w:val="20"/>
              </w:rPr>
            </w:pPr>
            <w:r>
              <w:rPr>
                <w:rFonts w:ascii="Verdana" w:hAnsi="Verdana"/>
                <w:color w:val="000000"/>
                <w:sz w:val="20"/>
                <w:szCs w:val="20"/>
              </w:rPr>
              <w:t>2.964,62</w:t>
            </w:r>
          </w:p>
        </w:tc>
        <w:tc>
          <w:tcPr>
            <w:tcW w:w="1843" w:type="dxa"/>
            <w:tcBorders>
              <w:top w:val="nil"/>
              <w:left w:val="nil"/>
              <w:bottom w:val="single" w:sz="4" w:space="0" w:color="auto"/>
              <w:right w:val="single" w:sz="4" w:space="0" w:color="auto"/>
            </w:tcBorders>
            <w:shd w:val="clear" w:color="auto" w:fill="auto"/>
            <w:vAlign w:val="center"/>
          </w:tcPr>
          <w:p w14:paraId="0C5573BA" w14:textId="44DF39EC" w:rsidR="00E44AE7" w:rsidRDefault="00E44AE7" w:rsidP="00E44AE7">
            <w:pPr>
              <w:jc w:val="right"/>
              <w:rPr>
                <w:rFonts w:ascii="Verdana" w:hAnsi="Verdana"/>
                <w:color w:val="000000"/>
                <w:sz w:val="20"/>
                <w:szCs w:val="20"/>
              </w:rPr>
            </w:pPr>
            <w:r>
              <w:rPr>
                <w:rFonts w:ascii="Verdana" w:hAnsi="Verdana"/>
                <w:color w:val="000000"/>
                <w:sz w:val="20"/>
                <w:szCs w:val="20"/>
              </w:rPr>
              <w:t>2.964,62</w:t>
            </w:r>
          </w:p>
        </w:tc>
      </w:tr>
      <w:tr w:rsidR="00E44AE7" w14:paraId="766F67F1" w14:textId="77777777" w:rsidTr="00F56B68">
        <w:trPr>
          <w:trHeight w:val="285"/>
        </w:trPr>
        <w:tc>
          <w:tcPr>
            <w:tcW w:w="4240" w:type="dxa"/>
            <w:tcBorders>
              <w:top w:val="nil"/>
              <w:left w:val="single" w:sz="4" w:space="0" w:color="auto"/>
              <w:bottom w:val="single" w:sz="4" w:space="0" w:color="auto"/>
              <w:right w:val="single" w:sz="4" w:space="0" w:color="auto"/>
            </w:tcBorders>
            <w:shd w:val="clear" w:color="auto" w:fill="auto"/>
            <w:vAlign w:val="center"/>
            <w:hideMark/>
          </w:tcPr>
          <w:p w14:paraId="10E14CEE" w14:textId="4CA4A96E" w:rsidR="00E44AE7" w:rsidRDefault="00E44AE7" w:rsidP="00E44AE7">
            <w:pPr>
              <w:rPr>
                <w:rFonts w:ascii="Verdana" w:hAnsi="Verdana"/>
                <w:color w:val="000000"/>
                <w:sz w:val="20"/>
                <w:szCs w:val="20"/>
              </w:rPr>
            </w:pPr>
            <w:r>
              <w:rPr>
                <w:rFonts w:ascii="Verdana" w:hAnsi="Verdana"/>
                <w:color w:val="000000"/>
                <w:sz w:val="20"/>
                <w:szCs w:val="20"/>
              </w:rPr>
              <w:t>nadzor občine po zakonu</w:t>
            </w:r>
          </w:p>
        </w:tc>
        <w:tc>
          <w:tcPr>
            <w:tcW w:w="5258" w:type="dxa"/>
            <w:gridSpan w:val="5"/>
            <w:tcBorders>
              <w:top w:val="single" w:sz="4" w:space="0" w:color="auto"/>
              <w:left w:val="nil"/>
              <w:bottom w:val="single" w:sz="4" w:space="0" w:color="auto"/>
              <w:right w:val="single" w:sz="4" w:space="0" w:color="auto"/>
            </w:tcBorders>
            <w:shd w:val="clear" w:color="auto" w:fill="auto"/>
            <w:vAlign w:val="center"/>
            <w:hideMark/>
          </w:tcPr>
          <w:p w14:paraId="2E5109AC" w14:textId="77777777" w:rsidR="00E44AE7" w:rsidRDefault="00E44AE7" w:rsidP="00E44AE7">
            <w:pPr>
              <w:jc w:val="center"/>
              <w:rPr>
                <w:rFonts w:ascii="Verdana" w:hAnsi="Verdana"/>
                <w:color w:val="000000"/>
                <w:sz w:val="20"/>
                <w:szCs w:val="20"/>
              </w:rPr>
            </w:pPr>
            <w:r>
              <w:rPr>
                <w:rFonts w:ascii="Verdana" w:hAnsi="Verdana"/>
                <w:color w:val="000000"/>
                <w:sz w:val="20"/>
                <w:szCs w:val="20"/>
              </w:rPr>
              <w:t>0,90%</w:t>
            </w:r>
          </w:p>
        </w:tc>
        <w:tc>
          <w:tcPr>
            <w:tcW w:w="1837" w:type="dxa"/>
            <w:tcBorders>
              <w:top w:val="nil"/>
              <w:left w:val="nil"/>
              <w:bottom w:val="single" w:sz="4" w:space="0" w:color="auto"/>
              <w:right w:val="single" w:sz="4" w:space="0" w:color="auto"/>
            </w:tcBorders>
            <w:shd w:val="clear" w:color="auto" w:fill="auto"/>
            <w:vAlign w:val="center"/>
          </w:tcPr>
          <w:p w14:paraId="75ECE2B3" w14:textId="42BDF3D7" w:rsidR="00E44AE7" w:rsidRDefault="00E44AE7" w:rsidP="00E44AE7">
            <w:pPr>
              <w:jc w:val="right"/>
              <w:rPr>
                <w:rFonts w:ascii="Verdana" w:hAnsi="Verdana"/>
                <w:color w:val="000000"/>
                <w:sz w:val="20"/>
                <w:szCs w:val="20"/>
              </w:rPr>
            </w:pPr>
            <w:r>
              <w:rPr>
                <w:rFonts w:ascii="Verdana" w:hAnsi="Verdana"/>
                <w:color w:val="000000"/>
                <w:sz w:val="20"/>
                <w:szCs w:val="20"/>
              </w:rPr>
              <w:t>592,92</w:t>
            </w:r>
          </w:p>
        </w:tc>
        <w:tc>
          <w:tcPr>
            <w:tcW w:w="1843" w:type="dxa"/>
            <w:tcBorders>
              <w:top w:val="nil"/>
              <w:left w:val="nil"/>
              <w:bottom w:val="single" w:sz="4" w:space="0" w:color="auto"/>
              <w:right w:val="single" w:sz="4" w:space="0" w:color="auto"/>
            </w:tcBorders>
            <w:shd w:val="clear" w:color="auto" w:fill="auto"/>
            <w:vAlign w:val="center"/>
          </w:tcPr>
          <w:p w14:paraId="1BC1D75A" w14:textId="1DF6F2B0" w:rsidR="00E44AE7" w:rsidRDefault="00E44AE7" w:rsidP="00E44AE7">
            <w:pPr>
              <w:jc w:val="right"/>
              <w:rPr>
                <w:rFonts w:ascii="Verdana" w:hAnsi="Verdana"/>
                <w:color w:val="000000"/>
                <w:sz w:val="20"/>
                <w:szCs w:val="20"/>
              </w:rPr>
            </w:pPr>
            <w:r>
              <w:rPr>
                <w:rFonts w:ascii="Verdana" w:hAnsi="Verdana"/>
                <w:color w:val="000000"/>
                <w:sz w:val="20"/>
                <w:szCs w:val="20"/>
              </w:rPr>
              <w:t>592,92</w:t>
            </w:r>
          </w:p>
        </w:tc>
      </w:tr>
      <w:tr w:rsidR="00E44AE7" w14:paraId="4CB6D625" w14:textId="77777777" w:rsidTr="00F56B68">
        <w:trPr>
          <w:trHeight w:val="285"/>
        </w:trPr>
        <w:tc>
          <w:tcPr>
            <w:tcW w:w="9498"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217DD938" w14:textId="77777777" w:rsidR="00E44AE7" w:rsidRDefault="00E44AE7" w:rsidP="00E44AE7">
            <w:pPr>
              <w:rPr>
                <w:rFonts w:ascii="Verdana" w:hAnsi="Verdana"/>
                <w:b/>
                <w:bCs/>
                <w:color w:val="000000"/>
                <w:sz w:val="20"/>
                <w:szCs w:val="20"/>
              </w:rPr>
            </w:pPr>
            <w:r>
              <w:rPr>
                <w:rFonts w:ascii="Verdana" w:hAnsi="Verdana"/>
                <w:b/>
                <w:bCs/>
                <w:color w:val="000000"/>
                <w:sz w:val="20"/>
                <w:szCs w:val="20"/>
              </w:rPr>
              <w:t>SKUPAJ Z DDV</w:t>
            </w:r>
          </w:p>
        </w:tc>
        <w:tc>
          <w:tcPr>
            <w:tcW w:w="1837" w:type="dxa"/>
            <w:tcBorders>
              <w:top w:val="nil"/>
              <w:left w:val="nil"/>
              <w:bottom w:val="single" w:sz="4" w:space="0" w:color="auto"/>
              <w:right w:val="single" w:sz="4" w:space="0" w:color="auto"/>
            </w:tcBorders>
            <w:shd w:val="clear" w:color="auto" w:fill="auto"/>
            <w:vAlign w:val="center"/>
          </w:tcPr>
          <w:p w14:paraId="74030997" w14:textId="257EE6E9" w:rsidR="00E44AE7" w:rsidRDefault="00E44AE7" w:rsidP="00E44AE7">
            <w:pPr>
              <w:jc w:val="right"/>
              <w:rPr>
                <w:rFonts w:ascii="Verdana" w:hAnsi="Verdana"/>
                <w:b/>
                <w:bCs/>
                <w:color w:val="000000"/>
                <w:sz w:val="20"/>
                <w:szCs w:val="20"/>
              </w:rPr>
            </w:pPr>
            <w:r>
              <w:rPr>
                <w:rFonts w:ascii="Verdana" w:hAnsi="Verdana"/>
                <w:b/>
                <w:bCs/>
                <w:color w:val="000000"/>
                <w:sz w:val="20"/>
                <w:szCs w:val="20"/>
              </w:rPr>
              <w:t>74.049,50</w:t>
            </w:r>
          </w:p>
        </w:tc>
        <w:tc>
          <w:tcPr>
            <w:tcW w:w="1843" w:type="dxa"/>
            <w:tcBorders>
              <w:top w:val="nil"/>
              <w:left w:val="nil"/>
              <w:bottom w:val="single" w:sz="4" w:space="0" w:color="auto"/>
              <w:right w:val="single" w:sz="4" w:space="0" w:color="auto"/>
            </w:tcBorders>
            <w:shd w:val="clear" w:color="auto" w:fill="auto"/>
            <w:vAlign w:val="center"/>
          </w:tcPr>
          <w:p w14:paraId="3393EB4E" w14:textId="25C91624" w:rsidR="00E44AE7" w:rsidRDefault="00E44AE7" w:rsidP="00E44AE7">
            <w:pPr>
              <w:jc w:val="right"/>
              <w:rPr>
                <w:rFonts w:ascii="Verdana" w:hAnsi="Verdana"/>
                <w:b/>
                <w:bCs/>
                <w:color w:val="000000"/>
                <w:sz w:val="20"/>
                <w:szCs w:val="20"/>
              </w:rPr>
            </w:pPr>
            <w:r>
              <w:rPr>
                <w:rFonts w:ascii="Verdana" w:hAnsi="Verdana"/>
                <w:b/>
                <w:bCs/>
                <w:color w:val="000000"/>
                <w:sz w:val="20"/>
                <w:szCs w:val="20"/>
              </w:rPr>
              <w:t>74.049,50</w:t>
            </w:r>
          </w:p>
        </w:tc>
      </w:tr>
      <w:tr w:rsidR="00E44AE7" w14:paraId="3A0417B6" w14:textId="77777777" w:rsidTr="00F56B68">
        <w:trPr>
          <w:trHeight w:val="285"/>
        </w:trPr>
        <w:tc>
          <w:tcPr>
            <w:tcW w:w="9498"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1D4215DF" w14:textId="77777777" w:rsidR="00E44AE7" w:rsidRDefault="00E44AE7" w:rsidP="00E44AE7">
            <w:pPr>
              <w:rPr>
                <w:rFonts w:ascii="Verdana" w:hAnsi="Verdana"/>
                <w:b/>
                <w:bCs/>
                <w:color w:val="000000"/>
                <w:sz w:val="20"/>
                <w:szCs w:val="20"/>
              </w:rPr>
            </w:pPr>
            <w:r>
              <w:rPr>
                <w:rFonts w:ascii="Verdana" w:hAnsi="Verdana"/>
                <w:b/>
                <w:bCs/>
                <w:color w:val="000000"/>
                <w:sz w:val="20"/>
                <w:szCs w:val="20"/>
              </w:rPr>
              <w:t>SKUPAJ brez DDV</w:t>
            </w:r>
          </w:p>
        </w:tc>
        <w:tc>
          <w:tcPr>
            <w:tcW w:w="1837" w:type="dxa"/>
            <w:tcBorders>
              <w:top w:val="nil"/>
              <w:left w:val="nil"/>
              <w:bottom w:val="single" w:sz="4" w:space="0" w:color="auto"/>
              <w:right w:val="single" w:sz="4" w:space="0" w:color="auto"/>
            </w:tcBorders>
            <w:shd w:val="clear" w:color="auto" w:fill="auto"/>
            <w:vAlign w:val="center"/>
          </w:tcPr>
          <w:p w14:paraId="0B4DC9FB" w14:textId="106D4261" w:rsidR="00E44AE7" w:rsidRDefault="00E44AE7" w:rsidP="00E44AE7">
            <w:pPr>
              <w:jc w:val="right"/>
              <w:rPr>
                <w:rFonts w:ascii="Verdana" w:hAnsi="Verdana"/>
                <w:b/>
                <w:bCs/>
                <w:color w:val="000000"/>
                <w:sz w:val="20"/>
                <w:szCs w:val="20"/>
              </w:rPr>
            </w:pPr>
            <w:r>
              <w:rPr>
                <w:rFonts w:ascii="Verdana" w:hAnsi="Verdana"/>
                <w:b/>
                <w:bCs/>
                <w:color w:val="000000"/>
                <w:sz w:val="20"/>
                <w:szCs w:val="20"/>
              </w:rPr>
              <w:t>60.696,31</w:t>
            </w:r>
          </w:p>
        </w:tc>
        <w:tc>
          <w:tcPr>
            <w:tcW w:w="1843" w:type="dxa"/>
            <w:tcBorders>
              <w:top w:val="nil"/>
              <w:left w:val="nil"/>
              <w:bottom w:val="single" w:sz="4" w:space="0" w:color="auto"/>
              <w:right w:val="single" w:sz="4" w:space="0" w:color="auto"/>
            </w:tcBorders>
            <w:shd w:val="clear" w:color="auto" w:fill="auto"/>
            <w:vAlign w:val="center"/>
          </w:tcPr>
          <w:p w14:paraId="424A5DFA" w14:textId="2E633281" w:rsidR="00E44AE7" w:rsidRDefault="00E44AE7" w:rsidP="00E44AE7">
            <w:pPr>
              <w:jc w:val="right"/>
              <w:rPr>
                <w:rFonts w:ascii="Verdana" w:hAnsi="Verdana"/>
                <w:b/>
                <w:bCs/>
                <w:color w:val="000000"/>
                <w:sz w:val="20"/>
                <w:szCs w:val="20"/>
              </w:rPr>
            </w:pPr>
            <w:r>
              <w:rPr>
                <w:rFonts w:ascii="Verdana" w:hAnsi="Verdana"/>
                <w:b/>
                <w:bCs/>
                <w:color w:val="000000"/>
                <w:sz w:val="20"/>
                <w:szCs w:val="20"/>
              </w:rPr>
              <w:t>60.696,31</w:t>
            </w:r>
          </w:p>
        </w:tc>
      </w:tr>
    </w:tbl>
    <w:p w14:paraId="3BCDE625" w14:textId="77777777" w:rsidR="00996F2C" w:rsidRDefault="00996F2C" w:rsidP="0016564F">
      <w:pPr>
        <w:jc w:val="both"/>
        <w:rPr>
          <w:rFonts w:ascii="Verdana" w:hAnsi="Verdana"/>
          <w:sz w:val="20"/>
          <w:szCs w:val="20"/>
        </w:rPr>
      </w:pPr>
    </w:p>
    <w:p w14:paraId="213A33E1" w14:textId="77777777" w:rsidR="00991960" w:rsidRDefault="00991960" w:rsidP="0016564F">
      <w:pPr>
        <w:jc w:val="both"/>
        <w:rPr>
          <w:rFonts w:ascii="Verdana" w:hAnsi="Verdana"/>
          <w:sz w:val="20"/>
          <w:szCs w:val="20"/>
        </w:rPr>
      </w:pPr>
    </w:p>
    <w:p w14:paraId="6502F647" w14:textId="77777777" w:rsidR="00996F2C" w:rsidRDefault="00996F2C" w:rsidP="0016564F">
      <w:pPr>
        <w:jc w:val="both"/>
        <w:rPr>
          <w:rFonts w:ascii="Verdana" w:hAnsi="Verdana"/>
          <w:sz w:val="20"/>
          <w:szCs w:val="20"/>
        </w:rPr>
      </w:pPr>
    </w:p>
    <w:p w14:paraId="16AD35BC" w14:textId="77777777" w:rsidR="009544C9" w:rsidRDefault="009544C9" w:rsidP="0016564F">
      <w:pPr>
        <w:jc w:val="both"/>
        <w:rPr>
          <w:rFonts w:ascii="Verdana" w:hAnsi="Verdana"/>
          <w:sz w:val="20"/>
          <w:szCs w:val="20"/>
        </w:rPr>
      </w:pPr>
    </w:p>
    <w:p w14:paraId="74AB11A0" w14:textId="77777777" w:rsidR="00F56B68" w:rsidRDefault="00F56B68" w:rsidP="0016564F">
      <w:pPr>
        <w:jc w:val="both"/>
        <w:rPr>
          <w:rFonts w:ascii="Verdana" w:hAnsi="Verdana"/>
          <w:sz w:val="20"/>
          <w:szCs w:val="20"/>
        </w:rPr>
      </w:pPr>
    </w:p>
    <w:p w14:paraId="4663252F" w14:textId="65570679" w:rsidR="00495EC4" w:rsidRDefault="00F35040" w:rsidP="0016564F">
      <w:pPr>
        <w:jc w:val="both"/>
        <w:rPr>
          <w:rFonts w:ascii="Verdana" w:hAnsi="Verdana"/>
          <w:sz w:val="20"/>
          <w:szCs w:val="20"/>
        </w:rPr>
      </w:pPr>
      <w:r>
        <w:rPr>
          <w:rFonts w:ascii="Verdana" w:hAnsi="Verdana"/>
          <w:sz w:val="20"/>
          <w:szCs w:val="20"/>
        </w:rPr>
        <w:t>Tabela 6</w:t>
      </w:r>
      <w:r w:rsidR="00BF5281">
        <w:rPr>
          <w:rFonts w:ascii="Verdana" w:hAnsi="Verdana"/>
          <w:sz w:val="20"/>
          <w:szCs w:val="20"/>
        </w:rPr>
        <w:t xml:space="preserve">: Ocena stroškov javnih površin (ceste, pločniki) </w:t>
      </w:r>
    </w:p>
    <w:p w14:paraId="2D72F7F3" w14:textId="77777777" w:rsidR="00F56B68" w:rsidRDefault="00F56B68" w:rsidP="0016564F">
      <w:pPr>
        <w:jc w:val="both"/>
        <w:rPr>
          <w:rFonts w:ascii="Verdana" w:hAnsi="Verdana"/>
          <w:sz w:val="20"/>
          <w:szCs w:val="20"/>
        </w:rPr>
      </w:pPr>
    </w:p>
    <w:p w14:paraId="56253A16" w14:textId="77777777" w:rsidR="00F56B68" w:rsidRDefault="00F56B68" w:rsidP="0016564F">
      <w:pPr>
        <w:jc w:val="both"/>
        <w:rPr>
          <w:rFonts w:ascii="Verdana" w:hAnsi="Verdana"/>
          <w:sz w:val="20"/>
          <w:szCs w:val="20"/>
        </w:rPr>
      </w:pPr>
    </w:p>
    <w:tbl>
      <w:tblPr>
        <w:tblW w:w="13178" w:type="dxa"/>
        <w:tblCellMar>
          <w:left w:w="70" w:type="dxa"/>
          <w:right w:w="70" w:type="dxa"/>
        </w:tblCellMar>
        <w:tblLook w:val="04A0" w:firstRow="1" w:lastRow="0" w:firstColumn="1" w:lastColumn="0" w:noHBand="0" w:noVBand="1"/>
      </w:tblPr>
      <w:tblGrid>
        <w:gridCol w:w="4802"/>
        <w:gridCol w:w="955"/>
        <w:gridCol w:w="955"/>
        <w:gridCol w:w="959"/>
        <w:gridCol w:w="1269"/>
        <w:gridCol w:w="595"/>
        <w:gridCol w:w="1800"/>
        <w:gridCol w:w="1843"/>
      </w:tblGrid>
      <w:tr w:rsidR="00F56B68" w14:paraId="506154A3" w14:textId="77777777" w:rsidTr="00F56B68">
        <w:trPr>
          <w:trHeight w:val="300"/>
        </w:trPr>
        <w:tc>
          <w:tcPr>
            <w:tcW w:w="48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09F279" w14:textId="77777777" w:rsidR="00F56B68" w:rsidRDefault="00F56B68">
            <w:pPr>
              <w:jc w:val="center"/>
              <w:rPr>
                <w:rFonts w:ascii="Verdana" w:hAnsi="Verdana"/>
                <w:color w:val="000000"/>
                <w:sz w:val="20"/>
                <w:szCs w:val="20"/>
                <w:lang w:eastAsia="sl-SI"/>
              </w:rPr>
            </w:pPr>
            <w:r>
              <w:rPr>
                <w:rFonts w:ascii="Verdana" w:hAnsi="Verdana"/>
                <w:color w:val="000000"/>
                <w:sz w:val="20"/>
                <w:szCs w:val="20"/>
              </w:rPr>
              <w:t>aktivnost</w:t>
            </w:r>
          </w:p>
        </w:tc>
        <w:tc>
          <w:tcPr>
            <w:tcW w:w="955" w:type="dxa"/>
            <w:tcBorders>
              <w:top w:val="single" w:sz="4" w:space="0" w:color="auto"/>
              <w:left w:val="nil"/>
              <w:bottom w:val="single" w:sz="4" w:space="0" w:color="auto"/>
              <w:right w:val="single" w:sz="4" w:space="0" w:color="auto"/>
            </w:tcBorders>
            <w:shd w:val="clear" w:color="auto" w:fill="auto"/>
            <w:vAlign w:val="center"/>
            <w:hideMark/>
          </w:tcPr>
          <w:p w14:paraId="74A7CAD2" w14:textId="77777777" w:rsidR="00F56B68" w:rsidRDefault="00F56B68">
            <w:pPr>
              <w:jc w:val="center"/>
              <w:rPr>
                <w:rFonts w:ascii="Verdana" w:hAnsi="Verdana"/>
                <w:color w:val="000000"/>
                <w:sz w:val="20"/>
                <w:szCs w:val="20"/>
              </w:rPr>
            </w:pPr>
            <w:r>
              <w:rPr>
                <w:rFonts w:ascii="Verdana" w:hAnsi="Verdana"/>
                <w:color w:val="000000"/>
                <w:sz w:val="20"/>
                <w:szCs w:val="20"/>
              </w:rPr>
              <w:t>etapa</w:t>
            </w:r>
          </w:p>
        </w:tc>
        <w:tc>
          <w:tcPr>
            <w:tcW w:w="955" w:type="dxa"/>
            <w:tcBorders>
              <w:top w:val="single" w:sz="4" w:space="0" w:color="auto"/>
              <w:left w:val="nil"/>
              <w:bottom w:val="single" w:sz="4" w:space="0" w:color="auto"/>
              <w:right w:val="single" w:sz="4" w:space="0" w:color="auto"/>
            </w:tcBorders>
            <w:shd w:val="clear" w:color="auto" w:fill="auto"/>
            <w:vAlign w:val="center"/>
            <w:hideMark/>
          </w:tcPr>
          <w:p w14:paraId="641CC356" w14:textId="77777777" w:rsidR="00F56B68" w:rsidRDefault="00F56B68">
            <w:pPr>
              <w:jc w:val="center"/>
              <w:rPr>
                <w:rFonts w:ascii="Verdana" w:hAnsi="Verdana"/>
                <w:color w:val="000000"/>
                <w:sz w:val="20"/>
                <w:szCs w:val="20"/>
              </w:rPr>
            </w:pPr>
            <w:r>
              <w:rPr>
                <w:rFonts w:ascii="Verdana" w:hAnsi="Verdana"/>
                <w:color w:val="000000"/>
                <w:sz w:val="20"/>
                <w:szCs w:val="20"/>
              </w:rPr>
              <w:t>enota</w:t>
            </w:r>
          </w:p>
        </w:tc>
        <w:tc>
          <w:tcPr>
            <w:tcW w:w="9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7EAD8F" w14:textId="77777777" w:rsidR="00F56B68" w:rsidRDefault="00F56B68">
            <w:pPr>
              <w:jc w:val="center"/>
              <w:rPr>
                <w:rFonts w:ascii="Verdana" w:hAnsi="Verdana"/>
                <w:color w:val="000000"/>
                <w:sz w:val="20"/>
                <w:szCs w:val="20"/>
              </w:rPr>
            </w:pPr>
            <w:r>
              <w:rPr>
                <w:rFonts w:ascii="Verdana" w:hAnsi="Verdana"/>
                <w:color w:val="000000"/>
                <w:sz w:val="20"/>
                <w:szCs w:val="20"/>
              </w:rPr>
              <w:t>količina</w:t>
            </w:r>
          </w:p>
        </w:tc>
        <w:tc>
          <w:tcPr>
            <w:tcW w:w="1269" w:type="dxa"/>
            <w:tcBorders>
              <w:top w:val="single" w:sz="4" w:space="0" w:color="auto"/>
              <w:left w:val="nil"/>
              <w:bottom w:val="single" w:sz="4" w:space="0" w:color="auto"/>
              <w:right w:val="single" w:sz="4" w:space="0" w:color="auto"/>
            </w:tcBorders>
            <w:shd w:val="clear" w:color="auto" w:fill="auto"/>
            <w:vAlign w:val="center"/>
            <w:hideMark/>
          </w:tcPr>
          <w:p w14:paraId="1CD50F55" w14:textId="77777777" w:rsidR="00F56B68" w:rsidRDefault="00F56B68">
            <w:pPr>
              <w:jc w:val="center"/>
              <w:rPr>
                <w:rFonts w:ascii="Verdana" w:hAnsi="Verdana"/>
                <w:color w:val="000000"/>
                <w:sz w:val="20"/>
                <w:szCs w:val="20"/>
              </w:rPr>
            </w:pPr>
            <w:r>
              <w:rPr>
                <w:rFonts w:ascii="Verdana" w:hAnsi="Verdana"/>
                <w:color w:val="000000"/>
                <w:sz w:val="20"/>
                <w:szCs w:val="20"/>
              </w:rPr>
              <w:t>cena/enoto</w:t>
            </w:r>
          </w:p>
        </w:tc>
        <w:tc>
          <w:tcPr>
            <w:tcW w:w="5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B9F530" w14:textId="77777777" w:rsidR="00F56B68" w:rsidRDefault="00F56B68">
            <w:pPr>
              <w:jc w:val="center"/>
              <w:rPr>
                <w:rFonts w:ascii="Verdana" w:hAnsi="Verdana"/>
                <w:color w:val="000000"/>
                <w:sz w:val="20"/>
                <w:szCs w:val="20"/>
              </w:rPr>
            </w:pPr>
            <w:r>
              <w:rPr>
                <w:rFonts w:ascii="Verdana" w:hAnsi="Verdana"/>
                <w:color w:val="000000"/>
                <w:sz w:val="20"/>
                <w:szCs w:val="20"/>
              </w:rPr>
              <w:t>DDV</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5D000CF3" w14:textId="77777777" w:rsidR="00F56B68" w:rsidRDefault="00F56B68">
            <w:pPr>
              <w:jc w:val="center"/>
              <w:rPr>
                <w:rFonts w:ascii="Verdana" w:hAnsi="Verdana"/>
                <w:color w:val="000000"/>
                <w:sz w:val="20"/>
                <w:szCs w:val="20"/>
              </w:rPr>
            </w:pPr>
            <w:r>
              <w:rPr>
                <w:rFonts w:ascii="Verdana" w:hAnsi="Verdana"/>
                <w:color w:val="000000"/>
                <w:sz w:val="20"/>
                <w:szCs w:val="20"/>
              </w:rPr>
              <w:t>SKUPNI</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65FDB04D" w14:textId="77777777" w:rsidR="00F56B68" w:rsidRDefault="00F56B68">
            <w:pPr>
              <w:jc w:val="center"/>
              <w:rPr>
                <w:rFonts w:ascii="Verdana" w:hAnsi="Verdana"/>
                <w:color w:val="000000"/>
                <w:sz w:val="20"/>
                <w:szCs w:val="20"/>
              </w:rPr>
            </w:pPr>
            <w:r>
              <w:rPr>
                <w:rFonts w:ascii="Verdana" w:hAnsi="Verdana"/>
                <w:color w:val="000000"/>
                <w:sz w:val="20"/>
                <w:szCs w:val="20"/>
              </w:rPr>
              <w:t>OBRAČUNSKI</w:t>
            </w:r>
          </w:p>
        </w:tc>
      </w:tr>
      <w:tr w:rsidR="00F56B68" w14:paraId="07C98A9F" w14:textId="77777777" w:rsidTr="00F56B68">
        <w:trPr>
          <w:trHeight w:val="510"/>
        </w:trPr>
        <w:tc>
          <w:tcPr>
            <w:tcW w:w="4802" w:type="dxa"/>
            <w:vMerge/>
            <w:tcBorders>
              <w:top w:val="single" w:sz="4" w:space="0" w:color="auto"/>
              <w:left w:val="single" w:sz="4" w:space="0" w:color="auto"/>
              <w:bottom w:val="single" w:sz="4" w:space="0" w:color="auto"/>
              <w:right w:val="single" w:sz="4" w:space="0" w:color="auto"/>
            </w:tcBorders>
            <w:vAlign w:val="center"/>
            <w:hideMark/>
          </w:tcPr>
          <w:p w14:paraId="40F8C2D0" w14:textId="77777777" w:rsidR="00F56B68" w:rsidRDefault="00F56B68">
            <w:pPr>
              <w:rPr>
                <w:rFonts w:ascii="Verdana" w:hAnsi="Verdana"/>
                <w:color w:val="000000"/>
                <w:sz w:val="20"/>
                <w:szCs w:val="20"/>
              </w:rPr>
            </w:pPr>
          </w:p>
        </w:tc>
        <w:tc>
          <w:tcPr>
            <w:tcW w:w="955" w:type="dxa"/>
            <w:tcBorders>
              <w:top w:val="nil"/>
              <w:left w:val="nil"/>
              <w:bottom w:val="single" w:sz="4" w:space="0" w:color="auto"/>
              <w:right w:val="single" w:sz="4" w:space="0" w:color="auto"/>
            </w:tcBorders>
            <w:shd w:val="clear" w:color="auto" w:fill="auto"/>
            <w:vAlign w:val="center"/>
            <w:hideMark/>
          </w:tcPr>
          <w:p w14:paraId="225677FC" w14:textId="77777777" w:rsidR="00F56B68" w:rsidRDefault="00F56B68">
            <w:pPr>
              <w:jc w:val="center"/>
              <w:rPr>
                <w:rFonts w:ascii="Verdana" w:hAnsi="Verdana"/>
                <w:color w:val="000000"/>
                <w:sz w:val="20"/>
                <w:szCs w:val="20"/>
              </w:rPr>
            </w:pPr>
            <w:r>
              <w:rPr>
                <w:rFonts w:ascii="Verdana" w:hAnsi="Verdana"/>
                <w:color w:val="000000"/>
                <w:sz w:val="20"/>
                <w:szCs w:val="20"/>
              </w:rPr>
              <w:t> </w:t>
            </w:r>
          </w:p>
        </w:tc>
        <w:tc>
          <w:tcPr>
            <w:tcW w:w="955" w:type="dxa"/>
            <w:tcBorders>
              <w:top w:val="nil"/>
              <w:left w:val="nil"/>
              <w:bottom w:val="single" w:sz="4" w:space="0" w:color="auto"/>
              <w:right w:val="single" w:sz="4" w:space="0" w:color="auto"/>
            </w:tcBorders>
            <w:shd w:val="clear" w:color="auto" w:fill="auto"/>
            <w:vAlign w:val="center"/>
            <w:hideMark/>
          </w:tcPr>
          <w:p w14:paraId="6A45D0E4" w14:textId="77777777" w:rsidR="00F56B68" w:rsidRDefault="00F56B68">
            <w:pPr>
              <w:jc w:val="center"/>
              <w:rPr>
                <w:rFonts w:ascii="Verdana" w:hAnsi="Verdana"/>
                <w:color w:val="000000"/>
                <w:sz w:val="20"/>
                <w:szCs w:val="20"/>
              </w:rPr>
            </w:pPr>
            <w:r>
              <w:rPr>
                <w:rFonts w:ascii="Verdana" w:hAnsi="Verdana"/>
                <w:color w:val="000000"/>
                <w:sz w:val="20"/>
                <w:szCs w:val="20"/>
              </w:rPr>
              <w:t>mere</w:t>
            </w:r>
          </w:p>
        </w:tc>
        <w:tc>
          <w:tcPr>
            <w:tcW w:w="959" w:type="dxa"/>
            <w:vMerge/>
            <w:tcBorders>
              <w:top w:val="single" w:sz="4" w:space="0" w:color="auto"/>
              <w:left w:val="single" w:sz="4" w:space="0" w:color="auto"/>
              <w:bottom w:val="single" w:sz="4" w:space="0" w:color="auto"/>
              <w:right w:val="single" w:sz="4" w:space="0" w:color="auto"/>
            </w:tcBorders>
            <w:vAlign w:val="center"/>
            <w:hideMark/>
          </w:tcPr>
          <w:p w14:paraId="136BAC93" w14:textId="77777777" w:rsidR="00F56B68" w:rsidRDefault="00F56B68">
            <w:pPr>
              <w:rPr>
                <w:rFonts w:ascii="Verdana" w:hAnsi="Verdana"/>
                <w:color w:val="000000"/>
                <w:sz w:val="20"/>
                <w:szCs w:val="20"/>
              </w:rPr>
            </w:pPr>
          </w:p>
        </w:tc>
        <w:tc>
          <w:tcPr>
            <w:tcW w:w="1269" w:type="dxa"/>
            <w:tcBorders>
              <w:top w:val="nil"/>
              <w:left w:val="nil"/>
              <w:bottom w:val="single" w:sz="4" w:space="0" w:color="auto"/>
              <w:right w:val="single" w:sz="4" w:space="0" w:color="auto"/>
            </w:tcBorders>
            <w:shd w:val="clear" w:color="auto" w:fill="auto"/>
            <w:vAlign w:val="center"/>
            <w:hideMark/>
          </w:tcPr>
          <w:p w14:paraId="24C82C8A" w14:textId="77777777" w:rsidR="00F56B68" w:rsidRDefault="00F56B68">
            <w:pPr>
              <w:jc w:val="center"/>
              <w:rPr>
                <w:rFonts w:ascii="Verdana" w:hAnsi="Verdana"/>
                <w:color w:val="000000"/>
                <w:sz w:val="20"/>
                <w:szCs w:val="20"/>
              </w:rPr>
            </w:pPr>
            <w:r>
              <w:rPr>
                <w:rFonts w:ascii="Verdana" w:hAnsi="Verdana"/>
                <w:color w:val="000000"/>
                <w:sz w:val="20"/>
                <w:szCs w:val="20"/>
              </w:rPr>
              <w:t>EUR</w:t>
            </w:r>
          </w:p>
        </w:tc>
        <w:tc>
          <w:tcPr>
            <w:tcW w:w="595" w:type="dxa"/>
            <w:vMerge/>
            <w:tcBorders>
              <w:top w:val="single" w:sz="4" w:space="0" w:color="auto"/>
              <w:left w:val="single" w:sz="4" w:space="0" w:color="auto"/>
              <w:bottom w:val="single" w:sz="4" w:space="0" w:color="auto"/>
              <w:right w:val="single" w:sz="4" w:space="0" w:color="auto"/>
            </w:tcBorders>
            <w:vAlign w:val="center"/>
            <w:hideMark/>
          </w:tcPr>
          <w:p w14:paraId="2E617942" w14:textId="77777777" w:rsidR="00F56B68" w:rsidRDefault="00F56B68">
            <w:pPr>
              <w:rPr>
                <w:rFonts w:ascii="Verdana" w:hAnsi="Verdana"/>
                <w:color w:val="000000"/>
                <w:sz w:val="20"/>
                <w:szCs w:val="20"/>
              </w:rPr>
            </w:pPr>
          </w:p>
        </w:tc>
        <w:tc>
          <w:tcPr>
            <w:tcW w:w="1800" w:type="dxa"/>
            <w:tcBorders>
              <w:top w:val="nil"/>
              <w:left w:val="nil"/>
              <w:bottom w:val="single" w:sz="4" w:space="0" w:color="auto"/>
              <w:right w:val="single" w:sz="4" w:space="0" w:color="auto"/>
            </w:tcBorders>
            <w:shd w:val="clear" w:color="auto" w:fill="auto"/>
            <w:vAlign w:val="center"/>
            <w:hideMark/>
          </w:tcPr>
          <w:p w14:paraId="6C75AB9F" w14:textId="77777777" w:rsidR="00F56B68" w:rsidRDefault="00F56B68">
            <w:pPr>
              <w:jc w:val="center"/>
              <w:rPr>
                <w:rFonts w:ascii="Verdana" w:hAnsi="Verdana"/>
                <w:color w:val="000000"/>
                <w:sz w:val="20"/>
                <w:szCs w:val="20"/>
              </w:rPr>
            </w:pPr>
            <w:r>
              <w:rPr>
                <w:rFonts w:ascii="Verdana" w:hAnsi="Verdana"/>
                <w:color w:val="000000"/>
                <w:sz w:val="20"/>
                <w:szCs w:val="20"/>
              </w:rPr>
              <w:t>STROŠKI (EUR)</w:t>
            </w:r>
          </w:p>
        </w:tc>
        <w:tc>
          <w:tcPr>
            <w:tcW w:w="1843" w:type="dxa"/>
            <w:tcBorders>
              <w:top w:val="nil"/>
              <w:left w:val="nil"/>
              <w:bottom w:val="single" w:sz="4" w:space="0" w:color="auto"/>
              <w:right w:val="single" w:sz="4" w:space="0" w:color="auto"/>
            </w:tcBorders>
            <w:shd w:val="clear" w:color="auto" w:fill="auto"/>
            <w:vAlign w:val="center"/>
            <w:hideMark/>
          </w:tcPr>
          <w:p w14:paraId="7945DA02" w14:textId="77777777" w:rsidR="00F56B68" w:rsidRDefault="00F56B68">
            <w:pPr>
              <w:jc w:val="center"/>
              <w:rPr>
                <w:rFonts w:ascii="Verdana" w:hAnsi="Verdana"/>
                <w:color w:val="000000"/>
                <w:sz w:val="20"/>
                <w:szCs w:val="20"/>
              </w:rPr>
            </w:pPr>
            <w:r>
              <w:rPr>
                <w:rFonts w:ascii="Verdana" w:hAnsi="Verdana"/>
                <w:color w:val="000000"/>
                <w:sz w:val="20"/>
                <w:szCs w:val="20"/>
              </w:rPr>
              <w:t>STROŠKI (EUR)</w:t>
            </w:r>
          </w:p>
        </w:tc>
      </w:tr>
      <w:tr w:rsidR="00F56B68" w14:paraId="35E61ED9" w14:textId="77777777" w:rsidTr="00F56B68">
        <w:trPr>
          <w:trHeight w:val="315"/>
        </w:trPr>
        <w:tc>
          <w:tcPr>
            <w:tcW w:w="4802" w:type="dxa"/>
            <w:tcBorders>
              <w:top w:val="nil"/>
              <w:left w:val="single" w:sz="4" w:space="0" w:color="auto"/>
              <w:bottom w:val="nil"/>
              <w:right w:val="single" w:sz="4" w:space="0" w:color="auto"/>
            </w:tcBorders>
            <w:shd w:val="clear" w:color="auto" w:fill="auto"/>
            <w:vAlign w:val="center"/>
            <w:hideMark/>
          </w:tcPr>
          <w:p w14:paraId="59D7AE08" w14:textId="77777777" w:rsidR="00F56B68" w:rsidRDefault="00F56B68">
            <w:pPr>
              <w:rPr>
                <w:rFonts w:ascii="Verdana" w:hAnsi="Verdana"/>
                <w:b/>
                <w:bCs/>
                <w:color w:val="000000"/>
                <w:sz w:val="20"/>
                <w:szCs w:val="20"/>
              </w:rPr>
            </w:pPr>
            <w:r>
              <w:rPr>
                <w:rFonts w:ascii="Verdana" w:hAnsi="Verdana"/>
                <w:b/>
                <w:bCs/>
                <w:color w:val="000000"/>
                <w:sz w:val="20"/>
                <w:szCs w:val="20"/>
              </w:rPr>
              <w:t>ceste</w:t>
            </w:r>
          </w:p>
        </w:tc>
        <w:tc>
          <w:tcPr>
            <w:tcW w:w="955" w:type="dxa"/>
            <w:tcBorders>
              <w:top w:val="nil"/>
              <w:left w:val="nil"/>
              <w:bottom w:val="nil"/>
              <w:right w:val="single" w:sz="4" w:space="0" w:color="auto"/>
            </w:tcBorders>
            <w:shd w:val="clear" w:color="auto" w:fill="auto"/>
            <w:vAlign w:val="bottom"/>
            <w:hideMark/>
          </w:tcPr>
          <w:p w14:paraId="423C528E" w14:textId="77777777" w:rsidR="00F56B68" w:rsidRDefault="00F56B68">
            <w:pPr>
              <w:jc w:val="center"/>
              <w:rPr>
                <w:rFonts w:ascii="Verdana" w:hAnsi="Verdana"/>
                <w:color w:val="000000"/>
                <w:sz w:val="20"/>
                <w:szCs w:val="20"/>
              </w:rPr>
            </w:pPr>
            <w:r>
              <w:rPr>
                <w:rFonts w:ascii="Verdana" w:hAnsi="Verdana"/>
                <w:color w:val="000000"/>
                <w:sz w:val="20"/>
                <w:szCs w:val="20"/>
              </w:rPr>
              <w:t> </w:t>
            </w:r>
          </w:p>
        </w:tc>
        <w:tc>
          <w:tcPr>
            <w:tcW w:w="955" w:type="dxa"/>
            <w:tcBorders>
              <w:top w:val="nil"/>
              <w:left w:val="nil"/>
              <w:bottom w:val="nil"/>
              <w:right w:val="single" w:sz="4" w:space="0" w:color="auto"/>
            </w:tcBorders>
            <w:shd w:val="clear" w:color="auto" w:fill="auto"/>
            <w:vAlign w:val="bottom"/>
            <w:hideMark/>
          </w:tcPr>
          <w:p w14:paraId="1F37EFC6" w14:textId="77777777" w:rsidR="00F56B68" w:rsidRDefault="00F56B68">
            <w:pPr>
              <w:jc w:val="center"/>
              <w:rPr>
                <w:rFonts w:ascii="Verdana" w:hAnsi="Verdana"/>
                <w:color w:val="000000"/>
                <w:sz w:val="20"/>
                <w:szCs w:val="20"/>
              </w:rPr>
            </w:pPr>
            <w:r>
              <w:rPr>
                <w:rFonts w:ascii="Verdana" w:hAnsi="Verdana"/>
                <w:color w:val="000000"/>
                <w:sz w:val="20"/>
                <w:szCs w:val="20"/>
              </w:rPr>
              <w:t>m</w:t>
            </w:r>
            <w:r>
              <w:rPr>
                <w:rFonts w:ascii="Verdana" w:hAnsi="Verdana"/>
                <w:color w:val="000000"/>
                <w:sz w:val="20"/>
                <w:szCs w:val="20"/>
                <w:vertAlign w:val="superscript"/>
              </w:rPr>
              <w:t>2</w:t>
            </w:r>
          </w:p>
        </w:tc>
        <w:tc>
          <w:tcPr>
            <w:tcW w:w="959" w:type="dxa"/>
            <w:tcBorders>
              <w:top w:val="nil"/>
              <w:left w:val="nil"/>
              <w:bottom w:val="nil"/>
              <w:right w:val="single" w:sz="4" w:space="0" w:color="auto"/>
            </w:tcBorders>
            <w:shd w:val="clear" w:color="auto" w:fill="auto"/>
            <w:vAlign w:val="bottom"/>
            <w:hideMark/>
          </w:tcPr>
          <w:p w14:paraId="3FF63EC5" w14:textId="77777777" w:rsidR="00F56B68" w:rsidRDefault="00F56B68">
            <w:pPr>
              <w:jc w:val="center"/>
              <w:rPr>
                <w:rFonts w:ascii="Verdana" w:hAnsi="Verdana"/>
                <w:color w:val="000000"/>
                <w:sz w:val="20"/>
                <w:szCs w:val="20"/>
              </w:rPr>
            </w:pPr>
            <w:r>
              <w:rPr>
                <w:rFonts w:ascii="Verdana" w:hAnsi="Verdana"/>
                <w:color w:val="000000"/>
                <w:sz w:val="20"/>
                <w:szCs w:val="20"/>
              </w:rPr>
              <w:t>3125</w:t>
            </w:r>
          </w:p>
        </w:tc>
        <w:tc>
          <w:tcPr>
            <w:tcW w:w="1269" w:type="dxa"/>
            <w:tcBorders>
              <w:top w:val="nil"/>
              <w:left w:val="nil"/>
              <w:bottom w:val="nil"/>
              <w:right w:val="single" w:sz="4" w:space="0" w:color="auto"/>
            </w:tcBorders>
            <w:shd w:val="clear" w:color="auto" w:fill="auto"/>
            <w:vAlign w:val="bottom"/>
            <w:hideMark/>
          </w:tcPr>
          <w:p w14:paraId="64D2DC1D" w14:textId="77777777" w:rsidR="00F56B68" w:rsidRDefault="00F56B68">
            <w:pPr>
              <w:jc w:val="center"/>
              <w:rPr>
                <w:rFonts w:ascii="Verdana" w:hAnsi="Verdana"/>
                <w:color w:val="000000"/>
                <w:sz w:val="20"/>
                <w:szCs w:val="20"/>
              </w:rPr>
            </w:pPr>
            <w:r>
              <w:rPr>
                <w:rFonts w:ascii="Verdana" w:hAnsi="Verdana"/>
                <w:color w:val="000000"/>
                <w:sz w:val="20"/>
                <w:szCs w:val="20"/>
              </w:rPr>
              <w:t> </w:t>
            </w:r>
          </w:p>
        </w:tc>
        <w:tc>
          <w:tcPr>
            <w:tcW w:w="595" w:type="dxa"/>
            <w:tcBorders>
              <w:top w:val="nil"/>
              <w:left w:val="nil"/>
              <w:bottom w:val="nil"/>
              <w:right w:val="single" w:sz="4" w:space="0" w:color="auto"/>
            </w:tcBorders>
            <w:shd w:val="clear" w:color="auto" w:fill="auto"/>
            <w:vAlign w:val="bottom"/>
            <w:hideMark/>
          </w:tcPr>
          <w:p w14:paraId="0853287E" w14:textId="77777777" w:rsidR="00F56B68" w:rsidRDefault="00F56B68">
            <w:pPr>
              <w:jc w:val="center"/>
              <w:rPr>
                <w:rFonts w:ascii="Verdana" w:hAnsi="Verdana"/>
                <w:color w:val="000000"/>
                <w:sz w:val="20"/>
                <w:szCs w:val="20"/>
              </w:rPr>
            </w:pPr>
            <w:r>
              <w:rPr>
                <w:rFonts w:ascii="Verdana" w:hAnsi="Verdana"/>
                <w:color w:val="000000"/>
                <w:sz w:val="20"/>
                <w:szCs w:val="20"/>
              </w:rPr>
              <w:t> </w:t>
            </w:r>
          </w:p>
        </w:tc>
        <w:tc>
          <w:tcPr>
            <w:tcW w:w="1800" w:type="dxa"/>
            <w:tcBorders>
              <w:top w:val="nil"/>
              <w:left w:val="nil"/>
              <w:bottom w:val="nil"/>
              <w:right w:val="single" w:sz="4" w:space="0" w:color="auto"/>
            </w:tcBorders>
            <w:shd w:val="clear" w:color="auto" w:fill="auto"/>
            <w:vAlign w:val="bottom"/>
            <w:hideMark/>
          </w:tcPr>
          <w:p w14:paraId="79452916" w14:textId="77777777" w:rsidR="00F56B68" w:rsidRDefault="00F56B68">
            <w:pPr>
              <w:rPr>
                <w:rFonts w:ascii="Verdana" w:hAnsi="Verdana"/>
                <w:color w:val="000000"/>
                <w:sz w:val="20"/>
                <w:szCs w:val="20"/>
              </w:rPr>
            </w:pPr>
            <w:r>
              <w:rPr>
                <w:rFonts w:ascii="Verdana" w:hAnsi="Verdana"/>
                <w:color w:val="000000"/>
                <w:sz w:val="20"/>
                <w:szCs w:val="20"/>
              </w:rPr>
              <w:t> </w:t>
            </w:r>
          </w:p>
        </w:tc>
        <w:tc>
          <w:tcPr>
            <w:tcW w:w="1843" w:type="dxa"/>
            <w:tcBorders>
              <w:top w:val="nil"/>
              <w:left w:val="nil"/>
              <w:bottom w:val="nil"/>
              <w:right w:val="single" w:sz="4" w:space="0" w:color="auto"/>
            </w:tcBorders>
            <w:shd w:val="clear" w:color="auto" w:fill="auto"/>
            <w:vAlign w:val="bottom"/>
            <w:hideMark/>
          </w:tcPr>
          <w:p w14:paraId="6D461D7C" w14:textId="77777777" w:rsidR="00F56B68" w:rsidRDefault="00F56B68">
            <w:pPr>
              <w:rPr>
                <w:rFonts w:ascii="Verdana" w:hAnsi="Verdana"/>
                <w:color w:val="000000"/>
                <w:sz w:val="20"/>
                <w:szCs w:val="20"/>
              </w:rPr>
            </w:pPr>
            <w:r>
              <w:rPr>
                <w:rFonts w:ascii="Verdana" w:hAnsi="Verdana"/>
                <w:color w:val="000000"/>
                <w:sz w:val="20"/>
                <w:szCs w:val="20"/>
              </w:rPr>
              <w:t> </w:t>
            </w:r>
          </w:p>
        </w:tc>
      </w:tr>
      <w:tr w:rsidR="00F56B68" w14:paraId="156C6388" w14:textId="77777777" w:rsidTr="00F56B68">
        <w:trPr>
          <w:trHeight w:val="510"/>
        </w:trPr>
        <w:tc>
          <w:tcPr>
            <w:tcW w:w="4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3A4DF6" w14:textId="77777777" w:rsidR="00F56B68" w:rsidRDefault="00F56B68">
            <w:pPr>
              <w:rPr>
                <w:rFonts w:ascii="Verdana" w:hAnsi="Verdana"/>
                <w:sz w:val="20"/>
                <w:szCs w:val="20"/>
              </w:rPr>
            </w:pPr>
            <w:r>
              <w:rPr>
                <w:rFonts w:ascii="Verdana" w:hAnsi="Verdana"/>
                <w:sz w:val="20"/>
                <w:szCs w:val="20"/>
              </w:rPr>
              <w:t>U2 - Jelinčičeva ulica - parkirišča (od  Torkarjeve ulice do U5)</w:t>
            </w:r>
          </w:p>
        </w:tc>
        <w:tc>
          <w:tcPr>
            <w:tcW w:w="955" w:type="dxa"/>
            <w:tcBorders>
              <w:top w:val="single" w:sz="4" w:space="0" w:color="auto"/>
              <w:left w:val="nil"/>
              <w:bottom w:val="single" w:sz="4" w:space="0" w:color="auto"/>
              <w:right w:val="single" w:sz="4" w:space="0" w:color="auto"/>
            </w:tcBorders>
            <w:shd w:val="clear" w:color="auto" w:fill="auto"/>
            <w:vAlign w:val="center"/>
            <w:hideMark/>
          </w:tcPr>
          <w:p w14:paraId="4FCDBC1F" w14:textId="77777777" w:rsidR="00F56B68" w:rsidRDefault="00F56B68">
            <w:pPr>
              <w:jc w:val="center"/>
              <w:rPr>
                <w:rFonts w:ascii="Verdana" w:hAnsi="Verdana"/>
                <w:sz w:val="20"/>
                <w:szCs w:val="20"/>
              </w:rPr>
            </w:pPr>
            <w:r>
              <w:rPr>
                <w:rFonts w:ascii="Verdana" w:hAnsi="Verdana"/>
                <w:sz w:val="20"/>
                <w:szCs w:val="20"/>
              </w:rPr>
              <w:t>1. ali 2. etapa</w:t>
            </w:r>
          </w:p>
        </w:tc>
        <w:tc>
          <w:tcPr>
            <w:tcW w:w="955" w:type="dxa"/>
            <w:tcBorders>
              <w:top w:val="single" w:sz="4" w:space="0" w:color="auto"/>
              <w:left w:val="nil"/>
              <w:bottom w:val="single" w:sz="4" w:space="0" w:color="auto"/>
              <w:right w:val="single" w:sz="4" w:space="0" w:color="auto"/>
            </w:tcBorders>
            <w:shd w:val="clear" w:color="auto" w:fill="auto"/>
            <w:vAlign w:val="center"/>
            <w:hideMark/>
          </w:tcPr>
          <w:p w14:paraId="22B6BE5D" w14:textId="77777777" w:rsidR="00F56B68" w:rsidRDefault="00F56B68">
            <w:pPr>
              <w:jc w:val="center"/>
              <w:rPr>
                <w:rFonts w:ascii="Verdana" w:hAnsi="Verdana"/>
                <w:sz w:val="20"/>
                <w:szCs w:val="20"/>
              </w:rPr>
            </w:pPr>
            <w:r>
              <w:rPr>
                <w:rFonts w:ascii="Verdana" w:hAnsi="Verdana"/>
                <w:sz w:val="20"/>
                <w:szCs w:val="20"/>
              </w:rPr>
              <w:t>m</w:t>
            </w:r>
            <w:r>
              <w:rPr>
                <w:rFonts w:ascii="Verdana" w:hAnsi="Verdana"/>
                <w:sz w:val="20"/>
                <w:szCs w:val="20"/>
                <w:vertAlign w:val="superscript"/>
              </w:rPr>
              <w:t>2</w:t>
            </w:r>
          </w:p>
        </w:tc>
        <w:tc>
          <w:tcPr>
            <w:tcW w:w="959" w:type="dxa"/>
            <w:tcBorders>
              <w:top w:val="single" w:sz="4" w:space="0" w:color="auto"/>
              <w:left w:val="nil"/>
              <w:bottom w:val="single" w:sz="4" w:space="0" w:color="auto"/>
              <w:right w:val="single" w:sz="4" w:space="0" w:color="auto"/>
            </w:tcBorders>
            <w:shd w:val="clear" w:color="auto" w:fill="auto"/>
            <w:vAlign w:val="center"/>
            <w:hideMark/>
          </w:tcPr>
          <w:p w14:paraId="57B1CC1A" w14:textId="77777777" w:rsidR="00F56B68" w:rsidRDefault="00F56B68">
            <w:pPr>
              <w:jc w:val="center"/>
              <w:rPr>
                <w:rFonts w:ascii="Verdana" w:hAnsi="Verdana"/>
                <w:sz w:val="20"/>
                <w:szCs w:val="20"/>
              </w:rPr>
            </w:pPr>
            <w:r>
              <w:rPr>
                <w:rFonts w:ascii="Verdana" w:hAnsi="Verdana"/>
                <w:sz w:val="20"/>
                <w:szCs w:val="20"/>
              </w:rPr>
              <w:t>150</w:t>
            </w:r>
          </w:p>
        </w:tc>
        <w:tc>
          <w:tcPr>
            <w:tcW w:w="1269" w:type="dxa"/>
            <w:tcBorders>
              <w:top w:val="single" w:sz="4" w:space="0" w:color="auto"/>
              <w:left w:val="nil"/>
              <w:bottom w:val="single" w:sz="4" w:space="0" w:color="auto"/>
              <w:right w:val="single" w:sz="4" w:space="0" w:color="auto"/>
            </w:tcBorders>
            <w:shd w:val="clear" w:color="auto" w:fill="auto"/>
            <w:vAlign w:val="center"/>
            <w:hideMark/>
          </w:tcPr>
          <w:p w14:paraId="5AEFE4E0" w14:textId="77777777" w:rsidR="00F56B68" w:rsidRDefault="00F56B68">
            <w:pPr>
              <w:jc w:val="center"/>
              <w:rPr>
                <w:rFonts w:ascii="Verdana" w:hAnsi="Verdana"/>
                <w:sz w:val="20"/>
                <w:szCs w:val="20"/>
              </w:rPr>
            </w:pPr>
            <w:r>
              <w:rPr>
                <w:rFonts w:ascii="Verdana" w:hAnsi="Verdana"/>
                <w:sz w:val="20"/>
                <w:szCs w:val="20"/>
              </w:rPr>
              <w:t>55</w:t>
            </w:r>
          </w:p>
        </w:tc>
        <w:tc>
          <w:tcPr>
            <w:tcW w:w="595" w:type="dxa"/>
            <w:tcBorders>
              <w:top w:val="single" w:sz="4" w:space="0" w:color="auto"/>
              <w:left w:val="nil"/>
              <w:bottom w:val="single" w:sz="4" w:space="0" w:color="auto"/>
              <w:right w:val="single" w:sz="4" w:space="0" w:color="auto"/>
            </w:tcBorders>
            <w:shd w:val="clear" w:color="auto" w:fill="auto"/>
            <w:vAlign w:val="center"/>
            <w:hideMark/>
          </w:tcPr>
          <w:p w14:paraId="402C40A3" w14:textId="77777777" w:rsidR="00F56B68" w:rsidRDefault="00F56B68">
            <w:pPr>
              <w:jc w:val="center"/>
              <w:rPr>
                <w:rFonts w:ascii="Verdana" w:hAnsi="Verdana"/>
                <w:sz w:val="20"/>
                <w:szCs w:val="20"/>
              </w:rPr>
            </w:pPr>
            <w:r>
              <w:rPr>
                <w:rFonts w:ascii="Verdana" w:hAnsi="Verdana"/>
                <w:sz w:val="20"/>
                <w:szCs w:val="20"/>
              </w:rPr>
              <w:t>1,22</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7CB89031" w14:textId="77777777" w:rsidR="00F56B68" w:rsidRDefault="00F56B68">
            <w:pPr>
              <w:jc w:val="right"/>
              <w:rPr>
                <w:rFonts w:ascii="Verdana" w:hAnsi="Verdana"/>
                <w:sz w:val="20"/>
                <w:szCs w:val="20"/>
              </w:rPr>
            </w:pPr>
            <w:r>
              <w:rPr>
                <w:rFonts w:ascii="Verdana" w:hAnsi="Verdana"/>
                <w:sz w:val="20"/>
                <w:szCs w:val="20"/>
              </w:rPr>
              <w:t>10.065,00</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4F80A5FB" w14:textId="77777777" w:rsidR="00F56B68" w:rsidRDefault="00F56B68">
            <w:pPr>
              <w:jc w:val="right"/>
              <w:rPr>
                <w:rFonts w:ascii="Verdana" w:hAnsi="Verdana"/>
                <w:sz w:val="20"/>
                <w:szCs w:val="20"/>
              </w:rPr>
            </w:pPr>
            <w:r>
              <w:rPr>
                <w:rFonts w:ascii="Verdana" w:hAnsi="Verdana"/>
                <w:sz w:val="20"/>
                <w:szCs w:val="20"/>
              </w:rPr>
              <w:t>10.065,00</w:t>
            </w:r>
          </w:p>
        </w:tc>
      </w:tr>
      <w:tr w:rsidR="00F56B68" w14:paraId="44B0572B" w14:textId="77777777" w:rsidTr="00F56B68">
        <w:trPr>
          <w:trHeight w:val="1110"/>
        </w:trPr>
        <w:tc>
          <w:tcPr>
            <w:tcW w:w="4802" w:type="dxa"/>
            <w:tcBorders>
              <w:top w:val="nil"/>
              <w:left w:val="single" w:sz="4" w:space="0" w:color="auto"/>
              <w:bottom w:val="single" w:sz="4" w:space="0" w:color="auto"/>
              <w:right w:val="single" w:sz="4" w:space="0" w:color="auto"/>
            </w:tcBorders>
            <w:shd w:val="clear" w:color="auto" w:fill="auto"/>
            <w:vAlign w:val="center"/>
            <w:hideMark/>
          </w:tcPr>
          <w:p w14:paraId="7A33079C" w14:textId="77777777" w:rsidR="00F56B68" w:rsidRDefault="00F56B68">
            <w:pPr>
              <w:rPr>
                <w:rFonts w:ascii="Verdana" w:hAnsi="Verdana"/>
                <w:sz w:val="20"/>
                <w:szCs w:val="20"/>
              </w:rPr>
            </w:pPr>
            <w:r>
              <w:rPr>
                <w:rFonts w:ascii="Verdana" w:hAnsi="Verdana"/>
                <w:sz w:val="20"/>
                <w:szCs w:val="20"/>
              </w:rPr>
              <w:t>Navezava U5 – Jelinčičeva ulica – do Pokopališke ulice (v 1.fazi lahko kot enosmerna, na zemljišču 1556/34 in 1556/5, obe k.o.Zelena jama) in parkirišča</w:t>
            </w:r>
          </w:p>
        </w:tc>
        <w:tc>
          <w:tcPr>
            <w:tcW w:w="955" w:type="dxa"/>
            <w:tcBorders>
              <w:top w:val="nil"/>
              <w:left w:val="nil"/>
              <w:bottom w:val="single" w:sz="4" w:space="0" w:color="auto"/>
              <w:right w:val="single" w:sz="4" w:space="0" w:color="auto"/>
            </w:tcBorders>
            <w:shd w:val="clear" w:color="auto" w:fill="auto"/>
            <w:vAlign w:val="center"/>
            <w:hideMark/>
          </w:tcPr>
          <w:p w14:paraId="12B7D626" w14:textId="77777777" w:rsidR="00F56B68" w:rsidRDefault="00F56B68">
            <w:pPr>
              <w:jc w:val="center"/>
              <w:rPr>
                <w:rFonts w:ascii="Verdana" w:hAnsi="Verdana"/>
                <w:sz w:val="20"/>
                <w:szCs w:val="20"/>
              </w:rPr>
            </w:pPr>
            <w:r>
              <w:rPr>
                <w:rFonts w:ascii="Verdana" w:hAnsi="Verdana"/>
                <w:sz w:val="20"/>
                <w:szCs w:val="20"/>
              </w:rPr>
              <w:t>1. ali 2. etapa</w:t>
            </w:r>
          </w:p>
        </w:tc>
        <w:tc>
          <w:tcPr>
            <w:tcW w:w="955" w:type="dxa"/>
            <w:tcBorders>
              <w:top w:val="nil"/>
              <w:left w:val="nil"/>
              <w:bottom w:val="single" w:sz="4" w:space="0" w:color="auto"/>
              <w:right w:val="single" w:sz="4" w:space="0" w:color="auto"/>
            </w:tcBorders>
            <w:shd w:val="clear" w:color="auto" w:fill="auto"/>
            <w:vAlign w:val="center"/>
            <w:hideMark/>
          </w:tcPr>
          <w:p w14:paraId="319F27A1" w14:textId="77777777" w:rsidR="00F56B68" w:rsidRDefault="00F56B68">
            <w:pPr>
              <w:jc w:val="center"/>
              <w:rPr>
                <w:rFonts w:ascii="Verdana" w:hAnsi="Verdana"/>
                <w:sz w:val="20"/>
                <w:szCs w:val="20"/>
              </w:rPr>
            </w:pPr>
            <w:r>
              <w:rPr>
                <w:rFonts w:ascii="Verdana" w:hAnsi="Verdana"/>
                <w:sz w:val="20"/>
                <w:szCs w:val="20"/>
              </w:rPr>
              <w:t>m</w:t>
            </w:r>
            <w:r>
              <w:rPr>
                <w:rFonts w:ascii="Verdana" w:hAnsi="Verdana"/>
                <w:sz w:val="20"/>
                <w:szCs w:val="20"/>
                <w:vertAlign w:val="superscript"/>
              </w:rPr>
              <w:t>2</w:t>
            </w:r>
          </w:p>
        </w:tc>
        <w:tc>
          <w:tcPr>
            <w:tcW w:w="959" w:type="dxa"/>
            <w:tcBorders>
              <w:top w:val="nil"/>
              <w:left w:val="nil"/>
              <w:bottom w:val="single" w:sz="4" w:space="0" w:color="auto"/>
              <w:right w:val="single" w:sz="4" w:space="0" w:color="auto"/>
            </w:tcBorders>
            <w:shd w:val="clear" w:color="auto" w:fill="auto"/>
            <w:vAlign w:val="center"/>
            <w:hideMark/>
          </w:tcPr>
          <w:p w14:paraId="41C00B54" w14:textId="77777777" w:rsidR="00F56B68" w:rsidRDefault="00F56B68">
            <w:pPr>
              <w:jc w:val="center"/>
              <w:rPr>
                <w:rFonts w:ascii="Verdana" w:hAnsi="Verdana"/>
                <w:sz w:val="20"/>
                <w:szCs w:val="20"/>
              </w:rPr>
            </w:pPr>
            <w:r>
              <w:rPr>
                <w:rFonts w:ascii="Verdana" w:hAnsi="Verdana"/>
                <w:sz w:val="20"/>
                <w:szCs w:val="20"/>
              </w:rPr>
              <w:t>195</w:t>
            </w:r>
          </w:p>
        </w:tc>
        <w:tc>
          <w:tcPr>
            <w:tcW w:w="1269" w:type="dxa"/>
            <w:tcBorders>
              <w:top w:val="nil"/>
              <w:left w:val="nil"/>
              <w:bottom w:val="single" w:sz="4" w:space="0" w:color="auto"/>
              <w:right w:val="single" w:sz="4" w:space="0" w:color="auto"/>
            </w:tcBorders>
            <w:shd w:val="clear" w:color="auto" w:fill="auto"/>
            <w:vAlign w:val="center"/>
            <w:hideMark/>
          </w:tcPr>
          <w:p w14:paraId="7F7F660F" w14:textId="77777777" w:rsidR="00F56B68" w:rsidRDefault="00F56B68">
            <w:pPr>
              <w:jc w:val="center"/>
              <w:rPr>
                <w:rFonts w:ascii="Verdana" w:hAnsi="Verdana"/>
                <w:sz w:val="20"/>
                <w:szCs w:val="20"/>
              </w:rPr>
            </w:pPr>
            <w:r>
              <w:rPr>
                <w:rFonts w:ascii="Verdana" w:hAnsi="Verdana"/>
                <w:sz w:val="20"/>
                <w:szCs w:val="20"/>
              </w:rPr>
              <w:t>55</w:t>
            </w:r>
          </w:p>
        </w:tc>
        <w:tc>
          <w:tcPr>
            <w:tcW w:w="595" w:type="dxa"/>
            <w:tcBorders>
              <w:top w:val="nil"/>
              <w:left w:val="nil"/>
              <w:bottom w:val="single" w:sz="4" w:space="0" w:color="auto"/>
              <w:right w:val="single" w:sz="4" w:space="0" w:color="auto"/>
            </w:tcBorders>
            <w:shd w:val="clear" w:color="auto" w:fill="auto"/>
            <w:vAlign w:val="center"/>
            <w:hideMark/>
          </w:tcPr>
          <w:p w14:paraId="557B57C4" w14:textId="77777777" w:rsidR="00F56B68" w:rsidRDefault="00F56B68">
            <w:pPr>
              <w:jc w:val="center"/>
              <w:rPr>
                <w:rFonts w:ascii="Verdana" w:hAnsi="Verdana"/>
                <w:sz w:val="20"/>
                <w:szCs w:val="20"/>
              </w:rPr>
            </w:pPr>
            <w:r>
              <w:rPr>
                <w:rFonts w:ascii="Verdana" w:hAnsi="Verdana"/>
                <w:sz w:val="20"/>
                <w:szCs w:val="20"/>
              </w:rPr>
              <w:t>1,22</w:t>
            </w:r>
          </w:p>
        </w:tc>
        <w:tc>
          <w:tcPr>
            <w:tcW w:w="1800" w:type="dxa"/>
            <w:tcBorders>
              <w:top w:val="nil"/>
              <w:left w:val="nil"/>
              <w:bottom w:val="single" w:sz="4" w:space="0" w:color="auto"/>
              <w:right w:val="single" w:sz="4" w:space="0" w:color="auto"/>
            </w:tcBorders>
            <w:shd w:val="clear" w:color="auto" w:fill="auto"/>
            <w:vAlign w:val="center"/>
            <w:hideMark/>
          </w:tcPr>
          <w:p w14:paraId="77E2E007" w14:textId="77777777" w:rsidR="00F56B68" w:rsidRDefault="00F56B68">
            <w:pPr>
              <w:jc w:val="right"/>
              <w:rPr>
                <w:rFonts w:ascii="Verdana" w:hAnsi="Verdana"/>
                <w:sz w:val="20"/>
                <w:szCs w:val="20"/>
              </w:rPr>
            </w:pPr>
            <w:r>
              <w:rPr>
                <w:rFonts w:ascii="Verdana" w:hAnsi="Verdana"/>
                <w:sz w:val="20"/>
                <w:szCs w:val="20"/>
              </w:rPr>
              <w:t>13.084,50</w:t>
            </w:r>
          </w:p>
        </w:tc>
        <w:tc>
          <w:tcPr>
            <w:tcW w:w="1843" w:type="dxa"/>
            <w:tcBorders>
              <w:top w:val="nil"/>
              <w:left w:val="nil"/>
              <w:bottom w:val="single" w:sz="4" w:space="0" w:color="auto"/>
              <w:right w:val="single" w:sz="4" w:space="0" w:color="auto"/>
            </w:tcBorders>
            <w:shd w:val="clear" w:color="auto" w:fill="auto"/>
            <w:vAlign w:val="center"/>
            <w:hideMark/>
          </w:tcPr>
          <w:p w14:paraId="55B966FA" w14:textId="77777777" w:rsidR="00F56B68" w:rsidRDefault="00F56B68">
            <w:pPr>
              <w:jc w:val="right"/>
              <w:rPr>
                <w:rFonts w:ascii="Verdana" w:hAnsi="Verdana"/>
                <w:sz w:val="20"/>
                <w:szCs w:val="20"/>
              </w:rPr>
            </w:pPr>
            <w:r>
              <w:rPr>
                <w:rFonts w:ascii="Verdana" w:hAnsi="Verdana"/>
                <w:sz w:val="20"/>
                <w:szCs w:val="20"/>
              </w:rPr>
              <w:t>13.084,50</w:t>
            </w:r>
          </w:p>
        </w:tc>
      </w:tr>
      <w:tr w:rsidR="00F56B68" w14:paraId="0DE14F7E" w14:textId="77777777" w:rsidTr="00F56B68">
        <w:trPr>
          <w:trHeight w:val="765"/>
        </w:trPr>
        <w:tc>
          <w:tcPr>
            <w:tcW w:w="4802" w:type="dxa"/>
            <w:tcBorders>
              <w:top w:val="nil"/>
              <w:left w:val="single" w:sz="4" w:space="0" w:color="auto"/>
              <w:bottom w:val="single" w:sz="4" w:space="0" w:color="auto"/>
              <w:right w:val="single" w:sz="4" w:space="0" w:color="auto"/>
            </w:tcBorders>
            <w:shd w:val="clear" w:color="auto" w:fill="auto"/>
            <w:vAlign w:val="center"/>
            <w:hideMark/>
          </w:tcPr>
          <w:p w14:paraId="3C0CD800" w14:textId="77777777" w:rsidR="00F56B68" w:rsidRDefault="00F56B68">
            <w:pPr>
              <w:rPr>
                <w:rFonts w:ascii="Verdana" w:hAnsi="Verdana"/>
                <w:sz w:val="20"/>
                <w:szCs w:val="20"/>
              </w:rPr>
            </w:pPr>
            <w:r>
              <w:rPr>
                <w:rFonts w:ascii="Verdana" w:hAnsi="Verdana"/>
                <w:sz w:val="20"/>
                <w:szCs w:val="20"/>
              </w:rPr>
              <w:t xml:space="preserve">Izvedba dela U6 - križišče Rožičeva – Kavčičeva ulica, parkirišča in avtobusna postaja </w:t>
            </w:r>
          </w:p>
        </w:tc>
        <w:tc>
          <w:tcPr>
            <w:tcW w:w="955" w:type="dxa"/>
            <w:tcBorders>
              <w:top w:val="nil"/>
              <w:left w:val="nil"/>
              <w:bottom w:val="single" w:sz="4" w:space="0" w:color="auto"/>
              <w:right w:val="single" w:sz="4" w:space="0" w:color="auto"/>
            </w:tcBorders>
            <w:shd w:val="clear" w:color="auto" w:fill="auto"/>
            <w:vAlign w:val="center"/>
            <w:hideMark/>
          </w:tcPr>
          <w:p w14:paraId="53C7477F" w14:textId="77777777" w:rsidR="00F56B68" w:rsidRDefault="00F56B68">
            <w:pPr>
              <w:jc w:val="center"/>
              <w:rPr>
                <w:rFonts w:ascii="Verdana" w:hAnsi="Verdana"/>
                <w:sz w:val="20"/>
                <w:szCs w:val="20"/>
              </w:rPr>
            </w:pPr>
            <w:r>
              <w:rPr>
                <w:rFonts w:ascii="Verdana" w:hAnsi="Verdana"/>
                <w:sz w:val="20"/>
                <w:szCs w:val="20"/>
              </w:rPr>
              <w:t>2. ali 3. ali 4. etapa</w:t>
            </w:r>
          </w:p>
        </w:tc>
        <w:tc>
          <w:tcPr>
            <w:tcW w:w="955" w:type="dxa"/>
            <w:tcBorders>
              <w:top w:val="nil"/>
              <w:left w:val="nil"/>
              <w:bottom w:val="single" w:sz="4" w:space="0" w:color="auto"/>
              <w:right w:val="single" w:sz="4" w:space="0" w:color="auto"/>
            </w:tcBorders>
            <w:shd w:val="clear" w:color="auto" w:fill="auto"/>
            <w:vAlign w:val="center"/>
            <w:hideMark/>
          </w:tcPr>
          <w:p w14:paraId="1F0EC8A0" w14:textId="77777777" w:rsidR="00F56B68" w:rsidRDefault="00F56B68">
            <w:pPr>
              <w:jc w:val="center"/>
              <w:rPr>
                <w:rFonts w:ascii="Verdana" w:hAnsi="Verdana"/>
                <w:sz w:val="20"/>
                <w:szCs w:val="20"/>
              </w:rPr>
            </w:pPr>
            <w:r>
              <w:rPr>
                <w:rFonts w:ascii="Verdana" w:hAnsi="Verdana"/>
                <w:sz w:val="20"/>
                <w:szCs w:val="20"/>
              </w:rPr>
              <w:t>m</w:t>
            </w:r>
            <w:r>
              <w:rPr>
                <w:rFonts w:ascii="Verdana" w:hAnsi="Verdana"/>
                <w:sz w:val="20"/>
                <w:szCs w:val="20"/>
                <w:vertAlign w:val="superscript"/>
              </w:rPr>
              <w:t>2</w:t>
            </w:r>
          </w:p>
        </w:tc>
        <w:tc>
          <w:tcPr>
            <w:tcW w:w="959" w:type="dxa"/>
            <w:tcBorders>
              <w:top w:val="nil"/>
              <w:left w:val="nil"/>
              <w:bottom w:val="single" w:sz="4" w:space="0" w:color="auto"/>
              <w:right w:val="single" w:sz="4" w:space="0" w:color="auto"/>
            </w:tcBorders>
            <w:shd w:val="clear" w:color="auto" w:fill="auto"/>
            <w:vAlign w:val="center"/>
            <w:hideMark/>
          </w:tcPr>
          <w:p w14:paraId="153374C6" w14:textId="77777777" w:rsidR="00F56B68" w:rsidRDefault="00F56B68">
            <w:pPr>
              <w:jc w:val="center"/>
              <w:rPr>
                <w:rFonts w:ascii="Verdana" w:hAnsi="Verdana"/>
                <w:sz w:val="20"/>
                <w:szCs w:val="20"/>
              </w:rPr>
            </w:pPr>
            <w:r>
              <w:rPr>
                <w:rFonts w:ascii="Verdana" w:hAnsi="Verdana"/>
                <w:sz w:val="20"/>
                <w:szCs w:val="20"/>
              </w:rPr>
              <w:t>670</w:t>
            </w:r>
          </w:p>
        </w:tc>
        <w:tc>
          <w:tcPr>
            <w:tcW w:w="1269" w:type="dxa"/>
            <w:tcBorders>
              <w:top w:val="nil"/>
              <w:left w:val="nil"/>
              <w:bottom w:val="single" w:sz="4" w:space="0" w:color="auto"/>
              <w:right w:val="single" w:sz="4" w:space="0" w:color="auto"/>
            </w:tcBorders>
            <w:shd w:val="clear" w:color="auto" w:fill="auto"/>
            <w:vAlign w:val="center"/>
            <w:hideMark/>
          </w:tcPr>
          <w:p w14:paraId="721390D1" w14:textId="77777777" w:rsidR="00F56B68" w:rsidRDefault="00F56B68">
            <w:pPr>
              <w:jc w:val="center"/>
              <w:rPr>
                <w:rFonts w:ascii="Verdana" w:hAnsi="Verdana"/>
                <w:sz w:val="20"/>
                <w:szCs w:val="20"/>
              </w:rPr>
            </w:pPr>
            <w:r>
              <w:rPr>
                <w:rFonts w:ascii="Verdana" w:hAnsi="Verdana"/>
                <w:sz w:val="20"/>
                <w:szCs w:val="20"/>
              </w:rPr>
              <w:t>55</w:t>
            </w:r>
          </w:p>
        </w:tc>
        <w:tc>
          <w:tcPr>
            <w:tcW w:w="595" w:type="dxa"/>
            <w:tcBorders>
              <w:top w:val="nil"/>
              <w:left w:val="nil"/>
              <w:bottom w:val="single" w:sz="4" w:space="0" w:color="auto"/>
              <w:right w:val="single" w:sz="4" w:space="0" w:color="auto"/>
            </w:tcBorders>
            <w:shd w:val="clear" w:color="auto" w:fill="auto"/>
            <w:vAlign w:val="center"/>
            <w:hideMark/>
          </w:tcPr>
          <w:p w14:paraId="73A7874D" w14:textId="77777777" w:rsidR="00F56B68" w:rsidRDefault="00F56B68">
            <w:pPr>
              <w:jc w:val="center"/>
              <w:rPr>
                <w:rFonts w:ascii="Verdana" w:hAnsi="Verdana"/>
                <w:sz w:val="20"/>
                <w:szCs w:val="20"/>
              </w:rPr>
            </w:pPr>
            <w:r>
              <w:rPr>
                <w:rFonts w:ascii="Verdana" w:hAnsi="Verdana"/>
                <w:sz w:val="20"/>
                <w:szCs w:val="20"/>
              </w:rPr>
              <w:t>1,22</w:t>
            </w:r>
          </w:p>
        </w:tc>
        <w:tc>
          <w:tcPr>
            <w:tcW w:w="1800" w:type="dxa"/>
            <w:tcBorders>
              <w:top w:val="nil"/>
              <w:left w:val="nil"/>
              <w:bottom w:val="single" w:sz="4" w:space="0" w:color="auto"/>
              <w:right w:val="single" w:sz="4" w:space="0" w:color="auto"/>
            </w:tcBorders>
            <w:shd w:val="clear" w:color="auto" w:fill="auto"/>
            <w:vAlign w:val="center"/>
            <w:hideMark/>
          </w:tcPr>
          <w:p w14:paraId="7CFE8C08" w14:textId="77777777" w:rsidR="00F56B68" w:rsidRDefault="00F56B68">
            <w:pPr>
              <w:jc w:val="right"/>
              <w:rPr>
                <w:rFonts w:ascii="Verdana" w:hAnsi="Verdana"/>
                <w:sz w:val="20"/>
                <w:szCs w:val="20"/>
              </w:rPr>
            </w:pPr>
            <w:r>
              <w:rPr>
                <w:rFonts w:ascii="Verdana" w:hAnsi="Verdana"/>
                <w:sz w:val="20"/>
                <w:szCs w:val="20"/>
              </w:rPr>
              <w:t>44.957,00</w:t>
            </w:r>
          </w:p>
        </w:tc>
        <w:tc>
          <w:tcPr>
            <w:tcW w:w="1843" w:type="dxa"/>
            <w:tcBorders>
              <w:top w:val="nil"/>
              <w:left w:val="nil"/>
              <w:bottom w:val="single" w:sz="4" w:space="0" w:color="auto"/>
              <w:right w:val="single" w:sz="4" w:space="0" w:color="auto"/>
            </w:tcBorders>
            <w:shd w:val="clear" w:color="auto" w:fill="auto"/>
            <w:vAlign w:val="center"/>
            <w:hideMark/>
          </w:tcPr>
          <w:p w14:paraId="4C4F00DF" w14:textId="77777777" w:rsidR="00F56B68" w:rsidRDefault="00F56B68">
            <w:pPr>
              <w:jc w:val="right"/>
              <w:rPr>
                <w:rFonts w:ascii="Verdana" w:hAnsi="Verdana"/>
                <w:sz w:val="20"/>
                <w:szCs w:val="20"/>
              </w:rPr>
            </w:pPr>
            <w:r>
              <w:rPr>
                <w:rFonts w:ascii="Verdana" w:hAnsi="Verdana"/>
                <w:sz w:val="20"/>
                <w:szCs w:val="20"/>
              </w:rPr>
              <w:t>44.957,00</w:t>
            </w:r>
          </w:p>
        </w:tc>
      </w:tr>
      <w:tr w:rsidR="00F56B68" w14:paraId="2B0E38AC" w14:textId="77777777" w:rsidTr="00F56B68">
        <w:trPr>
          <w:trHeight w:val="765"/>
        </w:trPr>
        <w:tc>
          <w:tcPr>
            <w:tcW w:w="4802" w:type="dxa"/>
            <w:tcBorders>
              <w:top w:val="nil"/>
              <w:left w:val="single" w:sz="4" w:space="0" w:color="auto"/>
              <w:bottom w:val="single" w:sz="4" w:space="0" w:color="auto"/>
              <w:right w:val="single" w:sz="4" w:space="0" w:color="auto"/>
            </w:tcBorders>
            <w:shd w:val="clear" w:color="auto" w:fill="auto"/>
            <w:vAlign w:val="center"/>
            <w:hideMark/>
          </w:tcPr>
          <w:p w14:paraId="17B35E81" w14:textId="77777777" w:rsidR="00F56B68" w:rsidRDefault="00F56B68">
            <w:pPr>
              <w:rPr>
                <w:rFonts w:ascii="Verdana" w:hAnsi="Verdana"/>
                <w:sz w:val="20"/>
                <w:szCs w:val="20"/>
              </w:rPr>
            </w:pPr>
            <w:r>
              <w:rPr>
                <w:rFonts w:ascii="Verdana" w:hAnsi="Verdana"/>
                <w:sz w:val="20"/>
                <w:szCs w:val="20"/>
              </w:rPr>
              <w:t>Izvedba U3 – Pučnikova ulica (korekcija cestišča-spoj od Torkarjeva-Rožičeva ulica in bočna parkirišča)</w:t>
            </w:r>
          </w:p>
        </w:tc>
        <w:tc>
          <w:tcPr>
            <w:tcW w:w="955" w:type="dxa"/>
            <w:tcBorders>
              <w:top w:val="nil"/>
              <w:left w:val="nil"/>
              <w:bottom w:val="single" w:sz="4" w:space="0" w:color="auto"/>
              <w:right w:val="single" w:sz="4" w:space="0" w:color="auto"/>
            </w:tcBorders>
            <w:shd w:val="clear" w:color="auto" w:fill="auto"/>
            <w:vAlign w:val="center"/>
            <w:hideMark/>
          </w:tcPr>
          <w:p w14:paraId="573D4A83" w14:textId="77777777" w:rsidR="00F56B68" w:rsidRDefault="00F56B68">
            <w:pPr>
              <w:jc w:val="center"/>
              <w:rPr>
                <w:rFonts w:ascii="Verdana" w:hAnsi="Verdana"/>
                <w:sz w:val="20"/>
                <w:szCs w:val="20"/>
              </w:rPr>
            </w:pPr>
            <w:r>
              <w:rPr>
                <w:rFonts w:ascii="Verdana" w:hAnsi="Verdana"/>
                <w:sz w:val="20"/>
                <w:szCs w:val="20"/>
              </w:rPr>
              <w:t>3. etapa</w:t>
            </w:r>
          </w:p>
        </w:tc>
        <w:tc>
          <w:tcPr>
            <w:tcW w:w="955" w:type="dxa"/>
            <w:tcBorders>
              <w:top w:val="nil"/>
              <w:left w:val="nil"/>
              <w:bottom w:val="single" w:sz="4" w:space="0" w:color="auto"/>
              <w:right w:val="single" w:sz="4" w:space="0" w:color="auto"/>
            </w:tcBorders>
            <w:shd w:val="clear" w:color="auto" w:fill="auto"/>
            <w:vAlign w:val="center"/>
            <w:hideMark/>
          </w:tcPr>
          <w:p w14:paraId="656060A6" w14:textId="77777777" w:rsidR="00F56B68" w:rsidRDefault="00F56B68">
            <w:pPr>
              <w:jc w:val="center"/>
              <w:rPr>
                <w:rFonts w:ascii="Verdana" w:hAnsi="Verdana"/>
                <w:sz w:val="20"/>
                <w:szCs w:val="20"/>
              </w:rPr>
            </w:pPr>
            <w:r>
              <w:rPr>
                <w:rFonts w:ascii="Verdana" w:hAnsi="Verdana"/>
                <w:sz w:val="20"/>
                <w:szCs w:val="20"/>
              </w:rPr>
              <w:t>m</w:t>
            </w:r>
            <w:r>
              <w:rPr>
                <w:rFonts w:ascii="Verdana" w:hAnsi="Verdana"/>
                <w:sz w:val="20"/>
                <w:szCs w:val="20"/>
                <w:vertAlign w:val="superscript"/>
              </w:rPr>
              <w:t>2</w:t>
            </w:r>
          </w:p>
        </w:tc>
        <w:tc>
          <w:tcPr>
            <w:tcW w:w="959" w:type="dxa"/>
            <w:tcBorders>
              <w:top w:val="nil"/>
              <w:left w:val="nil"/>
              <w:bottom w:val="single" w:sz="4" w:space="0" w:color="auto"/>
              <w:right w:val="single" w:sz="4" w:space="0" w:color="auto"/>
            </w:tcBorders>
            <w:shd w:val="clear" w:color="auto" w:fill="auto"/>
            <w:vAlign w:val="center"/>
            <w:hideMark/>
          </w:tcPr>
          <w:p w14:paraId="3D68B112" w14:textId="77777777" w:rsidR="00F56B68" w:rsidRDefault="00F56B68">
            <w:pPr>
              <w:jc w:val="center"/>
              <w:rPr>
                <w:rFonts w:ascii="Verdana" w:hAnsi="Verdana"/>
                <w:sz w:val="20"/>
                <w:szCs w:val="20"/>
              </w:rPr>
            </w:pPr>
            <w:r>
              <w:rPr>
                <w:rFonts w:ascii="Verdana" w:hAnsi="Verdana"/>
                <w:sz w:val="20"/>
                <w:szCs w:val="20"/>
              </w:rPr>
              <w:t>550</w:t>
            </w:r>
          </w:p>
        </w:tc>
        <w:tc>
          <w:tcPr>
            <w:tcW w:w="1269" w:type="dxa"/>
            <w:tcBorders>
              <w:top w:val="nil"/>
              <w:left w:val="nil"/>
              <w:bottom w:val="single" w:sz="4" w:space="0" w:color="auto"/>
              <w:right w:val="single" w:sz="4" w:space="0" w:color="auto"/>
            </w:tcBorders>
            <w:shd w:val="clear" w:color="auto" w:fill="auto"/>
            <w:vAlign w:val="center"/>
            <w:hideMark/>
          </w:tcPr>
          <w:p w14:paraId="745DE789" w14:textId="77777777" w:rsidR="00F56B68" w:rsidRDefault="00F56B68">
            <w:pPr>
              <w:jc w:val="center"/>
              <w:rPr>
                <w:rFonts w:ascii="Verdana" w:hAnsi="Verdana"/>
                <w:sz w:val="20"/>
                <w:szCs w:val="20"/>
              </w:rPr>
            </w:pPr>
            <w:r>
              <w:rPr>
                <w:rFonts w:ascii="Verdana" w:hAnsi="Verdana"/>
                <w:sz w:val="20"/>
                <w:szCs w:val="20"/>
              </w:rPr>
              <w:t>55</w:t>
            </w:r>
          </w:p>
        </w:tc>
        <w:tc>
          <w:tcPr>
            <w:tcW w:w="595" w:type="dxa"/>
            <w:tcBorders>
              <w:top w:val="nil"/>
              <w:left w:val="nil"/>
              <w:bottom w:val="single" w:sz="4" w:space="0" w:color="auto"/>
              <w:right w:val="single" w:sz="4" w:space="0" w:color="auto"/>
            </w:tcBorders>
            <w:shd w:val="clear" w:color="auto" w:fill="auto"/>
            <w:vAlign w:val="center"/>
            <w:hideMark/>
          </w:tcPr>
          <w:p w14:paraId="51887777" w14:textId="77777777" w:rsidR="00F56B68" w:rsidRDefault="00F56B68">
            <w:pPr>
              <w:jc w:val="center"/>
              <w:rPr>
                <w:rFonts w:ascii="Verdana" w:hAnsi="Verdana"/>
                <w:sz w:val="20"/>
                <w:szCs w:val="20"/>
              </w:rPr>
            </w:pPr>
            <w:r>
              <w:rPr>
                <w:rFonts w:ascii="Verdana" w:hAnsi="Verdana"/>
                <w:sz w:val="20"/>
                <w:szCs w:val="20"/>
              </w:rPr>
              <w:t>1,22</w:t>
            </w:r>
          </w:p>
        </w:tc>
        <w:tc>
          <w:tcPr>
            <w:tcW w:w="1800" w:type="dxa"/>
            <w:tcBorders>
              <w:top w:val="nil"/>
              <w:left w:val="nil"/>
              <w:bottom w:val="single" w:sz="4" w:space="0" w:color="auto"/>
              <w:right w:val="single" w:sz="4" w:space="0" w:color="auto"/>
            </w:tcBorders>
            <w:shd w:val="clear" w:color="auto" w:fill="auto"/>
            <w:vAlign w:val="center"/>
            <w:hideMark/>
          </w:tcPr>
          <w:p w14:paraId="7B5C0471" w14:textId="77777777" w:rsidR="00F56B68" w:rsidRDefault="00F56B68">
            <w:pPr>
              <w:jc w:val="right"/>
              <w:rPr>
                <w:rFonts w:ascii="Verdana" w:hAnsi="Verdana"/>
                <w:sz w:val="20"/>
                <w:szCs w:val="20"/>
              </w:rPr>
            </w:pPr>
            <w:r>
              <w:rPr>
                <w:rFonts w:ascii="Verdana" w:hAnsi="Verdana"/>
                <w:sz w:val="20"/>
                <w:szCs w:val="20"/>
              </w:rPr>
              <w:t>36.905,00</w:t>
            </w:r>
          </w:p>
        </w:tc>
        <w:tc>
          <w:tcPr>
            <w:tcW w:w="1843" w:type="dxa"/>
            <w:tcBorders>
              <w:top w:val="nil"/>
              <w:left w:val="nil"/>
              <w:bottom w:val="single" w:sz="4" w:space="0" w:color="auto"/>
              <w:right w:val="single" w:sz="4" w:space="0" w:color="auto"/>
            </w:tcBorders>
            <w:shd w:val="clear" w:color="auto" w:fill="auto"/>
            <w:vAlign w:val="center"/>
            <w:hideMark/>
          </w:tcPr>
          <w:p w14:paraId="142358B1" w14:textId="77777777" w:rsidR="00F56B68" w:rsidRDefault="00F56B68">
            <w:pPr>
              <w:jc w:val="right"/>
              <w:rPr>
                <w:rFonts w:ascii="Verdana" w:hAnsi="Verdana"/>
                <w:sz w:val="20"/>
                <w:szCs w:val="20"/>
              </w:rPr>
            </w:pPr>
            <w:r>
              <w:rPr>
                <w:rFonts w:ascii="Verdana" w:hAnsi="Verdana"/>
                <w:sz w:val="20"/>
                <w:szCs w:val="20"/>
              </w:rPr>
              <w:t>36.905,00</w:t>
            </w:r>
          </w:p>
        </w:tc>
      </w:tr>
      <w:tr w:rsidR="00F56B68" w14:paraId="4C6546A8" w14:textId="77777777" w:rsidTr="00F56B68">
        <w:trPr>
          <w:trHeight w:val="300"/>
        </w:trPr>
        <w:tc>
          <w:tcPr>
            <w:tcW w:w="4802" w:type="dxa"/>
            <w:tcBorders>
              <w:top w:val="nil"/>
              <w:left w:val="single" w:sz="4" w:space="0" w:color="auto"/>
              <w:bottom w:val="single" w:sz="4" w:space="0" w:color="auto"/>
              <w:right w:val="single" w:sz="4" w:space="0" w:color="auto"/>
            </w:tcBorders>
            <w:shd w:val="clear" w:color="auto" w:fill="auto"/>
            <w:vAlign w:val="center"/>
            <w:hideMark/>
          </w:tcPr>
          <w:p w14:paraId="5BA0E511" w14:textId="77777777" w:rsidR="00F56B68" w:rsidRDefault="00F56B68">
            <w:pPr>
              <w:rPr>
                <w:rFonts w:ascii="Verdana" w:hAnsi="Verdana"/>
                <w:sz w:val="20"/>
                <w:szCs w:val="20"/>
              </w:rPr>
            </w:pPr>
            <w:r>
              <w:rPr>
                <w:rFonts w:ascii="Verdana" w:hAnsi="Verdana"/>
                <w:sz w:val="20"/>
                <w:szCs w:val="20"/>
              </w:rPr>
              <w:t xml:space="preserve">U6 - rezervat za širitev Kavčičeve ulice </w:t>
            </w:r>
          </w:p>
        </w:tc>
        <w:tc>
          <w:tcPr>
            <w:tcW w:w="955" w:type="dxa"/>
            <w:tcBorders>
              <w:top w:val="nil"/>
              <w:left w:val="nil"/>
              <w:bottom w:val="single" w:sz="4" w:space="0" w:color="auto"/>
              <w:right w:val="single" w:sz="4" w:space="0" w:color="auto"/>
            </w:tcBorders>
            <w:shd w:val="clear" w:color="auto" w:fill="auto"/>
            <w:vAlign w:val="center"/>
            <w:hideMark/>
          </w:tcPr>
          <w:p w14:paraId="46809B10" w14:textId="77777777" w:rsidR="00F56B68" w:rsidRDefault="00F56B68">
            <w:pPr>
              <w:jc w:val="center"/>
              <w:rPr>
                <w:rFonts w:ascii="Verdana" w:hAnsi="Verdana"/>
                <w:sz w:val="20"/>
                <w:szCs w:val="20"/>
              </w:rPr>
            </w:pPr>
            <w:r>
              <w:rPr>
                <w:rFonts w:ascii="Verdana" w:hAnsi="Verdana"/>
                <w:sz w:val="20"/>
                <w:szCs w:val="20"/>
              </w:rPr>
              <w:t>5. etapa</w:t>
            </w:r>
          </w:p>
        </w:tc>
        <w:tc>
          <w:tcPr>
            <w:tcW w:w="955" w:type="dxa"/>
            <w:tcBorders>
              <w:top w:val="nil"/>
              <w:left w:val="nil"/>
              <w:bottom w:val="single" w:sz="4" w:space="0" w:color="auto"/>
              <w:right w:val="single" w:sz="4" w:space="0" w:color="auto"/>
            </w:tcBorders>
            <w:shd w:val="clear" w:color="auto" w:fill="auto"/>
            <w:vAlign w:val="center"/>
            <w:hideMark/>
          </w:tcPr>
          <w:p w14:paraId="4EC97F24" w14:textId="77777777" w:rsidR="00F56B68" w:rsidRDefault="00F56B68">
            <w:pPr>
              <w:jc w:val="center"/>
              <w:rPr>
                <w:rFonts w:ascii="Verdana" w:hAnsi="Verdana"/>
                <w:sz w:val="20"/>
                <w:szCs w:val="20"/>
              </w:rPr>
            </w:pPr>
            <w:r>
              <w:rPr>
                <w:rFonts w:ascii="Verdana" w:hAnsi="Verdana"/>
                <w:sz w:val="20"/>
                <w:szCs w:val="20"/>
              </w:rPr>
              <w:t>m</w:t>
            </w:r>
            <w:r>
              <w:rPr>
                <w:rFonts w:ascii="Verdana" w:hAnsi="Verdana"/>
                <w:sz w:val="20"/>
                <w:szCs w:val="20"/>
                <w:vertAlign w:val="superscript"/>
              </w:rPr>
              <w:t>2</w:t>
            </w:r>
          </w:p>
        </w:tc>
        <w:tc>
          <w:tcPr>
            <w:tcW w:w="959" w:type="dxa"/>
            <w:tcBorders>
              <w:top w:val="nil"/>
              <w:left w:val="nil"/>
              <w:bottom w:val="single" w:sz="4" w:space="0" w:color="auto"/>
              <w:right w:val="single" w:sz="4" w:space="0" w:color="auto"/>
            </w:tcBorders>
            <w:shd w:val="clear" w:color="auto" w:fill="auto"/>
            <w:vAlign w:val="bottom"/>
            <w:hideMark/>
          </w:tcPr>
          <w:p w14:paraId="231F691D" w14:textId="77777777" w:rsidR="00F56B68" w:rsidRDefault="00F56B68">
            <w:pPr>
              <w:jc w:val="center"/>
              <w:rPr>
                <w:rFonts w:ascii="Verdana" w:hAnsi="Verdana"/>
                <w:sz w:val="20"/>
                <w:szCs w:val="20"/>
              </w:rPr>
            </w:pPr>
            <w:r>
              <w:rPr>
                <w:rFonts w:ascii="Verdana" w:hAnsi="Verdana"/>
                <w:sz w:val="20"/>
                <w:szCs w:val="20"/>
              </w:rPr>
              <w:t>175</w:t>
            </w:r>
          </w:p>
        </w:tc>
        <w:tc>
          <w:tcPr>
            <w:tcW w:w="1269" w:type="dxa"/>
            <w:tcBorders>
              <w:top w:val="nil"/>
              <w:left w:val="nil"/>
              <w:bottom w:val="single" w:sz="4" w:space="0" w:color="auto"/>
              <w:right w:val="single" w:sz="4" w:space="0" w:color="auto"/>
            </w:tcBorders>
            <w:shd w:val="clear" w:color="auto" w:fill="auto"/>
            <w:vAlign w:val="bottom"/>
            <w:hideMark/>
          </w:tcPr>
          <w:p w14:paraId="071039A2" w14:textId="77777777" w:rsidR="00F56B68" w:rsidRDefault="00F56B68">
            <w:pPr>
              <w:jc w:val="center"/>
              <w:rPr>
                <w:rFonts w:ascii="Verdana" w:hAnsi="Verdana"/>
                <w:sz w:val="20"/>
                <w:szCs w:val="20"/>
              </w:rPr>
            </w:pPr>
            <w:r>
              <w:rPr>
                <w:rFonts w:ascii="Verdana" w:hAnsi="Verdana"/>
                <w:sz w:val="20"/>
                <w:szCs w:val="20"/>
              </w:rPr>
              <w:t>55</w:t>
            </w:r>
          </w:p>
        </w:tc>
        <w:tc>
          <w:tcPr>
            <w:tcW w:w="595" w:type="dxa"/>
            <w:tcBorders>
              <w:top w:val="nil"/>
              <w:left w:val="nil"/>
              <w:bottom w:val="single" w:sz="4" w:space="0" w:color="auto"/>
              <w:right w:val="single" w:sz="4" w:space="0" w:color="auto"/>
            </w:tcBorders>
            <w:shd w:val="clear" w:color="auto" w:fill="auto"/>
            <w:vAlign w:val="bottom"/>
            <w:hideMark/>
          </w:tcPr>
          <w:p w14:paraId="147FA2E4" w14:textId="77777777" w:rsidR="00F56B68" w:rsidRDefault="00F56B68">
            <w:pPr>
              <w:jc w:val="center"/>
              <w:rPr>
                <w:rFonts w:ascii="Verdana" w:hAnsi="Verdana"/>
                <w:sz w:val="20"/>
                <w:szCs w:val="20"/>
              </w:rPr>
            </w:pPr>
            <w:r>
              <w:rPr>
                <w:rFonts w:ascii="Verdana" w:hAnsi="Verdana"/>
                <w:sz w:val="20"/>
                <w:szCs w:val="20"/>
              </w:rPr>
              <w:t>1,22</w:t>
            </w:r>
          </w:p>
        </w:tc>
        <w:tc>
          <w:tcPr>
            <w:tcW w:w="1800" w:type="dxa"/>
            <w:tcBorders>
              <w:top w:val="nil"/>
              <w:left w:val="nil"/>
              <w:bottom w:val="single" w:sz="4" w:space="0" w:color="auto"/>
              <w:right w:val="single" w:sz="4" w:space="0" w:color="auto"/>
            </w:tcBorders>
            <w:shd w:val="clear" w:color="auto" w:fill="auto"/>
            <w:vAlign w:val="bottom"/>
            <w:hideMark/>
          </w:tcPr>
          <w:p w14:paraId="7F98D0A7" w14:textId="77777777" w:rsidR="00F56B68" w:rsidRDefault="00F56B68">
            <w:pPr>
              <w:jc w:val="right"/>
              <w:rPr>
                <w:rFonts w:ascii="Verdana" w:hAnsi="Verdana"/>
                <w:sz w:val="20"/>
                <w:szCs w:val="20"/>
              </w:rPr>
            </w:pPr>
            <w:r>
              <w:rPr>
                <w:rFonts w:ascii="Verdana" w:hAnsi="Verdana"/>
                <w:sz w:val="20"/>
                <w:szCs w:val="20"/>
              </w:rPr>
              <w:t>11.742,50</w:t>
            </w:r>
          </w:p>
        </w:tc>
        <w:tc>
          <w:tcPr>
            <w:tcW w:w="1843" w:type="dxa"/>
            <w:tcBorders>
              <w:top w:val="nil"/>
              <w:left w:val="nil"/>
              <w:bottom w:val="single" w:sz="4" w:space="0" w:color="auto"/>
              <w:right w:val="single" w:sz="4" w:space="0" w:color="auto"/>
            </w:tcBorders>
            <w:shd w:val="clear" w:color="auto" w:fill="auto"/>
            <w:vAlign w:val="bottom"/>
            <w:hideMark/>
          </w:tcPr>
          <w:p w14:paraId="24898FFB" w14:textId="77777777" w:rsidR="00F56B68" w:rsidRDefault="00F56B68">
            <w:pPr>
              <w:jc w:val="right"/>
              <w:rPr>
                <w:rFonts w:ascii="Verdana" w:hAnsi="Verdana"/>
                <w:sz w:val="20"/>
                <w:szCs w:val="20"/>
              </w:rPr>
            </w:pPr>
            <w:r>
              <w:rPr>
                <w:rFonts w:ascii="Verdana" w:hAnsi="Verdana"/>
                <w:sz w:val="20"/>
                <w:szCs w:val="20"/>
              </w:rPr>
              <w:t>11.742,50</w:t>
            </w:r>
          </w:p>
        </w:tc>
      </w:tr>
      <w:tr w:rsidR="00F56B68" w14:paraId="7E17A949" w14:textId="77777777" w:rsidTr="00F56B68">
        <w:trPr>
          <w:trHeight w:val="765"/>
        </w:trPr>
        <w:tc>
          <w:tcPr>
            <w:tcW w:w="4802" w:type="dxa"/>
            <w:tcBorders>
              <w:top w:val="nil"/>
              <w:left w:val="single" w:sz="4" w:space="0" w:color="auto"/>
              <w:bottom w:val="single" w:sz="4" w:space="0" w:color="auto"/>
              <w:right w:val="single" w:sz="4" w:space="0" w:color="auto"/>
            </w:tcBorders>
            <w:shd w:val="clear" w:color="auto" w:fill="auto"/>
            <w:vAlign w:val="center"/>
            <w:hideMark/>
          </w:tcPr>
          <w:p w14:paraId="645476E4" w14:textId="77777777" w:rsidR="00F56B68" w:rsidRDefault="00F56B68">
            <w:pPr>
              <w:rPr>
                <w:rFonts w:ascii="Verdana" w:hAnsi="Verdana"/>
                <w:sz w:val="20"/>
                <w:szCs w:val="20"/>
              </w:rPr>
            </w:pPr>
            <w:r>
              <w:rPr>
                <w:rFonts w:ascii="Verdana" w:hAnsi="Verdana"/>
                <w:sz w:val="20"/>
                <w:szCs w:val="20"/>
              </w:rPr>
              <w:t>U5 - ureditev ostalega dela priključka Jelinčičeve na Pokopališko ulico na delu parcele št. 1554/25 (U5)</w:t>
            </w:r>
          </w:p>
        </w:tc>
        <w:tc>
          <w:tcPr>
            <w:tcW w:w="955" w:type="dxa"/>
            <w:tcBorders>
              <w:top w:val="nil"/>
              <w:left w:val="nil"/>
              <w:bottom w:val="single" w:sz="4" w:space="0" w:color="auto"/>
              <w:right w:val="single" w:sz="4" w:space="0" w:color="auto"/>
            </w:tcBorders>
            <w:shd w:val="clear" w:color="auto" w:fill="auto"/>
            <w:vAlign w:val="center"/>
            <w:hideMark/>
          </w:tcPr>
          <w:p w14:paraId="1761FD32" w14:textId="77777777" w:rsidR="00F56B68" w:rsidRDefault="00F56B68">
            <w:pPr>
              <w:jc w:val="center"/>
              <w:rPr>
                <w:rFonts w:ascii="Verdana" w:hAnsi="Verdana"/>
                <w:sz w:val="20"/>
                <w:szCs w:val="20"/>
              </w:rPr>
            </w:pPr>
            <w:r>
              <w:rPr>
                <w:rFonts w:ascii="Verdana" w:hAnsi="Verdana"/>
                <w:sz w:val="20"/>
                <w:szCs w:val="20"/>
              </w:rPr>
              <w:t>6. etapa</w:t>
            </w:r>
          </w:p>
        </w:tc>
        <w:tc>
          <w:tcPr>
            <w:tcW w:w="955" w:type="dxa"/>
            <w:tcBorders>
              <w:top w:val="nil"/>
              <w:left w:val="nil"/>
              <w:bottom w:val="single" w:sz="4" w:space="0" w:color="auto"/>
              <w:right w:val="single" w:sz="4" w:space="0" w:color="auto"/>
            </w:tcBorders>
            <w:shd w:val="clear" w:color="auto" w:fill="auto"/>
            <w:vAlign w:val="center"/>
            <w:hideMark/>
          </w:tcPr>
          <w:p w14:paraId="253B1E03" w14:textId="77777777" w:rsidR="00F56B68" w:rsidRDefault="00F56B68">
            <w:pPr>
              <w:jc w:val="center"/>
              <w:rPr>
                <w:rFonts w:ascii="Verdana" w:hAnsi="Verdana"/>
                <w:sz w:val="20"/>
                <w:szCs w:val="20"/>
              </w:rPr>
            </w:pPr>
            <w:r>
              <w:rPr>
                <w:rFonts w:ascii="Verdana" w:hAnsi="Verdana"/>
                <w:sz w:val="20"/>
                <w:szCs w:val="20"/>
              </w:rPr>
              <w:t>m</w:t>
            </w:r>
            <w:r>
              <w:rPr>
                <w:rFonts w:ascii="Verdana" w:hAnsi="Verdana"/>
                <w:sz w:val="20"/>
                <w:szCs w:val="20"/>
                <w:vertAlign w:val="superscript"/>
              </w:rPr>
              <w:t>2</w:t>
            </w:r>
          </w:p>
        </w:tc>
        <w:tc>
          <w:tcPr>
            <w:tcW w:w="959" w:type="dxa"/>
            <w:tcBorders>
              <w:top w:val="nil"/>
              <w:left w:val="nil"/>
              <w:bottom w:val="single" w:sz="4" w:space="0" w:color="auto"/>
              <w:right w:val="single" w:sz="4" w:space="0" w:color="auto"/>
            </w:tcBorders>
            <w:shd w:val="clear" w:color="auto" w:fill="auto"/>
            <w:vAlign w:val="center"/>
            <w:hideMark/>
          </w:tcPr>
          <w:p w14:paraId="67FB316E" w14:textId="77777777" w:rsidR="00F56B68" w:rsidRDefault="00F56B68">
            <w:pPr>
              <w:jc w:val="center"/>
              <w:rPr>
                <w:rFonts w:ascii="Verdana" w:hAnsi="Verdana"/>
                <w:sz w:val="20"/>
                <w:szCs w:val="20"/>
              </w:rPr>
            </w:pPr>
            <w:r>
              <w:rPr>
                <w:rFonts w:ascii="Verdana" w:hAnsi="Verdana"/>
                <w:sz w:val="20"/>
                <w:szCs w:val="20"/>
              </w:rPr>
              <w:t>55</w:t>
            </w:r>
          </w:p>
        </w:tc>
        <w:tc>
          <w:tcPr>
            <w:tcW w:w="1269" w:type="dxa"/>
            <w:tcBorders>
              <w:top w:val="nil"/>
              <w:left w:val="nil"/>
              <w:bottom w:val="single" w:sz="4" w:space="0" w:color="auto"/>
              <w:right w:val="single" w:sz="4" w:space="0" w:color="auto"/>
            </w:tcBorders>
            <w:shd w:val="clear" w:color="auto" w:fill="auto"/>
            <w:vAlign w:val="center"/>
            <w:hideMark/>
          </w:tcPr>
          <w:p w14:paraId="2AA428B9" w14:textId="77777777" w:rsidR="00F56B68" w:rsidRDefault="00F56B68">
            <w:pPr>
              <w:jc w:val="center"/>
              <w:rPr>
                <w:rFonts w:ascii="Verdana" w:hAnsi="Verdana"/>
                <w:sz w:val="20"/>
                <w:szCs w:val="20"/>
              </w:rPr>
            </w:pPr>
            <w:r>
              <w:rPr>
                <w:rFonts w:ascii="Verdana" w:hAnsi="Verdana"/>
                <w:sz w:val="20"/>
                <w:szCs w:val="20"/>
              </w:rPr>
              <w:t>55</w:t>
            </w:r>
          </w:p>
        </w:tc>
        <w:tc>
          <w:tcPr>
            <w:tcW w:w="595" w:type="dxa"/>
            <w:tcBorders>
              <w:top w:val="nil"/>
              <w:left w:val="nil"/>
              <w:bottom w:val="single" w:sz="4" w:space="0" w:color="auto"/>
              <w:right w:val="single" w:sz="4" w:space="0" w:color="auto"/>
            </w:tcBorders>
            <w:shd w:val="clear" w:color="auto" w:fill="auto"/>
            <w:vAlign w:val="center"/>
            <w:hideMark/>
          </w:tcPr>
          <w:p w14:paraId="76BAF9ED" w14:textId="77777777" w:rsidR="00F56B68" w:rsidRDefault="00F56B68">
            <w:pPr>
              <w:jc w:val="center"/>
              <w:rPr>
                <w:rFonts w:ascii="Verdana" w:hAnsi="Verdana"/>
                <w:sz w:val="20"/>
                <w:szCs w:val="20"/>
              </w:rPr>
            </w:pPr>
            <w:r>
              <w:rPr>
                <w:rFonts w:ascii="Verdana" w:hAnsi="Verdana"/>
                <w:sz w:val="20"/>
                <w:szCs w:val="20"/>
              </w:rPr>
              <w:t>1,22</w:t>
            </w:r>
          </w:p>
        </w:tc>
        <w:tc>
          <w:tcPr>
            <w:tcW w:w="1800" w:type="dxa"/>
            <w:tcBorders>
              <w:top w:val="nil"/>
              <w:left w:val="nil"/>
              <w:bottom w:val="single" w:sz="4" w:space="0" w:color="auto"/>
              <w:right w:val="single" w:sz="4" w:space="0" w:color="auto"/>
            </w:tcBorders>
            <w:shd w:val="clear" w:color="auto" w:fill="auto"/>
            <w:vAlign w:val="center"/>
            <w:hideMark/>
          </w:tcPr>
          <w:p w14:paraId="7E12E631" w14:textId="77777777" w:rsidR="00F56B68" w:rsidRDefault="00F56B68">
            <w:pPr>
              <w:jc w:val="right"/>
              <w:rPr>
                <w:rFonts w:ascii="Verdana" w:hAnsi="Verdana"/>
                <w:sz w:val="20"/>
                <w:szCs w:val="20"/>
              </w:rPr>
            </w:pPr>
            <w:r>
              <w:rPr>
                <w:rFonts w:ascii="Verdana" w:hAnsi="Verdana"/>
                <w:sz w:val="20"/>
                <w:szCs w:val="20"/>
              </w:rPr>
              <w:t>3.690,50</w:t>
            </w:r>
          </w:p>
        </w:tc>
        <w:tc>
          <w:tcPr>
            <w:tcW w:w="1843" w:type="dxa"/>
            <w:tcBorders>
              <w:top w:val="nil"/>
              <w:left w:val="nil"/>
              <w:bottom w:val="single" w:sz="4" w:space="0" w:color="auto"/>
              <w:right w:val="single" w:sz="4" w:space="0" w:color="auto"/>
            </w:tcBorders>
            <w:shd w:val="clear" w:color="auto" w:fill="auto"/>
            <w:vAlign w:val="center"/>
            <w:hideMark/>
          </w:tcPr>
          <w:p w14:paraId="3615D1A0" w14:textId="77777777" w:rsidR="00F56B68" w:rsidRDefault="00F56B68">
            <w:pPr>
              <w:jc w:val="right"/>
              <w:rPr>
                <w:rFonts w:ascii="Verdana" w:hAnsi="Verdana"/>
                <w:sz w:val="20"/>
                <w:szCs w:val="20"/>
              </w:rPr>
            </w:pPr>
            <w:r>
              <w:rPr>
                <w:rFonts w:ascii="Verdana" w:hAnsi="Verdana"/>
                <w:sz w:val="20"/>
                <w:szCs w:val="20"/>
              </w:rPr>
              <w:t>3.690,50</w:t>
            </w:r>
          </w:p>
        </w:tc>
      </w:tr>
      <w:tr w:rsidR="00F56B68" w14:paraId="2CC41115" w14:textId="77777777" w:rsidTr="00F56B68">
        <w:trPr>
          <w:trHeight w:val="1125"/>
        </w:trPr>
        <w:tc>
          <w:tcPr>
            <w:tcW w:w="4802" w:type="dxa"/>
            <w:tcBorders>
              <w:top w:val="nil"/>
              <w:left w:val="single" w:sz="4" w:space="0" w:color="auto"/>
              <w:bottom w:val="single" w:sz="4" w:space="0" w:color="auto"/>
              <w:right w:val="single" w:sz="4" w:space="0" w:color="auto"/>
            </w:tcBorders>
            <w:shd w:val="clear" w:color="auto" w:fill="auto"/>
            <w:vAlign w:val="center"/>
            <w:hideMark/>
          </w:tcPr>
          <w:p w14:paraId="6CC63E44" w14:textId="359130FF" w:rsidR="00F56B68" w:rsidRDefault="00F56B68">
            <w:pPr>
              <w:rPr>
                <w:rFonts w:ascii="Verdana" w:hAnsi="Verdana"/>
                <w:sz w:val="20"/>
                <w:szCs w:val="20"/>
              </w:rPr>
            </w:pPr>
            <w:r>
              <w:rPr>
                <w:rFonts w:ascii="Verdana" w:hAnsi="Verdana"/>
                <w:sz w:val="20"/>
                <w:szCs w:val="20"/>
              </w:rPr>
              <w:t xml:space="preserve">U2 - Jelinčičeva ulica (od Šmartinske ceste do Torkarjeve ulice) in U4 - Torkarjeva ulica (od Pučnikove do Jelinčičeve ulice) - nadvišanje </w:t>
            </w:r>
            <w:r w:rsidR="00B50897">
              <w:rPr>
                <w:rFonts w:ascii="Verdana" w:hAnsi="Verdana"/>
                <w:sz w:val="20"/>
                <w:szCs w:val="20"/>
              </w:rPr>
              <w:t xml:space="preserve">ceste </w:t>
            </w:r>
            <w:r>
              <w:rPr>
                <w:rFonts w:ascii="Verdana" w:hAnsi="Verdana"/>
                <w:sz w:val="20"/>
                <w:szCs w:val="20"/>
              </w:rPr>
              <w:t>s poravnavo na višino pločnika</w:t>
            </w:r>
          </w:p>
        </w:tc>
        <w:tc>
          <w:tcPr>
            <w:tcW w:w="955" w:type="dxa"/>
            <w:tcBorders>
              <w:top w:val="nil"/>
              <w:left w:val="nil"/>
              <w:bottom w:val="single" w:sz="4" w:space="0" w:color="auto"/>
              <w:right w:val="single" w:sz="4" w:space="0" w:color="auto"/>
            </w:tcBorders>
            <w:shd w:val="clear" w:color="auto" w:fill="auto"/>
            <w:vAlign w:val="center"/>
            <w:hideMark/>
          </w:tcPr>
          <w:p w14:paraId="0C4FB483" w14:textId="77777777" w:rsidR="00F56B68" w:rsidRDefault="00F56B68">
            <w:pPr>
              <w:jc w:val="center"/>
              <w:rPr>
                <w:rFonts w:ascii="Verdana" w:hAnsi="Verdana"/>
                <w:sz w:val="20"/>
                <w:szCs w:val="20"/>
              </w:rPr>
            </w:pPr>
            <w:r>
              <w:rPr>
                <w:rFonts w:ascii="Verdana" w:hAnsi="Verdana"/>
                <w:sz w:val="20"/>
                <w:szCs w:val="20"/>
              </w:rPr>
              <w:t>7. etapa</w:t>
            </w:r>
          </w:p>
        </w:tc>
        <w:tc>
          <w:tcPr>
            <w:tcW w:w="955" w:type="dxa"/>
            <w:tcBorders>
              <w:top w:val="nil"/>
              <w:left w:val="nil"/>
              <w:bottom w:val="single" w:sz="4" w:space="0" w:color="auto"/>
              <w:right w:val="single" w:sz="4" w:space="0" w:color="auto"/>
            </w:tcBorders>
            <w:shd w:val="clear" w:color="auto" w:fill="auto"/>
            <w:vAlign w:val="center"/>
            <w:hideMark/>
          </w:tcPr>
          <w:p w14:paraId="68CCB82A" w14:textId="77777777" w:rsidR="00F56B68" w:rsidRDefault="00F56B68">
            <w:pPr>
              <w:jc w:val="center"/>
              <w:rPr>
                <w:rFonts w:ascii="Verdana" w:hAnsi="Verdana"/>
                <w:sz w:val="20"/>
                <w:szCs w:val="20"/>
              </w:rPr>
            </w:pPr>
            <w:r>
              <w:rPr>
                <w:rFonts w:ascii="Verdana" w:hAnsi="Verdana"/>
                <w:sz w:val="20"/>
                <w:szCs w:val="20"/>
              </w:rPr>
              <w:t>m</w:t>
            </w:r>
            <w:r>
              <w:rPr>
                <w:rFonts w:ascii="Verdana" w:hAnsi="Verdana"/>
                <w:sz w:val="20"/>
                <w:szCs w:val="20"/>
                <w:vertAlign w:val="superscript"/>
              </w:rPr>
              <w:t>2</w:t>
            </w:r>
          </w:p>
        </w:tc>
        <w:tc>
          <w:tcPr>
            <w:tcW w:w="959" w:type="dxa"/>
            <w:tcBorders>
              <w:top w:val="nil"/>
              <w:left w:val="nil"/>
              <w:bottom w:val="single" w:sz="4" w:space="0" w:color="auto"/>
              <w:right w:val="single" w:sz="4" w:space="0" w:color="auto"/>
            </w:tcBorders>
            <w:shd w:val="clear" w:color="auto" w:fill="auto"/>
            <w:vAlign w:val="center"/>
            <w:hideMark/>
          </w:tcPr>
          <w:p w14:paraId="10C21467" w14:textId="77777777" w:rsidR="00F56B68" w:rsidRDefault="00F56B68">
            <w:pPr>
              <w:jc w:val="center"/>
              <w:rPr>
                <w:rFonts w:ascii="Verdana" w:hAnsi="Verdana"/>
                <w:sz w:val="20"/>
                <w:szCs w:val="20"/>
              </w:rPr>
            </w:pPr>
            <w:r>
              <w:rPr>
                <w:rFonts w:ascii="Verdana" w:hAnsi="Verdana"/>
                <w:sz w:val="20"/>
                <w:szCs w:val="20"/>
              </w:rPr>
              <w:t>1330</w:t>
            </w:r>
          </w:p>
        </w:tc>
        <w:tc>
          <w:tcPr>
            <w:tcW w:w="1269" w:type="dxa"/>
            <w:tcBorders>
              <w:top w:val="nil"/>
              <w:left w:val="nil"/>
              <w:bottom w:val="single" w:sz="4" w:space="0" w:color="auto"/>
              <w:right w:val="single" w:sz="4" w:space="0" w:color="auto"/>
            </w:tcBorders>
            <w:shd w:val="clear" w:color="auto" w:fill="auto"/>
            <w:vAlign w:val="center"/>
            <w:hideMark/>
          </w:tcPr>
          <w:p w14:paraId="0095718A" w14:textId="77777777" w:rsidR="00F56B68" w:rsidRDefault="00F56B68">
            <w:pPr>
              <w:jc w:val="center"/>
              <w:rPr>
                <w:rFonts w:ascii="Verdana" w:hAnsi="Verdana"/>
                <w:sz w:val="20"/>
                <w:szCs w:val="20"/>
              </w:rPr>
            </w:pPr>
            <w:r>
              <w:rPr>
                <w:rFonts w:ascii="Verdana" w:hAnsi="Verdana"/>
                <w:sz w:val="20"/>
                <w:szCs w:val="20"/>
              </w:rPr>
              <w:t>55</w:t>
            </w:r>
          </w:p>
        </w:tc>
        <w:tc>
          <w:tcPr>
            <w:tcW w:w="595" w:type="dxa"/>
            <w:tcBorders>
              <w:top w:val="nil"/>
              <w:left w:val="nil"/>
              <w:bottom w:val="single" w:sz="4" w:space="0" w:color="auto"/>
              <w:right w:val="single" w:sz="4" w:space="0" w:color="auto"/>
            </w:tcBorders>
            <w:shd w:val="clear" w:color="auto" w:fill="auto"/>
            <w:vAlign w:val="center"/>
            <w:hideMark/>
          </w:tcPr>
          <w:p w14:paraId="00315E81" w14:textId="77777777" w:rsidR="00F56B68" w:rsidRDefault="00F56B68">
            <w:pPr>
              <w:jc w:val="center"/>
              <w:rPr>
                <w:rFonts w:ascii="Verdana" w:hAnsi="Verdana"/>
                <w:sz w:val="20"/>
                <w:szCs w:val="20"/>
              </w:rPr>
            </w:pPr>
            <w:r>
              <w:rPr>
                <w:rFonts w:ascii="Verdana" w:hAnsi="Verdana"/>
                <w:sz w:val="20"/>
                <w:szCs w:val="20"/>
              </w:rPr>
              <w:t>1,22</w:t>
            </w:r>
          </w:p>
        </w:tc>
        <w:tc>
          <w:tcPr>
            <w:tcW w:w="1800" w:type="dxa"/>
            <w:tcBorders>
              <w:top w:val="nil"/>
              <w:left w:val="nil"/>
              <w:bottom w:val="single" w:sz="4" w:space="0" w:color="auto"/>
              <w:right w:val="single" w:sz="4" w:space="0" w:color="auto"/>
            </w:tcBorders>
            <w:shd w:val="clear" w:color="auto" w:fill="auto"/>
            <w:vAlign w:val="center"/>
            <w:hideMark/>
          </w:tcPr>
          <w:p w14:paraId="01032427" w14:textId="77777777" w:rsidR="00F56B68" w:rsidRDefault="00F56B68">
            <w:pPr>
              <w:jc w:val="right"/>
              <w:rPr>
                <w:rFonts w:ascii="Verdana" w:hAnsi="Verdana"/>
                <w:sz w:val="20"/>
                <w:szCs w:val="20"/>
              </w:rPr>
            </w:pPr>
            <w:r>
              <w:rPr>
                <w:rFonts w:ascii="Verdana" w:hAnsi="Verdana"/>
                <w:sz w:val="20"/>
                <w:szCs w:val="20"/>
              </w:rPr>
              <w:t>89.243,00</w:t>
            </w:r>
          </w:p>
        </w:tc>
        <w:tc>
          <w:tcPr>
            <w:tcW w:w="1843" w:type="dxa"/>
            <w:tcBorders>
              <w:top w:val="nil"/>
              <w:left w:val="nil"/>
              <w:bottom w:val="single" w:sz="4" w:space="0" w:color="auto"/>
              <w:right w:val="single" w:sz="4" w:space="0" w:color="auto"/>
            </w:tcBorders>
            <w:shd w:val="clear" w:color="auto" w:fill="auto"/>
            <w:vAlign w:val="center"/>
            <w:hideMark/>
          </w:tcPr>
          <w:p w14:paraId="708EAE5D" w14:textId="77777777" w:rsidR="00F56B68" w:rsidRDefault="00F56B68">
            <w:pPr>
              <w:jc w:val="right"/>
              <w:rPr>
                <w:rFonts w:ascii="Verdana" w:hAnsi="Verdana"/>
                <w:sz w:val="20"/>
                <w:szCs w:val="20"/>
              </w:rPr>
            </w:pPr>
            <w:r>
              <w:rPr>
                <w:rFonts w:ascii="Verdana" w:hAnsi="Verdana"/>
                <w:sz w:val="20"/>
                <w:szCs w:val="20"/>
              </w:rPr>
              <w:t>89.243,00</w:t>
            </w:r>
          </w:p>
        </w:tc>
      </w:tr>
      <w:tr w:rsidR="00F56B68" w14:paraId="417B9270" w14:textId="77777777" w:rsidTr="00F56B68">
        <w:trPr>
          <w:trHeight w:val="300"/>
        </w:trPr>
        <w:tc>
          <w:tcPr>
            <w:tcW w:w="4802" w:type="dxa"/>
            <w:tcBorders>
              <w:top w:val="nil"/>
              <w:left w:val="single" w:sz="4" w:space="0" w:color="auto"/>
              <w:bottom w:val="single" w:sz="4" w:space="0" w:color="auto"/>
              <w:right w:val="single" w:sz="4" w:space="0" w:color="auto"/>
            </w:tcBorders>
            <w:shd w:val="clear" w:color="auto" w:fill="auto"/>
            <w:vAlign w:val="center"/>
            <w:hideMark/>
          </w:tcPr>
          <w:p w14:paraId="78D019BC" w14:textId="77777777" w:rsidR="00F56B68" w:rsidRDefault="00F56B68">
            <w:pPr>
              <w:rPr>
                <w:rFonts w:ascii="Verdana" w:hAnsi="Verdana"/>
                <w:b/>
                <w:bCs/>
                <w:color w:val="000000"/>
                <w:sz w:val="20"/>
                <w:szCs w:val="20"/>
              </w:rPr>
            </w:pPr>
            <w:r>
              <w:rPr>
                <w:rFonts w:ascii="Verdana" w:hAnsi="Verdana"/>
                <w:b/>
                <w:bCs/>
                <w:color w:val="000000"/>
                <w:sz w:val="20"/>
                <w:szCs w:val="20"/>
              </w:rPr>
              <w:t>pločniki</w:t>
            </w:r>
          </w:p>
        </w:tc>
        <w:tc>
          <w:tcPr>
            <w:tcW w:w="955" w:type="dxa"/>
            <w:tcBorders>
              <w:top w:val="nil"/>
              <w:left w:val="nil"/>
              <w:bottom w:val="single" w:sz="4" w:space="0" w:color="auto"/>
              <w:right w:val="single" w:sz="4" w:space="0" w:color="auto"/>
            </w:tcBorders>
            <w:shd w:val="clear" w:color="auto" w:fill="auto"/>
            <w:vAlign w:val="bottom"/>
            <w:hideMark/>
          </w:tcPr>
          <w:p w14:paraId="62782998" w14:textId="77777777" w:rsidR="00F56B68" w:rsidRDefault="00F56B68">
            <w:pPr>
              <w:jc w:val="center"/>
              <w:rPr>
                <w:rFonts w:ascii="Verdana" w:hAnsi="Verdana"/>
                <w:color w:val="000000"/>
                <w:sz w:val="20"/>
                <w:szCs w:val="20"/>
              </w:rPr>
            </w:pPr>
            <w:r>
              <w:rPr>
                <w:rFonts w:ascii="Verdana" w:hAnsi="Verdana"/>
                <w:color w:val="000000"/>
                <w:sz w:val="20"/>
                <w:szCs w:val="20"/>
              </w:rPr>
              <w:t> </w:t>
            </w:r>
          </w:p>
        </w:tc>
        <w:tc>
          <w:tcPr>
            <w:tcW w:w="955" w:type="dxa"/>
            <w:tcBorders>
              <w:top w:val="nil"/>
              <w:left w:val="nil"/>
              <w:bottom w:val="single" w:sz="4" w:space="0" w:color="auto"/>
              <w:right w:val="single" w:sz="4" w:space="0" w:color="auto"/>
            </w:tcBorders>
            <w:shd w:val="clear" w:color="auto" w:fill="auto"/>
            <w:vAlign w:val="center"/>
            <w:hideMark/>
          </w:tcPr>
          <w:p w14:paraId="36E0A66D" w14:textId="77777777" w:rsidR="00F56B68" w:rsidRDefault="00F56B68">
            <w:pPr>
              <w:jc w:val="center"/>
              <w:rPr>
                <w:rFonts w:ascii="Verdana" w:hAnsi="Verdana"/>
                <w:color w:val="000000"/>
                <w:sz w:val="20"/>
                <w:szCs w:val="20"/>
              </w:rPr>
            </w:pPr>
            <w:r>
              <w:rPr>
                <w:rFonts w:ascii="Verdana" w:hAnsi="Verdana"/>
                <w:color w:val="000000"/>
                <w:sz w:val="20"/>
                <w:szCs w:val="20"/>
              </w:rPr>
              <w:t>m</w:t>
            </w:r>
            <w:r>
              <w:rPr>
                <w:rFonts w:ascii="Verdana" w:hAnsi="Verdana"/>
                <w:color w:val="000000"/>
                <w:sz w:val="20"/>
                <w:szCs w:val="20"/>
                <w:vertAlign w:val="superscript"/>
              </w:rPr>
              <w:t>2</w:t>
            </w:r>
          </w:p>
        </w:tc>
        <w:tc>
          <w:tcPr>
            <w:tcW w:w="959" w:type="dxa"/>
            <w:tcBorders>
              <w:top w:val="nil"/>
              <w:left w:val="nil"/>
              <w:bottom w:val="single" w:sz="4" w:space="0" w:color="auto"/>
              <w:right w:val="single" w:sz="4" w:space="0" w:color="auto"/>
            </w:tcBorders>
            <w:shd w:val="clear" w:color="auto" w:fill="auto"/>
            <w:vAlign w:val="center"/>
            <w:hideMark/>
          </w:tcPr>
          <w:p w14:paraId="635D8740" w14:textId="77777777" w:rsidR="00F56B68" w:rsidRDefault="00F56B68">
            <w:pPr>
              <w:jc w:val="center"/>
              <w:rPr>
                <w:rFonts w:ascii="Verdana" w:hAnsi="Verdana"/>
                <w:color w:val="000000"/>
                <w:sz w:val="20"/>
                <w:szCs w:val="20"/>
              </w:rPr>
            </w:pPr>
            <w:r>
              <w:rPr>
                <w:rFonts w:ascii="Verdana" w:hAnsi="Verdana"/>
                <w:color w:val="000000"/>
                <w:sz w:val="20"/>
                <w:szCs w:val="20"/>
              </w:rPr>
              <w:t>2761</w:t>
            </w:r>
          </w:p>
        </w:tc>
        <w:tc>
          <w:tcPr>
            <w:tcW w:w="1269" w:type="dxa"/>
            <w:tcBorders>
              <w:top w:val="nil"/>
              <w:left w:val="nil"/>
              <w:bottom w:val="single" w:sz="4" w:space="0" w:color="auto"/>
              <w:right w:val="single" w:sz="4" w:space="0" w:color="auto"/>
            </w:tcBorders>
            <w:shd w:val="clear" w:color="auto" w:fill="auto"/>
            <w:vAlign w:val="center"/>
            <w:hideMark/>
          </w:tcPr>
          <w:p w14:paraId="161A926C" w14:textId="77777777" w:rsidR="00F56B68" w:rsidRDefault="00F56B68">
            <w:pPr>
              <w:jc w:val="center"/>
              <w:rPr>
                <w:rFonts w:ascii="Verdana" w:hAnsi="Verdana"/>
                <w:color w:val="000000"/>
                <w:sz w:val="20"/>
                <w:szCs w:val="20"/>
              </w:rPr>
            </w:pPr>
            <w:r>
              <w:rPr>
                <w:rFonts w:ascii="Verdana" w:hAnsi="Verdana"/>
                <w:color w:val="000000"/>
                <w:sz w:val="20"/>
                <w:szCs w:val="20"/>
              </w:rPr>
              <w:t> </w:t>
            </w:r>
          </w:p>
        </w:tc>
        <w:tc>
          <w:tcPr>
            <w:tcW w:w="595" w:type="dxa"/>
            <w:tcBorders>
              <w:top w:val="nil"/>
              <w:left w:val="nil"/>
              <w:bottom w:val="single" w:sz="4" w:space="0" w:color="auto"/>
              <w:right w:val="single" w:sz="4" w:space="0" w:color="auto"/>
            </w:tcBorders>
            <w:shd w:val="clear" w:color="auto" w:fill="auto"/>
            <w:vAlign w:val="center"/>
            <w:hideMark/>
          </w:tcPr>
          <w:p w14:paraId="146FE97E" w14:textId="77777777" w:rsidR="00F56B68" w:rsidRDefault="00F56B68">
            <w:pPr>
              <w:jc w:val="center"/>
              <w:rPr>
                <w:rFonts w:ascii="Verdana" w:hAnsi="Verdana"/>
                <w:color w:val="000000"/>
                <w:sz w:val="20"/>
                <w:szCs w:val="20"/>
              </w:rPr>
            </w:pPr>
            <w:r>
              <w:rPr>
                <w:rFonts w:ascii="Verdana" w:hAnsi="Verdana"/>
                <w:color w:val="000000"/>
                <w:sz w:val="20"/>
                <w:szCs w:val="20"/>
              </w:rPr>
              <w:t> </w:t>
            </w:r>
          </w:p>
        </w:tc>
        <w:tc>
          <w:tcPr>
            <w:tcW w:w="1800" w:type="dxa"/>
            <w:tcBorders>
              <w:top w:val="nil"/>
              <w:left w:val="nil"/>
              <w:bottom w:val="single" w:sz="4" w:space="0" w:color="auto"/>
              <w:right w:val="single" w:sz="4" w:space="0" w:color="auto"/>
            </w:tcBorders>
            <w:shd w:val="clear" w:color="auto" w:fill="auto"/>
            <w:vAlign w:val="center"/>
            <w:hideMark/>
          </w:tcPr>
          <w:p w14:paraId="245D395A" w14:textId="77777777" w:rsidR="00F56B68" w:rsidRDefault="00F56B68">
            <w:pPr>
              <w:rPr>
                <w:rFonts w:ascii="Verdana" w:hAnsi="Verdana"/>
                <w:color w:val="000000"/>
                <w:sz w:val="20"/>
                <w:szCs w:val="20"/>
              </w:rPr>
            </w:pPr>
            <w:r>
              <w:rPr>
                <w:rFonts w:ascii="Verdana" w:hAnsi="Verdana"/>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14:paraId="276DFC7A" w14:textId="77777777" w:rsidR="00F56B68" w:rsidRDefault="00F56B68">
            <w:pPr>
              <w:rPr>
                <w:rFonts w:ascii="Verdana" w:hAnsi="Verdana"/>
                <w:color w:val="000000"/>
                <w:sz w:val="20"/>
                <w:szCs w:val="20"/>
              </w:rPr>
            </w:pPr>
            <w:r>
              <w:rPr>
                <w:rFonts w:ascii="Verdana" w:hAnsi="Verdana"/>
                <w:color w:val="000000"/>
                <w:sz w:val="20"/>
                <w:szCs w:val="20"/>
              </w:rPr>
              <w:t> </w:t>
            </w:r>
          </w:p>
        </w:tc>
      </w:tr>
      <w:tr w:rsidR="00F56B68" w14:paraId="07C04613" w14:textId="77777777" w:rsidTr="00F56B68">
        <w:trPr>
          <w:trHeight w:val="510"/>
        </w:trPr>
        <w:tc>
          <w:tcPr>
            <w:tcW w:w="4802" w:type="dxa"/>
            <w:tcBorders>
              <w:top w:val="nil"/>
              <w:left w:val="single" w:sz="4" w:space="0" w:color="auto"/>
              <w:bottom w:val="single" w:sz="4" w:space="0" w:color="auto"/>
              <w:right w:val="single" w:sz="4" w:space="0" w:color="auto"/>
            </w:tcBorders>
            <w:shd w:val="clear" w:color="auto" w:fill="auto"/>
            <w:vAlign w:val="center"/>
            <w:hideMark/>
          </w:tcPr>
          <w:p w14:paraId="3CAD9C6B" w14:textId="77777777" w:rsidR="00F56B68" w:rsidRDefault="00F56B68">
            <w:pPr>
              <w:rPr>
                <w:rFonts w:ascii="Verdana" w:hAnsi="Verdana"/>
                <w:sz w:val="20"/>
                <w:szCs w:val="20"/>
              </w:rPr>
            </w:pPr>
            <w:r>
              <w:rPr>
                <w:rFonts w:ascii="Verdana" w:hAnsi="Verdana"/>
                <w:sz w:val="20"/>
                <w:szCs w:val="20"/>
              </w:rPr>
              <w:t>U2 - Jelinčičeva ulica (od Torkarjeve ulice do U5)</w:t>
            </w:r>
          </w:p>
        </w:tc>
        <w:tc>
          <w:tcPr>
            <w:tcW w:w="955" w:type="dxa"/>
            <w:tcBorders>
              <w:top w:val="nil"/>
              <w:left w:val="nil"/>
              <w:bottom w:val="single" w:sz="4" w:space="0" w:color="auto"/>
              <w:right w:val="single" w:sz="4" w:space="0" w:color="auto"/>
            </w:tcBorders>
            <w:shd w:val="clear" w:color="auto" w:fill="auto"/>
            <w:vAlign w:val="center"/>
            <w:hideMark/>
          </w:tcPr>
          <w:p w14:paraId="6B568484" w14:textId="77777777" w:rsidR="00F56B68" w:rsidRDefault="00F56B68">
            <w:pPr>
              <w:jc w:val="center"/>
              <w:rPr>
                <w:rFonts w:ascii="Verdana" w:hAnsi="Verdana"/>
                <w:sz w:val="20"/>
                <w:szCs w:val="20"/>
              </w:rPr>
            </w:pPr>
            <w:r>
              <w:rPr>
                <w:rFonts w:ascii="Verdana" w:hAnsi="Verdana"/>
                <w:sz w:val="20"/>
                <w:szCs w:val="20"/>
              </w:rPr>
              <w:t>1. ali 2. etapa</w:t>
            </w:r>
          </w:p>
        </w:tc>
        <w:tc>
          <w:tcPr>
            <w:tcW w:w="955" w:type="dxa"/>
            <w:tcBorders>
              <w:top w:val="nil"/>
              <w:left w:val="nil"/>
              <w:bottom w:val="single" w:sz="4" w:space="0" w:color="auto"/>
              <w:right w:val="single" w:sz="4" w:space="0" w:color="auto"/>
            </w:tcBorders>
            <w:shd w:val="clear" w:color="auto" w:fill="auto"/>
            <w:vAlign w:val="center"/>
            <w:hideMark/>
          </w:tcPr>
          <w:p w14:paraId="7126BF60" w14:textId="77777777" w:rsidR="00F56B68" w:rsidRDefault="00F56B68">
            <w:pPr>
              <w:jc w:val="center"/>
              <w:rPr>
                <w:rFonts w:ascii="Verdana" w:hAnsi="Verdana"/>
                <w:sz w:val="20"/>
                <w:szCs w:val="20"/>
              </w:rPr>
            </w:pPr>
            <w:r>
              <w:rPr>
                <w:rFonts w:ascii="Verdana" w:hAnsi="Verdana"/>
                <w:sz w:val="20"/>
                <w:szCs w:val="20"/>
              </w:rPr>
              <w:t>m</w:t>
            </w:r>
            <w:r>
              <w:rPr>
                <w:rFonts w:ascii="Verdana" w:hAnsi="Verdana"/>
                <w:sz w:val="20"/>
                <w:szCs w:val="20"/>
                <w:vertAlign w:val="superscript"/>
              </w:rPr>
              <w:t>2</w:t>
            </w:r>
          </w:p>
        </w:tc>
        <w:tc>
          <w:tcPr>
            <w:tcW w:w="959" w:type="dxa"/>
            <w:tcBorders>
              <w:top w:val="nil"/>
              <w:left w:val="nil"/>
              <w:bottom w:val="single" w:sz="4" w:space="0" w:color="auto"/>
              <w:right w:val="single" w:sz="4" w:space="0" w:color="auto"/>
            </w:tcBorders>
            <w:shd w:val="clear" w:color="auto" w:fill="auto"/>
            <w:vAlign w:val="bottom"/>
            <w:hideMark/>
          </w:tcPr>
          <w:p w14:paraId="7688B6CA" w14:textId="77777777" w:rsidR="00F56B68" w:rsidRDefault="00F56B68">
            <w:pPr>
              <w:jc w:val="center"/>
              <w:rPr>
                <w:rFonts w:ascii="Verdana" w:hAnsi="Verdana"/>
                <w:sz w:val="20"/>
                <w:szCs w:val="20"/>
              </w:rPr>
            </w:pPr>
            <w:r>
              <w:rPr>
                <w:rFonts w:ascii="Verdana" w:hAnsi="Verdana"/>
                <w:sz w:val="20"/>
                <w:szCs w:val="20"/>
              </w:rPr>
              <w:t>455</w:t>
            </w:r>
          </w:p>
        </w:tc>
        <w:tc>
          <w:tcPr>
            <w:tcW w:w="1269" w:type="dxa"/>
            <w:tcBorders>
              <w:top w:val="nil"/>
              <w:left w:val="nil"/>
              <w:bottom w:val="single" w:sz="4" w:space="0" w:color="auto"/>
              <w:right w:val="single" w:sz="4" w:space="0" w:color="auto"/>
            </w:tcBorders>
            <w:shd w:val="clear" w:color="auto" w:fill="auto"/>
            <w:vAlign w:val="bottom"/>
            <w:hideMark/>
          </w:tcPr>
          <w:p w14:paraId="75D95964" w14:textId="77777777" w:rsidR="00F56B68" w:rsidRDefault="00F56B68">
            <w:pPr>
              <w:jc w:val="center"/>
              <w:rPr>
                <w:rFonts w:ascii="Verdana" w:hAnsi="Verdana"/>
                <w:sz w:val="20"/>
                <w:szCs w:val="20"/>
              </w:rPr>
            </w:pPr>
            <w:r>
              <w:rPr>
                <w:rFonts w:ascii="Verdana" w:hAnsi="Verdana"/>
                <w:sz w:val="20"/>
                <w:szCs w:val="20"/>
              </w:rPr>
              <w:t>47</w:t>
            </w:r>
          </w:p>
        </w:tc>
        <w:tc>
          <w:tcPr>
            <w:tcW w:w="595" w:type="dxa"/>
            <w:tcBorders>
              <w:top w:val="nil"/>
              <w:left w:val="nil"/>
              <w:bottom w:val="single" w:sz="4" w:space="0" w:color="auto"/>
              <w:right w:val="single" w:sz="4" w:space="0" w:color="auto"/>
            </w:tcBorders>
            <w:shd w:val="clear" w:color="auto" w:fill="auto"/>
            <w:vAlign w:val="bottom"/>
            <w:hideMark/>
          </w:tcPr>
          <w:p w14:paraId="2E4754D4" w14:textId="77777777" w:rsidR="00F56B68" w:rsidRDefault="00F56B68">
            <w:pPr>
              <w:jc w:val="center"/>
              <w:rPr>
                <w:rFonts w:ascii="Verdana" w:hAnsi="Verdana"/>
                <w:sz w:val="20"/>
                <w:szCs w:val="20"/>
              </w:rPr>
            </w:pPr>
            <w:r>
              <w:rPr>
                <w:rFonts w:ascii="Verdana" w:hAnsi="Verdana"/>
                <w:sz w:val="20"/>
                <w:szCs w:val="20"/>
              </w:rPr>
              <w:t>1,22</w:t>
            </w:r>
          </w:p>
        </w:tc>
        <w:tc>
          <w:tcPr>
            <w:tcW w:w="1800" w:type="dxa"/>
            <w:tcBorders>
              <w:top w:val="nil"/>
              <w:left w:val="nil"/>
              <w:bottom w:val="single" w:sz="4" w:space="0" w:color="auto"/>
              <w:right w:val="single" w:sz="4" w:space="0" w:color="auto"/>
            </w:tcBorders>
            <w:shd w:val="clear" w:color="auto" w:fill="auto"/>
            <w:vAlign w:val="bottom"/>
            <w:hideMark/>
          </w:tcPr>
          <w:p w14:paraId="018E1A78" w14:textId="77777777" w:rsidR="00F56B68" w:rsidRDefault="00F56B68">
            <w:pPr>
              <w:jc w:val="right"/>
              <w:rPr>
                <w:rFonts w:ascii="Verdana" w:hAnsi="Verdana"/>
                <w:sz w:val="20"/>
                <w:szCs w:val="20"/>
              </w:rPr>
            </w:pPr>
            <w:r>
              <w:rPr>
                <w:rFonts w:ascii="Verdana" w:hAnsi="Verdana"/>
                <w:sz w:val="20"/>
                <w:szCs w:val="20"/>
              </w:rPr>
              <w:t>26.089,70</w:t>
            </w:r>
          </w:p>
        </w:tc>
        <w:tc>
          <w:tcPr>
            <w:tcW w:w="1843" w:type="dxa"/>
            <w:tcBorders>
              <w:top w:val="nil"/>
              <w:left w:val="nil"/>
              <w:bottom w:val="single" w:sz="4" w:space="0" w:color="auto"/>
              <w:right w:val="single" w:sz="4" w:space="0" w:color="auto"/>
            </w:tcBorders>
            <w:shd w:val="clear" w:color="auto" w:fill="auto"/>
            <w:vAlign w:val="bottom"/>
            <w:hideMark/>
          </w:tcPr>
          <w:p w14:paraId="439A0BB7" w14:textId="77777777" w:rsidR="00F56B68" w:rsidRDefault="00F56B68">
            <w:pPr>
              <w:jc w:val="right"/>
              <w:rPr>
                <w:rFonts w:ascii="Verdana" w:hAnsi="Verdana"/>
                <w:sz w:val="20"/>
                <w:szCs w:val="20"/>
              </w:rPr>
            </w:pPr>
            <w:r>
              <w:rPr>
                <w:rFonts w:ascii="Verdana" w:hAnsi="Verdana"/>
                <w:sz w:val="20"/>
                <w:szCs w:val="20"/>
              </w:rPr>
              <w:t>26.089,70</w:t>
            </w:r>
          </w:p>
        </w:tc>
      </w:tr>
      <w:tr w:rsidR="00F56B68" w14:paraId="34B152E3" w14:textId="77777777" w:rsidTr="00F56B68">
        <w:trPr>
          <w:trHeight w:val="510"/>
        </w:trPr>
        <w:tc>
          <w:tcPr>
            <w:tcW w:w="4802" w:type="dxa"/>
            <w:tcBorders>
              <w:top w:val="nil"/>
              <w:left w:val="single" w:sz="4" w:space="0" w:color="auto"/>
              <w:bottom w:val="single" w:sz="4" w:space="0" w:color="auto"/>
              <w:right w:val="single" w:sz="4" w:space="0" w:color="auto"/>
            </w:tcBorders>
            <w:shd w:val="clear" w:color="auto" w:fill="auto"/>
            <w:vAlign w:val="center"/>
            <w:hideMark/>
          </w:tcPr>
          <w:p w14:paraId="48E17B76" w14:textId="77777777" w:rsidR="00F56B68" w:rsidRDefault="00F56B68">
            <w:pPr>
              <w:rPr>
                <w:rFonts w:ascii="Verdana" w:hAnsi="Verdana"/>
                <w:sz w:val="20"/>
                <w:szCs w:val="20"/>
              </w:rPr>
            </w:pPr>
            <w:r>
              <w:rPr>
                <w:rFonts w:ascii="Verdana" w:hAnsi="Verdana"/>
                <w:sz w:val="20"/>
                <w:szCs w:val="20"/>
              </w:rPr>
              <w:t>Izvedba odseka U3 – Pučnikova ulica med Šmartinsko cesto in U4 – Torkarjevo ulico</w:t>
            </w:r>
          </w:p>
          <w:p w14:paraId="764CF6A1" w14:textId="77777777" w:rsidR="00B50897" w:rsidRDefault="00B50897">
            <w:pPr>
              <w:rPr>
                <w:rFonts w:ascii="Verdana" w:hAnsi="Verdana"/>
                <w:sz w:val="20"/>
                <w:szCs w:val="20"/>
              </w:rPr>
            </w:pPr>
          </w:p>
        </w:tc>
        <w:tc>
          <w:tcPr>
            <w:tcW w:w="955" w:type="dxa"/>
            <w:tcBorders>
              <w:top w:val="nil"/>
              <w:left w:val="nil"/>
              <w:bottom w:val="single" w:sz="4" w:space="0" w:color="auto"/>
              <w:right w:val="single" w:sz="4" w:space="0" w:color="auto"/>
            </w:tcBorders>
            <w:shd w:val="clear" w:color="auto" w:fill="auto"/>
            <w:vAlign w:val="center"/>
            <w:hideMark/>
          </w:tcPr>
          <w:p w14:paraId="019E7361" w14:textId="77777777" w:rsidR="00F56B68" w:rsidRDefault="00F56B68">
            <w:pPr>
              <w:jc w:val="center"/>
              <w:rPr>
                <w:rFonts w:ascii="Verdana" w:hAnsi="Verdana"/>
                <w:sz w:val="20"/>
                <w:szCs w:val="20"/>
              </w:rPr>
            </w:pPr>
            <w:r>
              <w:rPr>
                <w:rFonts w:ascii="Verdana" w:hAnsi="Verdana"/>
                <w:sz w:val="20"/>
                <w:szCs w:val="20"/>
              </w:rPr>
              <w:t>1. etapa</w:t>
            </w:r>
          </w:p>
        </w:tc>
        <w:tc>
          <w:tcPr>
            <w:tcW w:w="955" w:type="dxa"/>
            <w:tcBorders>
              <w:top w:val="nil"/>
              <w:left w:val="nil"/>
              <w:bottom w:val="single" w:sz="4" w:space="0" w:color="auto"/>
              <w:right w:val="single" w:sz="4" w:space="0" w:color="auto"/>
            </w:tcBorders>
            <w:shd w:val="clear" w:color="auto" w:fill="auto"/>
            <w:vAlign w:val="center"/>
            <w:hideMark/>
          </w:tcPr>
          <w:p w14:paraId="36BD1180" w14:textId="77777777" w:rsidR="00F56B68" w:rsidRDefault="00F56B68">
            <w:pPr>
              <w:jc w:val="center"/>
              <w:rPr>
                <w:rFonts w:ascii="Verdana" w:hAnsi="Verdana"/>
                <w:sz w:val="20"/>
                <w:szCs w:val="20"/>
              </w:rPr>
            </w:pPr>
            <w:r>
              <w:rPr>
                <w:rFonts w:ascii="Verdana" w:hAnsi="Verdana"/>
                <w:sz w:val="20"/>
                <w:szCs w:val="20"/>
              </w:rPr>
              <w:t>m</w:t>
            </w:r>
            <w:r>
              <w:rPr>
                <w:rFonts w:ascii="Verdana" w:hAnsi="Verdana"/>
                <w:sz w:val="20"/>
                <w:szCs w:val="20"/>
                <w:vertAlign w:val="superscript"/>
              </w:rPr>
              <w:t>2</w:t>
            </w:r>
          </w:p>
        </w:tc>
        <w:tc>
          <w:tcPr>
            <w:tcW w:w="959" w:type="dxa"/>
            <w:tcBorders>
              <w:top w:val="nil"/>
              <w:left w:val="nil"/>
              <w:bottom w:val="single" w:sz="4" w:space="0" w:color="auto"/>
              <w:right w:val="single" w:sz="4" w:space="0" w:color="auto"/>
            </w:tcBorders>
            <w:shd w:val="clear" w:color="auto" w:fill="auto"/>
            <w:vAlign w:val="center"/>
            <w:hideMark/>
          </w:tcPr>
          <w:p w14:paraId="0E553D5C" w14:textId="77777777" w:rsidR="00F56B68" w:rsidRDefault="00F56B68">
            <w:pPr>
              <w:jc w:val="center"/>
              <w:rPr>
                <w:rFonts w:ascii="Verdana" w:hAnsi="Verdana"/>
                <w:sz w:val="20"/>
                <w:szCs w:val="20"/>
              </w:rPr>
            </w:pPr>
            <w:r>
              <w:rPr>
                <w:rFonts w:ascii="Verdana" w:hAnsi="Verdana"/>
                <w:sz w:val="20"/>
                <w:szCs w:val="20"/>
              </w:rPr>
              <w:t>1000</w:t>
            </w:r>
          </w:p>
        </w:tc>
        <w:tc>
          <w:tcPr>
            <w:tcW w:w="1269" w:type="dxa"/>
            <w:tcBorders>
              <w:top w:val="nil"/>
              <w:left w:val="nil"/>
              <w:bottom w:val="single" w:sz="4" w:space="0" w:color="auto"/>
              <w:right w:val="single" w:sz="4" w:space="0" w:color="auto"/>
            </w:tcBorders>
            <w:shd w:val="clear" w:color="auto" w:fill="auto"/>
            <w:vAlign w:val="center"/>
            <w:hideMark/>
          </w:tcPr>
          <w:p w14:paraId="771FB9E7" w14:textId="77777777" w:rsidR="00F56B68" w:rsidRDefault="00F56B68">
            <w:pPr>
              <w:jc w:val="center"/>
              <w:rPr>
                <w:rFonts w:ascii="Verdana" w:hAnsi="Verdana"/>
                <w:sz w:val="20"/>
                <w:szCs w:val="20"/>
              </w:rPr>
            </w:pPr>
            <w:r>
              <w:rPr>
                <w:rFonts w:ascii="Verdana" w:hAnsi="Verdana"/>
                <w:sz w:val="20"/>
                <w:szCs w:val="20"/>
              </w:rPr>
              <w:t>47</w:t>
            </w:r>
          </w:p>
        </w:tc>
        <w:tc>
          <w:tcPr>
            <w:tcW w:w="595" w:type="dxa"/>
            <w:tcBorders>
              <w:top w:val="nil"/>
              <w:left w:val="nil"/>
              <w:bottom w:val="single" w:sz="4" w:space="0" w:color="auto"/>
              <w:right w:val="single" w:sz="4" w:space="0" w:color="auto"/>
            </w:tcBorders>
            <w:shd w:val="clear" w:color="auto" w:fill="auto"/>
            <w:vAlign w:val="center"/>
            <w:hideMark/>
          </w:tcPr>
          <w:p w14:paraId="172BB7B3" w14:textId="77777777" w:rsidR="00F56B68" w:rsidRDefault="00F56B68">
            <w:pPr>
              <w:jc w:val="center"/>
              <w:rPr>
                <w:rFonts w:ascii="Verdana" w:hAnsi="Verdana"/>
                <w:sz w:val="20"/>
                <w:szCs w:val="20"/>
              </w:rPr>
            </w:pPr>
            <w:r>
              <w:rPr>
                <w:rFonts w:ascii="Verdana" w:hAnsi="Verdana"/>
                <w:sz w:val="20"/>
                <w:szCs w:val="20"/>
              </w:rPr>
              <w:t>1,22</w:t>
            </w:r>
          </w:p>
        </w:tc>
        <w:tc>
          <w:tcPr>
            <w:tcW w:w="1800" w:type="dxa"/>
            <w:tcBorders>
              <w:top w:val="nil"/>
              <w:left w:val="nil"/>
              <w:bottom w:val="single" w:sz="4" w:space="0" w:color="auto"/>
              <w:right w:val="single" w:sz="4" w:space="0" w:color="auto"/>
            </w:tcBorders>
            <w:shd w:val="clear" w:color="auto" w:fill="auto"/>
            <w:vAlign w:val="center"/>
            <w:hideMark/>
          </w:tcPr>
          <w:p w14:paraId="03330D59" w14:textId="77777777" w:rsidR="00F56B68" w:rsidRDefault="00F56B68">
            <w:pPr>
              <w:jc w:val="right"/>
              <w:rPr>
                <w:rFonts w:ascii="Verdana" w:hAnsi="Verdana"/>
                <w:sz w:val="20"/>
                <w:szCs w:val="20"/>
              </w:rPr>
            </w:pPr>
            <w:r>
              <w:rPr>
                <w:rFonts w:ascii="Verdana" w:hAnsi="Verdana"/>
                <w:sz w:val="20"/>
                <w:szCs w:val="20"/>
              </w:rPr>
              <w:t>57.340,00</w:t>
            </w:r>
          </w:p>
        </w:tc>
        <w:tc>
          <w:tcPr>
            <w:tcW w:w="1843" w:type="dxa"/>
            <w:tcBorders>
              <w:top w:val="nil"/>
              <w:left w:val="nil"/>
              <w:bottom w:val="single" w:sz="4" w:space="0" w:color="auto"/>
              <w:right w:val="single" w:sz="4" w:space="0" w:color="auto"/>
            </w:tcBorders>
            <w:shd w:val="clear" w:color="auto" w:fill="auto"/>
            <w:vAlign w:val="center"/>
            <w:hideMark/>
          </w:tcPr>
          <w:p w14:paraId="5893AF1A" w14:textId="77777777" w:rsidR="00F56B68" w:rsidRDefault="00F56B68">
            <w:pPr>
              <w:jc w:val="right"/>
              <w:rPr>
                <w:rFonts w:ascii="Verdana" w:hAnsi="Verdana"/>
                <w:sz w:val="20"/>
                <w:szCs w:val="20"/>
              </w:rPr>
            </w:pPr>
            <w:r>
              <w:rPr>
                <w:rFonts w:ascii="Verdana" w:hAnsi="Verdana"/>
                <w:sz w:val="20"/>
                <w:szCs w:val="20"/>
              </w:rPr>
              <w:t>57.340,00</w:t>
            </w:r>
          </w:p>
        </w:tc>
      </w:tr>
      <w:tr w:rsidR="00F56B68" w14:paraId="5D1CB048" w14:textId="77777777" w:rsidTr="00787725">
        <w:trPr>
          <w:trHeight w:val="300"/>
        </w:trPr>
        <w:tc>
          <w:tcPr>
            <w:tcW w:w="48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7FD785" w14:textId="77777777" w:rsidR="00F56B68" w:rsidRDefault="00F56B68" w:rsidP="00787725">
            <w:pPr>
              <w:jc w:val="center"/>
              <w:rPr>
                <w:rFonts w:ascii="Verdana" w:hAnsi="Verdana"/>
                <w:color w:val="000000"/>
                <w:sz w:val="20"/>
                <w:szCs w:val="20"/>
                <w:lang w:eastAsia="sl-SI"/>
              </w:rPr>
            </w:pPr>
            <w:r>
              <w:rPr>
                <w:rFonts w:ascii="Verdana" w:hAnsi="Verdana"/>
                <w:color w:val="000000"/>
                <w:sz w:val="20"/>
                <w:szCs w:val="20"/>
              </w:rPr>
              <w:t>aktivnost</w:t>
            </w:r>
          </w:p>
        </w:tc>
        <w:tc>
          <w:tcPr>
            <w:tcW w:w="955" w:type="dxa"/>
            <w:tcBorders>
              <w:top w:val="single" w:sz="4" w:space="0" w:color="auto"/>
              <w:left w:val="nil"/>
              <w:bottom w:val="single" w:sz="4" w:space="0" w:color="auto"/>
              <w:right w:val="single" w:sz="4" w:space="0" w:color="auto"/>
            </w:tcBorders>
            <w:shd w:val="clear" w:color="auto" w:fill="auto"/>
            <w:vAlign w:val="center"/>
            <w:hideMark/>
          </w:tcPr>
          <w:p w14:paraId="057BD260" w14:textId="77777777" w:rsidR="00F56B68" w:rsidRDefault="00F56B68" w:rsidP="00787725">
            <w:pPr>
              <w:jc w:val="center"/>
              <w:rPr>
                <w:rFonts w:ascii="Verdana" w:hAnsi="Verdana"/>
                <w:color w:val="000000"/>
                <w:sz w:val="20"/>
                <w:szCs w:val="20"/>
              </w:rPr>
            </w:pPr>
            <w:r>
              <w:rPr>
                <w:rFonts w:ascii="Verdana" w:hAnsi="Verdana"/>
                <w:color w:val="000000"/>
                <w:sz w:val="20"/>
                <w:szCs w:val="20"/>
              </w:rPr>
              <w:t>etapa</w:t>
            </w:r>
          </w:p>
        </w:tc>
        <w:tc>
          <w:tcPr>
            <w:tcW w:w="955" w:type="dxa"/>
            <w:tcBorders>
              <w:top w:val="single" w:sz="4" w:space="0" w:color="auto"/>
              <w:left w:val="nil"/>
              <w:bottom w:val="single" w:sz="4" w:space="0" w:color="auto"/>
              <w:right w:val="single" w:sz="4" w:space="0" w:color="auto"/>
            </w:tcBorders>
            <w:shd w:val="clear" w:color="auto" w:fill="auto"/>
            <w:vAlign w:val="center"/>
            <w:hideMark/>
          </w:tcPr>
          <w:p w14:paraId="7A42642B" w14:textId="77777777" w:rsidR="00F56B68" w:rsidRDefault="00F56B68" w:rsidP="00787725">
            <w:pPr>
              <w:jc w:val="center"/>
              <w:rPr>
                <w:rFonts w:ascii="Verdana" w:hAnsi="Verdana"/>
                <w:color w:val="000000"/>
                <w:sz w:val="20"/>
                <w:szCs w:val="20"/>
              </w:rPr>
            </w:pPr>
            <w:r>
              <w:rPr>
                <w:rFonts w:ascii="Verdana" w:hAnsi="Verdana"/>
                <w:color w:val="000000"/>
                <w:sz w:val="20"/>
                <w:szCs w:val="20"/>
              </w:rPr>
              <w:t>enota</w:t>
            </w:r>
          </w:p>
        </w:tc>
        <w:tc>
          <w:tcPr>
            <w:tcW w:w="9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09C7C5" w14:textId="77777777" w:rsidR="00F56B68" w:rsidRDefault="00F56B68" w:rsidP="00787725">
            <w:pPr>
              <w:jc w:val="center"/>
              <w:rPr>
                <w:rFonts w:ascii="Verdana" w:hAnsi="Verdana"/>
                <w:color w:val="000000"/>
                <w:sz w:val="20"/>
                <w:szCs w:val="20"/>
              </w:rPr>
            </w:pPr>
            <w:r>
              <w:rPr>
                <w:rFonts w:ascii="Verdana" w:hAnsi="Verdana"/>
                <w:color w:val="000000"/>
                <w:sz w:val="20"/>
                <w:szCs w:val="20"/>
              </w:rPr>
              <w:t>količina</w:t>
            </w:r>
          </w:p>
        </w:tc>
        <w:tc>
          <w:tcPr>
            <w:tcW w:w="1269" w:type="dxa"/>
            <w:tcBorders>
              <w:top w:val="single" w:sz="4" w:space="0" w:color="auto"/>
              <w:left w:val="nil"/>
              <w:bottom w:val="single" w:sz="4" w:space="0" w:color="auto"/>
              <w:right w:val="single" w:sz="4" w:space="0" w:color="auto"/>
            </w:tcBorders>
            <w:shd w:val="clear" w:color="auto" w:fill="auto"/>
            <w:vAlign w:val="center"/>
            <w:hideMark/>
          </w:tcPr>
          <w:p w14:paraId="7241BE09" w14:textId="77777777" w:rsidR="00F56B68" w:rsidRDefault="00F56B68" w:rsidP="00787725">
            <w:pPr>
              <w:jc w:val="center"/>
              <w:rPr>
                <w:rFonts w:ascii="Verdana" w:hAnsi="Verdana"/>
                <w:color w:val="000000"/>
                <w:sz w:val="20"/>
                <w:szCs w:val="20"/>
              </w:rPr>
            </w:pPr>
            <w:r>
              <w:rPr>
                <w:rFonts w:ascii="Verdana" w:hAnsi="Verdana"/>
                <w:color w:val="000000"/>
                <w:sz w:val="20"/>
                <w:szCs w:val="20"/>
              </w:rPr>
              <w:t>cena/enoto</w:t>
            </w:r>
          </w:p>
        </w:tc>
        <w:tc>
          <w:tcPr>
            <w:tcW w:w="5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244791" w14:textId="77777777" w:rsidR="00F56B68" w:rsidRDefault="00F56B68" w:rsidP="00787725">
            <w:pPr>
              <w:jc w:val="center"/>
              <w:rPr>
                <w:rFonts w:ascii="Verdana" w:hAnsi="Verdana"/>
                <w:color w:val="000000"/>
                <w:sz w:val="20"/>
                <w:szCs w:val="20"/>
              </w:rPr>
            </w:pPr>
            <w:r>
              <w:rPr>
                <w:rFonts w:ascii="Verdana" w:hAnsi="Verdana"/>
                <w:color w:val="000000"/>
                <w:sz w:val="20"/>
                <w:szCs w:val="20"/>
              </w:rPr>
              <w:t>DDV</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0DDA7FE3" w14:textId="77777777" w:rsidR="00F56B68" w:rsidRDefault="00F56B68" w:rsidP="00787725">
            <w:pPr>
              <w:jc w:val="center"/>
              <w:rPr>
                <w:rFonts w:ascii="Verdana" w:hAnsi="Verdana"/>
                <w:color w:val="000000"/>
                <w:sz w:val="20"/>
                <w:szCs w:val="20"/>
              </w:rPr>
            </w:pPr>
            <w:r>
              <w:rPr>
                <w:rFonts w:ascii="Verdana" w:hAnsi="Verdana"/>
                <w:color w:val="000000"/>
                <w:sz w:val="20"/>
                <w:szCs w:val="20"/>
              </w:rPr>
              <w:t>SKUPNI</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1268E4C2" w14:textId="77777777" w:rsidR="00F56B68" w:rsidRDefault="00F56B68" w:rsidP="00787725">
            <w:pPr>
              <w:jc w:val="center"/>
              <w:rPr>
                <w:rFonts w:ascii="Verdana" w:hAnsi="Verdana"/>
                <w:color w:val="000000"/>
                <w:sz w:val="20"/>
                <w:szCs w:val="20"/>
              </w:rPr>
            </w:pPr>
            <w:r>
              <w:rPr>
                <w:rFonts w:ascii="Verdana" w:hAnsi="Verdana"/>
                <w:color w:val="000000"/>
                <w:sz w:val="20"/>
                <w:szCs w:val="20"/>
              </w:rPr>
              <w:t>OBRAČUNSKI</w:t>
            </w:r>
          </w:p>
        </w:tc>
      </w:tr>
      <w:tr w:rsidR="00F56B68" w14:paraId="351CD061" w14:textId="77777777" w:rsidTr="00787725">
        <w:trPr>
          <w:trHeight w:val="510"/>
        </w:trPr>
        <w:tc>
          <w:tcPr>
            <w:tcW w:w="4802" w:type="dxa"/>
            <w:vMerge/>
            <w:tcBorders>
              <w:top w:val="single" w:sz="4" w:space="0" w:color="auto"/>
              <w:left w:val="single" w:sz="4" w:space="0" w:color="auto"/>
              <w:bottom w:val="single" w:sz="4" w:space="0" w:color="auto"/>
              <w:right w:val="single" w:sz="4" w:space="0" w:color="auto"/>
            </w:tcBorders>
            <w:vAlign w:val="center"/>
            <w:hideMark/>
          </w:tcPr>
          <w:p w14:paraId="30A390C6" w14:textId="77777777" w:rsidR="00F56B68" w:rsidRDefault="00F56B68" w:rsidP="00787725">
            <w:pPr>
              <w:rPr>
                <w:rFonts w:ascii="Verdana" w:hAnsi="Verdana"/>
                <w:color w:val="000000"/>
                <w:sz w:val="20"/>
                <w:szCs w:val="20"/>
              </w:rPr>
            </w:pPr>
          </w:p>
        </w:tc>
        <w:tc>
          <w:tcPr>
            <w:tcW w:w="955" w:type="dxa"/>
            <w:tcBorders>
              <w:top w:val="nil"/>
              <w:left w:val="nil"/>
              <w:bottom w:val="single" w:sz="4" w:space="0" w:color="auto"/>
              <w:right w:val="single" w:sz="4" w:space="0" w:color="auto"/>
            </w:tcBorders>
            <w:shd w:val="clear" w:color="auto" w:fill="auto"/>
            <w:vAlign w:val="center"/>
            <w:hideMark/>
          </w:tcPr>
          <w:p w14:paraId="0DF5D4DF" w14:textId="77777777" w:rsidR="00F56B68" w:rsidRDefault="00F56B68" w:rsidP="00787725">
            <w:pPr>
              <w:jc w:val="center"/>
              <w:rPr>
                <w:rFonts w:ascii="Verdana" w:hAnsi="Verdana"/>
                <w:color w:val="000000"/>
                <w:sz w:val="20"/>
                <w:szCs w:val="20"/>
              </w:rPr>
            </w:pPr>
            <w:r>
              <w:rPr>
                <w:rFonts w:ascii="Verdana" w:hAnsi="Verdana"/>
                <w:color w:val="000000"/>
                <w:sz w:val="20"/>
                <w:szCs w:val="20"/>
              </w:rPr>
              <w:t> </w:t>
            </w:r>
          </w:p>
        </w:tc>
        <w:tc>
          <w:tcPr>
            <w:tcW w:w="955" w:type="dxa"/>
            <w:tcBorders>
              <w:top w:val="nil"/>
              <w:left w:val="nil"/>
              <w:bottom w:val="single" w:sz="4" w:space="0" w:color="auto"/>
              <w:right w:val="single" w:sz="4" w:space="0" w:color="auto"/>
            </w:tcBorders>
            <w:shd w:val="clear" w:color="auto" w:fill="auto"/>
            <w:vAlign w:val="center"/>
            <w:hideMark/>
          </w:tcPr>
          <w:p w14:paraId="2AF439CB" w14:textId="77777777" w:rsidR="00F56B68" w:rsidRDefault="00F56B68" w:rsidP="00787725">
            <w:pPr>
              <w:jc w:val="center"/>
              <w:rPr>
                <w:rFonts w:ascii="Verdana" w:hAnsi="Verdana"/>
                <w:color w:val="000000"/>
                <w:sz w:val="20"/>
                <w:szCs w:val="20"/>
              </w:rPr>
            </w:pPr>
            <w:r>
              <w:rPr>
                <w:rFonts w:ascii="Verdana" w:hAnsi="Verdana"/>
                <w:color w:val="000000"/>
                <w:sz w:val="20"/>
                <w:szCs w:val="20"/>
              </w:rPr>
              <w:t>mere</w:t>
            </w:r>
          </w:p>
        </w:tc>
        <w:tc>
          <w:tcPr>
            <w:tcW w:w="959" w:type="dxa"/>
            <w:vMerge/>
            <w:tcBorders>
              <w:top w:val="single" w:sz="4" w:space="0" w:color="auto"/>
              <w:left w:val="single" w:sz="4" w:space="0" w:color="auto"/>
              <w:bottom w:val="single" w:sz="4" w:space="0" w:color="auto"/>
              <w:right w:val="single" w:sz="4" w:space="0" w:color="auto"/>
            </w:tcBorders>
            <w:vAlign w:val="center"/>
            <w:hideMark/>
          </w:tcPr>
          <w:p w14:paraId="7659DEDC" w14:textId="77777777" w:rsidR="00F56B68" w:rsidRDefault="00F56B68" w:rsidP="00787725">
            <w:pPr>
              <w:rPr>
                <w:rFonts w:ascii="Verdana" w:hAnsi="Verdana"/>
                <w:color w:val="000000"/>
                <w:sz w:val="20"/>
                <w:szCs w:val="20"/>
              </w:rPr>
            </w:pPr>
          </w:p>
        </w:tc>
        <w:tc>
          <w:tcPr>
            <w:tcW w:w="1269" w:type="dxa"/>
            <w:tcBorders>
              <w:top w:val="nil"/>
              <w:left w:val="nil"/>
              <w:bottom w:val="single" w:sz="4" w:space="0" w:color="auto"/>
              <w:right w:val="single" w:sz="4" w:space="0" w:color="auto"/>
            </w:tcBorders>
            <w:shd w:val="clear" w:color="auto" w:fill="auto"/>
            <w:vAlign w:val="center"/>
            <w:hideMark/>
          </w:tcPr>
          <w:p w14:paraId="70C78E03" w14:textId="77777777" w:rsidR="00F56B68" w:rsidRDefault="00F56B68" w:rsidP="00787725">
            <w:pPr>
              <w:jc w:val="center"/>
              <w:rPr>
                <w:rFonts w:ascii="Verdana" w:hAnsi="Verdana"/>
                <w:color w:val="000000"/>
                <w:sz w:val="20"/>
                <w:szCs w:val="20"/>
              </w:rPr>
            </w:pPr>
            <w:r>
              <w:rPr>
                <w:rFonts w:ascii="Verdana" w:hAnsi="Verdana"/>
                <w:color w:val="000000"/>
                <w:sz w:val="20"/>
                <w:szCs w:val="20"/>
              </w:rPr>
              <w:t>EUR</w:t>
            </w:r>
          </w:p>
        </w:tc>
        <w:tc>
          <w:tcPr>
            <w:tcW w:w="595" w:type="dxa"/>
            <w:vMerge/>
            <w:tcBorders>
              <w:top w:val="single" w:sz="4" w:space="0" w:color="auto"/>
              <w:left w:val="single" w:sz="4" w:space="0" w:color="auto"/>
              <w:bottom w:val="single" w:sz="4" w:space="0" w:color="auto"/>
              <w:right w:val="single" w:sz="4" w:space="0" w:color="auto"/>
            </w:tcBorders>
            <w:vAlign w:val="center"/>
            <w:hideMark/>
          </w:tcPr>
          <w:p w14:paraId="329FFF1A" w14:textId="77777777" w:rsidR="00F56B68" w:rsidRDefault="00F56B68" w:rsidP="00787725">
            <w:pPr>
              <w:rPr>
                <w:rFonts w:ascii="Verdana" w:hAnsi="Verdana"/>
                <w:color w:val="000000"/>
                <w:sz w:val="20"/>
                <w:szCs w:val="20"/>
              </w:rPr>
            </w:pPr>
          </w:p>
        </w:tc>
        <w:tc>
          <w:tcPr>
            <w:tcW w:w="1800" w:type="dxa"/>
            <w:tcBorders>
              <w:top w:val="nil"/>
              <w:left w:val="nil"/>
              <w:bottom w:val="single" w:sz="4" w:space="0" w:color="auto"/>
              <w:right w:val="single" w:sz="4" w:space="0" w:color="auto"/>
            </w:tcBorders>
            <w:shd w:val="clear" w:color="auto" w:fill="auto"/>
            <w:vAlign w:val="center"/>
            <w:hideMark/>
          </w:tcPr>
          <w:p w14:paraId="3F0A6595" w14:textId="77777777" w:rsidR="00F56B68" w:rsidRDefault="00F56B68" w:rsidP="00787725">
            <w:pPr>
              <w:jc w:val="center"/>
              <w:rPr>
                <w:rFonts w:ascii="Verdana" w:hAnsi="Verdana"/>
                <w:color w:val="000000"/>
                <w:sz w:val="20"/>
                <w:szCs w:val="20"/>
              </w:rPr>
            </w:pPr>
            <w:r>
              <w:rPr>
                <w:rFonts w:ascii="Verdana" w:hAnsi="Verdana"/>
                <w:color w:val="000000"/>
                <w:sz w:val="20"/>
                <w:szCs w:val="20"/>
              </w:rPr>
              <w:t>STROŠKI (EUR)</w:t>
            </w:r>
          </w:p>
        </w:tc>
        <w:tc>
          <w:tcPr>
            <w:tcW w:w="1843" w:type="dxa"/>
            <w:tcBorders>
              <w:top w:val="nil"/>
              <w:left w:val="nil"/>
              <w:bottom w:val="single" w:sz="4" w:space="0" w:color="auto"/>
              <w:right w:val="single" w:sz="4" w:space="0" w:color="auto"/>
            </w:tcBorders>
            <w:shd w:val="clear" w:color="auto" w:fill="auto"/>
            <w:vAlign w:val="center"/>
            <w:hideMark/>
          </w:tcPr>
          <w:p w14:paraId="0CE7D681" w14:textId="77777777" w:rsidR="00F56B68" w:rsidRDefault="00F56B68" w:rsidP="00787725">
            <w:pPr>
              <w:jc w:val="center"/>
              <w:rPr>
                <w:rFonts w:ascii="Verdana" w:hAnsi="Verdana"/>
                <w:color w:val="000000"/>
                <w:sz w:val="20"/>
                <w:szCs w:val="20"/>
              </w:rPr>
            </w:pPr>
            <w:r>
              <w:rPr>
                <w:rFonts w:ascii="Verdana" w:hAnsi="Verdana"/>
                <w:color w:val="000000"/>
                <w:sz w:val="20"/>
                <w:szCs w:val="20"/>
              </w:rPr>
              <w:t>STROŠKI (EUR)</w:t>
            </w:r>
          </w:p>
        </w:tc>
      </w:tr>
      <w:tr w:rsidR="00F56B68" w14:paraId="194B90BE" w14:textId="77777777" w:rsidTr="00F56B68">
        <w:trPr>
          <w:trHeight w:val="1020"/>
        </w:trPr>
        <w:tc>
          <w:tcPr>
            <w:tcW w:w="4802" w:type="dxa"/>
            <w:tcBorders>
              <w:top w:val="nil"/>
              <w:left w:val="single" w:sz="4" w:space="0" w:color="auto"/>
              <w:bottom w:val="single" w:sz="4" w:space="0" w:color="auto"/>
              <w:right w:val="single" w:sz="4" w:space="0" w:color="auto"/>
            </w:tcBorders>
            <w:shd w:val="clear" w:color="auto" w:fill="auto"/>
            <w:vAlign w:val="center"/>
            <w:hideMark/>
          </w:tcPr>
          <w:p w14:paraId="11C5A22A" w14:textId="77777777" w:rsidR="00F56B68" w:rsidRDefault="00F56B68">
            <w:pPr>
              <w:rPr>
                <w:rFonts w:ascii="Verdana" w:hAnsi="Verdana"/>
                <w:sz w:val="20"/>
                <w:szCs w:val="20"/>
              </w:rPr>
            </w:pPr>
            <w:r>
              <w:rPr>
                <w:rFonts w:ascii="Verdana" w:hAnsi="Verdana"/>
                <w:sz w:val="20"/>
                <w:szCs w:val="20"/>
              </w:rPr>
              <w:t>Navezava U5 – Jelinčičeva ulica – do Pokopališke ulice (v 1. fazi lahko kot enosmerna, na zemljišču 1556/34 in 1556/5, obe k.o. Zelena jama);</w:t>
            </w:r>
          </w:p>
        </w:tc>
        <w:tc>
          <w:tcPr>
            <w:tcW w:w="955" w:type="dxa"/>
            <w:tcBorders>
              <w:top w:val="nil"/>
              <w:left w:val="nil"/>
              <w:bottom w:val="single" w:sz="4" w:space="0" w:color="auto"/>
              <w:right w:val="single" w:sz="4" w:space="0" w:color="auto"/>
            </w:tcBorders>
            <w:shd w:val="clear" w:color="auto" w:fill="auto"/>
            <w:vAlign w:val="center"/>
            <w:hideMark/>
          </w:tcPr>
          <w:p w14:paraId="65EAD49C" w14:textId="77777777" w:rsidR="00F56B68" w:rsidRDefault="00F56B68">
            <w:pPr>
              <w:jc w:val="center"/>
              <w:rPr>
                <w:rFonts w:ascii="Verdana" w:hAnsi="Verdana"/>
                <w:sz w:val="20"/>
                <w:szCs w:val="20"/>
              </w:rPr>
            </w:pPr>
            <w:r>
              <w:rPr>
                <w:rFonts w:ascii="Verdana" w:hAnsi="Verdana"/>
                <w:sz w:val="20"/>
                <w:szCs w:val="20"/>
              </w:rPr>
              <w:t>1. ali 2. etapa</w:t>
            </w:r>
          </w:p>
        </w:tc>
        <w:tc>
          <w:tcPr>
            <w:tcW w:w="955" w:type="dxa"/>
            <w:tcBorders>
              <w:top w:val="nil"/>
              <w:left w:val="nil"/>
              <w:bottom w:val="single" w:sz="4" w:space="0" w:color="auto"/>
              <w:right w:val="single" w:sz="4" w:space="0" w:color="auto"/>
            </w:tcBorders>
            <w:shd w:val="clear" w:color="auto" w:fill="auto"/>
            <w:vAlign w:val="center"/>
            <w:hideMark/>
          </w:tcPr>
          <w:p w14:paraId="7CEB5D14" w14:textId="77777777" w:rsidR="00F56B68" w:rsidRDefault="00F56B68">
            <w:pPr>
              <w:jc w:val="center"/>
              <w:rPr>
                <w:rFonts w:ascii="Verdana" w:hAnsi="Verdana"/>
                <w:sz w:val="20"/>
                <w:szCs w:val="20"/>
              </w:rPr>
            </w:pPr>
            <w:r>
              <w:rPr>
                <w:rFonts w:ascii="Verdana" w:hAnsi="Verdana"/>
                <w:sz w:val="20"/>
                <w:szCs w:val="20"/>
              </w:rPr>
              <w:t>m</w:t>
            </w:r>
            <w:r>
              <w:rPr>
                <w:rFonts w:ascii="Verdana" w:hAnsi="Verdana"/>
                <w:sz w:val="20"/>
                <w:szCs w:val="20"/>
                <w:vertAlign w:val="superscript"/>
              </w:rPr>
              <w:t>2</w:t>
            </w:r>
          </w:p>
        </w:tc>
        <w:tc>
          <w:tcPr>
            <w:tcW w:w="959" w:type="dxa"/>
            <w:tcBorders>
              <w:top w:val="nil"/>
              <w:left w:val="nil"/>
              <w:bottom w:val="single" w:sz="4" w:space="0" w:color="auto"/>
              <w:right w:val="single" w:sz="4" w:space="0" w:color="auto"/>
            </w:tcBorders>
            <w:shd w:val="clear" w:color="auto" w:fill="auto"/>
            <w:vAlign w:val="center"/>
            <w:hideMark/>
          </w:tcPr>
          <w:p w14:paraId="6C5EC47F" w14:textId="77777777" w:rsidR="00F56B68" w:rsidRDefault="00F56B68">
            <w:pPr>
              <w:jc w:val="center"/>
              <w:rPr>
                <w:rFonts w:ascii="Verdana" w:hAnsi="Verdana"/>
                <w:sz w:val="20"/>
                <w:szCs w:val="20"/>
              </w:rPr>
            </w:pPr>
            <w:r>
              <w:rPr>
                <w:rFonts w:ascii="Verdana" w:hAnsi="Verdana"/>
                <w:sz w:val="20"/>
                <w:szCs w:val="20"/>
              </w:rPr>
              <w:t>270</w:t>
            </w:r>
          </w:p>
        </w:tc>
        <w:tc>
          <w:tcPr>
            <w:tcW w:w="1269" w:type="dxa"/>
            <w:tcBorders>
              <w:top w:val="nil"/>
              <w:left w:val="nil"/>
              <w:bottom w:val="single" w:sz="4" w:space="0" w:color="auto"/>
              <w:right w:val="single" w:sz="4" w:space="0" w:color="auto"/>
            </w:tcBorders>
            <w:shd w:val="clear" w:color="auto" w:fill="auto"/>
            <w:vAlign w:val="center"/>
            <w:hideMark/>
          </w:tcPr>
          <w:p w14:paraId="0AA51C46" w14:textId="77777777" w:rsidR="00F56B68" w:rsidRDefault="00F56B68">
            <w:pPr>
              <w:jc w:val="center"/>
              <w:rPr>
                <w:rFonts w:ascii="Verdana" w:hAnsi="Verdana"/>
                <w:sz w:val="20"/>
                <w:szCs w:val="20"/>
              </w:rPr>
            </w:pPr>
            <w:r>
              <w:rPr>
                <w:rFonts w:ascii="Verdana" w:hAnsi="Verdana"/>
                <w:sz w:val="20"/>
                <w:szCs w:val="20"/>
              </w:rPr>
              <w:t>47</w:t>
            </w:r>
          </w:p>
        </w:tc>
        <w:tc>
          <w:tcPr>
            <w:tcW w:w="595" w:type="dxa"/>
            <w:tcBorders>
              <w:top w:val="nil"/>
              <w:left w:val="nil"/>
              <w:bottom w:val="single" w:sz="4" w:space="0" w:color="auto"/>
              <w:right w:val="single" w:sz="4" w:space="0" w:color="auto"/>
            </w:tcBorders>
            <w:shd w:val="clear" w:color="auto" w:fill="auto"/>
            <w:vAlign w:val="center"/>
            <w:hideMark/>
          </w:tcPr>
          <w:p w14:paraId="7B3A5EB3" w14:textId="77777777" w:rsidR="00F56B68" w:rsidRDefault="00F56B68">
            <w:pPr>
              <w:jc w:val="center"/>
              <w:rPr>
                <w:rFonts w:ascii="Verdana" w:hAnsi="Verdana"/>
                <w:sz w:val="20"/>
                <w:szCs w:val="20"/>
              </w:rPr>
            </w:pPr>
            <w:r>
              <w:rPr>
                <w:rFonts w:ascii="Verdana" w:hAnsi="Verdana"/>
                <w:sz w:val="20"/>
                <w:szCs w:val="20"/>
              </w:rPr>
              <w:t>1,22</w:t>
            </w:r>
          </w:p>
        </w:tc>
        <w:tc>
          <w:tcPr>
            <w:tcW w:w="1800" w:type="dxa"/>
            <w:tcBorders>
              <w:top w:val="nil"/>
              <w:left w:val="nil"/>
              <w:bottom w:val="single" w:sz="4" w:space="0" w:color="auto"/>
              <w:right w:val="single" w:sz="4" w:space="0" w:color="auto"/>
            </w:tcBorders>
            <w:shd w:val="clear" w:color="auto" w:fill="auto"/>
            <w:vAlign w:val="center"/>
            <w:hideMark/>
          </w:tcPr>
          <w:p w14:paraId="094FFEDA" w14:textId="77777777" w:rsidR="00F56B68" w:rsidRDefault="00F56B68">
            <w:pPr>
              <w:jc w:val="right"/>
              <w:rPr>
                <w:rFonts w:ascii="Verdana" w:hAnsi="Verdana"/>
                <w:sz w:val="20"/>
                <w:szCs w:val="20"/>
              </w:rPr>
            </w:pPr>
            <w:r>
              <w:rPr>
                <w:rFonts w:ascii="Verdana" w:hAnsi="Verdana"/>
                <w:sz w:val="20"/>
                <w:szCs w:val="20"/>
              </w:rPr>
              <w:t>15.481,80</w:t>
            </w:r>
          </w:p>
        </w:tc>
        <w:tc>
          <w:tcPr>
            <w:tcW w:w="1843" w:type="dxa"/>
            <w:tcBorders>
              <w:top w:val="nil"/>
              <w:left w:val="nil"/>
              <w:bottom w:val="single" w:sz="4" w:space="0" w:color="auto"/>
              <w:right w:val="single" w:sz="4" w:space="0" w:color="auto"/>
            </w:tcBorders>
            <w:shd w:val="clear" w:color="auto" w:fill="auto"/>
            <w:vAlign w:val="center"/>
            <w:hideMark/>
          </w:tcPr>
          <w:p w14:paraId="5CF0B48E" w14:textId="77777777" w:rsidR="00F56B68" w:rsidRDefault="00F56B68">
            <w:pPr>
              <w:jc w:val="right"/>
              <w:rPr>
                <w:rFonts w:ascii="Verdana" w:hAnsi="Verdana"/>
                <w:sz w:val="20"/>
                <w:szCs w:val="20"/>
              </w:rPr>
            </w:pPr>
            <w:r>
              <w:rPr>
                <w:rFonts w:ascii="Verdana" w:hAnsi="Verdana"/>
                <w:sz w:val="20"/>
                <w:szCs w:val="20"/>
              </w:rPr>
              <w:t>15.481,80</w:t>
            </w:r>
          </w:p>
        </w:tc>
      </w:tr>
      <w:tr w:rsidR="00F56B68" w14:paraId="6AEE0AF6" w14:textId="77777777" w:rsidTr="00F56B68">
        <w:trPr>
          <w:trHeight w:val="765"/>
        </w:trPr>
        <w:tc>
          <w:tcPr>
            <w:tcW w:w="4802" w:type="dxa"/>
            <w:tcBorders>
              <w:top w:val="nil"/>
              <w:left w:val="single" w:sz="4" w:space="0" w:color="auto"/>
              <w:bottom w:val="single" w:sz="4" w:space="0" w:color="auto"/>
              <w:right w:val="single" w:sz="4" w:space="0" w:color="auto"/>
            </w:tcBorders>
            <w:shd w:val="clear" w:color="auto" w:fill="auto"/>
            <w:vAlign w:val="center"/>
            <w:hideMark/>
          </w:tcPr>
          <w:p w14:paraId="02FC84BF" w14:textId="77777777" w:rsidR="00F56B68" w:rsidRDefault="00F56B68">
            <w:pPr>
              <w:rPr>
                <w:rFonts w:ascii="Verdana" w:hAnsi="Verdana"/>
                <w:sz w:val="20"/>
                <w:szCs w:val="20"/>
              </w:rPr>
            </w:pPr>
            <w:r>
              <w:rPr>
                <w:rFonts w:ascii="Verdana" w:hAnsi="Verdana"/>
                <w:sz w:val="20"/>
                <w:szCs w:val="20"/>
              </w:rPr>
              <w:t>Izvedba dela U6 - križišče Rožičeva – Kavčičeva ulica in avtobusna postaja</w:t>
            </w:r>
          </w:p>
        </w:tc>
        <w:tc>
          <w:tcPr>
            <w:tcW w:w="955" w:type="dxa"/>
            <w:tcBorders>
              <w:top w:val="nil"/>
              <w:left w:val="nil"/>
              <w:bottom w:val="single" w:sz="4" w:space="0" w:color="auto"/>
              <w:right w:val="single" w:sz="4" w:space="0" w:color="auto"/>
            </w:tcBorders>
            <w:shd w:val="clear" w:color="auto" w:fill="auto"/>
            <w:vAlign w:val="center"/>
            <w:hideMark/>
          </w:tcPr>
          <w:p w14:paraId="2C7D3DF3" w14:textId="77777777" w:rsidR="00F56B68" w:rsidRDefault="00F56B68">
            <w:pPr>
              <w:jc w:val="center"/>
              <w:rPr>
                <w:rFonts w:ascii="Verdana" w:hAnsi="Verdana"/>
                <w:sz w:val="20"/>
                <w:szCs w:val="20"/>
              </w:rPr>
            </w:pPr>
            <w:r>
              <w:rPr>
                <w:rFonts w:ascii="Verdana" w:hAnsi="Verdana"/>
                <w:sz w:val="20"/>
                <w:szCs w:val="20"/>
              </w:rPr>
              <w:t>2. ali 3. ali 4. etapa</w:t>
            </w:r>
          </w:p>
        </w:tc>
        <w:tc>
          <w:tcPr>
            <w:tcW w:w="955" w:type="dxa"/>
            <w:tcBorders>
              <w:top w:val="nil"/>
              <w:left w:val="nil"/>
              <w:bottom w:val="single" w:sz="4" w:space="0" w:color="auto"/>
              <w:right w:val="single" w:sz="4" w:space="0" w:color="auto"/>
            </w:tcBorders>
            <w:shd w:val="clear" w:color="auto" w:fill="auto"/>
            <w:vAlign w:val="center"/>
            <w:hideMark/>
          </w:tcPr>
          <w:p w14:paraId="5BBE4D59" w14:textId="77777777" w:rsidR="00F56B68" w:rsidRDefault="00F56B68">
            <w:pPr>
              <w:jc w:val="center"/>
              <w:rPr>
                <w:rFonts w:ascii="Verdana" w:hAnsi="Verdana"/>
                <w:sz w:val="20"/>
                <w:szCs w:val="20"/>
              </w:rPr>
            </w:pPr>
            <w:r>
              <w:rPr>
                <w:rFonts w:ascii="Verdana" w:hAnsi="Verdana"/>
                <w:sz w:val="20"/>
                <w:szCs w:val="20"/>
              </w:rPr>
              <w:t>m</w:t>
            </w:r>
            <w:r>
              <w:rPr>
                <w:rFonts w:ascii="Verdana" w:hAnsi="Verdana"/>
                <w:sz w:val="20"/>
                <w:szCs w:val="20"/>
                <w:vertAlign w:val="superscript"/>
              </w:rPr>
              <w:t>2</w:t>
            </w:r>
          </w:p>
        </w:tc>
        <w:tc>
          <w:tcPr>
            <w:tcW w:w="959" w:type="dxa"/>
            <w:tcBorders>
              <w:top w:val="nil"/>
              <w:left w:val="nil"/>
              <w:bottom w:val="single" w:sz="4" w:space="0" w:color="auto"/>
              <w:right w:val="single" w:sz="4" w:space="0" w:color="auto"/>
            </w:tcBorders>
            <w:shd w:val="clear" w:color="auto" w:fill="auto"/>
            <w:vAlign w:val="center"/>
            <w:hideMark/>
          </w:tcPr>
          <w:p w14:paraId="2EAA3769" w14:textId="77777777" w:rsidR="00F56B68" w:rsidRDefault="00F56B68">
            <w:pPr>
              <w:jc w:val="center"/>
              <w:rPr>
                <w:rFonts w:ascii="Verdana" w:hAnsi="Verdana"/>
                <w:sz w:val="20"/>
                <w:szCs w:val="20"/>
              </w:rPr>
            </w:pPr>
            <w:r>
              <w:rPr>
                <w:rFonts w:ascii="Verdana" w:hAnsi="Verdana"/>
                <w:sz w:val="20"/>
                <w:szCs w:val="20"/>
              </w:rPr>
              <w:t>550</w:t>
            </w:r>
          </w:p>
        </w:tc>
        <w:tc>
          <w:tcPr>
            <w:tcW w:w="1269" w:type="dxa"/>
            <w:tcBorders>
              <w:top w:val="nil"/>
              <w:left w:val="nil"/>
              <w:bottom w:val="single" w:sz="4" w:space="0" w:color="auto"/>
              <w:right w:val="single" w:sz="4" w:space="0" w:color="auto"/>
            </w:tcBorders>
            <w:shd w:val="clear" w:color="auto" w:fill="auto"/>
            <w:vAlign w:val="center"/>
            <w:hideMark/>
          </w:tcPr>
          <w:p w14:paraId="531C7615" w14:textId="77777777" w:rsidR="00F56B68" w:rsidRDefault="00F56B68">
            <w:pPr>
              <w:jc w:val="center"/>
              <w:rPr>
                <w:rFonts w:ascii="Verdana" w:hAnsi="Verdana"/>
                <w:sz w:val="20"/>
                <w:szCs w:val="20"/>
              </w:rPr>
            </w:pPr>
            <w:r>
              <w:rPr>
                <w:rFonts w:ascii="Verdana" w:hAnsi="Verdana"/>
                <w:sz w:val="20"/>
                <w:szCs w:val="20"/>
              </w:rPr>
              <w:t>47</w:t>
            </w:r>
          </w:p>
        </w:tc>
        <w:tc>
          <w:tcPr>
            <w:tcW w:w="595" w:type="dxa"/>
            <w:tcBorders>
              <w:top w:val="nil"/>
              <w:left w:val="nil"/>
              <w:bottom w:val="single" w:sz="4" w:space="0" w:color="auto"/>
              <w:right w:val="single" w:sz="4" w:space="0" w:color="auto"/>
            </w:tcBorders>
            <w:shd w:val="clear" w:color="auto" w:fill="auto"/>
            <w:vAlign w:val="center"/>
            <w:hideMark/>
          </w:tcPr>
          <w:p w14:paraId="05EAF3A7" w14:textId="77777777" w:rsidR="00F56B68" w:rsidRDefault="00F56B68">
            <w:pPr>
              <w:jc w:val="center"/>
              <w:rPr>
                <w:rFonts w:ascii="Verdana" w:hAnsi="Verdana"/>
                <w:sz w:val="20"/>
                <w:szCs w:val="20"/>
              </w:rPr>
            </w:pPr>
            <w:r>
              <w:rPr>
                <w:rFonts w:ascii="Verdana" w:hAnsi="Verdana"/>
                <w:sz w:val="20"/>
                <w:szCs w:val="20"/>
              </w:rPr>
              <w:t>1,22</w:t>
            </w:r>
          </w:p>
        </w:tc>
        <w:tc>
          <w:tcPr>
            <w:tcW w:w="1800" w:type="dxa"/>
            <w:tcBorders>
              <w:top w:val="nil"/>
              <w:left w:val="nil"/>
              <w:bottom w:val="single" w:sz="4" w:space="0" w:color="auto"/>
              <w:right w:val="single" w:sz="4" w:space="0" w:color="auto"/>
            </w:tcBorders>
            <w:shd w:val="clear" w:color="auto" w:fill="auto"/>
            <w:vAlign w:val="center"/>
            <w:hideMark/>
          </w:tcPr>
          <w:p w14:paraId="2191EFFD" w14:textId="77777777" w:rsidR="00F56B68" w:rsidRDefault="00F56B68">
            <w:pPr>
              <w:jc w:val="right"/>
              <w:rPr>
                <w:rFonts w:ascii="Verdana" w:hAnsi="Verdana"/>
                <w:sz w:val="20"/>
                <w:szCs w:val="20"/>
              </w:rPr>
            </w:pPr>
            <w:r>
              <w:rPr>
                <w:rFonts w:ascii="Verdana" w:hAnsi="Verdana"/>
                <w:sz w:val="20"/>
                <w:szCs w:val="20"/>
              </w:rPr>
              <w:t>31.537,00</w:t>
            </w:r>
          </w:p>
        </w:tc>
        <w:tc>
          <w:tcPr>
            <w:tcW w:w="1843" w:type="dxa"/>
            <w:tcBorders>
              <w:top w:val="nil"/>
              <w:left w:val="nil"/>
              <w:bottom w:val="single" w:sz="4" w:space="0" w:color="auto"/>
              <w:right w:val="single" w:sz="4" w:space="0" w:color="auto"/>
            </w:tcBorders>
            <w:shd w:val="clear" w:color="auto" w:fill="auto"/>
            <w:vAlign w:val="center"/>
            <w:hideMark/>
          </w:tcPr>
          <w:p w14:paraId="76B077BA" w14:textId="77777777" w:rsidR="00F56B68" w:rsidRDefault="00F56B68">
            <w:pPr>
              <w:jc w:val="right"/>
              <w:rPr>
                <w:rFonts w:ascii="Verdana" w:hAnsi="Verdana"/>
                <w:sz w:val="20"/>
                <w:szCs w:val="20"/>
              </w:rPr>
            </w:pPr>
            <w:r>
              <w:rPr>
                <w:rFonts w:ascii="Verdana" w:hAnsi="Verdana"/>
                <w:sz w:val="20"/>
                <w:szCs w:val="20"/>
              </w:rPr>
              <w:t>31.537,00</w:t>
            </w:r>
          </w:p>
        </w:tc>
      </w:tr>
      <w:tr w:rsidR="00F56B68" w14:paraId="522F1BF7" w14:textId="77777777" w:rsidTr="00F56B68">
        <w:trPr>
          <w:trHeight w:val="510"/>
        </w:trPr>
        <w:tc>
          <w:tcPr>
            <w:tcW w:w="4802" w:type="dxa"/>
            <w:tcBorders>
              <w:top w:val="nil"/>
              <w:left w:val="single" w:sz="4" w:space="0" w:color="auto"/>
              <w:bottom w:val="single" w:sz="4" w:space="0" w:color="auto"/>
              <w:right w:val="single" w:sz="4" w:space="0" w:color="auto"/>
            </w:tcBorders>
            <w:shd w:val="clear" w:color="auto" w:fill="auto"/>
            <w:vAlign w:val="center"/>
            <w:hideMark/>
          </w:tcPr>
          <w:p w14:paraId="49276AE4" w14:textId="77777777" w:rsidR="00F56B68" w:rsidRDefault="00F56B68">
            <w:pPr>
              <w:rPr>
                <w:rFonts w:ascii="Verdana" w:hAnsi="Verdana"/>
                <w:sz w:val="20"/>
                <w:szCs w:val="20"/>
              </w:rPr>
            </w:pPr>
            <w:r>
              <w:rPr>
                <w:rFonts w:ascii="Verdana" w:hAnsi="Verdana"/>
                <w:sz w:val="20"/>
                <w:szCs w:val="20"/>
              </w:rPr>
              <w:t>Izvedba odseka U3 – Pučnikova ulica med Torkarjevo in Rožičevo ulico</w:t>
            </w:r>
          </w:p>
        </w:tc>
        <w:tc>
          <w:tcPr>
            <w:tcW w:w="955" w:type="dxa"/>
            <w:tcBorders>
              <w:top w:val="nil"/>
              <w:left w:val="nil"/>
              <w:bottom w:val="single" w:sz="4" w:space="0" w:color="auto"/>
              <w:right w:val="single" w:sz="4" w:space="0" w:color="auto"/>
            </w:tcBorders>
            <w:shd w:val="clear" w:color="auto" w:fill="auto"/>
            <w:vAlign w:val="center"/>
            <w:hideMark/>
          </w:tcPr>
          <w:p w14:paraId="083C797C" w14:textId="77777777" w:rsidR="00F56B68" w:rsidRDefault="00F56B68">
            <w:pPr>
              <w:jc w:val="center"/>
              <w:rPr>
                <w:rFonts w:ascii="Verdana" w:hAnsi="Verdana"/>
                <w:sz w:val="20"/>
                <w:szCs w:val="20"/>
              </w:rPr>
            </w:pPr>
            <w:r>
              <w:rPr>
                <w:rFonts w:ascii="Verdana" w:hAnsi="Verdana"/>
                <w:sz w:val="20"/>
                <w:szCs w:val="20"/>
              </w:rPr>
              <w:t>3. etapa</w:t>
            </w:r>
          </w:p>
        </w:tc>
        <w:tc>
          <w:tcPr>
            <w:tcW w:w="955" w:type="dxa"/>
            <w:tcBorders>
              <w:top w:val="nil"/>
              <w:left w:val="nil"/>
              <w:bottom w:val="single" w:sz="4" w:space="0" w:color="auto"/>
              <w:right w:val="single" w:sz="4" w:space="0" w:color="auto"/>
            </w:tcBorders>
            <w:shd w:val="clear" w:color="auto" w:fill="auto"/>
            <w:vAlign w:val="center"/>
            <w:hideMark/>
          </w:tcPr>
          <w:p w14:paraId="130D368F" w14:textId="77777777" w:rsidR="00F56B68" w:rsidRDefault="00F56B68">
            <w:pPr>
              <w:jc w:val="center"/>
              <w:rPr>
                <w:rFonts w:ascii="Verdana" w:hAnsi="Verdana"/>
                <w:sz w:val="20"/>
                <w:szCs w:val="20"/>
              </w:rPr>
            </w:pPr>
            <w:r>
              <w:rPr>
                <w:rFonts w:ascii="Verdana" w:hAnsi="Verdana"/>
                <w:sz w:val="20"/>
                <w:szCs w:val="20"/>
              </w:rPr>
              <w:t>m</w:t>
            </w:r>
            <w:r>
              <w:rPr>
                <w:rFonts w:ascii="Verdana" w:hAnsi="Verdana"/>
                <w:sz w:val="20"/>
                <w:szCs w:val="20"/>
                <w:vertAlign w:val="superscript"/>
              </w:rPr>
              <w:t>2</w:t>
            </w:r>
          </w:p>
        </w:tc>
        <w:tc>
          <w:tcPr>
            <w:tcW w:w="959" w:type="dxa"/>
            <w:tcBorders>
              <w:top w:val="nil"/>
              <w:left w:val="nil"/>
              <w:bottom w:val="single" w:sz="4" w:space="0" w:color="auto"/>
              <w:right w:val="single" w:sz="4" w:space="0" w:color="auto"/>
            </w:tcBorders>
            <w:shd w:val="clear" w:color="auto" w:fill="auto"/>
            <w:vAlign w:val="center"/>
            <w:hideMark/>
          </w:tcPr>
          <w:p w14:paraId="7CF2BB60" w14:textId="77777777" w:rsidR="00F56B68" w:rsidRDefault="00F56B68">
            <w:pPr>
              <w:jc w:val="center"/>
              <w:rPr>
                <w:rFonts w:ascii="Verdana" w:hAnsi="Verdana"/>
                <w:sz w:val="20"/>
                <w:szCs w:val="20"/>
              </w:rPr>
            </w:pPr>
            <w:r>
              <w:rPr>
                <w:rFonts w:ascii="Verdana" w:hAnsi="Verdana"/>
                <w:sz w:val="20"/>
                <w:szCs w:val="20"/>
              </w:rPr>
              <w:t>350</w:t>
            </w:r>
          </w:p>
        </w:tc>
        <w:tc>
          <w:tcPr>
            <w:tcW w:w="1269" w:type="dxa"/>
            <w:tcBorders>
              <w:top w:val="nil"/>
              <w:left w:val="nil"/>
              <w:bottom w:val="single" w:sz="4" w:space="0" w:color="auto"/>
              <w:right w:val="single" w:sz="4" w:space="0" w:color="auto"/>
            </w:tcBorders>
            <w:shd w:val="clear" w:color="auto" w:fill="auto"/>
            <w:vAlign w:val="center"/>
            <w:hideMark/>
          </w:tcPr>
          <w:p w14:paraId="070B5142" w14:textId="77777777" w:rsidR="00F56B68" w:rsidRDefault="00F56B68">
            <w:pPr>
              <w:jc w:val="center"/>
              <w:rPr>
                <w:rFonts w:ascii="Verdana" w:hAnsi="Verdana"/>
                <w:sz w:val="20"/>
                <w:szCs w:val="20"/>
              </w:rPr>
            </w:pPr>
            <w:r>
              <w:rPr>
                <w:rFonts w:ascii="Verdana" w:hAnsi="Verdana"/>
                <w:sz w:val="20"/>
                <w:szCs w:val="20"/>
              </w:rPr>
              <w:t>47</w:t>
            </w:r>
          </w:p>
        </w:tc>
        <w:tc>
          <w:tcPr>
            <w:tcW w:w="595" w:type="dxa"/>
            <w:tcBorders>
              <w:top w:val="nil"/>
              <w:left w:val="nil"/>
              <w:bottom w:val="single" w:sz="4" w:space="0" w:color="auto"/>
              <w:right w:val="single" w:sz="4" w:space="0" w:color="auto"/>
            </w:tcBorders>
            <w:shd w:val="clear" w:color="auto" w:fill="auto"/>
            <w:vAlign w:val="center"/>
            <w:hideMark/>
          </w:tcPr>
          <w:p w14:paraId="5838FC5C" w14:textId="77777777" w:rsidR="00F56B68" w:rsidRDefault="00F56B68">
            <w:pPr>
              <w:jc w:val="center"/>
              <w:rPr>
                <w:rFonts w:ascii="Verdana" w:hAnsi="Verdana"/>
                <w:sz w:val="20"/>
                <w:szCs w:val="20"/>
              </w:rPr>
            </w:pPr>
            <w:r>
              <w:rPr>
                <w:rFonts w:ascii="Verdana" w:hAnsi="Verdana"/>
                <w:sz w:val="20"/>
                <w:szCs w:val="20"/>
              </w:rPr>
              <w:t>1,22</w:t>
            </w:r>
          </w:p>
        </w:tc>
        <w:tc>
          <w:tcPr>
            <w:tcW w:w="1800" w:type="dxa"/>
            <w:tcBorders>
              <w:top w:val="nil"/>
              <w:left w:val="nil"/>
              <w:bottom w:val="single" w:sz="4" w:space="0" w:color="auto"/>
              <w:right w:val="single" w:sz="4" w:space="0" w:color="auto"/>
            </w:tcBorders>
            <w:shd w:val="clear" w:color="auto" w:fill="auto"/>
            <w:vAlign w:val="center"/>
            <w:hideMark/>
          </w:tcPr>
          <w:p w14:paraId="1D3635C8" w14:textId="77777777" w:rsidR="00F56B68" w:rsidRDefault="00F56B68">
            <w:pPr>
              <w:jc w:val="right"/>
              <w:rPr>
                <w:rFonts w:ascii="Verdana" w:hAnsi="Verdana"/>
                <w:sz w:val="20"/>
                <w:szCs w:val="20"/>
              </w:rPr>
            </w:pPr>
            <w:r>
              <w:rPr>
                <w:rFonts w:ascii="Verdana" w:hAnsi="Verdana"/>
                <w:sz w:val="20"/>
                <w:szCs w:val="20"/>
              </w:rPr>
              <w:t>20.069,00</w:t>
            </w:r>
          </w:p>
        </w:tc>
        <w:tc>
          <w:tcPr>
            <w:tcW w:w="1843" w:type="dxa"/>
            <w:tcBorders>
              <w:top w:val="nil"/>
              <w:left w:val="nil"/>
              <w:bottom w:val="single" w:sz="4" w:space="0" w:color="auto"/>
              <w:right w:val="single" w:sz="4" w:space="0" w:color="auto"/>
            </w:tcBorders>
            <w:shd w:val="clear" w:color="auto" w:fill="auto"/>
            <w:vAlign w:val="center"/>
            <w:hideMark/>
          </w:tcPr>
          <w:p w14:paraId="43BA03C3" w14:textId="77777777" w:rsidR="00F56B68" w:rsidRDefault="00F56B68">
            <w:pPr>
              <w:jc w:val="right"/>
              <w:rPr>
                <w:rFonts w:ascii="Verdana" w:hAnsi="Verdana"/>
                <w:sz w:val="20"/>
                <w:szCs w:val="20"/>
              </w:rPr>
            </w:pPr>
            <w:r>
              <w:rPr>
                <w:rFonts w:ascii="Verdana" w:hAnsi="Verdana"/>
                <w:sz w:val="20"/>
                <w:szCs w:val="20"/>
              </w:rPr>
              <w:t>20.069,00</w:t>
            </w:r>
          </w:p>
        </w:tc>
      </w:tr>
      <w:tr w:rsidR="00F56B68" w14:paraId="7C2B02AE" w14:textId="77777777" w:rsidTr="00F56B68">
        <w:trPr>
          <w:trHeight w:val="300"/>
        </w:trPr>
        <w:tc>
          <w:tcPr>
            <w:tcW w:w="4802" w:type="dxa"/>
            <w:tcBorders>
              <w:top w:val="nil"/>
              <w:left w:val="single" w:sz="4" w:space="0" w:color="auto"/>
              <w:bottom w:val="single" w:sz="4" w:space="0" w:color="auto"/>
              <w:right w:val="single" w:sz="4" w:space="0" w:color="auto"/>
            </w:tcBorders>
            <w:shd w:val="clear" w:color="auto" w:fill="auto"/>
            <w:vAlign w:val="center"/>
            <w:hideMark/>
          </w:tcPr>
          <w:p w14:paraId="7450C18C" w14:textId="77777777" w:rsidR="00F56B68" w:rsidRDefault="00F56B68">
            <w:pPr>
              <w:rPr>
                <w:rFonts w:ascii="Verdana" w:hAnsi="Verdana"/>
                <w:sz w:val="20"/>
                <w:szCs w:val="20"/>
              </w:rPr>
            </w:pPr>
            <w:r>
              <w:rPr>
                <w:rFonts w:ascii="Verdana" w:hAnsi="Verdana"/>
                <w:sz w:val="20"/>
                <w:szCs w:val="20"/>
              </w:rPr>
              <w:t xml:space="preserve">U6 - rezervat za širitev Kavčičeve ulice </w:t>
            </w:r>
          </w:p>
        </w:tc>
        <w:tc>
          <w:tcPr>
            <w:tcW w:w="955" w:type="dxa"/>
            <w:tcBorders>
              <w:top w:val="nil"/>
              <w:left w:val="nil"/>
              <w:bottom w:val="single" w:sz="4" w:space="0" w:color="auto"/>
              <w:right w:val="single" w:sz="4" w:space="0" w:color="auto"/>
            </w:tcBorders>
            <w:shd w:val="clear" w:color="auto" w:fill="auto"/>
            <w:vAlign w:val="center"/>
            <w:hideMark/>
          </w:tcPr>
          <w:p w14:paraId="591E0A80" w14:textId="77777777" w:rsidR="00F56B68" w:rsidRDefault="00F56B68">
            <w:pPr>
              <w:jc w:val="center"/>
              <w:rPr>
                <w:rFonts w:ascii="Verdana" w:hAnsi="Verdana"/>
                <w:sz w:val="20"/>
                <w:szCs w:val="20"/>
              </w:rPr>
            </w:pPr>
            <w:r>
              <w:rPr>
                <w:rFonts w:ascii="Verdana" w:hAnsi="Verdana"/>
                <w:sz w:val="20"/>
                <w:szCs w:val="20"/>
              </w:rPr>
              <w:t>5. etapa</w:t>
            </w:r>
          </w:p>
        </w:tc>
        <w:tc>
          <w:tcPr>
            <w:tcW w:w="955" w:type="dxa"/>
            <w:tcBorders>
              <w:top w:val="nil"/>
              <w:left w:val="nil"/>
              <w:bottom w:val="single" w:sz="4" w:space="0" w:color="auto"/>
              <w:right w:val="single" w:sz="4" w:space="0" w:color="auto"/>
            </w:tcBorders>
            <w:shd w:val="clear" w:color="auto" w:fill="auto"/>
            <w:vAlign w:val="center"/>
            <w:hideMark/>
          </w:tcPr>
          <w:p w14:paraId="7085A70A" w14:textId="77777777" w:rsidR="00F56B68" w:rsidRDefault="00F56B68">
            <w:pPr>
              <w:jc w:val="center"/>
              <w:rPr>
                <w:rFonts w:ascii="Verdana" w:hAnsi="Verdana"/>
                <w:sz w:val="20"/>
                <w:szCs w:val="20"/>
              </w:rPr>
            </w:pPr>
            <w:r>
              <w:rPr>
                <w:rFonts w:ascii="Verdana" w:hAnsi="Verdana"/>
                <w:sz w:val="20"/>
                <w:szCs w:val="20"/>
              </w:rPr>
              <w:t>m</w:t>
            </w:r>
            <w:r>
              <w:rPr>
                <w:rFonts w:ascii="Verdana" w:hAnsi="Verdana"/>
                <w:sz w:val="20"/>
                <w:szCs w:val="20"/>
                <w:vertAlign w:val="superscript"/>
              </w:rPr>
              <w:t>2</w:t>
            </w:r>
          </w:p>
        </w:tc>
        <w:tc>
          <w:tcPr>
            <w:tcW w:w="959" w:type="dxa"/>
            <w:tcBorders>
              <w:top w:val="nil"/>
              <w:left w:val="nil"/>
              <w:bottom w:val="single" w:sz="4" w:space="0" w:color="auto"/>
              <w:right w:val="single" w:sz="4" w:space="0" w:color="auto"/>
            </w:tcBorders>
            <w:shd w:val="clear" w:color="auto" w:fill="auto"/>
            <w:vAlign w:val="bottom"/>
            <w:hideMark/>
          </w:tcPr>
          <w:p w14:paraId="526622F8" w14:textId="77777777" w:rsidR="00F56B68" w:rsidRDefault="00F56B68">
            <w:pPr>
              <w:jc w:val="center"/>
              <w:rPr>
                <w:rFonts w:ascii="Verdana" w:hAnsi="Verdana"/>
                <w:sz w:val="20"/>
                <w:szCs w:val="20"/>
              </w:rPr>
            </w:pPr>
            <w:r>
              <w:rPr>
                <w:rFonts w:ascii="Verdana" w:hAnsi="Verdana"/>
                <w:sz w:val="20"/>
                <w:szCs w:val="20"/>
              </w:rPr>
              <w:t>63</w:t>
            </w:r>
          </w:p>
        </w:tc>
        <w:tc>
          <w:tcPr>
            <w:tcW w:w="1269" w:type="dxa"/>
            <w:tcBorders>
              <w:top w:val="nil"/>
              <w:left w:val="nil"/>
              <w:bottom w:val="single" w:sz="4" w:space="0" w:color="auto"/>
              <w:right w:val="single" w:sz="4" w:space="0" w:color="auto"/>
            </w:tcBorders>
            <w:shd w:val="clear" w:color="auto" w:fill="auto"/>
            <w:vAlign w:val="bottom"/>
            <w:hideMark/>
          </w:tcPr>
          <w:p w14:paraId="33585325" w14:textId="77777777" w:rsidR="00F56B68" w:rsidRDefault="00F56B68">
            <w:pPr>
              <w:jc w:val="center"/>
              <w:rPr>
                <w:rFonts w:ascii="Verdana" w:hAnsi="Verdana"/>
                <w:sz w:val="20"/>
                <w:szCs w:val="20"/>
              </w:rPr>
            </w:pPr>
            <w:r>
              <w:rPr>
                <w:rFonts w:ascii="Verdana" w:hAnsi="Verdana"/>
                <w:sz w:val="20"/>
                <w:szCs w:val="20"/>
              </w:rPr>
              <w:t>47</w:t>
            </w:r>
          </w:p>
        </w:tc>
        <w:tc>
          <w:tcPr>
            <w:tcW w:w="595" w:type="dxa"/>
            <w:tcBorders>
              <w:top w:val="nil"/>
              <w:left w:val="nil"/>
              <w:bottom w:val="single" w:sz="4" w:space="0" w:color="auto"/>
              <w:right w:val="single" w:sz="4" w:space="0" w:color="auto"/>
            </w:tcBorders>
            <w:shd w:val="clear" w:color="auto" w:fill="auto"/>
            <w:vAlign w:val="bottom"/>
            <w:hideMark/>
          </w:tcPr>
          <w:p w14:paraId="5E7A7E1E" w14:textId="77777777" w:rsidR="00F56B68" w:rsidRDefault="00F56B68">
            <w:pPr>
              <w:jc w:val="center"/>
              <w:rPr>
                <w:rFonts w:ascii="Verdana" w:hAnsi="Verdana"/>
                <w:sz w:val="20"/>
                <w:szCs w:val="20"/>
              </w:rPr>
            </w:pPr>
            <w:r>
              <w:rPr>
                <w:rFonts w:ascii="Verdana" w:hAnsi="Verdana"/>
                <w:sz w:val="20"/>
                <w:szCs w:val="20"/>
              </w:rPr>
              <w:t>1,22</w:t>
            </w:r>
          </w:p>
        </w:tc>
        <w:tc>
          <w:tcPr>
            <w:tcW w:w="1800" w:type="dxa"/>
            <w:tcBorders>
              <w:top w:val="nil"/>
              <w:left w:val="nil"/>
              <w:bottom w:val="single" w:sz="4" w:space="0" w:color="auto"/>
              <w:right w:val="single" w:sz="4" w:space="0" w:color="auto"/>
            </w:tcBorders>
            <w:shd w:val="clear" w:color="auto" w:fill="auto"/>
            <w:vAlign w:val="bottom"/>
            <w:hideMark/>
          </w:tcPr>
          <w:p w14:paraId="1C453046" w14:textId="77777777" w:rsidR="00F56B68" w:rsidRDefault="00F56B68">
            <w:pPr>
              <w:jc w:val="right"/>
              <w:rPr>
                <w:rFonts w:ascii="Verdana" w:hAnsi="Verdana"/>
                <w:sz w:val="20"/>
                <w:szCs w:val="20"/>
              </w:rPr>
            </w:pPr>
            <w:r>
              <w:rPr>
                <w:rFonts w:ascii="Verdana" w:hAnsi="Verdana"/>
                <w:sz w:val="20"/>
                <w:szCs w:val="20"/>
              </w:rPr>
              <w:t>3.612,42</w:t>
            </w:r>
          </w:p>
        </w:tc>
        <w:tc>
          <w:tcPr>
            <w:tcW w:w="1843" w:type="dxa"/>
            <w:tcBorders>
              <w:top w:val="nil"/>
              <w:left w:val="nil"/>
              <w:bottom w:val="single" w:sz="4" w:space="0" w:color="auto"/>
              <w:right w:val="single" w:sz="4" w:space="0" w:color="auto"/>
            </w:tcBorders>
            <w:shd w:val="clear" w:color="auto" w:fill="auto"/>
            <w:vAlign w:val="bottom"/>
            <w:hideMark/>
          </w:tcPr>
          <w:p w14:paraId="2559AC12" w14:textId="77777777" w:rsidR="00F56B68" w:rsidRDefault="00F56B68">
            <w:pPr>
              <w:jc w:val="right"/>
              <w:rPr>
                <w:rFonts w:ascii="Verdana" w:hAnsi="Verdana"/>
                <w:sz w:val="20"/>
                <w:szCs w:val="20"/>
              </w:rPr>
            </w:pPr>
            <w:r>
              <w:rPr>
                <w:rFonts w:ascii="Verdana" w:hAnsi="Verdana"/>
                <w:sz w:val="20"/>
                <w:szCs w:val="20"/>
              </w:rPr>
              <w:t>3.612,42</w:t>
            </w:r>
          </w:p>
        </w:tc>
      </w:tr>
      <w:tr w:rsidR="00F56B68" w14:paraId="01084116" w14:textId="77777777" w:rsidTr="00F56B68">
        <w:trPr>
          <w:trHeight w:val="765"/>
        </w:trPr>
        <w:tc>
          <w:tcPr>
            <w:tcW w:w="4802" w:type="dxa"/>
            <w:tcBorders>
              <w:top w:val="nil"/>
              <w:left w:val="single" w:sz="4" w:space="0" w:color="auto"/>
              <w:bottom w:val="single" w:sz="4" w:space="0" w:color="auto"/>
              <w:right w:val="single" w:sz="4" w:space="0" w:color="auto"/>
            </w:tcBorders>
            <w:shd w:val="clear" w:color="auto" w:fill="auto"/>
            <w:vAlign w:val="center"/>
            <w:hideMark/>
          </w:tcPr>
          <w:p w14:paraId="1912CCBE" w14:textId="77777777" w:rsidR="00F56B68" w:rsidRDefault="00F56B68">
            <w:pPr>
              <w:rPr>
                <w:rFonts w:ascii="Verdana" w:hAnsi="Verdana"/>
                <w:sz w:val="20"/>
                <w:szCs w:val="20"/>
              </w:rPr>
            </w:pPr>
            <w:r>
              <w:rPr>
                <w:rFonts w:ascii="Verdana" w:hAnsi="Verdana"/>
                <w:sz w:val="20"/>
                <w:szCs w:val="20"/>
              </w:rPr>
              <w:t>U5 - ureditev ostalega dela priključka Jelinčičeve na Pokopališko ulico na delu parcele št. 1554/25 (U5)</w:t>
            </w:r>
          </w:p>
        </w:tc>
        <w:tc>
          <w:tcPr>
            <w:tcW w:w="955" w:type="dxa"/>
            <w:tcBorders>
              <w:top w:val="nil"/>
              <w:left w:val="nil"/>
              <w:bottom w:val="single" w:sz="4" w:space="0" w:color="auto"/>
              <w:right w:val="single" w:sz="4" w:space="0" w:color="auto"/>
            </w:tcBorders>
            <w:shd w:val="clear" w:color="auto" w:fill="auto"/>
            <w:vAlign w:val="center"/>
            <w:hideMark/>
          </w:tcPr>
          <w:p w14:paraId="01454E7F" w14:textId="77777777" w:rsidR="00F56B68" w:rsidRDefault="00F56B68">
            <w:pPr>
              <w:jc w:val="center"/>
              <w:rPr>
                <w:rFonts w:ascii="Verdana" w:hAnsi="Verdana"/>
                <w:sz w:val="20"/>
                <w:szCs w:val="20"/>
              </w:rPr>
            </w:pPr>
            <w:r>
              <w:rPr>
                <w:rFonts w:ascii="Verdana" w:hAnsi="Verdana"/>
                <w:sz w:val="20"/>
                <w:szCs w:val="20"/>
              </w:rPr>
              <w:t>6. etapa</w:t>
            </w:r>
          </w:p>
        </w:tc>
        <w:tc>
          <w:tcPr>
            <w:tcW w:w="955" w:type="dxa"/>
            <w:tcBorders>
              <w:top w:val="nil"/>
              <w:left w:val="nil"/>
              <w:bottom w:val="single" w:sz="4" w:space="0" w:color="auto"/>
              <w:right w:val="single" w:sz="4" w:space="0" w:color="auto"/>
            </w:tcBorders>
            <w:shd w:val="clear" w:color="auto" w:fill="auto"/>
            <w:vAlign w:val="center"/>
            <w:hideMark/>
          </w:tcPr>
          <w:p w14:paraId="5AE11DD3" w14:textId="77777777" w:rsidR="00F56B68" w:rsidRDefault="00F56B68">
            <w:pPr>
              <w:jc w:val="center"/>
              <w:rPr>
                <w:rFonts w:ascii="Verdana" w:hAnsi="Verdana"/>
                <w:sz w:val="20"/>
                <w:szCs w:val="20"/>
              </w:rPr>
            </w:pPr>
            <w:r>
              <w:rPr>
                <w:rFonts w:ascii="Verdana" w:hAnsi="Verdana"/>
                <w:sz w:val="20"/>
                <w:szCs w:val="20"/>
              </w:rPr>
              <w:t>m</w:t>
            </w:r>
            <w:r>
              <w:rPr>
                <w:rFonts w:ascii="Verdana" w:hAnsi="Verdana"/>
                <w:sz w:val="20"/>
                <w:szCs w:val="20"/>
                <w:vertAlign w:val="superscript"/>
              </w:rPr>
              <w:t>2</w:t>
            </w:r>
          </w:p>
        </w:tc>
        <w:tc>
          <w:tcPr>
            <w:tcW w:w="959" w:type="dxa"/>
            <w:tcBorders>
              <w:top w:val="nil"/>
              <w:left w:val="nil"/>
              <w:bottom w:val="single" w:sz="4" w:space="0" w:color="auto"/>
              <w:right w:val="single" w:sz="4" w:space="0" w:color="auto"/>
            </w:tcBorders>
            <w:shd w:val="clear" w:color="auto" w:fill="auto"/>
            <w:vAlign w:val="center"/>
            <w:hideMark/>
          </w:tcPr>
          <w:p w14:paraId="094210A2" w14:textId="77777777" w:rsidR="00F56B68" w:rsidRDefault="00F56B68">
            <w:pPr>
              <w:jc w:val="center"/>
              <w:rPr>
                <w:rFonts w:ascii="Verdana" w:hAnsi="Verdana"/>
                <w:sz w:val="20"/>
                <w:szCs w:val="20"/>
              </w:rPr>
            </w:pPr>
            <w:r>
              <w:rPr>
                <w:rFonts w:ascii="Verdana" w:hAnsi="Verdana"/>
                <w:sz w:val="20"/>
                <w:szCs w:val="20"/>
              </w:rPr>
              <w:t>73</w:t>
            </w:r>
          </w:p>
        </w:tc>
        <w:tc>
          <w:tcPr>
            <w:tcW w:w="1269" w:type="dxa"/>
            <w:tcBorders>
              <w:top w:val="nil"/>
              <w:left w:val="nil"/>
              <w:bottom w:val="single" w:sz="4" w:space="0" w:color="auto"/>
              <w:right w:val="single" w:sz="4" w:space="0" w:color="auto"/>
            </w:tcBorders>
            <w:shd w:val="clear" w:color="auto" w:fill="auto"/>
            <w:vAlign w:val="center"/>
            <w:hideMark/>
          </w:tcPr>
          <w:p w14:paraId="4684C1C9" w14:textId="77777777" w:rsidR="00F56B68" w:rsidRDefault="00F56B68">
            <w:pPr>
              <w:jc w:val="center"/>
              <w:rPr>
                <w:rFonts w:ascii="Verdana" w:hAnsi="Verdana"/>
                <w:sz w:val="20"/>
                <w:szCs w:val="20"/>
              </w:rPr>
            </w:pPr>
            <w:r>
              <w:rPr>
                <w:rFonts w:ascii="Verdana" w:hAnsi="Verdana"/>
                <w:sz w:val="20"/>
                <w:szCs w:val="20"/>
              </w:rPr>
              <w:t>47</w:t>
            </w:r>
          </w:p>
        </w:tc>
        <w:tc>
          <w:tcPr>
            <w:tcW w:w="595" w:type="dxa"/>
            <w:tcBorders>
              <w:top w:val="nil"/>
              <w:left w:val="nil"/>
              <w:bottom w:val="single" w:sz="4" w:space="0" w:color="auto"/>
              <w:right w:val="single" w:sz="4" w:space="0" w:color="auto"/>
            </w:tcBorders>
            <w:shd w:val="clear" w:color="auto" w:fill="auto"/>
            <w:vAlign w:val="center"/>
            <w:hideMark/>
          </w:tcPr>
          <w:p w14:paraId="6E0B18EE" w14:textId="77777777" w:rsidR="00F56B68" w:rsidRDefault="00F56B68">
            <w:pPr>
              <w:jc w:val="center"/>
              <w:rPr>
                <w:rFonts w:ascii="Verdana" w:hAnsi="Verdana"/>
                <w:sz w:val="20"/>
                <w:szCs w:val="20"/>
              </w:rPr>
            </w:pPr>
            <w:r>
              <w:rPr>
                <w:rFonts w:ascii="Verdana" w:hAnsi="Verdana"/>
                <w:sz w:val="20"/>
                <w:szCs w:val="20"/>
              </w:rPr>
              <w:t>1,22</w:t>
            </w:r>
          </w:p>
        </w:tc>
        <w:tc>
          <w:tcPr>
            <w:tcW w:w="1800" w:type="dxa"/>
            <w:tcBorders>
              <w:top w:val="nil"/>
              <w:left w:val="nil"/>
              <w:bottom w:val="single" w:sz="4" w:space="0" w:color="auto"/>
              <w:right w:val="single" w:sz="4" w:space="0" w:color="auto"/>
            </w:tcBorders>
            <w:shd w:val="clear" w:color="auto" w:fill="auto"/>
            <w:vAlign w:val="center"/>
            <w:hideMark/>
          </w:tcPr>
          <w:p w14:paraId="3AC8454B" w14:textId="77777777" w:rsidR="00F56B68" w:rsidRDefault="00F56B68">
            <w:pPr>
              <w:jc w:val="right"/>
              <w:rPr>
                <w:rFonts w:ascii="Verdana" w:hAnsi="Verdana"/>
                <w:sz w:val="20"/>
                <w:szCs w:val="20"/>
              </w:rPr>
            </w:pPr>
            <w:r>
              <w:rPr>
                <w:rFonts w:ascii="Verdana" w:hAnsi="Verdana"/>
                <w:sz w:val="20"/>
                <w:szCs w:val="20"/>
              </w:rPr>
              <w:t>4.185,82</w:t>
            </w:r>
          </w:p>
        </w:tc>
        <w:tc>
          <w:tcPr>
            <w:tcW w:w="1843" w:type="dxa"/>
            <w:tcBorders>
              <w:top w:val="nil"/>
              <w:left w:val="nil"/>
              <w:bottom w:val="single" w:sz="4" w:space="0" w:color="auto"/>
              <w:right w:val="single" w:sz="4" w:space="0" w:color="auto"/>
            </w:tcBorders>
            <w:shd w:val="clear" w:color="auto" w:fill="auto"/>
            <w:vAlign w:val="center"/>
            <w:hideMark/>
          </w:tcPr>
          <w:p w14:paraId="30171834" w14:textId="77777777" w:rsidR="00F56B68" w:rsidRDefault="00F56B68">
            <w:pPr>
              <w:jc w:val="right"/>
              <w:rPr>
                <w:rFonts w:ascii="Verdana" w:hAnsi="Verdana"/>
                <w:sz w:val="20"/>
                <w:szCs w:val="20"/>
              </w:rPr>
            </w:pPr>
            <w:r>
              <w:rPr>
                <w:rFonts w:ascii="Verdana" w:hAnsi="Verdana"/>
                <w:sz w:val="20"/>
                <w:szCs w:val="20"/>
              </w:rPr>
              <w:t>4.185,82</w:t>
            </w:r>
          </w:p>
        </w:tc>
      </w:tr>
      <w:tr w:rsidR="00F56B68" w14:paraId="137AB4B4" w14:textId="77777777" w:rsidTr="00F56B68">
        <w:trPr>
          <w:trHeight w:val="300"/>
        </w:trPr>
        <w:tc>
          <w:tcPr>
            <w:tcW w:w="4802" w:type="dxa"/>
            <w:tcBorders>
              <w:top w:val="nil"/>
              <w:left w:val="single" w:sz="4" w:space="0" w:color="auto"/>
              <w:bottom w:val="single" w:sz="4" w:space="0" w:color="auto"/>
              <w:right w:val="single" w:sz="4" w:space="0" w:color="auto"/>
            </w:tcBorders>
            <w:shd w:val="clear" w:color="auto" w:fill="auto"/>
            <w:vAlign w:val="center"/>
            <w:hideMark/>
          </w:tcPr>
          <w:p w14:paraId="34B59354" w14:textId="77777777" w:rsidR="00F56B68" w:rsidRDefault="00F56B68">
            <w:pPr>
              <w:rPr>
                <w:rFonts w:ascii="Verdana" w:hAnsi="Verdana"/>
                <w:b/>
                <w:bCs/>
                <w:color w:val="000000"/>
                <w:sz w:val="20"/>
                <w:szCs w:val="20"/>
              </w:rPr>
            </w:pPr>
            <w:r>
              <w:rPr>
                <w:rFonts w:ascii="Verdana" w:hAnsi="Verdana"/>
                <w:b/>
                <w:bCs/>
                <w:color w:val="000000"/>
                <w:sz w:val="20"/>
                <w:szCs w:val="20"/>
              </w:rPr>
              <w:t>stroški gradnje in opreme</w:t>
            </w:r>
          </w:p>
        </w:tc>
        <w:tc>
          <w:tcPr>
            <w:tcW w:w="4138" w:type="dxa"/>
            <w:gridSpan w:val="4"/>
            <w:tcBorders>
              <w:top w:val="single" w:sz="4" w:space="0" w:color="auto"/>
              <w:left w:val="nil"/>
              <w:bottom w:val="single" w:sz="4" w:space="0" w:color="auto"/>
              <w:right w:val="single" w:sz="4" w:space="0" w:color="auto"/>
            </w:tcBorders>
            <w:shd w:val="clear" w:color="auto" w:fill="auto"/>
            <w:vAlign w:val="center"/>
            <w:hideMark/>
          </w:tcPr>
          <w:p w14:paraId="34E1C90C" w14:textId="77777777" w:rsidR="00F56B68" w:rsidRDefault="00F56B68">
            <w:pPr>
              <w:rPr>
                <w:rFonts w:ascii="Verdana" w:hAnsi="Verdana"/>
                <w:b/>
                <w:bCs/>
                <w:color w:val="000000"/>
                <w:sz w:val="20"/>
                <w:szCs w:val="20"/>
              </w:rPr>
            </w:pPr>
            <w:r>
              <w:rPr>
                <w:rFonts w:ascii="Verdana" w:hAnsi="Verdana"/>
                <w:b/>
                <w:bCs/>
                <w:color w:val="000000"/>
                <w:sz w:val="20"/>
                <w:szCs w:val="20"/>
              </w:rPr>
              <w:t> </w:t>
            </w:r>
          </w:p>
        </w:tc>
        <w:tc>
          <w:tcPr>
            <w:tcW w:w="595" w:type="dxa"/>
            <w:tcBorders>
              <w:top w:val="nil"/>
              <w:left w:val="nil"/>
              <w:bottom w:val="single" w:sz="4" w:space="0" w:color="auto"/>
              <w:right w:val="single" w:sz="4" w:space="0" w:color="auto"/>
            </w:tcBorders>
            <w:shd w:val="clear" w:color="auto" w:fill="auto"/>
            <w:vAlign w:val="center"/>
            <w:hideMark/>
          </w:tcPr>
          <w:p w14:paraId="54EA93EF" w14:textId="77777777" w:rsidR="00F56B68" w:rsidRDefault="00F56B68">
            <w:pPr>
              <w:rPr>
                <w:rFonts w:ascii="Verdana" w:hAnsi="Verdana"/>
                <w:b/>
                <w:bCs/>
                <w:color w:val="000000"/>
                <w:sz w:val="20"/>
                <w:szCs w:val="20"/>
              </w:rPr>
            </w:pPr>
            <w:r>
              <w:rPr>
                <w:rFonts w:ascii="Verdana" w:hAnsi="Verdana"/>
                <w:b/>
                <w:bCs/>
                <w:color w:val="000000"/>
                <w:sz w:val="20"/>
                <w:szCs w:val="20"/>
              </w:rPr>
              <w:t> </w:t>
            </w:r>
          </w:p>
        </w:tc>
        <w:tc>
          <w:tcPr>
            <w:tcW w:w="1800" w:type="dxa"/>
            <w:tcBorders>
              <w:top w:val="nil"/>
              <w:left w:val="nil"/>
              <w:bottom w:val="single" w:sz="4" w:space="0" w:color="auto"/>
              <w:right w:val="single" w:sz="4" w:space="0" w:color="auto"/>
            </w:tcBorders>
            <w:shd w:val="clear" w:color="auto" w:fill="auto"/>
            <w:vAlign w:val="center"/>
            <w:hideMark/>
          </w:tcPr>
          <w:p w14:paraId="463A0D5B" w14:textId="77777777" w:rsidR="00F56B68" w:rsidRDefault="00F56B68">
            <w:pPr>
              <w:jc w:val="right"/>
              <w:rPr>
                <w:rFonts w:ascii="Verdana" w:hAnsi="Verdana"/>
                <w:b/>
                <w:bCs/>
                <w:color w:val="000000"/>
                <w:sz w:val="20"/>
                <w:szCs w:val="20"/>
              </w:rPr>
            </w:pPr>
            <w:r>
              <w:rPr>
                <w:rFonts w:ascii="Verdana" w:hAnsi="Verdana"/>
                <w:b/>
                <w:bCs/>
                <w:color w:val="000000"/>
                <w:sz w:val="20"/>
                <w:szCs w:val="20"/>
              </w:rPr>
              <w:t>368.003,24</w:t>
            </w:r>
          </w:p>
        </w:tc>
        <w:tc>
          <w:tcPr>
            <w:tcW w:w="1843" w:type="dxa"/>
            <w:tcBorders>
              <w:top w:val="nil"/>
              <w:left w:val="nil"/>
              <w:bottom w:val="single" w:sz="4" w:space="0" w:color="auto"/>
              <w:right w:val="single" w:sz="4" w:space="0" w:color="auto"/>
            </w:tcBorders>
            <w:shd w:val="clear" w:color="auto" w:fill="auto"/>
            <w:vAlign w:val="center"/>
            <w:hideMark/>
          </w:tcPr>
          <w:p w14:paraId="3C1F2FD4" w14:textId="77777777" w:rsidR="00F56B68" w:rsidRDefault="00F56B68">
            <w:pPr>
              <w:jc w:val="right"/>
              <w:rPr>
                <w:rFonts w:ascii="Verdana" w:hAnsi="Verdana"/>
                <w:b/>
                <w:bCs/>
                <w:color w:val="000000"/>
                <w:sz w:val="20"/>
                <w:szCs w:val="20"/>
              </w:rPr>
            </w:pPr>
            <w:r>
              <w:rPr>
                <w:rFonts w:ascii="Verdana" w:hAnsi="Verdana"/>
                <w:b/>
                <w:bCs/>
                <w:color w:val="000000"/>
                <w:sz w:val="20"/>
                <w:szCs w:val="20"/>
              </w:rPr>
              <w:t>368.003,24</w:t>
            </w:r>
          </w:p>
        </w:tc>
      </w:tr>
      <w:tr w:rsidR="00F56B68" w14:paraId="3D975F45" w14:textId="77777777" w:rsidTr="00F56B68">
        <w:trPr>
          <w:trHeight w:val="300"/>
        </w:trPr>
        <w:tc>
          <w:tcPr>
            <w:tcW w:w="4802" w:type="dxa"/>
            <w:tcBorders>
              <w:top w:val="nil"/>
              <w:left w:val="single" w:sz="4" w:space="0" w:color="auto"/>
              <w:bottom w:val="single" w:sz="4" w:space="0" w:color="auto"/>
              <w:right w:val="single" w:sz="4" w:space="0" w:color="auto"/>
            </w:tcBorders>
            <w:shd w:val="clear" w:color="auto" w:fill="auto"/>
            <w:vAlign w:val="center"/>
            <w:hideMark/>
          </w:tcPr>
          <w:p w14:paraId="65732B50" w14:textId="77777777" w:rsidR="00F56B68" w:rsidRDefault="00F56B68">
            <w:pPr>
              <w:rPr>
                <w:rFonts w:ascii="Verdana" w:hAnsi="Verdana"/>
                <w:color w:val="000000"/>
                <w:sz w:val="20"/>
                <w:szCs w:val="20"/>
              </w:rPr>
            </w:pPr>
            <w:r>
              <w:rPr>
                <w:rFonts w:ascii="Verdana" w:hAnsi="Verdana"/>
                <w:color w:val="000000"/>
                <w:sz w:val="20"/>
                <w:szCs w:val="20"/>
              </w:rPr>
              <w:t>projektna in investicijska dokumentacija</w:t>
            </w:r>
          </w:p>
        </w:tc>
        <w:tc>
          <w:tcPr>
            <w:tcW w:w="4733" w:type="dxa"/>
            <w:gridSpan w:val="5"/>
            <w:tcBorders>
              <w:top w:val="single" w:sz="4" w:space="0" w:color="auto"/>
              <w:left w:val="nil"/>
              <w:bottom w:val="single" w:sz="4" w:space="0" w:color="auto"/>
              <w:right w:val="single" w:sz="4" w:space="0" w:color="auto"/>
            </w:tcBorders>
            <w:shd w:val="clear" w:color="auto" w:fill="auto"/>
            <w:vAlign w:val="center"/>
            <w:hideMark/>
          </w:tcPr>
          <w:p w14:paraId="0E5198AC" w14:textId="77777777" w:rsidR="00F56B68" w:rsidRDefault="00F56B68">
            <w:pPr>
              <w:jc w:val="center"/>
              <w:rPr>
                <w:rFonts w:ascii="Verdana" w:hAnsi="Verdana"/>
                <w:color w:val="000000"/>
                <w:sz w:val="20"/>
                <w:szCs w:val="20"/>
              </w:rPr>
            </w:pPr>
            <w:r>
              <w:rPr>
                <w:rFonts w:ascii="Verdana" w:hAnsi="Verdana"/>
                <w:color w:val="000000"/>
                <w:sz w:val="20"/>
                <w:szCs w:val="20"/>
              </w:rPr>
              <w:t>7,00%</w:t>
            </w:r>
          </w:p>
        </w:tc>
        <w:tc>
          <w:tcPr>
            <w:tcW w:w="1800" w:type="dxa"/>
            <w:tcBorders>
              <w:top w:val="nil"/>
              <w:left w:val="nil"/>
              <w:bottom w:val="single" w:sz="4" w:space="0" w:color="auto"/>
              <w:right w:val="single" w:sz="4" w:space="0" w:color="auto"/>
            </w:tcBorders>
            <w:shd w:val="clear" w:color="auto" w:fill="auto"/>
            <w:vAlign w:val="center"/>
            <w:hideMark/>
          </w:tcPr>
          <w:p w14:paraId="6B5AB495" w14:textId="77777777" w:rsidR="00F56B68" w:rsidRDefault="00F56B68">
            <w:pPr>
              <w:jc w:val="right"/>
              <w:rPr>
                <w:rFonts w:ascii="Verdana" w:hAnsi="Verdana"/>
                <w:color w:val="000000"/>
                <w:sz w:val="20"/>
                <w:szCs w:val="20"/>
              </w:rPr>
            </w:pPr>
            <w:r>
              <w:rPr>
                <w:rFonts w:ascii="Verdana" w:hAnsi="Verdana"/>
                <w:color w:val="000000"/>
                <w:sz w:val="20"/>
                <w:szCs w:val="20"/>
              </w:rPr>
              <w:t>25.760,23</w:t>
            </w:r>
          </w:p>
        </w:tc>
        <w:tc>
          <w:tcPr>
            <w:tcW w:w="1843" w:type="dxa"/>
            <w:tcBorders>
              <w:top w:val="nil"/>
              <w:left w:val="nil"/>
              <w:bottom w:val="single" w:sz="4" w:space="0" w:color="auto"/>
              <w:right w:val="single" w:sz="4" w:space="0" w:color="auto"/>
            </w:tcBorders>
            <w:shd w:val="clear" w:color="auto" w:fill="auto"/>
            <w:vAlign w:val="bottom"/>
            <w:hideMark/>
          </w:tcPr>
          <w:p w14:paraId="11CE9784" w14:textId="77777777" w:rsidR="00F56B68" w:rsidRDefault="00F56B68">
            <w:pPr>
              <w:jc w:val="right"/>
              <w:rPr>
                <w:rFonts w:ascii="Verdana" w:hAnsi="Verdana"/>
                <w:color w:val="000000"/>
                <w:sz w:val="20"/>
                <w:szCs w:val="20"/>
              </w:rPr>
            </w:pPr>
            <w:r>
              <w:rPr>
                <w:rFonts w:ascii="Verdana" w:hAnsi="Verdana"/>
                <w:color w:val="000000"/>
                <w:sz w:val="20"/>
                <w:szCs w:val="20"/>
              </w:rPr>
              <w:t>25.760,23</w:t>
            </w:r>
          </w:p>
        </w:tc>
      </w:tr>
      <w:tr w:rsidR="00F56B68" w14:paraId="001D01B2" w14:textId="77777777" w:rsidTr="00F56B68">
        <w:trPr>
          <w:trHeight w:val="300"/>
        </w:trPr>
        <w:tc>
          <w:tcPr>
            <w:tcW w:w="4802" w:type="dxa"/>
            <w:tcBorders>
              <w:top w:val="nil"/>
              <w:left w:val="single" w:sz="4" w:space="0" w:color="auto"/>
              <w:bottom w:val="single" w:sz="4" w:space="0" w:color="auto"/>
              <w:right w:val="single" w:sz="4" w:space="0" w:color="auto"/>
            </w:tcBorders>
            <w:shd w:val="clear" w:color="auto" w:fill="auto"/>
            <w:vAlign w:val="center"/>
            <w:hideMark/>
          </w:tcPr>
          <w:p w14:paraId="732EBC5F" w14:textId="77777777" w:rsidR="00F56B68" w:rsidRDefault="00F56B68">
            <w:pPr>
              <w:rPr>
                <w:rFonts w:ascii="Verdana" w:hAnsi="Verdana"/>
                <w:color w:val="000000"/>
                <w:sz w:val="20"/>
                <w:szCs w:val="20"/>
              </w:rPr>
            </w:pPr>
            <w:r>
              <w:rPr>
                <w:rFonts w:ascii="Verdana" w:hAnsi="Verdana"/>
                <w:color w:val="000000"/>
                <w:sz w:val="20"/>
                <w:szCs w:val="20"/>
              </w:rPr>
              <w:t>inženiring in nadzor po GZ</w:t>
            </w:r>
          </w:p>
        </w:tc>
        <w:tc>
          <w:tcPr>
            <w:tcW w:w="4733" w:type="dxa"/>
            <w:gridSpan w:val="5"/>
            <w:tcBorders>
              <w:top w:val="single" w:sz="4" w:space="0" w:color="auto"/>
              <w:left w:val="nil"/>
              <w:bottom w:val="single" w:sz="4" w:space="0" w:color="auto"/>
              <w:right w:val="single" w:sz="4" w:space="0" w:color="auto"/>
            </w:tcBorders>
            <w:shd w:val="clear" w:color="auto" w:fill="auto"/>
            <w:vAlign w:val="center"/>
            <w:hideMark/>
          </w:tcPr>
          <w:p w14:paraId="62FD6E56" w14:textId="77777777" w:rsidR="00F56B68" w:rsidRDefault="00F56B68">
            <w:pPr>
              <w:jc w:val="center"/>
              <w:rPr>
                <w:rFonts w:ascii="Verdana" w:hAnsi="Verdana"/>
                <w:color w:val="000000"/>
                <w:sz w:val="20"/>
                <w:szCs w:val="20"/>
              </w:rPr>
            </w:pPr>
            <w:r>
              <w:rPr>
                <w:rFonts w:ascii="Verdana" w:hAnsi="Verdana"/>
                <w:color w:val="000000"/>
                <w:sz w:val="20"/>
                <w:szCs w:val="20"/>
              </w:rPr>
              <w:t>4,50%</w:t>
            </w:r>
          </w:p>
        </w:tc>
        <w:tc>
          <w:tcPr>
            <w:tcW w:w="1800" w:type="dxa"/>
            <w:tcBorders>
              <w:top w:val="nil"/>
              <w:left w:val="nil"/>
              <w:bottom w:val="single" w:sz="4" w:space="0" w:color="auto"/>
              <w:right w:val="single" w:sz="4" w:space="0" w:color="auto"/>
            </w:tcBorders>
            <w:shd w:val="clear" w:color="auto" w:fill="auto"/>
            <w:vAlign w:val="center"/>
            <w:hideMark/>
          </w:tcPr>
          <w:p w14:paraId="2F7ED3C0" w14:textId="77777777" w:rsidR="00F56B68" w:rsidRDefault="00F56B68">
            <w:pPr>
              <w:jc w:val="right"/>
              <w:rPr>
                <w:rFonts w:ascii="Verdana" w:hAnsi="Verdana"/>
                <w:color w:val="000000"/>
                <w:sz w:val="20"/>
                <w:szCs w:val="20"/>
              </w:rPr>
            </w:pPr>
            <w:r>
              <w:rPr>
                <w:rFonts w:ascii="Verdana" w:hAnsi="Verdana"/>
                <w:color w:val="000000"/>
                <w:sz w:val="20"/>
                <w:szCs w:val="20"/>
              </w:rPr>
              <w:t>16.560,15</w:t>
            </w:r>
          </w:p>
        </w:tc>
        <w:tc>
          <w:tcPr>
            <w:tcW w:w="1843" w:type="dxa"/>
            <w:tcBorders>
              <w:top w:val="nil"/>
              <w:left w:val="nil"/>
              <w:bottom w:val="single" w:sz="4" w:space="0" w:color="auto"/>
              <w:right w:val="single" w:sz="4" w:space="0" w:color="auto"/>
            </w:tcBorders>
            <w:shd w:val="clear" w:color="auto" w:fill="auto"/>
            <w:vAlign w:val="bottom"/>
            <w:hideMark/>
          </w:tcPr>
          <w:p w14:paraId="2F8E45EA" w14:textId="77777777" w:rsidR="00F56B68" w:rsidRDefault="00F56B68">
            <w:pPr>
              <w:jc w:val="right"/>
              <w:rPr>
                <w:rFonts w:ascii="Verdana" w:hAnsi="Verdana"/>
                <w:color w:val="000000"/>
                <w:sz w:val="20"/>
                <w:szCs w:val="20"/>
              </w:rPr>
            </w:pPr>
            <w:r>
              <w:rPr>
                <w:rFonts w:ascii="Verdana" w:hAnsi="Verdana"/>
                <w:color w:val="000000"/>
                <w:sz w:val="20"/>
                <w:szCs w:val="20"/>
              </w:rPr>
              <w:t>16.560,15</w:t>
            </w:r>
          </w:p>
        </w:tc>
      </w:tr>
      <w:tr w:rsidR="00F56B68" w14:paraId="39E0B080" w14:textId="77777777" w:rsidTr="00F56B68">
        <w:trPr>
          <w:trHeight w:val="300"/>
        </w:trPr>
        <w:tc>
          <w:tcPr>
            <w:tcW w:w="4802" w:type="dxa"/>
            <w:tcBorders>
              <w:top w:val="nil"/>
              <w:left w:val="single" w:sz="4" w:space="0" w:color="auto"/>
              <w:bottom w:val="single" w:sz="4" w:space="0" w:color="auto"/>
              <w:right w:val="single" w:sz="4" w:space="0" w:color="auto"/>
            </w:tcBorders>
            <w:shd w:val="clear" w:color="auto" w:fill="auto"/>
            <w:vAlign w:val="center"/>
            <w:hideMark/>
          </w:tcPr>
          <w:p w14:paraId="73D6BB6A" w14:textId="77777777" w:rsidR="00F56B68" w:rsidRDefault="00F56B68">
            <w:pPr>
              <w:rPr>
                <w:rFonts w:ascii="Verdana" w:hAnsi="Verdana"/>
                <w:color w:val="000000"/>
                <w:sz w:val="20"/>
                <w:szCs w:val="20"/>
              </w:rPr>
            </w:pPr>
            <w:r>
              <w:rPr>
                <w:rFonts w:ascii="Verdana" w:hAnsi="Verdana"/>
                <w:color w:val="000000"/>
                <w:sz w:val="20"/>
                <w:szCs w:val="20"/>
              </w:rPr>
              <w:t>nadzor občine po zakonu</w:t>
            </w:r>
          </w:p>
        </w:tc>
        <w:tc>
          <w:tcPr>
            <w:tcW w:w="4733" w:type="dxa"/>
            <w:gridSpan w:val="5"/>
            <w:tcBorders>
              <w:top w:val="single" w:sz="4" w:space="0" w:color="auto"/>
              <w:left w:val="nil"/>
              <w:bottom w:val="single" w:sz="4" w:space="0" w:color="auto"/>
              <w:right w:val="single" w:sz="4" w:space="0" w:color="auto"/>
            </w:tcBorders>
            <w:shd w:val="clear" w:color="auto" w:fill="auto"/>
            <w:vAlign w:val="center"/>
            <w:hideMark/>
          </w:tcPr>
          <w:p w14:paraId="0FE0C2BB" w14:textId="77777777" w:rsidR="00F56B68" w:rsidRDefault="00F56B68">
            <w:pPr>
              <w:jc w:val="center"/>
              <w:rPr>
                <w:rFonts w:ascii="Verdana" w:hAnsi="Verdana"/>
                <w:color w:val="000000"/>
                <w:sz w:val="20"/>
                <w:szCs w:val="20"/>
              </w:rPr>
            </w:pPr>
            <w:r>
              <w:rPr>
                <w:rFonts w:ascii="Verdana" w:hAnsi="Verdana"/>
                <w:color w:val="000000"/>
                <w:sz w:val="20"/>
                <w:szCs w:val="20"/>
              </w:rPr>
              <w:t>0,90%</w:t>
            </w:r>
          </w:p>
        </w:tc>
        <w:tc>
          <w:tcPr>
            <w:tcW w:w="1800" w:type="dxa"/>
            <w:tcBorders>
              <w:top w:val="nil"/>
              <w:left w:val="nil"/>
              <w:bottom w:val="single" w:sz="4" w:space="0" w:color="auto"/>
              <w:right w:val="single" w:sz="4" w:space="0" w:color="auto"/>
            </w:tcBorders>
            <w:shd w:val="clear" w:color="auto" w:fill="auto"/>
            <w:vAlign w:val="center"/>
            <w:hideMark/>
          </w:tcPr>
          <w:p w14:paraId="3C9B2D1E" w14:textId="77777777" w:rsidR="00F56B68" w:rsidRDefault="00F56B68">
            <w:pPr>
              <w:jc w:val="right"/>
              <w:rPr>
                <w:rFonts w:ascii="Verdana" w:hAnsi="Verdana"/>
                <w:color w:val="000000"/>
                <w:sz w:val="20"/>
                <w:szCs w:val="20"/>
              </w:rPr>
            </w:pPr>
            <w:r>
              <w:rPr>
                <w:rFonts w:ascii="Verdana" w:hAnsi="Verdana"/>
                <w:color w:val="000000"/>
                <w:sz w:val="20"/>
                <w:szCs w:val="20"/>
              </w:rPr>
              <w:t>3.312,03</w:t>
            </w:r>
          </w:p>
        </w:tc>
        <w:tc>
          <w:tcPr>
            <w:tcW w:w="1843" w:type="dxa"/>
            <w:tcBorders>
              <w:top w:val="nil"/>
              <w:left w:val="nil"/>
              <w:bottom w:val="single" w:sz="4" w:space="0" w:color="auto"/>
              <w:right w:val="single" w:sz="4" w:space="0" w:color="auto"/>
            </w:tcBorders>
            <w:shd w:val="clear" w:color="auto" w:fill="auto"/>
            <w:vAlign w:val="bottom"/>
            <w:hideMark/>
          </w:tcPr>
          <w:p w14:paraId="281E9FAE" w14:textId="77777777" w:rsidR="00F56B68" w:rsidRDefault="00F56B68">
            <w:pPr>
              <w:jc w:val="right"/>
              <w:rPr>
                <w:rFonts w:ascii="Verdana" w:hAnsi="Verdana"/>
                <w:color w:val="000000"/>
                <w:sz w:val="20"/>
                <w:szCs w:val="20"/>
              </w:rPr>
            </w:pPr>
            <w:r>
              <w:rPr>
                <w:rFonts w:ascii="Verdana" w:hAnsi="Verdana"/>
                <w:color w:val="000000"/>
                <w:sz w:val="20"/>
                <w:szCs w:val="20"/>
              </w:rPr>
              <w:t>3.312,03</w:t>
            </w:r>
          </w:p>
        </w:tc>
      </w:tr>
      <w:tr w:rsidR="00F56B68" w14:paraId="2F813066" w14:textId="77777777" w:rsidTr="00F56B68">
        <w:trPr>
          <w:trHeight w:val="300"/>
        </w:trPr>
        <w:tc>
          <w:tcPr>
            <w:tcW w:w="953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7BDFF39D" w14:textId="77777777" w:rsidR="00F56B68" w:rsidRDefault="00F56B68">
            <w:pPr>
              <w:rPr>
                <w:rFonts w:ascii="Verdana" w:hAnsi="Verdana"/>
                <w:b/>
                <w:bCs/>
                <w:color w:val="000000"/>
                <w:sz w:val="20"/>
                <w:szCs w:val="20"/>
              </w:rPr>
            </w:pPr>
            <w:r>
              <w:rPr>
                <w:rFonts w:ascii="Verdana" w:hAnsi="Verdana"/>
                <w:b/>
                <w:bCs/>
                <w:color w:val="000000"/>
                <w:sz w:val="20"/>
                <w:szCs w:val="20"/>
              </w:rPr>
              <w:t>SKUPAJ Z DDV</w:t>
            </w:r>
          </w:p>
        </w:tc>
        <w:tc>
          <w:tcPr>
            <w:tcW w:w="1800" w:type="dxa"/>
            <w:tcBorders>
              <w:top w:val="nil"/>
              <w:left w:val="nil"/>
              <w:bottom w:val="single" w:sz="4" w:space="0" w:color="auto"/>
              <w:right w:val="single" w:sz="4" w:space="0" w:color="auto"/>
            </w:tcBorders>
            <w:shd w:val="clear" w:color="auto" w:fill="auto"/>
            <w:vAlign w:val="center"/>
            <w:hideMark/>
          </w:tcPr>
          <w:p w14:paraId="5991DB6C" w14:textId="77777777" w:rsidR="00F56B68" w:rsidRDefault="00F56B68">
            <w:pPr>
              <w:jc w:val="right"/>
              <w:rPr>
                <w:rFonts w:ascii="Verdana" w:hAnsi="Verdana"/>
                <w:b/>
                <w:bCs/>
                <w:color w:val="000000"/>
                <w:sz w:val="20"/>
                <w:szCs w:val="20"/>
              </w:rPr>
            </w:pPr>
            <w:r>
              <w:rPr>
                <w:rFonts w:ascii="Verdana" w:hAnsi="Verdana"/>
                <w:b/>
                <w:bCs/>
                <w:color w:val="000000"/>
                <w:sz w:val="20"/>
                <w:szCs w:val="20"/>
              </w:rPr>
              <w:t>413.635,64</w:t>
            </w:r>
          </w:p>
        </w:tc>
        <w:tc>
          <w:tcPr>
            <w:tcW w:w="1843" w:type="dxa"/>
            <w:tcBorders>
              <w:top w:val="nil"/>
              <w:left w:val="nil"/>
              <w:bottom w:val="single" w:sz="4" w:space="0" w:color="auto"/>
              <w:right w:val="single" w:sz="4" w:space="0" w:color="auto"/>
            </w:tcBorders>
            <w:shd w:val="clear" w:color="auto" w:fill="auto"/>
            <w:vAlign w:val="center"/>
            <w:hideMark/>
          </w:tcPr>
          <w:p w14:paraId="4B9BB525" w14:textId="77777777" w:rsidR="00F56B68" w:rsidRDefault="00F56B68">
            <w:pPr>
              <w:jc w:val="right"/>
              <w:rPr>
                <w:rFonts w:ascii="Verdana" w:hAnsi="Verdana"/>
                <w:b/>
                <w:bCs/>
                <w:color w:val="000000"/>
                <w:sz w:val="20"/>
                <w:szCs w:val="20"/>
              </w:rPr>
            </w:pPr>
            <w:r>
              <w:rPr>
                <w:rFonts w:ascii="Verdana" w:hAnsi="Verdana"/>
                <w:b/>
                <w:bCs/>
                <w:color w:val="000000"/>
                <w:sz w:val="20"/>
                <w:szCs w:val="20"/>
              </w:rPr>
              <w:t>413.635,64</w:t>
            </w:r>
          </w:p>
        </w:tc>
      </w:tr>
      <w:tr w:rsidR="00F56B68" w14:paraId="0AFD1A4C" w14:textId="77777777" w:rsidTr="00F56B68">
        <w:trPr>
          <w:trHeight w:val="300"/>
        </w:trPr>
        <w:tc>
          <w:tcPr>
            <w:tcW w:w="953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A2A785F" w14:textId="77777777" w:rsidR="00F56B68" w:rsidRDefault="00F56B68">
            <w:pPr>
              <w:rPr>
                <w:rFonts w:ascii="Verdana" w:hAnsi="Verdana"/>
                <w:b/>
                <w:bCs/>
                <w:color w:val="000000"/>
                <w:sz w:val="20"/>
                <w:szCs w:val="20"/>
              </w:rPr>
            </w:pPr>
            <w:r>
              <w:rPr>
                <w:rFonts w:ascii="Verdana" w:hAnsi="Verdana"/>
                <w:b/>
                <w:bCs/>
                <w:color w:val="000000"/>
                <w:sz w:val="20"/>
                <w:szCs w:val="20"/>
              </w:rPr>
              <w:t>SKUPAJ brez DDV</w:t>
            </w:r>
          </w:p>
        </w:tc>
        <w:tc>
          <w:tcPr>
            <w:tcW w:w="1800" w:type="dxa"/>
            <w:tcBorders>
              <w:top w:val="nil"/>
              <w:left w:val="nil"/>
              <w:bottom w:val="single" w:sz="4" w:space="0" w:color="auto"/>
              <w:right w:val="single" w:sz="4" w:space="0" w:color="auto"/>
            </w:tcBorders>
            <w:shd w:val="clear" w:color="auto" w:fill="auto"/>
            <w:vAlign w:val="center"/>
            <w:hideMark/>
          </w:tcPr>
          <w:p w14:paraId="1A589AA6" w14:textId="77777777" w:rsidR="00F56B68" w:rsidRDefault="00F56B68">
            <w:pPr>
              <w:jc w:val="right"/>
              <w:rPr>
                <w:rFonts w:ascii="Verdana" w:hAnsi="Verdana"/>
                <w:b/>
                <w:bCs/>
                <w:color w:val="000000"/>
                <w:sz w:val="20"/>
                <w:szCs w:val="20"/>
              </w:rPr>
            </w:pPr>
            <w:r>
              <w:rPr>
                <w:rFonts w:ascii="Verdana" w:hAnsi="Verdana"/>
                <w:b/>
                <w:bCs/>
                <w:color w:val="000000"/>
                <w:sz w:val="20"/>
                <w:szCs w:val="20"/>
              </w:rPr>
              <w:t>339.045,61</w:t>
            </w:r>
          </w:p>
        </w:tc>
        <w:tc>
          <w:tcPr>
            <w:tcW w:w="1843" w:type="dxa"/>
            <w:tcBorders>
              <w:top w:val="nil"/>
              <w:left w:val="nil"/>
              <w:bottom w:val="single" w:sz="4" w:space="0" w:color="auto"/>
              <w:right w:val="single" w:sz="4" w:space="0" w:color="auto"/>
            </w:tcBorders>
            <w:shd w:val="clear" w:color="auto" w:fill="auto"/>
            <w:vAlign w:val="center"/>
            <w:hideMark/>
          </w:tcPr>
          <w:p w14:paraId="54318661" w14:textId="77777777" w:rsidR="00F56B68" w:rsidRDefault="00F56B68">
            <w:pPr>
              <w:jc w:val="right"/>
              <w:rPr>
                <w:rFonts w:ascii="Verdana" w:hAnsi="Verdana"/>
                <w:b/>
                <w:bCs/>
                <w:color w:val="000000"/>
                <w:sz w:val="20"/>
                <w:szCs w:val="20"/>
              </w:rPr>
            </w:pPr>
            <w:r>
              <w:rPr>
                <w:rFonts w:ascii="Verdana" w:hAnsi="Verdana"/>
                <w:b/>
                <w:bCs/>
                <w:color w:val="000000"/>
                <w:sz w:val="20"/>
                <w:szCs w:val="20"/>
              </w:rPr>
              <w:t>339.045,61</w:t>
            </w:r>
          </w:p>
        </w:tc>
      </w:tr>
    </w:tbl>
    <w:p w14:paraId="193A31C3" w14:textId="316D36D4" w:rsidR="006B05B0" w:rsidRDefault="006F7495" w:rsidP="0016564F">
      <w:pPr>
        <w:jc w:val="both"/>
        <w:rPr>
          <w:rFonts w:ascii="Verdana" w:hAnsi="Verdana"/>
          <w:sz w:val="20"/>
          <w:szCs w:val="20"/>
        </w:rPr>
      </w:pPr>
      <w:r>
        <w:rPr>
          <w:rFonts w:ascii="Verdana" w:hAnsi="Verdana"/>
          <w:sz w:val="20"/>
          <w:szCs w:val="20"/>
        </w:rPr>
        <w:t xml:space="preserve"> </w:t>
      </w:r>
    </w:p>
    <w:p w14:paraId="272FF82C" w14:textId="77777777" w:rsidR="00F56B68" w:rsidRDefault="00F56B68" w:rsidP="00996F2C">
      <w:pPr>
        <w:jc w:val="both"/>
        <w:rPr>
          <w:rFonts w:ascii="Verdana" w:hAnsi="Verdana"/>
          <w:sz w:val="20"/>
          <w:szCs w:val="20"/>
        </w:rPr>
      </w:pPr>
    </w:p>
    <w:p w14:paraId="76507D02" w14:textId="77777777" w:rsidR="00F56B68" w:rsidRDefault="00F56B68" w:rsidP="00996F2C">
      <w:pPr>
        <w:jc w:val="both"/>
        <w:rPr>
          <w:rFonts w:ascii="Verdana" w:hAnsi="Verdana"/>
          <w:sz w:val="20"/>
          <w:szCs w:val="20"/>
        </w:rPr>
      </w:pPr>
    </w:p>
    <w:p w14:paraId="08D8AB71" w14:textId="77777777" w:rsidR="00F56B68" w:rsidRDefault="00F56B68" w:rsidP="00996F2C">
      <w:pPr>
        <w:jc w:val="both"/>
        <w:rPr>
          <w:rFonts w:ascii="Verdana" w:hAnsi="Verdana"/>
          <w:sz w:val="20"/>
          <w:szCs w:val="20"/>
        </w:rPr>
      </w:pPr>
    </w:p>
    <w:p w14:paraId="7B35CF4F" w14:textId="77777777" w:rsidR="00F56B68" w:rsidRDefault="00F56B68" w:rsidP="00996F2C">
      <w:pPr>
        <w:jc w:val="both"/>
        <w:rPr>
          <w:rFonts w:ascii="Verdana" w:hAnsi="Verdana"/>
          <w:sz w:val="20"/>
          <w:szCs w:val="20"/>
        </w:rPr>
      </w:pPr>
    </w:p>
    <w:p w14:paraId="5A5F11EB" w14:textId="77777777" w:rsidR="00F56B68" w:rsidRDefault="00F56B68" w:rsidP="00996F2C">
      <w:pPr>
        <w:jc w:val="both"/>
        <w:rPr>
          <w:rFonts w:ascii="Verdana" w:hAnsi="Verdana"/>
          <w:sz w:val="20"/>
          <w:szCs w:val="20"/>
        </w:rPr>
      </w:pPr>
    </w:p>
    <w:p w14:paraId="0C3F46E8" w14:textId="77777777" w:rsidR="00F56B68" w:rsidRDefault="00F56B68" w:rsidP="00996F2C">
      <w:pPr>
        <w:jc w:val="both"/>
        <w:rPr>
          <w:rFonts w:ascii="Verdana" w:hAnsi="Verdana"/>
          <w:sz w:val="20"/>
          <w:szCs w:val="20"/>
        </w:rPr>
      </w:pPr>
    </w:p>
    <w:p w14:paraId="728FE049" w14:textId="77777777" w:rsidR="00F56B68" w:rsidRDefault="00F56B68" w:rsidP="00996F2C">
      <w:pPr>
        <w:jc w:val="both"/>
        <w:rPr>
          <w:rFonts w:ascii="Verdana" w:hAnsi="Verdana"/>
          <w:sz w:val="20"/>
          <w:szCs w:val="20"/>
        </w:rPr>
      </w:pPr>
    </w:p>
    <w:p w14:paraId="149C3E98" w14:textId="77777777" w:rsidR="00F56B68" w:rsidRDefault="00F56B68" w:rsidP="00996F2C">
      <w:pPr>
        <w:jc w:val="both"/>
        <w:rPr>
          <w:rFonts w:ascii="Verdana" w:hAnsi="Verdana"/>
          <w:sz w:val="20"/>
          <w:szCs w:val="20"/>
        </w:rPr>
      </w:pPr>
    </w:p>
    <w:p w14:paraId="4919FA40" w14:textId="77777777" w:rsidR="00F56B68" w:rsidRDefault="00F56B68" w:rsidP="00996F2C">
      <w:pPr>
        <w:jc w:val="both"/>
        <w:rPr>
          <w:rFonts w:ascii="Verdana" w:hAnsi="Verdana"/>
          <w:sz w:val="20"/>
          <w:szCs w:val="20"/>
        </w:rPr>
      </w:pPr>
    </w:p>
    <w:p w14:paraId="04A24976" w14:textId="77777777" w:rsidR="00F56B68" w:rsidRDefault="00F56B68" w:rsidP="00996F2C">
      <w:pPr>
        <w:jc w:val="both"/>
        <w:rPr>
          <w:rFonts w:ascii="Verdana" w:hAnsi="Verdana"/>
          <w:sz w:val="20"/>
          <w:szCs w:val="20"/>
        </w:rPr>
      </w:pPr>
    </w:p>
    <w:p w14:paraId="60E8F008" w14:textId="77777777" w:rsidR="00F56B68" w:rsidRDefault="00F56B68" w:rsidP="00996F2C">
      <w:pPr>
        <w:jc w:val="both"/>
        <w:rPr>
          <w:rFonts w:ascii="Verdana" w:hAnsi="Verdana"/>
          <w:sz w:val="20"/>
          <w:szCs w:val="20"/>
        </w:rPr>
      </w:pPr>
    </w:p>
    <w:p w14:paraId="56A935CF" w14:textId="6B06C571" w:rsidR="00996F2C" w:rsidRDefault="00996F2C" w:rsidP="00996F2C">
      <w:pPr>
        <w:jc w:val="both"/>
        <w:rPr>
          <w:rFonts w:ascii="Verdana" w:hAnsi="Verdana"/>
          <w:sz w:val="20"/>
          <w:szCs w:val="20"/>
        </w:rPr>
      </w:pPr>
      <w:r>
        <w:rPr>
          <w:rFonts w:ascii="Verdana" w:hAnsi="Verdana"/>
          <w:sz w:val="20"/>
          <w:szCs w:val="20"/>
        </w:rPr>
        <w:t>Tabela 7: Ocena stroškov javne razsvetljave</w:t>
      </w:r>
    </w:p>
    <w:p w14:paraId="0590C41F" w14:textId="77777777" w:rsidR="00996F2C" w:rsidRDefault="00996F2C" w:rsidP="0016564F">
      <w:pPr>
        <w:jc w:val="both"/>
        <w:rPr>
          <w:rFonts w:ascii="Verdana" w:hAnsi="Verdana"/>
          <w:sz w:val="20"/>
          <w:szCs w:val="20"/>
        </w:rPr>
      </w:pPr>
    </w:p>
    <w:tbl>
      <w:tblPr>
        <w:tblW w:w="13178" w:type="dxa"/>
        <w:tblCellMar>
          <w:left w:w="70" w:type="dxa"/>
          <w:right w:w="70" w:type="dxa"/>
        </w:tblCellMar>
        <w:tblLook w:val="04A0" w:firstRow="1" w:lastRow="0" w:firstColumn="1" w:lastColumn="0" w:noHBand="0" w:noVBand="1"/>
      </w:tblPr>
      <w:tblGrid>
        <w:gridCol w:w="4218"/>
        <w:gridCol w:w="947"/>
        <w:gridCol w:w="947"/>
        <w:gridCol w:w="957"/>
        <w:gridCol w:w="1269"/>
        <w:gridCol w:w="1155"/>
        <w:gridCol w:w="1842"/>
        <w:gridCol w:w="1843"/>
      </w:tblGrid>
      <w:tr w:rsidR="001D707D" w14:paraId="63D397D8" w14:textId="77777777" w:rsidTr="00F56B68">
        <w:trPr>
          <w:trHeight w:val="285"/>
        </w:trPr>
        <w:tc>
          <w:tcPr>
            <w:tcW w:w="42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ADEB1F" w14:textId="77777777" w:rsidR="001D707D" w:rsidRDefault="001D707D">
            <w:pPr>
              <w:jc w:val="center"/>
              <w:rPr>
                <w:rFonts w:ascii="Verdana" w:hAnsi="Verdana"/>
                <w:color w:val="000000"/>
                <w:sz w:val="20"/>
                <w:szCs w:val="20"/>
                <w:lang w:eastAsia="sl-SI"/>
              </w:rPr>
            </w:pPr>
            <w:r>
              <w:rPr>
                <w:rFonts w:ascii="Verdana" w:hAnsi="Verdana"/>
                <w:color w:val="000000"/>
                <w:sz w:val="20"/>
                <w:szCs w:val="20"/>
              </w:rPr>
              <w:t>aktivnost</w:t>
            </w:r>
          </w:p>
        </w:tc>
        <w:tc>
          <w:tcPr>
            <w:tcW w:w="947" w:type="dxa"/>
            <w:tcBorders>
              <w:top w:val="single" w:sz="4" w:space="0" w:color="auto"/>
              <w:left w:val="nil"/>
              <w:bottom w:val="single" w:sz="4" w:space="0" w:color="auto"/>
              <w:right w:val="single" w:sz="4" w:space="0" w:color="auto"/>
            </w:tcBorders>
            <w:shd w:val="clear" w:color="auto" w:fill="auto"/>
            <w:vAlign w:val="center"/>
            <w:hideMark/>
          </w:tcPr>
          <w:p w14:paraId="2821D9E8" w14:textId="77777777" w:rsidR="001D707D" w:rsidRDefault="001D707D">
            <w:pPr>
              <w:jc w:val="center"/>
              <w:rPr>
                <w:rFonts w:ascii="Verdana" w:hAnsi="Verdana"/>
                <w:color w:val="000000"/>
                <w:sz w:val="20"/>
                <w:szCs w:val="20"/>
              </w:rPr>
            </w:pPr>
            <w:r>
              <w:rPr>
                <w:rFonts w:ascii="Verdana" w:hAnsi="Verdana"/>
                <w:color w:val="000000"/>
                <w:sz w:val="20"/>
                <w:szCs w:val="20"/>
              </w:rPr>
              <w:t>etapa</w:t>
            </w:r>
          </w:p>
        </w:tc>
        <w:tc>
          <w:tcPr>
            <w:tcW w:w="947" w:type="dxa"/>
            <w:tcBorders>
              <w:top w:val="single" w:sz="4" w:space="0" w:color="auto"/>
              <w:left w:val="nil"/>
              <w:bottom w:val="single" w:sz="4" w:space="0" w:color="auto"/>
              <w:right w:val="single" w:sz="4" w:space="0" w:color="auto"/>
            </w:tcBorders>
            <w:shd w:val="clear" w:color="auto" w:fill="auto"/>
            <w:vAlign w:val="center"/>
            <w:hideMark/>
          </w:tcPr>
          <w:p w14:paraId="35B1645C" w14:textId="77777777" w:rsidR="001D707D" w:rsidRDefault="001D707D">
            <w:pPr>
              <w:jc w:val="center"/>
              <w:rPr>
                <w:rFonts w:ascii="Verdana" w:hAnsi="Verdana"/>
                <w:color w:val="000000"/>
                <w:sz w:val="20"/>
                <w:szCs w:val="20"/>
              </w:rPr>
            </w:pPr>
            <w:r>
              <w:rPr>
                <w:rFonts w:ascii="Verdana" w:hAnsi="Verdana"/>
                <w:color w:val="000000"/>
                <w:sz w:val="20"/>
                <w:szCs w:val="20"/>
              </w:rPr>
              <w:t>enota</w:t>
            </w:r>
          </w:p>
        </w:tc>
        <w:tc>
          <w:tcPr>
            <w:tcW w:w="9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63F768" w14:textId="77777777" w:rsidR="001D707D" w:rsidRDefault="001D707D">
            <w:pPr>
              <w:jc w:val="right"/>
              <w:rPr>
                <w:rFonts w:ascii="Verdana" w:hAnsi="Verdana"/>
                <w:color w:val="000000"/>
                <w:sz w:val="20"/>
                <w:szCs w:val="20"/>
              </w:rPr>
            </w:pPr>
            <w:r>
              <w:rPr>
                <w:rFonts w:ascii="Verdana" w:hAnsi="Verdana"/>
                <w:color w:val="000000"/>
                <w:sz w:val="20"/>
                <w:szCs w:val="20"/>
              </w:rPr>
              <w:t>količina</w:t>
            </w:r>
          </w:p>
        </w:tc>
        <w:tc>
          <w:tcPr>
            <w:tcW w:w="1269" w:type="dxa"/>
            <w:tcBorders>
              <w:top w:val="single" w:sz="4" w:space="0" w:color="auto"/>
              <w:left w:val="nil"/>
              <w:bottom w:val="single" w:sz="4" w:space="0" w:color="auto"/>
              <w:right w:val="single" w:sz="4" w:space="0" w:color="auto"/>
            </w:tcBorders>
            <w:shd w:val="clear" w:color="auto" w:fill="auto"/>
            <w:vAlign w:val="center"/>
            <w:hideMark/>
          </w:tcPr>
          <w:p w14:paraId="231756C1" w14:textId="77777777" w:rsidR="001D707D" w:rsidRDefault="001D707D">
            <w:pPr>
              <w:jc w:val="center"/>
              <w:rPr>
                <w:rFonts w:ascii="Verdana" w:hAnsi="Verdana"/>
                <w:color w:val="000000"/>
                <w:sz w:val="20"/>
                <w:szCs w:val="20"/>
              </w:rPr>
            </w:pPr>
            <w:r>
              <w:rPr>
                <w:rFonts w:ascii="Verdana" w:hAnsi="Verdana"/>
                <w:color w:val="000000"/>
                <w:sz w:val="20"/>
                <w:szCs w:val="20"/>
              </w:rPr>
              <w:t>cena/enoto</w:t>
            </w:r>
          </w:p>
        </w:tc>
        <w:tc>
          <w:tcPr>
            <w:tcW w:w="11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67FB43" w14:textId="77777777" w:rsidR="001D707D" w:rsidRDefault="001D707D">
            <w:pPr>
              <w:jc w:val="center"/>
              <w:rPr>
                <w:rFonts w:ascii="Verdana" w:hAnsi="Verdana"/>
                <w:color w:val="000000"/>
                <w:sz w:val="20"/>
                <w:szCs w:val="20"/>
              </w:rPr>
            </w:pPr>
            <w:r>
              <w:rPr>
                <w:rFonts w:ascii="Verdana" w:hAnsi="Verdana"/>
                <w:color w:val="000000"/>
                <w:sz w:val="20"/>
                <w:szCs w:val="20"/>
              </w:rPr>
              <w:t>DDV</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1D1F0851" w14:textId="77777777" w:rsidR="001D707D" w:rsidRDefault="001D707D">
            <w:pPr>
              <w:jc w:val="center"/>
              <w:rPr>
                <w:rFonts w:ascii="Verdana" w:hAnsi="Verdana"/>
                <w:color w:val="000000"/>
                <w:sz w:val="20"/>
                <w:szCs w:val="20"/>
              </w:rPr>
            </w:pPr>
            <w:r>
              <w:rPr>
                <w:rFonts w:ascii="Verdana" w:hAnsi="Verdana"/>
                <w:color w:val="000000"/>
                <w:sz w:val="20"/>
                <w:szCs w:val="20"/>
              </w:rPr>
              <w:t>SKUPNI</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4A8ED022" w14:textId="77777777" w:rsidR="001D707D" w:rsidRDefault="001D707D">
            <w:pPr>
              <w:jc w:val="center"/>
              <w:rPr>
                <w:rFonts w:ascii="Verdana" w:hAnsi="Verdana"/>
                <w:color w:val="000000"/>
                <w:sz w:val="20"/>
                <w:szCs w:val="20"/>
              </w:rPr>
            </w:pPr>
            <w:r>
              <w:rPr>
                <w:rFonts w:ascii="Verdana" w:hAnsi="Verdana"/>
                <w:color w:val="000000"/>
                <w:sz w:val="20"/>
                <w:szCs w:val="20"/>
              </w:rPr>
              <w:t>OBRAČUNSKI</w:t>
            </w:r>
          </w:p>
        </w:tc>
      </w:tr>
      <w:tr w:rsidR="001D707D" w14:paraId="6B1516E7" w14:textId="77777777" w:rsidTr="00F56B68">
        <w:trPr>
          <w:trHeight w:val="510"/>
        </w:trPr>
        <w:tc>
          <w:tcPr>
            <w:tcW w:w="4218" w:type="dxa"/>
            <w:vMerge/>
            <w:tcBorders>
              <w:top w:val="single" w:sz="4" w:space="0" w:color="auto"/>
              <w:left w:val="single" w:sz="4" w:space="0" w:color="auto"/>
              <w:bottom w:val="single" w:sz="4" w:space="0" w:color="auto"/>
              <w:right w:val="single" w:sz="4" w:space="0" w:color="auto"/>
            </w:tcBorders>
            <w:vAlign w:val="center"/>
            <w:hideMark/>
          </w:tcPr>
          <w:p w14:paraId="47751E19" w14:textId="77777777" w:rsidR="001D707D" w:rsidRDefault="001D707D">
            <w:pPr>
              <w:rPr>
                <w:rFonts w:ascii="Verdana" w:hAnsi="Verdana"/>
                <w:color w:val="000000"/>
                <w:sz w:val="20"/>
                <w:szCs w:val="20"/>
              </w:rPr>
            </w:pPr>
          </w:p>
        </w:tc>
        <w:tc>
          <w:tcPr>
            <w:tcW w:w="947" w:type="dxa"/>
            <w:tcBorders>
              <w:top w:val="nil"/>
              <w:left w:val="nil"/>
              <w:bottom w:val="single" w:sz="4" w:space="0" w:color="auto"/>
              <w:right w:val="single" w:sz="4" w:space="0" w:color="auto"/>
            </w:tcBorders>
            <w:shd w:val="clear" w:color="auto" w:fill="auto"/>
            <w:vAlign w:val="center"/>
            <w:hideMark/>
          </w:tcPr>
          <w:p w14:paraId="73107CBF" w14:textId="77777777" w:rsidR="001D707D" w:rsidRDefault="001D707D">
            <w:pPr>
              <w:jc w:val="center"/>
              <w:rPr>
                <w:rFonts w:ascii="Verdana" w:hAnsi="Verdana"/>
                <w:color w:val="000000"/>
                <w:sz w:val="20"/>
                <w:szCs w:val="20"/>
              </w:rPr>
            </w:pPr>
            <w:r>
              <w:rPr>
                <w:rFonts w:ascii="Verdana" w:hAnsi="Verdana"/>
                <w:color w:val="000000"/>
                <w:sz w:val="20"/>
                <w:szCs w:val="20"/>
              </w:rPr>
              <w:t> </w:t>
            </w:r>
          </w:p>
        </w:tc>
        <w:tc>
          <w:tcPr>
            <w:tcW w:w="947" w:type="dxa"/>
            <w:tcBorders>
              <w:top w:val="nil"/>
              <w:left w:val="nil"/>
              <w:bottom w:val="single" w:sz="4" w:space="0" w:color="auto"/>
              <w:right w:val="single" w:sz="4" w:space="0" w:color="auto"/>
            </w:tcBorders>
            <w:shd w:val="clear" w:color="auto" w:fill="auto"/>
            <w:vAlign w:val="center"/>
            <w:hideMark/>
          </w:tcPr>
          <w:p w14:paraId="5A8E9928" w14:textId="77777777" w:rsidR="001D707D" w:rsidRDefault="001D707D">
            <w:pPr>
              <w:jc w:val="center"/>
              <w:rPr>
                <w:rFonts w:ascii="Verdana" w:hAnsi="Verdana"/>
                <w:color w:val="000000"/>
                <w:sz w:val="20"/>
                <w:szCs w:val="20"/>
              </w:rPr>
            </w:pPr>
            <w:r>
              <w:rPr>
                <w:rFonts w:ascii="Verdana" w:hAnsi="Verdana"/>
                <w:color w:val="000000"/>
                <w:sz w:val="20"/>
                <w:szCs w:val="20"/>
              </w:rPr>
              <w:t>mere</w:t>
            </w:r>
          </w:p>
        </w:tc>
        <w:tc>
          <w:tcPr>
            <w:tcW w:w="957" w:type="dxa"/>
            <w:vMerge/>
            <w:tcBorders>
              <w:top w:val="single" w:sz="4" w:space="0" w:color="auto"/>
              <w:left w:val="single" w:sz="4" w:space="0" w:color="auto"/>
              <w:bottom w:val="single" w:sz="4" w:space="0" w:color="auto"/>
              <w:right w:val="single" w:sz="4" w:space="0" w:color="auto"/>
            </w:tcBorders>
            <w:vAlign w:val="center"/>
            <w:hideMark/>
          </w:tcPr>
          <w:p w14:paraId="2B96716B" w14:textId="77777777" w:rsidR="001D707D" w:rsidRDefault="001D707D">
            <w:pPr>
              <w:rPr>
                <w:rFonts w:ascii="Verdana" w:hAnsi="Verdana"/>
                <w:color w:val="000000"/>
                <w:sz w:val="20"/>
                <w:szCs w:val="20"/>
              </w:rPr>
            </w:pPr>
          </w:p>
        </w:tc>
        <w:tc>
          <w:tcPr>
            <w:tcW w:w="1269" w:type="dxa"/>
            <w:tcBorders>
              <w:top w:val="nil"/>
              <w:left w:val="nil"/>
              <w:bottom w:val="single" w:sz="4" w:space="0" w:color="auto"/>
              <w:right w:val="single" w:sz="4" w:space="0" w:color="auto"/>
            </w:tcBorders>
            <w:shd w:val="clear" w:color="auto" w:fill="auto"/>
            <w:vAlign w:val="center"/>
            <w:hideMark/>
          </w:tcPr>
          <w:p w14:paraId="4589E033" w14:textId="77777777" w:rsidR="001D707D" w:rsidRDefault="001D707D">
            <w:pPr>
              <w:jc w:val="center"/>
              <w:rPr>
                <w:rFonts w:ascii="Verdana" w:hAnsi="Verdana"/>
                <w:color w:val="000000"/>
                <w:sz w:val="20"/>
                <w:szCs w:val="20"/>
              </w:rPr>
            </w:pPr>
            <w:r>
              <w:rPr>
                <w:rFonts w:ascii="Verdana" w:hAnsi="Verdana"/>
                <w:color w:val="000000"/>
                <w:sz w:val="20"/>
                <w:szCs w:val="20"/>
              </w:rPr>
              <w:t>EUR</w:t>
            </w:r>
          </w:p>
        </w:tc>
        <w:tc>
          <w:tcPr>
            <w:tcW w:w="1155" w:type="dxa"/>
            <w:vMerge/>
            <w:tcBorders>
              <w:top w:val="single" w:sz="4" w:space="0" w:color="auto"/>
              <w:left w:val="single" w:sz="4" w:space="0" w:color="auto"/>
              <w:bottom w:val="single" w:sz="4" w:space="0" w:color="auto"/>
              <w:right w:val="single" w:sz="4" w:space="0" w:color="auto"/>
            </w:tcBorders>
            <w:vAlign w:val="center"/>
            <w:hideMark/>
          </w:tcPr>
          <w:p w14:paraId="556AE58F" w14:textId="77777777" w:rsidR="001D707D" w:rsidRDefault="001D707D">
            <w:pPr>
              <w:rPr>
                <w:rFonts w:ascii="Verdana" w:hAnsi="Verdana"/>
                <w:color w:val="000000"/>
                <w:sz w:val="20"/>
                <w:szCs w:val="20"/>
              </w:rPr>
            </w:pPr>
          </w:p>
        </w:tc>
        <w:tc>
          <w:tcPr>
            <w:tcW w:w="1842" w:type="dxa"/>
            <w:tcBorders>
              <w:top w:val="nil"/>
              <w:left w:val="nil"/>
              <w:bottom w:val="single" w:sz="4" w:space="0" w:color="auto"/>
              <w:right w:val="single" w:sz="4" w:space="0" w:color="auto"/>
            </w:tcBorders>
            <w:shd w:val="clear" w:color="auto" w:fill="auto"/>
            <w:vAlign w:val="center"/>
            <w:hideMark/>
          </w:tcPr>
          <w:p w14:paraId="00F58169" w14:textId="77777777" w:rsidR="001D707D" w:rsidRDefault="001D707D">
            <w:pPr>
              <w:jc w:val="center"/>
              <w:rPr>
                <w:rFonts w:ascii="Verdana" w:hAnsi="Verdana"/>
                <w:color w:val="000000"/>
                <w:sz w:val="20"/>
                <w:szCs w:val="20"/>
              </w:rPr>
            </w:pPr>
            <w:r>
              <w:rPr>
                <w:rFonts w:ascii="Verdana" w:hAnsi="Verdana"/>
                <w:color w:val="000000"/>
                <w:sz w:val="20"/>
                <w:szCs w:val="20"/>
              </w:rPr>
              <w:t>STROŠKI (EUR)</w:t>
            </w:r>
          </w:p>
        </w:tc>
        <w:tc>
          <w:tcPr>
            <w:tcW w:w="1843" w:type="dxa"/>
            <w:tcBorders>
              <w:top w:val="nil"/>
              <w:left w:val="nil"/>
              <w:bottom w:val="single" w:sz="4" w:space="0" w:color="auto"/>
              <w:right w:val="single" w:sz="4" w:space="0" w:color="auto"/>
            </w:tcBorders>
            <w:shd w:val="clear" w:color="auto" w:fill="auto"/>
            <w:vAlign w:val="center"/>
            <w:hideMark/>
          </w:tcPr>
          <w:p w14:paraId="6572402E" w14:textId="77777777" w:rsidR="001D707D" w:rsidRDefault="001D707D">
            <w:pPr>
              <w:jc w:val="center"/>
              <w:rPr>
                <w:rFonts w:ascii="Verdana" w:hAnsi="Verdana"/>
                <w:color w:val="000000"/>
                <w:sz w:val="20"/>
                <w:szCs w:val="20"/>
              </w:rPr>
            </w:pPr>
            <w:r>
              <w:rPr>
                <w:rFonts w:ascii="Verdana" w:hAnsi="Verdana"/>
                <w:color w:val="000000"/>
                <w:sz w:val="20"/>
                <w:szCs w:val="20"/>
              </w:rPr>
              <w:t>STROŠKI (EUR)</w:t>
            </w:r>
          </w:p>
        </w:tc>
      </w:tr>
      <w:tr w:rsidR="001D707D" w14:paraId="42E1451A" w14:textId="77777777" w:rsidTr="00F56B68">
        <w:trPr>
          <w:trHeight w:val="765"/>
        </w:trPr>
        <w:tc>
          <w:tcPr>
            <w:tcW w:w="4218" w:type="dxa"/>
            <w:tcBorders>
              <w:top w:val="nil"/>
              <w:left w:val="single" w:sz="4" w:space="0" w:color="auto"/>
              <w:bottom w:val="single" w:sz="4" w:space="0" w:color="auto"/>
              <w:right w:val="single" w:sz="4" w:space="0" w:color="auto"/>
            </w:tcBorders>
            <w:shd w:val="clear" w:color="000000" w:fill="FFFFFF"/>
            <w:vAlign w:val="center"/>
            <w:hideMark/>
          </w:tcPr>
          <w:p w14:paraId="231C7A54" w14:textId="77777777" w:rsidR="001D707D" w:rsidRDefault="001D707D">
            <w:pPr>
              <w:rPr>
                <w:rFonts w:ascii="Verdana" w:hAnsi="Verdana"/>
                <w:color w:val="000000"/>
                <w:sz w:val="20"/>
                <w:szCs w:val="20"/>
              </w:rPr>
            </w:pPr>
            <w:r>
              <w:rPr>
                <w:rFonts w:ascii="Verdana" w:hAnsi="Verdana"/>
                <w:color w:val="000000"/>
                <w:sz w:val="20"/>
                <w:szCs w:val="20"/>
              </w:rPr>
              <w:t>Omrežje JR U3 - Pučnikova ulica med Šmartinsko cesto in U4 – Torkarjevo ulico in Torkarjeva ulica</w:t>
            </w:r>
          </w:p>
        </w:tc>
        <w:tc>
          <w:tcPr>
            <w:tcW w:w="947" w:type="dxa"/>
            <w:tcBorders>
              <w:top w:val="nil"/>
              <w:left w:val="nil"/>
              <w:bottom w:val="single" w:sz="4" w:space="0" w:color="auto"/>
              <w:right w:val="single" w:sz="4" w:space="0" w:color="auto"/>
            </w:tcBorders>
            <w:shd w:val="clear" w:color="auto" w:fill="auto"/>
            <w:vAlign w:val="center"/>
            <w:hideMark/>
          </w:tcPr>
          <w:p w14:paraId="168DBD43" w14:textId="77777777" w:rsidR="001D707D" w:rsidRDefault="001D707D">
            <w:pPr>
              <w:jc w:val="center"/>
              <w:rPr>
                <w:rFonts w:ascii="Verdana" w:hAnsi="Verdana"/>
                <w:sz w:val="20"/>
                <w:szCs w:val="20"/>
              </w:rPr>
            </w:pPr>
            <w:r>
              <w:rPr>
                <w:rFonts w:ascii="Verdana" w:hAnsi="Verdana"/>
                <w:sz w:val="20"/>
                <w:szCs w:val="20"/>
              </w:rPr>
              <w:t>1. etapa</w:t>
            </w:r>
          </w:p>
        </w:tc>
        <w:tc>
          <w:tcPr>
            <w:tcW w:w="947" w:type="dxa"/>
            <w:tcBorders>
              <w:top w:val="nil"/>
              <w:left w:val="nil"/>
              <w:bottom w:val="single" w:sz="4" w:space="0" w:color="auto"/>
              <w:right w:val="single" w:sz="4" w:space="0" w:color="auto"/>
            </w:tcBorders>
            <w:shd w:val="clear" w:color="auto" w:fill="auto"/>
            <w:vAlign w:val="center"/>
            <w:hideMark/>
          </w:tcPr>
          <w:p w14:paraId="56A27786" w14:textId="77777777" w:rsidR="001D707D" w:rsidRDefault="001D707D">
            <w:pPr>
              <w:jc w:val="center"/>
              <w:rPr>
                <w:rFonts w:ascii="Verdana" w:hAnsi="Verdana"/>
                <w:color w:val="000000"/>
                <w:sz w:val="20"/>
                <w:szCs w:val="20"/>
              </w:rPr>
            </w:pPr>
            <w:r>
              <w:rPr>
                <w:rFonts w:ascii="Verdana" w:hAnsi="Verdana"/>
                <w:color w:val="000000"/>
                <w:sz w:val="20"/>
                <w:szCs w:val="20"/>
              </w:rPr>
              <w:t>m</w:t>
            </w:r>
          </w:p>
        </w:tc>
        <w:tc>
          <w:tcPr>
            <w:tcW w:w="957" w:type="dxa"/>
            <w:tcBorders>
              <w:top w:val="nil"/>
              <w:left w:val="nil"/>
              <w:bottom w:val="single" w:sz="4" w:space="0" w:color="auto"/>
              <w:right w:val="single" w:sz="4" w:space="0" w:color="auto"/>
            </w:tcBorders>
            <w:shd w:val="clear" w:color="000000" w:fill="FFFFFF"/>
            <w:vAlign w:val="center"/>
            <w:hideMark/>
          </w:tcPr>
          <w:p w14:paraId="31D034C2" w14:textId="77777777" w:rsidR="001D707D" w:rsidRDefault="001D707D">
            <w:pPr>
              <w:jc w:val="center"/>
              <w:rPr>
                <w:rFonts w:ascii="Verdana" w:hAnsi="Verdana"/>
                <w:color w:val="000000"/>
                <w:sz w:val="20"/>
                <w:szCs w:val="20"/>
              </w:rPr>
            </w:pPr>
            <w:r>
              <w:rPr>
                <w:rFonts w:ascii="Verdana" w:hAnsi="Verdana"/>
                <w:color w:val="000000"/>
                <w:sz w:val="20"/>
                <w:szCs w:val="20"/>
              </w:rPr>
              <w:t>43</w:t>
            </w:r>
          </w:p>
        </w:tc>
        <w:tc>
          <w:tcPr>
            <w:tcW w:w="1269" w:type="dxa"/>
            <w:tcBorders>
              <w:top w:val="nil"/>
              <w:left w:val="nil"/>
              <w:bottom w:val="single" w:sz="4" w:space="0" w:color="auto"/>
              <w:right w:val="single" w:sz="4" w:space="0" w:color="auto"/>
            </w:tcBorders>
            <w:shd w:val="clear" w:color="000000" w:fill="FFFFFF"/>
            <w:vAlign w:val="center"/>
            <w:hideMark/>
          </w:tcPr>
          <w:p w14:paraId="1B84D198" w14:textId="77777777" w:rsidR="001D707D" w:rsidRDefault="001D707D">
            <w:pPr>
              <w:jc w:val="center"/>
              <w:rPr>
                <w:rFonts w:ascii="Verdana" w:hAnsi="Verdana"/>
                <w:sz w:val="20"/>
                <w:szCs w:val="20"/>
              </w:rPr>
            </w:pPr>
            <w:r>
              <w:rPr>
                <w:rFonts w:ascii="Verdana" w:hAnsi="Verdana"/>
                <w:sz w:val="20"/>
                <w:szCs w:val="20"/>
              </w:rPr>
              <w:t>280</w:t>
            </w:r>
          </w:p>
        </w:tc>
        <w:tc>
          <w:tcPr>
            <w:tcW w:w="1155" w:type="dxa"/>
            <w:tcBorders>
              <w:top w:val="nil"/>
              <w:left w:val="nil"/>
              <w:bottom w:val="single" w:sz="4" w:space="0" w:color="auto"/>
              <w:right w:val="single" w:sz="4" w:space="0" w:color="auto"/>
            </w:tcBorders>
            <w:shd w:val="clear" w:color="auto" w:fill="auto"/>
            <w:vAlign w:val="center"/>
            <w:hideMark/>
          </w:tcPr>
          <w:p w14:paraId="516962E6" w14:textId="77777777" w:rsidR="001D707D" w:rsidRDefault="001D707D">
            <w:pPr>
              <w:jc w:val="center"/>
              <w:rPr>
                <w:rFonts w:ascii="Verdana" w:hAnsi="Verdana"/>
                <w:color w:val="000000"/>
                <w:sz w:val="20"/>
                <w:szCs w:val="20"/>
              </w:rPr>
            </w:pPr>
            <w:r>
              <w:rPr>
                <w:rFonts w:ascii="Verdana" w:hAnsi="Verdana"/>
                <w:color w:val="000000"/>
                <w:sz w:val="20"/>
                <w:szCs w:val="20"/>
              </w:rPr>
              <w:t>1,22</w:t>
            </w:r>
          </w:p>
        </w:tc>
        <w:tc>
          <w:tcPr>
            <w:tcW w:w="1842" w:type="dxa"/>
            <w:tcBorders>
              <w:top w:val="nil"/>
              <w:left w:val="nil"/>
              <w:bottom w:val="single" w:sz="4" w:space="0" w:color="auto"/>
              <w:right w:val="single" w:sz="4" w:space="0" w:color="auto"/>
            </w:tcBorders>
            <w:shd w:val="clear" w:color="auto" w:fill="auto"/>
            <w:vAlign w:val="center"/>
            <w:hideMark/>
          </w:tcPr>
          <w:p w14:paraId="5303F19D" w14:textId="77777777" w:rsidR="001D707D" w:rsidRDefault="001D707D">
            <w:pPr>
              <w:jc w:val="right"/>
              <w:rPr>
                <w:rFonts w:ascii="Verdana" w:hAnsi="Verdana"/>
                <w:color w:val="000000"/>
                <w:sz w:val="20"/>
                <w:szCs w:val="20"/>
              </w:rPr>
            </w:pPr>
            <w:r>
              <w:rPr>
                <w:rFonts w:ascii="Verdana" w:hAnsi="Verdana"/>
                <w:color w:val="000000"/>
                <w:sz w:val="20"/>
                <w:szCs w:val="20"/>
              </w:rPr>
              <w:t>14.688,80</w:t>
            </w:r>
          </w:p>
        </w:tc>
        <w:tc>
          <w:tcPr>
            <w:tcW w:w="1843" w:type="dxa"/>
            <w:tcBorders>
              <w:top w:val="nil"/>
              <w:left w:val="nil"/>
              <w:bottom w:val="single" w:sz="4" w:space="0" w:color="auto"/>
              <w:right w:val="single" w:sz="4" w:space="0" w:color="auto"/>
            </w:tcBorders>
            <w:shd w:val="clear" w:color="auto" w:fill="auto"/>
            <w:vAlign w:val="center"/>
            <w:hideMark/>
          </w:tcPr>
          <w:p w14:paraId="5958E8A1" w14:textId="77777777" w:rsidR="001D707D" w:rsidRDefault="001D707D">
            <w:pPr>
              <w:jc w:val="right"/>
              <w:rPr>
                <w:rFonts w:ascii="Verdana" w:hAnsi="Verdana"/>
                <w:color w:val="000000"/>
                <w:sz w:val="20"/>
                <w:szCs w:val="20"/>
              </w:rPr>
            </w:pPr>
            <w:r>
              <w:rPr>
                <w:rFonts w:ascii="Verdana" w:hAnsi="Verdana"/>
                <w:color w:val="000000"/>
                <w:sz w:val="20"/>
                <w:szCs w:val="20"/>
              </w:rPr>
              <w:t>14.688,80</w:t>
            </w:r>
          </w:p>
        </w:tc>
      </w:tr>
      <w:tr w:rsidR="001D707D" w14:paraId="10DE2549" w14:textId="77777777" w:rsidTr="00F56B68">
        <w:trPr>
          <w:trHeight w:val="510"/>
        </w:trPr>
        <w:tc>
          <w:tcPr>
            <w:tcW w:w="4218" w:type="dxa"/>
            <w:tcBorders>
              <w:top w:val="nil"/>
              <w:left w:val="single" w:sz="4" w:space="0" w:color="auto"/>
              <w:bottom w:val="single" w:sz="4" w:space="0" w:color="auto"/>
              <w:right w:val="single" w:sz="4" w:space="0" w:color="auto"/>
            </w:tcBorders>
            <w:shd w:val="clear" w:color="auto" w:fill="auto"/>
            <w:vAlign w:val="center"/>
            <w:hideMark/>
          </w:tcPr>
          <w:p w14:paraId="5724BD67" w14:textId="77777777" w:rsidR="001D707D" w:rsidRDefault="001D707D">
            <w:pPr>
              <w:rPr>
                <w:rFonts w:ascii="Verdana" w:hAnsi="Verdana"/>
                <w:sz w:val="20"/>
                <w:szCs w:val="20"/>
              </w:rPr>
            </w:pPr>
            <w:r>
              <w:rPr>
                <w:rFonts w:ascii="Verdana" w:hAnsi="Verdana"/>
                <w:sz w:val="20"/>
                <w:szCs w:val="20"/>
              </w:rPr>
              <w:t xml:space="preserve">Navezava U5 – Jelinčičeva ulica – do Pokopališke ulice </w:t>
            </w:r>
          </w:p>
        </w:tc>
        <w:tc>
          <w:tcPr>
            <w:tcW w:w="947" w:type="dxa"/>
            <w:tcBorders>
              <w:top w:val="nil"/>
              <w:left w:val="nil"/>
              <w:bottom w:val="single" w:sz="4" w:space="0" w:color="auto"/>
              <w:right w:val="single" w:sz="4" w:space="0" w:color="auto"/>
            </w:tcBorders>
            <w:shd w:val="clear" w:color="auto" w:fill="auto"/>
            <w:vAlign w:val="center"/>
            <w:hideMark/>
          </w:tcPr>
          <w:p w14:paraId="3782F2C8" w14:textId="77777777" w:rsidR="001D707D" w:rsidRDefault="001D707D">
            <w:pPr>
              <w:jc w:val="center"/>
              <w:rPr>
                <w:rFonts w:ascii="Verdana" w:hAnsi="Verdana"/>
                <w:sz w:val="20"/>
                <w:szCs w:val="20"/>
              </w:rPr>
            </w:pPr>
            <w:r>
              <w:rPr>
                <w:rFonts w:ascii="Verdana" w:hAnsi="Verdana"/>
                <w:sz w:val="20"/>
                <w:szCs w:val="20"/>
              </w:rPr>
              <w:t>1. ali 2. etapa</w:t>
            </w:r>
          </w:p>
        </w:tc>
        <w:tc>
          <w:tcPr>
            <w:tcW w:w="947" w:type="dxa"/>
            <w:tcBorders>
              <w:top w:val="nil"/>
              <w:left w:val="nil"/>
              <w:bottom w:val="single" w:sz="4" w:space="0" w:color="auto"/>
              <w:right w:val="single" w:sz="4" w:space="0" w:color="auto"/>
            </w:tcBorders>
            <w:shd w:val="clear" w:color="auto" w:fill="auto"/>
            <w:vAlign w:val="center"/>
            <w:hideMark/>
          </w:tcPr>
          <w:p w14:paraId="35A8BEBE" w14:textId="77777777" w:rsidR="001D707D" w:rsidRDefault="001D707D">
            <w:pPr>
              <w:jc w:val="center"/>
              <w:rPr>
                <w:rFonts w:ascii="Verdana" w:hAnsi="Verdana"/>
                <w:color w:val="000000"/>
                <w:sz w:val="20"/>
                <w:szCs w:val="20"/>
              </w:rPr>
            </w:pPr>
            <w:r>
              <w:rPr>
                <w:rFonts w:ascii="Verdana" w:hAnsi="Verdana"/>
                <w:color w:val="000000"/>
                <w:sz w:val="20"/>
                <w:szCs w:val="20"/>
              </w:rPr>
              <w:t>m</w:t>
            </w:r>
          </w:p>
        </w:tc>
        <w:tc>
          <w:tcPr>
            <w:tcW w:w="957" w:type="dxa"/>
            <w:tcBorders>
              <w:top w:val="nil"/>
              <w:left w:val="nil"/>
              <w:bottom w:val="single" w:sz="4" w:space="0" w:color="auto"/>
              <w:right w:val="single" w:sz="4" w:space="0" w:color="auto"/>
            </w:tcBorders>
            <w:shd w:val="clear" w:color="auto" w:fill="auto"/>
            <w:vAlign w:val="center"/>
            <w:hideMark/>
          </w:tcPr>
          <w:p w14:paraId="25AA61EE" w14:textId="77777777" w:rsidR="001D707D" w:rsidRDefault="001D707D">
            <w:pPr>
              <w:jc w:val="center"/>
              <w:rPr>
                <w:rFonts w:ascii="Verdana" w:hAnsi="Verdana"/>
                <w:color w:val="000000"/>
                <w:sz w:val="20"/>
                <w:szCs w:val="20"/>
              </w:rPr>
            </w:pPr>
            <w:r>
              <w:rPr>
                <w:rFonts w:ascii="Verdana" w:hAnsi="Verdana"/>
                <w:color w:val="000000"/>
                <w:sz w:val="20"/>
                <w:szCs w:val="20"/>
              </w:rPr>
              <w:t>47</w:t>
            </w:r>
          </w:p>
        </w:tc>
        <w:tc>
          <w:tcPr>
            <w:tcW w:w="1269" w:type="dxa"/>
            <w:tcBorders>
              <w:top w:val="nil"/>
              <w:left w:val="nil"/>
              <w:bottom w:val="single" w:sz="4" w:space="0" w:color="auto"/>
              <w:right w:val="single" w:sz="4" w:space="0" w:color="auto"/>
            </w:tcBorders>
            <w:shd w:val="clear" w:color="000000" w:fill="FFFFFF"/>
            <w:vAlign w:val="center"/>
            <w:hideMark/>
          </w:tcPr>
          <w:p w14:paraId="147BB850" w14:textId="77777777" w:rsidR="001D707D" w:rsidRDefault="001D707D">
            <w:pPr>
              <w:jc w:val="center"/>
              <w:rPr>
                <w:rFonts w:ascii="Verdana" w:hAnsi="Verdana"/>
                <w:sz w:val="20"/>
                <w:szCs w:val="20"/>
              </w:rPr>
            </w:pPr>
            <w:r>
              <w:rPr>
                <w:rFonts w:ascii="Verdana" w:hAnsi="Verdana"/>
                <w:sz w:val="20"/>
                <w:szCs w:val="20"/>
              </w:rPr>
              <w:t>280</w:t>
            </w:r>
          </w:p>
        </w:tc>
        <w:tc>
          <w:tcPr>
            <w:tcW w:w="1155" w:type="dxa"/>
            <w:tcBorders>
              <w:top w:val="nil"/>
              <w:left w:val="nil"/>
              <w:bottom w:val="single" w:sz="4" w:space="0" w:color="auto"/>
              <w:right w:val="single" w:sz="4" w:space="0" w:color="auto"/>
            </w:tcBorders>
            <w:shd w:val="clear" w:color="auto" w:fill="auto"/>
            <w:vAlign w:val="center"/>
            <w:hideMark/>
          </w:tcPr>
          <w:p w14:paraId="695A8829" w14:textId="77777777" w:rsidR="001D707D" w:rsidRDefault="001D707D">
            <w:pPr>
              <w:jc w:val="center"/>
              <w:rPr>
                <w:rFonts w:ascii="Verdana" w:hAnsi="Verdana"/>
                <w:color w:val="000000"/>
                <w:sz w:val="20"/>
                <w:szCs w:val="20"/>
              </w:rPr>
            </w:pPr>
            <w:r>
              <w:rPr>
                <w:rFonts w:ascii="Verdana" w:hAnsi="Verdana"/>
                <w:color w:val="000000"/>
                <w:sz w:val="20"/>
                <w:szCs w:val="20"/>
              </w:rPr>
              <w:t>1,22</w:t>
            </w:r>
          </w:p>
        </w:tc>
        <w:tc>
          <w:tcPr>
            <w:tcW w:w="1842" w:type="dxa"/>
            <w:tcBorders>
              <w:top w:val="nil"/>
              <w:left w:val="nil"/>
              <w:bottom w:val="single" w:sz="4" w:space="0" w:color="auto"/>
              <w:right w:val="single" w:sz="4" w:space="0" w:color="auto"/>
            </w:tcBorders>
            <w:shd w:val="clear" w:color="auto" w:fill="auto"/>
            <w:vAlign w:val="center"/>
            <w:hideMark/>
          </w:tcPr>
          <w:p w14:paraId="51268873" w14:textId="77777777" w:rsidR="001D707D" w:rsidRDefault="001D707D">
            <w:pPr>
              <w:jc w:val="right"/>
              <w:rPr>
                <w:rFonts w:ascii="Verdana" w:hAnsi="Verdana"/>
                <w:color w:val="000000"/>
                <w:sz w:val="20"/>
                <w:szCs w:val="20"/>
              </w:rPr>
            </w:pPr>
            <w:r>
              <w:rPr>
                <w:rFonts w:ascii="Verdana" w:hAnsi="Verdana"/>
                <w:color w:val="000000"/>
                <w:sz w:val="20"/>
                <w:szCs w:val="20"/>
              </w:rPr>
              <w:t>16.055,20</w:t>
            </w:r>
          </w:p>
        </w:tc>
        <w:tc>
          <w:tcPr>
            <w:tcW w:w="1843" w:type="dxa"/>
            <w:tcBorders>
              <w:top w:val="nil"/>
              <w:left w:val="nil"/>
              <w:bottom w:val="single" w:sz="4" w:space="0" w:color="auto"/>
              <w:right w:val="single" w:sz="4" w:space="0" w:color="auto"/>
            </w:tcBorders>
            <w:shd w:val="clear" w:color="auto" w:fill="auto"/>
            <w:vAlign w:val="center"/>
            <w:hideMark/>
          </w:tcPr>
          <w:p w14:paraId="4E4D91C6" w14:textId="77777777" w:rsidR="001D707D" w:rsidRDefault="001D707D">
            <w:pPr>
              <w:jc w:val="right"/>
              <w:rPr>
                <w:rFonts w:ascii="Verdana" w:hAnsi="Verdana"/>
                <w:color w:val="000000"/>
                <w:sz w:val="20"/>
                <w:szCs w:val="20"/>
              </w:rPr>
            </w:pPr>
            <w:r>
              <w:rPr>
                <w:rFonts w:ascii="Verdana" w:hAnsi="Verdana"/>
                <w:color w:val="000000"/>
                <w:sz w:val="20"/>
                <w:szCs w:val="20"/>
              </w:rPr>
              <w:t>16.055,20</w:t>
            </w:r>
          </w:p>
        </w:tc>
      </w:tr>
      <w:tr w:rsidR="001D707D" w14:paraId="416D515E" w14:textId="77777777" w:rsidTr="00F56B68">
        <w:trPr>
          <w:trHeight w:val="765"/>
        </w:trPr>
        <w:tc>
          <w:tcPr>
            <w:tcW w:w="4218" w:type="dxa"/>
            <w:tcBorders>
              <w:top w:val="nil"/>
              <w:left w:val="single" w:sz="4" w:space="0" w:color="auto"/>
              <w:bottom w:val="single" w:sz="4" w:space="0" w:color="auto"/>
              <w:right w:val="single" w:sz="4" w:space="0" w:color="auto"/>
            </w:tcBorders>
            <w:shd w:val="clear" w:color="000000" w:fill="FFFFFF"/>
            <w:vAlign w:val="center"/>
            <w:hideMark/>
          </w:tcPr>
          <w:p w14:paraId="35491885" w14:textId="77777777" w:rsidR="001D707D" w:rsidRDefault="001D707D">
            <w:pPr>
              <w:rPr>
                <w:rFonts w:ascii="Verdana" w:hAnsi="Verdana"/>
                <w:color w:val="000000"/>
                <w:sz w:val="20"/>
                <w:szCs w:val="20"/>
              </w:rPr>
            </w:pPr>
            <w:r>
              <w:rPr>
                <w:rFonts w:ascii="Verdana" w:hAnsi="Verdana"/>
                <w:color w:val="000000"/>
                <w:sz w:val="20"/>
                <w:szCs w:val="20"/>
              </w:rPr>
              <w:t>Omrežje JR U6 - križišče Rožičeva – Kavčičeva ulica in avtobusna postaja</w:t>
            </w:r>
          </w:p>
        </w:tc>
        <w:tc>
          <w:tcPr>
            <w:tcW w:w="947" w:type="dxa"/>
            <w:tcBorders>
              <w:top w:val="nil"/>
              <w:left w:val="nil"/>
              <w:bottom w:val="single" w:sz="4" w:space="0" w:color="auto"/>
              <w:right w:val="single" w:sz="4" w:space="0" w:color="auto"/>
            </w:tcBorders>
            <w:shd w:val="clear" w:color="auto" w:fill="auto"/>
            <w:vAlign w:val="center"/>
            <w:hideMark/>
          </w:tcPr>
          <w:p w14:paraId="503E663B" w14:textId="77777777" w:rsidR="001D707D" w:rsidRDefault="001D707D">
            <w:pPr>
              <w:jc w:val="center"/>
              <w:rPr>
                <w:rFonts w:ascii="Verdana" w:hAnsi="Verdana"/>
                <w:sz w:val="20"/>
                <w:szCs w:val="20"/>
              </w:rPr>
            </w:pPr>
            <w:r>
              <w:rPr>
                <w:rFonts w:ascii="Verdana" w:hAnsi="Verdana"/>
                <w:sz w:val="20"/>
                <w:szCs w:val="20"/>
              </w:rPr>
              <w:t>2. ali 3. ali 4. etapa</w:t>
            </w:r>
          </w:p>
        </w:tc>
        <w:tc>
          <w:tcPr>
            <w:tcW w:w="947" w:type="dxa"/>
            <w:tcBorders>
              <w:top w:val="nil"/>
              <w:left w:val="nil"/>
              <w:bottom w:val="single" w:sz="4" w:space="0" w:color="auto"/>
              <w:right w:val="single" w:sz="4" w:space="0" w:color="auto"/>
            </w:tcBorders>
            <w:shd w:val="clear" w:color="auto" w:fill="auto"/>
            <w:vAlign w:val="bottom"/>
            <w:hideMark/>
          </w:tcPr>
          <w:p w14:paraId="04E4BCF4" w14:textId="77777777" w:rsidR="001D707D" w:rsidRDefault="001D707D">
            <w:pPr>
              <w:jc w:val="center"/>
              <w:rPr>
                <w:rFonts w:ascii="Verdana" w:hAnsi="Verdana"/>
                <w:color w:val="000000"/>
                <w:sz w:val="20"/>
                <w:szCs w:val="20"/>
              </w:rPr>
            </w:pPr>
            <w:r>
              <w:rPr>
                <w:rFonts w:ascii="Verdana" w:hAnsi="Verdana"/>
                <w:color w:val="000000"/>
                <w:sz w:val="20"/>
                <w:szCs w:val="20"/>
              </w:rPr>
              <w:t>m</w:t>
            </w:r>
          </w:p>
        </w:tc>
        <w:tc>
          <w:tcPr>
            <w:tcW w:w="957" w:type="dxa"/>
            <w:tcBorders>
              <w:top w:val="nil"/>
              <w:left w:val="nil"/>
              <w:bottom w:val="single" w:sz="4" w:space="0" w:color="auto"/>
              <w:right w:val="single" w:sz="4" w:space="0" w:color="auto"/>
            </w:tcBorders>
            <w:shd w:val="clear" w:color="000000" w:fill="FFFFFF"/>
            <w:vAlign w:val="center"/>
            <w:hideMark/>
          </w:tcPr>
          <w:p w14:paraId="5631961C" w14:textId="77777777" w:rsidR="001D707D" w:rsidRDefault="001D707D">
            <w:pPr>
              <w:jc w:val="center"/>
              <w:rPr>
                <w:rFonts w:ascii="Verdana" w:hAnsi="Verdana"/>
                <w:color w:val="000000"/>
                <w:sz w:val="20"/>
                <w:szCs w:val="20"/>
              </w:rPr>
            </w:pPr>
            <w:r>
              <w:rPr>
                <w:rFonts w:ascii="Verdana" w:hAnsi="Verdana"/>
                <w:color w:val="000000"/>
                <w:sz w:val="20"/>
                <w:szCs w:val="20"/>
              </w:rPr>
              <w:t>296</w:t>
            </w:r>
          </w:p>
        </w:tc>
        <w:tc>
          <w:tcPr>
            <w:tcW w:w="1269" w:type="dxa"/>
            <w:tcBorders>
              <w:top w:val="nil"/>
              <w:left w:val="nil"/>
              <w:bottom w:val="single" w:sz="4" w:space="0" w:color="auto"/>
              <w:right w:val="single" w:sz="4" w:space="0" w:color="auto"/>
            </w:tcBorders>
            <w:shd w:val="clear" w:color="000000" w:fill="FFFFFF"/>
            <w:vAlign w:val="center"/>
            <w:hideMark/>
          </w:tcPr>
          <w:p w14:paraId="47589639" w14:textId="77777777" w:rsidR="001D707D" w:rsidRDefault="001D707D">
            <w:pPr>
              <w:jc w:val="center"/>
              <w:rPr>
                <w:rFonts w:ascii="Verdana" w:hAnsi="Verdana"/>
                <w:sz w:val="20"/>
                <w:szCs w:val="20"/>
              </w:rPr>
            </w:pPr>
            <w:r>
              <w:rPr>
                <w:rFonts w:ascii="Verdana" w:hAnsi="Verdana"/>
                <w:sz w:val="20"/>
                <w:szCs w:val="20"/>
              </w:rPr>
              <w:t>280</w:t>
            </w:r>
          </w:p>
        </w:tc>
        <w:tc>
          <w:tcPr>
            <w:tcW w:w="1155" w:type="dxa"/>
            <w:tcBorders>
              <w:top w:val="nil"/>
              <w:left w:val="nil"/>
              <w:bottom w:val="single" w:sz="4" w:space="0" w:color="auto"/>
              <w:right w:val="single" w:sz="4" w:space="0" w:color="auto"/>
            </w:tcBorders>
            <w:shd w:val="clear" w:color="auto" w:fill="auto"/>
            <w:vAlign w:val="center"/>
            <w:hideMark/>
          </w:tcPr>
          <w:p w14:paraId="2C87F1AF" w14:textId="77777777" w:rsidR="001D707D" w:rsidRDefault="001D707D">
            <w:pPr>
              <w:jc w:val="center"/>
              <w:rPr>
                <w:rFonts w:ascii="Verdana" w:hAnsi="Verdana"/>
                <w:color w:val="000000"/>
                <w:sz w:val="20"/>
                <w:szCs w:val="20"/>
              </w:rPr>
            </w:pPr>
            <w:r>
              <w:rPr>
                <w:rFonts w:ascii="Verdana" w:hAnsi="Verdana"/>
                <w:color w:val="000000"/>
                <w:sz w:val="20"/>
                <w:szCs w:val="20"/>
              </w:rPr>
              <w:t>1,22</w:t>
            </w:r>
          </w:p>
        </w:tc>
        <w:tc>
          <w:tcPr>
            <w:tcW w:w="1842" w:type="dxa"/>
            <w:tcBorders>
              <w:top w:val="nil"/>
              <w:left w:val="nil"/>
              <w:bottom w:val="single" w:sz="4" w:space="0" w:color="auto"/>
              <w:right w:val="single" w:sz="4" w:space="0" w:color="auto"/>
            </w:tcBorders>
            <w:shd w:val="clear" w:color="auto" w:fill="auto"/>
            <w:vAlign w:val="center"/>
            <w:hideMark/>
          </w:tcPr>
          <w:p w14:paraId="764F8C68" w14:textId="77777777" w:rsidR="001D707D" w:rsidRDefault="001D707D">
            <w:pPr>
              <w:jc w:val="right"/>
              <w:rPr>
                <w:rFonts w:ascii="Verdana" w:hAnsi="Verdana"/>
                <w:color w:val="000000"/>
                <w:sz w:val="20"/>
                <w:szCs w:val="20"/>
              </w:rPr>
            </w:pPr>
            <w:r>
              <w:rPr>
                <w:rFonts w:ascii="Verdana" w:hAnsi="Verdana"/>
                <w:color w:val="000000"/>
                <w:sz w:val="20"/>
                <w:szCs w:val="20"/>
              </w:rPr>
              <w:t>101.113,60</w:t>
            </w:r>
          </w:p>
        </w:tc>
        <w:tc>
          <w:tcPr>
            <w:tcW w:w="1843" w:type="dxa"/>
            <w:tcBorders>
              <w:top w:val="nil"/>
              <w:left w:val="nil"/>
              <w:bottom w:val="single" w:sz="4" w:space="0" w:color="auto"/>
              <w:right w:val="single" w:sz="4" w:space="0" w:color="auto"/>
            </w:tcBorders>
            <w:shd w:val="clear" w:color="auto" w:fill="auto"/>
            <w:vAlign w:val="center"/>
            <w:hideMark/>
          </w:tcPr>
          <w:p w14:paraId="64CA56B5" w14:textId="77777777" w:rsidR="001D707D" w:rsidRDefault="001D707D">
            <w:pPr>
              <w:jc w:val="right"/>
              <w:rPr>
                <w:rFonts w:ascii="Verdana" w:hAnsi="Verdana"/>
                <w:color w:val="000000"/>
                <w:sz w:val="20"/>
                <w:szCs w:val="20"/>
              </w:rPr>
            </w:pPr>
            <w:r>
              <w:rPr>
                <w:rFonts w:ascii="Verdana" w:hAnsi="Verdana"/>
                <w:color w:val="000000"/>
                <w:sz w:val="20"/>
                <w:szCs w:val="20"/>
              </w:rPr>
              <w:t>101.113,60</w:t>
            </w:r>
          </w:p>
        </w:tc>
      </w:tr>
      <w:tr w:rsidR="001D707D" w14:paraId="16577D83" w14:textId="77777777" w:rsidTr="00F56B68">
        <w:trPr>
          <w:trHeight w:val="510"/>
        </w:trPr>
        <w:tc>
          <w:tcPr>
            <w:tcW w:w="4218" w:type="dxa"/>
            <w:tcBorders>
              <w:top w:val="nil"/>
              <w:left w:val="single" w:sz="4" w:space="0" w:color="auto"/>
              <w:bottom w:val="single" w:sz="4" w:space="0" w:color="auto"/>
              <w:right w:val="single" w:sz="4" w:space="0" w:color="auto"/>
            </w:tcBorders>
            <w:shd w:val="clear" w:color="auto" w:fill="auto"/>
            <w:vAlign w:val="center"/>
            <w:hideMark/>
          </w:tcPr>
          <w:p w14:paraId="19D76768" w14:textId="77777777" w:rsidR="001D707D" w:rsidRDefault="001D707D">
            <w:pPr>
              <w:rPr>
                <w:rFonts w:ascii="Verdana" w:hAnsi="Verdana"/>
                <w:sz w:val="20"/>
                <w:szCs w:val="20"/>
              </w:rPr>
            </w:pPr>
            <w:r>
              <w:rPr>
                <w:rFonts w:ascii="Verdana" w:hAnsi="Verdana"/>
                <w:sz w:val="20"/>
                <w:szCs w:val="20"/>
              </w:rPr>
              <w:t>Omrežje JR U3 – Pučnikova ulica med Torkarjevo in Rožičevo ulico</w:t>
            </w:r>
          </w:p>
        </w:tc>
        <w:tc>
          <w:tcPr>
            <w:tcW w:w="947" w:type="dxa"/>
            <w:tcBorders>
              <w:top w:val="nil"/>
              <w:left w:val="nil"/>
              <w:bottom w:val="single" w:sz="4" w:space="0" w:color="auto"/>
              <w:right w:val="single" w:sz="4" w:space="0" w:color="auto"/>
            </w:tcBorders>
            <w:shd w:val="clear" w:color="auto" w:fill="auto"/>
            <w:vAlign w:val="center"/>
            <w:hideMark/>
          </w:tcPr>
          <w:p w14:paraId="77A6B59A" w14:textId="77777777" w:rsidR="001D707D" w:rsidRDefault="001D707D">
            <w:pPr>
              <w:jc w:val="center"/>
              <w:rPr>
                <w:rFonts w:ascii="Verdana" w:hAnsi="Verdana"/>
                <w:sz w:val="20"/>
                <w:szCs w:val="20"/>
              </w:rPr>
            </w:pPr>
            <w:r>
              <w:rPr>
                <w:rFonts w:ascii="Verdana" w:hAnsi="Verdana"/>
                <w:sz w:val="20"/>
                <w:szCs w:val="20"/>
              </w:rPr>
              <w:t>3. etapa</w:t>
            </w:r>
          </w:p>
        </w:tc>
        <w:tc>
          <w:tcPr>
            <w:tcW w:w="947" w:type="dxa"/>
            <w:tcBorders>
              <w:top w:val="nil"/>
              <w:left w:val="nil"/>
              <w:bottom w:val="single" w:sz="4" w:space="0" w:color="auto"/>
              <w:right w:val="single" w:sz="4" w:space="0" w:color="auto"/>
            </w:tcBorders>
            <w:shd w:val="clear" w:color="auto" w:fill="auto"/>
            <w:vAlign w:val="bottom"/>
            <w:hideMark/>
          </w:tcPr>
          <w:p w14:paraId="5191D752" w14:textId="77777777" w:rsidR="001D707D" w:rsidRDefault="001D707D">
            <w:pPr>
              <w:jc w:val="center"/>
              <w:rPr>
                <w:rFonts w:ascii="Verdana" w:hAnsi="Verdana"/>
                <w:color w:val="000000"/>
                <w:sz w:val="20"/>
                <w:szCs w:val="20"/>
              </w:rPr>
            </w:pPr>
            <w:r>
              <w:rPr>
                <w:rFonts w:ascii="Verdana" w:hAnsi="Verdana"/>
                <w:color w:val="000000"/>
                <w:sz w:val="20"/>
                <w:szCs w:val="20"/>
              </w:rPr>
              <w:t>m</w:t>
            </w:r>
          </w:p>
        </w:tc>
        <w:tc>
          <w:tcPr>
            <w:tcW w:w="957" w:type="dxa"/>
            <w:tcBorders>
              <w:top w:val="nil"/>
              <w:left w:val="nil"/>
              <w:bottom w:val="single" w:sz="4" w:space="0" w:color="auto"/>
              <w:right w:val="single" w:sz="4" w:space="0" w:color="auto"/>
            </w:tcBorders>
            <w:shd w:val="clear" w:color="auto" w:fill="auto"/>
            <w:vAlign w:val="center"/>
            <w:hideMark/>
          </w:tcPr>
          <w:p w14:paraId="62FE40B9" w14:textId="77777777" w:rsidR="001D707D" w:rsidRDefault="001D707D">
            <w:pPr>
              <w:jc w:val="center"/>
              <w:rPr>
                <w:rFonts w:ascii="Verdana" w:hAnsi="Verdana"/>
                <w:color w:val="000000"/>
                <w:sz w:val="20"/>
                <w:szCs w:val="20"/>
              </w:rPr>
            </w:pPr>
            <w:r>
              <w:rPr>
                <w:rFonts w:ascii="Verdana" w:hAnsi="Verdana"/>
                <w:color w:val="000000"/>
                <w:sz w:val="20"/>
                <w:szCs w:val="20"/>
              </w:rPr>
              <w:t>117</w:t>
            </w:r>
          </w:p>
        </w:tc>
        <w:tc>
          <w:tcPr>
            <w:tcW w:w="1269" w:type="dxa"/>
            <w:tcBorders>
              <w:top w:val="nil"/>
              <w:left w:val="nil"/>
              <w:bottom w:val="single" w:sz="4" w:space="0" w:color="auto"/>
              <w:right w:val="single" w:sz="4" w:space="0" w:color="auto"/>
            </w:tcBorders>
            <w:shd w:val="clear" w:color="000000" w:fill="FFFFFF"/>
            <w:vAlign w:val="center"/>
            <w:hideMark/>
          </w:tcPr>
          <w:p w14:paraId="4F05F48A" w14:textId="77777777" w:rsidR="001D707D" w:rsidRDefault="001D707D">
            <w:pPr>
              <w:jc w:val="center"/>
              <w:rPr>
                <w:rFonts w:ascii="Verdana" w:hAnsi="Verdana"/>
                <w:sz w:val="20"/>
                <w:szCs w:val="20"/>
              </w:rPr>
            </w:pPr>
            <w:r>
              <w:rPr>
                <w:rFonts w:ascii="Verdana" w:hAnsi="Verdana"/>
                <w:sz w:val="20"/>
                <w:szCs w:val="20"/>
              </w:rPr>
              <w:t>280</w:t>
            </w:r>
          </w:p>
        </w:tc>
        <w:tc>
          <w:tcPr>
            <w:tcW w:w="1155" w:type="dxa"/>
            <w:tcBorders>
              <w:top w:val="nil"/>
              <w:left w:val="nil"/>
              <w:bottom w:val="single" w:sz="4" w:space="0" w:color="auto"/>
              <w:right w:val="single" w:sz="4" w:space="0" w:color="auto"/>
            </w:tcBorders>
            <w:shd w:val="clear" w:color="auto" w:fill="auto"/>
            <w:vAlign w:val="center"/>
            <w:hideMark/>
          </w:tcPr>
          <w:p w14:paraId="32832B39" w14:textId="77777777" w:rsidR="001D707D" w:rsidRDefault="001D707D">
            <w:pPr>
              <w:jc w:val="center"/>
              <w:rPr>
                <w:rFonts w:ascii="Verdana" w:hAnsi="Verdana"/>
                <w:color w:val="000000"/>
                <w:sz w:val="20"/>
                <w:szCs w:val="20"/>
              </w:rPr>
            </w:pPr>
            <w:r>
              <w:rPr>
                <w:rFonts w:ascii="Verdana" w:hAnsi="Verdana"/>
                <w:color w:val="000000"/>
                <w:sz w:val="20"/>
                <w:szCs w:val="20"/>
              </w:rPr>
              <w:t>1,22</w:t>
            </w:r>
          </w:p>
        </w:tc>
        <w:tc>
          <w:tcPr>
            <w:tcW w:w="1842" w:type="dxa"/>
            <w:tcBorders>
              <w:top w:val="nil"/>
              <w:left w:val="nil"/>
              <w:bottom w:val="single" w:sz="4" w:space="0" w:color="auto"/>
              <w:right w:val="single" w:sz="4" w:space="0" w:color="auto"/>
            </w:tcBorders>
            <w:shd w:val="clear" w:color="auto" w:fill="auto"/>
            <w:vAlign w:val="center"/>
            <w:hideMark/>
          </w:tcPr>
          <w:p w14:paraId="6D1E026B" w14:textId="77777777" w:rsidR="001D707D" w:rsidRDefault="001D707D">
            <w:pPr>
              <w:jc w:val="right"/>
              <w:rPr>
                <w:rFonts w:ascii="Verdana" w:hAnsi="Verdana"/>
                <w:color w:val="000000"/>
                <w:sz w:val="20"/>
                <w:szCs w:val="20"/>
              </w:rPr>
            </w:pPr>
            <w:r>
              <w:rPr>
                <w:rFonts w:ascii="Verdana" w:hAnsi="Verdana"/>
                <w:color w:val="000000"/>
                <w:sz w:val="20"/>
                <w:szCs w:val="20"/>
              </w:rPr>
              <w:t>39.967,20</w:t>
            </w:r>
          </w:p>
        </w:tc>
        <w:tc>
          <w:tcPr>
            <w:tcW w:w="1843" w:type="dxa"/>
            <w:tcBorders>
              <w:top w:val="nil"/>
              <w:left w:val="nil"/>
              <w:bottom w:val="single" w:sz="4" w:space="0" w:color="auto"/>
              <w:right w:val="single" w:sz="4" w:space="0" w:color="auto"/>
            </w:tcBorders>
            <w:shd w:val="clear" w:color="auto" w:fill="auto"/>
            <w:vAlign w:val="center"/>
            <w:hideMark/>
          </w:tcPr>
          <w:p w14:paraId="334FC579" w14:textId="77777777" w:rsidR="001D707D" w:rsidRDefault="001D707D">
            <w:pPr>
              <w:jc w:val="right"/>
              <w:rPr>
                <w:rFonts w:ascii="Verdana" w:hAnsi="Verdana"/>
                <w:color w:val="000000"/>
                <w:sz w:val="20"/>
                <w:szCs w:val="20"/>
              </w:rPr>
            </w:pPr>
            <w:r>
              <w:rPr>
                <w:rFonts w:ascii="Verdana" w:hAnsi="Verdana"/>
                <w:color w:val="000000"/>
                <w:sz w:val="20"/>
                <w:szCs w:val="20"/>
              </w:rPr>
              <w:t>39.967,20</w:t>
            </w:r>
          </w:p>
        </w:tc>
      </w:tr>
      <w:tr w:rsidR="001D707D" w14:paraId="17ACE3C9" w14:textId="77777777" w:rsidTr="00F56B68">
        <w:trPr>
          <w:trHeight w:val="510"/>
        </w:trPr>
        <w:tc>
          <w:tcPr>
            <w:tcW w:w="4218" w:type="dxa"/>
            <w:tcBorders>
              <w:top w:val="nil"/>
              <w:left w:val="single" w:sz="4" w:space="0" w:color="auto"/>
              <w:bottom w:val="single" w:sz="4" w:space="0" w:color="auto"/>
              <w:right w:val="single" w:sz="4" w:space="0" w:color="auto"/>
            </w:tcBorders>
            <w:shd w:val="clear" w:color="auto" w:fill="auto"/>
            <w:vAlign w:val="center"/>
            <w:hideMark/>
          </w:tcPr>
          <w:p w14:paraId="3576DA2A" w14:textId="77777777" w:rsidR="001D707D" w:rsidRDefault="001D707D">
            <w:pPr>
              <w:rPr>
                <w:rFonts w:ascii="Verdana" w:hAnsi="Verdana"/>
                <w:sz w:val="20"/>
                <w:szCs w:val="20"/>
              </w:rPr>
            </w:pPr>
            <w:r>
              <w:rPr>
                <w:rFonts w:ascii="Verdana" w:hAnsi="Verdana"/>
                <w:sz w:val="20"/>
                <w:szCs w:val="20"/>
              </w:rPr>
              <w:t xml:space="preserve">Omrežje JR - Rezervat za širitev Kavčičeve ulice </w:t>
            </w:r>
          </w:p>
        </w:tc>
        <w:tc>
          <w:tcPr>
            <w:tcW w:w="947" w:type="dxa"/>
            <w:tcBorders>
              <w:top w:val="nil"/>
              <w:left w:val="nil"/>
              <w:bottom w:val="single" w:sz="4" w:space="0" w:color="auto"/>
              <w:right w:val="single" w:sz="4" w:space="0" w:color="auto"/>
            </w:tcBorders>
            <w:shd w:val="clear" w:color="auto" w:fill="auto"/>
            <w:vAlign w:val="center"/>
            <w:hideMark/>
          </w:tcPr>
          <w:p w14:paraId="2B9C535A" w14:textId="77777777" w:rsidR="001D707D" w:rsidRDefault="001D707D">
            <w:pPr>
              <w:jc w:val="center"/>
              <w:rPr>
                <w:rFonts w:ascii="Verdana" w:hAnsi="Verdana"/>
                <w:sz w:val="20"/>
                <w:szCs w:val="20"/>
              </w:rPr>
            </w:pPr>
            <w:r>
              <w:rPr>
                <w:rFonts w:ascii="Verdana" w:hAnsi="Verdana"/>
                <w:sz w:val="20"/>
                <w:szCs w:val="20"/>
              </w:rPr>
              <w:t>5. etapa</w:t>
            </w:r>
          </w:p>
        </w:tc>
        <w:tc>
          <w:tcPr>
            <w:tcW w:w="947" w:type="dxa"/>
            <w:tcBorders>
              <w:top w:val="nil"/>
              <w:left w:val="nil"/>
              <w:bottom w:val="single" w:sz="4" w:space="0" w:color="auto"/>
              <w:right w:val="single" w:sz="4" w:space="0" w:color="auto"/>
            </w:tcBorders>
            <w:shd w:val="clear" w:color="auto" w:fill="auto"/>
            <w:vAlign w:val="bottom"/>
            <w:hideMark/>
          </w:tcPr>
          <w:p w14:paraId="27367239" w14:textId="77777777" w:rsidR="001D707D" w:rsidRDefault="001D707D">
            <w:pPr>
              <w:jc w:val="center"/>
              <w:rPr>
                <w:rFonts w:ascii="Verdana" w:hAnsi="Verdana"/>
                <w:color w:val="000000"/>
                <w:sz w:val="20"/>
                <w:szCs w:val="20"/>
              </w:rPr>
            </w:pPr>
            <w:r>
              <w:rPr>
                <w:rFonts w:ascii="Verdana" w:hAnsi="Verdana"/>
                <w:color w:val="000000"/>
                <w:sz w:val="20"/>
                <w:szCs w:val="20"/>
              </w:rPr>
              <w:t>m</w:t>
            </w:r>
          </w:p>
        </w:tc>
        <w:tc>
          <w:tcPr>
            <w:tcW w:w="957" w:type="dxa"/>
            <w:tcBorders>
              <w:top w:val="nil"/>
              <w:left w:val="nil"/>
              <w:bottom w:val="single" w:sz="4" w:space="0" w:color="auto"/>
              <w:right w:val="single" w:sz="4" w:space="0" w:color="auto"/>
            </w:tcBorders>
            <w:shd w:val="clear" w:color="auto" w:fill="auto"/>
            <w:vAlign w:val="center"/>
            <w:hideMark/>
          </w:tcPr>
          <w:p w14:paraId="6EC8B5F8" w14:textId="77777777" w:rsidR="001D707D" w:rsidRDefault="001D707D">
            <w:pPr>
              <w:jc w:val="center"/>
              <w:rPr>
                <w:rFonts w:ascii="Verdana" w:hAnsi="Verdana"/>
                <w:color w:val="000000"/>
                <w:sz w:val="20"/>
                <w:szCs w:val="20"/>
              </w:rPr>
            </w:pPr>
            <w:r>
              <w:rPr>
                <w:rFonts w:ascii="Verdana" w:hAnsi="Verdana"/>
                <w:color w:val="000000"/>
                <w:sz w:val="20"/>
                <w:szCs w:val="20"/>
              </w:rPr>
              <w:t>57</w:t>
            </w:r>
          </w:p>
        </w:tc>
        <w:tc>
          <w:tcPr>
            <w:tcW w:w="1269" w:type="dxa"/>
            <w:tcBorders>
              <w:top w:val="nil"/>
              <w:left w:val="nil"/>
              <w:bottom w:val="single" w:sz="4" w:space="0" w:color="auto"/>
              <w:right w:val="single" w:sz="4" w:space="0" w:color="auto"/>
            </w:tcBorders>
            <w:shd w:val="clear" w:color="000000" w:fill="FFFFFF"/>
            <w:vAlign w:val="center"/>
            <w:hideMark/>
          </w:tcPr>
          <w:p w14:paraId="24F9CCF4" w14:textId="77777777" w:rsidR="001D707D" w:rsidRDefault="001D707D">
            <w:pPr>
              <w:jc w:val="center"/>
              <w:rPr>
                <w:rFonts w:ascii="Verdana" w:hAnsi="Verdana"/>
                <w:sz w:val="20"/>
                <w:szCs w:val="20"/>
              </w:rPr>
            </w:pPr>
            <w:r>
              <w:rPr>
                <w:rFonts w:ascii="Verdana" w:hAnsi="Verdana"/>
                <w:sz w:val="20"/>
                <w:szCs w:val="20"/>
              </w:rPr>
              <w:t>280</w:t>
            </w:r>
          </w:p>
        </w:tc>
        <w:tc>
          <w:tcPr>
            <w:tcW w:w="1155" w:type="dxa"/>
            <w:tcBorders>
              <w:top w:val="nil"/>
              <w:left w:val="nil"/>
              <w:bottom w:val="single" w:sz="4" w:space="0" w:color="auto"/>
              <w:right w:val="single" w:sz="4" w:space="0" w:color="auto"/>
            </w:tcBorders>
            <w:shd w:val="clear" w:color="auto" w:fill="auto"/>
            <w:vAlign w:val="center"/>
            <w:hideMark/>
          </w:tcPr>
          <w:p w14:paraId="1E3868CF" w14:textId="77777777" w:rsidR="001D707D" w:rsidRDefault="001D707D">
            <w:pPr>
              <w:jc w:val="center"/>
              <w:rPr>
                <w:rFonts w:ascii="Verdana" w:hAnsi="Verdana"/>
                <w:color w:val="000000"/>
                <w:sz w:val="20"/>
                <w:szCs w:val="20"/>
              </w:rPr>
            </w:pPr>
            <w:r>
              <w:rPr>
                <w:rFonts w:ascii="Verdana" w:hAnsi="Verdana"/>
                <w:color w:val="000000"/>
                <w:sz w:val="20"/>
                <w:szCs w:val="20"/>
              </w:rPr>
              <w:t>1,22</w:t>
            </w:r>
          </w:p>
        </w:tc>
        <w:tc>
          <w:tcPr>
            <w:tcW w:w="1842" w:type="dxa"/>
            <w:tcBorders>
              <w:top w:val="nil"/>
              <w:left w:val="nil"/>
              <w:bottom w:val="single" w:sz="4" w:space="0" w:color="auto"/>
              <w:right w:val="single" w:sz="4" w:space="0" w:color="auto"/>
            </w:tcBorders>
            <w:shd w:val="clear" w:color="auto" w:fill="auto"/>
            <w:vAlign w:val="center"/>
            <w:hideMark/>
          </w:tcPr>
          <w:p w14:paraId="7519A191" w14:textId="77777777" w:rsidR="001D707D" w:rsidRDefault="001D707D">
            <w:pPr>
              <w:jc w:val="right"/>
              <w:rPr>
                <w:rFonts w:ascii="Verdana" w:hAnsi="Verdana"/>
                <w:color w:val="000000"/>
                <w:sz w:val="20"/>
                <w:szCs w:val="20"/>
              </w:rPr>
            </w:pPr>
            <w:r>
              <w:rPr>
                <w:rFonts w:ascii="Verdana" w:hAnsi="Verdana"/>
                <w:color w:val="000000"/>
                <w:sz w:val="20"/>
                <w:szCs w:val="20"/>
              </w:rPr>
              <w:t>19.471,20</w:t>
            </w:r>
          </w:p>
        </w:tc>
        <w:tc>
          <w:tcPr>
            <w:tcW w:w="1843" w:type="dxa"/>
            <w:tcBorders>
              <w:top w:val="nil"/>
              <w:left w:val="nil"/>
              <w:bottom w:val="single" w:sz="4" w:space="0" w:color="auto"/>
              <w:right w:val="single" w:sz="4" w:space="0" w:color="auto"/>
            </w:tcBorders>
            <w:shd w:val="clear" w:color="auto" w:fill="auto"/>
            <w:vAlign w:val="center"/>
            <w:hideMark/>
          </w:tcPr>
          <w:p w14:paraId="735825BE" w14:textId="77777777" w:rsidR="001D707D" w:rsidRDefault="001D707D">
            <w:pPr>
              <w:jc w:val="right"/>
              <w:rPr>
                <w:rFonts w:ascii="Verdana" w:hAnsi="Verdana"/>
                <w:color w:val="000000"/>
                <w:sz w:val="20"/>
                <w:szCs w:val="20"/>
              </w:rPr>
            </w:pPr>
            <w:r>
              <w:rPr>
                <w:rFonts w:ascii="Verdana" w:hAnsi="Verdana"/>
                <w:color w:val="000000"/>
                <w:sz w:val="20"/>
                <w:szCs w:val="20"/>
              </w:rPr>
              <w:t>19.471,20</w:t>
            </w:r>
          </w:p>
        </w:tc>
      </w:tr>
      <w:tr w:rsidR="001D707D" w14:paraId="3FDE074B" w14:textId="77777777" w:rsidTr="00F56B68">
        <w:trPr>
          <w:trHeight w:val="285"/>
        </w:trPr>
        <w:tc>
          <w:tcPr>
            <w:tcW w:w="4218" w:type="dxa"/>
            <w:tcBorders>
              <w:top w:val="nil"/>
              <w:left w:val="single" w:sz="4" w:space="0" w:color="auto"/>
              <w:bottom w:val="single" w:sz="4" w:space="0" w:color="auto"/>
              <w:right w:val="single" w:sz="4" w:space="0" w:color="auto"/>
            </w:tcBorders>
            <w:shd w:val="clear" w:color="auto" w:fill="auto"/>
            <w:vAlign w:val="center"/>
            <w:hideMark/>
          </w:tcPr>
          <w:p w14:paraId="5EAB4FF0" w14:textId="77777777" w:rsidR="001D707D" w:rsidRDefault="001D707D">
            <w:pPr>
              <w:rPr>
                <w:rFonts w:ascii="Verdana" w:hAnsi="Verdana"/>
                <w:b/>
                <w:bCs/>
                <w:color w:val="000000"/>
                <w:sz w:val="20"/>
                <w:szCs w:val="20"/>
              </w:rPr>
            </w:pPr>
            <w:r>
              <w:rPr>
                <w:rFonts w:ascii="Verdana" w:hAnsi="Verdana"/>
                <w:b/>
                <w:bCs/>
                <w:color w:val="000000"/>
                <w:sz w:val="20"/>
                <w:szCs w:val="20"/>
              </w:rPr>
              <w:t>stroški gradnje in opreme</w:t>
            </w:r>
          </w:p>
        </w:tc>
        <w:tc>
          <w:tcPr>
            <w:tcW w:w="4120" w:type="dxa"/>
            <w:gridSpan w:val="4"/>
            <w:tcBorders>
              <w:top w:val="single" w:sz="4" w:space="0" w:color="auto"/>
              <w:left w:val="nil"/>
              <w:bottom w:val="single" w:sz="4" w:space="0" w:color="auto"/>
              <w:right w:val="single" w:sz="4" w:space="0" w:color="auto"/>
            </w:tcBorders>
            <w:shd w:val="clear" w:color="auto" w:fill="auto"/>
            <w:vAlign w:val="center"/>
            <w:hideMark/>
          </w:tcPr>
          <w:p w14:paraId="6D2693AF" w14:textId="77777777" w:rsidR="001D707D" w:rsidRDefault="001D707D">
            <w:pPr>
              <w:rPr>
                <w:rFonts w:ascii="Verdana" w:hAnsi="Verdana"/>
                <w:b/>
                <w:bCs/>
                <w:color w:val="000000"/>
                <w:sz w:val="20"/>
                <w:szCs w:val="20"/>
              </w:rPr>
            </w:pPr>
            <w:r>
              <w:rPr>
                <w:rFonts w:ascii="Verdana" w:hAnsi="Verdana"/>
                <w:b/>
                <w:bCs/>
                <w:color w:val="000000"/>
                <w:sz w:val="20"/>
                <w:szCs w:val="20"/>
              </w:rPr>
              <w:t> </w:t>
            </w:r>
          </w:p>
        </w:tc>
        <w:tc>
          <w:tcPr>
            <w:tcW w:w="1155" w:type="dxa"/>
            <w:tcBorders>
              <w:top w:val="nil"/>
              <w:left w:val="nil"/>
              <w:bottom w:val="single" w:sz="4" w:space="0" w:color="auto"/>
              <w:right w:val="single" w:sz="4" w:space="0" w:color="auto"/>
            </w:tcBorders>
            <w:shd w:val="clear" w:color="auto" w:fill="auto"/>
            <w:vAlign w:val="center"/>
            <w:hideMark/>
          </w:tcPr>
          <w:p w14:paraId="7BFC972F" w14:textId="77777777" w:rsidR="001D707D" w:rsidRDefault="001D707D">
            <w:pPr>
              <w:rPr>
                <w:rFonts w:ascii="Verdana" w:hAnsi="Verdana"/>
                <w:b/>
                <w:bCs/>
                <w:color w:val="000000"/>
                <w:sz w:val="20"/>
                <w:szCs w:val="20"/>
              </w:rPr>
            </w:pPr>
            <w:r>
              <w:rPr>
                <w:rFonts w:ascii="Verdana" w:hAnsi="Verdana"/>
                <w:b/>
                <w:bCs/>
                <w:color w:val="000000"/>
                <w:sz w:val="20"/>
                <w:szCs w:val="20"/>
              </w:rPr>
              <w:t> </w:t>
            </w:r>
          </w:p>
        </w:tc>
        <w:tc>
          <w:tcPr>
            <w:tcW w:w="1842" w:type="dxa"/>
            <w:tcBorders>
              <w:top w:val="nil"/>
              <w:left w:val="nil"/>
              <w:bottom w:val="single" w:sz="4" w:space="0" w:color="auto"/>
              <w:right w:val="single" w:sz="4" w:space="0" w:color="auto"/>
            </w:tcBorders>
            <w:shd w:val="clear" w:color="auto" w:fill="auto"/>
            <w:vAlign w:val="center"/>
            <w:hideMark/>
          </w:tcPr>
          <w:p w14:paraId="2440D498" w14:textId="77777777" w:rsidR="001D707D" w:rsidRDefault="001D707D">
            <w:pPr>
              <w:jc w:val="right"/>
              <w:rPr>
                <w:rFonts w:ascii="Verdana" w:hAnsi="Verdana"/>
                <w:b/>
                <w:bCs/>
                <w:color w:val="000000"/>
                <w:sz w:val="20"/>
                <w:szCs w:val="20"/>
              </w:rPr>
            </w:pPr>
            <w:r>
              <w:rPr>
                <w:rFonts w:ascii="Verdana" w:hAnsi="Verdana"/>
                <w:b/>
                <w:bCs/>
                <w:color w:val="000000"/>
                <w:sz w:val="20"/>
                <w:szCs w:val="20"/>
              </w:rPr>
              <w:t>191.296,00</w:t>
            </w:r>
          </w:p>
        </w:tc>
        <w:tc>
          <w:tcPr>
            <w:tcW w:w="1843" w:type="dxa"/>
            <w:tcBorders>
              <w:top w:val="nil"/>
              <w:left w:val="nil"/>
              <w:bottom w:val="single" w:sz="4" w:space="0" w:color="auto"/>
              <w:right w:val="single" w:sz="4" w:space="0" w:color="auto"/>
            </w:tcBorders>
            <w:shd w:val="clear" w:color="auto" w:fill="auto"/>
            <w:vAlign w:val="center"/>
            <w:hideMark/>
          </w:tcPr>
          <w:p w14:paraId="6628A20F" w14:textId="77777777" w:rsidR="001D707D" w:rsidRDefault="001D707D">
            <w:pPr>
              <w:jc w:val="right"/>
              <w:rPr>
                <w:rFonts w:ascii="Verdana" w:hAnsi="Verdana"/>
                <w:b/>
                <w:bCs/>
                <w:color w:val="000000"/>
                <w:sz w:val="20"/>
                <w:szCs w:val="20"/>
              </w:rPr>
            </w:pPr>
            <w:r>
              <w:rPr>
                <w:rFonts w:ascii="Verdana" w:hAnsi="Verdana"/>
                <w:b/>
                <w:bCs/>
                <w:color w:val="000000"/>
                <w:sz w:val="20"/>
                <w:szCs w:val="20"/>
              </w:rPr>
              <w:t>191.296,00</w:t>
            </w:r>
          </w:p>
        </w:tc>
      </w:tr>
      <w:tr w:rsidR="001D707D" w14:paraId="25745089" w14:textId="77777777" w:rsidTr="00F56B68">
        <w:trPr>
          <w:trHeight w:val="285"/>
        </w:trPr>
        <w:tc>
          <w:tcPr>
            <w:tcW w:w="4218" w:type="dxa"/>
            <w:tcBorders>
              <w:top w:val="nil"/>
              <w:left w:val="single" w:sz="4" w:space="0" w:color="auto"/>
              <w:bottom w:val="single" w:sz="4" w:space="0" w:color="auto"/>
              <w:right w:val="single" w:sz="4" w:space="0" w:color="auto"/>
            </w:tcBorders>
            <w:shd w:val="clear" w:color="auto" w:fill="auto"/>
            <w:vAlign w:val="center"/>
            <w:hideMark/>
          </w:tcPr>
          <w:p w14:paraId="43CAAD06" w14:textId="77777777" w:rsidR="001D707D" w:rsidRDefault="001D707D">
            <w:pPr>
              <w:rPr>
                <w:rFonts w:ascii="Verdana" w:hAnsi="Verdana"/>
                <w:color w:val="000000"/>
                <w:sz w:val="20"/>
                <w:szCs w:val="20"/>
              </w:rPr>
            </w:pPr>
            <w:r>
              <w:rPr>
                <w:rFonts w:ascii="Verdana" w:hAnsi="Verdana"/>
                <w:color w:val="000000"/>
                <w:sz w:val="20"/>
                <w:szCs w:val="20"/>
              </w:rPr>
              <w:t>projektna in investicijska dokumentacija</w:t>
            </w:r>
          </w:p>
        </w:tc>
        <w:tc>
          <w:tcPr>
            <w:tcW w:w="5275" w:type="dxa"/>
            <w:gridSpan w:val="5"/>
            <w:tcBorders>
              <w:top w:val="single" w:sz="4" w:space="0" w:color="auto"/>
              <w:left w:val="nil"/>
              <w:bottom w:val="single" w:sz="4" w:space="0" w:color="auto"/>
              <w:right w:val="single" w:sz="4" w:space="0" w:color="auto"/>
            </w:tcBorders>
            <w:shd w:val="clear" w:color="auto" w:fill="auto"/>
            <w:vAlign w:val="center"/>
            <w:hideMark/>
          </w:tcPr>
          <w:p w14:paraId="515CA4C8" w14:textId="77777777" w:rsidR="001D707D" w:rsidRDefault="001D707D">
            <w:pPr>
              <w:jc w:val="center"/>
              <w:rPr>
                <w:rFonts w:ascii="Verdana" w:hAnsi="Verdana"/>
                <w:color w:val="000000"/>
                <w:sz w:val="20"/>
                <w:szCs w:val="20"/>
              </w:rPr>
            </w:pPr>
            <w:r>
              <w:rPr>
                <w:rFonts w:ascii="Verdana" w:hAnsi="Verdana"/>
                <w:color w:val="000000"/>
                <w:sz w:val="20"/>
                <w:szCs w:val="20"/>
              </w:rPr>
              <w:t>7,00%</w:t>
            </w:r>
          </w:p>
        </w:tc>
        <w:tc>
          <w:tcPr>
            <w:tcW w:w="1842" w:type="dxa"/>
            <w:tcBorders>
              <w:top w:val="nil"/>
              <w:left w:val="nil"/>
              <w:bottom w:val="single" w:sz="4" w:space="0" w:color="auto"/>
              <w:right w:val="single" w:sz="4" w:space="0" w:color="auto"/>
            </w:tcBorders>
            <w:shd w:val="clear" w:color="auto" w:fill="auto"/>
            <w:vAlign w:val="center"/>
            <w:hideMark/>
          </w:tcPr>
          <w:p w14:paraId="6A2A722F" w14:textId="77777777" w:rsidR="001D707D" w:rsidRDefault="001D707D">
            <w:pPr>
              <w:jc w:val="right"/>
              <w:rPr>
                <w:rFonts w:ascii="Verdana" w:hAnsi="Verdana"/>
                <w:color w:val="000000"/>
                <w:sz w:val="20"/>
                <w:szCs w:val="20"/>
              </w:rPr>
            </w:pPr>
            <w:r>
              <w:rPr>
                <w:rFonts w:ascii="Verdana" w:hAnsi="Verdana"/>
                <w:color w:val="000000"/>
                <w:sz w:val="20"/>
                <w:szCs w:val="20"/>
              </w:rPr>
              <w:t>13.390,72</w:t>
            </w:r>
          </w:p>
        </w:tc>
        <w:tc>
          <w:tcPr>
            <w:tcW w:w="1843" w:type="dxa"/>
            <w:tcBorders>
              <w:top w:val="nil"/>
              <w:left w:val="nil"/>
              <w:bottom w:val="single" w:sz="4" w:space="0" w:color="auto"/>
              <w:right w:val="single" w:sz="4" w:space="0" w:color="auto"/>
            </w:tcBorders>
            <w:shd w:val="clear" w:color="auto" w:fill="auto"/>
            <w:vAlign w:val="bottom"/>
            <w:hideMark/>
          </w:tcPr>
          <w:p w14:paraId="796B53A1" w14:textId="77777777" w:rsidR="001D707D" w:rsidRDefault="001D707D">
            <w:pPr>
              <w:jc w:val="right"/>
              <w:rPr>
                <w:rFonts w:ascii="Verdana" w:hAnsi="Verdana"/>
                <w:color w:val="000000"/>
                <w:sz w:val="20"/>
                <w:szCs w:val="20"/>
              </w:rPr>
            </w:pPr>
            <w:r>
              <w:rPr>
                <w:rFonts w:ascii="Verdana" w:hAnsi="Verdana"/>
                <w:color w:val="000000"/>
                <w:sz w:val="20"/>
                <w:szCs w:val="20"/>
              </w:rPr>
              <w:t>13.390,72</w:t>
            </w:r>
          </w:p>
        </w:tc>
      </w:tr>
      <w:tr w:rsidR="001D707D" w14:paraId="7FB9FE32" w14:textId="77777777" w:rsidTr="00F56B68">
        <w:trPr>
          <w:trHeight w:val="285"/>
        </w:trPr>
        <w:tc>
          <w:tcPr>
            <w:tcW w:w="42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4253C9" w14:textId="77777777" w:rsidR="001D707D" w:rsidRDefault="001D707D">
            <w:pPr>
              <w:rPr>
                <w:rFonts w:ascii="Verdana" w:hAnsi="Verdana"/>
                <w:color w:val="000000"/>
                <w:sz w:val="20"/>
                <w:szCs w:val="20"/>
              </w:rPr>
            </w:pPr>
            <w:r>
              <w:rPr>
                <w:rFonts w:ascii="Verdana" w:hAnsi="Verdana"/>
                <w:color w:val="000000"/>
                <w:sz w:val="20"/>
                <w:szCs w:val="20"/>
              </w:rPr>
              <w:t>inženiring in nadzor po GZ</w:t>
            </w:r>
          </w:p>
        </w:tc>
        <w:tc>
          <w:tcPr>
            <w:tcW w:w="527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D9532D0" w14:textId="77777777" w:rsidR="001D707D" w:rsidRDefault="001D707D">
            <w:pPr>
              <w:jc w:val="center"/>
              <w:rPr>
                <w:rFonts w:ascii="Verdana" w:hAnsi="Verdana"/>
                <w:color w:val="000000"/>
                <w:sz w:val="20"/>
                <w:szCs w:val="20"/>
              </w:rPr>
            </w:pPr>
            <w:r>
              <w:rPr>
                <w:rFonts w:ascii="Verdana" w:hAnsi="Verdana"/>
                <w:color w:val="000000"/>
                <w:sz w:val="20"/>
                <w:szCs w:val="20"/>
              </w:rPr>
              <w:t>4,50%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CB4BE0" w14:textId="77777777" w:rsidR="001D707D" w:rsidRDefault="001D707D">
            <w:pPr>
              <w:jc w:val="right"/>
              <w:rPr>
                <w:rFonts w:ascii="Verdana" w:hAnsi="Verdana"/>
                <w:color w:val="000000"/>
                <w:sz w:val="20"/>
                <w:szCs w:val="20"/>
              </w:rPr>
            </w:pPr>
            <w:r>
              <w:rPr>
                <w:rFonts w:ascii="Verdana" w:hAnsi="Verdana"/>
                <w:color w:val="000000"/>
                <w:sz w:val="20"/>
                <w:szCs w:val="20"/>
              </w:rPr>
              <w:t>8.608,32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52AA2F1" w14:textId="77777777" w:rsidR="001D707D" w:rsidRDefault="001D707D">
            <w:pPr>
              <w:jc w:val="right"/>
              <w:rPr>
                <w:rFonts w:ascii="Verdana" w:hAnsi="Verdana"/>
                <w:color w:val="000000"/>
                <w:sz w:val="20"/>
                <w:szCs w:val="20"/>
              </w:rPr>
            </w:pPr>
            <w:r>
              <w:rPr>
                <w:rFonts w:ascii="Verdana" w:hAnsi="Verdana"/>
                <w:color w:val="000000"/>
                <w:sz w:val="20"/>
                <w:szCs w:val="20"/>
              </w:rPr>
              <w:t>8.608,32</w:t>
            </w:r>
          </w:p>
        </w:tc>
      </w:tr>
      <w:tr w:rsidR="001D707D" w14:paraId="70EDB034" w14:textId="77777777" w:rsidTr="00F56B68">
        <w:trPr>
          <w:trHeight w:val="285"/>
        </w:trPr>
        <w:tc>
          <w:tcPr>
            <w:tcW w:w="42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59ADBE" w14:textId="77777777" w:rsidR="001D707D" w:rsidRDefault="001D707D">
            <w:pPr>
              <w:rPr>
                <w:rFonts w:ascii="Verdana" w:hAnsi="Verdana"/>
                <w:color w:val="000000"/>
                <w:sz w:val="20"/>
                <w:szCs w:val="20"/>
              </w:rPr>
            </w:pPr>
            <w:r>
              <w:rPr>
                <w:rFonts w:ascii="Verdana" w:hAnsi="Verdana"/>
                <w:color w:val="000000"/>
                <w:sz w:val="20"/>
                <w:szCs w:val="20"/>
              </w:rPr>
              <w:t>nadzor občine po zakonu</w:t>
            </w:r>
          </w:p>
        </w:tc>
        <w:tc>
          <w:tcPr>
            <w:tcW w:w="5275" w:type="dxa"/>
            <w:gridSpan w:val="5"/>
            <w:tcBorders>
              <w:top w:val="single" w:sz="4" w:space="0" w:color="auto"/>
              <w:left w:val="nil"/>
              <w:bottom w:val="single" w:sz="4" w:space="0" w:color="auto"/>
              <w:right w:val="single" w:sz="4" w:space="0" w:color="auto"/>
            </w:tcBorders>
            <w:shd w:val="clear" w:color="auto" w:fill="auto"/>
            <w:vAlign w:val="center"/>
            <w:hideMark/>
          </w:tcPr>
          <w:p w14:paraId="146B02F4" w14:textId="77777777" w:rsidR="001D707D" w:rsidRDefault="001D707D">
            <w:pPr>
              <w:jc w:val="center"/>
              <w:rPr>
                <w:rFonts w:ascii="Verdana" w:hAnsi="Verdana"/>
                <w:color w:val="000000"/>
                <w:sz w:val="20"/>
                <w:szCs w:val="20"/>
              </w:rPr>
            </w:pPr>
            <w:r>
              <w:rPr>
                <w:rFonts w:ascii="Verdana" w:hAnsi="Verdana"/>
                <w:color w:val="000000"/>
                <w:sz w:val="20"/>
                <w:szCs w:val="20"/>
              </w:rPr>
              <w:t>0,90%</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685D1591" w14:textId="77777777" w:rsidR="001D707D" w:rsidRDefault="001D707D">
            <w:pPr>
              <w:jc w:val="right"/>
              <w:rPr>
                <w:rFonts w:ascii="Verdana" w:hAnsi="Verdana"/>
                <w:color w:val="000000"/>
                <w:sz w:val="20"/>
                <w:szCs w:val="20"/>
              </w:rPr>
            </w:pPr>
            <w:r>
              <w:rPr>
                <w:rFonts w:ascii="Verdana" w:hAnsi="Verdana"/>
                <w:color w:val="000000"/>
                <w:sz w:val="20"/>
                <w:szCs w:val="20"/>
              </w:rPr>
              <w:t>1.721,66</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14:paraId="56114E17" w14:textId="77777777" w:rsidR="001D707D" w:rsidRDefault="001D707D">
            <w:pPr>
              <w:jc w:val="right"/>
              <w:rPr>
                <w:rFonts w:ascii="Verdana" w:hAnsi="Verdana"/>
                <w:color w:val="000000"/>
                <w:sz w:val="20"/>
                <w:szCs w:val="20"/>
              </w:rPr>
            </w:pPr>
            <w:r>
              <w:rPr>
                <w:rFonts w:ascii="Verdana" w:hAnsi="Verdana"/>
                <w:color w:val="000000"/>
                <w:sz w:val="20"/>
                <w:szCs w:val="20"/>
              </w:rPr>
              <w:t>1.721,66</w:t>
            </w:r>
          </w:p>
        </w:tc>
      </w:tr>
      <w:tr w:rsidR="001D707D" w14:paraId="439B9369" w14:textId="77777777" w:rsidTr="00F56B68">
        <w:trPr>
          <w:trHeight w:val="285"/>
        </w:trPr>
        <w:tc>
          <w:tcPr>
            <w:tcW w:w="9493"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698DB1A6" w14:textId="77777777" w:rsidR="001D707D" w:rsidRDefault="001D707D">
            <w:pPr>
              <w:rPr>
                <w:rFonts w:ascii="Verdana" w:hAnsi="Verdana"/>
                <w:b/>
                <w:bCs/>
                <w:color w:val="000000"/>
                <w:sz w:val="20"/>
                <w:szCs w:val="20"/>
              </w:rPr>
            </w:pPr>
            <w:r>
              <w:rPr>
                <w:rFonts w:ascii="Verdana" w:hAnsi="Verdana"/>
                <w:b/>
                <w:bCs/>
                <w:color w:val="000000"/>
                <w:sz w:val="20"/>
                <w:szCs w:val="20"/>
              </w:rPr>
              <w:t>SKUPAJ Z DDV</w:t>
            </w:r>
          </w:p>
        </w:tc>
        <w:tc>
          <w:tcPr>
            <w:tcW w:w="1842" w:type="dxa"/>
            <w:tcBorders>
              <w:top w:val="nil"/>
              <w:left w:val="nil"/>
              <w:bottom w:val="single" w:sz="4" w:space="0" w:color="auto"/>
              <w:right w:val="single" w:sz="4" w:space="0" w:color="auto"/>
            </w:tcBorders>
            <w:shd w:val="clear" w:color="auto" w:fill="auto"/>
            <w:vAlign w:val="center"/>
            <w:hideMark/>
          </w:tcPr>
          <w:p w14:paraId="7BE529C2" w14:textId="77777777" w:rsidR="001D707D" w:rsidRDefault="001D707D">
            <w:pPr>
              <w:jc w:val="right"/>
              <w:rPr>
                <w:rFonts w:ascii="Verdana" w:hAnsi="Verdana"/>
                <w:b/>
                <w:bCs/>
                <w:color w:val="000000"/>
                <w:sz w:val="20"/>
                <w:szCs w:val="20"/>
              </w:rPr>
            </w:pPr>
            <w:r>
              <w:rPr>
                <w:rFonts w:ascii="Verdana" w:hAnsi="Verdana"/>
                <w:b/>
                <w:bCs/>
                <w:color w:val="000000"/>
                <w:sz w:val="20"/>
                <w:szCs w:val="20"/>
              </w:rPr>
              <w:t>215.016,70</w:t>
            </w:r>
          </w:p>
        </w:tc>
        <w:tc>
          <w:tcPr>
            <w:tcW w:w="1843" w:type="dxa"/>
            <w:tcBorders>
              <w:top w:val="nil"/>
              <w:left w:val="nil"/>
              <w:bottom w:val="single" w:sz="4" w:space="0" w:color="auto"/>
              <w:right w:val="single" w:sz="4" w:space="0" w:color="auto"/>
            </w:tcBorders>
            <w:shd w:val="clear" w:color="auto" w:fill="auto"/>
            <w:vAlign w:val="center"/>
            <w:hideMark/>
          </w:tcPr>
          <w:p w14:paraId="217FEC5E" w14:textId="77777777" w:rsidR="001D707D" w:rsidRDefault="001D707D">
            <w:pPr>
              <w:jc w:val="right"/>
              <w:rPr>
                <w:rFonts w:ascii="Verdana" w:hAnsi="Verdana"/>
                <w:b/>
                <w:bCs/>
                <w:color w:val="000000"/>
                <w:sz w:val="20"/>
                <w:szCs w:val="20"/>
              </w:rPr>
            </w:pPr>
            <w:r>
              <w:rPr>
                <w:rFonts w:ascii="Verdana" w:hAnsi="Verdana"/>
                <w:b/>
                <w:bCs/>
                <w:color w:val="000000"/>
                <w:sz w:val="20"/>
                <w:szCs w:val="20"/>
              </w:rPr>
              <w:t>215.016,70</w:t>
            </w:r>
          </w:p>
        </w:tc>
      </w:tr>
      <w:tr w:rsidR="001D707D" w14:paraId="2CAA9238" w14:textId="77777777" w:rsidTr="00F56B68">
        <w:trPr>
          <w:trHeight w:val="285"/>
        </w:trPr>
        <w:tc>
          <w:tcPr>
            <w:tcW w:w="9493"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42730500" w14:textId="77777777" w:rsidR="001D707D" w:rsidRDefault="001D707D">
            <w:pPr>
              <w:rPr>
                <w:rFonts w:ascii="Verdana" w:hAnsi="Verdana"/>
                <w:b/>
                <w:bCs/>
                <w:color w:val="000000"/>
                <w:sz w:val="20"/>
                <w:szCs w:val="20"/>
              </w:rPr>
            </w:pPr>
            <w:r>
              <w:rPr>
                <w:rFonts w:ascii="Verdana" w:hAnsi="Verdana"/>
                <w:b/>
                <w:bCs/>
                <w:color w:val="000000"/>
                <w:sz w:val="20"/>
                <w:szCs w:val="20"/>
              </w:rPr>
              <w:t>SKUPAJ brez DDV</w:t>
            </w:r>
          </w:p>
        </w:tc>
        <w:tc>
          <w:tcPr>
            <w:tcW w:w="1842" w:type="dxa"/>
            <w:tcBorders>
              <w:top w:val="nil"/>
              <w:left w:val="nil"/>
              <w:bottom w:val="single" w:sz="4" w:space="0" w:color="auto"/>
              <w:right w:val="single" w:sz="4" w:space="0" w:color="auto"/>
            </w:tcBorders>
            <w:shd w:val="clear" w:color="auto" w:fill="auto"/>
            <w:vAlign w:val="center"/>
            <w:hideMark/>
          </w:tcPr>
          <w:p w14:paraId="5193B361" w14:textId="77777777" w:rsidR="001D707D" w:rsidRDefault="001D707D">
            <w:pPr>
              <w:jc w:val="right"/>
              <w:rPr>
                <w:rFonts w:ascii="Verdana" w:hAnsi="Verdana"/>
                <w:b/>
                <w:bCs/>
                <w:color w:val="000000"/>
                <w:sz w:val="20"/>
                <w:szCs w:val="20"/>
              </w:rPr>
            </w:pPr>
            <w:r>
              <w:rPr>
                <w:rFonts w:ascii="Verdana" w:hAnsi="Verdana"/>
                <w:b/>
                <w:bCs/>
                <w:color w:val="000000"/>
                <w:sz w:val="20"/>
                <w:szCs w:val="20"/>
              </w:rPr>
              <w:t>176.243,20</w:t>
            </w:r>
          </w:p>
        </w:tc>
        <w:tc>
          <w:tcPr>
            <w:tcW w:w="1843" w:type="dxa"/>
            <w:tcBorders>
              <w:top w:val="nil"/>
              <w:left w:val="nil"/>
              <w:bottom w:val="single" w:sz="4" w:space="0" w:color="auto"/>
              <w:right w:val="single" w:sz="4" w:space="0" w:color="auto"/>
            </w:tcBorders>
            <w:shd w:val="clear" w:color="auto" w:fill="auto"/>
            <w:vAlign w:val="center"/>
            <w:hideMark/>
          </w:tcPr>
          <w:p w14:paraId="2A557D09" w14:textId="77777777" w:rsidR="001D707D" w:rsidRDefault="001D707D">
            <w:pPr>
              <w:jc w:val="right"/>
              <w:rPr>
                <w:rFonts w:ascii="Verdana" w:hAnsi="Verdana"/>
                <w:b/>
                <w:bCs/>
                <w:color w:val="000000"/>
                <w:sz w:val="20"/>
                <w:szCs w:val="20"/>
              </w:rPr>
            </w:pPr>
            <w:r>
              <w:rPr>
                <w:rFonts w:ascii="Verdana" w:hAnsi="Verdana"/>
                <w:b/>
                <w:bCs/>
                <w:color w:val="000000"/>
                <w:sz w:val="20"/>
                <w:szCs w:val="20"/>
              </w:rPr>
              <w:t>176.243,20</w:t>
            </w:r>
          </w:p>
        </w:tc>
      </w:tr>
    </w:tbl>
    <w:p w14:paraId="2F14C7A2" w14:textId="77777777" w:rsidR="001D707D" w:rsidRDefault="001D707D" w:rsidP="0016564F">
      <w:pPr>
        <w:jc w:val="both"/>
        <w:rPr>
          <w:rFonts w:ascii="Verdana" w:hAnsi="Verdana"/>
          <w:sz w:val="20"/>
          <w:szCs w:val="20"/>
        </w:rPr>
      </w:pPr>
    </w:p>
    <w:p w14:paraId="4B6F2C58" w14:textId="77777777" w:rsidR="00F56B68" w:rsidRDefault="00F56B68" w:rsidP="0016564F">
      <w:pPr>
        <w:jc w:val="both"/>
        <w:rPr>
          <w:rFonts w:ascii="Verdana" w:hAnsi="Verdana"/>
          <w:sz w:val="20"/>
          <w:szCs w:val="20"/>
        </w:rPr>
      </w:pPr>
    </w:p>
    <w:p w14:paraId="6893C8C0" w14:textId="72B45F4F" w:rsidR="006B05B0" w:rsidRDefault="00996F2C" w:rsidP="0016564F">
      <w:pPr>
        <w:jc w:val="both"/>
        <w:rPr>
          <w:rFonts w:ascii="Verdana" w:hAnsi="Verdana"/>
          <w:sz w:val="20"/>
          <w:szCs w:val="20"/>
        </w:rPr>
      </w:pPr>
      <w:r>
        <w:rPr>
          <w:rFonts w:ascii="Verdana" w:hAnsi="Verdana"/>
          <w:sz w:val="20"/>
          <w:szCs w:val="20"/>
        </w:rPr>
        <w:t>Tabela 8</w:t>
      </w:r>
      <w:r w:rsidR="00CE76BA">
        <w:rPr>
          <w:rFonts w:ascii="Verdana" w:hAnsi="Verdana"/>
          <w:sz w:val="20"/>
          <w:szCs w:val="20"/>
        </w:rPr>
        <w:t>: Ocena stroškov odkupa parcel za javne površine</w:t>
      </w:r>
    </w:p>
    <w:p w14:paraId="08894F76" w14:textId="77777777" w:rsidR="006B05B0" w:rsidRDefault="006B05B0" w:rsidP="0016564F">
      <w:pPr>
        <w:jc w:val="both"/>
        <w:rPr>
          <w:rFonts w:ascii="Verdana" w:hAnsi="Verdana"/>
          <w:sz w:val="20"/>
          <w:szCs w:val="20"/>
        </w:rPr>
      </w:pPr>
    </w:p>
    <w:tbl>
      <w:tblPr>
        <w:tblW w:w="13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15"/>
        <w:gridCol w:w="1263"/>
        <w:gridCol w:w="1430"/>
        <w:gridCol w:w="1985"/>
        <w:gridCol w:w="3543"/>
      </w:tblGrid>
      <w:tr w:rsidR="00D34166" w:rsidRPr="00D34166" w14:paraId="7B709078" w14:textId="77777777" w:rsidTr="0056516C">
        <w:trPr>
          <w:trHeight w:val="300"/>
        </w:trPr>
        <w:tc>
          <w:tcPr>
            <w:tcW w:w="4815" w:type="dxa"/>
            <w:shd w:val="clear" w:color="auto" w:fill="auto"/>
            <w:noWrap/>
            <w:vAlign w:val="center"/>
            <w:hideMark/>
          </w:tcPr>
          <w:p w14:paraId="161B6E3E" w14:textId="4FF2DE38" w:rsidR="00D34166" w:rsidRPr="00D34166" w:rsidRDefault="00D34166" w:rsidP="00D34166">
            <w:pPr>
              <w:rPr>
                <w:rFonts w:ascii="Verdana" w:hAnsi="Verdana"/>
                <w:bCs/>
                <w:sz w:val="20"/>
                <w:szCs w:val="20"/>
                <w:lang w:eastAsia="sl-SI"/>
              </w:rPr>
            </w:pPr>
          </w:p>
        </w:tc>
        <w:tc>
          <w:tcPr>
            <w:tcW w:w="1559" w:type="dxa"/>
          </w:tcPr>
          <w:p w14:paraId="21C9C0A5" w14:textId="07FD35F5" w:rsidR="00D34166" w:rsidRPr="00D34166" w:rsidRDefault="001D707D" w:rsidP="001D707D">
            <w:pPr>
              <w:jc w:val="center"/>
              <w:rPr>
                <w:rFonts w:ascii="Verdana" w:hAnsi="Verdana"/>
                <w:bCs/>
                <w:color w:val="000000"/>
                <w:sz w:val="20"/>
                <w:szCs w:val="20"/>
              </w:rPr>
            </w:pPr>
            <w:r>
              <w:rPr>
                <w:rFonts w:ascii="Verdana" w:hAnsi="Verdana"/>
                <w:bCs/>
                <w:color w:val="000000"/>
                <w:sz w:val="20"/>
                <w:szCs w:val="20"/>
              </w:rPr>
              <w:t>e</w:t>
            </w:r>
            <w:r w:rsidR="00D34166">
              <w:rPr>
                <w:rFonts w:ascii="Verdana" w:hAnsi="Verdana"/>
                <w:bCs/>
                <w:color w:val="000000"/>
                <w:sz w:val="20"/>
                <w:szCs w:val="20"/>
              </w:rPr>
              <w:t>nota</w:t>
            </w:r>
            <w:r>
              <w:rPr>
                <w:rFonts w:ascii="Verdana" w:hAnsi="Verdana"/>
                <w:bCs/>
                <w:color w:val="000000"/>
                <w:sz w:val="20"/>
                <w:szCs w:val="20"/>
              </w:rPr>
              <w:t xml:space="preserve"> </w:t>
            </w:r>
            <w:r w:rsidR="00D34166">
              <w:rPr>
                <w:rFonts w:ascii="Verdana" w:hAnsi="Verdana"/>
                <w:bCs/>
                <w:color w:val="000000"/>
                <w:sz w:val="20"/>
                <w:szCs w:val="20"/>
              </w:rPr>
              <w:t>mere</w:t>
            </w:r>
          </w:p>
        </w:tc>
        <w:tc>
          <w:tcPr>
            <w:tcW w:w="1134" w:type="dxa"/>
            <w:shd w:val="clear" w:color="auto" w:fill="auto"/>
            <w:noWrap/>
            <w:vAlign w:val="center"/>
            <w:hideMark/>
          </w:tcPr>
          <w:p w14:paraId="3B5B8E46" w14:textId="3A877E47" w:rsidR="00D34166" w:rsidRPr="00D34166" w:rsidRDefault="00D34166" w:rsidP="00D34166">
            <w:pPr>
              <w:jc w:val="center"/>
              <w:rPr>
                <w:rFonts w:ascii="Verdana" w:hAnsi="Verdana"/>
                <w:bCs/>
                <w:color w:val="000000"/>
                <w:sz w:val="20"/>
                <w:szCs w:val="20"/>
              </w:rPr>
            </w:pPr>
            <w:r>
              <w:rPr>
                <w:rFonts w:ascii="Verdana" w:hAnsi="Verdana"/>
                <w:bCs/>
                <w:color w:val="000000"/>
                <w:sz w:val="20"/>
                <w:szCs w:val="20"/>
              </w:rPr>
              <w:t>količina</w:t>
            </w:r>
          </w:p>
        </w:tc>
        <w:tc>
          <w:tcPr>
            <w:tcW w:w="1985" w:type="dxa"/>
            <w:shd w:val="clear" w:color="auto" w:fill="auto"/>
            <w:noWrap/>
            <w:vAlign w:val="bottom"/>
            <w:hideMark/>
          </w:tcPr>
          <w:p w14:paraId="426DEDDF" w14:textId="4E691391" w:rsidR="00D34166" w:rsidRPr="00D34166" w:rsidRDefault="00D34166" w:rsidP="001D707D">
            <w:pPr>
              <w:jc w:val="center"/>
              <w:rPr>
                <w:rFonts w:ascii="Verdana" w:hAnsi="Verdana"/>
                <w:color w:val="000000"/>
                <w:sz w:val="20"/>
                <w:szCs w:val="20"/>
              </w:rPr>
            </w:pPr>
            <w:r>
              <w:rPr>
                <w:rFonts w:ascii="Verdana" w:hAnsi="Verdana"/>
                <w:color w:val="000000"/>
                <w:sz w:val="20"/>
                <w:szCs w:val="20"/>
              </w:rPr>
              <w:t>cena/enoto</w:t>
            </w:r>
            <w:r w:rsidR="001D707D">
              <w:rPr>
                <w:rFonts w:ascii="Verdana" w:hAnsi="Verdana"/>
                <w:color w:val="000000"/>
                <w:sz w:val="20"/>
                <w:szCs w:val="20"/>
              </w:rPr>
              <w:t xml:space="preserve"> </w:t>
            </w:r>
            <w:r>
              <w:rPr>
                <w:rFonts w:ascii="Verdana" w:hAnsi="Verdana"/>
                <w:color w:val="000000"/>
                <w:sz w:val="20"/>
                <w:szCs w:val="20"/>
              </w:rPr>
              <w:t>EUR</w:t>
            </w:r>
          </w:p>
        </w:tc>
        <w:tc>
          <w:tcPr>
            <w:tcW w:w="3543" w:type="dxa"/>
            <w:shd w:val="clear" w:color="auto" w:fill="auto"/>
            <w:noWrap/>
            <w:vAlign w:val="center"/>
            <w:hideMark/>
          </w:tcPr>
          <w:p w14:paraId="0E4B57B6" w14:textId="4316E555" w:rsidR="00D34166" w:rsidRPr="00D34166" w:rsidRDefault="00D34166" w:rsidP="001D707D">
            <w:pPr>
              <w:jc w:val="center"/>
              <w:rPr>
                <w:rFonts w:ascii="Verdana" w:hAnsi="Verdana"/>
                <w:color w:val="000000"/>
                <w:sz w:val="20"/>
                <w:szCs w:val="20"/>
              </w:rPr>
            </w:pPr>
            <w:r>
              <w:rPr>
                <w:rFonts w:ascii="Verdana" w:hAnsi="Verdana"/>
                <w:color w:val="000000"/>
                <w:sz w:val="20"/>
                <w:szCs w:val="20"/>
              </w:rPr>
              <w:t>SKUPAJ</w:t>
            </w:r>
            <w:r w:rsidR="001D707D">
              <w:rPr>
                <w:rFonts w:ascii="Verdana" w:hAnsi="Verdana"/>
                <w:color w:val="000000"/>
                <w:sz w:val="20"/>
                <w:szCs w:val="20"/>
              </w:rPr>
              <w:t xml:space="preserve"> </w:t>
            </w:r>
            <w:r w:rsidRPr="00D34166">
              <w:rPr>
                <w:rFonts w:ascii="Verdana" w:hAnsi="Verdana"/>
                <w:color w:val="000000"/>
                <w:sz w:val="20"/>
                <w:szCs w:val="20"/>
              </w:rPr>
              <w:t>EUR</w:t>
            </w:r>
          </w:p>
        </w:tc>
      </w:tr>
      <w:tr w:rsidR="00D34166" w:rsidRPr="00D34166" w14:paraId="51B4078A" w14:textId="77777777" w:rsidTr="0056516C">
        <w:trPr>
          <w:trHeight w:val="300"/>
        </w:trPr>
        <w:tc>
          <w:tcPr>
            <w:tcW w:w="4815" w:type="dxa"/>
            <w:shd w:val="clear" w:color="auto" w:fill="auto"/>
            <w:noWrap/>
            <w:vAlign w:val="center"/>
            <w:hideMark/>
          </w:tcPr>
          <w:p w14:paraId="28634401" w14:textId="6B3B094B" w:rsidR="00D34166" w:rsidRPr="00D34166" w:rsidRDefault="001D707D" w:rsidP="00D34166">
            <w:pPr>
              <w:rPr>
                <w:rFonts w:ascii="Verdana" w:hAnsi="Verdana"/>
                <w:sz w:val="20"/>
                <w:szCs w:val="20"/>
              </w:rPr>
            </w:pPr>
            <w:r>
              <w:rPr>
                <w:rFonts w:ascii="Verdana" w:hAnsi="Verdana"/>
                <w:sz w:val="20"/>
                <w:szCs w:val="20"/>
              </w:rPr>
              <w:t>Parcele za odkup v korist javnih površin</w:t>
            </w:r>
          </w:p>
        </w:tc>
        <w:tc>
          <w:tcPr>
            <w:tcW w:w="1559" w:type="dxa"/>
            <w:vAlign w:val="center"/>
          </w:tcPr>
          <w:p w14:paraId="40BA8BA8" w14:textId="67BD70B2" w:rsidR="00D34166" w:rsidRPr="00D34166" w:rsidRDefault="00D34166" w:rsidP="00D34166">
            <w:pPr>
              <w:jc w:val="center"/>
              <w:rPr>
                <w:rFonts w:ascii="Verdana" w:hAnsi="Verdana"/>
                <w:color w:val="000000"/>
                <w:sz w:val="20"/>
                <w:szCs w:val="20"/>
              </w:rPr>
            </w:pPr>
            <w:r w:rsidRPr="00E0473B">
              <w:rPr>
                <w:rFonts w:ascii="Verdana" w:hAnsi="Verdana"/>
                <w:sz w:val="20"/>
                <w:szCs w:val="20"/>
              </w:rPr>
              <w:t>m</w:t>
            </w:r>
            <w:r w:rsidRPr="00E0473B">
              <w:rPr>
                <w:rFonts w:ascii="Verdana" w:hAnsi="Verdana"/>
                <w:sz w:val="20"/>
                <w:szCs w:val="20"/>
                <w:vertAlign w:val="superscript"/>
              </w:rPr>
              <w:t>2</w:t>
            </w:r>
          </w:p>
        </w:tc>
        <w:tc>
          <w:tcPr>
            <w:tcW w:w="1134" w:type="dxa"/>
            <w:shd w:val="clear" w:color="auto" w:fill="auto"/>
            <w:noWrap/>
            <w:vAlign w:val="center"/>
          </w:tcPr>
          <w:p w14:paraId="5E592D13" w14:textId="6D9A9414" w:rsidR="00D34166" w:rsidRPr="00D34166" w:rsidRDefault="001D707D" w:rsidP="00982452">
            <w:pPr>
              <w:jc w:val="right"/>
              <w:rPr>
                <w:rFonts w:ascii="Verdana" w:hAnsi="Verdana"/>
                <w:color w:val="000000"/>
                <w:sz w:val="20"/>
                <w:szCs w:val="20"/>
              </w:rPr>
            </w:pPr>
            <w:r>
              <w:rPr>
                <w:rFonts w:ascii="Verdana" w:hAnsi="Verdana"/>
                <w:color w:val="000000"/>
                <w:sz w:val="20"/>
                <w:szCs w:val="20"/>
              </w:rPr>
              <w:t>2.</w:t>
            </w:r>
            <w:del w:id="172" w:author="Mateja Pompe" w:date="2021-01-06T11:37:00Z">
              <w:r w:rsidDel="00982452">
                <w:rPr>
                  <w:rFonts w:ascii="Verdana" w:hAnsi="Verdana"/>
                  <w:color w:val="000000"/>
                  <w:sz w:val="20"/>
                  <w:szCs w:val="20"/>
                </w:rPr>
                <w:delText>123</w:delText>
              </w:r>
            </w:del>
            <w:ins w:id="173" w:author="Mateja Pompe" w:date="2021-01-06T11:37:00Z">
              <w:r w:rsidR="00982452">
                <w:rPr>
                  <w:rFonts w:ascii="Verdana" w:hAnsi="Verdana"/>
                  <w:color w:val="000000"/>
                  <w:sz w:val="20"/>
                  <w:szCs w:val="20"/>
                </w:rPr>
                <w:t>310</w:t>
              </w:r>
            </w:ins>
            <w:r>
              <w:rPr>
                <w:rFonts w:ascii="Verdana" w:hAnsi="Verdana"/>
                <w:color w:val="000000"/>
                <w:sz w:val="20"/>
                <w:szCs w:val="20"/>
              </w:rPr>
              <w:t>,50</w:t>
            </w:r>
          </w:p>
        </w:tc>
        <w:tc>
          <w:tcPr>
            <w:tcW w:w="1985" w:type="dxa"/>
            <w:shd w:val="clear" w:color="auto" w:fill="auto"/>
            <w:noWrap/>
            <w:vAlign w:val="center"/>
            <w:hideMark/>
          </w:tcPr>
          <w:p w14:paraId="1E231243" w14:textId="77777777" w:rsidR="00D34166" w:rsidRPr="00D34166" w:rsidRDefault="00D34166" w:rsidP="00D34166">
            <w:pPr>
              <w:jc w:val="right"/>
              <w:rPr>
                <w:rFonts w:ascii="Verdana" w:hAnsi="Verdana"/>
                <w:color w:val="000000"/>
                <w:sz w:val="20"/>
                <w:szCs w:val="20"/>
              </w:rPr>
            </w:pPr>
            <w:r w:rsidRPr="00D34166">
              <w:rPr>
                <w:rFonts w:ascii="Verdana" w:hAnsi="Verdana"/>
                <w:color w:val="000000"/>
                <w:sz w:val="20"/>
                <w:szCs w:val="20"/>
              </w:rPr>
              <w:t>440,00</w:t>
            </w:r>
          </w:p>
        </w:tc>
        <w:tc>
          <w:tcPr>
            <w:tcW w:w="3543" w:type="dxa"/>
            <w:shd w:val="clear" w:color="auto" w:fill="auto"/>
            <w:noWrap/>
            <w:vAlign w:val="center"/>
            <w:hideMark/>
          </w:tcPr>
          <w:p w14:paraId="42805E72" w14:textId="5C161E83" w:rsidR="00D34166" w:rsidRPr="001D707D" w:rsidRDefault="00982452" w:rsidP="00D34166">
            <w:pPr>
              <w:jc w:val="right"/>
              <w:rPr>
                <w:rFonts w:ascii="Verdana" w:hAnsi="Verdana"/>
                <w:b/>
                <w:color w:val="000000"/>
                <w:sz w:val="20"/>
                <w:szCs w:val="20"/>
              </w:rPr>
            </w:pPr>
            <w:ins w:id="174" w:author="Mateja Pompe" w:date="2021-01-06T11:38:00Z">
              <w:r w:rsidRPr="00982452">
                <w:rPr>
                  <w:rFonts w:ascii="Verdana" w:hAnsi="Verdana"/>
                  <w:b/>
                  <w:color w:val="000000"/>
                  <w:sz w:val="20"/>
                  <w:szCs w:val="20"/>
                </w:rPr>
                <w:t>1.016.620,00</w:t>
              </w:r>
              <w:r w:rsidRPr="00982452" w:rsidDel="00982452">
                <w:rPr>
                  <w:rFonts w:ascii="Verdana" w:hAnsi="Verdana"/>
                  <w:b/>
                  <w:color w:val="000000"/>
                  <w:sz w:val="20"/>
                  <w:szCs w:val="20"/>
                </w:rPr>
                <w:t xml:space="preserve"> </w:t>
              </w:r>
            </w:ins>
            <w:del w:id="175" w:author="Mateja Pompe" w:date="2021-01-06T11:37:00Z">
              <w:r w:rsidR="001D707D" w:rsidRPr="001D707D" w:rsidDel="00982452">
                <w:rPr>
                  <w:rFonts w:ascii="Verdana" w:hAnsi="Verdana"/>
                  <w:b/>
                  <w:color w:val="000000"/>
                  <w:sz w:val="20"/>
                  <w:szCs w:val="20"/>
                </w:rPr>
                <w:delText>934.340,00</w:delText>
              </w:r>
            </w:del>
          </w:p>
        </w:tc>
      </w:tr>
    </w:tbl>
    <w:p w14:paraId="116CBC08" w14:textId="77777777" w:rsidR="001D707D" w:rsidRDefault="001D707D" w:rsidP="00996F2C">
      <w:pPr>
        <w:jc w:val="both"/>
        <w:rPr>
          <w:rFonts w:ascii="Verdana" w:hAnsi="Verdana"/>
          <w:sz w:val="20"/>
          <w:szCs w:val="20"/>
          <w:highlight w:val="yellow"/>
        </w:rPr>
      </w:pPr>
    </w:p>
    <w:p w14:paraId="026973E1" w14:textId="2801C9EC" w:rsidR="00996F2C" w:rsidRDefault="00996F2C" w:rsidP="00996F2C">
      <w:pPr>
        <w:jc w:val="both"/>
        <w:rPr>
          <w:rFonts w:ascii="Verdana" w:hAnsi="Verdana"/>
          <w:sz w:val="20"/>
          <w:szCs w:val="20"/>
        </w:rPr>
      </w:pPr>
      <w:r w:rsidRPr="001D707D">
        <w:rPr>
          <w:rFonts w:ascii="Verdana" w:hAnsi="Verdana"/>
          <w:sz w:val="20"/>
          <w:szCs w:val="20"/>
        </w:rPr>
        <w:t xml:space="preserve">V prilogi </w:t>
      </w:r>
      <w:r w:rsidR="001D707D" w:rsidRPr="001D707D">
        <w:rPr>
          <w:rFonts w:ascii="Verdana" w:hAnsi="Verdana"/>
          <w:sz w:val="20"/>
          <w:szCs w:val="20"/>
        </w:rPr>
        <w:t xml:space="preserve">2.1 </w:t>
      </w:r>
      <w:r w:rsidRPr="001D707D">
        <w:rPr>
          <w:rFonts w:ascii="Verdana" w:hAnsi="Verdana"/>
          <w:sz w:val="20"/>
          <w:szCs w:val="20"/>
        </w:rPr>
        <w:t xml:space="preserve">je prikaz vseh parcel </w:t>
      </w:r>
      <w:r w:rsidR="001D707D" w:rsidRPr="001D707D">
        <w:rPr>
          <w:rFonts w:ascii="Verdana" w:hAnsi="Verdana"/>
          <w:sz w:val="20"/>
          <w:szCs w:val="20"/>
        </w:rPr>
        <w:t xml:space="preserve">za odkup za ureditev javnih površin </w:t>
      </w:r>
      <w:r w:rsidRPr="001D707D">
        <w:rPr>
          <w:rFonts w:ascii="Verdana" w:hAnsi="Verdana"/>
          <w:sz w:val="20"/>
          <w:szCs w:val="20"/>
        </w:rPr>
        <w:t>z navedbo lastnikov.</w:t>
      </w:r>
      <w:r>
        <w:rPr>
          <w:rFonts w:ascii="Verdana" w:hAnsi="Verdana"/>
          <w:sz w:val="20"/>
          <w:szCs w:val="20"/>
        </w:rPr>
        <w:t xml:space="preserve"> </w:t>
      </w:r>
    </w:p>
    <w:p w14:paraId="16BA0FF3" w14:textId="77777777" w:rsidR="006B05B0" w:rsidRDefault="006B05B0" w:rsidP="0016564F">
      <w:pPr>
        <w:jc w:val="both"/>
        <w:rPr>
          <w:rFonts w:ascii="Verdana" w:hAnsi="Verdana"/>
          <w:sz w:val="20"/>
          <w:szCs w:val="20"/>
        </w:rPr>
      </w:pPr>
    </w:p>
    <w:p w14:paraId="634D5DA3" w14:textId="77777777" w:rsidR="00F56B68" w:rsidRDefault="00F56B68" w:rsidP="0016564F">
      <w:pPr>
        <w:jc w:val="both"/>
        <w:rPr>
          <w:rFonts w:ascii="Verdana" w:hAnsi="Verdana"/>
          <w:sz w:val="20"/>
          <w:szCs w:val="20"/>
        </w:rPr>
      </w:pPr>
    </w:p>
    <w:p w14:paraId="2A0E2449" w14:textId="77777777" w:rsidR="00F56B68" w:rsidRDefault="00F56B68" w:rsidP="0016564F">
      <w:pPr>
        <w:jc w:val="both"/>
        <w:rPr>
          <w:rFonts w:ascii="Verdana" w:hAnsi="Verdana"/>
          <w:sz w:val="20"/>
          <w:szCs w:val="20"/>
        </w:rPr>
      </w:pPr>
    </w:p>
    <w:p w14:paraId="7B92D7D6" w14:textId="579D7E46" w:rsidR="00F56B68" w:rsidDel="00982452" w:rsidRDefault="00F56B68" w:rsidP="0016564F">
      <w:pPr>
        <w:jc w:val="both"/>
        <w:rPr>
          <w:del w:id="176" w:author="Mateja Pompe" w:date="2021-01-06T11:38:00Z"/>
          <w:rFonts w:ascii="Verdana" w:hAnsi="Verdana"/>
          <w:sz w:val="20"/>
          <w:szCs w:val="20"/>
        </w:rPr>
      </w:pPr>
    </w:p>
    <w:p w14:paraId="29AE8A71" w14:textId="77777777" w:rsidR="009C6EE6" w:rsidRDefault="009C6EE6" w:rsidP="00032DDB">
      <w:pPr>
        <w:jc w:val="both"/>
        <w:rPr>
          <w:rFonts w:ascii="Verdana" w:hAnsi="Verdana"/>
          <w:sz w:val="20"/>
          <w:szCs w:val="20"/>
        </w:rPr>
      </w:pPr>
    </w:p>
    <w:p w14:paraId="608F085D" w14:textId="3BBB1BAF" w:rsidR="00032DDB" w:rsidRDefault="00996F2C" w:rsidP="00032DDB">
      <w:pPr>
        <w:jc w:val="both"/>
        <w:rPr>
          <w:rFonts w:ascii="Verdana" w:hAnsi="Verdana"/>
          <w:sz w:val="20"/>
          <w:szCs w:val="20"/>
        </w:rPr>
      </w:pPr>
      <w:r>
        <w:rPr>
          <w:rFonts w:ascii="Verdana" w:hAnsi="Verdana"/>
          <w:sz w:val="20"/>
          <w:szCs w:val="20"/>
        </w:rPr>
        <w:t>Tabela 9</w:t>
      </w:r>
      <w:r w:rsidR="00032DDB">
        <w:rPr>
          <w:rFonts w:ascii="Verdana" w:hAnsi="Verdana"/>
          <w:sz w:val="20"/>
          <w:szCs w:val="20"/>
        </w:rPr>
        <w:t>: Ocena stroškov dreves</w:t>
      </w:r>
    </w:p>
    <w:p w14:paraId="37E8EDFB" w14:textId="77777777" w:rsidR="009C6EE6" w:rsidRDefault="009C6EE6" w:rsidP="00032DDB">
      <w:pPr>
        <w:jc w:val="both"/>
        <w:rPr>
          <w:rFonts w:ascii="Verdana" w:hAnsi="Verdana"/>
          <w:sz w:val="20"/>
          <w:szCs w:val="20"/>
        </w:rPr>
      </w:pPr>
    </w:p>
    <w:tbl>
      <w:tblPr>
        <w:tblW w:w="13178" w:type="dxa"/>
        <w:tblCellMar>
          <w:left w:w="70" w:type="dxa"/>
          <w:right w:w="70" w:type="dxa"/>
        </w:tblCellMar>
        <w:tblLook w:val="04A0" w:firstRow="1" w:lastRow="0" w:firstColumn="1" w:lastColumn="0" w:noHBand="0" w:noVBand="1"/>
      </w:tblPr>
      <w:tblGrid>
        <w:gridCol w:w="4551"/>
        <w:gridCol w:w="1455"/>
        <w:gridCol w:w="707"/>
        <w:gridCol w:w="896"/>
        <w:gridCol w:w="1269"/>
        <w:gridCol w:w="600"/>
        <w:gridCol w:w="1857"/>
        <w:gridCol w:w="1843"/>
      </w:tblGrid>
      <w:tr w:rsidR="00F56B68" w14:paraId="61687226" w14:textId="77777777" w:rsidTr="00F56B68">
        <w:trPr>
          <w:trHeight w:val="510"/>
        </w:trPr>
        <w:tc>
          <w:tcPr>
            <w:tcW w:w="45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F19DBB" w14:textId="77777777" w:rsidR="00F56B68" w:rsidRDefault="00F56B68">
            <w:pPr>
              <w:jc w:val="center"/>
              <w:rPr>
                <w:rFonts w:ascii="Verdana" w:hAnsi="Verdana"/>
                <w:color w:val="000000"/>
                <w:sz w:val="20"/>
                <w:szCs w:val="20"/>
                <w:lang w:eastAsia="sl-SI"/>
              </w:rPr>
            </w:pPr>
            <w:r>
              <w:rPr>
                <w:rFonts w:ascii="Verdana" w:hAnsi="Verdana"/>
                <w:color w:val="000000"/>
                <w:sz w:val="20"/>
                <w:szCs w:val="20"/>
              </w:rPr>
              <w:t>aktivnost</w:t>
            </w:r>
          </w:p>
        </w:tc>
        <w:tc>
          <w:tcPr>
            <w:tcW w:w="1455" w:type="dxa"/>
            <w:tcBorders>
              <w:top w:val="single" w:sz="4" w:space="0" w:color="auto"/>
              <w:left w:val="nil"/>
              <w:bottom w:val="single" w:sz="4" w:space="0" w:color="auto"/>
              <w:right w:val="single" w:sz="4" w:space="0" w:color="auto"/>
            </w:tcBorders>
            <w:shd w:val="clear" w:color="auto" w:fill="auto"/>
            <w:vAlign w:val="center"/>
            <w:hideMark/>
          </w:tcPr>
          <w:p w14:paraId="113CDA8A" w14:textId="77777777" w:rsidR="00F56B68" w:rsidRDefault="00F56B68">
            <w:pPr>
              <w:jc w:val="center"/>
              <w:rPr>
                <w:rFonts w:ascii="Verdana" w:hAnsi="Verdana"/>
                <w:color w:val="000000"/>
                <w:sz w:val="20"/>
                <w:szCs w:val="20"/>
              </w:rPr>
            </w:pPr>
            <w:r>
              <w:rPr>
                <w:rFonts w:ascii="Verdana" w:hAnsi="Verdana"/>
                <w:color w:val="000000"/>
                <w:sz w:val="20"/>
                <w:szCs w:val="20"/>
              </w:rPr>
              <w:t>etapa</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66989E2C" w14:textId="77777777" w:rsidR="00F56B68" w:rsidRDefault="00F56B68">
            <w:pPr>
              <w:jc w:val="center"/>
              <w:rPr>
                <w:rFonts w:ascii="Verdana" w:hAnsi="Verdana"/>
                <w:color w:val="000000"/>
                <w:sz w:val="20"/>
                <w:szCs w:val="20"/>
              </w:rPr>
            </w:pPr>
            <w:r>
              <w:rPr>
                <w:rFonts w:ascii="Verdana" w:hAnsi="Verdana"/>
                <w:color w:val="000000"/>
                <w:sz w:val="20"/>
                <w:szCs w:val="20"/>
              </w:rPr>
              <w:t>enota</w:t>
            </w:r>
          </w:p>
        </w:tc>
        <w:tc>
          <w:tcPr>
            <w:tcW w:w="8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F8E71D" w14:textId="77777777" w:rsidR="00F56B68" w:rsidRDefault="00F56B68">
            <w:pPr>
              <w:jc w:val="right"/>
              <w:rPr>
                <w:rFonts w:ascii="Verdana" w:hAnsi="Verdana"/>
                <w:color w:val="000000"/>
                <w:sz w:val="20"/>
                <w:szCs w:val="20"/>
              </w:rPr>
            </w:pPr>
            <w:r>
              <w:rPr>
                <w:rFonts w:ascii="Verdana" w:hAnsi="Verdana"/>
                <w:color w:val="000000"/>
                <w:sz w:val="20"/>
                <w:szCs w:val="20"/>
              </w:rPr>
              <w:t>količina</w:t>
            </w:r>
          </w:p>
        </w:tc>
        <w:tc>
          <w:tcPr>
            <w:tcW w:w="1269" w:type="dxa"/>
            <w:tcBorders>
              <w:top w:val="single" w:sz="4" w:space="0" w:color="auto"/>
              <w:left w:val="nil"/>
              <w:bottom w:val="single" w:sz="4" w:space="0" w:color="auto"/>
              <w:right w:val="single" w:sz="4" w:space="0" w:color="auto"/>
            </w:tcBorders>
            <w:shd w:val="clear" w:color="auto" w:fill="auto"/>
            <w:vAlign w:val="center"/>
            <w:hideMark/>
          </w:tcPr>
          <w:p w14:paraId="72C6F0F0" w14:textId="77777777" w:rsidR="00F56B68" w:rsidRDefault="00F56B68">
            <w:pPr>
              <w:jc w:val="center"/>
              <w:rPr>
                <w:rFonts w:ascii="Verdana" w:hAnsi="Verdana"/>
                <w:color w:val="000000"/>
                <w:sz w:val="20"/>
                <w:szCs w:val="20"/>
              </w:rPr>
            </w:pPr>
            <w:r>
              <w:rPr>
                <w:rFonts w:ascii="Verdana" w:hAnsi="Verdana"/>
                <w:color w:val="000000"/>
                <w:sz w:val="20"/>
                <w:szCs w:val="20"/>
              </w:rPr>
              <w:t>cena/enoto</w:t>
            </w:r>
          </w:p>
        </w:tc>
        <w:tc>
          <w:tcPr>
            <w:tcW w:w="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162A3C" w14:textId="77777777" w:rsidR="00F56B68" w:rsidRDefault="00F56B68">
            <w:pPr>
              <w:jc w:val="center"/>
              <w:rPr>
                <w:rFonts w:ascii="Verdana" w:hAnsi="Verdana"/>
                <w:color w:val="000000"/>
                <w:sz w:val="20"/>
                <w:szCs w:val="20"/>
              </w:rPr>
            </w:pPr>
            <w:r>
              <w:rPr>
                <w:rFonts w:ascii="Verdana" w:hAnsi="Verdana"/>
                <w:color w:val="000000"/>
                <w:sz w:val="20"/>
                <w:szCs w:val="20"/>
              </w:rPr>
              <w:t>DDV</w:t>
            </w:r>
          </w:p>
        </w:tc>
        <w:tc>
          <w:tcPr>
            <w:tcW w:w="1857" w:type="dxa"/>
            <w:tcBorders>
              <w:top w:val="single" w:sz="4" w:space="0" w:color="auto"/>
              <w:left w:val="nil"/>
              <w:bottom w:val="single" w:sz="4" w:space="0" w:color="auto"/>
              <w:right w:val="single" w:sz="4" w:space="0" w:color="auto"/>
            </w:tcBorders>
            <w:shd w:val="clear" w:color="auto" w:fill="auto"/>
            <w:vAlign w:val="center"/>
            <w:hideMark/>
          </w:tcPr>
          <w:p w14:paraId="4E5F3429" w14:textId="77777777" w:rsidR="00F56B68" w:rsidRDefault="00F56B68">
            <w:pPr>
              <w:jc w:val="center"/>
              <w:rPr>
                <w:rFonts w:ascii="Verdana" w:hAnsi="Verdana"/>
                <w:color w:val="000000"/>
                <w:sz w:val="20"/>
                <w:szCs w:val="20"/>
              </w:rPr>
            </w:pPr>
            <w:r>
              <w:rPr>
                <w:rFonts w:ascii="Verdana" w:hAnsi="Verdana"/>
                <w:color w:val="000000"/>
                <w:sz w:val="20"/>
                <w:szCs w:val="20"/>
              </w:rPr>
              <w:t>SKUPNI</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3560E61B" w14:textId="77777777" w:rsidR="00F56B68" w:rsidRDefault="00F56B68">
            <w:pPr>
              <w:jc w:val="center"/>
              <w:rPr>
                <w:rFonts w:ascii="Verdana" w:hAnsi="Verdana"/>
                <w:color w:val="000000"/>
                <w:sz w:val="20"/>
                <w:szCs w:val="20"/>
              </w:rPr>
            </w:pPr>
            <w:r>
              <w:rPr>
                <w:rFonts w:ascii="Verdana" w:hAnsi="Verdana"/>
                <w:color w:val="000000"/>
                <w:sz w:val="20"/>
                <w:szCs w:val="20"/>
              </w:rPr>
              <w:t>OBRAČUNSKI</w:t>
            </w:r>
          </w:p>
        </w:tc>
      </w:tr>
      <w:tr w:rsidR="00F56B68" w14:paraId="50238E62" w14:textId="77777777" w:rsidTr="00F56B68">
        <w:trPr>
          <w:trHeight w:val="300"/>
        </w:trPr>
        <w:tc>
          <w:tcPr>
            <w:tcW w:w="4551" w:type="dxa"/>
            <w:vMerge/>
            <w:tcBorders>
              <w:top w:val="single" w:sz="4" w:space="0" w:color="auto"/>
              <w:left w:val="single" w:sz="4" w:space="0" w:color="auto"/>
              <w:bottom w:val="single" w:sz="4" w:space="0" w:color="auto"/>
              <w:right w:val="single" w:sz="4" w:space="0" w:color="auto"/>
            </w:tcBorders>
            <w:vAlign w:val="center"/>
            <w:hideMark/>
          </w:tcPr>
          <w:p w14:paraId="7EEFFB8F" w14:textId="77777777" w:rsidR="00F56B68" w:rsidRDefault="00F56B68">
            <w:pPr>
              <w:rPr>
                <w:rFonts w:ascii="Verdana" w:hAnsi="Verdana"/>
                <w:color w:val="000000"/>
                <w:sz w:val="20"/>
                <w:szCs w:val="20"/>
              </w:rPr>
            </w:pPr>
          </w:p>
        </w:tc>
        <w:tc>
          <w:tcPr>
            <w:tcW w:w="1455" w:type="dxa"/>
            <w:tcBorders>
              <w:top w:val="nil"/>
              <w:left w:val="nil"/>
              <w:bottom w:val="single" w:sz="4" w:space="0" w:color="auto"/>
              <w:right w:val="single" w:sz="4" w:space="0" w:color="auto"/>
            </w:tcBorders>
            <w:shd w:val="clear" w:color="auto" w:fill="auto"/>
            <w:vAlign w:val="center"/>
            <w:hideMark/>
          </w:tcPr>
          <w:p w14:paraId="5792A265" w14:textId="77777777" w:rsidR="00F56B68" w:rsidRDefault="00F56B68">
            <w:pPr>
              <w:jc w:val="center"/>
              <w:rPr>
                <w:rFonts w:ascii="Verdana" w:hAnsi="Verdana"/>
                <w:color w:val="000000"/>
                <w:sz w:val="20"/>
                <w:szCs w:val="20"/>
              </w:rPr>
            </w:pPr>
            <w:r>
              <w:rPr>
                <w:rFonts w:ascii="Verdana" w:hAnsi="Verdana"/>
                <w:color w:val="000000"/>
                <w:sz w:val="20"/>
                <w:szCs w:val="20"/>
              </w:rPr>
              <w:t> </w:t>
            </w:r>
          </w:p>
        </w:tc>
        <w:tc>
          <w:tcPr>
            <w:tcW w:w="707" w:type="dxa"/>
            <w:tcBorders>
              <w:top w:val="nil"/>
              <w:left w:val="nil"/>
              <w:bottom w:val="single" w:sz="4" w:space="0" w:color="auto"/>
              <w:right w:val="single" w:sz="4" w:space="0" w:color="auto"/>
            </w:tcBorders>
            <w:shd w:val="clear" w:color="auto" w:fill="auto"/>
            <w:vAlign w:val="center"/>
            <w:hideMark/>
          </w:tcPr>
          <w:p w14:paraId="2F6CE9DD" w14:textId="77777777" w:rsidR="00F56B68" w:rsidRDefault="00F56B68">
            <w:pPr>
              <w:jc w:val="center"/>
              <w:rPr>
                <w:rFonts w:ascii="Verdana" w:hAnsi="Verdana"/>
                <w:color w:val="000000"/>
                <w:sz w:val="20"/>
                <w:szCs w:val="20"/>
              </w:rPr>
            </w:pPr>
            <w:r>
              <w:rPr>
                <w:rFonts w:ascii="Verdana" w:hAnsi="Verdana"/>
                <w:color w:val="000000"/>
                <w:sz w:val="20"/>
                <w:szCs w:val="20"/>
              </w:rPr>
              <w:t>mere</w:t>
            </w:r>
          </w:p>
        </w:tc>
        <w:tc>
          <w:tcPr>
            <w:tcW w:w="896" w:type="dxa"/>
            <w:vMerge/>
            <w:tcBorders>
              <w:top w:val="single" w:sz="4" w:space="0" w:color="auto"/>
              <w:left w:val="single" w:sz="4" w:space="0" w:color="auto"/>
              <w:bottom w:val="single" w:sz="4" w:space="0" w:color="auto"/>
              <w:right w:val="single" w:sz="4" w:space="0" w:color="auto"/>
            </w:tcBorders>
            <w:vAlign w:val="center"/>
            <w:hideMark/>
          </w:tcPr>
          <w:p w14:paraId="00548FB7" w14:textId="77777777" w:rsidR="00F56B68" w:rsidRDefault="00F56B68">
            <w:pPr>
              <w:rPr>
                <w:rFonts w:ascii="Verdana" w:hAnsi="Verdana"/>
                <w:color w:val="000000"/>
                <w:sz w:val="20"/>
                <w:szCs w:val="20"/>
              </w:rPr>
            </w:pPr>
          </w:p>
        </w:tc>
        <w:tc>
          <w:tcPr>
            <w:tcW w:w="1269" w:type="dxa"/>
            <w:tcBorders>
              <w:top w:val="nil"/>
              <w:left w:val="nil"/>
              <w:bottom w:val="single" w:sz="4" w:space="0" w:color="auto"/>
              <w:right w:val="single" w:sz="4" w:space="0" w:color="auto"/>
            </w:tcBorders>
            <w:shd w:val="clear" w:color="auto" w:fill="auto"/>
            <w:vAlign w:val="center"/>
            <w:hideMark/>
          </w:tcPr>
          <w:p w14:paraId="471A1D72" w14:textId="77777777" w:rsidR="00F56B68" w:rsidRDefault="00F56B68">
            <w:pPr>
              <w:jc w:val="center"/>
              <w:rPr>
                <w:rFonts w:ascii="Verdana" w:hAnsi="Verdana"/>
                <w:color w:val="000000"/>
                <w:sz w:val="20"/>
                <w:szCs w:val="20"/>
              </w:rPr>
            </w:pPr>
            <w:r>
              <w:rPr>
                <w:rFonts w:ascii="Verdana" w:hAnsi="Verdana"/>
                <w:color w:val="000000"/>
                <w:sz w:val="20"/>
                <w:szCs w:val="20"/>
              </w:rPr>
              <w:t>EUR</w:t>
            </w:r>
          </w:p>
        </w:tc>
        <w:tc>
          <w:tcPr>
            <w:tcW w:w="600" w:type="dxa"/>
            <w:vMerge/>
            <w:tcBorders>
              <w:top w:val="single" w:sz="4" w:space="0" w:color="auto"/>
              <w:left w:val="single" w:sz="4" w:space="0" w:color="auto"/>
              <w:bottom w:val="single" w:sz="4" w:space="0" w:color="auto"/>
              <w:right w:val="single" w:sz="4" w:space="0" w:color="auto"/>
            </w:tcBorders>
            <w:vAlign w:val="center"/>
            <w:hideMark/>
          </w:tcPr>
          <w:p w14:paraId="4FE88092" w14:textId="77777777" w:rsidR="00F56B68" w:rsidRDefault="00F56B68">
            <w:pPr>
              <w:rPr>
                <w:rFonts w:ascii="Verdana" w:hAnsi="Verdana"/>
                <w:color w:val="000000"/>
                <w:sz w:val="20"/>
                <w:szCs w:val="20"/>
              </w:rPr>
            </w:pPr>
          </w:p>
        </w:tc>
        <w:tc>
          <w:tcPr>
            <w:tcW w:w="1857" w:type="dxa"/>
            <w:tcBorders>
              <w:top w:val="nil"/>
              <w:left w:val="nil"/>
              <w:bottom w:val="single" w:sz="4" w:space="0" w:color="auto"/>
              <w:right w:val="single" w:sz="4" w:space="0" w:color="auto"/>
            </w:tcBorders>
            <w:shd w:val="clear" w:color="auto" w:fill="auto"/>
            <w:vAlign w:val="center"/>
            <w:hideMark/>
          </w:tcPr>
          <w:p w14:paraId="25994751" w14:textId="77777777" w:rsidR="00F56B68" w:rsidRDefault="00F56B68">
            <w:pPr>
              <w:jc w:val="center"/>
              <w:rPr>
                <w:rFonts w:ascii="Verdana" w:hAnsi="Verdana"/>
                <w:color w:val="000000"/>
                <w:sz w:val="20"/>
                <w:szCs w:val="20"/>
              </w:rPr>
            </w:pPr>
            <w:r>
              <w:rPr>
                <w:rFonts w:ascii="Verdana" w:hAnsi="Verdana"/>
                <w:color w:val="000000"/>
                <w:sz w:val="20"/>
                <w:szCs w:val="20"/>
              </w:rPr>
              <w:t>STROŠKI (EUR)</w:t>
            </w:r>
          </w:p>
        </w:tc>
        <w:tc>
          <w:tcPr>
            <w:tcW w:w="1843" w:type="dxa"/>
            <w:tcBorders>
              <w:top w:val="nil"/>
              <w:left w:val="nil"/>
              <w:bottom w:val="single" w:sz="4" w:space="0" w:color="auto"/>
              <w:right w:val="single" w:sz="4" w:space="0" w:color="auto"/>
            </w:tcBorders>
            <w:shd w:val="clear" w:color="auto" w:fill="auto"/>
            <w:vAlign w:val="center"/>
            <w:hideMark/>
          </w:tcPr>
          <w:p w14:paraId="0451C5F2" w14:textId="77777777" w:rsidR="00F56B68" w:rsidRDefault="00F56B68">
            <w:pPr>
              <w:jc w:val="center"/>
              <w:rPr>
                <w:rFonts w:ascii="Verdana" w:hAnsi="Verdana"/>
                <w:color w:val="000000"/>
                <w:sz w:val="20"/>
                <w:szCs w:val="20"/>
              </w:rPr>
            </w:pPr>
            <w:r>
              <w:rPr>
                <w:rFonts w:ascii="Verdana" w:hAnsi="Verdana"/>
                <w:color w:val="000000"/>
                <w:sz w:val="20"/>
                <w:szCs w:val="20"/>
              </w:rPr>
              <w:t>STROŠKI (EUR)</w:t>
            </w:r>
          </w:p>
        </w:tc>
      </w:tr>
      <w:tr w:rsidR="00F56B68" w14:paraId="0383F3B2" w14:textId="77777777" w:rsidTr="00F56B68">
        <w:trPr>
          <w:trHeight w:val="510"/>
        </w:trPr>
        <w:tc>
          <w:tcPr>
            <w:tcW w:w="4551" w:type="dxa"/>
            <w:tcBorders>
              <w:top w:val="nil"/>
              <w:left w:val="single" w:sz="4" w:space="0" w:color="auto"/>
              <w:bottom w:val="single" w:sz="4" w:space="0" w:color="auto"/>
              <w:right w:val="single" w:sz="4" w:space="0" w:color="auto"/>
            </w:tcBorders>
            <w:shd w:val="clear" w:color="auto" w:fill="auto"/>
            <w:vAlign w:val="center"/>
            <w:hideMark/>
          </w:tcPr>
          <w:p w14:paraId="7F1A2BA6" w14:textId="77777777" w:rsidR="00F56B68" w:rsidRDefault="00F56B68">
            <w:pPr>
              <w:rPr>
                <w:rFonts w:ascii="Verdana" w:hAnsi="Verdana"/>
                <w:color w:val="000000"/>
                <w:sz w:val="20"/>
                <w:szCs w:val="20"/>
              </w:rPr>
            </w:pPr>
            <w:r>
              <w:rPr>
                <w:rFonts w:ascii="Verdana" w:hAnsi="Verdana"/>
                <w:color w:val="000000"/>
                <w:sz w:val="20"/>
                <w:szCs w:val="20"/>
              </w:rPr>
              <w:t>Drevesa v U3 – Pučnikova ulica med Šmartinsko cesto in U4 – Torkarjevo ulico</w:t>
            </w:r>
          </w:p>
        </w:tc>
        <w:tc>
          <w:tcPr>
            <w:tcW w:w="1455" w:type="dxa"/>
            <w:tcBorders>
              <w:top w:val="nil"/>
              <w:left w:val="nil"/>
              <w:bottom w:val="single" w:sz="4" w:space="0" w:color="auto"/>
              <w:right w:val="single" w:sz="4" w:space="0" w:color="auto"/>
            </w:tcBorders>
            <w:shd w:val="clear" w:color="auto" w:fill="auto"/>
            <w:vAlign w:val="center"/>
            <w:hideMark/>
          </w:tcPr>
          <w:p w14:paraId="2A098EA5" w14:textId="77777777" w:rsidR="00F56B68" w:rsidRDefault="00F56B68">
            <w:pPr>
              <w:jc w:val="center"/>
              <w:rPr>
                <w:rFonts w:ascii="Verdana" w:hAnsi="Verdana"/>
                <w:color w:val="000000"/>
                <w:sz w:val="20"/>
                <w:szCs w:val="20"/>
              </w:rPr>
            </w:pPr>
            <w:r>
              <w:rPr>
                <w:rFonts w:ascii="Verdana" w:hAnsi="Verdana"/>
                <w:color w:val="000000"/>
                <w:sz w:val="20"/>
                <w:szCs w:val="20"/>
              </w:rPr>
              <w:t>1. etapa</w:t>
            </w:r>
          </w:p>
        </w:tc>
        <w:tc>
          <w:tcPr>
            <w:tcW w:w="707" w:type="dxa"/>
            <w:tcBorders>
              <w:top w:val="nil"/>
              <w:left w:val="nil"/>
              <w:bottom w:val="single" w:sz="4" w:space="0" w:color="auto"/>
              <w:right w:val="single" w:sz="4" w:space="0" w:color="auto"/>
            </w:tcBorders>
            <w:shd w:val="clear" w:color="auto" w:fill="auto"/>
            <w:vAlign w:val="center"/>
            <w:hideMark/>
          </w:tcPr>
          <w:p w14:paraId="4BB215D9" w14:textId="77777777" w:rsidR="00F56B68" w:rsidRDefault="00F56B68">
            <w:pPr>
              <w:jc w:val="center"/>
              <w:rPr>
                <w:rFonts w:ascii="Verdana" w:hAnsi="Verdana"/>
                <w:color w:val="000000"/>
                <w:sz w:val="20"/>
                <w:szCs w:val="20"/>
              </w:rPr>
            </w:pPr>
            <w:r>
              <w:rPr>
                <w:rFonts w:ascii="Verdana" w:hAnsi="Verdana"/>
                <w:color w:val="000000"/>
                <w:sz w:val="20"/>
                <w:szCs w:val="20"/>
              </w:rPr>
              <w:t>kom</w:t>
            </w:r>
          </w:p>
        </w:tc>
        <w:tc>
          <w:tcPr>
            <w:tcW w:w="896" w:type="dxa"/>
            <w:tcBorders>
              <w:top w:val="nil"/>
              <w:left w:val="nil"/>
              <w:bottom w:val="single" w:sz="4" w:space="0" w:color="auto"/>
              <w:right w:val="single" w:sz="4" w:space="0" w:color="auto"/>
            </w:tcBorders>
            <w:shd w:val="clear" w:color="auto" w:fill="auto"/>
            <w:vAlign w:val="center"/>
            <w:hideMark/>
          </w:tcPr>
          <w:p w14:paraId="09FD11BB" w14:textId="77777777" w:rsidR="00F56B68" w:rsidRDefault="00F56B68">
            <w:pPr>
              <w:jc w:val="center"/>
              <w:rPr>
                <w:rFonts w:ascii="Verdana" w:hAnsi="Verdana"/>
                <w:color w:val="000000"/>
                <w:sz w:val="20"/>
                <w:szCs w:val="20"/>
              </w:rPr>
            </w:pPr>
            <w:r>
              <w:rPr>
                <w:rFonts w:ascii="Verdana" w:hAnsi="Verdana"/>
                <w:color w:val="000000"/>
                <w:sz w:val="20"/>
                <w:szCs w:val="20"/>
              </w:rPr>
              <w:t>7</w:t>
            </w:r>
          </w:p>
        </w:tc>
        <w:tc>
          <w:tcPr>
            <w:tcW w:w="1269" w:type="dxa"/>
            <w:tcBorders>
              <w:top w:val="nil"/>
              <w:left w:val="nil"/>
              <w:bottom w:val="single" w:sz="4" w:space="0" w:color="auto"/>
              <w:right w:val="single" w:sz="4" w:space="0" w:color="auto"/>
            </w:tcBorders>
            <w:shd w:val="clear" w:color="auto" w:fill="auto"/>
            <w:vAlign w:val="center"/>
            <w:hideMark/>
          </w:tcPr>
          <w:p w14:paraId="4C9DFBFD" w14:textId="77777777" w:rsidR="00F56B68" w:rsidRDefault="00F56B68">
            <w:pPr>
              <w:jc w:val="center"/>
              <w:rPr>
                <w:rFonts w:ascii="Verdana" w:hAnsi="Verdana"/>
                <w:color w:val="000000"/>
                <w:sz w:val="20"/>
                <w:szCs w:val="20"/>
              </w:rPr>
            </w:pPr>
            <w:r>
              <w:rPr>
                <w:rFonts w:ascii="Verdana" w:hAnsi="Verdana"/>
                <w:color w:val="000000"/>
                <w:sz w:val="20"/>
                <w:szCs w:val="20"/>
              </w:rPr>
              <w:t>220</w:t>
            </w:r>
          </w:p>
        </w:tc>
        <w:tc>
          <w:tcPr>
            <w:tcW w:w="600" w:type="dxa"/>
            <w:tcBorders>
              <w:top w:val="nil"/>
              <w:left w:val="nil"/>
              <w:bottom w:val="single" w:sz="4" w:space="0" w:color="auto"/>
              <w:right w:val="single" w:sz="4" w:space="0" w:color="auto"/>
            </w:tcBorders>
            <w:shd w:val="clear" w:color="auto" w:fill="auto"/>
            <w:vAlign w:val="center"/>
            <w:hideMark/>
          </w:tcPr>
          <w:p w14:paraId="63D8F692" w14:textId="77777777" w:rsidR="00F56B68" w:rsidRDefault="00F56B68">
            <w:pPr>
              <w:jc w:val="center"/>
              <w:rPr>
                <w:rFonts w:ascii="Verdana" w:hAnsi="Verdana"/>
                <w:color w:val="000000"/>
                <w:sz w:val="20"/>
                <w:szCs w:val="20"/>
              </w:rPr>
            </w:pPr>
            <w:r>
              <w:rPr>
                <w:rFonts w:ascii="Verdana" w:hAnsi="Verdana"/>
                <w:color w:val="000000"/>
                <w:sz w:val="20"/>
                <w:szCs w:val="20"/>
              </w:rPr>
              <w:t>1,22</w:t>
            </w:r>
          </w:p>
        </w:tc>
        <w:tc>
          <w:tcPr>
            <w:tcW w:w="1857" w:type="dxa"/>
            <w:tcBorders>
              <w:top w:val="nil"/>
              <w:left w:val="nil"/>
              <w:bottom w:val="single" w:sz="4" w:space="0" w:color="auto"/>
              <w:right w:val="single" w:sz="4" w:space="0" w:color="auto"/>
            </w:tcBorders>
            <w:shd w:val="clear" w:color="auto" w:fill="auto"/>
            <w:vAlign w:val="center"/>
            <w:hideMark/>
          </w:tcPr>
          <w:p w14:paraId="15781AD4" w14:textId="77777777" w:rsidR="00F56B68" w:rsidRDefault="00F56B68">
            <w:pPr>
              <w:jc w:val="right"/>
              <w:rPr>
                <w:rFonts w:ascii="Verdana" w:hAnsi="Verdana"/>
                <w:color w:val="000000"/>
                <w:sz w:val="20"/>
                <w:szCs w:val="20"/>
              </w:rPr>
            </w:pPr>
            <w:r>
              <w:rPr>
                <w:rFonts w:ascii="Verdana" w:hAnsi="Verdana"/>
                <w:color w:val="000000"/>
                <w:sz w:val="20"/>
                <w:szCs w:val="20"/>
              </w:rPr>
              <w:t>1.878,80</w:t>
            </w:r>
          </w:p>
        </w:tc>
        <w:tc>
          <w:tcPr>
            <w:tcW w:w="1843" w:type="dxa"/>
            <w:tcBorders>
              <w:top w:val="nil"/>
              <w:left w:val="nil"/>
              <w:bottom w:val="single" w:sz="4" w:space="0" w:color="auto"/>
              <w:right w:val="single" w:sz="4" w:space="0" w:color="auto"/>
            </w:tcBorders>
            <w:shd w:val="clear" w:color="auto" w:fill="auto"/>
            <w:vAlign w:val="center"/>
            <w:hideMark/>
          </w:tcPr>
          <w:p w14:paraId="3BA9FE0C" w14:textId="77777777" w:rsidR="00F56B68" w:rsidRDefault="00F56B68">
            <w:pPr>
              <w:jc w:val="right"/>
              <w:rPr>
                <w:rFonts w:ascii="Verdana" w:hAnsi="Verdana"/>
                <w:color w:val="000000"/>
                <w:sz w:val="20"/>
                <w:szCs w:val="20"/>
              </w:rPr>
            </w:pPr>
            <w:r>
              <w:rPr>
                <w:rFonts w:ascii="Verdana" w:hAnsi="Verdana"/>
                <w:color w:val="000000"/>
                <w:sz w:val="20"/>
                <w:szCs w:val="20"/>
              </w:rPr>
              <w:t>1.878,80</w:t>
            </w:r>
          </w:p>
        </w:tc>
      </w:tr>
      <w:tr w:rsidR="00F56B68" w14:paraId="5E289146" w14:textId="77777777" w:rsidTr="00F56B68">
        <w:trPr>
          <w:trHeight w:val="510"/>
        </w:trPr>
        <w:tc>
          <w:tcPr>
            <w:tcW w:w="4551" w:type="dxa"/>
            <w:tcBorders>
              <w:top w:val="nil"/>
              <w:left w:val="single" w:sz="4" w:space="0" w:color="auto"/>
              <w:bottom w:val="single" w:sz="4" w:space="0" w:color="auto"/>
              <w:right w:val="single" w:sz="4" w:space="0" w:color="auto"/>
            </w:tcBorders>
            <w:shd w:val="clear" w:color="auto" w:fill="auto"/>
            <w:vAlign w:val="center"/>
            <w:hideMark/>
          </w:tcPr>
          <w:p w14:paraId="7828A543" w14:textId="77777777" w:rsidR="00F56B68" w:rsidRDefault="00F56B68">
            <w:pPr>
              <w:rPr>
                <w:rFonts w:ascii="Verdana" w:hAnsi="Verdana"/>
                <w:sz w:val="20"/>
                <w:szCs w:val="20"/>
              </w:rPr>
            </w:pPr>
            <w:r>
              <w:rPr>
                <w:rFonts w:ascii="Verdana" w:hAnsi="Verdana"/>
                <w:sz w:val="20"/>
                <w:szCs w:val="20"/>
              </w:rPr>
              <w:t>Drevesa v U2 - Jelinčičeva ulica (od  Torkarjeve ulice do U5)</w:t>
            </w:r>
          </w:p>
        </w:tc>
        <w:tc>
          <w:tcPr>
            <w:tcW w:w="1455" w:type="dxa"/>
            <w:tcBorders>
              <w:top w:val="nil"/>
              <w:left w:val="nil"/>
              <w:bottom w:val="single" w:sz="4" w:space="0" w:color="auto"/>
              <w:right w:val="single" w:sz="4" w:space="0" w:color="auto"/>
            </w:tcBorders>
            <w:shd w:val="clear" w:color="auto" w:fill="auto"/>
            <w:vAlign w:val="center"/>
            <w:hideMark/>
          </w:tcPr>
          <w:p w14:paraId="4A5904FC" w14:textId="77777777" w:rsidR="00F56B68" w:rsidRDefault="00F56B68">
            <w:pPr>
              <w:jc w:val="center"/>
              <w:rPr>
                <w:rFonts w:ascii="Verdana" w:hAnsi="Verdana"/>
                <w:sz w:val="20"/>
                <w:szCs w:val="20"/>
              </w:rPr>
            </w:pPr>
            <w:r>
              <w:rPr>
                <w:rFonts w:ascii="Verdana" w:hAnsi="Verdana"/>
                <w:sz w:val="20"/>
                <w:szCs w:val="20"/>
              </w:rPr>
              <w:t>1. ali 2. etapa</w:t>
            </w:r>
          </w:p>
        </w:tc>
        <w:tc>
          <w:tcPr>
            <w:tcW w:w="707" w:type="dxa"/>
            <w:tcBorders>
              <w:top w:val="nil"/>
              <w:left w:val="nil"/>
              <w:bottom w:val="single" w:sz="4" w:space="0" w:color="auto"/>
              <w:right w:val="single" w:sz="4" w:space="0" w:color="auto"/>
            </w:tcBorders>
            <w:shd w:val="clear" w:color="auto" w:fill="auto"/>
            <w:vAlign w:val="center"/>
            <w:hideMark/>
          </w:tcPr>
          <w:p w14:paraId="542104F2" w14:textId="77777777" w:rsidR="00F56B68" w:rsidRDefault="00F56B68">
            <w:pPr>
              <w:jc w:val="center"/>
              <w:rPr>
                <w:rFonts w:ascii="Verdana" w:hAnsi="Verdana"/>
                <w:sz w:val="20"/>
                <w:szCs w:val="20"/>
              </w:rPr>
            </w:pPr>
            <w:r>
              <w:rPr>
                <w:rFonts w:ascii="Verdana" w:hAnsi="Verdana"/>
                <w:sz w:val="20"/>
                <w:szCs w:val="20"/>
              </w:rPr>
              <w:t>kom</w:t>
            </w:r>
          </w:p>
        </w:tc>
        <w:tc>
          <w:tcPr>
            <w:tcW w:w="896" w:type="dxa"/>
            <w:tcBorders>
              <w:top w:val="nil"/>
              <w:left w:val="nil"/>
              <w:bottom w:val="single" w:sz="4" w:space="0" w:color="auto"/>
              <w:right w:val="single" w:sz="4" w:space="0" w:color="auto"/>
            </w:tcBorders>
            <w:shd w:val="clear" w:color="auto" w:fill="auto"/>
            <w:vAlign w:val="center"/>
            <w:hideMark/>
          </w:tcPr>
          <w:p w14:paraId="11C7AA1C" w14:textId="77777777" w:rsidR="00F56B68" w:rsidRDefault="00F56B68">
            <w:pPr>
              <w:jc w:val="center"/>
              <w:rPr>
                <w:rFonts w:ascii="Verdana" w:hAnsi="Verdana"/>
                <w:sz w:val="20"/>
                <w:szCs w:val="20"/>
              </w:rPr>
            </w:pPr>
            <w:r>
              <w:rPr>
                <w:rFonts w:ascii="Verdana" w:hAnsi="Verdana"/>
                <w:sz w:val="20"/>
                <w:szCs w:val="20"/>
              </w:rPr>
              <w:t>5</w:t>
            </w:r>
          </w:p>
        </w:tc>
        <w:tc>
          <w:tcPr>
            <w:tcW w:w="1269" w:type="dxa"/>
            <w:tcBorders>
              <w:top w:val="nil"/>
              <w:left w:val="nil"/>
              <w:bottom w:val="single" w:sz="4" w:space="0" w:color="auto"/>
              <w:right w:val="single" w:sz="4" w:space="0" w:color="auto"/>
            </w:tcBorders>
            <w:shd w:val="clear" w:color="auto" w:fill="auto"/>
            <w:vAlign w:val="center"/>
            <w:hideMark/>
          </w:tcPr>
          <w:p w14:paraId="33D5A0C1" w14:textId="77777777" w:rsidR="00F56B68" w:rsidRDefault="00F56B68">
            <w:pPr>
              <w:jc w:val="center"/>
              <w:rPr>
                <w:rFonts w:ascii="Verdana" w:hAnsi="Verdana"/>
                <w:color w:val="000000"/>
                <w:sz w:val="20"/>
                <w:szCs w:val="20"/>
              </w:rPr>
            </w:pPr>
            <w:r>
              <w:rPr>
                <w:rFonts w:ascii="Verdana" w:hAnsi="Verdana"/>
                <w:color w:val="000000"/>
                <w:sz w:val="20"/>
                <w:szCs w:val="20"/>
              </w:rPr>
              <w:t>220</w:t>
            </w:r>
          </w:p>
        </w:tc>
        <w:tc>
          <w:tcPr>
            <w:tcW w:w="600" w:type="dxa"/>
            <w:tcBorders>
              <w:top w:val="nil"/>
              <w:left w:val="nil"/>
              <w:bottom w:val="single" w:sz="4" w:space="0" w:color="auto"/>
              <w:right w:val="single" w:sz="4" w:space="0" w:color="auto"/>
            </w:tcBorders>
            <w:shd w:val="clear" w:color="auto" w:fill="auto"/>
            <w:vAlign w:val="center"/>
            <w:hideMark/>
          </w:tcPr>
          <w:p w14:paraId="2584E8E0" w14:textId="77777777" w:rsidR="00F56B68" w:rsidRDefault="00F56B68">
            <w:pPr>
              <w:jc w:val="center"/>
              <w:rPr>
                <w:rFonts w:ascii="Verdana" w:hAnsi="Verdana"/>
                <w:color w:val="000000"/>
                <w:sz w:val="20"/>
                <w:szCs w:val="20"/>
              </w:rPr>
            </w:pPr>
            <w:r>
              <w:rPr>
                <w:rFonts w:ascii="Verdana" w:hAnsi="Verdana"/>
                <w:color w:val="000000"/>
                <w:sz w:val="20"/>
                <w:szCs w:val="20"/>
              </w:rPr>
              <w:t>1,22</w:t>
            </w:r>
          </w:p>
        </w:tc>
        <w:tc>
          <w:tcPr>
            <w:tcW w:w="1857" w:type="dxa"/>
            <w:tcBorders>
              <w:top w:val="nil"/>
              <w:left w:val="nil"/>
              <w:bottom w:val="single" w:sz="4" w:space="0" w:color="auto"/>
              <w:right w:val="single" w:sz="4" w:space="0" w:color="auto"/>
            </w:tcBorders>
            <w:shd w:val="clear" w:color="auto" w:fill="auto"/>
            <w:vAlign w:val="center"/>
            <w:hideMark/>
          </w:tcPr>
          <w:p w14:paraId="76E6AE44" w14:textId="77777777" w:rsidR="00F56B68" w:rsidRDefault="00F56B68">
            <w:pPr>
              <w:jc w:val="right"/>
              <w:rPr>
                <w:rFonts w:ascii="Verdana" w:hAnsi="Verdana"/>
                <w:color w:val="000000"/>
                <w:sz w:val="20"/>
                <w:szCs w:val="20"/>
              </w:rPr>
            </w:pPr>
            <w:r>
              <w:rPr>
                <w:rFonts w:ascii="Verdana" w:hAnsi="Verdana"/>
                <w:color w:val="000000"/>
                <w:sz w:val="20"/>
                <w:szCs w:val="20"/>
              </w:rPr>
              <w:t>1.342,00</w:t>
            </w:r>
          </w:p>
        </w:tc>
        <w:tc>
          <w:tcPr>
            <w:tcW w:w="1843" w:type="dxa"/>
            <w:tcBorders>
              <w:top w:val="nil"/>
              <w:left w:val="nil"/>
              <w:bottom w:val="single" w:sz="4" w:space="0" w:color="auto"/>
              <w:right w:val="single" w:sz="4" w:space="0" w:color="auto"/>
            </w:tcBorders>
            <w:shd w:val="clear" w:color="auto" w:fill="auto"/>
            <w:vAlign w:val="center"/>
            <w:hideMark/>
          </w:tcPr>
          <w:p w14:paraId="0AB85F31" w14:textId="77777777" w:rsidR="00F56B68" w:rsidRDefault="00F56B68">
            <w:pPr>
              <w:jc w:val="right"/>
              <w:rPr>
                <w:rFonts w:ascii="Verdana" w:hAnsi="Verdana"/>
                <w:color w:val="000000"/>
                <w:sz w:val="20"/>
                <w:szCs w:val="20"/>
              </w:rPr>
            </w:pPr>
            <w:r>
              <w:rPr>
                <w:rFonts w:ascii="Verdana" w:hAnsi="Verdana"/>
                <w:color w:val="000000"/>
                <w:sz w:val="20"/>
                <w:szCs w:val="20"/>
              </w:rPr>
              <w:t>1.342,00</w:t>
            </w:r>
          </w:p>
        </w:tc>
      </w:tr>
      <w:tr w:rsidR="00F56B68" w14:paraId="01F80FF0" w14:textId="77777777" w:rsidTr="00F56B68">
        <w:trPr>
          <w:trHeight w:val="510"/>
        </w:trPr>
        <w:tc>
          <w:tcPr>
            <w:tcW w:w="4551" w:type="dxa"/>
            <w:tcBorders>
              <w:top w:val="nil"/>
              <w:left w:val="single" w:sz="4" w:space="0" w:color="auto"/>
              <w:bottom w:val="single" w:sz="4" w:space="0" w:color="auto"/>
              <w:right w:val="single" w:sz="4" w:space="0" w:color="auto"/>
            </w:tcBorders>
            <w:shd w:val="clear" w:color="auto" w:fill="auto"/>
            <w:vAlign w:val="center"/>
            <w:hideMark/>
          </w:tcPr>
          <w:p w14:paraId="555A064A" w14:textId="77777777" w:rsidR="00F56B68" w:rsidRDefault="00F56B68">
            <w:pPr>
              <w:rPr>
                <w:rFonts w:ascii="Verdana" w:hAnsi="Verdana"/>
                <w:sz w:val="20"/>
                <w:szCs w:val="20"/>
              </w:rPr>
            </w:pPr>
            <w:r>
              <w:rPr>
                <w:rFonts w:ascii="Verdana" w:hAnsi="Verdana"/>
                <w:sz w:val="20"/>
                <w:szCs w:val="20"/>
              </w:rPr>
              <w:t>Drevesa v U5 - navezava Jelinčičeve ulice do Pokopališke ulice</w:t>
            </w:r>
          </w:p>
        </w:tc>
        <w:tc>
          <w:tcPr>
            <w:tcW w:w="1455" w:type="dxa"/>
            <w:tcBorders>
              <w:top w:val="nil"/>
              <w:left w:val="nil"/>
              <w:bottom w:val="single" w:sz="4" w:space="0" w:color="auto"/>
              <w:right w:val="single" w:sz="4" w:space="0" w:color="auto"/>
            </w:tcBorders>
            <w:shd w:val="clear" w:color="auto" w:fill="auto"/>
            <w:vAlign w:val="center"/>
            <w:hideMark/>
          </w:tcPr>
          <w:p w14:paraId="79B0393E" w14:textId="77777777" w:rsidR="00F56B68" w:rsidRDefault="00F56B68">
            <w:pPr>
              <w:jc w:val="center"/>
              <w:rPr>
                <w:rFonts w:ascii="Verdana" w:hAnsi="Verdana"/>
                <w:sz w:val="20"/>
                <w:szCs w:val="20"/>
              </w:rPr>
            </w:pPr>
            <w:r>
              <w:rPr>
                <w:rFonts w:ascii="Verdana" w:hAnsi="Verdana"/>
                <w:sz w:val="20"/>
                <w:szCs w:val="20"/>
              </w:rPr>
              <w:t>1. ali 2. etapa</w:t>
            </w:r>
          </w:p>
        </w:tc>
        <w:tc>
          <w:tcPr>
            <w:tcW w:w="707" w:type="dxa"/>
            <w:tcBorders>
              <w:top w:val="nil"/>
              <w:left w:val="nil"/>
              <w:bottom w:val="single" w:sz="4" w:space="0" w:color="auto"/>
              <w:right w:val="single" w:sz="4" w:space="0" w:color="auto"/>
            </w:tcBorders>
            <w:shd w:val="clear" w:color="auto" w:fill="auto"/>
            <w:vAlign w:val="center"/>
            <w:hideMark/>
          </w:tcPr>
          <w:p w14:paraId="78910318" w14:textId="77777777" w:rsidR="00F56B68" w:rsidRDefault="00F56B68">
            <w:pPr>
              <w:jc w:val="center"/>
              <w:rPr>
                <w:rFonts w:ascii="Verdana" w:hAnsi="Verdana"/>
                <w:sz w:val="20"/>
                <w:szCs w:val="20"/>
              </w:rPr>
            </w:pPr>
            <w:r>
              <w:rPr>
                <w:rFonts w:ascii="Verdana" w:hAnsi="Verdana"/>
                <w:sz w:val="20"/>
                <w:szCs w:val="20"/>
              </w:rPr>
              <w:t>kom</w:t>
            </w:r>
          </w:p>
        </w:tc>
        <w:tc>
          <w:tcPr>
            <w:tcW w:w="896" w:type="dxa"/>
            <w:tcBorders>
              <w:top w:val="nil"/>
              <w:left w:val="nil"/>
              <w:bottom w:val="single" w:sz="4" w:space="0" w:color="auto"/>
              <w:right w:val="single" w:sz="4" w:space="0" w:color="auto"/>
            </w:tcBorders>
            <w:shd w:val="clear" w:color="auto" w:fill="auto"/>
            <w:vAlign w:val="center"/>
            <w:hideMark/>
          </w:tcPr>
          <w:p w14:paraId="6E30AE6C" w14:textId="77777777" w:rsidR="00F56B68" w:rsidRDefault="00F56B68">
            <w:pPr>
              <w:jc w:val="center"/>
              <w:rPr>
                <w:rFonts w:ascii="Verdana" w:hAnsi="Verdana"/>
                <w:sz w:val="20"/>
                <w:szCs w:val="20"/>
              </w:rPr>
            </w:pPr>
            <w:r>
              <w:rPr>
                <w:rFonts w:ascii="Verdana" w:hAnsi="Verdana"/>
                <w:sz w:val="20"/>
                <w:szCs w:val="20"/>
              </w:rPr>
              <w:t>3</w:t>
            </w:r>
          </w:p>
        </w:tc>
        <w:tc>
          <w:tcPr>
            <w:tcW w:w="1269" w:type="dxa"/>
            <w:tcBorders>
              <w:top w:val="nil"/>
              <w:left w:val="nil"/>
              <w:bottom w:val="single" w:sz="4" w:space="0" w:color="auto"/>
              <w:right w:val="single" w:sz="4" w:space="0" w:color="auto"/>
            </w:tcBorders>
            <w:shd w:val="clear" w:color="auto" w:fill="auto"/>
            <w:vAlign w:val="center"/>
            <w:hideMark/>
          </w:tcPr>
          <w:p w14:paraId="5CA04511" w14:textId="77777777" w:rsidR="00F56B68" w:rsidRDefault="00F56B68">
            <w:pPr>
              <w:jc w:val="center"/>
              <w:rPr>
                <w:rFonts w:ascii="Verdana" w:hAnsi="Verdana"/>
                <w:color w:val="000000"/>
                <w:sz w:val="20"/>
                <w:szCs w:val="20"/>
              </w:rPr>
            </w:pPr>
            <w:r>
              <w:rPr>
                <w:rFonts w:ascii="Verdana" w:hAnsi="Verdana"/>
                <w:color w:val="000000"/>
                <w:sz w:val="20"/>
                <w:szCs w:val="20"/>
              </w:rPr>
              <w:t>220</w:t>
            </w:r>
          </w:p>
        </w:tc>
        <w:tc>
          <w:tcPr>
            <w:tcW w:w="600" w:type="dxa"/>
            <w:tcBorders>
              <w:top w:val="nil"/>
              <w:left w:val="nil"/>
              <w:bottom w:val="single" w:sz="4" w:space="0" w:color="auto"/>
              <w:right w:val="single" w:sz="4" w:space="0" w:color="auto"/>
            </w:tcBorders>
            <w:shd w:val="clear" w:color="auto" w:fill="auto"/>
            <w:vAlign w:val="center"/>
            <w:hideMark/>
          </w:tcPr>
          <w:p w14:paraId="0B86834E" w14:textId="77777777" w:rsidR="00F56B68" w:rsidRDefault="00F56B68">
            <w:pPr>
              <w:jc w:val="center"/>
              <w:rPr>
                <w:rFonts w:ascii="Verdana" w:hAnsi="Verdana"/>
                <w:color w:val="000000"/>
                <w:sz w:val="20"/>
                <w:szCs w:val="20"/>
              </w:rPr>
            </w:pPr>
            <w:r>
              <w:rPr>
                <w:rFonts w:ascii="Verdana" w:hAnsi="Verdana"/>
                <w:color w:val="000000"/>
                <w:sz w:val="20"/>
                <w:szCs w:val="20"/>
              </w:rPr>
              <w:t>1,22</w:t>
            </w:r>
          </w:p>
        </w:tc>
        <w:tc>
          <w:tcPr>
            <w:tcW w:w="1857" w:type="dxa"/>
            <w:tcBorders>
              <w:top w:val="nil"/>
              <w:left w:val="nil"/>
              <w:bottom w:val="single" w:sz="4" w:space="0" w:color="auto"/>
              <w:right w:val="single" w:sz="4" w:space="0" w:color="auto"/>
            </w:tcBorders>
            <w:shd w:val="clear" w:color="auto" w:fill="auto"/>
            <w:vAlign w:val="center"/>
            <w:hideMark/>
          </w:tcPr>
          <w:p w14:paraId="426810EA" w14:textId="77777777" w:rsidR="00F56B68" w:rsidRDefault="00F56B68">
            <w:pPr>
              <w:jc w:val="right"/>
              <w:rPr>
                <w:rFonts w:ascii="Verdana" w:hAnsi="Verdana"/>
                <w:color w:val="000000"/>
                <w:sz w:val="20"/>
                <w:szCs w:val="20"/>
              </w:rPr>
            </w:pPr>
            <w:r>
              <w:rPr>
                <w:rFonts w:ascii="Verdana" w:hAnsi="Verdana"/>
                <w:color w:val="000000"/>
                <w:sz w:val="20"/>
                <w:szCs w:val="20"/>
              </w:rPr>
              <w:t>805,20</w:t>
            </w:r>
          </w:p>
        </w:tc>
        <w:tc>
          <w:tcPr>
            <w:tcW w:w="1843" w:type="dxa"/>
            <w:tcBorders>
              <w:top w:val="nil"/>
              <w:left w:val="nil"/>
              <w:bottom w:val="single" w:sz="4" w:space="0" w:color="auto"/>
              <w:right w:val="single" w:sz="4" w:space="0" w:color="auto"/>
            </w:tcBorders>
            <w:shd w:val="clear" w:color="auto" w:fill="auto"/>
            <w:vAlign w:val="center"/>
            <w:hideMark/>
          </w:tcPr>
          <w:p w14:paraId="2D5DC916" w14:textId="77777777" w:rsidR="00F56B68" w:rsidRDefault="00F56B68">
            <w:pPr>
              <w:jc w:val="right"/>
              <w:rPr>
                <w:rFonts w:ascii="Verdana" w:hAnsi="Verdana"/>
                <w:color w:val="000000"/>
                <w:sz w:val="20"/>
                <w:szCs w:val="20"/>
              </w:rPr>
            </w:pPr>
            <w:r>
              <w:rPr>
                <w:rFonts w:ascii="Verdana" w:hAnsi="Verdana"/>
                <w:color w:val="000000"/>
                <w:sz w:val="20"/>
                <w:szCs w:val="20"/>
              </w:rPr>
              <w:t>805,20</w:t>
            </w:r>
          </w:p>
        </w:tc>
      </w:tr>
      <w:tr w:rsidR="00F56B68" w14:paraId="38E83ECC" w14:textId="77777777" w:rsidTr="00F56B68">
        <w:trPr>
          <w:trHeight w:val="510"/>
        </w:trPr>
        <w:tc>
          <w:tcPr>
            <w:tcW w:w="4551" w:type="dxa"/>
            <w:tcBorders>
              <w:top w:val="nil"/>
              <w:left w:val="single" w:sz="4" w:space="0" w:color="auto"/>
              <w:bottom w:val="single" w:sz="4" w:space="0" w:color="auto"/>
              <w:right w:val="single" w:sz="4" w:space="0" w:color="auto"/>
            </w:tcBorders>
            <w:shd w:val="clear" w:color="auto" w:fill="auto"/>
            <w:vAlign w:val="center"/>
            <w:hideMark/>
          </w:tcPr>
          <w:p w14:paraId="24880D7B" w14:textId="77777777" w:rsidR="00F56B68" w:rsidRDefault="00F56B68">
            <w:pPr>
              <w:rPr>
                <w:rFonts w:ascii="Verdana" w:hAnsi="Verdana"/>
                <w:sz w:val="20"/>
                <w:szCs w:val="20"/>
              </w:rPr>
            </w:pPr>
            <w:r>
              <w:rPr>
                <w:rFonts w:ascii="Verdana" w:hAnsi="Verdana"/>
                <w:sz w:val="20"/>
                <w:szCs w:val="20"/>
              </w:rPr>
              <w:t>Drevesa v U3 – Pučnikova ulica med Torkarjevo in Rožičevo ulico</w:t>
            </w:r>
          </w:p>
        </w:tc>
        <w:tc>
          <w:tcPr>
            <w:tcW w:w="1455" w:type="dxa"/>
            <w:tcBorders>
              <w:top w:val="nil"/>
              <w:left w:val="nil"/>
              <w:bottom w:val="single" w:sz="4" w:space="0" w:color="auto"/>
              <w:right w:val="single" w:sz="4" w:space="0" w:color="auto"/>
            </w:tcBorders>
            <w:shd w:val="clear" w:color="auto" w:fill="auto"/>
            <w:vAlign w:val="center"/>
            <w:hideMark/>
          </w:tcPr>
          <w:p w14:paraId="1279F05F" w14:textId="77777777" w:rsidR="00F56B68" w:rsidRDefault="00F56B68">
            <w:pPr>
              <w:jc w:val="center"/>
              <w:rPr>
                <w:rFonts w:ascii="Verdana" w:hAnsi="Verdana"/>
                <w:sz w:val="20"/>
                <w:szCs w:val="20"/>
              </w:rPr>
            </w:pPr>
            <w:r>
              <w:rPr>
                <w:rFonts w:ascii="Verdana" w:hAnsi="Verdana"/>
                <w:sz w:val="20"/>
                <w:szCs w:val="20"/>
              </w:rPr>
              <w:t>3. etapa</w:t>
            </w:r>
          </w:p>
        </w:tc>
        <w:tc>
          <w:tcPr>
            <w:tcW w:w="707" w:type="dxa"/>
            <w:tcBorders>
              <w:top w:val="nil"/>
              <w:left w:val="nil"/>
              <w:bottom w:val="single" w:sz="4" w:space="0" w:color="auto"/>
              <w:right w:val="single" w:sz="4" w:space="0" w:color="auto"/>
            </w:tcBorders>
            <w:shd w:val="clear" w:color="auto" w:fill="auto"/>
            <w:vAlign w:val="center"/>
            <w:hideMark/>
          </w:tcPr>
          <w:p w14:paraId="6B0717F8" w14:textId="77777777" w:rsidR="00F56B68" w:rsidRDefault="00F56B68">
            <w:pPr>
              <w:jc w:val="center"/>
              <w:rPr>
                <w:rFonts w:ascii="Verdana" w:hAnsi="Verdana"/>
                <w:sz w:val="20"/>
                <w:szCs w:val="20"/>
              </w:rPr>
            </w:pPr>
            <w:r>
              <w:rPr>
                <w:rFonts w:ascii="Verdana" w:hAnsi="Verdana"/>
                <w:sz w:val="20"/>
                <w:szCs w:val="20"/>
              </w:rPr>
              <w:t>kom</w:t>
            </w:r>
          </w:p>
        </w:tc>
        <w:tc>
          <w:tcPr>
            <w:tcW w:w="896" w:type="dxa"/>
            <w:tcBorders>
              <w:top w:val="nil"/>
              <w:left w:val="nil"/>
              <w:bottom w:val="single" w:sz="4" w:space="0" w:color="auto"/>
              <w:right w:val="single" w:sz="4" w:space="0" w:color="auto"/>
            </w:tcBorders>
            <w:shd w:val="clear" w:color="auto" w:fill="auto"/>
            <w:vAlign w:val="center"/>
            <w:hideMark/>
          </w:tcPr>
          <w:p w14:paraId="0A2F6C6C" w14:textId="77777777" w:rsidR="00F56B68" w:rsidRDefault="00F56B68">
            <w:pPr>
              <w:jc w:val="center"/>
              <w:rPr>
                <w:rFonts w:ascii="Verdana" w:hAnsi="Verdana"/>
                <w:sz w:val="20"/>
                <w:szCs w:val="20"/>
              </w:rPr>
            </w:pPr>
            <w:r>
              <w:rPr>
                <w:rFonts w:ascii="Verdana" w:hAnsi="Verdana"/>
                <w:sz w:val="20"/>
                <w:szCs w:val="20"/>
              </w:rPr>
              <w:t>6</w:t>
            </w:r>
          </w:p>
        </w:tc>
        <w:tc>
          <w:tcPr>
            <w:tcW w:w="1269" w:type="dxa"/>
            <w:tcBorders>
              <w:top w:val="nil"/>
              <w:left w:val="nil"/>
              <w:bottom w:val="single" w:sz="4" w:space="0" w:color="auto"/>
              <w:right w:val="single" w:sz="4" w:space="0" w:color="auto"/>
            </w:tcBorders>
            <w:shd w:val="clear" w:color="auto" w:fill="auto"/>
            <w:vAlign w:val="center"/>
            <w:hideMark/>
          </w:tcPr>
          <w:p w14:paraId="585F314B" w14:textId="77777777" w:rsidR="00F56B68" w:rsidRDefault="00F56B68">
            <w:pPr>
              <w:jc w:val="center"/>
              <w:rPr>
                <w:rFonts w:ascii="Verdana" w:hAnsi="Verdana"/>
                <w:color w:val="000000"/>
                <w:sz w:val="20"/>
                <w:szCs w:val="20"/>
              </w:rPr>
            </w:pPr>
            <w:r>
              <w:rPr>
                <w:rFonts w:ascii="Verdana" w:hAnsi="Verdana"/>
                <w:color w:val="000000"/>
                <w:sz w:val="20"/>
                <w:szCs w:val="20"/>
              </w:rPr>
              <w:t>220</w:t>
            </w:r>
          </w:p>
        </w:tc>
        <w:tc>
          <w:tcPr>
            <w:tcW w:w="600" w:type="dxa"/>
            <w:tcBorders>
              <w:top w:val="nil"/>
              <w:left w:val="nil"/>
              <w:bottom w:val="single" w:sz="4" w:space="0" w:color="auto"/>
              <w:right w:val="single" w:sz="4" w:space="0" w:color="auto"/>
            </w:tcBorders>
            <w:shd w:val="clear" w:color="auto" w:fill="auto"/>
            <w:vAlign w:val="center"/>
            <w:hideMark/>
          </w:tcPr>
          <w:p w14:paraId="56F2DDB7" w14:textId="77777777" w:rsidR="00F56B68" w:rsidRDefault="00F56B68">
            <w:pPr>
              <w:jc w:val="center"/>
              <w:rPr>
                <w:rFonts w:ascii="Verdana" w:hAnsi="Verdana"/>
                <w:color w:val="000000"/>
                <w:sz w:val="20"/>
                <w:szCs w:val="20"/>
              </w:rPr>
            </w:pPr>
            <w:r>
              <w:rPr>
                <w:rFonts w:ascii="Verdana" w:hAnsi="Verdana"/>
                <w:color w:val="000000"/>
                <w:sz w:val="20"/>
                <w:szCs w:val="20"/>
              </w:rPr>
              <w:t>1,22</w:t>
            </w:r>
          </w:p>
        </w:tc>
        <w:tc>
          <w:tcPr>
            <w:tcW w:w="1857" w:type="dxa"/>
            <w:tcBorders>
              <w:top w:val="nil"/>
              <w:left w:val="nil"/>
              <w:bottom w:val="single" w:sz="4" w:space="0" w:color="auto"/>
              <w:right w:val="single" w:sz="4" w:space="0" w:color="auto"/>
            </w:tcBorders>
            <w:shd w:val="clear" w:color="auto" w:fill="auto"/>
            <w:vAlign w:val="center"/>
            <w:hideMark/>
          </w:tcPr>
          <w:p w14:paraId="3E309CA8" w14:textId="77777777" w:rsidR="00F56B68" w:rsidRDefault="00F56B68">
            <w:pPr>
              <w:jc w:val="right"/>
              <w:rPr>
                <w:rFonts w:ascii="Verdana" w:hAnsi="Verdana"/>
                <w:color w:val="000000"/>
                <w:sz w:val="20"/>
                <w:szCs w:val="20"/>
              </w:rPr>
            </w:pPr>
            <w:r>
              <w:rPr>
                <w:rFonts w:ascii="Verdana" w:hAnsi="Verdana"/>
                <w:color w:val="000000"/>
                <w:sz w:val="20"/>
                <w:szCs w:val="20"/>
              </w:rPr>
              <w:t>1.610,40</w:t>
            </w:r>
          </w:p>
        </w:tc>
        <w:tc>
          <w:tcPr>
            <w:tcW w:w="1843" w:type="dxa"/>
            <w:tcBorders>
              <w:top w:val="nil"/>
              <w:left w:val="nil"/>
              <w:bottom w:val="single" w:sz="4" w:space="0" w:color="auto"/>
              <w:right w:val="single" w:sz="4" w:space="0" w:color="auto"/>
            </w:tcBorders>
            <w:shd w:val="clear" w:color="auto" w:fill="auto"/>
            <w:vAlign w:val="center"/>
            <w:hideMark/>
          </w:tcPr>
          <w:p w14:paraId="69F6B770" w14:textId="77777777" w:rsidR="00F56B68" w:rsidRDefault="00F56B68">
            <w:pPr>
              <w:jc w:val="right"/>
              <w:rPr>
                <w:rFonts w:ascii="Verdana" w:hAnsi="Verdana"/>
                <w:color w:val="000000"/>
                <w:sz w:val="20"/>
                <w:szCs w:val="20"/>
              </w:rPr>
            </w:pPr>
            <w:r>
              <w:rPr>
                <w:rFonts w:ascii="Verdana" w:hAnsi="Verdana"/>
                <w:color w:val="000000"/>
                <w:sz w:val="20"/>
                <w:szCs w:val="20"/>
              </w:rPr>
              <w:t>1.610,40</w:t>
            </w:r>
          </w:p>
        </w:tc>
      </w:tr>
      <w:tr w:rsidR="00F56B68" w14:paraId="6186F491" w14:textId="77777777" w:rsidTr="00F56B68">
        <w:trPr>
          <w:trHeight w:val="510"/>
        </w:trPr>
        <w:tc>
          <w:tcPr>
            <w:tcW w:w="4551" w:type="dxa"/>
            <w:tcBorders>
              <w:top w:val="nil"/>
              <w:left w:val="single" w:sz="4" w:space="0" w:color="auto"/>
              <w:bottom w:val="single" w:sz="4" w:space="0" w:color="auto"/>
              <w:right w:val="single" w:sz="4" w:space="0" w:color="auto"/>
            </w:tcBorders>
            <w:shd w:val="clear" w:color="auto" w:fill="auto"/>
            <w:vAlign w:val="center"/>
            <w:hideMark/>
          </w:tcPr>
          <w:p w14:paraId="40BDDC4B" w14:textId="6E6F0EA1" w:rsidR="00F56B68" w:rsidRDefault="00B50897" w:rsidP="00B50897">
            <w:pPr>
              <w:rPr>
                <w:rFonts w:ascii="Verdana" w:hAnsi="Verdana"/>
                <w:sz w:val="20"/>
                <w:szCs w:val="20"/>
              </w:rPr>
            </w:pPr>
            <w:r>
              <w:rPr>
                <w:rFonts w:ascii="Verdana" w:hAnsi="Verdana"/>
                <w:sz w:val="20"/>
                <w:szCs w:val="20"/>
              </w:rPr>
              <w:t xml:space="preserve">Drevesa v U6 - </w:t>
            </w:r>
            <w:r w:rsidR="00F56B68">
              <w:rPr>
                <w:rFonts w:ascii="Verdana" w:hAnsi="Verdana"/>
                <w:sz w:val="20"/>
                <w:szCs w:val="20"/>
              </w:rPr>
              <w:t xml:space="preserve">Rožičeva – Kavčičeva ulica </w:t>
            </w:r>
          </w:p>
        </w:tc>
        <w:tc>
          <w:tcPr>
            <w:tcW w:w="1455" w:type="dxa"/>
            <w:tcBorders>
              <w:top w:val="nil"/>
              <w:left w:val="nil"/>
              <w:bottom w:val="single" w:sz="4" w:space="0" w:color="auto"/>
              <w:right w:val="single" w:sz="4" w:space="0" w:color="auto"/>
            </w:tcBorders>
            <w:shd w:val="clear" w:color="auto" w:fill="auto"/>
            <w:vAlign w:val="center"/>
            <w:hideMark/>
          </w:tcPr>
          <w:p w14:paraId="4EB90E53" w14:textId="77777777" w:rsidR="00F56B68" w:rsidRDefault="00F56B68">
            <w:pPr>
              <w:jc w:val="center"/>
              <w:rPr>
                <w:rFonts w:ascii="Verdana" w:hAnsi="Verdana"/>
                <w:sz w:val="20"/>
                <w:szCs w:val="20"/>
              </w:rPr>
            </w:pPr>
            <w:r>
              <w:rPr>
                <w:rFonts w:ascii="Verdana" w:hAnsi="Verdana"/>
                <w:sz w:val="20"/>
                <w:szCs w:val="20"/>
              </w:rPr>
              <w:t>2. ali 3. ali 4. etapa</w:t>
            </w:r>
          </w:p>
        </w:tc>
        <w:tc>
          <w:tcPr>
            <w:tcW w:w="707" w:type="dxa"/>
            <w:tcBorders>
              <w:top w:val="nil"/>
              <w:left w:val="nil"/>
              <w:bottom w:val="single" w:sz="4" w:space="0" w:color="auto"/>
              <w:right w:val="single" w:sz="4" w:space="0" w:color="auto"/>
            </w:tcBorders>
            <w:shd w:val="clear" w:color="auto" w:fill="auto"/>
            <w:vAlign w:val="center"/>
            <w:hideMark/>
          </w:tcPr>
          <w:p w14:paraId="2C676144" w14:textId="77777777" w:rsidR="00F56B68" w:rsidRDefault="00F56B68">
            <w:pPr>
              <w:jc w:val="center"/>
              <w:rPr>
                <w:rFonts w:ascii="Verdana" w:hAnsi="Verdana"/>
                <w:sz w:val="20"/>
                <w:szCs w:val="20"/>
              </w:rPr>
            </w:pPr>
            <w:r>
              <w:rPr>
                <w:rFonts w:ascii="Verdana" w:hAnsi="Verdana"/>
                <w:sz w:val="20"/>
                <w:szCs w:val="20"/>
              </w:rPr>
              <w:t>kom</w:t>
            </w:r>
          </w:p>
        </w:tc>
        <w:tc>
          <w:tcPr>
            <w:tcW w:w="896" w:type="dxa"/>
            <w:tcBorders>
              <w:top w:val="nil"/>
              <w:left w:val="nil"/>
              <w:bottom w:val="single" w:sz="4" w:space="0" w:color="auto"/>
              <w:right w:val="single" w:sz="4" w:space="0" w:color="auto"/>
            </w:tcBorders>
            <w:shd w:val="clear" w:color="auto" w:fill="auto"/>
            <w:vAlign w:val="center"/>
            <w:hideMark/>
          </w:tcPr>
          <w:p w14:paraId="150B42C0" w14:textId="77777777" w:rsidR="00F56B68" w:rsidRDefault="00F56B68">
            <w:pPr>
              <w:jc w:val="center"/>
              <w:rPr>
                <w:rFonts w:ascii="Verdana" w:hAnsi="Verdana"/>
                <w:sz w:val="20"/>
                <w:szCs w:val="20"/>
              </w:rPr>
            </w:pPr>
            <w:r>
              <w:rPr>
                <w:rFonts w:ascii="Verdana" w:hAnsi="Verdana"/>
                <w:sz w:val="20"/>
                <w:szCs w:val="20"/>
              </w:rPr>
              <w:t>5</w:t>
            </w:r>
          </w:p>
        </w:tc>
        <w:tc>
          <w:tcPr>
            <w:tcW w:w="1269" w:type="dxa"/>
            <w:tcBorders>
              <w:top w:val="nil"/>
              <w:left w:val="nil"/>
              <w:bottom w:val="single" w:sz="4" w:space="0" w:color="auto"/>
              <w:right w:val="single" w:sz="4" w:space="0" w:color="auto"/>
            </w:tcBorders>
            <w:shd w:val="clear" w:color="auto" w:fill="auto"/>
            <w:vAlign w:val="center"/>
            <w:hideMark/>
          </w:tcPr>
          <w:p w14:paraId="6C0C7971" w14:textId="77777777" w:rsidR="00F56B68" w:rsidRDefault="00F56B68">
            <w:pPr>
              <w:jc w:val="center"/>
              <w:rPr>
                <w:rFonts w:ascii="Verdana" w:hAnsi="Verdana"/>
                <w:color w:val="000000"/>
                <w:sz w:val="20"/>
                <w:szCs w:val="20"/>
              </w:rPr>
            </w:pPr>
            <w:r>
              <w:rPr>
                <w:rFonts w:ascii="Verdana" w:hAnsi="Verdana"/>
                <w:color w:val="000000"/>
                <w:sz w:val="20"/>
                <w:szCs w:val="20"/>
              </w:rPr>
              <w:t>220</w:t>
            </w:r>
          </w:p>
        </w:tc>
        <w:tc>
          <w:tcPr>
            <w:tcW w:w="600" w:type="dxa"/>
            <w:tcBorders>
              <w:top w:val="nil"/>
              <w:left w:val="nil"/>
              <w:bottom w:val="single" w:sz="4" w:space="0" w:color="auto"/>
              <w:right w:val="single" w:sz="4" w:space="0" w:color="auto"/>
            </w:tcBorders>
            <w:shd w:val="clear" w:color="auto" w:fill="auto"/>
            <w:vAlign w:val="center"/>
            <w:hideMark/>
          </w:tcPr>
          <w:p w14:paraId="359BDF02" w14:textId="77777777" w:rsidR="00F56B68" w:rsidRDefault="00F56B68">
            <w:pPr>
              <w:jc w:val="center"/>
              <w:rPr>
                <w:rFonts w:ascii="Verdana" w:hAnsi="Verdana"/>
                <w:color w:val="000000"/>
                <w:sz w:val="20"/>
                <w:szCs w:val="20"/>
              </w:rPr>
            </w:pPr>
            <w:r>
              <w:rPr>
                <w:rFonts w:ascii="Verdana" w:hAnsi="Verdana"/>
                <w:color w:val="000000"/>
                <w:sz w:val="20"/>
                <w:szCs w:val="20"/>
              </w:rPr>
              <w:t>1,22</w:t>
            </w:r>
          </w:p>
        </w:tc>
        <w:tc>
          <w:tcPr>
            <w:tcW w:w="1857" w:type="dxa"/>
            <w:tcBorders>
              <w:top w:val="nil"/>
              <w:left w:val="nil"/>
              <w:bottom w:val="single" w:sz="4" w:space="0" w:color="auto"/>
              <w:right w:val="single" w:sz="4" w:space="0" w:color="auto"/>
            </w:tcBorders>
            <w:shd w:val="clear" w:color="auto" w:fill="auto"/>
            <w:vAlign w:val="center"/>
            <w:hideMark/>
          </w:tcPr>
          <w:p w14:paraId="37C72C6A" w14:textId="77777777" w:rsidR="00F56B68" w:rsidRDefault="00F56B68">
            <w:pPr>
              <w:jc w:val="right"/>
              <w:rPr>
                <w:rFonts w:ascii="Verdana" w:hAnsi="Verdana"/>
                <w:color w:val="000000"/>
                <w:sz w:val="20"/>
                <w:szCs w:val="20"/>
              </w:rPr>
            </w:pPr>
            <w:r>
              <w:rPr>
                <w:rFonts w:ascii="Verdana" w:hAnsi="Verdana"/>
                <w:color w:val="000000"/>
                <w:sz w:val="20"/>
                <w:szCs w:val="20"/>
              </w:rPr>
              <w:t>1.342,00</w:t>
            </w:r>
          </w:p>
        </w:tc>
        <w:tc>
          <w:tcPr>
            <w:tcW w:w="1843" w:type="dxa"/>
            <w:tcBorders>
              <w:top w:val="nil"/>
              <w:left w:val="nil"/>
              <w:bottom w:val="single" w:sz="4" w:space="0" w:color="auto"/>
              <w:right w:val="single" w:sz="4" w:space="0" w:color="auto"/>
            </w:tcBorders>
            <w:shd w:val="clear" w:color="auto" w:fill="auto"/>
            <w:vAlign w:val="center"/>
            <w:hideMark/>
          </w:tcPr>
          <w:p w14:paraId="6EFFAC6E" w14:textId="77777777" w:rsidR="00F56B68" w:rsidRDefault="00F56B68">
            <w:pPr>
              <w:jc w:val="right"/>
              <w:rPr>
                <w:rFonts w:ascii="Verdana" w:hAnsi="Verdana"/>
                <w:color w:val="000000"/>
                <w:sz w:val="20"/>
                <w:szCs w:val="20"/>
              </w:rPr>
            </w:pPr>
            <w:r>
              <w:rPr>
                <w:rFonts w:ascii="Verdana" w:hAnsi="Verdana"/>
                <w:color w:val="000000"/>
                <w:sz w:val="20"/>
                <w:szCs w:val="20"/>
              </w:rPr>
              <w:t>1.342,00</w:t>
            </w:r>
          </w:p>
        </w:tc>
      </w:tr>
      <w:tr w:rsidR="00F56B68" w14:paraId="67572E69" w14:textId="77777777" w:rsidTr="00F56B68">
        <w:trPr>
          <w:trHeight w:val="765"/>
        </w:trPr>
        <w:tc>
          <w:tcPr>
            <w:tcW w:w="4551" w:type="dxa"/>
            <w:tcBorders>
              <w:top w:val="nil"/>
              <w:left w:val="single" w:sz="4" w:space="0" w:color="auto"/>
              <w:bottom w:val="single" w:sz="4" w:space="0" w:color="auto"/>
              <w:right w:val="single" w:sz="4" w:space="0" w:color="auto"/>
            </w:tcBorders>
            <w:shd w:val="clear" w:color="auto" w:fill="auto"/>
            <w:vAlign w:val="center"/>
            <w:hideMark/>
          </w:tcPr>
          <w:p w14:paraId="11613B37" w14:textId="77777777" w:rsidR="00F56B68" w:rsidRDefault="00F56B68">
            <w:pPr>
              <w:rPr>
                <w:rFonts w:ascii="Verdana" w:hAnsi="Verdana"/>
                <w:sz w:val="20"/>
                <w:szCs w:val="20"/>
              </w:rPr>
            </w:pPr>
            <w:r>
              <w:rPr>
                <w:rFonts w:ascii="Verdana" w:hAnsi="Verdana"/>
                <w:sz w:val="20"/>
                <w:szCs w:val="20"/>
              </w:rPr>
              <w:t>Drevesa v U5 - ureditev ostalega dela priključka Jelinčičeve na Pokopališko ulico na delu parcele št. 1554/25 (U5)</w:t>
            </w:r>
          </w:p>
        </w:tc>
        <w:tc>
          <w:tcPr>
            <w:tcW w:w="1455" w:type="dxa"/>
            <w:tcBorders>
              <w:top w:val="nil"/>
              <w:left w:val="nil"/>
              <w:bottom w:val="single" w:sz="4" w:space="0" w:color="auto"/>
              <w:right w:val="single" w:sz="4" w:space="0" w:color="auto"/>
            </w:tcBorders>
            <w:shd w:val="clear" w:color="auto" w:fill="auto"/>
            <w:vAlign w:val="center"/>
            <w:hideMark/>
          </w:tcPr>
          <w:p w14:paraId="5A296CF8" w14:textId="77777777" w:rsidR="00F56B68" w:rsidRDefault="00F56B68">
            <w:pPr>
              <w:jc w:val="center"/>
              <w:rPr>
                <w:rFonts w:ascii="Verdana" w:hAnsi="Verdana"/>
                <w:sz w:val="20"/>
                <w:szCs w:val="20"/>
              </w:rPr>
            </w:pPr>
            <w:r>
              <w:rPr>
                <w:rFonts w:ascii="Verdana" w:hAnsi="Verdana"/>
                <w:sz w:val="20"/>
                <w:szCs w:val="20"/>
              </w:rPr>
              <w:t>6. etapa</w:t>
            </w:r>
          </w:p>
        </w:tc>
        <w:tc>
          <w:tcPr>
            <w:tcW w:w="707" w:type="dxa"/>
            <w:tcBorders>
              <w:top w:val="nil"/>
              <w:left w:val="nil"/>
              <w:bottom w:val="single" w:sz="4" w:space="0" w:color="auto"/>
              <w:right w:val="single" w:sz="4" w:space="0" w:color="auto"/>
            </w:tcBorders>
            <w:shd w:val="clear" w:color="auto" w:fill="auto"/>
            <w:vAlign w:val="center"/>
            <w:hideMark/>
          </w:tcPr>
          <w:p w14:paraId="02464495" w14:textId="77777777" w:rsidR="00F56B68" w:rsidRDefault="00F56B68">
            <w:pPr>
              <w:jc w:val="center"/>
              <w:rPr>
                <w:rFonts w:ascii="Verdana" w:hAnsi="Verdana"/>
                <w:sz w:val="20"/>
                <w:szCs w:val="20"/>
              </w:rPr>
            </w:pPr>
            <w:r>
              <w:rPr>
                <w:rFonts w:ascii="Verdana" w:hAnsi="Verdana"/>
                <w:sz w:val="20"/>
                <w:szCs w:val="20"/>
              </w:rPr>
              <w:t>kom</w:t>
            </w:r>
          </w:p>
        </w:tc>
        <w:tc>
          <w:tcPr>
            <w:tcW w:w="896" w:type="dxa"/>
            <w:tcBorders>
              <w:top w:val="nil"/>
              <w:left w:val="nil"/>
              <w:bottom w:val="single" w:sz="4" w:space="0" w:color="auto"/>
              <w:right w:val="single" w:sz="4" w:space="0" w:color="auto"/>
            </w:tcBorders>
            <w:shd w:val="clear" w:color="auto" w:fill="auto"/>
            <w:vAlign w:val="center"/>
            <w:hideMark/>
          </w:tcPr>
          <w:p w14:paraId="5CC1BD7A" w14:textId="77777777" w:rsidR="00F56B68" w:rsidRDefault="00F56B68">
            <w:pPr>
              <w:jc w:val="center"/>
              <w:rPr>
                <w:rFonts w:ascii="Verdana" w:hAnsi="Verdana"/>
                <w:sz w:val="20"/>
                <w:szCs w:val="20"/>
              </w:rPr>
            </w:pPr>
            <w:r>
              <w:rPr>
                <w:rFonts w:ascii="Verdana" w:hAnsi="Verdana"/>
                <w:sz w:val="20"/>
                <w:szCs w:val="20"/>
              </w:rPr>
              <w:t>5</w:t>
            </w:r>
          </w:p>
        </w:tc>
        <w:tc>
          <w:tcPr>
            <w:tcW w:w="1269" w:type="dxa"/>
            <w:tcBorders>
              <w:top w:val="nil"/>
              <w:left w:val="nil"/>
              <w:bottom w:val="single" w:sz="4" w:space="0" w:color="auto"/>
              <w:right w:val="single" w:sz="4" w:space="0" w:color="auto"/>
            </w:tcBorders>
            <w:shd w:val="clear" w:color="auto" w:fill="auto"/>
            <w:vAlign w:val="center"/>
            <w:hideMark/>
          </w:tcPr>
          <w:p w14:paraId="0F8ED7C1" w14:textId="77777777" w:rsidR="00F56B68" w:rsidRDefault="00F56B68">
            <w:pPr>
              <w:jc w:val="center"/>
              <w:rPr>
                <w:rFonts w:ascii="Verdana" w:hAnsi="Verdana"/>
                <w:color w:val="000000"/>
                <w:sz w:val="20"/>
                <w:szCs w:val="20"/>
              </w:rPr>
            </w:pPr>
            <w:r>
              <w:rPr>
                <w:rFonts w:ascii="Verdana" w:hAnsi="Verdana"/>
                <w:color w:val="000000"/>
                <w:sz w:val="20"/>
                <w:szCs w:val="20"/>
              </w:rPr>
              <w:t>220</w:t>
            </w:r>
          </w:p>
        </w:tc>
        <w:tc>
          <w:tcPr>
            <w:tcW w:w="600" w:type="dxa"/>
            <w:tcBorders>
              <w:top w:val="nil"/>
              <w:left w:val="nil"/>
              <w:bottom w:val="single" w:sz="4" w:space="0" w:color="auto"/>
              <w:right w:val="single" w:sz="4" w:space="0" w:color="auto"/>
            </w:tcBorders>
            <w:shd w:val="clear" w:color="auto" w:fill="auto"/>
            <w:vAlign w:val="center"/>
            <w:hideMark/>
          </w:tcPr>
          <w:p w14:paraId="75F7B6D7" w14:textId="77777777" w:rsidR="00F56B68" w:rsidRDefault="00F56B68">
            <w:pPr>
              <w:jc w:val="center"/>
              <w:rPr>
                <w:rFonts w:ascii="Verdana" w:hAnsi="Verdana"/>
                <w:color w:val="000000"/>
                <w:sz w:val="20"/>
                <w:szCs w:val="20"/>
              </w:rPr>
            </w:pPr>
            <w:r>
              <w:rPr>
                <w:rFonts w:ascii="Verdana" w:hAnsi="Verdana"/>
                <w:color w:val="000000"/>
                <w:sz w:val="20"/>
                <w:szCs w:val="20"/>
              </w:rPr>
              <w:t>1,22</w:t>
            </w:r>
          </w:p>
        </w:tc>
        <w:tc>
          <w:tcPr>
            <w:tcW w:w="1857" w:type="dxa"/>
            <w:tcBorders>
              <w:top w:val="nil"/>
              <w:left w:val="nil"/>
              <w:bottom w:val="single" w:sz="4" w:space="0" w:color="auto"/>
              <w:right w:val="single" w:sz="4" w:space="0" w:color="auto"/>
            </w:tcBorders>
            <w:shd w:val="clear" w:color="auto" w:fill="auto"/>
            <w:vAlign w:val="center"/>
            <w:hideMark/>
          </w:tcPr>
          <w:p w14:paraId="3B2E4AFF" w14:textId="77777777" w:rsidR="00F56B68" w:rsidRDefault="00F56B68">
            <w:pPr>
              <w:jc w:val="right"/>
              <w:rPr>
                <w:rFonts w:ascii="Verdana" w:hAnsi="Verdana"/>
                <w:color w:val="000000"/>
                <w:sz w:val="20"/>
                <w:szCs w:val="20"/>
              </w:rPr>
            </w:pPr>
            <w:r>
              <w:rPr>
                <w:rFonts w:ascii="Verdana" w:hAnsi="Verdana"/>
                <w:color w:val="000000"/>
                <w:sz w:val="20"/>
                <w:szCs w:val="20"/>
              </w:rPr>
              <w:t>1.342,00</w:t>
            </w:r>
          </w:p>
        </w:tc>
        <w:tc>
          <w:tcPr>
            <w:tcW w:w="1843" w:type="dxa"/>
            <w:tcBorders>
              <w:top w:val="nil"/>
              <w:left w:val="nil"/>
              <w:bottom w:val="single" w:sz="4" w:space="0" w:color="auto"/>
              <w:right w:val="single" w:sz="4" w:space="0" w:color="auto"/>
            </w:tcBorders>
            <w:shd w:val="clear" w:color="auto" w:fill="auto"/>
            <w:vAlign w:val="center"/>
            <w:hideMark/>
          </w:tcPr>
          <w:p w14:paraId="79FFD9E5" w14:textId="77777777" w:rsidR="00F56B68" w:rsidRDefault="00F56B68">
            <w:pPr>
              <w:jc w:val="right"/>
              <w:rPr>
                <w:rFonts w:ascii="Verdana" w:hAnsi="Verdana"/>
                <w:color w:val="000000"/>
                <w:sz w:val="20"/>
                <w:szCs w:val="20"/>
              </w:rPr>
            </w:pPr>
            <w:r>
              <w:rPr>
                <w:rFonts w:ascii="Verdana" w:hAnsi="Verdana"/>
                <w:color w:val="000000"/>
                <w:sz w:val="20"/>
                <w:szCs w:val="20"/>
              </w:rPr>
              <w:t>1.342,00</w:t>
            </w:r>
          </w:p>
        </w:tc>
      </w:tr>
      <w:tr w:rsidR="00F56B68" w14:paraId="7F274E74" w14:textId="77777777" w:rsidTr="00B50897">
        <w:trPr>
          <w:trHeight w:val="1018"/>
        </w:trPr>
        <w:tc>
          <w:tcPr>
            <w:tcW w:w="4551" w:type="dxa"/>
            <w:tcBorders>
              <w:top w:val="nil"/>
              <w:left w:val="single" w:sz="4" w:space="0" w:color="auto"/>
              <w:bottom w:val="single" w:sz="4" w:space="0" w:color="auto"/>
              <w:right w:val="single" w:sz="4" w:space="0" w:color="auto"/>
            </w:tcBorders>
            <w:shd w:val="clear" w:color="auto" w:fill="auto"/>
            <w:vAlign w:val="center"/>
            <w:hideMark/>
          </w:tcPr>
          <w:p w14:paraId="169C54AE" w14:textId="72EBF090" w:rsidR="00F56B68" w:rsidRDefault="00F56B68" w:rsidP="00B50897">
            <w:pPr>
              <w:rPr>
                <w:rFonts w:ascii="Verdana" w:hAnsi="Verdana"/>
                <w:sz w:val="20"/>
                <w:szCs w:val="20"/>
              </w:rPr>
            </w:pPr>
            <w:r>
              <w:rPr>
                <w:rFonts w:ascii="Verdana" w:hAnsi="Verdana"/>
                <w:sz w:val="20"/>
                <w:szCs w:val="20"/>
              </w:rPr>
              <w:t xml:space="preserve">Drevesa v U2 - Jelinčičeva ulica (od Šmartinske ceste do Torkarjeve ulice) in U4 - Torkarjeva ulica (od Pučnikove do Jelinčičeve ulice) </w:t>
            </w:r>
          </w:p>
        </w:tc>
        <w:tc>
          <w:tcPr>
            <w:tcW w:w="1455" w:type="dxa"/>
            <w:tcBorders>
              <w:top w:val="nil"/>
              <w:left w:val="nil"/>
              <w:bottom w:val="single" w:sz="4" w:space="0" w:color="auto"/>
              <w:right w:val="single" w:sz="4" w:space="0" w:color="auto"/>
            </w:tcBorders>
            <w:shd w:val="clear" w:color="auto" w:fill="auto"/>
            <w:vAlign w:val="center"/>
            <w:hideMark/>
          </w:tcPr>
          <w:p w14:paraId="06694539" w14:textId="77777777" w:rsidR="00F56B68" w:rsidRDefault="00F56B68">
            <w:pPr>
              <w:jc w:val="center"/>
              <w:rPr>
                <w:rFonts w:ascii="Verdana" w:hAnsi="Verdana"/>
                <w:sz w:val="20"/>
                <w:szCs w:val="20"/>
              </w:rPr>
            </w:pPr>
            <w:r>
              <w:rPr>
                <w:rFonts w:ascii="Verdana" w:hAnsi="Verdana"/>
                <w:sz w:val="20"/>
                <w:szCs w:val="20"/>
              </w:rPr>
              <w:t>7. etapa</w:t>
            </w:r>
          </w:p>
        </w:tc>
        <w:tc>
          <w:tcPr>
            <w:tcW w:w="707" w:type="dxa"/>
            <w:tcBorders>
              <w:top w:val="nil"/>
              <w:left w:val="nil"/>
              <w:bottom w:val="single" w:sz="4" w:space="0" w:color="auto"/>
              <w:right w:val="single" w:sz="4" w:space="0" w:color="auto"/>
            </w:tcBorders>
            <w:shd w:val="clear" w:color="auto" w:fill="auto"/>
            <w:vAlign w:val="center"/>
            <w:hideMark/>
          </w:tcPr>
          <w:p w14:paraId="0F913D0E" w14:textId="77777777" w:rsidR="00F56B68" w:rsidRDefault="00F56B68">
            <w:pPr>
              <w:jc w:val="center"/>
              <w:rPr>
                <w:rFonts w:ascii="Verdana" w:hAnsi="Verdana"/>
                <w:sz w:val="20"/>
                <w:szCs w:val="20"/>
              </w:rPr>
            </w:pPr>
            <w:r>
              <w:rPr>
                <w:rFonts w:ascii="Verdana" w:hAnsi="Verdana"/>
                <w:sz w:val="20"/>
                <w:szCs w:val="20"/>
              </w:rPr>
              <w:t>kom</w:t>
            </w:r>
          </w:p>
        </w:tc>
        <w:tc>
          <w:tcPr>
            <w:tcW w:w="896" w:type="dxa"/>
            <w:tcBorders>
              <w:top w:val="nil"/>
              <w:left w:val="nil"/>
              <w:bottom w:val="single" w:sz="4" w:space="0" w:color="auto"/>
              <w:right w:val="single" w:sz="4" w:space="0" w:color="auto"/>
            </w:tcBorders>
            <w:shd w:val="clear" w:color="auto" w:fill="auto"/>
            <w:vAlign w:val="center"/>
            <w:hideMark/>
          </w:tcPr>
          <w:p w14:paraId="51DFEF0B" w14:textId="77777777" w:rsidR="00F56B68" w:rsidRDefault="00F56B68">
            <w:pPr>
              <w:jc w:val="center"/>
              <w:rPr>
                <w:rFonts w:ascii="Verdana" w:hAnsi="Verdana"/>
                <w:sz w:val="20"/>
                <w:szCs w:val="20"/>
              </w:rPr>
            </w:pPr>
            <w:r>
              <w:rPr>
                <w:rFonts w:ascii="Verdana" w:hAnsi="Verdana"/>
                <w:sz w:val="20"/>
                <w:szCs w:val="20"/>
              </w:rPr>
              <w:t>11</w:t>
            </w:r>
          </w:p>
        </w:tc>
        <w:tc>
          <w:tcPr>
            <w:tcW w:w="1269" w:type="dxa"/>
            <w:tcBorders>
              <w:top w:val="nil"/>
              <w:left w:val="nil"/>
              <w:bottom w:val="single" w:sz="4" w:space="0" w:color="auto"/>
              <w:right w:val="single" w:sz="4" w:space="0" w:color="auto"/>
            </w:tcBorders>
            <w:shd w:val="clear" w:color="auto" w:fill="auto"/>
            <w:vAlign w:val="center"/>
            <w:hideMark/>
          </w:tcPr>
          <w:p w14:paraId="16E2523D" w14:textId="77777777" w:rsidR="00F56B68" w:rsidRDefault="00F56B68">
            <w:pPr>
              <w:jc w:val="center"/>
              <w:rPr>
                <w:rFonts w:ascii="Verdana" w:hAnsi="Verdana"/>
                <w:color w:val="000000"/>
                <w:sz w:val="20"/>
                <w:szCs w:val="20"/>
              </w:rPr>
            </w:pPr>
            <w:r>
              <w:rPr>
                <w:rFonts w:ascii="Verdana" w:hAnsi="Verdana"/>
                <w:color w:val="000000"/>
                <w:sz w:val="20"/>
                <w:szCs w:val="20"/>
              </w:rPr>
              <w:t>220</w:t>
            </w:r>
          </w:p>
        </w:tc>
        <w:tc>
          <w:tcPr>
            <w:tcW w:w="600" w:type="dxa"/>
            <w:tcBorders>
              <w:top w:val="nil"/>
              <w:left w:val="nil"/>
              <w:bottom w:val="single" w:sz="4" w:space="0" w:color="auto"/>
              <w:right w:val="single" w:sz="4" w:space="0" w:color="auto"/>
            </w:tcBorders>
            <w:shd w:val="clear" w:color="auto" w:fill="auto"/>
            <w:vAlign w:val="center"/>
            <w:hideMark/>
          </w:tcPr>
          <w:p w14:paraId="0379AE74" w14:textId="77777777" w:rsidR="00F56B68" w:rsidRDefault="00F56B68">
            <w:pPr>
              <w:jc w:val="center"/>
              <w:rPr>
                <w:rFonts w:ascii="Verdana" w:hAnsi="Verdana"/>
                <w:color w:val="000000"/>
                <w:sz w:val="20"/>
                <w:szCs w:val="20"/>
              </w:rPr>
            </w:pPr>
            <w:r>
              <w:rPr>
                <w:rFonts w:ascii="Verdana" w:hAnsi="Verdana"/>
                <w:color w:val="000000"/>
                <w:sz w:val="20"/>
                <w:szCs w:val="20"/>
              </w:rPr>
              <w:t>1,22</w:t>
            </w:r>
          </w:p>
        </w:tc>
        <w:tc>
          <w:tcPr>
            <w:tcW w:w="1857" w:type="dxa"/>
            <w:tcBorders>
              <w:top w:val="nil"/>
              <w:left w:val="nil"/>
              <w:bottom w:val="single" w:sz="4" w:space="0" w:color="auto"/>
              <w:right w:val="single" w:sz="4" w:space="0" w:color="auto"/>
            </w:tcBorders>
            <w:shd w:val="clear" w:color="auto" w:fill="auto"/>
            <w:vAlign w:val="center"/>
            <w:hideMark/>
          </w:tcPr>
          <w:p w14:paraId="6E2645C5" w14:textId="77777777" w:rsidR="00F56B68" w:rsidRDefault="00F56B68">
            <w:pPr>
              <w:jc w:val="right"/>
              <w:rPr>
                <w:rFonts w:ascii="Verdana" w:hAnsi="Verdana"/>
                <w:color w:val="000000"/>
                <w:sz w:val="20"/>
                <w:szCs w:val="20"/>
              </w:rPr>
            </w:pPr>
            <w:r>
              <w:rPr>
                <w:rFonts w:ascii="Verdana" w:hAnsi="Verdana"/>
                <w:color w:val="000000"/>
                <w:sz w:val="20"/>
                <w:szCs w:val="20"/>
              </w:rPr>
              <w:t>2.952,40</w:t>
            </w:r>
          </w:p>
        </w:tc>
        <w:tc>
          <w:tcPr>
            <w:tcW w:w="1843" w:type="dxa"/>
            <w:tcBorders>
              <w:top w:val="nil"/>
              <w:left w:val="nil"/>
              <w:bottom w:val="single" w:sz="4" w:space="0" w:color="auto"/>
              <w:right w:val="single" w:sz="4" w:space="0" w:color="auto"/>
            </w:tcBorders>
            <w:shd w:val="clear" w:color="auto" w:fill="auto"/>
            <w:vAlign w:val="center"/>
            <w:hideMark/>
          </w:tcPr>
          <w:p w14:paraId="4D4F8828" w14:textId="77777777" w:rsidR="00F56B68" w:rsidRDefault="00F56B68">
            <w:pPr>
              <w:jc w:val="right"/>
              <w:rPr>
                <w:rFonts w:ascii="Verdana" w:hAnsi="Verdana"/>
                <w:color w:val="000000"/>
                <w:sz w:val="20"/>
                <w:szCs w:val="20"/>
              </w:rPr>
            </w:pPr>
            <w:r>
              <w:rPr>
                <w:rFonts w:ascii="Verdana" w:hAnsi="Verdana"/>
                <w:color w:val="000000"/>
                <w:sz w:val="20"/>
                <w:szCs w:val="20"/>
              </w:rPr>
              <w:t>2.952,40</w:t>
            </w:r>
          </w:p>
        </w:tc>
      </w:tr>
      <w:tr w:rsidR="00F56B68" w14:paraId="18511269" w14:textId="77777777" w:rsidTr="00F56B68">
        <w:trPr>
          <w:trHeight w:val="300"/>
        </w:trPr>
        <w:tc>
          <w:tcPr>
            <w:tcW w:w="9478"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21F9B5DF" w14:textId="77777777" w:rsidR="00F56B68" w:rsidRDefault="00F56B68">
            <w:pPr>
              <w:rPr>
                <w:rFonts w:ascii="Verdana" w:hAnsi="Verdana"/>
                <w:b/>
                <w:bCs/>
                <w:color w:val="000000"/>
                <w:sz w:val="20"/>
                <w:szCs w:val="20"/>
              </w:rPr>
            </w:pPr>
            <w:r>
              <w:rPr>
                <w:rFonts w:ascii="Verdana" w:hAnsi="Verdana"/>
                <w:b/>
                <w:bCs/>
                <w:color w:val="000000"/>
                <w:sz w:val="20"/>
                <w:szCs w:val="20"/>
              </w:rPr>
              <w:t>SKUPAJ Z DDV</w:t>
            </w:r>
          </w:p>
        </w:tc>
        <w:tc>
          <w:tcPr>
            <w:tcW w:w="1857" w:type="dxa"/>
            <w:tcBorders>
              <w:top w:val="nil"/>
              <w:left w:val="nil"/>
              <w:bottom w:val="single" w:sz="4" w:space="0" w:color="auto"/>
              <w:right w:val="single" w:sz="4" w:space="0" w:color="auto"/>
            </w:tcBorders>
            <w:shd w:val="clear" w:color="auto" w:fill="auto"/>
            <w:vAlign w:val="center"/>
            <w:hideMark/>
          </w:tcPr>
          <w:p w14:paraId="03C2FE10" w14:textId="77777777" w:rsidR="00F56B68" w:rsidRDefault="00F56B68">
            <w:pPr>
              <w:jc w:val="right"/>
              <w:rPr>
                <w:rFonts w:ascii="Verdana" w:hAnsi="Verdana"/>
                <w:b/>
                <w:bCs/>
                <w:color w:val="000000"/>
                <w:sz w:val="20"/>
                <w:szCs w:val="20"/>
              </w:rPr>
            </w:pPr>
            <w:r>
              <w:rPr>
                <w:rFonts w:ascii="Verdana" w:hAnsi="Verdana"/>
                <w:b/>
                <w:bCs/>
                <w:color w:val="000000"/>
                <w:sz w:val="20"/>
                <w:szCs w:val="20"/>
              </w:rPr>
              <w:t>11.272,80</w:t>
            </w:r>
          </w:p>
        </w:tc>
        <w:tc>
          <w:tcPr>
            <w:tcW w:w="1843" w:type="dxa"/>
            <w:tcBorders>
              <w:top w:val="nil"/>
              <w:left w:val="nil"/>
              <w:bottom w:val="single" w:sz="4" w:space="0" w:color="auto"/>
              <w:right w:val="single" w:sz="4" w:space="0" w:color="auto"/>
            </w:tcBorders>
            <w:shd w:val="clear" w:color="auto" w:fill="auto"/>
            <w:vAlign w:val="center"/>
            <w:hideMark/>
          </w:tcPr>
          <w:p w14:paraId="6A995B51" w14:textId="77777777" w:rsidR="00F56B68" w:rsidRDefault="00F56B68">
            <w:pPr>
              <w:jc w:val="right"/>
              <w:rPr>
                <w:rFonts w:ascii="Verdana" w:hAnsi="Verdana"/>
                <w:b/>
                <w:bCs/>
                <w:color w:val="000000"/>
                <w:sz w:val="20"/>
                <w:szCs w:val="20"/>
              </w:rPr>
            </w:pPr>
            <w:r>
              <w:rPr>
                <w:rFonts w:ascii="Verdana" w:hAnsi="Verdana"/>
                <w:b/>
                <w:bCs/>
                <w:color w:val="000000"/>
                <w:sz w:val="20"/>
                <w:szCs w:val="20"/>
              </w:rPr>
              <w:t>11.272,80</w:t>
            </w:r>
          </w:p>
        </w:tc>
      </w:tr>
      <w:tr w:rsidR="00F56B68" w14:paraId="40768A58" w14:textId="77777777" w:rsidTr="00F56B68">
        <w:trPr>
          <w:trHeight w:val="300"/>
        </w:trPr>
        <w:tc>
          <w:tcPr>
            <w:tcW w:w="9478"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793C13C4" w14:textId="77777777" w:rsidR="00F56B68" w:rsidRDefault="00F56B68">
            <w:pPr>
              <w:rPr>
                <w:rFonts w:ascii="Verdana" w:hAnsi="Verdana"/>
                <w:b/>
                <w:bCs/>
                <w:color w:val="000000"/>
                <w:sz w:val="20"/>
                <w:szCs w:val="20"/>
              </w:rPr>
            </w:pPr>
            <w:r>
              <w:rPr>
                <w:rFonts w:ascii="Verdana" w:hAnsi="Verdana"/>
                <w:b/>
                <w:bCs/>
                <w:color w:val="000000"/>
                <w:sz w:val="20"/>
                <w:szCs w:val="20"/>
              </w:rPr>
              <w:t>SKUPAJ brez DDV</w:t>
            </w:r>
          </w:p>
        </w:tc>
        <w:tc>
          <w:tcPr>
            <w:tcW w:w="1857" w:type="dxa"/>
            <w:tcBorders>
              <w:top w:val="nil"/>
              <w:left w:val="nil"/>
              <w:bottom w:val="single" w:sz="4" w:space="0" w:color="auto"/>
              <w:right w:val="single" w:sz="4" w:space="0" w:color="auto"/>
            </w:tcBorders>
            <w:shd w:val="clear" w:color="auto" w:fill="auto"/>
            <w:vAlign w:val="center"/>
            <w:hideMark/>
          </w:tcPr>
          <w:p w14:paraId="10CF4D4D" w14:textId="77777777" w:rsidR="00F56B68" w:rsidRDefault="00F56B68">
            <w:pPr>
              <w:jc w:val="right"/>
              <w:rPr>
                <w:rFonts w:ascii="Verdana" w:hAnsi="Verdana"/>
                <w:b/>
                <w:bCs/>
                <w:color w:val="000000"/>
                <w:sz w:val="20"/>
                <w:szCs w:val="20"/>
              </w:rPr>
            </w:pPr>
            <w:r>
              <w:rPr>
                <w:rFonts w:ascii="Verdana" w:hAnsi="Verdana"/>
                <w:b/>
                <w:bCs/>
                <w:color w:val="000000"/>
                <w:sz w:val="20"/>
                <w:szCs w:val="20"/>
              </w:rPr>
              <w:t>9.240,00</w:t>
            </w:r>
          </w:p>
        </w:tc>
        <w:tc>
          <w:tcPr>
            <w:tcW w:w="1843" w:type="dxa"/>
            <w:tcBorders>
              <w:top w:val="nil"/>
              <w:left w:val="nil"/>
              <w:bottom w:val="single" w:sz="4" w:space="0" w:color="auto"/>
              <w:right w:val="single" w:sz="4" w:space="0" w:color="auto"/>
            </w:tcBorders>
            <w:shd w:val="clear" w:color="auto" w:fill="auto"/>
            <w:vAlign w:val="center"/>
            <w:hideMark/>
          </w:tcPr>
          <w:p w14:paraId="7BD549A0" w14:textId="77777777" w:rsidR="00F56B68" w:rsidRDefault="00F56B68">
            <w:pPr>
              <w:jc w:val="right"/>
              <w:rPr>
                <w:rFonts w:ascii="Verdana" w:hAnsi="Verdana"/>
                <w:b/>
                <w:bCs/>
                <w:color w:val="000000"/>
                <w:sz w:val="20"/>
                <w:szCs w:val="20"/>
              </w:rPr>
            </w:pPr>
            <w:r>
              <w:rPr>
                <w:rFonts w:ascii="Verdana" w:hAnsi="Verdana"/>
                <w:b/>
                <w:bCs/>
                <w:color w:val="000000"/>
                <w:sz w:val="20"/>
                <w:szCs w:val="20"/>
              </w:rPr>
              <w:t>9.240,00</w:t>
            </w:r>
          </w:p>
        </w:tc>
      </w:tr>
    </w:tbl>
    <w:p w14:paraId="2A370CE0" w14:textId="77777777" w:rsidR="00032DDB" w:rsidRDefault="00032DDB" w:rsidP="0016564F">
      <w:pPr>
        <w:jc w:val="both"/>
        <w:rPr>
          <w:rFonts w:ascii="Verdana" w:hAnsi="Verdana"/>
          <w:sz w:val="20"/>
          <w:szCs w:val="20"/>
        </w:rPr>
      </w:pPr>
    </w:p>
    <w:p w14:paraId="3A1EF03B" w14:textId="77777777" w:rsidR="001D707D" w:rsidRDefault="001D707D">
      <w:pPr>
        <w:rPr>
          <w:rFonts w:ascii="Verdana" w:hAnsi="Verdana"/>
          <w:b/>
          <w:sz w:val="22"/>
        </w:rPr>
      </w:pPr>
      <w:r>
        <w:br w:type="page"/>
      </w:r>
    </w:p>
    <w:p w14:paraId="09105A24" w14:textId="13763D6B" w:rsidR="009B2DC7" w:rsidRDefault="009B2DC7" w:rsidP="009B2DC7">
      <w:pPr>
        <w:pStyle w:val="Podnaslov"/>
        <w:numPr>
          <w:ilvl w:val="2"/>
          <w:numId w:val="21"/>
        </w:numPr>
      </w:pPr>
      <w:bookmarkStart w:id="177" w:name="_Toc60830326"/>
      <w:r w:rsidRPr="001D1191">
        <w:t>Ocena stroškov investicij v komunalno</w:t>
      </w:r>
      <w:r>
        <w:t xml:space="preserve"> opremo</w:t>
      </w:r>
      <w:r w:rsidRPr="001D1191">
        <w:t xml:space="preserve"> in drugo </w:t>
      </w:r>
      <w:r>
        <w:t>GJI po etapah izgradnje</w:t>
      </w:r>
      <w:bookmarkEnd w:id="177"/>
    </w:p>
    <w:p w14:paraId="1BD15143" w14:textId="77777777" w:rsidR="00142CF9" w:rsidRDefault="00142CF9" w:rsidP="00142CF9"/>
    <w:p w14:paraId="48273528" w14:textId="6E9AA303" w:rsidR="00142CF9" w:rsidRPr="00142CF9" w:rsidRDefault="00142CF9" w:rsidP="00142CF9">
      <w:pPr>
        <w:rPr>
          <w:rFonts w:ascii="Verdana" w:hAnsi="Verdana"/>
          <w:sz w:val="20"/>
          <w:szCs w:val="20"/>
        </w:rPr>
      </w:pPr>
      <w:r w:rsidRPr="00142CF9">
        <w:rPr>
          <w:rFonts w:ascii="Verdana" w:hAnsi="Verdana"/>
          <w:sz w:val="20"/>
          <w:szCs w:val="20"/>
        </w:rPr>
        <w:t>Tabele 10: Ocena stroškov GJI po etapah</w:t>
      </w:r>
    </w:p>
    <w:p w14:paraId="2EAB9F70" w14:textId="77777777" w:rsidR="009B2DC7" w:rsidRDefault="009B2DC7" w:rsidP="0016564F">
      <w:pPr>
        <w:jc w:val="both"/>
        <w:rPr>
          <w:rFonts w:ascii="Verdana" w:hAnsi="Verdana"/>
          <w:sz w:val="20"/>
          <w:szCs w:val="20"/>
        </w:rPr>
      </w:pPr>
    </w:p>
    <w:tbl>
      <w:tblPr>
        <w:tblW w:w="13740" w:type="dxa"/>
        <w:tblCellMar>
          <w:left w:w="70" w:type="dxa"/>
          <w:right w:w="70" w:type="dxa"/>
        </w:tblCellMar>
        <w:tblLook w:val="04A0" w:firstRow="1" w:lastRow="0" w:firstColumn="1" w:lastColumn="0" w:noHBand="0" w:noVBand="1"/>
      </w:tblPr>
      <w:tblGrid>
        <w:gridCol w:w="2988"/>
        <w:gridCol w:w="707"/>
        <w:gridCol w:w="1573"/>
        <w:gridCol w:w="2092"/>
        <w:gridCol w:w="1520"/>
        <w:gridCol w:w="1458"/>
        <w:gridCol w:w="82"/>
        <w:gridCol w:w="1660"/>
        <w:gridCol w:w="1660"/>
      </w:tblGrid>
      <w:tr w:rsidR="00787725" w:rsidRPr="00787725" w14:paraId="76631DD2" w14:textId="77777777" w:rsidTr="00837755">
        <w:trPr>
          <w:trHeight w:val="270"/>
        </w:trPr>
        <w:tc>
          <w:tcPr>
            <w:tcW w:w="8880" w:type="dxa"/>
            <w:gridSpan w:val="5"/>
            <w:tcBorders>
              <w:top w:val="single" w:sz="8" w:space="0" w:color="auto"/>
              <w:left w:val="single" w:sz="8" w:space="0" w:color="auto"/>
              <w:bottom w:val="single" w:sz="8" w:space="0" w:color="auto"/>
              <w:right w:val="nil"/>
            </w:tcBorders>
            <w:shd w:val="clear" w:color="000000" w:fill="92D050"/>
            <w:noWrap/>
            <w:vAlign w:val="bottom"/>
            <w:hideMark/>
          </w:tcPr>
          <w:p w14:paraId="69058D28" w14:textId="77777777" w:rsidR="00787725" w:rsidRPr="00787725" w:rsidRDefault="00787725" w:rsidP="00787725">
            <w:pPr>
              <w:rPr>
                <w:rFonts w:ascii="Verdana" w:hAnsi="Verdana"/>
                <w:b/>
                <w:bCs/>
                <w:color w:val="000000"/>
                <w:sz w:val="20"/>
                <w:szCs w:val="20"/>
                <w:lang w:eastAsia="sl-SI"/>
              </w:rPr>
            </w:pPr>
            <w:r w:rsidRPr="00787725">
              <w:rPr>
                <w:rFonts w:ascii="Verdana" w:hAnsi="Verdana"/>
                <w:b/>
                <w:bCs/>
                <w:color w:val="000000"/>
                <w:sz w:val="20"/>
                <w:szCs w:val="20"/>
                <w:lang w:eastAsia="sl-SI"/>
              </w:rPr>
              <w:t>ETAPA 1</w:t>
            </w:r>
          </w:p>
        </w:tc>
        <w:tc>
          <w:tcPr>
            <w:tcW w:w="3200" w:type="dxa"/>
            <w:gridSpan w:val="3"/>
            <w:tcBorders>
              <w:top w:val="single" w:sz="8" w:space="0" w:color="auto"/>
              <w:left w:val="nil"/>
              <w:bottom w:val="single" w:sz="8" w:space="0" w:color="auto"/>
              <w:right w:val="single" w:sz="8" w:space="0" w:color="000000"/>
            </w:tcBorders>
            <w:shd w:val="clear" w:color="000000" w:fill="92D050"/>
            <w:noWrap/>
            <w:vAlign w:val="bottom"/>
            <w:hideMark/>
          </w:tcPr>
          <w:p w14:paraId="15053364" w14:textId="77777777" w:rsidR="00787725" w:rsidRPr="00787725" w:rsidRDefault="00787725" w:rsidP="00787725">
            <w:pPr>
              <w:jc w:val="right"/>
              <w:rPr>
                <w:rFonts w:ascii="Verdana" w:hAnsi="Verdana"/>
                <w:b/>
                <w:bCs/>
                <w:color w:val="000000"/>
                <w:sz w:val="20"/>
                <w:szCs w:val="20"/>
                <w:lang w:eastAsia="sl-SI"/>
              </w:rPr>
            </w:pPr>
            <w:r w:rsidRPr="00787725">
              <w:rPr>
                <w:rFonts w:ascii="Verdana" w:hAnsi="Verdana"/>
                <w:b/>
                <w:bCs/>
                <w:color w:val="000000"/>
                <w:sz w:val="20"/>
                <w:szCs w:val="20"/>
                <w:lang w:eastAsia="sl-SI"/>
              </w:rPr>
              <w:t> </w:t>
            </w:r>
          </w:p>
        </w:tc>
        <w:tc>
          <w:tcPr>
            <w:tcW w:w="1660" w:type="dxa"/>
            <w:tcBorders>
              <w:top w:val="single" w:sz="8" w:space="0" w:color="auto"/>
              <w:left w:val="nil"/>
              <w:bottom w:val="nil"/>
              <w:right w:val="single" w:sz="8" w:space="0" w:color="auto"/>
            </w:tcBorders>
            <w:shd w:val="clear" w:color="000000" w:fill="92D050"/>
            <w:noWrap/>
            <w:vAlign w:val="bottom"/>
            <w:hideMark/>
          </w:tcPr>
          <w:p w14:paraId="03914079" w14:textId="66F639AD" w:rsidR="00787725" w:rsidRPr="00787725" w:rsidRDefault="00787725" w:rsidP="00787725">
            <w:pPr>
              <w:jc w:val="center"/>
              <w:rPr>
                <w:rFonts w:ascii="Verdana" w:hAnsi="Verdana"/>
                <w:b/>
                <w:bCs/>
                <w:color w:val="000000"/>
                <w:sz w:val="20"/>
                <w:szCs w:val="20"/>
                <w:lang w:eastAsia="sl-SI"/>
              </w:rPr>
            </w:pPr>
            <w:r w:rsidRPr="00787725">
              <w:rPr>
                <w:rFonts w:ascii="Verdana" w:hAnsi="Verdana"/>
                <w:b/>
                <w:bCs/>
                <w:color w:val="000000"/>
                <w:sz w:val="20"/>
                <w:szCs w:val="20"/>
                <w:lang w:eastAsia="sl-SI"/>
              </w:rPr>
              <w:t>561.807,40 €</w:t>
            </w:r>
          </w:p>
        </w:tc>
      </w:tr>
      <w:tr w:rsidR="00787725" w:rsidRPr="00787725" w14:paraId="4D8782F7" w14:textId="77777777" w:rsidTr="00837755">
        <w:trPr>
          <w:trHeight w:val="1275"/>
        </w:trPr>
        <w:tc>
          <w:tcPr>
            <w:tcW w:w="2988" w:type="dxa"/>
            <w:tcBorders>
              <w:top w:val="nil"/>
              <w:left w:val="single" w:sz="8" w:space="0" w:color="auto"/>
              <w:bottom w:val="single" w:sz="4" w:space="0" w:color="auto"/>
              <w:right w:val="single" w:sz="8" w:space="0" w:color="auto"/>
            </w:tcBorders>
            <w:shd w:val="clear" w:color="auto" w:fill="auto"/>
            <w:noWrap/>
            <w:vAlign w:val="center"/>
            <w:hideMark/>
          </w:tcPr>
          <w:p w14:paraId="537C0683"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707" w:type="dxa"/>
            <w:tcBorders>
              <w:top w:val="nil"/>
              <w:left w:val="nil"/>
              <w:bottom w:val="single" w:sz="4" w:space="0" w:color="auto"/>
              <w:right w:val="nil"/>
            </w:tcBorders>
            <w:shd w:val="clear" w:color="auto" w:fill="auto"/>
            <w:noWrap/>
            <w:vAlign w:val="center"/>
            <w:hideMark/>
          </w:tcPr>
          <w:p w14:paraId="5812A7EE"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enota</w:t>
            </w:r>
          </w:p>
        </w:tc>
        <w:tc>
          <w:tcPr>
            <w:tcW w:w="1573" w:type="dxa"/>
            <w:tcBorders>
              <w:top w:val="nil"/>
              <w:left w:val="single" w:sz="4" w:space="0" w:color="auto"/>
              <w:bottom w:val="single" w:sz="4" w:space="0" w:color="auto"/>
              <w:right w:val="single" w:sz="4" w:space="0" w:color="auto"/>
            </w:tcBorders>
            <w:shd w:val="clear" w:color="auto" w:fill="auto"/>
            <w:hideMark/>
          </w:tcPr>
          <w:p w14:paraId="5EC13538"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U2</w:t>
            </w:r>
            <w:r w:rsidRPr="00787725">
              <w:rPr>
                <w:rFonts w:ascii="Verdana" w:hAnsi="Verdana"/>
                <w:color w:val="000000"/>
                <w:sz w:val="20"/>
                <w:szCs w:val="20"/>
                <w:lang w:eastAsia="sl-SI"/>
              </w:rPr>
              <w:br/>
              <w:t>rekonstrukcija Jelinčičeve</w:t>
            </w:r>
          </w:p>
        </w:tc>
        <w:tc>
          <w:tcPr>
            <w:tcW w:w="2092" w:type="dxa"/>
            <w:tcBorders>
              <w:top w:val="nil"/>
              <w:left w:val="nil"/>
              <w:bottom w:val="single" w:sz="4" w:space="0" w:color="auto"/>
              <w:right w:val="single" w:sz="4" w:space="0" w:color="auto"/>
            </w:tcBorders>
            <w:shd w:val="clear" w:color="auto" w:fill="auto"/>
            <w:hideMark/>
          </w:tcPr>
          <w:p w14:paraId="3523846E"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U3</w:t>
            </w:r>
            <w:r w:rsidRPr="00787725">
              <w:rPr>
                <w:rFonts w:ascii="Verdana" w:hAnsi="Verdana"/>
                <w:color w:val="000000"/>
                <w:sz w:val="20"/>
                <w:szCs w:val="20"/>
                <w:lang w:eastAsia="sl-SI"/>
              </w:rPr>
              <w:br/>
              <w:t>priključek na Šmartinsko</w:t>
            </w:r>
          </w:p>
        </w:tc>
        <w:tc>
          <w:tcPr>
            <w:tcW w:w="1520" w:type="dxa"/>
            <w:tcBorders>
              <w:top w:val="nil"/>
              <w:left w:val="nil"/>
              <w:bottom w:val="single" w:sz="4" w:space="0" w:color="auto"/>
              <w:right w:val="single" w:sz="4" w:space="0" w:color="auto"/>
            </w:tcBorders>
            <w:shd w:val="clear" w:color="auto" w:fill="auto"/>
            <w:hideMark/>
          </w:tcPr>
          <w:p w14:paraId="2E9C36B2"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U3</w:t>
            </w:r>
            <w:r w:rsidRPr="00787725">
              <w:rPr>
                <w:rFonts w:ascii="Verdana" w:hAnsi="Verdana"/>
                <w:color w:val="000000"/>
                <w:sz w:val="20"/>
                <w:szCs w:val="20"/>
                <w:lang w:eastAsia="sl-SI"/>
              </w:rPr>
              <w:br/>
              <w:t>od Torkarjeve do Rožičeve</w:t>
            </w:r>
          </w:p>
        </w:tc>
        <w:tc>
          <w:tcPr>
            <w:tcW w:w="1540" w:type="dxa"/>
            <w:gridSpan w:val="2"/>
            <w:tcBorders>
              <w:top w:val="nil"/>
              <w:left w:val="nil"/>
              <w:bottom w:val="single" w:sz="4" w:space="0" w:color="auto"/>
              <w:right w:val="single" w:sz="4" w:space="0" w:color="auto"/>
            </w:tcBorders>
            <w:shd w:val="clear" w:color="auto" w:fill="auto"/>
            <w:hideMark/>
          </w:tcPr>
          <w:p w14:paraId="39EB1020"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U5</w:t>
            </w:r>
            <w:r w:rsidRPr="00787725">
              <w:rPr>
                <w:rFonts w:ascii="Verdana" w:hAnsi="Verdana"/>
                <w:color w:val="000000"/>
                <w:sz w:val="20"/>
                <w:szCs w:val="20"/>
                <w:lang w:eastAsia="sl-SI"/>
              </w:rPr>
              <w:br/>
              <w:t>enosmerni priključek na Pokopališko</w:t>
            </w:r>
          </w:p>
        </w:tc>
        <w:tc>
          <w:tcPr>
            <w:tcW w:w="1660" w:type="dxa"/>
            <w:tcBorders>
              <w:top w:val="nil"/>
              <w:left w:val="nil"/>
              <w:bottom w:val="single" w:sz="4" w:space="0" w:color="auto"/>
              <w:right w:val="nil"/>
            </w:tcBorders>
            <w:shd w:val="clear" w:color="auto" w:fill="auto"/>
            <w:hideMark/>
          </w:tcPr>
          <w:p w14:paraId="09D65DB7"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U6</w:t>
            </w:r>
            <w:r w:rsidRPr="00787725">
              <w:rPr>
                <w:rFonts w:ascii="Verdana" w:hAnsi="Verdana"/>
                <w:color w:val="000000"/>
                <w:sz w:val="20"/>
                <w:szCs w:val="20"/>
                <w:lang w:eastAsia="sl-SI"/>
              </w:rPr>
              <w:br/>
              <w:t>Rožičeva, postaja LPP in priključek na Kavčičevo</w:t>
            </w:r>
          </w:p>
        </w:tc>
        <w:tc>
          <w:tcPr>
            <w:tcW w:w="1660"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7FD5F0E5"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SKUPAJ</w:t>
            </w:r>
          </w:p>
        </w:tc>
      </w:tr>
      <w:tr w:rsidR="00787725" w:rsidRPr="00787725" w14:paraId="073B40FB" w14:textId="77777777" w:rsidTr="00837755">
        <w:trPr>
          <w:trHeight w:val="300"/>
        </w:trPr>
        <w:tc>
          <w:tcPr>
            <w:tcW w:w="2988" w:type="dxa"/>
            <w:vMerge w:val="restart"/>
            <w:tcBorders>
              <w:top w:val="nil"/>
              <w:left w:val="single" w:sz="8" w:space="0" w:color="auto"/>
              <w:bottom w:val="single" w:sz="4" w:space="0" w:color="000000"/>
              <w:right w:val="single" w:sz="8" w:space="0" w:color="auto"/>
            </w:tcBorders>
            <w:shd w:val="clear" w:color="000000" w:fill="F2F2F2"/>
            <w:noWrap/>
            <w:vAlign w:val="center"/>
            <w:hideMark/>
          </w:tcPr>
          <w:p w14:paraId="62B82EA5" w14:textId="77777777" w:rsidR="00787725" w:rsidRPr="00787725" w:rsidRDefault="00787725" w:rsidP="00787725">
            <w:pPr>
              <w:jc w:val="center"/>
              <w:rPr>
                <w:rFonts w:ascii="Verdana" w:hAnsi="Verdana"/>
                <w:b/>
                <w:bCs/>
                <w:sz w:val="20"/>
                <w:szCs w:val="20"/>
                <w:lang w:eastAsia="sl-SI"/>
              </w:rPr>
            </w:pPr>
            <w:r w:rsidRPr="00787725">
              <w:rPr>
                <w:rFonts w:ascii="Verdana" w:hAnsi="Verdana"/>
                <w:b/>
                <w:bCs/>
                <w:sz w:val="20"/>
                <w:szCs w:val="20"/>
                <w:lang w:eastAsia="sl-SI"/>
              </w:rPr>
              <w:t xml:space="preserve">ceste </w:t>
            </w:r>
          </w:p>
        </w:tc>
        <w:tc>
          <w:tcPr>
            <w:tcW w:w="707" w:type="dxa"/>
            <w:tcBorders>
              <w:top w:val="nil"/>
              <w:left w:val="nil"/>
              <w:bottom w:val="single" w:sz="4" w:space="0" w:color="auto"/>
              <w:right w:val="nil"/>
            </w:tcBorders>
            <w:shd w:val="clear" w:color="auto" w:fill="auto"/>
            <w:noWrap/>
            <w:vAlign w:val="bottom"/>
            <w:hideMark/>
          </w:tcPr>
          <w:p w14:paraId="4EE265E1" w14:textId="77777777" w:rsidR="00787725" w:rsidRPr="00787725" w:rsidRDefault="00787725" w:rsidP="00787725">
            <w:pPr>
              <w:jc w:val="center"/>
              <w:rPr>
                <w:rFonts w:ascii="Verdana" w:hAnsi="Verdana"/>
                <w:sz w:val="20"/>
                <w:szCs w:val="20"/>
                <w:lang w:eastAsia="sl-SI"/>
              </w:rPr>
            </w:pPr>
            <w:r w:rsidRPr="00787725">
              <w:rPr>
                <w:rFonts w:ascii="Verdana" w:hAnsi="Verdana"/>
                <w:sz w:val="20"/>
                <w:szCs w:val="20"/>
                <w:lang w:eastAsia="sl-SI"/>
              </w:rPr>
              <w:t>m</w:t>
            </w:r>
            <w:r w:rsidRPr="00787725">
              <w:rPr>
                <w:rFonts w:ascii="Verdana" w:hAnsi="Verdana"/>
                <w:sz w:val="20"/>
                <w:szCs w:val="20"/>
                <w:vertAlign w:val="superscript"/>
                <w:lang w:eastAsia="sl-SI"/>
              </w:rPr>
              <w:t>2</w:t>
            </w:r>
          </w:p>
        </w:tc>
        <w:tc>
          <w:tcPr>
            <w:tcW w:w="1573" w:type="dxa"/>
            <w:tcBorders>
              <w:top w:val="nil"/>
              <w:left w:val="single" w:sz="4" w:space="0" w:color="auto"/>
              <w:bottom w:val="single" w:sz="4" w:space="0" w:color="auto"/>
              <w:right w:val="single" w:sz="4" w:space="0" w:color="auto"/>
            </w:tcBorders>
            <w:shd w:val="clear" w:color="auto" w:fill="auto"/>
            <w:vAlign w:val="bottom"/>
            <w:hideMark/>
          </w:tcPr>
          <w:p w14:paraId="5E6B3ED4"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150</w:t>
            </w:r>
          </w:p>
        </w:tc>
        <w:tc>
          <w:tcPr>
            <w:tcW w:w="2092" w:type="dxa"/>
            <w:tcBorders>
              <w:top w:val="nil"/>
              <w:left w:val="nil"/>
              <w:bottom w:val="single" w:sz="4" w:space="0" w:color="auto"/>
              <w:right w:val="single" w:sz="4" w:space="0" w:color="auto"/>
            </w:tcBorders>
            <w:shd w:val="clear" w:color="auto" w:fill="auto"/>
            <w:vAlign w:val="bottom"/>
            <w:hideMark/>
          </w:tcPr>
          <w:p w14:paraId="53563FE7"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 </w:t>
            </w:r>
          </w:p>
        </w:tc>
        <w:tc>
          <w:tcPr>
            <w:tcW w:w="1520" w:type="dxa"/>
            <w:tcBorders>
              <w:top w:val="nil"/>
              <w:left w:val="nil"/>
              <w:bottom w:val="single" w:sz="4" w:space="0" w:color="auto"/>
              <w:right w:val="single" w:sz="4" w:space="0" w:color="auto"/>
            </w:tcBorders>
            <w:shd w:val="clear" w:color="auto" w:fill="auto"/>
            <w:vAlign w:val="bottom"/>
            <w:hideMark/>
          </w:tcPr>
          <w:p w14:paraId="2EDE688C"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 </w:t>
            </w:r>
          </w:p>
        </w:tc>
        <w:tc>
          <w:tcPr>
            <w:tcW w:w="1540" w:type="dxa"/>
            <w:gridSpan w:val="2"/>
            <w:tcBorders>
              <w:top w:val="nil"/>
              <w:left w:val="nil"/>
              <w:bottom w:val="single" w:sz="4" w:space="0" w:color="auto"/>
              <w:right w:val="single" w:sz="4" w:space="0" w:color="auto"/>
            </w:tcBorders>
            <w:shd w:val="clear" w:color="auto" w:fill="auto"/>
            <w:vAlign w:val="bottom"/>
            <w:hideMark/>
          </w:tcPr>
          <w:p w14:paraId="255D7E5B"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195</w:t>
            </w:r>
          </w:p>
        </w:tc>
        <w:tc>
          <w:tcPr>
            <w:tcW w:w="1660" w:type="dxa"/>
            <w:tcBorders>
              <w:top w:val="nil"/>
              <w:left w:val="nil"/>
              <w:bottom w:val="single" w:sz="4" w:space="0" w:color="auto"/>
              <w:right w:val="nil"/>
            </w:tcBorders>
            <w:shd w:val="clear" w:color="auto" w:fill="auto"/>
            <w:vAlign w:val="bottom"/>
            <w:hideMark/>
          </w:tcPr>
          <w:p w14:paraId="0EC52514"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 </w:t>
            </w:r>
          </w:p>
        </w:tc>
        <w:tc>
          <w:tcPr>
            <w:tcW w:w="1660" w:type="dxa"/>
            <w:tcBorders>
              <w:top w:val="nil"/>
              <w:left w:val="single" w:sz="8" w:space="0" w:color="auto"/>
              <w:bottom w:val="single" w:sz="4" w:space="0" w:color="auto"/>
              <w:right w:val="single" w:sz="8" w:space="0" w:color="auto"/>
            </w:tcBorders>
            <w:shd w:val="clear" w:color="auto" w:fill="auto"/>
            <w:vAlign w:val="bottom"/>
            <w:hideMark/>
          </w:tcPr>
          <w:p w14:paraId="3C2C36B3"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 </w:t>
            </w:r>
          </w:p>
        </w:tc>
      </w:tr>
      <w:tr w:rsidR="00787725" w:rsidRPr="00787725" w14:paraId="393A4452" w14:textId="77777777" w:rsidTr="00837755">
        <w:trPr>
          <w:trHeight w:val="255"/>
        </w:trPr>
        <w:tc>
          <w:tcPr>
            <w:tcW w:w="2988" w:type="dxa"/>
            <w:vMerge/>
            <w:tcBorders>
              <w:top w:val="nil"/>
              <w:left w:val="single" w:sz="8" w:space="0" w:color="auto"/>
              <w:bottom w:val="single" w:sz="4" w:space="0" w:color="000000"/>
              <w:right w:val="single" w:sz="8" w:space="0" w:color="auto"/>
            </w:tcBorders>
            <w:vAlign w:val="center"/>
            <w:hideMark/>
          </w:tcPr>
          <w:p w14:paraId="07388965" w14:textId="77777777" w:rsidR="00787725" w:rsidRPr="00787725" w:rsidRDefault="00787725" w:rsidP="00787725">
            <w:pPr>
              <w:rPr>
                <w:rFonts w:ascii="Verdana" w:hAnsi="Verdana"/>
                <w:b/>
                <w:bCs/>
                <w:sz w:val="20"/>
                <w:szCs w:val="20"/>
                <w:lang w:eastAsia="sl-SI"/>
              </w:rPr>
            </w:pPr>
          </w:p>
        </w:tc>
        <w:tc>
          <w:tcPr>
            <w:tcW w:w="707" w:type="dxa"/>
            <w:tcBorders>
              <w:top w:val="nil"/>
              <w:left w:val="nil"/>
              <w:bottom w:val="single" w:sz="4" w:space="0" w:color="auto"/>
              <w:right w:val="nil"/>
            </w:tcBorders>
            <w:shd w:val="clear" w:color="000000" w:fill="F2F2F2"/>
            <w:noWrap/>
            <w:vAlign w:val="bottom"/>
            <w:hideMark/>
          </w:tcPr>
          <w:p w14:paraId="1EFBA19D" w14:textId="77777777" w:rsidR="00787725" w:rsidRPr="00787725" w:rsidRDefault="00787725" w:rsidP="00787725">
            <w:pPr>
              <w:jc w:val="center"/>
              <w:rPr>
                <w:rFonts w:ascii="Verdana" w:hAnsi="Verdana"/>
                <w:sz w:val="20"/>
                <w:szCs w:val="20"/>
                <w:lang w:eastAsia="sl-SI"/>
              </w:rPr>
            </w:pPr>
            <w:r w:rsidRPr="00787725">
              <w:rPr>
                <w:rFonts w:ascii="Verdana" w:hAnsi="Verdana"/>
                <w:sz w:val="20"/>
                <w:szCs w:val="20"/>
                <w:lang w:eastAsia="sl-SI"/>
              </w:rPr>
              <w:t>EUR</w:t>
            </w:r>
          </w:p>
        </w:tc>
        <w:tc>
          <w:tcPr>
            <w:tcW w:w="1573" w:type="dxa"/>
            <w:tcBorders>
              <w:top w:val="nil"/>
              <w:left w:val="single" w:sz="4" w:space="0" w:color="auto"/>
              <w:bottom w:val="single" w:sz="4" w:space="0" w:color="auto"/>
              <w:right w:val="single" w:sz="4" w:space="0" w:color="auto"/>
            </w:tcBorders>
            <w:shd w:val="clear" w:color="000000" w:fill="F2F2F2"/>
            <w:noWrap/>
            <w:vAlign w:val="bottom"/>
            <w:hideMark/>
          </w:tcPr>
          <w:p w14:paraId="3673C72C"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10.065</w:t>
            </w:r>
          </w:p>
        </w:tc>
        <w:tc>
          <w:tcPr>
            <w:tcW w:w="2092" w:type="dxa"/>
            <w:tcBorders>
              <w:top w:val="nil"/>
              <w:left w:val="nil"/>
              <w:bottom w:val="single" w:sz="4" w:space="0" w:color="auto"/>
              <w:right w:val="single" w:sz="4" w:space="0" w:color="auto"/>
            </w:tcBorders>
            <w:shd w:val="clear" w:color="000000" w:fill="F2F2F2"/>
            <w:noWrap/>
            <w:vAlign w:val="bottom"/>
            <w:hideMark/>
          </w:tcPr>
          <w:p w14:paraId="12ACB33C"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 </w:t>
            </w:r>
          </w:p>
        </w:tc>
        <w:tc>
          <w:tcPr>
            <w:tcW w:w="1520" w:type="dxa"/>
            <w:tcBorders>
              <w:top w:val="nil"/>
              <w:left w:val="nil"/>
              <w:bottom w:val="single" w:sz="4" w:space="0" w:color="auto"/>
              <w:right w:val="single" w:sz="4" w:space="0" w:color="auto"/>
            </w:tcBorders>
            <w:shd w:val="clear" w:color="000000" w:fill="F2F2F2"/>
            <w:noWrap/>
            <w:vAlign w:val="bottom"/>
            <w:hideMark/>
          </w:tcPr>
          <w:p w14:paraId="0664CCE2"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 </w:t>
            </w:r>
          </w:p>
        </w:tc>
        <w:tc>
          <w:tcPr>
            <w:tcW w:w="1540" w:type="dxa"/>
            <w:gridSpan w:val="2"/>
            <w:tcBorders>
              <w:top w:val="nil"/>
              <w:left w:val="nil"/>
              <w:bottom w:val="single" w:sz="4" w:space="0" w:color="auto"/>
              <w:right w:val="single" w:sz="4" w:space="0" w:color="auto"/>
            </w:tcBorders>
            <w:shd w:val="clear" w:color="000000" w:fill="F2F2F2"/>
            <w:noWrap/>
            <w:vAlign w:val="bottom"/>
            <w:hideMark/>
          </w:tcPr>
          <w:p w14:paraId="6414A389"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13.085</w:t>
            </w:r>
          </w:p>
        </w:tc>
        <w:tc>
          <w:tcPr>
            <w:tcW w:w="1660" w:type="dxa"/>
            <w:tcBorders>
              <w:top w:val="nil"/>
              <w:left w:val="nil"/>
              <w:bottom w:val="single" w:sz="4" w:space="0" w:color="auto"/>
              <w:right w:val="nil"/>
            </w:tcBorders>
            <w:shd w:val="clear" w:color="000000" w:fill="F2F2F2"/>
            <w:noWrap/>
            <w:vAlign w:val="bottom"/>
            <w:hideMark/>
          </w:tcPr>
          <w:p w14:paraId="06D2A9C5"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 </w:t>
            </w:r>
          </w:p>
        </w:tc>
        <w:tc>
          <w:tcPr>
            <w:tcW w:w="1660" w:type="dxa"/>
            <w:tcBorders>
              <w:top w:val="nil"/>
              <w:left w:val="single" w:sz="8" w:space="0" w:color="auto"/>
              <w:bottom w:val="single" w:sz="4" w:space="0" w:color="auto"/>
              <w:right w:val="single" w:sz="8" w:space="0" w:color="auto"/>
            </w:tcBorders>
            <w:shd w:val="clear" w:color="000000" w:fill="F2F2F2"/>
            <w:noWrap/>
            <w:vAlign w:val="bottom"/>
            <w:hideMark/>
          </w:tcPr>
          <w:p w14:paraId="5AC7ACBA"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23.150</w:t>
            </w:r>
          </w:p>
        </w:tc>
      </w:tr>
      <w:tr w:rsidR="00787725" w:rsidRPr="00787725" w14:paraId="57A1624A" w14:textId="77777777" w:rsidTr="00837755">
        <w:trPr>
          <w:trHeight w:val="300"/>
        </w:trPr>
        <w:tc>
          <w:tcPr>
            <w:tcW w:w="2988" w:type="dxa"/>
            <w:vMerge w:val="restart"/>
            <w:tcBorders>
              <w:top w:val="nil"/>
              <w:left w:val="single" w:sz="8" w:space="0" w:color="auto"/>
              <w:bottom w:val="single" w:sz="4" w:space="0" w:color="000000"/>
              <w:right w:val="single" w:sz="8" w:space="0" w:color="auto"/>
            </w:tcBorders>
            <w:shd w:val="clear" w:color="000000" w:fill="F2F2F2"/>
            <w:noWrap/>
            <w:vAlign w:val="center"/>
            <w:hideMark/>
          </w:tcPr>
          <w:p w14:paraId="0B5BD516" w14:textId="77777777" w:rsidR="00787725" w:rsidRPr="00787725" w:rsidRDefault="00787725" w:rsidP="00787725">
            <w:pPr>
              <w:jc w:val="center"/>
              <w:rPr>
                <w:rFonts w:ascii="Verdana" w:hAnsi="Verdana"/>
                <w:b/>
                <w:bCs/>
                <w:sz w:val="20"/>
                <w:szCs w:val="20"/>
                <w:lang w:eastAsia="sl-SI"/>
              </w:rPr>
            </w:pPr>
            <w:r w:rsidRPr="00787725">
              <w:rPr>
                <w:rFonts w:ascii="Verdana" w:hAnsi="Verdana"/>
                <w:b/>
                <w:bCs/>
                <w:sz w:val="20"/>
                <w:szCs w:val="20"/>
                <w:lang w:eastAsia="sl-SI"/>
              </w:rPr>
              <w:t>pločniki</w:t>
            </w:r>
          </w:p>
        </w:tc>
        <w:tc>
          <w:tcPr>
            <w:tcW w:w="707" w:type="dxa"/>
            <w:tcBorders>
              <w:top w:val="nil"/>
              <w:left w:val="nil"/>
              <w:bottom w:val="single" w:sz="4" w:space="0" w:color="auto"/>
              <w:right w:val="nil"/>
            </w:tcBorders>
            <w:shd w:val="clear" w:color="auto" w:fill="auto"/>
            <w:noWrap/>
            <w:vAlign w:val="bottom"/>
            <w:hideMark/>
          </w:tcPr>
          <w:p w14:paraId="5D0A518E" w14:textId="77777777" w:rsidR="00787725" w:rsidRPr="00787725" w:rsidRDefault="00787725" w:rsidP="00787725">
            <w:pPr>
              <w:jc w:val="center"/>
              <w:rPr>
                <w:rFonts w:ascii="Verdana" w:hAnsi="Verdana"/>
                <w:sz w:val="20"/>
                <w:szCs w:val="20"/>
                <w:lang w:eastAsia="sl-SI"/>
              </w:rPr>
            </w:pPr>
            <w:r w:rsidRPr="00787725">
              <w:rPr>
                <w:rFonts w:ascii="Verdana" w:hAnsi="Verdana"/>
                <w:sz w:val="20"/>
                <w:szCs w:val="20"/>
                <w:lang w:eastAsia="sl-SI"/>
              </w:rPr>
              <w:t>m</w:t>
            </w:r>
            <w:r w:rsidRPr="00787725">
              <w:rPr>
                <w:rFonts w:ascii="Verdana" w:hAnsi="Verdana"/>
                <w:sz w:val="20"/>
                <w:szCs w:val="20"/>
                <w:vertAlign w:val="superscript"/>
                <w:lang w:eastAsia="sl-SI"/>
              </w:rPr>
              <w:t>2</w:t>
            </w:r>
          </w:p>
        </w:tc>
        <w:tc>
          <w:tcPr>
            <w:tcW w:w="1573" w:type="dxa"/>
            <w:tcBorders>
              <w:top w:val="nil"/>
              <w:left w:val="single" w:sz="4" w:space="0" w:color="auto"/>
              <w:bottom w:val="single" w:sz="4" w:space="0" w:color="auto"/>
              <w:right w:val="single" w:sz="4" w:space="0" w:color="auto"/>
            </w:tcBorders>
            <w:shd w:val="clear" w:color="auto" w:fill="auto"/>
            <w:vAlign w:val="bottom"/>
            <w:hideMark/>
          </w:tcPr>
          <w:p w14:paraId="6FE7A700"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455</w:t>
            </w:r>
          </w:p>
        </w:tc>
        <w:tc>
          <w:tcPr>
            <w:tcW w:w="2092" w:type="dxa"/>
            <w:tcBorders>
              <w:top w:val="nil"/>
              <w:left w:val="nil"/>
              <w:bottom w:val="single" w:sz="4" w:space="0" w:color="auto"/>
              <w:right w:val="single" w:sz="4" w:space="0" w:color="auto"/>
            </w:tcBorders>
            <w:shd w:val="clear" w:color="auto" w:fill="auto"/>
            <w:vAlign w:val="bottom"/>
            <w:hideMark/>
          </w:tcPr>
          <w:p w14:paraId="24FE92DA"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1000</w:t>
            </w:r>
          </w:p>
        </w:tc>
        <w:tc>
          <w:tcPr>
            <w:tcW w:w="1520" w:type="dxa"/>
            <w:tcBorders>
              <w:top w:val="nil"/>
              <w:left w:val="nil"/>
              <w:bottom w:val="single" w:sz="4" w:space="0" w:color="auto"/>
              <w:right w:val="single" w:sz="4" w:space="0" w:color="auto"/>
            </w:tcBorders>
            <w:shd w:val="clear" w:color="auto" w:fill="auto"/>
            <w:vAlign w:val="bottom"/>
            <w:hideMark/>
          </w:tcPr>
          <w:p w14:paraId="555485BE"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 </w:t>
            </w:r>
          </w:p>
        </w:tc>
        <w:tc>
          <w:tcPr>
            <w:tcW w:w="1540" w:type="dxa"/>
            <w:gridSpan w:val="2"/>
            <w:tcBorders>
              <w:top w:val="nil"/>
              <w:left w:val="nil"/>
              <w:bottom w:val="single" w:sz="4" w:space="0" w:color="auto"/>
              <w:right w:val="single" w:sz="4" w:space="0" w:color="auto"/>
            </w:tcBorders>
            <w:shd w:val="clear" w:color="auto" w:fill="auto"/>
            <w:vAlign w:val="bottom"/>
            <w:hideMark/>
          </w:tcPr>
          <w:p w14:paraId="269BADFB"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270</w:t>
            </w:r>
          </w:p>
        </w:tc>
        <w:tc>
          <w:tcPr>
            <w:tcW w:w="1660" w:type="dxa"/>
            <w:tcBorders>
              <w:top w:val="nil"/>
              <w:left w:val="nil"/>
              <w:bottom w:val="single" w:sz="4" w:space="0" w:color="auto"/>
              <w:right w:val="nil"/>
            </w:tcBorders>
            <w:shd w:val="clear" w:color="auto" w:fill="auto"/>
            <w:noWrap/>
            <w:vAlign w:val="bottom"/>
            <w:hideMark/>
          </w:tcPr>
          <w:p w14:paraId="3D6E3580"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 </w:t>
            </w:r>
          </w:p>
        </w:tc>
        <w:tc>
          <w:tcPr>
            <w:tcW w:w="1660" w:type="dxa"/>
            <w:tcBorders>
              <w:top w:val="nil"/>
              <w:left w:val="single" w:sz="8" w:space="0" w:color="auto"/>
              <w:bottom w:val="single" w:sz="4" w:space="0" w:color="auto"/>
              <w:right w:val="single" w:sz="8" w:space="0" w:color="auto"/>
            </w:tcBorders>
            <w:shd w:val="clear" w:color="auto" w:fill="auto"/>
            <w:noWrap/>
            <w:vAlign w:val="bottom"/>
            <w:hideMark/>
          </w:tcPr>
          <w:p w14:paraId="480735A2"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 </w:t>
            </w:r>
          </w:p>
        </w:tc>
      </w:tr>
      <w:tr w:rsidR="00787725" w:rsidRPr="00787725" w14:paraId="4FC3E40D" w14:textId="77777777" w:rsidTr="00837755">
        <w:trPr>
          <w:trHeight w:val="255"/>
        </w:trPr>
        <w:tc>
          <w:tcPr>
            <w:tcW w:w="2988" w:type="dxa"/>
            <w:vMerge/>
            <w:tcBorders>
              <w:top w:val="nil"/>
              <w:left w:val="single" w:sz="8" w:space="0" w:color="auto"/>
              <w:bottom w:val="single" w:sz="4" w:space="0" w:color="000000"/>
              <w:right w:val="single" w:sz="8" w:space="0" w:color="auto"/>
            </w:tcBorders>
            <w:vAlign w:val="center"/>
            <w:hideMark/>
          </w:tcPr>
          <w:p w14:paraId="654493F0" w14:textId="77777777" w:rsidR="00787725" w:rsidRPr="00787725" w:rsidRDefault="00787725" w:rsidP="00787725">
            <w:pPr>
              <w:rPr>
                <w:rFonts w:ascii="Verdana" w:hAnsi="Verdana"/>
                <w:b/>
                <w:bCs/>
                <w:sz w:val="20"/>
                <w:szCs w:val="20"/>
                <w:lang w:eastAsia="sl-SI"/>
              </w:rPr>
            </w:pPr>
          </w:p>
        </w:tc>
        <w:tc>
          <w:tcPr>
            <w:tcW w:w="707" w:type="dxa"/>
            <w:tcBorders>
              <w:top w:val="nil"/>
              <w:left w:val="nil"/>
              <w:bottom w:val="single" w:sz="4" w:space="0" w:color="auto"/>
              <w:right w:val="nil"/>
            </w:tcBorders>
            <w:shd w:val="clear" w:color="000000" w:fill="F2F2F2"/>
            <w:noWrap/>
            <w:vAlign w:val="bottom"/>
            <w:hideMark/>
          </w:tcPr>
          <w:p w14:paraId="12EC3CFA" w14:textId="77777777" w:rsidR="00787725" w:rsidRPr="00787725" w:rsidRDefault="00787725" w:rsidP="00787725">
            <w:pPr>
              <w:jc w:val="center"/>
              <w:rPr>
                <w:rFonts w:ascii="Verdana" w:hAnsi="Verdana"/>
                <w:sz w:val="20"/>
                <w:szCs w:val="20"/>
                <w:lang w:eastAsia="sl-SI"/>
              </w:rPr>
            </w:pPr>
            <w:r w:rsidRPr="00787725">
              <w:rPr>
                <w:rFonts w:ascii="Verdana" w:hAnsi="Verdana"/>
                <w:sz w:val="20"/>
                <w:szCs w:val="20"/>
                <w:lang w:eastAsia="sl-SI"/>
              </w:rPr>
              <w:t>EUR</w:t>
            </w:r>
          </w:p>
        </w:tc>
        <w:tc>
          <w:tcPr>
            <w:tcW w:w="1573" w:type="dxa"/>
            <w:tcBorders>
              <w:top w:val="nil"/>
              <w:left w:val="single" w:sz="4" w:space="0" w:color="auto"/>
              <w:bottom w:val="single" w:sz="4" w:space="0" w:color="auto"/>
              <w:right w:val="single" w:sz="4" w:space="0" w:color="auto"/>
            </w:tcBorders>
            <w:shd w:val="clear" w:color="000000" w:fill="F2F2F2"/>
            <w:noWrap/>
            <w:vAlign w:val="bottom"/>
            <w:hideMark/>
          </w:tcPr>
          <w:p w14:paraId="0BEBEDAF"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26.090</w:t>
            </w:r>
          </w:p>
        </w:tc>
        <w:tc>
          <w:tcPr>
            <w:tcW w:w="2092" w:type="dxa"/>
            <w:tcBorders>
              <w:top w:val="nil"/>
              <w:left w:val="nil"/>
              <w:bottom w:val="single" w:sz="4" w:space="0" w:color="auto"/>
              <w:right w:val="single" w:sz="4" w:space="0" w:color="auto"/>
            </w:tcBorders>
            <w:shd w:val="clear" w:color="000000" w:fill="F2F2F2"/>
            <w:noWrap/>
            <w:vAlign w:val="bottom"/>
            <w:hideMark/>
          </w:tcPr>
          <w:p w14:paraId="750A0227"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57.340</w:t>
            </w:r>
          </w:p>
        </w:tc>
        <w:tc>
          <w:tcPr>
            <w:tcW w:w="1520" w:type="dxa"/>
            <w:tcBorders>
              <w:top w:val="nil"/>
              <w:left w:val="nil"/>
              <w:bottom w:val="single" w:sz="4" w:space="0" w:color="auto"/>
              <w:right w:val="single" w:sz="4" w:space="0" w:color="auto"/>
            </w:tcBorders>
            <w:shd w:val="clear" w:color="000000" w:fill="F2F2F2"/>
            <w:noWrap/>
            <w:vAlign w:val="bottom"/>
            <w:hideMark/>
          </w:tcPr>
          <w:p w14:paraId="1C01791F"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 </w:t>
            </w:r>
          </w:p>
        </w:tc>
        <w:tc>
          <w:tcPr>
            <w:tcW w:w="1540" w:type="dxa"/>
            <w:gridSpan w:val="2"/>
            <w:tcBorders>
              <w:top w:val="nil"/>
              <w:left w:val="nil"/>
              <w:bottom w:val="single" w:sz="4" w:space="0" w:color="auto"/>
              <w:right w:val="single" w:sz="4" w:space="0" w:color="auto"/>
            </w:tcBorders>
            <w:shd w:val="clear" w:color="000000" w:fill="F2F2F2"/>
            <w:noWrap/>
            <w:vAlign w:val="bottom"/>
            <w:hideMark/>
          </w:tcPr>
          <w:p w14:paraId="7F9063EA"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15.482</w:t>
            </w:r>
          </w:p>
        </w:tc>
        <w:tc>
          <w:tcPr>
            <w:tcW w:w="1660" w:type="dxa"/>
            <w:tcBorders>
              <w:top w:val="nil"/>
              <w:left w:val="nil"/>
              <w:bottom w:val="single" w:sz="4" w:space="0" w:color="auto"/>
              <w:right w:val="nil"/>
            </w:tcBorders>
            <w:shd w:val="clear" w:color="000000" w:fill="F2F2F2"/>
            <w:noWrap/>
            <w:vAlign w:val="bottom"/>
            <w:hideMark/>
          </w:tcPr>
          <w:p w14:paraId="6155F70D"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 </w:t>
            </w:r>
          </w:p>
        </w:tc>
        <w:tc>
          <w:tcPr>
            <w:tcW w:w="1660" w:type="dxa"/>
            <w:tcBorders>
              <w:top w:val="nil"/>
              <w:left w:val="single" w:sz="8" w:space="0" w:color="auto"/>
              <w:bottom w:val="single" w:sz="4" w:space="0" w:color="auto"/>
              <w:right w:val="single" w:sz="8" w:space="0" w:color="auto"/>
            </w:tcBorders>
            <w:shd w:val="clear" w:color="000000" w:fill="F2F2F2"/>
            <w:noWrap/>
            <w:vAlign w:val="bottom"/>
            <w:hideMark/>
          </w:tcPr>
          <w:p w14:paraId="39F38F0E"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98.912</w:t>
            </w:r>
          </w:p>
        </w:tc>
      </w:tr>
      <w:tr w:rsidR="00787725" w:rsidRPr="00787725" w14:paraId="3F6F0650" w14:textId="77777777" w:rsidTr="00837755">
        <w:trPr>
          <w:trHeight w:val="255"/>
        </w:trPr>
        <w:tc>
          <w:tcPr>
            <w:tcW w:w="2988" w:type="dxa"/>
            <w:vMerge w:val="restart"/>
            <w:tcBorders>
              <w:top w:val="nil"/>
              <w:left w:val="single" w:sz="8" w:space="0" w:color="auto"/>
              <w:bottom w:val="single" w:sz="4" w:space="0" w:color="000000"/>
              <w:right w:val="single" w:sz="8" w:space="0" w:color="auto"/>
            </w:tcBorders>
            <w:shd w:val="clear" w:color="000000" w:fill="F2DCDB"/>
            <w:noWrap/>
            <w:vAlign w:val="center"/>
            <w:hideMark/>
          </w:tcPr>
          <w:p w14:paraId="2910AA01" w14:textId="77777777" w:rsidR="00787725" w:rsidRPr="00787725" w:rsidRDefault="00787725" w:rsidP="00787725">
            <w:pPr>
              <w:jc w:val="center"/>
              <w:rPr>
                <w:rFonts w:ascii="Verdana" w:hAnsi="Verdana"/>
                <w:b/>
                <w:bCs/>
                <w:sz w:val="20"/>
                <w:szCs w:val="20"/>
                <w:lang w:eastAsia="sl-SI"/>
              </w:rPr>
            </w:pPr>
            <w:r w:rsidRPr="00787725">
              <w:rPr>
                <w:rFonts w:ascii="Verdana" w:hAnsi="Verdana"/>
                <w:b/>
                <w:bCs/>
                <w:sz w:val="20"/>
                <w:szCs w:val="20"/>
                <w:lang w:eastAsia="sl-SI"/>
              </w:rPr>
              <w:t>javna razsvetljava</w:t>
            </w:r>
          </w:p>
        </w:tc>
        <w:tc>
          <w:tcPr>
            <w:tcW w:w="707" w:type="dxa"/>
            <w:tcBorders>
              <w:top w:val="nil"/>
              <w:left w:val="nil"/>
              <w:bottom w:val="single" w:sz="4" w:space="0" w:color="auto"/>
              <w:right w:val="nil"/>
            </w:tcBorders>
            <w:shd w:val="clear" w:color="auto" w:fill="auto"/>
            <w:noWrap/>
            <w:vAlign w:val="bottom"/>
            <w:hideMark/>
          </w:tcPr>
          <w:p w14:paraId="7F56B5B0" w14:textId="77777777" w:rsidR="00787725" w:rsidRPr="00787725" w:rsidRDefault="00787725" w:rsidP="00787725">
            <w:pPr>
              <w:jc w:val="center"/>
              <w:rPr>
                <w:rFonts w:ascii="Verdana" w:hAnsi="Verdana"/>
                <w:sz w:val="20"/>
                <w:szCs w:val="20"/>
                <w:lang w:eastAsia="sl-SI"/>
              </w:rPr>
            </w:pPr>
            <w:r w:rsidRPr="00787725">
              <w:rPr>
                <w:rFonts w:ascii="Verdana" w:hAnsi="Verdana"/>
                <w:sz w:val="20"/>
                <w:szCs w:val="20"/>
                <w:lang w:eastAsia="sl-SI"/>
              </w:rPr>
              <w:t>m</w:t>
            </w:r>
          </w:p>
        </w:tc>
        <w:tc>
          <w:tcPr>
            <w:tcW w:w="1573" w:type="dxa"/>
            <w:tcBorders>
              <w:top w:val="nil"/>
              <w:left w:val="single" w:sz="4" w:space="0" w:color="auto"/>
              <w:bottom w:val="single" w:sz="4" w:space="0" w:color="auto"/>
              <w:right w:val="single" w:sz="4" w:space="0" w:color="auto"/>
            </w:tcBorders>
            <w:shd w:val="clear" w:color="auto" w:fill="auto"/>
            <w:noWrap/>
            <w:vAlign w:val="bottom"/>
            <w:hideMark/>
          </w:tcPr>
          <w:p w14:paraId="3C850C29"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 </w:t>
            </w:r>
          </w:p>
        </w:tc>
        <w:tc>
          <w:tcPr>
            <w:tcW w:w="2092" w:type="dxa"/>
            <w:tcBorders>
              <w:top w:val="nil"/>
              <w:left w:val="nil"/>
              <w:bottom w:val="single" w:sz="4" w:space="0" w:color="auto"/>
              <w:right w:val="single" w:sz="4" w:space="0" w:color="auto"/>
            </w:tcBorders>
            <w:shd w:val="clear" w:color="auto" w:fill="auto"/>
            <w:vAlign w:val="bottom"/>
            <w:hideMark/>
          </w:tcPr>
          <w:p w14:paraId="57305809"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43</w:t>
            </w:r>
          </w:p>
        </w:tc>
        <w:tc>
          <w:tcPr>
            <w:tcW w:w="1520" w:type="dxa"/>
            <w:tcBorders>
              <w:top w:val="nil"/>
              <w:left w:val="nil"/>
              <w:bottom w:val="single" w:sz="4" w:space="0" w:color="auto"/>
              <w:right w:val="single" w:sz="4" w:space="0" w:color="auto"/>
            </w:tcBorders>
            <w:shd w:val="clear" w:color="auto" w:fill="auto"/>
            <w:noWrap/>
            <w:vAlign w:val="bottom"/>
            <w:hideMark/>
          </w:tcPr>
          <w:p w14:paraId="74AE349F"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 </w:t>
            </w:r>
          </w:p>
        </w:tc>
        <w:tc>
          <w:tcPr>
            <w:tcW w:w="1540" w:type="dxa"/>
            <w:gridSpan w:val="2"/>
            <w:tcBorders>
              <w:top w:val="nil"/>
              <w:left w:val="nil"/>
              <w:bottom w:val="single" w:sz="4" w:space="0" w:color="auto"/>
              <w:right w:val="single" w:sz="4" w:space="0" w:color="auto"/>
            </w:tcBorders>
            <w:shd w:val="clear" w:color="auto" w:fill="auto"/>
            <w:vAlign w:val="bottom"/>
            <w:hideMark/>
          </w:tcPr>
          <w:p w14:paraId="5A25B26B"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47</w:t>
            </w:r>
          </w:p>
        </w:tc>
        <w:tc>
          <w:tcPr>
            <w:tcW w:w="1660" w:type="dxa"/>
            <w:tcBorders>
              <w:top w:val="nil"/>
              <w:left w:val="nil"/>
              <w:bottom w:val="single" w:sz="4" w:space="0" w:color="auto"/>
              <w:right w:val="nil"/>
            </w:tcBorders>
            <w:shd w:val="clear" w:color="auto" w:fill="auto"/>
            <w:noWrap/>
            <w:vAlign w:val="bottom"/>
            <w:hideMark/>
          </w:tcPr>
          <w:p w14:paraId="733A9A0B"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 </w:t>
            </w:r>
          </w:p>
        </w:tc>
        <w:tc>
          <w:tcPr>
            <w:tcW w:w="1660" w:type="dxa"/>
            <w:tcBorders>
              <w:top w:val="nil"/>
              <w:left w:val="single" w:sz="8" w:space="0" w:color="auto"/>
              <w:bottom w:val="single" w:sz="4" w:space="0" w:color="auto"/>
              <w:right w:val="single" w:sz="8" w:space="0" w:color="auto"/>
            </w:tcBorders>
            <w:shd w:val="clear" w:color="auto" w:fill="auto"/>
            <w:noWrap/>
            <w:vAlign w:val="bottom"/>
            <w:hideMark/>
          </w:tcPr>
          <w:p w14:paraId="2A349CC5"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 </w:t>
            </w:r>
          </w:p>
        </w:tc>
      </w:tr>
      <w:tr w:rsidR="00787725" w:rsidRPr="00787725" w14:paraId="43325621" w14:textId="77777777" w:rsidTr="00837755">
        <w:trPr>
          <w:trHeight w:val="255"/>
        </w:trPr>
        <w:tc>
          <w:tcPr>
            <w:tcW w:w="2988" w:type="dxa"/>
            <w:vMerge/>
            <w:tcBorders>
              <w:top w:val="nil"/>
              <w:left w:val="single" w:sz="8" w:space="0" w:color="auto"/>
              <w:bottom w:val="single" w:sz="4" w:space="0" w:color="000000"/>
              <w:right w:val="single" w:sz="8" w:space="0" w:color="auto"/>
            </w:tcBorders>
            <w:vAlign w:val="center"/>
            <w:hideMark/>
          </w:tcPr>
          <w:p w14:paraId="2151EF40" w14:textId="77777777" w:rsidR="00787725" w:rsidRPr="00787725" w:rsidRDefault="00787725" w:rsidP="00787725">
            <w:pPr>
              <w:rPr>
                <w:rFonts w:ascii="Verdana" w:hAnsi="Verdana"/>
                <w:b/>
                <w:bCs/>
                <w:sz w:val="20"/>
                <w:szCs w:val="20"/>
                <w:lang w:eastAsia="sl-SI"/>
              </w:rPr>
            </w:pPr>
          </w:p>
        </w:tc>
        <w:tc>
          <w:tcPr>
            <w:tcW w:w="707" w:type="dxa"/>
            <w:tcBorders>
              <w:top w:val="nil"/>
              <w:left w:val="single" w:sz="4" w:space="0" w:color="auto"/>
              <w:bottom w:val="single" w:sz="4" w:space="0" w:color="auto"/>
              <w:right w:val="single" w:sz="4" w:space="0" w:color="auto"/>
            </w:tcBorders>
            <w:shd w:val="clear" w:color="000000" w:fill="F2DCDB"/>
            <w:noWrap/>
            <w:vAlign w:val="bottom"/>
            <w:hideMark/>
          </w:tcPr>
          <w:p w14:paraId="5F5428F7" w14:textId="77777777" w:rsidR="00787725" w:rsidRPr="00787725" w:rsidRDefault="00787725" w:rsidP="00787725">
            <w:pPr>
              <w:jc w:val="center"/>
              <w:rPr>
                <w:rFonts w:ascii="Verdana" w:hAnsi="Verdana"/>
                <w:sz w:val="20"/>
                <w:szCs w:val="20"/>
                <w:lang w:eastAsia="sl-SI"/>
              </w:rPr>
            </w:pPr>
            <w:r w:rsidRPr="00787725">
              <w:rPr>
                <w:rFonts w:ascii="Verdana" w:hAnsi="Verdana"/>
                <w:sz w:val="20"/>
                <w:szCs w:val="20"/>
                <w:lang w:eastAsia="sl-SI"/>
              </w:rPr>
              <w:t>EUR</w:t>
            </w:r>
          </w:p>
        </w:tc>
        <w:tc>
          <w:tcPr>
            <w:tcW w:w="1573" w:type="dxa"/>
            <w:tcBorders>
              <w:top w:val="nil"/>
              <w:left w:val="nil"/>
              <w:bottom w:val="single" w:sz="4" w:space="0" w:color="auto"/>
              <w:right w:val="single" w:sz="4" w:space="0" w:color="auto"/>
            </w:tcBorders>
            <w:shd w:val="clear" w:color="000000" w:fill="F2DCDB"/>
            <w:noWrap/>
            <w:vAlign w:val="bottom"/>
            <w:hideMark/>
          </w:tcPr>
          <w:p w14:paraId="3AB466D8"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 </w:t>
            </w:r>
          </w:p>
        </w:tc>
        <w:tc>
          <w:tcPr>
            <w:tcW w:w="2092" w:type="dxa"/>
            <w:tcBorders>
              <w:top w:val="nil"/>
              <w:left w:val="nil"/>
              <w:bottom w:val="single" w:sz="4" w:space="0" w:color="auto"/>
              <w:right w:val="single" w:sz="4" w:space="0" w:color="auto"/>
            </w:tcBorders>
            <w:shd w:val="clear" w:color="000000" w:fill="F2DCDB"/>
            <w:noWrap/>
            <w:vAlign w:val="bottom"/>
            <w:hideMark/>
          </w:tcPr>
          <w:p w14:paraId="35DA4183"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14.689</w:t>
            </w:r>
          </w:p>
        </w:tc>
        <w:tc>
          <w:tcPr>
            <w:tcW w:w="1520" w:type="dxa"/>
            <w:tcBorders>
              <w:top w:val="nil"/>
              <w:left w:val="nil"/>
              <w:bottom w:val="single" w:sz="4" w:space="0" w:color="auto"/>
              <w:right w:val="single" w:sz="4" w:space="0" w:color="auto"/>
            </w:tcBorders>
            <w:shd w:val="clear" w:color="000000" w:fill="F2DCDB"/>
            <w:noWrap/>
            <w:vAlign w:val="bottom"/>
            <w:hideMark/>
          </w:tcPr>
          <w:p w14:paraId="11101EA7"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 </w:t>
            </w:r>
          </w:p>
        </w:tc>
        <w:tc>
          <w:tcPr>
            <w:tcW w:w="1540" w:type="dxa"/>
            <w:gridSpan w:val="2"/>
            <w:tcBorders>
              <w:top w:val="nil"/>
              <w:left w:val="nil"/>
              <w:bottom w:val="single" w:sz="4" w:space="0" w:color="auto"/>
              <w:right w:val="single" w:sz="4" w:space="0" w:color="auto"/>
            </w:tcBorders>
            <w:shd w:val="clear" w:color="000000" w:fill="F2DCDB"/>
            <w:noWrap/>
            <w:vAlign w:val="bottom"/>
            <w:hideMark/>
          </w:tcPr>
          <w:p w14:paraId="32749AE6"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16.055</w:t>
            </w:r>
          </w:p>
        </w:tc>
        <w:tc>
          <w:tcPr>
            <w:tcW w:w="1660" w:type="dxa"/>
            <w:tcBorders>
              <w:top w:val="nil"/>
              <w:left w:val="nil"/>
              <w:bottom w:val="single" w:sz="4" w:space="0" w:color="auto"/>
              <w:right w:val="nil"/>
            </w:tcBorders>
            <w:shd w:val="clear" w:color="000000" w:fill="F2DCDB"/>
            <w:noWrap/>
            <w:vAlign w:val="bottom"/>
            <w:hideMark/>
          </w:tcPr>
          <w:p w14:paraId="3E67462B"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 </w:t>
            </w:r>
          </w:p>
        </w:tc>
        <w:tc>
          <w:tcPr>
            <w:tcW w:w="1660" w:type="dxa"/>
            <w:tcBorders>
              <w:top w:val="nil"/>
              <w:left w:val="single" w:sz="8" w:space="0" w:color="auto"/>
              <w:bottom w:val="single" w:sz="4" w:space="0" w:color="auto"/>
              <w:right w:val="single" w:sz="8" w:space="0" w:color="auto"/>
            </w:tcBorders>
            <w:shd w:val="clear" w:color="000000" w:fill="F2DCDB"/>
            <w:noWrap/>
            <w:vAlign w:val="bottom"/>
            <w:hideMark/>
          </w:tcPr>
          <w:p w14:paraId="1AFBA695"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30.744</w:t>
            </w:r>
          </w:p>
        </w:tc>
      </w:tr>
      <w:tr w:rsidR="00787725" w:rsidRPr="00787725" w14:paraId="43BE10E4" w14:textId="77777777" w:rsidTr="00837755">
        <w:trPr>
          <w:trHeight w:val="255"/>
        </w:trPr>
        <w:tc>
          <w:tcPr>
            <w:tcW w:w="2988" w:type="dxa"/>
            <w:vMerge w:val="restart"/>
            <w:tcBorders>
              <w:top w:val="nil"/>
              <w:left w:val="single" w:sz="8" w:space="0" w:color="auto"/>
              <w:bottom w:val="single" w:sz="4" w:space="0" w:color="000000"/>
              <w:right w:val="single" w:sz="8" w:space="0" w:color="auto"/>
            </w:tcBorders>
            <w:shd w:val="clear" w:color="000000" w:fill="DCE6F1"/>
            <w:vAlign w:val="center"/>
            <w:hideMark/>
          </w:tcPr>
          <w:p w14:paraId="7D1F0C12" w14:textId="77777777" w:rsidR="00787725" w:rsidRPr="00787725" w:rsidRDefault="00787725" w:rsidP="00787725">
            <w:pPr>
              <w:jc w:val="center"/>
              <w:rPr>
                <w:rFonts w:ascii="Verdana" w:hAnsi="Verdana"/>
                <w:b/>
                <w:bCs/>
                <w:sz w:val="20"/>
                <w:szCs w:val="20"/>
                <w:lang w:eastAsia="sl-SI"/>
              </w:rPr>
            </w:pPr>
            <w:r w:rsidRPr="00787725">
              <w:rPr>
                <w:rFonts w:ascii="Verdana" w:hAnsi="Verdana"/>
                <w:b/>
                <w:bCs/>
                <w:sz w:val="20"/>
                <w:szCs w:val="20"/>
                <w:lang w:eastAsia="sl-SI"/>
              </w:rPr>
              <w:t>meteorna kanalizacija</w:t>
            </w:r>
          </w:p>
        </w:tc>
        <w:tc>
          <w:tcPr>
            <w:tcW w:w="707" w:type="dxa"/>
            <w:tcBorders>
              <w:top w:val="nil"/>
              <w:left w:val="nil"/>
              <w:bottom w:val="single" w:sz="4" w:space="0" w:color="auto"/>
              <w:right w:val="nil"/>
            </w:tcBorders>
            <w:shd w:val="clear" w:color="auto" w:fill="auto"/>
            <w:noWrap/>
            <w:vAlign w:val="bottom"/>
            <w:hideMark/>
          </w:tcPr>
          <w:p w14:paraId="2B1F17CF" w14:textId="77777777" w:rsidR="00787725" w:rsidRPr="00787725" w:rsidRDefault="00787725" w:rsidP="00787725">
            <w:pPr>
              <w:jc w:val="center"/>
              <w:rPr>
                <w:rFonts w:ascii="Verdana" w:hAnsi="Verdana"/>
                <w:sz w:val="20"/>
                <w:szCs w:val="20"/>
                <w:lang w:eastAsia="sl-SI"/>
              </w:rPr>
            </w:pPr>
            <w:r w:rsidRPr="00787725">
              <w:rPr>
                <w:rFonts w:ascii="Verdana" w:hAnsi="Verdana"/>
                <w:sz w:val="20"/>
                <w:szCs w:val="20"/>
                <w:lang w:eastAsia="sl-SI"/>
              </w:rPr>
              <w:t>m</w:t>
            </w:r>
          </w:p>
        </w:tc>
        <w:tc>
          <w:tcPr>
            <w:tcW w:w="1573" w:type="dxa"/>
            <w:tcBorders>
              <w:top w:val="nil"/>
              <w:left w:val="single" w:sz="4" w:space="0" w:color="auto"/>
              <w:bottom w:val="single" w:sz="4" w:space="0" w:color="auto"/>
              <w:right w:val="single" w:sz="4" w:space="0" w:color="auto"/>
            </w:tcBorders>
            <w:shd w:val="clear" w:color="auto" w:fill="auto"/>
            <w:noWrap/>
            <w:vAlign w:val="bottom"/>
            <w:hideMark/>
          </w:tcPr>
          <w:p w14:paraId="62E1310C"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 </w:t>
            </w:r>
          </w:p>
        </w:tc>
        <w:tc>
          <w:tcPr>
            <w:tcW w:w="2092" w:type="dxa"/>
            <w:tcBorders>
              <w:top w:val="nil"/>
              <w:left w:val="nil"/>
              <w:bottom w:val="single" w:sz="4" w:space="0" w:color="auto"/>
              <w:right w:val="single" w:sz="4" w:space="0" w:color="auto"/>
            </w:tcBorders>
            <w:shd w:val="clear" w:color="auto" w:fill="auto"/>
            <w:vAlign w:val="bottom"/>
            <w:hideMark/>
          </w:tcPr>
          <w:p w14:paraId="742372D2"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64</w:t>
            </w:r>
          </w:p>
        </w:tc>
        <w:tc>
          <w:tcPr>
            <w:tcW w:w="1520" w:type="dxa"/>
            <w:tcBorders>
              <w:top w:val="nil"/>
              <w:left w:val="nil"/>
              <w:bottom w:val="single" w:sz="4" w:space="0" w:color="auto"/>
              <w:right w:val="single" w:sz="4" w:space="0" w:color="auto"/>
            </w:tcBorders>
            <w:shd w:val="clear" w:color="auto" w:fill="auto"/>
            <w:noWrap/>
            <w:vAlign w:val="bottom"/>
            <w:hideMark/>
          </w:tcPr>
          <w:p w14:paraId="0EF8DDD9"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 </w:t>
            </w:r>
          </w:p>
        </w:tc>
        <w:tc>
          <w:tcPr>
            <w:tcW w:w="1540" w:type="dxa"/>
            <w:gridSpan w:val="2"/>
            <w:tcBorders>
              <w:top w:val="nil"/>
              <w:left w:val="nil"/>
              <w:bottom w:val="single" w:sz="4" w:space="0" w:color="auto"/>
              <w:right w:val="single" w:sz="4" w:space="0" w:color="auto"/>
            </w:tcBorders>
            <w:shd w:val="clear" w:color="auto" w:fill="auto"/>
            <w:noWrap/>
            <w:vAlign w:val="bottom"/>
            <w:hideMark/>
          </w:tcPr>
          <w:p w14:paraId="7C639589"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 </w:t>
            </w:r>
          </w:p>
        </w:tc>
        <w:tc>
          <w:tcPr>
            <w:tcW w:w="1660" w:type="dxa"/>
            <w:tcBorders>
              <w:top w:val="nil"/>
              <w:left w:val="nil"/>
              <w:bottom w:val="single" w:sz="4" w:space="0" w:color="auto"/>
              <w:right w:val="nil"/>
            </w:tcBorders>
            <w:shd w:val="clear" w:color="auto" w:fill="auto"/>
            <w:noWrap/>
            <w:vAlign w:val="bottom"/>
            <w:hideMark/>
          </w:tcPr>
          <w:p w14:paraId="136CA275"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 </w:t>
            </w:r>
          </w:p>
        </w:tc>
        <w:tc>
          <w:tcPr>
            <w:tcW w:w="1660" w:type="dxa"/>
            <w:tcBorders>
              <w:top w:val="nil"/>
              <w:left w:val="single" w:sz="8" w:space="0" w:color="auto"/>
              <w:bottom w:val="single" w:sz="4" w:space="0" w:color="auto"/>
              <w:right w:val="single" w:sz="8" w:space="0" w:color="auto"/>
            </w:tcBorders>
            <w:shd w:val="clear" w:color="auto" w:fill="auto"/>
            <w:noWrap/>
            <w:vAlign w:val="bottom"/>
            <w:hideMark/>
          </w:tcPr>
          <w:p w14:paraId="49A11561"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 </w:t>
            </w:r>
          </w:p>
        </w:tc>
      </w:tr>
      <w:tr w:rsidR="00787725" w:rsidRPr="00787725" w14:paraId="3802A7AF" w14:textId="77777777" w:rsidTr="00837755">
        <w:trPr>
          <w:trHeight w:val="255"/>
        </w:trPr>
        <w:tc>
          <w:tcPr>
            <w:tcW w:w="2988" w:type="dxa"/>
            <w:vMerge/>
            <w:tcBorders>
              <w:top w:val="nil"/>
              <w:left w:val="single" w:sz="8" w:space="0" w:color="auto"/>
              <w:bottom w:val="single" w:sz="4" w:space="0" w:color="000000"/>
              <w:right w:val="single" w:sz="8" w:space="0" w:color="auto"/>
            </w:tcBorders>
            <w:vAlign w:val="center"/>
            <w:hideMark/>
          </w:tcPr>
          <w:p w14:paraId="6D9ACED2" w14:textId="77777777" w:rsidR="00787725" w:rsidRPr="00787725" w:rsidRDefault="00787725" w:rsidP="00787725">
            <w:pPr>
              <w:rPr>
                <w:rFonts w:ascii="Verdana" w:hAnsi="Verdana"/>
                <w:b/>
                <w:bCs/>
                <w:sz w:val="20"/>
                <w:szCs w:val="20"/>
                <w:lang w:eastAsia="sl-SI"/>
              </w:rPr>
            </w:pPr>
          </w:p>
        </w:tc>
        <w:tc>
          <w:tcPr>
            <w:tcW w:w="707" w:type="dxa"/>
            <w:tcBorders>
              <w:top w:val="nil"/>
              <w:left w:val="single" w:sz="4" w:space="0" w:color="auto"/>
              <w:bottom w:val="single" w:sz="4" w:space="0" w:color="auto"/>
              <w:right w:val="single" w:sz="4" w:space="0" w:color="auto"/>
            </w:tcBorders>
            <w:shd w:val="clear" w:color="000000" w:fill="DCE6F1"/>
            <w:noWrap/>
            <w:vAlign w:val="bottom"/>
            <w:hideMark/>
          </w:tcPr>
          <w:p w14:paraId="66FD3FE1" w14:textId="77777777" w:rsidR="00787725" w:rsidRPr="00787725" w:rsidRDefault="00787725" w:rsidP="00787725">
            <w:pPr>
              <w:jc w:val="center"/>
              <w:rPr>
                <w:rFonts w:ascii="Verdana" w:hAnsi="Verdana"/>
                <w:sz w:val="20"/>
                <w:szCs w:val="20"/>
                <w:lang w:eastAsia="sl-SI"/>
              </w:rPr>
            </w:pPr>
            <w:r w:rsidRPr="00787725">
              <w:rPr>
                <w:rFonts w:ascii="Verdana" w:hAnsi="Verdana"/>
                <w:sz w:val="20"/>
                <w:szCs w:val="20"/>
                <w:lang w:eastAsia="sl-SI"/>
              </w:rPr>
              <w:t>EUR</w:t>
            </w:r>
          </w:p>
        </w:tc>
        <w:tc>
          <w:tcPr>
            <w:tcW w:w="1573" w:type="dxa"/>
            <w:tcBorders>
              <w:top w:val="nil"/>
              <w:left w:val="nil"/>
              <w:bottom w:val="single" w:sz="4" w:space="0" w:color="auto"/>
              <w:right w:val="single" w:sz="4" w:space="0" w:color="auto"/>
            </w:tcBorders>
            <w:shd w:val="clear" w:color="000000" w:fill="DCE6F1"/>
            <w:noWrap/>
            <w:vAlign w:val="bottom"/>
            <w:hideMark/>
          </w:tcPr>
          <w:p w14:paraId="1C8882AB"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 </w:t>
            </w:r>
          </w:p>
        </w:tc>
        <w:tc>
          <w:tcPr>
            <w:tcW w:w="2092" w:type="dxa"/>
            <w:tcBorders>
              <w:top w:val="nil"/>
              <w:left w:val="nil"/>
              <w:bottom w:val="single" w:sz="4" w:space="0" w:color="auto"/>
              <w:right w:val="single" w:sz="4" w:space="0" w:color="auto"/>
            </w:tcBorders>
            <w:shd w:val="clear" w:color="000000" w:fill="DCE6F1"/>
            <w:noWrap/>
            <w:vAlign w:val="bottom"/>
            <w:hideMark/>
          </w:tcPr>
          <w:p w14:paraId="3C098B20"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23.424</w:t>
            </w:r>
          </w:p>
        </w:tc>
        <w:tc>
          <w:tcPr>
            <w:tcW w:w="1520" w:type="dxa"/>
            <w:tcBorders>
              <w:top w:val="nil"/>
              <w:left w:val="nil"/>
              <w:bottom w:val="single" w:sz="4" w:space="0" w:color="auto"/>
              <w:right w:val="single" w:sz="4" w:space="0" w:color="auto"/>
            </w:tcBorders>
            <w:shd w:val="clear" w:color="000000" w:fill="DCE6F1"/>
            <w:noWrap/>
            <w:vAlign w:val="bottom"/>
            <w:hideMark/>
          </w:tcPr>
          <w:p w14:paraId="552B1C85"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 </w:t>
            </w:r>
          </w:p>
        </w:tc>
        <w:tc>
          <w:tcPr>
            <w:tcW w:w="1540" w:type="dxa"/>
            <w:gridSpan w:val="2"/>
            <w:tcBorders>
              <w:top w:val="nil"/>
              <w:left w:val="nil"/>
              <w:bottom w:val="single" w:sz="4" w:space="0" w:color="auto"/>
              <w:right w:val="single" w:sz="4" w:space="0" w:color="auto"/>
            </w:tcBorders>
            <w:shd w:val="clear" w:color="000000" w:fill="DCE6F1"/>
            <w:noWrap/>
            <w:vAlign w:val="bottom"/>
            <w:hideMark/>
          </w:tcPr>
          <w:p w14:paraId="71F2089C"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 </w:t>
            </w:r>
          </w:p>
        </w:tc>
        <w:tc>
          <w:tcPr>
            <w:tcW w:w="1660" w:type="dxa"/>
            <w:tcBorders>
              <w:top w:val="nil"/>
              <w:left w:val="nil"/>
              <w:bottom w:val="single" w:sz="4" w:space="0" w:color="auto"/>
              <w:right w:val="nil"/>
            </w:tcBorders>
            <w:shd w:val="clear" w:color="000000" w:fill="DCE6F1"/>
            <w:noWrap/>
            <w:vAlign w:val="bottom"/>
            <w:hideMark/>
          </w:tcPr>
          <w:p w14:paraId="6D4130E5"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 </w:t>
            </w:r>
          </w:p>
        </w:tc>
        <w:tc>
          <w:tcPr>
            <w:tcW w:w="1660" w:type="dxa"/>
            <w:tcBorders>
              <w:top w:val="nil"/>
              <w:left w:val="single" w:sz="8" w:space="0" w:color="auto"/>
              <w:bottom w:val="single" w:sz="4" w:space="0" w:color="auto"/>
              <w:right w:val="single" w:sz="8" w:space="0" w:color="auto"/>
            </w:tcBorders>
            <w:shd w:val="clear" w:color="000000" w:fill="DCE6F1"/>
            <w:noWrap/>
            <w:vAlign w:val="bottom"/>
            <w:hideMark/>
          </w:tcPr>
          <w:p w14:paraId="78FDB481"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23.424</w:t>
            </w:r>
          </w:p>
        </w:tc>
      </w:tr>
      <w:tr w:rsidR="00787725" w:rsidRPr="00787725" w14:paraId="47FB617B" w14:textId="77777777" w:rsidTr="00837755">
        <w:trPr>
          <w:trHeight w:val="255"/>
        </w:trPr>
        <w:tc>
          <w:tcPr>
            <w:tcW w:w="2988" w:type="dxa"/>
            <w:tcBorders>
              <w:top w:val="nil"/>
              <w:left w:val="single" w:sz="8" w:space="0" w:color="auto"/>
              <w:bottom w:val="nil"/>
              <w:right w:val="single" w:sz="8" w:space="0" w:color="auto"/>
            </w:tcBorders>
            <w:shd w:val="clear" w:color="000000" w:fill="D9D9D9"/>
            <w:noWrap/>
            <w:vAlign w:val="bottom"/>
            <w:hideMark/>
          </w:tcPr>
          <w:p w14:paraId="58E7B0ED" w14:textId="77777777" w:rsidR="00787725" w:rsidRPr="00787725" w:rsidRDefault="00787725" w:rsidP="00787725">
            <w:pPr>
              <w:jc w:val="center"/>
              <w:rPr>
                <w:rFonts w:ascii="Verdana" w:hAnsi="Verdana"/>
                <w:b/>
                <w:bCs/>
                <w:sz w:val="20"/>
                <w:szCs w:val="20"/>
                <w:lang w:eastAsia="sl-SI"/>
              </w:rPr>
            </w:pPr>
            <w:r w:rsidRPr="00787725">
              <w:rPr>
                <w:rFonts w:ascii="Verdana" w:hAnsi="Verdana"/>
                <w:b/>
                <w:bCs/>
                <w:sz w:val="20"/>
                <w:szCs w:val="20"/>
                <w:lang w:eastAsia="sl-SI"/>
              </w:rPr>
              <w:t>odkupi zemljišč</w:t>
            </w:r>
          </w:p>
        </w:tc>
        <w:tc>
          <w:tcPr>
            <w:tcW w:w="707" w:type="dxa"/>
            <w:tcBorders>
              <w:top w:val="nil"/>
              <w:left w:val="nil"/>
              <w:bottom w:val="nil"/>
              <w:right w:val="nil"/>
            </w:tcBorders>
            <w:shd w:val="clear" w:color="000000" w:fill="D9D9D9"/>
            <w:noWrap/>
            <w:vAlign w:val="bottom"/>
            <w:hideMark/>
          </w:tcPr>
          <w:p w14:paraId="4B7B5175"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EUR</w:t>
            </w:r>
          </w:p>
        </w:tc>
        <w:tc>
          <w:tcPr>
            <w:tcW w:w="1573" w:type="dxa"/>
            <w:tcBorders>
              <w:top w:val="nil"/>
              <w:left w:val="single" w:sz="4" w:space="0" w:color="auto"/>
              <w:bottom w:val="nil"/>
              <w:right w:val="single" w:sz="4" w:space="0" w:color="auto"/>
            </w:tcBorders>
            <w:shd w:val="clear" w:color="000000" w:fill="D9D9D9"/>
            <w:noWrap/>
            <w:vAlign w:val="bottom"/>
            <w:hideMark/>
          </w:tcPr>
          <w:p w14:paraId="54F0DBC8"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 </w:t>
            </w:r>
          </w:p>
        </w:tc>
        <w:tc>
          <w:tcPr>
            <w:tcW w:w="2092" w:type="dxa"/>
            <w:tcBorders>
              <w:top w:val="nil"/>
              <w:left w:val="nil"/>
              <w:bottom w:val="nil"/>
              <w:right w:val="single" w:sz="4" w:space="0" w:color="auto"/>
            </w:tcBorders>
            <w:shd w:val="clear" w:color="000000" w:fill="D9D9D9"/>
            <w:noWrap/>
            <w:vAlign w:val="bottom"/>
            <w:hideMark/>
          </w:tcPr>
          <w:p w14:paraId="372C5F2C"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346.500</w:t>
            </w:r>
          </w:p>
        </w:tc>
        <w:tc>
          <w:tcPr>
            <w:tcW w:w="1520" w:type="dxa"/>
            <w:tcBorders>
              <w:top w:val="nil"/>
              <w:left w:val="nil"/>
              <w:bottom w:val="nil"/>
              <w:right w:val="single" w:sz="4" w:space="0" w:color="auto"/>
            </w:tcBorders>
            <w:shd w:val="clear" w:color="000000" w:fill="D9D9D9"/>
            <w:noWrap/>
            <w:vAlign w:val="bottom"/>
            <w:hideMark/>
          </w:tcPr>
          <w:p w14:paraId="3C4BFAD1"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 </w:t>
            </w:r>
          </w:p>
        </w:tc>
        <w:tc>
          <w:tcPr>
            <w:tcW w:w="1540" w:type="dxa"/>
            <w:gridSpan w:val="2"/>
            <w:tcBorders>
              <w:top w:val="nil"/>
              <w:left w:val="nil"/>
              <w:bottom w:val="nil"/>
              <w:right w:val="single" w:sz="4" w:space="0" w:color="auto"/>
            </w:tcBorders>
            <w:shd w:val="clear" w:color="000000" w:fill="D9D9D9"/>
            <w:noWrap/>
            <w:vAlign w:val="bottom"/>
            <w:hideMark/>
          </w:tcPr>
          <w:p w14:paraId="49E209FA"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13.200</w:t>
            </w:r>
          </w:p>
        </w:tc>
        <w:tc>
          <w:tcPr>
            <w:tcW w:w="1660" w:type="dxa"/>
            <w:tcBorders>
              <w:top w:val="nil"/>
              <w:left w:val="nil"/>
              <w:bottom w:val="nil"/>
              <w:right w:val="single" w:sz="8" w:space="0" w:color="auto"/>
            </w:tcBorders>
            <w:shd w:val="clear" w:color="000000" w:fill="D9D9D9"/>
            <w:noWrap/>
            <w:vAlign w:val="bottom"/>
            <w:hideMark/>
          </w:tcPr>
          <w:p w14:paraId="7FA5A4CB"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nil"/>
              <w:right w:val="single" w:sz="8" w:space="0" w:color="auto"/>
            </w:tcBorders>
            <w:shd w:val="clear" w:color="000000" w:fill="D9D9D9"/>
            <w:noWrap/>
            <w:vAlign w:val="bottom"/>
            <w:hideMark/>
          </w:tcPr>
          <w:p w14:paraId="10AFEBF2"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359.700</w:t>
            </w:r>
          </w:p>
        </w:tc>
      </w:tr>
      <w:tr w:rsidR="00787725" w:rsidRPr="00787725" w14:paraId="0F8119F1" w14:textId="77777777" w:rsidTr="00837755">
        <w:trPr>
          <w:trHeight w:val="255"/>
        </w:trPr>
        <w:tc>
          <w:tcPr>
            <w:tcW w:w="2988" w:type="dxa"/>
            <w:tcBorders>
              <w:top w:val="single" w:sz="4" w:space="0" w:color="auto"/>
              <w:left w:val="single" w:sz="8" w:space="0" w:color="auto"/>
              <w:bottom w:val="nil"/>
              <w:right w:val="single" w:sz="8" w:space="0" w:color="auto"/>
            </w:tcBorders>
            <w:shd w:val="clear" w:color="000000" w:fill="EBF1DE"/>
            <w:noWrap/>
            <w:vAlign w:val="bottom"/>
            <w:hideMark/>
          </w:tcPr>
          <w:p w14:paraId="11D778DD" w14:textId="77777777" w:rsidR="00787725" w:rsidRPr="00787725" w:rsidRDefault="00787725" w:rsidP="00787725">
            <w:pPr>
              <w:jc w:val="center"/>
              <w:rPr>
                <w:rFonts w:ascii="Verdana" w:hAnsi="Verdana"/>
                <w:b/>
                <w:bCs/>
                <w:sz w:val="20"/>
                <w:szCs w:val="20"/>
                <w:lang w:eastAsia="sl-SI"/>
              </w:rPr>
            </w:pPr>
            <w:r w:rsidRPr="00787725">
              <w:rPr>
                <w:rFonts w:ascii="Verdana" w:hAnsi="Verdana"/>
                <w:b/>
                <w:bCs/>
                <w:sz w:val="20"/>
                <w:szCs w:val="20"/>
                <w:lang w:eastAsia="sl-SI"/>
              </w:rPr>
              <w:t>drevesa</w:t>
            </w:r>
          </w:p>
        </w:tc>
        <w:tc>
          <w:tcPr>
            <w:tcW w:w="707" w:type="dxa"/>
            <w:tcBorders>
              <w:top w:val="single" w:sz="4" w:space="0" w:color="auto"/>
              <w:left w:val="nil"/>
              <w:bottom w:val="nil"/>
              <w:right w:val="nil"/>
            </w:tcBorders>
            <w:shd w:val="clear" w:color="000000" w:fill="EBF1DE"/>
            <w:noWrap/>
            <w:vAlign w:val="bottom"/>
            <w:hideMark/>
          </w:tcPr>
          <w:p w14:paraId="12446D36"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EUR</w:t>
            </w:r>
          </w:p>
        </w:tc>
        <w:tc>
          <w:tcPr>
            <w:tcW w:w="1573" w:type="dxa"/>
            <w:tcBorders>
              <w:top w:val="single" w:sz="4" w:space="0" w:color="auto"/>
              <w:left w:val="single" w:sz="4" w:space="0" w:color="auto"/>
              <w:bottom w:val="nil"/>
              <w:right w:val="single" w:sz="4" w:space="0" w:color="auto"/>
            </w:tcBorders>
            <w:shd w:val="clear" w:color="000000" w:fill="EBF1DE"/>
            <w:noWrap/>
            <w:vAlign w:val="bottom"/>
            <w:hideMark/>
          </w:tcPr>
          <w:p w14:paraId="661E6990"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1.342</w:t>
            </w:r>
          </w:p>
        </w:tc>
        <w:tc>
          <w:tcPr>
            <w:tcW w:w="2092" w:type="dxa"/>
            <w:tcBorders>
              <w:top w:val="single" w:sz="4" w:space="0" w:color="auto"/>
              <w:left w:val="nil"/>
              <w:bottom w:val="nil"/>
              <w:right w:val="single" w:sz="4" w:space="0" w:color="auto"/>
            </w:tcBorders>
            <w:shd w:val="clear" w:color="000000" w:fill="EBF1DE"/>
            <w:noWrap/>
            <w:vAlign w:val="bottom"/>
            <w:hideMark/>
          </w:tcPr>
          <w:p w14:paraId="37C494F3"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1.879</w:t>
            </w:r>
          </w:p>
        </w:tc>
        <w:tc>
          <w:tcPr>
            <w:tcW w:w="1520" w:type="dxa"/>
            <w:tcBorders>
              <w:top w:val="single" w:sz="4" w:space="0" w:color="auto"/>
              <w:left w:val="nil"/>
              <w:bottom w:val="nil"/>
              <w:right w:val="single" w:sz="4" w:space="0" w:color="auto"/>
            </w:tcBorders>
            <w:shd w:val="clear" w:color="000000" w:fill="EBF1DE"/>
            <w:noWrap/>
            <w:vAlign w:val="bottom"/>
            <w:hideMark/>
          </w:tcPr>
          <w:p w14:paraId="0B930DBD"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 </w:t>
            </w:r>
          </w:p>
        </w:tc>
        <w:tc>
          <w:tcPr>
            <w:tcW w:w="1540" w:type="dxa"/>
            <w:gridSpan w:val="2"/>
            <w:tcBorders>
              <w:top w:val="single" w:sz="4" w:space="0" w:color="auto"/>
              <w:left w:val="nil"/>
              <w:bottom w:val="nil"/>
              <w:right w:val="single" w:sz="4" w:space="0" w:color="auto"/>
            </w:tcBorders>
            <w:shd w:val="clear" w:color="000000" w:fill="EBF1DE"/>
            <w:noWrap/>
            <w:vAlign w:val="bottom"/>
            <w:hideMark/>
          </w:tcPr>
          <w:p w14:paraId="2382CEDF"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805</w:t>
            </w:r>
          </w:p>
        </w:tc>
        <w:tc>
          <w:tcPr>
            <w:tcW w:w="1660" w:type="dxa"/>
            <w:tcBorders>
              <w:top w:val="single" w:sz="4" w:space="0" w:color="auto"/>
              <w:left w:val="nil"/>
              <w:bottom w:val="nil"/>
              <w:right w:val="single" w:sz="8" w:space="0" w:color="auto"/>
            </w:tcBorders>
            <w:shd w:val="clear" w:color="000000" w:fill="EBF1DE"/>
            <w:noWrap/>
            <w:vAlign w:val="bottom"/>
            <w:hideMark/>
          </w:tcPr>
          <w:p w14:paraId="6C47183A"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single" w:sz="4" w:space="0" w:color="auto"/>
              <w:left w:val="nil"/>
              <w:bottom w:val="nil"/>
              <w:right w:val="single" w:sz="8" w:space="0" w:color="auto"/>
            </w:tcBorders>
            <w:shd w:val="clear" w:color="000000" w:fill="EBF1DE"/>
            <w:noWrap/>
            <w:vAlign w:val="bottom"/>
            <w:hideMark/>
          </w:tcPr>
          <w:p w14:paraId="7E795364"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4.026</w:t>
            </w:r>
          </w:p>
        </w:tc>
      </w:tr>
      <w:tr w:rsidR="00787725" w:rsidRPr="00787725" w14:paraId="0C941708" w14:textId="77777777" w:rsidTr="00837755">
        <w:trPr>
          <w:trHeight w:val="510"/>
        </w:trPr>
        <w:tc>
          <w:tcPr>
            <w:tcW w:w="2988" w:type="dxa"/>
            <w:tcBorders>
              <w:top w:val="single" w:sz="4" w:space="0" w:color="auto"/>
              <w:left w:val="single" w:sz="8" w:space="0" w:color="auto"/>
              <w:bottom w:val="nil"/>
              <w:right w:val="single" w:sz="8" w:space="0" w:color="auto"/>
            </w:tcBorders>
            <w:shd w:val="clear" w:color="auto" w:fill="auto"/>
            <w:vAlign w:val="bottom"/>
            <w:hideMark/>
          </w:tcPr>
          <w:p w14:paraId="66CCFAB4" w14:textId="77777777" w:rsidR="00787725" w:rsidRPr="00787725" w:rsidRDefault="00787725" w:rsidP="00787725">
            <w:pPr>
              <w:rPr>
                <w:rFonts w:ascii="Verdana" w:hAnsi="Verdana"/>
                <w:b/>
                <w:bCs/>
                <w:color w:val="000000"/>
                <w:sz w:val="20"/>
                <w:szCs w:val="20"/>
                <w:lang w:eastAsia="sl-SI"/>
              </w:rPr>
            </w:pPr>
            <w:r w:rsidRPr="00787725">
              <w:rPr>
                <w:rFonts w:ascii="Verdana" w:hAnsi="Verdana"/>
                <w:b/>
                <w:bCs/>
                <w:color w:val="000000"/>
                <w:sz w:val="20"/>
                <w:szCs w:val="20"/>
                <w:lang w:eastAsia="sl-SI"/>
              </w:rPr>
              <w:t>projektna in investicijska dokumentacija</w:t>
            </w:r>
          </w:p>
        </w:tc>
        <w:tc>
          <w:tcPr>
            <w:tcW w:w="707" w:type="dxa"/>
            <w:tcBorders>
              <w:top w:val="single" w:sz="4" w:space="0" w:color="auto"/>
              <w:left w:val="nil"/>
              <w:bottom w:val="nil"/>
              <w:right w:val="nil"/>
            </w:tcBorders>
            <w:shd w:val="clear" w:color="auto" w:fill="auto"/>
            <w:vAlign w:val="bottom"/>
            <w:hideMark/>
          </w:tcPr>
          <w:p w14:paraId="60BAC885" w14:textId="77777777" w:rsidR="00787725" w:rsidRPr="00787725" w:rsidRDefault="00787725" w:rsidP="00787725">
            <w:pPr>
              <w:jc w:val="right"/>
              <w:rPr>
                <w:rFonts w:ascii="Verdana" w:hAnsi="Verdana"/>
                <w:color w:val="000000"/>
                <w:sz w:val="20"/>
                <w:szCs w:val="20"/>
                <w:lang w:eastAsia="sl-SI"/>
              </w:rPr>
            </w:pPr>
            <w:r w:rsidRPr="00787725">
              <w:rPr>
                <w:rFonts w:ascii="Verdana" w:hAnsi="Verdana"/>
                <w:color w:val="000000"/>
                <w:sz w:val="20"/>
                <w:szCs w:val="20"/>
                <w:lang w:eastAsia="sl-SI"/>
              </w:rPr>
              <w:t>7%</w:t>
            </w:r>
          </w:p>
        </w:tc>
        <w:tc>
          <w:tcPr>
            <w:tcW w:w="1573" w:type="dxa"/>
            <w:tcBorders>
              <w:top w:val="single" w:sz="4" w:space="0" w:color="auto"/>
              <w:left w:val="single" w:sz="4" w:space="0" w:color="auto"/>
              <w:bottom w:val="nil"/>
              <w:right w:val="single" w:sz="4" w:space="0" w:color="auto"/>
            </w:tcBorders>
            <w:shd w:val="clear" w:color="auto" w:fill="auto"/>
            <w:noWrap/>
            <w:vAlign w:val="bottom"/>
            <w:hideMark/>
          </w:tcPr>
          <w:p w14:paraId="78AB7D31"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 </w:t>
            </w:r>
          </w:p>
        </w:tc>
        <w:tc>
          <w:tcPr>
            <w:tcW w:w="2092" w:type="dxa"/>
            <w:tcBorders>
              <w:top w:val="single" w:sz="4" w:space="0" w:color="auto"/>
              <w:left w:val="nil"/>
              <w:bottom w:val="nil"/>
              <w:right w:val="single" w:sz="4" w:space="0" w:color="auto"/>
            </w:tcBorders>
            <w:shd w:val="clear" w:color="auto" w:fill="auto"/>
            <w:noWrap/>
            <w:vAlign w:val="bottom"/>
            <w:hideMark/>
          </w:tcPr>
          <w:p w14:paraId="65EEA9B3"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 </w:t>
            </w:r>
          </w:p>
        </w:tc>
        <w:tc>
          <w:tcPr>
            <w:tcW w:w="1520" w:type="dxa"/>
            <w:tcBorders>
              <w:top w:val="single" w:sz="4" w:space="0" w:color="auto"/>
              <w:left w:val="nil"/>
              <w:bottom w:val="nil"/>
              <w:right w:val="single" w:sz="4" w:space="0" w:color="auto"/>
            </w:tcBorders>
            <w:shd w:val="clear" w:color="auto" w:fill="auto"/>
            <w:noWrap/>
            <w:vAlign w:val="bottom"/>
            <w:hideMark/>
          </w:tcPr>
          <w:p w14:paraId="0FF11D42"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 </w:t>
            </w:r>
          </w:p>
        </w:tc>
        <w:tc>
          <w:tcPr>
            <w:tcW w:w="1540" w:type="dxa"/>
            <w:gridSpan w:val="2"/>
            <w:tcBorders>
              <w:top w:val="single" w:sz="4" w:space="0" w:color="auto"/>
              <w:left w:val="nil"/>
              <w:bottom w:val="nil"/>
              <w:right w:val="single" w:sz="4" w:space="0" w:color="auto"/>
            </w:tcBorders>
            <w:shd w:val="clear" w:color="auto" w:fill="auto"/>
            <w:noWrap/>
            <w:vAlign w:val="bottom"/>
            <w:hideMark/>
          </w:tcPr>
          <w:p w14:paraId="2FFC2FAA"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 </w:t>
            </w:r>
          </w:p>
        </w:tc>
        <w:tc>
          <w:tcPr>
            <w:tcW w:w="1660" w:type="dxa"/>
            <w:tcBorders>
              <w:top w:val="single" w:sz="4" w:space="0" w:color="auto"/>
              <w:left w:val="nil"/>
              <w:bottom w:val="nil"/>
              <w:right w:val="single" w:sz="8" w:space="0" w:color="auto"/>
            </w:tcBorders>
            <w:shd w:val="clear" w:color="auto" w:fill="auto"/>
            <w:noWrap/>
            <w:vAlign w:val="bottom"/>
            <w:hideMark/>
          </w:tcPr>
          <w:p w14:paraId="78BD598E"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single" w:sz="4" w:space="0" w:color="auto"/>
              <w:left w:val="nil"/>
              <w:bottom w:val="single" w:sz="4" w:space="0" w:color="auto"/>
              <w:right w:val="single" w:sz="8" w:space="0" w:color="auto"/>
            </w:tcBorders>
            <w:shd w:val="clear" w:color="auto" w:fill="auto"/>
            <w:noWrap/>
            <w:vAlign w:val="bottom"/>
            <w:hideMark/>
          </w:tcPr>
          <w:p w14:paraId="1321A3C2"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12.336</w:t>
            </w:r>
          </w:p>
        </w:tc>
      </w:tr>
      <w:tr w:rsidR="00787725" w:rsidRPr="00787725" w14:paraId="4DB6B78E" w14:textId="77777777" w:rsidTr="00837755">
        <w:trPr>
          <w:trHeight w:val="255"/>
        </w:trPr>
        <w:tc>
          <w:tcPr>
            <w:tcW w:w="2988" w:type="dxa"/>
            <w:tcBorders>
              <w:top w:val="single" w:sz="4" w:space="0" w:color="auto"/>
              <w:left w:val="single" w:sz="8" w:space="0" w:color="auto"/>
              <w:bottom w:val="nil"/>
              <w:right w:val="single" w:sz="8" w:space="0" w:color="auto"/>
            </w:tcBorders>
            <w:shd w:val="clear" w:color="auto" w:fill="auto"/>
            <w:noWrap/>
            <w:vAlign w:val="bottom"/>
            <w:hideMark/>
          </w:tcPr>
          <w:p w14:paraId="2844414F" w14:textId="77777777" w:rsidR="00787725" w:rsidRPr="00787725" w:rsidRDefault="00787725" w:rsidP="00787725">
            <w:pPr>
              <w:rPr>
                <w:rFonts w:ascii="Verdana" w:hAnsi="Verdana"/>
                <w:b/>
                <w:bCs/>
                <w:color w:val="000000"/>
                <w:sz w:val="20"/>
                <w:szCs w:val="20"/>
                <w:lang w:eastAsia="sl-SI"/>
              </w:rPr>
            </w:pPr>
            <w:r w:rsidRPr="00787725">
              <w:rPr>
                <w:rFonts w:ascii="Verdana" w:hAnsi="Verdana"/>
                <w:b/>
                <w:bCs/>
                <w:color w:val="000000"/>
                <w:sz w:val="20"/>
                <w:szCs w:val="20"/>
                <w:lang w:eastAsia="sl-SI"/>
              </w:rPr>
              <w:t>inženiring in nadzor po GZ</w:t>
            </w:r>
          </w:p>
        </w:tc>
        <w:tc>
          <w:tcPr>
            <w:tcW w:w="707" w:type="dxa"/>
            <w:tcBorders>
              <w:top w:val="single" w:sz="4" w:space="0" w:color="auto"/>
              <w:left w:val="nil"/>
              <w:bottom w:val="nil"/>
              <w:right w:val="nil"/>
            </w:tcBorders>
            <w:shd w:val="clear" w:color="auto" w:fill="auto"/>
            <w:vAlign w:val="bottom"/>
            <w:hideMark/>
          </w:tcPr>
          <w:p w14:paraId="5D8A3E67" w14:textId="77777777" w:rsidR="00787725" w:rsidRPr="00787725" w:rsidRDefault="00787725" w:rsidP="00787725">
            <w:pPr>
              <w:jc w:val="right"/>
              <w:rPr>
                <w:rFonts w:ascii="Verdana" w:hAnsi="Verdana"/>
                <w:color w:val="000000"/>
                <w:sz w:val="20"/>
                <w:szCs w:val="20"/>
                <w:lang w:eastAsia="sl-SI"/>
              </w:rPr>
            </w:pPr>
            <w:r w:rsidRPr="00787725">
              <w:rPr>
                <w:rFonts w:ascii="Verdana" w:hAnsi="Verdana"/>
                <w:color w:val="000000"/>
                <w:sz w:val="20"/>
                <w:szCs w:val="20"/>
                <w:lang w:eastAsia="sl-SI"/>
              </w:rPr>
              <w:t>4,5%</w:t>
            </w:r>
          </w:p>
        </w:tc>
        <w:tc>
          <w:tcPr>
            <w:tcW w:w="1573" w:type="dxa"/>
            <w:tcBorders>
              <w:top w:val="single" w:sz="4" w:space="0" w:color="auto"/>
              <w:left w:val="single" w:sz="4" w:space="0" w:color="auto"/>
              <w:bottom w:val="nil"/>
              <w:right w:val="single" w:sz="4" w:space="0" w:color="auto"/>
            </w:tcBorders>
            <w:shd w:val="clear" w:color="auto" w:fill="auto"/>
            <w:noWrap/>
            <w:vAlign w:val="bottom"/>
            <w:hideMark/>
          </w:tcPr>
          <w:p w14:paraId="1B88D2EE"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single" w:sz="4" w:space="0" w:color="auto"/>
              <w:left w:val="nil"/>
              <w:bottom w:val="nil"/>
              <w:right w:val="single" w:sz="4" w:space="0" w:color="auto"/>
            </w:tcBorders>
            <w:shd w:val="clear" w:color="auto" w:fill="auto"/>
            <w:noWrap/>
            <w:vAlign w:val="bottom"/>
            <w:hideMark/>
          </w:tcPr>
          <w:p w14:paraId="6B10C24F"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single" w:sz="4" w:space="0" w:color="auto"/>
              <w:left w:val="nil"/>
              <w:bottom w:val="nil"/>
              <w:right w:val="single" w:sz="4" w:space="0" w:color="auto"/>
            </w:tcBorders>
            <w:shd w:val="clear" w:color="auto" w:fill="auto"/>
            <w:noWrap/>
            <w:vAlign w:val="bottom"/>
            <w:hideMark/>
          </w:tcPr>
          <w:p w14:paraId="7CFB4655"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single" w:sz="4" w:space="0" w:color="auto"/>
              <w:left w:val="nil"/>
              <w:bottom w:val="nil"/>
              <w:right w:val="single" w:sz="4" w:space="0" w:color="auto"/>
            </w:tcBorders>
            <w:shd w:val="clear" w:color="auto" w:fill="auto"/>
            <w:noWrap/>
            <w:vAlign w:val="bottom"/>
            <w:hideMark/>
          </w:tcPr>
          <w:p w14:paraId="4EC631F9"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single" w:sz="4" w:space="0" w:color="auto"/>
              <w:left w:val="nil"/>
              <w:bottom w:val="nil"/>
              <w:right w:val="single" w:sz="8" w:space="0" w:color="auto"/>
            </w:tcBorders>
            <w:shd w:val="clear" w:color="auto" w:fill="auto"/>
            <w:noWrap/>
            <w:vAlign w:val="bottom"/>
            <w:hideMark/>
          </w:tcPr>
          <w:p w14:paraId="24780A7B"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single" w:sz="8" w:space="0" w:color="auto"/>
            </w:tcBorders>
            <w:shd w:val="clear" w:color="auto" w:fill="auto"/>
            <w:noWrap/>
            <w:vAlign w:val="bottom"/>
            <w:hideMark/>
          </w:tcPr>
          <w:p w14:paraId="2C36CF2D"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7.930</w:t>
            </w:r>
          </w:p>
        </w:tc>
      </w:tr>
      <w:tr w:rsidR="00787725" w:rsidRPr="00787725" w14:paraId="7D1FF7DD" w14:textId="77777777" w:rsidTr="00837755">
        <w:trPr>
          <w:trHeight w:val="270"/>
        </w:trPr>
        <w:tc>
          <w:tcPr>
            <w:tcW w:w="2988"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14:paraId="75ACA3FD" w14:textId="77777777" w:rsidR="00787725" w:rsidRPr="00787725" w:rsidRDefault="00787725" w:rsidP="00787725">
            <w:pPr>
              <w:rPr>
                <w:rFonts w:ascii="Verdana" w:hAnsi="Verdana"/>
                <w:b/>
                <w:bCs/>
                <w:color w:val="000000"/>
                <w:sz w:val="20"/>
                <w:szCs w:val="20"/>
                <w:lang w:eastAsia="sl-SI"/>
              </w:rPr>
            </w:pPr>
            <w:r w:rsidRPr="00787725">
              <w:rPr>
                <w:rFonts w:ascii="Verdana" w:hAnsi="Verdana"/>
                <w:b/>
                <w:bCs/>
                <w:color w:val="000000"/>
                <w:sz w:val="20"/>
                <w:szCs w:val="20"/>
                <w:lang w:eastAsia="sl-SI"/>
              </w:rPr>
              <w:t>nadzor občine po zakonu</w:t>
            </w:r>
          </w:p>
        </w:tc>
        <w:tc>
          <w:tcPr>
            <w:tcW w:w="707" w:type="dxa"/>
            <w:tcBorders>
              <w:top w:val="single" w:sz="4" w:space="0" w:color="auto"/>
              <w:left w:val="nil"/>
              <w:bottom w:val="single" w:sz="8" w:space="0" w:color="auto"/>
              <w:right w:val="nil"/>
            </w:tcBorders>
            <w:shd w:val="clear" w:color="auto" w:fill="auto"/>
            <w:vAlign w:val="bottom"/>
            <w:hideMark/>
          </w:tcPr>
          <w:p w14:paraId="7B1C2634" w14:textId="77777777" w:rsidR="00787725" w:rsidRPr="00787725" w:rsidRDefault="00787725" w:rsidP="00787725">
            <w:pPr>
              <w:jc w:val="right"/>
              <w:rPr>
                <w:rFonts w:ascii="Verdana" w:hAnsi="Verdana"/>
                <w:color w:val="000000"/>
                <w:sz w:val="20"/>
                <w:szCs w:val="20"/>
                <w:lang w:eastAsia="sl-SI"/>
              </w:rPr>
            </w:pPr>
            <w:r w:rsidRPr="00787725">
              <w:rPr>
                <w:rFonts w:ascii="Verdana" w:hAnsi="Verdana"/>
                <w:color w:val="000000"/>
                <w:sz w:val="20"/>
                <w:szCs w:val="20"/>
                <w:lang w:eastAsia="sl-SI"/>
              </w:rPr>
              <w:t>0,9%</w:t>
            </w:r>
          </w:p>
        </w:tc>
        <w:tc>
          <w:tcPr>
            <w:tcW w:w="1573"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01F29E7E"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single" w:sz="4" w:space="0" w:color="auto"/>
              <w:left w:val="nil"/>
              <w:bottom w:val="single" w:sz="8" w:space="0" w:color="auto"/>
              <w:right w:val="single" w:sz="4" w:space="0" w:color="auto"/>
            </w:tcBorders>
            <w:shd w:val="clear" w:color="auto" w:fill="auto"/>
            <w:noWrap/>
            <w:vAlign w:val="bottom"/>
            <w:hideMark/>
          </w:tcPr>
          <w:p w14:paraId="53B6F627"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single" w:sz="4" w:space="0" w:color="auto"/>
              <w:left w:val="nil"/>
              <w:bottom w:val="single" w:sz="8" w:space="0" w:color="auto"/>
              <w:right w:val="single" w:sz="4" w:space="0" w:color="auto"/>
            </w:tcBorders>
            <w:shd w:val="clear" w:color="auto" w:fill="auto"/>
            <w:noWrap/>
            <w:vAlign w:val="bottom"/>
            <w:hideMark/>
          </w:tcPr>
          <w:p w14:paraId="2D0E20B8"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single" w:sz="4" w:space="0" w:color="auto"/>
              <w:left w:val="nil"/>
              <w:bottom w:val="single" w:sz="8" w:space="0" w:color="auto"/>
              <w:right w:val="single" w:sz="4" w:space="0" w:color="auto"/>
            </w:tcBorders>
            <w:shd w:val="clear" w:color="auto" w:fill="auto"/>
            <w:noWrap/>
            <w:vAlign w:val="bottom"/>
            <w:hideMark/>
          </w:tcPr>
          <w:p w14:paraId="120A0891"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single" w:sz="4" w:space="0" w:color="auto"/>
              <w:left w:val="nil"/>
              <w:bottom w:val="single" w:sz="8" w:space="0" w:color="auto"/>
              <w:right w:val="single" w:sz="8" w:space="0" w:color="auto"/>
            </w:tcBorders>
            <w:shd w:val="clear" w:color="auto" w:fill="auto"/>
            <w:noWrap/>
            <w:vAlign w:val="bottom"/>
            <w:hideMark/>
          </w:tcPr>
          <w:p w14:paraId="25F74E5C"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8" w:space="0" w:color="auto"/>
              <w:right w:val="single" w:sz="8" w:space="0" w:color="auto"/>
            </w:tcBorders>
            <w:shd w:val="clear" w:color="auto" w:fill="auto"/>
            <w:noWrap/>
            <w:vAlign w:val="bottom"/>
            <w:hideMark/>
          </w:tcPr>
          <w:p w14:paraId="1B85F54B"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1.586</w:t>
            </w:r>
          </w:p>
        </w:tc>
      </w:tr>
      <w:tr w:rsidR="00787725" w:rsidRPr="00787725" w14:paraId="2A2438CE" w14:textId="77777777" w:rsidTr="00837755">
        <w:trPr>
          <w:trHeight w:val="270"/>
        </w:trPr>
        <w:tc>
          <w:tcPr>
            <w:tcW w:w="2988" w:type="dxa"/>
            <w:tcBorders>
              <w:top w:val="nil"/>
              <w:left w:val="nil"/>
              <w:bottom w:val="nil"/>
              <w:right w:val="nil"/>
            </w:tcBorders>
            <w:shd w:val="clear" w:color="auto" w:fill="auto"/>
            <w:noWrap/>
            <w:vAlign w:val="bottom"/>
            <w:hideMark/>
          </w:tcPr>
          <w:p w14:paraId="0290E71B" w14:textId="77777777" w:rsidR="00787725" w:rsidRDefault="00787725" w:rsidP="00787725">
            <w:pPr>
              <w:jc w:val="right"/>
              <w:rPr>
                <w:rFonts w:ascii="Verdana" w:hAnsi="Verdana"/>
                <w:color w:val="000000"/>
                <w:sz w:val="20"/>
                <w:szCs w:val="20"/>
                <w:lang w:eastAsia="sl-SI"/>
              </w:rPr>
            </w:pPr>
          </w:p>
          <w:p w14:paraId="4E74CD46" w14:textId="77777777" w:rsidR="000A015A" w:rsidRPr="00787725" w:rsidRDefault="000A015A" w:rsidP="00787725">
            <w:pPr>
              <w:jc w:val="right"/>
              <w:rPr>
                <w:rFonts w:ascii="Verdana" w:hAnsi="Verdana"/>
                <w:color w:val="000000"/>
                <w:sz w:val="20"/>
                <w:szCs w:val="20"/>
                <w:lang w:eastAsia="sl-SI"/>
              </w:rPr>
            </w:pPr>
          </w:p>
        </w:tc>
        <w:tc>
          <w:tcPr>
            <w:tcW w:w="707" w:type="dxa"/>
            <w:tcBorders>
              <w:top w:val="nil"/>
              <w:left w:val="nil"/>
              <w:bottom w:val="nil"/>
              <w:right w:val="nil"/>
            </w:tcBorders>
            <w:shd w:val="clear" w:color="auto" w:fill="auto"/>
            <w:noWrap/>
            <w:vAlign w:val="bottom"/>
            <w:hideMark/>
          </w:tcPr>
          <w:p w14:paraId="71F3D729" w14:textId="77777777" w:rsidR="00787725" w:rsidRPr="00787725" w:rsidRDefault="00787725" w:rsidP="00787725">
            <w:pPr>
              <w:rPr>
                <w:sz w:val="20"/>
                <w:szCs w:val="20"/>
                <w:lang w:eastAsia="sl-SI"/>
              </w:rPr>
            </w:pPr>
          </w:p>
        </w:tc>
        <w:tc>
          <w:tcPr>
            <w:tcW w:w="1573" w:type="dxa"/>
            <w:tcBorders>
              <w:top w:val="nil"/>
              <w:left w:val="nil"/>
              <w:bottom w:val="nil"/>
              <w:right w:val="nil"/>
            </w:tcBorders>
            <w:shd w:val="clear" w:color="auto" w:fill="auto"/>
            <w:noWrap/>
            <w:vAlign w:val="bottom"/>
            <w:hideMark/>
          </w:tcPr>
          <w:p w14:paraId="32922CD7" w14:textId="77777777" w:rsidR="00787725" w:rsidRPr="00787725" w:rsidRDefault="00787725" w:rsidP="00112063">
            <w:pPr>
              <w:jc w:val="right"/>
              <w:rPr>
                <w:sz w:val="20"/>
                <w:szCs w:val="20"/>
                <w:lang w:eastAsia="sl-SI"/>
              </w:rPr>
            </w:pPr>
          </w:p>
        </w:tc>
        <w:tc>
          <w:tcPr>
            <w:tcW w:w="2092" w:type="dxa"/>
            <w:tcBorders>
              <w:top w:val="nil"/>
              <w:left w:val="nil"/>
              <w:bottom w:val="nil"/>
              <w:right w:val="nil"/>
            </w:tcBorders>
            <w:shd w:val="clear" w:color="auto" w:fill="auto"/>
            <w:noWrap/>
            <w:vAlign w:val="bottom"/>
            <w:hideMark/>
          </w:tcPr>
          <w:p w14:paraId="2CCF1224" w14:textId="77777777" w:rsidR="00787725" w:rsidRPr="00787725" w:rsidRDefault="00787725" w:rsidP="00112063">
            <w:pPr>
              <w:jc w:val="right"/>
              <w:rPr>
                <w:sz w:val="20"/>
                <w:szCs w:val="20"/>
                <w:lang w:eastAsia="sl-SI"/>
              </w:rPr>
            </w:pPr>
          </w:p>
        </w:tc>
        <w:tc>
          <w:tcPr>
            <w:tcW w:w="1520" w:type="dxa"/>
            <w:tcBorders>
              <w:top w:val="nil"/>
              <w:left w:val="nil"/>
              <w:bottom w:val="nil"/>
              <w:right w:val="nil"/>
            </w:tcBorders>
            <w:shd w:val="clear" w:color="auto" w:fill="auto"/>
            <w:noWrap/>
            <w:vAlign w:val="bottom"/>
            <w:hideMark/>
          </w:tcPr>
          <w:p w14:paraId="1EF7C759" w14:textId="77777777" w:rsidR="00787725" w:rsidRPr="00787725" w:rsidRDefault="00787725" w:rsidP="00112063">
            <w:pPr>
              <w:jc w:val="right"/>
              <w:rPr>
                <w:sz w:val="20"/>
                <w:szCs w:val="20"/>
                <w:lang w:eastAsia="sl-SI"/>
              </w:rPr>
            </w:pPr>
          </w:p>
        </w:tc>
        <w:tc>
          <w:tcPr>
            <w:tcW w:w="1540" w:type="dxa"/>
            <w:gridSpan w:val="2"/>
            <w:tcBorders>
              <w:top w:val="nil"/>
              <w:left w:val="nil"/>
              <w:bottom w:val="nil"/>
              <w:right w:val="nil"/>
            </w:tcBorders>
            <w:shd w:val="clear" w:color="auto" w:fill="auto"/>
            <w:noWrap/>
            <w:vAlign w:val="bottom"/>
            <w:hideMark/>
          </w:tcPr>
          <w:p w14:paraId="22A753C3" w14:textId="77777777" w:rsidR="00787725" w:rsidRPr="00787725" w:rsidRDefault="00787725" w:rsidP="00112063">
            <w:pPr>
              <w:jc w:val="right"/>
              <w:rPr>
                <w:sz w:val="20"/>
                <w:szCs w:val="20"/>
                <w:lang w:eastAsia="sl-SI"/>
              </w:rPr>
            </w:pPr>
          </w:p>
        </w:tc>
        <w:tc>
          <w:tcPr>
            <w:tcW w:w="1660" w:type="dxa"/>
            <w:tcBorders>
              <w:top w:val="nil"/>
              <w:left w:val="nil"/>
              <w:bottom w:val="nil"/>
              <w:right w:val="nil"/>
            </w:tcBorders>
            <w:shd w:val="clear" w:color="auto" w:fill="auto"/>
            <w:noWrap/>
            <w:vAlign w:val="bottom"/>
            <w:hideMark/>
          </w:tcPr>
          <w:p w14:paraId="08451CAF" w14:textId="77777777" w:rsidR="00787725" w:rsidRPr="00787725" w:rsidRDefault="00787725" w:rsidP="00112063">
            <w:pPr>
              <w:jc w:val="right"/>
              <w:rPr>
                <w:sz w:val="20"/>
                <w:szCs w:val="20"/>
                <w:lang w:eastAsia="sl-SI"/>
              </w:rPr>
            </w:pPr>
          </w:p>
        </w:tc>
        <w:tc>
          <w:tcPr>
            <w:tcW w:w="1660" w:type="dxa"/>
            <w:tcBorders>
              <w:top w:val="nil"/>
              <w:left w:val="nil"/>
              <w:bottom w:val="nil"/>
              <w:right w:val="nil"/>
            </w:tcBorders>
            <w:shd w:val="clear" w:color="auto" w:fill="auto"/>
            <w:noWrap/>
            <w:vAlign w:val="bottom"/>
            <w:hideMark/>
          </w:tcPr>
          <w:p w14:paraId="5E6A2BEE" w14:textId="77777777" w:rsidR="00787725" w:rsidRPr="00787725" w:rsidRDefault="00787725" w:rsidP="00112063">
            <w:pPr>
              <w:jc w:val="right"/>
              <w:rPr>
                <w:sz w:val="20"/>
                <w:szCs w:val="20"/>
                <w:lang w:eastAsia="sl-SI"/>
              </w:rPr>
            </w:pPr>
          </w:p>
        </w:tc>
      </w:tr>
      <w:tr w:rsidR="00787725" w:rsidRPr="00787725" w14:paraId="487A8E76" w14:textId="77777777" w:rsidTr="00837755">
        <w:trPr>
          <w:trHeight w:val="270"/>
        </w:trPr>
        <w:tc>
          <w:tcPr>
            <w:tcW w:w="8880" w:type="dxa"/>
            <w:gridSpan w:val="5"/>
            <w:tcBorders>
              <w:top w:val="single" w:sz="8" w:space="0" w:color="auto"/>
              <w:left w:val="single" w:sz="8" w:space="0" w:color="auto"/>
              <w:bottom w:val="single" w:sz="8" w:space="0" w:color="auto"/>
              <w:right w:val="nil"/>
            </w:tcBorders>
            <w:shd w:val="clear" w:color="000000" w:fill="92D050"/>
            <w:noWrap/>
            <w:vAlign w:val="bottom"/>
            <w:hideMark/>
          </w:tcPr>
          <w:p w14:paraId="4AA40D87" w14:textId="77777777" w:rsidR="00787725" w:rsidRPr="00787725" w:rsidRDefault="00787725" w:rsidP="00787725">
            <w:pPr>
              <w:rPr>
                <w:rFonts w:ascii="Verdana" w:hAnsi="Verdana"/>
                <w:b/>
                <w:bCs/>
                <w:color w:val="000000"/>
                <w:sz w:val="20"/>
                <w:szCs w:val="20"/>
                <w:lang w:eastAsia="sl-SI"/>
              </w:rPr>
            </w:pPr>
            <w:r w:rsidRPr="00787725">
              <w:rPr>
                <w:rFonts w:ascii="Verdana" w:hAnsi="Verdana"/>
                <w:b/>
                <w:bCs/>
                <w:color w:val="000000"/>
                <w:sz w:val="20"/>
                <w:szCs w:val="20"/>
                <w:lang w:eastAsia="sl-SI"/>
              </w:rPr>
              <w:t>ETAPA 2 (če se izvaja po ETAPI 1) - le U6</w:t>
            </w:r>
          </w:p>
        </w:tc>
        <w:tc>
          <w:tcPr>
            <w:tcW w:w="3200" w:type="dxa"/>
            <w:gridSpan w:val="3"/>
            <w:tcBorders>
              <w:top w:val="single" w:sz="8" w:space="0" w:color="auto"/>
              <w:left w:val="nil"/>
              <w:bottom w:val="single" w:sz="8" w:space="0" w:color="auto"/>
              <w:right w:val="nil"/>
            </w:tcBorders>
            <w:shd w:val="clear" w:color="000000" w:fill="92D050"/>
            <w:noWrap/>
            <w:vAlign w:val="bottom"/>
            <w:hideMark/>
          </w:tcPr>
          <w:p w14:paraId="12A7D3F4" w14:textId="77777777" w:rsidR="00787725" w:rsidRPr="00787725" w:rsidRDefault="00787725" w:rsidP="00787725">
            <w:pPr>
              <w:jc w:val="right"/>
              <w:rPr>
                <w:rFonts w:ascii="Verdana" w:hAnsi="Verdana"/>
                <w:b/>
                <w:bCs/>
                <w:color w:val="000000"/>
                <w:sz w:val="20"/>
                <w:szCs w:val="20"/>
                <w:lang w:eastAsia="sl-SI"/>
              </w:rPr>
            </w:pPr>
            <w:r w:rsidRPr="00787725">
              <w:rPr>
                <w:rFonts w:ascii="Verdana" w:hAnsi="Verdana"/>
                <w:b/>
                <w:bCs/>
                <w:color w:val="000000"/>
                <w:sz w:val="20"/>
                <w:szCs w:val="20"/>
                <w:lang w:eastAsia="sl-SI"/>
              </w:rPr>
              <w:t> </w:t>
            </w:r>
          </w:p>
        </w:tc>
        <w:tc>
          <w:tcPr>
            <w:tcW w:w="1660" w:type="dxa"/>
            <w:tcBorders>
              <w:top w:val="single" w:sz="8" w:space="0" w:color="auto"/>
              <w:left w:val="single" w:sz="8" w:space="0" w:color="auto"/>
              <w:bottom w:val="nil"/>
              <w:right w:val="single" w:sz="8" w:space="0" w:color="auto"/>
            </w:tcBorders>
            <w:shd w:val="clear" w:color="000000" w:fill="92D050"/>
            <w:noWrap/>
            <w:vAlign w:val="center"/>
            <w:hideMark/>
          </w:tcPr>
          <w:p w14:paraId="4B7AFE4C" w14:textId="0E33C137" w:rsidR="00787725" w:rsidRPr="00787725" w:rsidRDefault="00837755" w:rsidP="00837755">
            <w:pPr>
              <w:jc w:val="center"/>
              <w:rPr>
                <w:rFonts w:ascii="Verdana" w:hAnsi="Verdana"/>
                <w:b/>
                <w:bCs/>
                <w:color w:val="000000"/>
                <w:sz w:val="20"/>
                <w:szCs w:val="20"/>
                <w:lang w:eastAsia="sl-SI"/>
              </w:rPr>
            </w:pPr>
            <w:r>
              <w:rPr>
                <w:rFonts w:ascii="Verdana" w:hAnsi="Verdana"/>
                <w:b/>
                <w:bCs/>
                <w:color w:val="000000"/>
                <w:sz w:val="20"/>
                <w:szCs w:val="20"/>
              </w:rPr>
              <w:t>357.302,45 €</w:t>
            </w:r>
          </w:p>
        </w:tc>
      </w:tr>
      <w:tr w:rsidR="00787725" w:rsidRPr="00787725" w14:paraId="3E6435B7" w14:textId="77777777" w:rsidTr="00837755">
        <w:trPr>
          <w:trHeight w:val="1500"/>
        </w:trPr>
        <w:tc>
          <w:tcPr>
            <w:tcW w:w="2988" w:type="dxa"/>
            <w:tcBorders>
              <w:top w:val="nil"/>
              <w:left w:val="single" w:sz="8" w:space="0" w:color="auto"/>
              <w:bottom w:val="single" w:sz="4" w:space="0" w:color="auto"/>
              <w:right w:val="single" w:sz="8" w:space="0" w:color="auto"/>
            </w:tcBorders>
            <w:shd w:val="clear" w:color="auto" w:fill="auto"/>
            <w:noWrap/>
            <w:vAlign w:val="bottom"/>
            <w:hideMark/>
          </w:tcPr>
          <w:p w14:paraId="20B83171"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707" w:type="dxa"/>
            <w:tcBorders>
              <w:top w:val="nil"/>
              <w:left w:val="nil"/>
              <w:bottom w:val="single" w:sz="4" w:space="0" w:color="auto"/>
              <w:right w:val="nil"/>
            </w:tcBorders>
            <w:shd w:val="clear" w:color="auto" w:fill="auto"/>
            <w:noWrap/>
            <w:vAlign w:val="center"/>
            <w:hideMark/>
          </w:tcPr>
          <w:p w14:paraId="554D7718"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enota</w:t>
            </w:r>
          </w:p>
        </w:tc>
        <w:tc>
          <w:tcPr>
            <w:tcW w:w="1573" w:type="dxa"/>
            <w:tcBorders>
              <w:top w:val="nil"/>
              <w:left w:val="single" w:sz="4" w:space="0" w:color="auto"/>
              <w:bottom w:val="single" w:sz="4" w:space="0" w:color="auto"/>
              <w:right w:val="single" w:sz="4" w:space="0" w:color="auto"/>
            </w:tcBorders>
            <w:shd w:val="clear" w:color="auto" w:fill="auto"/>
            <w:hideMark/>
          </w:tcPr>
          <w:p w14:paraId="17DEB2A8"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U2</w:t>
            </w:r>
            <w:r w:rsidRPr="00787725">
              <w:rPr>
                <w:rFonts w:ascii="Verdana" w:hAnsi="Verdana"/>
                <w:color w:val="000000"/>
                <w:sz w:val="20"/>
                <w:szCs w:val="20"/>
                <w:lang w:eastAsia="sl-SI"/>
              </w:rPr>
              <w:br/>
              <w:t>rekonstrukcija Jelinčičeve</w:t>
            </w:r>
          </w:p>
        </w:tc>
        <w:tc>
          <w:tcPr>
            <w:tcW w:w="2092" w:type="dxa"/>
            <w:tcBorders>
              <w:top w:val="nil"/>
              <w:left w:val="nil"/>
              <w:bottom w:val="single" w:sz="4" w:space="0" w:color="auto"/>
              <w:right w:val="single" w:sz="4" w:space="0" w:color="auto"/>
            </w:tcBorders>
            <w:shd w:val="clear" w:color="auto" w:fill="auto"/>
            <w:hideMark/>
          </w:tcPr>
          <w:p w14:paraId="55788FD3"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U3</w:t>
            </w:r>
            <w:r w:rsidRPr="00787725">
              <w:rPr>
                <w:rFonts w:ascii="Verdana" w:hAnsi="Verdana"/>
                <w:color w:val="000000"/>
                <w:sz w:val="20"/>
                <w:szCs w:val="20"/>
                <w:lang w:eastAsia="sl-SI"/>
              </w:rPr>
              <w:br/>
              <w:t>priključek na Šmartinsko</w:t>
            </w:r>
          </w:p>
        </w:tc>
        <w:tc>
          <w:tcPr>
            <w:tcW w:w="1520" w:type="dxa"/>
            <w:tcBorders>
              <w:top w:val="nil"/>
              <w:left w:val="nil"/>
              <w:bottom w:val="single" w:sz="4" w:space="0" w:color="auto"/>
              <w:right w:val="single" w:sz="4" w:space="0" w:color="auto"/>
            </w:tcBorders>
            <w:shd w:val="clear" w:color="auto" w:fill="auto"/>
            <w:hideMark/>
          </w:tcPr>
          <w:p w14:paraId="0D3285B8"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U3</w:t>
            </w:r>
            <w:r w:rsidRPr="00787725">
              <w:rPr>
                <w:rFonts w:ascii="Verdana" w:hAnsi="Verdana"/>
                <w:color w:val="000000"/>
                <w:sz w:val="20"/>
                <w:szCs w:val="20"/>
                <w:lang w:eastAsia="sl-SI"/>
              </w:rPr>
              <w:br/>
              <w:t>od Torkarjeve do Rožičeve</w:t>
            </w:r>
          </w:p>
        </w:tc>
        <w:tc>
          <w:tcPr>
            <w:tcW w:w="1540" w:type="dxa"/>
            <w:gridSpan w:val="2"/>
            <w:tcBorders>
              <w:top w:val="nil"/>
              <w:left w:val="nil"/>
              <w:bottom w:val="single" w:sz="4" w:space="0" w:color="auto"/>
              <w:right w:val="single" w:sz="4" w:space="0" w:color="auto"/>
            </w:tcBorders>
            <w:shd w:val="clear" w:color="auto" w:fill="auto"/>
            <w:hideMark/>
          </w:tcPr>
          <w:p w14:paraId="6640A52E"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U5</w:t>
            </w:r>
            <w:r w:rsidRPr="00787725">
              <w:rPr>
                <w:rFonts w:ascii="Verdana" w:hAnsi="Verdana"/>
                <w:color w:val="000000"/>
                <w:sz w:val="20"/>
                <w:szCs w:val="20"/>
                <w:lang w:eastAsia="sl-SI"/>
              </w:rPr>
              <w:br/>
              <w:t>enosmerni priključek na Pokopališko</w:t>
            </w:r>
          </w:p>
        </w:tc>
        <w:tc>
          <w:tcPr>
            <w:tcW w:w="1660" w:type="dxa"/>
            <w:tcBorders>
              <w:top w:val="nil"/>
              <w:left w:val="nil"/>
              <w:bottom w:val="single" w:sz="4" w:space="0" w:color="auto"/>
              <w:right w:val="nil"/>
            </w:tcBorders>
            <w:shd w:val="clear" w:color="auto" w:fill="auto"/>
            <w:hideMark/>
          </w:tcPr>
          <w:p w14:paraId="590DBE89"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U6</w:t>
            </w:r>
            <w:r w:rsidRPr="00787725">
              <w:rPr>
                <w:rFonts w:ascii="Verdana" w:hAnsi="Verdana"/>
                <w:color w:val="000000"/>
                <w:sz w:val="20"/>
                <w:szCs w:val="20"/>
                <w:lang w:eastAsia="sl-SI"/>
              </w:rPr>
              <w:br/>
              <w:t>Rožičeva, postaja LPP in priključek na Kavčičevo</w:t>
            </w:r>
          </w:p>
        </w:tc>
        <w:tc>
          <w:tcPr>
            <w:tcW w:w="1660"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7F536C07"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SKUPAJ</w:t>
            </w:r>
          </w:p>
        </w:tc>
      </w:tr>
      <w:tr w:rsidR="00787725" w:rsidRPr="00787725" w14:paraId="3A0B6142" w14:textId="77777777" w:rsidTr="00837755">
        <w:trPr>
          <w:trHeight w:val="300"/>
        </w:trPr>
        <w:tc>
          <w:tcPr>
            <w:tcW w:w="2988" w:type="dxa"/>
            <w:vMerge w:val="restart"/>
            <w:tcBorders>
              <w:top w:val="nil"/>
              <w:left w:val="single" w:sz="8" w:space="0" w:color="auto"/>
              <w:bottom w:val="single" w:sz="4" w:space="0" w:color="000000"/>
              <w:right w:val="single" w:sz="8" w:space="0" w:color="auto"/>
            </w:tcBorders>
            <w:shd w:val="clear" w:color="000000" w:fill="F2F2F2"/>
            <w:noWrap/>
            <w:vAlign w:val="center"/>
            <w:hideMark/>
          </w:tcPr>
          <w:p w14:paraId="256D79FC" w14:textId="77777777" w:rsidR="00787725" w:rsidRPr="00787725" w:rsidRDefault="00787725" w:rsidP="00787725">
            <w:pPr>
              <w:jc w:val="center"/>
              <w:rPr>
                <w:rFonts w:ascii="Verdana" w:hAnsi="Verdana"/>
                <w:b/>
                <w:bCs/>
                <w:sz w:val="20"/>
                <w:szCs w:val="20"/>
                <w:lang w:eastAsia="sl-SI"/>
              </w:rPr>
            </w:pPr>
            <w:r w:rsidRPr="00787725">
              <w:rPr>
                <w:rFonts w:ascii="Verdana" w:hAnsi="Verdana"/>
                <w:b/>
                <w:bCs/>
                <w:sz w:val="20"/>
                <w:szCs w:val="20"/>
                <w:lang w:eastAsia="sl-SI"/>
              </w:rPr>
              <w:t xml:space="preserve">ceste </w:t>
            </w:r>
          </w:p>
        </w:tc>
        <w:tc>
          <w:tcPr>
            <w:tcW w:w="707" w:type="dxa"/>
            <w:tcBorders>
              <w:top w:val="nil"/>
              <w:left w:val="nil"/>
              <w:bottom w:val="single" w:sz="4" w:space="0" w:color="auto"/>
              <w:right w:val="nil"/>
            </w:tcBorders>
            <w:shd w:val="clear" w:color="auto" w:fill="auto"/>
            <w:noWrap/>
            <w:vAlign w:val="bottom"/>
            <w:hideMark/>
          </w:tcPr>
          <w:p w14:paraId="73ED7D7A"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m</w:t>
            </w:r>
            <w:r w:rsidRPr="00787725">
              <w:rPr>
                <w:rFonts w:ascii="Verdana" w:hAnsi="Verdana"/>
                <w:color w:val="000000"/>
                <w:sz w:val="20"/>
                <w:szCs w:val="20"/>
                <w:vertAlign w:val="superscript"/>
                <w:lang w:eastAsia="sl-SI"/>
              </w:rPr>
              <w:t>2</w:t>
            </w:r>
          </w:p>
        </w:tc>
        <w:tc>
          <w:tcPr>
            <w:tcW w:w="1573" w:type="dxa"/>
            <w:tcBorders>
              <w:top w:val="nil"/>
              <w:left w:val="single" w:sz="4" w:space="0" w:color="auto"/>
              <w:bottom w:val="single" w:sz="4" w:space="0" w:color="auto"/>
              <w:right w:val="single" w:sz="4" w:space="0" w:color="auto"/>
            </w:tcBorders>
            <w:shd w:val="clear" w:color="auto" w:fill="auto"/>
            <w:hideMark/>
          </w:tcPr>
          <w:p w14:paraId="78F3B5B7"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auto" w:fill="auto"/>
            <w:hideMark/>
          </w:tcPr>
          <w:p w14:paraId="388F2C2F"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auto" w:fill="auto"/>
            <w:hideMark/>
          </w:tcPr>
          <w:p w14:paraId="679EE6E8"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nil"/>
              <w:left w:val="nil"/>
              <w:bottom w:val="single" w:sz="4" w:space="0" w:color="auto"/>
              <w:right w:val="single" w:sz="4" w:space="0" w:color="auto"/>
            </w:tcBorders>
            <w:shd w:val="clear" w:color="auto" w:fill="auto"/>
            <w:hideMark/>
          </w:tcPr>
          <w:p w14:paraId="560D3855"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nil"/>
            </w:tcBorders>
            <w:shd w:val="clear" w:color="auto" w:fill="auto"/>
            <w:vAlign w:val="bottom"/>
            <w:hideMark/>
          </w:tcPr>
          <w:p w14:paraId="5436FDDA"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670</w:t>
            </w:r>
          </w:p>
        </w:tc>
        <w:tc>
          <w:tcPr>
            <w:tcW w:w="1660" w:type="dxa"/>
            <w:tcBorders>
              <w:top w:val="nil"/>
              <w:left w:val="single" w:sz="8" w:space="0" w:color="auto"/>
              <w:bottom w:val="single" w:sz="4" w:space="0" w:color="auto"/>
              <w:right w:val="single" w:sz="8" w:space="0" w:color="auto"/>
            </w:tcBorders>
            <w:shd w:val="clear" w:color="auto" w:fill="auto"/>
            <w:vAlign w:val="bottom"/>
            <w:hideMark/>
          </w:tcPr>
          <w:p w14:paraId="5CB58064"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r>
      <w:tr w:rsidR="00787725" w:rsidRPr="00787725" w14:paraId="62FC261B" w14:textId="77777777" w:rsidTr="00837755">
        <w:trPr>
          <w:trHeight w:val="255"/>
        </w:trPr>
        <w:tc>
          <w:tcPr>
            <w:tcW w:w="2988" w:type="dxa"/>
            <w:vMerge/>
            <w:tcBorders>
              <w:top w:val="nil"/>
              <w:left w:val="single" w:sz="8" w:space="0" w:color="auto"/>
              <w:bottom w:val="single" w:sz="4" w:space="0" w:color="000000"/>
              <w:right w:val="single" w:sz="8" w:space="0" w:color="auto"/>
            </w:tcBorders>
            <w:vAlign w:val="center"/>
            <w:hideMark/>
          </w:tcPr>
          <w:p w14:paraId="619EEE27" w14:textId="77777777" w:rsidR="00787725" w:rsidRPr="00787725" w:rsidRDefault="00787725" w:rsidP="00787725">
            <w:pPr>
              <w:rPr>
                <w:rFonts w:ascii="Verdana" w:hAnsi="Verdana"/>
                <w:b/>
                <w:bCs/>
                <w:sz w:val="20"/>
                <w:szCs w:val="20"/>
                <w:lang w:eastAsia="sl-SI"/>
              </w:rPr>
            </w:pPr>
          </w:p>
        </w:tc>
        <w:tc>
          <w:tcPr>
            <w:tcW w:w="707" w:type="dxa"/>
            <w:tcBorders>
              <w:top w:val="nil"/>
              <w:left w:val="nil"/>
              <w:bottom w:val="single" w:sz="4" w:space="0" w:color="auto"/>
              <w:right w:val="nil"/>
            </w:tcBorders>
            <w:shd w:val="clear" w:color="000000" w:fill="F2F2F2"/>
            <w:noWrap/>
            <w:vAlign w:val="bottom"/>
            <w:hideMark/>
          </w:tcPr>
          <w:p w14:paraId="29232B75"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EUR</w:t>
            </w:r>
          </w:p>
        </w:tc>
        <w:tc>
          <w:tcPr>
            <w:tcW w:w="1573" w:type="dxa"/>
            <w:tcBorders>
              <w:top w:val="nil"/>
              <w:left w:val="single" w:sz="4" w:space="0" w:color="auto"/>
              <w:bottom w:val="single" w:sz="4" w:space="0" w:color="auto"/>
              <w:right w:val="single" w:sz="4" w:space="0" w:color="auto"/>
            </w:tcBorders>
            <w:shd w:val="clear" w:color="000000" w:fill="F2F2F2"/>
            <w:noWrap/>
            <w:vAlign w:val="bottom"/>
            <w:hideMark/>
          </w:tcPr>
          <w:p w14:paraId="4546E073"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000000" w:fill="F2F2F2"/>
            <w:noWrap/>
            <w:vAlign w:val="bottom"/>
            <w:hideMark/>
          </w:tcPr>
          <w:p w14:paraId="4B1D776A"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000000" w:fill="F2F2F2"/>
            <w:noWrap/>
            <w:vAlign w:val="bottom"/>
            <w:hideMark/>
          </w:tcPr>
          <w:p w14:paraId="447AFCF7"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nil"/>
              <w:left w:val="nil"/>
              <w:bottom w:val="single" w:sz="4" w:space="0" w:color="auto"/>
              <w:right w:val="single" w:sz="4" w:space="0" w:color="auto"/>
            </w:tcBorders>
            <w:shd w:val="clear" w:color="000000" w:fill="F2F2F2"/>
            <w:noWrap/>
            <w:vAlign w:val="bottom"/>
            <w:hideMark/>
          </w:tcPr>
          <w:p w14:paraId="3D47794E"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nil"/>
            </w:tcBorders>
            <w:shd w:val="clear" w:color="000000" w:fill="F2F2F2"/>
            <w:noWrap/>
            <w:vAlign w:val="bottom"/>
            <w:hideMark/>
          </w:tcPr>
          <w:p w14:paraId="7A057C8D"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44.957</w:t>
            </w:r>
          </w:p>
        </w:tc>
        <w:tc>
          <w:tcPr>
            <w:tcW w:w="1660" w:type="dxa"/>
            <w:tcBorders>
              <w:top w:val="nil"/>
              <w:left w:val="single" w:sz="8" w:space="0" w:color="auto"/>
              <w:bottom w:val="single" w:sz="4" w:space="0" w:color="auto"/>
              <w:right w:val="single" w:sz="8" w:space="0" w:color="auto"/>
            </w:tcBorders>
            <w:shd w:val="clear" w:color="000000" w:fill="F2F2F2"/>
            <w:noWrap/>
            <w:vAlign w:val="bottom"/>
            <w:hideMark/>
          </w:tcPr>
          <w:p w14:paraId="3F88178C"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44.957</w:t>
            </w:r>
          </w:p>
        </w:tc>
      </w:tr>
      <w:tr w:rsidR="00787725" w:rsidRPr="00787725" w14:paraId="7AB36A60" w14:textId="77777777" w:rsidTr="00837755">
        <w:trPr>
          <w:trHeight w:val="300"/>
        </w:trPr>
        <w:tc>
          <w:tcPr>
            <w:tcW w:w="2988" w:type="dxa"/>
            <w:vMerge w:val="restart"/>
            <w:tcBorders>
              <w:top w:val="nil"/>
              <w:left w:val="single" w:sz="8" w:space="0" w:color="auto"/>
              <w:bottom w:val="single" w:sz="4" w:space="0" w:color="000000"/>
              <w:right w:val="single" w:sz="8" w:space="0" w:color="auto"/>
            </w:tcBorders>
            <w:shd w:val="clear" w:color="000000" w:fill="F2F2F2"/>
            <w:noWrap/>
            <w:vAlign w:val="center"/>
            <w:hideMark/>
          </w:tcPr>
          <w:p w14:paraId="7E4EC840" w14:textId="77777777" w:rsidR="00787725" w:rsidRPr="00787725" w:rsidRDefault="00787725" w:rsidP="00787725">
            <w:pPr>
              <w:jc w:val="center"/>
              <w:rPr>
                <w:rFonts w:ascii="Verdana" w:hAnsi="Verdana"/>
                <w:b/>
                <w:bCs/>
                <w:sz w:val="20"/>
                <w:szCs w:val="20"/>
                <w:lang w:eastAsia="sl-SI"/>
              </w:rPr>
            </w:pPr>
            <w:r w:rsidRPr="00787725">
              <w:rPr>
                <w:rFonts w:ascii="Verdana" w:hAnsi="Verdana"/>
                <w:b/>
                <w:bCs/>
                <w:sz w:val="20"/>
                <w:szCs w:val="20"/>
                <w:lang w:eastAsia="sl-SI"/>
              </w:rPr>
              <w:t>pločniki</w:t>
            </w:r>
          </w:p>
        </w:tc>
        <w:tc>
          <w:tcPr>
            <w:tcW w:w="707" w:type="dxa"/>
            <w:tcBorders>
              <w:top w:val="nil"/>
              <w:left w:val="nil"/>
              <w:bottom w:val="single" w:sz="4" w:space="0" w:color="auto"/>
              <w:right w:val="nil"/>
            </w:tcBorders>
            <w:shd w:val="clear" w:color="auto" w:fill="auto"/>
            <w:noWrap/>
            <w:vAlign w:val="bottom"/>
            <w:hideMark/>
          </w:tcPr>
          <w:p w14:paraId="2F65356A"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m</w:t>
            </w:r>
            <w:r w:rsidRPr="00787725">
              <w:rPr>
                <w:rFonts w:ascii="Verdana" w:hAnsi="Verdana"/>
                <w:color w:val="000000"/>
                <w:sz w:val="20"/>
                <w:szCs w:val="20"/>
                <w:vertAlign w:val="superscript"/>
                <w:lang w:eastAsia="sl-SI"/>
              </w:rPr>
              <w:t>2</w:t>
            </w:r>
          </w:p>
        </w:tc>
        <w:tc>
          <w:tcPr>
            <w:tcW w:w="1573" w:type="dxa"/>
            <w:tcBorders>
              <w:top w:val="nil"/>
              <w:left w:val="single" w:sz="4" w:space="0" w:color="auto"/>
              <w:bottom w:val="single" w:sz="4" w:space="0" w:color="auto"/>
              <w:right w:val="single" w:sz="4" w:space="0" w:color="auto"/>
            </w:tcBorders>
            <w:shd w:val="clear" w:color="auto" w:fill="auto"/>
            <w:noWrap/>
            <w:vAlign w:val="bottom"/>
            <w:hideMark/>
          </w:tcPr>
          <w:p w14:paraId="58BEE837"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auto" w:fill="auto"/>
            <w:noWrap/>
            <w:vAlign w:val="bottom"/>
            <w:hideMark/>
          </w:tcPr>
          <w:p w14:paraId="2EDF757A"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auto" w:fill="auto"/>
            <w:noWrap/>
            <w:vAlign w:val="bottom"/>
            <w:hideMark/>
          </w:tcPr>
          <w:p w14:paraId="4DAA8796"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nil"/>
              <w:left w:val="nil"/>
              <w:bottom w:val="single" w:sz="4" w:space="0" w:color="auto"/>
              <w:right w:val="single" w:sz="4" w:space="0" w:color="auto"/>
            </w:tcBorders>
            <w:shd w:val="clear" w:color="auto" w:fill="auto"/>
            <w:noWrap/>
            <w:vAlign w:val="bottom"/>
            <w:hideMark/>
          </w:tcPr>
          <w:p w14:paraId="22205D29"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nil"/>
            </w:tcBorders>
            <w:shd w:val="clear" w:color="auto" w:fill="auto"/>
            <w:vAlign w:val="bottom"/>
            <w:hideMark/>
          </w:tcPr>
          <w:p w14:paraId="4EA2B54D"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550</w:t>
            </w:r>
          </w:p>
        </w:tc>
        <w:tc>
          <w:tcPr>
            <w:tcW w:w="1660" w:type="dxa"/>
            <w:tcBorders>
              <w:top w:val="nil"/>
              <w:left w:val="single" w:sz="8" w:space="0" w:color="auto"/>
              <w:bottom w:val="single" w:sz="4" w:space="0" w:color="auto"/>
              <w:right w:val="single" w:sz="8" w:space="0" w:color="auto"/>
            </w:tcBorders>
            <w:shd w:val="clear" w:color="auto" w:fill="auto"/>
            <w:noWrap/>
            <w:vAlign w:val="bottom"/>
            <w:hideMark/>
          </w:tcPr>
          <w:p w14:paraId="531228C8"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r>
      <w:tr w:rsidR="00787725" w:rsidRPr="00787725" w14:paraId="67469B52" w14:textId="77777777" w:rsidTr="00837755">
        <w:trPr>
          <w:trHeight w:val="255"/>
        </w:trPr>
        <w:tc>
          <w:tcPr>
            <w:tcW w:w="2988" w:type="dxa"/>
            <w:vMerge/>
            <w:tcBorders>
              <w:top w:val="nil"/>
              <w:left w:val="single" w:sz="8" w:space="0" w:color="auto"/>
              <w:bottom w:val="single" w:sz="4" w:space="0" w:color="000000"/>
              <w:right w:val="single" w:sz="8" w:space="0" w:color="auto"/>
            </w:tcBorders>
            <w:vAlign w:val="center"/>
            <w:hideMark/>
          </w:tcPr>
          <w:p w14:paraId="5004F064" w14:textId="77777777" w:rsidR="00787725" w:rsidRPr="00787725" w:rsidRDefault="00787725" w:rsidP="00787725">
            <w:pPr>
              <w:rPr>
                <w:rFonts w:ascii="Verdana" w:hAnsi="Verdana"/>
                <w:b/>
                <w:bCs/>
                <w:sz w:val="20"/>
                <w:szCs w:val="20"/>
                <w:lang w:eastAsia="sl-SI"/>
              </w:rPr>
            </w:pPr>
          </w:p>
        </w:tc>
        <w:tc>
          <w:tcPr>
            <w:tcW w:w="707" w:type="dxa"/>
            <w:tcBorders>
              <w:top w:val="nil"/>
              <w:left w:val="nil"/>
              <w:bottom w:val="single" w:sz="4" w:space="0" w:color="auto"/>
              <w:right w:val="nil"/>
            </w:tcBorders>
            <w:shd w:val="clear" w:color="000000" w:fill="F2F2F2"/>
            <w:noWrap/>
            <w:vAlign w:val="bottom"/>
            <w:hideMark/>
          </w:tcPr>
          <w:p w14:paraId="68870E8F"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EUR</w:t>
            </w:r>
          </w:p>
        </w:tc>
        <w:tc>
          <w:tcPr>
            <w:tcW w:w="1573" w:type="dxa"/>
            <w:tcBorders>
              <w:top w:val="nil"/>
              <w:left w:val="single" w:sz="4" w:space="0" w:color="auto"/>
              <w:bottom w:val="single" w:sz="4" w:space="0" w:color="auto"/>
              <w:right w:val="single" w:sz="4" w:space="0" w:color="auto"/>
            </w:tcBorders>
            <w:shd w:val="clear" w:color="000000" w:fill="F2F2F2"/>
            <w:noWrap/>
            <w:vAlign w:val="bottom"/>
            <w:hideMark/>
          </w:tcPr>
          <w:p w14:paraId="204662D0"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000000" w:fill="F2F2F2"/>
            <w:noWrap/>
            <w:vAlign w:val="bottom"/>
            <w:hideMark/>
          </w:tcPr>
          <w:p w14:paraId="47497764"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000000" w:fill="F2F2F2"/>
            <w:noWrap/>
            <w:vAlign w:val="bottom"/>
            <w:hideMark/>
          </w:tcPr>
          <w:p w14:paraId="68760926"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nil"/>
              <w:left w:val="nil"/>
              <w:bottom w:val="single" w:sz="4" w:space="0" w:color="auto"/>
              <w:right w:val="single" w:sz="4" w:space="0" w:color="auto"/>
            </w:tcBorders>
            <w:shd w:val="clear" w:color="000000" w:fill="F2F2F2"/>
            <w:noWrap/>
            <w:vAlign w:val="bottom"/>
            <w:hideMark/>
          </w:tcPr>
          <w:p w14:paraId="1349DE22"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nil"/>
            </w:tcBorders>
            <w:shd w:val="clear" w:color="000000" w:fill="F2F2F2"/>
            <w:noWrap/>
            <w:vAlign w:val="bottom"/>
            <w:hideMark/>
          </w:tcPr>
          <w:p w14:paraId="13DB8456"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31.537</w:t>
            </w:r>
          </w:p>
        </w:tc>
        <w:tc>
          <w:tcPr>
            <w:tcW w:w="1660" w:type="dxa"/>
            <w:tcBorders>
              <w:top w:val="nil"/>
              <w:left w:val="single" w:sz="8" w:space="0" w:color="auto"/>
              <w:bottom w:val="single" w:sz="4" w:space="0" w:color="auto"/>
              <w:right w:val="single" w:sz="8" w:space="0" w:color="auto"/>
            </w:tcBorders>
            <w:shd w:val="clear" w:color="000000" w:fill="F2F2F2"/>
            <w:noWrap/>
            <w:vAlign w:val="bottom"/>
            <w:hideMark/>
          </w:tcPr>
          <w:p w14:paraId="6770A3BE"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31.537</w:t>
            </w:r>
          </w:p>
        </w:tc>
      </w:tr>
      <w:tr w:rsidR="00787725" w:rsidRPr="00787725" w14:paraId="0443CC24" w14:textId="77777777" w:rsidTr="00837755">
        <w:trPr>
          <w:trHeight w:val="255"/>
        </w:trPr>
        <w:tc>
          <w:tcPr>
            <w:tcW w:w="2988" w:type="dxa"/>
            <w:vMerge w:val="restart"/>
            <w:tcBorders>
              <w:top w:val="nil"/>
              <w:left w:val="single" w:sz="8" w:space="0" w:color="auto"/>
              <w:bottom w:val="single" w:sz="4" w:space="0" w:color="000000"/>
              <w:right w:val="single" w:sz="8" w:space="0" w:color="auto"/>
            </w:tcBorders>
            <w:shd w:val="clear" w:color="000000" w:fill="F2DCDB"/>
            <w:noWrap/>
            <w:vAlign w:val="center"/>
            <w:hideMark/>
          </w:tcPr>
          <w:p w14:paraId="1AC176D4" w14:textId="77777777" w:rsidR="00787725" w:rsidRPr="00787725" w:rsidRDefault="00787725" w:rsidP="00787725">
            <w:pPr>
              <w:jc w:val="center"/>
              <w:rPr>
                <w:rFonts w:ascii="Verdana" w:hAnsi="Verdana"/>
                <w:b/>
                <w:bCs/>
                <w:sz w:val="20"/>
                <w:szCs w:val="20"/>
                <w:lang w:eastAsia="sl-SI"/>
              </w:rPr>
            </w:pPr>
            <w:r w:rsidRPr="00787725">
              <w:rPr>
                <w:rFonts w:ascii="Verdana" w:hAnsi="Verdana"/>
                <w:b/>
                <w:bCs/>
                <w:sz w:val="20"/>
                <w:szCs w:val="20"/>
                <w:lang w:eastAsia="sl-SI"/>
              </w:rPr>
              <w:t>javna razsvetljava</w:t>
            </w:r>
          </w:p>
        </w:tc>
        <w:tc>
          <w:tcPr>
            <w:tcW w:w="707" w:type="dxa"/>
            <w:tcBorders>
              <w:top w:val="nil"/>
              <w:left w:val="nil"/>
              <w:bottom w:val="single" w:sz="4" w:space="0" w:color="auto"/>
              <w:right w:val="nil"/>
            </w:tcBorders>
            <w:shd w:val="clear" w:color="auto" w:fill="auto"/>
            <w:noWrap/>
            <w:vAlign w:val="bottom"/>
            <w:hideMark/>
          </w:tcPr>
          <w:p w14:paraId="0AF854EC"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m</w:t>
            </w:r>
          </w:p>
        </w:tc>
        <w:tc>
          <w:tcPr>
            <w:tcW w:w="1573" w:type="dxa"/>
            <w:tcBorders>
              <w:top w:val="nil"/>
              <w:left w:val="single" w:sz="4" w:space="0" w:color="auto"/>
              <w:bottom w:val="single" w:sz="4" w:space="0" w:color="auto"/>
              <w:right w:val="single" w:sz="4" w:space="0" w:color="auto"/>
            </w:tcBorders>
            <w:shd w:val="clear" w:color="auto" w:fill="auto"/>
            <w:noWrap/>
            <w:vAlign w:val="bottom"/>
            <w:hideMark/>
          </w:tcPr>
          <w:p w14:paraId="73DE9429"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auto" w:fill="auto"/>
            <w:noWrap/>
            <w:vAlign w:val="bottom"/>
            <w:hideMark/>
          </w:tcPr>
          <w:p w14:paraId="3CE6CC1A"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auto" w:fill="auto"/>
            <w:noWrap/>
            <w:vAlign w:val="bottom"/>
            <w:hideMark/>
          </w:tcPr>
          <w:p w14:paraId="7D30C7CD"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nil"/>
              <w:left w:val="nil"/>
              <w:bottom w:val="single" w:sz="4" w:space="0" w:color="auto"/>
              <w:right w:val="single" w:sz="4" w:space="0" w:color="auto"/>
            </w:tcBorders>
            <w:shd w:val="clear" w:color="auto" w:fill="auto"/>
            <w:noWrap/>
            <w:vAlign w:val="bottom"/>
            <w:hideMark/>
          </w:tcPr>
          <w:p w14:paraId="536DF2D1"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nil"/>
            </w:tcBorders>
            <w:shd w:val="clear" w:color="auto" w:fill="auto"/>
            <w:vAlign w:val="bottom"/>
            <w:hideMark/>
          </w:tcPr>
          <w:p w14:paraId="3C0912C5"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296</w:t>
            </w:r>
          </w:p>
        </w:tc>
        <w:tc>
          <w:tcPr>
            <w:tcW w:w="1660" w:type="dxa"/>
            <w:tcBorders>
              <w:top w:val="nil"/>
              <w:left w:val="single" w:sz="8" w:space="0" w:color="auto"/>
              <w:bottom w:val="single" w:sz="4" w:space="0" w:color="auto"/>
              <w:right w:val="single" w:sz="8" w:space="0" w:color="auto"/>
            </w:tcBorders>
            <w:shd w:val="clear" w:color="auto" w:fill="auto"/>
            <w:noWrap/>
            <w:vAlign w:val="bottom"/>
            <w:hideMark/>
          </w:tcPr>
          <w:p w14:paraId="4321D70C"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r>
      <w:tr w:rsidR="00787725" w:rsidRPr="00787725" w14:paraId="7FB58FFC" w14:textId="77777777" w:rsidTr="00837755">
        <w:trPr>
          <w:trHeight w:val="255"/>
        </w:trPr>
        <w:tc>
          <w:tcPr>
            <w:tcW w:w="2988" w:type="dxa"/>
            <w:vMerge/>
            <w:tcBorders>
              <w:top w:val="nil"/>
              <w:left w:val="single" w:sz="8" w:space="0" w:color="auto"/>
              <w:bottom w:val="single" w:sz="4" w:space="0" w:color="000000"/>
              <w:right w:val="single" w:sz="8" w:space="0" w:color="auto"/>
            </w:tcBorders>
            <w:vAlign w:val="center"/>
            <w:hideMark/>
          </w:tcPr>
          <w:p w14:paraId="37FB4052" w14:textId="77777777" w:rsidR="00787725" w:rsidRPr="00787725" w:rsidRDefault="00787725" w:rsidP="00787725">
            <w:pPr>
              <w:rPr>
                <w:rFonts w:ascii="Verdana" w:hAnsi="Verdana"/>
                <w:b/>
                <w:bCs/>
                <w:sz w:val="20"/>
                <w:szCs w:val="20"/>
                <w:lang w:eastAsia="sl-SI"/>
              </w:rPr>
            </w:pPr>
          </w:p>
        </w:tc>
        <w:tc>
          <w:tcPr>
            <w:tcW w:w="707" w:type="dxa"/>
            <w:tcBorders>
              <w:top w:val="nil"/>
              <w:left w:val="single" w:sz="4" w:space="0" w:color="auto"/>
              <w:bottom w:val="single" w:sz="4" w:space="0" w:color="auto"/>
              <w:right w:val="single" w:sz="4" w:space="0" w:color="auto"/>
            </w:tcBorders>
            <w:shd w:val="clear" w:color="000000" w:fill="F2DCDB"/>
            <w:noWrap/>
            <w:vAlign w:val="bottom"/>
            <w:hideMark/>
          </w:tcPr>
          <w:p w14:paraId="3CDF48F4"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EUR</w:t>
            </w:r>
          </w:p>
        </w:tc>
        <w:tc>
          <w:tcPr>
            <w:tcW w:w="1573" w:type="dxa"/>
            <w:tcBorders>
              <w:top w:val="nil"/>
              <w:left w:val="nil"/>
              <w:bottom w:val="single" w:sz="4" w:space="0" w:color="auto"/>
              <w:right w:val="single" w:sz="4" w:space="0" w:color="auto"/>
            </w:tcBorders>
            <w:shd w:val="clear" w:color="000000" w:fill="F2DCDB"/>
            <w:noWrap/>
            <w:vAlign w:val="bottom"/>
            <w:hideMark/>
          </w:tcPr>
          <w:p w14:paraId="5CFE9733"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000000" w:fill="F2DCDB"/>
            <w:noWrap/>
            <w:vAlign w:val="bottom"/>
            <w:hideMark/>
          </w:tcPr>
          <w:p w14:paraId="2DFB6236"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000000" w:fill="F2DCDB"/>
            <w:noWrap/>
            <w:vAlign w:val="bottom"/>
            <w:hideMark/>
          </w:tcPr>
          <w:p w14:paraId="1FF36D90"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nil"/>
              <w:left w:val="nil"/>
              <w:bottom w:val="single" w:sz="4" w:space="0" w:color="auto"/>
              <w:right w:val="single" w:sz="4" w:space="0" w:color="auto"/>
            </w:tcBorders>
            <w:shd w:val="clear" w:color="000000" w:fill="F2DCDB"/>
            <w:noWrap/>
            <w:vAlign w:val="bottom"/>
            <w:hideMark/>
          </w:tcPr>
          <w:p w14:paraId="58BEECC7"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nil"/>
            </w:tcBorders>
            <w:shd w:val="clear" w:color="000000" w:fill="F2DCDB"/>
            <w:noWrap/>
            <w:vAlign w:val="bottom"/>
            <w:hideMark/>
          </w:tcPr>
          <w:p w14:paraId="2F8E625D"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101.114</w:t>
            </w:r>
          </w:p>
        </w:tc>
        <w:tc>
          <w:tcPr>
            <w:tcW w:w="1660" w:type="dxa"/>
            <w:tcBorders>
              <w:top w:val="nil"/>
              <w:left w:val="single" w:sz="8" w:space="0" w:color="auto"/>
              <w:bottom w:val="single" w:sz="4" w:space="0" w:color="auto"/>
              <w:right w:val="single" w:sz="8" w:space="0" w:color="auto"/>
            </w:tcBorders>
            <w:shd w:val="clear" w:color="000000" w:fill="F2DCDB"/>
            <w:noWrap/>
            <w:vAlign w:val="bottom"/>
            <w:hideMark/>
          </w:tcPr>
          <w:p w14:paraId="04605BFC"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101.114</w:t>
            </w:r>
          </w:p>
        </w:tc>
      </w:tr>
      <w:tr w:rsidR="00787725" w:rsidRPr="00787725" w14:paraId="556BFDE9" w14:textId="77777777" w:rsidTr="00837755">
        <w:trPr>
          <w:trHeight w:val="255"/>
        </w:trPr>
        <w:tc>
          <w:tcPr>
            <w:tcW w:w="2988" w:type="dxa"/>
            <w:vMerge w:val="restart"/>
            <w:tcBorders>
              <w:top w:val="nil"/>
              <w:left w:val="single" w:sz="8" w:space="0" w:color="auto"/>
              <w:bottom w:val="single" w:sz="4" w:space="0" w:color="000000"/>
              <w:right w:val="single" w:sz="8" w:space="0" w:color="auto"/>
            </w:tcBorders>
            <w:shd w:val="clear" w:color="000000" w:fill="FDE9D9"/>
            <w:vAlign w:val="center"/>
            <w:hideMark/>
          </w:tcPr>
          <w:p w14:paraId="7361B4A6" w14:textId="77777777" w:rsidR="00787725" w:rsidRPr="00787725" w:rsidRDefault="00787725" w:rsidP="00787725">
            <w:pPr>
              <w:jc w:val="center"/>
              <w:rPr>
                <w:rFonts w:ascii="Verdana" w:hAnsi="Verdana"/>
                <w:b/>
                <w:bCs/>
                <w:sz w:val="20"/>
                <w:szCs w:val="20"/>
                <w:lang w:eastAsia="sl-SI"/>
              </w:rPr>
            </w:pPr>
            <w:r w:rsidRPr="00787725">
              <w:rPr>
                <w:rFonts w:ascii="Verdana" w:hAnsi="Verdana"/>
                <w:b/>
                <w:bCs/>
                <w:sz w:val="20"/>
                <w:szCs w:val="20"/>
                <w:lang w:eastAsia="sl-SI"/>
              </w:rPr>
              <w:t>plinovod - rekonstrukcija in prestavitev</w:t>
            </w:r>
          </w:p>
        </w:tc>
        <w:tc>
          <w:tcPr>
            <w:tcW w:w="707" w:type="dxa"/>
            <w:tcBorders>
              <w:top w:val="nil"/>
              <w:left w:val="nil"/>
              <w:bottom w:val="single" w:sz="4" w:space="0" w:color="auto"/>
              <w:right w:val="nil"/>
            </w:tcBorders>
            <w:shd w:val="clear" w:color="auto" w:fill="auto"/>
            <w:noWrap/>
            <w:vAlign w:val="bottom"/>
            <w:hideMark/>
          </w:tcPr>
          <w:p w14:paraId="065C391F"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m</w:t>
            </w:r>
          </w:p>
        </w:tc>
        <w:tc>
          <w:tcPr>
            <w:tcW w:w="1573" w:type="dxa"/>
            <w:tcBorders>
              <w:top w:val="nil"/>
              <w:left w:val="single" w:sz="4" w:space="0" w:color="auto"/>
              <w:bottom w:val="single" w:sz="4" w:space="0" w:color="auto"/>
              <w:right w:val="single" w:sz="4" w:space="0" w:color="auto"/>
            </w:tcBorders>
            <w:shd w:val="clear" w:color="auto" w:fill="auto"/>
            <w:noWrap/>
            <w:vAlign w:val="bottom"/>
            <w:hideMark/>
          </w:tcPr>
          <w:p w14:paraId="1B0814A2"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auto" w:fill="auto"/>
            <w:noWrap/>
            <w:vAlign w:val="bottom"/>
            <w:hideMark/>
          </w:tcPr>
          <w:p w14:paraId="200C5170"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auto" w:fill="auto"/>
            <w:noWrap/>
            <w:vAlign w:val="bottom"/>
            <w:hideMark/>
          </w:tcPr>
          <w:p w14:paraId="139CED36"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nil"/>
              <w:left w:val="nil"/>
              <w:bottom w:val="single" w:sz="4" w:space="0" w:color="auto"/>
              <w:right w:val="single" w:sz="4" w:space="0" w:color="auto"/>
            </w:tcBorders>
            <w:shd w:val="clear" w:color="auto" w:fill="auto"/>
            <w:noWrap/>
            <w:vAlign w:val="bottom"/>
            <w:hideMark/>
          </w:tcPr>
          <w:p w14:paraId="0644FAF3"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nil"/>
            </w:tcBorders>
            <w:shd w:val="clear" w:color="auto" w:fill="auto"/>
            <w:vAlign w:val="bottom"/>
            <w:hideMark/>
          </w:tcPr>
          <w:p w14:paraId="1F5BF6F3"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164</w:t>
            </w:r>
          </w:p>
        </w:tc>
        <w:tc>
          <w:tcPr>
            <w:tcW w:w="1660" w:type="dxa"/>
            <w:tcBorders>
              <w:top w:val="nil"/>
              <w:left w:val="single" w:sz="8" w:space="0" w:color="auto"/>
              <w:bottom w:val="single" w:sz="4" w:space="0" w:color="auto"/>
              <w:right w:val="single" w:sz="8" w:space="0" w:color="auto"/>
            </w:tcBorders>
            <w:shd w:val="clear" w:color="auto" w:fill="auto"/>
            <w:noWrap/>
            <w:vAlign w:val="bottom"/>
            <w:hideMark/>
          </w:tcPr>
          <w:p w14:paraId="261D845F" w14:textId="77777777" w:rsidR="00787725" w:rsidRPr="00787725" w:rsidRDefault="00787725" w:rsidP="00112063">
            <w:pPr>
              <w:jc w:val="right"/>
              <w:rPr>
                <w:rFonts w:ascii="Verdana" w:hAnsi="Verdana"/>
                <w:color w:val="FF0000"/>
                <w:sz w:val="20"/>
                <w:szCs w:val="20"/>
                <w:lang w:eastAsia="sl-SI"/>
              </w:rPr>
            </w:pPr>
            <w:r w:rsidRPr="00787725">
              <w:rPr>
                <w:rFonts w:ascii="Verdana" w:hAnsi="Verdana"/>
                <w:color w:val="FF0000"/>
                <w:sz w:val="20"/>
                <w:szCs w:val="20"/>
                <w:lang w:eastAsia="sl-SI"/>
              </w:rPr>
              <w:t> </w:t>
            </w:r>
          </w:p>
        </w:tc>
      </w:tr>
      <w:tr w:rsidR="00787725" w:rsidRPr="00787725" w14:paraId="08DC3BB5" w14:textId="77777777" w:rsidTr="00837755">
        <w:trPr>
          <w:trHeight w:val="255"/>
        </w:trPr>
        <w:tc>
          <w:tcPr>
            <w:tcW w:w="2988" w:type="dxa"/>
            <w:vMerge/>
            <w:tcBorders>
              <w:top w:val="nil"/>
              <w:left w:val="single" w:sz="8" w:space="0" w:color="auto"/>
              <w:bottom w:val="single" w:sz="4" w:space="0" w:color="000000"/>
              <w:right w:val="single" w:sz="8" w:space="0" w:color="auto"/>
            </w:tcBorders>
            <w:vAlign w:val="center"/>
            <w:hideMark/>
          </w:tcPr>
          <w:p w14:paraId="2AF8C5D6" w14:textId="77777777" w:rsidR="00787725" w:rsidRPr="00787725" w:rsidRDefault="00787725" w:rsidP="00787725">
            <w:pPr>
              <w:rPr>
                <w:rFonts w:ascii="Verdana" w:hAnsi="Verdana"/>
                <w:b/>
                <w:bCs/>
                <w:sz w:val="20"/>
                <w:szCs w:val="20"/>
                <w:lang w:eastAsia="sl-SI"/>
              </w:rPr>
            </w:pPr>
          </w:p>
        </w:tc>
        <w:tc>
          <w:tcPr>
            <w:tcW w:w="707" w:type="dxa"/>
            <w:tcBorders>
              <w:top w:val="nil"/>
              <w:left w:val="single" w:sz="4" w:space="0" w:color="auto"/>
              <w:bottom w:val="single" w:sz="4" w:space="0" w:color="auto"/>
              <w:right w:val="single" w:sz="4" w:space="0" w:color="auto"/>
            </w:tcBorders>
            <w:shd w:val="clear" w:color="000000" w:fill="FDE9D9"/>
            <w:noWrap/>
            <w:vAlign w:val="bottom"/>
            <w:hideMark/>
          </w:tcPr>
          <w:p w14:paraId="24CA75B1"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 xml:space="preserve"> EUR </w:t>
            </w:r>
          </w:p>
        </w:tc>
        <w:tc>
          <w:tcPr>
            <w:tcW w:w="1573" w:type="dxa"/>
            <w:tcBorders>
              <w:top w:val="nil"/>
              <w:left w:val="nil"/>
              <w:bottom w:val="single" w:sz="4" w:space="0" w:color="auto"/>
              <w:right w:val="single" w:sz="4" w:space="0" w:color="auto"/>
            </w:tcBorders>
            <w:shd w:val="clear" w:color="000000" w:fill="FDE9D9"/>
            <w:noWrap/>
            <w:vAlign w:val="bottom"/>
            <w:hideMark/>
          </w:tcPr>
          <w:p w14:paraId="0611BDB4"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000000" w:fill="FDE9D9"/>
            <w:noWrap/>
            <w:vAlign w:val="bottom"/>
            <w:hideMark/>
          </w:tcPr>
          <w:p w14:paraId="71A750EB"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000000" w:fill="FDE9D9"/>
            <w:noWrap/>
            <w:vAlign w:val="bottom"/>
            <w:hideMark/>
          </w:tcPr>
          <w:p w14:paraId="3AD83FDB"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nil"/>
              <w:left w:val="nil"/>
              <w:bottom w:val="single" w:sz="4" w:space="0" w:color="auto"/>
              <w:right w:val="single" w:sz="4" w:space="0" w:color="auto"/>
            </w:tcBorders>
            <w:shd w:val="clear" w:color="000000" w:fill="FDE9D9"/>
            <w:noWrap/>
            <w:vAlign w:val="bottom"/>
            <w:hideMark/>
          </w:tcPr>
          <w:p w14:paraId="15169166"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nil"/>
            </w:tcBorders>
            <w:shd w:val="clear" w:color="000000" w:fill="FDE9D9"/>
            <w:noWrap/>
            <w:vAlign w:val="bottom"/>
            <w:hideMark/>
          </w:tcPr>
          <w:p w14:paraId="1DD4AB8E"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65.880</w:t>
            </w:r>
          </w:p>
        </w:tc>
        <w:tc>
          <w:tcPr>
            <w:tcW w:w="1660" w:type="dxa"/>
            <w:tcBorders>
              <w:top w:val="nil"/>
              <w:left w:val="single" w:sz="8" w:space="0" w:color="auto"/>
              <w:bottom w:val="single" w:sz="4" w:space="0" w:color="auto"/>
              <w:right w:val="single" w:sz="8" w:space="0" w:color="auto"/>
            </w:tcBorders>
            <w:shd w:val="clear" w:color="000000" w:fill="FDE9D9"/>
            <w:noWrap/>
            <w:vAlign w:val="bottom"/>
            <w:hideMark/>
          </w:tcPr>
          <w:p w14:paraId="02C63497"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65.880</w:t>
            </w:r>
          </w:p>
        </w:tc>
      </w:tr>
      <w:tr w:rsidR="00837755" w14:paraId="1C2CCF3B" w14:textId="77777777" w:rsidTr="000A015A">
        <w:trPr>
          <w:trHeight w:val="255"/>
        </w:trPr>
        <w:tc>
          <w:tcPr>
            <w:tcW w:w="2988" w:type="dxa"/>
            <w:tcBorders>
              <w:top w:val="single" w:sz="4" w:space="0" w:color="auto"/>
              <w:left w:val="single" w:sz="8" w:space="0" w:color="auto"/>
              <w:bottom w:val="nil"/>
              <w:right w:val="single" w:sz="8" w:space="0" w:color="auto"/>
            </w:tcBorders>
            <w:shd w:val="clear" w:color="000000" w:fill="D9D9D9"/>
            <w:noWrap/>
            <w:vAlign w:val="bottom"/>
            <w:hideMark/>
          </w:tcPr>
          <w:p w14:paraId="63CC3E51" w14:textId="77777777" w:rsidR="00837755" w:rsidRDefault="00837755">
            <w:pPr>
              <w:jc w:val="center"/>
              <w:rPr>
                <w:rFonts w:ascii="Verdana" w:hAnsi="Verdana"/>
                <w:b/>
                <w:bCs/>
                <w:sz w:val="20"/>
                <w:szCs w:val="20"/>
                <w:lang w:eastAsia="sl-SI"/>
              </w:rPr>
            </w:pPr>
            <w:r>
              <w:rPr>
                <w:rFonts w:ascii="Verdana" w:hAnsi="Verdana"/>
                <w:b/>
                <w:bCs/>
                <w:sz w:val="20"/>
                <w:szCs w:val="20"/>
              </w:rPr>
              <w:t>odkupi zemljišč</w:t>
            </w:r>
          </w:p>
        </w:tc>
        <w:tc>
          <w:tcPr>
            <w:tcW w:w="707" w:type="dxa"/>
            <w:tcBorders>
              <w:top w:val="single" w:sz="4" w:space="0" w:color="auto"/>
              <w:left w:val="nil"/>
              <w:bottom w:val="nil"/>
              <w:right w:val="nil"/>
            </w:tcBorders>
            <w:shd w:val="clear" w:color="000000" w:fill="D9D9D9"/>
            <w:noWrap/>
            <w:vAlign w:val="bottom"/>
            <w:hideMark/>
          </w:tcPr>
          <w:p w14:paraId="2D7FA715" w14:textId="77777777" w:rsidR="00837755" w:rsidRDefault="00837755">
            <w:pPr>
              <w:jc w:val="center"/>
              <w:rPr>
                <w:rFonts w:ascii="Verdana" w:hAnsi="Verdana"/>
                <w:color w:val="000000"/>
                <w:sz w:val="20"/>
                <w:szCs w:val="20"/>
              </w:rPr>
            </w:pPr>
            <w:r>
              <w:rPr>
                <w:rFonts w:ascii="Verdana" w:hAnsi="Verdana"/>
                <w:color w:val="000000"/>
                <w:sz w:val="20"/>
                <w:szCs w:val="20"/>
              </w:rPr>
              <w:t>EUR</w:t>
            </w:r>
          </w:p>
        </w:tc>
        <w:tc>
          <w:tcPr>
            <w:tcW w:w="1573" w:type="dxa"/>
            <w:tcBorders>
              <w:top w:val="single" w:sz="4" w:space="0" w:color="auto"/>
              <w:left w:val="single" w:sz="4" w:space="0" w:color="auto"/>
              <w:bottom w:val="nil"/>
              <w:right w:val="single" w:sz="4" w:space="0" w:color="auto"/>
            </w:tcBorders>
            <w:shd w:val="clear" w:color="000000" w:fill="D9D9D9"/>
            <w:noWrap/>
            <w:vAlign w:val="bottom"/>
            <w:hideMark/>
          </w:tcPr>
          <w:p w14:paraId="15399B8F" w14:textId="77777777" w:rsidR="00837755" w:rsidRDefault="00837755">
            <w:pPr>
              <w:rPr>
                <w:rFonts w:ascii="Verdana" w:hAnsi="Verdana"/>
                <w:sz w:val="20"/>
                <w:szCs w:val="20"/>
              </w:rPr>
            </w:pPr>
            <w:r>
              <w:rPr>
                <w:rFonts w:ascii="Verdana" w:hAnsi="Verdana"/>
                <w:sz w:val="20"/>
                <w:szCs w:val="20"/>
              </w:rPr>
              <w:t> </w:t>
            </w:r>
          </w:p>
        </w:tc>
        <w:tc>
          <w:tcPr>
            <w:tcW w:w="2092" w:type="dxa"/>
            <w:tcBorders>
              <w:top w:val="single" w:sz="4" w:space="0" w:color="auto"/>
              <w:left w:val="nil"/>
              <w:bottom w:val="nil"/>
              <w:right w:val="single" w:sz="4" w:space="0" w:color="auto"/>
            </w:tcBorders>
            <w:shd w:val="clear" w:color="000000" w:fill="D9D9D9"/>
            <w:noWrap/>
            <w:vAlign w:val="bottom"/>
            <w:hideMark/>
          </w:tcPr>
          <w:p w14:paraId="5E118900" w14:textId="77777777" w:rsidR="00837755" w:rsidRDefault="00837755">
            <w:pPr>
              <w:rPr>
                <w:rFonts w:ascii="Verdana" w:hAnsi="Verdana"/>
                <w:sz w:val="20"/>
                <w:szCs w:val="20"/>
              </w:rPr>
            </w:pPr>
            <w:r>
              <w:rPr>
                <w:rFonts w:ascii="Verdana" w:hAnsi="Verdana"/>
                <w:sz w:val="20"/>
                <w:szCs w:val="20"/>
              </w:rPr>
              <w:t> </w:t>
            </w:r>
          </w:p>
        </w:tc>
        <w:tc>
          <w:tcPr>
            <w:tcW w:w="1520" w:type="dxa"/>
            <w:tcBorders>
              <w:top w:val="single" w:sz="4" w:space="0" w:color="auto"/>
              <w:left w:val="nil"/>
              <w:bottom w:val="nil"/>
              <w:right w:val="single" w:sz="4" w:space="0" w:color="auto"/>
            </w:tcBorders>
            <w:shd w:val="clear" w:color="000000" w:fill="D9D9D9"/>
            <w:noWrap/>
            <w:vAlign w:val="bottom"/>
            <w:hideMark/>
          </w:tcPr>
          <w:p w14:paraId="61C1ACD9" w14:textId="77777777" w:rsidR="00837755" w:rsidRDefault="00837755">
            <w:pPr>
              <w:rPr>
                <w:rFonts w:ascii="Verdana" w:hAnsi="Verdana"/>
                <w:sz w:val="20"/>
                <w:szCs w:val="20"/>
              </w:rPr>
            </w:pPr>
            <w:r>
              <w:rPr>
                <w:rFonts w:ascii="Verdana" w:hAnsi="Verdana"/>
                <w:sz w:val="20"/>
                <w:szCs w:val="20"/>
              </w:rPr>
              <w:t> </w:t>
            </w:r>
          </w:p>
        </w:tc>
        <w:tc>
          <w:tcPr>
            <w:tcW w:w="1458" w:type="dxa"/>
            <w:tcBorders>
              <w:top w:val="single" w:sz="4" w:space="0" w:color="auto"/>
              <w:left w:val="nil"/>
              <w:bottom w:val="nil"/>
              <w:right w:val="single" w:sz="4" w:space="0" w:color="auto"/>
            </w:tcBorders>
            <w:shd w:val="clear" w:color="000000" w:fill="D9D9D9"/>
            <w:noWrap/>
            <w:vAlign w:val="bottom"/>
            <w:hideMark/>
          </w:tcPr>
          <w:p w14:paraId="5E10F798" w14:textId="77777777" w:rsidR="00837755" w:rsidRDefault="00837755">
            <w:pPr>
              <w:rPr>
                <w:rFonts w:ascii="Verdana" w:hAnsi="Verdana"/>
                <w:sz w:val="20"/>
                <w:szCs w:val="20"/>
              </w:rPr>
            </w:pPr>
            <w:r>
              <w:rPr>
                <w:rFonts w:ascii="Verdana" w:hAnsi="Verdana"/>
                <w:sz w:val="20"/>
                <w:szCs w:val="20"/>
              </w:rPr>
              <w:t> </w:t>
            </w:r>
          </w:p>
        </w:tc>
        <w:tc>
          <w:tcPr>
            <w:tcW w:w="1742" w:type="dxa"/>
            <w:gridSpan w:val="2"/>
            <w:tcBorders>
              <w:top w:val="single" w:sz="4" w:space="0" w:color="auto"/>
              <w:left w:val="nil"/>
              <w:bottom w:val="nil"/>
              <w:right w:val="single" w:sz="8" w:space="0" w:color="auto"/>
            </w:tcBorders>
            <w:shd w:val="clear" w:color="000000" w:fill="D9D9D9"/>
            <w:noWrap/>
            <w:vAlign w:val="bottom"/>
            <w:hideMark/>
          </w:tcPr>
          <w:p w14:paraId="4BF7583C" w14:textId="77777777" w:rsidR="00837755" w:rsidRDefault="00837755">
            <w:pPr>
              <w:jc w:val="right"/>
              <w:rPr>
                <w:rFonts w:ascii="Verdana" w:hAnsi="Verdana"/>
                <w:color w:val="000000"/>
                <w:sz w:val="20"/>
                <w:szCs w:val="20"/>
              </w:rPr>
            </w:pPr>
            <w:r>
              <w:rPr>
                <w:rFonts w:ascii="Verdana" w:hAnsi="Verdana"/>
                <w:color w:val="000000"/>
                <w:sz w:val="20"/>
                <w:szCs w:val="20"/>
              </w:rPr>
              <w:t>82.280</w:t>
            </w:r>
          </w:p>
        </w:tc>
        <w:tc>
          <w:tcPr>
            <w:tcW w:w="1660" w:type="dxa"/>
            <w:tcBorders>
              <w:top w:val="single" w:sz="4" w:space="0" w:color="auto"/>
              <w:left w:val="nil"/>
              <w:bottom w:val="nil"/>
              <w:right w:val="single" w:sz="8" w:space="0" w:color="auto"/>
            </w:tcBorders>
            <w:shd w:val="clear" w:color="000000" w:fill="D9D9D9"/>
            <w:noWrap/>
            <w:vAlign w:val="bottom"/>
            <w:hideMark/>
          </w:tcPr>
          <w:p w14:paraId="6B00E3B7" w14:textId="77777777" w:rsidR="00837755" w:rsidRDefault="00837755">
            <w:pPr>
              <w:jc w:val="right"/>
              <w:rPr>
                <w:rFonts w:ascii="Verdana" w:hAnsi="Verdana"/>
                <w:color w:val="000000"/>
                <w:sz w:val="20"/>
                <w:szCs w:val="20"/>
              </w:rPr>
            </w:pPr>
            <w:r>
              <w:rPr>
                <w:rFonts w:ascii="Verdana" w:hAnsi="Verdana"/>
                <w:color w:val="000000"/>
                <w:sz w:val="20"/>
                <w:szCs w:val="20"/>
              </w:rPr>
              <w:t>82.280</w:t>
            </w:r>
          </w:p>
        </w:tc>
      </w:tr>
      <w:tr w:rsidR="00787725" w:rsidRPr="00787725" w14:paraId="2B98551A" w14:textId="77777777" w:rsidTr="00837755">
        <w:trPr>
          <w:trHeight w:val="255"/>
        </w:trPr>
        <w:tc>
          <w:tcPr>
            <w:tcW w:w="2988" w:type="dxa"/>
            <w:tcBorders>
              <w:top w:val="nil"/>
              <w:left w:val="single" w:sz="8" w:space="0" w:color="auto"/>
              <w:bottom w:val="nil"/>
              <w:right w:val="single" w:sz="8" w:space="0" w:color="auto"/>
            </w:tcBorders>
            <w:shd w:val="clear" w:color="000000" w:fill="EBF1DE"/>
            <w:noWrap/>
            <w:vAlign w:val="bottom"/>
            <w:hideMark/>
          </w:tcPr>
          <w:p w14:paraId="03EB40BD" w14:textId="77777777" w:rsidR="00787725" w:rsidRPr="00787725" w:rsidRDefault="00787725" w:rsidP="00787725">
            <w:pPr>
              <w:jc w:val="center"/>
              <w:rPr>
                <w:rFonts w:ascii="Verdana" w:hAnsi="Verdana"/>
                <w:b/>
                <w:bCs/>
                <w:sz w:val="20"/>
                <w:szCs w:val="20"/>
                <w:lang w:eastAsia="sl-SI"/>
              </w:rPr>
            </w:pPr>
            <w:r w:rsidRPr="00787725">
              <w:rPr>
                <w:rFonts w:ascii="Verdana" w:hAnsi="Verdana"/>
                <w:b/>
                <w:bCs/>
                <w:sz w:val="20"/>
                <w:szCs w:val="20"/>
                <w:lang w:eastAsia="sl-SI"/>
              </w:rPr>
              <w:t>drevesa</w:t>
            </w:r>
          </w:p>
        </w:tc>
        <w:tc>
          <w:tcPr>
            <w:tcW w:w="707" w:type="dxa"/>
            <w:tcBorders>
              <w:top w:val="nil"/>
              <w:left w:val="nil"/>
              <w:bottom w:val="nil"/>
              <w:right w:val="nil"/>
            </w:tcBorders>
            <w:shd w:val="clear" w:color="000000" w:fill="EBF1DE"/>
            <w:noWrap/>
            <w:vAlign w:val="bottom"/>
            <w:hideMark/>
          </w:tcPr>
          <w:p w14:paraId="731F3CAF"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EUR</w:t>
            </w:r>
          </w:p>
        </w:tc>
        <w:tc>
          <w:tcPr>
            <w:tcW w:w="1573" w:type="dxa"/>
            <w:tcBorders>
              <w:top w:val="nil"/>
              <w:left w:val="single" w:sz="4" w:space="0" w:color="auto"/>
              <w:bottom w:val="nil"/>
              <w:right w:val="single" w:sz="4" w:space="0" w:color="auto"/>
            </w:tcBorders>
            <w:shd w:val="clear" w:color="000000" w:fill="EBF1DE"/>
            <w:noWrap/>
            <w:vAlign w:val="bottom"/>
            <w:hideMark/>
          </w:tcPr>
          <w:p w14:paraId="1067F2B3"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nil"/>
              <w:right w:val="single" w:sz="4" w:space="0" w:color="auto"/>
            </w:tcBorders>
            <w:shd w:val="clear" w:color="000000" w:fill="EBF1DE"/>
            <w:noWrap/>
            <w:vAlign w:val="bottom"/>
            <w:hideMark/>
          </w:tcPr>
          <w:p w14:paraId="7ED689FA"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nil"/>
              <w:right w:val="single" w:sz="4" w:space="0" w:color="auto"/>
            </w:tcBorders>
            <w:shd w:val="clear" w:color="000000" w:fill="EBF1DE"/>
            <w:noWrap/>
            <w:vAlign w:val="bottom"/>
            <w:hideMark/>
          </w:tcPr>
          <w:p w14:paraId="07782A91"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nil"/>
              <w:left w:val="nil"/>
              <w:bottom w:val="nil"/>
              <w:right w:val="single" w:sz="4" w:space="0" w:color="auto"/>
            </w:tcBorders>
            <w:shd w:val="clear" w:color="000000" w:fill="EBF1DE"/>
            <w:noWrap/>
            <w:vAlign w:val="bottom"/>
            <w:hideMark/>
          </w:tcPr>
          <w:p w14:paraId="2805C223"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nil"/>
              <w:right w:val="nil"/>
            </w:tcBorders>
            <w:shd w:val="clear" w:color="000000" w:fill="EBF1DE"/>
            <w:noWrap/>
            <w:vAlign w:val="bottom"/>
            <w:hideMark/>
          </w:tcPr>
          <w:p w14:paraId="7FF57ACC"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1.342</w:t>
            </w:r>
          </w:p>
        </w:tc>
        <w:tc>
          <w:tcPr>
            <w:tcW w:w="1660" w:type="dxa"/>
            <w:tcBorders>
              <w:top w:val="nil"/>
              <w:left w:val="single" w:sz="8" w:space="0" w:color="auto"/>
              <w:bottom w:val="nil"/>
              <w:right w:val="single" w:sz="8" w:space="0" w:color="auto"/>
            </w:tcBorders>
            <w:shd w:val="clear" w:color="000000" w:fill="EBF1DE"/>
            <w:noWrap/>
            <w:vAlign w:val="bottom"/>
            <w:hideMark/>
          </w:tcPr>
          <w:p w14:paraId="0774EC42"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1.342</w:t>
            </w:r>
          </w:p>
        </w:tc>
      </w:tr>
      <w:tr w:rsidR="00787725" w:rsidRPr="00787725" w14:paraId="6D31F0AA" w14:textId="77777777" w:rsidTr="00837755">
        <w:trPr>
          <w:trHeight w:val="510"/>
        </w:trPr>
        <w:tc>
          <w:tcPr>
            <w:tcW w:w="2988" w:type="dxa"/>
            <w:tcBorders>
              <w:top w:val="single" w:sz="4" w:space="0" w:color="auto"/>
              <w:left w:val="single" w:sz="8" w:space="0" w:color="auto"/>
              <w:bottom w:val="nil"/>
              <w:right w:val="single" w:sz="8" w:space="0" w:color="auto"/>
            </w:tcBorders>
            <w:shd w:val="clear" w:color="auto" w:fill="auto"/>
            <w:vAlign w:val="bottom"/>
            <w:hideMark/>
          </w:tcPr>
          <w:p w14:paraId="0E0597F8" w14:textId="77777777" w:rsidR="00787725" w:rsidRPr="00787725" w:rsidRDefault="00787725" w:rsidP="00787725">
            <w:pPr>
              <w:rPr>
                <w:rFonts w:ascii="Verdana" w:hAnsi="Verdana"/>
                <w:b/>
                <w:bCs/>
                <w:color w:val="000000"/>
                <w:sz w:val="20"/>
                <w:szCs w:val="20"/>
                <w:lang w:eastAsia="sl-SI"/>
              </w:rPr>
            </w:pPr>
            <w:r w:rsidRPr="00787725">
              <w:rPr>
                <w:rFonts w:ascii="Verdana" w:hAnsi="Verdana"/>
                <w:b/>
                <w:bCs/>
                <w:color w:val="000000"/>
                <w:sz w:val="20"/>
                <w:szCs w:val="20"/>
                <w:lang w:eastAsia="sl-SI"/>
              </w:rPr>
              <w:t>projektna in investicijska dokumentacija</w:t>
            </w:r>
          </w:p>
        </w:tc>
        <w:tc>
          <w:tcPr>
            <w:tcW w:w="707" w:type="dxa"/>
            <w:tcBorders>
              <w:top w:val="single" w:sz="4" w:space="0" w:color="auto"/>
              <w:left w:val="nil"/>
              <w:bottom w:val="nil"/>
              <w:right w:val="nil"/>
            </w:tcBorders>
            <w:shd w:val="clear" w:color="auto" w:fill="auto"/>
            <w:vAlign w:val="bottom"/>
            <w:hideMark/>
          </w:tcPr>
          <w:p w14:paraId="07A3D08D" w14:textId="77777777" w:rsidR="00787725" w:rsidRPr="00787725" w:rsidRDefault="00787725" w:rsidP="00787725">
            <w:pPr>
              <w:jc w:val="right"/>
              <w:rPr>
                <w:rFonts w:ascii="Verdana" w:hAnsi="Verdana"/>
                <w:color w:val="000000"/>
                <w:sz w:val="20"/>
                <w:szCs w:val="20"/>
                <w:lang w:eastAsia="sl-SI"/>
              </w:rPr>
            </w:pPr>
            <w:r w:rsidRPr="00787725">
              <w:rPr>
                <w:rFonts w:ascii="Verdana" w:hAnsi="Verdana"/>
                <w:color w:val="000000"/>
                <w:sz w:val="20"/>
                <w:szCs w:val="20"/>
                <w:lang w:eastAsia="sl-SI"/>
              </w:rPr>
              <w:t>7%</w:t>
            </w:r>
          </w:p>
        </w:tc>
        <w:tc>
          <w:tcPr>
            <w:tcW w:w="1573" w:type="dxa"/>
            <w:tcBorders>
              <w:top w:val="single" w:sz="4" w:space="0" w:color="auto"/>
              <w:left w:val="single" w:sz="4" w:space="0" w:color="auto"/>
              <w:bottom w:val="nil"/>
              <w:right w:val="single" w:sz="4" w:space="0" w:color="auto"/>
            </w:tcBorders>
            <w:shd w:val="clear" w:color="auto" w:fill="auto"/>
            <w:noWrap/>
            <w:vAlign w:val="bottom"/>
            <w:hideMark/>
          </w:tcPr>
          <w:p w14:paraId="32846154"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single" w:sz="4" w:space="0" w:color="auto"/>
              <w:left w:val="nil"/>
              <w:bottom w:val="nil"/>
              <w:right w:val="single" w:sz="4" w:space="0" w:color="auto"/>
            </w:tcBorders>
            <w:shd w:val="clear" w:color="auto" w:fill="auto"/>
            <w:noWrap/>
            <w:vAlign w:val="bottom"/>
            <w:hideMark/>
          </w:tcPr>
          <w:p w14:paraId="1B969E85"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single" w:sz="4" w:space="0" w:color="auto"/>
              <w:left w:val="nil"/>
              <w:bottom w:val="nil"/>
              <w:right w:val="single" w:sz="4" w:space="0" w:color="auto"/>
            </w:tcBorders>
            <w:shd w:val="clear" w:color="auto" w:fill="auto"/>
            <w:noWrap/>
            <w:vAlign w:val="bottom"/>
            <w:hideMark/>
          </w:tcPr>
          <w:p w14:paraId="7C4C2755"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single" w:sz="4" w:space="0" w:color="auto"/>
              <w:left w:val="nil"/>
              <w:bottom w:val="nil"/>
              <w:right w:val="single" w:sz="4" w:space="0" w:color="auto"/>
            </w:tcBorders>
            <w:shd w:val="clear" w:color="auto" w:fill="auto"/>
            <w:noWrap/>
            <w:vAlign w:val="bottom"/>
            <w:hideMark/>
          </w:tcPr>
          <w:p w14:paraId="108DF1FA"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single" w:sz="4" w:space="0" w:color="auto"/>
              <w:left w:val="nil"/>
              <w:bottom w:val="nil"/>
              <w:right w:val="nil"/>
            </w:tcBorders>
            <w:shd w:val="clear" w:color="auto" w:fill="auto"/>
            <w:noWrap/>
            <w:vAlign w:val="bottom"/>
            <w:hideMark/>
          </w:tcPr>
          <w:p w14:paraId="3088AE4E"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14:paraId="0693BFCE"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17.044</w:t>
            </w:r>
          </w:p>
        </w:tc>
      </w:tr>
      <w:tr w:rsidR="00787725" w:rsidRPr="00787725" w14:paraId="505F1743" w14:textId="77777777" w:rsidTr="00837755">
        <w:trPr>
          <w:trHeight w:val="255"/>
        </w:trPr>
        <w:tc>
          <w:tcPr>
            <w:tcW w:w="2988" w:type="dxa"/>
            <w:tcBorders>
              <w:top w:val="single" w:sz="4" w:space="0" w:color="auto"/>
              <w:left w:val="single" w:sz="8" w:space="0" w:color="auto"/>
              <w:bottom w:val="nil"/>
              <w:right w:val="single" w:sz="8" w:space="0" w:color="auto"/>
            </w:tcBorders>
            <w:shd w:val="clear" w:color="auto" w:fill="auto"/>
            <w:noWrap/>
            <w:vAlign w:val="bottom"/>
            <w:hideMark/>
          </w:tcPr>
          <w:p w14:paraId="2FEA97C1" w14:textId="77777777" w:rsidR="00787725" w:rsidRPr="00787725" w:rsidRDefault="00787725" w:rsidP="00787725">
            <w:pPr>
              <w:rPr>
                <w:rFonts w:ascii="Verdana" w:hAnsi="Verdana"/>
                <w:b/>
                <w:bCs/>
                <w:color w:val="000000"/>
                <w:sz w:val="20"/>
                <w:szCs w:val="20"/>
                <w:lang w:eastAsia="sl-SI"/>
              </w:rPr>
            </w:pPr>
            <w:r w:rsidRPr="00787725">
              <w:rPr>
                <w:rFonts w:ascii="Verdana" w:hAnsi="Verdana"/>
                <w:b/>
                <w:bCs/>
                <w:color w:val="000000"/>
                <w:sz w:val="20"/>
                <w:szCs w:val="20"/>
                <w:lang w:eastAsia="sl-SI"/>
              </w:rPr>
              <w:t>inženiring in nadzor po GZ</w:t>
            </w:r>
          </w:p>
        </w:tc>
        <w:tc>
          <w:tcPr>
            <w:tcW w:w="707" w:type="dxa"/>
            <w:tcBorders>
              <w:top w:val="single" w:sz="4" w:space="0" w:color="auto"/>
              <w:left w:val="nil"/>
              <w:bottom w:val="nil"/>
              <w:right w:val="nil"/>
            </w:tcBorders>
            <w:shd w:val="clear" w:color="auto" w:fill="auto"/>
            <w:vAlign w:val="bottom"/>
            <w:hideMark/>
          </w:tcPr>
          <w:p w14:paraId="55CC9377" w14:textId="77777777" w:rsidR="00787725" w:rsidRPr="00787725" w:rsidRDefault="00787725" w:rsidP="00787725">
            <w:pPr>
              <w:jc w:val="right"/>
              <w:rPr>
                <w:rFonts w:ascii="Verdana" w:hAnsi="Verdana"/>
                <w:color w:val="000000"/>
                <w:sz w:val="20"/>
                <w:szCs w:val="20"/>
                <w:lang w:eastAsia="sl-SI"/>
              </w:rPr>
            </w:pPr>
            <w:r w:rsidRPr="00787725">
              <w:rPr>
                <w:rFonts w:ascii="Verdana" w:hAnsi="Verdana"/>
                <w:color w:val="000000"/>
                <w:sz w:val="20"/>
                <w:szCs w:val="20"/>
                <w:lang w:eastAsia="sl-SI"/>
              </w:rPr>
              <w:t>4,5%</w:t>
            </w:r>
          </w:p>
        </w:tc>
        <w:tc>
          <w:tcPr>
            <w:tcW w:w="1573" w:type="dxa"/>
            <w:tcBorders>
              <w:top w:val="single" w:sz="4" w:space="0" w:color="auto"/>
              <w:left w:val="single" w:sz="4" w:space="0" w:color="auto"/>
              <w:bottom w:val="nil"/>
              <w:right w:val="single" w:sz="4" w:space="0" w:color="auto"/>
            </w:tcBorders>
            <w:shd w:val="clear" w:color="auto" w:fill="auto"/>
            <w:noWrap/>
            <w:vAlign w:val="bottom"/>
            <w:hideMark/>
          </w:tcPr>
          <w:p w14:paraId="24421998"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single" w:sz="4" w:space="0" w:color="auto"/>
              <w:left w:val="nil"/>
              <w:bottom w:val="nil"/>
              <w:right w:val="single" w:sz="4" w:space="0" w:color="auto"/>
            </w:tcBorders>
            <w:shd w:val="clear" w:color="auto" w:fill="auto"/>
            <w:noWrap/>
            <w:vAlign w:val="bottom"/>
            <w:hideMark/>
          </w:tcPr>
          <w:p w14:paraId="16DC9C23"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single" w:sz="4" w:space="0" w:color="auto"/>
              <w:left w:val="nil"/>
              <w:bottom w:val="nil"/>
              <w:right w:val="single" w:sz="4" w:space="0" w:color="auto"/>
            </w:tcBorders>
            <w:shd w:val="clear" w:color="auto" w:fill="auto"/>
            <w:noWrap/>
            <w:vAlign w:val="bottom"/>
            <w:hideMark/>
          </w:tcPr>
          <w:p w14:paraId="285E9BDF"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single" w:sz="4" w:space="0" w:color="auto"/>
              <w:left w:val="nil"/>
              <w:bottom w:val="nil"/>
              <w:right w:val="single" w:sz="4" w:space="0" w:color="auto"/>
            </w:tcBorders>
            <w:shd w:val="clear" w:color="auto" w:fill="auto"/>
            <w:noWrap/>
            <w:vAlign w:val="bottom"/>
            <w:hideMark/>
          </w:tcPr>
          <w:p w14:paraId="508E737B"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single" w:sz="4" w:space="0" w:color="auto"/>
              <w:left w:val="nil"/>
              <w:bottom w:val="nil"/>
              <w:right w:val="nil"/>
            </w:tcBorders>
            <w:shd w:val="clear" w:color="auto" w:fill="auto"/>
            <w:noWrap/>
            <w:vAlign w:val="bottom"/>
            <w:hideMark/>
          </w:tcPr>
          <w:p w14:paraId="03F11BBD"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single" w:sz="8" w:space="0" w:color="auto"/>
              <w:bottom w:val="single" w:sz="4" w:space="0" w:color="auto"/>
              <w:right w:val="single" w:sz="8" w:space="0" w:color="auto"/>
            </w:tcBorders>
            <w:shd w:val="clear" w:color="auto" w:fill="auto"/>
            <w:noWrap/>
            <w:vAlign w:val="bottom"/>
            <w:hideMark/>
          </w:tcPr>
          <w:p w14:paraId="53C1E445"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10.957</w:t>
            </w:r>
          </w:p>
        </w:tc>
      </w:tr>
      <w:tr w:rsidR="00787725" w:rsidRPr="00787725" w14:paraId="2AEC8A9D" w14:textId="77777777" w:rsidTr="00837755">
        <w:trPr>
          <w:trHeight w:val="315"/>
        </w:trPr>
        <w:tc>
          <w:tcPr>
            <w:tcW w:w="2988"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14:paraId="6B0C4A44" w14:textId="77777777" w:rsidR="00787725" w:rsidRPr="00787725" w:rsidRDefault="00787725" w:rsidP="00787725">
            <w:pPr>
              <w:rPr>
                <w:rFonts w:ascii="Verdana" w:hAnsi="Verdana"/>
                <w:b/>
                <w:bCs/>
                <w:color w:val="000000"/>
                <w:sz w:val="20"/>
                <w:szCs w:val="20"/>
                <w:lang w:eastAsia="sl-SI"/>
              </w:rPr>
            </w:pPr>
            <w:r w:rsidRPr="00787725">
              <w:rPr>
                <w:rFonts w:ascii="Verdana" w:hAnsi="Verdana"/>
                <w:b/>
                <w:bCs/>
                <w:color w:val="000000"/>
                <w:sz w:val="20"/>
                <w:szCs w:val="20"/>
                <w:lang w:eastAsia="sl-SI"/>
              </w:rPr>
              <w:t>nadzor občine po zakonu</w:t>
            </w:r>
          </w:p>
        </w:tc>
        <w:tc>
          <w:tcPr>
            <w:tcW w:w="707" w:type="dxa"/>
            <w:tcBorders>
              <w:top w:val="single" w:sz="4" w:space="0" w:color="auto"/>
              <w:left w:val="nil"/>
              <w:bottom w:val="single" w:sz="8" w:space="0" w:color="auto"/>
              <w:right w:val="nil"/>
            </w:tcBorders>
            <w:shd w:val="clear" w:color="auto" w:fill="auto"/>
            <w:vAlign w:val="bottom"/>
            <w:hideMark/>
          </w:tcPr>
          <w:p w14:paraId="518A063E" w14:textId="77777777" w:rsidR="00787725" w:rsidRPr="00787725" w:rsidRDefault="00787725" w:rsidP="00787725">
            <w:pPr>
              <w:jc w:val="right"/>
              <w:rPr>
                <w:rFonts w:ascii="Verdana" w:hAnsi="Verdana"/>
                <w:color w:val="000000"/>
                <w:sz w:val="20"/>
                <w:szCs w:val="20"/>
                <w:lang w:eastAsia="sl-SI"/>
              </w:rPr>
            </w:pPr>
            <w:r w:rsidRPr="00787725">
              <w:rPr>
                <w:rFonts w:ascii="Verdana" w:hAnsi="Verdana"/>
                <w:color w:val="000000"/>
                <w:sz w:val="20"/>
                <w:szCs w:val="20"/>
                <w:lang w:eastAsia="sl-SI"/>
              </w:rPr>
              <w:t>0,9%</w:t>
            </w:r>
          </w:p>
        </w:tc>
        <w:tc>
          <w:tcPr>
            <w:tcW w:w="1573"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371E55F6"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single" w:sz="4" w:space="0" w:color="auto"/>
              <w:left w:val="nil"/>
              <w:bottom w:val="single" w:sz="8" w:space="0" w:color="auto"/>
              <w:right w:val="single" w:sz="4" w:space="0" w:color="auto"/>
            </w:tcBorders>
            <w:shd w:val="clear" w:color="auto" w:fill="auto"/>
            <w:noWrap/>
            <w:vAlign w:val="bottom"/>
            <w:hideMark/>
          </w:tcPr>
          <w:p w14:paraId="21D48540"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single" w:sz="4" w:space="0" w:color="auto"/>
              <w:left w:val="nil"/>
              <w:bottom w:val="single" w:sz="8" w:space="0" w:color="auto"/>
              <w:right w:val="single" w:sz="4" w:space="0" w:color="auto"/>
            </w:tcBorders>
            <w:shd w:val="clear" w:color="auto" w:fill="auto"/>
            <w:noWrap/>
            <w:vAlign w:val="bottom"/>
            <w:hideMark/>
          </w:tcPr>
          <w:p w14:paraId="7108BBA4"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single" w:sz="4" w:space="0" w:color="auto"/>
              <w:left w:val="nil"/>
              <w:bottom w:val="single" w:sz="8" w:space="0" w:color="auto"/>
              <w:right w:val="single" w:sz="4" w:space="0" w:color="auto"/>
            </w:tcBorders>
            <w:shd w:val="clear" w:color="auto" w:fill="auto"/>
            <w:noWrap/>
            <w:vAlign w:val="bottom"/>
            <w:hideMark/>
          </w:tcPr>
          <w:p w14:paraId="77138925"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single" w:sz="4" w:space="0" w:color="auto"/>
              <w:left w:val="nil"/>
              <w:bottom w:val="single" w:sz="8" w:space="0" w:color="auto"/>
              <w:right w:val="nil"/>
            </w:tcBorders>
            <w:shd w:val="clear" w:color="auto" w:fill="auto"/>
            <w:noWrap/>
            <w:vAlign w:val="bottom"/>
            <w:hideMark/>
          </w:tcPr>
          <w:p w14:paraId="43815956"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single" w:sz="8" w:space="0" w:color="auto"/>
              <w:bottom w:val="single" w:sz="8" w:space="0" w:color="auto"/>
              <w:right w:val="single" w:sz="8" w:space="0" w:color="auto"/>
            </w:tcBorders>
            <w:shd w:val="clear" w:color="auto" w:fill="auto"/>
            <w:noWrap/>
            <w:vAlign w:val="bottom"/>
            <w:hideMark/>
          </w:tcPr>
          <w:p w14:paraId="544D0CAF"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2.191</w:t>
            </w:r>
          </w:p>
        </w:tc>
      </w:tr>
      <w:tr w:rsidR="00787725" w:rsidRPr="00787725" w14:paraId="51709C28" w14:textId="77777777" w:rsidTr="00837755">
        <w:trPr>
          <w:trHeight w:val="315"/>
        </w:trPr>
        <w:tc>
          <w:tcPr>
            <w:tcW w:w="2988" w:type="dxa"/>
            <w:tcBorders>
              <w:top w:val="nil"/>
              <w:left w:val="nil"/>
              <w:bottom w:val="nil"/>
              <w:right w:val="nil"/>
            </w:tcBorders>
            <w:shd w:val="clear" w:color="auto" w:fill="auto"/>
            <w:noWrap/>
            <w:vAlign w:val="bottom"/>
            <w:hideMark/>
          </w:tcPr>
          <w:p w14:paraId="4F8E783C" w14:textId="77777777" w:rsidR="000A015A" w:rsidRPr="00787725" w:rsidRDefault="000A015A" w:rsidP="00787725">
            <w:pPr>
              <w:jc w:val="right"/>
              <w:rPr>
                <w:rFonts w:ascii="Verdana" w:hAnsi="Verdana"/>
                <w:color w:val="000000"/>
                <w:sz w:val="20"/>
                <w:szCs w:val="20"/>
                <w:lang w:eastAsia="sl-SI"/>
              </w:rPr>
            </w:pPr>
          </w:p>
        </w:tc>
        <w:tc>
          <w:tcPr>
            <w:tcW w:w="707" w:type="dxa"/>
            <w:tcBorders>
              <w:top w:val="nil"/>
              <w:left w:val="nil"/>
              <w:bottom w:val="nil"/>
              <w:right w:val="nil"/>
            </w:tcBorders>
            <w:shd w:val="clear" w:color="auto" w:fill="auto"/>
            <w:noWrap/>
            <w:vAlign w:val="bottom"/>
            <w:hideMark/>
          </w:tcPr>
          <w:p w14:paraId="27A76F6A" w14:textId="77777777" w:rsidR="00787725" w:rsidRPr="00787725" w:rsidRDefault="00787725" w:rsidP="00787725">
            <w:pPr>
              <w:rPr>
                <w:sz w:val="20"/>
                <w:szCs w:val="20"/>
                <w:lang w:eastAsia="sl-SI"/>
              </w:rPr>
            </w:pPr>
          </w:p>
        </w:tc>
        <w:tc>
          <w:tcPr>
            <w:tcW w:w="1573" w:type="dxa"/>
            <w:tcBorders>
              <w:top w:val="nil"/>
              <w:left w:val="nil"/>
              <w:bottom w:val="nil"/>
              <w:right w:val="nil"/>
            </w:tcBorders>
            <w:shd w:val="clear" w:color="auto" w:fill="auto"/>
            <w:noWrap/>
            <w:vAlign w:val="bottom"/>
            <w:hideMark/>
          </w:tcPr>
          <w:p w14:paraId="5D69F246" w14:textId="77777777" w:rsidR="00787725" w:rsidRPr="00787725" w:rsidRDefault="00787725" w:rsidP="00787725">
            <w:pPr>
              <w:rPr>
                <w:sz w:val="20"/>
                <w:szCs w:val="20"/>
                <w:lang w:eastAsia="sl-SI"/>
              </w:rPr>
            </w:pPr>
          </w:p>
        </w:tc>
        <w:tc>
          <w:tcPr>
            <w:tcW w:w="2092" w:type="dxa"/>
            <w:tcBorders>
              <w:top w:val="nil"/>
              <w:left w:val="nil"/>
              <w:bottom w:val="nil"/>
              <w:right w:val="nil"/>
            </w:tcBorders>
            <w:shd w:val="clear" w:color="auto" w:fill="auto"/>
            <w:noWrap/>
            <w:vAlign w:val="bottom"/>
            <w:hideMark/>
          </w:tcPr>
          <w:p w14:paraId="44804D2F" w14:textId="77777777" w:rsidR="00787725" w:rsidRPr="00787725" w:rsidRDefault="00787725" w:rsidP="00787725">
            <w:pPr>
              <w:rPr>
                <w:sz w:val="20"/>
                <w:szCs w:val="20"/>
                <w:lang w:eastAsia="sl-SI"/>
              </w:rPr>
            </w:pPr>
          </w:p>
        </w:tc>
        <w:tc>
          <w:tcPr>
            <w:tcW w:w="1520" w:type="dxa"/>
            <w:tcBorders>
              <w:top w:val="nil"/>
              <w:left w:val="nil"/>
              <w:bottom w:val="nil"/>
              <w:right w:val="nil"/>
            </w:tcBorders>
            <w:shd w:val="clear" w:color="auto" w:fill="auto"/>
            <w:noWrap/>
            <w:vAlign w:val="bottom"/>
            <w:hideMark/>
          </w:tcPr>
          <w:p w14:paraId="091DD12E" w14:textId="77777777" w:rsidR="00787725" w:rsidRPr="00787725" w:rsidRDefault="00787725" w:rsidP="00787725">
            <w:pPr>
              <w:rPr>
                <w:sz w:val="20"/>
                <w:szCs w:val="20"/>
                <w:lang w:eastAsia="sl-SI"/>
              </w:rPr>
            </w:pPr>
          </w:p>
        </w:tc>
        <w:tc>
          <w:tcPr>
            <w:tcW w:w="1540" w:type="dxa"/>
            <w:gridSpan w:val="2"/>
            <w:tcBorders>
              <w:top w:val="nil"/>
              <w:left w:val="nil"/>
              <w:bottom w:val="nil"/>
              <w:right w:val="nil"/>
            </w:tcBorders>
            <w:shd w:val="clear" w:color="auto" w:fill="auto"/>
            <w:noWrap/>
            <w:vAlign w:val="bottom"/>
            <w:hideMark/>
          </w:tcPr>
          <w:p w14:paraId="57EE81AA" w14:textId="77777777" w:rsidR="00787725" w:rsidRPr="00787725" w:rsidRDefault="00787725" w:rsidP="00787725">
            <w:pPr>
              <w:rPr>
                <w:sz w:val="20"/>
                <w:szCs w:val="20"/>
                <w:lang w:eastAsia="sl-SI"/>
              </w:rPr>
            </w:pPr>
          </w:p>
        </w:tc>
        <w:tc>
          <w:tcPr>
            <w:tcW w:w="1660" w:type="dxa"/>
            <w:tcBorders>
              <w:top w:val="nil"/>
              <w:left w:val="nil"/>
              <w:bottom w:val="nil"/>
              <w:right w:val="nil"/>
            </w:tcBorders>
            <w:shd w:val="clear" w:color="auto" w:fill="auto"/>
            <w:noWrap/>
            <w:vAlign w:val="bottom"/>
            <w:hideMark/>
          </w:tcPr>
          <w:p w14:paraId="73F13A2F" w14:textId="77777777" w:rsidR="00787725" w:rsidRPr="00787725" w:rsidRDefault="00787725" w:rsidP="00787725">
            <w:pPr>
              <w:rPr>
                <w:sz w:val="20"/>
                <w:szCs w:val="20"/>
                <w:lang w:eastAsia="sl-SI"/>
              </w:rPr>
            </w:pPr>
          </w:p>
        </w:tc>
        <w:tc>
          <w:tcPr>
            <w:tcW w:w="1660" w:type="dxa"/>
            <w:tcBorders>
              <w:top w:val="nil"/>
              <w:left w:val="nil"/>
              <w:bottom w:val="nil"/>
              <w:right w:val="nil"/>
            </w:tcBorders>
            <w:shd w:val="clear" w:color="auto" w:fill="auto"/>
            <w:noWrap/>
            <w:vAlign w:val="bottom"/>
            <w:hideMark/>
          </w:tcPr>
          <w:p w14:paraId="08521EB4" w14:textId="77777777" w:rsidR="00787725" w:rsidRPr="00787725" w:rsidRDefault="00787725" w:rsidP="00787725">
            <w:pPr>
              <w:rPr>
                <w:sz w:val="20"/>
                <w:szCs w:val="20"/>
                <w:lang w:eastAsia="sl-SI"/>
              </w:rPr>
            </w:pPr>
          </w:p>
        </w:tc>
      </w:tr>
      <w:tr w:rsidR="00787725" w:rsidRPr="00787725" w14:paraId="38FBD9B2" w14:textId="77777777" w:rsidTr="00837755">
        <w:trPr>
          <w:trHeight w:val="315"/>
        </w:trPr>
        <w:tc>
          <w:tcPr>
            <w:tcW w:w="8880" w:type="dxa"/>
            <w:gridSpan w:val="5"/>
            <w:tcBorders>
              <w:top w:val="single" w:sz="8" w:space="0" w:color="auto"/>
              <w:left w:val="single" w:sz="8" w:space="0" w:color="auto"/>
              <w:bottom w:val="single" w:sz="8" w:space="0" w:color="auto"/>
              <w:right w:val="nil"/>
            </w:tcBorders>
            <w:shd w:val="clear" w:color="auto" w:fill="auto"/>
            <w:noWrap/>
            <w:vAlign w:val="bottom"/>
            <w:hideMark/>
          </w:tcPr>
          <w:p w14:paraId="68239048" w14:textId="77777777" w:rsidR="00787725" w:rsidRPr="00787725" w:rsidRDefault="00787725" w:rsidP="00787725">
            <w:pPr>
              <w:rPr>
                <w:rFonts w:ascii="Verdana" w:hAnsi="Verdana"/>
                <w:b/>
                <w:bCs/>
                <w:color w:val="000000"/>
                <w:sz w:val="20"/>
                <w:szCs w:val="20"/>
                <w:lang w:eastAsia="sl-SI"/>
              </w:rPr>
            </w:pPr>
            <w:r w:rsidRPr="00787725">
              <w:rPr>
                <w:rFonts w:ascii="Verdana" w:hAnsi="Verdana"/>
                <w:b/>
                <w:bCs/>
                <w:color w:val="000000"/>
                <w:sz w:val="20"/>
                <w:szCs w:val="20"/>
                <w:lang w:eastAsia="sl-SI"/>
              </w:rPr>
              <w:t>ETAPA 2 (če se izvaja pred ETAPO 1) - U2, U5 in U6</w:t>
            </w:r>
          </w:p>
        </w:tc>
        <w:tc>
          <w:tcPr>
            <w:tcW w:w="3200"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37630D9F" w14:textId="77777777" w:rsidR="00787725" w:rsidRPr="00787725" w:rsidRDefault="00787725" w:rsidP="00787725">
            <w:pPr>
              <w:jc w:val="right"/>
              <w:rPr>
                <w:rFonts w:ascii="Verdana" w:hAnsi="Verdana"/>
                <w:b/>
                <w:bCs/>
                <w:color w:val="000000"/>
                <w:sz w:val="20"/>
                <w:szCs w:val="20"/>
                <w:lang w:eastAsia="sl-SI"/>
              </w:rPr>
            </w:pPr>
            <w:r w:rsidRPr="00787725">
              <w:rPr>
                <w:rFonts w:ascii="Verdana" w:hAnsi="Verdana"/>
                <w:b/>
                <w:bCs/>
                <w:color w:val="000000"/>
                <w:sz w:val="20"/>
                <w:szCs w:val="20"/>
                <w:lang w:eastAsia="sl-SI"/>
              </w:rPr>
              <w:t> </w:t>
            </w:r>
          </w:p>
        </w:tc>
        <w:tc>
          <w:tcPr>
            <w:tcW w:w="1660" w:type="dxa"/>
            <w:tcBorders>
              <w:top w:val="single" w:sz="8" w:space="0" w:color="auto"/>
              <w:left w:val="nil"/>
              <w:bottom w:val="nil"/>
              <w:right w:val="single" w:sz="8" w:space="0" w:color="auto"/>
            </w:tcBorders>
            <w:shd w:val="clear" w:color="auto" w:fill="auto"/>
            <w:noWrap/>
            <w:vAlign w:val="bottom"/>
            <w:hideMark/>
          </w:tcPr>
          <w:p w14:paraId="6E0E6314" w14:textId="2BC841D4" w:rsidR="00787725" w:rsidRPr="00787725" w:rsidRDefault="00787725" w:rsidP="00787725">
            <w:pPr>
              <w:jc w:val="center"/>
              <w:rPr>
                <w:rFonts w:ascii="Verdana" w:hAnsi="Verdana"/>
                <w:b/>
                <w:bCs/>
                <w:color w:val="000000"/>
                <w:sz w:val="20"/>
                <w:szCs w:val="20"/>
                <w:lang w:eastAsia="sl-SI"/>
              </w:rPr>
            </w:pPr>
            <w:r w:rsidRPr="00787725">
              <w:rPr>
                <w:rFonts w:ascii="Verdana" w:hAnsi="Verdana"/>
                <w:b/>
                <w:bCs/>
                <w:color w:val="000000"/>
                <w:sz w:val="20"/>
                <w:szCs w:val="20"/>
                <w:lang w:eastAsia="sl-SI"/>
              </w:rPr>
              <w:t>381.162,10 €</w:t>
            </w:r>
          </w:p>
        </w:tc>
      </w:tr>
      <w:tr w:rsidR="00787725" w:rsidRPr="00787725" w14:paraId="134F1C83" w14:textId="77777777" w:rsidTr="00837755">
        <w:trPr>
          <w:trHeight w:val="1275"/>
        </w:trPr>
        <w:tc>
          <w:tcPr>
            <w:tcW w:w="2988" w:type="dxa"/>
            <w:tcBorders>
              <w:top w:val="nil"/>
              <w:left w:val="single" w:sz="8" w:space="0" w:color="auto"/>
              <w:bottom w:val="single" w:sz="4" w:space="0" w:color="auto"/>
              <w:right w:val="single" w:sz="8" w:space="0" w:color="auto"/>
            </w:tcBorders>
            <w:shd w:val="clear" w:color="auto" w:fill="auto"/>
            <w:noWrap/>
            <w:vAlign w:val="bottom"/>
            <w:hideMark/>
          </w:tcPr>
          <w:p w14:paraId="30DB5D01"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707" w:type="dxa"/>
            <w:tcBorders>
              <w:top w:val="nil"/>
              <w:left w:val="nil"/>
              <w:bottom w:val="single" w:sz="4" w:space="0" w:color="auto"/>
              <w:right w:val="nil"/>
            </w:tcBorders>
            <w:shd w:val="clear" w:color="auto" w:fill="auto"/>
            <w:noWrap/>
            <w:vAlign w:val="center"/>
            <w:hideMark/>
          </w:tcPr>
          <w:p w14:paraId="6A8BB2F2"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enota</w:t>
            </w:r>
          </w:p>
        </w:tc>
        <w:tc>
          <w:tcPr>
            <w:tcW w:w="1573" w:type="dxa"/>
            <w:tcBorders>
              <w:top w:val="nil"/>
              <w:left w:val="single" w:sz="4" w:space="0" w:color="auto"/>
              <w:bottom w:val="single" w:sz="4" w:space="0" w:color="auto"/>
              <w:right w:val="single" w:sz="4" w:space="0" w:color="auto"/>
            </w:tcBorders>
            <w:shd w:val="clear" w:color="auto" w:fill="auto"/>
            <w:hideMark/>
          </w:tcPr>
          <w:p w14:paraId="0C5CE7FA"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U2</w:t>
            </w:r>
            <w:r w:rsidRPr="00787725">
              <w:rPr>
                <w:rFonts w:ascii="Verdana" w:hAnsi="Verdana"/>
                <w:color w:val="000000"/>
                <w:sz w:val="20"/>
                <w:szCs w:val="20"/>
                <w:lang w:eastAsia="sl-SI"/>
              </w:rPr>
              <w:br/>
              <w:t>rekonstrukcija Jelinčičeve</w:t>
            </w:r>
          </w:p>
        </w:tc>
        <w:tc>
          <w:tcPr>
            <w:tcW w:w="2092" w:type="dxa"/>
            <w:tcBorders>
              <w:top w:val="nil"/>
              <w:left w:val="nil"/>
              <w:bottom w:val="single" w:sz="4" w:space="0" w:color="auto"/>
              <w:right w:val="single" w:sz="4" w:space="0" w:color="auto"/>
            </w:tcBorders>
            <w:shd w:val="clear" w:color="auto" w:fill="auto"/>
            <w:hideMark/>
          </w:tcPr>
          <w:p w14:paraId="633C112C"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U3</w:t>
            </w:r>
            <w:r w:rsidRPr="00787725">
              <w:rPr>
                <w:rFonts w:ascii="Verdana" w:hAnsi="Verdana"/>
                <w:color w:val="000000"/>
                <w:sz w:val="20"/>
                <w:szCs w:val="20"/>
                <w:lang w:eastAsia="sl-SI"/>
              </w:rPr>
              <w:br/>
              <w:t>priključek na Šmartinsko</w:t>
            </w:r>
          </w:p>
        </w:tc>
        <w:tc>
          <w:tcPr>
            <w:tcW w:w="1520" w:type="dxa"/>
            <w:tcBorders>
              <w:top w:val="nil"/>
              <w:left w:val="nil"/>
              <w:bottom w:val="single" w:sz="4" w:space="0" w:color="auto"/>
              <w:right w:val="single" w:sz="4" w:space="0" w:color="auto"/>
            </w:tcBorders>
            <w:shd w:val="clear" w:color="auto" w:fill="auto"/>
            <w:hideMark/>
          </w:tcPr>
          <w:p w14:paraId="126BBD66"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U3</w:t>
            </w:r>
            <w:r w:rsidRPr="00787725">
              <w:rPr>
                <w:rFonts w:ascii="Verdana" w:hAnsi="Verdana"/>
                <w:color w:val="000000"/>
                <w:sz w:val="20"/>
                <w:szCs w:val="20"/>
                <w:lang w:eastAsia="sl-SI"/>
              </w:rPr>
              <w:br/>
              <w:t>od Torkarjeve do Rožičeve</w:t>
            </w:r>
          </w:p>
        </w:tc>
        <w:tc>
          <w:tcPr>
            <w:tcW w:w="1540" w:type="dxa"/>
            <w:gridSpan w:val="2"/>
            <w:tcBorders>
              <w:top w:val="nil"/>
              <w:left w:val="nil"/>
              <w:bottom w:val="single" w:sz="4" w:space="0" w:color="auto"/>
              <w:right w:val="single" w:sz="4" w:space="0" w:color="auto"/>
            </w:tcBorders>
            <w:shd w:val="clear" w:color="auto" w:fill="auto"/>
            <w:hideMark/>
          </w:tcPr>
          <w:p w14:paraId="4A4DA18F"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U5</w:t>
            </w:r>
            <w:r w:rsidRPr="00787725">
              <w:rPr>
                <w:rFonts w:ascii="Verdana" w:hAnsi="Verdana"/>
                <w:color w:val="000000"/>
                <w:sz w:val="20"/>
                <w:szCs w:val="20"/>
                <w:lang w:eastAsia="sl-SI"/>
              </w:rPr>
              <w:br/>
              <w:t>enosmerni priključek na Pokopališko</w:t>
            </w:r>
          </w:p>
        </w:tc>
        <w:tc>
          <w:tcPr>
            <w:tcW w:w="1660" w:type="dxa"/>
            <w:tcBorders>
              <w:top w:val="nil"/>
              <w:left w:val="nil"/>
              <w:bottom w:val="single" w:sz="4" w:space="0" w:color="auto"/>
              <w:right w:val="single" w:sz="8" w:space="0" w:color="auto"/>
            </w:tcBorders>
            <w:shd w:val="clear" w:color="auto" w:fill="auto"/>
            <w:hideMark/>
          </w:tcPr>
          <w:p w14:paraId="1F3BCAEF"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U6</w:t>
            </w:r>
            <w:r w:rsidRPr="00787725">
              <w:rPr>
                <w:rFonts w:ascii="Verdana" w:hAnsi="Verdana"/>
                <w:color w:val="000000"/>
                <w:sz w:val="20"/>
                <w:szCs w:val="20"/>
                <w:lang w:eastAsia="sl-SI"/>
              </w:rPr>
              <w:br/>
              <w:t>Rožičeva, postaja LPP in priključek na Kavčičevo</w:t>
            </w:r>
          </w:p>
        </w:tc>
        <w:tc>
          <w:tcPr>
            <w:tcW w:w="1660" w:type="dxa"/>
            <w:tcBorders>
              <w:top w:val="single" w:sz="8" w:space="0" w:color="auto"/>
              <w:left w:val="nil"/>
              <w:bottom w:val="single" w:sz="4" w:space="0" w:color="auto"/>
              <w:right w:val="single" w:sz="8" w:space="0" w:color="auto"/>
            </w:tcBorders>
            <w:shd w:val="clear" w:color="auto" w:fill="auto"/>
            <w:vAlign w:val="center"/>
            <w:hideMark/>
          </w:tcPr>
          <w:p w14:paraId="53E50073"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SKUPAJ</w:t>
            </w:r>
          </w:p>
        </w:tc>
      </w:tr>
      <w:tr w:rsidR="00787725" w:rsidRPr="00787725" w14:paraId="45D92EA3" w14:textId="77777777" w:rsidTr="00837755">
        <w:trPr>
          <w:trHeight w:val="315"/>
        </w:trPr>
        <w:tc>
          <w:tcPr>
            <w:tcW w:w="2988" w:type="dxa"/>
            <w:vMerge w:val="restart"/>
            <w:tcBorders>
              <w:top w:val="nil"/>
              <w:left w:val="single" w:sz="8" w:space="0" w:color="auto"/>
              <w:bottom w:val="single" w:sz="4" w:space="0" w:color="000000"/>
              <w:right w:val="single" w:sz="8" w:space="0" w:color="auto"/>
            </w:tcBorders>
            <w:shd w:val="clear" w:color="000000" w:fill="F2F2F2"/>
            <w:noWrap/>
            <w:vAlign w:val="center"/>
            <w:hideMark/>
          </w:tcPr>
          <w:p w14:paraId="5D05942C" w14:textId="77777777" w:rsidR="00787725" w:rsidRPr="00787725" w:rsidRDefault="00787725" w:rsidP="00787725">
            <w:pPr>
              <w:jc w:val="center"/>
              <w:rPr>
                <w:rFonts w:ascii="Verdana" w:hAnsi="Verdana"/>
                <w:b/>
                <w:bCs/>
                <w:color w:val="000000"/>
                <w:sz w:val="20"/>
                <w:szCs w:val="20"/>
                <w:lang w:eastAsia="sl-SI"/>
              </w:rPr>
            </w:pPr>
            <w:r w:rsidRPr="00787725">
              <w:rPr>
                <w:rFonts w:ascii="Verdana" w:hAnsi="Verdana"/>
                <w:b/>
                <w:bCs/>
                <w:color w:val="000000"/>
                <w:sz w:val="20"/>
                <w:szCs w:val="20"/>
                <w:lang w:eastAsia="sl-SI"/>
              </w:rPr>
              <w:t xml:space="preserve">ceste </w:t>
            </w:r>
          </w:p>
        </w:tc>
        <w:tc>
          <w:tcPr>
            <w:tcW w:w="707" w:type="dxa"/>
            <w:tcBorders>
              <w:top w:val="nil"/>
              <w:left w:val="nil"/>
              <w:bottom w:val="single" w:sz="4" w:space="0" w:color="auto"/>
              <w:right w:val="nil"/>
            </w:tcBorders>
            <w:shd w:val="clear" w:color="auto" w:fill="auto"/>
            <w:noWrap/>
            <w:vAlign w:val="bottom"/>
            <w:hideMark/>
          </w:tcPr>
          <w:p w14:paraId="3A1239DF"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m</w:t>
            </w:r>
            <w:r w:rsidRPr="00787725">
              <w:rPr>
                <w:rFonts w:ascii="Verdana" w:hAnsi="Verdana"/>
                <w:color w:val="000000"/>
                <w:sz w:val="20"/>
                <w:szCs w:val="20"/>
                <w:vertAlign w:val="superscript"/>
                <w:lang w:eastAsia="sl-SI"/>
              </w:rPr>
              <w:t>2</w:t>
            </w:r>
          </w:p>
        </w:tc>
        <w:tc>
          <w:tcPr>
            <w:tcW w:w="1573" w:type="dxa"/>
            <w:tcBorders>
              <w:top w:val="nil"/>
              <w:left w:val="single" w:sz="4" w:space="0" w:color="auto"/>
              <w:bottom w:val="single" w:sz="4" w:space="0" w:color="auto"/>
              <w:right w:val="single" w:sz="4" w:space="0" w:color="auto"/>
            </w:tcBorders>
            <w:shd w:val="clear" w:color="auto" w:fill="auto"/>
            <w:vAlign w:val="bottom"/>
            <w:hideMark/>
          </w:tcPr>
          <w:p w14:paraId="6842EA57"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150</w:t>
            </w:r>
          </w:p>
        </w:tc>
        <w:tc>
          <w:tcPr>
            <w:tcW w:w="2092" w:type="dxa"/>
            <w:tcBorders>
              <w:top w:val="nil"/>
              <w:left w:val="nil"/>
              <w:bottom w:val="single" w:sz="4" w:space="0" w:color="auto"/>
              <w:right w:val="single" w:sz="4" w:space="0" w:color="auto"/>
            </w:tcBorders>
            <w:shd w:val="clear" w:color="auto" w:fill="auto"/>
            <w:vAlign w:val="bottom"/>
            <w:hideMark/>
          </w:tcPr>
          <w:p w14:paraId="6A24ECA3"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auto" w:fill="auto"/>
            <w:vAlign w:val="bottom"/>
            <w:hideMark/>
          </w:tcPr>
          <w:p w14:paraId="25970BAC"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nil"/>
              <w:left w:val="nil"/>
              <w:bottom w:val="single" w:sz="4" w:space="0" w:color="auto"/>
              <w:right w:val="single" w:sz="4" w:space="0" w:color="auto"/>
            </w:tcBorders>
            <w:shd w:val="clear" w:color="auto" w:fill="auto"/>
            <w:vAlign w:val="bottom"/>
            <w:hideMark/>
          </w:tcPr>
          <w:p w14:paraId="2EA792E3"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195</w:t>
            </w:r>
          </w:p>
        </w:tc>
        <w:tc>
          <w:tcPr>
            <w:tcW w:w="1660" w:type="dxa"/>
            <w:tcBorders>
              <w:top w:val="nil"/>
              <w:left w:val="nil"/>
              <w:bottom w:val="single" w:sz="4" w:space="0" w:color="auto"/>
              <w:right w:val="single" w:sz="8" w:space="0" w:color="auto"/>
            </w:tcBorders>
            <w:shd w:val="clear" w:color="auto" w:fill="auto"/>
            <w:vAlign w:val="bottom"/>
            <w:hideMark/>
          </w:tcPr>
          <w:p w14:paraId="6DBADA4A"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670</w:t>
            </w:r>
          </w:p>
        </w:tc>
        <w:tc>
          <w:tcPr>
            <w:tcW w:w="1660" w:type="dxa"/>
            <w:tcBorders>
              <w:top w:val="nil"/>
              <w:left w:val="nil"/>
              <w:bottom w:val="single" w:sz="4" w:space="0" w:color="auto"/>
              <w:right w:val="single" w:sz="8" w:space="0" w:color="auto"/>
            </w:tcBorders>
            <w:shd w:val="clear" w:color="auto" w:fill="auto"/>
            <w:vAlign w:val="bottom"/>
            <w:hideMark/>
          </w:tcPr>
          <w:p w14:paraId="34554231"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r>
      <w:tr w:rsidR="00787725" w:rsidRPr="00787725" w14:paraId="2C40F1D0" w14:textId="77777777" w:rsidTr="00837755">
        <w:trPr>
          <w:trHeight w:val="300"/>
        </w:trPr>
        <w:tc>
          <w:tcPr>
            <w:tcW w:w="2988" w:type="dxa"/>
            <w:vMerge/>
            <w:tcBorders>
              <w:top w:val="nil"/>
              <w:left w:val="single" w:sz="8" w:space="0" w:color="auto"/>
              <w:bottom w:val="single" w:sz="4" w:space="0" w:color="000000"/>
              <w:right w:val="single" w:sz="8" w:space="0" w:color="auto"/>
            </w:tcBorders>
            <w:vAlign w:val="center"/>
            <w:hideMark/>
          </w:tcPr>
          <w:p w14:paraId="37DEFF14" w14:textId="77777777" w:rsidR="00787725" w:rsidRPr="00787725" w:rsidRDefault="00787725" w:rsidP="00787725">
            <w:pPr>
              <w:rPr>
                <w:rFonts w:ascii="Verdana" w:hAnsi="Verdana"/>
                <w:b/>
                <w:bCs/>
                <w:color w:val="000000"/>
                <w:sz w:val="20"/>
                <w:szCs w:val="20"/>
                <w:lang w:eastAsia="sl-SI"/>
              </w:rPr>
            </w:pPr>
          </w:p>
        </w:tc>
        <w:tc>
          <w:tcPr>
            <w:tcW w:w="707" w:type="dxa"/>
            <w:tcBorders>
              <w:top w:val="nil"/>
              <w:left w:val="nil"/>
              <w:bottom w:val="single" w:sz="4" w:space="0" w:color="auto"/>
              <w:right w:val="nil"/>
            </w:tcBorders>
            <w:shd w:val="clear" w:color="000000" w:fill="F2F2F2"/>
            <w:noWrap/>
            <w:vAlign w:val="bottom"/>
            <w:hideMark/>
          </w:tcPr>
          <w:p w14:paraId="00EC7045"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EUR</w:t>
            </w:r>
          </w:p>
        </w:tc>
        <w:tc>
          <w:tcPr>
            <w:tcW w:w="1573" w:type="dxa"/>
            <w:tcBorders>
              <w:top w:val="nil"/>
              <w:left w:val="single" w:sz="4" w:space="0" w:color="auto"/>
              <w:bottom w:val="single" w:sz="4" w:space="0" w:color="auto"/>
              <w:right w:val="single" w:sz="4" w:space="0" w:color="auto"/>
            </w:tcBorders>
            <w:shd w:val="clear" w:color="000000" w:fill="F2F2F2"/>
            <w:noWrap/>
            <w:vAlign w:val="bottom"/>
            <w:hideMark/>
          </w:tcPr>
          <w:p w14:paraId="099BBDEB"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10.065</w:t>
            </w:r>
          </w:p>
        </w:tc>
        <w:tc>
          <w:tcPr>
            <w:tcW w:w="2092" w:type="dxa"/>
            <w:tcBorders>
              <w:top w:val="nil"/>
              <w:left w:val="nil"/>
              <w:bottom w:val="single" w:sz="4" w:space="0" w:color="auto"/>
              <w:right w:val="single" w:sz="4" w:space="0" w:color="auto"/>
            </w:tcBorders>
            <w:shd w:val="clear" w:color="000000" w:fill="F2F2F2"/>
            <w:noWrap/>
            <w:vAlign w:val="bottom"/>
            <w:hideMark/>
          </w:tcPr>
          <w:p w14:paraId="36D1925A"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000000" w:fill="F2F2F2"/>
            <w:noWrap/>
            <w:vAlign w:val="bottom"/>
            <w:hideMark/>
          </w:tcPr>
          <w:p w14:paraId="20E84B98"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nil"/>
              <w:left w:val="nil"/>
              <w:bottom w:val="single" w:sz="4" w:space="0" w:color="auto"/>
              <w:right w:val="single" w:sz="4" w:space="0" w:color="auto"/>
            </w:tcBorders>
            <w:shd w:val="clear" w:color="000000" w:fill="F2F2F2"/>
            <w:noWrap/>
            <w:vAlign w:val="bottom"/>
            <w:hideMark/>
          </w:tcPr>
          <w:p w14:paraId="0AA8CD8E"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13.085</w:t>
            </w:r>
          </w:p>
        </w:tc>
        <w:tc>
          <w:tcPr>
            <w:tcW w:w="1660" w:type="dxa"/>
            <w:tcBorders>
              <w:top w:val="nil"/>
              <w:left w:val="nil"/>
              <w:bottom w:val="single" w:sz="4" w:space="0" w:color="auto"/>
              <w:right w:val="single" w:sz="8" w:space="0" w:color="auto"/>
            </w:tcBorders>
            <w:shd w:val="clear" w:color="000000" w:fill="F2F2F2"/>
            <w:noWrap/>
            <w:vAlign w:val="bottom"/>
            <w:hideMark/>
          </w:tcPr>
          <w:p w14:paraId="08E27111"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44.957</w:t>
            </w:r>
          </w:p>
        </w:tc>
        <w:tc>
          <w:tcPr>
            <w:tcW w:w="1660" w:type="dxa"/>
            <w:tcBorders>
              <w:top w:val="nil"/>
              <w:left w:val="nil"/>
              <w:bottom w:val="single" w:sz="4" w:space="0" w:color="auto"/>
              <w:right w:val="single" w:sz="8" w:space="0" w:color="auto"/>
            </w:tcBorders>
            <w:shd w:val="clear" w:color="000000" w:fill="F2F2F2"/>
            <w:noWrap/>
            <w:vAlign w:val="bottom"/>
            <w:hideMark/>
          </w:tcPr>
          <w:p w14:paraId="721860A8"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68.107</w:t>
            </w:r>
          </w:p>
        </w:tc>
      </w:tr>
      <w:tr w:rsidR="00787725" w:rsidRPr="00787725" w14:paraId="6777150B" w14:textId="77777777" w:rsidTr="00837755">
        <w:trPr>
          <w:trHeight w:val="315"/>
        </w:trPr>
        <w:tc>
          <w:tcPr>
            <w:tcW w:w="2988" w:type="dxa"/>
            <w:vMerge w:val="restart"/>
            <w:tcBorders>
              <w:top w:val="nil"/>
              <w:left w:val="single" w:sz="8" w:space="0" w:color="auto"/>
              <w:bottom w:val="single" w:sz="4" w:space="0" w:color="000000"/>
              <w:right w:val="single" w:sz="8" w:space="0" w:color="auto"/>
            </w:tcBorders>
            <w:shd w:val="clear" w:color="000000" w:fill="F2F2F2"/>
            <w:noWrap/>
            <w:vAlign w:val="center"/>
            <w:hideMark/>
          </w:tcPr>
          <w:p w14:paraId="528977E0" w14:textId="77777777" w:rsidR="00787725" w:rsidRPr="00787725" w:rsidRDefault="00787725" w:rsidP="00787725">
            <w:pPr>
              <w:jc w:val="center"/>
              <w:rPr>
                <w:rFonts w:ascii="Verdana" w:hAnsi="Verdana"/>
                <w:b/>
                <w:bCs/>
                <w:color w:val="000000"/>
                <w:sz w:val="20"/>
                <w:szCs w:val="20"/>
                <w:lang w:eastAsia="sl-SI"/>
              </w:rPr>
            </w:pPr>
            <w:r w:rsidRPr="00787725">
              <w:rPr>
                <w:rFonts w:ascii="Verdana" w:hAnsi="Verdana"/>
                <w:b/>
                <w:bCs/>
                <w:color w:val="000000"/>
                <w:sz w:val="20"/>
                <w:szCs w:val="20"/>
                <w:lang w:eastAsia="sl-SI"/>
              </w:rPr>
              <w:t>pločniki</w:t>
            </w:r>
          </w:p>
        </w:tc>
        <w:tc>
          <w:tcPr>
            <w:tcW w:w="707" w:type="dxa"/>
            <w:tcBorders>
              <w:top w:val="nil"/>
              <w:left w:val="nil"/>
              <w:bottom w:val="single" w:sz="4" w:space="0" w:color="auto"/>
              <w:right w:val="nil"/>
            </w:tcBorders>
            <w:shd w:val="clear" w:color="auto" w:fill="auto"/>
            <w:noWrap/>
            <w:vAlign w:val="bottom"/>
            <w:hideMark/>
          </w:tcPr>
          <w:p w14:paraId="7EC8B8DE"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m</w:t>
            </w:r>
            <w:r w:rsidRPr="00787725">
              <w:rPr>
                <w:rFonts w:ascii="Verdana" w:hAnsi="Verdana"/>
                <w:color w:val="000000"/>
                <w:sz w:val="20"/>
                <w:szCs w:val="20"/>
                <w:vertAlign w:val="superscript"/>
                <w:lang w:eastAsia="sl-SI"/>
              </w:rPr>
              <w:t>2</w:t>
            </w:r>
          </w:p>
        </w:tc>
        <w:tc>
          <w:tcPr>
            <w:tcW w:w="1573" w:type="dxa"/>
            <w:tcBorders>
              <w:top w:val="nil"/>
              <w:left w:val="single" w:sz="4" w:space="0" w:color="auto"/>
              <w:bottom w:val="single" w:sz="4" w:space="0" w:color="auto"/>
              <w:right w:val="single" w:sz="4" w:space="0" w:color="auto"/>
            </w:tcBorders>
            <w:shd w:val="clear" w:color="auto" w:fill="auto"/>
            <w:vAlign w:val="bottom"/>
            <w:hideMark/>
          </w:tcPr>
          <w:p w14:paraId="75691D72"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455</w:t>
            </w:r>
          </w:p>
        </w:tc>
        <w:tc>
          <w:tcPr>
            <w:tcW w:w="2092" w:type="dxa"/>
            <w:tcBorders>
              <w:top w:val="nil"/>
              <w:left w:val="nil"/>
              <w:bottom w:val="single" w:sz="4" w:space="0" w:color="auto"/>
              <w:right w:val="single" w:sz="4" w:space="0" w:color="auto"/>
            </w:tcBorders>
            <w:shd w:val="clear" w:color="auto" w:fill="auto"/>
            <w:noWrap/>
            <w:vAlign w:val="bottom"/>
            <w:hideMark/>
          </w:tcPr>
          <w:p w14:paraId="5C9BA7E8"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auto" w:fill="auto"/>
            <w:noWrap/>
            <w:vAlign w:val="bottom"/>
            <w:hideMark/>
          </w:tcPr>
          <w:p w14:paraId="5A85551C"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nil"/>
              <w:left w:val="nil"/>
              <w:bottom w:val="single" w:sz="4" w:space="0" w:color="auto"/>
              <w:right w:val="single" w:sz="4" w:space="0" w:color="auto"/>
            </w:tcBorders>
            <w:shd w:val="clear" w:color="auto" w:fill="auto"/>
            <w:vAlign w:val="bottom"/>
            <w:hideMark/>
          </w:tcPr>
          <w:p w14:paraId="481EE73E"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270</w:t>
            </w:r>
          </w:p>
        </w:tc>
        <w:tc>
          <w:tcPr>
            <w:tcW w:w="1660" w:type="dxa"/>
            <w:tcBorders>
              <w:top w:val="nil"/>
              <w:left w:val="nil"/>
              <w:bottom w:val="single" w:sz="4" w:space="0" w:color="auto"/>
              <w:right w:val="single" w:sz="4" w:space="0" w:color="auto"/>
            </w:tcBorders>
            <w:shd w:val="clear" w:color="auto" w:fill="auto"/>
            <w:vAlign w:val="bottom"/>
            <w:hideMark/>
          </w:tcPr>
          <w:p w14:paraId="649A07B8"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550</w:t>
            </w:r>
          </w:p>
        </w:tc>
        <w:tc>
          <w:tcPr>
            <w:tcW w:w="1660" w:type="dxa"/>
            <w:tcBorders>
              <w:top w:val="nil"/>
              <w:left w:val="single" w:sz="8" w:space="0" w:color="auto"/>
              <w:bottom w:val="single" w:sz="4" w:space="0" w:color="auto"/>
              <w:right w:val="single" w:sz="8" w:space="0" w:color="auto"/>
            </w:tcBorders>
            <w:shd w:val="clear" w:color="auto" w:fill="auto"/>
            <w:noWrap/>
            <w:vAlign w:val="bottom"/>
            <w:hideMark/>
          </w:tcPr>
          <w:p w14:paraId="042701A7"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r>
      <w:tr w:rsidR="00787725" w:rsidRPr="00787725" w14:paraId="144F3C6F" w14:textId="77777777" w:rsidTr="00837755">
        <w:trPr>
          <w:trHeight w:val="300"/>
        </w:trPr>
        <w:tc>
          <w:tcPr>
            <w:tcW w:w="2988" w:type="dxa"/>
            <w:vMerge/>
            <w:tcBorders>
              <w:top w:val="nil"/>
              <w:left w:val="single" w:sz="8" w:space="0" w:color="auto"/>
              <w:bottom w:val="single" w:sz="4" w:space="0" w:color="000000"/>
              <w:right w:val="single" w:sz="8" w:space="0" w:color="auto"/>
            </w:tcBorders>
            <w:vAlign w:val="center"/>
            <w:hideMark/>
          </w:tcPr>
          <w:p w14:paraId="5E6F3BBC" w14:textId="77777777" w:rsidR="00787725" w:rsidRPr="00787725" w:rsidRDefault="00787725" w:rsidP="00787725">
            <w:pPr>
              <w:rPr>
                <w:rFonts w:ascii="Verdana" w:hAnsi="Verdana"/>
                <w:b/>
                <w:bCs/>
                <w:color w:val="000000"/>
                <w:sz w:val="20"/>
                <w:szCs w:val="20"/>
                <w:lang w:eastAsia="sl-SI"/>
              </w:rPr>
            </w:pPr>
          </w:p>
        </w:tc>
        <w:tc>
          <w:tcPr>
            <w:tcW w:w="707" w:type="dxa"/>
            <w:tcBorders>
              <w:top w:val="nil"/>
              <w:left w:val="nil"/>
              <w:bottom w:val="single" w:sz="4" w:space="0" w:color="auto"/>
              <w:right w:val="nil"/>
            </w:tcBorders>
            <w:shd w:val="clear" w:color="000000" w:fill="F2F2F2"/>
            <w:noWrap/>
            <w:vAlign w:val="bottom"/>
            <w:hideMark/>
          </w:tcPr>
          <w:p w14:paraId="6C5374FC"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EUR</w:t>
            </w:r>
          </w:p>
        </w:tc>
        <w:tc>
          <w:tcPr>
            <w:tcW w:w="1573" w:type="dxa"/>
            <w:tcBorders>
              <w:top w:val="nil"/>
              <w:left w:val="single" w:sz="4" w:space="0" w:color="auto"/>
              <w:bottom w:val="single" w:sz="4" w:space="0" w:color="auto"/>
              <w:right w:val="single" w:sz="4" w:space="0" w:color="auto"/>
            </w:tcBorders>
            <w:shd w:val="clear" w:color="000000" w:fill="F2F2F2"/>
            <w:noWrap/>
            <w:vAlign w:val="bottom"/>
            <w:hideMark/>
          </w:tcPr>
          <w:p w14:paraId="58BBD1A5"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26.090</w:t>
            </w:r>
          </w:p>
        </w:tc>
        <w:tc>
          <w:tcPr>
            <w:tcW w:w="2092" w:type="dxa"/>
            <w:tcBorders>
              <w:top w:val="nil"/>
              <w:left w:val="nil"/>
              <w:bottom w:val="single" w:sz="4" w:space="0" w:color="auto"/>
              <w:right w:val="single" w:sz="4" w:space="0" w:color="auto"/>
            </w:tcBorders>
            <w:shd w:val="clear" w:color="000000" w:fill="F2F2F2"/>
            <w:noWrap/>
            <w:vAlign w:val="bottom"/>
            <w:hideMark/>
          </w:tcPr>
          <w:p w14:paraId="38668893"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000000" w:fill="F2F2F2"/>
            <w:noWrap/>
            <w:vAlign w:val="bottom"/>
            <w:hideMark/>
          </w:tcPr>
          <w:p w14:paraId="50923CE1"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nil"/>
              <w:left w:val="nil"/>
              <w:bottom w:val="single" w:sz="4" w:space="0" w:color="auto"/>
              <w:right w:val="single" w:sz="4" w:space="0" w:color="auto"/>
            </w:tcBorders>
            <w:shd w:val="clear" w:color="000000" w:fill="F2F2F2"/>
            <w:noWrap/>
            <w:vAlign w:val="bottom"/>
            <w:hideMark/>
          </w:tcPr>
          <w:p w14:paraId="15365689"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15.482</w:t>
            </w:r>
          </w:p>
        </w:tc>
        <w:tc>
          <w:tcPr>
            <w:tcW w:w="1660" w:type="dxa"/>
            <w:tcBorders>
              <w:top w:val="nil"/>
              <w:left w:val="nil"/>
              <w:bottom w:val="single" w:sz="4" w:space="0" w:color="auto"/>
              <w:right w:val="single" w:sz="8" w:space="0" w:color="auto"/>
            </w:tcBorders>
            <w:shd w:val="clear" w:color="000000" w:fill="F2F2F2"/>
            <w:noWrap/>
            <w:vAlign w:val="bottom"/>
            <w:hideMark/>
          </w:tcPr>
          <w:p w14:paraId="60A29498"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31.537</w:t>
            </w:r>
          </w:p>
        </w:tc>
        <w:tc>
          <w:tcPr>
            <w:tcW w:w="1660" w:type="dxa"/>
            <w:tcBorders>
              <w:top w:val="nil"/>
              <w:left w:val="nil"/>
              <w:bottom w:val="single" w:sz="4" w:space="0" w:color="auto"/>
              <w:right w:val="single" w:sz="8" w:space="0" w:color="auto"/>
            </w:tcBorders>
            <w:shd w:val="clear" w:color="000000" w:fill="F2F2F2"/>
            <w:noWrap/>
            <w:vAlign w:val="bottom"/>
            <w:hideMark/>
          </w:tcPr>
          <w:p w14:paraId="582B685A"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73.109</w:t>
            </w:r>
          </w:p>
        </w:tc>
      </w:tr>
      <w:tr w:rsidR="00787725" w:rsidRPr="00787725" w14:paraId="2E184743" w14:textId="77777777" w:rsidTr="00837755">
        <w:trPr>
          <w:trHeight w:val="300"/>
        </w:trPr>
        <w:tc>
          <w:tcPr>
            <w:tcW w:w="2988" w:type="dxa"/>
            <w:vMerge w:val="restart"/>
            <w:tcBorders>
              <w:top w:val="nil"/>
              <w:left w:val="single" w:sz="8" w:space="0" w:color="auto"/>
              <w:bottom w:val="single" w:sz="4" w:space="0" w:color="000000"/>
              <w:right w:val="single" w:sz="8" w:space="0" w:color="auto"/>
            </w:tcBorders>
            <w:shd w:val="clear" w:color="000000" w:fill="F2DCDB"/>
            <w:noWrap/>
            <w:vAlign w:val="center"/>
            <w:hideMark/>
          </w:tcPr>
          <w:p w14:paraId="3ECE2BD7" w14:textId="77777777" w:rsidR="00787725" w:rsidRPr="00787725" w:rsidRDefault="00787725" w:rsidP="00787725">
            <w:pPr>
              <w:jc w:val="center"/>
              <w:rPr>
                <w:rFonts w:ascii="Verdana" w:hAnsi="Verdana"/>
                <w:b/>
                <w:bCs/>
                <w:sz w:val="20"/>
                <w:szCs w:val="20"/>
                <w:lang w:eastAsia="sl-SI"/>
              </w:rPr>
            </w:pPr>
            <w:r w:rsidRPr="00787725">
              <w:rPr>
                <w:rFonts w:ascii="Verdana" w:hAnsi="Verdana"/>
                <w:b/>
                <w:bCs/>
                <w:sz w:val="20"/>
                <w:szCs w:val="20"/>
                <w:lang w:eastAsia="sl-SI"/>
              </w:rPr>
              <w:t>javna razsvetljava</w:t>
            </w:r>
          </w:p>
        </w:tc>
        <w:tc>
          <w:tcPr>
            <w:tcW w:w="707" w:type="dxa"/>
            <w:tcBorders>
              <w:top w:val="nil"/>
              <w:left w:val="nil"/>
              <w:bottom w:val="single" w:sz="4" w:space="0" w:color="auto"/>
              <w:right w:val="nil"/>
            </w:tcBorders>
            <w:shd w:val="clear" w:color="auto" w:fill="auto"/>
            <w:noWrap/>
            <w:vAlign w:val="bottom"/>
            <w:hideMark/>
          </w:tcPr>
          <w:p w14:paraId="0674B5D2" w14:textId="77777777" w:rsidR="00787725" w:rsidRPr="00787725" w:rsidRDefault="00787725" w:rsidP="00787725">
            <w:pPr>
              <w:jc w:val="center"/>
              <w:rPr>
                <w:rFonts w:ascii="Verdana" w:hAnsi="Verdana"/>
                <w:sz w:val="20"/>
                <w:szCs w:val="20"/>
                <w:lang w:eastAsia="sl-SI"/>
              </w:rPr>
            </w:pPr>
            <w:r w:rsidRPr="00787725">
              <w:rPr>
                <w:rFonts w:ascii="Verdana" w:hAnsi="Verdana"/>
                <w:sz w:val="20"/>
                <w:szCs w:val="20"/>
                <w:lang w:eastAsia="sl-SI"/>
              </w:rPr>
              <w:t>m</w:t>
            </w:r>
          </w:p>
        </w:tc>
        <w:tc>
          <w:tcPr>
            <w:tcW w:w="1573" w:type="dxa"/>
            <w:tcBorders>
              <w:top w:val="nil"/>
              <w:left w:val="single" w:sz="4" w:space="0" w:color="auto"/>
              <w:bottom w:val="single" w:sz="4" w:space="0" w:color="auto"/>
              <w:right w:val="single" w:sz="4" w:space="0" w:color="auto"/>
            </w:tcBorders>
            <w:shd w:val="clear" w:color="auto" w:fill="auto"/>
            <w:noWrap/>
            <w:vAlign w:val="bottom"/>
            <w:hideMark/>
          </w:tcPr>
          <w:p w14:paraId="466FDD2E"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 </w:t>
            </w:r>
          </w:p>
        </w:tc>
        <w:tc>
          <w:tcPr>
            <w:tcW w:w="2092" w:type="dxa"/>
            <w:tcBorders>
              <w:top w:val="nil"/>
              <w:left w:val="nil"/>
              <w:bottom w:val="single" w:sz="4" w:space="0" w:color="auto"/>
              <w:right w:val="single" w:sz="4" w:space="0" w:color="auto"/>
            </w:tcBorders>
            <w:shd w:val="clear" w:color="auto" w:fill="auto"/>
            <w:noWrap/>
            <w:vAlign w:val="bottom"/>
            <w:hideMark/>
          </w:tcPr>
          <w:p w14:paraId="4C8507C6"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 </w:t>
            </w:r>
          </w:p>
        </w:tc>
        <w:tc>
          <w:tcPr>
            <w:tcW w:w="1520" w:type="dxa"/>
            <w:tcBorders>
              <w:top w:val="nil"/>
              <w:left w:val="nil"/>
              <w:bottom w:val="single" w:sz="4" w:space="0" w:color="auto"/>
              <w:right w:val="single" w:sz="4" w:space="0" w:color="auto"/>
            </w:tcBorders>
            <w:shd w:val="clear" w:color="auto" w:fill="auto"/>
            <w:noWrap/>
            <w:vAlign w:val="bottom"/>
            <w:hideMark/>
          </w:tcPr>
          <w:p w14:paraId="26881D82"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 </w:t>
            </w:r>
          </w:p>
        </w:tc>
        <w:tc>
          <w:tcPr>
            <w:tcW w:w="1540" w:type="dxa"/>
            <w:gridSpan w:val="2"/>
            <w:tcBorders>
              <w:top w:val="nil"/>
              <w:left w:val="nil"/>
              <w:bottom w:val="single" w:sz="4" w:space="0" w:color="auto"/>
              <w:right w:val="single" w:sz="4" w:space="0" w:color="auto"/>
            </w:tcBorders>
            <w:shd w:val="clear" w:color="auto" w:fill="auto"/>
            <w:vAlign w:val="bottom"/>
            <w:hideMark/>
          </w:tcPr>
          <w:p w14:paraId="4EE0D141"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47</w:t>
            </w:r>
          </w:p>
        </w:tc>
        <w:tc>
          <w:tcPr>
            <w:tcW w:w="1660" w:type="dxa"/>
            <w:tcBorders>
              <w:top w:val="nil"/>
              <w:left w:val="nil"/>
              <w:bottom w:val="single" w:sz="4" w:space="0" w:color="auto"/>
              <w:right w:val="single" w:sz="4" w:space="0" w:color="auto"/>
            </w:tcBorders>
            <w:shd w:val="clear" w:color="auto" w:fill="auto"/>
            <w:vAlign w:val="bottom"/>
            <w:hideMark/>
          </w:tcPr>
          <w:p w14:paraId="21C879F7"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296</w:t>
            </w:r>
          </w:p>
        </w:tc>
        <w:tc>
          <w:tcPr>
            <w:tcW w:w="1660" w:type="dxa"/>
            <w:tcBorders>
              <w:top w:val="nil"/>
              <w:left w:val="single" w:sz="8" w:space="0" w:color="auto"/>
              <w:bottom w:val="single" w:sz="4" w:space="0" w:color="auto"/>
              <w:right w:val="single" w:sz="8" w:space="0" w:color="auto"/>
            </w:tcBorders>
            <w:shd w:val="clear" w:color="auto" w:fill="auto"/>
            <w:noWrap/>
            <w:vAlign w:val="bottom"/>
            <w:hideMark/>
          </w:tcPr>
          <w:p w14:paraId="22FBB9EC"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 </w:t>
            </w:r>
          </w:p>
        </w:tc>
      </w:tr>
      <w:tr w:rsidR="00787725" w:rsidRPr="00787725" w14:paraId="05FADEC3" w14:textId="77777777" w:rsidTr="00837755">
        <w:trPr>
          <w:trHeight w:val="300"/>
        </w:trPr>
        <w:tc>
          <w:tcPr>
            <w:tcW w:w="2988" w:type="dxa"/>
            <w:vMerge/>
            <w:tcBorders>
              <w:top w:val="nil"/>
              <w:left w:val="single" w:sz="8" w:space="0" w:color="auto"/>
              <w:bottom w:val="single" w:sz="4" w:space="0" w:color="000000"/>
              <w:right w:val="single" w:sz="8" w:space="0" w:color="auto"/>
            </w:tcBorders>
            <w:vAlign w:val="center"/>
            <w:hideMark/>
          </w:tcPr>
          <w:p w14:paraId="7472957A" w14:textId="77777777" w:rsidR="00787725" w:rsidRPr="00787725" w:rsidRDefault="00787725" w:rsidP="00787725">
            <w:pPr>
              <w:rPr>
                <w:rFonts w:ascii="Verdana" w:hAnsi="Verdana"/>
                <w:b/>
                <w:bCs/>
                <w:sz w:val="20"/>
                <w:szCs w:val="20"/>
                <w:lang w:eastAsia="sl-SI"/>
              </w:rPr>
            </w:pPr>
          </w:p>
        </w:tc>
        <w:tc>
          <w:tcPr>
            <w:tcW w:w="707" w:type="dxa"/>
            <w:tcBorders>
              <w:top w:val="nil"/>
              <w:left w:val="single" w:sz="4" w:space="0" w:color="auto"/>
              <w:bottom w:val="single" w:sz="4" w:space="0" w:color="auto"/>
              <w:right w:val="single" w:sz="4" w:space="0" w:color="auto"/>
            </w:tcBorders>
            <w:shd w:val="clear" w:color="000000" w:fill="F2DCDB"/>
            <w:noWrap/>
            <w:vAlign w:val="bottom"/>
            <w:hideMark/>
          </w:tcPr>
          <w:p w14:paraId="6ADD55BD" w14:textId="77777777" w:rsidR="00787725" w:rsidRPr="00787725" w:rsidRDefault="00787725" w:rsidP="00787725">
            <w:pPr>
              <w:jc w:val="center"/>
              <w:rPr>
                <w:rFonts w:ascii="Verdana" w:hAnsi="Verdana"/>
                <w:sz w:val="20"/>
                <w:szCs w:val="20"/>
                <w:lang w:eastAsia="sl-SI"/>
              </w:rPr>
            </w:pPr>
            <w:r w:rsidRPr="00787725">
              <w:rPr>
                <w:rFonts w:ascii="Verdana" w:hAnsi="Verdana"/>
                <w:sz w:val="20"/>
                <w:szCs w:val="20"/>
                <w:lang w:eastAsia="sl-SI"/>
              </w:rPr>
              <w:t>EUR</w:t>
            </w:r>
          </w:p>
        </w:tc>
        <w:tc>
          <w:tcPr>
            <w:tcW w:w="1573" w:type="dxa"/>
            <w:tcBorders>
              <w:top w:val="nil"/>
              <w:left w:val="nil"/>
              <w:bottom w:val="single" w:sz="4" w:space="0" w:color="auto"/>
              <w:right w:val="single" w:sz="4" w:space="0" w:color="auto"/>
            </w:tcBorders>
            <w:shd w:val="clear" w:color="000000" w:fill="F2DCDB"/>
            <w:noWrap/>
            <w:vAlign w:val="bottom"/>
            <w:hideMark/>
          </w:tcPr>
          <w:p w14:paraId="482F2D91"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 </w:t>
            </w:r>
          </w:p>
        </w:tc>
        <w:tc>
          <w:tcPr>
            <w:tcW w:w="2092" w:type="dxa"/>
            <w:tcBorders>
              <w:top w:val="nil"/>
              <w:left w:val="nil"/>
              <w:bottom w:val="single" w:sz="4" w:space="0" w:color="auto"/>
              <w:right w:val="single" w:sz="4" w:space="0" w:color="auto"/>
            </w:tcBorders>
            <w:shd w:val="clear" w:color="000000" w:fill="F2DCDB"/>
            <w:noWrap/>
            <w:vAlign w:val="bottom"/>
            <w:hideMark/>
          </w:tcPr>
          <w:p w14:paraId="54F401E5"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 </w:t>
            </w:r>
          </w:p>
        </w:tc>
        <w:tc>
          <w:tcPr>
            <w:tcW w:w="1520" w:type="dxa"/>
            <w:tcBorders>
              <w:top w:val="nil"/>
              <w:left w:val="nil"/>
              <w:bottom w:val="single" w:sz="4" w:space="0" w:color="auto"/>
              <w:right w:val="single" w:sz="4" w:space="0" w:color="auto"/>
            </w:tcBorders>
            <w:shd w:val="clear" w:color="000000" w:fill="F2DCDB"/>
            <w:noWrap/>
            <w:vAlign w:val="bottom"/>
            <w:hideMark/>
          </w:tcPr>
          <w:p w14:paraId="2FF98F73"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 </w:t>
            </w:r>
          </w:p>
        </w:tc>
        <w:tc>
          <w:tcPr>
            <w:tcW w:w="1540" w:type="dxa"/>
            <w:gridSpan w:val="2"/>
            <w:tcBorders>
              <w:top w:val="nil"/>
              <w:left w:val="nil"/>
              <w:bottom w:val="single" w:sz="4" w:space="0" w:color="auto"/>
              <w:right w:val="single" w:sz="4" w:space="0" w:color="auto"/>
            </w:tcBorders>
            <w:shd w:val="clear" w:color="000000" w:fill="F2DCDB"/>
            <w:noWrap/>
            <w:vAlign w:val="bottom"/>
            <w:hideMark/>
          </w:tcPr>
          <w:p w14:paraId="1400FFC7"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16.055</w:t>
            </w:r>
          </w:p>
        </w:tc>
        <w:tc>
          <w:tcPr>
            <w:tcW w:w="1660" w:type="dxa"/>
            <w:tcBorders>
              <w:top w:val="nil"/>
              <w:left w:val="nil"/>
              <w:bottom w:val="single" w:sz="4" w:space="0" w:color="auto"/>
              <w:right w:val="nil"/>
            </w:tcBorders>
            <w:shd w:val="clear" w:color="000000" w:fill="F2DCDB"/>
            <w:noWrap/>
            <w:vAlign w:val="bottom"/>
            <w:hideMark/>
          </w:tcPr>
          <w:p w14:paraId="05613656"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101.114</w:t>
            </w:r>
          </w:p>
        </w:tc>
        <w:tc>
          <w:tcPr>
            <w:tcW w:w="1660" w:type="dxa"/>
            <w:tcBorders>
              <w:top w:val="nil"/>
              <w:left w:val="single" w:sz="8" w:space="0" w:color="auto"/>
              <w:bottom w:val="single" w:sz="4" w:space="0" w:color="auto"/>
              <w:right w:val="single" w:sz="8" w:space="0" w:color="auto"/>
            </w:tcBorders>
            <w:shd w:val="clear" w:color="000000" w:fill="F2DCDB"/>
            <w:noWrap/>
            <w:vAlign w:val="bottom"/>
            <w:hideMark/>
          </w:tcPr>
          <w:p w14:paraId="7D6E27D4"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117.169</w:t>
            </w:r>
          </w:p>
        </w:tc>
      </w:tr>
      <w:tr w:rsidR="00787725" w:rsidRPr="00787725" w14:paraId="1A5B90D9" w14:textId="77777777" w:rsidTr="00837755">
        <w:trPr>
          <w:trHeight w:val="300"/>
        </w:trPr>
        <w:tc>
          <w:tcPr>
            <w:tcW w:w="2988" w:type="dxa"/>
            <w:vMerge w:val="restart"/>
            <w:tcBorders>
              <w:top w:val="nil"/>
              <w:left w:val="single" w:sz="8" w:space="0" w:color="auto"/>
              <w:bottom w:val="single" w:sz="4" w:space="0" w:color="000000"/>
              <w:right w:val="single" w:sz="8" w:space="0" w:color="auto"/>
            </w:tcBorders>
            <w:shd w:val="clear" w:color="000000" w:fill="FDE9D9"/>
            <w:vAlign w:val="center"/>
            <w:hideMark/>
          </w:tcPr>
          <w:p w14:paraId="0440A44D" w14:textId="77777777" w:rsidR="00787725" w:rsidRPr="00787725" w:rsidRDefault="00787725" w:rsidP="00787725">
            <w:pPr>
              <w:jc w:val="center"/>
              <w:rPr>
                <w:rFonts w:ascii="Verdana" w:hAnsi="Verdana"/>
                <w:b/>
                <w:bCs/>
                <w:color w:val="000000"/>
                <w:sz w:val="20"/>
                <w:szCs w:val="20"/>
                <w:lang w:eastAsia="sl-SI"/>
              </w:rPr>
            </w:pPr>
            <w:r w:rsidRPr="00787725">
              <w:rPr>
                <w:rFonts w:ascii="Verdana" w:hAnsi="Verdana"/>
                <w:b/>
                <w:bCs/>
                <w:color w:val="000000"/>
                <w:sz w:val="20"/>
                <w:szCs w:val="20"/>
                <w:lang w:eastAsia="sl-SI"/>
              </w:rPr>
              <w:t>plinovod - rekonstrukcija in prestavitev</w:t>
            </w:r>
          </w:p>
        </w:tc>
        <w:tc>
          <w:tcPr>
            <w:tcW w:w="707" w:type="dxa"/>
            <w:tcBorders>
              <w:top w:val="nil"/>
              <w:left w:val="nil"/>
              <w:bottom w:val="single" w:sz="4" w:space="0" w:color="auto"/>
              <w:right w:val="nil"/>
            </w:tcBorders>
            <w:shd w:val="clear" w:color="auto" w:fill="auto"/>
            <w:noWrap/>
            <w:vAlign w:val="bottom"/>
            <w:hideMark/>
          </w:tcPr>
          <w:p w14:paraId="3EEBE00F"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m</w:t>
            </w:r>
          </w:p>
        </w:tc>
        <w:tc>
          <w:tcPr>
            <w:tcW w:w="1573" w:type="dxa"/>
            <w:tcBorders>
              <w:top w:val="nil"/>
              <w:left w:val="single" w:sz="4" w:space="0" w:color="auto"/>
              <w:bottom w:val="single" w:sz="4" w:space="0" w:color="auto"/>
              <w:right w:val="single" w:sz="4" w:space="0" w:color="auto"/>
            </w:tcBorders>
            <w:shd w:val="clear" w:color="auto" w:fill="auto"/>
            <w:noWrap/>
            <w:vAlign w:val="bottom"/>
            <w:hideMark/>
          </w:tcPr>
          <w:p w14:paraId="79FF813A"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auto" w:fill="auto"/>
            <w:noWrap/>
            <w:vAlign w:val="bottom"/>
            <w:hideMark/>
          </w:tcPr>
          <w:p w14:paraId="5A0D8FD8"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auto" w:fill="auto"/>
            <w:noWrap/>
            <w:vAlign w:val="bottom"/>
            <w:hideMark/>
          </w:tcPr>
          <w:p w14:paraId="55544262"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nil"/>
              <w:left w:val="nil"/>
              <w:bottom w:val="single" w:sz="4" w:space="0" w:color="auto"/>
              <w:right w:val="single" w:sz="4" w:space="0" w:color="auto"/>
            </w:tcBorders>
            <w:shd w:val="clear" w:color="auto" w:fill="auto"/>
            <w:noWrap/>
            <w:vAlign w:val="bottom"/>
            <w:hideMark/>
          </w:tcPr>
          <w:p w14:paraId="1C839F8B"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single" w:sz="8" w:space="0" w:color="auto"/>
            </w:tcBorders>
            <w:shd w:val="clear" w:color="auto" w:fill="auto"/>
            <w:vAlign w:val="bottom"/>
            <w:hideMark/>
          </w:tcPr>
          <w:p w14:paraId="008C473B"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164</w:t>
            </w:r>
          </w:p>
        </w:tc>
        <w:tc>
          <w:tcPr>
            <w:tcW w:w="1660" w:type="dxa"/>
            <w:tcBorders>
              <w:top w:val="nil"/>
              <w:left w:val="nil"/>
              <w:bottom w:val="single" w:sz="4" w:space="0" w:color="auto"/>
              <w:right w:val="single" w:sz="8" w:space="0" w:color="auto"/>
            </w:tcBorders>
            <w:shd w:val="clear" w:color="auto" w:fill="auto"/>
            <w:noWrap/>
            <w:vAlign w:val="bottom"/>
            <w:hideMark/>
          </w:tcPr>
          <w:p w14:paraId="20954A99" w14:textId="77777777" w:rsidR="00787725" w:rsidRPr="00787725" w:rsidRDefault="00787725" w:rsidP="00112063">
            <w:pPr>
              <w:jc w:val="right"/>
              <w:rPr>
                <w:rFonts w:ascii="Verdana" w:hAnsi="Verdana"/>
                <w:color w:val="FF0000"/>
                <w:sz w:val="20"/>
                <w:szCs w:val="20"/>
                <w:lang w:eastAsia="sl-SI"/>
              </w:rPr>
            </w:pPr>
            <w:r w:rsidRPr="00787725">
              <w:rPr>
                <w:rFonts w:ascii="Verdana" w:hAnsi="Verdana"/>
                <w:color w:val="FF0000"/>
                <w:sz w:val="20"/>
                <w:szCs w:val="20"/>
                <w:lang w:eastAsia="sl-SI"/>
              </w:rPr>
              <w:t> </w:t>
            </w:r>
          </w:p>
        </w:tc>
      </w:tr>
      <w:tr w:rsidR="00787725" w:rsidRPr="00787725" w14:paraId="5688E268" w14:textId="77777777" w:rsidTr="00837755">
        <w:trPr>
          <w:trHeight w:val="255"/>
        </w:trPr>
        <w:tc>
          <w:tcPr>
            <w:tcW w:w="2988" w:type="dxa"/>
            <w:vMerge/>
            <w:tcBorders>
              <w:top w:val="nil"/>
              <w:left w:val="single" w:sz="8" w:space="0" w:color="auto"/>
              <w:bottom w:val="single" w:sz="4" w:space="0" w:color="000000"/>
              <w:right w:val="single" w:sz="8" w:space="0" w:color="auto"/>
            </w:tcBorders>
            <w:vAlign w:val="center"/>
            <w:hideMark/>
          </w:tcPr>
          <w:p w14:paraId="45D09BD4" w14:textId="77777777" w:rsidR="00787725" w:rsidRPr="00787725" w:rsidRDefault="00787725" w:rsidP="00787725">
            <w:pPr>
              <w:rPr>
                <w:rFonts w:ascii="Verdana" w:hAnsi="Verdana"/>
                <w:b/>
                <w:bCs/>
                <w:color w:val="000000"/>
                <w:sz w:val="20"/>
                <w:szCs w:val="20"/>
                <w:lang w:eastAsia="sl-SI"/>
              </w:rPr>
            </w:pPr>
          </w:p>
        </w:tc>
        <w:tc>
          <w:tcPr>
            <w:tcW w:w="707" w:type="dxa"/>
            <w:tcBorders>
              <w:top w:val="nil"/>
              <w:left w:val="single" w:sz="4" w:space="0" w:color="auto"/>
              <w:bottom w:val="single" w:sz="4" w:space="0" w:color="auto"/>
              <w:right w:val="single" w:sz="4" w:space="0" w:color="auto"/>
            </w:tcBorders>
            <w:shd w:val="clear" w:color="000000" w:fill="FDE9D9"/>
            <w:noWrap/>
            <w:vAlign w:val="bottom"/>
            <w:hideMark/>
          </w:tcPr>
          <w:p w14:paraId="6EF6DEAE"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 xml:space="preserve"> EUR </w:t>
            </w:r>
          </w:p>
        </w:tc>
        <w:tc>
          <w:tcPr>
            <w:tcW w:w="1573" w:type="dxa"/>
            <w:tcBorders>
              <w:top w:val="nil"/>
              <w:left w:val="nil"/>
              <w:bottom w:val="single" w:sz="4" w:space="0" w:color="auto"/>
              <w:right w:val="single" w:sz="4" w:space="0" w:color="auto"/>
            </w:tcBorders>
            <w:shd w:val="clear" w:color="000000" w:fill="FDE9D9"/>
            <w:noWrap/>
            <w:vAlign w:val="bottom"/>
            <w:hideMark/>
          </w:tcPr>
          <w:p w14:paraId="0FC9A676"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000000" w:fill="FDE9D9"/>
            <w:noWrap/>
            <w:vAlign w:val="bottom"/>
            <w:hideMark/>
          </w:tcPr>
          <w:p w14:paraId="4603AA0D"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000000" w:fill="FDE9D9"/>
            <w:noWrap/>
            <w:vAlign w:val="bottom"/>
            <w:hideMark/>
          </w:tcPr>
          <w:p w14:paraId="159F7C82"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nil"/>
              <w:left w:val="nil"/>
              <w:bottom w:val="single" w:sz="4" w:space="0" w:color="auto"/>
              <w:right w:val="single" w:sz="4" w:space="0" w:color="auto"/>
            </w:tcBorders>
            <w:shd w:val="clear" w:color="000000" w:fill="FDE9D9"/>
            <w:noWrap/>
            <w:vAlign w:val="bottom"/>
            <w:hideMark/>
          </w:tcPr>
          <w:p w14:paraId="22783B27"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single" w:sz="8" w:space="0" w:color="auto"/>
            </w:tcBorders>
            <w:shd w:val="clear" w:color="000000" w:fill="FDE9D9"/>
            <w:noWrap/>
            <w:vAlign w:val="bottom"/>
            <w:hideMark/>
          </w:tcPr>
          <w:p w14:paraId="79821C49"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65.880</w:t>
            </w:r>
          </w:p>
        </w:tc>
        <w:tc>
          <w:tcPr>
            <w:tcW w:w="1660" w:type="dxa"/>
            <w:tcBorders>
              <w:top w:val="nil"/>
              <w:left w:val="nil"/>
              <w:bottom w:val="single" w:sz="4" w:space="0" w:color="auto"/>
              <w:right w:val="single" w:sz="8" w:space="0" w:color="auto"/>
            </w:tcBorders>
            <w:shd w:val="clear" w:color="000000" w:fill="FDE9D9"/>
            <w:noWrap/>
            <w:vAlign w:val="bottom"/>
            <w:hideMark/>
          </w:tcPr>
          <w:p w14:paraId="0F84038D"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65.880</w:t>
            </w:r>
          </w:p>
        </w:tc>
      </w:tr>
      <w:tr w:rsidR="00787725" w:rsidRPr="00787725" w14:paraId="1E65A821" w14:textId="77777777" w:rsidTr="00837755">
        <w:trPr>
          <w:trHeight w:val="345"/>
        </w:trPr>
        <w:tc>
          <w:tcPr>
            <w:tcW w:w="2988" w:type="dxa"/>
            <w:tcBorders>
              <w:top w:val="nil"/>
              <w:left w:val="single" w:sz="8" w:space="0" w:color="auto"/>
              <w:bottom w:val="nil"/>
              <w:right w:val="single" w:sz="8" w:space="0" w:color="auto"/>
            </w:tcBorders>
            <w:shd w:val="clear" w:color="000000" w:fill="D9D9D9"/>
            <w:noWrap/>
            <w:vAlign w:val="bottom"/>
            <w:hideMark/>
          </w:tcPr>
          <w:p w14:paraId="5C6293BC" w14:textId="77777777" w:rsidR="00787725" w:rsidRPr="00787725" w:rsidRDefault="00787725" w:rsidP="00787725">
            <w:pPr>
              <w:jc w:val="center"/>
              <w:rPr>
                <w:rFonts w:ascii="Verdana" w:hAnsi="Verdana"/>
                <w:b/>
                <w:bCs/>
                <w:sz w:val="20"/>
                <w:szCs w:val="20"/>
                <w:lang w:eastAsia="sl-SI"/>
              </w:rPr>
            </w:pPr>
            <w:r w:rsidRPr="00787725">
              <w:rPr>
                <w:rFonts w:ascii="Verdana" w:hAnsi="Verdana"/>
                <w:b/>
                <w:bCs/>
                <w:sz w:val="20"/>
                <w:szCs w:val="20"/>
                <w:lang w:eastAsia="sl-SI"/>
              </w:rPr>
              <w:t>odkupi zemljišč</w:t>
            </w:r>
          </w:p>
        </w:tc>
        <w:tc>
          <w:tcPr>
            <w:tcW w:w="707" w:type="dxa"/>
            <w:tcBorders>
              <w:top w:val="nil"/>
              <w:left w:val="nil"/>
              <w:bottom w:val="nil"/>
              <w:right w:val="nil"/>
            </w:tcBorders>
            <w:shd w:val="clear" w:color="000000" w:fill="D9D9D9"/>
            <w:noWrap/>
            <w:vAlign w:val="bottom"/>
            <w:hideMark/>
          </w:tcPr>
          <w:p w14:paraId="4CCA78F9"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EUR</w:t>
            </w:r>
          </w:p>
        </w:tc>
        <w:tc>
          <w:tcPr>
            <w:tcW w:w="1573" w:type="dxa"/>
            <w:tcBorders>
              <w:top w:val="nil"/>
              <w:left w:val="single" w:sz="4" w:space="0" w:color="auto"/>
              <w:bottom w:val="nil"/>
              <w:right w:val="single" w:sz="4" w:space="0" w:color="auto"/>
            </w:tcBorders>
            <w:shd w:val="clear" w:color="000000" w:fill="D9D9D9"/>
            <w:noWrap/>
            <w:vAlign w:val="bottom"/>
            <w:hideMark/>
          </w:tcPr>
          <w:p w14:paraId="0E8FD4F5"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nil"/>
              <w:right w:val="single" w:sz="4" w:space="0" w:color="auto"/>
            </w:tcBorders>
            <w:shd w:val="clear" w:color="000000" w:fill="D9D9D9"/>
            <w:noWrap/>
            <w:vAlign w:val="bottom"/>
            <w:hideMark/>
          </w:tcPr>
          <w:p w14:paraId="3EE96F14"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nil"/>
              <w:right w:val="single" w:sz="4" w:space="0" w:color="auto"/>
            </w:tcBorders>
            <w:shd w:val="clear" w:color="000000" w:fill="D9D9D9"/>
            <w:noWrap/>
            <w:vAlign w:val="bottom"/>
            <w:hideMark/>
          </w:tcPr>
          <w:p w14:paraId="1C573553"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nil"/>
              <w:left w:val="nil"/>
              <w:bottom w:val="nil"/>
              <w:right w:val="single" w:sz="4" w:space="0" w:color="auto"/>
            </w:tcBorders>
            <w:shd w:val="clear" w:color="000000" w:fill="D9D9D9"/>
            <w:noWrap/>
            <w:vAlign w:val="bottom"/>
            <w:hideMark/>
          </w:tcPr>
          <w:p w14:paraId="58A56992"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13.200</w:t>
            </w:r>
          </w:p>
        </w:tc>
        <w:tc>
          <w:tcPr>
            <w:tcW w:w="1660" w:type="dxa"/>
            <w:tcBorders>
              <w:top w:val="nil"/>
              <w:left w:val="nil"/>
              <w:bottom w:val="nil"/>
              <w:right w:val="single" w:sz="8" w:space="0" w:color="auto"/>
            </w:tcBorders>
            <w:shd w:val="clear" w:color="000000" w:fill="D9D9D9"/>
            <w:noWrap/>
            <w:vAlign w:val="bottom"/>
            <w:hideMark/>
          </w:tcPr>
          <w:p w14:paraId="5CCFFDA0"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nil"/>
              <w:right w:val="single" w:sz="8" w:space="0" w:color="auto"/>
            </w:tcBorders>
            <w:shd w:val="clear" w:color="000000" w:fill="D9D9D9"/>
            <w:noWrap/>
            <w:vAlign w:val="bottom"/>
            <w:hideMark/>
          </w:tcPr>
          <w:p w14:paraId="3241B912"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13.200</w:t>
            </w:r>
          </w:p>
        </w:tc>
      </w:tr>
      <w:tr w:rsidR="00787725" w:rsidRPr="00787725" w14:paraId="2D322CD4" w14:textId="77777777" w:rsidTr="00837755">
        <w:trPr>
          <w:trHeight w:val="300"/>
        </w:trPr>
        <w:tc>
          <w:tcPr>
            <w:tcW w:w="2988" w:type="dxa"/>
            <w:tcBorders>
              <w:top w:val="single" w:sz="4" w:space="0" w:color="auto"/>
              <w:left w:val="single" w:sz="8" w:space="0" w:color="auto"/>
              <w:bottom w:val="nil"/>
              <w:right w:val="single" w:sz="8" w:space="0" w:color="auto"/>
            </w:tcBorders>
            <w:shd w:val="clear" w:color="000000" w:fill="EBF1DE"/>
            <w:noWrap/>
            <w:vAlign w:val="bottom"/>
            <w:hideMark/>
          </w:tcPr>
          <w:p w14:paraId="3CEFC37E" w14:textId="77777777" w:rsidR="00787725" w:rsidRPr="00787725" w:rsidRDefault="00787725" w:rsidP="00787725">
            <w:pPr>
              <w:jc w:val="center"/>
              <w:rPr>
                <w:rFonts w:ascii="Verdana" w:hAnsi="Verdana"/>
                <w:b/>
                <w:bCs/>
                <w:sz w:val="20"/>
                <w:szCs w:val="20"/>
                <w:lang w:eastAsia="sl-SI"/>
              </w:rPr>
            </w:pPr>
            <w:r w:rsidRPr="00787725">
              <w:rPr>
                <w:rFonts w:ascii="Verdana" w:hAnsi="Verdana"/>
                <w:b/>
                <w:bCs/>
                <w:sz w:val="20"/>
                <w:szCs w:val="20"/>
                <w:lang w:eastAsia="sl-SI"/>
              </w:rPr>
              <w:t>drevesa</w:t>
            </w:r>
          </w:p>
        </w:tc>
        <w:tc>
          <w:tcPr>
            <w:tcW w:w="707" w:type="dxa"/>
            <w:tcBorders>
              <w:top w:val="single" w:sz="4" w:space="0" w:color="auto"/>
              <w:left w:val="nil"/>
              <w:bottom w:val="nil"/>
              <w:right w:val="nil"/>
            </w:tcBorders>
            <w:shd w:val="clear" w:color="000000" w:fill="EBF1DE"/>
            <w:noWrap/>
            <w:vAlign w:val="bottom"/>
            <w:hideMark/>
          </w:tcPr>
          <w:p w14:paraId="552B99E1"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EUR</w:t>
            </w:r>
          </w:p>
        </w:tc>
        <w:tc>
          <w:tcPr>
            <w:tcW w:w="1573" w:type="dxa"/>
            <w:tcBorders>
              <w:top w:val="single" w:sz="4" w:space="0" w:color="auto"/>
              <w:left w:val="single" w:sz="4" w:space="0" w:color="auto"/>
              <w:bottom w:val="nil"/>
              <w:right w:val="single" w:sz="4" w:space="0" w:color="auto"/>
            </w:tcBorders>
            <w:shd w:val="clear" w:color="000000" w:fill="EBF1DE"/>
            <w:noWrap/>
            <w:vAlign w:val="bottom"/>
            <w:hideMark/>
          </w:tcPr>
          <w:p w14:paraId="04BB362B"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1.342</w:t>
            </w:r>
          </w:p>
        </w:tc>
        <w:tc>
          <w:tcPr>
            <w:tcW w:w="2092" w:type="dxa"/>
            <w:tcBorders>
              <w:top w:val="single" w:sz="4" w:space="0" w:color="auto"/>
              <w:left w:val="nil"/>
              <w:bottom w:val="nil"/>
              <w:right w:val="single" w:sz="4" w:space="0" w:color="auto"/>
            </w:tcBorders>
            <w:shd w:val="clear" w:color="000000" w:fill="EBF1DE"/>
            <w:noWrap/>
            <w:vAlign w:val="bottom"/>
            <w:hideMark/>
          </w:tcPr>
          <w:p w14:paraId="1D19B28A"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single" w:sz="4" w:space="0" w:color="auto"/>
              <w:left w:val="nil"/>
              <w:bottom w:val="nil"/>
              <w:right w:val="single" w:sz="4" w:space="0" w:color="auto"/>
            </w:tcBorders>
            <w:shd w:val="clear" w:color="000000" w:fill="EBF1DE"/>
            <w:noWrap/>
            <w:vAlign w:val="bottom"/>
            <w:hideMark/>
          </w:tcPr>
          <w:p w14:paraId="7DE32455"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single" w:sz="4" w:space="0" w:color="auto"/>
              <w:left w:val="nil"/>
              <w:bottom w:val="nil"/>
              <w:right w:val="single" w:sz="4" w:space="0" w:color="auto"/>
            </w:tcBorders>
            <w:shd w:val="clear" w:color="000000" w:fill="EBF1DE"/>
            <w:noWrap/>
            <w:vAlign w:val="bottom"/>
            <w:hideMark/>
          </w:tcPr>
          <w:p w14:paraId="0DF5C6AB"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805</w:t>
            </w:r>
          </w:p>
        </w:tc>
        <w:tc>
          <w:tcPr>
            <w:tcW w:w="1660" w:type="dxa"/>
            <w:tcBorders>
              <w:top w:val="single" w:sz="4" w:space="0" w:color="auto"/>
              <w:left w:val="nil"/>
              <w:bottom w:val="nil"/>
              <w:right w:val="single" w:sz="8" w:space="0" w:color="auto"/>
            </w:tcBorders>
            <w:shd w:val="clear" w:color="000000" w:fill="EBF1DE"/>
            <w:noWrap/>
            <w:vAlign w:val="bottom"/>
            <w:hideMark/>
          </w:tcPr>
          <w:p w14:paraId="28D35647"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1.342</w:t>
            </w:r>
          </w:p>
        </w:tc>
        <w:tc>
          <w:tcPr>
            <w:tcW w:w="1660" w:type="dxa"/>
            <w:tcBorders>
              <w:top w:val="single" w:sz="4" w:space="0" w:color="auto"/>
              <w:left w:val="nil"/>
              <w:bottom w:val="nil"/>
              <w:right w:val="single" w:sz="8" w:space="0" w:color="auto"/>
            </w:tcBorders>
            <w:shd w:val="clear" w:color="000000" w:fill="EBF1DE"/>
            <w:noWrap/>
            <w:vAlign w:val="bottom"/>
            <w:hideMark/>
          </w:tcPr>
          <w:p w14:paraId="4EA1B88F"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3.489</w:t>
            </w:r>
          </w:p>
        </w:tc>
      </w:tr>
      <w:tr w:rsidR="00787725" w:rsidRPr="00787725" w14:paraId="73BCD65F" w14:textId="77777777" w:rsidTr="00837755">
        <w:trPr>
          <w:trHeight w:val="525"/>
        </w:trPr>
        <w:tc>
          <w:tcPr>
            <w:tcW w:w="2988" w:type="dxa"/>
            <w:tcBorders>
              <w:top w:val="single" w:sz="4" w:space="0" w:color="auto"/>
              <w:left w:val="single" w:sz="8" w:space="0" w:color="auto"/>
              <w:bottom w:val="nil"/>
              <w:right w:val="single" w:sz="8" w:space="0" w:color="auto"/>
            </w:tcBorders>
            <w:shd w:val="clear" w:color="auto" w:fill="auto"/>
            <w:vAlign w:val="bottom"/>
            <w:hideMark/>
          </w:tcPr>
          <w:p w14:paraId="78EE838C" w14:textId="77777777" w:rsidR="00787725" w:rsidRPr="00787725" w:rsidRDefault="00787725" w:rsidP="00787725">
            <w:pPr>
              <w:rPr>
                <w:rFonts w:ascii="Verdana" w:hAnsi="Verdana"/>
                <w:b/>
                <w:bCs/>
                <w:color w:val="000000"/>
                <w:sz w:val="20"/>
                <w:szCs w:val="20"/>
                <w:lang w:eastAsia="sl-SI"/>
              </w:rPr>
            </w:pPr>
            <w:r w:rsidRPr="00787725">
              <w:rPr>
                <w:rFonts w:ascii="Verdana" w:hAnsi="Verdana"/>
                <w:b/>
                <w:bCs/>
                <w:color w:val="000000"/>
                <w:sz w:val="20"/>
                <w:szCs w:val="20"/>
                <w:lang w:eastAsia="sl-SI"/>
              </w:rPr>
              <w:t>projektna in investicijska dokumentacija</w:t>
            </w:r>
          </w:p>
        </w:tc>
        <w:tc>
          <w:tcPr>
            <w:tcW w:w="707" w:type="dxa"/>
            <w:tcBorders>
              <w:top w:val="single" w:sz="4" w:space="0" w:color="auto"/>
              <w:left w:val="nil"/>
              <w:bottom w:val="nil"/>
              <w:right w:val="nil"/>
            </w:tcBorders>
            <w:shd w:val="clear" w:color="auto" w:fill="auto"/>
            <w:vAlign w:val="bottom"/>
            <w:hideMark/>
          </w:tcPr>
          <w:p w14:paraId="71399D73" w14:textId="77777777" w:rsidR="00787725" w:rsidRPr="00787725" w:rsidRDefault="00787725" w:rsidP="00787725">
            <w:pPr>
              <w:jc w:val="right"/>
              <w:rPr>
                <w:rFonts w:ascii="Verdana" w:hAnsi="Verdana"/>
                <w:color w:val="000000"/>
                <w:sz w:val="20"/>
                <w:szCs w:val="20"/>
                <w:lang w:eastAsia="sl-SI"/>
              </w:rPr>
            </w:pPr>
            <w:r w:rsidRPr="00787725">
              <w:rPr>
                <w:rFonts w:ascii="Verdana" w:hAnsi="Verdana"/>
                <w:color w:val="000000"/>
                <w:sz w:val="20"/>
                <w:szCs w:val="20"/>
                <w:lang w:eastAsia="sl-SI"/>
              </w:rPr>
              <w:t>7%</w:t>
            </w:r>
          </w:p>
        </w:tc>
        <w:tc>
          <w:tcPr>
            <w:tcW w:w="1573" w:type="dxa"/>
            <w:tcBorders>
              <w:top w:val="single" w:sz="4" w:space="0" w:color="auto"/>
              <w:left w:val="single" w:sz="4" w:space="0" w:color="auto"/>
              <w:bottom w:val="nil"/>
              <w:right w:val="single" w:sz="4" w:space="0" w:color="auto"/>
            </w:tcBorders>
            <w:shd w:val="clear" w:color="auto" w:fill="auto"/>
            <w:noWrap/>
            <w:vAlign w:val="bottom"/>
            <w:hideMark/>
          </w:tcPr>
          <w:p w14:paraId="4A5A2DE7"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single" w:sz="4" w:space="0" w:color="auto"/>
              <w:left w:val="nil"/>
              <w:bottom w:val="nil"/>
              <w:right w:val="single" w:sz="4" w:space="0" w:color="auto"/>
            </w:tcBorders>
            <w:shd w:val="clear" w:color="auto" w:fill="auto"/>
            <w:noWrap/>
            <w:vAlign w:val="bottom"/>
            <w:hideMark/>
          </w:tcPr>
          <w:p w14:paraId="009FCAC4"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single" w:sz="4" w:space="0" w:color="auto"/>
              <w:left w:val="nil"/>
              <w:bottom w:val="nil"/>
              <w:right w:val="single" w:sz="4" w:space="0" w:color="auto"/>
            </w:tcBorders>
            <w:shd w:val="clear" w:color="auto" w:fill="auto"/>
            <w:noWrap/>
            <w:vAlign w:val="bottom"/>
            <w:hideMark/>
          </w:tcPr>
          <w:p w14:paraId="0D327E7F"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single" w:sz="4" w:space="0" w:color="auto"/>
              <w:left w:val="nil"/>
              <w:bottom w:val="nil"/>
              <w:right w:val="single" w:sz="4" w:space="0" w:color="auto"/>
            </w:tcBorders>
            <w:shd w:val="clear" w:color="auto" w:fill="auto"/>
            <w:noWrap/>
            <w:vAlign w:val="bottom"/>
            <w:hideMark/>
          </w:tcPr>
          <w:p w14:paraId="652B97F1"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single" w:sz="4" w:space="0" w:color="auto"/>
              <w:left w:val="nil"/>
              <w:bottom w:val="nil"/>
              <w:right w:val="single" w:sz="8" w:space="0" w:color="auto"/>
            </w:tcBorders>
            <w:shd w:val="clear" w:color="auto" w:fill="auto"/>
            <w:noWrap/>
            <w:vAlign w:val="bottom"/>
            <w:hideMark/>
          </w:tcPr>
          <w:p w14:paraId="5470DAAB"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single" w:sz="4" w:space="0" w:color="auto"/>
              <w:left w:val="nil"/>
              <w:bottom w:val="single" w:sz="4" w:space="0" w:color="auto"/>
              <w:right w:val="single" w:sz="8" w:space="0" w:color="auto"/>
            </w:tcBorders>
            <w:shd w:val="clear" w:color="auto" w:fill="auto"/>
            <w:noWrap/>
            <w:vAlign w:val="bottom"/>
            <w:hideMark/>
          </w:tcPr>
          <w:p w14:paraId="0881B9AD"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22.698</w:t>
            </w:r>
          </w:p>
        </w:tc>
      </w:tr>
      <w:tr w:rsidR="00787725" w:rsidRPr="00787725" w14:paraId="7A9E7AAB" w14:textId="77777777" w:rsidTr="00837755">
        <w:trPr>
          <w:trHeight w:val="300"/>
        </w:trPr>
        <w:tc>
          <w:tcPr>
            <w:tcW w:w="2988" w:type="dxa"/>
            <w:tcBorders>
              <w:top w:val="single" w:sz="4" w:space="0" w:color="auto"/>
              <w:left w:val="single" w:sz="8" w:space="0" w:color="auto"/>
              <w:bottom w:val="nil"/>
              <w:right w:val="single" w:sz="8" w:space="0" w:color="auto"/>
            </w:tcBorders>
            <w:shd w:val="clear" w:color="auto" w:fill="auto"/>
            <w:noWrap/>
            <w:vAlign w:val="bottom"/>
            <w:hideMark/>
          </w:tcPr>
          <w:p w14:paraId="2E78E104" w14:textId="77777777" w:rsidR="00787725" w:rsidRPr="00787725" w:rsidRDefault="00787725" w:rsidP="00787725">
            <w:pPr>
              <w:rPr>
                <w:rFonts w:ascii="Verdana" w:hAnsi="Verdana"/>
                <w:b/>
                <w:bCs/>
                <w:color w:val="000000"/>
                <w:sz w:val="20"/>
                <w:szCs w:val="20"/>
                <w:lang w:eastAsia="sl-SI"/>
              </w:rPr>
            </w:pPr>
            <w:r w:rsidRPr="00787725">
              <w:rPr>
                <w:rFonts w:ascii="Verdana" w:hAnsi="Verdana"/>
                <w:b/>
                <w:bCs/>
                <w:color w:val="000000"/>
                <w:sz w:val="20"/>
                <w:szCs w:val="20"/>
                <w:lang w:eastAsia="sl-SI"/>
              </w:rPr>
              <w:t>inženiring in nadzor po GZ</w:t>
            </w:r>
          </w:p>
        </w:tc>
        <w:tc>
          <w:tcPr>
            <w:tcW w:w="707" w:type="dxa"/>
            <w:tcBorders>
              <w:top w:val="single" w:sz="4" w:space="0" w:color="auto"/>
              <w:left w:val="nil"/>
              <w:bottom w:val="nil"/>
              <w:right w:val="nil"/>
            </w:tcBorders>
            <w:shd w:val="clear" w:color="auto" w:fill="auto"/>
            <w:vAlign w:val="bottom"/>
            <w:hideMark/>
          </w:tcPr>
          <w:p w14:paraId="6E5D1C82" w14:textId="77777777" w:rsidR="00787725" w:rsidRPr="00787725" w:rsidRDefault="00787725" w:rsidP="00787725">
            <w:pPr>
              <w:jc w:val="right"/>
              <w:rPr>
                <w:rFonts w:ascii="Verdana" w:hAnsi="Verdana"/>
                <w:color w:val="000000"/>
                <w:sz w:val="20"/>
                <w:szCs w:val="20"/>
                <w:lang w:eastAsia="sl-SI"/>
              </w:rPr>
            </w:pPr>
            <w:r w:rsidRPr="00787725">
              <w:rPr>
                <w:rFonts w:ascii="Verdana" w:hAnsi="Verdana"/>
                <w:color w:val="000000"/>
                <w:sz w:val="20"/>
                <w:szCs w:val="20"/>
                <w:lang w:eastAsia="sl-SI"/>
              </w:rPr>
              <w:t>4,5%</w:t>
            </w:r>
          </w:p>
        </w:tc>
        <w:tc>
          <w:tcPr>
            <w:tcW w:w="1573" w:type="dxa"/>
            <w:tcBorders>
              <w:top w:val="single" w:sz="4" w:space="0" w:color="auto"/>
              <w:left w:val="single" w:sz="4" w:space="0" w:color="auto"/>
              <w:bottom w:val="nil"/>
              <w:right w:val="single" w:sz="4" w:space="0" w:color="auto"/>
            </w:tcBorders>
            <w:shd w:val="clear" w:color="auto" w:fill="auto"/>
            <w:noWrap/>
            <w:vAlign w:val="bottom"/>
            <w:hideMark/>
          </w:tcPr>
          <w:p w14:paraId="051BA110"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single" w:sz="4" w:space="0" w:color="auto"/>
              <w:left w:val="nil"/>
              <w:bottom w:val="nil"/>
              <w:right w:val="single" w:sz="4" w:space="0" w:color="auto"/>
            </w:tcBorders>
            <w:shd w:val="clear" w:color="auto" w:fill="auto"/>
            <w:noWrap/>
            <w:vAlign w:val="bottom"/>
            <w:hideMark/>
          </w:tcPr>
          <w:p w14:paraId="0FFEA3C7"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single" w:sz="4" w:space="0" w:color="auto"/>
              <w:left w:val="nil"/>
              <w:bottom w:val="nil"/>
              <w:right w:val="single" w:sz="4" w:space="0" w:color="auto"/>
            </w:tcBorders>
            <w:shd w:val="clear" w:color="auto" w:fill="auto"/>
            <w:noWrap/>
            <w:vAlign w:val="bottom"/>
            <w:hideMark/>
          </w:tcPr>
          <w:p w14:paraId="36DDCF47"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single" w:sz="4" w:space="0" w:color="auto"/>
              <w:left w:val="nil"/>
              <w:bottom w:val="nil"/>
              <w:right w:val="single" w:sz="4" w:space="0" w:color="auto"/>
            </w:tcBorders>
            <w:shd w:val="clear" w:color="auto" w:fill="auto"/>
            <w:noWrap/>
            <w:vAlign w:val="bottom"/>
            <w:hideMark/>
          </w:tcPr>
          <w:p w14:paraId="7665A34B"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single" w:sz="4" w:space="0" w:color="auto"/>
              <w:left w:val="nil"/>
              <w:bottom w:val="nil"/>
              <w:right w:val="single" w:sz="8" w:space="0" w:color="auto"/>
            </w:tcBorders>
            <w:shd w:val="clear" w:color="auto" w:fill="auto"/>
            <w:noWrap/>
            <w:vAlign w:val="bottom"/>
            <w:hideMark/>
          </w:tcPr>
          <w:p w14:paraId="34365F8B"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single" w:sz="8" w:space="0" w:color="auto"/>
            </w:tcBorders>
            <w:shd w:val="clear" w:color="auto" w:fill="auto"/>
            <w:noWrap/>
            <w:vAlign w:val="bottom"/>
            <w:hideMark/>
          </w:tcPr>
          <w:p w14:paraId="24FC3588"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14.592</w:t>
            </w:r>
          </w:p>
        </w:tc>
      </w:tr>
      <w:tr w:rsidR="00787725" w:rsidRPr="00787725" w14:paraId="0D7D75A2" w14:textId="77777777" w:rsidTr="00837755">
        <w:trPr>
          <w:trHeight w:val="315"/>
        </w:trPr>
        <w:tc>
          <w:tcPr>
            <w:tcW w:w="2988"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14:paraId="2CD4F147" w14:textId="77777777" w:rsidR="00787725" w:rsidRPr="00787725" w:rsidRDefault="00787725" w:rsidP="00787725">
            <w:pPr>
              <w:rPr>
                <w:rFonts w:ascii="Verdana" w:hAnsi="Verdana"/>
                <w:b/>
                <w:bCs/>
                <w:color w:val="000000"/>
                <w:sz w:val="20"/>
                <w:szCs w:val="20"/>
                <w:lang w:eastAsia="sl-SI"/>
              </w:rPr>
            </w:pPr>
            <w:r w:rsidRPr="00787725">
              <w:rPr>
                <w:rFonts w:ascii="Verdana" w:hAnsi="Verdana"/>
                <w:b/>
                <w:bCs/>
                <w:color w:val="000000"/>
                <w:sz w:val="20"/>
                <w:szCs w:val="20"/>
                <w:lang w:eastAsia="sl-SI"/>
              </w:rPr>
              <w:t>nadzor občine po zakonu</w:t>
            </w:r>
          </w:p>
        </w:tc>
        <w:tc>
          <w:tcPr>
            <w:tcW w:w="707" w:type="dxa"/>
            <w:tcBorders>
              <w:top w:val="single" w:sz="4" w:space="0" w:color="auto"/>
              <w:left w:val="nil"/>
              <w:bottom w:val="single" w:sz="8" w:space="0" w:color="auto"/>
              <w:right w:val="nil"/>
            </w:tcBorders>
            <w:shd w:val="clear" w:color="auto" w:fill="auto"/>
            <w:vAlign w:val="bottom"/>
            <w:hideMark/>
          </w:tcPr>
          <w:p w14:paraId="0038EDB7" w14:textId="77777777" w:rsidR="00787725" w:rsidRPr="00787725" w:rsidRDefault="00787725" w:rsidP="00787725">
            <w:pPr>
              <w:jc w:val="right"/>
              <w:rPr>
                <w:rFonts w:ascii="Verdana" w:hAnsi="Verdana"/>
                <w:color w:val="000000"/>
                <w:sz w:val="20"/>
                <w:szCs w:val="20"/>
                <w:lang w:eastAsia="sl-SI"/>
              </w:rPr>
            </w:pPr>
            <w:r w:rsidRPr="00787725">
              <w:rPr>
                <w:rFonts w:ascii="Verdana" w:hAnsi="Verdana"/>
                <w:color w:val="000000"/>
                <w:sz w:val="20"/>
                <w:szCs w:val="20"/>
                <w:lang w:eastAsia="sl-SI"/>
              </w:rPr>
              <w:t>0,9%</w:t>
            </w:r>
          </w:p>
        </w:tc>
        <w:tc>
          <w:tcPr>
            <w:tcW w:w="1573"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23042C72"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single" w:sz="4" w:space="0" w:color="auto"/>
              <w:left w:val="nil"/>
              <w:bottom w:val="single" w:sz="8" w:space="0" w:color="auto"/>
              <w:right w:val="single" w:sz="4" w:space="0" w:color="auto"/>
            </w:tcBorders>
            <w:shd w:val="clear" w:color="auto" w:fill="auto"/>
            <w:noWrap/>
            <w:vAlign w:val="bottom"/>
            <w:hideMark/>
          </w:tcPr>
          <w:p w14:paraId="7229D646"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single" w:sz="4" w:space="0" w:color="auto"/>
              <w:left w:val="nil"/>
              <w:bottom w:val="single" w:sz="8" w:space="0" w:color="auto"/>
              <w:right w:val="single" w:sz="4" w:space="0" w:color="auto"/>
            </w:tcBorders>
            <w:shd w:val="clear" w:color="auto" w:fill="auto"/>
            <w:noWrap/>
            <w:vAlign w:val="bottom"/>
            <w:hideMark/>
          </w:tcPr>
          <w:p w14:paraId="4A0E20E2"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single" w:sz="4" w:space="0" w:color="auto"/>
              <w:left w:val="nil"/>
              <w:bottom w:val="single" w:sz="8" w:space="0" w:color="auto"/>
              <w:right w:val="single" w:sz="4" w:space="0" w:color="auto"/>
            </w:tcBorders>
            <w:shd w:val="clear" w:color="auto" w:fill="auto"/>
            <w:noWrap/>
            <w:vAlign w:val="bottom"/>
            <w:hideMark/>
          </w:tcPr>
          <w:p w14:paraId="1B1055D8"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single" w:sz="4" w:space="0" w:color="auto"/>
              <w:left w:val="nil"/>
              <w:bottom w:val="single" w:sz="8" w:space="0" w:color="auto"/>
              <w:right w:val="single" w:sz="8" w:space="0" w:color="auto"/>
            </w:tcBorders>
            <w:shd w:val="clear" w:color="auto" w:fill="auto"/>
            <w:noWrap/>
            <w:vAlign w:val="bottom"/>
            <w:hideMark/>
          </w:tcPr>
          <w:p w14:paraId="5CBA0DD8"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8" w:space="0" w:color="auto"/>
              <w:right w:val="single" w:sz="8" w:space="0" w:color="auto"/>
            </w:tcBorders>
            <w:shd w:val="clear" w:color="auto" w:fill="auto"/>
            <w:noWrap/>
            <w:vAlign w:val="bottom"/>
            <w:hideMark/>
          </w:tcPr>
          <w:p w14:paraId="68B1F128"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2.918</w:t>
            </w:r>
          </w:p>
        </w:tc>
      </w:tr>
      <w:tr w:rsidR="00787725" w:rsidRPr="00787725" w14:paraId="6F94DDA2" w14:textId="77777777" w:rsidTr="00837755">
        <w:trPr>
          <w:trHeight w:val="315"/>
        </w:trPr>
        <w:tc>
          <w:tcPr>
            <w:tcW w:w="2988" w:type="dxa"/>
            <w:tcBorders>
              <w:top w:val="nil"/>
              <w:left w:val="nil"/>
              <w:bottom w:val="nil"/>
              <w:right w:val="nil"/>
            </w:tcBorders>
            <w:shd w:val="clear" w:color="auto" w:fill="auto"/>
            <w:noWrap/>
            <w:vAlign w:val="bottom"/>
            <w:hideMark/>
          </w:tcPr>
          <w:p w14:paraId="42774D0A" w14:textId="77777777" w:rsidR="00787725" w:rsidRDefault="00787725" w:rsidP="00787725">
            <w:pPr>
              <w:jc w:val="right"/>
              <w:rPr>
                <w:rFonts w:ascii="Verdana" w:hAnsi="Verdana"/>
                <w:color w:val="000000"/>
                <w:sz w:val="20"/>
                <w:szCs w:val="20"/>
                <w:lang w:eastAsia="sl-SI"/>
              </w:rPr>
            </w:pPr>
          </w:p>
          <w:p w14:paraId="38CC1C27" w14:textId="77777777" w:rsidR="000A015A" w:rsidRDefault="000A015A" w:rsidP="00787725">
            <w:pPr>
              <w:jc w:val="right"/>
              <w:rPr>
                <w:rFonts w:ascii="Verdana" w:hAnsi="Verdana"/>
                <w:color w:val="000000"/>
                <w:sz w:val="20"/>
                <w:szCs w:val="20"/>
                <w:lang w:eastAsia="sl-SI"/>
              </w:rPr>
            </w:pPr>
          </w:p>
          <w:p w14:paraId="2116831F" w14:textId="77777777" w:rsidR="000A015A" w:rsidRPr="00787725" w:rsidRDefault="000A015A" w:rsidP="00787725">
            <w:pPr>
              <w:jc w:val="right"/>
              <w:rPr>
                <w:rFonts w:ascii="Verdana" w:hAnsi="Verdana"/>
                <w:color w:val="000000"/>
                <w:sz w:val="20"/>
                <w:szCs w:val="20"/>
                <w:lang w:eastAsia="sl-SI"/>
              </w:rPr>
            </w:pPr>
          </w:p>
        </w:tc>
        <w:tc>
          <w:tcPr>
            <w:tcW w:w="707" w:type="dxa"/>
            <w:tcBorders>
              <w:top w:val="nil"/>
              <w:left w:val="nil"/>
              <w:bottom w:val="nil"/>
              <w:right w:val="nil"/>
            </w:tcBorders>
            <w:shd w:val="clear" w:color="auto" w:fill="auto"/>
            <w:noWrap/>
            <w:vAlign w:val="bottom"/>
            <w:hideMark/>
          </w:tcPr>
          <w:p w14:paraId="77B109BC" w14:textId="77777777" w:rsidR="00787725" w:rsidRPr="00787725" w:rsidRDefault="00787725" w:rsidP="00787725">
            <w:pPr>
              <w:rPr>
                <w:sz w:val="20"/>
                <w:szCs w:val="20"/>
                <w:lang w:eastAsia="sl-SI"/>
              </w:rPr>
            </w:pPr>
          </w:p>
        </w:tc>
        <w:tc>
          <w:tcPr>
            <w:tcW w:w="1573" w:type="dxa"/>
            <w:tcBorders>
              <w:top w:val="nil"/>
              <w:left w:val="nil"/>
              <w:bottom w:val="nil"/>
              <w:right w:val="nil"/>
            </w:tcBorders>
            <w:shd w:val="clear" w:color="auto" w:fill="auto"/>
            <w:noWrap/>
            <w:vAlign w:val="bottom"/>
            <w:hideMark/>
          </w:tcPr>
          <w:p w14:paraId="5DCF6A74" w14:textId="77777777" w:rsidR="00787725" w:rsidRPr="00787725" w:rsidRDefault="00787725" w:rsidP="00787725">
            <w:pPr>
              <w:rPr>
                <w:sz w:val="20"/>
                <w:szCs w:val="20"/>
                <w:lang w:eastAsia="sl-SI"/>
              </w:rPr>
            </w:pPr>
          </w:p>
        </w:tc>
        <w:tc>
          <w:tcPr>
            <w:tcW w:w="2092" w:type="dxa"/>
            <w:tcBorders>
              <w:top w:val="nil"/>
              <w:left w:val="nil"/>
              <w:bottom w:val="nil"/>
              <w:right w:val="nil"/>
            </w:tcBorders>
            <w:shd w:val="clear" w:color="auto" w:fill="auto"/>
            <w:noWrap/>
            <w:vAlign w:val="bottom"/>
            <w:hideMark/>
          </w:tcPr>
          <w:p w14:paraId="7933D966" w14:textId="77777777" w:rsidR="00787725" w:rsidRPr="00787725" w:rsidRDefault="00787725" w:rsidP="00787725">
            <w:pPr>
              <w:rPr>
                <w:sz w:val="20"/>
                <w:szCs w:val="20"/>
                <w:lang w:eastAsia="sl-SI"/>
              </w:rPr>
            </w:pPr>
          </w:p>
        </w:tc>
        <w:tc>
          <w:tcPr>
            <w:tcW w:w="1520" w:type="dxa"/>
            <w:tcBorders>
              <w:top w:val="nil"/>
              <w:left w:val="nil"/>
              <w:bottom w:val="nil"/>
              <w:right w:val="nil"/>
            </w:tcBorders>
            <w:shd w:val="clear" w:color="auto" w:fill="auto"/>
            <w:noWrap/>
            <w:vAlign w:val="bottom"/>
            <w:hideMark/>
          </w:tcPr>
          <w:p w14:paraId="55282885" w14:textId="77777777" w:rsidR="00787725" w:rsidRPr="00787725" w:rsidRDefault="00787725" w:rsidP="00787725">
            <w:pPr>
              <w:rPr>
                <w:sz w:val="20"/>
                <w:szCs w:val="20"/>
                <w:lang w:eastAsia="sl-SI"/>
              </w:rPr>
            </w:pPr>
          </w:p>
        </w:tc>
        <w:tc>
          <w:tcPr>
            <w:tcW w:w="1540" w:type="dxa"/>
            <w:gridSpan w:val="2"/>
            <w:tcBorders>
              <w:top w:val="nil"/>
              <w:left w:val="nil"/>
              <w:bottom w:val="nil"/>
              <w:right w:val="nil"/>
            </w:tcBorders>
            <w:shd w:val="clear" w:color="auto" w:fill="auto"/>
            <w:noWrap/>
            <w:vAlign w:val="bottom"/>
            <w:hideMark/>
          </w:tcPr>
          <w:p w14:paraId="00A769EF" w14:textId="77777777" w:rsidR="00787725" w:rsidRPr="00787725" w:rsidRDefault="00787725" w:rsidP="00787725">
            <w:pPr>
              <w:rPr>
                <w:sz w:val="20"/>
                <w:szCs w:val="20"/>
                <w:lang w:eastAsia="sl-SI"/>
              </w:rPr>
            </w:pPr>
          </w:p>
        </w:tc>
        <w:tc>
          <w:tcPr>
            <w:tcW w:w="1660" w:type="dxa"/>
            <w:tcBorders>
              <w:top w:val="nil"/>
              <w:left w:val="nil"/>
              <w:bottom w:val="nil"/>
              <w:right w:val="nil"/>
            </w:tcBorders>
            <w:shd w:val="clear" w:color="auto" w:fill="auto"/>
            <w:noWrap/>
            <w:vAlign w:val="bottom"/>
            <w:hideMark/>
          </w:tcPr>
          <w:p w14:paraId="3197B3B7" w14:textId="77777777" w:rsidR="00787725" w:rsidRPr="00787725" w:rsidRDefault="00787725" w:rsidP="00787725">
            <w:pPr>
              <w:rPr>
                <w:sz w:val="20"/>
                <w:szCs w:val="20"/>
                <w:lang w:eastAsia="sl-SI"/>
              </w:rPr>
            </w:pPr>
          </w:p>
        </w:tc>
        <w:tc>
          <w:tcPr>
            <w:tcW w:w="1660" w:type="dxa"/>
            <w:tcBorders>
              <w:top w:val="nil"/>
              <w:left w:val="nil"/>
              <w:bottom w:val="nil"/>
              <w:right w:val="nil"/>
            </w:tcBorders>
            <w:shd w:val="clear" w:color="auto" w:fill="auto"/>
            <w:noWrap/>
            <w:vAlign w:val="bottom"/>
            <w:hideMark/>
          </w:tcPr>
          <w:p w14:paraId="23D64EAC" w14:textId="77777777" w:rsidR="00787725" w:rsidRPr="00787725" w:rsidRDefault="00787725" w:rsidP="00787725">
            <w:pPr>
              <w:rPr>
                <w:sz w:val="20"/>
                <w:szCs w:val="20"/>
                <w:lang w:eastAsia="sl-SI"/>
              </w:rPr>
            </w:pPr>
          </w:p>
        </w:tc>
      </w:tr>
      <w:tr w:rsidR="00787725" w:rsidRPr="00787725" w14:paraId="01513837" w14:textId="77777777" w:rsidTr="00837755">
        <w:trPr>
          <w:trHeight w:val="270"/>
        </w:trPr>
        <w:tc>
          <w:tcPr>
            <w:tcW w:w="8880" w:type="dxa"/>
            <w:gridSpan w:val="5"/>
            <w:tcBorders>
              <w:top w:val="single" w:sz="8" w:space="0" w:color="auto"/>
              <w:left w:val="single" w:sz="8" w:space="0" w:color="auto"/>
              <w:bottom w:val="single" w:sz="8" w:space="0" w:color="auto"/>
              <w:right w:val="nil"/>
            </w:tcBorders>
            <w:shd w:val="clear" w:color="000000" w:fill="92D050"/>
            <w:noWrap/>
            <w:vAlign w:val="bottom"/>
            <w:hideMark/>
          </w:tcPr>
          <w:p w14:paraId="3D077A70" w14:textId="77777777" w:rsidR="00787725" w:rsidRPr="00787725" w:rsidRDefault="00787725" w:rsidP="00787725">
            <w:pPr>
              <w:rPr>
                <w:rFonts w:ascii="Verdana" w:hAnsi="Verdana"/>
                <w:b/>
                <w:bCs/>
                <w:color w:val="000000"/>
                <w:sz w:val="20"/>
                <w:szCs w:val="20"/>
                <w:lang w:eastAsia="sl-SI"/>
              </w:rPr>
            </w:pPr>
            <w:r w:rsidRPr="00787725">
              <w:rPr>
                <w:rFonts w:ascii="Verdana" w:hAnsi="Verdana"/>
                <w:b/>
                <w:bCs/>
                <w:color w:val="000000"/>
                <w:sz w:val="20"/>
                <w:szCs w:val="20"/>
                <w:lang w:eastAsia="sl-SI"/>
              </w:rPr>
              <w:t>ETAPA 3 (če se izvaja po ETAPI 2)</w:t>
            </w:r>
          </w:p>
        </w:tc>
        <w:tc>
          <w:tcPr>
            <w:tcW w:w="3200" w:type="dxa"/>
            <w:gridSpan w:val="3"/>
            <w:tcBorders>
              <w:top w:val="single" w:sz="8" w:space="0" w:color="auto"/>
              <w:left w:val="nil"/>
              <w:bottom w:val="single" w:sz="8" w:space="0" w:color="auto"/>
              <w:right w:val="single" w:sz="8" w:space="0" w:color="000000"/>
            </w:tcBorders>
            <w:shd w:val="clear" w:color="000000" w:fill="92D050"/>
            <w:noWrap/>
            <w:vAlign w:val="bottom"/>
            <w:hideMark/>
          </w:tcPr>
          <w:p w14:paraId="62F0F02E" w14:textId="77777777" w:rsidR="00787725" w:rsidRPr="00787725" w:rsidRDefault="00787725" w:rsidP="00787725">
            <w:pPr>
              <w:jc w:val="right"/>
              <w:rPr>
                <w:rFonts w:ascii="Verdana" w:hAnsi="Verdana"/>
                <w:b/>
                <w:bCs/>
                <w:color w:val="000000"/>
                <w:sz w:val="20"/>
                <w:szCs w:val="20"/>
                <w:lang w:eastAsia="sl-SI"/>
              </w:rPr>
            </w:pPr>
            <w:r w:rsidRPr="00787725">
              <w:rPr>
                <w:rFonts w:ascii="Verdana" w:hAnsi="Verdana"/>
                <w:b/>
                <w:bCs/>
                <w:color w:val="000000"/>
                <w:sz w:val="20"/>
                <w:szCs w:val="20"/>
                <w:lang w:eastAsia="sl-SI"/>
              </w:rPr>
              <w:t> </w:t>
            </w:r>
          </w:p>
        </w:tc>
        <w:tc>
          <w:tcPr>
            <w:tcW w:w="1660" w:type="dxa"/>
            <w:tcBorders>
              <w:top w:val="single" w:sz="8" w:space="0" w:color="auto"/>
              <w:left w:val="nil"/>
              <w:bottom w:val="single" w:sz="8" w:space="0" w:color="auto"/>
              <w:right w:val="single" w:sz="8" w:space="0" w:color="auto"/>
            </w:tcBorders>
            <w:shd w:val="clear" w:color="000000" w:fill="92D050"/>
            <w:noWrap/>
            <w:vAlign w:val="bottom"/>
            <w:hideMark/>
          </w:tcPr>
          <w:p w14:paraId="503AF837" w14:textId="4EC1CCBE" w:rsidR="00787725" w:rsidRPr="00787725" w:rsidRDefault="00787725" w:rsidP="00787725">
            <w:pPr>
              <w:jc w:val="center"/>
              <w:rPr>
                <w:rFonts w:ascii="Verdana" w:hAnsi="Verdana"/>
                <w:b/>
                <w:bCs/>
                <w:color w:val="000000"/>
                <w:sz w:val="20"/>
                <w:szCs w:val="20"/>
                <w:lang w:eastAsia="sl-SI"/>
              </w:rPr>
            </w:pPr>
            <w:r w:rsidRPr="00787725">
              <w:rPr>
                <w:rFonts w:ascii="Verdana" w:hAnsi="Verdana"/>
                <w:b/>
                <w:bCs/>
                <w:color w:val="000000"/>
                <w:sz w:val="20"/>
                <w:szCs w:val="20"/>
                <w:lang w:eastAsia="sl-SI"/>
              </w:rPr>
              <w:t>253.920,59 €</w:t>
            </w:r>
          </w:p>
        </w:tc>
      </w:tr>
      <w:tr w:rsidR="00787725" w:rsidRPr="00787725" w14:paraId="1AD69875" w14:textId="77777777" w:rsidTr="00837755">
        <w:trPr>
          <w:trHeight w:val="1275"/>
        </w:trPr>
        <w:tc>
          <w:tcPr>
            <w:tcW w:w="2988" w:type="dxa"/>
            <w:tcBorders>
              <w:top w:val="nil"/>
              <w:left w:val="single" w:sz="8" w:space="0" w:color="auto"/>
              <w:bottom w:val="single" w:sz="4" w:space="0" w:color="auto"/>
              <w:right w:val="single" w:sz="8" w:space="0" w:color="auto"/>
            </w:tcBorders>
            <w:shd w:val="clear" w:color="auto" w:fill="auto"/>
            <w:noWrap/>
            <w:vAlign w:val="bottom"/>
            <w:hideMark/>
          </w:tcPr>
          <w:p w14:paraId="23E64E7A"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707" w:type="dxa"/>
            <w:tcBorders>
              <w:top w:val="nil"/>
              <w:left w:val="nil"/>
              <w:bottom w:val="single" w:sz="4" w:space="0" w:color="auto"/>
              <w:right w:val="nil"/>
            </w:tcBorders>
            <w:shd w:val="clear" w:color="auto" w:fill="auto"/>
            <w:noWrap/>
            <w:vAlign w:val="center"/>
            <w:hideMark/>
          </w:tcPr>
          <w:p w14:paraId="555D7683"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enota</w:t>
            </w:r>
          </w:p>
        </w:tc>
        <w:tc>
          <w:tcPr>
            <w:tcW w:w="1573" w:type="dxa"/>
            <w:tcBorders>
              <w:top w:val="nil"/>
              <w:left w:val="single" w:sz="4" w:space="0" w:color="auto"/>
              <w:bottom w:val="single" w:sz="4" w:space="0" w:color="auto"/>
              <w:right w:val="single" w:sz="4" w:space="0" w:color="auto"/>
            </w:tcBorders>
            <w:shd w:val="clear" w:color="auto" w:fill="auto"/>
            <w:hideMark/>
          </w:tcPr>
          <w:p w14:paraId="7D985CE9"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U2</w:t>
            </w:r>
            <w:r w:rsidRPr="00787725">
              <w:rPr>
                <w:rFonts w:ascii="Verdana" w:hAnsi="Verdana"/>
                <w:color w:val="000000"/>
                <w:sz w:val="20"/>
                <w:szCs w:val="20"/>
                <w:lang w:eastAsia="sl-SI"/>
              </w:rPr>
              <w:br/>
              <w:t>rekonstrukcija Jelinčičeve</w:t>
            </w:r>
          </w:p>
        </w:tc>
        <w:tc>
          <w:tcPr>
            <w:tcW w:w="2092" w:type="dxa"/>
            <w:tcBorders>
              <w:top w:val="nil"/>
              <w:left w:val="nil"/>
              <w:bottom w:val="single" w:sz="4" w:space="0" w:color="auto"/>
              <w:right w:val="single" w:sz="4" w:space="0" w:color="auto"/>
            </w:tcBorders>
            <w:shd w:val="clear" w:color="auto" w:fill="auto"/>
            <w:hideMark/>
          </w:tcPr>
          <w:p w14:paraId="59314C95"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U3</w:t>
            </w:r>
            <w:r w:rsidRPr="00787725">
              <w:rPr>
                <w:rFonts w:ascii="Verdana" w:hAnsi="Verdana"/>
                <w:color w:val="000000"/>
                <w:sz w:val="20"/>
                <w:szCs w:val="20"/>
                <w:lang w:eastAsia="sl-SI"/>
              </w:rPr>
              <w:br/>
              <w:t>priključek na Šmartinsko</w:t>
            </w:r>
          </w:p>
        </w:tc>
        <w:tc>
          <w:tcPr>
            <w:tcW w:w="1520" w:type="dxa"/>
            <w:tcBorders>
              <w:top w:val="nil"/>
              <w:left w:val="nil"/>
              <w:bottom w:val="single" w:sz="4" w:space="0" w:color="auto"/>
              <w:right w:val="single" w:sz="4" w:space="0" w:color="auto"/>
            </w:tcBorders>
            <w:shd w:val="clear" w:color="auto" w:fill="auto"/>
            <w:hideMark/>
          </w:tcPr>
          <w:p w14:paraId="5353C65F"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U3</w:t>
            </w:r>
            <w:r w:rsidRPr="00787725">
              <w:rPr>
                <w:rFonts w:ascii="Verdana" w:hAnsi="Verdana"/>
                <w:color w:val="000000"/>
                <w:sz w:val="20"/>
                <w:szCs w:val="20"/>
                <w:lang w:eastAsia="sl-SI"/>
              </w:rPr>
              <w:br/>
              <w:t>od Torkarjeve do Rožičeve</w:t>
            </w:r>
          </w:p>
        </w:tc>
        <w:tc>
          <w:tcPr>
            <w:tcW w:w="1540" w:type="dxa"/>
            <w:gridSpan w:val="2"/>
            <w:tcBorders>
              <w:top w:val="nil"/>
              <w:left w:val="nil"/>
              <w:bottom w:val="single" w:sz="4" w:space="0" w:color="auto"/>
              <w:right w:val="single" w:sz="4" w:space="0" w:color="auto"/>
            </w:tcBorders>
            <w:shd w:val="clear" w:color="auto" w:fill="auto"/>
            <w:hideMark/>
          </w:tcPr>
          <w:p w14:paraId="4FEE06F9"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U5</w:t>
            </w:r>
            <w:r w:rsidRPr="00787725">
              <w:rPr>
                <w:rFonts w:ascii="Verdana" w:hAnsi="Verdana"/>
                <w:color w:val="000000"/>
                <w:sz w:val="20"/>
                <w:szCs w:val="20"/>
                <w:lang w:eastAsia="sl-SI"/>
              </w:rPr>
              <w:br/>
              <w:t>enosmerni priključek na Pokopališko</w:t>
            </w:r>
          </w:p>
        </w:tc>
        <w:tc>
          <w:tcPr>
            <w:tcW w:w="1660" w:type="dxa"/>
            <w:tcBorders>
              <w:top w:val="nil"/>
              <w:left w:val="nil"/>
              <w:bottom w:val="single" w:sz="4" w:space="0" w:color="auto"/>
              <w:right w:val="nil"/>
            </w:tcBorders>
            <w:shd w:val="clear" w:color="auto" w:fill="auto"/>
            <w:hideMark/>
          </w:tcPr>
          <w:p w14:paraId="798E5DD6"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U6</w:t>
            </w:r>
            <w:r w:rsidRPr="00787725">
              <w:rPr>
                <w:rFonts w:ascii="Verdana" w:hAnsi="Verdana"/>
                <w:color w:val="000000"/>
                <w:sz w:val="20"/>
                <w:szCs w:val="20"/>
                <w:lang w:eastAsia="sl-SI"/>
              </w:rPr>
              <w:br/>
              <w:t>Rožičeva, postaja LPP in priključek na Kavčičevo</w:t>
            </w:r>
          </w:p>
        </w:tc>
        <w:tc>
          <w:tcPr>
            <w:tcW w:w="1660" w:type="dxa"/>
            <w:tcBorders>
              <w:top w:val="nil"/>
              <w:left w:val="single" w:sz="8" w:space="0" w:color="auto"/>
              <w:bottom w:val="single" w:sz="4" w:space="0" w:color="auto"/>
              <w:right w:val="single" w:sz="8" w:space="0" w:color="auto"/>
            </w:tcBorders>
            <w:shd w:val="clear" w:color="auto" w:fill="auto"/>
            <w:vAlign w:val="center"/>
            <w:hideMark/>
          </w:tcPr>
          <w:p w14:paraId="65B2E3B6"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SKUPAJ</w:t>
            </w:r>
          </w:p>
        </w:tc>
      </w:tr>
      <w:tr w:rsidR="00787725" w:rsidRPr="00787725" w14:paraId="40FA7BD0" w14:textId="77777777" w:rsidTr="00837755">
        <w:trPr>
          <w:trHeight w:val="300"/>
        </w:trPr>
        <w:tc>
          <w:tcPr>
            <w:tcW w:w="2988" w:type="dxa"/>
            <w:vMerge w:val="restart"/>
            <w:tcBorders>
              <w:top w:val="nil"/>
              <w:left w:val="single" w:sz="8" w:space="0" w:color="auto"/>
              <w:bottom w:val="single" w:sz="4" w:space="0" w:color="000000"/>
              <w:right w:val="single" w:sz="8" w:space="0" w:color="auto"/>
            </w:tcBorders>
            <w:shd w:val="clear" w:color="000000" w:fill="F2F2F2"/>
            <w:noWrap/>
            <w:vAlign w:val="center"/>
            <w:hideMark/>
          </w:tcPr>
          <w:p w14:paraId="35A38417" w14:textId="77777777" w:rsidR="00787725" w:rsidRPr="00787725" w:rsidRDefault="00787725" w:rsidP="00787725">
            <w:pPr>
              <w:jc w:val="center"/>
              <w:rPr>
                <w:rFonts w:ascii="Verdana" w:hAnsi="Verdana"/>
                <w:b/>
                <w:bCs/>
                <w:sz w:val="20"/>
                <w:szCs w:val="20"/>
                <w:lang w:eastAsia="sl-SI"/>
              </w:rPr>
            </w:pPr>
            <w:r w:rsidRPr="00787725">
              <w:rPr>
                <w:rFonts w:ascii="Verdana" w:hAnsi="Verdana"/>
                <w:b/>
                <w:bCs/>
                <w:sz w:val="20"/>
                <w:szCs w:val="20"/>
                <w:lang w:eastAsia="sl-SI"/>
              </w:rPr>
              <w:t xml:space="preserve">ceste </w:t>
            </w:r>
          </w:p>
        </w:tc>
        <w:tc>
          <w:tcPr>
            <w:tcW w:w="707" w:type="dxa"/>
            <w:tcBorders>
              <w:top w:val="nil"/>
              <w:left w:val="nil"/>
              <w:bottom w:val="single" w:sz="4" w:space="0" w:color="auto"/>
              <w:right w:val="nil"/>
            </w:tcBorders>
            <w:shd w:val="clear" w:color="auto" w:fill="auto"/>
            <w:noWrap/>
            <w:vAlign w:val="bottom"/>
            <w:hideMark/>
          </w:tcPr>
          <w:p w14:paraId="5D0F3A0D"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m</w:t>
            </w:r>
            <w:r w:rsidRPr="00787725">
              <w:rPr>
                <w:rFonts w:ascii="Verdana" w:hAnsi="Verdana"/>
                <w:color w:val="000000"/>
                <w:sz w:val="20"/>
                <w:szCs w:val="20"/>
                <w:vertAlign w:val="superscript"/>
                <w:lang w:eastAsia="sl-SI"/>
              </w:rPr>
              <w:t>2</w:t>
            </w:r>
          </w:p>
        </w:tc>
        <w:tc>
          <w:tcPr>
            <w:tcW w:w="1573" w:type="dxa"/>
            <w:tcBorders>
              <w:top w:val="nil"/>
              <w:left w:val="single" w:sz="4" w:space="0" w:color="auto"/>
              <w:bottom w:val="single" w:sz="4" w:space="0" w:color="auto"/>
              <w:right w:val="single" w:sz="4" w:space="0" w:color="auto"/>
            </w:tcBorders>
            <w:shd w:val="clear" w:color="auto" w:fill="auto"/>
            <w:vAlign w:val="bottom"/>
            <w:hideMark/>
          </w:tcPr>
          <w:p w14:paraId="2C32DA71"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auto" w:fill="auto"/>
            <w:vAlign w:val="bottom"/>
            <w:hideMark/>
          </w:tcPr>
          <w:p w14:paraId="35F2F319"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auto" w:fill="auto"/>
            <w:vAlign w:val="bottom"/>
            <w:hideMark/>
          </w:tcPr>
          <w:p w14:paraId="4464DBF3"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550</w:t>
            </w:r>
          </w:p>
        </w:tc>
        <w:tc>
          <w:tcPr>
            <w:tcW w:w="1540" w:type="dxa"/>
            <w:gridSpan w:val="2"/>
            <w:tcBorders>
              <w:top w:val="nil"/>
              <w:left w:val="nil"/>
              <w:bottom w:val="single" w:sz="4" w:space="0" w:color="auto"/>
              <w:right w:val="single" w:sz="4" w:space="0" w:color="auto"/>
            </w:tcBorders>
            <w:shd w:val="clear" w:color="auto" w:fill="auto"/>
            <w:vAlign w:val="bottom"/>
            <w:hideMark/>
          </w:tcPr>
          <w:p w14:paraId="6C56D942"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nil"/>
            </w:tcBorders>
            <w:shd w:val="clear" w:color="auto" w:fill="auto"/>
            <w:vAlign w:val="bottom"/>
            <w:hideMark/>
          </w:tcPr>
          <w:p w14:paraId="5AD9ACF7"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single" w:sz="8" w:space="0" w:color="auto"/>
              <w:bottom w:val="single" w:sz="4" w:space="0" w:color="auto"/>
              <w:right w:val="single" w:sz="8" w:space="0" w:color="auto"/>
            </w:tcBorders>
            <w:shd w:val="clear" w:color="auto" w:fill="auto"/>
            <w:vAlign w:val="bottom"/>
            <w:hideMark/>
          </w:tcPr>
          <w:p w14:paraId="6BCD6076"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r>
      <w:tr w:rsidR="00787725" w:rsidRPr="00787725" w14:paraId="570CB615" w14:textId="77777777" w:rsidTr="00837755">
        <w:trPr>
          <w:trHeight w:val="255"/>
        </w:trPr>
        <w:tc>
          <w:tcPr>
            <w:tcW w:w="2988" w:type="dxa"/>
            <w:vMerge/>
            <w:tcBorders>
              <w:top w:val="nil"/>
              <w:left w:val="single" w:sz="8" w:space="0" w:color="auto"/>
              <w:bottom w:val="single" w:sz="4" w:space="0" w:color="000000"/>
              <w:right w:val="single" w:sz="8" w:space="0" w:color="auto"/>
            </w:tcBorders>
            <w:vAlign w:val="center"/>
            <w:hideMark/>
          </w:tcPr>
          <w:p w14:paraId="646CB898" w14:textId="77777777" w:rsidR="00787725" w:rsidRPr="00787725" w:rsidRDefault="00787725" w:rsidP="00787725">
            <w:pPr>
              <w:rPr>
                <w:rFonts w:ascii="Verdana" w:hAnsi="Verdana"/>
                <w:b/>
                <w:bCs/>
                <w:sz w:val="20"/>
                <w:szCs w:val="20"/>
                <w:lang w:eastAsia="sl-SI"/>
              </w:rPr>
            </w:pPr>
          </w:p>
        </w:tc>
        <w:tc>
          <w:tcPr>
            <w:tcW w:w="707" w:type="dxa"/>
            <w:tcBorders>
              <w:top w:val="nil"/>
              <w:left w:val="nil"/>
              <w:bottom w:val="single" w:sz="4" w:space="0" w:color="auto"/>
              <w:right w:val="nil"/>
            </w:tcBorders>
            <w:shd w:val="clear" w:color="000000" w:fill="F2F2F2"/>
            <w:noWrap/>
            <w:vAlign w:val="bottom"/>
            <w:hideMark/>
          </w:tcPr>
          <w:p w14:paraId="39F29DD9"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EUR</w:t>
            </w:r>
          </w:p>
        </w:tc>
        <w:tc>
          <w:tcPr>
            <w:tcW w:w="1573" w:type="dxa"/>
            <w:tcBorders>
              <w:top w:val="nil"/>
              <w:left w:val="single" w:sz="4" w:space="0" w:color="auto"/>
              <w:bottom w:val="single" w:sz="4" w:space="0" w:color="auto"/>
              <w:right w:val="single" w:sz="4" w:space="0" w:color="auto"/>
            </w:tcBorders>
            <w:shd w:val="clear" w:color="000000" w:fill="F2F2F2"/>
            <w:noWrap/>
            <w:vAlign w:val="bottom"/>
            <w:hideMark/>
          </w:tcPr>
          <w:p w14:paraId="2B9E66A0"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000000" w:fill="F2F2F2"/>
            <w:noWrap/>
            <w:vAlign w:val="bottom"/>
            <w:hideMark/>
          </w:tcPr>
          <w:p w14:paraId="76D3C4F7"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000000" w:fill="F2F2F2"/>
            <w:noWrap/>
            <w:vAlign w:val="bottom"/>
            <w:hideMark/>
          </w:tcPr>
          <w:p w14:paraId="35382474"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36.905</w:t>
            </w:r>
          </w:p>
        </w:tc>
        <w:tc>
          <w:tcPr>
            <w:tcW w:w="1540" w:type="dxa"/>
            <w:gridSpan w:val="2"/>
            <w:tcBorders>
              <w:top w:val="nil"/>
              <w:left w:val="nil"/>
              <w:bottom w:val="single" w:sz="4" w:space="0" w:color="auto"/>
              <w:right w:val="single" w:sz="4" w:space="0" w:color="auto"/>
            </w:tcBorders>
            <w:shd w:val="clear" w:color="000000" w:fill="F2F2F2"/>
            <w:noWrap/>
            <w:vAlign w:val="bottom"/>
            <w:hideMark/>
          </w:tcPr>
          <w:p w14:paraId="45DB3F32"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nil"/>
            </w:tcBorders>
            <w:shd w:val="clear" w:color="000000" w:fill="F2F2F2"/>
            <w:noWrap/>
            <w:vAlign w:val="bottom"/>
            <w:hideMark/>
          </w:tcPr>
          <w:p w14:paraId="07143ED4"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single" w:sz="8" w:space="0" w:color="auto"/>
              <w:bottom w:val="single" w:sz="4" w:space="0" w:color="auto"/>
              <w:right w:val="single" w:sz="8" w:space="0" w:color="auto"/>
            </w:tcBorders>
            <w:shd w:val="clear" w:color="000000" w:fill="F2F2F2"/>
            <w:noWrap/>
            <w:vAlign w:val="bottom"/>
            <w:hideMark/>
          </w:tcPr>
          <w:p w14:paraId="2EBB0071"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36.905</w:t>
            </w:r>
          </w:p>
        </w:tc>
      </w:tr>
      <w:tr w:rsidR="00787725" w:rsidRPr="00787725" w14:paraId="2EF1308C" w14:textId="77777777" w:rsidTr="00837755">
        <w:trPr>
          <w:trHeight w:val="300"/>
        </w:trPr>
        <w:tc>
          <w:tcPr>
            <w:tcW w:w="2988" w:type="dxa"/>
            <w:vMerge w:val="restart"/>
            <w:tcBorders>
              <w:top w:val="nil"/>
              <w:left w:val="single" w:sz="8" w:space="0" w:color="auto"/>
              <w:bottom w:val="single" w:sz="4" w:space="0" w:color="000000"/>
              <w:right w:val="single" w:sz="8" w:space="0" w:color="auto"/>
            </w:tcBorders>
            <w:shd w:val="clear" w:color="000000" w:fill="F2F2F2"/>
            <w:noWrap/>
            <w:vAlign w:val="center"/>
            <w:hideMark/>
          </w:tcPr>
          <w:p w14:paraId="1DB224F7" w14:textId="77777777" w:rsidR="00787725" w:rsidRPr="00787725" w:rsidRDefault="00787725" w:rsidP="00787725">
            <w:pPr>
              <w:jc w:val="center"/>
              <w:rPr>
                <w:rFonts w:ascii="Verdana" w:hAnsi="Verdana"/>
                <w:b/>
                <w:bCs/>
                <w:sz w:val="20"/>
                <w:szCs w:val="20"/>
                <w:lang w:eastAsia="sl-SI"/>
              </w:rPr>
            </w:pPr>
            <w:r w:rsidRPr="00787725">
              <w:rPr>
                <w:rFonts w:ascii="Verdana" w:hAnsi="Verdana"/>
                <w:b/>
                <w:bCs/>
                <w:sz w:val="20"/>
                <w:szCs w:val="20"/>
                <w:lang w:eastAsia="sl-SI"/>
              </w:rPr>
              <w:t>pločniki</w:t>
            </w:r>
          </w:p>
        </w:tc>
        <w:tc>
          <w:tcPr>
            <w:tcW w:w="707" w:type="dxa"/>
            <w:tcBorders>
              <w:top w:val="nil"/>
              <w:left w:val="nil"/>
              <w:bottom w:val="single" w:sz="4" w:space="0" w:color="auto"/>
              <w:right w:val="nil"/>
            </w:tcBorders>
            <w:shd w:val="clear" w:color="auto" w:fill="auto"/>
            <w:noWrap/>
            <w:vAlign w:val="bottom"/>
            <w:hideMark/>
          </w:tcPr>
          <w:p w14:paraId="5640C955"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m</w:t>
            </w:r>
            <w:r w:rsidRPr="00787725">
              <w:rPr>
                <w:rFonts w:ascii="Verdana" w:hAnsi="Verdana"/>
                <w:color w:val="000000"/>
                <w:sz w:val="20"/>
                <w:szCs w:val="20"/>
                <w:vertAlign w:val="superscript"/>
                <w:lang w:eastAsia="sl-SI"/>
              </w:rPr>
              <w:t>2</w:t>
            </w:r>
          </w:p>
        </w:tc>
        <w:tc>
          <w:tcPr>
            <w:tcW w:w="1573" w:type="dxa"/>
            <w:tcBorders>
              <w:top w:val="nil"/>
              <w:left w:val="single" w:sz="4" w:space="0" w:color="auto"/>
              <w:bottom w:val="single" w:sz="4" w:space="0" w:color="auto"/>
              <w:right w:val="single" w:sz="4" w:space="0" w:color="auto"/>
            </w:tcBorders>
            <w:shd w:val="clear" w:color="auto" w:fill="auto"/>
            <w:noWrap/>
            <w:vAlign w:val="bottom"/>
            <w:hideMark/>
          </w:tcPr>
          <w:p w14:paraId="0E78A52A"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auto" w:fill="auto"/>
            <w:noWrap/>
            <w:vAlign w:val="bottom"/>
            <w:hideMark/>
          </w:tcPr>
          <w:p w14:paraId="4564E338"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auto" w:fill="auto"/>
            <w:vAlign w:val="bottom"/>
            <w:hideMark/>
          </w:tcPr>
          <w:p w14:paraId="4A6DC691"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350</w:t>
            </w:r>
          </w:p>
        </w:tc>
        <w:tc>
          <w:tcPr>
            <w:tcW w:w="1540" w:type="dxa"/>
            <w:gridSpan w:val="2"/>
            <w:tcBorders>
              <w:top w:val="nil"/>
              <w:left w:val="nil"/>
              <w:bottom w:val="single" w:sz="4" w:space="0" w:color="auto"/>
              <w:right w:val="single" w:sz="4" w:space="0" w:color="auto"/>
            </w:tcBorders>
            <w:shd w:val="clear" w:color="auto" w:fill="auto"/>
            <w:noWrap/>
            <w:vAlign w:val="bottom"/>
            <w:hideMark/>
          </w:tcPr>
          <w:p w14:paraId="70677FBD"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nil"/>
            </w:tcBorders>
            <w:shd w:val="clear" w:color="auto" w:fill="auto"/>
            <w:noWrap/>
            <w:vAlign w:val="bottom"/>
            <w:hideMark/>
          </w:tcPr>
          <w:p w14:paraId="4D9C7869"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single" w:sz="8" w:space="0" w:color="auto"/>
              <w:bottom w:val="single" w:sz="4" w:space="0" w:color="auto"/>
              <w:right w:val="single" w:sz="8" w:space="0" w:color="auto"/>
            </w:tcBorders>
            <w:shd w:val="clear" w:color="auto" w:fill="auto"/>
            <w:noWrap/>
            <w:vAlign w:val="bottom"/>
            <w:hideMark/>
          </w:tcPr>
          <w:p w14:paraId="06C42CA3"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r>
      <w:tr w:rsidR="00787725" w:rsidRPr="00787725" w14:paraId="0E2F4823" w14:textId="77777777" w:rsidTr="00837755">
        <w:trPr>
          <w:trHeight w:val="255"/>
        </w:trPr>
        <w:tc>
          <w:tcPr>
            <w:tcW w:w="2988" w:type="dxa"/>
            <w:vMerge/>
            <w:tcBorders>
              <w:top w:val="nil"/>
              <w:left w:val="single" w:sz="8" w:space="0" w:color="auto"/>
              <w:bottom w:val="single" w:sz="4" w:space="0" w:color="000000"/>
              <w:right w:val="single" w:sz="8" w:space="0" w:color="auto"/>
            </w:tcBorders>
            <w:vAlign w:val="center"/>
            <w:hideMark/>
          </w:tcPr>
          <w:p w14:paraId="75E041B3" w14:textId="77777777" w:rsidR="00787725" w:rsidRPr="00787725" w:rsidRDefault="00787725" w:rsidP="00787725">
            <w:pPr>
              <w:rPr>
                <w:rFonts w:ascii="Verdana" w:hAnsi="Verdana"/>
                <w:b/>
                <w:bCs/>
                <w:sz w:val="20"/>
                <w:szCs w:val="20"/>
                <w:lang w:eastAsia="sl-SI"/>
              </w:rPr>
            </w:pPr>
          </w:p>
        </w:tc>
        <w:tc>
          <w:tcPr>
            <w:tcW w:w="707" w:type="dxa"/>
            <w:tcBorders>
              <w:top w:val="nil"/>
              <w:left w:val="nil"/>
              <w:bottom w:val="single" w:sz="4" w:space="0" w:color="auto"/>
              <w:right w:val="nil"/>
            </w:tcBorders>
            <w:shd w:val="clear" w:color="000000" w:fill="F2F2F2"/>
            <w:noWrap/>
            <w:vAlign w:val="bottom"/>
            <w:hideMark/>
          </w:tcPr>
          <w:p w14:paraId="37455DE0"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EUR</w:t>
            </w:r>
          </w:p>
        </w:tc>
        <w:tc>
          <w:tcPr>
            <w:tcW w:w="1573" w:type="dxa"/>
            <w:tcBorders>
              <w:top w:val="nil"/>
              <w:left w:val="single" w:sz="4" w:space="0" w:color="auto"/>
              <w:bottom w:val="single" w:sz="4" w:space="0" w:color="auto"/>
              <w:right w:val="single" w:sz="4" w:space="0" w:color="auto"/>
            </w:tcBorders>
            <w:shd w:val="clear" w:color="000000" w:fill="F2F2F2"/>
            <w:noWrap/>
            <w:vAlign w:val="bottom"/>
            <w:hideMark/>
          </w:tcPr>
          <w:p w14:paraId="7B2F18F0"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000000" w:fill="F2F2F2"/>
            <w:noWrap/>
            <w:vAlign w:val="bottom"/>
            <w:hideMark/>
          </w:tcPr>
          <w:p w14:paraId="58DCA2BA"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000000" w:fill="F2F2F2"/>
            <w:noWrap/>
            <w:vAlign w:val="bottom"/>
            <w:hideMark/>
          </w:tcPr>
          <w:p w14:paraId="235B9702"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20.069</w:t>
            </w:r>
          </w:p>
        </w:tc>
        <w:tc>
          <w:tcPr>
            <w:tcW w:w="1540" w:type="dxa"/>
            <w:gridSpan w:val="2"/>
            <w:tcBorders>
              <w:top w:val="nil"/>
              <w:left w:val="nil"/>
              <w:bottom w:val="single" w:sz="4" w:space="0" w:color="auto"/>
              <w:right w:val="single" w:sz="4" w:space="0" w:color="auto"/>
            </w:tcBorders>
            <w:shd w:val="clear" w:color="000000" w:fill="F2F2F2"/>
            <w:noWrap/>
            <w:vAlign w:val="bottom"/>
            <w:hideMark/>
          </w:tcPr>
          <w:p w14:paraId="0BBCEE9D"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nil"/>
            </w:tcBorders>
            <w:shd w:val="clear" w:color="000000" w:fill="F2F2F2"/>
            <w:noWrap/>
            <w:vAlign w:val="bottom"/>
            <w:hideMark/>
          </w:tcPr>
          <w:p w14:paraId="6A1AAA11"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single" w:sz="8" w:space="0" w:color="auto"/>
              <w:bottom w:val="single" w:sz="4" w:space="0" w:color="auto"/>
              <w:right w:val="single" w:sz="8" w:space="0" w:color="auto"/>
            </w:tcBorders>
            <w:shd w:val="clear" w:color="000000" w:fill="F2F2F2"/>
            <w:noWrap/>
            <w:vAlign w:val="bottom"/>
            <w:hideMark/>
          </w:tcPr>
          <w:p w14:paraId="1BFB2E63"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20.069</w:t>
            </w:r>
          </w:p>
        </w:tc>
      </w:tr>
      <w:tr w:rsidR="00787725" w:rsidRPr="00787725" w14:paraId="66A7AE7A" w14:textId="77777777" w:rsidTr="00837755">
        <w:trPr>
          <w:trHeight w:val="255"/>
        </w:trPr>
        <w:tc>
          <w:tcPr>
            <w:tcW w:w="2988" w:type="dxa"/>
            <w:vMerge w:val="restart"/>
            <w:tcBorders>
              <w:top w:val="nil"/>
              <w:left w:val="single" w:sz="8" w:space="0" w:color="auto"/>
              <w:bottom w:val="single" w:sz="4" w:space="0" w:color="000000"/>
              <w:right w:val="single" w:sz="8" w:space="0" w:color="auto"/>
            </w:tcBorders>
            <w:shd w:val="clear" w:color="000000" w:fill="F2DCDB"/>
            <w:noWrap/>
            <w:vAlign w:val="center"/>
            <w:hideMark/>
          </w:tcPr>
          <w:p w14:paraId="46EF14B9" w14:textId="77777777" w:rsidR="00787725" w:rsidRPr="00787725" w:rsidRDefault="00787725" w:rsidP="00787725">
            <w:pPr>
              <w:jc w:val="center"/>
              <w:rPr>
                <w:rFonts w:ascii="Verdana" w:hAnsi="Verdana"/>
                <w:b/>
                <w:bCs/>
                <w:sz w:val="20"/>
                <w:szCs w:val="20"/>
                <w:lang w:eastAsia="sl-SI"/>
              </w:rPr>
            </w:pPr>
            <w:r w:rsidRPr="00787725">
              <w:rPr>
                <w:rFonts w:ascii="Verdana" w:hAnsi="Verdana"/>
                <w:b/>
                <w:bCs/>
                <w:sz w:val="20"/>
                <w:szCs w:val="20"/>
                <w:lang w:eastAsia="sl-SI"/>
              </w:rPr>
              <w:t>javna razsvetljava</w:t>
            </w:r>
          </w:p>
        </w:tc>
        <w:tc>
          <w:tcPr>
            <w:tcW w:w="707" w:type="dxa"/>
            <w:tcBorders>
              <w:top w:val="nil"/>
              <w:left w:val="nil"/>
              <w:bottom w:val="single" w:sz="4" w:space="0" w:color="auto"/>
              <w:right w:val="nil"/>
            </w:tcBorders>
            <w:shd w:val="clear" w:color="auto" w:fill="auto"/>
            <w:noWrap/>
            <w:vAlign w:val="bottom"/>
            <w:hideMark/>
          </w:tcPr>
          <w:p w14:paraId="5CFAC4E9"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m</w:t>
            </w:r>
          </w:p>
        </w:tc>
        <w:tc>
          <w:tcPr>
            <w:tcW w:w="1573" w:type="dxa"/>
            <w:tcBorders>
              <w:top w:val="nil"/>
              <w:left w:val="single" w:sz="4" w:space="0" w:color="auto"/>
              <w:bottom w:val="single" w:sz="4" w:space="0" w:color="auto"/>
              <w:right w:val="single" w:sz="4" w:space="0" w:color="auto"/>
            </w:tcBorders>
            <w:shd w:val="clear" w:color="auto" w:fill="auto"/>
            <w:noWrap/>
            <w:vAlign w:val="bottom"/>
            <w:hideMark/>
          </w:tcPr>
          <w:p w14:paraId="1B611855"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auto" w:fill="auto"/>
            <w:noWrap/>
            <w:vAlign w:val="bottom"/>
            <w:hideMark/>
          </w:tcPr>
          <w:p w14:paraId="76EF27C1"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auto" w:fill="auto"/>
            <w:vAlign w:val="bottom"/>
            <w:hideMark/>
          </w:tcPr>
          <w:p w14:paraId="4FD4FDC4"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117</w:t>
            </w:r>
          </w:p>
        </w:tc>
        <w:tc>
          <w:tcPr>
            <w:tcW w:w="1540" w:type="dxa"/>
            <w:gridSpan w:val="2"/>
            <w:tcBorders>
              <w:top w:val="nil"/>
              <w:left w:val="nil"/>
              <w:bottom w:val="single" w:sz="4" w:space="0" w:color="auto"/>
              <w:right w:val="single" w:sz="4" w:space="0" w:color="auto"/>
            </w:tcBorders>
            <w:shd w:val="clear" w:color="auto" w:fill="auto"/>
            <w:noWrap/>
            <w:vAlign w:val="bottom"/>
            <w:hideMark/>
          </w:tcPr>
          <w:p w14:paraId="39181C59"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nil"/>
            </w:tcBorders>
            <w:shd w:val="clear" w:color="auto" w:fill="auto"/>
            <w:noWrap/>
            <w:vAlign w:val="bottom"/>
            <w:hideMark/>
          </w:tcPr>
          <w:p w14:paraId="6D045B7F"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single" w:sz="8" w:space="0" w:color="auto"/>
              <w:bottom w:val="single" w:sz="4" w:space="0" w:color="auto"/>
              <w:right w:val="single" w:sz="8" w:space="0" w:color="auto"/>
            </w:tcBorders>
            <w:shd w:val="clear" w:color="auto" w:fill="auto"/>
            <w:noWrap/>
            <w:vAlign w:val="bottom"/>
            <w:hideMark/>
          </w:tcPr>
          <w:p w14:paraId="5B36F6D2"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r>
      <w:tr w:rsidR="00787725" w:rsidRPr="00787725" w14:paraId="0B4B56C4" w14:textId="77777777" w:rsidTr="00837755">
        <w:trPr>
          <w:trHeight w:val="255"/>
        </w:trPr>
        <w:tc>
          <w:tcPr>
            <w:tcW w:w="2988" w:type="dxa"/>
            <w:vMerge/>
            <w:tcBorders>
              <w:top w:val="nil"/>
              <w:left w:val="single" w:sz="8" w:space="0" w:color="auto"/>
              <w:bottom w:val="single" w:sz="4" w:space="0" w:color="000000"/>
              <w:right w:val="single" w:sz="8" w:space="0" w:color="auto"/>
            </w:tcBorders>
            <w:vAlign w:val="center"/>
            <w:hideMark/>
          </w:tcPr>
          <w:p w14:paraId="49DD7681" w14:textId="77777777" w:rsidR="00787725" w:rsidRPr="00787725" w:rsidRDefault="00787725" w:rsidP="00787725">
            <w:pPr>
              <w:rPr>
                <w:rFonts w:ascii="Verdana" w:hAnsi="Verdana"/>
                <w:b/>
                <w:bCs/>
                <w:sz w:val="20"/>
                <w:szCs w:val="20"/>
                <w:lang w:eastAsia="sl-SI"/>
              </w:rPr>
            </w:pPr>
          </w:p>
        </w:tc>
        <w:tc>
          <w:tcPr>
            <w:tcW w:w="707" w:type="dxa"/>
            <w:tcBorders>
              <w:top w:val="nil"/>
              <w:left w:val="single" w:sz="4" w:space="0" w:color="auto"/>
              <w:bottom w:val="single" w:sz="4" w:space="0" w:color="auto"/>
              <w:right w:val="nil"/>
            </w:tcBorders>
            <w:shd w:val="clear" w:color="000000" w:fill="F2DCDB"/>
            <w:noWrap/>
            <w:vAlign w:val="bottom"/>
            <w:hideMark/>
          </w:tcPr>
          <w:p w14:paraId="50181A30"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EUR</w:t>
            </w:r>
          </w:p>
        </w:tc>
        <w:tc>
          <w:tcPr>
            <w:tcW w:w="1573" w:type="dxa"/>
            <w:tcBorders>
              <w:top w:val="nil"/>
              <w:left w:val="single" w:sz="4" w:space="0" w:color="auto"/>
              <w:bottom w:val="single" w:sz="4" w:space="0" w:color="auto"/>
              <w:right w:val="single" w:sz="4" w:space="0" w:color="auto"/>
            </w:tcBorders>
            <w:shd w:val="clear" w:color="000000" w:fill="F2DCDB"/>
            <w:noWrap/>
            <w:vAlign w:val="bottom"/>
            <w:hideMark/>
          </w:tcPr>
          <w:p w14:paraId="47B18FC9"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000000" w:fill="F2DCDB"/>
            <w:noWrap/>
            <w:vAlign w:val="bottom"/>
            <w:hideMark/>
          </w:tcPr>
          <w:p w14:paraId="01E5DE87"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000000" w:fill="F2DCDB"/>
            <w:noWrap/>
            <w:vAlign w:val="bottom"/>
            <w:hideMark/>
          </w:tcPr>
          <w:p w14:paraId="6A967F9D"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39.967</w:t>
            </w:r>
          </w:p>
        </w:tc>
        <w:tc>
          <w:tcPr>
            <w:tcW w:w="1540" w:type="dxa"/>
            <w:gridSpan w:val="2"/>
            <w:tcBorders>
              <w:top w:val="nil"/>
              <w:left w:val="nil"/>
              <w:bottom w:val="single" w:sz="4" w:space="0" w:color="auto"/>
              <w:right w:val="single" w:sz="4" w:space="0" w:color="auto"/>
            </w:tcBorders>
            <w:shd w:val="clear" w:color="000000" w:fill="F2DCDB"/>
            <w:noWrap/>
            <w:vAlign w:val="bottom"/>
            <w:hideMark/>
          </w:tcPr>
          <w:p w14:paraId="2AAA8813"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nil"/>
            </w:tcBorders>
            <w:shd w:val="clear" w:color="000000" w:fill="F2DCDB"/>
            <w:noWrap/>
            <w:vAlign w:val="bottom"/>
            <w:hideMark/>
          </w:tcPr>
          <w:p w14:paraId="6B3309CE"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single" w:sz="8" w:space="0" w:color="auto"/>
              <w:bottom w:val="single" w:sz="4" w:space="0" w:color="auto"/>
              <w:right w:val="single" w:sz="8" w:space="0" w:color="auto"/>
            </w:tcBorders>
            <w:shd w:val="clear" w:color="000000" w:fill="F2DCDB"/>
            <w:noWrap/>
            <w:vAlign w:val="bottom"/>
            <w:hideMark/>
          </w:tcPr>
          <w:p w14:paraId="200C19ED"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39.967</w:t>
            </w:r>
          </w:p>
        </w:tc>
      </w:tr>
      <w:tr w:rsidR="00787725" w:rsidRPr="00787725" w14:paraId="55F60B00" w14:textId="77777777" w:rsidTr="00837755">
        <w:trPr>
          <w:trHeight w:val="255"/>
        </w:trPr>
        <w:tc>
          <w:tcPr>
            <w:tcW w:w="2988" w:type="dxa"/>
            <w:vMerge w:val="restart"/>
            <w:tcBorders>
              <w:top w:val="nil"/>
              <w:left w:val="single" w:sz="8" w:space="0" w:color="auto"/>
              <w:bottom w:val="single" w:sz="4" w:space="0" w:color="000000"/>
              <w:right w:val="single" w:sz="8" w:space="0" w:color="auto"/>
            </w:tcBorders>
            <w:shd w:val="clear" w:color="000000" w:fill="DCE6F1"/>
            <w:vAlign w:val="center"/>
            <w:hideMark/>
          </w:tcPr>
          <w:p w14:paraId="644C637C" w14:textId="77777777" w:rsidR="00787725" w:rsidRPr="00787725" w:rsidRDefault="00787725" w:rsidP="00787725">
            <w:pPr>
              <w:jc w:val="center"/>
              <w:rPr>
                <w:rFonts w:ascii="Verdana" w:hAnsi="Verdana"/>
                <w:b/>
                <w:bCs/>
                <w:sz w:val="20"/>
                <w:szCs w:val="20"/>
                <w:lang w:eastAsia="sl-SI"/>
              </w:rPr>
            </w:pPr>
            <w:r w:rsidRPr="00787725">
              <w:rPr>
                <w:rFonts w:ascii="Verdana" w:hAnsi="Verdana"/>
                <w:b/>
                <w:bCs/>
                <w:sz w:val="20"/>
                <w:szCs w:val="20"/>
                <w:lang w:eastAsia="sl-SI"/>
              </w:rPr>
              <w:t>meteorna kanalizacija</w:t>
            </w:r>
          </w:p>
        </w:tc>
        <w:tc>
          <w:tcPr>
            <w:tcW w:w="707" w:type="dxa"/>
            <w:tcBorders>
              <w:top w:val="nil"/>
              <w:left w:val="nil"/>
              <w:bottom w:val="single" w:sz="4" w:space="0" w:color="auto"/>
              <w:right w:val="nil"/>
            </w:tcBorders>
            <w:shd w:val="clear" w:color="auto" w:fill="auto"/>
            <w:noWrap/>
            <w:vAlign w:val="bottom"/>
            <w:hideMark/>
          </w:tcPr>
          <w:p w14:paraId="6191746C"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m</w:t>
            </w:r>
          </w:p>
        </w:tc>
        <w:tc>
          <w:tcPr>
            <w:tcW w:w="1573" w:type="dxa"/>
            <w:tcBorders>
              <w:top w:val="nil"/>
              <w:left w:val="single" w:sz="4" w:space="0" w:color="auto"/>
              <w:bottom w:val="single" w:sz="4" w:space="0" w:color="auto"/>
              <w:right w:val="single" w:sz="4" w:space="0" w:color="auto"/>
            </w:tcBorders>
            <w:shd w:val="clear" w:color="auto" w:fill="auto"/>
            <w:noWrap/>
            <w:vAlign w:val="bottom"/>
            <w:hideMark/>
          </w:tcPr>
          <w:p w14:paraId="242C2E0D"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auto" w:fill="auto"/>
            <w:noWrap/>
            <w:vAlign w:val="bottom"/>
            <w:hideMark/>
          </w:tcPr>
          <w:p w14:paraId="4DEF61E4"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auto" w:fill="auto"/>
            <w:noWrap/>
            <w:vAlign w:val="bottom"/>
            <w:hideMark/>
          </w:tcPr>
          <w:p w14:paraId="738B585E"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95</w:t>
            </w:r>
          </w:p>
        </w:tc>
        <w:tc>
          <w:tcPr>
            <w:tcW w:w="1540" w:type="dxa"/>
            <w:gridSpan w:val="2"/>
            <w:tcBorders>
              <w:top w:val="nil"/>
              <w:left w:val="nil"/>
              <w:bottom w:val="single" w:sz="4" w:space="0" w:color="auto"/>
              <w:right w:val="single" w:sz="4" w:space="0" w:color="auto"/>
            </w:tcBorders>
            <w:shd w:val="clear" w:color="auto" w:fill="auto"/>
            <w:noWrap/>
            <w:vAlign w:val="bottom"/>
            <w:hideMark/>
          </w:tcPr>
          <w:p w14:paraId="43CA079B"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nil"/>
            </w:tcBorders>
            <w:shd w:val="clear" w:color="auto" w:fill="auto"/>
            <w:noWrap/>
            <w:vAlign w:val="bottom"/>
            <w:hideMark/>
          </w:tcPr>
          <w:p w14:paraId="3892B015"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single" w:sz="8" w:space="0" w:color="auto"/>
              <w:bottom w:val="single" w:sz="4" w:space="0" w:color="auto"/>
              <w:right w:val="single" w:sz="8" w:space="0" w:color="auto"/>
            </w:tcBorders>
            <w:shd w:val="clear" w:color="auto" w:fill="auto"/>
            <w:noWrap/>
            <w:vAlign w:val="bottom"/>
            <w:hideMark/>
          </w:tcPr>
          <w:p w14:paraId="6E79E93F"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r>
      <w:tr w:rsidR="00787725" w:rsidRPr="00787725" w14:paraId="483E854A" w14:textId="77777777" w:rsidTr="00837755">
        <w:trPr>
          <w:trHeight w:val="255"/>
        </w:trPr>
        <w:tc>
          <w:tcPr>
            <w:tcW w:w="2988" w:type="dxa"/>
            <w:vMerge/>
            <w:tcBorders>
              <w:top w:val="nil"/>
              <w:left w:val="single" w:sz="8" w:space="0" w:color="auto"/>
              <w:bottom w:val="single" w:sz="4" w:space="0" w:color="000000"/>
              <w:right w:val="single" w:sz="8" w:space="0" w:color="auto"/>
            </w:tcBorders>
            <w:vAlign w:val="center"/>
            <w:hideMark/>
          </w:tcPr>
          <w:p w14:paraId="5B10D53E" w14:textId="77777777" w:rsidR="00787725" w:rsidRPr="00787725" w:rsidRDefault="00787725" w:rsidP="00787725">
            <w:pPr>
              <w:rPr>
                <w:rFonts w:ascii="Verdana" w:hAnsi="Verdana"/>
                <w:b/>
                <w:bCs/>
                <w:sz w:val="20"/>
                <w:szCs w:val="20"/>
                <w:lang w:eastAsia="sl-SI"/>
              </w:rPr>
            </w:pPr>
          </w:p>
        </w:tc>
        <w:tc>
          <w:tcPr>
            <w:tcW w:w="707" w:type="dxa"/>
            <w:tcBorders>
              <w:top w:val="nil"/>
              <w:left w:val="single" w:sz="4" w:space="0" w:color="auto"/>
              <w:bottom w:val="single" w:sz="4" w:space="0" w:color="auto"/>
              <w:right w:val="nil"/>
            </w:tcBorders>
            <w:shd w:val="clear" w:color="000000" w:fill="DCE6F1"/>
            <w:noWrap/>
            <w:vAlign w:val="bottom"/>
            <w:hideMark/>
          </w:tcPr>
          <w:p w14:paraId="2FD187FC"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 xml:space="preserve"> EUR </w:t>
            </w:r>
          </w:p>
        </w:tc>
        <w:tc>
          <w:tcPr>
            <w:tcW w:w="1573" w:type="dxa"/>
            <w:tcBorders>
              <w:top w:val="nil"/>
              <w:left w:val="single" w:sz="4" w:space="0" w:color="auto"/>
              <w:bottom w:val="single" w:sz="4" w:space="0" w:color="auto"/>
              <w:right w:val="single" w:sz="4" w:space="0" w:color="auto"/>
            </w:tcBorders>
            <w:shd w:val="clear" w:color="000000" w:fill="DCE6F1"/>
            <w:noWrap/>
            <w:vAlign w:val="bottom"/>
            <w:hideMark/>
          </w:tcPr>
          <w:p w14:paraId="145AADEF"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000000" w:fill="DCE6F1"/>
            <w:noWrap/>
            <w:vAlign w:val="bottom"/>
            <w:hideMark/>
          </w:tcPr>
          <w:p w14:paraId="75CF6610"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000000" w:fill="DCE6F1"/>
            <w:noWrap/>
            <w:vAlign w:val="bottom"/>
            <w:hideMark/>
          </w:tcPr>
          <w:p w14:paraId="308B7584"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42.883</w:t>
            </w:r>
          </w:p>
        </w:tc>
        <w:tc>
          <w:tcPr>
            <w:tcW w:w="1540" w:type="dxa"/>
            <w:gridSpan w:val="2"/>
            <w:tcBorders>
              <w:top w:val="nil"/>
              <w:left w:val="nil"/>
              <w:bottom w:val="single" w:sz="4" w:space="0" w:color="auto"/>
              <w:right w:val="single" w:sz="4" w:space="0" w:color="auto"/>
            </w:tcBorders>
            <w:shd w:val="clear" w:color="000000" w:fill="DCE6F1"/>
            <w:noWrap/>
            <w:vAlign w:val="bottom"/>
            <w:hideMark/>
          </w:tcPr>
          <w:p w14:paraId="71280C9C"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nil"/>
            </w:tcBorders>
            <w:shd w:val="clear" w:color="000000" w:fill="DCE6F1"/>
            <w:noWrap/>
            <w:vAlign w:val="bottom"/>
            <w:hideMark/>
          </w:tcPr>
          <w:p w14:paraId="2878BDB3"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single" w:sz="8" w:space="0" w:color="auto"/>
              <w:bottom w:val="single" w:sz="4" w:space="0" w:color="auto"/>
              <w:right w:val="single" w:sz="8" w:space="0" w:color="auto"/>
            </w:tcBorders>
            <w:shd w:val="clear" w:color="000000" w:fill="DCE6F1"/>
            <w:noWrap/>
            <w:vAlign w:val="bottom"/>
            <w:hideMark/>
          </w:tcPr>
          <w:p w14:paraId="3B124DC6"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42.883</w:t>
            </w:r>
          </w:p>
        </w:tc>
      </w:tr>
      <w:tr w:rsidR="00787725" w:rsidRPr="00787725" w14:paraId="22D0B03B" w14:textId="77777777" w:rsidTr="00837755">
        <w:trPr>
          <w:trHeight w:val="255"/>
        </w:trPr>
        <w:tc>
          <w:tcPr>
            <w:tcW w:w="2988" w:type="dxa"/>
            <w:vMerge w:val="restart"/>
            <w:tcBorders>
              <w:top w:val="nil"/>
              <w:left w:val="single" w:sz="8" w:space="0" w:color="auto"/>
              <w:bottom w:val="single" w:sz="4" w:space="0" w:color="000000"/>
              <w:right w:val="single" w:sz="8" w:space="0" w:color="auto"/>
            </w:tcBorders>
            <w:shd w:val="clear" w:color="000000" w:fill="E4DFEC"/>
            <w:vAlign w:val="center"/>
            <w:hideMark/>
          </w:tcPr>
          <w:p w14:paraId="218C31FD" w14:textId="77777777" w:rsidR="00787725" w:rsidRPr="00787725" w:rsidRDefault="00787725" w:rsidP="00787725">
            <w:pPr>
              <w:jc w:val="center"/>
              <w:rPr>
                <w:rFonts w:ascii="Verdana" w:hAnsi="Verdana"/>
                <w:b/>
                <w:bCs/>
                <w:sz w:val="20"/>
                <w:szCs w:val="20"/>
                <w:lang w:eastAsia="sl-SI"/>
              </w:rPr>
            </w:pPr>
            <w:r w:rsidRPr="00787725">
              <w:rPr>
                <w:rFonts w:ascii="Verdana" w:hAnsi="Verdana"/>
                <w:b/>
                <w:bCs/>
                <w:sz w:val="20"/>
                <w:szCs w:val="20"/>
                <w:lang w:eastAsia="sl-SI"/>
              </w:rPr>
              <w:t>vročevodno omrežje</w:t>
            </w:r>
          </w:p>
        </w:tc>
        <w:tc>
          <w:tcPr>
            <w:tcW w:w="707" w:type="dxa"/>
            <w:tcBorders>
              <w:top w:val="nil"/>
              <w:left w:val="nil"/>
              <w:bottom w:val="single" w:sz="4" w:space="0" w:color="auto"/>
              <w:right w:val="nil"/>
            </w:tcBorders>
            <w:shd w:val="clear" w:color="auto" w:fill="auto"/>
            <w:noWrap/>
            <w:vAlign w:val="bottom"/>
            <w:hideMark/>
          </w:tcPr>
          <w:p w14:paraId="1A66830A"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m</w:t>
            </w:r>
          </w:p>
        </w:tc>
        <w:tc>
          <w:tcPr>
            <w:tcW w:w="1573" w:type="dxa"/>
            <w:tcBorders>
              <w:top w:val="nil"/>
              <w:left w:val="single" w:sz="4" w:space="0" w:color="auto"/>
              <w:bottom w:val="single" w:sz="4" w:space="0" w:color="auto"/>
              <w:right w:val="single" w:sz="4" w:space="0" w:color="auto"/>
            </w:tcBorders>
            <w:shd w:val="clear" w:color="auto" w:fill="auto"/>
            <w:noWrap/>
            <w:vAlign w:val="bottom"/>
            <w:hideMark/>
          </w:tcPr>
          <w:p w14:paraId="69BDDF16"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auto" w:fill="auto"/>
            <w:noWrap/>
            <w:vAlign w:val="bottom"/>
            <w:hideMark/>
          </w:tcPr>
          <w:p w14:paraId="342441A2"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auto" w:fill="auto"/>
            <w:vAlign w:val="bottom"/>
            <w:hideMark/>
          </w:tcPr>
          <w:p w14:paraId="6DF6BA3E"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74</w:t>
            </w:r>
          </w:p>
        </w:tc>
        <w:tc>
          <w:tcPr>
            <w:tcW w:w="1540" w:type="dxa"/>
            <w:gridSpan w:val="2"/>
            <w:tcBorders>
              <w:top w:val="nil"/>
              <w:left w:val="nil"/>
              <w:bottom w:val="single" w:sz="4" w:space="0" w:color="auto"/>
              <w:right w:val="single" w:sz="4" w:space="0" w:color="auto"/>
            </w:tcBorders>
            <w:shd w:val="clear" w:color="auto" w:fill="auto"/>
            <w:noWrap/>
            <w:vAlign w:val="bottom"/>
            <w:hideMark/>
          </w:tcPr>
          <w:p w14:paraId="2D53C6EC"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nil"/>
            </w:tcBorders>
            <w:shd w:val="clear" w:color="auto" w:fill="auto"/>
            <w:noWrap/>
            <w:vAlign w:val="bottom"/>
            <w:hideMark/>
          </w:tcPr>
          <w:p w14:paraId="020322E1"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single" w:sz="8" w:space="0" w:color="auto"/>
              <w:bottom w:val="single" w:sz="4" w:space="0" w:color="auto"/>
              <w:right w:val="single" w:sz="8" w:space="0" w:color="auto"/>
            </w:tcBorders>
            <w:shd w:val="clear" w:color="auto" w:fill="auto"/>
            <w:noWrap/>
            <w:vAlign w:val="bottom"/>
            <w:hideMark/>
          </w:tcPr>
          <w:p w14:paraId="4D5DCEBB"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r>
      <w:tr w:rsidR="00787725" w:rsidRPr="00787725" w14:paraId="2DD51F1C" w14:textId="77777777" w:rsidTr="00837755">
        <w:trPr>
          <w:trHeight w:val="255"/>
        </w:trPr>
        <w:tc>
          <w:tcPr>
            <w:tcW w:w="2988" w:type="dxa"/>
            <w:vMerge/>
            <w:tcBorders>
              <w:top w:val="nil"/>
              <w:left w:val="single" w:sz="8" w:space="0" w:color="auto"/>
              <w:bottom w:val="single" w:sz="4" w:space="0" w:color="000000"/>
              <w:right w:val="single" w:sz="8" w:space="0" w:color="auto"/>
            </w:tcBorders>
            <w:vAlign w:val="center"/>
            <w:hideMark/>
          </w:tcPr>
          <w:p w14:paraId="3B059F2D" w14:textId="77777777" w:rsidR="00787725" w:rsidRPr="00787725" w:rsidRDefault="00787725" w:rsidP="00787725">
            <w:pPr>
              <w:rPr>
                <w:rFonts w:ascii="Verdana" w:hAnsi="Verdana"/>
                <w:b/>
                <w:bCs/>
                <w:sz w:val="20"/>
                <w:szCs w:val="20"/>
                <w:lang w:eastAsia="sl-SI"/>
              </w:rPr>
            </w:pPr>
          </w:p>
        </w:tc>
        <w:tc>
          <w:tcPr>
            <w:tcW w:w="707" w:type="dxa"/>
            <w:tcBorders>
              <w:top w:val="nil"/>
              <w:left w:val="nil"/>
              <w:bottom w:val="single" w:sz="4" w:space="0" w:color="auto"/>
              <w:right w:val="nil"/>
            </w:tcBorders>
            <w:shd w:val="clear" w:color="000000" w:fill="E4DFEC"/>
            <w:noWrap/>
            <w:vAlign w:val="bottom"/>
            <w:hideMark/>
          </w:tcPr>
          <w:p w14:paraId="61B84FB9"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EUR</w:t>
            </w:r>
          </w:p>
        </w:tc>
        <w:tc>
          <w:tcPr>
            <w:tcW w:w="1573" w:type="dxa"/>
            <w:tcBorders>
              <w:top w:val="nil"/>
              <w:left w:val="single" w:sz="4" w:space="0" w:color="auto"/>
              <w:bottom w:val="single" w:sz="4" w:space="0" w:color="auto"/>
              <w:right w:val="single" w:sz="4" w:space="0" w:color="auto"/>
            </w:tcBorders>
            <w:shd w:val="clear" w:color="000000" w:fill="E4DFEC"/>
            <w:noWrap/>
            <w:vAlign w:val="bottom"/>
            <w:hideMark/>
          </w:tcPr>
          <w:p w14:paraId="76D745E5"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000000" w:fill="E4DFEC"/>
            <w:noWrap/>
            <w:vAlign w:val="bottom"/>
            <w:hideMark/>
          </w:tcPr>
          <w:p w14:paraId="3BA14C4A"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000000" w:fill="E4DFEC"/>
            <w:noWrap/>
            <w:vAlign w:val="bottom"/>
            <w:hideMark/>
          </w:tcPr>
          <w:p w14:paraId="35F89484"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 xml:space="preserve">54.900 </w:t>
            </w:r>
          </w:p>
        </w:tc>
        <w:tc>
          <w:tcPr>
            <w:tcW w:w="1540" w:type="dxa"/>
            <w:gridSpan w:val="2"/>
            <w:tcBorders>
              <w:top w:val="nil"/>
              <w:left w:val="nil"/>
              <w:bottom w:val="single" w:sz="4" w:space="0" w:color="auto"/>
              <w:right w:val="single" w:sz="4" w:space="0" w:color="auto"/>
            </w:tcBorders>
            <w:shd w:val="clear" w:color="000000" w:fill="E4DFEC"/>
            <w:noWrap/>
            <w:vAlign w:val="bottom"/>
            <w:hideMark/>
          </w:tcPr>
          <w:p w14:paraId="1C66596E"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nil"/>
            </w:tcBorders>
            <w:shd w:val="clear" w:color="000000" w:fill="E4DFEC"/>
            <w:noWrap/>
            <w:vAlign w:val="bottom"/>
            <w:hideMark/>
          </w:tcPr>
          <w:p w14:paraId="1D81A3C2"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single" w:sz="8" w:space="0" w:color="auto"/>
              <w:bottom w:val="single" w:sz="4" w:space="0" w:color="auto"/>
              <w:right w:val="single" w:sz="8" w:space="0" w:color="auto"/>
            </w:tcBorders>
            <w:shd w:val="clear" w:color="000000" w:fill="E4DFEC"/>
            <w:noWrap/>
            <w:vAlign w:val="bottom"/>
            <w:hideMark/>
          </w:tcPr>
          <w:p w14:paraId="1174184E"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xml:space="preserve">54.900 </w:t>
            </w:r>
          </w:p>
        </w:tc>
      </w:tr>
      <w:tr w:rsidR="00787725" w:rsidRPr="00787725" w14:paraId="02953976" w14:textId="77777777" w:rsidTr="00837755">
        <w:trPr>
          <w:trHeight w:val="255"/>
        </w:trPr>
        <w:tc>
          <w:tcPr>
            <w:tcW w:w="2988" w:type="dxa"/>
            <w:tcBorders>
              <w:top w:val="nil"/>
              <w:left w:val="single" w:sz="8" w:space="0" w:color="auto"/>
              <w:bottom w:val="nil"/>
              <w:right w:val="single" w:sz="8" w:space="0" w:color="auto"/>
            </w:tcBorders>
            <w:shd w:val="clear" w:color="000000" w:fill="D9D9D9"/>
            <w:noWrap/>
            <w:vAlign w:val="bottom"/>
            <w:hideMark/>
          </w:tcPr>
          <w:p w14:paraId="6417468B" w14:textId="77777777" w:rsidR="00787725" w:rsidRPr="00787725" w:rsidRDefault="00787725" w:rsidP="00787725">
            <w:pPr>
              <w:jc w:val="center"/>
              <w:rPr>
                <w:rFonts w:ascii="Verdana" w:hAnsi="Verdana"/>
                <w:b/>
                <w:bCs/>
                <w:sz w:val="20"/>
                <w:szCs w:val="20"/>
                <w:lang w:eastAsia="sl-SI"/>
              </w:rPr>
            </w:pPr>
            <w:r w:rsidRPr="00787725">
              <w:rPr>
                <w:rFonts w:ascii="Verdana" w:hAnsi="Verdana"/>
                <w:b/>
                <w:bCs/>
                <w:sz w:val="20"/>
                <w:szCs w:val="20"/>
                <w:lang w:eastAsia="sl-SI"/>
              </w:rPr>
              <w:t>odkupi zemljišč</w:t>
            </w:r>
          </w:p>
        </w:tc>
        <w:tc>
          <w:tcPr>
            <w:tcW w:w="707" w:type="dxa"/>
            <w:tcBorders>
              <w:top w:val="nil"/>
              <w:left w:val="nil"/>
              <w:bottom w:val="nil"/>
              <w:right w:val="nil"/>
            </w:tcBorders>
            <w:shd w:val="clear" w:color="000000" w:fill="D9D9D9"/>
            <w:noWrap/>
            <w:vAlign w:val="bottom"/>
            <w:hideMark/>
          </w:tcPr>
          <w:p w14:paraId="6BFA2660"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EUR</w:t>
            </w:r>
          </w:p>
        </w:tc>
        <w:tc>
          <w:tcPr>
            <w:tcW w:w="1573" w:type="dxa"/>
            <w:tcBorders>
              <w:top w:val="nil"/>
              <w:left w:val="single" w:sz="4" w:space="0" w:color="auto"/>
              <w:bottom w:val="nil"/>
              <w:right w:val="single" w:sz="4" w:space="0" w:color="auto"/>
            </w:tcBorders>
            <w:shd w:val="clear" w:color="000000" w:fill="D9D9D9"/>
            <w:noWrap/>
            <w:vAlign w:val="bottom"/>
            <w:hideMark/>
          </w:tcPr>
          <w:p w14:paraId="769F0F95"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nil"/>
              <w:right w:val="single" w:sz="4" w:space="0" w:color="auto"/>
            </w:tcBorders>
            <w:shd w:val="clear" w:color="000000" w:fill="D9D9D9"/>
            <w:noWrap/>
            <w:vAlign w:val="bottom"/>
            <w:hideMark/>
          </w:tcPr>
          <w:p w14:paraId="4F25B7BF"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nil"/>
              <w:right w:val="single" w:sz="4" w:space="0" w:color="auto"/>
            </w:tcBorders>
            <w:shd w:val="clear" w:color="000000" w:fill="D9D9D9"/>
            <w:noWrap/>
            <w:vAlign w:val="bottom"/>
            <w:hideMark/>
          </w:tcPr>
          <w:p w14:paraId="7506F486"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33.440</w:t>
            </w:r>
          </w:p>
        </w:tc>
        <w:tc>
          <w:tcPr>
            <w:tcW w:w="1540" w:type="dxa"/>
            <w:gridSpan w:val="2"/>
            <w:tcBorders>
              <w:top w:val="nil"/>
              <w:left w:val="nil"/>
              <w:bottom w:val="nil"/>
              <w:right w:val="single" w:sz="4" w:space="0" w:color="auto"/>
            </w:tcBorders>
            <w:shd w:val="clear" w:color="000000" w:fill="D9D9D9"/>
            <w:noWrap/>
            <w:vAlign w:val="bottom"/>
            <w:hideMark/>
          </w:tcPr>
          <w:p w14:paraId="26DFA63A"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nil"/>
              <w:right w:val="nil"/>
            </w:tcBorders>
            <w:shd w:val="clear" w:color="000000" w:fill="D9D9D9"/>
            <w:noWrap/>
            <w:vAlign w:val="bottom"/>
            <w:hideMark/>
          </w:tcPr>
          <w:p w14:paraId="6CF8C81F"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single" w:sz="8" w:space="0" w:color="auto"/>
              <w:bottom w:val="nil"/>
              <w:right w:val="single" w:sz="8" w:space="0" w:color="auto"/>
            </w:tcBorders>
            <w:shd w:val="clear" w:color="000000" w:fill="D9D9D9"/>
            <w:noWrap/>
            <w:vAlign w:val="bottom"/>
            <w:hideMark/>
          </w:tcPr>
          <w:p w14:paraId="1F22514A"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33.440</w:t>
            </w:r>
          </w:p>
        </w:tc>
      </w:tr>
      <w:tr w:rsidR="00787725" w:rsidRPr="00787725" w14:paraId="71B9C953" w14:textId="77777777" w:rsidTr="00837755">
        <w:trPr>
          <w:trHeight w:val="255"/>
        </w:trPr>
        <w:tc>
          <w:tcPr>
            <w:tcW w:w="2988" w:type="dxa"/>
            <w:tcBorders>
              <w:top w:val="single" w:sz="4" w:space="0" w:color="auto"/>
              <w:left w:val="single" w:sz="8" w:space="0" w:color="auto"/>
              <w:bottom w:val="nil"/>
              <w:right w:val="single" w:sz="8" w:space="0" w:color="auto"/>
            </w:tcBorders>
            <w:shd w:val="clear" w:color="000000" w:fill="EBF1DE"/>
            <w:noWrap/>
            <w:vAlign w:val="bottom"/>
            <w:hideMark/>
          </w:tcPr>
          <w:p w14:paraId="31CA1279" w14:textId="77777777" w:rsidR="00787725" w:rsidRPr="00787725" w:rsidRDefault="00787725" w:rsidP="00787725">
            <w:pPr>
              <w:jc w:val="center"/>
              <w:rPr>
                <w:rFonts w:ascii="Verdana" w:hAnsi="Verdana"/>
                <w:b/>
                <w:bCs/>
                <w:sz w:val="20"/>
                <w:szCs w:val="20"/>
                <w:lang w:eastAsia="sl-SI"/>
              </w:rPr>
            </w:pPr>
            <w:r w:rsidRPr="00787725">
              <w:rPr>
                <w:rFonts w:ascii="Verdana" w:hAnsi="Verdana"/>
                <w:b/>
                <w:bCs/>
                <w:sz w:val="20"/>
                <w:szCs w:val="20"/>
                <w:lang w:eastAsia="sl-SI"/>
              </w:rPr>
              <w:t>drevesa</w:t>
            </w:r>
          </w:p>
        </w:tc>
        <w:tc>
          <w:tcPr>
            <w:tcW w:w="707" w:type="dxa"/>
            <w:tcBorders>
              <w:top w:val="single" w:sz="4" w:space="0" w:color="auto"/>
              <w:left w:val="nil"/>
              <w:bottom w:val="nil"/>
              <w:right w:val="nil"/>
            </w:tcBorders>
            <w:shd w:val="clear" w:color="000000" w:fill="EBF1DE"/>
            <w:noWrap/>
            <w:vAlign w:val="bottom"/>
            <w:hideMark/>
          </w:tcPr>
          <w:p w14:paraId="3033850D"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EUR</w:t>
            </w:r>
          </w:p>
        </w:tc>
        <w:tc>
          <w:tcPr>
            <w:tcW w:w="1573" w:type="dxa"/>
            <w:tcBorders>
              <w:top w:val="single" w:sz="4" w:space="0" w:color="auto"/>
              <w:left w:val="single" w:sz="4" w:space="0" w:color="auto"/>
              <w:bottom w:val="nil"/>
              <w:right w:val="single" w:sz="4" w:space="0" w:color="auto"/>
            </w:tcBorders>
            <w:shd w:val="clear" w:color="000000" w:fill="EBF1DE"/>
            <w:noWrap/>
            <w:vAlign w:val="bottom"/>
            <w:hideMark/>
          </w:tcPr>
          <w:p w14:paraId="43840D14"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single" w:sz="4" w:space="0" w:color="auto"/>
              <w:left w:val="nil"/>
              <w:bottom w:val="nil"/>
              <w:right w:val="single" w:sz="4" w:space="0" w:color="auto"/>
            </w:tcBorders>
            <w:shd w:val="clear" w:color="000000" w:fill="EBF1DE"/>
            <w:noWrap/>
            <w:vAlign w:val="bottom"/>
            <w:hideMark/>
          </w:tcPr>
          <w:p w14:paraId="3BF68B70"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single" w:sz="4" w:space="0" w:color="auto"/>
              <w:left w:val="nil"/>
              <w:bottom w:val="nil"/>
              <w:right w:val="single" w:sz="4" w:space="0" w:color="auto"/>
            </w:tcBorders>
            <w:shd w:val="clear" w:color="000000" w:fill="EBF1DE"/>
            <w:noWrap/>
            <w:vAlign w:val="bottom"/>
            <w:hideMark/>
          </w:tcPr>
          <w:p w14:paraId="7C5012FD" w14:textId="77777777" w:rsidR="00787725" w:rsidRPr="00787725" w:rsidRDefault="00787725" w:rsidP="00112063">
            <w:pPr>
              <w:jc w:val="right"/>
              <w:rPr>
                <w:rFonts w:ascii="Verdana" w:hAnsi="Verdana"/>
                <w:sz w:val="20"/>
                <w:szCs w:val="20"/>
                <w:lang w:eastAsia="sl-SI"/>
              </w:rPr>
            </w:pPr>
            <w:r w:rsidRPr="00787725">
              <w:rPr>
                <w:rFonts w:ascii="Verdana" w:hAnsi="Verdana"/>
                <w:sz w:val="20"/>
                <w:szCs w:val="20"/>
                <w:lang w:eastAsia="sl-SI"/>
              </w:rPr>
              <w:t>1.610</w:t>
            </w:r>
          </w:p>
        </w:tc>
        <w:tc>
          <w:tcPr>
            <w:tcW w:w="1540" w:type="dxa"/>
            <w:gridSpan w:val="2"/>
            <w:tcBorders>
              <w:top w:val="single" w:sz="4" w:space="0" w:color="auto"/>
              <w:left w:val="nil"/>
              <w:bottom w:val="nil"/>
              <w:right w:val="single" w:sz="4" w:space="0" w:color="auto"/>
            </w:tcBorders>
            <w:shd w:val="clear" w:color="000000" w:fill="EBF1DE"/>
            <w:noWrap/>
            <w:vAlign w:val="bottom"/>
            <w:hideMark/>
          </w:tcPr>
          <w:p w14:paraId="26F562CE"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single" w:sz="4" w:space="0" w:color="auto"/>
              <w:left w:val="nil"/>
              <w:bottom w:val="nil"/>
              <w:right w:val="nil"/>
            </w:tcBorders>
            <w:shd w:val="clear" w:color="000000" w:fill="EBF1DE"/>
            <w:noWrap/>
            <w:vAlign w:val="bottom"/>
            <w:hideMark/>
          </w:tcPr>
          <w:p w14:paraId="2EDC4C15"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single" w:sz="4" w:space="0" w:color="auto"/>
              <w:left w:val="single" w:sz="8" w:space="0" w:color="auto"/>
              <w:bottom w:val="nil"/>
              <w:right w:val="single" w:sz="8" w:space="0" w:color="auto"/>
            </w:tcBorders>
            <w:shd w:val="clear" w:color="000000" w:fill="EBF1DE"/>
            <w:noWrap/>
            <w:vAlign w:val="bottom"/>
            <w:hideMark/>
          </w:tcPr>
          <w:p w14:paraId="545F93E6"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1.610</w:t>
            </w:r>
          </w:p>
        </w:tc>
      </w:tr>
      <w:tr w:rsidR="00787725" w:rsidRPr="00787725" w14:paraId="537F9997" w14:textId="77777777" w:rsidTr="00837755">
        <w:trPr>
          <w:trHeight w:val="510"/>
        </w:trPr>
        <w:tc>
          <w:tcPr>
            <w:tcW w:w="2988" w:type="dxa"/>
            <w:tcBorders>
              <w:top w:val="single" w:sz="4" w:space="0" w:color="auto"/>
              <w:left w:val="single" w:sz="8" w:space="0" w:color="auto"/>
              <w:bottom w:val="nil"/>
              <w:right w:val="single" w:sz="8" w:space="0" w:color="auto"/>
            </w:tcBorders>
            <w:shd w:val="clear" w:color="auto" w:fill="auto"/>
            <w:vAlign w:val="bottom"/>
            <w:hideMark/>
          </w:tcPr>
          <w:p w14:paraId="7F6D6F22" w14:textId="77777777" w:rsidR="00787725" w:rsidRPr="00787725" w:rsidRDefault="00787725" w:rsidP="00787725">
            <w:pPr>
              <w:rPr>
                <w:rFonts w:ascii="Verdana" w:hAnsi="Verdana"/>
                <w:b/>
                <w:bCs/>
                <w:color w:val="000000"/>
                <w:sz w:val="20"/>
                <w:szCs w:val="20"/>
                <w:lang w:eastAsia="sl-SI"/>
              </w:rPr>
            </w:pPr>
            <w:r w:rsidRPr="00787725">
              <w:rPr>
                <w:rFonts w:ascii="Verdana" w:hAnsi="Verdana"/>
                <w:b/>
                <w:bCs/>
                <w:color w:val="000000"/>
                <w:sz w:val="20"/>
                <w:szCs w:val="20"/>
                <w:lang w:eastAsia="sl-SI"/>
              </w:rPr>
              <w:t>projektna in investicijska dokumentacija</w:t>
            </w:r>
          </w:p>
        </w:tc>
        <w:tc>
          <w:tcPr>
            <w:tcW w:w="707" w:type="dxa"/>
            <w:tcBorders>
              <w:top w:val="single" w:sz="4" w:space="0" w:color="auto"/>
              <w:left w:val="nil"/>
              <w:bottom w:val="nil"/>
              <w:right w:val="nil"/>
            </w:tcBorders>
            <w:shd w:val="clear" w:color="auto" w:fill="auto"/>
            <w:vAlign w:val="bottom"/>
            <w:hideMark/>
          </w:tcPr>
          <w:p w14:paraId="244D6077" w14:textId="77777777" w:rsidR="00787725" w:rsidRPr="00787725" w:rsidRDefault="00787725" w:rsidP="00787725">
            <w:pPr>
              <w:jc w:val="right"/>
              <w:rPr>
                <w:rFonts w:ascii="Verdana" w:hAnsi="Verdana"/>
                <w:color w:val="000000"/>
                <w:sz w:val="20"/>
                <w:szCs w:val="20"/>
                <w:lang w:eastAsia="sl-SI"/>
              </w:rPr>
            </w:pPr>
            <w:r w:rsidRPr="00787725">
              <w:rPr>
                <w:rFonts w:ascii="Verdana" w:hAnsi="Verdana"/>
                <w:color w:val="000000"/>
                <w:sz w:val="20"/>
                <w:szCs w:val="20"/>
                <w:lang w:eastAsia="sl-SI"/>
              </w:rPr>
              <w:t>7%</w:t>
            </w:r>
          </w:p>
        </w:tc>
        <w:tc>
          <w:tcPr>
            <w:tcW w:w="1573" w:type="dxa"/>
            <w:tcBorders>
              <w:top w:val="single" w:sz="4" w:space="0" w:color="auto"/>
              <w:left w:val="single" w:sz="4" w:space="0" w:color="auto"/>
              <w:bottom w:val="nil"/>
              <w:right w:val="single" w:sz="4" w:space="0" w:color="auto"/>
            </w:tcBorders>
            <w:shd w:val="clear" w:color="auto" w:fill="auto"/>
            <w:noWrap/>
            <w:vAlign w:val="bottom"/>
            <w:hideMark/>
          </w:tcPr>
          <w:p w14:paraId="477A8B79"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single" w:sz="4" w:space="0" w:color="auto"/>
              <w:left w:val="nil"/>
              <w:bottom w:val="nil"/>
              <w:right w:val="single" w:sz="4" w:space="0" w:color="auto"/>
            </w:tcBorders>
            <w:shd w:val="clear" w:color="auto" w:fill="auto"/>
            <w:noWrap/>
            <w:vAlign w:val="bottom"/>
            <w:hideMark/>
          </w:tcPr>
          <w:p w14:paraId="43457D6B"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single" w:sz="4" w:space="0" w:color="auto"/>
              <w:left w:val="nil"/>
              <w:bottom w:val="nil"/>
              <w:right w:val="single" w:sz="4" w:space="0" w:color="auto"/>
            </w:tcBorders>
            <w:shd w:val="clear" w:color="auto" w:fill="auto"/>
            <w:noWrap/>
            <w:vAlign w:val="bottom"/>
            <w:hideMark/>
          </w:tcPr>
          <w:p w14:paraId="5BE95141"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single" w:sz="4" w:space="0" w:color="auto"/>
              <w:left w:val="nil"/>
              <w:bottom w:val="nil"/>
              <w:right w:val="single" w:sz="4" w:space="0" w:color="auto"/>
            </w:tcBorders>
            <w:shd w:val="clear" w:color="auto" w:fill="auto"/>
            <w:noWrap/>
            <w:vAlign w:val="bottom"/>
            <w:hideMark/>
          </w:tcPr>
          <w:p w14:paraId="20DF0D39"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single" w:sz="4" w:space="0" w:color="auto"/>
              <w:left w:val="nil"/>
              <w:bottom w:val="nil"/>
              <w:right w:val="nil"/>
            </w:tcBorders>
            <w:shd w:val="clear" w:color="auto" w:fill="auto"/>
            <w:noWrap/>
            <w:vAlign w:val="bottom"/>
            <w:hideMark/>
          </w:tcPr>
          <w:p w14:paraId="280AF8AF"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14:paraId="47F31529"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13.631</w:t>
            </w:r>
          </w:p>
        </w:tc>
      </w:tr>
      <w:tr w:rsidR="00787725" w:rsidRPr="00787725" w14:paraId="45AB40B4" w14:textId="77777777" w:rsidTr="00837755">
        <w:trPr>
          <w:trHeight w:val="255"/>
        </w:trPr>
        <w:tc>
          <w:tcPr>
            <w:tcW w:w="2988" w:type="dxa"/>
            <w:tcBorders>
              <w:top w:val="single" w:sz="4" w:space="0" w:color="auto"/>
              <w:left w:val="single" w:sz="8" w:space="0" w:color="auto"/>
              <w:bottom w:val="nil"/>
              <w:right w:val="single" w:sz="8" w:space="0" w:color="auto"/>
            </w:tcBorders>
            <w:shd w:val="clear" w:color="auto" w:fill="auto"/>
            <w:noWrap/>
            <w:vAlign w:val="bottom"/>
            <w:hideMark/>
          </w:tcPr>
          <w:p w14:paraId="61340B92" w14:textId="77777777" w:rsidR="00787725" w:rsidRPr="00787725" w:rsidRDefault="00787725" w:rsidP="00787725">
            <w:pPr>
              <w:rPr>
                <w:rFonts w:ascii="Verdana" w:hAnsi="Verdana"/>
                <w:b/>
                <w:bCs/>
                <w:color w:val="000000"/>
                <w:sz w:val="20"/>
                <w:szCs w:val="20"/>
                <w:lang w:eastAsia="sl-SI"/>
              </w:rPr>
            </w:pPr>
            <w:r w:rsidRPr="00787725">
              <w:rPr>
                <w:rFonts w:ascii="Verdana" w:hAnsi="Verdana"/>
                <w:b/>
                <w:bCs/>
                <w:color w:val="000000"/>
                <w:sz w:val="20"/>
                <w:szCs w:val="20"/>
                <w:lang w:eastAsia="sl-SI"/>
              </w:rPr>
              <w:t>inženiring in nadzor po GZ</w:t>
            </w:r>
          </w:p>
        </w:tc>
        <w:tc>
          <w:tcPr>
            <w:tcW w:w="707" w:type="dxa"/>
            <w:tcBorders>
              <w:top w:val="single" w:sz="4" w:space="0" w:color="auto"/>
              <w:left w:val="nil"/>
              <w:bottom w:val="nil"/>
              <w:right w:val="nil"/>
            </w:tcBorders>
            <w:shd w:val="clear" w:color="auto" w:fill="auto"/>
            <w:vAlign w:val="bottom"/>
            <w:hideMark/>
          </w:tcPr>
          <w:p w14:paraId="24ACD873" w14:textId="77777777" w:rsidR="00787725" w:rsidRPr="00787725" w:rsidRDefault="00787725" w:rsidP="00787725">
            <w:pPr>
              <w:jc w:val="right"/>
              <w:rPr>
                <w:rFonts w:ascii="Verdana" w:hAnsi="Verdana"/>
                <w:color w:val="000000"/>
                <w:sz w:val="20"/>
                <w:szCs w:val="20"/>
                <w:lang w:eastAsia="sl-SI"/>
              </w:rPr>
            </w:pPr>
            <w:r w:rsidRPr="00787725">
              <w:rPr>
                <w:rFonts w:ascii="Verdana" w:hAnsi="Verdana"/>
                <w:color w:val="000000"/>
                <w:sz w:val="20"/>
                <w:szCs w:val="20"/>
                <w:lang w:eastAsia="sl-SI"/>
              </w:rPr>
              <w:t>4,5%</w:t>
            </w:r>
          </w:p>
        </w:tc>
        <w:tc>
          <w:tcPr>
            <w:tcW w:w="1573" w:type="dxa"/>
            <w:tcBorders>
              <w:top w:val="single" w:sz="4" w:space="0" w:color="auto"/>
              <w:left w:val="single" w:sz="4" w:space="0" w:color="auto"/>
              <w:bottom w:val="nil"/>
              <w:right w:val="single" w:sz="4" w:space="0" w:color="auto"/>
            </w:tcBorders>
            <w:shd w:val="clear" w:color="auto" w:fill="auto"/>
            <w:noWrap/>
            <w:vAlign w:val="bottom"/>
            <w:hideMark/>
          </w:tcPr>
          <w:p w14:paraId="15F889A6"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single" w:sz="4" w:space="0" w:color="auto"/>
              <w:left w:val="nil"/>
              <w:bottom w:val="nil"/>
              <w:right w:val="single" w:sz="4" w:space="0" w:color="auto"/>
            </w:tcBorders>
            <w:shd w:val="clear" w:color="auto" w:fill="auto"/>
            <w:noWrap/>
            <w:vAlign w:val="bottom"/>
            <w:hideMark/>
          </w:tcPr>
          <w:p w14:paraId="7AC55EEC"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single" w:sz="4" w:space="0" w:color="auto"/>
              <w:left w:val="nil"/>
              <w:bottom w:val="nil"/>
              <w:right w:val="single" w:sz="4" w:space="0" w:color="auto"/>
            </w:tcBorders>
            <w:shd w:val="clear" w:color="auto" w:fill="auto"/>
            <w:noWrap/>
            <w:vAlign w:val="bottom"/>
            <w:hideMark/>
          </w:tcPr>
          <w:p w14:paraId="00D777BA"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single" w:sz="4" w:space="0" w:color="auto"/>
              <w:left w:val="nil"/>
              <w:bottom w:val="nil"/>
              <w:right w:val="single" w:sz="4" w:space="0" w:color="auto"/>
            </w:tcBorders>
            <w:shd w:val="clear" w:color="auto" w:fill="auto"/>
            <w:noWrap/>
            <w:vAlign w:val="bottom"/>
            <w:hideMark/>
          </w:tcPr>
          <w:p w14:paraId="6518D4F0"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single" w:sz="4" w:space="0" w:color="auto"/>
              <w:left w:val="nil"/>
              <w:bottom w:val="nil"/>
              <w:right w:val="nil"/>
            </w:tcBorders>
            <w:shd w:val="clear" w:color="auto" w:fill="auto"/>
            <w:noWrap/>
            <w:vAlign w:val="bottom"/>
            <w:hideMark/>
          </w:tcPr>
          <w:p w14:paraId="04ADE823"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single" w:sz="8" w:space="0" w:color="auto"/>
              <w:bottom w:val="single" w:sz="4" w:space="0" w:color="auto"/>
              <w:right w:val="single" w:sz="8" w:space="0" w:color="auto"/>
            </w:tcBorders>
            <w:shd w:val="clear" w:color="auto" w:fill="auto"/>
            <w:noWrap/>
            <w:vAlign w:val="bottom"/>
            <w:hideMark/>
          </w:tcPr>
          <w:p w14:paraId="1EAF49B4"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8.763</w:t>
            </w:r>
          </w:p>
        </w:tc>
      </w:tr>
      <w:tr w:rsidR="00787725" w:rsidRPr="00787725" w14:paraId="0943E383" w14:textId="77777777" w:rsidTr="000A015A">
        <w:trPr>
          <w:trHeight w:val="270"/>
        </w:trPr>
        <w:tc>
          <w:tcPr>
            <w:tcW w:w="2988"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14:paraId="55DE09B6" w14:textId="77777777" w:rsidR="00787725" w:rsidRPr="00787725" w:rsidRDefault="00787725" w:rsidP="00787725">
            <w:pPr>
              <w:rPr>
                <w:rFonts w:ascii="Verdana" w:hAnsi="Verdana"/>
                <w:b/>
                <w:bCs/>
                <w:color w:val="000000"/>
                <w:sz w:val="20"/>
                <w:szCs w:val="20"/>
                <w:lang w:eastAsia="sl-SI"/>
              </w:rPr>
            </w:pPr>
            <w:r w:rsidRPr="00787725">
              <w:rPr>
                <w:rFonts w:ascii="Verdana" w:hAnsi="Verdana"/>
                <w:b/>
                <w:bCs/>
                <w:color w:val="000000"/>
                <w:sz w:val="20"/>
                <w:szCs w:val="20"/>
                <w:lang w:eastAsia="sl-SI"/>
              </w:rPr>
              <w:t>nadzor občine po zakonu</w:t>
            </w:r>
          </w:p>
        </w:tc>
        <w:tc>
          <w:tcPr>
            <w:tcW w:w="707" w:type="dxa"/>
            <w:tcBorders>
              <w:top w:val="single" w:sz="4" w:space="0" w:color="auto"/>
              <w:left w:val="nil"/>
              <w:bottom w:val="single" w:sz="8" w:space="0" w:color="auto"/>
              <w:right w:val="nil"/>
            </w:tcBorders>
            <w:shd w:val="clear" w:color="auto" w:fill="auto"/>
            <w:vAlign w:val="bottom"/>
            <w:hideMark/>
          </w:tcPr>
          <w:p w14:paraId="42278088" w14:textId="77777777" w:rsidR="00787725" w:rsidRPr="00787725" w:rsidRDefault="00787725" w:rsidP="00787725">
            <w:pPr>
              <w:jc w:val="right"/>
              <w:rPr>
                <w:rFonts w:ascii="Verdana" w:hAnsi="Verdana"/>
                <w:color w:val="000000"/>
                <w:sz w:val="20"/>
                <w:szCs w:val="20"/>
                <w:lang w:eastAsia="sl-SI"/>
              </w:rPr>
            </w:pPr>
            <w:r w:rsidRPr="00787725">
              <w:rPr>
                <w:rFonts w:ascii="Verdana" w:hAnsi="Verdana"/>
                <w:color w:val="000000"/>
                <w:sz w:val="20"/>
                <w:szCs w:val="20"/>
                <w:lang w:eastAsia="sl-SI"/>
              </w:rPr>
              <w:t>0,9%</w:t>
            </w:r>
          </w:p>
        </w:tc>
        <w:tc>
          <w:tcPr>
            <w:tcW w:w="1573"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007AAD17"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single" w:sz="4" w:space="0" w:color="auto"/>
              <w:left w:val="nil"/>
              <w:bottom w:val="single" w:sz="8" w:space="0" w:color="auto"/>
              <w:right w:val="single" w:sz="4" w:space="0" w:color="auto"/>
            </w:tcBorders>
            <w:shd w:val="clear" w:color="auto" w:fill="auto"/>
            <w:noWrap/>
            <w:vAlign w:val="bottom"/>
            <w:hideMark/>
          </w:tcPr>
          <w:p w14:paraId="7D4EE9FF"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single" w:sz="4" w:space="0" w:color="auto"/>
              <w:left w:val="nil"/>
              <w:bottom w:val="single" w:sz="8" w:space="0" w:color="auto"/>
              <w:right w:val="single" w:sz="4" w:space="0" w:color="auto"/>
            </w:tcBorders>
            <w:shd w:val="clear" w:color="auto" w:fill="auto"/>
            <w:noWrap/>
            <w:vAlign w:val="bottom"/>
            <w:hideMark/>
          </w:tcPr>
          <w:p w14:paraId="5773E701"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single" w:sz="4" w:space="0" w:color="auto"/>
              <w:left w:val="nil"/>
              <w:bottom w:val="single" w:sz="8" w:space="0" w:color="auto"/>
              <w:right w:val="single" w:sz="4" w:space="0" w:color="auto"/>
            </w:tcBorders>
            <w:shd w:val="clear" w:color="auto" w:fill="auto"/>
            <w:noWrap/>
            <w:vAlign w:val="bottom"/>
            <w:hideMark/>
          </w:tcPr>
          <w:p w14:paraId="1471F10D"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single" w:sz="4" w:space="0" w:color="auto"/>
              <w:left w:val="nil"/>
              <w:bottom w:val="single" w:sz="8" w:space="0" w:color="auto"/>
              <w:right w:val="nil"/>
            </w:tcBorders>
            <w:shd w:val="clear" w:color="auto" w:fill="auto"/>
            <w:noWrap/>
            <w:vAlign w:val="bottom"/>
            <w:hideMark/>
          </w:tcPr>
          <w:p w14:paraId="72393179"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single" w:sz="8" w:space="0" w:color="auto"/>
              <w:bottom w:val="single" w:sz="8" w:space="0" w:color="auto"/>
              <w:right w:val="single" w:sz="8" w:space="0" w:color="auto"/>
            </w:tcBorders>
            <w:shd w:val="clear" w:color="auto" w:fill="auto"/>
            <w:noWrap/>
            <w:vAlign w:val="bottom"/>
            <w:hideMark/>
          </w:tcPr>
          <w:p w14:paraId="172BE02D" w14:textId="77777777" w:rsidR="00787725" w:rsidRPr="00787725" w:rsidRDefault="00787725" w:rsidP="00112063">
            <w:pPr>
              <w:jc w:val="right"/>
              <w:rPr>
                <w:rFonts w:ascii="Verdana" w:hAnsi="Verdana"/>
                <w:color w:val="000000"/>
                <w:sz w:val="20"/>
                <w:szCs w:val="20"/>
                <w:lang w:eastAsia="sl-SI"/>
              </w:rPr>
            </w:pPr>
            <w:r w:rsidRPr="00787725">
              <w:rPr>
                <w:rFonts w:ascii="Verdana" w:hAnsi="Verdana"/>
                <w:color w:val="000000"/>
                <w:sz w:val="20"/>
                <w:szCs w:val="20"/>
                <w:lang w:eastAsia="sl-SI"/>
              </w:rPr>
              <w:t>1.753</w:t>
            </w:r>
          </w:p>
        </w:tc>
      </w:tr>
      <w:tr w:rsidR="00AB5DD9" w:rsidRPr="00AB5DD9" w14:paraId="150C3D8E" w14:textId="77777777" w:rsidTr="000A015A">
        <w:trPr>
          <w:trHeight w:val="315"/>
        </w:trPr>
        <w:tc>
          <w:tcPr>
            <w:tcW w:w="8880" w:type="dxa"/>
            <w:gridSpan w:val="5"/>
            <w:tcBorders>
              <w:top w:val="single" w:sz="8" w:space="0" w:color="auto"/>
              <w:bottom w:val="single" w:sz="8" w:space="0" w:color="auto"/>
              <w:right w:val="nil"/>
            </w:tcBorders>
            <w:shd w:val="clear" w:color="auto" w:fill="auto"/>
            <w:noWrap/>
            <w:vAlign w:val="bottom"/>
          </w:tcPr>
          <w:p w14:paraId="66DF54EE" w14:textId="77777777" w:rsidR="000A015A" w:rsidRDefault="000A015A" w:rsidP="00AB5DD9">
            <w:pPr>
              <w:jc w:val="right"/>
              <w:rPr>
                <w:rFonts w:ascii="Verdana" w:hAnsi="Verdana"/>
                <w:color w:val="000000"/>
                <w:sz w:val="20"/>
                <w:szCs w:val="20"/>
                <w:lang w:eastAsia="sl-SI"/>
              </w:rPr>
            </w:pPr>
          </w:p>
          <w:p w14:paraId="20CA23F3" w14:textId="77777777" w:rsidR="000A015A" w:rsidRDefault="000A015A" w:rsidP="00AB5DD9">
            <w:pPr>
              <w:jc w:val="right"/>
              <w:rPr>
                <w:rFonts w:ascii="Verdana" w:hAnsi="Verdana"/>
                <w:color w:val="000000"/>
                <w:sz w:val="20"/>
                <w:szCs w:val="20"/>
                <w:lang w:eastAsia="sl-SI"/>
              </w:rPr>
            </w:pPr>
          </w:p>
          <w:p w14:paraId="05D1F3ED" w14:textId="77777777" w:rsidR="000A015A" w:rsidRDefault="000A015A" w:rsidP="00AB5DD9">
            <w:pPr>
              <w:jc w:val="right"/>
              <w:rPr>
                <w:rFonts w:ascii="Verdana" w:hAnsi="Verdana"/>
                <w:color w:val="000000"/>
                <w:sz w:val="20"/>
                <w:szCs w:val="20"/>
                <w:lang w:eastAsia="sl-SI"/>
              </w:rPr>
            </w:pPr>
          </w:p>
          <w:p w14:paraId="62878BFC" w14:textId="77777777" w:rsidR="000A015A" w:rsidRDefault="000A015A" w:rsidP="00AB5DD9">
            <w:pPr>
              <w:jc w:val="right"/>
              <w:rPr>
                <w:rFonts w:ascii="Verdana" w:hAnsi="Verdana"/>
                <w:color w:val="000000"/>
                <w:sz w:val="20"/>
                <w:szCs w:val="20"/>
                <w:lang w:eastAsia="sl-SI"/>
              </w:rPr>
            </w:pPr>
          </w:p>
          <w:p w14:paraId="051227EE" w14:textId="77777777" w:rsidR="000A015A" w:rsidRDefault="000A015A" w:rsidP="00AB5DD9">
            <w:pPr>
              <w:jc w:val="right"/>
              <w:rPr>
                <w:rFonts w:ascii="Verdana" w:hAnsi="Verdana"/>
                <w:color w:val="000000"/>
                <w:sz w:val="20"/>
                <w:szCs w:val="20"/>
                <w:lang w:eastAsia="sl-SI"/>
              </w:rPr>
            </w:pPr>
          </w:p>
          <w:p w14:paraId="5DADE204" w14:textId="77777777" w:rsidR="000A015A" w:rsidRPr="00AB5DD9" w:rsidRDefault="000A015A" w:rsidP="00AB5DD9">
            <w:pPr>
              <w:jc w:val="right"/>
              <w:rPr>
                <w:rFonts w:ascii="Verdana" w:hAnsi="Verdana"/>
                <w:color w:val="000000"/>
                <w:sz w:val="20"/>
                <w:szCs w:val="20"/>
                <w:lang w:eastAsia="sl-SI"/>
              </w:rPr>
            </w:pPr>
          </w:p>
        </w:tc>
        <w:tc>
          <w:tcPr>
            <w:tcW w:w="3200" w:type="dxa"/>
            <w:gridSpan w:val="3"/>
            <w:tcBorders>
              <w:top w:val="single" w:sz="8" w:space="0" w:color="auto"/>
              <w:left w:val="nil"/>
              <w:bottom w:val="single" w:sz="8" w:space="0" w:color="auto"/>
            </w:tcBorders>
            <w:shd w:val="clear" w:color="auto" w:fill="auto"/>
            <w:noWrap/>
            <w:vAlign w:val="bottom"/>
          </w:tcPr>
          <w:p w14:paraId="72C4AD0F" w14:textId="77777777" w:rsidR="00AB5DD9" w:rsidRPr="00AB5DD9" w:rsidRDefault="00AB5DD9" w:rsidP="00787725">
            <w:pPr>
              <w:jc w:val="right"/>
              <w:rPr>
                <w:rFonts w:ascii="Verdana" w:hAnsi="Verdana"/>
                <w:color w:val="000000"/>
                <w:sz w:val="20"/>
                <w:szCs w:val="20"/>
                <w:lang w:eastAsia="sl-SI"/>
              </w:rPr>
            </w:pPr>
          </w:p>
        </w:tc>
        <w:tc>
          <w:tcPr>
            <w:tcW w:w="1660" w:type="dxa"/>
            <w:tcBorders>
              <w:top w:val="single" w:sz="8" w:space="0" w:color="auto"/>
              <w:bottom w:val="single" w:sz="8" w:space="0" w:color="auto"/>
            </w:tcBorders>
            <w:shd w:val="clear" w:color="auto" w:fill="auto"/>
            <w:noWrap/>
            <w:vAlign w:val="bottom"/>
          </w:tcPr>
          <w:p w14:paraId="7E301115" w14:textId="77777777" w:rsidR="00AB5DD9" w:rsidRPr="00AB5DD9" w:rsidRDefault="00AB5DD9" w:rsidP="00AB5DD9">
            <w:pPr>
              <w:jc w:val="right"/>
              <w:rPr>
                <w:rFonts w:ascii="Verdana" w:hAnsi="Verdana"/>
                <w:color w:val="000000"/>
                <w:sz w:val="20"/>
                <w:szCs w:val="20"/>
                <w:lang w:eastAsia="sl-SI"/>
              </w:rPr>
            </w:pPr>
          </w:p>
        </w:tc>
      </w:tr>
      <w:tr w:rsidR="00787725" w:rsidRPr="00787725" w14:paraId="2B69D7B2" w14:textId="77777777" w:rsidTr="000A015A">
        <w:trPr>
          <w:trHeight w:val="315"/>
        </w:trPr>
        <w:tc>
          <w:tcPr>
            <w:tcW w:w="8880" w:type="dxa"/>
            <w:gridSpan w:val="5"/>
            <w:tcBorders>
              <w:top w:val="single" w:sz="8" w:space="0" w:color="auto"/>
              <w:left w:val="single" w:sz="8" w:space="0" w:color="auto"/>
              <w:bottom w:val="single" w:sz="8" w:space="0" w:color="auto"/>
              <w:right w:val="nil"/>
            </w:tcBorders>
            <w:shd w:val="clear" w:color="auto" w:fill="auto"/>
            <w:noWrap/>
            <w:vAlign w:val="bottom"/>
            <w:hideMark/>
          </w:tcPr>
          <w:p w14:paraId="5E641B5B" w14:textId="77777777" w:rsidR="00787725" w:rsidRPr="00787725" w:rsidRDefault="00787725" w:rsidP="00787725">
            <w:pPr>
              <w:rPr>
                <w:rFonts w:ascii="Verdana" w:hAnsi="Verdana"/>
                <w:b/>
                <w:bCs/>
                <w:color w:val="000000"/>
                <w:sz w:val="20"/>
                <w:szCs w:val="20"/>
                <w:lang w:eastAsia="sl-SI"/>
              </w:rPr>
            </w:pPr>
            <w:r w:rsidRPr="00787725">
              <w:rPr>
                <w:rFonts w:ascii="Verdana" w:hAnsi="Verdana"/>
                <w:b/>
                <w:bCs/>
                <w:color w:val="000000"/>
                <w:sz w:val="20"/>
                <w:szCs w:val="20"/>
                <w:lang w:eastAsia="sl-SI"/>
              </w:rPr>
              <w:t>ETAPA 3 (če se izvaja pred ETAPO 2) - U3, U6</w:t>
            </w:r>
          </w:p>
        </w:tc>
        <w:tc>
          <w:tcPr>
            <w:tcW w:w="3200"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417A4C6C" w14:textId="77777777" w:rsidR="00787725" w:rsidRPr="00787725" w:rsidRDefault="00787725" w:rsidP="00787725">
            <w:pPr>
              <w:jc w:val="right"/>
              <w:rPr>
                <w:rFonts w:ascii="Verdana" w:hAnsi="Verdana"/>
                <w:b/>
                <w:bCs/>
                <w:color w:val="000000"/>
                <w:sz w:val="20"/>
                <w:szCs w:val="20"/>
                <w:lang w:eastAsia="sl-SI"/>
              </w:rPr>
            </w:pPr>
            <w:r w:rsidRPr="00787725">
              <w:rPr>
                <w:rFonts w:ascii="Verdana" w:hAnsi="Verdana"/>
                <w:b/>
                <w:bCs/>
                <w:color w:val="000000"/>
                <w:sz w:val="20"/>
                <w:szCs w:val="20"/>
                <w:lang w:eastAsia="sl-SI"/>
              </w:rPr>
              <w:t> </w:t>
            </w:r>
          </w:p>
        </w:tc>
        <w:tc>
          <w:tcPr>
            <w:tcW w:w="1660" w:type="dxa"/>
            <w:tcBorders>
              <w:top w:val="single" w:sz="8" w:space="0" w:color="auto"/>
              <w:left w:val="nil"/>
              <w:bottom w:val="single" w:sz="8" w:space="0" w:color="auto"/>
              <w:right w:val="single" w:sz="8" w:space="0" w:color="auto"/>
            </w:tcBorders>
            <w:shd w:val="clear" w:color="auto" w:fill="auto"/>
            <w:noWrap/>
            <w:vAlign w:val="bottom"/>
            <w:hideMark/>
          </w:tcPr>
          <w:p w14:paraId="0BD2A753" w14:textId="39304550" w:rsidR="00787725" w:rsidRPr="00787725" w:rsidRDefault="00787725" w:rsidP="00787725">
            <w:pPr>
              <w:jc w:val="center"/>
              <w:rPr>
                <w:rFonts w:ascii="Verdana" w:hAnsi="Verdana"/>
                <w:b/>
                <w:bCs/>
                <w:color w:val="000000"/>
                <w:sz w:val="20"/>
                <w:szCs w:val="20"/>
                <w:lang w:eastAsia="sl-SI"/>
              </w:rPr>
            </w:pPr>
            <w:r w:rsidRPr="00787725">
              <w:rPr>
                <w:rFonts w:ascii="Verdana" w:hAnsi="Verdana"/>
                <w:b/>
                <w:bCs/>
                <w:color w:val="000000"/>
                <w:sz w:val="20"/>
                <w:szCs w:val="20"/>
                <w:lang w:eastAsia="sl-SI"/>
              </w:rPr>
              <w:t>528.943,04 €</w:t>
            </w:r>
          </w:p>
        </w:tc>
      </w:tr>
      <w:tr w:rsidR="00787725" w:rsidRPr="00787725" w14:paraId="5FDDB627" w14:textId="77777777" w:rsidTr="00837755">
        <w:trPr>
          <w:trHeight w:val="1275"/>
        </w:trPr>
        <w:tc>
          <w:tcPr>
            <w:tcW w:w="2988" w:type="dxa"/>
            <w:tcBorders>
              <w:top w:val="nil"/>
              <w:left w:val="single" w:sz="8" w:space="0" w:color="auto"/>
              <w:bottom w:val="single" w:sz="4" w:space="0" w:color="auto"/>
              <w:right w:val="single" w:sz="8" w:space="0" w:color="auto"/>
            </w:tcBorders>
            <w:shd w:val="clear" w:color="auto" w:fill="auto"/>
            <w:noWrap/>
            <w:vAlign w:val="bottom"/>
            <w:hideMark/>
          </w:tcPr>
          <w:p w14:paraId="16849884"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707" w:type="dxa"/>
            <w:tcBorders>
              <w:top w:val="nil"/>
              <w:left w:val="nil"/>
              <w:bottom w:val="single" w:sz="4" w:space="0" w:color="auto"/>
              <w:right w:val="nil"/>
            </w:tcBorders>
            <w:shd w:val="clear" w:color="auto" w:fill="auto"/>
            <w:noWrap/>
            <w:vAlign w:val="center"/>
            <w:hideMark/>
          </w:tcPr>
          <w:p w14:paraId="77DBB30D"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enota</w:t>
            </w:r>
          </w:p>
        </w:tc>
        <w:tc>
          <w:tcPr>
            <w:tcW w:w="1573" w:type="dxa"/>
            <w:tcBorders>
              <w:top w:val="nil"/>
              <w:left w:val="single" w:sz="4" w:space="0" w:color="auto"/>
              <w:bottom w:val="single" w:sz="4" w:space="0" w:color="auto"/>
              <w:right w:val="single" w:sz="4" w:space="0" w:color="auto"/>
            </w:tcBorders>
            <w:shd w:val="clear" w:color="auto" w:fill="auto"/>
            <w:hideMark/>
          </w:tcPr>
          <w:p w14:paraId="4270F548"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U2</w:t>
            </w:r>
            <w:r w:rsidRPr="00787725">
              <w:rPr>
                <w:rFonts w:ascii="Verdana" w:hAnsi="Verdana"/>
                <w:color w:val="000000"/>
                <w:sz w:val="20"/>
                <w:szCs w:val="20"/>
                <w:lang w:eastAsia="sl-SI"/>
              </w:rPr>
              <w:br/>
              <w:t>rekonstrukcija Jelinčičeve</w:t>
            </w:r>
          </w:p>
        </w:tc>
        <w:tc>
          <w:tcPr>
            <w:tcW w:w="2092" w:type="dxa"/>
            <w:tcBorders>
              <w:top w:val="nil"/>
              <w:left w:val="nil"/>
              <w:bottom w:val="single" w:sz="4" w:space="0" w:color="auto"/>
              <w:right w:val="single" w:sz="4" w:space="0" w:color="auto"/>
            </w:tcBorders>
            <w:shd w:val="clear" w:color="auto" w:fill="auto"/>
            <w:hideMark/>
          </w:tcPr>
          <w:p w14:paraId="027E92DE"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U3</w:t>
            </w:r>
            <w:r w:rsidRPr="00787725">
              <w:rPr>
                <w:rFonts w:ascii="Verdana" w:hAnsi="Verdana"/>
                <w:color w:val="000000"/>
                <w:sz w:val="20"/>
                <w:szCs w:val="20"/>
                <w:lang w:eastAsia="sl-SI"/>
              </w:rPr>
              <w:br/>
              <w:t>priključek na Šmartinsko</w:t>
            </w:r>
          </w:p>
        </w:tc>
        <w:tc>
          <w:tcPr>
            <w:tcW w:w="1520" w:type="dxa"/>
            <w:tcBorders>
              <w:top w:val="nil"/>
              <w:left w:val="nil"/>
              <w:bottom w:val="single" w:sz="4" w:space="0" w:color="auto"/>
              <w:right w:val="single" w:sz="4" w:space="0" w:color="auto"/>
            </w:tcBorders>
            <w:shd w:val="clear" w:color="auto" w:fill="auto"/>
            <w:hideMark/>
          </w:tcPr>
          <w:p w14:paraId="4CD4FB9B"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U3</w:t>
            </w:r>
            <w:r w:rsidRPr="00787725">
              <w:rPr>
                <w:rFonts w:ascii="Verdana" w:hAnsi="Verdana"/>
                <w:color w:val="000000"/>
                <w:sz w:val="20"/>
                <w:szCs w:val="20"/>
                <w:lang w:eastAsia="sl-SI"/>
              </w:rPr>
              <w:br/>
              <w:t>od Torkarjeve do Rožičeve</w:t>
            </w:r>
          </w:p>
        </w:tc>
        <w:tc>
          <w:tcPr>
            <w:tcW w:w="1540" w:type="dxa"/>
            <w:gridSpan w:val="2"/>
            <w:tcBorders>
              <w:top w:val="nil"/>
              <w:left w:val="nil"/>
              <w:bottom w:val="single" w:sz="4" w:space="0" w:color="auto"/>
              <w:right w:val="single" w:sz="4" w:space="0" w:color="auto"/>
            </w:tcBorders>
            <w:shd w:val="clear" w:color="auto" w:fill="auto"/>
            <w:hideMark/>
          </w:tcPr>
          <w:p w14:paraId="21C5428D"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U5</w:t>
            </w:r>
            <w:r w:rsidRPr="00787725">
              <w:rPr>
                <w:rFonts w:ascii="Verdana" w:hAnsi="Verdana"/>
                <w:color w:val="000000"/>
                <w:sz w:val="20"/>
                <w:szCs w:val="20"/>
                <w:lang w:eastAsia="sl-SI"/>
              </w:rPr>
              <w:br/>
              <w:t>enosmerni priključek na Pokopališko</w:t>
            </w:r>
          </w:p>
        </w:tc>
        <w:tc>
          <w:tcPr>
            <w:tcW w:w="1660" w:type="dxa"/>
            <w:tcBorders>
              <w:top w:val="nil"/>
              <w:left w:val="nil"/>
              <w:bottom w:val="single" w:sz="4" w:space="0" w:color="auto"/>
              <w:right w:val="nil"/>
            </w:tcBorders>
            <w:shd w:val="clear" w:color="auto" w:fill="auto"/>
            <w:hideMark/>
          </w:tcPr>
          <w:p w14:paraId="2796F284"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U6</w:t>
            </w:r>
            <w:r w:rsidRPr="00787725">
              <w:rPr>
                <w:rFonts w:ascii="Verdana" w:hAnsi="Verdana"/>
                <w:color w:val="000000"/>
                <w:sz w:val="20"/>
                <w:szCs w:val="20"/>
                <w:lang w:eastAsia="sl-SI"/>
              </w:rPr>
              <w:br/>
              <w:t>Rožičeva, postaja LPP in priključek na Kavčičevo</w:t>
            </w:r>
          </w:p>
        </w:tc>
        <w:tc>
          <w:tcPr>
            <w:tcW w:w="1660" w:type="dxa"/>
            <w:tcBorders>
              <w:top w:val="nil"/>
              <w:left w:val="single" w:sz="8" w:space="0" w:color="auto"/>
              <w:bottom w:val="single" w:sz="4" w:space="0" w:color="auto"/>
              <w:right w:val="single" w:sz="8" w:space="0" w:color="auto"/>
            </w:tcBorders>
            <w:shd w:val="clear" w:color="auto" w:fill="auto"/>
            <w:vAlign w:val="center"/>
            <w:hideMark/>
          </w:tcPr>
          <w:p w14:paraId="64E27CE1"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SKUPAJ</w:t>
            </w:r>
          </w:p>
        </w:tc>
      </w:tr>
      <w:tr w:rsidR="00787725" w:rsidRPr="00787725" w14:paraId="6CDE21E0" w14:textId="77777777" w:rsidTr="00837755">
        <w:trPr>
          <w:trHeight w:val="315"/>
        </w:trPr>
        <w:tc>
          <w:tcPr>
            <w:tcW w:w="2988" w:type="dxa"/>
            <w:vMerge w:val="restart"/>
            <w:tcBorders>
              <w:top w:val="nil"/>
              <w:left w:val="single" w:sz="8" w:space="0" w:color="auto"/>
              <w:bottom w:val="single" w:sz="4" w:space="0" w:color="000000"/>
              <w:right w:val="single" w:sz="8" w:space="0" w:color="auto"/>
            </w:tcBorders>
            <w:shd w:val="clear" w:color="000000" w:fill="F2F2F2"/>
            <w:noWrap/>
            <w:vAlign w:val="center"/>
            <w:hideMark/>
          </w:tcPr>
          <w:p w14:paraId="57A1DE04" w14:textId="77777777" w:rsidR="00787725" w:rsidRPr="00787725" w:rsidRDefault="00787725" w:rsidP="00787725">
            <w:pPr>
              <w:jc w:val="center"/>
              <w:rPr>
                <w:rFonts w:ascii="Verdana" w:hAnsi="Verdana"/>
                <w:b/>
                <w:bCs/>
                <w:color w:val="000000"/>
                <w:sz w:val="20"/>
                <w:szCs w:val="20"/>
                <w:lang w:eastAsia="sl-SI"/>
              </w:rPr>
            </w:pPr>
            <w:r w:rsidRPr="00787725">
              <w:rPr>
                <w:rFonts w:ascii="Verdana" w:hAnsi="Verdana"/>
                <w:b/>
                <w:bCs/>
                <w:color w:val="000000"/>
                <w:sz w:val="20"/>
                <w:szCs w:val="20"/>
                <w:lang w:eastAsia="sl-SI"/>
              </w:rPr>
              <w:t xml:space="preserve">ceste </w:t>
            </w:r>
          </w:p>
        </w:tc>
        <w:tc>
          <w:tcPr>
            <w:tcW w:w="707" w:type="dxa"/>
            <w:tcBorders>
              <w:top w:val="nil"/>
              <w:left w:val="nil"/>
              <w:bottom w:val="single" w:sz="4" w:space="0" w:color="auto"/>
              <w:right w:val="nil"/>
            </w:tcBorders>
            <w:shd w:val="clear" w:color="auto" w:fill="auto"/>
            <w:noWrap/>
            <w:vAlign w:val="bottom"/>
            <w:hideMark/>
          </w:tcPr>
          <w:p w14:paraId="77CF3636"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m</w:t>
            </w:r>
            <w:r w:rsidRPr="00787725">
              <w:rPr>
                <w:rFonts w:ascii="Verdana" w:hAnsi="Verdana"/>
                <w:color w:val="000000"/>
                <w:sz w:val="20"/>
                <w:szCs w:val="20"/>
                <w:vertAlign w:val="superscript"/>
                <w:lang w:eastAsia="sl-SI"/>
              </w:rPr>
              <w:t>2</w:t>
            </w:r>
          </w:p>
        </w:tc>
        <w:tc>
          <w:tcPr>
            <w:tcW w:w="1573" w:type="dxa"/>
            <w:tcBorders>
              <w:top w:val="nil"/>
              <w:left w:val="single" w:sz="4" w:space="0" w:color="auto"/>
              <w:bottom w:val="single" w:sz="4" w:space="0" w:color="auto"/>
              <w:right w:val="single" w:sz="4" w:space="0" w:color="auto"/>
            </w:tcBorders>
            <w:shd w:val="clear" w:color="auto" w:fill="auto"/>
            <w:hideMark/>
          </w:tcPr>
          <w:p w14:paraId="635FB1FF"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auto" w:fill="auto"/>
            <w:hideMark/>
          </w:tcPr>
          <w:p w14:paraId="693C718E"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auto" w:fill="auto"/>
            <w:vAlign w:val="bottom"/>
            <w:hideMark/>
          </w:tcPr>
          <w:p w14:paraId="4EDD4055"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550</w:t>
            </w:r>
          </w:p>
        </w:tc>
        <w:tc>
          <w:tcPr>
            <w:tcW w:w="1540" w:type="dxa"/>
            <w:gridSpan w:val="2"/>
            <w:tcBorders>
              <w:top w:val="nil"/>
              <w:left w:val="nil"/>
              <w:bottom w:val="single" w:sz="4" w:space="0" w:color="auto"/>
              <w:right w:val="single" w:sz="4" w:space="0" w:color="auto"/>
            </w:tcBorders>
            <w:shd w:val="clear" w:color="auto" w:fill="auto"/>
            <w:vAlign w:val="bottom"/>
            <w:hideMark/>
          </w:tcPr>
          <w:p w14:paraId="18F9DE5D"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single" w:sz="8" w:space="0" w:color="auto"/>
            </w:tcBorders>
            <w:shd w:val="clear" w:color="auto" w:fill="auto"/>
            <w:vAlign w:val="bottom"/>
            <w:hideMark/>
          </w:tcPr>
          <w:p w14:paraId="44D45553"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670</w:t>
            </w:r>
          </w:p>
        </w:tc>
        <w:tc>
          <w:tcPr>
            <w:tcW w:w="1660" w:type="dxa"/>
            <w:tcBorders>
              <w:top w:val="nil"/>
              <w:left w:val="nil"/>
              <w:bottom w:val="single" w:sz="4" w:space="0" w:color="auto"/>
              <w:right w:val="single" w:sz="8" w:space="0" w:color="auto"/>
            </w:tcBorders>
            <w:shd w:val="clear" w:color="auto" w:fill="auto"/>
            <w:vAlign w:val="bottom"/>
            <w:hideMark/>
          </w:tcPr>
          <w:p w14:paraId="20DA2C31"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r>
      <w:tr w:rsidR="00787725" w:rsidRPr="00787725" w14:paraId="4403440A" w14:textId="77777777" w:rsidTr="00837755">
        <w:trPr>
          <w:trHeight w:val="300"/>
        </w:trPr>
        <w:tc>
          <w:tcPr>
            <w:tcW w:w="2988" w:type="dxa"/>
            <w:vMerge/>
            <w:tcBorders>
              <w:top w:val="nil"/>
              <w:left w:val="single" w:sz="8" w:space="0" w:color="auto"/>
              <w:bottom w:val="single" w:sz="4" w:space="0" w:color="000000"/>
              <w:right w:val="single" w:sz="8" w:space="0" w:color="auto"/>
            </w:tcBorders>
            <w:vAlign w:val="center"/>
            <w:hideMark/>
          </w:tcPr>
          <w:p w14:paraId="20C6728E" w14:textId="77777777" w:rsidR="00787725" w:rsidRPr="00787725" w:rsidRDefault="00787725" w:rsidP="00787725">
            <w:pPr>
              <w:rPr>
                <w:rFonts w:ascii="Verdana" w:hAnsi="Verdana"/>
                <w:b/>
                <w:bCs/>
                <w:color w:val="000000"/>
                <w:sz w:val="20"/>
                <w:szCs w:val="20"/>
                <w:lang w:eastAsia="sl-SI"/>
              </w:rPr>
            </w:pPr>
          </w:p>
        </w:tc>
        <w:tc>
          <w:tcPr>
            <w:tcW w:w="707" w:type="dxa"/>
            <w:tcBorders>
              <w:top w:val="nil"/>
              <w:left w:val="nil"/>
              <w:bottom w:val="single" w:sz="4" w:space="0" w:color="auto"/>
              <w:right w:val="nil"/>
            </w:tcBorders>
            <w:shd w:val="clear" w:color="000000" w:fill="F2F2F2"/>
            <w:noWrap/>
            <w:vAlign w:val="bottom"/>
            <w:hideMark/>
          </w:tcPr>
          <w:p w14:paraId="782585E1"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EUR</w:t>
            </w:r>
          </w:p>
        </w:tc>
        <w:tc>
          <w:tcPr>
            <w:tcW w:w="1573" w:type="dxa"/>
            <w:tcBorders>
              <w:top w:val="nil"/>
              <w:left w:val="single" w:sz="4" w:space="0" w:color="auto"/>
              <w:bottom w:val="single" w:sz="4" w:space="0" w:color="auto"/>
              <w:right w:val="single" w:sz="4" w:space="0" w:color="auto"/>
            </w:tcBorders>
            <w:shd w:val="clear" w:color="000000" w:fill="F2F2F2"/>
            <w:noWrap/>
            <w:vAlign w:val="bottom"/>
            <w:hideMark/>
          </w:tcPr>
          <w:p w14:paraId="528DEFD7"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000000" w:fill="F2F2F2"/>
            <w:noWrap/>
            <w:vAlign w:val="bottom"/>
            <w:hideMark/>
          </w:tcPr>
          <w:p w14:paraId="2A36E28C"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000000" w:fill="F2F2F2"/>
            <w:noWrap/>
            <w:vAlign w:val="bottom"/>
            <w:hideMark/>
          </w:tcPr>
          <w:p w14:paraId="169DEDBA"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36.905</w:t>
            </w:r>
          </w:p>
        </w:tc>
        <w:tc>
          <w:tcPr>
            <w:tcW w:w="1540" w:type="dxa"/>
            <w:gridSpan w:val="2"/>
            <w:tcBorders>
              <w:top w:val="nil"/>
              <w:left w:val="nil"/>
              <w:bottom w:val="single" w:sz="4" w:space="0" w:color="auto"/>
              <w:right w:val="single" w:sz="4" w:space="0" w:color="auto"/>
            </w:tcBorders>
            <w:shd w:val="clear" w:color="000000" w:fill="F2F2F2"/>
            <w:noWrap/>
            <w:vAlign w:val="bottom"/>
            <w:hideMark/>
          </w:tcPr>
          <w:p w14:paraId="43B5BC61"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single" w:sz="8" w:space="0" w:color="auto"/>
            </w:tcBorders>
            <w:shd w:val="clear" w:color="000000" w:fill="F2F2F2"/>
            <w:noWrap/>
            <w:vAlign w:val="bottom"/>
            <w:hideMark/>
          </w:tcPr>
          <w:p w14:paraId="2E08BDD7"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44.957</w:t>
            </w:r>
          </w:p>
        </w:tc>
        <w:tc>
          <w:tcPr>
            <w:tcW w:w="1660" w:type="dxa"/>
            <w:tcBorders>
              <w:top w:val="nil"/>
              <w:left w:val="nil"/>
              <w:bottom w:val="single" w:sz="4" w:space="0" w:color="auto"/>
              <w:right w:val="single" w:sz="8" w:space="0" w:color="auto"/>
            </w:tcBorders>
            <w:shd w:val="clear" w:color="000000" w:fill="F2F2F2"/>
            <w:noWrap/>
            <w:vAlign w:val="bottom"/>
            <w:hideMark/>
          </w:tcPr>
          <w:p w14:paraId="2067AA76"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81.862</w:t>
            </w:r>
          </w:p>
        </w:tc>
      </w:tr>
      <w:tr w:rsidR="00787725" w:rsidRPr="00787725" w14:paraId="6B3230BE" w14:textId="77777777" w:rsidTr="00837755">
        <w:trPr>
          <w:trHeight w:val="315"/>
        </w:trPr>
        <w:tc>
          <w:tcPr>
            <w:tcW w:w="2988" w:type="dxa"/>
            <w:vMerge w:val="restart"/>
            <w:tcBorders>
              <w:top w:val="nil"/>
              <w:left w:val="single" w:sz="8" w:space="0" w:color="auto"/>
              <w:bottom w:val="single" w:sz="4" w:space="0" w:color="000000"/>
              <w:right w:val="single" w:sz="8" w:space="0" w:color="auto"/>
            </w:tcBorders>
            <w:shd w:val="clear" w:color="000000" w:fill="F2F2F2"/>
            <w:noWrap/>
            <w:vAlign w:val="center"/>
            <w:hideMark/>
          </w:tcPr>
          <w:p w14:paraId="4C55FEEF" w14:textId="77777777" w:rsidR="00787725" w:rsidRPr="00787725" w:rsidRDefault="00787725" w:rsidP="00787725">
            <w:pPr>
              <w:jc w:val="center"/>
              <w:rPr>
                <w:rFonts w:ascii="Verdana" w:hAnsi="Verdana"/>
                <w:b/>
                <w:bCs/>
                <w:color w:val="000000"/>
                <w:sz w:val="20"/>
                <w:szCs w:val="20"/>
                <w:lang w:eastAsia="sl-SI"/>
              </w:rPr>
            </w:pPr>
            <w:r w:rsidRPr="00787725">
              <w:rPr>
                <w:rFonts w:ascii="Verdana" w:hAnsi="Verdana"/>
                <w:b/>
                <w:bCs/>
                <w:color w:val="000000"/>
                <w:sz w:val="20"/>
                <w:szCs w:val="20"/>
                <w:lang w:eastAsia="sl-SI"/>
              </w:rPr>
              <w:t>pločniki</w:t>
            </w:r>
          </w:p>
        </w:tc>
        <w:tc>
          <w:tcPr>
            <w:tcW w:w="707" w:type="dxa"/>
            <w:tcBorders>
              <w:top w:val="nil"/>
              <w:left w:val="nil"/>
              <w:bottom w:val="single" w:sz="4" w:space="0" w:color="auto"/>
              <w:right w:val="nil"/>
            </w:tcBorders>
            <w:shd w:val="clear" w:color="auto" w:fill="auto"/>
            <w:noWrap/>
            <w:vAlign w:val="bottom"/>
            <w:hideMark/>
          </w:tcPr>
          <w:p w14:paraId="1A2205B9"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m</w:t>
            </w:r>
            <w:r w:rsidRPr="00787725">
              <w:rPr>
                <w:rFonts w:ascii="Verdana" w:hAnsi="Verdana"/>
                <w:color w:val="000000"/>
                <w:sz w:val="20"/>
                <w:szCs w:val="20"/>
                <w:vertAlign w:val="superscript"/>
                <w:lang w:eastAsia="sl-SI"/>
              </w:rPr>
              <w:t>2</w:t>
            </w:r>
          </w:p>
        </w:tc>
        <w:tc>
          <w:tcPr>
            <w:tcW w:w="1573" w:type="dxa"/>
            <w:tcBorders>
              <w:top w:val="nil"/>
              <w:left w:val="single" w:sz="4" w:space="0" w:color="auto"/>
              <w:bottom w:val="single" w:sz="4" w:space="0" w:color="auto"/>
              <w:right w:val="single" w:sz="4" w:space="0" w:color="auto"/>
            </w:tcBorders>
            <w:shd w:val="clear" w:color="auto" w:fill="auto"/>
            <w:noWrap/>
            <w:vAlign w:val="bottom"/>
            <w:hideMark/>
          </w:tcPr>
          <w:p w14:paraId="26423717"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auto" w:fill="auto"/>
            <w:noWrap/>
            <w:vAlign w:val="bottom"/>
            <w:hideMark/>
          </w:tcPr>
          <w:p w14:paraId="55483FA0"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auto" w:fill="auto"/>
            <w:vAlign w:val="bottom"/>
            <w:hideMark/>
          </w:tcPr>
          <w:p w14:paraId="4FBDC7E6"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350</w:t>
            </w:r>
          </w:p>
        </w:tc>
        <w:tc>
          <w:tcPr>
            <w:tcW w:w="1540" w:type="dxa"/>
            <w:gridSpan w:val="2"/>
            <w:tcBorders>
              <w:top w:val="nil"/>
              <w:left w:val="nil"/>
              <w:bottom w:val="single" w:sz="4" w:space="0" w:color="auto"/>
              <w:right w:val="single" w:sz="4" w:space="0" w:color="auto"/>
            </w:tcBorders>
            <w:shd w:val="clear" w:color="auto" w:fill="auto"/>
            <w:noWrap/>
            <w:vAlign w:val="bottom"/>
            <w:hideMark/>
          </w:tcPr>
          <w:p w14:paraId="3EAA962D"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single" w:sz="4" w:space="0" w:color="auto"/>
            </w:tcBorders>
            <w:shd w:val="clear" w:color="auto" w:fill="auto"/>
            <w:vAlign w:val="bottom"/>
            <w:hideMark/>
          </w:tcPr>
          <w:p w14:paraId="31500B19"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550</w:t>
            </w:r>
          </w:p>
        </w:tc>
        <w:tc>
          <w:tcPr>
            <w:tcW w:w="1660" w:type="dxa"/>
            <w:tcBorders>
              <w:top w:val="nil"/>
              <w:left w:val="single" w:sz="8" w:space="0" w:color="auto"/>
              <w:bottom w:val="single" w:sz="4" w:space="0" w:color="auto"/>
              <w:right w:val="single" w:sz="8" w:space="0" w:color="auto"/>
            </w:tcBorders>
            <w:shd w:val="clear" w:color="auto" w:fill="auto"/>
            <w:noWrap/>
            <w:vAlign w:val="bottom"/>
            <w:hideMark/>
          </w:tcPr>
          <w:p w14:paraId="66C6943F"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r>
      <w:tr w:rsidR="00787725" w:rsidRPr="00787725" w14:paraId="68B0355B" w14:textId="77777777" w:rsidTr="00837755">
        <w:trPr>
          <w:trHeight w:val="300"/>
        </w:trPr>
        <w:tc>
          <w:tcPr>
            <w:tcW w:w="2988" w:type="dxa"/>
            <w:vMerge/>
            <w:tcBorders>
              <w:top w:val="nil"/>
              <w:left w:val="single" w:sz="8" w:space="0" w:color="auto"/>
              <w:bottom w:val="single" w:sz="4" w:space="0" w:color="000000"/>
              <w:right w:val="single" w:sz="8" w:space="0" w:color="auto"/>
            </w:tcBorders>
            <w:vAlign w:val="center"/>
            <w:hideMark/>
          </w:tcPr>
          <w:p w14:paraId="7F84CC86" w14:textId="77777777" w:rsidR="00787725" w:rsidRPr="00787725" w:rsidRDefault="00787725" w:rsidP="00787725">
            <w:pPr>
              <w:rPr>
                <w:rFonts w:ascii="Verdana" w:hAnsi="Verdana"/>
                <w:b/>
                <w:bCs/>
                <w:color w:val="000000"/>
                <w:sz w:val="20"/>
                <w:szCs w:val="20"/>
                <w:lang w:eastAsia="sl-SI"/>
              </w:rPr>
            </w:pPr>
          </w:p>
        </w:tc>
        <w:tc>
          <w:tcPr>
            <w:tcW w:w="707" w:type="dxa"/>
            <w:tcBorders>
              <w:top w:val="nil"/>
              <w:left w:val="nil"/>
              <w:bottom w:val="single" w:sz="4" w:space="0" w:color="auto"/>
              <w:right w:val="nil"/>
            </w:tcBorders>
            <w:shd w:val="clear" w:color="000000" w:fill="F2F2F2"/>
            <w:noWrap/>
            <w:vAlign w:val="bottom"/>
            <w:hideMark/>
          </w:tcPr>
          <w:p w14:paraId="24A73947"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EUR</w:t>
            </w:r>
          </w:p>
        </w:tc>
        <w:tc>
          <w:tcPr>
            <w:tcW w:w="1573" w:type="dxa"/>
            <w:tcBorders>
              <w:top w:val="nil"/>
              <w:left w:val="single" w:sz="4" w:space="0" w:color="auto"/>
              <w:bottom w:val="single" w:sz="4" w:space="0" w:color="auto"/>
              <w:right w:val="single" w:sz="4" w:space="0" w:color="auto"/>
            </w:tcBorders>
            <w:shd w:val="clear" w:color="000000" w:fill="F2F2F2"/>
            <w:noWrap/>
            <w:vAlign w:val="bottom"/>
            <w:hideMark/>
          </w:tcPr>
          <w:p w14:paraId="3E4D115D"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000000" w:fill="F2F2F2"/>
            <w:noWrap/>
            <w:vAlign w:val="bottom"/>
            <w:hideMark/>
          </w:tcPr>
          <w:p w14:paraId="2D9FFBF2"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000000" w:fill="F2F2F2"/>
            <w:noWrap/>
            <w:vAlign w:val="bottom"/>
            <w:hideMark/>
          </w:tcPr>
          <w:p w14:paraId="6D91409D"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20.069</w:t>
            </w:r>
          </w:p>
        </w:tc>
        <w:tc>
          <w:tcPr>
            <w:tcW w:w="1540" w:type="dxa"/>
            <w:gridSpan w:val="2"/>
            <w:tcBorders>
              <w:top w:val="nil"/>
              <w:left w:val="nil"/>
              <w:bottom w:val="single" w:sz="4" w:space="0" w:color="auto"/>
              <w:right w:val="single" w:sz="4" w:space="0" w:color="auto"/>
            </w:tcBorders>
            <w:shd w:val="clear" w:color="000000" w:fill="F2F2F2"/>
            <w:noWrap/>
            <w:vAlign w:val="bottom"/>
            <w:hideMark/>
          </w:tcPr>
          <w:p w14:paraId="7868AEBC"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single" w:sz="8" w:space="0" w:color="auto"/>
            </w:tcBorders>
            <w:shd w:val="clear" w:color="000000" w:fill="F2F2F2"/>
            <w:noWrap/>
            <w:vAlign w:val="bottom"/>
            <w:hideMark/>
          </w:tcPr>
          <w:p w14:paraId="63044B1F"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31.537</w:t>
            </w:r>
          </w:p>
        </w:tc>
        <w:tc>
          <w:tcPr>
            <w:tcW w:w="1660" w:type="dxa"/>
            <w:tcBorders>
              <w:top w:val="nil"/>
              <w:left w:val="nil"/>
              <w:bottom w:val="single" w:sz="4" w:space="0" w:color="auto"/>
              <w:right w:val="single" w:sz="8" w:space="0" w:color="auto"/>
            </w:tcBorders>
            <w:shd w:val="clear" w:color="000000" w:fill="F2F2F2"/>
            <w:noWrap/>
            <w:vAlign w:val="bottom"/>
            <w:hideMark/>
          </w:tcPr>
          <w:p w14:paraId="36C2C299"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51.606</w:t>
            </w:r>
          </w:p>
        </w:tc>
      </w:tr>
      <w:tr w:rsidR="00787725" w:rsidRPr="00787725" w14:paraId="5FB07C9B" w14:textId="77777777" w:rsidTr="00837755">
        <w:trPr>
          <w:trHeight w:val="300"/>
        </w:trPr>
        <w:tc>
          <w:tcPr>
            <w:tcW w:w="2988" w:type="dxa"/>
            <w:vMerge w:val="restart"/>
            <w:tcBorders>
              <w:top w:val="nil"/>
              <w:left w:val="single" w:sz="8" w:space="0" w:color="auto"/>
              <w:bottom w:val="single" w:sz="4" w:space="0" w:color="000000"/>
              <w:right w:val="single" w:sz="8" w:space="0" w:color="auto"/>
            </w:tcBorders>
            <w:shd w:val="clear" w:color="000000" w:fill="F2DCDB"/>
            <w:noWrap/>
            <w:vAlign w:val="center"/>
            <w:hideMark/>
          </w:tcPr>
          <w:p w14:paraId="4AFBD2BA" w14:textId="77777777" w:rsidR="00787725" w:rsidRPr="00787725" w:rsidRDefault="00787725" w:rsidP="00787725">
            <w:pPr>
              <w:jc w:val="center"/>
              <w:rPr>
                <w:rFonts w:ascii="Verdana" w:hAnsi="Verdana"/>
                <w:b/>
                <w:bCs/>
                <w:sz w:val="20"/>
                <w:szCs w:val="20"/>
                <w:lang w:eastAsia="sl-SI"/>
              </w:rPr>
            </w:pPr>
            <w:r w:rsidRPr="00787725">
              <w:rPr>
                <w:rFonts w:ascii="Verdana" w:hAnsi="Verdana"/>
                <w:b/>
                <w:bCs/>
                <w:sz w:val="20"/>
                <w:szCs w:val="20"/>
                <w:lang w:eastAsia="sl-SI"/>
              </w:rPr>
              <w:t>javna razsvetljava</w:t>
            </w:r>
          </w:p>
        </w:tc>
        <w:tc>
          <w:tcPr>
            <w:tcW w:w="707" w:type="dxa"/>
            <w:tcBorders>
              <w:top w:val="nil"/>
              <w:left w:val="nil"/>
              <w:bottom w:val="single" w:sz="4" w:space="0" w:color="auto"/>
              <w:right w:val="nil"/>
            </w:tcBorders>
            <w:shd w:val="clear" w:color="auto" w:fill="auto"/>
            <w:noWrap/>
            <w:vAlign w:val="bottom"/>
            <w:hideMark/>
          </w:tcPr>
          <w:p w14:paraId="39D00E46"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m</w:t>
            </w:r>
          </w:p>
        </w:tc>
        <w:tc>
          <w:tcPr>
            <w:tcW w:w="1573" w:type="dxa"/>
            <w:tcBorders>
              <w:top w:val="nil"/>
              <w:left w:val="single" w:sz="4" w:space="0" w:color="auto"/>
              <w:bottom w:val="single" w:sz="4" w:space="0" w:color="auto"/>
              <w:right w:val="single" w:sz="4" w:space="0" w:color="auto"/>
            </w:tcBorders>
            <w:shd w:val="clear" w:color="auto" w:fill="auto"/>
            <w:noWrap/>
            <w:vAlign w:val="bottom"/>
            <w:hideMark/>
          </w:tcPr>
          <w:p w14:paraId="7DC07210"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auto" w:fill="auto"/>
            <w:noWrap/>
            <w:vAlign w:val="bottom"/>
            <w:hideMark/>
          </w:tcPr>
          <w:p w14:paraId="5AE4B976"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auto" w:fill="auto"/>
            <w:vAlign w:val="bottom"/>
            <w:hideMark/>
          </w:tcPr>
          <w:p w14:paraId="13ABC234"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117</w:t>
            </w:r>
          </w:p>
        </w:tc>
        <w:tc>
          <w:tcPr>
            <w:tcW w:w="1540" w:type="dxa"/>
            <w:gridSpan w:val="2"/>
            <w:tcBorders>
              <w:top w:val="nil"/>
              <w:left w:val="nil"/>
              <w:bottom w:val="single" w:sz="4" w:space="0" w:color="auto"/>
              <w:right w:val="single" w:sz="4" w:space="0" w:color="auto"/>
            </w:tcBorders>
            <w:shd w:val="clear" w:color="auto" w:fill="auto"/>
            <w:noWrap/>
            <w:vAlign w:val="bottom"/>
            <w:hideMark/>
          </w:tcPr>
          <w:p w14:paraId="3F4612AB"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single" w:sz="4" w:space="0" w:color="auto"/>
            </w:tcBorders>
            <w:shd w:val="clear" w:color="auto" w:fill="auto"/>
            <w:vAlign w:val="bottom"/>
            <w:hideMark/>
          </w:tcPr>
          <w:p w14:paraId="7E46F26C"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296</w:t>
            </w:r>
          </w:p>
        </w:tc>
        <w:tc>
          <w:tcPr>
            <w:tcW w:w="1660" w:type="dxa"/>
            <w:tcBorders>
              <w:top w:val="nil"/>
              <w:left w:val="single" w:sz="8" w:space="0" w:color="auto"/>
              <w:bottom w:val="single" w:sz="4" w:space="0" w:color="auto"/>
              <w:right w:val="single" w:sz="8" w:space="0" w:color="auto"/>
            </w:tcBorders>
            <w:shd w:val="clear" w:color="auto" w:fill="auto"/>
            <w:noWrap/>
            <w:vAlign w:val="bottom"/>
            <w:hideMark/>
          </w:tcPr>
          <w:p w14:paraId="02CF244E"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r>
      <w:tr w:rsidR="00787725" w:rsidRPr="00787725" w14:paraId="7B1BD334" w14:textId="77777777" w:rsidTr="00837755">
        <w:trPr>
          <w:trHeight w:val="300"/>
        </w:trPr>
        <w:tc>
          <w:tcPr>
            <w:tcW w:w="2988" w:type="dxa"/>
            <w:vMerge/>
            <w:tcBorders>
              <w:top w:val="nil"/>
              <w:left w:val="single" w:sz="8" w:space="0" w:color="auto"/>
              <w:bottom w:val="single" w:sz="4" w:space="0" w:color="000000"/>
              <w:right w:val="single" w:sz="8" w:space="0" w:color="auto"/>
            </w:tcBorders>
            <w:vAlign w:val="center"/>
            <w:hideMark/>
          </w:tcPr>
          <w:p w14:paraId="10A92FF7" w14:textId="77777777" w:rsidR="00787725" w:rsidRPr="00787725" w:rsidRDefault="00787725" w:rsidP="00787725">
            <w:pPr>
              <w:rPr>
                <w:rFonts w:ascii="Verdana" w:hAnsi="Verdana"/>
                <w:b/>
                <w:bCs/>
                <w:sz w:val="20"/>
                <w:szCs w:val="20"/>
                <w:lang w:eastAsia="sl-SI"/>
              </w:rPr>
            </w:pPr>
          </w:p>
        </w:tc>
        <w:tc>
          <w:tcPr>
            <w:tcW w:w="707" w:type="dxa"/>
            <w:tcBorders>
              <w:top w:val="nil"/>
              <w:left w:val="single" w:sz="4" w:space="0" w:color="auto"/>
              <w:bottom w:val="single" w:sz="4" w:space="0" w:color="auto"/>
              <w:right w:val="nil"/>
            </w:tcBorders>
            <w:shd w:val="clear" w:color="000000" w:fill="F2DCDB"/>
            <w:noWrap/>
            <w:vAlign w:val="bottom"/>
            <w:hideMark/>
          </w:tcPr>
          <w:p w14:paraId="45A1BF31"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EUR</w:t>
            </w:r>
          </w:p>
        </w:tc>
        <w:tc>
          <w:tcPr>
            <w:tcW w:w="1573" w:type="dxa"/>
            <w:tcBorders>
              <w:top w:val="nil"/>
              <w:left w:val="single" w:sz="4" w:space="0" w:color="auto"/>
              <w:bottom w:val="single" w:sz="4" w:space="0" w:color="auto"/>
              <w:right w:val="single" w:sz="4" w:space="0" w:color="auto"/>
            </w:tcBorders>
            <w:shd w:val="clear" w:color="000000" w:fill="F2DCDB"/>
            <w:noWrap/>
            <w:vAlign w:val="bottom"/>
            <w:hideMark/>
          </w:tcPr>
          <w:p w14:paraId="693097EF"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000000" w:fill="F2DCDB"/>
            <w:noWrap/>
            <w:vAlign w:val="bottom"/>
            <w:hideMark/>
          </w:tcPr>
          <w:p w14:paraId="0841A390"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000000" w:fill="F2DCDB"/>
            <w:noWrap/>
            <w:vAlign w:val="bottom"/>
            <w:hideMark/>
          </w:tcPr>
          <w:p w14:paraId="592C88D4" w14:textId="77777777" w:rsidR="00787725" w:rsidRPr="00787725" w:rsidRDefault="00787725" w:rsidP="00F52CD1">
            <w:pPr>
              <w:jc w:val="right"/>
              <w:rPr>
                <w:rFonts w:ascii="Verdana" w:hAnsi="Verdana"/>
                <w:sz w:val="20"/>
                <w:szCs w:val="20"/>
                <w:lang w:eastAsia="sl-SI"/>
              </w:rPr>
            </w:pPr>
            <w:r w:rsidRPr="00787725">
              <w:rPr>
                <w:rFonts w:ascii="Verdana" w:hAnsi="Verdana"/>
                <w:sz w:val="20"/>
                <w:szCs w:val="20"/>
                <w:lang w:eastAsia="sl-SI"/>
              </w:rPr>
              <w:t>39.967</w:t>
            </w:r>
          </w:p>
        </w:tc>
        <w:tc>
          <w:tcPr>
            <w:tcW w:w="1540" w:type="dxa"/>
            <w:gridSpan w:val="2"/>
            <w:tcBorders>
              <w:top w:val="nil"/>
              <w:left w:val="nil"/>
              <w:bottom w:val="single" w:sz="4" w:space="0" w:color="auto"/>
              <w:right w:val="single" w:sz="4" w:space="0" w:color="auto"/>
            </w:tcBorders>
            <w:shd w:val="clear" w:color="000000" w:fill="F2DCDB"/>
            <w:noWrap/>
            <w:vAlign w:val="bottom"/>
            <w:hideMark/>
          </w:tcPr>
          <w:p w14:paraId="1C8A0BBA"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nil"/>
            </w:tcBorders>
            <w:shd w:val="clear" w:color="000000" w:fill="F2DCDB"/>
            <w:noWrap/>
            <w:vAlign w:val="bottom"/>
            <w:hideMark/>
          </w:tcPr>
          <w:p w14:paraId="76F0A8D2"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101.114</w:t>
            </w:r>
          </w:p>
        </w:tc>
        <w:tc>
          <w:tcPr>
            <w:tcW w:w="1660" w:type="dxa"/>
            <w:tcBorders>
              <w:top w:val="nil"/>
              <w:left w:val="single" w:sz="8" w:space="0" w:color="auto"/>
              <w:bottom w:val="single" w:sz="4" w:space="0" w:color="auto"/>
              <w:right w:val="single" w:sz="8" w:space="0" w:color="auto"/>
            </w:tcBorders>
            <w:shd w:val="clear" w:color="000000" w:fill="F2DCDB"/>
            <w:noWrap/>
            <w:vAlign w:val="bottom"/>
            <w:hideMark/>
          </w:tcPr>
          <w:p w14:paraId="098980B8"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141.081</w:t>
            </w:r>
          </w:p>
        </w:tc>
      </w:tr>
      <w:tr w:rsidR="00787725" w:rsidRPr="00787725" w14:paraId="6024D901" w14:textId="77777777" w:rsidTr="00837755">
        <w:trPr>
          <w:trHeight w:val="300"/>
        </w:trPr>
        <w:tc>
          <w:tcPr>
            <w:tcW w:w="2988" w:type="dxa"/>
            <w:vMerge w:val="restart"/>
            <w:tcBorders>
              <w:top w:val="nil"/>
              <w:left w:val="single" w:sz="8" w:space="0" w:color="auto"/>
              <w:bottom w:val="single" w:sz="4" w:space="0" w:color="000000"/>
              <w:right w:val="single" w:sz="8" w:space="0" w:color="auto"/>
            </w:tcBorders>
            <w:shd w:val="clear" w:color="000000" w:fill="DCE6F1"/>
            <w:vAlign w:val="center"/>
            <w:hideMark/>
          </w:tcPr>
          <w:p w14:paraId="75827337" w14:textId="77777777" w:rsidR="00787725" w:rsidRPr="00787725" w:rsidRDefault="00787725" w:rsidP="00787725">
            <w:pPr>
              <w:jc w:val="center"/>
              <w:rPr>
                <w:rFonts w:ascii="Verdana" w:hAnsi="Verdana"/>
                <w:b/>
                <w:bCs/>
                <w:sz w:val="20"/>
                <w:szCs w:val="20"/>
                <w:lang w:eastAsia="sl-SI"/>
              </w:rPr>
            </w:pPr>
            <w:r w:rsidRPr="00787725">
              <w:rPr>
                <w:rFonts w:ascii="Verdana" w:hAnsi="Verdana"/>
                <w:b/>
                <w:bCs/>
                <w:sz w:val="20"/>
                <w:szCs w:val="20"/>
                <w:lang w:eastAsia="sl-SI"/>
              </w:rPr>
              <w:t>meteorna kanalizacija</w:t>
            </w:r>
          </w:p>
        </w:tc>
        <w:tc>
          <w:tcPr>
            <w:tcW w:w="707" w:type="dxa"/>
            <w:tcBorders>
              <w:top w:val="nil"/>
              <w:left w:val="nil"/>
              <w:bottom w:val="single" w:sz="4" w:space="0" w:color="auto"/>
              <w:right w:val="nil"/>
            </w:tcBorders>
            <w:shd w:val="clear" w:color="auto" w:fill="auto"/>
            <w:noWrap/>
            <w:vAlign w:val="bottom"/>
            <w:hideMark/>
          </w:tcPr>
          <w:p w14:paraId="288AF29A"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m</w:t>
            </w:r>
          </w:p>
        </w:tc>
        <w:tc>
          <w:tcPr>
            <w:tcW w:w="1573" w:type="dxa"/>
            <w:tcBorders>
              <w:top w:val="nil"/>
              <w:left w:val="single" w:sz="4" w:space="0" w:color="auto"/>
              <w:bottom w:val="single" w:sz="4" w:space="0" w:color="auto"/>
              <w:right w:val="single" w:sz="4" w:space="0" w:color="auto"/>
            </w:tcBorders>
            <w:shd w:val="clear" w:color="auto" w:fill="auto"/>
            <w:noWrap/>
            <w:vAlign w:val="bottom"/>
            <w:hideMark/>
          </w:tcPr>
          <w:p w14:paraId="7589CDE4"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auto" w:fill="auto"/>
            <w:noWrap/>
            <w:vAlign w:val="bottom"/>
            <w:hideMark/>
          </w:tcPr>
          <w:p w14:paraId="42AC9CC3"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auto" w:fill="auto"/>
            <w:noWrap/>
            <w:vAlign w:val="bottom"/>
            <w:hideMark/>
          </w:tcPr>
          <w:p w14:paraId="7306C545"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95</w:t>
            </w:r>
          </w:p>
        </w:tc>
        <w:tc>
          <w:tcPr>
            <w:tcW w:w="1540" w:type="dxa"/>
            <w:gridSpan w:val="2"/>
            <w:tcBorders>
              <w:top w:val="nil"/>
              <w:left w:val="nil"/>
              <w:bottom w:val="single" w:sz="4" w:space="0" w:color="auto"/>
              <w:right w:val="single" w:sz="4" w:space="0" w:color="auto"/>
            </w:tcBorders>
            <w:shd w:val="clear" w:color="auto" w:fill="auto"/>
            <w:noWrap/>
            <w:vAlign w:val="bottom"/>
            <w:hideMark/>
          </w:tcPr>
          <w:p w14:paraId="65CADF80"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nil"/>
            </w:tcBorders>
            <w:shd w:val="clear" w:color="auto" w:fill="auto"/>
            <w:noWrap/>
            <w:vAlign w:val="bottom"/>
            <w:hideMark/>
          </w:tcPr>
          <w:p w14:paraId="32ED2005"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single" w:sz="8" w:space="0" w:color="auto"/>
              <w:bottom w:val="single" w:sz="4" w:space="0" w:color="auto"/>
              <w:right w:val="single" w:sz="8" w:space="0" w:color="auto"/>
            </w:tcBorders>
            <w:shd w:val="clear" w:color="auto" w:fill="auto"/>
            <w:noWrap/>
            <w:vAlign w:val="bottom"/>
            <w:hideMark/>
          </w:tcPr>
          <w:p w14:paraId="4DF23695"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r>
      <w:tr w:rsidR="00787725" w:rsidRPr="00787725" w14:paraId="62633E73" w14:textId="77777777" w:rsidTr="00837755">
        <w:trPr>
          <w:trHeight w:val="300"/>
        </w:trPr>
        <w:tc>
          <w:tcPr>
            <w:tcW w:w="2988" w:type="dxa"/>
            <w:vMerge/>
            <w:tcBorders>
              <w:top w:val="nil"/>
              <w:left w:val="single" w:sz="8" w:space="0" w:color="auto"/>
              <w:bottom w:val="single" w:sz="4" w:space="0" w:color="000000"/>
              <w:right w:val="single" w:sz="8" w:space="0" w:color="auto"/>
            </w:tcBorders>
            <w:vAlign w:val="center"/>
            <w:hideMark/>
          </w:tcPr>
          <w:p w14:paraId="00A5E444" w14:textId="77777777" w:rsidR="00787725" w:rsidRPr="00787725" w:rsidRDefault="00787725" w:rsidP="00787725">
            <w:pPr>
              <w:rPr>
                <w:rFonts w:ascii="Verdana" w:hAnsi="Verdana"/>
                <w:b/>
                <w:bCs/>
                <w:sz w:val="20"/>
                <w:szCs w:val="20"/>
                <w:lang w:eastAsia="sl-SI"/>
              </w:rPr>
            </w:pPr>
          </w:p>
        </w:tc>
        <w:tc>
          <w:tcPr>
            <w:tcW w:w="707" w:type="dxa"/>
            <w:tcBorders>
              <w:top w:val="nil"/>
              <w:left w:val="single" w:sz="4" w:space="0" w:color="auto"/>
              <w:bottom w:val="single" w:sz="4" w:space="0" w:color="auto"/>
              <w:right w:val="nil"/>
            </w:tcBorders>
            <w:shd w:val="clear" w:color="000000" w:fill="DCE6F1"/>
            <w:noWrap/>
            <w:vAlign w:val="bottom"/>
            <w:hideMark/>
          </w:tcPr>
          <w:p w14:paraId="7732C391"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 xml:space="preserve"> EUR </w:t>
            </w:r>
          </w:p>
        </w:tc>
        <w:tc>
          <w:tcPr>
            <w:tcW w:w="1573" w:type="dxa"/>
            <w:tcBorders>
              <w:top w:val="nil"/>
              <w:left w:val="single" w:sz="4" w:space="0" w:color="auto"/>
              <w:bottom w:val="single" w:sz="4" w:space="0" w:color="auto"/>
              <w:right w:val="single" w:sz="4" w:space="0" w:color="auto"/>
            </w:tcBorders>
            <w:shd w:val="clear" w:color="000000" w:fill="DCE6F1"/>
            <w:noWrap/>
            <w:vAlign w:val="bottom"/>
            <w:hideMark/>
          </w:tcPr>
          <w:p w14:paraId="71857AB9"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000000" w:fill="DCE6F1"/>
            <w:noWrap/>
            <w:vAlign w:val="bottom"/>
            <w:hideMark/>
          </w:tcPr>
          <w:p w14:paraId="28C209EA"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000000" w:fill="DCE6F1"/>
            <w:noWrap/>
            <w:vAlign w:val="bottom"/>
            <w:hideMark/>
          </w:tcPr>
          <w:p w14:paraId="37030F7B"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xml:space="preserve">42.883 </w:t>
            </w:r>
          </w:p>
        </w:tc>
        <w:tc>
          <w:tcPr>
            <w:tcW w:w="1540" w:type="dxa"/>
            <w:gridSpan w:val="2"/>
            <w:tcBorders>
              <w:top w:val="nil"/>
              <w:left w:val="nil"/>
              <w:bottom w:val="single" w:sz="4" w:space="0" w:color="auto"/>
              <w:right w:val="single" w:sz="4" w:space="0" w:color="auto"/>
            </w:tcBorders>
            <w:shd w:val="clear" w:color="000000" w:fill="DCE6F1"/>
            <w:noWrap/>
            <w:vAlign w:val="bottom"/>
            <w:hideMark/>
          </w:tcPr>
          <w:p w14:paraId="0B75A160"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nil"/>
            </w:tcBorders>
            <w:shd w:val="clear" w:color="000000" w:fill="DCE6F1"/>
            <w:noWrap/>
            <w:vAlign w:val="bottom"/>
            <w:hideMark/>
          </w:tcPr>
          <w:p w14:paraId="3ABCA27D"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single" w:sz="8" w:space="0" w:color="auto"/>
              <w:bottom w:val="single" w:sz="4" w:space="0" w:color="auto"/>
              <w:right w:val="single" w:sz="8" w:space="0" w:color="auto"/>
            </w:tcBorders>
            <w:shd w:val="clear" w:color="000000" w:fill="DCE6F1"/>
            <w:noWrap/>
            <w:vAlign w:val="bottom"/>
            <w:hideMark/>
          </w:tcPr>
          <w:p w14:paraId="71B25B3E"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xml:space="preserve">42.883 </w:t>
            </w:r>
          </w:p>
        </w:tc>
      </w:tr>
      <w:tr w:rsidR="00787725" w:rsidRPr="00787725" w14:paraId="623BBD3E" w14:textId="77777777" w:rsidTr="00837755">
        <w:trPr>
          <w:trHeight w:val="300"/>
        </w:trPr>
        <w:tc>
          <w:tcPr>
            <w:tcW w:w="2988" w:type="dxa"/>
            <w:vMerge w:val="restart"/>
            <w:tcBorders>
              <w:top w:val="nil"/>
              <w:left w:val="single" w:sz="8" w:space="0" w:color="auto"/>
              <w:bottom w:val="single" w:sz="4" w:space="0" w:color="000000"/>
              <w:right w:val="single" w:sz="8" w:space="0" w:color="auto"/>
            </w:tcBorders>
            <w:shd w:val="clear" w:color="000000" w:fill="E4DFEC"/>
            <w:vAlign w:val="center"/>
            <w:hideMark/>
          </w:tcPr>
          <w:p w14:paraId="145FB565" w14:textId="77777777" w:rsidR="00787725" w:rsidRPr="00787725" w:rsidRDefault="00787725" w:rsidP="00787725">
            <w:pPr>
              <w:jc w:val="center"/>
              <w:rPr>
                <w:rFonts w:ascii="Verdana" w:hAnsi="Verdana"/>
                <w:b/>
                <w:bCs/>
                <w:color w:val="000000"/>
                <w:sz w:val="20"/>
                <w:szCs w:val="20"/>
                <w:lang w:eastAsia="sl-SI"/>
              </w:rPr>
            </w:pPr>
            <w:r w:rsidRPr="00787725">
              <w:rPr>
                <w:rFonts w:ascii="Verdana" w:hAnsi="Verdana"/>
                <w:b/>
                <w:bCs/>
                <w:color w:val="000000"/>
                <w:sz w:val="20"/>
                <w:szCs w:val="20"/>
                <w:lang w:eastAsia="sl-SI"/>
              </w:rPr>
              <w:t>vročevodno omrežje</w:t>
            </w:r>
          </w:p>
        </w:tc>
        <w:tc>
          <w:tcPr>
            <w:tcW w:w="707" w:type="dxa"/>
            <w:tcBorders>
              <w:top w:val="nil"/>
              <w:left w:val="nil"/>
              <w:bottom w:val="single" w:sz="4" w:space="0" w:color="auto"/>
              <w:right w:val="nil"/>
            </w:tcBorders>
            <w:shd w:val="clear" w:color="auto" w:fill="auto"/>
            <w:noWrap/>
            <w:vAlign w:val="bottom"/>
            <w:hideMark/>
          </w:tcPr>
          <w:p w14:paraId="36BEA195"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m</w:t>
            </w:r>
          </w:p>
        </w:tc>
        <w:tc>
          <w:tcPr>
            <w:tcW w:w="1573" w:type="dxa"/>
            <w:tcBorders>
              <w:top w:val="nil"/>
              <w:left w:val="single" w:sz="4" w:space="0" w:color="auto"/>
              <w:bottom w:val="single" w:sz="4" w:space="0" w:color="auto"/>
              <w:right w:val="single" w:sz="4" w:space="0" w:color="auto"/>
            </w:tcBorders>
            <w:shd w:val="clear" w:color="auto" w:fill="auto"/>
            <w:noWrap/>
            <w:vAlign w:val="bottom"/>
            <w:hideMark/>
          </w:tcPr>
          <w:p w14:paraId="4A49AC51"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auto" w:fill="auto"/>
            <w:noWrap/>
            <w:vAlign w:val="bottom"/>
            <w:hideMark/>
          </w:tcPr>
          <w:p w14:paraId="07647B71"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auto" w:fill="auto"/>
            <w:vAlign w:val="bottom"/>
            <w:hideMark/>
          </w:tcPr>
          <w:p w14:paraId="34E053A0"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74</w:t>
            </w:r>
          </w:p>
        </w:tc>
        <w:tc>
          <w:tcPr>
            <w:tcW w:w="1540" w:type="dxa"/>
            <w:gridSpan w:val="2"/>
            <w:tcBorders>
              <w:top w:val="nil"/>
              <w:left w:val="nil"/>
              <w:bottom w:val="single" w:sz="4" w:space="0" w:color="auto"/>
              <w:right w:val="single" w:sz="4" w:space="0" w:color="auto"/>
            </w:tcBorders>
            <w:shd w:val="clear" w:color="auto" w:fill="auto"/>
            <w:noWrap/>
            <w:vAlign w:val="bottom"/>
            <w:hideMark/>
          </w:tcPr>
          <w:p w14:paraId="1CF4F619"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nil"/>
            </w:tcBorders>
            <w:shd w:val="clear" w:color="auto" w:fill="auto"/>
            <w:noWrap/>
            <w:vAlign w:val="bottom"/>
            <w:hideMark/>
          </w:tcPr>
          <w:p w14:paraId="7C91CFCE"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single" w:sz="8" w:space="0" w:color="auto"/>
              <w:bottom w:val="single" w:sz="4" w:space="0" w:color="auto"/>
              <w:right w:val="single" w:sz="8" w:space="0" w:color="auto"/>
            </w:tcBorders>
            <w:shd w:val="clear" w:color="auto" w:fill="auto"/>
            <w:noWrap/>
            <w:vAlign w:val="bottom"/>
            <w:hideMark/>
          </w:tcPr>
          <w:p w14:paraId="00DE10EB"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r>
      <w:tr w:rsidR="00787725" w:rsidRPr="00787725" w14:paraId="378A93FD" w14:textId="77777777" w:rsidTr="00837755">
        <w:trPr>
          <w:trHeight w:val="300"/>
        </w:trPr>
        <w:tc>
          <w:tcPr>
            <w:tcW w:w="2988" w:type="dxa"/>
            <w:vMerge/>
            <w:tcBorders>
              <w:top w:val="nil"/>
              <w:left w:val="single" w:sz="8" w:space="0" w:color="auto"/>
              <w:bottom w:val="single" w:sz="4" w:space="0" w:color="000000"/>
              <w:right w:val="single" w:sz="8" w:space="0" w:color="auto"/>
            </w:tcBorders>
            <w:vAlign w:val="center"/>
            <w:hideMark/>
          </w:tcPr>
          <w:p w14:paraId="28D7E45E" w14:textId="77777777" w:rsidR="00787725" w:rsidRPr="00787725" w:rsidRDefault="00787725" w:rsidP="00787725">
            <w:pPr>
              <w:rPr>
                <w:rFonts w:ascii="Verdana" w:hAnsi="Verdana"/>
                <w:b/>
                <w:bCs/>
                <w:color w:val="000000"/>
                <w:sz w:val="20"/>
                <w:szCs w:val="20"/>
                <w:lang w:eastAsia="sl-SI"/>
              </w:rPr>
            </w:pPr>
          </w:p>
        </w:tc>
        <w:tc>
          <w:tcPr>
            <w:tcW w:w="707" w:type="dxa"/>
            <w:tcBorders>
              <w:top w:val="nil"/>
              <w:left w:val="nil"/>
              <w:bottom w:val="single" w:sz="4" w:space="0" w:color="auto"/>
              <w:right w:val="nil"/>
            </w:tcBorders>
            <w:shd w:val="clear" w:color="000000" w:fill="E4DFEC"/>
            <w:noWrap/>
            <w:vAlign w:val="bottom"/>
            <w:hideMark/>
          </w:tcPr>
          <w:p w14:paraId="7D60BE37"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EUR</w:t>
            </w:r>
          </w:p>
        </w:tc>
        <w:tc>
          <w:tcPr>
            <w:tcW w:w="1573" w:type="dxa"/>
            <w:tcBorders>
              <w:top w:val="nil"/>
              <w:left w:val="single" w:sz="4" w:space="0" w:color="auto"/>
              <w:bottom w:val="single" w:sz="4" w:space="0" w:color="auto"/>
              <w:right w:val="single" w:sz="4" w:space="0" w:color="auto"/>
            </w:tcBorders>
            <w:shd w:val="clear" w:color="000000" w:fill="E4DFEC"/>
            <w:noWrap/>
            <w:vAlign w:val="bottom"/>
            <w:hideMark/>
          </w:tcPr>
          <w:p w14:paraId="036E3C8B"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000000" w:fill="E4DFEC"/>
            <w:noWrap/>
            <w:vAlign w:val="bottom"/>
            <w:hideMark/>
          </w:tcPr>
          <w:p w14:paraId="37155E03"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000000" w:fill="E4DFEC"/>
            <w:noWrap/>
            <w:vAlign w:val="bottom"/>
            <w:hideMark/>
          </w:tcPr>
          <w:p w14:paraId="49C477CD"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xml:space="preserve">54.900 </w:t>
            </w:r>
          </w:p>
        </w:tc>
        <w:tc>
          <w:tcPr>
            <w:tcW w:w="1540" w:type="dxa"/>
            <w:gridSpan w:val="2"/>
            <w:tcBorders>
              <w:top w:val="nil"/>
              <w:left w:val="nil"/>
              <w:bottom w:val="single" w:sz="4" w:space="0" w:color="auto"/>
              <w:right w:val="single" w:sz="4" w:space="0" w:color="auto"/>
            </w:tcBorders>
            <w:shd w:val="clear" w:color="000000" w:fill="E4DFEC"/>
            <w:noWrap/>
            <w:vAlign w:val="bottom"/>
            <w:hideMark/>
          </w:tcPr>
          <w:p w14:paraId="1134BDBB"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nil"/>
            </w:tcBorders>
            <w:shd w:val="clear" w:color="000000" w:fill="E4DFEC"/>
            <w:noWrap/>
            <w:vAlign w:val="bottom"/>
            <w:hideMark/>
          </w:tcPr>
          <w:p w14:paraId="2F5F62A3"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single" w:sz="8" w:space="0" w:color="auto"/>
              <w:bottom w:val="single" w:sz="4" w:space="0" w:color="auto"/>
              <w:right w:val="single" w:sz="8" w:space="0" w:color="auto"/>
            </w:tcBorders>
            <w:shd w:val="clear" w:color="000000" w:fill="E4DFEC"/>
            <w:noWrap/>
            <w:vAlign w:val="bottom"/>
            <w:hideMark/>
          </w:tcPr>
          <w:p w14:paraId="7957C76D"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xml:space="preserve">54.900 </w:t>
            </w:r>
          </w:p>
        </w:tc>
      </w:tr>
      <w:tr w:rsidR="00787725" w:rsidRPr="00787725" w14:paraId="5005FB7A" w14:textId="77777777" w:rsidTr="00837755">
        <w:trPr>
          <w:trHeight w:val="300"/>
        </w:trPr>
        <w:tc>
          <w:tcPr>
            <w:tcW w:w="2988" w:type="dxa"/>
            <w:vMerge w:val="restart"/>
            <w:tcBorders>
              <w:top w:val="nil"/>
              <w:left w:val="single" w:sz="8" w:space="0" w:color="auto"/>
              <w:bottom w:val="single" w:sz="4" w:space="0" w:color="000000"/>
              <w:right w:val="single" w:sz="8" w:space="0" w:color="auto"/>
            </w:tcBorders>
            <w:shd w:val="clear" w:color="000000" w:fill="FDE9D9"/>
            <w:vAlign w:val="center"/>
            <w:hideMark/>
          </w:tcPr>
          <w:p w14:paraId="5A5C2042" w14:textId="77777777" w:rsidR="00787725" w:rsidRPr="00787725" w:rsidRDefault="00787725" w:rsidP="00787725">
            <w:pPr>
              <w:jc w:val="center"/>
              <w:rPr>
                <w:rFonts w:ascii="Verdana" w:hAnsi="Verdana"/>
                <w:b/>
                <w:bCs/>
                <w:color w:val="000000"/>
                <w:sz w:val="20"/>
                <w:szCs w:val="20"/>
                <w:lang w:eastAsia="sl-SI"/>
              </w:rPr>
            </w:pPr>
            <w:r w:rsidRPr="00787725">
              <w:rPr>
                <w:rFonts w:ascii="Verdana" w:hAnsi="Verdana"/>
                <w:b/>
                <w:bCs/>
                <w:color w:val="000000"/>
                <w:sz w:val="20"/>
                <w:szCs w:val="20"/>
                <w:lang w:eastAsia="sl-SI"/>
              </w:rPr>
              <w:t>plinovod - rekonstrukcija in prestavitev</w:t>
            </w:r>
          </w:p>
        </w:tc>
        <w:tc>
          <w:tcPr>
            <w:tcW w:w="707" w:type="dxa"/>
            <w:tcBorders>
              <w:top w:val="nil"/>
              <w:left w:val="nil"/>
              <w:bottom w:val="single" w:sz="4" w:space="0" w:color="auto"/>
              <w:right w:val="nil"/>
            </w:tcBorders>
            <w:shd w:val="clear" w:color="auto" w:fill="auto"/>
            <w:noWrap/>
            <w:vAlign w:val="bottom"/>
            <w:hideMark/>
          </w:tcPr>
          <w:p w14:paraId="1B4E6B88"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m</w:t>
            </w:r>
          </w:p>
        </w:tc>
        <w:tc>
          <w:tcPr>
            <w:tcW w:w="1573" w:type="dxa"/>
            <w:tcBorders>
              <w:top w:val="nil"/>
              <w:left w:val="single" w:sz="4" w:space="0" w:color="auto"/>
              <w:bottom w:val="single" w:sz="4" w:space="0" w:color="auto"/>
              <w:right w:val="single" w:sz="4" w:space="0" w:color="auto"/>
            </w:tcBorders>
            <w:shd w:val="clear" w:color="auto" w:fill="auto"/>
            <w:noWrap/>
            <w:vAlign w:val="bottom"/>
            <w:hideMark/>
          </w:tcPr>
          <w:p w14:paraId="2A7FF4EF" w14:textId="77777777" w:rsidR="00787725" w:rsidRPr="00787725" w:rsidRDefault="00787725" w:rsidP="00787725">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auto" w:fill="auto"/>
            <w:noWrap/>
            <w:vAlign w:val="bottom"/>
            <w:hideMark/>
          </w:tcPr>
          <w:p w14:paraId="09E434F7"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auto" w:fill="auto"/>
            <w:noWrap/>
            <w:vAlign w:val="bottom"/>
            <w:hideMark/>
          </w:tcPr>
          <w:p w14:paraId="12D0ADCB"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nil"/>
              <w:left w:val="nil"/>
              <w:bottom w:val="single" w:sz="4" w:space="0" w:color="auto"/>
              <w:right w:val="single" w:sz="4" w:space="0" w:color="auto"/>
            </w:tcBorders>
            <w:shd w:val="clear" w:color="auto" w:fill="auto"/>
            <w:noWrap/>
            <w:vAlign w:val="bottom"/>
            <w:hideMark/>
          </w:tcPr>
          <w:p w14:paraId="6AA7F1DA"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single" w:sz="8" w:space="0" w:color="auto"/>
            </w:tcBorders>
            <w:shd w:val="clear" w:color="auto" w:fill="auto"/>
            <w:vAlign w:val="bottom"/>
            <w:hideMark/>
          </w:tcPr>
          <w:p w14:paraId="47F61F5F"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164</w:t>
            </w:r>
          </w:p>
        </w:tc>
        <w:tc>
          <w:tcPr>
            <w:tcW w:w="1660" w:type="dxa"/>
            <w:tcBorders>
              <w:top w:val="nil"/>
              <w:left w:val="nil"/>
              <w:bottom w:val="single" w:sz="4" w:space="0" w:color="auto"/>
              <w:right w:val="single" w:sz="8" w:space="0" w:color="auto"/>
            </w:tcBorders>
            <w:shd w:val="clear" w:color="auto" w:fill="auto"/>
            <w:noWrap/>
            <w:vAlign w:val="bottom"/>
            <w:hideMark/>
          </w:tcPr>
          <w:p w14:paraId="481E5DEC" w14:textId="77777777" w:rsidR="00787725" w:rsidRPr="00787725" w:rsidRDefault="00787725" w:rsidP="00F52CD1">
            <w:pPr>
              <w:jc w:val="right"/>
              <w:rPr>
                <w:rFonts w:ascii="Verdana" w:hAnsi="Verdana"/>
                <w:color w:val="FF0000"/>
                <w:sz w:val="20"/>
                <w:szCs w:val="20"/>
                <w:lang w:eastAsia="sl-SI"/>
              </w:rPr>
            </w:pPr>
            <w:r w:rsidRPr="00787725">
              <w:rPr>
                <w:rFonts w:ascii="Verdana" w:hAnsi="Verdana"/>
                <w:color w:val="FF0000"/>
                <w:sz w:val="20"/>
                <w:szCs w:val="20"/>
                <w:lang w:eastAsia="sl-SI"/>
              </w:rPr>
              <w:t> </w:t>
            </w:r>
          </w:p>
        </w:tc>
      </w:tr>
      <w:tr w:rsidR="00787725" w:rsidRPr="00787725" w14:paraId="7A92941F" w14:textId="77777777" w:rsidTr="00837755">
        <w:trPr>
          <w:trHeight w:val="300"/>
        </w:trPr>
        <w:tc>
          <w:tcPr>
            <w:tcW w:w="2988" w:type="dxa"/>
            <w:vMerge/>
            <w:tcBorders>
              <w:top w:val="nil"/>
              <w:left w:val="single" w:sz="8" w:space="0" w:color="auto"/>
              <w:bottom w:val="single" w:sz="4" w:space="0" w:color="000000"/>
              <w:right w:val="single" w:sz="8" w:space="0" w:color="auto"/>
            </w:tcBorders>
            <w:vAlign w:val="center"/>
            <w:hideMark/>
          </w:tcPr>
          <w:p w14:paraId="108D61DF" w14:textId="77777777" w:rsidR="00787725" w:rsidRPr="00787725" w:rsidRDefault="00787725" w:rsidP="00787725">
            <w:pPr>
              <w:rPr>
                <w:rFonts w:ascii="Verdana" w:hAnsi="Verdana"/>
                <w:b/>
                <w:bCs/>
                <w:color w:val="000000"/>
                <w:sz w:val="20"/>
                <w:szCs w:val="20"/>
                <w:lang w:eastAsia="sl-SI"/>
              </w:rPr>
            </w:pPr>
          </w:p>
        </w:tc>
        <w:tc>
          <w:tcPr>
            <w:tcW w:w="707" w:type="dxa"/>
            <w:tcBorders>
              <w:top w:val="nil"/>
              <w:left w:val="single" w:sz="4" w:space="0" w:color="auto"/>
              <w:bottom w:val="single" w:sz="4" w:space="0" w:color="auto"/>
              <w:right w:val="single" w:sz="4" w:space="0" w:color="auto"/>
            </w:tcBorders>
            <w:shd w:val="clear" w:color="000000" w:fill="FDE9D9"/>
            <w:noWrap/>
            <w:vAlign w:val="bottom"/>
            <w:hideMark/>
          </w:tcPr>
          <w:p w14:paraId="1AF066BB"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 xml:space="preserve"> EUR </w:t>
            </w:r>
          </w:p>
        </w:tc>
        <w:tc>
          <w:tcPr>
            <w:tcW w:w="1573" w:type="dxa"/>
            <w:tcBorders>
              <w:top w:val="nil"/>
              <w:left w:val="nil"/>
              <w:bottom w:val="single" w:sz="4" w:space="0" w:color="auto"/>
              <w:right w:val="single" w:sz="4" w:space="0" w:color="auto"/>
            </w:tcBorders>
            <w:shd w:val="clear" w:color="000000" w:fill="FDE9D9"/>
            <w:noWrap/>
            <w:vAlign w:val="bottom"/>
            <w:hideMark/>
          </w:tcPr>
          <w:p w14:paraId="13A1C8B0"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000000" w:fill="FDE9D9"/>
            <w:noWrap/>
            <w:vAlign w:val="bottom"/>
            <w:hideMark/>
          </w:tcPr>
          <w:p w14:paraId="409CB69E"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000000" w:fill="FDE9D9"/>
            <w:noWrap/>
            <w:vAlign w:val="bottom"/>
            <w:hideMark/>
          </w:tcPr>
          <w:p w14:paraId="5716AB75"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nil"/>
              <w:left w:val="nil"/>
              <w:bottom w:val="single" w:sz="4" w:space="0" w:color="auto"/>
              <w:right w:val="single" w:sz="4" w:space="0" w:color="auto"/>
            </w:tcBorders>
            <w:shd w:val="clear" w:color="000000" w:fill="FDE9D9"/>
            <w:noWrap/>
            <w:vAlign w:val="bottom"/>
            <w:hideMark/>
          </w:tcPr>
          <w:p w14:paraId="1BBC7C1A"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single" w:sz="8" w:space="0" w:color="auto"/>
            </w:tcBorders>
            <w:shd w:val="clear" w:color="000000" w:fill="FDE9D9"/>
            <w:noWrap/>
            <w:vAlign w:val="bottom"/>
            <w:hideMark/>
          </w:tcPr>
          <w:p w14:paraId="28F1A7B2"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xml:space="preserve">65.880 </w:t>
            </w:r>
          </w:p>
        </w:tc>
        <w:tc>
          <w:tcPr>
            <w:tcW w:w="1660" w:type="dxa"/>
            <w:tcBorders>
              <w:top w:val="nil"/>
              <w:left w:val="nil"/>
              <w:bottom w:val="single" w:sz="4" w:space="0" w:color="auto"/>
              <w:right w:val="single" w:sz="8" w:space="0" w:color="auto"/>
            </w:tcBorders>
            <w:shd w:val="clear" w:color="000000" w:fill="FDE9D9"/>
            <w:noWrap/>
            <w:vAlign w:val="bottom"/>
            <w:hideMark/>
          </w:tcPr>
          <w:p w14:paraId="59BB1E9F"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xml:space="preserve">65.880 </w:t>
            </w:r>
          </w:p>
        </w:tc>
      </w:tr>
      <w:tr w:rsidR="00787725" w:rsidRPr="00787725" w14:paraId="311CBB9B" w14:textId="77777777" w:rsidTr="00837755">
        <w:trPr>
          <w:trHeight w:val="300"/>
        </w:trPr>
        <w:tc>
          <w:tcPr>
            <w:tcW w:w="2988" w:type="dxa"/>
            <w:tcBorders>
              <w:top w:val="nil"/>
              <w:left w:val="single" w:sz="8" w:space="0" w:color="auto"/>
              <w:bottom w:val="nil"/>
              <w:right w:val="single" w:sz="8" w:space="0" w:color="auto"/>
            </w:tcBorders>
            <w:shd w:val="clear" w:color="000000" w:fill="D9D9D9"/>
            <w:noWrap/>
            <w:vAlign w:val="bottom"/>
            <w:hideMark/>
          </w:tcPr>
          <w:p w14:paraId="64496BB6" w14:textId="77777777" w:rsidR="00787725" w:rsidRPr="00787725" w:rsidRDefault="00787725" w:rsidP="00787725">
            <w:pPr>
              <w:jc w:val="center"/>
              <w:rPr>
                <w:rFonts w:ascii="Verdana" w:hAnsi="Verdana"/>
                <w:b/>
                <w:bCs/>
                <w:color w:val="000000"/>
                <w:sz w:val="20"/>
                <w:szCs w:val="20"/>
                <w:lang w:eastAsia="sl-SI"/>
              </w:rPr>
            </w:pPr>
            <w:r w:rsidRPr="00787725">
              <w:rPr>
                <w:rFonts w:ascii="Verdana" w:hAnsi="Verdana"/>
                <w:b/>
                <w:bCs/>
                <w:color w:val="000000"/>
                <w:sz w:val="20"/>
                <w:szCs w:val="20"/>
                <w:lang w:eastAsia="sl-SI"/>
              </w:rPr>
              <w:t>odkupi zemljišč</w:t>
            </w:r>
          </w:p>
        </w:tc>
        <w:tc>
          <w:tcPr>
            <w:tcW w:w="707" w:type="dxa"/>
            <w:tcBorders>
              <w:top w:val="nil"/>
              <w:left w:val="nil"/>
              <w:bottom w:val="nil"/>
              <w:right w:val="nil"/>
            </w:tcBorders>
            <w:shd w:val="clear" w:color="000000" w:fill="D9D9D9"/>
            <w:noWrap/>
            <w:vAlign w:val="bottom"/>
            <w:hideMark/>
          </w:tcPr>
          <w:p w14:paraId="6FB60818"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EUR</w:t>
            </w:r>
          </w:p>
        </w:tc>
        <w:tc>
          <w:tcPr>
            <w:tcW w:w="1573" w:type="dxa"/>
            <w:tcBorders>
              <w:top w:val="nil"/>
              <w:left w:val="single" w:sz="4" w:space="0" w:color="auto"/>
              <w:bottom w:val="nil"/>
              <w:right w:val="single" w:sz="4" w:space="0" w:color="auto"/>
            </w:tcBorders>
            <w:shd w:val="clear" w:color="000000" w:fill="D9D9D9"/>
            <w:noWrap/>
            <w:vAlign w:val="bottom"/>
            <w:hideMark/>
          </w:tcPr>
          <w:p w14:paraId="35617EE6"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nil"/>
              <w:right w:val="single" w:sz="4" w:space="0" w:color="auto"/>
            </w:tcBorders>
            <w:shd w:val="clear" w:color="000000" w:fill="D9D9D9"/>
            <w:noWrap/>
            <w:vAlign w:val="bottom"/>
            <w:hideMark/>
          </w:tcPr>
          <w:p w14:paraId="784E12E5"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nil"/>
              <w:right w:val="single" w:sz="4" w:space="0" w:color="auto"/>
            </w:tcBorders>
            <w:shd w:val="clear" w:color="000000" w:fill="D9D9D9"/>
            <w:noWrap/>
            <w:vAlign w:val="bottom"/>
            <w:hideMark/>
          </w:tcPr>
          <w:p w14:paraId="6637D71F"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33.440</w:t>
            </w:r>
          </w:p>
        </w:tc>
        <w:tc>
          <w:tcPr>
            <w:tcW w:w="1540" w:type="dxa"/>
            <w:gridSpan w:val="2"/>
            <w:tcBorders>
              <w:top w:val="nil"/>
              <w:left w:val="nil"/>
              <w:bottom w:val="nil"/>
              <w:right w:val="single" w:sz="4" w:space="0" w:color="auto"/>
            </w:tcBorders>
            <w:shd w:val="clear" w:color="000000" w:fill="D9D9D9"/>
            <w:noWrap/>
            <w:vAlign w:val="bottom"/>
            <w:hideMark/>
          </w:tcPr>
          <w:p w14:paraId="0744AAE3"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nil"/>
              <w:right w:val="nil"/>
            </w:tcBorders>
            <w:shd w:val="clear" w:color="000000" w:fill="D9D9D9"/>
            <w:noWrap/>
            <w:vAlign w:val="bottom"/>
            <w:hideMark/>
          </w:tcPr>
          <w:p w14:paraId="705C8C25"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single" w:sz="8" w:space="0" w:color="auto"/>
              <w:bottom w:val="nil"/>
              <w:right w:val="single" w:sz="8" w:space="0" w:color="auto"/>
            </w:tcBorders>
            <w:shd w:val="clear" w:color="000000" w:fill="D9D9D9"/>
            <w:noWrap/>
            <w:vAlign w:val="bottom"/>
            <w:hideMark/>
          </w:tcPr>
          <w:p w14:paraId="297964CC"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33.440</w:t>
            </w:r>
          </w:p>
        </w:tc>
      </w:tr>
      <w:tr w:rsidR="00787725" w:rsidRPr="00787725" w14:paraId="6C0502C1" w14:textId="77777777" w:rsidTr="00837755">
        <w:trPr>
          <w:trHeight w:val="300"/>
        </w:trPr>
        <w:tc>
          <w:tcPr>
            <w:tcW w:w="2988" w:type="dxa"/>
            <w:tcBorders>
              <w:top w:val="single" w:sz="4" w:space="0" w:color="auto"/>
              <w:left w:val="single" w:sz="8" w:space="0" w:color="auto"/>
              <w:bottom w:val="nil"/>
              <w:right w:val="single" w:sz="8" w:space="0" w:color="auto"/>
            </w:tcBorders>
            <w:shd w:val="clear" w:color="000000" w:fill="EBF1DE"/>
            <w:noWrap/>
            <w:vAlign w:val="bottom"/>
            <w:hideMark/>
          </w:tcPr>
          <w:p w14:paraId="3655E673" w14:textId="77777777" w:rsidR="00787725" w:rsidRPr="00787725" w:rsidRDefault="00787725" w:rsidP="00787725">
            <w:pPr>
              <w:jc w:val="center"/>
              <w:rPr>
                <w:rFonts w:ascii="Verdana" w:hAnsi="Verdana"/>
                <w:b/>
                <w:bCs/>
                <w:sz w:val="20"/>
                <w:szCs w:val="20"/>
                <w:lang w:eastAsia="sl-SI"/>
              </w:rPr>
            </w:pPr>
            <w:r w:rsidRPr="00787725">
              <w:rPr>
                <w:rFonts w:ascii="Verdana" w:hAnsi="Verdana"/>
                <w:b/>
                <w:bCs/>
                <w:sz w:val="20"/>
                <w:szCs w:val="20"/>
                <w:lang w:eastAsia="sl-SI"/>
              </w:rPr>
              <w:t>drevesa</w:t>
            </w:r>
          </w:p>
        </w:tc>
        <w:tc>
          <w:tcPr>
            <w:tcW w:w="707" w:type="dxa"/>
            <w:tcBorders>
              <w:top w:val="single" w:sz="4" w:space="0" w:color="auto"/>
              <w:left w:val="nil"/>
              <w:bottom w:val="nil"/>
              <w:right w:val="nil"/>
            </w:tcBorders>
            <w:shd w:val="clear" w:color="000000" w:fill="EBF1DE"/>
            <w:noWrap/>
            <w:vAlign w:val="bottom"/>
            <w:hideMark/>
          </w:tcPr>
          <w:p w14:paraId="1876AC03"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EUR</w:t>
            </w:r>
          </w:p>
        </w:tc>
        <w:tc>
          <w:tcPr>
            <w:tcW w:w="1573" w:type="dxa"/>
            <w:tcBorders>
              <w:top w:val="single" w:sz="4" w:space="0" w:color="auto"/>
              <w:left w:val="single" w:sz="4" w:space="0" w:color="auto"/>
              <w:bottom w:val="nil"/>
              <w:right w:val="single" w:sz="4" w:space="0" w:color="auto"/>
            </w:tcBorders>
            <w:shd w:val="clear" w:color="000000" w:fill="EBF1DE"/>
            <w:noWrap/>
            <w:vAlign w:val="bottom"/>
            <w:hideMark/>
          </w:tcPr>
          <w:p w14:paraId="1BB1A797"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single" w:sz="4" w:space="0" w:color="auto"/>
              <w:left w:val="nil"/>
              <w:bottom w:val="nil"/>
              <w:right w:val="single" w:sz="4" w:space="0" w:color="auto"/>
            </w:tcBorders>
            <w:shd w:val="clear" w:color="000000" w:fill="EBF1DE"/>
            <w:noWrap/>
            <w:vAlign w:val="bottom"/>
            <w:hideMark/>
          </w:tcPr>
          <w:p w14:paraId="0976FDB0"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single" w:sz="4" w:space="0" w:color="auto"/>
              <w:left w:val="nil"/>
              <w:bottom w:val="nil"/>
              <w:right w:val="single" w:sz="4" w:space="0" w:color="auto"/>
            </w:tcBorders>
            <w:shd w:val="clear" w:color="000000" w:fill="EBF1DE"/>
            <w:noWrap/>
            <w:vAlign w:val="bottom"/>
            <w:hideMark/>
          </w:tcPr>
          <w:p w14:paraId="34EEF466"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1.610</w:t>
            </w:r>
          </w:p>
        </w:tc>
        <w:tc>
          <w:tcPr>
            <w:tcW w:w="1540" w:type="dxa"/>
            <w:gridSpan w:val="2"/>
            <w:tcBorders>
              <w:top w:val="single" w:sz="4" w:space="0" w:color="auto"/>
              <w:left w:val="nil"/>
              <w:bottom w:val="nil"/>
              <w:right w:val="single" w:sz="4" w:space="0" w:color="auto"/>
            </w:tcBorders>
            <w:shd w:val="clear" w:color="000000" w:fill="EBF1DE"/>
            <w:noWrap/>
            <w:vAlign w:val="bottom"/>
            <w:hideMark/>
          </w:tcPr>
          <w:p w14:paraId="4E22AE04"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single" w:sz="4" w:space="0" w:color="auto"/>
              <w:left w:val="nil"/>
              <w:bottom w:val="nil"/>
              <w:right w:val="nil"/>
            </w:tcBorders>
            <w:shd w:val="clear" w:color="000000" w:fill="EBF1DE"/>
            <w:noWrap/>
            <w:vAlign w:val="bottom"/>
            <w:hideMark/>
          </w:tcPr>
          <w:p w14:paraId="237ABBCD"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1.342</w:t>
            </w:r>
          </w:p>
        </w:tc>
        <w:tc>
          <w:tcPr>
            <w:tcW w:w="1660" w:type="dxa"/>
            <w:tcBorders>
              <w:top w:val="single" w:sz="4" w:space="0" w:color="auto"/>
              <w:left w:val="single" w:sz="8" w:space="0" w:color="auto"/>
              <w:bottom w:val="nil"/>
              <w:right w:val="single" w:sz="8" w:space="0" w:color="auto"/>
            </w:tcBorders>
            <w:shd w:val="clear" w:color="000000" w:fill="EBF1DE"/>
            <w:noWrap/>
            <w:vAlign w:val="bottom"/>
            <w:hideMark/>
          </w:tcPr>
          <w:p w14:paraId="368373FA"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2.952</w:t>
            </w:r>
          </w:p>
        </w:tc>
      </w:tr>
      <w:tr w:rsidR="00787725" w:rsidRPr="00787725" w14:paraId="0D2E0E7B" w14:textId="77777777" w:rsidTr="00837755">
        <w:trPr>
          <w:trHeight w:val="525"/>
        </w:trPr>
        <w:tc>
          <w:tcPr>
            <w:tcW w:w="2988" w:type="dxa"/>
            <w:tcBorders>
              <w:top w:val="single" w:sz="4" w:space="0" w:color="auto"/>
              <w:left w:val="single" w:sz="8" w:space="0" w:color="auto"/>
              <w:bottom w:val="nil"/>
              <w:right w:val="single" w:sz="8" w:space="0" w:color="auto"/>
            </w:tcBorders>
            <w:shd w:val="clear" w:color="auto" w:fill="auto"/>
            <w:vAlign w:val="bottom"/>
            <w:hideMark/>
          </w:tcPr>
          <w:p w14:paraId="17478427" w14:textId="77777777" w:rsidR="00787725" w:rsidRPr="00787725" w:rsidRDefault="00787725" w:rsidP="00787725">
            <w:pPr>
              <w:rPr>
                <w:rFonts w:ascii="Verdana" w:hAnsi="Verdana"/>
                <w:b/>
                <w:bCs/>
                <w:color w:val="000000"/>
                <w:sz w:val="20"/>
                <w:szCs w:val="20"/>
                <w:lang w:eastAsia="sl-SI"/>
              </w:rPr>
            </w:pPr>
            <w:r w:rsidRPr="00787725">
              <w:rPr>
                <w:rFonts w:ascii="Verdana" w:hAnsi="Verdana"/>
                <w:b/>
                <w:bCs/>
                <w:color w:val="000000"/>
                <w:sz w:val="20"/>
                <w:szCs w:val="20"/>
                <w:lang w:eastAsia="sl-SI"/>
              </w:rPr>
              <w:t>projektna in investicijska dokumentacija</w:t>
            </w:r>
          </w:p>
        </w:tc>
        <w:tc>
          <w:tcPr>
            <w:tcW w:w="707" w:type="dxa"/>
            <w:tcBorders>
              <w:top w:val="single" w:sz="4" w:space="0" w:color="auto"/>
              <w:left w:val="nil"/>
              <w:bottom w:val="nil"/>
              <w:right w:val="nil"/>
            </w:tcBorders>
            <w:shd w:val="clear" w:color="auto" w:fill="auto"/>
            <w:vAlign w:val="bottom"/>
            <w:hideMark/>
          </w:tcPr>
          <w:p w14:paraId="2DA57E26" w14:textId="77777777" w:rsidR="00787725" w:rsidRPr="00787725" w:rsidRDefault="00787725" w:rsidP="00787725">
            <w:pPr>
              <w:jc w:val="right"/>
              <w:rPr>
                <w:rFonts w:ascii="Verdana" w:hAnsi="Verdana"/>
                <w:color w:val="000000"/>
                <w:sz w:val="20"/>
                <w:szCs w:val="20"/>
                <w:lang w:eastAsia="sl-SI"/>
              </w:rPr>
            </w:pPr>
            <w:r w:rsidRPr="00787725">
              <w:rPr>
                <w:rFonts w:ascii="Verdana" w:hAnsi="Verdana"/>
                <w:color w:val="000000"/>
                <w:sz w:val="20"/>
                <w:szCs w:val="20"/>
                <w:lang w:eastAsia="sl-SI"/>
              </w:rPr>
              <w:t>7%</w:t>
            </w:r>
          </w:p>
        </w:tc>
        <w:tc>
          <w:tcPr>
            <w:tcW w:w="1573" w:type="dxa"/>
            <w:tcBorders>
              <w:top w:val="single" w:sz="4" w:space="0" w:color="auto"/>
              <w:left w:val="single" w:sz="4" w:space="0" w:color="auto"/>
              <w:bottom w:val="nil"/>
              <w:right w:val="single" w:sz="4" w:space="0" w:color="auto"/>
            </w:tcBorders>
            <w:shd w:val="clear" w:color="auto" w:fill="auto"/>
            <w:noWrap/>
            <w:vAlign w:val="bottom"/>
            <w:hideMark/>
          </w:tcPr>
          <w:p w14:paraId="40E53133"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single" w:sz="4" w:space="0" w:color="auto"/>
              <w:left w:val="nil"/>
              <w:bottom w:val="nil"/>
              <w:right w:val="single" w:sz="4" w:space="0" w:color="auto"/>
            </w:tcBorders>
            <w:shd w:val="clear" w:color="auto" w:fill="auto"/>
            <w:noWrap/>
            <w:vAlign w:val="bottom"/>
            <w:hideMark/>
          </w:tcPr>
          <w:p w14:paraId="339D509D"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single" w:sz="4" w:space="0" w:color="auto"/>
              <w:left w:val="nil"/>
              <w:bottom w:val="nil"/>
              <w:right w:val="single" w:sz="4" w:space="0" w:color="auto"/>
            </w:tcBorders>
            <w:shd w:val="clear" w:color="auto" w:fill="auto"/>
            <w:noWrap/>
            <w:vAlign w:val="bottom"/>
            <w:hideMark/>
          </w:tcPr>
          <w:p w14:paraId="352A5DC5"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single" w:sz="4" w:space="0" w:color="auto"/>
              <w:left w:val="nil"/>
              <w:bottom w:val="nil"/>
              <w:right w:val="single" w:sz="4" w:space="0" w:color="auto"/>
            </w:tcBorders>
            <w:shd w:val="clear" w:color="auto" w:fill="auto"/>
            <w:noWrap/>
            <w:vAlign w:val="bottom"/>
            <w:hideMark/>
          </w:tcPr>
          <w:p w14:paraId="355C1407"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single" w:sz="4" w:space="0" w:color="auto"/>
              <w:left w:val="nil"/>
              <w:bottom w:val="nil"/>
              <w:right w:val="nil"/>
            </w:tcBorders>
            <w:shd w:val="clear" w:color="auto" w:fill="auto"/>
            <w:noWrap/>
            <w:vAlign w:val="bottom"/>
            <w:hideMark/>
          </w:tcPr>
          <w:p w14:paraId="287912A2"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14:paraId="47CC8C45"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30.675</w:t>
            </w:r>
          </w:p>
        </w:tc>
      </w:tr>
      <w:tr w:rsidR="00787725" w:rsidRPr="00787725" w14:paraId="4BFD640D" w14:textId="77777777" w:rsidTr="00837755">
        <w:trPr>
          <w:trHeight w:val="300"/>
        </w:trPr>
        <w:tc>
          <w:tcPr>
            <w:tcW w:w="2988" w:type="dxa"/>
            <w:tcBorders>
              <w:top w:val="single" w:sz="4" w:space="0" w:color="auto"/>
              <w:left w:val="single" w:sz="8" w:space="0" w:color="auto"/>
              <w:bottom w:val="nil"/>
              <w:right w:val="single" w:sz="8" w:space="0" w:color="auto"/>
            </w:tcBorders>
            <w:shd w:val="clear" w:color="auto" w:fill="auto"/>
            <w:noWrap/>
            <w:vAlign w:val="bottom"/>
            <w:hideMark/>
          </w:tcPr>
          <w:p w14:paraId="3AEE4F3D" w14:textId="77777777" w:rsidR="00787725" w:rsidRPr="00787725" w:rsidRDefault="00787725" w:rsidP="00787725">
            <w:pPr>
              <w:rPr>
                <w:rFonts w:ascii="Verdana" w:hAnsi="Verdana"/>
                <w:b/>
                <w:bCs/>
                <w:color w:val="000000"/>
                <w:sz w:val="20"/>
                <w:szCs w:val="20"/>
                <w:lang w:eastAsia="sl-SI"/>
              </w:rPr>
            </w:pPr>
            <w:r w:rsidRPr="00787725">
              <w:rPr>
                <w:rFonts w:ascii="Verdana" w:hAnsi="Verdana"/>
                <w:b/>
                <w:bCs/>
                <w:color w:val="000000"/>
                <w:sz w:val="20"/>
                <w:szCs w:val="20"/>
                <w:lang w:eastAsia="sl-SI"/>
              </w:rPr>
              <w:t>inženiring in nadzor po GZ</w:t>
            </w:r>
          </w:p>
        </w:tc>
        <w:tc>
          <w:tcPr>
            <w:tcW w:w="707" w:type="dxa"/>
            <w:tcBorders>
              <w:top w:val="single" w:sz="4" w:space="0" w:color="auto"/>
              <w:left w:val="nil"/>
              <w:bottom w:val="nil"/>
              <w:right w:val="nil"/>
            </w:tcBorders>
            <w:shd w:val="clear" w:color="auto" w:fill="auto"/>
            <w:vAlign w:val="bottom"/>
            <w:hideMark/>
          </w:tcPr>
          <w:p w14:paraId="6362A6BB" w14:textId="77777777" w:rsidR="00787725" w:rsidRPr="00787725" w:rsidRDefault="00787725" w:rsidP="00787725">
            <w:pPr>
              <w:jc w:val="right"/>
              <w:rPr>
                <w:rFonts w:ascii="Verdana" w:hAnsi="Verdana"/>
                <w:color w:val="000000"/>
                <w:sz w:val="20"/>
                <w:szCs w:val="20"/>
                <w:lang w:eastAsia="sl-SI"/>
              </w:rPr>
            </w:pPr>
            <w:r w:rsidRPr="00787725">
              <w:rPr>
                <w:rFonts w:ascii="Verdana" w:hAnsi="Verdana"/>
                <w:color w:val="000000"/>
                <w:sz w:val="20"/>
                <w:szCs w:val="20"/>
                <w:lang w:eastAsia="sl-SI"/>
              </w:rPr>
              <w:t>4,5%</w:t>
            </w:r>
          </w:p>
        </w:tc>
        <w:tc>
          <w:tcPr>
            <w:tcW w:w="1573" w:type="dxa"/>
            <w:tcBorders>
              <w:top w:val="single" w:sz="4" w:space="0" w:color="auto"/>
              <w:left w:val="single" w:sz="4" w:space="0" w:color="auto"/>
              <w:bottom w:val="nil"/>
              <w:right w:val="single" w:sz="4" w:space="0" w:color="auto"/>
            </w:tcBorders>
            <w:shd w:val="clear" w:color="auto" w:fill="auto"/>
            <w:noWrap/>
            <w:vAlign w:val="bottom"/>
            <w:hideMark/>
          </w:tcPr>
          <w:p w14:paraId="5AA35063"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single" w:sz="4" w:space="0" w:color="auto"/>
              <w:left w:val="nil"/>
              <w:bottom w:val="nil"/>
              <w:right w:val="single" w:sz="4" w:space="0" w:color="auto"/>
            </w:tcBorders>
            <w:shd w:val="clear" w:color="auto" w:fill="auto"/>
            <w:noWrap/>
            <w:vAlign w:val="bottom"/>
            <w:hideMark/>
          </w:tcPr>
          <w:p w14:paraId="464FDADA"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single" w:sz="4" w:space="0" w:color="auto"/>
              <w:left w:val="nil"/>
              <w:bottom w:val="nil"/>
              <w:right w:val="single" w:sz="4" w:space="0" w:color="auto"/>
            </w:tcBorders>
            <w:shd w:val="clear" w:color="auto" w:fill="auto"/>
            <w:noWrap/>
            <w:vAlign w:val="bottom"/>
            <w:hideMark/>
          </w:tcPr>
          <w:p w14:paraId="008BC4D3"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single" w:sz="4" w:space="0" w:color="auto"/>
              <w:left w:val="nil"/>
              <w:bottom w:val="nil"/>
              <w:right w:val="single" w:sz="4" w:space="0" w:color="auto"/>
            </w:tcBorders>
            <w:shd w:val="clear" w:color="auto" w:fill="auto"/>
            <w:noWrap/>
            <w:vAlign w:val="bottom"/>
            <w:hideMark/>
          </w:tcPr>
          <w:p w14:paraId="0D0A8E26"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single" w:sz="4" w:space="0" w:color="auto"/>
              <w:left w:val="nil"/>
              <w:bottom w:val="nil"/>
              <w:right w:val="nil"/>
            </w:tcBorders>
            <w:shd w:val="clear" w:color="auto" w:fill="auto"/>
            <w:noWrap/>
            <w:vAlign w:val="bottom"/>
            <w:hideMark/>
          </w:tcPr>
          <w:p w14:paraId="68FC03D2"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single" w:sz="8" w:space="0" w:color="auto"/>
              <w:bottom w:val="single" w:sz="4" w:space="0" w:color="auto"/>
              <w:right w:val="single" w:sz="8" w:space="0" w:color="auto"/>
            </w:tcBorders>
            <w:shd w:val="clear" w:color="auto" w:fill="auto"/>
            <w:noWrap/>
            <w:vAlign w:val="bottom"/>
            <w:hideMark/>
          </w:tcPr>
          <w:p w14:paraId="272B8797"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19.720</w:t>
            </w:r>
          </w:p>
        </w:tc>
      </w:tr>
      <w:tr w:rsidR="00787725" w:rsidRPr="00787725" w14:paraId="489E37CC" w14:textId="77777777" w:rsidTr="00837755">
        <w:trPr>
          <w:trHeight w:val="315"/>
        </w:trPr>
        <w:tc>
          <w:tcPr>
            <w:tcW w:w="2988"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14:paraId="52F42967" w14:textId="77777777" w:rsidR="00787725" w:rsidRPr="00787725" w:rsidRDefault="00787725" w:rsidP="00787725">
            <w:pPr>
              <w:rPr>
                <w:rFonts w:ascii="Verdana" w:hAnsi="Verdana"/>
                <w:b/>
                <w:bCs/>
                <w:color w:val="000000"/>
                <w:sz w:val="20"/>
                <w:szCs w:val="20"/>
                <w:lang w:eastAsia="sl-SI"/>
              </w:rPr>
            </w:pPr>
            <w:r w:rsidRPr="00787725">
              <w:rPr>
                <w:rFonts w:ascii="Verdana" w:hAnsi="Verdana"/>
                <w:b/>
                <w:bCs/>
                <w:color w:val="000000"/>
                <w:sz w:val="20"/>
                <w:szCs w:val="20"/>
                <w:lang w:eastAsia="sl-SI"/>
              </w:rPr>
              <w:t>nadzor občine po zakonu</w:t>
            </w:r>
          </w:p>
        </w:tc>
        <w:tc>
          <w:tcPr>
            <w:tcW w:w="707" w:type="dxa"/>
            <w:tcBorders>
              <w:top w:val="single" w:sz="4" w:space="0" w:color="auto"/>
              <w:left w:val="nil"/>
              <w:bottom w:val="single" w:sz="8" w:space="0" w:color="auto"/>
              <w:right w:val="nil"/>
            </w:tcBorders>
            <w:shd w:val="clear" w:color="auto" w:fill="auto"/>
            <w:vAlign w:val="bottom"/>
            <w:hideMark/>
          </w:tcPr>
          <w:p w14:paraId="7BE536B8" w14:textId="77777777" w:rsidR="00787725" w:rsidRPr="00787725" w:rsidRDefault="00787725" w:rsidP="00787725">
            <w:pPr>
              <w:jc w:val="right"/>
              <w:rPr>
                <w:rFonts w:ascii="Verdana" w:hAnsi="Verdana"/>
                <w:color w:val="000000"/>
                <w:sz w:val="20"/>
                <w:szCs w:val="20"/>
                <w:lang w:eastAsia="sl-SI"/>
              </w:rPr>
            </w:pPr>
            <w:r w:rsidRPr="00787725">
              <w:rPr>
                <w:rFonts w:ascii="Verdana" w:hAnsi="Verdana"/>
                <w:color w:val="000000"/>
                <w:sz w:val="20"/>
                <w:szCs w:val="20"/>
                <w:lang w:eastAsia="sl-SI"/>
              </w:rPr>
              <w:t>0,9%</w:t>
            </w:r>
          </w:p>
        </w:tc>
        <w:tc>
          <w:tcPr>
            <w:tcW w:w="1573"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23713D09"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single" w:sz="4" w:space="0" w:color="auto"/>
              <w:left w:val="nil"/>
              <w:bottom w:val="single" w:sz="8" w:space="0" w:color="auto"/>
              <w:right w:val="single" w:sz="4" w:space="0" w:color="auto"/>
            </w:tcBorders>
            <w:shd w:val="clear" w:color="auto" w:fill="auto"/>
            <w:noWrap/>
            <w:vAlign w:val="bottom"/>
            <w:hideMark/>
          </w:tcPr>
          <w:p w14:paraId="4A3F566A"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single" w:sz="4" w:space="0" w:color="auto"/>
              <w:left w:val="nil"/>
              <w:bottom w:val="single" w:sz="8" w:space="0" w:color="auto"/>
              <w:right w:val="single" w:sz="4" w:space="0" w:color="auto"/>
            </w:tcBorders>
            <w:shd w:val="clear" w:color="auto" w:fill="auto"/>
            <w:noWrap/>
            <w:vAlign w:val="bottom"/>
            <w:hideMark/>
          </w:tcPr>
          <w:p w14:paraId="7AE2F9AB"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single" w:sz="4" w:space="0" w:color="auto"/>
              <w:left w:val="nil"/>
              <w:bottom w:val="single" w:sz="8" w:space="0" w:color="auto"/>
              <w:right w:val="single" w:sz="4" w:space="0" w:color="auto"/>
            </w:tcBorders>
            <w:shd w:val="clear" w:color="auto" w:fill="auto"/>
            <w:noWrap/>
            <w:vAlign w:val="bottom"/>
            <w:hideMark/>
          </w:tcPr>
          <w:p w14:paraId="70911B2A"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single" w:sz="4" w:space="0" w:color="auto"/>
              <w:left w:val="nil"/>
              <w:bottom w:val="single" w:sz="8" w:space="0" w:color="auto"/>
              <w:right w:val="nil"/>
            </w:tcBorders>
            <w:shd w:val="clear" w:color="auto" w:fill="auto"/>
            <w:noWrap/>
            <w:vAlign w:val="bottom"/>
            <w:hideMark/>
          </w:tcPr>
          <w:p w14:paraId="09CC18D1"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single" w:sz="8" w:space="0" w:color="auto"/>
              <w:bottom w:val="single" w:sz="8" w:space="0" w:color="auto"/>
              <w:right w:val="single" w:sz="8" w:space="0" w:color="auto"/>
            </w:tcBorders>
            <w:shd w:val="clear" w:color="auto" w:fill="auto"/>
            <w:noWrap/>
            <w:vAlign w:val="bottom"/>
            <w:hideMark/>
          </w:tcPr>
          <w:p w14:paraId="75E0B575"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3.944</w:t>
            </w:r>
          </w:p>
        </w:tc>
      </w:tr>
      <w:tr w:rsidR="00787725" w:rsidRPr="00787725" w14:paraId="5DF4B504" w14:textId="77777777" w:rsidTr="00837755">
        <w:trPr>
          <w:trHeight w:val="315"/>
        </w:trPr>
        <w:tc>
          <w:tcPr>
            <w:tcW w:w="2988" w:type="dxa"/>
            <w:tcBorders>
              <w:top w:val="nil"/>
              <w:left w:val="nil"/>
              <w:bottom w:val="nil"/>
              <w:right w:val="nil"/>
            </w:tcBorders>
            <w:shd w:val="clear" w:color="auto" w:fill="auto"/>
            <w:noWrap/>
            <w:vAlign w:val="bottom"/>
            <w:hideMark/>
          </w:tcPr>
          <w:p w14:paraId="0BDFD2ED" w14:textId="77777777" w:rsidR="00787725" w:rsidRDefault="00787725" w:rsidP="00787725">
            <w:pPr>
              <w:jc w:val="right"/>
              <w:rPr>
                <w:rFonts w:ascii="Verdana" w:hAnsi="Verdana"/>
                <w:color w:val="000000"/>
                <w:sz w:val="20"/>
                <w:szCs w:val="20"/>
                <w:lang w:eastAsia="sl-SI"/>
              </w:rPr>
            </w:pPr>
          </w:p>
          <w:p w14:paraId="622C5ADC" w14:textId="77777777" w:rsidR="00787725" w:rsidRDefault="00787725" w:rsidP="00787725">
            <w:pPr>
              <w:jc w:val="right"/>
              <w:rPr>
                <w:rFonts w:ascii="Verdana" w:hAnsi="Verdana"/>
                <w:color w:val="000000"/>
                <w:sz w:val="20"/>
                <w:szCs w:val="20"/>
                <w:lang w:eastAsia="sl-SI"/>
              </w:rPr>
            </w:pPr>
          </w:p>
          <w:p w14:paraId="24927FB9" w14:textId="77777777" w:rsidR="000A015A" w:rsidRDefault="000A015A" w:rsidP="00787725">
            <w:pPr>
              <w:jc w:val="right"/>
              <w:rPr>
                <w:rFonts w:ascii="Verdana" w:hAnsi="Verdana"/>
                <w:color w:val="000000"/>
                <w:sz w:val="20"/>
                <w:szCs w:val="20"/>
                <w:lang w:eastAsia="sl-SI"/>
              </w:rPr>
            </w:pPr>
          </w:p>
          <w:p w14:paraId="233AA0C5" w14:textId="77777777" w:rsidR="000A015A" w:rsidRDefault="000A015A" w:rsidP="00787725">
            <w:pPr>
              <w:jc w:val="right"/>
              <w:rPr>
                <w:rFonts w:ascii="Verdana" w:hAnsi="Verdana"/>
                <w:color w:val="000000"/>
                <w:sz w:val="20"/>
                <w:szCs w:val="20"/>
                <w:lang w:eastAsia="sl-SI"/>
              </w:rPr>
            </w:pPr>
          </w:p>
          <w:p w14:paraId="1B3660C3" w14:textId="77777777" w:rsidR="000A015A" w:rsidRDefault="000A015A" w:rsidP="00787725">
            <w:pPr>
              <w:jc w:val="right"/>
              <w:rPr>
                <w:rFonts w:ascii="Verdana" w:hAnsi="Verdana"/>
                <w:color w:val="000000"/>
                <w:sz w:val="20"/>
                <w:szCs w:val="20"/>
                <w:lang w:eastAsia="sl-SI"/>
              </w:rPr>
            </w:pPr>
          </w:p>
          <w:p w14:paraId="102ADF5A" w14:textId="77777777" w:rsidR="000A015A" w:rsidRDefault="000A015A" w:rsidP="00787725">
            <w:pPr>
              <w:jc w:val="right"/>
              <w:rPr>
                <w:rFonts w:ascii="Verdana" w:hAnsi="Verdana"/>
                <w:color w:val="000000"/>
                <w:sz w:val="20"/>
                <w:szCs w:val="20"/>
                <w:lang w:eastAsia="sl-SI"/>
              </w:rPr>
            </w:pPr>
          </w:p>
          <w:p w14:paraId="78CF7555" w14:textId="77777777" w:rsidR="00787725" w:rsidRPr="00787725" w:rsidRDefault="00787725" w:rsidP="00787725">
            <w:pPr>
              <w:jc w:val="right"/>
              <w:rPr>
                <w:rFonts w:ascii="Verdana" w:hAnsi="Verdana"/>
                <w:color w:val="000000"/>
                <w:sz w:val="20"/>
                <w:szCs w:val="20"/>
                <w:lang w:eastAsia="sl-SI"/>
              </w:rPr>
            </w:pPr>
          </w:p>
        </w:tc>
        <w:tc>
          <w:tcPr>
            <w:tcW w:w="707" w:type="dxa"/>
            <w:tcBorders>
              <w:top w:val="nil"/>
              <w:left w:val="nil"/>
              <w:bottom w:val="nil"/>
              <w:right w:val="nil"/>
            </w:tcBorders>
            <w:shd w:val="clear" w:color="auto" w:fill="auto"/>
            <w:noWrap/>
            <w:vAlign w:val="bottom"/>
            <w:hideMark/>
          </w:tcPr>
          <w:p w14:paraId="49D5311E" w14:textId="77777777" w:rsidR="00787725" w:rsidRPr="00787725" w:rsidRDefault="00787725" w:rsidP="00787725">
            <w:pPr>
              <w:rPr>
                <w:sz w:val="20"/>
                <w:szCs w:val="20"/>
                <w:lang w:eastAsia="sl-SI"/>
              </w:rPr>
            </w:pPr>
          </w:p>
        </w:tc>
        <w:tc>
          <w:tcPr>
            <w:tcW w:w="1573" w:type="dxa"/>
            <w:tcBorders>
              <w:top w:val="nil"/>
              <w:left w:val="nil"/>
              <w:bottom w:val="nil"/>
              <w:right w:val="nil"/>
            </w:tcBorders>
            <w:shd w:val="clear" w:color="auto" w:fill="auto"/>
            <w:noWrap/>
            <w:vAlign w:val="bottom"/>
            <w:hideMark/>
          </w:tcPr>
          <w:p w14:paraId="12CA33D4" w14:textId="77777777" w:rsidR="00787725" w:rsidRPr="00787725" w:rsidRDefault="00787725" w:rsidP="00787725">
            <w:pPr>
              <w:rPr>
                <w:sz w:val="20"/>
                <w:szCs w:val="20"/>
                <w:lang w:eastAsia="sl-SI"/>
              </w:rPr>
            </w:pPr>
          </w:p>
        </w:tc>
        <w:tc>
          <w:tcPr>
            <w:tcW w:w="2092" w:type="dxa"/>
            <w:tcBorders>
              <w:top w:val="nil"/>
              <w:left w:val="nil"/>
              <w:bottom w:val="nil"/>
              <w:right w:val="nil"/>
            </w:tcBorders>
            <w:shd w:val="clear" w:color="auto" w:fill="auto"/>
            <w:noWrap/>
            <w:vAlign w:val="bottom"/>
            <w:hideMark/>
          </w:tcPr>
          <w:p w14:paraId="7232FD04" w14:textId="77777777" w:rsidR="00787725" w:rsidRPr="00787725" w:rsidRDefault="00787725" w:rsidP="00787725">
            <w:pPr>
              <w:rPr>
                <w:sz w:val="20"/>
                <w:szCs w:val="20"/>
                <w:lang w:eastAsia="sl-SI"/>
              </w:rPr>
            </w:pPr>
          </w:p>
        </w:tc>
        <w:tc>
          <w:tcPr>
            <w:tcW w:w="1520" w:type="dxa"/>
            <w:tcBorders>
              <w:top w:val="nil"/>
              <w:left w:val="nil"/>
              <w:bottom w:val="nil"/>
              <w:right w:val="nil"/>
            </w:tcBorders>
            <w:shd w:val="clear" w:color="auto" w:fill="auto"/>
            <w:noWrap/>
            <w:vAlign w:val="bottom"/>
            <w:hideMark/>
          </w:tcPr>
          <w:p w14:paraId="29217AB7" w14:textId="77777777" w:rsidR="00787725" w:rsidRPr="00787725" w:rsidRDefault="00787725" w:rsidP="00F52CD1">
            <w:pPr>
              <w:jc w:val="right"/>
              <w:rPr>
                <w:sz w:val="20"/>
                <w:szCs w:val="20"/>
                <w:lang w:eastAsia="sl-SI"/>
              </w:rPr>
            </w:pPr>
          </w:p>
        </w:tc>
        <w:tc>
          <w:tcPr>
            <w:tcW w:w="1540" w:type="dxa"/>
            <w:gridSpan w:val="2"/>
            <w:tcBorders>
              <w:top w:val="nil"/>
              <w:left w:val="nil"/>
              <w:bottom w:val="nil"/>
              <w:right w:val="nil"/>
            </w:tcBorders>
            <w:shd w:val="clear" w:color="auto" w:fill="auto"/>
            <w:noWrap/>
            <w:vAlign w:val="bottom"/>
            <w:hideMark/>
          </w:tcPr>
          <w:p w14:paraId="046D867E" w14:textId="77777777" w:rsidR="00787725" w:rsidRPr="00787725" w:rsidRDefault="00787725" w:rsidP="00F52CD1">
            <w:pPr>
              <w:jc w:val="right"/>
              <w:rPr>
                <w:sz w:val="20"/>
                <w:szCs w:val="20"/>
                <w:lang w:eastAsia="sl-SI"/>
              </w:rPr>
            </w:pPr>
          </w:p>
        </w:tc>
        <w:tc>
          <w:tcPr>
            <w:tcW w:w="1660" w:type="dxa"/>
            <w:tcBorders>
              <w:top w:val="nil"/>
              <w:left w:val="nil"/>
              <w:bottom w:val="nil"/>
              <w:right w:val="nil"/>
            </w:tcBorders>
            <w:shd w:val="clear" w:color="auto" w:fill="auto"/>
            <w:noWrap/>
            <w:vAlign w:val="bottom"/>
            <w:hideMark/>
          </w:tcPr>
          <w:p w14:paraId="78CD323D" w14:textId="77777777" w:rsidR="00787725" w:rsidRPr="00787725" w:rsidRDefault="00787725" w:rsidP="00F52CD1">
            <w:pPr>
              <w:jc w:val="right"/>
              <w:rPr>
                <w:sz w:val="20"/>
                <w:szCs w:val="20"/>
                <w:lang w:eastAsia="sl-SI"/>
              </w:rPr>
            </w:pPr>
          </w:p>
        </w:tc>
        <w:tc>
          <w:tcPr>
            <w:tcW w:w="1660" w:type="dxa"/>
            <w:tcBorders>
              <w:top w:val="nil"/>
              <w:left w:val="nil"/>
              <w:bottom w:val="nil"/>
              <w:right w:val="nil"/>
            </w:tcBorders>
            <w:shd w:val="clear" w:color="auto" w:fill="auto"/>
            <w:noWrap/>
            <w:vAlign w:val="bottom"/>
            <w:hideMark/>
          </w:tcPr>
          <w:p w14:paraId="730D3D47" w14:textId="77777777" w:rsidR="00787725" w:rsidRPr="00787725" w:rsidRDefault="00787725" w:rsidP="00F52CD1">
            <w:pPr>
              <w:jc w:val="right"/>
              <w:rPr>
                <w:sz w:val="20"/>
                <w:szCs w:val="20"/>
                <w:lang w:eastAsia="sl-SI"/>
              </w:rPr>
            </w:pPr>
          </w:p>
        </w:tc>
      </w:tr>
      <w:tr w:rsidR="00787725" w:rsidRPr="00787725" w14:paraId="15495E15" w14:textId="77777777" w:rsidTr="00837755">
        <w:trPr>
          <w:trHeight w:val="315"/>
        </w:trPr>
        <w:tc>
          <w:tcPr>
            <w:tcW w:w="8880" w:type="dxa"/>
            <w:gridSpan w:val="5"/>
            <w:tcBorders>
              <w:top w:val="single" w:sz="8" w:space="0" w:color="auto"/>
              <w:left w:val="single" w:sz="8" w:space="0" w:color="auto"/>
              <w:bottom w:val="single" w:sz="8" w:space="0" w:color="auto"/>
              <w:right w:val="nil"/>
            </w:tcBorders>
            <w:shd w:val="clear" w:color="000000" w:fill="92D050"/>
            <w:noWrap/>
            <w:vAlign w:val="bottom"/>
            <w:hideMark/>
          </w:tcPr>
          <w:p w14:paraId="0FD14DC5" w14:textId="77777777" w:rsidR="00787725" w:rsidRPr="00787725" w:rsidRDefault="00787725" w:rsidP="00787725">
            <w:pPr>
              <w:rPr>
                <w:rFonts w:ascii="Verdana" w:hAnsi="Verdana"/>
                <w:b/>
                <w:bCs/>
                <w:color w:val="000000"/>
                <w:sz w:val="20"/>
                <w:szCs w:val="20"/>
                <w:lang w:eastAsia="sl-SI"/>
              </w:rPr>
            </w:pPr>
            <w:r w:rsidRPr="00787725">
              <w:rPr>
                <w:rFonts w:ascii="Verdana" w:hAnsi="Verdana"/>
                <w:b/>
                <w:bCs/>
                <w:color w:val="000000"/>
                <w:sz w:val="20"/>
                <w:szCs w:val="20"/>
                <w:lang w:eastAsia="sl-SI"/>
              </w:rPr>
              <w:t>ETAPA 4 (če se izvaja po ETAPI 2 ali ETAPI 3)</w:t>
            </w:r>
          </w:p>
        </w:tc>
        <w:tc>
          <w:tcPr>
            <w:tcW w:w="3200" w:type="dxa"/>
            <w:gridSpan w:val="3"/>
            <w:tcBorders>
              <w:top w:val="single" w:sz="8" w:space="0" w:color="auto"/>
              <w:left w:val="nil"/>
              <w:bottom w:val="single" w:sz="8" w:space="0" w:color="auto"/>
              <w:right w:val="single" w:sz="8" w:space="0" w:color="000000"/>
            </w:tcBorders>
            <w:shd w:val="clear" w:color="000000" w:fill="92D050"/>
            <w:noWrap/>
            <w:vAlign w:val="bottom"/>
            <w:hideMark/>
          </w:tcPr>
          <w:p w14:paraId="6BA146F2" w14:textId="77777777" w:rsidR="00787725" w:rsidRPr="00787725" w:rsidRDefault="00787725" w:rsidP="00787725">
            <w:pPr>
              <w:jc w:val="right"/>
              <w:rPr>
                <w:rFonts w:ascii="Verdana" w:hAnsi="Verdana"/>
                <w:b/>
                <w:bCs/>
                <w:color w:val="000000"/>
                <w:sz w:val="20"/>
                <w:szCs w:val="20"/>
                <w:lang w:eastAsia="sl-SI"/>
              </w:rPr>
            </w:pPr>
            <w:r w:rsidRPr="00787725">
              <w:rPr>
                <w:rFonts w:ascii="Verdana" w:hAnsi="Verdana"/>
                <w:b/>
                <w:bCs/>
                <w:color w:val="000000"/>
                <w:sz w:val="20"/>
                <w:szCs w:val="20"/>
                <w:lang w:eastAsia="sl-SI"/>
              </w:rPr>
              <w:t> </w:t>
            </w:r>
          </w:p>
        </w:tc>
        <w:tc>
          <w:tcPr>
            <w:tcW w:w="1660" w:type="dxa"/>
            <w:tcBorders>
              <w:top w:val="single" w:sz="8" w:space="0" w:color="auto"/>
              <w:left w:val="nil"/>
              <w:bottom w:val="nil"/>
              <w:right w:val="single" w:sz="8" w:space="0" w:color="auto"/>
            </w:tcBorders>
            <w:shd w:val="clear" w:color="000000" w:fill="92D050"/>
            <w:noWrap/>
            <w:vAlign w:val="bottom"/>
            <w:hideMark/>
          </w:tcPr>
          <w:p w14:paraId="252B9D97" w14:textId="453959E3" w:rsidR="00787725" w:rsidRPr="00787725" w:rsidRDefault="00787725" w:rsidP="00787725">
            <w:pPr>
              <w:jc w:val="center"/>
              <w:rPr>
                <w:rFonts w:ascii="Verdana" w:hAnsi="Verdana"/>
                <w:b/>
                <w:bCs/>
                <w:color w:val="000000"/>
                <w:sz w:val="20"/>
                <w:szCs w:val="20"/>
                <w:lang w:eastAsia="sl-SI"/>
              </w:rPr>
            </w:pPr>
            <w:r w:rsidRPr="00787725">
              <w:rPr>
                <w:rFonts w:ascii="Verdana" w:hAnsi="Verdana"/>
                <w:b/>
                <w:bCs/>
                <w:color w:val="000000"/>
                <w:sz w:val="20"/>
                <w:szCs w:val="20"/>
                <w:lang w:eastAsia="sl-SI"/>
              </w:rPr>
              <w:t>15.221,21 €</w:t>
            </w:r>
          </w:p>
        </w:tc>
      </w:tr>
      <w:tr w:rsidR="00787725" w:rsidRPr="00787725" w14:paraId="78585C01" w14:textId="77777777" w:rsidTr="00837755">
        <w:trPr>
          <w:trHeight w:val="1275"/>
        </w:trPr>
        <w:tc>
          <w:tcPr>
            <w:tcW w:w="2988" w:type="dxa"/>
            <w:tcBorders>
              <w:top w:val="nil"/>
              <w:left w:val="single" w:sz="8" w:space="0" w:color="auto"/>
              <w:bottom w:val="single" w:sz="4" w:space="0" w:color="auto"/>
              <w:right w:val="single" w:sz="8" w:space="0" w:color="auto"/>
            </w:tcBorders>
            <w:shd w:val="clear" w:color="auto" w:fill="auto"/>
            <w:noWrap/>
            <w:vAlign w:val="bottom"/>
            <w:hideMark/>
          </w:tcPr>
          <w:p w14:paraId="3AAB1642"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707" w:type="dxa"/>
            <w:tcBorders>
              <w:top w:val="nil"/>
              <w:left w:val="nil"/>
              <w:bottom w:val="single" w:sz="4" w:space="0" w:color="auto"/>
              <w:right w:val="nil"/>
            </w:tcBorders>
            <w:shd w:val="clear" w:color="auto" w:fill="auto"/>
            <w:noWrap/>
            <w:vAlign w:val="center"/>
            <w:hideMark/>
          </w:tcPr>
          <w:p w14:paraId="5081B885"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enota</w:t>
            </w:r>
          </w:p>
        </w:tc>
        <w:tc>
          <w:tcPr>
            <w:tcW w:w="1573" w:type="dxa"/>
            <w:tcBorders>
              <w:top w:val="nil"/>
              <w:left w:val="single" w:sz="4" w:space="0" w:color="auto"/>
              <w:bottom w:val="single" w:sz="4" w:space="0" w:color="auto"/>
              <w:right w:val="single" w:sz="4" w:space="0" w:color="auto"/>
            </w:tcBorders>
            <w:shd w:val="clear" w:color="auto" w:fill="auto"/>
            <w:hideMark/>
          </w:tcPr>
          <w:p w14:paraId="1B90984A"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U2</w:t>
            </w:r>
            <w:r w:rsidRPr="00787725">
              <w:rPr>
                <w:rFonts w:ascii="Verdana" w:hAnsi="Verdana"/>
                <w:color w:val="000000"/>
                <w:sz w:val="20"/>
                <w:szCs w:val="20"/>
                <w:lang w:eastAsia="sl-SI"/>
              </w:rPr>
              <w:br/>
              <w:t>rekonstrukcija Jelinčičeve</w:t>
            </w:r>
          </w:p>
        </w:tc>
        <w:tc>
          <w:tcPr>
            <w:tcW w:w="2092" w:type="dxa"/>
            <w:tcBorders>
              <w:top w:val="nil"/>
              <w:left w:val="nil"/>
              <w:bottom w:val="single" w:sz="4" w:space="0" w:color="auto"/>
              <w:right w:val="single" w:sz="4" w:space="0" w:color="auto"/>
            </w:tcBorders>
            <w:shd w:val="clear" w:color="auto" w:fill="auto"/>
            <w:hideMark/>
          </w:tcPr>
          <w:p w14:paraId="152F1DC9"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U3</w:t>
            </w:r>
            <w:r w:rsidRPr="00787725">
              <w:rPr>
                <w:rFonts w:ascii="Verdana" w:hAnsi="Verdana"/>
                <w:color w:val="000000"/>
                <w:sz w:val="20"/>
                <w:szCs w:val="20"/>
                <w:lang w:eastAsia="sl-SI"/>
              </w:rPr>
              <w:br/>
              <w:t>priključek na Šmartinsko</w:t>
            </w:r>
          </w:p>
        </w:tc>
        <w:tc>
          <w:tcPr>
            <w:tcW w:w="1520" w:type="dxa"/>
            <w:tcBorders>
              <w:top w:val="nil"/>
              <w:left w:val="nil"/>
              <w:bottom w:val="single" w:sz="4" w:space="0" w:color="auto"/>
              <w:right w:val="single" w:sz="4" w:space="0" w:color="auto"/>
            </w:tcBorders>
            <w:shd w:val="clear" w:color="auto" w:fill="auto"/>
            <w:hideMark/>
          </w:tcPr>
          <w:p w14:paraId="4B9665C3"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U3</w:t>
            </w:r>
            <w:r w:rsidRPr="00787725">
              <w:rPr>
                <w:rFonts w:ascii="Verdana" w:hAnsi="Verdana"/>
                <w:color w:val="000000"/>
                <w:sz w:val="20"/>
                <w:szCs w:val="20"/>
                <w:lang w:eastAsia="sl-SI"/>
              </w:rPr>
              <w:br/>
              <w:t>od Torkarjeve do Rožičeve</w:t>
            </w:r>
          </w:p>
        </w:tc>
        <w:tc>
          <w:tcPr>
            <w:tcW w:w="1540" w:type="dxa"/>
            <w:gridSpan w:val="2"/>
            <w:tcBorders>
              <w:top w:val="nil"/>
              <w:left w:val="nil"/>
              <w:bottom w:val="single" w:sz="4" w:space="0" w:color="auto"/>
              <w:right w:val="single" w:sz="4" w:space="0" w:color="auto"/>
            </w:tcBorders>
            <w:shd w:val="clear" w:color="auto" w:fill="auto"/>
            <w:hideMark/>
          </w:tcPr>
          <w:p w14:paraId="63CAB717"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U5</w:t>
            </w:r>
            <w:r w:rsidRPr="00787725">
              <w:rPr>
                <w:rFonts w:ascii="Verdana" w:hAnsi="Verdana"/>
                <w:color w:val="000000"/>
                <w:sz w:val="20"/>
                <w:szCs w:val="20"/>
                <w:lang w:eastAsia="sl-SI"/>
              </w:rPr>
              <w:br/>
              <w:t>enosmerni priključek na Pokopališko</w:t>
            </w:r>
          </w:p>
        </w:tc>
        <w:tc>
          <w:tcPr>
            <w:tcW w:w="1660" w:type="dxa"/>
            <w:tcBorders>
              <w:top w:val="nil"/>
              <w:left w:val="nil"/>
              <w:bottom w:val="single" w:sz="4" w:space="0" w:color="auto"/>
              <w:right w:val="single" w:sz="8" w:space="0" w:color="auto"/>
            </w:tcBorders>
            <w:shd w:val="clear" w:color="auto" w:fill="auto"/>
            <w:hideMark/>
          </w:tcPr>
          <w:p w14:paraId="72DED19B"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U6</w:t>
            </w:r>
            <w:r w:rsidRPr="00787725">
              <w:rPr>
                <w:rFonts w:ascii="Verdana" w:hAnsi="Verdana"/>
                <w:color w:val="000000"/>
                <w:sz w:val="20"/>
                <w:szCs w:val="20"/>
                <w:lang w:eastAsia="sl-SI"/>
              </w:rPr>
              <w:br/>
              <w:t>Rožičeva, postaja LPP in priključek na Kavčičevo</w:t>
            </w:r>
          </w:p>
        </w:tc>
        <w:tc>
          <w:tcPr>
            <w:tcW w:w="1660" w:type="dxa"/>
            <w:tcBorders>
              <w:top w:val="single" w:sz="8" w:space="0" w:color="auto"/>
              <w:left w:val="nil"/>
              <w:bottom w:val="single" w:sz="4" w:space="0" w:color="auto"/>
              <w:right w:val="single" w:sz="8" w:space="0" w:color="auto"/>
            </w:tcBorders>
            <w:shd w:val="clear" w:color="auto" w:fill="auto"/>
            <w:vAlign w:val="center"/>
            <w:hideMark/>
          </w:tcPr>
          <w:p w14:paraId="691C28DC"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SKUPAJ</w:t>
            </w:r>
          </w:p>
        </w:tc>
      </w:tr>
      <w:tr w:rsidR="00787725" w:rsidRPr="00787725" w14:paraId="2E05A775" w14:textId="77777777" w:rsidTr="00837755">
        <w:trPr>
          <w:trHeight w:val="255"/>
        </w:trPr>
        <w:tc>
          <w:tcPr>
            <w:tcW w:w="2988" w:type="dxa"/>
            <w:vMerge w:val="restart"/>
            <w:tcBorders>
              <w:top w:val="nil"/>
              <w:left w:val="single" w:sz="8" w:space="0" w:color="auto"/>
              <w:bottom w:val="single" w:sz="4" w:space="0" w:color="000000"/>
              <w:right w:val="single" w:sz="8" w:space="0" w:color="auto"/>
            </w:tcBorders>
            <w:shd w:val="clear" w:color="000000" w:fill="DCE6F1"/>
            <w:vAlign w:val="center"/>
            <w:hideMark/>
          </w:tcPr>
          <w:p w14:paraId="70CE9BA1" w14:textId="77777777" w:rsidR="00787725" w:rsidRPr="00787725" w:rsidRDefault="00787725" w:rsidP="00787725">
            <w:pPr>
              <w:jc w:val="center"/>
              <w:rPr>
                <w:rFonts w:ascii="Verdana" w:hAnsi="Verdana"/>
                <w:b/>
                <w:bCs/>
                <w:sz w:val="20"/>
                <w:szCs w:val="20"/>
                <w:lang w:eastAsia="sl-SI"/>
              </w:rPr>
            </w:pPr>
            <w:r w:rsidRPr="00787725">
              <w:rPr>
                <w:rFonts w:ascii="Verdana" w:hAnsi="Verdana"/>
                <w:b/>
                <w:bCs/>
                <w:sz w:val="20"/>
                <w:szCs w:val="20"/>
                <w:lang w:eastAsia="sl-SI"/>
              </w:rPr>
              <w:t>meteorna kanalizacija</w:t>
            </w:r>
          </w:p>
        </w:tc>
        <w:tc>
          <w:tcPr>
            <w:tcW w:w="707" w:type="dxa"/>
            <w:tcBorders>
              <w:top w:val="nil"/>
              <w:left w:val="nil"/>
              <w:bottom w:val="single" w:sz="4" w:space="0" w:color="auto"/>
              <w:right w:val="nil"/>
            </w:tcBorders>
            <w:shd w:val="clear" w:color="auto" w:fill="auto"/>
            <w:noWrap/>
            <w:vAlign w:val="bottom"/>
            <w:hideMark/>
          </w:tcPr>
          <w:p w14:paraId="413566B3"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m</w:t>
            </w:r>
          </w:p>
        </w:tc>
        <w:tc>
          <w:tcPr>
            <w:tcW w:w="1573" w:type="dxa"/>
            <w:tcBorders>
              <w:top w:val="nil"/>
              <w:left w:val="single" w:sz="4" w:space="0" w:color="auto"/>
              <w:bottom w:val="single" w:sz="4" w:space="0" w:color="auto"/>
              <w:right w:val="single" w:sz="4" w:space="0" w:color="auto"/>
            </w:tcBorders>
            <w:shd w:val="clear" w:color="auto" w:fill="auto"/>
            <w:noWrap/>
            <w:vAlign w:val="bottom"/>
            <w:hideMark/>
          </w:tcPr>
          <w:p w14:paraId="38B1BA91"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auto" w:fill="auto"/>
            <w:noWrap/>
            <w:vAlign w:val="bottom"/>
            <w:hideMark/>
          </w:tcPr>
          <w:p w14:paraId="154F28D7"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auto" w:fill="auto"/>
            <w:noWrap/>
            <w:vAlign w:val="bottom"/>
            <w:hideMark/>
          </w:tcPr>
          <w:p w14:paraId="18DE839E" w14:textId="77777777" w:rsidR="00787725" w:rsidRPr="00787725" w:rsidRDefault="00787725" w:rsidP="00787725">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nil"/>
              <w:left w:val="nil"/>
              <w:bottom w:val="single" w:sz="4" w:space="0" w:color="auto"/>
              <w:right w:val="single" w:sz="4" w:space="0" w:color="auto"/>
            </w:tcBorders>
            <w:shd w:val="clear" w:color="auto" w:fill="auto"/>
            <w:noWrap/>
            <w:vAlign w:val="bottom"/>
            <w:hideMark/>
          </w:tcPr>
          <w:p w14:paraId="2B6C1120"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nil"/>
            </w:tcBorders>
            <w:shd w:val="clear" w:color="auto" w:fill="auto"/>
            <w:noWrap/>
            <w:vAlign w:val="bottom"/>
            <w:hideMark/>
          </w:tcPr>
          <w:p w14:paraId="6BD9D276"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37</w:t>
            </w:r>
          </w:p>
        </w:tc>
        <w:tc>
          <w:tcPr>
            <w:tcW w:w="1660" w:type="dxa"/>
            <w:tcBorders>
              <w:top w:val="nil"/>
              <w:left w:val="single" w:sz="8" w:space="0" w:color="auto"/>
              <w:bottom w:val="single" w:sz="4" w:space="0" w:color="auto"/>
              <w:right w:val="single" w:sz="8" w:space="0" w:color="auto"/>
            </w:tcBorders>
            <w:shd w:val="clear" w:color="auto" w:fill="auto"/>
            <w:noWrap/>
            <w:vAlign w:val="bottom"/>
            <w:hideMark/>
          </w:tcPr>
          <w:p w14:paraId="1E6BF0E8"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r>
      <w:tr w:rsidR="00787725" w:rsidRPr="00787725" w14:paraId="328413DF" w14:textId="77777777" w:rsidTr="00837755">
        <w:trPr>
          <w:trHeight w:val="255"/>
        </w:trPr>
        <w:tc>
          <w:tcPr>
            <w:tcW w:w="2988" w:type="dxa"/>
            <w:vMerge/>
            <w:tcBorders>
              <w:top w:val="nil"/>
              <w:left w:val="single" w:sz="8" w:space="0" w:color="auto"/>
              <w:bottom w:val="single" w:sz="4" w:space="0" w:color="000000"/>
              <w:right w:val="single" w:sz="8" w:space="0" w:color="auto"/>
            </w:tcBorders>
            <w:vAlign w:val="center"/>
            <w:hideMark/>
          </w:tcPr>
          <w:p w14:paraId="29F60FAB" w14:textId="77777777" w:rsidR="00787725" w:rsidRPr="00787725" w:rsidRDefault="00787725" w:rsidP="00787725">
            <w:pPr>
              <w:rPr>
                <w:rFonts w:ascii="Verdana" w:hAnsi="Verdana"/>
                <w:b/>
                <w:bCs/>
                <w:sz w:val="20"/>
                <w:szCs w:val="20"/>
                <w:lang w:eastAsia="sl-SI"/>
              </w:rPr>
            </w:pPr>
          </w:p>
        </w:tc>
        <w:tc>
          <w:tcPr>
            <w:tcW w:w="707" w:type="dxa"/>
            <w:tcBorders>
              <w:top w:val="nil"/>
              <w:left w:val="single" w:sz="4" w:space="0" w:color="auto"/>
              <w:bottom w:val="single" w:sz="4" w:space="0" w:color="auto"/>
              <w:right w:val="nil"/>
            </w:tcBorders>
            <w:shd w:val="clear" w:color="000000" w:fill="DCE6F1"/>
            <w:noWrap/>
            <w:vAlign w:val="bottom"/>
            <w:hideMark/>
          </w:tcPr>
          <w:p w14:paraId="5FC3D6A1"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 xml:space="preserve"> EUR </w:t>
            </w:r>
          </w:p>
        </w:tc>
        <w:tc>
          <w:tcPr>
            <w:tcW w:w="1573" w:type="dxa"/>
            <w:tcBorders>
              <w:top w:val="nil"/>
              <w:left w:val="single" w:sz="4" w:space="0" w:color="auto"/>
              <w:bottom w:val="single" w:sz="4" w:space="0" w:color="auto"/>
              <w:right w:val="single" w:sz="4" w:space="0" w:color="auto"/>
            </w:tcBorders>
            <w:shd w:val="clear" w:color="000000" w:fill="DCE6F1"/>
            <w:noWrap/>
            <w:vAlign w:val="bottom"/>
            <w:hideMark/>
          </w:tcPr>
          <w:p w14:paraId="770DD193"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000000" w:fill="DCE6F1"/>
            <w:noWrap/>
            <w:vAlign w:val="bottom"/>
            <w:hideMark/>
          </w:tcPr>
          <w:p w14:paraId="682DF49A"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000000" w:fill="DCE6F1"/>
            <w:noWrap/>
            <w:vAlign w:val="bottom"/>
            <w:hideMark/>
          </w:tcPr>
          <w:p w14:paraId="460DB00E"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nil"/>
              <w:left w:val="nil"/>
              <w:bottom w:val="single" w:sz="4" w:space="0" w:color="auto"/>
              <w:right w:val="single" w:sz="4" w:space="0" w:color="auto"/>
            </w:tcBorders>
            <w:shd w:val="clear" w:color="000000" w:fill="DCE6F1"/>
            <w:noWrap/>
            <w:vAlign w:val="bottom"/>
            <w:hideMark/>
          </w:tcPr>
          <w:p w14:paraId="1627E972"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nil"/>
            </w:tcBorders>
            <w:shd w:val="clear" w:color="000000" w:fill="DCE6F1"/>
            <w:noWrap/>
            <w:vAlign w:val="bottom"/>
            <w:hideMark/>
          </w:tcPr>
          <w:p w14:paraId="14338485"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xml:space="preserve">13.542 </w:t>
            </w:r>
          </w:p>
        </w:tc>
        <w:tc>
          <w:tcPr>
            <w:tcW w:w="1660" w:type="dxa"/>
            <w:tcBorders>
              <w:top w:val="nil"/>
              <w:left w:val="single" w:sz="8" w:space="0" w:color="auto"/>
              <w:bottom w:val="single" w:sz="4" w:space="0" w:color="auto"/>
              <w:right w:val="single" w:sz="8" w:space="0" w:color="auto"/>
            </w:tcBorders>
            <w:shd w:val="clear" w:color="000000" w:fill="DCE6F1"/>
            <w:noWrap/>
            <w:vAlign w:val="bottom"/>
            <w:hideMark/>
          </w:tcPr>
          <w:p w14:paraId="176FAE72"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xml:space="preserve">13.542 </w:t>
            </w:r>
          </w:p>
        </w:tc>
      </w:tr>
      <w:tr w:rsidR="00787725" w:rsidRPr="00787725" w14:paraId="531CCF1E" w14:textId="77777777" w:rsidTr="00837755">
        <w:trPr>
          <w:trHeight w:val="510"/>
        </w:trPr>
        <w:tc>
          <w:tcPr>
            <w:tcW w:w="2988" w:type="dxa"/>
            <w:tcBorders>
              <w:top w:val="nil"/>
              <w:left w:val="single" w:sz="8" w:space="0" w:color="auto"/>
              <w:bottom w:val="single" w:sz="4" w:space="0" w:color="auto"/>
              <w:right w:val="single" w:sz="8" w:space="0" w:color="auto"/>
            </w:tcBorders>
            <w:shd w:val="clear" w:color="auto" w:fill="auto"/>
            <w:vAlign w:val="bottom"/>
            <w:hideMark/>
          </w:tcPr>
          <w:p w14:paraId="0FFB1E4B" w14:textId="77777777" w:rsidR="00787725" w:rsidRPr="00787725" w:rsidRDefault="00787725" w:rsidP="00787725">
            <w:pPr>
              <w:rPr>
                <w:rFonts w:ascii="Verdana" w:hAnsi="Verdana"/>
                <w:b/>
                <w:bCs/>
                <w:color w:val="000000"/>
                <w:sz w:val="20"/>
                <w:szCs w:val="20"/>
                <w:lang w:eastAsia="sl-SI"/>
              </w:rPr>
            </w:pPr>
            <w:r w:rsidRPr="00787725">
              <w:rPr>
                <w:rFonts w:ascii="Verdana" w:hAnsi="Verdana"/>
                <w:b/>
                <w:bCs/>
                <w:color w:val="000000"/>
                <w:sz w:val="20"/>
                <w:szCs w:val="20"/>
                <w:lang w:eastAsia="sl-SI"/>
              </w:rPr>
              <w:t>projektna in investicijska dokumentacija</w:t>
            </w:r>
          </w:p>
        </w:tc>
        <w:tc>
          <w:tcPr>
            <w:tcW w:w="707" w:type="dxa"/>
            <w:tcBorders>
              <w:top w:val="nil"/>
              <w:left w:val="nil"/>
              <w:bottom w:val="nil"/>
              <w:right w:val="nil"/>
            </w:tcBorders>
            <w:shd w:val="clear" w:color="auto" w:fill="auto"/>
            <w:vAlign w:val="bottom"/>
            <w:hideMark/>
          </w:tcPr>
          <w:p w14:paraId="2FC5D347" w14:textId="77777777" w:rsidR="00787725" w:rsidRPr="00787725" w:rsidRDefault="00787725" w:rsidP="00787725">
            <w:pPr>
              <w:jc w:val="right"/>
              <w:rPr>
                <w:rFonts w:ascii="Verdana" w:hAnsi="Verdana"/>
                <w:color w:val="000000"/>
                <w:sz w:val="20"/>
                <w:szCs w:val="20"/>
                <w:lang w:eastAsia="sl-SI"/>
              </w:rPr>
            </w:pPr>
            <w:r w:rsidRPr="00787725">
              <w:rPr>
                <w:rFonts w:ascii="Verdana" w:hAnsi="Verdana"/>
                <w:color w:val="000000"/>
                <w:sz w:val="20"/>
                <w:szCs w:val="20"/>
                <w:lang w:eastAsia="sl-SI"/>
              </w:rPr>
              <w:t>7%</w:t>
            </w:r>
          </w:p>
        </w:tc>
        <w:tc>
          <w:tcPr>
            <w:tcW w:w="1573" w:type="dxa"/>
            <w:tcBorders>
              <w:top w:val="nil"/>
              <w:left w:val="single" w:sz="4" w:space="0" w:color="auto"/>
              <w:bottom w:val="single" w:sz="4" w:space="0" w:color="auto"/>
              <w:right w:val="single" w:sz="4" w:space="0" w:color="auto"/>
            </w:tcBorders>
            <w:shd w:val="clear" w:color="auto" w:fill="auto"/>
            <w:noWrap/>
            <w:vAlign w:val="bottom"/>
            <w:hideMark/>
          </w:tcPr>
          <w:p w14:paraId="53470ED4"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auto" w:fill="auto"/>
            <w:noWrap/>
            <w:vAlign w:val="bottom"/>
            <w:hideMark/>
          </w:tcPr>
          <w:p w14:paraId="6810B228"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auto" w:fill="auto"/>
            <w:noWrap/>
            <w:vAlign w:val="bottom"/>
            <w:hideMark/>
          </w:tcPr>
          <w:p w14:paraId="638F8BE2"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nil"/>
              <w:left w:val="nil"/>
              <w:bottom w:val="single" w:sz="4" w:space="0" w:color="auto"/>
              <w:right w:val="single" w:sz="4" w:space="0" w:color="auto"/>
            </w:tcBorders>
            <w:shd w:val="clear" w:color="auto" w:fill="auto"/>
            <w:noWrap/>
            <w:vAlign w:val="bottom"/>
            <w:hideMark/>
          </w:tcPr>
          <w:p w14:paraId="14F657C3"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single" w:sz="8" w:space="0" w:color="auto"/>
            </w:tcBorders>
            <w:shd w:val="clear" w:color="auto" w:fill="auto"/>
            <w:noWrap/>
            <w:vAlign w:val="bottom"/>
            <w:hideMark/>
          </w:tcPr>
          <w:p w14:paraId="49919494"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single" w:sz="8" w:space="0" w:color="auto"/>
            </w:tcBorders>
            <w:shd w:val="clear" w:color="auto" w:fill="auto"/>
            <w:noWrap/>
            <w:vAlign w:val="bottom"/>
            <w:hideMark/>
          </w:tcPr>
          <w:p w14:paraId="70FDC934" w14:textId="166B4873" w:rsidR="00787725" w:rsidRPr="00787725" w:rsidRDefault="00F52CD1" w:rsidP="00F52CD1">
            <w:pPr>
              <w:jc w:val="right"/>
              <w:rPr>
                <w:rFonts w:ascii="Verdana" w:hAnsi="Verdana"/>
                <w:color w:val="000000"/>
                <w:sz w:val="20"/>
                <w:szCs w:val="20"/>
                <w:lang w:eastAsia="sl-SI"/>
              </w:rPr>
            </w:pPr>
            <w:r>
              <w:rPr>
                <w:rFonts w:ascii="Verdana" w:hAnsi="Verdana"/>
                <w:color w:val="000000"/>
                <w:sz w:val="20"/>
                <w:szCs w:val="20"/>
                <w:lang w:eastAsia="sl-SI"/>
              </w:rPr>
              <w:t>948</w:t>
            </w:r>
          </w:p>
        </w:tc>
      </w:tr>
      <w:tr w:rsidR="00787725" w:rsidRPr="00787725" w14:paraId="60BCDCB7" w14:textId="77777777" w:rsidTr="00837755">
        <w:trPr>
          <w:trHeight w:val="255"/>
        </w:trPr>
        <w:tc>
          <w:tcPr>
            <w:tcW w:w="2988" w:type="dxa"/>
            <w:tcBorders>
              <w:top w:val="nil"/>
              <w:left w:val="single" w:sz="8" w:space="0" w:color="auto"/>
              <w:bottom w:val="nil"/>
              <w:right w:val="single" w:sz="8" w:space="0" w:color="auto"/>
            </w:tcBorders>
            <w:shd w:val="clear" w:color="auto" w:fill="auto"/>
            <w:noWrap/>
            <w:vAlign w:val="bottom"/>
            <w:hideMark/>
          </w:tcPr>
          <w:p w14:paraId="13429C3A" w14:textId="77777777" w:rsidR="00787725" w:rsidRPr="00787725" w:rsidRDefault="00787725" w:rsidP="00787725">
            <w:pPr>
              <w:rPr>
                <w:rFonts w:ascii="Verdana" w:hAnsi="Verdana"/>
                <w:b/>
                <w:bCs/>
                <w:color w:val="000000"/>
                <w:sz w:val="20"/>
                <w:szCs w:val="20"/>
                <w:lang w:eastAsia="sl-SI"/>
              </w:rPr>
            </w:pPr>
            <w:r w:rsidRPr="00787725">
              <w:rPr>
                <w:rFonts w:ascii="Verdana" w:hAnsi="Verdana"/>
                <w:b/>
                <w:bCs/>
                <w:color w:val="000000"/>
                <w:sz w:val="20"/>
                <w:szCs w:val="20"/>
                <w:lang w:eastAsia="sl-SI"/>
              </w:rPr>
              <w:t>inženiring in nadzor po GZ</w:t>
            </w:r>
          </w:p>
        </w:tc>
        <w:tc>
          <w:tcPr>
            <w:tcW w:w="707" w:type="dxa"/>
            <w:tcBorders>
              <w:top w:val="single" w:sz="4" w:space="0" w:color="auto"/>
              <w:left w:val="nil"/>
              <w:bottom w:val="nil"/>
              <w:right w:val="nil"/>
            </w:tcBorders>
            <w:shd w:val="clear" w:color="auto" w:fill="auto"/>
            <w:vAlign w:val="bottom"/>
            <w:hideMark/>
          </w:tcPr>
          <w:p w14:paraId="7D7006E0" w14:textId="77777777" w:rsidR="00787725" w:rsidRPr="00787725" w:rsidRDefault="00787725" w:rsidP="00787725">
            <w:pPr>
              <w:jc w:val="right"/>
              <w:rPr>
                <w:rFonts w:ascii="Verdana" w:hAnsi="Verdana"/>
                <w:color w:val="000000"/>
                <w:sz w:val="20"/>
                <w:szCs w:val="20"/>
                <w:lang w:eastAsia="sl-SI"/>
              </w:rPr>
            </w:pPr>
            <w:r w:rsidRPr="00787725">
              <w:rPr>
                <w:rFonts w:ascii="Verdana" w:hAnsi="Verdana"/>
                <w:color w:val="000000"/>
                <w:sz w:val="20"/>
                <w:szCs w:val="20"/>
                <w:lang w:eastAsia="sl-SI"/>
              </w:rPr>
              <w:t>4,5%</w:t>
            </w:r>
          </w:p>
        </w:tc>
        <w:tc>
          <w:tcPr>
            <w:tcW w:w="1573" w:type="dxa"/>
            <w:tcBorders>
              <w:top w:val="nil"/>
              <w:left w:val="single" w:sz="4" w:space="0" w:color="auto"/>
              <w:bottom w:val="nil"/>
              <w:right w:val="single" w:sz="4" w:space="0" w:color="auto"/>
            </w:tcBorders>
            <w:shd w:val="clear" w:color="auto" w:fill="auto"/>
            <w:noWrap/>
            <w:vAlign w:val="bottom"/>
            <w:hideMark/>
          </w:tcPr>
          <w:p w14:paraId="4DC4CD37"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nil"/>
              <w:right w:val="single" w:sz="4" w:space="0" w:color="auto"/>
            </w:tcBorders>
            <w:shd w:val="clear" w:color="auto" w:fill="auto"/>
            <w:noWrap/>
            <w:vAlign w:val="bottom"/>
            <w:hideMark/>
          </w:tcPr>
          <w:p w14:paraId="12018AFA"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nil"/>
              <w:right w:val="single" w:sz="4" w:space="0" w:color="auto"/>
            </w:tcBorders>
            <w:shd w:val="clear" w:color="auto" w:fill="auto"/>
            <w:noWrap/>
            <w:vAlign w:val="bottom"/>
            <w:hideMark/>
          </w:tcPr>
          <w:p w14:paraId="603D640C"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nil"/>
              <w:left w:val="nil"/>
              <w:bottom w:val="nil"/>
              <w:right w:val="single" w:sz="4" w:space="0" w:color="auto"/>
            </w:tcBorders>
            <w:shd w:val="clear" w:color="auto" w:fill="auto"/>
            <w:noWrap/>
            <w:vAlign w:val="bottom"/>
            <w:hideMark/>
          </w:tcPr>
          <w:p w14:paraId="2E340849"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nil"/>
              <w:right w:val="single" w:sz="8" w:space="0" w:color="auto"/>
            </w:tcBorders>
            <w:shd w:val="clear" w:color="auto" w:fill="auto"/>
            <w:noWrap/>
            <w:vAlign w:val="bottom"/>
            <w:hideMark/>
          </w:tcPr>
          <w:p w14:paraId="1D2EAFE3"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single" w:sz="8" w:space="0" w:color="auto"/>
            </w:tcBorders>
            <w:shd w:val="clear" w:color="auto" w:fill="auto"/>
            <w:noWrap/>
            <w:vAlign w:val="bottom"/>
            <w:hideMark/>
          </w:tcPr>
          <w:p w14:paraId="231E695D" w14:textId="6CDF69C4" w:rsidR="00787725" w:rsidRPr="00787725" w:rsidRDefault="00F52CD1" w:rsidP="00F52CD1">
            <w:pPr>
              <w:jc w:val="right"/>
              <w:rPr>
                <w:rFonts w:ascii="Verdana" w:hAnsi="Verdana"/>
                <w:color w:val="000000"/>
                <w:sz w:val="20"/>
                <w:szCs w:val="20"/>
                <w:lang w:eastAsia="sl-SI"/>
              </w:rPr>
            </w:pPr>
            <w:r>
              <w:rPr>
                <w:rFonts w:ascii="Verdana" w:hAnsi="Verdana"/>
                <w:color w:val="000000"/>
                <w:sz w:val="20"/>
                <w:szCs w:val="20"/>
                <w:lang w:eastAsia="sl-SI"/>
              </w:rPr>
              <w:t>609</w:t>
            </w:r>
          </w:p>
        </w:tc>
      </w:tr>
      <w:tr w:rsidR="00787725" w:rsidRPr="00787725" w14:paraId="45C10D74" w14:textId="77777777" w:rsidTr="00837755">
        <w:trPr>
          <w:trHeight w:val="270"/>
        </w:trPr>
        <w:tc>
          <w:tcPr>
            <w:tcW w:w="2988"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14:paraId="486C40B5" w14:textId="77777777" w:rsidR="00787725" w:rsidRPr="00787725" w:rsidRDefault="00787725" w:rsidP="00787725">
            <w:pPr>
              <w:rPr>
                <w:rFonts w:ascii="Verdana" w:hAnsi="Verdana"/>
                <w:b/>
                <w:bCs/>
                <w:color w:val="000000"/>
                <w:sz w:val="20"/>
                <w:szCs w:val="20"/>
                <w:lang w:eastAsia="sl-SI"/>
              </w:rPr>
            </w:pPr>
            <w:r w:rsidRPr="00787725">
              <w:rPr>
                <w:rFonts w:ascii="Verdana" w:hAnsi="Verdana"/>
                <w:b/>
                <w:bCs/>
                <w:color w:val="000000"/>
                <w:sz w:val="20"/>
                <w:szCs w:val="20"/>
                <w:lang w:eastAsia="sl-SI"/>
              </w:rPr>
              <w:t>nadzor občine po zakonu</w:t>
            </w:r>
          </w:p>
        </w:tc>
        <w:tc>
          <w:tcPr>
            <w:tcW w:w="707" w:type="dxa"/>
            <w:tcBorders>
              <w:top w:val="single" w:sz="4" w:space="0" w:color="auto"/>
              <w:left w:val="nil"/>
              <w:bottom w:val="single" w:sz="8" w:space="0" w:color="auto"/>
              <w:right w:val="nil"/>
            </w:tcBorders>
            <w:shd w:val="clear" w:color="auto" w:fill="auto"/>
            <w:vAlign w:val="bottom"/>
            <w:hideMark/>
          </w:tcPr>
          <w:p w14:paraId="7BFB2CA1" w14:textId="77777777" w:rsidR="00787725" w:rsidRPr="00787725" w:rsidRDefault="00787725" w:rsidP="00787725">
            <w:pPr>
              <w:jc w:val="right"/>
              <w:rPr>
                <w:rFonts w:ascii="Verdana" w:hAnsi="Verdana"/>
                <w:color w:val="000000"/>
                <w:sz w:val="20"/>
                <w:szCs w:val="20"/>
                <w:lang w:eastAsia="sl-SI"/>
              </w:rPr>
            </w:pPr>
            <w:r w:rsidRPr="00787725">
              <w:rPr>
                <w:rFonts w:ascii="Verdana" w:hAnsi="Verdana"/>
                <w:color w:val="000000"/>
                <w:sz w:val="20"/>
                <w:szCs w:val="20"/>
                <w:lang w:eastAsia="sl-SI"/>
              </w:rPr>
              <w:t>0,9%</w:t>
            </w:r>
          </w:p>
        </w:tc>
        <w:tc>
          <w:tcPr>
            <w:tcW w:w="1573"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6DEC0443"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single" w:sz="4" w:space="0" w:color="auto"/>
              <w:left w:val="nil"/>
              <w:bottom w:val="single" w:sz="8" w:space="0" w:color="auto"/>
              <w:right w:val="single" w:sz="4" w:space="0" w:color="auto"/>
            </w:tcBorders>
            <w:shd w:val="clear" w:color="auto" w:fill="auto"/>
            <w:noWrap/>
            <w:vAlign w:val="bottom"/>
            <w:hideMark/>
          </w:tcPr>
          <w:p w14:paraId="126C6E36"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single" w:sz="4" w:space="0" w:color="auto"/>
              <w:left w:val="nil"/>
              <w:bottom w:val="single" w:sz="8" w:space="0" w:color="auto"/>
              <w:right w:val="single" w:sz="4" w:space="0" w:color="auto"/>
            </w:tcBorders>
            <w:shd w:val="clear" w:color="auto" w:fill="auto"/>
            <w:noWrap/>
            <w:vAlign w:val="bottom"/>
            <w:hideMark/>
          </w:tcPr>
          <w:p w14:paraId="64CCC86F"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single" w:sz="4" w:space="0" w:color="auto"/>
              <w:left w:val="nil"/>
              <w:bottom w:val="single" w:sz="8" w:space="0" w:color="auto"/>
              <w:right w:val="single" w:sz="4" w:space="0" w:color="auto"/>
            </w:tcBorders>
            <w:shd w:val="clear" w:color="auto" w:fill="auto"/>
            <w:noWrap/>
            <w:vAlign w:val="bottom"/>
            <w:hideMark/>
          </w:tcPr>
          <w:p w14:paraId="1F323AB8"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single" w:sz="4" w:space="0" w:color="auto"/>
              <w:left w:val="nil"/>
              <w:bottom w:val="single" w:sz="8" w:space="0" w:color="auto"/>
              <w:right w:val="single" w:sz="8" w:space="0" w:color="auto"/>
            </w:tcBorders>
            <w:shd w:val="clear" w:color="auto" w:fill="auto"/>
            <w:noWrap/>
            <w:vAlign w:val="bottom"/>
            <w:hideMark/>
          </w:tcPr>
          <w:p w14:paraId="65036A00"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8" w:space="0" w:color="auto"/>
              <w:right w:val="single" w:sz="8" w:space="0" w:color="auto"/>
            </w:tcBorders>
            <w:shd w:val="clear" w:color="auto" w:fill="auto"/>
            <w:noWrap/>
            <w:vAlign w:val="bottom"/>
            <w:hideMark/>
          </w:tcPr>
          <w:p w14:paraId="4F0674F0" w14:textId="03FFB8C2" w:rsidR="00787725" w:rsidRPr="00787725" w:rsidRDefault="00F52CD1" w:rsidP="00F52CD1">
            <w:pPr>
              <w:jc w:val="right"/>
              <w:rPr>
                <w:rFonts w:ascii="Verdana" w:hAnsi="Verdana"/>
                <w:color w:val="000000"/>
                <w:sz w:val="20"/>
                <w:szCs w:val="20"/>
                <w:lang w:eastAsia="sl-SI"/>
              </w:rPr>
            </w:pPr>
            <w:r>
              <w:rPr>
                <w:rFonts w:ascii="Verdana" w:hAnsi="Verdana"/>
                <w:color w:val="000000"/>
                <w:sz w:val="20"/>
                <w:szCs w:val="20"/>
                <w:lang w:eastAsia="sl-SI"/>
              </w:rPr>
              <w:t>122</w:t>
            </w:r>
          </w:p>
        </w:tc>
      </w:tr>
      <w:tr w:rsidR="00787725" w:rsidRPr="00787725" w14:paraId="6EFF3176" w14:textId="77777777" w:rsidTr="00837755">
        <w:trPr>
          <w:trHeight w:val="315"/>
        </w:trPr>
        <w:tc>
          <w:tcPr>
            <w:tcW w:w="2988" w:type="dxa"/>
            <w:tcBorders>
              <w:top w:val="nil"/>
              <w:left w:val="nil"/>
              <w:bottom w:val="nil"/>
              <w:right w:val="nil"/>
            </w:tcBorders>
            <w:shd w:val="clear" w:color="auto" w:fill="auto"/>
            <w:noWrap/>
            <w:vAlign w:val="bottom"/>
            <w:hideMark/>
          </w:tcPr>
          <w:p w14:paraId="1A2DF50F" w14:textId="77777777" w:rsidR="00787725" w:rsidRPr="00787725" w:rsidRDefault="00787725" w:rsidP="00787725">
            <w:pPr>
              <w:jc w:val="right"/>
              <w:rPr>
                <w:rFonts w:ascii="Verdana" w:hAnsi="Verdana"/>
                <w:color w:val="000000"/>
                <w:sz w:val="20"/>
                <w:szCs w:val="20"/>
                <w:lang w:eastAsia="sl-SI"/>
              </w:rPr>
            </w:pPr>
          </w:p>
        </w:tc>
        <w:tc>
          <w:tcPr>
            <w:tcW w:w="707" w:type="dxa"/>
            <w:tcBorders>
              <w:top w:val="nil"/>
              <w:left w:val="nil"/>
              <w:bottom w:val="nil"/>
              <w:right w:val="nil"/>
            </w:tcBorders>
            <w:shd w:val="clear" w:color="auto" w:fill="auto"/>
            <w:noWrap/>
            <w:vAlign w:val="bottom"/>
            <w:hideMark/>
          </w:tcPr>
          <w:p w14:paraId="701EF2B9" w14:textId="77777777" w:rsidR="00787725" w:rsidRPr="00787725" w:rsidRDefault="00787725" w:rsidP="00787725">
            <w:pPr>
              <w:rPr>
                <w:sz w:val="20"/>
                <w:szCs w:val="20"/>
                <w:lang w:eastAsia="sl-SI"/>
              </w:rPr>
            </w:pPr>
          </w:p>
        </w:tc>
        <w:tc>
          <w:tcPr>
            <w:tcW w:w="1573" w:type="dxa"/>
            <w:tcBorders>
              <w:top w:val="nil"/>
              <w:left w:val="nil"/>
              <w:bottom w:val="nil"/>
              <w:right w:val="nil"/>
            </w:tcBorders>
            <w:shd w:val="clear" w:color="auto" w:fill="auto"/>
            <w:noWrap/>
            <w:vAlign w:val="bottom"/>
            <w:hideMark/>
          </w:tcPr>
          <w:p w14:paraId="6E529ED6" w14:textId="77777777" w:rsidR="00787725" w:rsidRPr="00787725" w:rsidRDefault="00787725" w:rsidP="00787725">
            <w:pPr>
              <w:rPr>
                <w:sz w:val="20"/>
                <w:szCs w:val="20"/>
                <w:lang w:eastAsia="sl-SI"/>
              </w:rPr>
            </w:pPr>
          </w:p>
        </w:tc>
        <w:tc>
          <w:tcPr>
            <w:tcW w:w="2092" w:type="dxa"/>
            <w:tcBorders>
              <w:top w:val="nil"/>
              <w:left w:val="nil"/>
              <w:bottom w:val="nil"/>
              <w:right w:val="nil"/>
            </w:tcBorders>
            <w:shd w:val="clear" w:color="auto" w:fill="auto"/>
            <w:noWrap/>
            <w:vAlign w:val="bottom"/>
            <w:hideMark/>
          </w:tcPr>
          <w:p w14:paraId="72A46CDA" w14:textId="77777777" w:rsidR="00787725" w:rsidRPr="00787725" w:rsidRDefault="00787725" w:rsidP="00787725">
            <w:pPr>
              <w:rPr>
                <w:sz w:val="20"/>
                <w:szCs w:val="20"/>
                <w:lang w:eastAsia="sl-SI"/>
              </w:rPr>
            </w:pPr>
          </w:p>
        </w:tc>
        <w:tc>
          <w:tcPr>
            <w:tcW w:w="1520" w:type="dxa"/>
            <w:tcBorders>
              <w:top w:val="nil"/>
              <w:left w:val="nil"/>
              <w:bottom w:val="nil"/>
              <w:right w:val="nil"/>
            </w:tcBorders>
            <w:shd w:val="clear" w:color="auto" w:fill="auto"/>
            <w:noWrap/>
            <w:vAlign w:val="bottom"/>
            <w:hideMark/>
          </w:tcPr>
          <w:p w14:paraId="28F0E3CE" w14:textId="77777777" w:rsidR="00787725" w:rsidRPr="00787725" w:rsidRDefault="00787725" w:rsidP="00787725">
            <w:pPr>
              <w:rPr>
                <w:sz w:val="20"/>
                <w:szCs w:val="20"/>
                <w:lang w:eastAsia="sl-SI"/>
              </w:rPr>
            </w:pPr>
          </w:p>
        </w:tc>
        <w:tc>
          <w:tcPr>
            <w:tcW w:w="1540" w:type="dxa"/>
            <w:gridSpan w:val="2"/>
            <w:tcBorders>
              <w:top w:val="nil"/>
              <w:left w:val="nil"/>
              <w:bottom w:val="nil"/>
              <w:right w:val="nil"/>
            </w:tcBorders>
            <w:shd w:val="clear" w:color="auto" w:fill="auto"/>
            <w:noWrap/>
            <w:vAlign w:val="bottom"/>
            <w:hideMark/>
          </w:tcPr>
          <w:p w14:paraId="3C600C02" w14:textId="77777777" w:rsidR="00787725" w:rsidRPr="00787725" w:rsidRDefault="00787725" w:rsidP="00787725">
            <w:pPr>
              <w:rPr>
                <w:sz w:val="20"/>
                <w:szCs w:val="20"/>
                <w:lang w:eastAsia="sl-SI"/>
              </w:rPr>
            </w:pPr>
          </w:p>
        </w:tc>
        <w:tc>
          <w:tcPr>
            <w:tcW w:w="1660" w:type="dxa"/>
            <w:tcBorders>
              <w:top w:val="nil"/>
              <w:left w:val="nil"/>
              <w:bottom w:val="nil"/>
              <w:right w:val="nil"/>
            </w:tcBorders>
            <w:shd w:val="clear" w:color="auto" w:fill="auto"/>
            <w:noWrap/>
            <w:vAlign w:val="bottom"/>
            <w:hideMark/>
          </w:tcPr>
          <w:p w14:paraId="4BB98F14" w14:textId="77777777" w:rsidR="00787725" w:rsidRPr="00787725" w:rsidRDefault="00787725" w:rsidP="00787725">
            <w:pPr>
              <w:rPr>
                <w:sz w:val="20"/>
                <w:szCs w:val="20"/>
                <w:lang w:eastAsia="sl-SI"/>
              </w:rPr>
            </w:pPr>
          </w:p>
        </w:tc>
        <w:tc>
          <w:tcPr>
            <w:tcW w:w="1660" w:type="dxa"/>
            <w:tcBorders>
              <w:top w:val="nil"/>
              <w:left w:val="nil"/>
              <w:bottom w:val="nil"/>
              <w:right w:val="nil"/>
            </w:tcBorders>
            <w:shd w:val="clear" w:color="auto" w:fill="auto"/>
            <w:noWrap/>
            <w:vAlign w:val="bottom"/>
            <w:hideMark/>
          </w:tcPr>
          <w:p w14:paraId="28B2D0C0" w14:textId="77777777" w:rsidR="00787725" w:rsidRPr="00787725" w:rsidRDefault="00787725" w:rsidP="00787725">
            <w:pPr>
              <w:rPr>
                <w:sz w:val="20"/>
                <w:szCs w:val="20"/>
                <w:lang w:eastAsia="sl-SI"/>
              </w:rPr>
            </w:pPr>
          </w:p>
        </w:tc>
      </w:tr>
      <w:tr w:rsidR="00787725" w:rsidRPr="00787725" w14:paraId="652B5C17" w14:textId="77777777" w:rsidTr="00837755">
        <w:trPr>
          <w:trHeight w:val="270"/>
        </w:trPr>
        <w:tc>
          <w:tcPr>
            <w:tcW w:w="8880" w:type="dxa"/>
            <w:gridSpan w:val="5"/>
            <w:tcBorders>
              <w:top w:val="single" w:sz="8" w:space="0" w:color="auto"/>
              <w:left w:val="single" w:sz="8" w:space="0" w:color="auto"/>
              <w:bottom w:val="single" w:sz="8" w:space="0" w:color="auto"/>
              <w:right w:val="nil"/>
            </w:tcBorders>
            <w:shd w:val="clear" w:color="auto" w:fill="auto"/>
            <w:noWrap/>
            <w:vAlign w:val="bottom"/>
            <w:hideMark/>
          </w:tcPr>
          <w:p w14:paraId="4F19624B" w14:textId="77777777" w:rsidR="00787725" w:rsidRPr="00787725" w:rsidRDefault="00787725" w:rsidP="00787725">
            <w:pPr>
              <w:rPr>
                <w:rFonts w:ascii="Verdana" w:hAnsi="Verdana"/>
                <w:b/>
                <w:bCs/>
                <w:color w:val="000000"/>
                <w:sz w:val="20"/>
                <w:szCs w:val="20"/>
                <w:lang w:eastAsia="sl-SI"/>
              </w:rPr>
            </w:pPr>
            <w:r w:rsidRPr="00787725">
              <w:rPr>
                <w:rFonts w:ascii="Verdana" w:hAnsi="Verdana"/>
                <w:b/>
                <w:bCs/>
                <w:color w:val="000000"/>
                <w:sz w:val="20"/>
                <w:szCs w:val="20"/>
                <w:lang w:eastAsia="sl-SI"/>
              </w:rPr>
              <w:t>ETAPA 4 (če se izvaja pred ETAPO 2 in ETAPO 3)</w:t>
            </w:r>
          </w:p>
        </w:tc>
        <w:tc>
          <w:tcPr>
            <w:tcW w:w="3200"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BDCBCC7" w14:textId="77777777" w:rsidR="00787725" w:rsidRPr="00787725" w:rsidRDefault="00787725" w:rsidP="00787725">
            <w:pPr>
              <w:jc w:val="right"/>
              <w:rPr>
                <w:rFonts w:ascii="Verdana" w:hAnsi="Verdana"/>
                <w:b/>
                <w:bCs/>
                <w:color w:val="000000"/>
                <w:sz w:val="20"/>
                <w:szCs w:val="20"/>
                <w:lang w:eastAsia="sl-SI"/>
              </w:rPr>
            </w:pPr>
            <w:r w:rsidRPr="00787725">
              <w:rPr>
                <w:rFonts w:ascii="Verdana" w:hAnsi="Verdana"/>
                <w:b/>
                <w:bCs/>
                <w:color w:val="000000"/>
                <w:sz w:val="20"/>
                <w:szCs w:val="20"/>
                <w:lang w:eastAsia="sl-SI"/>
              </w:rPr>
              <w:t> </w:t>
            </w:r>
          </w:p>
        </w:tc>
        <w:tc>
          <w:tcPr>
            <w:tcW w:w="1660" w:type="dxa"/>
            <w:tcBorders>
              <w:top w:val="single" w:sz="8" w:space="0" w:color="auto"/>
              <w:left w:val="nil"/>
              <w:bottom w:val="nil"/>
              <w:right w:val="single" w:sz="8" w:space="0" w:color="auto"/>
            </w:tcBorders>
            <w:shd w:val="clear" w:color="auto" w:fill="auto"/>
            <w:noWrap/>
            <w:vAlign w:val="bottom"/>
            <w:hideMark/>
          </w:tcPr>
          <w:p w14:paraId="7E42D67C" w14:textId="06E9135C" w:rsidR="00787725" w:rsidRPr="00787725" w:rsidRDefault="00787725" w:rsidP="00787725">
            <w:pPr>
              <w:jc w:val="center"/>
              <w:rPr>
                <w:rFonts w:ascii="Verdana" w:hAnsi="Verdana"/>
                <w:b/>
                <w:bCs/>
                <w:color w:val="000000"/>
                <w:sz w:val="20"/>
                <w:szCs w:val="20"/>
                <w:lang w:eastAsia="sl-SI"/>
              </w:rPr>
            </w:pPr>
            <w:r w:rsidRPr="00787725">
              <w:rPr>
                <w:rFonts w:ascii="Verdana" w:hAnsi="Verdana"/>
                <w:b/>
                <w:bCs/>
                <w:color w:val="000000"/>
                <w:sz w:val="20"/>
                <w:szCs w:val="20"/>
                <w:lang w:eastAsia="sl-SI"/>
              </w:rPr>
              <w:t>290.243,65 €</w:t>
            </w:r>
          </w:p>
        </w:tc>
      </w:tr>
      <w:tr w:rsidR="00787725" w:rsidRPr="00787725" w14:paraId="798763CD" w14:textId="77777777" w:rsidTr="00837755">
        <w:trPr>
          <w:trHeight w:val="1275"/>
        </w:trPr>
        <w:tc>
          <w:tcPr>
            <w:tcW w:w="2988" w:type="dxa"/>
            <w:tcBorders>
              <w:top w:val="nil"/>
              <w:left w:val="single" w:sz="8" w:space="0" w:color="auto"/>
              <w:bottom w:val="single" w:sz="4" w:space="0" w:color="auto"/>
              <w:right w:val="single" w:sz="8" w:space="0" w:color="auto"/>
            </w:tcBorders>
            <w:shd w:val="clear" w:color="auto" w:fill="auto"/>
            <w:noWrap/>
            <w:vAlign w:val="bottom"/>
            <w:hideMark/>
          </w:tcPr>
          <w:p w14:paraId="4B78C0BC"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707" w:type="dxa"/>
            <w:tcBorders>
              <w:top w:val="nil"/>
              <w:left w:val="nil"/>
              <w:bottom w:val="single" w:sz="4" w:space="0" w:color="auto"/>
              <w:right w:val="nil"/>
            </w:tcBorders>
            <w:shd w:val="clear" w:color="auto" w:fill="auto"/>
            <w:noWrap/>
            <w:vAlign w:val="center"/>
            <w:hideMark/>
          </w:tcPr>
          <w:p w14:paraId="7286D917"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enota</w:t>
            </w:r>
          </w:p>
        </w:tc>
        <w:tc>
          <w:tcPr>
            <w:tcW w:w="1573" w:type="dxa"/>
            <w:tcBorders>
              <w:top w:val="nil"/>
              <w:left w:val="single" w:sz="4" w:space="0" w:color="auto"/>
              <w:bottom w:val="single" w:sz="4" w:space="0" w:color="auto"/>
              <w:right w:val="single" w:sz="4" w:space="0" w:color="auto"/>
            </w:tcBorders>
            <w:shd w:val="clear" w:color="auto" w:fill="auto"/>
            <w:hideMark/>
          </w:tcPr>
          <w:p w14:paraId="3A433DAB"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U2</w:t>
            </w:r>
            <w:r w:rsidRPr="00787725">
              <w:rPr>
                <w:rFonts w:ascii="Verdana" w:hAnsi="Verdana"/>
                <w:color w:val="000000"/>
                <w:sz w:val="20"/>
                <w:szCs w:val="20"/>
                <w:lang w:eastAsia="sl-SI"/>
              </w:rPr>
              <w:br/>
              <w:t>rekonstrukcija Jelinčičeve</w:t>
            </w:r>
          </w:p>
        </w:tc>
        <w:tc>
          <w:tcPr>
            <w:tcW w:w="2092" w:type="dxa"/>
            <w:tcBorders>
              <w:top w:val="nil"/>
              <w:left w:val="nil"/>
              <w:bottom w:val="single" w:sz="4" w:space="0" w:color="auto"/>
              <w:right w:val="single" w:sz="4" w:space="0" w:color="auto"/>
            </w:tcBorders>
            <w:shd w:val="clear" w:color="auto" w:fill="auto"/>
            <w:hideMark/>
          </w:tcPr>
          <w:p w14:paraId="40A19BC4"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U3</w:t>
            </w:r>
            <w:r w:rsidRPr="00787725">
              <w:rPr>
                <w:rFonts w:ascii="Verdana" w:hAnsi="Verdana"/>
                <w:color w:val="000000"/>
                <w:sz w:val="20"/>
                <w:szCs w:val="20"/>
                <w:lang w:eastAsia="sl-SI"/>
              </w:rPr>
              <w:br/>
              <w:t>priključek na Šmartinsko</w:t>
            </w:r>
          </w:p>
        </w:tc>
        <w:tc>
          <w:tcPr>
            <w:tcW w:w="1520" w:type="dxa"/>
            <w:tcBorders>
              <w:top w:val="nil"/>
              <w:left w:val="nil"/>
              <w:bottom w:val="single" w:sz="4" w:space="0" w:color="auto"/>
              <w:right w:val="single" w:sz="4" w:space="0" w:color="auto"/>
            </w:tcBorders>
            <w:shd w:val="clear" w:color="auto" w:fill="auto"/>
            <w:hideMark/>
          </w:tcPr>
          <w:p w14:paraId="12E19575"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U3</w:t>
            </w:r>
            <w:r w:rsidRPr="00787725">
              <w:rPr>
                <w:rFonts w:ascii="Verdana" w:hAnsi="Verdana"/>
                <w:color w:val="000000"/>
                <w:sz w:val="20"/>
                <w:szCs w:val="20"/>
                <w:lang w:eastAsia="sl-SI"/>
              </w:rPr>
              <w:br/>
              <w:t>od Torkarjeve do Rožičeve</w:t>
            </w:r>
          </w:p>
        </w:tc>
        <w:tc>
          <w:tcPr>
            <w:tcW w:w="1540" w:type="dxa"/>
            <w:gridSpan w:val="2"/>
            <w:tcBorders>
              <w:top w:val="nil"/>
              <w:left w:val="nil"/>
              <w:bottom w:val="single" w:sz="4" w:space="0" w:color="auto"/>
              <w:right w:val="single" w:sz="4" w:space="0" w:color="auto"/>
            </w:tcBorders>
            <w:shd w:val="clear" w:color="auto" w:fill="auto"/>
            <w:hideMark/>
          </w:tcPr>
          <w:p w14:paraId="732F6884"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U5</w:t>
            </w:r>
            <w:r w:rsidRPr="00787725">
              <w:rPr>
                <w:rFonts w:ascii="Verdana" w:hAnsi="Verdana"/>
                <w:color w:val="000000"/>
                <w:sz w:val="20"/>
                <w:szCs w:val="20"/>
                <w:lang w:eastAsia="sl-SI"/>
              </w:rPr>
              <w:br/>
              <w:t>enosmerni priključek na Pokopališko</w:t>
            </w:r>
          </w:p>
        </w:tc>
        <w:tc>
          <w:tcPr>
            <w:tcW w:w="1660" w:type="dxa"/>
            <w:tcBorders>
              <w:top w:val="nil"/>
              <w:left w:val="nil"/>
              <w:bottom w:val="single" w:sz="4" w:space="0" w:color="auto"/>
              <w:right w:val="single" w:sz="8" w:space="0" w:color="auto"/>
            </w:tcBorders>
            <w:shd w:val="clear" w:color="auto" w:fill="auto"/>
            <w:hideMark/>
          </w:tcPr>
          <w:p w14:paraId="7CC986F0"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U6</w:t>
            </w:r>
            <w:r w:rsidRPr="00787725">
              <w:rPr>
                <w:rFonts w:ascii="Verdana" w:hAnsi="Verdana"/>
                <w:color w:val="000000"/>
                <w:sz w:val="20"/>
                <w:szCs w:val="20"/>
                <w:lang w:eastAsia="sl-SI"/>
              </w:rPr>
              <w:br/>
              <w:t>Rožičeva, postaja LPP in priključek na Kavčičevo</w:t>
            </w:r>
          </w:p>
        </w:tc>
        <w:tc>
          <w:tcPr>
            <w:tcW w:w="1660" w:type="dxa"/>
            <w:tcBorders>
              <w:top w:val="single" w:sz="8" w:space="0" w:color="auto"/>
              <w:left w:val="nil"/>
              <w:bottom w:val="single" w:sz="4" w:space="0" w:color="auto"/>
              <w:right w:val="single" w:sz="8" w:space="0" w:color="auto"/>
            </w:tcBorders>
            <w:shd w:val="clear" w:color="auto" w:fill="auto"/>
            <w:vAlign w:val="center"/>
            <w:hideMark/>
          </w:tcPr>
          <w:p w14:paraId="5A4A901C"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SKUPAJ</w:t>
            </w:r>
          </w:p>
        </w:tc>
      </w:tr>
      <w:tr w:rsidR="00787725" w:rsidRPr="00787725" w14:paraId="2CA3756E" w14:textId="77777777" w:rsidTr="00837755">
        <w:trPr>
          <w:trHeight w:val="300"/>
        </w:trPr>
        <w:tc>
          <w:tcPr>
            <w:tcW w:w="2988" w:type="dxa"/>
            <w:vMerge w:val="restart"/>
            <w:tcBorders>
              <w:top w:val="nil"/>
              <w:left w:val="single" w:sz="8" w:space="0" w:color="auto"/>
              <w:bottom w:val="single" w:sz="4" w:space="0" w:color="000000"/>
              <w:right w:val="single" w:sz="8" w:space="0" w:color="auto"/>
            </w:tcBorders>
            <w:shd w:val="clear" w:color="000000" w:fill="F2F2F2"/>
            <w:noWrap/>
            <w:vAlign w:val="center"/>
            <w:hideMark/>
          </w:tcPr>
          <w:p w14:paraId="5A0CA34F" w14:textId="77777777" w:rsidR="00787725" w:rsidRPr="00787725" w:rsidRDefault="00787725" w:rsidP="00787725">
            <w:pPr>
              <w:jc w:val="center"/>
              <w:rPr>
                <w:rFonts w:ascii="Verdana" w:hAnsi="Verdana"/>
                <w:b/>
                <w:bCs/>
                <w:color w:val="000000"/>
                <w:sz w:val="20"/>
                <w:szCs w:val="20"/>
                <w:lang w:eastAsia="sl-SI"/>
              </w:rPr>
            </w:pPr>
            <w:r w:rsidRPr="00787725">
              <w:rPr>
                <w:rFonts w:ascii="Verdana" w:hAnsi="Verdana"/>
                <w:b/>
                <w:bCs/>
                <w:color w:val="000000"/>
                <w:sz w:val="20"/>
                <w:szCs w:val="20"/>
                <w:lang w:eastAsia="sl-SI"/>
              </w:rPr>
              <w:t xml:space="preserve">ceste </w:t>
            </w:r>
          </w:p>
        </w:tc>
        <w:tc>
          <w:tcPr>
            <w:tcW w:w="707" w:type="dxa"/>
            <w:tcBorders>
              <w:top w:val="nil"/>
              <w:left w:val="nil"/>
              <w:bottom w:val="single" w:sz="4" w:space="0" w:color="auto"/>
              <w:right w:val="nil"/>
            </w:tcBorders>
            <w:shd w:val="clear" w:color="auto" w:fill="auto"/>
            <w:noWrap/>
            <w:vAlign w:val="bottom"/>
            <w:hideMark/>
          </w:tcPr>
          <w:p w14:paraId="31E20702"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m</w:t>
            </w:r>
            <w:r w:rsidRPr="00787725">
              <w:rPr>
                <w:rFonts w:ascii="Verdana" w:hAnsi="Verdana"/>
                <w:color w:val="000000"/>
                <w:sz w:val="20"/>
                <w:szCs w:val="20"/>
                <w:vertAlign w:val="superscript"/>
                <w:lang w:eastAsia="sl-SI"/>
              </w:rPr>
              <w:t>2</w:t>
            </w:r>
          </w:p>
        </w:tc>
        <w:tc>
          <w:tcPr>
            <w:tcW w:w="1573" w:type="dxa"/>
            <w:tcBorders>
              <w:top w:val="nil"/>
              <w:left w:val="single" w:sz="4" w:space="0" w:color="auto"/>
              <w:bottom w:val="single" w:sz="4" w:space="0" w:color="auto"/>
              <w:right w:val="single" w:sz="4" w:space="0" w:color="auto"/>
            </w:tcBorders>
            <w:shd w:val="clear" w:color="auto" w:fill="auto"/>
            <w:hideMark/>
          </w:tcPr>
          <w:p w14:paraId="4733B47D"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auto" w:fill="auto"/>
            <w:hideMark/>
          </w:tcPr>
          <w:p w14:paraId="259FF44E"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auto" w:fill="auto"/>
            <w:hideMark/>
          </w:tcPr>
          <w:p w14:paraId="046C2676"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nil"/>
              <w:left w:val="nil"/>
              <w:bottom w:val="single" w:sz="4" w:space="0" w:color="auto"/>
              <w:right w:val="single" w:sz="4" w:space="0" w:color="auto"/>
            </w:tcBorders>
            <w:shd w:val="clear" w:color="auto" w:fill="auto"/>
            <w:hideMark/>
          </w:tcPr>
          <w:p w14:paraId="440C3357"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single" w:sz="8" w:space="0" w:color="auto"/>
            </w:tcBorders>
            <w:shd w:val="clear" w:color="auto" w:fill="auto"/>
            <w:vAlign w:val="bottom"/>
            <w:hideMark/>
          </w:tcPr>
          <w:p w14:paraId="231A6C78"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670</w:t>
            </w:r>
          </w:p>
        </w:tc>
        <w:tc>
          <w:tcPr>
            <w:tcW w:w="1660" w:type="dxa"/>
            <w:tcBorders>
              <w:top w:val="nil"/>
              <w:left w:val="nil"/>
              <w:bottom w:val="single" w:sz="4" w:space="0" w:color="auto"/>
              <w:right w:val="single" w:sz="8" w:space="0" w:color="auto"/>
            </w:tcBorders>
            <w:shd w:val="clear" w:color="auto" w:fill="auto"/>
            <w:vAlign w:val="bottom"/>
            <w:hideMark/>
          </w:tcPr>
          <w:p w14:paraId="47C00598"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r>
      <w:tr w:rsidR="00787725" w:rsidRPr="00787725" w14:paraId="1C2DDF65" w14:textId="77777777" w:rsidTr="00837755">
        <w:trPr>
          <w:trHeight w:val="255"/>
        </w:trPr>
        <w:tc>
          <w:tcPr>
            <w:tcW w:w="2988" w:type="dxa"/>
            <w:vMerge/>
            <w:tcBorders>
              <w:top w:val="nil"/>
              <w:left w:val="single" w:sz="8" w:space="0" w:color="auto"/>
              <w:bottom w:val="single" w:sz="4" w:space="0" w:color="000000"/>
              <w:right w:val="single" w:sz="8" w:space="0" w:color="auto"/>
            </w:tcBorders>
            <w:vAlign w:val="center"/>
            <w:hideMark/>
          </w:tcPr>
          <w:p w14:paraId="15DCD54E" w14:textId="77777777" w:rsidR="00787725" w:rsidRPr="00787725" w:rsidRDefault="00787725" w:rsidP="00787725">
            <w:pPr>
              <w:rPr>
                <w:rFonts w:ascii="Verdana" w:hAnsi="Verdana"/>
                <w:b/>
                <w:bCs/>
                <w:color w:val="000000"/>
                <w:sz w:val="20"/>
                <w:szCs w:val="20"/>
                <w:lang w:eastAsia="sl-SI"/>
              </w:rPr>
            </w:pPr>
          </w:p>
        </w:tc>
        <w:tc>
          <w:tcPr>
            <w:tcW w:w="707" w:type="dxa"/>
            <w:tcBorders>
              <w:top w:val="nil"/>
              <w:left w:val="nil"/>
              <w:bottom w:val="single" w:sz="4" w:space="0" w:color="auto"/>
              <w:right w:val="nil"/>
            </w:tcBorders>
            <w:shd w:val="clear" w:color="000000" w:fill="F2F2F2"/>
            <w:noWrap/>
            <w:vAlign w:val="bottom"/>
            <w:hideMark/>
          </w:tcPr>
          <w:p w14:paraId="53EFCABB"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EUR</w:t>
            </w:r>
          </w:p>
        </w:tc>
        <w:tc>
          <w:tcPr>
            <w:tcW w:w="1573" w:type="dxa"/>
            <w:tcBorders>
              <w:top w:val="nil"/>
              <w:left w:val="single" w:sz="4" w:space="0" w:color="auto"/>
              <w:bottom w:val="single" w:sz="4" w:space="0" w:color="auto"/>
              <w:right w:val="single" w:sz="4" w:space="0" w:color="auto"/>
            </w:tcBorders>
            <w:shd w:val="clear" w:color="000000" w:fill="F2F2F2"/>
            <w:noWrap/>
            <w:vAlign w:val="bottom"/>
            <w:hideMark/>
          </w:tcPr>
          <w:p w14:paraId="31414705"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000000" w:fill="F2F2F2"/>
            <w:noWrap/>
            <w:vAlign w:val="bottom"/>
            <w:hideMark/>
          </w:tcPr>
          <w:p w14:paraId="304E518D"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000000" w:fill="F2F2F2"/>
            <w:noWrap/>
            <w:vAlign w:val="bottom"/>
            <w:hideMark/>
          </w:tcPr>
          <w:p w14:paraId="479B53AE"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nil"/>
              <w:left w:val="nil"/>
              <w:bottom w:val="single" w:sz="4" w:space="0" w:color="auto"/>
              <w:right w:val="single" w:sz="4" w:space="0" w:color="auto"/>
            </w:tcBorders>
            <w:shd w:val="clear" w:color="000000" w:fill="F2F2F2"/>
            <w:noWrap/>
            <w:vAlign w:val="bottom"/>
            <w:hideMark/>
          </w:tcPr>
          <w:p w14:paraId="2CE622AA"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single" w:sz="8" w:space="0" w:color="auto"/>
            </w:tcBorders>
            <w:shd w:val="clear" w:color="000000" w:fill="F2F2F2"/>
            <w:noWrap/>
            <w:vAlign w:val="bottom"/>
            <w:hideMark/>
          </w:tcPr>
          <w:p w14:paraId="13CC8F2E"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xml:space="preserve">44.957 </w:t>
            </w:r>
          </w:p>
        </w:tc>
        <w:tc>
          <w:tcPr>
            <w:tcW w:w="1660" w:type="dxa"/>
            <w:tcBorders>
              <w:top w:val="nil"/>
              <w:left w:val="nil"/>
              <w:bottom w:val="single" w:sz="4" w:space="0" w:color="auto"/>
              <w:right w:val="single" w:sz="8" w:space="0" w:color="auto"/>
            </w:tcBorders>
            <w:shd w:val="clear" w:color="000000" w:fill="F2F2F2"/>
            <w:noWrap/>
            <w:vAlign w:val="bottom"/>
            <w:hideMark/>
          </w:tcPr>
          <w:p w14:paraId="299D8CC3"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xml:space="preserve">44.957 </w:t>
            </w:r>
          </w:p>
        </w:tc>
      </w:tr>
      <w:tr w:rsidR="00787725" w:rsidRPr="00787725" w14:paraId="25163EA8" w14:textId="77777777" w:rsidTr="00837755">
        <w:trPr>
          <w:trHeight w:val="300"/>
        </w:trPr>
        <w:tc>
          <w:tcPr>
            <w:tcW w:w="2988" w:type="dxa"/>
            <w:vMerge w:val="restart"/>
            <w:tcBorders>
              <w:top w:val="nil"/>
              <w:left w:val="single" w:sz="8" w:space="0" w:color="auto"/>
              <w:bottom w:val="single" w:sz="4" w:space="0" w:color="000000"/>
              <w:right w:val="single" w:sz="8" w:space="0" w:color="auto"/>
            </w:tcBorders>
            <w:shd w:val="clear" w:color="000000" w:fill="F2F2F2"/>
            <w:noWrap/>
            <w:vAlign w:val="center"/>
            <w:hideMark/>
          </w:tcPr>
          <w:p w14:paraId="26DFF544" w14:textId="77777777" w:rsidR="00787725" w:rsidRPr="00787725" w:rsidRDefault="00787725" w:rsidP="00787725">
            <w:pPr>
              <w:jc w:val="center"/>
              <w:rPr>
                <w:rFonts w:ascii="Verdana" w:hAnsi="Verdana"/>
                <w:b/>
                <w:bCs/>
                <w:color w:val="000000"/>
                <w:sz w:val="20"/>
                <w:szCs w:val="20"/>
                <w:lang w:eastAsia="sl-SI"/>
              </w:rPr>
            </w:pPr>
            <w:r w:rsidRPr="00787725">
              <w:rPr>
                <w:rFonts w:ascii="Verdana" w:hAnsi="Verdana"/>
                <w:b/>
                <w:bCs/>
                <w:color w:val="000000"/>
                <w:sz w:val="20"/>
                <w:szCs w:val="20"/>
                <w:lang w:eastAsia="sl-SI"/>
              </w:rPr>
              <w:t>pločniki</w:t>
            </w:r>
          </w:p>
        </w:tc>
        <w:tc>
          <w:tcPr>
            <w:tcW w:w="707" w:type="dxa"/>
            <w:tcBorders>
              <w:top w:val="nil"/>
              <w:left w:val="nil"/>
              <w:bottom w:val="single" w:sz="4" w:space="0" w:color="auto"/>
              <w:right w:val="nil"/>
            </w:tcBorders>
            <w:shd w:val="clear" w:color="auto" w:fill="auto"/>
            <w:noWrap/>
            <w:vAlign w:val="bottom"/>
            <w:hideMark/>
          </w:tcPr>
          <w:p w14:paraId="78D107CB"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m</w:t>
            </w:r>
            <w:r w:rsidRPr="00787725">
              <w:rPr>
                <w:rFonts w:ascii="Verdana" w:hAnsi="Verdana"/>
                <w:color w:val="000000"/>
                <w:sz w:val="20"/>
                <w:szCs w:val="20"/>
                <w:vertAlign w:val="superscript"/>
                <w:lang w:eastAsia="sl-SI"/>
              </w:rPr>
              <w:t>2</w:t>
            </w:r>
          </w:p>
        </w:tc>
        <w:tc>
          <w:tcPr>
            <w:tcW w:w="1573" w:type="dxa"/>
            <w:tcBorders>
              <w:top w:val="nil"/>
              <w:left w:val="single" w:sz="4" w:space="0" w:color="auto"/>
              <w:bottom w:val="single" w:sz="4" w:space="0" w:color="auto"/>
              <w:right w:val="single" w:sz="4" w:space="0" w:color="auto"/>
            </w:tcBorders>
            <w:shd w:val="clear" w:color="auto" w:fill="auto"/>
            <w:noWrap/>
            <w:vAlign w:val="bottom"/>
            <w:hideMark/>
          </w:tcPr>
          <w:p w14:paraId="0624EBA3"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auto" w:fill="auto"/>
            <w:noWrap/>
            <w:vAlign w:val="bottom"/>
            <w:hideMark/>
          </w:tcPr>
          <w:p w14:paraId="51708D7A"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auto" w:fill="auto"/>
            <w:noWrap/>
            <w:vAlign w:val="bottom"/>
            <w:hideMark/>
          </w:tcPr>
          <w:p w14:paraId="65F0632D"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nil"/>
              <w:left w:val="nil"/>
              <w:bottom w:val="single" w:sz="4" w:space="0" w:color="auto"/>
              <w:right w:val="single" w:sz="4" w:space="0" w:color="auto"/>
            </w:tcBorders>
            <w:shd w:val="clear" w:color="auto" w:fill="auto"/>
            <w:noWrap/>
            <w:vAlign w:val="bottom"/>
            <w:hideMark/>
          </w:tcPr>
          <w:p w14:paraId="521997BA"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single" w:sz="4" w:space="0" w:color="auto"/>
            </w:tcBorders>
            <w:shd w:val="clear" w:color="auto" w:fill="auto"/>
            <w:vAlign w:val="bottom"/>
            <w:hideMark/>
          </w:tcPr>
          <w:p w14:paraId="3ADEA75E"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550</w:t>
            </w:r>
          </w:p>
        </w:tc>
        <w:tc>
          <w:tcPr>
            <w:tcW w:w="1660" w:type="dxa"/>
            <w:tcBorders>
              <w:top w:val="nil"/>
              <w:left w:val="single" w:sz="8" w:space="0" w:color="auto"/>
              <w:bottom w:val="single" w:sz="4" w:space="0" w:color="auto"/>
              <w:right w:val="single" w:sz="8" w:space="0" w:color="auto"/>
            </w:tcBorders>
            <w:shd w:val="clear" w:color="auto" w:fill="auto"/>
            <w:noWrap/>
            <w:vAlign w:val="bottom"/>
            <w:hideMark/>
          </w:tcPr>
          <w:p w14:paraId="0AC7911A"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r>
      <w:tr w:rsidR="00787725" w:rsidRPr="00787725" w14:paraId="6B5E1ECB" w14:textId="77777777" w:rsidTr="00837755">
        <w:trPr>
          <w:trHeight w:val="255"/>
        </w:trPr>
        <w:tc>
          <w:tcPr>
            <w:tcW w:w="2988" w:type="dxa"/>
            <w:vMerge/>
            <w:tcBorders>
              <w:top w:val="nil"/>
              <w:left w:val="single" w:sz="8" w:space="0" w:color="auto"/>
              <w:bottom w:val="single" w:sz="4" w:space="0" w:color="000000"/>
              <w:right w:val="single" w:sz="8" w:space="0" w:color="auto"/>
            </w:tcBorders>
            <w:vAlign w:val="center"/>
            <w:hideMark/>
          </w:tcPr>
          <w:p w14:paraId="616E6CF3" w14:textId="77777777" w:rsidR="00787725" w:rsidRPr="00787725" w:rsidRDefault="00787725" w:rsidP="00787725">
            <w:pPr>
              <w:rPr>
                <w:rFonts w:ascii="Verdana" w:hAnsi="Verdana"/>
                <w:b/>
                <w:bCs/>
                <w:color w:val="000000"/>
                <w:sz w:val="20"/>
                <w:szCs w:val="20"/>
                <w:lang w:eastAsia="sl-SI"/>
              </w:rPr>
            </w:pPr>
          </w:p>
        </w:tc>
        <w:tc>
          <w:tcPr>
            <w:tcW w:w="707" w:type="dxa"/>
            <w:tcBorders>
              <w:top w:val="nil"/>
              <w:left w:val="nil"/>
              <w:bottom w:val="single" w:sz="4" w:space="0" w:color="auto"/>
              <w:right w:val="nil"/>
            </w:tcBorders>
            <w:shd w:val="clear" w:color="000000" w:fill="F2F2F2"/>
            <w:noWrap/>
            <w:vAlign w:val="bottom"/>
            <w:hideMark/>
          </w:tcPr>
          <w:p w14:paraId="64568FC6"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EUR</w:t>
            </w:r>
          </w:p>
        </w:tc>
        <w:tc>
          <w:tcPr>
            <w:tcW w:w="1573" w:type="dxa"/>
            <w:tcBorders>
              <w:top w:val="nil"/>
              <w:left w:val="single" w:sz="4" w:space="0" w:color="auto"/>
              <w:bottom w:val="single" w:sz="4" w:space="0" w:color="auto"/>
              <w:right w:val="single" w:sz="4" w:space="0" w:color="auto"/>
            </w:tcBorders>
            <w:shd w:val="clear" w:color="000000" w:fill="F2F2F2"/>
            <w:noWrap/>
            <w:vAlign w:val="bottom"/>
            <w:hideMark/>
          </w:tcPr>
          <w:p w14:paraId="67D6958A"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000000" w:fill="F2F2F2"/>
            <w:noWrap/>
            <w:vAlign w:val="bottom"/>
            <w:hideMark/>
          </w:tcPr>
          <w:p w14:paraId="2E33BD94"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000000" w:fill="F2F2F2"/>
            <w:noWrap/>
            <w:vAlign w:val="bottom"/>
            <w:hideMark/>
          </w:tcPr>
          <w:p w14:paraId="11FCA691"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nil"/>
              <w:left w:val="nil"/>
              <w:bottom w:val="single" w:sz="4" w:space="0" w:color="auto"/>
              <w:right w:val="single" w:sz="4" w:space="0" w:color="auto"/>
            </w:tcBorders>
            <w:shd w:val="clear" w:color="000000" w:fill="F2F2F2"/>
            <w:noWrap/>
            <w:vAlign w:val="bottom"/>
            <w:hideMark/>
          </w:tcPr>
          <w:p w14:paraId="248ECD50"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single" w:sz="8" w:space="0" w:color="auto"/>
            </w:tcBorders>
            <w:shd w:val="clear" w:color="000000" w:fill="F2F2F2"/>
            <w:noWrap/>
            <w:vAlign w:val="bottom"/>
            <w:hideMark/>
          </w:tcPr>
          <w:p w14:paraId="1567383A"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xml:space="preserve">31.537 </w:t>
            </w:r>
          </w:p>
        </w:tc>
        <w:tc>
          <w:tcPr>
            <w:tcW w:w="1660" w:type="dxa"/>
            <w:tcBorders>
              <w:top w:val="nil"/>
              <w:left w:val="nil"/>
              <w:bottom w:val="single" w:sz="4" w:space="0" w:color="auto"/>
              <w:right w:val="single" w:sz="8" w:space="0" w:color="auto"/>
            </w:tcBorders>
            <w:shd w:val="clear" w:color="000000" w:fill="F2F2F2"/>
            <w:noWrap/>
            <w:vAlign w:val="bottom"/>
            <w:hideMark/>
          </w:tcPr>
          <w:p w14:paraId="33E4CB75"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xml:space="preserve">31.537 </w:t>
            </w:r>
          </w:p>
        </w:tc>
      </w:tr>
      <w:tr w:rsidR="00787725" w:rsidRPr="00787725" w14:paraId="4477B47B" w14:textId="77777777" w:rsidTr="00837755">
        <w:trPr>
          <w:trHeight w:val="255"/>
        </w:trPr>
        <w:tc>
          <w:tcPr>
            <w:tcW w:w="2988" w:type="dxa"/>
            <w:vMerge w:val="restart"/>
            <w:tcBorders>
              <w:top w:val="nil"/>
              <w:left w:val="single" w:sz="8" w:space="0" w:color="auto"/>
              <w:bottom w:val="single" w:sz="4" w:space="0" w:color="000000"/>
              <w:right w:val="single" w:sz="8" w:space="0" w:color="auto"/>
            </w:tcBorders>
            <w:shd w:val="clear" w:color="000000" w:fill="F2DCDB"/>
            <w:noWrap/>
            <w:vAlign w:val="center"/>
            <w:hideMark/>
          </w:tcPr>
          <w:p w14:paraId="14D0430A" w14:textId="77777777" w:rsidR="00787725" w:rsidRPr="00787725" w:rsidRDefault="00787725" w:rsidP="00787725">
            <w:pPr>
              <w:jc w:val="center"/>
              <w:rPr>
                <w:rFonts w:ascii="Verdana" w:hAnsi="Verdana"/>
                <w:b/>
                <w:bCs/>
                <w:sz w:val="20"/>
                <w:szCs w:val="20"/>
                <w:lang w:eastAsia="sl-SI"/>
              </w:rPr>
            </w:pPr>
            <w:r w:rsidRPr="00787725">
              <w:rPr>
                <w:rFonts w:ascii="Verdana" w:hAnsi="Verdana"/>
                <w:b/>
                <w:bCs/>
                <w:sz w:val="20"/>
                <w:szCs w:val="20"/>
                <w:lang w:eastAsia="sl-SI"/>
              </w:rPr>
              <w:t>javna razsvetljava</w:t>
            </w:r>
          </w:p>
        </w:tc>
        <w:tc>
          <w:tcPr>
            <w:tcW w:w="707" w:type="dxa"/>
            <w:tcBorders>
              <w:top w:val="nil"/>
              <w:left w:val="nil"/>
              <w:bottom w:val="single" w:sz="4" w:space="0" w:color="auto"/>
              <w:right w:val="nil"/>
            </w:tcBorders>
            <w:shd w:val="clear" w:color="auto" w:fill="auto"/>
            <w:noWrap/>
            <w:vAlign w:val="bottom"/>
            <w:hideMark/>
          </w:tcPr>
          <w:p w14:paraId="14A8A2B0"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m</w:t>
            </w:r>
          </w:p>
        </w:tc>
        <w:tc>
          <w:tcPr>
            <w:tcW w:w="1573" w:type="dxa"/>
            <w:tcBorders>
              <w:top w:val="nil"/>
              <w:left w:val="single" w:sz="4" w:space="0" w:color="auto"/>
              <w:bottom w:val="single" w:sz="4" w:space="0" w:color="auto"/>
              <w:right w:val="single" w:sz="4" w:space="0" w:color="auto"/>
            </w:tcBorders>
            <w:shd w:val="clear" w:color="auto" w:fill="auto"/>
            <w:noWrap/>
            <w:vAlign w:val="bottom"/>
            <w:hideMark/>
          </w:tcPr>
          <w:p w14:paraId="2475FB6D"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auto" w:fill="auto"/>
            <w:noWrap/>
            <w:vAlign w:val="bottom"/>
            <w:hideMark/>
          </w:tcPr>
          <w:p w14:paraId="5D3B54FF"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auto" w:fill="auto"/>
            <w:noWrap/>
            <w:vAlign w:val="bottom"/>
            <w:hideMark/>
          </w:tcPr>
          <w:p w14:paraId="483890A7"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nil"/>
              <w:left w:val="nil"/>
              <w:bottom w:val="single" w:sz="4" w:space="0" w:color="auto"/>
              <w:right w:val="single" w:sz="4" w:space="0" w:color="auto"/>
            </w:tcBorders>
            <w:shd w:val="clear" w:color="auto" w:fill="auto"/>
            <w:noWrap/>
            <w:vAlign w:val="bottom"/>
            <w:hideMark/>
          </w:tcPr>
          <w:p w14:paraId="3D124497"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single" w:sz="4" w:space="0" w:color="auto"/>
            </w:tcBorders>
            <w:shd w:val="clear" w:color="auto" w:fill="auto"/>
            <w:vAlign w:val="bottom"/>
            <w:hideMark/>
          </w:tcPr>
          <w:p w14:paraId="00DE1A3E"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296</w:t>
            </w:r>
          </w:p>
        </w:tc>
        <w:tc>
          <w:tcPr>
            <w:tcW w:w="1660" w:type="dxa"/>
            <w:tcBorders>
              <w:top w:val="nil"/>
              <w:left w:val="single" w:sz="8" w:space="0" w:color="auto"/>
              <w:bottom w:val="single" w:sz="4" w:space="0" w:color="auto"/>
              <w:right w:val="single" w:sz="8" w:space="0" w:color="auto"/>
            </w:tcBorders>
            <w:shd w:val="clear" w:color="auto" w:fill="auto"/>
            <w:noWrap/>
            <w:vAlign w:val="bottom"/>
            <w:hideMark/>
          </w:tcPr>
          <w:p w14:paraId="63A177A4"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r>
      <w:tr w:rsidR="00787725" w:rsidRPr="00787725" w14:paraId="2BC5E00D" w14:textId="77777777" w:rsidTr="00837755">
        <w:trPr>
          <w:trHeight w:val="255"/>
        </w:trPr>
        <w:tc>
          <w:tcPr>
            <w:tcW w:w="2988" w:type="dxa"/>
            <w:vMerge/>
            <w:tcBorders>
              <w:top w:val="nil"/>
              <w:left w:val="single" w:sz="8" w:space="0" w:color="auto"/>
              <w:bottom w:val="single" w:sz="4" w:space="0" w:color="000000"/>
              <w:right w:val="single" w:sz="8" w:space="0" w:color="auto"/>
            </w:tcBorders>
            <w:vAlign w:val="center"/>
            <w:hideMark/>
          </w:tcPr>
          <w:p w14:paraId="3F53B930" w14:textId="77777777" w:rsidR="00787725" w:rsidRPr="00787725" w:rsidRDefault="00787725" w:rsidP="00787725">
            <w:pPr>
              <w:rPr>
                <w:rFonts w:ascii="Verdana" w:hAnsi="Verdana"/>
                <w:b/>
                <w:bCs/>
                <w:sz w:val="20"/>
                <w:szCs w:val="20"/>
                <w:lang w:eastAsia="sl-SI"/>
              </w:rPr>
            </w:pPr>
          </w:p>
        </w:tc>
        <w:tc>
          <w:tcPr>
            <w:tcW w:w="707" w:type="dxa"/>
            <w:tcBorders>
              <w:top w:val="nil"/>
              <w:left w:val="single" w:sz="4" w:space="0" w:color="auto"/>
              <w:bottom w:val="single" w:sz="4" w:space="0" w:color="auto"/>
              <w:right w:val="single" w:sz="4" w:space="0" w:color="auto"/>
            </w:tcBorders>
            <w:shd w:val="clear" w:color="000000" w:fill="F2DCDB"/>
            <w:noWrap/>
            <w:vAlign w:val="bottom"/>
            <w:hideMark/>
          </w:tcPr>
          <w:p w14:paraId="09F42C80"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EUR</w:t>
            </w:r>
          </w:p>
        </w:tc>
        <w:tc>
          <w:tcPr>
            <w:tcW w:w="1573" w:type="dxa"/>
            <w:tcBorders>
              <w:top w:val="nil"/>
              <w:left w:val="nil"/>
              <w:bottom w:val="single" w:sz="4" w:space="0" w:color="auto"/>
              <w:right w:val="single" w:sz="4" w:space="0" w:color="auto"/>
            </w:tcBorders>
            <w:shd w:val="clear" w:color="000000" w:fill="F2DCDB"/>
            <w:noWrap/>
            <w:vAlign w:val="bottom"/>
            <w:hideMark/>
          </w:tcPr>
          <w:p w14:paraId="775BD79B" w14:textId="77777777" w:rsidR="00787725" w:rsidRPr="00787725" w:rsidRDefault="00787725" w:rsidP="00787725">
            <w:pPr>
              <w:rPr>
                <w:rFonts w:ascii="Verdana" w:hAnsi="Verdana"/>
                <w:sz w:val="20"/>
                <w:szCs w:val="20"/>
                <w:lang w:eastAsia="sl-SI"/>
              </w:rPr>
            </w:pPr>
            <w:r w:rsidRPr="00787725">
              <w:rPr>
                <w:rFonts w:ascii="Verdana" w:hAnsi="Verdana"/>
                <w:sz w:val="20"/>
                <w:szCs w:val="20"/>
                <w:lang w:eastAsia="sl-SI"/>
              </w:rPr>
              <w:t> </w:t>
            </w:r>
          </w:p>
        </w:tc>
        <w:tc>
          <w:tcPr>
            <w:tcW w:w="2092" w:type="dxa"/>
            <w:tcBorders>
              <w:top w:val="nil"/>
              <w:left w:val="nil"/>
              <w:bottom w:val="single" w:sz="4" w:space="0" w:color="auto"/>
              <w:right w:val="single" w:sz="4" w:space="0" w:color="auto"/>
            </w:tcBorders>
            <w:shd w:val="clear" w:color="000000" w:fill="F2DCDB"/>
            <w:noWrap/>
            <w:vAlign w:val="bottom"/>
            <w:hideMark/>
          </w:tcPr>
          <w:p w14:paraId="196B3C7D" w14:textId="77777777" w:rsidR="00787725" w:rsidRPr="00787725" w:rsidRDefault="00787725" w:rsidP="00787725">
            <w:pPr>
              <w:rPr>
                <w:rFonts w:ascii="Verdana" w:hAnsi="Verdana"/>
                <w:sz w:val="20"/>
                <w:szCs w:val="20"/>
                <w:lang w:eastAsia="sl-SI"/>
              </w:rPr>
            </w:pPr>
            <w:r w:rsidRPr="00787725">
              <w:rPr>
                <w:rFonts w:ascii="Verdana" w:hAnsi="Verdana"/>
                <w:sz w:val="20"/>
                <w:szCs w:val="20"/>
                <w:lang w:eastAsia="sl-SI"/>
              </w:rPr>
              <w:t> </w:t>
            </w:r>
          </w:p>
        </w:tc>
        <w:tc>
          <w:tcPr>
            <w:tcW w:w="1520" w:type="dxa"/>
            <w:tcBorders>
              <w:top w:val="nil"/>
              <w:left w:val="nil"/>
              <w:bottom w:val="single" w:sz="4" w:space="0" w:color="auto"/>
              <w:right w:val="single" w:sz="4" w:space="0" w:color="auto"/>
            </w:tcBorders>
            <w:shd w:val="clear" w:color="000000" w:fill="F2DCDB"/>
            <w:noWrap/>
            <w:vAlign w:val="bottom"/>
            <w:hideMark/>
          </w:tcPr>
          <w:p w14:paraId="41FC3F88" w14:textId="77777777" w:rsidR="00787725" w:rsidRPr="00787725" w:rsidRDefault="00787725" w:rsidP="00787725">
            <w:pPr>
              <w:rPr>
                <w:rFonts w:ascii="Verdana" w:hAnsi="Verdana"/>
                <w:sz w:val="20"/>
                <w:szCs w:val="20"/>
                <w:lang w:eastAsia="sl-SI"/>
              </w:rPr>
            </w:pPr>
            <w:r w:rsidRPr="00787725">
              <w:rPr>
                <w:rFonts w:ascii="Verdana" w:hAnsi="Verdana"/>
                <w:sz w:val="20"/>
                <w:szCs w:val="20"/>
                <w:lang w:eastAsia="sl-SI"/>
              </w:rPr>
              <w:t> </w:t>
            </w:r>
          </w:p>
        </w:tc>
        <w:tc>
          <w:tcPr>
            <w:tcW w:w="1540" w:type="dxa"/>
            <w:gridSpan w:val="2"/>
            <w:tcBorders>
              <w:top w:val="nil"/>
              <w:left w:val="nil"/>
              <w:bottom w:val="single" w:sz="4" w:space="0" w:color="auto"/>
              <w:right w:val="single" w:sz="4" w:space="0" w:color="auto"/>
            </w:tcBorders>
            <w:shd w:val="clear" w:color="000000" w:fill="F2DCDB"/>
            <w:noWrap/>
            <w:vAlign w:val="bottom"/>
            <w:hideMark/>
          </w:tcPr>
          <w:p w14:paraId="051E201F" w14:textId="77777777" w:rsidR="00787725" w:rsidRPr="00787725" w:rsidRDefault="00787725" w:rsidP="00787725">
            <w:pPr>
              <w:rPr>
                <w:rFonts w:ascii="Verdana" w:hAnsi="Verdana"/>
                <w:sz w:val="20"/>
                <w:szCs w:val="20"/>
                <w:lang w:eastAsia="sl-SI"/>
              </w:rPr>
            </w:pPr>
            <w:r w:rsidRPr="00787725">
              <w:rPr>
                <w:rFonts w:ascii="Verdana" w:hAnsi="Verdana"/>
                <w:sz w:val="20"/>
                <w:szCs w:val="20"/>
                <w:lang w:eastAsia="sl-SI"/>
              </w:rPr>
              <w:t> </w:t>
            </w:r>
          </w:p>
        </w:tc>
        <w:tc>
          <w:tcPr>
            <w:tcW w:w="1660" w:type="dxa"/>
            <w:tcBorders>
              <w:top w:val="nil"/>
              <w:left w:val="nil"/>
              <w:bottom w:val="single" w:sz="4" w:space="0" w:color="auto"/>
              <w:right w:val="single" w:sz="8" w:space="0" w:color="auto"/>
            </w:tcBorders>
            <w:shd w:val="clear" w:color="000000" w:fill="F2DCDB"/>
            <w:noWrap/>
            <w:vAlign w:val="bottom"/>
            <w:hideMark/>
          </w:tcPr>
          <w:p w14:paraId="6FC30553"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101.114</w:t>
            </w:r>
          </w:p>
        </w:tc>
        <w:tc>
          <w:tcPr>
            <w:tcW w:w="1660" w:type="dxa"/>
            <w:tcBorders>
              <w:top w:val="nil"/>
              <w:left w:val="nil"/>
              <w:bottom w:val="single" w:sz="4" w:space="0" w:color="auto"/>
              <w:right w:val="single" w:sz="8" w:space="0" w:color="auto"/>
            </w:tcBorders>
            <w:shd w:val="clear" w:color="000000" w:fill="F2DCDB"/>
            <w:noWrap/>
            <w:vAlign w:val="bottom"/>
            <w:hideMark/>
          </w:tcPr>
          <w:p w14:paraId="27B0269B"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101.114</w:t>
            </w:r>
          </w:p>
        </w:tc>
      </w:tr>
      <w:tr w:rsidR="00787725" w:rsidRPr="00787725" w14:paraId="6A1BF3FE" w14:textId="77777777" w:rsidTr="00837755">
        <w:trPr>
          <w:trHeight w:val="255"/>
        </w:trPr>
        <w:tc>
          <w:tcPr>
            <w:tcW w:w="2988" w:type="dxa"/>
            <w:vMerge w:val="restart"/>
            <w:tcBorders>
              <w:top w:val="nil"/>
              <w:left w:val="single" w:sz="8" w:space="0" w:color="auto"/>
              <w:bottom w:val="single" w:sz="4" w:space="0" w:color="000000"/>
              <w:right w:val="single" w:sz="8" w:space="0" w:color="auto"/>
            </w:tcBorders>
            <w:shd w:val="clear" w:color="000000" w:fill="DCE6F1"/>
            <w:vAlign w:val="center"/>
            <w:hideMark/>
          </w:tcPr>
          <w:p w14:paraId="61312119" w14:textId="77777777" w:rsidR="00787725" w:rsidRPr="00787725" w:rsidRDefault="00787725" w:rsidP="00787725">
            <w:pPr>
              <w:jc w:val="center"/>
              <w:rPr>
                <w:rFonts w:ascii="Verdana" w:hAnsi="Verdana"/>
                <w:b/>
                <w:bCs/>
                <w:sz w:val="20"/>
                <w:szCs w:val="20"/>
                <w:lang w:eastAsia="sl-SI"/>
              </w:rPr>
            </w:pPr>
            <w:r w:rsidRPr="00787725">
              <w:rPr>
                <w:rFonts w:ascii="Verdana" w:hAnsi="Verdana"/>
                <w:b/>
                <w:bCs/>
                <w:sz w:val="20"/>
                <w:szCs w:val="20"/>
                <w:lang w:eastAsia="sl-SI"/>
              </w:rPr>
              <w:t>meteorna kanalizacija</w:t>
            </w:r>
          </w:p>
        </w:tc>
        <w:tc>
          <w:tcPr>
            <w:tcW w:w="707" w:type="dxa"/>
            <w:tcBorders>
              <w:top w:val="nil"/>
              <w:left w:val="nil"/>
              <w:bottom w:val="single" w:sz="4" w:space="0" w:color="auto"/>
              <w:right w:val="nil"/>
            </w:tcBorders>
            <w:shd w:val="clear" w:color="auto" w:fill="auto"/>
            <w:noWrap/>
            <w:vAlign w:val="bottom"/>
            <w:hideMark/>
          </w:tcPr>
          <w:p w14:paraId="34CF95C6"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m</w:t>
            </w:r>
          </w:p>
        </w:tc>
        <w:tc>
          <w:tcPr>
            <w:tcW w:w="1573" w:type="dxa"/>
            <w:tcBorders>
              <w:top w:val="nil"/>
              <w:left w:val="single" w:sz="4" w:space="0" w:color="auto"/>
              <w:bottom w:val="single" w:sz="4" w:space="0" w:color="auto"/>
              <w:right w:val="single" w:sz="4" w:space="0" w:color="auto"/>
            </w:tcBorders>
            <w:shd w:val="clear" w:color="auto" w:fill="auto"/>
            <w:noWrap/>
            <w:vAlign w:val="bottom"/>
            <w:hideMark/>
          </w:tcPr>
          <w:p w14:paraId="1AB190AB"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auto" w:fill="auto"/>
            <w:noWrap/>
            <w:vAlign w:val="bottom"/>
            <w:hideMark/>
          </w:tcPr>
          <w:p w14:paraId="2907AB64"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auto" w:fill="auto"/>
            <w:noWrap/>
            <w:vAlign w:val="bottom"/>
            <w:hideMark/>
          </w:tcPr>
          <w:p w14:paraId="2646E8CE" w14:textId="77777777" w:rsidR="00787725" w:rsidRPr="00787725" w:rsidRDefault="00787725" w:rsidP="00787725">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nil"/>
              <w:left w:val="nil"/>
              <w:bottom w:val="single" w:sz="4" w:space="0" w:color="auto"/>
              <w:right w:val="single" w:sz="4" w:space="0" w:color="auto"/>
            </w:tcBorders>
            <w:shd w:val="clear" w:color="auto" w:fill="auto"/>
            <w:noWrap/>
            <w:vAlign w:val="bottom"/>
            <w:hideMark/>
          </w:tcPr>
          <w:p w14:paraId="095DF9A3"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nil"/>
            </w:tcBorders>
            <w:shd w:val="clear" w:color="auto" w:fill="auto"/>
            <w:noWrap/>
            <w:vAlign w:val="bottom"/>
            <w:hideMark/>
          </w:tcPr>
          <w:p w14:paraId="753E8AAC"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37</w:t>
            </w:r>
          </w:p>
        </w:tc>
        <w:tc>
          <w:tcPr>
            <w:tcW w:w="1660" w:type="dxa"/>
            <w:tcBorders>
              <w:top w:val="nil"/>
              <w:left w:val="single" w:sz="8" w:space="0" w:color="auto"/>
              <w:bottom w:val="single" w:sz="4" w:space="0" w:color="auto"/>
              <w:right w:val="single" w:sz="8" w:space="0" w:color="auto"/>
            </w:tcBorders>
            <w:shd w:val="clear" w:color="auto" w:fill="auto"/>
            <w:noWrap/>
            <w:vAlign w:val="bottom"/>
            <w:hideMark/>
          </w:tcPr>
          <w:p w14:paraId="7B5AEBFB"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r>
      <w:tr w:rsidR="00787725" w:rsidRPr="00787725" w14:paraId="3157C992" w14:textId="77777777" w:rsidTr="00837755">
        <w:trPr>
          <w:trHeight w:val="255"/>
        </w:trPr>
        <w:tc>
          <w:tcPr>
            <w:tcW w:w="2988" w:type="dxa"/>
            <w:vMerge/>
            <w:tcBorders>
              <w:top w:val="nil"/>
              <w:left w:val="single" w:sz="8" w:space="0" w:color="auto"/>
              <w:bottom w:val="single" w:sz="4" w:space="0" w:color="000000"/>
              <w:right w:val="single" w:sz="8" w:space="0" w:color="auto"/>
            </w:tcBorders>
            <w:vAlign w:val="center"/>
            <w:hideMark/>
          </w:tcPr>
          <w:p w14:paraId="4D6C4232" w14:textId="77777777" w:rsidR="00787725" w:rsidRPr="00787725" w:rsidRDefault="00787725" w:rsidP="00787725">
            <w:pPr>
              <w:rPr>
                <w:rFonts w:ascii="Verdana" w:hAnsi="Verdana"/>
                <w:b/>
                <w:bCs/>
                <w:sz w:val="20"/>
                <w:szCs w:val="20"/>
                <w:lang w:eastAsia="sl-SI"/>
              </w:rPr>
            </w:pPr>
          </w:p>
        </w:tc>
        <w:tc>
          <w:tcPr>
            <w:tcW w:w="707" w:type="dxa"/>
            <w:tcBorders>
              <w:top w:val="nil"/>
              <w:left w:val="single" w:sz="4" w:space="0" w:color="auto"/>
              <w:bottom w:val="single" w:sz="4" w:space="0" w:color="auto"/>
              <w:right w:val="nil"/>
            </w:tcBorders>
            <w:shd w:val="clear" w:color="000000" w:fill="DCE6F1"/>
            <w:noWrap/>
            <w:vAlign w:val="bottom"/>
            <w:hideMark/>
          </w:tcPr>
          <w:p w14:paraId="4D3459B8"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 xml:space="preserve"> EUR </w:t>
            </w:r>
          </w:p>
        </w:tc>
        <w:tc>
          <w:tcPr>
            <w:tcW w:w="1573" w:type="dxa"/>
            <w:tcBorders>
              <w:top w:val="nil"/>
              <w:left w:val="single" w:sz="4" w:space="0" w:color="auto"/>
              <w:bottom w:val="single" w:sz="4" w:space="0" w:color="auto"/>
              <w:right w:val="single" w:sz="4" w:space="0" w:color="auto"/>
            </w:tcBorders>
            <w:shd w:val="clear" w:color="000000" w:fill="DCE6F1"/>
            <w:noWrap/>
            <w:vAlign w:val="bottom"/>
            <w:hideMark/>
          </w:tcPr>
          <w:p w14:paraId="6C62D4B6"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000000" w:fill="DCE6F1"/>
            <w:noWrap/>
            <w:vAlign w:val="bottom"/>
            <w:hideMark/>
          </w:tcPr>
          <w:p w14:paraId="26874766"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000000" w:fill="DCE6F1"/>
            <w:noWrap/>
            <w:vAlign w:val="bottom"/>
            <w:hideMark/>
          </w:tcPr>
          <w:p w14:paraId="2ECAE282"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nil"/>
              <w:left w:val="nil"/>
              <w:bottom w:val="single" w:sz="4" w:space="0" w:color="auto"/>
              <w:right w:val="single" w:sz="4" w:space="0" w:color="auto"/>
            </w:tcBorders>
            <w:shd w:val="clear" w:color="000000" w:fill="DCE6F1"/>
            <w:noWrap/>
            <w:vAlign w:val="bottom"/>
            <w:hideMark/>
          </w:tcPr>
          <w:p w14:paraId="38604F86"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nil"/>
            </w:tcBorders>
            <w:shd w:val="clear" w:color="000000" w:fill="DCE6F1"/>
            <w:noWrap/>
            <w:vAlign w:val="bottom"/>
            <w:hideMark/>
          </w:tcPr>
          <w:p w14:paraId="61D7874B"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xml:space="preserve">13.542 </w:t>
            </w:r>
          </w:p>
        </w:tc>
        <w:tc>
          <w:tcPr>
            <w:tcW w:w="1660" w:type="dxa"/>
            <w:tcBorders>
              <w:top w:val="nil"/>
              <w:left w:val="single" w:sz="8" w:space="0" w:color="auto"/>
              <w:bottom w:val="single" w:sz="4" w:space="0" w:color="auto"/>
              <w:right w:val="single" w:sz="8" w:space="0" w:color="auto"/>
            </w:tcBorders>
            <w:shd w:val="clear" w:color="000000" w:fill="DCE6F1"/>
            <w:noWrap/>
            <w:vAlign w:val="bottom"/>
            <w:hideMark/>
          </w:tcPr>
          <w:p w14:paraId="246E2A41"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xml:space="preserve">13.542 </w:t>
            </w:r>
          </w:p>
        </w:tc>
      </w:tr>
      <w:tr w:rsidR="00787725" w:rsidRPr="00787725" w14:paraId="00170D89" w14:textId="77777777" w:rsidTr="00837755">
        <w:trPr>
          <w:trHeight w:val="255"/>
        </w:trPr>
        <w:tc>
          <w:tcPr>
            <w:tcW w:w="2988" w:type="dxa"/>
            <w:vMerge w:val="restart"/>
            <w:tcBorders>
              <w:top w:val="nil"/>
              <w:left w:val="single" w:sz="8" w:space="0" w:color="auto"/>
              <w:bottom w:val="single" w:sz="4" w:space="0" w:color="000000"/>
              <w:right w:val="single" w:sz="8" w:space="0" w:color="auto"/>
            </w:tcBorders>
            <w:shd w:val="clear" w:color="000000" w:fill="FDE9D9"/>
            <w:vAlign w:val="center"/>
            <w:hideMark/>
          </w:tcPr>
          <w:p w14:paraId="0FDCA43C" w14:textId="77777777" w:rsidR="00787725" w:rsidRPr="00787725" w:rsidRDefault="00787725" w:rsidP="00787725">
            <w:pPr>
              <w:jc w:val="center"/>
              <w:rPr>
                <w:rFonts w:ascii="Verdana" w:hAnsi="Verdana"/>
                <w:b/>
                <w:bCs/>
                <w:color w:val="000000"/>
                <w:sz w:val="20"/>
                <w:szCs w:val="20"/>
                <w:lang w:eastAsia="sl-SI"/>
              </w:rPr>
            </w:pPr>
            <w:r w:rsidRPr="00787725">
              <w:rPr>
                <w:rFonts w:ascii="Verdana" w:hAnsi="Verdana"/>
                <w:b/>
                <w:bCs/>
                <w:color w:val="000000"/>
                <w:sz w:val="20"/>
                <w:szCs w:val="20"/>
                <w:lang w:eastAsia="sl-SI"/>
              </w:rPr>
              <w:t>plinovod - rekonstrukcija in prestavitev</w:t>
            </w:r>
          </w:p>
        </w:tc>
        <w:tc>
          <w:tcPr>
            <w:tcW w:w="707" w:type="dxa"/>
            <w:tcBorders>
              <w:top w:val="nil"/>
              <w:left w:val="nil"/>
              <w:bottom w:val="single" w:sz="4" w:space="0" w:color="auto"/>
              <w:right w:val="nil"/>
            </w:tcBorders>
            <w:shd w:val="clear" w:color="auto" w:fill="auto"/>
            <w:noWrap/>
            <w:vAlign w:val="bottom"/>
            <w:hideMark/>
          </w:tcPr>
          <w:p w14:paraId="1E953C22"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m</w:t>
            </w:r>
          </w:p>
        </w:tc>
        <w:tc>
          <w:tcPr>
            <w:tcW w:w="1573" w:type="dxa"/>
            <w:tcBorders>
              <w:top w:val="nil"/>
              <w:left w:val="single" w:sz="4" w:space="0" w:color="auto"/>
              <w:bottom w:val="single" w:sz="4" w:space="0" w:color="auto"/>
              <w:right w:val="single" w:sz="4" w:space="0" w:color="auto"/>
            </w:tcBorders>
            <w:shd w:val="clear" w:color="auto" w:fill="auto"/>
            <w:noWrap/>
            <w:vAlign w:val="bottom"/>
            <w:hideMark/>
          </w:tcPr>
          <w:p w14:paraId="5E30AFE1" w14:textId="77777777" w:rsidR="00787725" w:rsidRPr="00787725" w:rsidRDefault="00787725" w:rsidP="00787725">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auto" w:fill="auto"/>
            <w:noWrap/>
            <w:vAlign w:val="bottom"/>
            <w:hideMark/>
          </w:tcPr>
          <w:p w14:paraId="0CD8282D"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auto" w:fill="auto"/>
            <w:noWrap/>
            <w:vAlign w:val="bottom"/>
            <w:hideMark/>
          </w:tcPr>
          <w:p w14:paraId="5B8A0D3A"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nil"/>
              <w:left w:val="nil"/>
              <w:bottom w:val="single" w:sz="4" w:space="0" w:color="auto"/>
              <w:right w:val="single" w:sz="4" w:space="0" w:color="auto"/>
            </w:tcBorders>
            <w:shd w:val="clear" w:color="auto" w:fill="auto"/>
            <w:noWrap/>
            <w:vAlign w:val="bottom"/>
            <w:hideMark/>
          </w:tcPr>
          <w:p w14:paraId="5A2A63D4"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single" w:sz="8" w:space="0" w:color="auto"/>
            </w:tcBorders>
            <w:shd w:val="clear" w:color="auto" w:fill="auto"/>
            <w:vAlign w:val="bottom"/>
            <w:hideMark/>
          </w:tcPr>
          <w:p w14:paraId="27449C3A"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164</w:t>
            </w:r>
          </w:p>
        </w:tc>
        <w:tc>
          <w:tcPr>
            <w:tcW w:w="1660" w:type="dxa"/>
            <w:tcBorders>
              <w:top w:val="nil"/>
              <w:left w:val="nil"/>
              <w:bottom w:val="single" w:sz="4" w:space="0" w:color="auto"/>
              <w:right w:val="single" w:sz="8" w:space="0" w:color="auto"/>
            </w:tcBorders>
            <w:shd w:val="clear" w:color="auto" w:fill="auto"/>
            <w:noWrap/>
            <w:vAlign w:val="bottom"/>
            <w:hideMark/>
          </w:tcPr>
          <w:p w14:paraId="0E2A193E" w14:textId="77777777" w:rsidR="00787725" w:rsidRPr="00787725" w:rsidRDefault="00787725" w:rsidP="00F52CD1">
            <w:pPr>
              <w:jc w:val="right"/>
              <w:rPr>
                <w:rFonts w:ascii="Verdana" w:hAnsi="Verdana"/>
                <w:color w:val="FF0000"/>
                <w:sz w:val="20"/>
                <w:szCs w:val="20"/>
                <w:lang w:eastAsia="sl-SI"/>
              </w:rPr>
            </w:pPr>
            <w:r w:rsidRPr="00787725">
              <w:rPr>
                <w:rFonts w:ascii="Verdana" w:hAnsi="Verdana"/>
                <w:color w:val="FF0000"/>
                <w:sz w:val="20"/>
                <w:szCs w:val="20"/>
                <w:lang w:eastAsia="sl-SI"/>
              </w:rPr>
              <w:t> </w:t>
            </w:r>
          </w:p>
        </w:tc>
      </w:tr>
      <w:tr w:rsidR="00787725" w:rsidRPr="00787725" w14:paraId="180228CD" w14:textId="77777777" w:rsidTr="00837755">
        <w:trPr>
          <w:trHeight w:val="255"/>
        </w:trPr>
        <w:tc>
          <w:tcPr>
            <w:tcW w:w="2988" w:type="dxa"/>
            <w:vMerge/>
            <w:tcBorders>
              <w:top w:val="nil"/>
              <w:left w:val="single" w:sz="8" w:space="0" w:color="auto"/>
              <w:bottom w:val="single" w:sz="4" w:space="0" w:color="000000"/>
              <w:right w:val="single" w:sz="8" w:space="0" w:color="auto"/>
            </w:tcBorders>
            <w:vAlign w:val="center"/>
            <w:hideMark/>
          </w:tcPr>
          <w:p w14:paraId="0F6EE21E" w14:textId="77777777" w:rsidR="00787725" w:rsidRPr="00787725" w:rsidRDefault="00787725" w:rsidP="00787725">
            <w:pPr>
              <w:rPr>
                <w:rFonts w:ascii="Verdana" w:hAnsi="Verdana"/>
                <w:b/>
                <w:bCs/>
                <w:color w:val="000000"/>
                <w:sz w:val="20"/>
                <w:szCs w:val="20"/>
                <w:lang w:eastAsia="sl-SI"/>
              </w:rPr>
            </w:pPr>
          </w:p>
        </w:tc>
        <w:tc>
          <w:tcPr>
            <w:tcW w:w="707" w:type="dxa"/>
            <w:tcBorders>
              <w:top w:val="nil"/>
              <w:left w:val="single" w:sz="4" w:space="0" w:color="auto"/>
              <w:bottom w:val="single" w:sz="4" w:space="0" w:color="auto"/>
              <w:right w:val="single" w:sz="4" w:space="0" w:color="auto"/>
            </w:tcBorders>
            <w:shd w:val="clear" w:color="000000" w:fill="FDE9D9"/>
            <w:noWrap/>
            <w:vAlign w:val="bottom"/>
            <w:hideMark/>
          </w:tcPr>
          <w:p w14:paraId="2BE545DC"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 xml:space="preserve"> EUR </w:t>
            </w:r>
          </w:p>
        </w:tc>
        <w:tc>
          <w:tcPr>
            <w:tcW w:w="1573" w:type="dxa"/>
            <w:tcBorders>
              <w:top w:val="nil"/>
              <w:left w:val="nil"/>
              <w:bottom w:val="single" w:sz="4" w:space="0" w:color="auto"/>
              <w:right w:val="single" w:sz="4" w:space="0" w:color="auto"/>
            </w:tcBorders>
            <w:shd w:val="clear" w:color="000000" w:fill="FDE9D9"/>
            <w:noWrap/>
            <w:vAlign w:val="bottom"/>
            <w:hideMark/>
          </w:tcPr>
          <w:p w14:paraId="15B5C975"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000000" w:fill="FDE9D9"/>
            <w:noWrap/>
            <w:vAlign w:val="bottom"/>
            <w:hideMark/>
          </w:tcPr>
          <w:p w14:paraId="79FE482B"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000000" w:fill="FDE9D9"/>
            <w:noWrap/>
            <w:vAlign w:val="bottom"/>
            <w:hideMark/>
          </w:tcPr>
          <w:p w14:paraId="2B23A271"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nil"/>
              <w:left w:val="nil"/>
              <w:bottom w:val="single" w:sz="4" w:space="0" w:color="auto"/>
              <w:right w:val="single" w:sz="4" w:space="0" w:color="auto"/>
            </w:tcBorders>
            <w:shd w:val="clear" w:color="000000" w:fill="FDE9D9"/>
            <w:noWrap/>
            <w:vAlign w:val="bottom"/>
            <w:hideMark/>
          </w:tcPr>
          <w:p w14:paraId="111B969B"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single" w:sz="8" w:space="0" w:color="auto"/>
            </w:tcBorders>
            <w:shd w:val="clear" w:color="000000" w:fill="FDE9D9"/>
            <w:noWrap/>
            <w:vAlign w:val="bottom"/>
            <w:hideMark/>
          </w:tcPr>
          <w:p w14:paraId="6A6D6BB5"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xml:space="preserve">65.880 </w:t>
            </w:r>
          </w:p>
        </w:tc>
        <w:tc>
          <w:tcPr>
            <w:tcW w:w="1660" w:type="dxa"/>
            <w:tcBorders>
              <w:top w:val="nil"/>
              <w:left w:val="nil"/>
              <w:bottom w:val="single" w:sz="4" w:space="0" w:color="auto"/>
              <w:right w:val="single" w:sz="8" w:space="0" w:color="auto"/>
            </w:tcBorders>
            <w:shd w:val="clear" w:color="000000" w:fill="FDE9D9"/>
            <w:noWrap/>
            <w:vAlign w:val="bottom"/>
            <w:hideMark/>
          </w:tcPr>
          <w:p w14:paraId="02C9EFD3"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xml:space="preserve">65.880 </w:t>
            </w:r>
          </w:p>
        </w:tc>
      </w:tr>
      <w:tr w:rsidR="00787725" w:rsidRPr="00787725" w14:paraId="583F907A" w14:textId="77777777" w:rsidTr="00837755">
        <w:trPr>
          <w:trHeight w:val="255"/>
        </w:trPr>
        <w:tc>
          <w:tcPr>
            <w:tcW w:w="2988" w:type="dxa"/>
            <w:tcBorders>
              <w:top w:val="nil"/>
              <w:left w:val="single" w:sz="8" w:space="0" w:color="auto"/>
              <w:bottom w:val="single" w:sz="4" w:space="0" w:color="auto"/>
              <w:right w:val="single" w:sz="8" w:space="0" w:color="auto"/>
            </w:tcBorders>
            <w:shd w:val="clear" w:color="000000" w:fill="EBF1DE"/>
            <w:noWrap/>
            <w:vAlign w:val="bottom"/>
            <w:hideMark/>
          </w:tcPr>
          <w:p w14:paraId="25E40E54" w14:textId="77777777" w:rsidR="00787725" w:rsidRPr="00787725" w:rsidRDefault="00787725" w:rsidP="00787725">
            <w:pPr>
              <w:jc w:val="center"/>
              <w:rPr>
                <w:rFonts w:ascii="Verdana" w:hAnsi="Verdana"/>
                <w:b/>
                <w:bCs/>
                <w:sz w:val="20"/>
                <w:szCs w:val="20"/>
                <w:lang w:eastAsia="sl-SI"/>
              </w:rPr>
            </w:pPr>
            <w:r w:rsidRPr="00787725">
              <w:rPr>
                <w:rFonts w:ascii="Verdana" w:hAnsi="Verdana"/>
                <w:b/>
                <w:bCs/>
                <w:sz w:val="20"/>
                <w:szCs w:val="20"/>
                <w:lang w:eastAsia="sl-SI"/>
              </w:rPr>
              <w:t>drevesa</w:t>
            </w:r>
          </w:p>
        </w:tc>
        <w:tc>
          <w:tcPr>
            <w:tcW w:w="707" w:type="dxa"/>
            <w:tcBorders>
              <w:top w:val="nil"/>
              <w:left w:val="nil"/>
              <w:bottom w:val="single" w:sz="4" w:space="0" w:color="auto"/>
              <w:right w:val="nil"/>
            </w:tcBorders>
            <w:shd w:val="clear" w:color="000000" w:fill="EBF1DE"/>
            <w:noWrap/>
            <w:vAlign w:val="bottom"/>
            <w:hideMark/>
          </w:tcPr>
          <w:p w14:paraId="39066C6E"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EUR</w:t>
            </w:r>
          </w:p>
        </w:tc>
        <w:tc>
          <w:tcPr>
            <w:tcW w:w="1573" w:type="dxa"/>
            <w:tcBorders>
              <w:top w:val="nil"/>
              <w:left w:val="single" w:sz="4" w:space="0" w:color="auto"/>
              <w:bottom w:val="single" w:sz="4" w:space="0" w:color="auto"/>
              <w:right w:val="single" w:sz="4" w:space="0" w:color="auto"/>
            </w:tcBorders>
            <w:shd w:val="clear" w:color="000000" w:fill="EBF1DE"/>
            <w:noWrap/>
            <w:vAlign w:val="bottom"/>
            <w:hideMark/>
          </w:tcPr>
          <w:p w14:paraId="467A8F7A"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000000" w:fill="EBF1DE"/>
            <w:noWrap/>
            <w:vAlign w:val="bottom"/>
            <w:hideMark/>
          </w:tcPr>
          <w:p w14:paraId="66DF1B27"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000000" w:fill="EBF1DE"/>
            <w:noWrap/>
            <w:vAlign w:val="bottom"/>
            <w:hideMark/>
          </w:tcPr>
          <w:p w14:paraId="18218D39"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nil"/>
              <w:left w:val="nil"/>
              <w:bottom w:val="single" w:sz="4" w:space="0" w:color="auto"/>
              <w:right w:val="single" w:sz="4" w:space="0" w:color="auto"/>
            </w:tcBorders>
            <w:shd w:val="clear" w:color="000000" w:fill="EBF1DE"/>
            <w:noWrap/>
            <w:vAlign w:val="bottom"/>
            <w:hideMark/>
          </w:tcPr>
          <w:p w14:paraId="5A338651"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single" w:sz="8" w:space="0" w:color="auto"/>
            </w:tcBorders>
            <w:shd w:val="clear" w:color="000000" w:fill="EBF1DE"/>
            <w:noWrap/>
            <w:vAlign w:val="bottom"/>
            <w:hideMark/>
          </w:tcPr>
          <w:p w14:paraId="05B4BDA0"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1.342</w:t>
            </w:r>
          </w:p>
        </w:tc>
        <w:tc>
          <w:tcPr>
            <w:tcW w:w="1660" w:type="dxa"/>
            <w:tcBorders>
              <w:top w:val="nil"/>
              <w:left w:val="nil"/>
              <w:bottom w:val="single" w:sz="4" w:space="0" w:color="auto"/>
              <w:right w:val="single" w:sz="8" w:space="0" w:color="auto"/>
            </w:tcBorders>
            <w:shd w:val="clear" w:color="000000" w:fill="EBF1DE"/>
            <w:noWrap/>
            <w:vAlign w:val="bottom"/>
            <w:hideMark/>
          </w:tcPr>
          <w:p w14:paraId="01DB61B2"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1.342</w:t>
            </w:r>
          </w:p>
        </w:tc>
      </w:tr>
      <w:tr w:rsidR="00787725" w:rsidRPr="00787725" w14:paraId="01BF920C" w14:textId="77777777" w:rsidTr="00837755">
        <w:trPr>
          <w:trHeight w:val="510"/>
        </w:trPr>
        <w:tc>
          <w:tcPr>
            <w:tcW w:w="2988" w:type="dxa"/>
            <w:tcBorders>
              <w:top w:val="single" w:sz="4" w:space="0" w:color="auto"/>
              <w:left w:val="single" w:sz="8" w:space="0" w:color="auto"/>
              <w:bottom w:val="single" w:sz="4" w:space="0" w:color="auto"/>
              <w:right w:val="single" w:sz="8" w:space="0" w:color="auto"/>
            </w:tcBorders>
            <w:shd w:val="clear" w:color="auto" w:fill="auto"/>
            <w:vAlign w:val="bottom"/>
            <w:hideMark/>
          </w:tcPr>
          <w:p w14:paraId="1996759C" w14:textId="77777777" w:rsidR="00787725" w:rsidRPr="00787725" w:rsidRDefault="00787725" w:rsidP="00787725">
            <w:pPr>
              <w:rPr>
                <w:rFonts w:ascii="Verdana" w:hAnsi="Verdana"/>
                <w:b/>
                <w:bCs/>
                <w:color w:val="000000"/>
                <w:sz w:val="20"/>
                <w:szCs w:val="20"/>
                <w:lang w:eastAsia="sl-SI"/>
              </w:rPr>
            </w:pPr>
            <w:r w:rsidRPr="00787725">
              <w:rPr>
                <w:rFonts w:ascii="Verdana" w:hAnsi="Verdana"/>
                <w:b/>
                <w:bCs/>
                <w:color w:val="000000"/>
                <w:sz w:val="20"/>
                <w:szCs w:val="20"/>
                <w:lang w:eastAsia="sl-SI"/>
              </w:rPr>
              <w:t>projektna in investicijska dokumentacija</w:t>
            </w:r>
          </w:p>
        </w:tc>
        <w:tc>
          <w:tcPr>
            <w:tcW w:w="707" w:type="dxa"/>
            <w:tcBorders>
              <w:top w:val="single" w:sz="4" w:space="0" w:color="auto"/>
              <w:left w:val="nil"/>
              <w:bottom w:val="single" w:sz="4" w:space="0" w:color="auto"/>
              <w:right w:val="nil"/>
            </w:tcBorders>
            <w:shd w:val="clear" w:color="auto" w:fill="auto"/>
            <w:vAlign w:val="bottom"/>
            <w:hideMark/>
          </w:tcPr>
          <w:p w14:paraId="3C2AB19F" w14:textId="77777777" w:rsidR="00787725" w:rsidRPr="00787725" w:rsidRDefault="00787725" w:rsidP="00787725">
            <w:pPr>
              <w:jc w:val="right"/>
              <w:rPr>
                <w:rFonts w:ascii="Verdana" w:hAnsi="Verdana"/>
                <w:color w:val="000000"/>
                <w:sz w:val="20"/>
                <w:szCs w:val="20"/>
                <w:lang w:eastAsia="sl-SI"/>
              </w:rPr>
            </w:pPr>
            <w:r w:rsidRPr="00787725">
              <w:rPr>
                <w:rFonts w:ascii="Verdana" w:hAnsi="Verdana"/>
                <w:color w:val="000000"/>
                <w:sz w:val="20"/>
                <w:szCs w:val="20"/>
                <w:lang w:eastAsia="sl-SI"/>
              </w:rPr>
              <w:t>7%</w:t>
            </w:r>
          </w:p>
        </w:tc>
        <w:tc>
          <w:tcPr>
            <w:tcW w:w="15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ECF355"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single" w:sz="4" w:space="0" w:color="auto"/>
              <w:left w:val="nil"/>
              <w:bottom w:val="single" w:sz="4" w:space="0" w:color="auto"/>
              <w:right w:val="single" w:sz="4" w:space="0" w:color="auto"/>
            </w:tcBorders>
            <w:shd w:val="clear" w:color="auto" w:fill="auto"/>
            <w:noWrap/>
            <w:vAlign w:val="bottom"/>
            <w:hideMark/>
          </w:tcPr>
          <w:p w14:paraId="393FE42A"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single" w:sz="4" w:space="0" w:color="auto"/>
              <w:left w:val="nil"/>
              <w:bottom w:val="single" w:sz="4" w:space="0" w:color="auto"/>
              <w:right w:val="single" w:sz="4" w:space="0" w:color="auto"/>
            </w:tcBorders>
            <w:shd w:val="clear" w:color="auto" w:fill="auto"/>
            <w:noWrap/>
            <w:vAlign w:val="bottom"/>
            <w:hideMark/>
          </w:tcPr>
          <w:p w14:paraId="6320E264"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single" w:sz="4" w:space="0" w:color="auto"/>
              <w:left w:val="nil"/>
              <w:bottom w:val="single" w:sz="4" w:space="0" w:color="auto"/>
              <w:right w:val="single" w:sz="4" w:space="0" w:color="auto"/>
            </w:tcBorders>
            <w:shd w:val="clear" w:color="auto" w:fill="auto"/>
            <w:noWrap/>
            <w:vAlign w:val="bottom"/>
            <w:hideMark/>
          </w:tcPr>
          <w:p w14:paraId="7F9A0CF0"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single" w:sz="4" w:space="0" w:color="auto"/>
              <w:left w:val="nil"/>
              <w:bottom w:val="single" w:sz="4" w:space="0" w:color="auto"/>
              <w:right w:val="single" w:sz="8" w:space="0" w:color="auto"/>
            </w:tcBorders>
            <w:shd w:val="clear" w:color="auto" w:fill="auto"/>
            <w:noWrap/>
            <w:vAlign w:val="bottom"/>
            <w:hideMark/>
          </w:tcPr>
          <w:p w14:paraId="53EF41A2"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single" w:sz="4" w:space="0" w:color="auto"/>
              <w:left w:val="nil"/>
              <w:bottom w:val="single" w:sz="4" w:space="0" w:color="auto"/>
              <w:right w:val="single" w:sz="8" w:space="0" w:color="auto"/>
            </w:tcBorders>
            <w:shd w:val="clear" w:color="auto" w:fill="auto"/>
            <w:noWrap/>
            <w:vAlign w:val="bottom"/>
            <w:hideMark/>
          </w:tcPr>
          <w:p w14:paraId="1CB5B3CD"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17.992</w:t>
            </w:r>
          </w:p>
        </w:tc>
      </w:tr>
      <w:tr w:rsidR="00787725" w:rsidRPr="00787725" w14:paraId="3BAACD9D" w14:textId="77777777" w:rsidTr="00837755">
        <w:trPr>
          <w:trHeight w:val="255"/>
        </w:trPr>
        <w:tc>
          <w:tcPr>
            <w:tcW w:w="2988" w:type="dxa"/>
            <w:tcBorders>
              <w:top w:val="single" w:sz="4" w:space="0" w:color="auto"/>
              <w:left w:val="single" w:sz="8" w:space="0" w:color="auto"/>
              <w:bottom w:val="nil"/>
              <w:right w:val="single" w:sz="8" w:space="0" w:color="auto"/>
            </w:tcBorders>
            <w:shd w:val="clear" w:color="auto" w:fill="auto"/>
            <w:noWrap/>
            <w:vAlign w:val="bottom"/>
            <w:hideMark/>
          </w:tcPr>
          <w:p w14:paraId="2D529048" w14:textId="77777777" w:rsidR="00787725" w:rsidRPr="00787725" w:rsidRDefault="00787725" w:rsidP="00787725">
            <w:pPr>
              <w:rPr>
                <w:rFonts w:ascii="Verdana" w:hAnsi="Verdana"/>
                <w:b/>
                <w:bCs/>
                <w:color w:val="000000"/>
                <w:sz w:val="20"/>
                <w:szCs w:val="20"/>
                <w:lang w:eastAsia="sl-SI"/>
              </w:rPr>
            </w:pPr>
            <w:r w:rsidRPr="00787725">
              <w:rPr>
                <w:rFonts w:ascii="Verdana" w:hAnsi="Verdana"/>
                <w:b/>
                <w:bCs/>
                <w:color w:val="000000"/>
                <w:sz w:val="20"/>
                <w:szCs w:val="20"/>
                <w:lang w:eastAsia="sl-SI"/>
              </w:rPr>
              <w:t>inženiring in nadzor po GZ</w:t>
            </w:r>
          </w:p>
        </w:tc>
        <w:tc>
          <w:tcPr>
            <w:tcW w:w="707" w:type="dxa"/>
            <w:tcBorders>
              <w:top w:val="single" w:sz="4" w:space="0" w:color="auto"/>
              <w:left w:val="nil"/>
              <w:bottom w:val="nil"/>
              <w:right w:val="nil"/>
            </w:tcBorders>
            <w:shd w:val="clear" w:color="auto" w:fill="auto"/>
            <w:vAlign w:val="bottom"/>
            <w:hideMark/>
          </w:tcPr>
          <w:p w14:paraId="5375DD4B" w14:textId="77777777" w:rsidR="00787725" w:rsidRPr="00787725" w:rsidRDefault="00787725" w:rsidP="00787725">
            <w:pPr>
              <w:jc w:val="right"/>
              <w:rPr>
                <w:rFonts w:ascii="Verdana" w:hAnsi="Verdana"/>
                <w:color w:val="000000"/>
                <w:sz w:val="20"/>
                <w:szCs w:val="20"/>
                <w:lang w:eastAsia="sl-SI"/>
              </w:rPr>
            </w:pPr>
            <w:r w:rsidRPr="00787725">
              <w:rPr>
                <w:rFonts w:ascii="Verdana" w:hAnsi="Verdana"/>
                <w:color w:val="000000"/>
                <w:sz w:val="20"/>
                <w:szCs w:val="20"/>
                <w:lang w:eastAsia="sl-SI"/>
              </w:rPr>
              <w:t>4,5%</w:t>
            </w:r>
          </w:p>
        </w:tc>
        <w:tc>
          <w:tcPr>
            <w:tcW w:w="1573" w:type="dxa"/>
            <w:tcBorders>
              <w:top w:val="single" w:sz="4" w:space="0" w:color="auto"/>
              <w:left w:val="single" w:sz="4" w:space="0" w:color="auto"/>
              <w:bottom w:val="nil"/>
              <w:right w:val="single" w:sz="4" w:space="0" w:color="auto"/>
            </w:tcBorders>
            <w:shd w:val="clear" w:color="auto" w:fill="auto"/>
            <w:noWrap/>
            <w:vAlign w:val="bottom"/>
            <w:hideMark/>
          </w:tcPr>
          <w:p w14:paraId="6BB76D7F"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single" w:sz="4" w:space="0" w:color="auto"/>
              <w:left w:val="nil"/>
              <w:bottom w:val="nil"/>
              <w:right w:val="single" w:sz="4" w:space="0" w:color="auto"/>
            </w:tcBorders>
            <w:shd w:val="clear" w:color="auto" w:fill="auto"/>
            <w:noWrap/>
            <w:vAlign w:val="bottom"/>
            <w:hideMark/>
          </w:tcPr>
          <w:p w14:paraId="76F08683"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single" w:sz="4" w:space="0" w:color="auto"/>
              <w:left w:val="nil"/>
              <w:bottom w:val="nil"/>
              <w:right w:val="single" w:sz="4" w:space="0" w:color="auto"/>
            </w:tcBorders>
            <w:shd w:val="clear" w:color="auto" w:fill="auto"/>
            <w:noWrap/>
            <w:vAlign w:val="bottom"/>
            <w:hideMark/>
          </w:tcPr>
          <w:p w14:paraId="046546A8"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single" w:sz="4" w:space="0" w:color="auto"/>
              <w:left w:val="nil"/>
              <w:bottom w:val="nil"/>
              <w:right w:val="single" w:sz="4" w:space="0" w:color="auto"/>
            </w:tcBorders>
            <w:shd w:val="clear" w:color="auto" w:fill="auto"/>
            <w:noWrap/>
            <w:vAlign w:val="bottom"/>
            <w:hideMark/>
          </w:tcPr>
          <w:p w14:paraId="3C544045"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single" w:sz="4" w:space="0" w:color="auto"/>
              <w:left w:val="nil"/>
              <w:bottom w:val="nil"/>
              <w:right w:val="single" w:sz="8" w:space="0" w:color="auto"/>
            </w:tcBorders>
            <w:shd w:val="clear" w:color="auto" w:fill="auto"/>
            <w:noWrap/>
            <w:vAlign w:val="bottom"/>
            <w:hideMark/>
          </w:tcPr>
          <w:p w14:paraId="07327B79"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single" w:sz="4" w:space="0" w:color="auto"/>
              <w:left w:val="nil"/>
              <w:bottom w:val="single" w:sz="4" w:space="0" w:color="auto"/>
              <w:right w:val="single" w:sz="8" w:space="0" w:color="auto"/>
            </w:tcBorders>
            <w:shd w:val="clear" w:color="auto" w:fill="auto"/>
            <w:noWrap/>
            <w:vAlign w:val="bottom"/>
            <w:hideMark/>
          </w:tcPr>
          <w:p w14:paraId="36B793B8"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11.566</w:t>
            </w:r>
          </w:p>
        </w:tc>
      </w:tr>
      <w:tr w:rsidR="00787725" w:rsidRPr="00787725" w14:paraId="3870E69E" w14:textId="77777777" w:rsidTr="00837755">
        <w:trPr>
          <w:trHeight w:val="270"/>
        </w:trPr>
        <w:tc>
          <w:tcPr>
            <w:tcW w:w="2988"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14:paraId="229EDCB9" w14:textId="77777777" w:rsidR="00787725" w:rsidRPr="00787725" w:rsidRDefault="00787725" w:rsidP="00787725">
            <w:pPr>
              <w:rPr>
                <w:rFonts w:ascii="Verdana" w:hAnsi="Verdana"/>
                <w:b/>
                <w:bCs/>
                <w:color w:val="000000"/>
                <w:sz w:val="20"/>
                <w:szCs w:val="20"/>
                <w:lang w:eastAsia="sl-SI"/>
              </w:rPr>
            </w:pPr>
            <w:r w:rsidRPr="00787725">
              <w:rPr>
                <w:rFonts w:ascii="Verdana" w:hAnsi="Verdana"/>
                <w:b/>
                <w:bCs/>
                <w:color w:val="000000"/>
                <w:sz w:val="20"/>
                <w:szCs w:val="20"/>
                <w:lang w:eastAsia="sl-SI"/>
              </w:rPr>
              <w:t>nadzor občine po zakonu</w:t>
            </w:r>
          </w:p>
        </w:tc>
        <w:tc>
          <w:tcPr>
            <w:tcW w:w="707" w:type="dxa"/>
            <w:tcBorders>
              <w:top w:val="single" w:sz="4" w:space="0" w:color="auto"/>
              <w:left w:val="nil"/>
              <w:bottom w:val="single" w:sz="8" w:space="0" w:color="auto"/>
              <w:right w:val="nil"/>
            </w:tcBorders>
            <w:shd w:val="clear" w:color="auto" w:fill="auto"/>
            <w:vAlign w:val="bottom"/>
            <w:hideMark/>
          </w:tcPr>
          <w:p w14:paraId="43867322" w14:textId="77777777" w:rsidR="00787725" w:rsidRPr="00787725" w:rsidRDefault="00787725" w:rsidP="00787725">
            <w:pPr>
              <w:jc w:val="right"/>
              <w:rPr>
                <w:rFonts w:ascii="Verdana" w:hAnsi="Verdana"/>
                <w:color w:val="000000"/>
                <w:sz w:val="20"/>
                <w:szCs w:val="20"/>
                <w:lang w:eastAsia="sl-SI"/>
              </w:rPr>
            </w:pPr>
            <w:r w:rsidRPr="00787725">
              <w:rPr>
                <w:rFonts w:ascii="Verdana" w:hAnsi="Verdana"/>
                <w:color w:val="000000"/>
                <w:sz w:val="20"/>
                <w:szCs w:val="20"/>
                <w:lang w:eastAsia="sl-SI"/>
              </w:rPr>
              <w:t>0,9%</w:t>
            </w:r>
          </w:p>
        </w:tc>
        <w:tc>
          <w:tcPr>
            <w:tcW w:w="1573"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17FBB599"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single" w:sz="4" w:space="0" w:color="auto"/>
              <w:left w:val="nil"/>
              <w:bottom w:val="single" w:sz="8" w:space="0" w:color="auto"/>
              <w:right w:val="single" w:sz="4" w:space="0" w:color="auto"/>
            </w:tcBorders>
            <w:shd w:val="clear" w:color="auto" w:fill="auto"/>
            <w:noWrap/>
            <w:vAlign w:val="bottom"/>
            <w:hideMark/>
          </w:tcPr>
          <w:p w14:paraId="2E7264AF"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single" w:sz="4" w:space="0" w:color="auto"/>
              <w:left w:val="nil"/>
              <w:bottom w:val="single" w:sz="8" w:space="0" w:color="auto"/>
              <w:right w:val="single" w:sz="4" w:space="0" w:color="auto"/>
            </w:tcBorders>
            <w:shd w:val="clear" w:color="auto" w:fill="auto"/>
            <w:noWrap/>
            <w:vAlign w:val="bottom"/>
            <w:hideMark/>
          </w:tcPr>
          <w:p w14:paraId="758D4697"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single" w:sz="4" w:space="0" w:color="auto"/>
              <w:left w:val="nil"/>
              <w:bottom w:val="single" w:sz="8" w:space="0" w:color="auto"/>
              <w:right w:val="single" w:sz="4" w:space="0" w:color="auto"/>
            </w:tcBorders>
            <w:shd w:val="clear" w:color="auto" w:fill="auto"/>
            <w:noWrap/>
            <w:vAlign w:val="bottom"/>
            <w:hideMark/>
          </w:tcPr>
          <w:p w14:paraId="47DA17D3"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single" w:sz="4" w:space="0" w:color="auto"/>
              <w:left w:val="nil"/>
              <w:bottom w:val="single" w:sz="8" w:space="0" w:color="auto"/>
              <w:right w:val="single" w:sz="8" w:space="0" w:color="auto"/>
            </w:tcBorders>
            <w:shd w:val="clear" w:color="auto" w:fill="auto"/>
            <w:noWrap/>
            <w:vAlign w:val="bottom"/>
            <w:hideMark/>
          </w:tcPr>
          <w:p w14:paraId="14D0D4FE"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8" w:space="0" w:color="auto"/>
              <w:right w:val="single" w:sz="8" w:space="0" w:color="auto"/>
            </w:tcBorders>
            <w:shd w:val="clear" w:color="auto" w:fill="auto"/>
            <w:noWrap/>
            <w:vAlign w:val="bottom"/>
            <w:hideMark/>
          </w:tcPr>
          <w:p w14:paraId="2A87D7DC"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2.313</w:t>
            </w:r>
          </w:p>
        </w:tc>
      </w:tr>
      <w:tr w:rsidR="00787725" w:rsidRPr="00787725" w14:paraId="770F38E7" w14:textId="77777777" w:rsidTr="00837755">
        <w:trPr>
          <w:trHeight w:val="270"/>
        </w:trPr>
        <w:tc>
          <w:tcPr>
            <w:tcW w:w="2988" w:type="dxa"/>
            <w:tcBorders>
              <w:top w:val="nil"/>
              <w:left w:val="nil"/>
              <w:bottom w:val="nil"/>
              <w:right w:val="nil"/>
            </w:tcBorders>
            <w:shd w:val="clear" w:color="auto" w:fill="auto"/>
            <w:noWrap/>
            <w:vAlign w:val="bottom"/>
            <w:hideMark/>
          </w:tcPr>
          <w:p w14:paraId="57C7303F" w14:textId="77777777" w:rsidR="00787725" w:rsidRDefault="00787725" w:rsidP="00787725">
            <w:pPr>
              <w:jc w:val="right"/>
              <w:rPr>
                <w:rFonts w:ascii="Verdana" w:hAnsi="Verdana"/>
                <w:color w:val="000000"/>
                <w:sz w:val="20"/>
                <w:szCs w:val="20"/>
                <w:lang w:eastAsia="sl-SI"/>
              </w:rPr>
            </w:pPr>
          </w:p>
          <w:p w14:paraId="0F92D5B4" w14:textId="77777777" w:rsidR="000A015A" w:rsidRDefault="000A015A" w:rsidP="00787725">
            <w:pPr>
              <w:jc w:val="right"/>
              <w:rPr>
                <w:rFonts w:ascii="Verdana" w:hAnsi="Verdana"/>
                <w:color w:val="000000"/>
                <w:sz w:val="20"/>
                <w:szCs w:val="20"/>
                <w:lang w:eastAsia="sl-SI"/>
              </w:rPr>
            </w:pPr>
          </w:p>
          <w:p w14:paraId="5E4C111D" w14:textId="77777777" w:rsidR="000A015A" w:rsidRPr="00787725" w:rsidRDefault="000A015A" w:rsidP="00787725">
            <w:pPr>
              <w:jc w:val="right"/>
              <w:rPr>
                <w:rFonts w:ascii="Verdana" w:hAnsi="Verdana"/>
                <w:color w:val="000000"/>
                <w:sz w:val="20"/>
                <w:szCs w:val="20"/>
                <w:lang w:eastAsia="sl-SI"/>
              </w:rPr>
            </w:pPr>
          </w:p>
        </w:tc>
        <w:tc>
          <w:tcPr>
            <w:tcW w:w="707" w:type="dxa"/>
            <w:tcBorders>
              <w:top w:val="nil"/>
              <w:left w:val="nil"/>
              <w:bottom w:val="nil"/>
              <w:right w:val="nil"/>
            </w:tcBorders>
            <w:shd w:val="clear" w:color="auto" w:fill="auto"/>
            <w:noWrap/>
            <w:vAlign w:val="bottom"/>
            <w:hideMark/>
          </w:tcPr>
          <w:p w14:paraId="27397DF2" w14:textId="77777777" w:rsidR="00787725" w:rsidRPr="00787725" w:rsidRDefault="00787725" w:rsidP="00787725">
            <w:pPr>
              <w:rPr>
                <w:sz w:val="20"/>
                <w:szCs w:val="20"/>
                <w:lang w:eastAsia="sl-SI"/>
              </w:rPr>
            </w:pPr>
          </w:p>
        </w:tc>
        <w:tc>
          <w:tcPr>
            <w:tcW w:w="1573" w:type="dxa"/>
            <w:tcBorders>
              <w:top w:val="nil"/>
              <w:left w:val="nil"/>
              <w:bottom w:val="nil"/>
              <w:right w:val="nil"/>
            </w:tcBorders>
            <w:shd w:val="clear" w:color="auto" w:fill="auto"/>
            <w:noWrap/>
            <w:vAlign w:val="bottom"/>
            <w:hideMark/>
          </w:tcPr>
          <w:p w14:paraId="63A182C8" w14:textId="77777777" w:rsidR="00787725" w:rsidRPr="00787725" w:rsidRDefault="00787725" w:rsidP="00787725">
            <w:pPr>
              <w:rPr>
                <w:sz w:val="20"/>
                <w:szCs w:val="20"/>
                <w:lang w:eastAsia="sl-SI"/>
              </w:rPr>
            </w:pPr>
          </w:p>
        </w:tc>
        <w:tc>
          <w:tcPr>
            <w:tcW w:w="2092" w:type="dxa"/>
            <w:tcBorders>
              <w:top w:val="nil"/>
              <w:left w:val="nil"/>
              <w:bottom w:val="nil"/>
              <w:right w:val="nil"/>
            </w:tcBorders>
            <w:shd w:val="clear" w:color="auto" w:fill="auto"/>
            <w:noWrap/>
            <w:vAlign w:val="bottom"/>
            <w:hideMark/>
          </w:tcPr>
          <w:p w14:paraId="462312A4" w14:textId="77777777" w:rsidR="00787725" w:rsidRPr="00787725" w:rsidRDefault="00787725" w:rsidP="00787725">
            <w:pPr>
              <w:rPr>
                <w:sz w:val="20"/>
                <w:szCs w:val="20"/>
                <w:lang w:eastAsia="sl-SI"/>
              </w:rPr>
            </w:pPr>
          </w:p>
        </w:tc>
        <w:tc>
          <w:tcPr>
            <w:tcW w:w="1520" w:type="dxa"/>
            <w:tcBorders>
              <w:top w:val="nil"/>
              <w:left w:val="nil"/>
              <w:bottom w:val="nil"/>
              <w:right w:val="nil"/>
            </w:tcBorders>
            <w:shd w:val="clear" w:color="auto" w:fill="auto"/>
            <w:noWrap/>
            <w:vAlign w:val="bottom"/>
            <w:hideMark/>
          </w:tcPr>
          <w:p w14:paraId="4A8EEB34" w14:textId="77777777" w:rsidR="00787725" w:rsidRPr="00787725" w:rsidRDefault="00787725" w:rsidP="00787725">
            <w:pPr>
              <w:rPr>
                <w:sz w:val="20"/>
                <w:szCs w:val="20"/>
                <w:lang w:eastAsia="sl-SI"/>
              </w:rPr>
            </w:pPr>
          </w:p>
        </w:tc>
        <w:tc>
          <w:tcPr>
            <w:tcW w:w="1540" w:type="dxa"/>
            <w:gridSpan w:val="2"/>
            <w:tcBorders>
              <w:top w:val="nil"/>
              <w:left w:val="nil"/>
              <w:bottom w:val="nil"/>
              <w:right w:val="nil"/>
            </w:tcBorders>
            <w:shd w:val="clear" w:color="auto" w:fill="auto"/>
            <w:noWrap/>
            <w:vAlign w:val="bottom"/>
            <w:hideMark/>
          </w:tcPr>
          <w:p w14:paraId="67E20A9F" w14:textId="77777777" w:rsidR="00787725" w:rsidRPr="00787725" w:rsidRDefault="00787725" w:rsidP="00787725">
            <w:pPr>
              <w:rPr>
                <w:sz w:val="20"/>
                <w:szCs w:val="20"/>
                <w:lang w:eastAsia="sl-SI"/>
              </w:rPr>
            </w:pPr>
          </w:p>
        </w:tc>
        <w:tc>
          <w:tcPr>
            <w:tcW w:w="1660" w:type="dxa"/>
            <w:tcBorders>
              <w:top w:val="nil"/>
              <w:left w:val="nil"/>
              <w:bottom w:val="nil"/>
              <w:right w:val="nil"/>
            </w:tcBorders>
            <w:shd w:val="clear" w:color="auto" w:fill="auto"/>
            <w:noWrap/>
            <w:vAlign w:val="bottom"/>
            <w:hideMark/>
          </w:tcPr>
          <w:p w14:paraId="65BE62B5" w14:textId="77777777" w:rsidR="00787725" w:rsidRPr="00787725" w:rsidRDefault="00787725" w:rsidP="00787725">
            <w:pPr>
              <w:rPr>
                <w:sz w:val="20"/>
                <w:szCs w:val="20"/>
                <w:lang w:eastAsia="sl-SI"/>
              </w:rPr>
            </w:pPr>
          </w:p>
        </w:tc>
        <w:tc>
          <w:tcPr>
            <w:tcW w:w="1660" w:type="dxa"/>
            <w:tcBorders>
              <w:top w:val="nil"/>
              <w:left w:val="nil"/>
              <w:bottom w:val="nil"/>
              <w:right w:val="nil"/>
            </w:tcBorders>
            <w:shd w:val="clear" w:color="auto" w:fill="auto"/>
            <w:noWrap/>
            <w:vAlign w:val="bottom"/>
            <w:hideMark/>
          </w:tcPr>
          <w:p w14:paraId="53DD97A3" w14:textId="77777777" w:rsidR="00787725" w:rsidRPr="00787725" w:rsidRDefault="00787725" w:rsidP="00787725">
            <w:pPr>
              <w:rPr>
                <w:sz w:val="20"/>
                <w:szCs w:val="20"/>
                <w:lang w:eastAsia="sl-SI"/>
              </w:rPr>
            </w:pPr>
          </w:p>
        </w:tc>
      </w:tr>
      <w:tr w:rsidR="00787725" w:rsidRPr="00787725" w14:paraId="5709BF90" w14:textId="77777777" w:rsidTr="00837755">
        <w:trPr>
          <w:trHeight w:val="270"/>
        </w:trPr>
        <w:tc>
          <w:tcPr>
            <w:tcW w:w="8880" w:type="dxa"/>
            <w:gridSpan w:val="5"/>
            <w:tcBorders>
              <w:top w:val="single" w:sz="8" w:space="0" w:color="auto"/>
              <w:left w:val="single" w:sz="8" w:space="0" w:color="auto"/>
              <w:bottom w:val="single" w:sz="8" w:space="0" w:color="auto"/>
              <w:right w:val="nil"/>
            </w:tcBorders>
            <w:shd w:val="clear" w:color="000000" w:fill="92D050"/>
            <w:noWrap/>
            <w:vAlign w:val="bottom"/>
            <w:hideMark/>
          </w:tcPr>
          <w:p w14:paraId="1E06FD51" w14:textId="77777777" w:rsidR="00787725" w:rsidRPr="00787725" w:rsidRDefault="00787725" w:rsidP="00787725">
            <w:pPr>
              <w:rPr>
                <w:rFonts w:ascii="Verdana" w:hAnsi="Verdana"/>
                <w:b/>
                <w:bCs/>
                <w:color w:val="000000"/>
                <w:sz w:val="20"/>
                <w:szCs w:val="20"/>
                <w:lang w:eastAsia="sl-SI"/>
              </w:rPr>
            </w:pPr>
            <w:r w:rsidRPr="00787725">
              <w:rPr>
                <w:rFonts w:ascii="Verdana" w:hAnsi="Verdana"/>
                <w:b/>
                <w:bCs/>
                <w:color w:val="000000"/>
                <w:sz w:val="20"/>
                <w:szCs w:val="20"/>
                <w:lang w:eastAsia="sl-SI"/>
              </w:rPr>
              <w:t>ETAPA 5 - rekonstrukcija (širitev) Kavčičeve</w:t>
            </w:r>
          </w:p>
        </w:tc>
        <w:tc>
          <w:tcPr>
            <w:tcW w:w="3200" w:type="dxa"/>
            <w:gridSpan w:val="3"/>
            <w:tcBorders>
              <w:top w:val="single" w:sz="8" w:space="0" w:color="auto"/>
              <w:left w:val="nil"/>
              <w:bottom w:val="single" w:sz="8" w:space="0" w:color="auto"/>
              <w:right w:val="single" w:sz="8" w:space="0" w:color="000000"/>
            </w:tcBorders>
            <w:shd w:val="clear" w:color="000000" w:fill="92D050"/>
            <w:noWrap/>
            <w:vAlign w:val="bottom"/>
            <w:hideMark/>
          </w:tcPr>
          <w:p w14:paraId="0D30C899" w14:textId="77777777" w:rsidR="00787725" w:rsidRPr="00787725" w:rsidRDefault="00787725" w:rsidP="00787725">
            <w:pPr>
              <w:jc w:val="right"/>
              <w:rPr>
                <w:rFonts w:ascii="Verdana" w:hAnsi="Verdana"/>
                <w:b/>
                <w:bCs/>
                <w:color w:val="000000"/>
                <w:sz w:val="20"/>
                <w:szCs w:val="20"/>
                <w:lang w:eastAsia="sl-SI"/>
              </w:rPr>
            </w:pPr>
            <w:r w:rsidRPr="00787725">
              <w:rPr>
                <w:rFonts w:ascii="Verdana" w:hAnsi="Verdana"/>
                <w:b/>
                <w:bCs/>
                <w:color w:val="000000"/>
                <w:sz w:val="20"/>
                <w:szCs w:val="20"/>
                <w:lang w:eastAsia="sl-SI"/>
              </w:rPr>
              <w:t> </w:t>
            </w:r>
          </w:p>
        </w:tc>
        <w:tc>
          <w:tcPr>
            <w:tcW w:w="1660" w:type="dxa"/>
            <w:tcBorders>
              <w:top w:val="single" w:sz="8" w:space="0" w:color="auto"/>
              <w:left w:val="nil"/>
              <w:bottom w:val="nil"/>
              <w:right w:val="single" w:sz="8" w:space="0" w:color="auto"/>
            </w:tcBorders>
            <w:shd w:val="clear" w:color="000000" w:fill="92D050"/>
            <w:noWrap/>
            <w:vAlign w:val="bottom"/>
            <w:hideMark/>
          </w:tcPr>
          <w:p w14:paraId="238C4397" w14:textId="0CD61BE8" w:rsidR="00787725" w:rsidRPr="00787725" w:rsidRDefault="00787725" w:rsidP="00787725">
            <w:pPr>
              <w:jc w:val="center"/>
              <w:rPr>
                <w:rFonts w:ascii="Verdana" w:hAnsi="Verdana"/>
                <w:b/>
                <w:bCs/>
                <w:color w:val="000000"/>
                <w:sz w:val="20"/>
                <w:szCs w:val="20"/>
                <w:lang w:eastAsia="sl-SI"/>
              </w:rPr>
            </w:pPr>
            <w:r w:rsidRPr="00787725">
              <w:rPr>
                <w:rFonts w:ascii="Verdana" w:hAnsi="Verdana"/>
                <w:b/>
                <w:bCs/>
                <w:color w:val="000000"/>
                <w:sz w:val="20"/>
                <w:szCs w:val="20"/>
                <w:lang w:eastAsia="sl-SI"/>
              </w:rPr>
              <w:t>472.104,56 €</w:t>
            </w:r>
          </w:p>
        </w:tc>
      </w:tr>
      <w:tr w:rsidR="00787725" w:rsidRPr="00787725" w14:paraId="75108794" w14:textId="77777777" w:rsidTr="00837755">
        <w:trPr>
          <w:trHeight w:val="1275"/>
        </w:trPr>
        <w:tc>
          <w:tcPr>
            <w:tcW w:w="2988" w:type="dxa"/>
            <w:tcBorders>
              <w:top w:val="nil"/>
              <w:left w:val="single" w:sz="8" w:space="0" w:color="auto"/>
              <w:bottom w:val="single" w:sz="4" w:space="0" w:color="auto"/>
              <w:right w:val="single" w:sz="8" w:space="0" w:color="auto"/>
            </w:tcBorders>
            <w:shd w:val="clear" w:color="auto" w:fill="auto"/>
            <w:noWrap/>
            <w:vAlign w:val="bottom"/>
            <w:hideMark/>
          </w:tcPr>
          <w:p w14:paraId="2C06CAA2"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707" w:type="dxa"/>
            <w:tcBorders>
              <w:top w:val="nil"/>
              <w:left w:val="nil"/>
              <w:bottom w:val="single" w:sz="4" w:space="0" w:color="auto"/>
              <w:right w:val="nil"/>
            </w:tcBorders>
            <w:shd w:val="clear" w:color="auto" w:fill="auto"/>
            <w:noWrap/>
            <w:vAlign w:val="center"/>
            <w:hideMark/>
          </w:tcPr>
          <w:p w14:paraId="1B988218"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enota</w:t>
            </w:r>
          </w:p>
        </w:tc>
        <w:tc>
          <w:tcPr>
            <w:tcW w:w="1573" w:type="dxa"/>
            <w:tcBorders>
              <w:top w:val="nil"/>
              <w:left w:val="single" w:sz="4" w:space="0" w:color="auto"/>
              <w:bottom w:val="single" w:sz="4" w:space="0" w:color="auto"/>
              <w:right w:val="single" w:sz="4" w:space="0" w:color="auto"/>
            </w:tcBorders>
            <w:shd w:val="clear" w:color="auto" w:fill="auto"/>
            <w:hideMark/>
          </w:tcPr>
          <w:p w14:paraId="44C39302"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U2</w:t>
            </w:r>
            <w:r w:rsidRPr="00787725">
              <w:rPr>
                <w:rFonts w:ascii="Verdana" w:hAnsi="Verdana"/>
                <w:color w:val="000000"/>
                <w:sz w:val="20"/>
                <w:szCs w:val="20"/>
                <w:lang w:eastAsia="sl-SI"/>
              </w:rPr>
              <w:br/>
              <w:t>rekonstrukcija Jelinčičeve</w:t>
            </w:r>
          </w:p>
        </w:tc>
        <w:tc>
          <w:tcPr>
            <w:tcW w:w="2092" w:type="dxa"/>
            <w:tcBorders>
              <w:top w:val="nil"/>
              <w:left w:val="nil"/>
              <w:bottom w:val="single" w:sz="4" w:space="0" w:color="auto"/>
              <w:right w:val="single" w:sz="4" w:space="0" w:color="auto"/>
            </w:tcBorders>
            <w:shd w:val="clear" w:color="auto" w:fill="auto"/>
            <w:hideMark/>
          </w:tcPr>
          <w:p w14:paraId="1DEB87B9"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U3</w:t>
            </w:r>
            <w:r w:rsidRPr="00787725">
              <w:rPr>
                <w:rFonts w:ascii="Verdana" w:hAnsi="Verdana"/>
                <w:color w:val="000000"/>
                <w:sz w:val="20"/>
                <w:szCs w:val="20"/>
                <w:lang w:eastAsia="sl-SI"/>
              </w:rPr>
              <w:br/>
              <w:t>priključek na Šmartinsko</w:t>
            </w:r>
          </w:p>
        </w:tc>
        <w:tc>
          <w:tcPr>
            <w:tcW w:w="1520" w:type="dxa"/>
            <w:tcBorders>
              <w:top w:val="nil"/>
              <w:left w:val="nil"/>
              <w:bottom w:val="single" w:sz="4" w:space="0" w:color="auto"/>
              <w:right w:val="single" w:sz="4" w:space="0" w:color="auto"/>
            </w:tcBorders>
            <w:shd w:val="clear" w:color="auto" w:fill="auto"/>
            <w:hideMark/>
          </w:tcPr>
          <w:p w14:paraId="6FC28F6F"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U3</w:t>
            </w:r>
            <w:r w:rsidRPr="00787725">
              <w:rPr>
                <w:rFonts w:ascii="Verdana" w:hAnsi="Verdana"/>
                <w:color w:val="000000"/>
                <w:sz w:val="20"/>
                <w:szCs w:val="20"/>
                <w:lang w:eastAsia="sl-SI"/>
              </w:rPr>
              <w:br/>
              <w:t>od Torkarjeve do Rožičeve</w:t>
            </w:r>
          </w:p>
        </w:tc>
        <w:tc>
          <w:tcPr>
            <w:tcW w:w="1540" w:type="dxa"/>
            <w:gridSpan w:val="2"/>
            <w:tcBorders>
              <w:top w:val="nil"/>
              <w:left w:val="nil"/>
              <w:bottom w:val="single" w:sz="4" w:space="0" w:color="auto"/>
              <w:right w:val="single" w:sz="4" w:space="0" w:color="auto"/>
            </w:tcBorders>
            <w:shd w:val="clear" w:color="auto" w:fill="auto"/>
            <w:hideMark/>
          </w:tcPr>
          <w:p w14:paraId="16057D41"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U5</w:t>
            </w:r>
            <w:r w:rsidRPr="00787725">
              <w:rPr>
                <w:rFonts w:ascii="Verdana" w:hAnsi="Verdana"/>
                <w:color w:val="000000"/>
                <w:sz w:val="20"/>
                <w:szCs w:val="20"/>
                <w:lang w:eastAsia="sl-SI"/>
              </w:rPr>
              <w:br/>
              <w:t>enosmerni priključek na Pokopališko</w:t>
            </w:r>
          </w:p>
        </w:tc>
        <w:tc>
          <w:tcPr>
            <w:tcW w:w="1660" w:type="dxa"/>
            <w:tcBorders>
              <w:top w:val="nil"/>
              <w:left w:val="nil"/>
              <w:bottom w:val="single" w:sz="4" w:space="0" w:color="auto"/>
              <w:right w:val="single" w:sz="8" w:space="0" w:color="auto"/>
            </w:tcBorders>
            <w:shd w:val="clear" w:color="auto" w:fill="auto"/>
            <w:hideMark/>
          </w:tcPr>
          <w:p w14:paraId="6BA2D7B0"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U6</w:t>
            </w:r>
            <w:r w:rsidRPr="00787725">
              <w:rPr>
                <w:rFonts w:ascii="Verdana" w:hAnsi="Verdana"/>
                <w:color w:val="000000"/>
                <w:sz w:val="20"/>
                <w:szCs w:val="20"/>
                <w:lang w:eastAsia="sl-SI"/>
              </w:rPr>
              <w:br/>
              <w:t>Rožičeva, postaja LPP in priključek na Kavčičevo</w:t>
            </w:r>
          </w:p>
        </w:tc>
        <w:tc>
          <w:tcPr>
            <w:tcW w:w="1660" w:type="dxa"/>
            <w:tcBorders>
              <w:top w:val="single" w:sz="8" w:space="0" w:color="auto"/>
              <w:left w:val="nil"/>
              <w:bottom w:val="single" w:sz="4" w:space="0" w:color="auto"/>
              <w:right w:val="single" w:sz="8" w:space="0" w:color="auto"/>
            </w:tcBorders>
            <w:shd w:val="clear" w:color="auto" w:fill="auto"/>
            <w:vAlign w:val="center"/>
            <w:hideMark/>
          </w:tcPr>
          <w:p w14:paraId="61397A2A"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SKUPAJ</w:t>
            </w:r>
          </w:p>
        </w:tc>
      </w:tr>
      <w:tr w:rsidR="00787725" w:rsidRPr="00787725" w14:paraId="06B56653" w14:textId="77777777" w:rsidTr="00837755">
        <w:trPr>
          <w:trHeight w:val="300"/>
        </w:trPr>
        <w:tc>
          <w:tcPr>
            <w:tcW w:w="2988" w:type="dxa"/>
            <w:vMerge w:val="restart"/>
            <w:tcBorders>
              <w:top w:val="nil"/>
              <w:left w:val="single" w:sz="8" w:space="0" w:color="auto"/>
              <w:bottom w:val="single" w:sz="4" w:space="0" w:color="000000"/>
              <w:right w:val="single" w:sz="8" w:space="0" w:color="auto"/>
            </w:tcBorders>
            <w:shd w:val="clear" w:color="000000" w:fill="F2F2F2"/>
            <w:noWrap/>
            <w:vAlign w:val="center"/>
            <w:hideMark/>
          </w:tcPr>
          <w:p w14:paraId="162E2F4E" w14:textId="77777777" w:rsidR="00787725" w:rsidRPr="00787725" w:rsidRDefault="00787725" w:rsidP="00787725">
            <w:pPr>
              <w:jc w:val="center"/>
              <w:rPr>
                <w:rFonts w:ascii="Verdana" w:hAnsi="Verdana"/>
                <w:b/>
                <w:bCs/>
                <w:color w:val="000000"/>
                <w:sz w:val="20"/>
                <w:szCs w:val="20"/>
                <w:lang w:eastAsia="sl-SI"/>
              </w:rPr>
            </w:pPr>
            <w:r w:rsidRPr="00787725">
              <w:rPr>
                <w:rFonts w:ascii="Verdana" w:hAnsi="Verdana"/>
                <w:b/>
                <w:bCs/>
                <w:color w:val="000000"/>
                <w:sz w:val="20"/>
                <w:szCs w:val="20"/>
                <w:lang w:eastAsia="sl-SI"/>
              </w:rPr>
              <w:t xml:space="preserve">ceste </w:t>
            </w:r>
          </w:p>
        </w:tc>
        <w:tc>
          <w:tcPr>
            <w:tcW w:w="707" w:type="dxa"/>
            <w:tcBorders>
              <w:top w:val="nil"/>
              <w:left w:val="nil"/>
              <w:bottom w:val="single" w:sz="4" w:space="0" w:color="auto"/>
              <w:right w:val="nil"/>
            </w:tcBorders>
            <w:shd w:val="clear" w:color="auto" w:fill="auto"/>
            <w:noWrap/>
            <w:vAlign w:val="bottom"/>
            <w:hideMark/>
          </w:tcPr>
          <w:p w14:paraId="04D9849A"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m</w:t>
            </w:r>
            <w:r w:rsidRPr="00787725">
              <w:rPr>
                <w:rFonts w:ascii="Verdana" w:hAnsi="Verdana"/>
                <w:color w:val="000000"/>
                <w:sz w:val="20"/>
                <w:szCs w:val="20"/>
                <w:vertAlign w:val="superscript"/>
                <w:lang w:eastAsia="sl-SI"/>
              </w:rPr>
              <w:t>2</w:t>
            </w:r>
          </w:p>
        </w:tc>
        <w:tc>
          <w:tcPr>
            <w:tcW w:w="1573" w:type="dxa"/>
            <w:tcBorders>
              <w:top w:val="nil"/>
              <w:left w:val="single" w:sz="4" w:space="0" w:color="auto"/>
              <w:bottom w:val="single" w:sz="4" w:space="0" w:color="auto"/>
              <w:right w:val="single" w:sz="4" w:space="0" w:color="auto"/>
            </w:tcBorders>
            <w:shd w:val="clear" w:color="auto" w:fill="auto"/>
            <w:noWrap/>
            <w:vAlign w:val="bottom"/>
            <w:hideMark/>
          </w:tcPr>
          <w:p w14:paraId="27C0C371"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auto" w:fill="auto"/>
            <w:noWrap/>
            <w:vAlign w:val="bottom"/>
            <w:hideMark/>
          </w:tcPr>
          <w:p w14:paraId="29168212"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auto" w:fill="auto"/>
            <w:noWrap/>
            <w:vAlign w:val="bottom"/>
            <w:hideMark/>
          </w:tcPr>
          <w:p w14:paraId="5F88B2F8"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nil"/>
              <w:left w:val="nil"/>
              <w:bottom w:val="single" w:sz="4" w:space="0" w:color="auto"/>
              <w:right w:val="single" w:sz="4" w:space="0" w:color="auto"/>
            </w:tcBorders>
            <w:shd w:val="clear" w:color="auto" w:fill="auto"/>
            <w:noWrap/>
            <w:vAlign w:val="bottom"/>
            <w:hideMark/>
          </w:tcPr>
          <w:p w14:paraId="1A46CA68" w14:textId="77777777" w:rsidR="00787725" w:rsidRPr="00787725" w:rsidRDefault="00787725" w:rsidP="00787725">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single" w:sz="4" w:space="0" w:color="auto"/>
            </w:tcBorders>
            <w:shd w:val="clear" w:color="auto" w:fill="auto"/>
            <w:noWrap/>
            <w:vAlign w:val="bottom"/>
            <w:hideMark/>
          </w:tcPr>
          <w:p w14:paraId="28CFCA5B"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175</w:t>
            </w:r>
          </w:p>
        </w:tc>
        <w:tc>
          <w:tcPr>
            <w:tcW w:w="1660" w:type="dxa"/>
            <w:tcBorders>
              <w:top w:val="nil"/>
              <w:left w:val="single" w:sz="8" w:space="0" w:color="auto"/>
              <w:bottom w:val="single" w:sz="4" w:space="0" w:color="auto"/>
              <w:right w:val="single" w:sz="8" w:space="0" w:color="auto"/>
            </w:tcBorders>
            <w:shd w:val="clear" w:color="auto" w:fill="auto"/>
            <w:noWrap/>
            <w:vAlign w:val="bottom"/>
            <w:hideMark/>
          </w:tcPr>
          <w:p w14:paraId="4692BEFA"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r>
      <w:tr w:rsidR="00787725" w:rsidRPr="00787725" w14:paraId="04BB502E" w14:textId="77777777" w:rsidTr="00837755">
        <w:trPr>
          <w:trHeight w:val="255"/>
        </w:trPr>
        <w:tc>
          <w:tcPr>
            <w:tcW w:w="2988" w:type="dxa"/>
            <w:vMerge/>
            <w:tcBorders>
              <w:top w:val="nil"/>
              <w:left w:val="single" w:sz="8" w:space="0" w:color="auto"/>
              <w:bottom w:val="single" w:sz="4" w:space="0" w:color="000000"/>
              <w:right w:val="single" w:sz="8" w:space="0" w:color="auto"/>
            </w:tcBorders>
            <w:vAlign w:val="center"/>
            <w:hideMark/>
          </w:tcPr>
          <w:p w14:paraId="78232809" w14:textId="77777777" w:rsidR="00787725" w:rsidRPr="00787725" w:rsidRDefault="00787725" w:rsidP="00787725">
            <w:pPr>
              <w:rPr>
                <w:rFonts w:ascii="Verdana" w:hAnsi="Verdana"/>
                <w:b/>
                <w:bCs/>
                <w:color w:val="000000"/>
                <w:sz w:val="20"/>
                <w:szCs w:val="20"/>
                <w:lang w:eastAsia="sl-SI"/>
              </w:rPr>
            </w:pPr>
          </w:p>
        </w:tc>
        <w:tc>
          <w:tcPr>
            <w:tcW w:w="707" w:type="dxa"/>
            <w:tcBorders>
              <w:top w:val="nil"/>
              <w:left w:val="nil"/>
              <w:bottom w:val="single" w:sz="4" w:space="0" w:color="auto"/>
              <w:right w:val="nil"/>
            </w:tcBorders>
            <w:shd w:val="clear" w:color="000000" w:fill="F2F2F2"/>
            <w:noWrap/>
            <w:vAlign w:val="bottom"/>
            <w:hideMark/>
          </w:tcPr>
          <w:p w14:paraId="77C3CFB6"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EUR</w:t>
            </w:r>
          </w:p>
        </w:tc>
        <w:tc>
          <w:tcPr>
            <w:tcW w:w="1573" w:type="dxa"/>
            <w:tcBorders>
              <w:top w:val="nil"/>
              <w:left w:val="single" w:sz="4" w:space="0" w:color="auto"/>
              <w:bottom w:val="single" w:sz="4" w:space="0" w:color="auto"/>
              <w:right w:val="single" w:sz="4" w:space="0" w:color="auto"/>
            </w:tcBorders>
            <w:shd w:val="clear" w:color="000000" w:fill="F2F2F2"/>
            <w:noWrap/>
            <w:vAlign w:val="bottom"/>
            <w:hideMark/>
          </w:tcPr>
          <w:p w14:paraId="2E046F6E"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000000" w:fill="F2F2F2"/>
            <w:noWrap/>
            <w:vAlign w:val="bottom"/>
            <w:hideMark/>
          </w:tcPr>
          <w:p w14:paraId="7B33A19B"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000000" w:fill="F2F2F2"/>
            <w:noWrap/>
            <w:vAlign w:val="bottom"/>
            <w:hideMark/>
          </w:tcPr>
          <w:p w14:paraId="06CB9E90"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nil"/>
              <w:left w:val="nil"/>
              <w:bottom w:val="single" w:sz="4" w:space="0" w:color="auto"/>
              <w:right w:val="single" w:sz="4" w:space="0" w:color="auto"/>
            </w:tcBorders>
            <w:shd w:val="clear" w:color="000000" w:fill="F2F2F2"/>
            <w:noWrap/>
            <w:vAlign w:val="bottom"/>
            <w:hideMark/>
          </w:tcPr>
          <w:p w14:paraId="4C8EB97A"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single" w:sz="8" w:space="0" w:color="auto"/>
            </w:tcBorders>
            <w:shd w:val="clear" w:color="000000" w:fill="F2F2F2"/>
            <w:noWrap/>
            <w:vAlign w:val="bottom"/>
            <w:hideMark/>
          </w:tcPr>
          <w:p w14:paraId="1A6E5BE2"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11.743</w:t>
            </w:r>
          </w:p>
        </w:tc>
        <w:tc>
          <w:tcPr>
            <w:tcW w:w="1660" w:type="dxa"/>
            <w:tcBorders>
              <w:top w:val="nil"/>
              <w:left w:val="nil"/>
              <w:bottom w:val="single" w:sz="4" w:space="0" w:color="auto"/>
              <w:right w:val="single" w:sz="8" w:space="0" w:color="auto"/>
            </w:tcBorders>
            <w:shd w:val="clear" w:color="000000" w:fill="F2F2F2"/>
            <w:noWrap/>
            <w:vAlign w:val="bottom"/>
            <w:hideMark/>
          </w:tcPr>
          <w:p w14:paraId="16C7A96C"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xml:space="preserve">11.743 </w:t>
            </w:r>
          </w:p>
        </w:tc>
      </w:tr>
      <w:tr w:rsidR="00787725" w:rsidRPr="00787725" w14:paraId="677BAA43" w14:textId="77777777" w:rsidTr="00837755">
        <w:trPr>
          <w:trHeight w:val="300"/>
        </w:trPr>
        <w:tc>
          <w:tcPr>
            <w:tcW w:w="2988" w:type="dxa"/>
            <w:vMerge w:val="restart"/>
            <w:tcBorders>
              <w:top w:val="nil"/>
              <w:left w:val="single" w:sz="8" w:space="0" w:color="auto"/>
              <w:bottom w:val="single" w:sz="4" w:space="0" w:color="000000"/>
              <w:right w:val="single" w:sz="8" w:space="0" w:color="auto"/>
            </w:tcBorders>
            <w:shd w:val="clear" w:color="000000" w:fill="F2F2F2"/>
            <w:noWrap/>
            <w:vAlign w:val="center"/>
            <w:hideMark/>
          </w:tcPr>
          <w:p w14:paraId="20FFB42D" w14:textId="77777777" w:rsidR="00787725" w:rsidRPr="00787725" w:rsidRDefault="00787725" w:rsidP="00787725">
            <w:pPr>
              <w:jc w:val="center"/>
              <w:rPr>
                <w:rFonts w:ascii="Verdana" w:hAnsi="Verdana"/>
                <w:b/>
                <w:bCs/>
                <w:color w:val="000000"/>
                <w:sz w:val="20"/>
                <w:szCs w:val="20"/>
                <w:lang w:eastAsia="sl-SI"/>
              </w:rPr>
            </w:pPr>
            <w:r w:rsidRPr="00787725">
              <w:rPr>
                <w:rFonts w:ascii="Verdana" w:hAnsi="Verdana"/>
                <w:b/>
                <w:bCs/>
                <w:color w:val="000000"/>
                <w:sz w:val="20"/>
                <w:szCs w:val="20"/>
                <w:lang w:eastAsia="sl-SI"/>
              </w:rPr>
              <w:t>pločniki</w:t>
            </w:r>
          </w:p>
        </w:tc>
        <w:tc>
          <w:tcPr>
            <w:tcW w:w="707" w:type="dxa"/>
            <w:tcBorders>
              <w:top w:val="nil"/>
              <w:left w:val="nil"/>
              <w:bottom w:val="single" w:sz="4" w:space="0" w:color="auto"/>
              <w:right w:val="nil"/>
            </w:tcBorders>
            <w:shd w:val="clear" w:color="auto" w:fill="auto"/>
            <w:noWrap/>
            <w:vAlign w:val="bottom"/>
            <w:hideMark/>
          </w:tcPr>
          <w:p w14:paraId="0CAFF66C"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m</w:t>
            </w:r>
            <w:r w:rsidRPr="00787725">
              <w:rPr>
                <w:rFonts w:ascii="Verdana" w:hAnsi="Verdana"/>
                <w:color w:val="000000"/>
                <w:sz w:val="20"/>
                <w:szCs w:val="20"/>
                <w:vertAlign w:val="superscript"/>
                <w:lang w:eastAsia="sl-SI"/>
              </w:rPr>
              <w:t>2</w:t>
            </w:r>
          </w:p>
        </w:tc>
        <w:tc>
          <w:tcPr>
            <w:tcW w:w="1573" w:type="dxa"/>
            <w:tcBorders>
              <w:top w:val="nil"/>
              <w:left w:val="single" w:sz="4" w:space="0" w:color="auto"/>
              <w:bottom w:val="single" w:sz="4" w:space="0" w:color="auto"/>
              <w:right w:val="single" w:sz="4" w:space="0" w:color="auto"/>
            </w:tcBorders>
            <w:shd w:val="clear" w:color="auto" w:fill="auto"/>
            <w:noWrap/>
            <w:vAlign w:val="bottom"/>
            <w:hideMark/>
          </w:tcPr>
          <w:p w14:paraId="558D3911"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auto" w:fill="auto"/>
            <w:noWrap/>
            <w:vAlign w:val="bottom"/>
            <w:hideMark/>
          </w:tcPr>
          <w:p w14:paraId="25D324FB"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auto" w:fill="auto"/>
            <w:noWrap/>
            <w:vAlign w:val="bottom"/>
            <w:hideMark/>
          </w:tcPr>
          <w:p w14:paraId="303E88ED"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nil"/>
              <w:left w:val="nil"/>
              <w:bottom w:val="single" w:sz="4" w:space="0" w:color="auto"/>
              <w:right w:val="single" w:sz="4" w:space="0" w:color="auto"/>
            </w:tcBorders>
            <w:shd w:val="clear" w:color="auto" w:fill="auto"/>
            <w:noWrap/>
            <w:vAlign w:val="bottom"/>
            <w:hideMark/>
          </w:tcPr>
          <w:p w14:paraId="6A17BA78" w14:textId="77777777" w:rsidR="00787725" w:rsidRPr="00787725" w:rsidRDefault="00787725" w:rsidP="00787725">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single" w:sz="4" w:space="0" w:color="auto"/>
            </w:tcBorders>
            <w:shd w:val="clear" w:color="auto" w:fill="auto"/>
            <w:noWrap/>
            <w:vAlign w:val="bottom"/>
            <w:hideMark/>
          </w:tcPr>
          <w:p w14:paraId="2B598DA6"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63</w:t>
            </w:r>
          </w:p>
        </w:tc>
        <w:tc>
          <w:tcPr>
            <w:tcW w:w="1660" w:type="dxa"/>
            <w:tcBorders>
              <w:top w:val="nil"/>
              <w:left w:val="single" w:sz="8" w:space="0" w:color="auto"/>
              <w:bottom w:val="single" w:sz="4" w:space="0" w:color="auto"/>
              <w:right w:val="single" w:sz="8" w:space="0" w:color="auto"/>
            </w:tcBorders>
            <w:shd w:val="clear" w:color="auto" w:fill="auto"/>
            <w:noWrap/>
            <w:vAlign w:val="bottom"/>
            <w:hideMark/>
          </w:tcPr>
          <w:p w14:paraId="259BDD0B"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r>
      <w:tr w:rsidR="00787725" w:rsidRPr="00787725" w14:paraId="7CCB339A" w14:textId="77777777" w:rsidTr="00837755">
        <w:trPr>
          <w:trHeight w:val="255"/>
        </w:trPr>
        <w:tc>
          <w:tcPr>
            <w:tcW w:w="2988" w:type="dxa"/>
            <w:vMerge/>
            <w:tcBorders>
              <w:top w:val="nil"/>
              <w:left w:val="single" w:sz="8" w:space="0" w:color="auto"/>
              <w:bottom w:val="single" w:sz="4" w:space="0" w:color="000000"/>
              <w:right w:val="single" w:sz="8" w:space="0" w:color="auto"/>
            </w:tcBorders>
            <w:vAlign w:val="center"/>
            <w:hideMark/>
          </w:tcPr>
          <w:p w14:paraId="0E3FC02F" w14:textId="77777777" w:rsidR="00787725" w:rsidRPr="00787725" w:rsidRDefault="00787725" w:rsidP="00787725">
            <w:pPr>
              <w:rPr>
                <w:rFonts w:ascii="Verdana" w:hAnsi="Verdana"/>
                <w:b/>
                <w:bCs/>
                <w:color w:val="000000"/>
                <w:sz w:val="20"/>
                <w:szCs w:val="20"/>
                <w:lang w:eastAsia="sl-SI"/>
              </w:rPr>
            </w:pPr>
          </w:p>
        </w:tc>
        <w:tc>
          <w:tcPr>
            <w:tcW w:w="707" w:type="dxa"/>
            <w:tcBorders>
              <w:top w:val="nil"/>
              <w:left w:val="nil"/>
              <w:bottom w:val="single" w:sz="4" w:space="0" w:color="auto"/>
              <w:right w:val="nil"/>
            </w:tcBorders>
            <w:shd w:val="clear" w:color="000000" w:fill="F2F2F2"/>
            <w:noWrap/>
            <w:vAlign w:val="bottom"/>
            <w:hideMark/>
          </w:tcPr>
          <w:p w14:paraId="3EBC7782"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EUR</w:t>
            </w:r>
          </w:p>
        </w:tc>
        <w:tc>
          <w:tcPr>
            <w:tcW w:w="1573" w:type="dxa"/>
            <w:tcBorders>
              <w:top w:val="nil"/>
              <w:left w:val="single" w:sz="4" w:space="0" w:color="auto"/>
              <w:bottom w:val="single" w:sz="4" w:space="0" w:color="auto"/>
              <w:right w:val="single" w:sz="4" w:space="0" w:color="auto"/>
            </w:tcBorders>
            <w:shd w:val="clear" w:color="000000" w:fill="F2F2F2"/>
            <w:noWrap/>
            <w:vAlign w:val="bottom"/>
            <w:hideMark/>
          </w:tcPr>
          <w:p w14:paraId="5F41850D"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000000" w:fill="F2F2F2"/>
            <w:noWrap/>
            <w:vAlign w:val="bottom"/>
            <w:hideMark/>
          </w:tcPr>
          <w:p w14:paraId="6F9A20DB"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000000" w:fill="F2F2F2"/>
            <w:noWrap/>
            <w:vAlign w:val="bottom"/>
            <w:hideMark/>
          </w:tcPr>
          <w:p w14:paraId="06EB694C"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nil"/>
              <w:left w:val="nil"/>
              <w:bottom w:val="single" w:sz="4" w:space="0" w:color="auto"/>
              <w:right w:val="single" w:sz="4" w:space="0" w:color="auto"/>
            </w:tcBorders>
            <w:shd w:val="clear" w:color="000000" w:fill="F2F2F2"/>
            <w:noWrap/>
            <w:vAlign w:val="bottom"/>
            <w:hideMark/>
          </w:tcPr>
          <w:p w14:paraId="10334647"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nil"/>
            </w:tcBorders>
            <w:shd w:val="clear" w:color="000000" w:fill="F2F2F2"/>
            <w:noWrap/>
            <w:vAlign w:val="bottom"/>
            <w:hideMark/>
          </w:tcPr>
          <w:p w14:paraId="1A1BD814"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xml:space="preserve">3.612 </w:t>
            </w:r>
          </w:p>
        </w:tc>
        <w:tc>
          <w:tcPr>
            <w:tcW w:w="1660" w:type="dxa"/>
            <w:tcBorders>
              <w:top w:val="nil"/>
              <w:left w:val="single" w:sz="8" w:space="0" w:color="auto"/>
              <w:bottom w:val="single" w:sz="4" w:space="0" w:color="auto"/>
              <w:right w:val="single" w:sz="8" w:space="0" w:color="auto"/>
            </w:tcBorders>
            <w:shd w:val="clear" w:color="000000" w:fill="F2F2F2"/>
            <w:noWrap/>
            <w:vAlign w:val="bottom"/>
            <w:hideMark/>
          </w:tcPr>
          <w:p w14:paraId="393D3947"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xml:space="preserve">3.612 </w:t>
            </w:r>
          </w:p>
        </w:tc>
      </w:tr>
      <w:tr w:rsidR="00787725" w:rsidRPr="00787725" w14:paraId="19154CE2" w14:textId="77777777" w:rsidTr="00837755">
        <w:trPr>
          <w:trHeight w:val="255"/>
        </w:trPr>
        <w:tc>
          <w:tcPr>
            <w:tcW w:w="2988" w:type="dxa"/>
            <w:vMerge w:val="restart"/>
            <w:tcBorders>
              <w:top w:val="nil"/>
              <w:left w:val="single" w:sz="8" w:space="0" w:color="auto"/>
              <w:bottom w:val="single" w:sz="4" w:space="0" w:color="000000"/>
              <w:right w:val="single" w:sz="8" w:space="0" w:color="auto"/>
            </w:tcBorders>
            <w:shd w:val="clear" w:color="000000" w:fill="F2DCDB"/>
            <w:noWrap/>
            <w:vAlign w:val="center"/>
            <w:hideMark/>
          </w:tcPr>
          <w:p w14:paraId="1A87A0D8" w14:textId="77777777" w:rsidR="00787725" w:rsidRPr="00787725" w:rsidRDefault="00787725" w:rsidP="00787725">
            <w:pPr>
              <w:jc w:val="center"/>
              <w:rPr>
                <w:rFonts w:ascii="Verdana" w:hAnsi="Verdana"/>
                <w:b/>
                <w:bCs/>
                <w:sz w:val="20"/>
                <w:szCs w:val="20"/>
                <w:lang w:eastAsia="sl-SI"/>
              </w:rPr>
            </w:pPr>
            <w:r w:rsidRPr="00787725">
              <w:rPr>
                <w:rFonts w:ascii="Verdana" w:hAnsi="Verdana"/>
                <w:b/>
                <w:bCs/>
                <w:sz w:val="20"/>
                <w:szCs w:val="20"/>
                <w:lang w:eastAsia="sl-SI"/>
              </w:rPr>
              <w:t>javna razsvetljava</w:t>
            </w:r>
          </w:p>
        </w:tc>
        <w:tc>
          <w:tcPr>
            <w:tcW w:w="707" w:type="dxa"/>
            <w:tcBorders>
              <w:top w:val="nil"/>
              <w:left w:val="nil"/>
              <w:bottom w:val="single" w:sz="4" w:space="0" w:color="auto"/>
              <w:right w:val="nil"/>
            </w:tcBorders>
            <w:shd w:val="clear" w:color="auto" w:fill="auto"/>
            <w:noWrap/>
            <w:vAlign w:val="bottom"/>
            <w:hideMark/>
          </w:tcPr>
          <w:p w14:paraId="603248B9"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m</w:t>
            </w:r>
          </w:p>
        </w:tc>
        <w:tc>
          <w:tcPr>
            <w:tcW w:w="1573" w:type="dxa"/>
            <w:tcBorders>
              <w:top w:val="nil"/>
              <w:left w:val="single" w:sz="4" w:space="0" w:color="auto"/>
              <w:bottom w:val="single" w:sz="4" w:space="0" w:color="auto"/>
              <w:right w:val="single" w:sz="4" w:space="0" w:color="auto"/>
            </w:tcBorders>
            <w:shd w:val="clear" w:color="auto" w:fill="auto"/>
            <w:noWrap/>
            <w:vAlign w:val="bottom"/>
            <w:hideMark/>
          </w:tcPr>
          <w:p w14:paraId="041CBB46"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auto" w:fill="auto"/>
            <w:noWrap/>
            <w:vAlign w:val="bottom"/>
            <w:hideMark/>
          </w:tcPr>
          <w:p w14:paraId="5D492CA4"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auto" w:fill="auto"/>
            <w:noWrap/>
            <w:vAlign w:val="bottom"/>
            <w:hideMark/>
          </w:tcPr>
          <w:p w14:paraId="5B4282F7"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nil"/>
              <w:left w:val="nil"/>
              <w:bottom w:val="single" w:sz="4" w:space="0" w:color="auto"/>
              <w:right w:val="single" w:sz="4" w:space="0" w:color="auto"/>
            </w:tcBorders>
            <w:shd w:val="clear" w:color="auto" w:fill="auto"/>
            <w:noWrap/>
            <w:vAlign w:val="bottom"/>
            <w:hideMark/>
          </w:tcPr>
          <w:p w14:paraId="21A73372"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single" w:sz="4" w:space="0" w:color="auto"/>
            </w:tcBorders>
            <w:shd w:val="clear" w:color="auto" w:fill="auto"/>
            <w:vAlign w:val="bottom"/>
            <w:hideMark/>
          </w:tcPr>
          <w:p w14:paraId="266D5D9B"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57</w:t>
            </w:r>
          </w:p>
        </w:tc>
        <w:tc>
          <w:tcPr>
            <w:tcW w:w="1660" w:type="dxa"/>
            <w:tcBorders>
              <w:top w:val="nil"/>
              <w:left w:val="single" w:sz="8" w:space="0" w:color="auto"/>
              <w:bottom w:val="single" w:sz="4" w:space="0" w:color="auto"/>
              <w:right w:val="single" w:sz="8" w:space="0" w:color="auto"/>
            </w:tcBorders>
            <w:shd w:val="clear" w:color="auto" w:fill="auto"/>
            <w:noWrap/>
            <w:vAlign w:val="bottom"/>
            <w:hideMark/>
          </w:tcPr>
          <w:p w14:paraId="4CACB7D5"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r>
      <w:tr w:rsidR="00787725" w:rsidRPr="00787725" w14:paraId="1C21EC5E" w14:textId="77777777" w:rsidTr="00837755">
        <w:trPr>
          <w:trHeight w:val="255"/>
        </w:trPr>
        <w:tc>
          <w:tcPr>
            <w:tcW w:w="2988" w:type="dxa"/>
            <w:vMerge/>
            <w:tcBorders>
              <w:top w:val="nil"/>
              <w:left w:val="single" w:sz="8" w:space="0" w:color="auto"/>
              <w:bottom w:val="single" w:sz="4" w:space="0" w:color="000000"/>
              <w:right w:val="single" w:sz="8" w:space="0" w:color="auto"/>
            </w:tcBorders>
            <w:vAlign w:val="center"/>
            <w:hideMark/>
          </w:tcPr>
          <w:p w14:paraId="61334028" w14:textId="77777777" w:rsidR="00787725" w:rsidRPr="00787725" w:rsidRDefault="00787725" w:rsidP="00787725">
            <w:pPr>
              <w:rPr>
                <w:rFonts w:ascii="Verdana" w:hAnsi="Verdana"/>
                <w:b/>
                <w:bCs/>
                <w:sz w:val="20"/>
                <w:szCs w:val="20"/>
                <w:lang w:eastAsia="sl-SI"/>
              </w:rPr>
            </w:pPr>
          </w:p>
        </w:tc>
        <w:tc>
          <w:tcPr>
            <w:tcW w:w="707" w:type="dxa"/>
            <w:tcBorders>
              <w:top w:val="nil"/>
              <w:left w:val="single" w:sz="4" w:space="0" w:color="auto"/>
              <w:bottom w:val="single" w:sz="4" w:space="0" w:color="auto"/>
              <w:right w:val="single" w:sz="4" w:space="0" w:color="auto"/>
            </w:tcBorders>
            <w:shd w:val="clear" w:color="000000" w:fill="F2DCDB"/>
            <w:noWrap/>
            <w:vAlign w:val="bottom"/>
            <w:hideMark/>
          </w:tcPr>
          <w:p w14:paraId="0631385E"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EUR</w:t>
            </w:r>
          </w:p>
        </w:tc>
        <w:tc>
          <w:tcPr>
            <w:tcW w:w="1573" w:type="dxa"/>
            <w:tcBorders>
              <w:top w:val="nil"/>
              <w:left w:val="nil"/>
              <w:bottom w:val="single" w:sz="4" w:space="0" w:color="auto"/>
              <w:right w:val="single" w:sz="4" w:space="0" w:color="auto"/>
            </w:tcBorders>
            <w:shd w:val="clear" w:color="000000" w:fill="F2DCDB"/>
            <w:noWrap/>
            <w:vAlign w:val="bottom"/>
            <w:hideMark/>
          </w:tcPr>
          <w:p w14:paraId="294C2EF7" w14:textId="77777777" w:rsidR="00787725" w:rsidRPr="00787725" w:rsidRDefault="00787725" w:rsidP="00787725">
            <w:pPr>
              <w:rPr>
                <w:rFonts w:ascii="Verdana" w:hAnsi="Verdana"/>
                <w:sz w:val="20"/>
                <w:szCs w:val="20"/>
                <w:lang w:eastAsia="sl-SI"/>
              </w:rPr>
            </w:pPr>
            <w:r w:rsidRPr="00787725">
              <w:rPr>
                <w:rFonts w:ascii="Verdana" w:hAnsi="Verdana"/>
                <w:sz w:val="20"/>
                <w:szCs w:val="20"/>
                <w:lang w:eastAsia="sl-SI"/>
              </w:rPr>
              <w:t> </w:t>
            </w:r>
          </w:p>
        </w:tc>
        <w:tc>
          <w:tcPr>
            <w:tcW w:w="2092" w:type="dxa"/>
            <w:tcBorders>
              <w:top w:val="nil"/>
              <w:left w:val="nil"/>
              <w:bottom w:val="single" w:sz="4" w:space="0" w:color="auto"/>
              <w:right w:val="single" w:sz="4" w:space="0" w:color="auto"/>
            </w:tcBorders>
            <w:shd w:val="clear" w:color="000000" w:fill="F2DCDB"/>
            <w:noWrap/>
            <w:vAlign w:val="bottom"/>
            <w:hideMark/>
          </w:tcPr>
          <w:p w14:paraId="6AB271C6" w14:textId="77777777" w:rsidR="00787725" w:rsidRPr="00787725" w:rsidRDefault="00787725" w:rsidP="00787725">
            <w:pPr>
              <w:rPr>
                <w:rFonts w:ascii="Verdana" w:hAnsi="Verdana"/>
                <w:sz w:val="20"/>
                <w:szCs w:val="20"/>
                <w:lang w:eastAsia="sl-SI"/>
              </w:rPr>
            </w:pPr>
            <w:r w:rsidRPr="00787725">
              <w:rPr>
                <w:rFonts w:ascii="Verdana" w:hAnsi="Verdana"/>
                <w:sz w:val="20"/>
                <w:szCs w:val="20"/>
                <w:lang w:eastAsia="sl-SI"/>
              </w:rPr>
              <w:t> </w:t>
            </w:r>
          </w:p>
        </w:tc>
        <w:tc>
          <w:tcPr>
            <w:tcW w:w="1520" w:type="dxa"/>
            <w:tcBorders>
              <w:top w:val="nil"/>
              <w:left w:val="nil"/>
              <w:bottom w:val="single" w:sz="4" w:space="0" w:color="auto"/>
              <w:right w:val="single" w:sz="4" w:space="0" w:color="auto"/>
            </w:tcBorders>
            <w:shd w:val="clear" w:color="000000" w:fill="F2DCDB"/>
            <w:noWrap/>
            <w:vAlign w:val="bottom"/>
            <w:hideMark/>
          </w:tcPr>
          <w:p w14:paraId="5AC3B409" w14:textId="77777777" w:rsidR="00787725" w:rsidRPr="00787725" w:rsidRDefault="00787725" w:rsidP="00787725">
            <w:pPr>
              <w:rPr>
                <w:rFonts w:ascii="Verdana" w:hAnsi="Verdana"/>
                <w:sz w:val="20"/>
                <w:szCs w:val="20"/>
                <w:lang w:eastAsia="sl-SI"/>
              </w:rPr>
            </w:pPr>
            <w:r w:rsidRPr="00787725">
              <w:rPr>
                <w:rFonts w:ascii="Verdana" w:hAnsi="Verdana"/>
                <w:sz w:val="20"/>
                <w:szCs w:val="20"/>
                <w:lang w:eastAsia="sl-SI"/>
              </w:rPr>
              <w:t> </w:t>
            </w:r>
          </w:p>
        </w:tc>
        <w:tc>
          <w:tcPr>
            <w:tcW w:w="1540" w:type="dxa"/>
            <w:gridSpan w:val="2"/>
            <w:tcBorders>
              <w:top w:val="nil"/>
              <w:left w:val="nil"/>
              <w:bottom w:val="single" w:sz="4" w:space="0" w:color="auto"/>
              <w:right w:val="single" w:sz="4" w:space="0" w:color="auto"/>
            </w:tcBorders>
            <w:shd w:val="clear" w:color="000000" w:fill="F2DCDB"/>
            <w:noWrap/>
            <w:vAlign w:val="bottom"/>
            <w:hideMark/>
          </w:tcPr>
          <w:p w14:paraId="20DEA7D2" w14:textId="77777777" w:rsidR="00787725" w:rsidRPr="00787725" w:rsidRDefault="00787725" w:rsidP="00787725">
            <w:pPr>
              <w:rPr>
                <w:rFonts w:ascii="Verdana" w:hAnsi="Verdana"/>
                <w:sz w:val="20"/>
                <w:szCs w:val="20"/>
                <w:lang w:eastAsia="sl-SI"/>
              </w:rPr>
            </w:pPr>
            <w:r w:rsidRPr="00787725">
              <w:rPr>
                <w:rFonts w:ascii="Verdana" w:hAnsi="Verdana"/>
                <w:sz w:val="20"/>
                <w:szCs w:val="20"/>
                <w:lang w:eastAsia="sl-SI"/>
              </w:rPr>
              <w:t> </w:t>
            </w:r>
          </w:p>
        </w:tc>
        <w:tc>
          <w:tcPr>
            <w:tcW w:w="1660" w:type="dxa"/>
            <w:tcBorders>
              <w:top w:val="nil"/>
              <w:left w:val="nil"/>
              <w:bottom w:val="single" w:sz="4" w:space="0" w:color="auto"/>
              <w:right w:val="single" w:sz="8" w:space="0" w:color="auto"/>
            </w:tcBorders>
            <w:shd w:val="clear" w:color="000000" w:fill="F2DCDB"/>
            <w:noWrap/>
            <w:vAlign w:val="bottom"/>
            <w:hideMark/>
          </w:tcPr>
          <w:p w14:paraId="18D8E202"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19.471</w:t>
            </w:r>
          </w:p>
        </w:tc>
        <w:tc>
          <w:tcPr>
            <w:tcW w:w="1660" w:type="dxa"/>
            <w:tcBorders>
              <w:top w:val="nil"/>
              <w:left w:val="nil"/>
              <w:bottom w:val="single" w:sz="4" w:space="0" w:color="auto"/>
              <w:right w:val="single" w:sz="8" w:space="0" w:color="auto"/>
            </w:tcBorders>
            <w:shd w:val="clear" w:color="000000" w:fill="F2DCDB"/>
            <w:noWrap/>
            <w:vAlign w:val="bottom"/>
            <w:hideMark/>
          </w:tcPr>
          <w:p w14:paraId="53631B7A"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19.471</w:t>
            </w:r>
          </w:p>
        </w:tc>
      </w:tr>
      <w:tr w:rsidR="00787725" w:rsidRPr="00787725" w14:paraId="77714F44" w14:textId="77777777" w:rsidTr="00837755">
        <w:trPr>
          <w:trHeight w:val="255"/>
        </w:trPr>
        <w:tc>
          <w:tcPr>
            <w:tcW w:w="2988" w:type="dxa"/>
            <w:tcBorders>
              <w:top w:val="nil"/>
              <w:left w:val="single" w:sz="8" w:space="0" w:color="auto"/>
              <w:bottom w:val="nil"/>
              <w:right w:val="single" w:sz="8" w:space="0" w:color="auto"/>
            </w:tcBorders>
            <w:shd w:val="clear" w:color="000000" w:fill="D9D9D9"/>
            <w:noWrap/>
            <w:vAlign w:val="bottom"/>
            <w:hideMark/>
          </w:tcPr>
          <w:p w14:paraId="5C758BD8" w14:textId="77777777" w:rsidR="00787725" w:rsidRPr="00787725" w:rsidRDefault="00787725" w:rsidP="00787725">
            <w:pPr>
              <w:jc w:val="center"/>
              <w:rPr>
                <w:rFonts w:ascii="Verdana" w:hAnsi="Verdana"/>
                <w:b/>
                <w:bCs/>
                <w:sz w:val="20"/>
                <w:szCs w:val="20"/>
                <w:lang w:eastAsia="sl-SI"/>
              </w:rPr>
            </w:pPr>
            <w:r w:rsidRPr="00787725">
              <w:rPr>
                <w:rFonts w:ascii="Verdana" w:hAnsi="Verdana"/>
                <w:b/>
                <w:bCs/>
                <w:sz w:val="20"/>
                <w:szCs w:val="20"/>
                <w:lang w:eastAsia="sl-SI"/>
              </w:rPr>
              <w:t>odkupi zemljišč</w:t>
            </w:r>
          </w:p>
        </w:tc>
        <w:tc>
          <w:tcPr>
            <w:tcW w:w="707" w:type="dxa"/>
            <w:tcBorders>
              <w:top w:val="nil"/>
              <w:left w:val="nil"/>
              <w:bottom w:val="nil"/>
              <w:right w:val="nil"/>
            </w:tcBorders>
            <w:shd w:val="clear" w:color="000000" w:fill="D9D9D9"/>
            <w:noWrap/>
            <w:vAlign w:val="bottom"/>
            <w:hideMark/>
          </w:tcPr>
          <w:p w14:paraId="2482B211"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EUR</w:t>
            </w:r>
          </w:p>
        </w:tc>
        <w:tc>
          <w:tcPr>
            <w:tcW w:w="1573" w:type="dxa"/>
            <w:tcBorders>
              <w:top w:val="nil"/>
              <w:left w:val="single" w:sz="4" w:space="0" w:color="auto"/>
              <w:bottom w:val="nil"/>
              <w:right w:val="single" w:sz="4" w:space="0" w:color="auto"/>
            </w:tcBorders>
            <w:shd w:val="clear" w:color="000000" w:fill="D9D9D9"/>
            <w:noWrap/>
            <w:vAlign w:val="bottom"/>
            <w:hideMark/>
          </w:tcPr>
          <w:p w14:paraId="44F5EC6D"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nil"/>
              <w:right w:val="single" w:sz="4" w:space="0" w:color="auto"/>
            </w:tcBorders>
            <w:shd w:val="clear" w:color="000000" w:fill="D9D9D9"/>
            <w:noWrap/>
            <w:vAlign w:val="bottom"/>
            <w:hideMark/>
          </w:tcPr>
          <w:p w14:paraId="297BD88E"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nil"/>
              <w:right w:val="single" w:sz="4" w:space="0" w:color="auto"/>
            </w:tcBorders>
            <w:shd w:val="clear" w:color="000000" w:fill="D9D9D9"/>
            <w:noWrap/>
            <w:vAlign w:val="bottom"/>
            <w:hideMark/>
          </w:tcPr>
          <w:p w14:paraId="0F2F99F4"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nil"/>
              <w:left w:val="nil"/>
              <w:bottom w:val="nil"/>
              <w:right w:val="single" w:sz="4" w:space="0" w:color="auto"/>
            </w:tcBorders>
            <w:shd w:val="clear" w:color="000000" w:fill="D9D9D9"/>
            <w:noWrap/>
            <w:vAlign w:val="bottom"/>
            <w:hideMark/>
          </w:tcPr>
          <w:p w14:paraId="3031DB5E"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nil"/>
              <w:right w:val="single" w:sz="8" w:space="0" w:color="auto"/>
            </w:tcBorders>
            <w:shd w:val="clear" w:color="000000" w:fill="D9D9D9"/>
            <w:noWrap/>
            <w:vAlign w:val="bottom"/>
            <w:hideMark/>
          </w:tcPr>
          <w:p w14:paraId="03B961B2"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432.960</w:t>
            </w:r>
          </w:p>
        </w:tc>
        <w:tc>
          <w:tcPr>
            <w:tcW w:w="1660" w:type="dxa"/>
            <w:tcBorders>
              <w:top w:val="nil"/>
              <w:left w:val="nil"/>
              <w:bottom w:val="nil"/>
              <w:right w:val="single" w:sz="8" w:space="0" w:color="auto"/>
            </w:tcBorders>
            <w:shd w:val="clear" w:color="000000" w:fill="D9D9D9"/>
            <w:noWrap/>
            <w:vAlign w:val="bottom"/>
            <w:hideMark/>
          </w:tcPr>
          <w:p w14:paraId="79E59425"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432.960</w:t>
            </w:r>
          </w:p>
        </w:tc>
      </w:tr>
      <w:tr w:rsidR="00787725" w:rsidRPr="00787725" w14:paraId="75176A1F" w14:textId="77777777" w:rsidTr="00837755">
        <w:trPr>
          <w:trHeight w:val="510"/>
        </w:trPr>
        <w:tc>
          <w:tcPr>
            <w:tcW w:w="2988" w:type="dxa"/>
            <w:tcBorders>
              <w:top w:val="single" w:sz="4" w:space="0" w:color="auto"/>
              <w:left w:val="single" w:sz="8" w:space="0" w:color="auto"/>
              <w:bottom w:val="nil"/>
              <w:right w:val="single" w:sz="8" w:space="0" w:color="auto"/>
            </w:tcBorders>
            <w:shd w:val="clear" w:color="auto" w:fill="auto"/>
            <w:vAlign w:val="bottom"/>
            <w:hideMark/>
          </w:tcPr>
          <w:p w14:paraId="50FADF69" w14:textId="77777777" w:rsidR="00787725" w:rsidRPr="00787725" w:rsidRDefault="00787725" w:rsidP="00787725">
            <w:pPr>
              <w:rPr>
                <w:rFonts w:ascii="Verdana" w:hAnsi="Verdana"/>
                <w:b/>
                <w:bCs/>
                <w:color w:val="000000"/>
                <w:sz w:val="20"/>
                <w:szCs w:val="20"/>
                <w:lang w:eastAsia="sl-SI"/>
              </w:rPr>
            </w:pPr>
            <w:r w:rsidRPr="00787725">
              <w:rPr>
                <w:rFonts w:ascii="Verdana" w:hAnsi="Verdana"/>
                <w:b/>
                <w:bCs/>
                <w:color w:val="000000"/>
                <w:sz w:val="20"/>
                <w:szCs w:val="20"/>
                <w:lang w:eastAsia="sl-SI"/>
              </w:rPr>
              <w:t>projektna in investicijska dokumentacija</w:t>
            </w:r>
          </w:p>
        </w:tc>
        <w:tc>
          <w:tcPr>
            <w:tcW w:w="707" w:type="dxa"/>
            <w:tcBorders>
              <w:top w:val="single" w:sz="4" w:space="0" w:color="auto"/>
              <w:left w:val="nil"/>
              <w:bottom w:val="nil"/>
              <w:right w:val="nil"/>
            </w:tcBorders>
            <w:shd w:val="clear" w:color="auto" w:fill="auto"/>
            <w:vAlign w:val="bottom"/>
            <w:hideMark/>
          </w:tcPr>
          <w:p w14:paraId="435994CA" w14:textId="77777777" w:rsidR="00787725" w:rsidRPr="00787725" w:rsidRDefault="00787725" w:rsidP="00787725">
            <w:pPr>
              <w:jc w:val="right"/>
              <w:rPr>
                <w:rFonts w:ascii="Verdana" w:hAnsi="Verdana"/>
                <w:color w:val="000000"/>
                <w:sz w:val="20"/>
                <w:szCs w:val="20"/>
                <w:lang w:eastAsia="sl-SI"/>
              </w:rPr>
            </w:pPr>
            <w:r w:rsidRPr="00787725">
              <w:rPr>
                <w:rFonts w:ascii="Verdana" w:hAnsi="Verdana"/>
                <w:color w:val="000000"/>
                <w:sz w:val="20"/>
                <w:szCs w:val="20"/>
                <w:lang w:eastAsia="sl-SI"/>
              </w:rPr>
              <w:t>7%</w:t>
            </w:r>
          </w:p>
        </w:tc>
        <w:tc>
          <w:tcPr>
            <w:tcW w:w="1573" w:type="dxa"/>
            <w:tcBorders>
              <w:top w:val="single" w:sz="4" w:space="0" w:color="auto"/>
              <w:left w:val="single" w:sz="4" w:space="0" w:color="auto"/>
              <w:bottom w:val="nil"/>
              <w:right w:val="single" w:sz="4" w:space="0" w:color="auto"/>
            </w:tcBorders>
            <w:shd w:val="clear" w:color="auto" w:fill="auto"/>
            <w:noWrap/>
            <w:vAlign w:val="bottom"/>
            <w:hideMark/>
          </w:tcPr>
          <w:p w14:paraId="5EADD476"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single" w:sz="4" w:space="0" w:color="auto"/>
              <w:left w:val="nil"/>
              <w:bottom w:val="nil"/>
              <w:right w:val="single" w:sz="4" w:space="0" w:color="auto"/>
            </w:tcBorders>
            <w:shd w:val="clear" w:color="auto" w:fill="auto"/>
            <w:noWrap/>
            <w:vAlign w:val="bottom"/>
            <w:hideMark/>
          </w:tcPr>
          <w:p w14:paraId="4DBC8CDB"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single" w:sz="4" w:space="0" w:color="auto"/>
              <w:left w:val="nil"/>
              <w:bottom w:val="nil"/>
              <w:right w:val="single" w:sz="4" w:space="0" w:color="auto"/>
            </w:tcBorders>
            <w:shd w:val="clear" w:color="auto" w:fill="auto"/>
            <w:noWrap/>
            <w:vAlign w:val="bottom"/>
            <w:hideMark/>
          </w:tcPr>
          <w:p w14:paraId="55748D2B"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single" w:sz="4" w:space="0" w:color="auto"/>
              <w:left w:val="nil"/>
              <w:bottom w:val="nil"/>
              <w:right w:val="single" w:sz="4" w:space="0" w:color="auto"/>
            </w:tcBorders>
            <w:shd w:val="clear" w:color="auto" w:fill="auto"/>
            <w:noWrap/>
            <w:vAlign w:val="bottom"/>
            <w:hideMark/>
          </w:tcPr>
          <w:p w14:paraId="73587BC4"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single" w:sz="4" w:space="0" w:color="auto"/>
              <w:left w:val="nil"/>
              <w:bottom w:val="nil"/>
              <w:right w:val="single" w:sz="8" w:space="0" w:color="auto"/>
            </w:tcBorders>
            <w:shd w:val="clear" w:color="auto" w:fill="auto"/>
            <w:noWrap/>
            <w:vAlign w:val="bottom"/>
            <w:hideMark/>
          </w:tcPr>
          <w:p w14:paraId="2491038B"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single" w:sz="4" w:space="0" w:color="auto"/>
              <w:left w:val="nil"/>
              <w:bottom w:val="single" w:sz="4" w:space="0" w:color="auto"/>
              <w:right w:val="single" w:sz="8" w:space="0" w:color="auto"/>
            </w:tcBorders>
            <w:shd w:val="clear" w:color="auto" w:fill="auto"/>
            <w:noWrap/>
            <w:vAlign w:val="bottom"/>
            <w:hideMark/>
          </w:tcPr>
          <w:p w14:paraId="6A41B05A"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2.438</w:t>
            </w:r>
          </w:p>
        </w:tc>
      </w:tr>
      <w:tr w:rsidR="00787725" w:rsidRPr="00787725" w14:paraId="5311DB77" w14:textId="77777777" w:rsidTr="00837755">
        <w:trPr>
          <w:trHeight w:val="255"/>
        </w:trPr>
        <w:tc>
          <w:tcPr>
            <w:tcW w:w="2988" w:type="dxa"/>
            <w:tcBorders>
              <w:top w:val="single" w:sz="4" w:space="0" w:color="auto"/>
              <w:left w:val="single" w:sz="8" w:space="0" w:color="auto"/>
              <w:bottom w:val="nil"/>
              <w:right w:val="single" w:sz="8" w:space="0" w:color="auto"/>
            </w:tcBorders>
            <w:shd w:val="clear" w:color="auto" w:fill="auto"/>
            <w:noWrap/>
            <w:vAlign w:val="bottom"/>
            <w:hideMark/>
          </w:tcPr>
          <w:p w14:paraId="1E4F2A04" w14:textId="77777777" w:rsidR="00787725" w:rsidRPr="00787725" w:rsidRDefault="00787725" w:rsidP="00787725">
            <w:pPr>
              <w:rPr>
                <w:rFonts w:ascii="Verdana" w:hAnsi="Verdana"/>
                <w:b/>
                <w:bCs/>
                <w:color w:val="000000"/>
                <w:sz w:val="20"/>
                <w:szCs w:val="20"/>
                <w:lang w:eastAsia="sl-SI"/>
              </w:rPr>
            </w:pPr>
            <w:r w:rsidRPr="00787725">
              <w:rPr>
                <w:rFonts w:ascii="Verdana" w:hAnsi="Verdana"/>
                <w:b/>
                <w:bCs/>
                <w:color w:val="000000"/>
                <w:sz w:val="20"/>
                <w:szCs w:val="20"/>
                <w:lang w:eastAsia="sl-SI"/>
              </w:rPr>
              <w:t>inženiring in nadzor po GZ</w:t>
            </w:r>
          </w:p>
        </w:tc>
        <w:tc>
          <w:tcPr>
            <w:tcW w:w="707" w:type="dxa"/>
            <w:tcBorders>
              <w:top w:val="single" w:sz="4" w:space="0" w:color="auto"/>
              <w:left w:val="nil"/>
              <w:bottom w:val="nil"/>
              <w:right w:val="nil"/>
            </w:tcBorders>
            <w:shd w:val="clear" w:color="auto" w:fill="auto"/>
            <w:vAlign w:val="bottom"/>
            <w:hideMark/>
          </w:tcPr>
          <w:p w14:paraId="5E0B8D94" w14:textId="77777777" w:rsidR="00787725" w:rsidRPr="00787725" w:rsidRDefault="00787725" w:rsidP="00787725">
            <w:pPr>
              <w:jc w:val="right"/>
              <w:rPr>
                <w:rFonts w:ascii="Verdana" w:hAnsi="Verdana"/>
                <w:color w:val="000000"/>
                <w:sz w:val="20"/>
                <w:szCs w:val="20"/>
                <w:lang w:eastAsia="sl-SI"/>
              </w:rPr>
            </w:pPr>
            <w:r w:rsidRPr="00787725">
              <w:rPr>
                <w:rFonts w:ascii="Verdana" w:hAnsi="Verdana"/>
                <w:color w:val="000000"/>
                <w:sz w:val="20"/>
                <w:szCs w:val="20"/>
                <w:lang w:eastAsia="sl-SI"/>
              </w:rPr>
              <w:t>4,5%</w:t>
            </w:r>
          </w:p>
        </w:tc>
        <w:tc>
          <w:tcPr>
            <w:tcW w:w="1573" w:type="dxa"/>
            <w:tcBorders>
              <w:top w:val="single" w:sz="4" w:space="0" w:color="auto"/>
              <w:left w:val="single" w:sz="4" w:space="0" w:color="auto"/>
              <w:bottom w:val="nil"/>
              <w:right w:val="single" w:sz="4" w:space="0" w:color="auto"/>
            </w:tcBorders>
            <w:shd w:val="clear" w:color="auto" w:fill="auto"/>
            <w:noWrap/>
            <w:vAlign w:val="bottom"/>
            <w:hideMark/>
          </w:tcPr>
          <w:p w14:paraId="7C435475"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single" w:sz="4" w:space="0" w:color="auto"/>
              <w:left w:val="nil"/>
              <w:bottom w:val="nil"/>
              <w:right w:val="single" w:sz="4" w:space="0" w:color="auto"/>
            </w:tcBorders>
            <w:shd w:val="clear" w:color="auto" w:fill="auto"/>
            <w:noWrap/>
            <w:vAlign w:val="bottom"/>
            <w:hideMark/>
          </w:tcPr>
          <w:p w14:paraId="3E0C09B6"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single" w:sz="4" w:space="0" w:color="auto"/>
              <w:left w:val="nil"/>
              <w:bottom w:val="nil"/>
              <w:right w:val="single" w:sz="4" w:space="0" w:color="auto"/>
            </w:tcBorders>
            <w:shd w:val="clear" w:color="auto" w:fill="auto"/>
            <w:noWrap/>
            <w:vAlign w:val="bottom"/>
            <w:hideMark/>
          </w:tcPr>
          <w:p w14:paraId="6EDD52AC"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single" w:sz="4" w:space="0" w:color="auto"/>
              <w:left w:val="nil"/>
              <w:bottom w:val="nil"/>
              <w:right w:val="single" w:sz="4" w:space="0" w:color="auto"/>
            </w:tcBorders>
            <w:shd w:val="clear" w:color="auto" w:fill="auto"/>
            <w:noWrap/>
            <w:vAlign w:val="bottom"/>
            <w:hideMark/>
          </w:tcPr>
          <w:p w14:paraId="3BB97C3B"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single" w:sz="4" w:space="0" w:color="auto"/>
              <w:left w:val="nil"/>
              <w:bottom w:val="nil"/>
              <w:right w:val="single" w:sz="8" w:space="0" w:color="auto"/>
            </w:tcBorders>
            <w:shd w:val="clear" w:color="auto" w:fill="auto"/>
            <w:noWrap/>
            <w:vAlign w:val="bottom"/>
            <w:hideMark/>
          </w:tcPr>
          <w:p w14:paraId="55DFC510"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single" w:sz="8" w:space="0" w:color="auto"/>
            </w:tcBorders>
            <w:shd w:val="clear" w:color="auto" w:fill="auto"/>
            <w:noWrap/>
            <w:vAlign w:val="bottom"/>
            <w:hideMark/>
          </w:tcPr>
          <w:p w14:paraId="0497EAA8"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1.567</w:t>
            </w:r>
          </w:p>
        </w:tc>
      </w:tr>
      <w:tr w:rsidR="00787725" w:rsidRPr="00787725" w14:paraId="3B01590C" w14:textId="77777777" w:rsidTr="00837755">
        <w:trPr>
          <w:trHeight w:val="270"/>
        </w:trPr>
        <w:tc>
          <w:tcPr>
            <w:tcW w:w="2988"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14:paraId="6F1D330D" w14:textId="77777777" w:rsidR="00787725" w:rsidRPr="00787725" w:rsidRDefault="00787725" w:rsidP="00787725">
            <w:pPr>
              <w:rPr>
                <w:rFonts w:ascii="Verdana" w:hAnsi="Verdana"/>
                <w:b/>
                <w:bCs/>
                <w:color w:val="000000"/>
                <w:sz w:val="20"/>
                <w:szCs w:val="20"/>
                <w:lang w:eastAsia="sl-SI"/>
              </w:rPr>
            </w:pPr>
            <w:r w:rsidRPr="00787725">
              <w:rPr>
                <w:rFonts w:ascii="Verdana" w:hAnsi="Verdana"/>
                <w:b/>
                <w:bCs/>
                <w:color w:val="000000"/>
                <w:sz w:val="20"/>
                <w:szCs w:val="20"/>
                <w:lang w:eastAsia="sl-SI"/>
              </w:rPr>
              <w:t>nadzor občine po zakonu</w:t>
            </w:r>
          </w:p>
        </w:tc>
        <w:tc>
          <w:tcPr>
            <w:tcW w:w="707" w:type="dxa"/>
            <w:tcBorders>
              <w:top w:val="single" w:sz="4" w:space="0" w:color="auto"/>
              <w:left w:val="nil"/>
              <w:bottom w:val="single" w:sz="8" w:space="0" w:color="auto"/>
              <w:right w:val="nil"/>
            </w:tcBorders>
            <w:shd w:val="clear" w:color="auto" w:fill="auto"/>
            <w:vAlign w:val="bottom"/>
            <w:hideMark/>
          </w:tcPr>
          <w:p w14:paraId="4E3C7D39" w14:textId="77777777" w:rsidR="00787725" w:rsidRPr="00787725" w:rsidRDefault="00787725" w:rsidP="00787725">
            <w:pPr>
              <w:jc w:val="right"/>
              <w:rPr>
                <w:rFonts w:ascii="Verdana" w:hAnsi="Verdana"/>
                <w:color w:val="000000"/>
                <w:sz w:val="20"/>
                <w:szCs w:val="20"/>
                <w:lang w:eastAsia="sl-SI"/>
              </w:rPr>
            </w:pPr>
            <w:r w:rsidRPr="00787725">
              <w:rPr>
                <w:rFonts w:ascii="Verdana" w:hAnsi="Verdana"/>
                <w:color w:val="000000"/>
                <w:sz w:val="20"/>
                <w:szCs w:val="20"/>
                <w:lang w:eastAsia="sl-SI"/>
              </w:rPr>
              <w:t>0,9%</w:t>
            </w:r>
          </w:p>
        </w:tc>
        <w:tc>
          <w:tcPr>
            <w:tcW w:w="1573"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019CC529"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single" w:sz="4" w:space="0" w:color="auto"/>
              <w:left w:val="nil"/>
              <w:bottom w:val="single" w:sz="8" w:space="0" w:color="auto"/>
              <w:right w:val="single" w:sz="4" w:space="0" w:color="auto"/>
            </w:tcBorders>
            <w:shd w:val="clear" w:color="auto" w:fill="auto"/>
            <w:noWrap/>
            <w:vAlign w:val="bottom"/>
            <w:hideMark/>
          </w:tcPr>
          <w:p w14:paraId="76445403"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single" w:sz="4" w:space="0" w:color="auto"/>
              <w:left w:val="nil"/>
              <w:bottom w:val="single" w:sz="8" w:space="0" w:color="auto"/>
              <w:right w:val="single" w:sz="4" w:space="0" w:color="auto"/>
            </w:tcBorders>
            <w:shd w:val="clear" w:color="auto" w:fill="auto"/>
            <w:noWrap/>
            <w:vAlign w:val="bottom"/>
            <w:hideMark/>
          </w:tcPr>
          <w:p w14:paraId="3657F80B"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single" w:sz="4" w:space="0" w:color="auto"/>
              <w:left w:val="nil"/>
              <w:bottom w:val="single" w:sz="8" w:space="0" w:color="auto"/>
              <w:right w:val="single" w:sz="4" w:space="0" w:color="auto"/>
            </w:tcBorders>
            <w:shd w:val="clear" w:color="auto" w:fill="auto"/>
            <w:noWrap/>
            <w:vAlign w:val="bottom"/>
            <w:hideMark/>
          </w:tcPr>
          <w:p w14:paraId="67D3943D"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single" w:sz="4" w:space="0" w:color="auto"/>
              <w:left w:val="nil"/>
              <w:bottom w:val="single" w:sz="8" w:space="0" w:color="auto"/>
              <w:right w:val="single" w:sz="8" w:space="0" w:color="auto"/>
            </w:tcBorders>
            <w:shd w:val="clear" w:color="auto" w:fill="auto"/>
            <w:noWrap/>
            <w:vAlign w:val="bottom"/>
            <w:hideMark/>
          </w:tcPr>
          <w:p w14:paraId="3AEAC49F"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8" w:space="0" w:color="auto"/>
              <w:right w:val="single" w:sz="8" w:space="0" w:color="auto"/>
            </w:tcBorders>
            <w:shd w:val="clear" w:color="auto" w:fill="auto"/>
            <w:noWrap/>
            <w:vAlign w:val="bottom"/>
            <w:hideMark/>
          </w:tcPr>
          <w:p w14:paraId="5B85E725"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313</w:t>
            </w:r>
          </w:p>
        </w:tc>
      </w:tr>
      <w:tr w:rsidR="00787725" w:rsidRPr="00787725" w14:paraId="59F9BB74" w14:textId="77777777" w:rsidTr="00837755">
        <w:trPr>
          <w:trHeight w:val="270"/>
        </w:trPr>
        <w:tc>
          <w:tcPr>
            <w:tcW w:w="2988" w:type="dxa"/>
            <w:tcBorders>
              <w:top w:val="nil"/>
              <w:left w:val="nil"/>
              <w:bottom w:val="nil"/>
              <w:right w:val="nil"/>
            </w:tcBorders>
            <w:shd w:val="clear" w:color="auto" w:fill="auto"/>
            <w:noWrap/>
            <w:vAlign w:val="bottom"/>
            <w:hideMark/>
          </w:tcPr>
          <w:p w14:paraId="0F1D14B0" w14:textId="77777777" w:rsidR="00787725" w:rsidRDefault="00787725" w:rsidP="00787725">
            <w:pPr>
              <w:jc w:val="right"/>
              <w:rPr>
                <w:rFonts w:ascii="Verdana" w:hAnsi="Verdana"/>
                <w:color w:val="000000"/>
                <w:sz w:val="20"/>
                <w:szCs w:val="20"/>
                <w:lang w:eastAsia="sl-SI"/>
              </w:rPr>
            </w:pPr>
          </w:p>
          <w:p w14:paraId="088AFA3C" w14:textId="77777777" w:rsidR="000A015A" w:rsidRDefault="000A015A" w:rsidP="00787725">
            <w:pPr>
              <w:jc w:val="right"/>
              <w:rPr>
                <w:rFonts w:ascii="Verdana" w:hAnsi="Verdana"/>
                <w:color w:val="000000"/>
                <w:sz w:val="20"/>
                <w:szCs w:val="20"/>
                <w:lang w:eastAsia="sl-SI"/>
              </w:rPr>
            </w:pPr>
          </w:p>
          <w:p w14:paraId="3DC1FCB3" w14:textId="77777777" w:rsidR="000A015A" w:rsidRPr="00787725" w:rsidRDefault="000A015A" w:rsidP="00787725">
            <w:pPr>
              <w:jc w:val="right"/>
              <w:rPr>
                <w:rFonts w:ascii="Verdana" w:hAnsi="Verdana"/>
                <w:color w:val="000000"/>
                <w:sz w:val="20"/>
                <w:szCs w:val="20"/>
                <w:lang w:eastAsia="sl-SI"/>
              </w:rPr>
            </w:pPr>
          </w:p>
        </w:tc>
        <w:tc>
          <w:tcPr>
            <w:tcW w:w="707" w:type="dxa"/>
            <w:tcBorders>
              <w:top w:val="nil"/>
              <w:left w:val="nil"/>
              <w:bottom w:val="nil"/>
              <w:right w:val="nil"/>
            </w:tcBorders>
            <w:shd w:val="clear" w:color="auto" w:fill="auto"/>
            <w:noWrap/>
            <w:vAlign w:val="bottom"/>
            <w:hideMark/>
          </w:tcPr>
          <w:p w14:paraId="5608229D" w14:textId="77777777" w:rsidR="00787725" w:rsidRPr="00787725" w:rsidRDefault="00787725" w:rsidP="00787725">
            <w:pPr>
              <w:rPr>
                <w:sz w:val="20"/>
                <w:szCs w:val="20"/>
                <w:lang w:eastAsia="sl-SI"/>
              </w:rPr>
            </w:pPr>
          </w:p>
        </w:tc>
        <w:tc>
          <w:tcPr>
            <w:tcW w:w="1573" w:type="dxa"/>
            <w:tcBorders>
              <w:top w:val="nil"/>
              <w:left w:val="nil"/>
              <w:bottom w:val="nil"/>
              <w:right w:val="nil"/>
            </w:tcBorders>
            <w:shd w:val="clear" w:color="auto" w:fill="auto"/>
            <w:noWrap/>
            <w:vAlign w:val="bottom"/>
            <w:hideMark/>
          </w:tcPr>
          <w:p w14:paraId="1124B4BC" w14:textId="77777777" w:rsidR="00787725" w:rsidRPr="00787725" w:rsidRDefault="00787725" w:rsidP="00787725">
            <w:pPr>
              <w:rPr>
                <w:sz w:val="20"/>
                <w:szCs w:val="20"/>
                <w:lang w:eastAsia="sl-SI"/>
              </w:rPr>
            </w:pPr>
          </w:p>
        </w:tc>
        <w:tc>
          <w:tcPr>
            <w:tcW w:w="2092" w:type="dxa"/>
            <w:tcBorders>
              <w:top w:val="nil"/>
              <w:left w:val="nil"/>
              <w:bottom w:val="nil"/>
              <w:right w:val="nil"/>
            </w:tcBorders>
            <w:shd w:val="clear" w:color="auto" w:fill="auto"/>
            <w:noWrap/>
            <w:vAlign w:val="bottom"/>
            <w:hideMark/>
          </w:tcPr>
          <w:p w14:paraId="48363FA7" w14:textId="77777777" w:rsidR="00787725" w:rsidRPr="00787725" w:rsidRDefault="00787725" w:rsidP="00787725">
            <w:pPr>
              <w:rPr>
                <w:sz w:val="20"/>
                <w:szCs w:val="20"/>
                <w:lang w:eastAsia="sl-SI"/>
              </w:rPr>
            </w:pPr>
          </w:p>
        </w:tc>
        <w:tc>
          <w:tcPr>
            <w:tcW w:w="1520" w:type="dxa"/>
            <w:tcBorders>
              <w:top w:val="nil"/>
              <w:left w:val="nil"/>
              <w:bottom w:val="nil"/>
              <w:right w:val="nil"/>
            </w:tcBorders>
            <w:shd w:val="clear" w:color="auto" w:fill="auto"/>
            <w:noWrap/>
            <w:vAlign w:val="bottom"/>
            <w:hideMark/>
          </w:tcPr>
          <w:p w14:paraId="6434BBB6" w14:textId="77777777" w:rsidR="00787725" w:rsidRPr="00787725" w:rsidRDefault="00787725" w:rsidP="00787725">
            <w:pPr>
              <w:rPr>
                <w:sz w:val="20"/>
                <w:szCs w:val="20"/>
                <w:lang w:eastAsia="sl-SI"/>
              </w:rPr>
            </w:pPr>
          </w:p>
        </w:tc>
        <w:tc>
          <w:tcPr>
            <w:tcW w:w="1540" w:type="dxa"/>
            <w:gridSpan w:val="2"/>
            <w:tcBorders>
              <w:top w:val="nil"/>
              <w:left w:val="nil"/>
              <w:bottom w:val="nil"/>
              <w:right w:val="nil"/>
            </w:tcBorders>
            <w:shd w:val="clear" w:color="auto" w:fill="auto"/>
            <w:noWrap/>
            <w:vAlign w:val="bottom"/>
            <w:hideMark/>
          </w:tcPr>
          <w:p w14:paraId="56123159" w14:textId="77777777" w:rsidR="00787725" w:rsidRPr="00787725" w:rsidRDefault="00787725" w:rsidP="00787725">
            <w:pPr>
              <w:rPr>
                <w:sz w:val="20"/>
                <w:szCs w:val="20"/>
                <w:lang w:eastAsia="sl-SI"/>
              </w:rPr>
            </w:pPr>
          </w:p>
        </w:tc>
        <w:tc>
          <w:tcPr>
            <w:tcW w:w="1660" w:type="dxa"/>
            <w:tcBorders>
              <w:top w:val="nil"/>
              <w:left w:val="nil"/>
              <w:bottom w:val="nil"/>
              <w:right w:val="nil"/>
            </w:tcBorders>
            <w:shd w:val="clear" w:color="auto" w:fill="auto"/>
            <w:noWrap/>
            <w:vAlign w:val="bottom"/>
            <w:hideMark/>
          </w:tcPr>
          <w:p w14:paraId="12FC0351" w14:textId="77777777" w:rsidR="00787725" w:rsidRPr="00787725" w:rsidRDefault="00787725" w:rsidP="00787725">
            <w:pPr>
              <w:rPr>
                <w:sz w:val="20"/>
                <w:szCs w:val="20"/>
                <w:lang w:eastAsia="sl-SI"/>
              </w:rPr>
            </w:pPr>
          </w:p>
        </w:tc>
        <w:tc>
          <w:tcPr>
            <w:tcW w:w="1660" w:type="dxa"/>
            <w:tcBorders>
              <w:top w:val="nil"/>
              <w:left w:val="nil"/>
              <w:bottom w:val="nil"/>
              <w:right w:val="nil"/>
            </w:tcBorders>
            <w:shd w:val="clear" w:color="auto" w:fill="auto"/>
            <w:noWrap/>
            <w:vAlign w:val="bottom"/>
            <w:hideMark/>
          </w:tcPr>
          <w:p w14:paraId="6918080D" w14:textId="77777777" w:rsidR="00787725" w:rsidRPr="00787725" w:rsidRDefault="00787725" w:rsidP="00787725">
            <w:pPr>
              <w:rPr>
                <w:sz w:val="20"/>
                <w:szCs w:val="20"/>
                <w:lang w:eastAsia="sl-SI"/>
              </w:rPr>
            </w:pPr>
          </w:p>
        </w:tc>
      </w:tr>
      <w:tr w:rsidR="00787725" w:rsidRPr="00787725" w14:paraId="48A40E35" w14:textId="77777777" w:rsidTr="00837755">
        <w:trPr>
          <w:trHeight w:val="270"/>
        </w:trPr>
        <w:tc>
          <w:tcPr>
            <w:tcW w:w="8880" w:type="dxa"/>
            <w:gridSpan w:val="5"/>
            <w:tcBorders>
              <w:top w:val="single" w:sz="8" w:space="0" w:color="auto"/>
              <w:left w:val="single" w:sz="8" w:space="0" w:color="auto"/>
              <w:bottom w:val="single" w:sz="8" w:space="0" w:color="auto"/>
              <w:right w:val="nil"/>
            </w:tcBorders>
            <w:shd w:val="clear" w:color="000000" w:fill="92D050"/>
            <w:noWrap/>
            <w:vAlign w:val="bottom"/>
            <w:hideMark/>
          </w:tcPr>
          <w:p w14:paraId="5C993E16" w14:textId="77777777" w:rsidR="00787725" w:rsidRPr="00787725" w:rsidRDefault="00787725" w:rsidP="00787725">
            <w:pPr>
              <w:rPr>
                <w:rFonts w:ascii="Verdana" w:hAnsi="Verdana"/>
                <w:b/>
                <w:bCs/>
                <w:color w:val="000000"/>
                <w:sz w:val="20"/>
                <w:szCs w:val="20"/>
                <w:lang w:eastAsia="sl-SI"/>
              </w:rPr>
            </w:pPr>
            <w:r w:rsidRPr="00787725">
              <w:rPr>
                <w:rFonts w:ascii="Verdana" w:hAnsi="Verdana"/>
                <w:b/>
                <w:bCs/>
                <w:color w:val="000000"/>
                <w:sz w:val="20"/>
                <w:szCs w:val="20"/>
                <w:lang w:eastAsia="sl-SI"/>
              </w:rPr>
              <w:t>ETAPA 6 - rekonstrukcija (širitev) priključka na Pokopališko</w:t>
            </w:r>
          </w:p>
        </w:tc>
        <w:tc>
          <w:tcPr>
            <w:tcW w:w="3200" w:type="dxa"/>
            <w:gridSpan w:val="3"/>
            <w:tcBorders>
              <w:top w:val="single" w:sz="8" w:space="0" w:color="auto"/>
              <w:left w:val="nil"/>
              <w:bottom w:val="single" w:sz="8" w:space="0" w:color="auto"/>
              <w:right w:val="single" w:sz="8" w:space="0" w:color="000000"/>
            </w:tcBorders>
            <w:shd w:val="clear" w:color="000000" w:fill="92D050"/>
            <w:noWrap/>
            <w:vAlign w:val="bottom"/>
            <w:hideMark/>
          </w:tcPr>
          <w:p w14:paraId="7DEFAFE0" w14:textId="77777777" w:rsidR="00787725" w:rsidRPr="00787725" w:rsidRDefault="00787725" w:rsidP="00787725">
            <w:pPr>
              <w:jc w:val="right"/>
              <w:rPr>
                <w:rFonts w:ascii="Verdana" w:hAnsi="Verdana"/>
                <w:b/>
                <w:bCs/>
                <w:color w:val="000000"/>
                <w:sz w:val="20"/>
                <w:szCs w:val="20"/>
                <w:lang w:eastAsia="sl-SI"/>
              </w:rPr>
            </w:pPr>
            <w:r w:rsidRPr="00787725">
              <w:rPr>
                <w:rFonts w:ascii="Verdana" w:hAnsi="Verdana"/>
                <w:b/>
                <w:bCs/>
                <w:color w:val="000000"/>
                <w:sz w:val="20"/>
                <w:szCs w:val="20"/>
                <w:lang w:eastAsia="sl-SI"/>
              </w:rPr>
              <w:t> </w:t>
            </w:r>
          </w:p>
        </w:tc>
        <w:tc>
          <w:tcPr>
            <w:tcW w:w="1660" w:type="dxa"/>
            <w:tcBorders>
              <w:top w:val="single" w:sz="8" w:space="0" w:color="auto"/>
              <w:left w:val="nil"/>
              <w:bottom w:val="single" w:sz="8" w:space="0" w:color="auto"/>
              <w:right w:val="single" w:sz="8" w:space="0" w:color="auto"/>
            </w:tcBorders>
            <w:shd w:val="clear" w:color="000000" w:fill="92D050"/>
            <w:noWrap/>
            <w:vAlign w:val="bottom"/>
            <w:hideMark/>
          </w:tcPr>
          <w:p w14:paraId="6F3B1511" w14:textId="51F9D3B3" w:rsidR="00787725" w:rsidRPr="00787725" w:rsidRDefault="00787725" w:rsidP="00787725">
            <w:pPr>
              <w:jc w:val="center"/>
              <w:rPr>
                <w:rFonts w:ascii="Verdana" w:hAnsi="Verdana"/>
                <w:b/>
                <w:bCs/>
                <w:color w:val="000000"/>
                <w:sz w:val="20"/>
                <w:szCs w:val="20"/>
                <w:lang w:eastAsia="sl-SI"/>
              </w:rPr>
            </w:pPr>
            <w:r w:rsidRPr="00787725">
              <w:rPr>
                <w:rFonts w:ascii="Verdana" w:hAnsi="Verdana"/>
                <w:b/>
                <w:bCs/>
                <w:color w:val="000000"/>
                <w:sz w:val="20"/>
                <w:szCs w:val="20"/>
                <w:lang w:eastAsia="sl-SI"/>
              </w:rPr>
              <w:t>118.434,98 €</w:t>
            </w:r>
          </w:p>
        </w:tc>
      </w:tr>
      <w:tr w:rsidR="00787725" w:rsidRPr="00787725" w14:paraId="0955B512" w14:textId="77777777" w:rsidTr="00837755">
        <w:trPr>
          <w:trHeight w:val="1275"/>
        </w:trPr>
        <w:tc>
          <w:tcPr>
            <w:tcW w:w="2988" w:type="dxa"/>
            <w:tcBorders>
              <w:top w:val="nil"/>
              <w:left w:val="single" w:sz="8" w:space="0" w:color="auto"/>
              <w:bottom w:val="single" w:sz="4" w:space="0" w:color="auto"/>
              <w:right w:val="single" w:sz="8" w:space="0" w:color="auto"/>
            </w:tcBorders>
            <w:shd w:val="clear" w:color="auto" w:fill="auto"/>
            <w:noWrap/>
            <w:vAlign w:val="bottom"/>
            <w:hideMark/>
          </w:tcPr>
          <w:p w14:paraId="58C1E9C9"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707" w:type="dxa"/>
            <w:tcBorders>
              <w:top w:val="nil"/>
              <w:left w:val="nil"/>
              <w:bottom w:val="single" w:sz="4" w:space="0" w:color="auto"/>
              <w:right w:val="nil"/>
            </w:tcBorders>
            <w:shd w:val="clear" w:color="auto" w:fill="auto"/>
            <w:noWrap/>
            <w:vAlign w:val="center"/>
            <w:hideMark/>
          </w:tcPr>
          <w:p w14:paraId="22329864"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enota</w:t>
            </w:r>
          </w:p>
        </w:tc>
        <w:tc>
          <w:tcPr>
            <w:tcW w:w="1573" w:type="dxa"/>
            <w:tcBorders>
              <w:top w:val="nil"/>
              <w:left w:val="single" w:sz="4" w:space="0" w:color="auto"/>
              <w:bottom w:val="single" w:sz="4" w:space="0" w:color="auto"/>
              <w:right w:val="single" w:sz="4" w:space="0" w:color="auto"/>
            </w:tcBorders>
            <w:shd w:val="clear" w:color="auto" w:fill="auto"/>
            <w:hideMark/>
          </w:tcPr>
          <w:p w14:paraId="0A0CFC0A"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U2</w:t>
            </w:r>
            <w:r w:rsidRPr="00787725">
              <w:rPr>
                <w:rFonts w:ascii="Verdana" w:hAnsi="Verdana"/>
                <w:color w:val="000000"/>
                <w:sz w:val="20"/>
                <w:szCs w:val="20"/>
                <w:lang w:eastAsia="sl-SI"/>
              </w:rPr>
              <w:br/>
              <w:t>rekonstrukcija Jelinčičeve</w:t>
            </w:r>
          </w:p>
        </w:tc>
        <w:tc>
          <w:tcPr>
            <w:tcW w:w="2092" w:type="dxa"/>
            <w:tcBorders>
              <w:top w:val="nil"/>
              <w:left w:val="nil"/>
              <w:bottom w:val="single" w:sz="4" w:space="0" w:color="auto"/>
              <w:right w:val="single" w:sz="4" w:space="0" w:color="auto"/>
            </w:tcBorders>
            <w:shd w:val="clear" w:color="auto" w:fill="auto"/>
            <w:hideMark/>
          </w:tcPr>
          <w:p w14:paraId="2F2DB897"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U3</w:t>
            </w:r>
            <w:r w:rsidRPr="00787725">
              <w:rPr>
                <w:rFonts w:ascii="Verdana" w:hAnsi="Verdana"/>
                <w:color w:val="000000"/>
                <w:sz w:val="20"/>
                <w:szCs w:val="20"/>
                <w:lang w:eastAsia="sl-SI"/>
              </w:rPr>
              <w:br/>
              <w:t>priključek na Šmartinsko</w:t>
            </w:r>
          </w:p>
        </w:tc>
        <w:tc>
          <w:tcPr>
            <w:tcW w:w="1520" w:type="dxa"/>
            <w:tcBorders>
              <w:top w:val="nil"/>
              <w:left w:val="nil"/>
              <w:bottom w:val="single" w:sz="4" w:space="0" w:color="auto"/>
              <w:right w:val="single" w:sz="4" w:space="0" w:color="auto"/>
            </w:tcBorders>
            <w:shd w:val="clear" w:color="auto" w:fill="auto"/>
            <w:hideMark/>
          </w:tcPr>
          <w:p w14:paraId="080F5219"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U3</w:t>
            </w:r>
            <w:r w:rsidRPr="00787725">
              <w:rPr>
                <w:rFonts w:ascii="Verdana" w:hAnsi="Verdana"/>
                <w:color w:val="000000"/>
                <w:sz w:val="20"/>
                <w:szCs w:val="20"/>
                <w:lang w:eastAsia="sl-SI"/>
              </w:rPr>
              <w:br/>
              <w:t>od Torkarjeve do Rožičeve</w:t>
            </w:r>
          </w:p>
        </w:tc>
        <w:tc>
          <w:tcPr>
            <w:tcW w:w="1540" w:type="dxa"/>
            <w:gridSpan w:val="2"/>
            <w:tcBorders>
              <w:top w:val="nil"/>
              <w:left w:val="nil"/>
              <w:bottom w:val="single" w:sz="4" w:space="0" w:color="auto"/>
              <w:right w:val="single" w:sz="4" w:space="0" w:color="auto"/>
            </w:tcBorders>
            <w:shd w:val="clear" w:color="auto" w:fill="auto"/>
            <w:hideMark/>
          </w:tcPr>
          <w:p w14:paraId="4ECD495F"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U5</w:t>
            </w:r>
            <w:r w:rsidRPr="00787725">
              <w:rPr>
                <w:rFonts w:ascii="Verdana" w:hAnsi="Verdana"/>
                <w:color w:val="000000"/>
                <w:sz w:val="20"/>
                <w:szCs w:val="20"/>
                <w:lang w:eastAsia="sl-SI"/>
              </w:rPr>
              <w:br/>
              <w:t>enosmerni priključek na Pokopališko</w:t>
            </w:r>
          </w:p>
        </w:tc>
        <w:tc>
          <w:tcPr>
            <w:tcW w:w="1660" w:type="dxa"/>
            <w:tcBorders>
              <w:top w:val="nil"/>
              <w:left w:val="nil"/>
              <w:bottom w:val="single" w:sz="4" w:space="0" w:color="auto"/>
              <w:right w:val="single" w:sz="8" w:space="0" w:color="auto"/>
            </w:tcBorders>
            <w:shd w:val="clear" w:color="auto" w:fill="auto"/>
            <w:hideMark/>
          </w:tcPr>
          <w:p w14:paraId="34849582"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U6</w:t>
            </w:r>
            <w:r w:rsidRPr="00787725">
              <w:rPr>
                <w:rFonts w:ascii="Verdana" w:hAnsi="Verdana"/>
                <w:color w:val="000000"/>
                <w:sz w:val="20"/>
                <w:szCs w:val="20"/>
                <w:lang w:eastAsia="sl-SI"/>
              </w:rPr>
              <w:br/>
              <w:t>Rožičeva, postaja LPP in priključek na Kavčičevo</w:t>
            </w:r>
          </w:p>
        </w:tc>
        <w:tc>
          <w:tcPr>
            <w:tcW w:w="1660" w:type="dxa"/>
            <w:tcBorders>
              <w:top w:val="nil"/>
              <w:left w:val="nil"/>
              <w:bottom w:val="single" w:sz="4" w:space="0" w:color="auto"/>
              <w:right w:val="single" w:sz="8" w:space="0" w:color="auto"/>
            </w:tcBorders>
            <w:shd w:val="clear" w:color="auto" w:fill="auto"/>
            <w:vAlign w:val="center"/>
            <w:hideMark/>
          </w:tcPr>
          <w:p w14:paraId="5D686774"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SKUPAJ</w:t>
            </w:r>
          </w:p>
        </w:tc>
      </w:tr>
      <w:tr w:rsidR="00787725" w:rsidRPr="00787725" w14:paraId="4021AF04" w14:textId="77777777" w:rsidTr="00837755">
        <w:trPr>
          <w:trHeight w:val="300"/>
        </w:trPr>
        <w:tc>
          <w:tcPr>
            <w:tcW w:w="2988" w:type="dxa"/>
            <w:vMerge w:val="restart"/>
            <w:tcBorders>
              <w:top w:val="nil"/>
              <w:left w:val="single" w:sz="8" w:space="0" w:color="auto"/>
              <w:bottom w:val="single" w:sz="4" w:space="0" w:color="000000"/>
              <w:right w:val="single" w:sz="8" w:space="0" w:color="auto"/>
            </w:tcBorders>
            <w:shd w:val="clear" w:color="000000" w:fill="F2F2F2"/>
            <w:noWrap/>
            <w:vAlign w:val="center"/>
            <w:hideMark/>
          </w:tcPr>
          <w:p w14:paraId="3810248B" w14:textId="77777777" w:rsidR="00787725" w:rsidRPr="00787725" w:rsidRDefault="00787725" w:rsidP="00787725">
            <w:pPr>
              <w:jc w:val="center"/>
              <w:rPr>
                <w:rFonts w:ascii="Verdana" w:hAnsi="Verdana"/>
                <w:b/>
                <w:bCs/>
                <w:color w:val="000000"/>
                <w:sz w:val="20"/>
                <w:szCs w:val="20"/>
                <w:lang w:eastAsia="sl-SI"/>
              </w:rPr>
            </w:pPr>
            <w:r w:rsidRPr="00787725">
              <w:rPr>
                <w:rFonts w:ascii="Verdana" w:hAnsi="Verdana"/>
                <w:b/>
                <w:bCs/>
                <w:color w:val="000000"/>
                <w:sz w:val="20"/>
                <w:szCs w:val="20"/>
                <w:lang w:eastAsia="sl-SI"/>
              </w:rPr>
              <w:t xml:space="preserve">ceste </w:t>
            </w:r>
          </w:p>
        </w:tc>
        <w:tc>
          <w:tcPr>
            <w:tcW w:w="707" w:type="dxa"/>
            <w:tcBorders>
              <w:top w:val="nil"/>
              <w:left w:val="nil"/>
              <w:bottom w:val="single" w:sz="4" w:space="0" w:color="auto"/>
              <w:right w:val="nil"/>
            </w:tcBorders>
            <w:shd w:val="clear" w:color="auto" w:fill="auto"/>
            <w:noWrap/>
            <w:vAlign w:val="bottom"/>
            <w:hideMark/>
          </w:tcPr>
          <w:p w14:paraId="5E56BA64"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m</w:t>
            </w:r>
            <w:r w:rsidRPr="00787725">
              <w:rPr>
                <w:rFonts w:ascii="Verdana" w:hAnsi="Verdana"/>
                <w:color w:val="000000"/>
                <w:sz w:val="20"/>
                <w:szCs w:val="20"/>
                <w:vertAlign w:val="superscript"/>
                <w:lang w:eastAsia="sl-SI"/>
              </w:rPr>
              <w:t>2</w:t>
            </w:r>
          </w:p>
        </w:tc>
        <w:tc>
          <w:tcPr>
            <w:tcW w:w="1573" w:type="dxa"/>
            <w:tcBorders>
              <w:top w:val="nil"/>
              <w:left w:val="single" w:sz="4" w:space="0" w:color="auto"/>
              <w:bottom w:val="single" w:sz="4" w:space="0" w:color="auto"/>
              <w:right w:val="single" w:sz="4" w:space="0" w:color="auto"/>
            </w:tcBorders>
            <w:shd w:val="clear" w:color="auto" w:fill="auto"/>
            <w:noWrap/>
            <w:vAlign w:val="bottom"/>
            <w:hideMark/>
          </w:tcPr>
          <w:p w14:paraId="40397C9F"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auto" w:fill="auto"/>
            <w:noWrap/>
            <w:vAlign w:val="bottom"/>
            <w:hideMark/>
          </w:tcPr>
          <w:p w14:paraId="786EC7FC"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auto" w:fill="auto"/>
            <w:noWrap/>
            <w:vAlign w:val="bottom"/>
            <w:hideMark/>
          </w:tcPr>
          <w:p w14:paraId="4CFB01C9"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nil"/>
              <w:left w:val="nil"/>
              <w:bottom w:val="single" w:sz="4" w:space="0" w:color="auto"/>
              <w:right w:val="single" w:sz="4" w:space="0" w:color="auto"/>
            </w:tcBorders>
            <w:shd w:val="clear" w:color="auto" w:fill="auto"/>
            <w:noWrap/>
            <w:vAlign w:val="bottom"/>
            <w:hideMark/>
          </w:tcPr>
          <w:p w14:paraId="548063F2"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55</w:t>
            </w:r>
          </w:p>
        </w:tc>
        <w:tc>
          <w:tcPr>
            <w:tcW w:w="1660" w:type="dxa"/>
            <w:tcBorders>
              <w:top w:val="nil"/>
              <w:left w:val="nil"/>
              <w:bottom w:val="single" w:sz="4" w:space="0" w:color="auto"/>
              <w:right w:val="nil"/>
            </w:tcBorders>
            <w:shd w:val="clear" w:color="auto" w:fill="auto"/>
            <w:noWrap/>
            <w:vAlign w:val="bottom"/>
            <w:hideMark/>
          </w:tcPr>
          <w:p w14:paraId="5C871247"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single" w:sz="8" w:space="0" w:color="auto"/>
              <w:bottom w:val="single" w:sz="4" w:space="0" w:color="auto"/>
              <w:right w:val="single" w:sz="8" w:space="0" w:color="auto"/>
            </w:tcBorders>
            <w:shd w:val="clear" w:color="auto" w:fill="auto"/>
            <w:noWrap/>
            <w:vAlign w:val="bottom"/>
            <w:hideMark/>
          </w:tcPr>
          <w:p w14:paraId="44D5260E"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r>
      <w:tr w:rsidR="00787725" w:rsidRPr="00787725" w14:paraId="53003CF4" w14:textId="77777777" w:rsidTr="00837755">
        <w:trPr>
          <w:trHeight w:val="255"/>
        </w:trPr>
        <w:tc>
          <w:tcPr>
            <w:tcW w:w="2988" w:type="dxa"/>
            <w:vMerge/>
            <w:tcBorders>
              <w:top w:val="nil"/>
              <w:left w:val="single" w:sz="8" w:space="0" w:color="auto"/>
              <w:bottom w:val="single" w:sz="4" w:space="0" w:color="000000"/>
              <w:right w:val="single" w:sz="8" w:space="0" w:color="auto"/>
            </w:tcBorders>
            <w:vAlign w:val="center"/>
            <w:hideMark/>
          </w:tcPr>
          <w:p w14:paraId="674414AD" w14:textId="77777777" w:rsidR="00787725" w:rsidRPr="00787725" w:rsidRDefault="00787725" w:rsidP="00787725">
            <w:pPr>
              <w:rPr>
                <w:rFonts w:ascii="Verdana" w:hAnsi="Verdana"/>
                <w:b/>
                <w:bCs/>
                <w:color w:val="000000"/>
                <w:sz w:val="20"/>
                <w:szCs w:val="20"/>
                <w:lang w:eastAsia="sl-SI"/>
              </w:rPr>
            </w:pPr>
          </w:p>
        </w:tc>
        <w:tc>
          <w:tcPr>
            <w:tcW w:w="707" w:type="dxa"/>
            <w:tcBorders>
              <w:top w:val="nil"/>
              <w:left w:val="nil"/>
              <w:bottom w:val="single" w:sz="4" w:space="0" w:color="auto"/>
              <w:right w:val="nil"/>
            </w:tcBorders>
            <w:shd w:val="clear" w:color="000000" w:fill="F2F2F2"/>
            <w:noWrap/>
            <w:vAlign w:val="bottom"/>
            <w:hideMark/>
          </w:tcPr>
          <w:p w14:paraId="39DA2417"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EUR</w:t>
            </w:r>
          </w:p>
        </w:tc>
        <w:tc>
          <w:tcPr>
            <w:tcW w:w="1573" w:type="dxa"/>
            <w:tcBorders>
              <w:top w:val="nil"/>
              <w:left w:val="single" w:sz="4" w:space="0" w:color="auto"/>
              <w:bottom w:val="single" w:sz="4" w:space="0" w:color="auto"/>
              <w:right w:val="single" w:sz="4" w:space="0" w:color="auto"/>
            </w:tcBorders>
            <w:shd w:val="clear" w:color="000000" w:fill="F2F2F2"/>
            <w:noWrap/>
            <w:vAlign w:val="bottom"/>
            <w:hideMark/>
          </w:tcPr>
          <w:p w14:paraId="00A747C6"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000000" w:fill="F2F2F2"/>
            <w:noWrap/>
            <w:vAlign w:val="bottom"/>
            <w:hideMark/>
          </w:tcPr>
          <w:p w14:paraId="2C7919FF"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000000" w:fill="F2F2F2"/>
            <w:noWrap/>
            <w:vAlign w:val="bottom"/>
            <w:hideMark/>
          </w:tcPr>
          <w:p w14:paraId="3CE725C7"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nil"/>
              <w:left w:val="nil"/>
              <w:bottom w:val="single" w:sz="4" w:space="0" w:color="auto"/>
              <w:right w:val="single" w:sz="4" w:space="0" w:color="auto"/>
            </w:tcBorders>
            <w:shd w:val="clear" w:color="000000" w:fill="F2F2F2"/>
            <w:noWrap/>
            <w:vAlign w:val="bottom"/>
            <w:hideMark/>
          </w:tcPr>
          <w:p w14:paraId="0AA115FB"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3.691</w:t>
            </w:r>
          </w:p>
        </w:tc>
        <w:tc>
          <w:tcPr>
            <w:tcW w:w="1660" w:type="dxa"/>
            <w:tcBorders>
              <w:top w:val="nil"/>
              <w:left w:val="nil"/>
              <w:bottom w:val="single" w:sz="4" w:space="0" w:color="auto"/>
              <w:right w:val="nil"/>
            </w:tcBorders>
            <w:shd w:val="clear" w:color="000000" w:fill="F2F2F2"/>
            <w:noWrap/>
            <w:vAlign w:val="bottom"/>
            <w:hideMark/>
          </w:tcPr>
          <w:p w14:paraId="60D4EF56"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single" w:sz="8" w:space="0" w:color="auto"/>
              <w:bottom w:val="single" w:sz="4" w:space="0" w:color="auto"/>
              <w:right w:val="single" w:sz="8" w:space="0" w:color="auto"/>
            </w:tcBorders>
            <w:shd w:val="clear" w:color="000000" w:fill="F2F2F2"/>
            <w:noWrap/>
            <w:vAlign w:val="bottom"/>
            <w:hideMark/>
          </w:tcPr>
          <w:p w14:paraId="63EE9613"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3.691</w:t>
            </w:r>
          </w:p>
        </w:tc>
      </w:tr>
      <w:tr w:rsidR="00787725" w:rsidRPr="00787725" w14:paraId="6AC8C5FE" w14:textId="77777777" w:rsidTr="00837755">
        <w:trPr>
          <w:trHeight w:val="300"/>
        </w:trPr>
        <w:tc>
          <w:tcPr>
            <w:tcW w:w="2988" w:type="dxa"/>
            <w:vMerge w:val="restart"/>
            <w:tcBorders>
              <w:top w:val="nil"/>
              <w:left w:val="single" w:sz="8" w:space="0" w:color="auto"/>
              <w:bottom w:val="single" w:sz="4" w:space="0" w:color="000000"/>
              <w:right w:val="single" w:sz="8" w:space="0" w:color="auto"/>
            </w:tcBorders>
            <w:shd w:val="clear" w:color="000000" w:fill="F2F2F2"/>
            <w:noWrap/>
            <w:vAlign w:val="center"/>
            <w:hideMark/>
          </w:tcPr>
          <w:p w14:paraId="4B2F459D" w14:textId="77777777" w:rsidR="00787725" w:rsidRPr="00787725" w:rsidRDefault="00787725" w:rsidP="00787725">
            <w:pPr>
              <w:jc w:val="center"/>
              <w:rPr>
                <w:rFonts w:ascii="Verdana" w:hAnsi="Verdana"/>
                <w:b/>
                <w:bCs/>
                <w:color w:val="000000"/>
                <w:sz w:val="20"/>
                <w:szCs w:val="20"/>
                <w:lang w:eastAsia="sl-SI"/>
              </w:rPr>
            </w:pPr>
            <w:r w:rsidRPr="00787725">
              <w:rPr>
                <w:rFonts w:ascii="Verdana" w:hAnsi="Verdana"/>
                <w:b/>
                <w:bCs/>
                <w:color w:val="000000"/>
                <w:sz w:val="20"/>
                <w:szCs w:val="20"/>
                <w:lang w:eastAsia="sl-SI"/>
              </w:rPr>
              <w:t>pločniki</w:t>
            </w:r>
          </w:p>
        </w:tc>
        <w:tc>
          <w:tcPr>
            <w:tcW w:w="707" w:type="dxa"/>
            <w:tcBorders>
              <w:top w:val="nil"/>
              <w:left w:val="nil"/>
              <w:bottom w:val="single" w:sz="4" w:space="0" w:color="auto"/>
              <w:right w:val="nil"/>
            </w:tcBorders>
            <w:shd w:val="clear" w:color="auto" w:fill="auto"/>
            <w:noWrap/>
            <w:vAlign w:val="bottom"/>
            <w:hideMark/>
          </w:tcPr>
          <w:p w14:paraId="6F8E843B"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m</w:t>
            </w:r>
            <w:r w:rsidRPr="00787725">
              <w:rPr>
                <w:rFonts w:ascii="Verdana" w:hAnsi="Verdana"/>
                <w:color w:val="000000"/>
                <w:sz w:val="20"/>
                <w:szCs w:val="20"/>
                <w:vertAlign w:val="superscript"/>
                <w:lang w:eastAsia="sl-SI"/>
              </w:rPr>
              <w:t>2</w:t>
            </w:r>
          </w:p>
        </w:tc>
        <w:tc>
          <w:tcPr>
            <w:tcW w:w="1573" w:type="dxa"/>
            <w:tcBorders>
              <w:top w:val="nil"/>
              <w:left w:val="single" w:sz="4" w:space="0" w:color="auto"/>
              <w:bottom w:val="single" w:sz="4" w:space="0" w:color="auto"/>
              <w:right w:val="single" w:sz="4" w:space="0" w:color="auto"/>
            </w:tcBorders>
            <w:shd w:val="clear" w:color="auto" w:fill="auto"/>
            <w:noWrap/>
            <w:vAlign w:val="bottom"/>
            <w:hideMark/>
          </w:tcPr>
          <w:p w14:paraId="4973B05D"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auto" w:fill="auto"/>
            <w:noWrap/>
            <w:vAlign w:val="bottom"/>
            <w:hideMark/>
          </w:tcPr>
          <w:p w14:paraId="7641AD09"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auto" w:fill="auto"/>
            <w:noWrap/>
            <w:vAlign w:val="bottom"/>
            <w:hideMark/>
          </w:tcPr>
          <w:p w14:paraId="50981686"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nil"/>
              <w:left w:val="nil"/>
              <w:bottom w:val="single" w:sz="4" w:space="0" w:color="auto"/>
              <w:right w:val="single" w:sz="4" w:space="0" w:color="auto"/>
            </w:tcBorders>
            <w:shd w:val="clear" w:color="auto" w:fill="auto"/>
            <w:noWrap/>
            <w:vAlign w:val="bottom"/>
            <w:hideMark/>
          </w:tcPr>
          <w:p w14:paraId="75A4EE04"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73</w:t>
            </w:r>
          </w:p>
        </w:tc>
        <w:tc>
          <w:tcPr>
            <w:tcW w:w="1660" w:type="dxa"/>
            <w:tcBorders>
              <w:top w:val="nil"/>
              <w:left w:val="nil"/>
              <w:bottom w:val="single" w:sz="4" w:space="0" w:color="auto"/>
              <w:right w:val="nil"/>
            </w:tcBorders>
            <w:shd w:val="clear" w:color="auto" w:fill="auto"/>
            <w:noWrap/>
            <w:vAlign w:val="bottom"/>
            <w:hideMark/>
          </w:tcPr>
          <w:p w14:paraId="534BF967"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single" w:sz="8" w:space="0" w:color="auto"/>
              <w:bottom w:val="single" w:sz="4" w:space="0" w:color="auto"/>
              <w:right w:val="single" w:sz="8" w:space="0" w:color="auto"/>
            </w:tcBorders>
            <w:shd w:val="clear" w:color="auto" w:fill="auto"/>
            <w:noWrap/>
            <w:vAlign w:val="bottom"/>
            <w:hideMark/>
          </w:tcPr>
          <w:p w14:paraId="24ABB844"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r>
      <w:tr w:rsidR="00787725" w:rsidRPr="00787725" w14:paraId="1CE0D657" w14:textId="77777777" w:rsidTr="00837755">
        <w:trPr>
          <w:trHeight w:val="255"/>
        </w:trPr>
        <w:tc>
          <w:tcPr>
            <w:tcW w:w="2988" w:type="dxa"/>
            <w:vMerge/>
            <w:tcBorders>
              <w:top w:val="nil"/>
              <w:left w:val="single" w:sz="8" w:space="0" w:color="auto"/>
              <w:bottom w:val="single" w:sz="4" w:space="0" w:color="000000"/>
              <w:right w:val="single" w:sz="8" w:space="0" w:color="auto"/>
            </w:tcBorders>
            <w:vAlign w:val="center"/>
            <w:hideMark/>
          </w:tcPr>
          <w:p w14:paraId="33609171" w14:textId="77777777" w:rsidR="00787725" w:rsidRPr="00787725" w:rsidRDefault="00787725" w:rsidP="00787725">
            <w:pPr>
              <w:rPr>
                <w:rFonts w:ascii="Verdana" w:hAnsi="Verdana"/>
                <w:b/>
                <w:bCs/>
                <w:color w:val="000000"/>
                <w:sz w:val="20"/>
                <w:szCs w:val="20"/>
                <w:lang w:eastAsia="sl-SI"/>
              </w:rPr>
            </w:pPr>
          </w:p>
        </w:tc>
        <w:tc>
          <w:tcPr>
            <w:tcW w:w="707" w:type="dxa"/>
            <w:tcBorders>
              <w:top w:val="nil"/>
              <w:left w:val="nil"/>
              <w:bottom w:val="single" w:sz="4" w:space="0" w:color="auto"/>
              <w:right w:val="nil"/>
            </w:tcBorders>
            <w:shd w:val="clear" w:color="000000" w:fill="F2F2F2"/>
            <w:noWrap/>
            <w:vAlign w:val="bottom"/>
            <w:hideMark/>
          </w:tcPr>
          <w:p w14:paraId="1AB872BF"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EUR</w:t>
            </w:r>
          </w:p>
        </w:tc>
        <w:tc>
          <w:tcPr>
            <w:tcW w:w="1573" w:type="dxa"/>
            <w:tcBorders>
              <w:top w:val="nil"/>
              <w:left w:val="single" w:sz="4" w:space="0" w:color="auto"/>
              <w:bottom w:val="single" w:sz="4" w:space="0" w:color="auto"/>
              <w:right w:val="single" w:sz="4" w:space="0" w:color="auto"/>
            </w:tcBorders>
            <w:shd w:val="clear" w:color="000000" w:fill="F2F2F2"/>
            <w:noWrap/>
            <w:vAlign w:val="bottom"/>
            <w:hideMark/>
          </w:tcPr>
          <w:p w14:paraId="3116C2EF"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single" w:sz="4" w:space="0" w:color="auto"/>
              <w:right w:val="single" w:sz="4" w:space="0" w:color="auto"/>
            </w:tcBorders>
            <w:shd w:val="clear" w:color="000000" w:fill="F2F2F2"/>
            <w:noWrap/>
            <w:vAlign w:val="bottom"/>
            <w:hideMark/>
          </w:tcPr>
          <w:p w14:paraId="5141117B"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000000" w:fill="F2F2F2"/>
            <w:noWrap/>
            <w:vAlign w:val="bottom"/>
            <w:hideMark/>
          </w:tcPr>
          <w:p w14:paraId="48488089"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nil"/>
              <w:left w:val="nil"/>
              <w:bottom w:val="single" w:sz="4" w:space="0" w:color="auto"/>
              <w:right w:val="single" w:sz="4" w:space="0" w:color="auto"/>
            </w:tcBorders>
            <w:shd w:val="clear" w:color="000000" w:fill="F2F2F2"/>
            <w:noWrap/>
            <w:vAlign w:val="bottom"/>
            <w:hideMark/>
          </w:tcPr>
          <w:p w14:paraId="2077F458"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4.186</w:t>
            </w:r>
          </w:p>
        </w:tc>
        <w:tc>
          <w:tcPr>
            <w:tcW w:w="1660" w:type="dxa"/>
            <w:tcBorders>
              <w:top w:val="nil"/>
              <w:left w:val="nil"/>
              <w:bottom w:val="single" w:sz="4" w:space="0" w:color="auto"/>
              <w:right w:val="nil"/>
            </w:tcBorders>
            <w:shd w:val="clear" w:color="000000" w:fill="F2F2F2"/>
            <w:noWrap/>
            <w:vAlign w:val="bottom"/>
            <w:hideMark/>
          </w:tcPr>
          <w:p w14:paraId="34E58F03"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single" w:sz="8" w:space="0" w:color="auto"/>
              <w:bottom w:val="single" w:sz="4" w:space="0" w:color="auto"/>
              <w:right w:val="single" w:sz="8" w:space="0" w:color="auto"/>
            </w:tcBorders>
            <w:shd w:val="clear" w:color="000000" w:fill="F2F2F2"/>
            <w:noWrap/>
            <w:vAlign w:val="bottom"/>
            <w:hideMark/>
          </w:tcPr>
          <w:p w14:paraId="65AC4506"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4.186</w:t>
            </w:r>
          </w:p>
        </w:tc>
      </w:tr>
      <w:tr w:rsidR="00787725" w:rsidRPr="00787725" w14:paraId="1F2DC09D" w14:textId="77777777" w:rsidTr="00837755">
        <w:trPr>
          <w:trHeight w:val="255"/>
        </w:trPr>
        <w:tc>
          <w:tcPr>
            <w:tcW w:w="2988" w:type="dxa"/>
            <w:tcBorders>
              <w:top w:val="nil"/>
              <w:left w:val="single" w:sz="8" w:space="0" w:color="auto"/>
              <w:bottom w:val="nil"/>
              <w:right w:val="single" w:sz="8" w:space="0" w:color="auto"/>
            </w:tcBorders>
            <w:shd w:val="clear" w:color="000000" w:fill="D9D9D9"/>
            <w:noWrap/>
            <w:vAlign w:val="bottom"/>
            <w:hideMark/>
          </w:tcPr>
          <w:p w14:paraId="788B954E" w14:textId="77777777" w:rsidR="00787725" w:rsidRPr="00787725" w:rsidRDefault="00787725" w:rsidP="00787725">
            <w:pPr>
              <w:jc w:val="center"/>
              <w:rPr>
                <w:rFonts w:ascii="Verdana" w:hAnsi="Verdana"/>
                <w:b/>
                <w:bCs/>
                <w:color w:val="000000"/>
                <w:sz w:val="20"/>
                <w:szCs w:val="20"/>
                <w:lang w:eastAsia="sl-SI"/>
              </w:rPr>
            </w:pPr>
            <w:r w:rsidRPr="00787725">
              <w:rPr>
                <w:rFonts w:ascii="Verdana" w:hAnsi="Verdana"/>
                <w:b/>
                <w:bCs/>
                <w:color w:val="000000"/>
                <w:sz w:val="20"/>
                <w:szCs w:val="20"/>
                <w:lang w:eastAsia="sl-SI"/>
              </w:rPr>
              <w:t>odkupi zemljišč</w:t>
            </w:r>
          </w:p>
        </w:tc>
        <w:tc>
          <w:tcPr>
            <w:tcW w:w="707" w:type="dxa"/>
            <w:tcBorders>
              <w:top w:val="nil"/>
              <w:left w:val="nil"/>
              <w:bottom w:val="nil"/>
              <w:right w:val="nil"/>
            </w:tcBorders>
            <w:shd w:val="clear" w:color="000000" w:fill="D9D9D9"/>
            <w:noWrap/>
            <w:vAlign w:val="bottom"/>
            <w:hideMark/>
          </w:tcPr>
          <w:p w14:paraId="1DEBB90A"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EUR</w:t>
            </w:r>
          </w:p>
        </w:tc>
        <w:tc>
          <w:tcPr>
            <w:tcW w:w="1573" w:type="dxa"/>
            <w:tcBorders>
              <w:top w:val="nil"/>
              <w:left w:val="single" w:sz="4" w:space="0" w:color="auto"/>
              <w:bottom w:val="nil"/>
              <w:right w:val="single" w:sz="4" w:space="0" w:color="auto"/>
            </w:tcBorders>
            <w:shd w:val="clear" w:color="000000" w:fill="D9D9D9"/>
            <w:noWrap/>
            <w:vAlign w:val="bottom"/>
            <w:hideMark/>
          </w:tcPr>
          <w:p w14:paraId="77267717"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nil"/>
              <w:right w:val="single" w:sz="4" w:space="0" w:color="auto"/>
            </w:tcBorders>
            <w:shd w:val="clear" w:color="000000" w:fill="D9D9D9"/>
            <w:noWrap/>
            <w:vAlign w:val="bottom"/>
            <w:hideMark/>
          </w:tcPr>
          <w:p w14:paraId="19B3B1FB"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nil"/>
              <w:right w:val="single" w:sz="4" w:space="0" w:color="auto"/>
            </w:tcBorders>
            <w:shd w:val="clear" w:color="000000" w:fill="D9D9D9"/>
            <w:noWrap/>
            <w:vAlign w:val="bottom"/>
            <w:hideMark/>
          </w:tcPr>
          <w:p w14:paraId="1DBFB125"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nil"/>
              <w:left w:val="nil"/>
              <w:bottom w:val="nil"/>
              <w:right w:val="single" w:sz="4" w:space="0" w:color="auto"/>
            </w:tcBorders>
            <w:shd w:val="clear" w:color="000000" w:fill="D9D9D9"/>
            <w:noWrap/>
            <w:vAlign w:val="bottom"/>
            <w:hideMark/>
          </w:tcPr>
          <w:p w14:paraId="5DFB8C71"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108.240</w:t>
            </w:r>
          </w:p>
        </w:tc>
        <w:tc>
          <w:tcPr>
            <w:tcW w:w="1660" w:type="dxa"/>
            <w:tcBorders>
              <w:top w:val="nil"/>
              <w:left w:val="nil"/>
              <w:bottom w:val="nil"/>
              <w:right w:val="single" w:sz="8" w:space="0" w:color="auto"/>
            </w:tcBorders>
            <w:shd w:val="clear" w:color="000000" w:fill="D9D9D9"/>
            <w:noWrap/>
            <w:vAlign w:val="bottom"/>
            <w:hideMark/>
          </w:tcPr>
          <w:p w14:paraId="1647A724"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nil"/>
              <w:right w:val="single" w:sz="8" w:space="0" w:color="auto"/>
            </w:tcBorders>
            <w:shd w:val="clear" w:color="000000" w:fill="D9D9D9"/>
            <w:noWrap/>
            <w:vAlign w:val="bottom"/>
            <w:hideMark/>
          </w:tcPr>
          <w:p w14:paraId="55E3CC9F"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108.240</w:t>
            </w:r>
          </w:p>
        </w:tc>
      </w:tr>
      <w:tr w:rsidR="00787725" w:rsidRPr="00787725" w14:paraId="6F435BD2" w14:textId="77777777" w:rsidTr="00837755">
        <w:trPr>
          <w:trHeight w:val="255"/>
        </w:trPr>
        <w:tc>
          <w:tcPr>
            <w:tcW w:w="2988" w:type="dxa"/>
            <w:tcBorders>
              <w:top w:val="single" w:sz="4" w:space="0" w:color="auto"/>
              <w:left w:val="single" w:sz="8" w:space="0" w:color="auto"/>
              <w:bottom w:val="nil"/>
              <w:right w:val="single" w:sz="8" w:space="0" w:color="auto"/>
            </w:tcBorders>
            <w:shd w:val="clear" w:color="000000" w:fill="EBF1DE"/>
            <w:noWrap/>
            <w:vAlign w:val="bottom"/>
            <w:hideMark/>
          </w:tcPr>
          <w:p w14:paraId="3942FA23" w14:textId="77777777" w:rsidR="00787725" w:rsidRPr="00787725" w:rsidRDefault="00787725" w:rsidP="00787725">
            <w:pPr>
              <w:jc w:val="center"/>
              <w:rPr>
                <w:rFonts w:ascii="Verdana" w:hAnsi="Verdana"/>
                <w:b/>
                <w:bCs/>
                <w:sz w:val="20"/>
                <w:szCs w:val="20"/>
                <w:lang w:eastAsia="sl-SI"/>
              </w:rPr>
            </w:pPr>
            <w:r w:rsidRPr="00787725">
              <w:rPr>
                <w:rFonts w:ascii="Verdana" w:hAnsi="Verdana"/>
                <w:b/>
                <w:bCs/>
                <w:sz w:val="20"/>
                <w:szCs w:val="20"/>
                <w:lang w:eastAsia="sl-SI"/>
              </w:rPr>
              <w:t>drevesa</w:t>
            </w:r>
          </w:p>
        </w:tc>
        <w:tc>
          <w:tcPr>
            <w:tcW w:w="707" w:type="dxa"/>
            <w:tcBorders>
              <w:top w:val="single" w:sz="4" w:space="0" w:color="auto"/>
              <w:left w:val="nil"/>
              <w:bottom w:val="nil"/>
              <w:right w:val="nil"/>
            </w:tcBorders>
            <w:shd w:val="clear" w:color="000000" w:fill="EBF1DE"/>
            <w:noWrap/>
            <w:vAlign w:val="bottom"/>
            <w:hideMark/>
          </w:tcPr>
          <w:p w14:paraId="5982E5E8"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EUR</w:t>
            </w:r>
          </w:p>
        </w:tc>
        <w:tc>
          <w:tcPr>
            <w:tcW w:w="1573" w:type="dxa"/>
            <w:tcBorders>
              <w:top w:val="single" w:sz="4" w:space="0" w:color="auto"/>
              <w:left w:val="single" w:sz="4" w:space="0" w:color="auto"/>
              <w:bottom w:val="single" w:sz="4" w:space="0" w:color="auto"/>
              <w:right w:val="single" w:sz="4" w:space="0" w:color="auto"/>
            </w:tcBorders>
            <w:shd w:val="clear" w:color="000000" w:fill="EBF1DE"/>
            <w:noWrap/>
            <w:vAlign w:val="bottom"/>
            <w:hideMark/>
          </w:tcPr>
          <w:p w14:paraId="0DBAE348"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single" w:sz="4" w:space="0" w:color="auto"/>
              <w:left w:val="nil"/>
              <w:bottom w:val="single" w:sz="4" w:space="0" w:color="auto"/>
              <w:right w:val="single" w:sz="4" w:space="0" w:color="auto"/>
            </w:tcBorders>
            <w:shd w:val="clear" w:color="000000" w:fill="EBF1DE"/>
            <w:noWrap/>
            <w:vAlign w:val="bottom"/>
            <w:hideMark/>
          </w:tcPr>
          <w:p w14:paraId="55ADE725"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single" w:sz="4" w:space="0" w:color="auto"/>
              <w:left w:val="nil"/>
              <w:bottom w:val="single" w:sz="4" w:space="0" w:color="auto"/>
              <w:right w:val="single" w:sz="4" w:space="0" w:color="auto"/>
            </w:tcBorders>
            <w:shd w:val="clear" w:color="000000" w:fill="EBF1DE"/>
            <w:noWrap/>
            <w:vAlign w:val="bottom"/>
            <w:hideMark/>
          </w:tcPr>
          <w:p w14:paraId="0B8953CE"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single" w:sz="4" w:space="0" w:color="auto"/>
              <w:left w:val="nil"/>
              <w:bottom w:val="single" w:sz="4" w:space="0" w:color="auto"/>
              <w:right w:val="single" w:sz="4" w:space="0" w:color="auto"/>
            </w:tcBorders>
            <w:shd w:val="clear" w:color="000000" w:fill="EBF1DE"/>
            <w:noWrap/>
            <w:vAlign w:val="bottom"/>
            <w:hideMark/>
          </w:tcPr>
          <w:p w14:paraId="2E60C5C0"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1.342</w:t>
            </w:r>
          </w:p>
        </w:tc>
        <w:tc>
          <w:tcPr>
            <w:tcW w:w="1660" w:type="dxa"/>
            <w:tcBorders>
              <w:top w:val="single" w:sz="4" w:space="0" w:color="auto"/>
              <w:left w:val="nil"/>
              <w:bottom w:val="single" w:sz="4" w:space="0" w:color="auto"/>
              <w:right w:val="single" w:sz="8" w:space="0" w:color="auto"/>
            </w:tcBorders>
            <w:shd w:val="clear" w:color="000000" w:fill="EBF1DE"/>
            <w:noWrap/>
            <w:vAlign w:val="bottom"/>
            <w:hideMark/>
          </w:tcPr>
          <w:p w14:paraId="518F2E44"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single" w:sz="4" w:space="0" w:color="auto"/>
              <w:left w:val="nil"/>
              <w:bottom w:val="nil"/>
              <w:right w:val="single" w:sz="8" w:space="0" w:color="auto"/>
            </w:tcBorders>
            <w:shd w:val="clear" w:color="000000" w:fill="EBF1DE"/>
            <w:noWrap/>
            <w:vAlign w:val="bottom"/>
            <w:hideMark/>
          </w:tcPr>
          <w:p w14:paraId="7CEEC688"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1.342</w:t>
            </w:r>
          </w:p>
        </w:tc>
      </w:tr>
      <w:tr w:rsidR="00787725" w:rsidRPr="00787725" w14:paraId="2D52553B" w14:textId="77777777" w:rsidTr="00837755">
        <w:trPr>
          <w:trHeight w:val="510"/>
        </w:trPr>
        <w:tc>
          <w:tcPr>
            <w:tcW w:w="2988" w:type="dxa"/>
            <w:tcBorders>
              <w:top w:val="single" w:sz="4" w:space="0" w:color="auto"/>
              <w:left w:val="single" w:sz="8" w:space="0" w:color="auto"/>
              <w:bottom w:val="nil"/>
              <w:right w:val="single" w:sz="8" w:space="0" w:color="auto"/>
            </w:tcBorders>
            <w:shd w:val="clear" w:color="auto" w:fill="auto"/>
            <w:vAlign w:val="bottom"/>
            <w:hideMark/>
          </w:tcPr>
          <w:p w14:paraId="0626706B" w14:textId="77777777" w:rsidR="00787725" w:rsidRPr="00787725" w:rsidRDefault="00787725" w:rsidP="00787725">
            <w:pPr>
              <w:rPr>
                <w:rFonts w:ascii="Verdana" w:hAnsi="Verdana"/>
                <w:b/>
                <w:bCs/>
                <w:color w:val="000000"/>
                <w:sz w:val="20"/>
                <w:szCs w:val="20"/>
                <w:lang w:eastAsia="sl-SI"/>
              </w:rPr>
            </w:pPr>
            <w:r w:rsidRPr="00787725">
              <w:rPr>
                <w:rFonts w:ascii="Verdana" w:hAnsi="Verdana"/>
                <w:b/>
                <w:bCs/>
                <w:color w:val="000000"/>
                <w:sz w:val="20"/>
                <w:szCs w:val="20"/>
                <w:lang w:eastAsia="sl-SI"/>
              </w:rPr>
              <w:t>projektna in investicijska dokumentacija</w:t>
            </w:r>
          </w:p>
        </w:tc>
        <w:tc>
          <w:tcPr>
            <w:tcW w:w="707" w:type="dxa"/>
            <w:tcBorders>
              <w:top w:val="single" w:sz="4" w:space="0" w:color="auto"/>
              <w:left w:val="nil"/>
              <w:bottom w:val="nil"/>
              <w:right w:val="nil"/>
            </w:tcBorders>
            <w:shd w:val="clear" w:color="auto" w:fill="auto"/>
            <w:vAlign w:val="bottom"/>
            <w:hideMark/>
          </w:tcPr>
          <w:p w14:paraId="0BB3665B" w14:textId="77777777" w:rsidR="00787725" w:rsidRPr="00787725" w:rsidRDefault="00787725" w:rsidP="00787725">
            <w:pPr>
              <w:jc w:val="right"/>
              <w:rPr>
                <w:rFonts w:ascii="Verdana" w:hAnsi="Verdana"/>
                <w:color w:val="000000"/>
                <w:sz w:val="20"/>
                <w:szCs w:val="20"/>
                <w:lang w:eastAsia="sl-SI"/>
              </w:rPr>
            </w:pPr>
            <w:r w:rsidRPr="00787725">
              <w:rPr>
                <w:rFonts w:ascii="Verdana" w:hAnsi="Verdana"/>
                <w:color w:val="000000"/>
                <w:sz w:val="20"/>
                <w:szCs w:val="20"/>
                <w:lang w:eastAsia="sl-SI"/>
              </w:rPr>
              <w:t>7%</w:t>
            </w:r>
          </w:p>
        </w:tc>
        <w:tc>
          <w:tcPr>
            <w:tcW w:w="1573" w:type="dxa"/>
            <w:tcBorders>
              <w:top w:val="nil"/>
              <w:left w:val="single" w:sz="4" w:space="0" w:color="auto"/>
              <w:bottom w:val="nil"/>
              <w:right w:val="single" w:sz="4" w:space="0" w:color="auto"/>
            </w:tcBorders>
            <w:shd w:val="clear" w:color="auto" w:fill="auto"/>
            <w:noWrap/>
            <w:vAlign w:val="bottom"/>
            <w:hideMark/>
          </w:tcPr>
          <w:p w14:paraId="7C6A6E59"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nil"/>
              <w:left w:val="nil"/>
              <w:bottom w:val="nil"/>
              <w:right w:val="single" w:sz="4" w:space="0" w:color="auto"/>
            </w:tcBorders>
            <w:shd w:val="clear" w:color="auto" w:fill="auto"/>
            <w:noWrap/>
            <w:vAlign w:val="bottom"/>
            <w:hideMark/>
          </w:tcPr>
          <w:p w14:paraId="1A183C81"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nil"/>
              <w:right w:val="single" w:sz="4" w:space="0" w:color="auto"/>
            </w:tcBorders>
            <w:shd w:val="clear" w:color="auto" w:fill="auto"/>
            <w:noWrap/>
            <w:vAlign w:val="bottom"/>
            <w:hideMark/>
          </w:tcPr>
          <w:p w14:paraId="2ED5D132"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nil"/>
              <w:left w:val="nil"/>
              <w:bottom w:val="nil"/>
              <w:right w:val="single" w:sz="4" w:space="0" w:color="auto"/>
            </w:tcBorders>
            <w:shd w:val="clear" w:color="auto" w:fill="auto"/>
            <w:noWrap/>
            <w:vAlign w:val="bottom"/>
            <w:hideMark/>
          </w:tcPr>
          <w:p w14:paraId="5BC724B5"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nil"/>
              <w:right w:val="single" w:sz="8" w:space="0" w:color="auto"/>
            </w:tcBorders>
            <w:shd w:val="clear" w:color="auto" w:fill="auto"/>
            <w:noWrap/>
            <w:vAlign w:val="bottom"/>
            <w:hideMark/>
          </w:tcPr>
          <w:p w14:paraId="01D820C7"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single" w:sz="4" w:space="0" w:color="auto"/>
              <w:left w:val="nil"/>
              <w:bottom w:val="single" w:sz="4" w:space="0" w:color="auto"/>
              <w:right w:val="single" w:sz="8" w:space="0" w:color="auto"/>
            </w:tcBorders>
            <w:shd w:val="clear" w:color="auto" w:fill="auto"/>
            <w:noWrap/>
            <w:vAlign w:val="bottom"/>
            <w:hideMark/>
          </w:tcPr>
          <w:p w14:paraId="5B6E30C8"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551</w:t>
            </w:r>
          </w:p>
        </w:tc>
      </w:tr>
      <w:tr w:rsidR="00787725" w:rsidRPr="00787725" w14:paraId="2CECBA75" w14:textId="77777777" w:rsidTr="00837755">
        <w:trPr>
          <w:trHeight w:val="255"/>
        </w:trPr>
        <w:tc>
          <w:tcPr>
            <w:tcW w:w="2988" w:type="dxa"/>
            <w:tcBorders>
              <w:top w:val="single" w:sz="4" w:space="0" w:color="auto"/>
              <w:left w:val="single" w:sz="8" w:space="0" w:color="auto"/>
              <w:bottom w:val="nil"/>
              <w:right w:val="single" w:sz="8" w:space="0" w:color="auto"/>
            </w:tcBorders>
            <w:shd w:val="clear" w:color="auto" w:fill="auto"/>
            <w:noWrap/>
            <w:vAlign w:val="bottom"/>
            <w:hideMark/>
          </w:tcPr>
          <w:p w14:paraId="4A9C8A7B" w14:textId="77777777" w:rsidR="00787725" w:rsidRPr="00787725" w:rsidRDefault="00787725" w:rsidP="00787725">
            <w:pPr>
              <w:rPr>
                <w:rFonts w:ascii="Verdana" w:hAnsi="Verdana"/>
                <w:b/>
                <w:bCs/>
                <w:color w:val="000000"/>
                <w:sz w:val="20"/>
                <w:szCs w:val="20"/>
                <w:lang w:eastAsia="sl-SI"/>
              </w:rPr>
            </w:pPr>
            <w:r w:rsidRPr="00787725">
              <w:rPr>
                <w:rFonts w:ascii="Verdana" w:hAnsi="Verdana"/>
                <w:b/>
                <w:bCs/>
                <w:color w:val="000000"/>
                <w:sz w:val="20"/>
                <w:szCs w:val="20"/>
                <w:lang w:eastAsia="sl-SI"/>
              </w:rPr>
              <w:t>inženiring in nadzor po GZ</w:t>
            </w:r>
          </w:p>
        </w:tc>
        <w:tc>
          <w:tcPr>
            <w:tcW w:w="707" w:type="dxa"/>
            <w:tcBorders>
              <w:top w:val="single" w:sz="4" w:space="0" w:color="auto"/>
              <w:left w:val="nil"/>
              <w:bottom w:val="nil"/>
              <w:right w:val="nil"/>
            </w:tcBorders>
            <w:shd w:val="clear" w:color="auto" w:fill="auto"/>
            <w:vAlign w:val="bottom"/>
            <w:hideMark/>
          </w:tcPr>
          <w:p w14:paraId="7279668C" w14:textId="77777777" w:rsidR="00787725" w:rsidRPr="00787725" w:rsidRDefault="00787725" w:rsidP="00787725">
            <w:pPr>
              <w:jc w:val="right"/>
              <w:rPr>
                <w:rFonts w:ascii="Verdana" w:hAnsi="Verdana"/>
                <w:color w:val="000000"/>
                <w:sz w:val="20"/>
                <w:szCs w:val="20"/>
                <w:lang w:eastAsia="sl-SI"/>
              </w:rPr>
            </w:pPr>
            <w:r w:rsidRPr="00787725">
              <w:rPr>
                <w:rFonts w:ascii="Verdana" w:hAnsi="Verdana"/>
                <w:color w:val="000000"/>
                <w:sz w:val="20"/>
                <w:szCs w:val="20"/>
                <w:lang w:eastAsia="sl-SI"/>
              </w:rPr>
              <w:t>4,5%</w:t>
            </w:r>
          </w:p>
        </w:tc>
        <w:tc>
          <w:tcPr>
            <w:tcW w:w="1573" w:type="dxa"/>
            <w:tcBorders>
              <w:top w:val="single" w:sz="4" w:space="0" w:color="auto"/>
              <w:left w:val="single" w:sz="4" w:space="0" w:color="auto"/>
              <w:bottom w:val="nil"/>
              <w:right w:val="single" w:sz="4" w:space="0" w:color="auto"/>
            </w:tcBorders>
            <w:shd w:val="clear" w:color="auto" w:fill="auto"/>
            <w:noWrap/>
            <w:vAlign w:val="bottom"/>
            <w:hideMark/>
          </w:tcPr>
          <w:p w14:paraId="36600F35"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single" w:sz="4" w:space="0" w:color="auto"/>
              <w:left w:val="nil"/>
              <w:bottom w:val="nil"/>
              <w:right w:val="single" w:sz="4" w:space="0" w:color="auto"/>
            </w:tcBorders>
            <w:shd w:val="clear" w:color="auto" w:fill="auto"/>
            <w:noWrap/>
            <w:vAlign w:val="bottom"/>
            <w:hideMark/>
          </w:tcPr>
          <w:p w14:paraId="1E3431F5"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single" w:sz="4" w:space="0" w:color="auto"/>
              <w:left w:val="nil"/>
              <w:bottom w:val="nil"/>
              <w:right w:val="single" w:sz="4" w:space="0" w:color="auto"/>
            </w:tcBorders>
            <w:shd w:val="clear" w:color="auto" w:fill="auto"/>
            <w:noWrap/>
            <w:vAlign w:val="bottom"/>
            <w:hideMark/>
          </w:tcPr>
          <w:p w14:paraId="536D4557"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single" w:sz="4" w:space="0" w:color="auto"/>
              <w:left w:val="nil"/>
              <w:bottom w:val="nil"/>
              <w:right w:val="single" w:sz="4" w:space="0" w:color="auto"/>
            </w:tcBorders>
            <w:shd w:val="clear" w:color="auto" w:fill="auto"/>
            <w:noWrap/>
            <w:vAlign w:val="bottom"/>
            <w:hideMark/>
          </w:tcPr>
          <w:p w14:paraId="220A036F"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single" w:sz="4" w:space="0" w:color="auto"/>
              <w:left w:val="nil"/>
              <w:bottom w:val="nil"/>
              <w:right w:val="single" w:sz="8" w:space="0" w:color="auto"/>
            </w:tcBorders>
            <w:shd w:val="clear" w:color="auto" w:fill="auto"/>
            <w:noWrap/>
            <w:vAlign w:val="bottom"/>
            <w:hideMark/>
          </w:tcPr>
          <w:p w14:paraId="75327138"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single" w:sz="8" w:space="0" w:color="auto"/>
            </w:tcBorders>
            <w:shd w:val="clear" w:color="auto" w:fill="auto"/>
            <w:noWrap/>
            <w:vAlign w:val="bottom"/>
            <w:hideMark/>
          </w:tcPr>
          <w:p w14:paraId="2B2E5E84"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354</w:t>
            </w:r>
          </w:p>
        </w:tc>
      </w:tr>
      <w:tr w:rsidR="00787725" w:rsidRPr="00787725" w14:paraId="6686FDEA" w14:textId="77777777" w:rsidTr="00837755">
        <w:trPr>
          <w:trHeight w:val="270"/>
        </w:trPr>
        <w:tc>
          <w:tcPr>
            <w:tcW w:w="2988"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14:paraId="10B9DF71" w14:textId="77777777" w:rsidR="00787725" w:rsidRPr="00787725" w:rsidRDefault="00787725" w:rsidP="00787725">
            <w:pPr>
              <w:rPr>
                <w:rFonts w:ascii="Verdana" w:hAnsi="Verdana"/>
                <w:b/>
                <w:bCs/>
                <w:color w:val="000000"/>
                <w:sz w:val="20"/>
                <w:szCs w:val="20"/>
                <w:lang w:eastAsia="sl-SI"/>
              </w:rPr>
            </w:pPr>
            <w:r w:rsidRPr="00787725">
              <w:rPr>
                <w:rFonts w:ascii="Verdana" w:hAnsi="Verdana"/>
                <w:b/>
                <w:bCs/>
                <w:color w:val="000000"/>
                <w:sz w:val="20"/>
                <w:szCs w:val="20"/>
                <w:lang w:eastAsia="sl-SI"/>
              </w:rPr>
              <w:t>nadzor občine po zakonu</w:t>
            </w:r>
          </w:p>
        </w:tc>
        <w:tc>
          <w:tcPr>
            <w:tcW w:w="707" w:type="dxa"/>
            <w:tcBorders>
              <w:top w:val="single" w:sz="4" w:space="0" w:color="auto"/>
              <w:left w:val="nil"/>
              <w:bottom w:val="single" w:sz="8" w:space="0" w:color="auto"/>
              <w:right w:val="nil"/>
            </w:tcBorders>
            <w:shd w:val="clear" w:color="auto" w:fill="auto"/>
            <w:vAlign w:val="bottom"/>
            <w:hideMark/>
          </w:tcPr>
          <w:p w14:paraId="45BDA9B9" w14:textId="77777777" w:rsidR="00787725" w:rsidRPr="00787725" w:rsidRDefault="00787725" w:rsidP="00787725">
            <w:pPr>
              <w:jc w:val="right"/>
              <w:rPr>
                <w:rFonts w:ascii="Verdana" w:hAnsi="Verdana"/>
                <w:color w:val="000000"/>
                <w:sz w:val="20"/>
                <w:szCs w:val="20"/>
                <w:lang w:eastAsia="sl-SI"/>
              </w:rPr>
            </w:pPr>
            <w:r w:rsidRPr="00787725">
              <w:rPr>
                <w:rFonts w:ascii="Verdana" w:hAnsi="Verdana"/>
                <w:color w:val="000000"/>
                <w:sz w:val="20"/>
                <w:szCs w:val="20"/>
                <w:lang w:eastAsia="sl-SI"/>
              </w:rPr>
              <w:t>0,9%</w:t>
            </w:r>
          </w:p>
        </w:tc>
        <w:tc>
          <w:tcPr>
            <w:tcW w:w="1573"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1824F67A"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single" w:sz="4" w:space="0" w:color="auto"/>
              <w:left w:val="nil"/>
              <w:bottom w:val="single" w:sz="8" w:space="0" w:color="auto"/>
              <w:right w:val="single" w:sz="4" w:space="0" w:color="auto"/>
            </w:tcBorders>
            <w:shd w:val="clear" w:color="auto" w:fill="auto"/>
            <w:noWrap/>
            <w:vAlign w:val="bottom"/>
            <w:hideMark/>
          </w:tcPr>
          <w:p w14:paraId="5D1058BF"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single" w:sz="4" w:space="0" w:color="auto"/>
              <w:left w:val="nil"/>
              <w:bottom w:val="single" w:sz="8" w:space="0" w:color="auto"/>
              <w:right w:val="single" w:sz="4" w:space="0" w:color="auto"/>
            </w:tcBorders>
            <w:shd w:val="clear" w:color="auto" w:fill="auto"/>
            <w:noWrap/>
            <w:vAlign w:val="bottom"/>
            <w:hideMark/>
          </w:tcPr>
          <w:p w14:paraId="57297A97" w14:textId="77777777" w:rsidR="00787725" w:rsidRPr="00787725" w:rsidRDefault="00787725" w:rsidP="00787725">
            <w:pPr>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single" w:sz="4" w:space="0" w:color="auto"/>
              <w:left w:val="nil"/>
              <w:bottom w:val="single" w:sz="8" w:space="0" w:color="auto"/>
              <w:right w:val="single" w:sz="4" w:space="0" w:color="auto"/>
            </w:tcBorders>
            <w:shd w:val="clear" w:color="auto" w:fill="auto"/>
            <w:noWrap/>
            <w:vAlign w:val="bottom"/>
            <w:hideMark/>
          </w:tcPr>
          <w:p w14:paraId="6D50DF93"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single" w:sz="4" w:space="0" w:color="auto"/>
              <w:left w:val="nil"/>
              <w:bottom w:val="single" w:sz="8" w:space="0" w:color="auto"/>
              <w:right w:val="single" w:sz="8" w:space="0" w:color="auto"/>
            </w:tcBorders>
            <w:shd w:val="clear" w:color="auto" w:fill="auto"/>
            <w:noWrap/>
            <w:vAlign w:val="bottom"/>
            <w:hideMark/>
          </w:tcPr>
          <w:p w14:paraId="529DF9BF"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8" w:space="0" w:color="auto"/>
              <w:right w:val="single" w:sz="8" w:space="0" w:color="auto"/>
            </w:tcBorders>
            <w:shd w:val="clear" w:color="auto" w:fill="auto"/>
            <w:noWrap/>
            <w:vAlign w:val="bottom"/>
            <w:hideMark/>
          </w:tcPr>
          <w:p w14:paraId="1182EB3B"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71</w:t>
            </w:r>
          </w:p>
        </w:tc>
      </w:tr>
      <w:tr w:rsidR="00787725" w:rsidRPr="00787725" w14:paraId="1BE22688" w14:textId="77777777" w:rsidTr="00837755">
        <w:trPr>
          <w:trHeight w:val="270"/>
        </w:trPr>
        <w:tc>
          <w:tcPr>
            <w:tcW w:w="2988" w:type="dxa"/>
            <w:tcBorders>
              <w:top w:val="nil"/>
              <w:left w:val="nil"/>
              <w:bottom w:val="nil"/>
              <w:right w:val="nil"/>
            </w:tcBorders>
            <w:shd w:val="clear" w:color="auto" w:fill="auto"/>
            <w:noWrap/>
            <w:vAlign w:val="bottom"/>
            <w:hideMark/>
          </w:tcPr>
          <w:p w14:paraId="63C7DEC9" w14:textId="77777777" w:rsidR="000A015A" w:rsidRPr="00787725" w:rsidRDefault="000A015A" w:rsidP="00787725">
            <w:pPr>
              <w:jc w:val="right"/>
              <w:rPr>
                <w:rFonts w:ascii="Verdana" w:hAnsi="Verdana"/>
                <w:color w:val="000000"/>
                <w:sz w:val="20"/>
                <w:szCs w:val="20"/>
                <w:lang w:eastAsia="sl-SI"/>
              </w:rPr>
            </w:pPr>
          </w:p>
        </w:tc>
        <w:tc>
          <w:tcPr>
            <w:tcW w:w="707" w:type="dxa"/>
            <w:tcBorders>
              <w:top w:val="nil"/>
              <w:left w:val="nil"/>
              <w:bottom w:val="nil"/>
              <w:right w:val="nil"/>
            </w:tcBorders>
            <w:shd w:val="clear" w:color="auto" w:fill="auto"/>
            <w:noWrap/>
            <w:vAlign w:val="bottom"/>
            <w:hideMark/>
          </w:tcPr>
          <w:p w14:paraId="05BAAAA0" w14:textId="77777777" w:rsidR="00787725" w:rsidRPr="00787725" w:rsidRDefault="00787725" w:rsidP="00787725">
            <w:pPr>
              <w:rPr>
                <w:sz w:val="20"/>
                <w:szCs w:val="20"/>
                <w:lang w:eastAsia="sl-SI"/>
              </w:rPr>
            </w:pPr>
          </w:p>
        </w:tc>
        <w:tc>
          <w:tcPr>
            <w:tcW w:w="1573" w:type="dxa"/>
            <w:tcBorders>
              <w:top w:val="nil"/>
              <w:left w:val="nil"/>
              <w:bottom w:val="nil"/>
              <w:right w:val="nil"/>
            </w:tcBorders>
            <w:shd w:val="clear" w:color="auto" w:fill="auto"/>
            <w:noWrap/>
            <w:vAlign w:val="bottom"/>
            <w:hideMark/>
          </w:tcPr>
          <w:p w14:paraId="65307B4A" w14:textId="77777777" w:rsidR="00787725" w:rsidRPr="00787725" w:rsidRDefault="00787725" w:rsidP="00787725">
            <w:pPr>
              <w:rPr>
                <w:sz w:val="20"/>
                <w:szCs w:val="20"/>
                <w:lang w:eastAsia="sl-SI"/>
              </w:rPr>
            </w:pPr>
          </w:p>
        </w:tc>
        <w:tc>
          <w:tcPr>
            <w:tcW w:w="2092" w:type="dxa"/>
            <w:tcBorders>
              <w:top w:val="nil"/>
              <w:left w:val="nil"/>
              <w:bottom w:val="nil"/>
              <w:right w:val="nil"/>
            </w:tcBorders>
            <w:shd w:val="clear" w:color="auto" w:fill="auto"/>
            <w:noWrap/>
            <w:vAlign w:val="bottom"/>
            <w:hideMark/>
          </w:tcPr>
          <w:p w14:paraId="0FF6A472" w14:textId="77777777" w:rsidR="00787725" w:rsidRPr="00787725" w:rsidRDefault="00787725" w:rsidP="00787725">
            <w:pPr>
              <w:rPr>
                <w:sz w:val="20"/>
                <w:szCs w:val="20"/>
                <w:lang w:eastAsia="sl-SI"/>
              </w:rPr>
            </w:pPr>
          </w:p>
        </w:tc>
        <w:tc>
          <w:tcPr>
            <w:tcW w:w="1520" w:type="dxa"/>
            <w:tcBorders>
              <w:top w:val="nil"/>
              <w:left w:val="nil"/>
              <w:bottom w:val="nil"/>
              <w:right w:val="nil"/>
            </w:tcBorders>
            <w:shd w:val="clear" w:color="auto" w:fill="auto"/>
            <w:noWrap/>
            <w:vAlign w:val="bottom"/>
            <w:hideMark/>
          </w:tcPr>
          <w:p w14:paraId="040F65BC" w14:textId="77777777" w:rsidR="00787725" w:rsidRPr="00787725" w:rsidRDefault="00787725" w:rsidP="00787725">
            <w:pPr>
              <w:rPr>
                <w:sz w:val="20"/>
                <w:szCs w:val="20"/>
                <w:lang w:eastAsia="sl-SI"/>
              </w:rPr>
            </w:pPr>
          </w:p>
        </w:tc>
        <w:tc>
          <w:tcPr>
            <w:tcW w:w="1540" w:type="dxa"/>
            <w:gridSpan w:val="2"/>
            <w:tcBorders>
              <w:top w:val="nil"/>
              <w:left w:val="nil"/>
              <w:bottom w:val="nil"/>
              <w:right w:val="nil"/>
            </w:tcBorders>
            <w:shd w:val="clear" w:color="auto" w:fill="auto"/>
            <w:noWrap/>
            <w:vAlign w:val="bottom"/>
            <w:hideMark/>
          </w:tcPr>
          <w:p w14:paraId="5DBE993D" w14:textId="77777777" w:rsidR="00787725" w:rsidRPr="00787725" w:rsidRDefault="00787725" w:rsidP="00787725">
            <w:pPr>
              <w:rPr>
                <w:sz w:val="20"/>
                <w:szCs w:val="20"/>
                <w:lang w:eastAsia="sl-SI"/>
              </w:rPr>
            </w:pPr>
          </w:p>
        </w:tc>
        <w:tc>
          <w:tcPr>
            <w:tcW w:w="1660" w:type="dxa"/>
            <w:tcBorders>
              <w:top w:val="nil"/>
              <w:left w:val="nil"/>
              <w:bottom w:val="nil"/>
              <w:right w:val="nil"/>
            </w:tcBorders>
            <w:shd w:val="clear" w:color="auto" w:fill="auto"/>
            <w:noWrap/>
            <w:vAlign w:val="bottom"/>
            <w:hideMark/>
          </w:tcPr>
          <w:p w14:paraId="74099EFC" w14:textId="77777777" w:rsidR="00787725" w:rsidRPr="00787725" w:rsidRDefault="00787725" w:rsidP="00787725">
            <w:pPr>
              <w:rPr>
                <w:sz w:val="20"/>
                <w:szCs w:val="20"/>
                <w:lang w:eastAsia="sl-SI"/>
              </w:rPr>
            </w:pPr>
          </w:p>
        </w:tc>
        <w:tc>
          <w:tcPr>
            <w:tcW w:w="1660" w:type="dxa"/>
            <w:tcBorders>
              <w:top w:val="nil"/>
              <w:left w:val="nil"/>
              <w:bottom w:val="nil"/>
              <w:right w:val="nil"/>
            </w:tcBorders>
            <w:shd w:val="clear" w:color="auto" w:fill="auto"/>
            <w:noWrap/>
            <w:vAlign w:val="bottom"/>
            <w:hideMark/>
          </w:tcPr>
          <w:p w14:paraId="302523FB" w14:textId="77777777" w:rsidR="00787725" w:rsidRPr="00787725" w:rsidRDefault="00787725" w:rsidP="00787725">
            <w:pPr>
              <w:rPr>
                <w:sz w:val="20"/>
                <w:szCs w:val="20"/>
                <w:lang w:eastAsia="sl-SI"/>
              </w:rPr>
            </w:pPr>
          </w:p>
        </w:tc>
      </w:tr>
      <w:tr w:rsidR="00787725" w:rsidRPr="00787725" w14:paraId="216C2AB3" w14:textId="77777777" w:rsidTr="00837755">
        <w:trPr>
          <w:trHeight w:val="270"/>
        </w:trPr>
        <w:tc>
          <w:tcPr>
            <w:tcW w:w="8880" w:type="dxa"/>
            <w:gridSpan w:val="5"/>
            <w:tcBorders>
              <w:top w:val="single" w:sz="8" w:space="0" w:color="auto"/>
              <w:left w:val="single" w:sz="8" w:space="0" w:color="auto"/>
              <w:bottom w:val="single" w:sz="8" w:space="0" w:color="auto"/>
              <w:right w:val="nil"/>
            </w:tcBorders>
            <w:shd w:val="clear" w:color="000000" w:fill="92D050"/>
            <w:noWrap/>
            <w:vAlign w:val="bottom"/>
            <w:hideMark/>
          </w:tcPr>
          <w:p w14:paraId="4DECFAC9" w14:textId="77777777" w:rsidR="00787725" w:rsidRPr="00787725" w:rsidRDefault="00787725" w:rsidP="00787725">
            <w:pPr>
              <w:rPr>
                <w:rFonts w:ascii="Verdana" w:hAnsi="Verdana"/>
                <w:b/>
                <w:bCs/>
                <w:color w:val="000000"/>
                <w:sz w:val="20"/>
                <w:szCs w:val="20"/>
                <w:lang w:eastAsia="sl-SI"/>
              </w:rPr>
            </w:pPr>
            <w:r w:rsidRPr="00787725">
              <w:rPr>
                <w:rFonts w:ascii="Verdana" w:hAnsi="Verdana"/>
                <w:b/>
                <w:bCs/>
                <w:color w:val="000000"/>
                <w:sz w:val="20"/>
                <w:szCs w:val="20"/>
                <w:lang w:eastAsia="sl-SI"/>
              </w:rPr>
              <w:t>ETAPA 7 - U2 in U4 - nadvišanje ceste s poravnavo na višino pločnika</w:t>
            </w:r>
          </w:p>
        </w:tc>
        <w:tc>
          <w:tcPr>
            <w:tcW w:w="3200" w:type="dxa"/>
            <w:gridSpan w:val="3"/>
            <w:tcBorders>
              <w:top w:val="single" w:sz="8" w:space="0" w:color="auto"/>
              <w:left w:val="nil"/>
              <w:bottom w:val="single" w:sz="8" w:space="0" w:color="auto"/>
              <w:right w:val="single" w:sz="8" w:space="0" w:color="000000"/>
            </w:tcBorders>
            <w:shd w:val="clear" w:color="000000" w:fill="92D050"/>
            <w:noWrap/>
            <w:vAlign w:val="bottom"/>
            <w:hideMark/>
          </w:tcPr>
          <w:p w14:paraId="175DC085" w14:textId="77777777" w:rsidR="00787725" w:rsidRPr="00787725" w:rsidRDefault="00787725" w:rsidP="00787725">
            <w:pPr>
              <w:jc w:val="right"/>
              <w:rPr>
                <w:rFonts w:ascii="Verdana" w:hAnsi="Verdana"/>
                <w:b/>
                <w:bCs/>
                <w:color w:val="000000"/>
                <w:sz w:val="20"/>
                <w:szCs w:val="20"/>
                <w:lang w:eastAsia="sl-SI"/>
              </w:rPr>
            </w:pPr>
            <w:r w:rsidRPr="00787725">
              <w:rPr>
                <w:rFonts w:ascii="Verdana" w:hAnsi="Verdana"/>
                <w:b/>
                <w:bCs/>
                <w:color w:val="000000"/>
                <w:sz w:val="20"/>
                <w:szCs w:val="20"/>
                <w:lang w:eastAsia="sl-SI"/>
              </w:rPr>
              <w:t> </w:t>
            </w:r>
          </w:p>
        </w:tc>
        <w:tc>
          <w:tcPr>
            <w:tcW w:w="1660" w:type="dxa"/>
            <w:tcBorders>
              <w:top w:val="single" w:sz="8" w:space="0" w:color="auto"/>
              <w:left w:val="nil"/>
              <w:bottom w:val="single" w:sz="8" w:space="0" w:color="auto"/>
              <w:right w:val="single" w:sz="8" w:space="0" w:color="auto"/>
            </w:tcBorders>
            <w:shd w:val="clear" w:color="000000" w:fill="92D050"/>
            <w:noWrap/>
            <w:vAlign w:val="bottom"/>
            <w:hideMark/>
          </w:tcPr>
          <w:p w14:paraId="02AF7D72" w14:textId="18A56AF5" w:rsidR="00787725" w:rsidRPr="00787725" w:rsidRDefault="00787725" w:rsidP="00787725">
            <w:pPr>
              <w:jc w:val="center"/>
              <w:rPr>
                <w:rFonts w:ascii="Verdana" w:hAnsi="Verdana"/>
                <w:b/>
                <w:bCs/>
                <w:color w:val="000000"/>
                <w:sz w:val="20"/>
                <w:szCs w:val="20"/>
                <w:lang w:eastAsia="sl-SI"/>
              </w:rPr>
            </w:pPr>
            <w:r w:rsidRPr="00787725">
              <w:rPr>
                <w:rFonts w:ascii="Verdana" w:hAnsi="Verdana"/>
                <w:b/>
                <w:bCs/>
                <w:color w:val="000000"/>
                <w:sz w:val="20"/>
                <w:szCs w:val="20"/>
                <w:lang w:eastAsia="sl-SI"/>
              </w:rPr>
              <w:t>103.261,53 €</w:t>
            </w:r>
          </w:p>
        </w:tc>
      </w:tr>
      <w:tr w:rsidR="00787725" w:rsidRPr="00787725" w14:paraId="22BDC2C2" w14:textId="77777777" w:rsidTr="00837755">
        <w:trPr>
          <w:trHeight w:val="300"/>
        </w:trPr>
        <w:tc>
          <w:tcPr>
            <w:tcW w:w="2988" w:type="dxa"/>
            <w:vMerge w:val="restart"/>
            <w:tcBorders>
              <w:top w:val="nil"/>
              <w:left w:val="single" w:sz="8" w:space="0" w:color="auto"/>
              <w:bottom w:val="single" w:sz="4" w:space="0" w:color="000000"/>
              <w:right w:val="single" w:sz="8" w:space="0" w:color="auto"/>
            </w:tcBorders>
            <w:shd w:val="clear" w:color="000000" w:fill="F2F2F2"/>
            <w:noWrap/>
            <w:vAlign w:val="center"/>
            <w:hideMark/>
          </w:tcPr>
          <w:p w14:paraId="4DAED5EB" w14:textId="77777777" w:rsidR="00787725" w:rsidRPr="00787725" w:rsidRDefault="00787725" w:rsidP="00787725">
            <w:pPr>
              <w:jc w:val="center"/>
              <w:rPr>
                <w:rFonts w:ascii="Verdana" w:hAnsi="Verdana"/>
                <w:b/>
                <w:bCs/>
                <w:color w:val="000000"/>
                <w:sz w:val="20"/>
                <w:szCs w:val="20"/>
                <w:lang w:eastAsia="sl-SI"/>
              </w:rPr>
            </w:pPr>
            <w:r w:rsidRPr="00787725">
              <w:rPr>
                <w:rFonts w:ascii="Verdana" w:hAnsi="Verdana"/>
                <w:b/>
                <w:bCs/>
                <w:color w:val="000000"/>
                <w:sz w:val="20"/>
                <w:szCs w:val="20"/>
                <w:lang w:eastAsia="sl-SI"/>
              </w:rPr>
              <w:t xml:space="preserve">ceste </w:t>
            </w:r>
          </w:p>
        </w:tc>
        <w:tc>
          <w:tcPr>
            <w:tcW w:w="707" w:type="dxa"/>
            <w:tcBorders>
              <w:top w:val="nil"/>
              <w:left w:val="nil"/>
              <w:bottom w:val="single" w:sz="4" w:space="0" w:color="auto"/>
              <w:right w:val="nil"/>
            </w:tcBorders>
            <w:shd w:val="clear" w:color="auto" w:fill="auto"/>
            <w:noWrap/>
            <w:vAlign w:val="bottom"/>
            <w:hideMark/>
          </w:tcPr>
          <w:p w14:paraId="47516E63"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m</w:t>
            </w:r>
            <w:r w:rsidRPr="00787725">
              <w:rPr>
                <w:rFonts w:ascii="Verdana" w:hAnsi="Verdana"/>
                <w:color w:val="000000"/>
                <w:sz w:val="20"/>
                <w:szCs w:val="20"/>
                <w:vertAlign w:val="superscript"/>
                <w:lang w:eastAsia="sl-SI"/>
              </w:rPr>
              <w:t>2</w:t>
            </w:r>
          </w:p>
        </w:tc>
        <w:tc>
          <w:tcPr>
            <w:tcW w:w="1573" w:type="dxa"/>
            <w:tcBorders>
              <w:top w:val="nil"/>
              <w:left w:val="single" w:sz="4" w:space="0" w:color="auto"/>
              <w:bottom w:val="single" w:sz="4" w:space="0" w:color="auto"/>
              <w:right w:val="single" w:sz="4" w:space="0" w:color="auto"/>
            </w:tcBorders>
            <w:shd w:val="clear" w:color="auto" w:fill="auto"/>
            <w:noWrap/>
            <w:vAlign w:val="bottom"/>
            <w:hideMark/>
          </w:tcPr>
          <w:p w14:paraId="1A04B9E3"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1330</w:t>
            </w:r>
          </w:p>
        </w:tc>
        <w:tc>
          <w:tcPr>
            <w:tcW w:w="2092" w:type="dxa"/>
            <w:tcBorders>
              <w:top w:val="nil"/>
              <w:left w:val="nil"/>
              <w:bottom w:val="single" w:sz="4" w:space="0" w:color="auto"/>
              <w:right w:val="single" w:sz="4" w:space="0" w:color="auto"/>
            </w:tcBorders>
            <w:shd w:val="clear" w:color="auto" w:fill="auto"/>
            <w:noWrap/>
            <w:vAlign w:val="bottom"/>
            <w:hideMark/>
          </w:tcPr>
          <w:p w14:paraId="425BFED9"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auto" w:fill="auto"/>
            <w:noWrap/>
            <w:vAlign w:val="bottom"/>
            <w:hideMark/>
          </w:tcPr>
          <w:p w14:paraId="5E4CAC50"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nil"/>
              <w:left w:val="nil"/>
              <w:bottom w:val="single" w:sz="4" w:space="0" w:color="auto"/>
              <w:right w:val="single" w:sz="4" w:space="0" w:color="auto"/>
            </w:tcBorders>
            <w:shd w:val="clear" w:color="auto" w:fill="auto"/>
            <w:noWrap/>
            <w:vAlign w:val="bottom"/>
            <w:hideMark/>
          </w:tcPr>
          <w:p w14:paraId="3E7B5EF7"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nil"/>
            </w:tcBorders>
            <w:shd w:val="clear" w:color="auto" w:fill="auto"/>
            <w:noWrap/>
            <w:vAlign w:val="bottom"/>
            <w:hideMark/>
          </w:tcPr>
          <w:p w14:paraId="1DF704C5"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single" w:sz="8" w:space="0" w:color="auto"/>
              <w:bottom w:val="single" w:sz="4" w:space="0" w:color="auto"/>
              <w:right w:val="single" w:sz="8" w:space="0" w:color="auto"/>
            </w:tcBorders>
            <w:shd w:val="clear" w:color="auto" w:fill="auto"/>
            <w:noWrap/>
            <w:vAlign w:val="bottom"/>
            <w:hideMark/>
          </w:tcPr>
          <w:p w14:paraId="287EC7A5"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r>
      <w:tr w:rsidR="00787725" w:rsidRPr="00787725" w14:paraId="2E962288" w14:textId="77777777" w:rsidTr="00837755">
        <w:trPr>
          <w:trHeight w:val="255"/>
        </w:trPr>
        <w:tc>
          <w:tcPr>
            <w:tcW w:w="2988" w:type="dxa"/>
            <w:vMerge/>
            <w:tcBorders>
              <w:top w:val="nil"/>
              <w:left w:val="single" w:sz="8" w:space="0" w:color="auto"/>
              <w:bottom w:val="single" w:sz="4" w:space="0" w:color="000000"/>
              <w:right w:val="single" w:sz="8" w:space="0" w:color="auto"/>
            </w:tcBorders>
            <w:vAlign w:val="center"/>
            <w:hideMark/>
          </w:tcPr>
          <w:p w14:paraId="64E560B2" w14:textId="77777777" w:rsidR="00787725" w:rsidRPr="00787725" w:rsidRDefault="00787725" w:rsidP="00787725">
            <w:pPr>
              <w:rPr>
                <w:rFonts w:ascii="Verdana" w:hAnsi="Verdana"/>
                <w:b/>
                <w:bCs/>
                <w:color w:val="000000"/>
                <w:sz w:val="20"/>
                <w:szCs w:val="20"/>
                <w:lang w:eastAsia="sl-SI"/>
              </w:rPr>
            </w:pPr>
          </w:p>
        </w:tc>
        <w:tc>
          <w:tcPr>
            <w:tcW w:w="707" w:type="dxa"/>
            <w:tcBorders>
              <w:top w:val="nil"/>
              <w:left w:val="nil"/>
              <w:bottom w:val="single" w:sz="4" w:space="0" w:color="auto"/>
              <w:right w:val="nil"/>
            </w:tcBorders>
            <w:shd w:val="clear" w:color="000000" w:fill="F2F2F2"/>
            <w:noWrap/>
            <w:vAlign w:val="bottom"/>
            <w:hideMark/>
          </w:tcPr>
          <w:p w14:paraId="4EBB6CCC"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EUR</w:t>
            </w:r>
          </w:p>
        </w:tc>
        <w:tc>
          <w:tcPr>
            <w:tcW w:w="1573" w:type="dxa"/>
            <w:tcBorders>
              <w:top w:val="nil"/>
              <w:left w:val="single" w:sz="4" w:space="0" w:color="auto"/>
              <w:bottom w:val="single" w:sz="4" w:space="0" w:color="auto"/>
              <w:right w:val="single" w:sz="4" w:space="0" w:color="auto"/>
            </w:tcBorders>
            <w:shd w:val="clear" w:color="000000" w:fill="F2F2F2"/>
            <w:noWrap/>
            <w:vAlign w:val="bottom"/>
            <w:hideMark/>
          </w:tcPr>
          <w:p w14:paraId="0749A9AD"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89.243</w:t>
            </w:r>
          </w:p>
        </w:tc>
        <w:tc>
          <w:tcPr>
            <w:tcW w:w="2092" w:type="dxa"/>
            <w:tcBorders>
              <w:top w:val="nil"/>
              <w:left w:val="nil"/>
              <w:bottom w:val="single" w:sz="4" w:space="0" w:color="auto"/>
              <w:right w:val="single" w:sz="4" w:space="0" w:color="auto"/>
            </w:tcBorders>
            <w:shd w:val="clear" w:color="000000" w:fill="F2F2F2"/>
            <w:noWrap/>
            <w:vAlign w:val="bottom"/>
            <w:hideMark/>
          </w:tcPr>
          <w:p w14:paraId="2FFF03FA"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single" w:sz="4" w:space="0" w:color="auto"/>
              <w:right w:val="single" w:sz="4" w:space="0" w:color="auto"/>
            </w:tcBorders>
            <w:shd w:val="clear" w:color="000000" w:fill="F2F2F2"/>
            <w:noWrap/>
            <w:vAlign w:val="bottom"/>
            <w:hideMark/>
          </w:tcPr>
          <w:p w14:paraId="65485526"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nil"/>
              <w:left w:val="nil"/>
              <w:bottom w:val="single" w:sz="4" w:space="0" w:color="auto"/>
              <w:right w:val="single" w:sz="4" w:space="0" w:color="auto"/>
            </w:tcBorders>
            <w:shd w:val="clear" w:color="000000" w:fill="F2F2F2"/>
            <w:noWrap/>
            <w:vAlign w:val="bottom"/>
            <w:hideMark/>
          </w:tcPr>
          <w:p w14:paraId="22F79003"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nil"/>
            </w:tcBorders>
            <w:shd w:val="clear" w:color="000000" w:fill="F2F2F2"/>
            <w:noWrap/>
            <w:vAlign w:val="bottom"/>
            <w:hideMark/>
          </w:tcPr>
          <w:p w14:paraId="0E5C8A93"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single" w:sz="8" w:space="0" w:color="auto"/>
              <w:bottom w:val="single" w:sz="4" w:space="0" w:color="auto"/>
              <w:right w:val="single" w:sz="8" w:space="0" w:color="auto"/>
            </w:tcBorders>
            <w:shd w:val="clear" w:color="000000" w:fill="F2F2F2"/>
            <w:noWrap/>
            <w:vAlign w:val="bottom"/>
            <w:hideMark/>
          </w:tcPr>
          <w:p w14:paraId="0F3CE7D2"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89.243</w:t>
            </w:r>
          </w:p>
        </w:tc>
      </w:tr>
      <w:tr w:rsidR="00787725" w:rsidRPr="00787725" w14:paraId="3A243905" w14:textId="77777777" w:rsidTr="00837755">
        <w:trPr>
          <w:trHeight w:val="255"/>
        </w:trPr>
        <w:tc>
          <w:tcPr>
            <w:tcW w:w="2988" w:type="dxa"/>
            <w:tcBorders>
              <w:top w:val="nil"/>
              <w:left w:val="single" w:sz="8" w:space="0" w:color="auto"/>
              <w:bottom w:val="nil"/>
              <w:right w:val="single" w:sz="8" w:space="0" w:color="auto"/>
            </w:tcBorders>
            <w:shd w:val="clear" w:color="000000" w:fill="EBF1DE"/>
            <w:noWrap/>
            <w:vAlign w:val="bottom"/>
            <w:hideMark/>
          </w:tcPr>
          <w:p w14:paraId="50B77A92" w14:textId="77777777" w:rsidR="00787725" w:rsidRPr="00787725" w:rsidRDefault="00787725" w:rsidP="00787725">
            <w:pPr>
              <w:jc w:val="center"/>
              <w:rPr>
                <w:rFonts w:ascii="Verdana" w:hAnsi="Verdana"/>
                <w:b/>
                <w:bCs/>
                <w:sz w:val="20"/>
                <w:szCs w:val="20"/>
                <w:lang w:eastAsia="sl-SI"/>
              </w:rPr>
            </w:pPr>
            <w:r w:rsidRPr="00787725">
              <w:rPr>
                <w:rFonts w:ascii="Verdana" w:hAnsi="Verdana"/>
                <w:b/>
                <w:bCs/>
                <w:sz w:val="20"/>
                <w:szCs w:val="20"/>
                <w:lang w:eastAsia="sl-SI"/>
              </w:rPr>
              <w:t>drevesa</w:t>
            </w:r>
          </w:p>
        </w:tc>
        <w:tc>
          <w:tcPr>
            <w:tcW w:w="707" w:type="dxa"/>
            <w:tcBorders>
              <w:top w:val="nil"/>
              <w:left w:val="nil"/>
              <w:bottom w:val="nil"/>
              <w:right w:val="nil"/>
            </w:tcBorders>
            <w:shd w:val="clear" w:color="000000" w:fill="EBF1DE"/>
            <w:noWrap/>
            <w:vAlign w:val="bottom"/>
            <w:hideMark/>
          </w:tcPr>
          <w:p w14:paraId="29E6119A" w14:textId="77777777" w:rsidR="00787725" w:rsidRPr="00787725" w:rsidRDefault="00787725" w:rsidP="00787725">
            <w:pPr>
              <w:jc w:val="center"/>
              <w:rPr>
                <w:rFonts w:ascii="Verdana" w:hAnsi="Verdana"/>
                <w:color w:val="000000"/>
                <w:sz w:val="20"/>
                <w:szCs w:val="20"/>
                <w:lang w:eastAsia="sl-SI"/>
              </w:rPr>
            </w:pPr>
            <w:r w:rsidRPr="00787725">
              <w:rPr>
                <w:rFonts w:ascii="Verdana" w:hAnsi="Verdana"/>
                <w:color w:val="000000"/>
                <w:sz w:val="20"/>
                <w:szCs w:val="20"/>
                <w:lang w:eastAsia="sl-SI"/>
              </w:rPr>
              <w:t>EUR</w:t>
            </w:r>
          </w:p>
        </w:tc>
        <w:tc>
          <w:tcPr>
            <w:tcW w:w="1573" w:type="dxa"/>
            <w:tcBorders>
              <w:top w:val="nil"/>
              <w:left w:val="single" w:sz="4" w:space="0" w:color="auto"/>
              <w:bottom w:val="nil"/>
              <w:right w:val="single" w:sz="4" w:space="0" w:color="auto"/>
            </w:tcBorders>
            <w:shd w:val="clear" w:color="000000" w:fill="EBF1DE"/>
            <w:noWrap/>
            <w:vAlign w:val="bottom"/>
            <w:hideMark/>
          </w:tcPr>
          <w:p w14:paraId="7A3DFD42"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2.952</w:t>
            </w:r>
          </w:p>
        </w:tc>
        <w:tc>
          <w:tcPr>
            <w:tcW w:w="2092" w:type="dxa"/>
            <w:tcBorders>
              <w:top w:val="nil"/>
              <w:left w:val="nil"/>
              <w:bottom w:val="nil"/>
              <w:right w:val="single" w:sz="4" w:space="0" w:color="auto"/>
            </w:tcBorders>
            <w:shd w:val="clear" w:color="000000" w:fill="EBF1DE"/>
            <w:noWrap/>
            <w:vAlign w:val="bottom"/>
            <w:hideMark/>
          </w:tcPr>
          <w:p w14:paraId="3729D5A6"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nil"/>
              <w:left w:val="nil"/>
              <w:bottom w:val="nil"/>
              <w:right w:val="single" w:sz="4" w:space="0" w:color="auto"/>
            </w:tcBorders>
            <w:shd w:val="clear" w:color="000000" w:fill="EBF1DE"/>
            <w:noWrap/>
            <w:vAlign w:val="bottom"/>
            <w:hideMark/>
          </w:tcPr>
          <w:p w14:paraId="5AF600C5"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nil"/>
              <w:left w:val="nil"/>
              <w:bottom w:val="nil"/>
              <w:right w:val="single" w:sz="4" w:space="0" w:color="auto"/>
            </w:tcBorders>
            <w:shd w:val="clear" w:color="000000" w:fill="EBF1DE"/>
            <w:noWrap/>
            <w:vAlign w:val="bottom"/>
            <w:hideMark/>
          </w:tcPr>
          <w:p w14:paraId="2A8859A3"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nil"/>
              <w:right w:val="single" w:sz="8" w:space="0" w:color="auto"/>
            </w:tcBorders>
            <w:shd w:val="clear" w:color="000000" w:fill="EBF1DE"/>
            <w:noWrap/>
            <w:vAlign w:val="bottom"/>
            <w:hideMark/>
          </w:tcPr>
          <w:p w14:paraId="4BE39469"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single" w:sz="8" w:space="0" w:color="auto"/>
            </w:tcBorders>
            <w:shd w:val="clear" w:color="000000" w:fill="EBF1DE"/>
            <w:noWrap/>
            <w:vAlign w:val="bottom"/>
            <w:hideMark/>
          </w:tcPr>
          <w:p w14:paraId="74C163F2"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2.952</w:t>
            </w:r>
          </w:p>
        </w:tc>
      </w:tr>
      <w:tr w:rsidR="00787725" w:rsidRPr="00787725" w14:paraId="50058ACF" w14:textId="77777777" w:rsidTr="00837755">
        <w:trPr>
          <w:trHeight w:val="510"/>
        </w:trPr>
        <w:tc>
          <w:tcPr>
            <w:tcW w:w="2988" w:type="dxa"/>
            <w:tcBorders>
              <w:top w:val="single" w:sz="4" w:space="0" w:color="auto"/>
              <w:left w:val="single" w:sz="8" w:space="0" w:color="auto"/>
              <w:bottom w:val="nil"/>
              <w:right w:val="single" w:sz="8" w:space="0" w:color="auto"/>
            </w:tcBorders>
            <w:shd w:val="clear" w:color="auto" w:fill="auto"/>
            <w:vAlign w:val="bottom"/>
            <w:hideMark/>
          </w:tcPr>
          <w:p w14:paraId="1AAC4345" w14:textId="77777777" w:rsidR="00787725" w:rsidRPr="00787725" w:rsidRDefault="00787725" w:rsidP="00787725">
            <w:pPr>
              <w:rPr>
                <w:rFonts w:ascii="Verdana" w:hAnsi="Verdana"/>
                <w:b/>
                <w:bCs/>
                <w:color w:val="000000"/>
                <w:sz w:val="20"/>
                <w:szCs w:val="20"/>
                <w:lang w:eastAsia="sl-SI"/>
              </w:rPr>
            </w:pPr>
            <w:r w:rsidRPr="00787725">
              <w:rPr>
                <w:rFonts w:ascii="Verdana" w:hAnsi="Verdana"/>
                <w:b/>
                <w:bCs/>
                <w:color w:val="000000"/>
                <w:sz w:val="20"/>
                <w:szCs w:val="20"/>
                <w:lang w:eastAsia="sl-SI"/>
              </w:rPr>
              <w:t>projektna in investicijska dokumentacija</w:t>
            </w:r>
          </w:p>
        </w:tc>
        <w:tc>
          <w:tcPr>
            <w:tcW w:w="707" w:type="dxa"/>
            <w:tcBorders>
              <w:top w:val="single" w:sz="4" w:space="0" w:color="auto"/>
              <w:left w:val="nil"/>
              <w:bottom w:val="nil"/>
              <w:right w:val="nil"/>
            </w:tcBorders>
            <w:shd w:val="clear" w:color="auto" w:fill="auto"/>
            <w:vAlign w:val="bottom"/>
            <w:hideMark/>
          </w:tcPr>
          <w:p w14:paraId="5D9D685C" w14:textId="77777777" w:rsidR="00787725" w:rsidRPr="00787725" w:rsidRDefault="00787725" w:rsidP="00787725">
            <w:pPr>
              <w:jc w:val="right"/>
              <w:rPr>
                <w:rFonts w:ascii="Verdana" w:hAnsi="Verdana"/>
                <w:color w:val="000000"/>
                <w:sz w:val="20"/>
                <w:szCs w:val="20"/>
                <w:lang w:eastAsia="sl-SI"/>
              </w:rPr>
            </w:pPr>
            <w:r w:rsidRPr="00787725">
              <w:rPr>
                <w:rFonts w:ascii="Verdana" w:hAnsi="Verdana"/>
                <w:color w:val="000000"/>
                <w:sz w:val="20"/>
                <w:szCs w:val="20"/>
                <w:lang w:eastAsia="sl-SI"/>
              </w:rPr>
              <w:t>7%</w:t>
            </w:r>
          </w:p>
        </w:tc>
        <w:tc>
          <w:tcPr>
            <w:tcW w:w="1573" w:type="dxa"/>
            <w:tcBorders>
              <w:top w:val="single" w:sz="4" w:space="0" w:color="auto"/>
              <w:left w:val="single" w:sz="4" w:space="0" w:color="auto"/>
              <w:bottom w:val="nil"/>
              <w:right w:val="single" w:sz="4" w:space="0" w:color="auto"/>
            </w:tcBorders>
            <w:shd w:val="clear" w:color="auto" w:fill="auto"/>
            <w:noWrap/>
            <w:vAlign w:val="bottom"/>
            <w:hideMark/>
          </w:tcPr>
          <w:p w14:paraId="7AB97765"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single" w:sz="4" w:space="0" w:color="auto"/>
              <w:left w:val="nil"/>
              <w:bottom w:val="nil"/>
              <w:right w:val="single" w:sz="4" w:space="0" w:color="auto"/>
            </w:tcBorders>
            <w:shd w:val="clear" w:color="auto" w:fill="auto"/>
            <w:noWrap/>
            <w:vAlign w:val="bottom"/>
            <w:hideMark/>
          </w:tcPr>
          <w:p w14:paraId="38266610"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single" w:sz="4" w:space="0" w:color="auto"/>
              <w:left w:val="nil"/>
              <w:bottom w:val="nil"/>
              <w:right w:val="single" w:sz="4" w:space="0" w:color="auto"/>
            </w:tcBorders>
            <w:shd w:val="clear" w:color="auto" w:fill="auto"/>
            <w:noWrap/>
            <w:vAlign w:val="bottom"/>
            <w:hideMark/>
          </w:tcPr>
          <w:p w14:paraId="34263DC5"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single" w:sz="4" w:space="0" w:color="auto"/>
              <w:left w:val="nil"/>
              <w:bottom w:val="nil"/>
              <w:right w:val="single" w:sz="4" w:space="0" w:color="auto"/>
            </w:tcBorders>
            <w:shd w:val="clear" w:color="auto" w:fill="auto"/>
            <w:noWrap/>
            <w:vAlign w:val="bottom"/>
            <w:hideMark/>
          </w:tcPr>
          <w:p w14:paraId="3A1C6CC2"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single" w:sz="4" w:space="0" w:color="auto"/>
              <w:left w:val="nil"/>
              <w:bottom w:val="nil"/>
              <w:right w:val="single" w:sz="8" w:space="0" w:color="auto"/>
            </w:tcBorders>
            <w:shd w:val="clear" w:color="auto" w:fill="auto"/>
            <w:noWrap/>
            <w:vAlign w:val="bottom"/>
            <w:hideMark/>
          </w:tcPr>
          <w:p w14:paraId="6F851F2C"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single" w:sz="8" w:space="0" w:color="auto"/>
            </w:tcBorders>
            <w:shd w:val="clear" w:color="auto" w:fill="auto"/>
            <w:noWrap/>
            <w:vAlign w:val="bottom"/>
            <w:hideMark/>
          </w:tcPr>
          <w:p w14:paraId="6109CCE0"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6.247</w:t>
            </w:r>
          </w:p>
        </w:tc>
      </w:tr>
      <w:tr w:rsidR="00787725" w:rsidRPr="00787725" w14:paraId="35021982" w14:textId="77777777" w:rsidTr="00837755">
        <w:trPr>
          <w:trHeight w:val="255"/>
        </w:trPr>
        <w:tc>
          <w:tcPr>
            <w:tcW w:w="2988" w:type="dxa"/>
            <w:tcBorders>
              <w:top w:val="single" w:sz="4" w:space="0" w:color="auto"/>
              <w:left w:val="single" w:sz="8" w:space="0" w:color="auto"/>
              <w:bottom w:val="nil"/>
              <w:right w:val="single" w:sz="8" w:space="0" w:color="auto"/>
            </w:tcBorders>
            <w:shd w:val="clear" w:color="auto" w:fill="auto"/>
            <w:noWrap/>
            <w:vAlign w:val="bottom"/>
            <w:hideMark/>
          </w:tcPr>
          <w:p w14:paraId="7FAB1471" w14:textId="77777777" w:rsidR="00787725" w:rsidRPr="00787725" w:rsidRDefault="00787725" w:rsidP="00787725">
            <w:pPr>
              <w:rPr>
                <w:rFonts w:ascii="Verdana" w:hAnsi="Verdana"/>
                <w:b/>
                <w:bCs/>
                <w:color w:val="000000"/>
                <w:sz w:val="20"/>
                <w:szCs w:val="20"/>
                <w:lang w:eastAsia="sl-SI"/>
              </w:rPr>
            </w:pPr>
            <w:r w:rsidRPr="00787725">
              <w:rPr>
                <w:rFonts w:ascii="Verdana" w:hAnsi="Verdana"/>
                <w:b/>
                <w:bCs/>
                <w:color w:val="000000"/>
                <w:sz w:val="20"/>
                <w:szCs w:val="20"/>
                <w:lang w:eastAsia="sl-SI"/>
              </w:rPr>
              <w:t>inženiring in nadzor po GZ</w:t>
            </w:r>
          </w:p>
        </w:tc>
        <w:tc>
          <w:tcPr>
            <w:tcW w:w="707" w:type="dxa"/>
            <w:tcBorders>
              <w:top w:val="single" w:sz="4" w:space="0" w:color="auto"/>
              <w:left w:val="nil"/>
              <w:bottom w:val="nil"/>
              <w:right w:val="nil"/>
            </w:tcBorders>
            <w:shd w:val="clear" w:color="auto" w:fill="auto"/>
            <w:vAlign w:val="bottom"/>
            <w:hideMark/>
          </w:tcPr>
          <w:p w14:paraId="613C2CCF" w14:textId="77777777" w:rsidR="00787725" w:rsidRPr="00787725" w:rsidRDefault="00787725" w:rsidP="00787725">
            <w:pPr>
              <w:jc w:val="right"/>
              <w:rPr>
                <w:rFonts w:ascii="Verdana" w:hAnsi="Verdana"/>
                <w:color w:val="000000"/>
                <w:sz w:val="20"/>
                <w:szCs w:val="20"/>
                <w:lang w:eastAsia="sl-SI"/>
              </w:rPr>
            </w:pPr>
            <w:r w:rsidRPr="00787725">
              <w:rPr>
                <w:rFonts w:ascii="Verdana" w:hAnsi="Verdana"/>
                <w:color w:val="000000"/>
                <w:sz w:val="20"/>
                <w:szCs w:val="20"/>
                <w:lang w:eastAsia="sl-SI"/>
              </w:rPr>
              <w:t>4,5%</w:t>
            </w:r>
          </w:p>
        </w:tc>
        <w:tc>
          <w:tcPr>
            <w:tcW w:w="1573" w:type="dxa"/>
            <w:tcBorders>
              <w:top w:val="single" w:sz="4" w:space="0" w:color="auto"/>
              <w:left w:val="single" w:sz="4" w:space="0" w:color="auto"/>
              <w:bottom w:val="nil"/>
              <w:right w:val="single" w:sz="4" w:space="0" w:color="auto"/>
            </w:tcBorders>
            <w:shd w:val="clear" w:color="auto" w:fill="auto"/>
            <w:noWrap/>
            <w:vAlign w:val="bottom"/>
            <w:hideMark/>
          </w:tcPr>
          <w:p w14:paraId="5C8FE17B"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single" w:sz="4" w:space="0" w:color="auto"/>
              <w:left w:val="nil"/>
              <w:bottom w:val="nil"/>
              <w:right w:val="single" w:sz="4" w:space="0" w:color="auto"/>
            </w:tcBorders>
            <w:shd w:val="clear" w:color="auto" w:fill="auto"/>
            <w:noWrap/>
            <w:vAlign w:val="bottom"/>
            <w:hideMark/>
          </w:tcPr>
          <w:p w14:paraId="16CA152F"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single" w:sz="4" w:space="0" w:color="auto"/>
              <w:left w:val="nil"/>
              <w:bottom w:val="nil"/>
              <w:right w:val="single" w:sz="4" w:space="0" w:color="auto"/>
            </w:tcBorders>
            <w:shd w:val="clear" w:color="auto" w:fill="auto"/>
            <w:noWrap/>
            <w:vAlign w:val="bottom"/>
            <w:hideMark/>
          </w:tcPr>
          <w:p w14:paraId="619B7C52"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single" w:sz="4" w:space="0" w:color="auto"/>
              <w:left w:val="nil"/>
              <w:bottom w:val="nil"/>
              <w:right w:val="single" w:sz="4" w:space="0" w:color="auto"/>
            </w:tcBorders>
            <w:shd w:val="clear" w:color="auto" w:fill="auto"/>
            <w:noWrap/>
            <w:vAlign w:val="bottom"/>
            <w:hideMark/>
          </w:tcPr>
          <w:p w14:paraId="24FD443C"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single" w:sz="4" w:space="0" w:color="auto"/>
              <w:left w:val="nil"/>
              <w:bottom w:val="nil"/>
              <w:right w:val="single" w:sz="8" w:space="0" w:color="auto"/>
            </w:tcBorders>
            <w:shd w:val="clear" w:color="auto" w:fill="auto"/>
            <w:noWrap/>
            <w:vAlign w:val="bottom"/>
            <w:hideMark/>
          </w:tcPr>
          <w:p w14:paraId="232F8199"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4" w:space="0" w:color="auto"/>
              <w:right w:val="single" w:sz="8" w:space="0" w:color="auto"/>
            </w:tcBorders>
            <w:shd w:val="clear" w:color="auto" w:fill="auto"/>
            <w:noWrap/>
            <w:vAlign w:val="bottom"/>
            <w:hideMark/>
          </w:tcPr>
          <w:p w14:paraId="708B8F37"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4.016</w:t>
            </w:r>
          </w:p>
        </w:tc>
      </w:tr>
      <w:tr w:rsidR="00787725" w:rsidRPr="00787725" w14:paraId="29B8A011" w14:textId="77777777" w:rsidTr="00837755">
        <w:trPr>
          <w:trHeight w:val="270"/>
        </w:trPr>
        <w:tc>
          <w:tcPr>
            <w:tcW w:w="2988"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14:paraId="2C9952B1" w14:textId="77777777" w:rsidR="00787725" w:rsidRPr="00787725" w:rsidRDefault="00787725" w:rsidP="00787725">
            <w:pPr>
              <w:rPr>
                <w:rFonts w:ascii="Verdana" w:hAnsi="Verdana"/>
                <w:b/>
                <w:bCs/>
                <w:color w:val="000000"/>
                <w:sz w:val="20"/>
                <w:szCs w:val="20"/>
                <w:lang w:eastAsia="sl-SI"/>
              </w:rPr>
            </w:pPr>
            <w:r w:rsidRPr="00787725">
              <w:rPr>
                <w:rFonts w:ascii="Verdana" w:hAnsi="Verdana"/>
                <w:b/>
                <w:bCs/>
                <w:color w:val="000000"/>
                <w:sz w:val="20"/>
                <w:szCs w:val="20"/>
                <w:lang w:eastAsia="sl-SI"/>
              </w:rPr>
              <w:t>nadzor občine po zakonu</w:t>
            </w:r>
          </w:p>
        </w:tc>
        <w:tc>
          <w:tcPr>
            <w:tcW w:w="707" w:type="dxa"/>
            <w:tcBorders>
              <w:top w:val="single" w:sz="4" w:space="0" w:color="auto"/>
              <w:left w:val="nil"/>
              <w:bottom w:val="single" w:sz="8" w:space="0" w:color="auto"/>
              <w:right w:val="nil"/>
            </w:tcBorders>
            <w:shd w:val="clear" w:color="auto" w:fill="auto"/>
            <w:vAlign w:val="bottom"/>
            <w:hideMark/>
          </w:tcPr>
          <w:p w14:paraId="11060833" w14:textId="77777777" w:rsidR="00787725" w:rsidRPr="00787725" w:rsidRDefault="00787725" w:rsidP="00787725">
            <w:pPr>
              <w:jc w:val="right"/>
              <w:rPr>
                <w:rFonts w:ascii="Verdana" w:hAnsi="Verdana"/>
                <w:color w:val="000000"/>
                <w:sz w:val="20"/>
                <w:szCs w:val="20"/>
                <w:lang w:eastAsia="sl-SI"/>
              </w:rPr>
            </w:pPr>
            <w:r w:rsidRPr="00787725">
              <w:rPr>
                <w:rFonts w:ascii="Verdana" w:hAnsi="Verdana"/>
                <w:color w:val="000000"/>
                <w:sz w:val="20"/>
                <w:szCs w:val="20"/>
                <w:lang w:eastAsia="sl-SI"/>
              </w:rPr>
              <w:t>0,9%</w:t>
            </w:r>
          </w:p>
        </w:tc>
        <w:tc>
          <w:tcPr>
            <w:tcW w:w="1573"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2F755356"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2092" w:type="dxa"/>
            <w:tcBorders>
              <w:top w:val="single" w:sz="4" w:space="0" w:color="auto"/>
              <w:left w:val="nil"/>
              <w:bottom w:val="single" w:sz="8" w:space="0" w:color="auto"/>
              <w:right w:val="single" w:sz="4" w:space="0" w:color="auto"/>
            </w:tcBorders>
            <w:shd w:val="clear" w:color="auto" w:fill="auto"/>
            <w:noWrap/>
            <w:vAlign w:val="bottom"/>
            <w:hideMark/>
          </w:tcPr>
          <w:p w14:paraId="430AD6AB"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20" w:type="dxa"/>
            <w:tcBorders>
              <w:top w:val="single" w:sz="4" w:space="0" w:color="auto"/>
              <w:left w:val="nil"/>
              <w:bottom w:val="single" w:sz="8" w:space="0" w:color="auto"/>
              <w:right w:val="single" w:sz="4" w:space="0" w:color="auto"/>
            </w:tcBorders>
            <w:shd w:val="clear" w:color="auto" w:fill="auto"/>
            <w:noWrap/>
            <w:vAlign w:val="bottom"/>
            <w:hideMark/>
          </w:tcPr>
          <w:p w14:paraId="11DA4274"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540" w:type="dxa"/>
            <w:gridSpan w:val="2"/>
            <w:tcBorders>
              <w:top w:val="single" w:sz="4" w:space="0" w:color="auto"/>
              <w:left w:val="nil"/>
              <w:bottom w:val="single" w:sz="8" w:space="0" w:color="auto"/>
              <w:right w:val="single" w:sz="4" w:space="0" w:color="auto"/>
            </w:tcBorders>
            <w:shd w:val="clear" w:color="auto" w:fill="auto"/>
            <w:noWrap/>
            <w:vAlign w:val="bottom"/>
            <w:hideMark/>
          </w:tcPr>
          <w:p w14:paraId="7D3417EE"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single" w:sz="4" w:space="0" w:color="auto"/>
              <w:left w:val="nil"/>
              <w:bottom w:val="single" w:sz="8" w:space="0" w:color="auto"/>
              <w:right w:val="single" w:sz="8" w:space="0" w:color="auto"/>
            </w:tcBorders>
            <w:shd w:val="clear" w:color="auto" w:fill="auto"/>
            <w:noWrap/>
            <w:vAlign w:val="bottom"/>
            <w:hideMark/>
          </w:tcPr>
          <w:p w14:paraId="528703B7"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 </w:t>
            </w:r>
          </w:p>
        </w:tc>
        <w:tc>
          <w:tcPr>
            <w:tcW w:w="1660" w:type="dxa"/>
            <w:tcBorders>
              <w:top w:val="nil"/>
              <w:left w:val="nil"/>
              <w:bottom w:val="single" w:sz="8" w:space="0" w:color="auto"/>
              <w:right w:val="single" w:sz="8" w:space="0" w:color="auto"/>
            </w:tcBorders>
            <w:shd w:val="clear" w:color="auto" w:fill="auto"/>
            <w:noWrap/>
            <w:vAlign w:val="bottom"/>
            <w:hideMark/>
          </w:tcPr>
          <w:p w14:paraId="20A65FDF" w14:textId="77777777" w:rsidR="00787725" w:rsidRPr="00787725" w:rsidRDefault="00787725" w:rsidP="00F52CD1">
            <w:pPr>
              <w:jc w:val="right"/>
              <w:rPr>
                <w:rFonts w:ascii="Verdana" w:hAnsi="Verdana"/>
                <w:color w:val="000000"/>
                <w:sz w:val="20"/>
                <w:szCs w:val="20"/>
                <w:lang w:eastAsia="sl-SI"/>
              </w:rPr>
            </w:pPr>
            <w:r w:rsidRPr="00787725">
              <w:rPr>
                <w:rFonts w:ascii="Verdana" w:hAnsi="Verdana"/>
                <w:color w:val="000000"/>
                <w:sz w:val="20"/>
                <w:szCs w:val="20"/>
                <w:lang w:eastAsia="sl-SI"/>
              </w:rPr>
              <w:t>803</w:t>
            </w:r>
          </w:p>
        </w:tc>
      </w:tr>
    </w:tbl>
    <w:p w14:paraId="0893A34A" w14:textId="77777777" w:rsidR="00787725" w:rsidRDefault="00787725" w:rsidP="0016564F">
      <w:pPr>
        <w:jc w:val="both"/>
        <w:rPr>
          <w:rFonts w:ascii="Verdana" w:hAnsi="Verdana"/>
          <w:sz w:val="20"/>
          <w:szCs w:val="20"/>
        </w:rPr>
      </w:pPr>
    </w:p>
    <w:p w14:paraId="2558B69B" w14:textId="52E058F6" w:rsidR="00032DDB" w:rsidRDefault="00142CF9" w:rsidP="0016564F">
      <w:pPr>
        <w:jc w:val="both"/>
        <w:rPr>
          <w:rFonts w:ascii="Verdana" w:hAnsi="Verdana"/>
          <w:sz w:val="20"/>
          <w:szCs w:val="20"/>
        </w:rPr>
      </w:pPr>
      <w:r w:rsidRPr="00142CF9">
        <w:rPr>
          <w:rFonts w:ascii="Verdana" w:hAnsi="Verdana"/>
          <w:sz w:val="20"/>
          <w:szCs w:val="20"/>
        </w:rPr>
        <w:t>Tabela</w:t>
      </w:r>
      <w:r>
        <w:rPr>
          <w:rFonts w:ascii="Verdana" w:hAnsi="Verdana"/>
          <w:sz w:val="20"/>
          <w:szCs w:val="20"/>
        </w:rPr>
        <w:t xml:space="preserve"> 11</w:t>
      </w:r>
      <w:r w:rsidRPr="00142CF9">
        <w:rPr>
          <w:rFonts w:ascii="Verdana" w:hAnsi="Verdana"/>
          <w:sz w:val="20"/>
          <w:szCs w:val="20"/>
        </w:rPr>
        <w:t xml:space="preserve">: Povzetek </w:t>
      </w:r>
      <w:r>
        <w:rPr>
          <w:rFonts w:ascii="Verdana" w:hAnsi="Verdana"/>
          <w:sz w:val="20"/>
          <w:szCs w:val="20"/>
        </w:rPr>
        <w:t xml:space="preserve">ocene </w:t>
      </w:r>
      <w:r w:rsidRPr="00142CF9">
        <w:rPr>
          <w:rFonts w:ascii="Verdana" w:hAnsi="Verdana"/>
          <w:sz w:val="20"/>
          <w:szCs w:val="20"/>
        </w:rPr>
        <w:t xml:space="preserve">stroškov </w:t>
      </w:r>
      <w:r>
        <w:rPr>
          <w:rFonts w:ascii="Verdana" w:hAnsi="Verdana"/>
          <w:sz w:val="20"/>
          <w:szCs w:val="20"/>
        </w:rPr>
        <w:t xml:space="preserve">gospodarske </w:t>
      </w:r>
      <w:r w:rsidRPr="00142CF9">
        <w:rPr>
          <w:rFonts w:ascii="Verdana" w:hAnsi="Verdana"/>
          <w:sz w:val="20"/>
          <w:szCs w:val="20"/>
        </w:rPr>
        <w:t>javne infrastrukture po etapah</w:t>
      </w:r>
    </w:p>
    <w:p w14:paraId="449B5C35" w14:textId="77777777" w:rsidR="00B860D8" w:rsidRDefault="00B860D8" w:rsidP="0016564F">
      <w:pPr>
        <w:jc w:val="both"/>
        <w:rPr>
          <w:rFonts w:ascii="Verdana" w:hAnsi="Verdana"/>
          <w:sz w:val="20"/>
          <w:szCs w:val="20"/>
        </w:rPr>
      </w:pPr>
    </w:p>
    <w:tbl>
      <w:tblPr>
        <w:tblW w:w="13036" w:type="dxa"/>
        <w:tblCellMar>
          <w:left w:w="70" w:type="dxa"/>
          <w:right w:w="70" w:type="dxa"/>
        </w:tblCellMar>
        <w:tblLook w:val="04A0" w:firstRow="1" w:lastRow="0" w:firstColumn="1" w:lastColumn="0" w:noHBand="0" w:noVBand="1"/>
      </w:tblPr>
      <w:tblGrid>
        <w:gridCol w:w="8926"/>
        <w:gridCol w:w="4110"/>
      </w:tblGrid>
      <w:tr w:rsidR="00B860D8" w14:paraId="2BF5296D" w14:textId="77777777" w:rsidTr="000A015A">
        <w:trPr>
          <w:trHeight w:val="255"/>
        </w:trPr>
        <w:tc>
          <w:tcPr>
            <w:tcW w:w="89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BA7894" w14:textId="77777777" w:rsidR="00B860D8" w:rsidRDefault="00B860D8">
            <w:pPr>
              <w:rPr>
                <w:rFonts w:ascii="Verdana" w:hAnsi="Verdana"/>
                <w:b/>
                <w:bCs/>
                <w:color w:val="000000"/>
                <w:sz w:val="20"/>
                <w:szCs w:val="20"/>
                <w:lang w:eastAsia="sl-SI"/>
              </w:rPr>
            </w:pPr>
            <w:r>
              <w:rPr>
                <w:rFonts w:ascii="Verdana" w:hAnsi="Verdana"/>
                <w:b/>
                <w:bCs/>
                <w:color w:val="000000"/>
                <w:sz w:val="20"/>
                <w:szCs w:val="20"/>
              </w:rPr>
              <w:t>Etapa</w:t>
            </w:r>
          </w:p>
        </w:tc>
        <w:tc>
          <w:tcPr>
            <w:tcW w:w="4110" w:type="dxa"/>
            <w:tcBorders>
              <w:top w:val="single" w:sz="4" w:space="0" w:color="auto"/>
              <w:left w:val="nil"/>
              <w:bottom w:val="single" w:sz="4" w:space="0" w:color="auto"/>
              <w:right w:val="single" w:sz="4" w:space="0" w:color="auto"/>
            </w:tcBorders>
            <w:shd w:val="clear" w:color="auto" w:fill="auto"/>
            <w:noWrap/>
            <w:vAlign w:val="bottom"/>
            <w:hideMark/>
          </w:tcPr>
          <w:p w14:paraId="2FB0C7FE" w14:textId="1202073F" w:rsidR="00B860D8" w:rsidRDefault="00B860D8" w:rsidP="00B860D8">
            <w:pPr>
              <w:jc w:val="center"/>
              <w:rPr>
                <w:rFonts w:ascii="Verdana" w:hAnsi="Verdana"/>
                <w:b/>
                <w:bCs/>
                <w:color w:val="000000"/>
                <w:sz w:val="20"/>
                <w:szCs w:val="20"/>
              </w:rPr>
            </w:pPr>
            <w:r>
              <w:rPr>
                <w:rFonts w:ascii="Verdana" w:hAnsi="Verdana"/>
                <w:b/>
                <w:bCs/>
                <w:color w:val="000000"/>
                <w:sz w:val="20"/>
                <w:szCs w:val="20"/>
              </w:rPr>
              <w:t>Stroški v EUR z DDV</w:t>
            </w:r>
          </w:p>
        </w:tc>
      </w:tr>
      <w:tr w:rsidR="00B860D8" w14:paraId="63DC0D9C" w14:textId="77777777" w:rsidTr="000A015A">
        <w:trPr>
          <w:trHeight w:val="255"/>
        </w:trPr>
        <w:tc>
          <w:tcPr>
            <w:tcW w:w="8926" w:type="dxa"/>
            <w:tcBorders>
              <w:top w:val="nil"/>
              <w:left w:val="single" w:sz="4" w:space="0" w:color="auto"/>
              <w:bottom w:val="single" w:sz="4" w:space="0" w:color="auto"/>
              <w:right w:val="single" w:sz="4" w:space="0" w:color="auto"/>
            </w:tcBorders>
            <w:shd w:val="clear" w:color="auto" w:fill="auto"/>
            <w:noWrap/>
            <w:vAlign w:val="bottom"/>
            <w:hideMark/>
          </w:tcPr>
          <w:p w14:paraId="7742FF61" w14:textId="77777777" w:rsidR="00B860D8" w:rsidRDefault="00B860D8" w:rsidP="00B860D8">
            <w:pPr>
              <w:rPr>
                <w:rFonts w:ascii="Verdana" w:hAnsi="Verdana"/>
                <w:color w:val="000000"/>
                <w:sz w:val="20"/>
                <w:szCs w:val="20"/>
              </w:rPr>
            </w:pPr>
            <w:r>
              <w:rPr>
                <w:rFonts w:ascii="Verdana" w:hAnsi="Verdana"/>
                <w:color w:val="000000"/>
                <w:sz w:val="20"/>
                <w:szCs w:val="20"/>
              </w:rPr>
              <w:t>ETAPA 1</w:t>
            </w:r>
          </w:p>
        </w:tc>
        <w:tc>
          <w:tcPr>
            <w:tcW w:w="4110" w:type="dxa"/>
            <w:tcBorders>
              <w:top w:val="nil"/>
              <w:left w:val="nil"/>
              <w:bottom w:val="single" w:sz="4" w:space="0" w:color="auto"/>
              <w:right w:val="single" w:sz="4" w:space="0" w:color="auto"/>
            </w:tcBorders>
            <w:shd w:val="clear" w:color="auto" w:fill="auto"/>
            <w:noWrap/>
            <w:vAlign w:val="bottom"/>
            <w:hideMark/>
          </w:tcPr>
          <w:p w14:paraId="604C22B3" w14:textId="5C295D11" w:rsidR="00B860D8" w:rsidRDefault="00B860D8" w:rsidP="00B860D8">
            <w:pPr>
              <w:jc w:val="right"/>
              <w:rPr>
                <w:rFonts w:ascii="Verdana" w:hAnsi="Verdana"/>
                <w:color w:val="000000"/>
                <w:sz w:val="20"/>
                <w:szCs w:val="20"/>
              </w:rPr>
            </w:pPr>
            <w:r>
              <w:rPr>
                <w:rFonts w:ascii="Verdana" w:hAnsi="Verdana"/>
                <w:color w:val="000000"/>
                <w:sz w:val="20"/>
                <w:szCs w:val="20"/>
              </w:rPr>
              <w:t>561.807</w:t>
            </w:r>
          </w:p>
        </w:tc>
      </w:tr>
      <w:tr w:rsidR="00B860D8" w14:paraId="68A5002F" w14:textId="77777777" w:rsidTr="000A015A">
        <w:trPr>
          <w:trHeight w:val="255"/>
        </w:trPr>
        <w:tc>
          <w:tcPr>
            <w:tcW w:w="8926" w:type="dxa"/>
            <w:tcBorders>
              <w:top w:val="nil"/>
              <w:left w:val="single" w:sz="4" w:space="0" w:color="auto"/>
              <w:bottom w:val="single" w:sz="4" w:space="0" w:color="auto"/>
              <w:right w:val="single" w:sz="4" w:space="0" w:color="auto"/>
            </w:tcBorders>
            <w:shd w:val="clear" w:color="auto" w:fill="auto"/>
            <w:noWrap/>
            <w:vAlign w:val="bottom"/>
            <w:hideMark/>
          </w:tcPr>
          <w:p w14:paraId="0C02F8AF" w14:textId="77777777" w:rsidR="00B860D8" w:rsidRDefault="00B860D8" w:rsidP="00B860D8">
            <w:pPr>
              <w:rPr>
                <w:rFonts w:ascii="Verdana" w:hAnsi="Verdana"/>
                <w:color w:val="000000"/>
                <w:sz w:val="20"/>
                <w:szCs w:val="20"/>
              </w:rPr>
            </w:pPr>
            <w:r>
              <w:rPr>
                <w:rFonts w:ascii="Verdana" w:hAnsi="Verdana"/>
                <w:color w:val="000000"/>
                <w:sz w:val="20"/>
                <w:szCs w:val="20"/>
              </w:rPr>
              <w:t>ETAPA 2 (če se izvaja po ETAPI 1)</w:t>
            </w:r>
          </w:p>
        </w:tc>
        <w:tc>
          <w:tcPr>
            <w:tcW w:w="4110" w:type="dxa"/>
            <w:tcBorders>
              <w:top w:val="nil"/>
              <w:left w:val="nil"/>
              <w:bottom w:val="single" w:sz="4" w:space="0" w:color="auto"/>
              <w:right w:val="single" w:sz="4" w:space="0" w:color="auto"/>
            </w:tcBorders>
            <w:shd w:val="clear" w:color="auto" w:fill="auto"/>
            <w:noWrap/>
            <w:vAlign w:val="bottom"/>
            <w:hideMark/>
          </w:tcPr>
          <w:p w14:paraId="690B1156" w14:textId="5E9C0FC0" w:rsidR="00B860D8" w:rsidRDefault="00AB5DD9" w:rsidP="00B860D8">
            <w:pPr>
              <w:jc w:val="right"/>
              <w:rPr>
                <w:rFonts w:ascii="Verdana" w:hAnsi="Verdana"/>
                <w:color w:val="000000"/>
                <w:sz w:val="20"/>
                <w:szCs w:val="20"/>
              </w:rPr>
            </w:pPr>
            <w:r w:rsidRPr="00AB5DD9">
              <w:rPr>
                <w:rFonts w:ascii="Verdana" w:hAnsi="Verdana"/>
                <w:color w:val="000000"/>
                <w:sz w:val="20"/>
                <w:szCs w:val="20"/>
              </w:rPr>
              <w:t>357.302</w:t>
            </w:r>
          </w:p>
        </w:tc>
      </w:tr>
      <w:tr w:rsidR="00B860D8" w14:paraId="7085A1D3" w14:textId="77777777" w:rsidTr="000A015A">
        <w:trPr>
          <w:trHeight w:val="255"/>
        </w:trPr>
        <w:tc>
          <w:tcPr>
            <w:tcW w:w="8926" w:type="dxa"/>
            <w:tcBorders>
              <w:top w:val="nil"/>
              <w:left w:val="single" w:sz="4" w:space="0" w:color="auto"/>
              <w:bottom w:val="single" w:sz="4" w:space="0" w:color="auto"/>
              <w:right w:val="single" w:sz="4" w:space="0" w:color="auto"/>
            </w:tcBorders>
            <w:shd w:val="clear" w:color="auto" w:fill="auto"/>
            <w:noWrap/>
            <w:vAlign w:val="bottom"/>
            <w:hideMark/>
          </w:tcPr>
          <w:p w14:paraId="1D04F327" w14:textId="77777777" w:rsidR="00B860D8" w:rsidRDefault="00B860D8" w:rsidP="00B860D8">
            <w:pPr>
              <w:rPr>
                <w:rFonts w:ascii="Verdana" w:hAnsi="Verdana"/>
                <w:color w:val="000000"/>
                <w:sz w:val="20"/>
                <w:szCs w:val="20"/>
              </w:rPr>
            </w:pPr>
            <w:r>
              <w:rPr>
                <w:rFonts w:ascii="Verdana" w:hAnsi="Verdana"/>
                <w:color w:val="000000"/>
                <w:sz w:val="20"/>
                <w:szCs w:val="20"/>
              </w:rPr>
              <w:t>ETAPA 3 (če se izvaja po ETAPI 2)</w:t>
            </w:r>
          </w:p>
        </w:tc>
        <w:tc>
          <w:tcPr>
            <w:tcW w:w="4110" w:type="dxa"/>
            <w:tcBorders>
              <w:top w:val="nil"/>
              <w:left w:val="nil"/>
              <w:bottom w:val="single" w:sz="4" w:space="0" w:color="auto"/>
              <w:right w:val="single" w:sz="4" w:space="0" w:color="auto"/>
            </w:tcBorders>
            <w:shd w:val="clear" w:color="auto" w:fill="auto"/>
            <w:noWrap/>
            <w:vAlign w:val="bottom"/>
            <w:hideMark/>
          </w:tcPr>
          <w:p w14:paraId="61F0DE1B" w14:textId="63EF298D" w:rsidR="00B860D8" w:rsidRDefault="00B860D8" w:rsidP="00B860D8">
            <w:pPr>
              <w:jc w:val="right"/>
              <w:rPr>
                <w:rFonts w:ascii="Verdana" w:hAnsi="Verdana"/>
                <w:color w:val="000000"/>
                <w:sz w:val="20"/>
                <w:szCs w:val="20"/>
              </w:rPr>
            </w:pPr>
            <w:r>
              <w:rPr>
                <w:rFonts w:ascii="Verdana" w:hAnsi="Verdana"/>
                <w:color w:val="000000"/>
                <w:sz w:val="20"/>
                <w:szCs w:val="20"/>
              </w:rPr>
              <w:t>253.921</w:t>
            </w:r>
          </w:p>
        </w:tc>
      </w:tr>
      <w:tr w:rsidR="00B860D8" w14:paraId="0FF7219B" w14:textId="77777777" w:rsidTr="000A015A">
        <w:trPr>
          <w:trHeight w:val="255"/>
        </w:trPr>
        <w:tc>
          <w:tcPr>
            <w:tcW w:w="8926" w:type="dxa"/>
            <w:tcBorders>
              <w:top w:val="nil"/>
              <w:left w:val="single" w:sz="4" w:space="0" w:color="auto"/>
              <w:bottom w:val="single" w:sz="4" w:space="0" w:color="auto"/>
              <w:right w:val="single" w:sz="4" w:space="0" w:color="auto"/>
            </w:tcBorders>
            <w:shd w:val="clear" w:color="auto" w:fill="auto"/>
            <w:noWrap/>
            <w:vAlign w:val="bottom"/>
            <w:hideMark/>
          </w:tcPr>
          <w:p w14:paraId="519E0AB2" w14:textId="77777777" w:rsidR="00B860D8" w:rsidRDefault="00B860D8" w:rsidP="00B860D8">
            <w:pPr>
              <w:rPr>
                <w:rFonts w:ascii="Verdana" w:hAnsi="Verdana"/>
                <w:color w:val="000000"/>
                <w:sz w:val="20"/>
                <w:szCs w:val="20"/>
              </w:rPr>
            </w:pPr>
            <w:r>
              <w:rPr>
                <w:rFonts w:ascii="Verdana" w:hAnsi="Verdana"/>
                <w:color w:val="000000"/>
                <w:sz w:val="20"/>
                <w:szCs w:val="20"/>
              </w:rPr>
              <w:t>ETAPA 4 (če se izvaja po ETAPI 2 ali ETAPI 3)</w:t>
            </w:r>
          </w:p>
        </w:tc>
        <w:tc>
          <w:tcPr>
            <w:tcW w:w="4110" w:type="dxa"/>
            <w:tcBorders>
              <w:top w:val="nil"/>
              <w:left w:val="nil"/>
              <w:bottom w:val="single" w:sz="4" w:space="0" w:color="auto"/>
              <w:right w:val="single" w:sz="4" w:space="0" w:color="auto"/>
            </w:tcBorders>
            <w:shd w:val="clear" w:color="auto" w:fill="auto"/>
            <w:noWrap/>
            <w:vAlign w:val="bottom"/>
            <w:hideMark/>
          </w:tcPr>
          <w:p w14:paraId="370D2FFF" w14:textId="258F5F9E" w:rsidR="00B860D8" w:rsidRDefault="00B860D8" w:rsidP="00B860D8">
            <w:pPr>
              <w:jc w:val="right"/>
              <w:rPr>
                <w:rFonts w:ascii="Verdana" w:hAnsi="Verdana"/>
                <w:color w:val="000000"/>
                <w:sz w:val="20"/>
                <w:szCs w:val="20"/>
              </w:rPr>
            </w:pPr>
            <w:r>
              <w:rPr>
                <w:rFonts w:ascii="Verdana" w:hAnsi="Verdana"/>
                <w:color w:val="000000"/>
                <w:sz w:val="20"/>
                <w:szCs w:val="20"/>
              </w:rPr>
              <w:t>15.221</w:t>
            </w:r>
          </w:p>
        </w:tc>
      </w:tr>
      <w:tr w:rsidR="00B860D8" w14:paraId="5CD267EA" w14:textId="77777777" w:rsidTr="000A015A">
        <w:trPr>
          <w:trHeight w:val="255"/>
        </w:trPr>
        <w:tc>
          <w:tcPr>
            <w:tcW w:w="8926" w:type="dxa"/>
            <w:tcBorders>
              <w:top w:val="nil"/>
              <w:left w:val="single" w:sz="4" w:space="0" w:color="auto"/>
              <w:bottom w:val="single" w:sz="4" w:space="0" w:color="auto"/>
              <w:right w:val="single" w:sz="4" w:space="0" w:color="auto"/>
            </w:tcBorders>
            <w:shd w:val="clear" w:color="auto" w:fill="auto"/>
            <w:noWrap/>
            <w:vAlign w:val="bottom"/>
            <w:hideMark/>
          </w:tcPr>
          <w:p w14:paraId="16D0F43A" w14:textId="77777777" w:rsidR="00B860D8" w:rsidRDefault="00B860D8" w:rsidP="00B860D8">
            <w:pPr>
              <w:rPr>
                <w:rFonts w:ascii="Verdana" w:hAnsi="Verdana"/>
                <w:color w:val="000000"/>
                <w:sz w:val="20"/>
                <w:szCs w:val="20"/>
              </w:rPr>
            </w:pPr>
            <w:r>
              <w:rPr>
                <w:rFonts w:ascii="Verdana" w:hAnsi="Verdana"/>
                <w:color w:val="000000"/>
                <w:sz w:val="20"/>
                <w:szCs w:val="20"/>
              </w:rPr>
              <w:t>ETAPA 5 - rekonstrukcija (širitev) Kavčičeve</w:t>
            </w:r>
          </w:p>
        </w:tc>
        <w:tc>
          <w:tcPr>
            <w:tcW w:w="4110" w:type="dxa"/>
            <w:tcBorders>
              <w:top w:val="nil"/>
              <w:left w:val="nil"/>
              <w:bottom w:val="single" w:sz="4" w:space="0" w:color="auto"/>
              <w:right w:val="single" w:sz="4" w:space="0" w:color="auto"/>
            </w:tcBorders>
            <w:shd w:val="clear" w:color="auto" w:fill="auto"/>
            <w:noWrap/>
            <w:vAlign w:val="bottom"/>
            <w:hideMark/>
          </w:tcPr>
          <w:p w14:paraId="69362265" w14:textId="18B27383" w:rsidR="00B860D8" w:rsidRDefault="00B860D8" w:rsidP="00B860D8">
            <w:pPr>
              <w:jc w:val="right"/>
              <w:rPr>
                <w:rFonts w:ascii="Verdana" w:hAnsi="Verdana"/>
                <w:color w:val="000000"/>
                <w:sz w:val="20"/>
                <w:szCs w:val="20"/>
              </w:rPr>
            </w:pPr>
            <w:r>
              <w:rPr>
                <w:rFonts w:ascii="Verdana" w:hAnsi="Verdana"/>
                <w:color w:val="000000"/>
                <w:sz w:val="20"/>
                <w:szCs w:val="20"/>
              </w:rPr>
              <w:t>472.105</w:t>
            </w:r>
          </w:p>
        </w:tc>
      </w:tr>
      <w:tr w:rsidR="00B860D8" w14:paraId="2923DB4D" w14:textId="77777777" w:rsidTr="000A015A">
        <w:trPr>
          <w:trHeight w:val="255"/>
        </w:trPr>
        <w:tc>
          <w:tcPr>
            <w:tcW w:w="8926" w:type="dxa"/>
            <w:tcBorders>
              <w:top w:val="nil"/>
              <w:left w:val="single" w:sz="4" w:space="0" w:color="auto"/>
              <w:bottom w:val="single" w:sz="4" w:space="0" w:color="auto"/>
              <w:right w:val="single" w:sz="4" w:space="0" w:color="auto"/>
            </w:tcBorders>
            <w:shd w:val="clear" w:color="auto" w:fill="auto"/>
            <w:noWrap/>
            <w:vAlign w:val="bottom"/>
            <w:hideMark/>
          </w:tcPr>
          <w:p w14:paraId="0EE95314" w14:textId="77777777" w:rsidR="00B860D8" w:rsidRDefault="00B860D8" w:rsidP="00B860D8">
            <w:pPr>
              <w:rPr>
                <w:rFonts w:ascii="Verdana" w:hAnsi="Verdana"/>
                <w:color w:val="000000"/>
                <w:sz w:val="20"/>
                <w:szCs w:val="20"/>
              </w:rPr>
            </w:pPr>
            <w:r>
              <w:rPr>
                <w:rFonts w:ascii="Verdana" w:hAnsi="Verdana"/>
                <w:color w:val="000000"/>
                <w:sz w:val="20"/>
                <w:szCs w:val="20"/>
              </w:rPr>
              <w:t>ETAPA 6 - rekonstrukcija (širitev) priključka na Pokopališko</w:t>
            </w:r>
          </w:p>
        </w:tc>
        <w:tc>
          <w:tcPr>
            <w:tcW w:w="4110" w:type="dxa"/>
            <w:tcBorders>
              <w:top w:val="nil"/>
              <w:left w:val="nil"/>
              <w:bottom w:val="single" w:sz="4" w:space="0" w:color="auto"/>
              <w:right w:val="single" w:sz="4" w:space="0" w:color="auto"/>
            </w:tcBorders>
            <w:shd w:val="clear" w:color="auto" w:fill="auto"/>
            <w:noWrap/>
            <w:vAlign w:val="bottom"/>
            <w:hideMark/>
          </w:tcPr>
          <w:p w14:paraId="2824DC4A" w14:textId="324D0B67" w:rsidR="00B860D8" w:rsidRDefault="00B860D8" w:rsidP="00B860D8">
            <w:pPr>
              <w:jc w:val="right"/>
              <w:rPr>
                <w:rFonts w:ascii="Verdana" w:hAnsi="Verdana"/>
                <w:color w:val="000000"/>
                <w:sz w:val="20"/>
                <w:szCs w:val="20"/>
              </w:rPr>
            </w:pPr>
            <w:r>
              <w:rPr>
                <w:rFonts w:ascii="Verdana" w:hAnsi="Verdana"/>
                <w:color w:val="000000"/>
                <w:sz w:val="20"/>
                <w:szCs w:val="20"/>
              </w:rPr>
              <w:t>118.435</w:t>
            </w:r>
          </w:p>
        </w:tc>
      </w:tr>
      <w:tr w:rsidR="00B860D8" w14:paraId="02221F5D" w14:textId="77777777" w:rsidTr="000A015A">
        <w:trPr>
          <w:trHeight w:val="255"/>
        </w:trPr>
        <w:tc>
          <w:tcPr>
            <w:tcW w:w="8926" w:type="dxa"/>
            <w:tcBorders>
              <w:top w:val="nil"/>
              <w:left w:val="single" w:sz="4" w:space="0" w:color="auto"/>
              <w:bottom w:val="single" w:sz="4" w:space="0" w:color="auto"/>
              <w:right w:val="single" w:sz="4" w:space="0" w:color="auto"/>
            </w:tcBorders>
            <w:shd w:val="clear" w:color="auto" w:fill="auto"/>
            <w:noWrap/>
            <w:vAlign w:val="bottom"/>
            <w:hideMark/>
          </w:tcPr>
          <w:p w14:paraId="5FA0D956" w14:textId="57792273" w:rsidR="00B860D8" w:rsidRDefault="00B860D8" w:rsidP="00B860D8">
            <w:pPr>
              <w:rPr>
                <w:rFonts w:ascii="Verdana" w:hAnsi="Verdana"/>
                <w:color w:val="000000"/>
                <w:sz w:val="20"/>
                <w:szCs w:val="20"/>
              </w:rPr>
            </w:pPr>
            <w:r>
              <w:rPr>
                <w:rFonts w:ascii="Verdana" w:hAnsi="Verdana"/>
                <w:color w:val="000000"/>
                <w:sz w:val="20"/>
                <w:szCs w:val="20"/>
              </w:rPr>
              <w:t>ETAPA 7 – nadvišanje ceste s poravnavo na višino pločnika</w:t>
            </w:r>
          </w:p>
        </w:tc>
        <w:tc>
          <w:tcPr>
            <w:tcW w:w="4110" w:type="dxa"/>
            <w:tcBorders>
              <w:top w:val="nil"/>
              <w:left w:val="nil"/>
              <w:bottom w:val="single" w:sz="4" w:space="0" w:color="auto"/>
              <w:right w:val="single" w:sz="4" w:space="0" w:color="auto"/>
            </w:tcBorders>
            <w:shd w:val="clear" w:color="auto" w:fill="auto"/>
            <w:noWrap/>
            <w:vAlign w:val="bottom"/>
            <w:hideMark/>
          </w:tcPr>
          <w:p w14:paraId="38BE9335" w14:textId="37A84D80" w:rsidR="00B860D8" w:rsidRDefault="00B860D8" w:rsidP="00B860D8">
            <w:pPr>
              <w:jc w:val="right"/>
              <w:rPr>
                <w:rFonts w:ascii="Verdana" w:hAnsi="Verdana"/>
                <w:color w:val="000000"/>
                <w:sz w:val="20"/>
                <w:szCs w:val="20"/>
              </w:rPr>
            </w:pPr>
            <w:r>
              <w:rPr>
                <w:rFonts w:ascii="Verdana" w:hAnsi="Verdana"/>
                <w:color w:val="000000"/>
                <w:sz w:val="20"/>
                <w:szCs w:val="20"/>
              </w:rPr>
              <w:t>103.262</w:t>
            </w:r>
          </w:p>
        </w:tc>
      </w:tr>
      <w:tr w:rsidR="00B860D8" w14:paraId="493CBA61" w14:textId="77777777" w:rsidTr="000A015A">
        <w:trPr>
          <w:trHeight w:val="255"/>
        </w:trPr>
        <w:tc>
          <w:tcPr>
            <w:tcW w:w="8926" w:type="dxa"/>
            <w:tcBorders>
              <w:top w:val="nil"/>
              <w:left w:val="single" w:sz="4" w:space="0" w:color="auto"/>
              <w:bottom w:val="single" w:sz="4" w:space="0" w:color="auto"/>
              <w:right w:val="single" w:sz="4" w:space="0" w:color="auto"/>
            </w:tcBorders>
            <w:shd w:val="clear" w:color="auto" w:fill="auto"/>
            <w:noWrap/>
            <w:vAlign w:val="bottom"/>
            <w:hideMark/>
          </w:tcPr>
          <w:p w14:paraId="7219F4B8" w14:textId="7810FCBB" w:rsidR="00B860D8" w:rsidRDefault="00B860D8" w:rsidP="00B860D8">
            <w:pPr>
              <w:rPr>
                <w:rFonts w:ascii="Verdana" w:hAnsi="Verdana"/>
                <w:b/>
                <w:bCs/>
                <w:color w:val="000000"/>
                <w:sz w:val="20"/>
                <w:szCs w:val="20"/>
              </w:rPr>
            </w:pPr>
            <w:r>
              <w:rPr>
                <w:rFonts w:ascii="Verdana" w:hAnsi="Verdana"/>
                <w:b/>
                <w:bCs/>
                <w:color w:val="000000"/>
                <w:sz w:val="20"/>
                <w:szCs w:val="20"/>
              </w:rPr>
              <w:t>Stroški GJI -  vse etape skupaj</w:t>
            </w:r>
          </w:p>
        </w:tc>
        <w:tc>
          <w:tcPr>
            <w:tcW w:w="4110" w:type="dxa"/>
            <w:tcBorders>
              <w:top w:val="nil"/>
              <w:left w:val="nil"/>
              <w:bottom w:val="single" w:sz="4" w:space="0" w:color="auto"/>
              <w:right w:val="single" w:sz="4" w:space="0" w:color="auto"/>
            </w:tcBorders>
            <w:shd w:val="clear" w:color="auto" w:fill="auto"/>
            <w:noWrap/>
            <w:vAlign w:val="bottom"/>
            <w:hideMark/>
          </w:tcPr>
          <w:p w14:paraId="68CE310D" w14:textId="26F822B8" w:rsidR="00B860D8" w:rsidRDefault="00AB5DD9" w:rsidP="00B860D8">
            <w:pPr>
              <w:jc w:val="right"/>
              <w:rPr>
                <w:rFonts w:ascii="Verdana" w:hAnsi="Verdana"/>
                <w:b/>
                <w:bCs/>
                <w:color w:val="000000"/>
                <w:sz w:val="20"/>
                <w:szCs w:val="20"/>
              </w:rPr>
            </w:pPr>
            <w:r w:rsidRPr="00AB5DD9">
              <w:rPr>
                <w:rFonts w:ascii="Verdana" w:hAnsi="Verdana"/>
                <w:b/>
                <w:bCs/>
                <w:color w:val="000000"/>
                <w:sz w:val="20"/>
                <w:szCs w:val="20"/>
              </w:rPr>
              <w:t>1.882.053</w:t>
            </w:r>
          </w:p>
        </w:tc>
      </w:tr>
    </w:tbl>
    <w:p w14:paraId="3A2F2A7E" w14:textId="77777777" w:rsidR="000A015A" w:rsidRDefault="000A015A" w:rsidP="0016564F">
      <w:pPr>
        <w:jc w:val="both"/>
        <w:rPr>
          <w:rFonts w:ascii="Verdana" w:hAnsi="Verdana"/>
          <w:sz w:val="20"/>
          <w:szCs w:val="20"/>
        </w:rPr>
      </w:pPr>
    </w:p>
    <w:p w14:paraId="23897828" w14:textId="2C77C017" w:rsidR="0016564F" w:rsidRDefault="000B0D57" w:rsidP="0016564F">
      <w:pPr>
        <w:jc w:val="both"/>
        <w:rPr>
          <w:rFonts w:ascii="Verdana" w:hAnsi="Verdana"/>
          <w:sz w:val="20"/>
          <w:szCs w:val="20"/>
        </w:rPr>
      </w:pPr>
      <w:r w:rsidRPr="00142CF9">
        <w:rPr>
          <w:rFonts w:ascii="Verdana" w:hAnsi="Verdana"/>
          <w:sz w:val="20"/>
          <w:szCs w:val="20"/>
        </w:rPr>
        <w:t xml:space="preserve">V tabeli </w:t>
      </w:r>
      <w:r w:rsidR="00142CF9" w:rsidRPr="00142CF9">
        <w:rPr>
          <w:rFonts w:ascii="Verdana" w:hAnsi="Verdana"/>
          <w:sz w:val="20"/>
          <w:szCs w:val="20"/>
        </w:rPr>
        <w:t>12</w:t>
      </w:r>
      <w:r w:rsidRPr="00142CF9">
        <w:rPr>
          <w:rFonts w:ascii="Verdana" w:hAnsi="Verdana"/>
          <w:sz w:val="20"/>
          <w:szCs w:val="20"/>
        </w:rPr>
        <w:t xml:space="preserve"> je prikazana ocena </w:t>
      </w:r>
      <w:r w:rsidR="00D323BE" w:rsidRPr="00142CF9">
        <w:rPr>
          <w:rFonts w:ascii="Verdana" w:hAnsi="Verdana"/>
          <w:sz w:val="20"/>
          <w:szCs w:val="20"/>
        </w:rPr>
        <w:t xml:space="preserve">vseh </w:t>
      </w:r>
      <w:r w:rsidRPr="00142CF9">
        <w:rPr>
          <w:rFonts w:ascii="Verdana" w:hAnsi="Verdana"/>
          <w:sz w:val="20"/>
          <w:szCs w:val="20"/>
        </w:rPr>
        <w:t>stroškov investicije v komunalno opremo in drugo gospodarsko javno infrastrukturo, ki se bo</w:t>
      </w:r>
      <w:r w:rsidRPr="000B0D57">
        <w:rPr>
          <w:rFonts w:ascii="Verdana" w:hAnsi="Verdana"/>
          <w:sz w:val="20"/>
          <w:szCs w:val="20"/>
        </w:rPr>
        <w:t xml:space="preserve"> gradila predvidoma </w:t>
      </w:r>
      <w:del w:id="178" w:author="Mateja Pompe" w:date="2021-01-04T14:14:00Z">
        <w:r w:rsidR="00295FD3" w:rsidDel="00971460">
          <w:rPr>
            <w:rFonts w:ascii="Verdana" w:hAnsi="Verdana"/>
            <w:sz w:val="20"/>
            <w:szCs w:val="20"/>
          </w:rPr>
          <w:delText xml:space="preserve">od zadnjega štirimesečja </w:delText>
        </w:r>
        <w:r w:rsidRPr="000B0D57" w:rsidDel="00971460">
          <w:rPr>
            <w:rFonts w:ascii="Verdana" w:hAnsi="Verdana"/>
            <w:sz w:val="20"/>
            <w:szCs w:val="20"/>
          </w:rPr>
          <w:delText>leta 2020</w:delText>
        </w:r>
        <w:r w:rsidR="00295FD3" w:rsidDel="00971460">
          <w:rPr>
            <w:rFonts w:ascii="Verdana" w:hAnsi="Verdana"/>
            <w:sz w:val="20"/>
            <w:szCs w:val="20"/>
          </w:rPr>
          <w:delText xml:space="preserve"> do konca prve polovice</w:delText>
        </w:r>
      </w:del>
      <w:ins w:id="179" w:author="Mateja Pompe" w:date="2021-01-04T14:14:00Z">
        <w:r w:rsidR="00971460">
          <w:rPr>
            <w:rFonts w:ascii="Verdana" w:hAnsi="Verdana"/>
            <w:sz w:val="20"/>
            <w:szCs w:val="20"/>
          </w:rPr>
          <w:t>v</w:t>
        </w:r>
      </w:ins>
      <w:r w:rsidR="00295FD3">
        <w:rPr>
          <w:rFonts w:ascii="Verdana" w:hAnsi="Verdana"/>
          <w:sz w:val="20"/>
          <w:szCs w:val="20"/>
        </w:rPr>
        <w:t xml:space="preserve"> let</w:t>
      </w:r>
      <w:ins w:id="180" w:author="Mateja Pompe" w:date="2021-01-04T14:14:00Z">
        <w:r w:rsidR="00971460">
          <w:rPr>
            <w:rFonts w:ascii="Verdana" w:hAnsi="Verdana"/>
            <w:sz w:val="20"/>
            <w:szCs w:val="20"/>
          </w:rPr>
          <w:t>u</w:t>
        </w:r>
      </w:ins>
      <w:del w:id="181" w:author="Mateja Pompe" w:date="2021-01-04T14:14:00Z">
        <w:r w:rsidR="00295FD3" w:rsidDel="00971460">
          <w:rPr>
            <w:rFonts w:ascii="Verdana" w:hAnsi="Verdana"/>
            <w:sz w:val="20"/>
            <w:szCs w:val="20"/>
          </w:rPr>
          <w:delText>a</w:delText>
        </w:r>
      </w:del>
      <w:r w:rsidR="00295FD3">
        <w:rPr>
          <w:rFonts w:ascii="Verdana" w:hAnsi="Verdana"/>
          <w:sz w:val="20"/>
          <w:szCs w:val="20"/>
        </w:rPr>
        <w:t xml:space="preserve"> 2021</w:t>
      </w:r>
      <w:r w:rsidRPr="000B0D57">
        <w:rPr>
          <w:rFonts w:ascii="Verdana" w:hAnsi="Verdana"/>
          <w:sz w:val="20"/>
          <w:szCs w:val="20"/>
        </w:rPr>
        <w:t>.</w:t>
      </w:r>
      <w:r>
        <w:rPr>
          <w:rFonts w:ascii="Verdana" w:hAnsi="Verdana"/>
          <w:b/>
          <w:bCs/>
          <w:sz w:val="20"/>
        </w:rPr>
        <w:t xml:space="preserve"> </w:t>
      </w:r>
      <w:r w:rsidR="00C52E2D" w:rsidRPr="001D1191">
        <w:rPr>
          <w:rFonts w:ascii="Verdana" w:hAnsi="Verdana"/>
          <w:sz w:val="20"/>
          <w:szCs w:val="20"/>
        </w:rPr>
        <w:t xml:space="preserve">Ocena stroškov je </w:t>
      </w:r>
      <w:r w:rsidR="002A59E3">
        <w:rPr>
          <w:rFonts w:ascii="Verdana" w:hAnsi="Verdana"/>
          <w:sz w:val="20"/>
          <w:szCs w:val="20"/>
        </w:rPr>
        <w:t xml:space="preserve">povzeta iz strokovnih podlag za posamezno vrsto načrtovane komunalne opreme in druge gospodarske javne infrastrukture. </w:t>
      </w:r>
      <w:r w:rsidR="0016564F" w:rsidRPr="00C86FDA">
        <w:rPr>
          <w:rFonts w:ascii="Verdana" w:hAnsi="Verdana"/>
          <w:sz w:val="20"/>
          <w:szCs w:val="20"/>
        </w:rPr>
        <w:t>V oce</w:t>
      </w:r>
      <w:r w:rsidR="002A59E3" w:rsidRPr="00C86FDA">
        <w:rPr>
          <w:rFonts w:ascii="Verdana" w:hAnsi="Verdana"/>
          <w:sz w:val="20"/>
          <w:szCs w:val="20"/>
        </w:rPr>
        <w:t xml:space="preserve">no stroškov </w:t>
      </w:r>
      <w:r w:rsidR="0083222E">
        <w:rPr>
          <w:rFonts w:ascii="Verdana" w:hAnsi="Verdana"/>
          <w:sz w:val="20"/>
          <w:szCs w:val="20"/>
        </w:rPr>
        <w:t>je</w:t>
      </w:r>
      <w:r w:rsidR="0016564F" w:rsidRPr="00C86FDA">
        <w:rPr>
          <w:rFonts w:ascii="Verdana" w:hAnsi="Verdana"/>
          <w:sz w:val="20"/>
          <w:szCs w:val="20"/>
        </w:rPr>
        <w:t xml:space="preserve"> vključen DDV.</w:t>
      </w:r>
      <w:r w:rsidR="00295FD3">
        <w:rPr>
          <w:rFonts w:ascii="Verdana" w:hAnsi="Verdana"/>
          <w:sz w:val="20"/>
          <w:szCs w:val="20"/>
        </w:rPr>
        <w:t xml:space="preserve">  </w:t>
      </w:r>
    </w:p>
    <w:p w14:paraId="24A296B3" w14:textId="4C123A91" w:rsidR="00014693" w:rsidRPr="00A73E1D" w:rsidRDefault="0024182F" w:rsidP="00A73E1D">
      <w:pPr>
        <w:rPr>
          <w:rFonts w:ascii="Verdana" w:hAnsi="Verdana"/>
          <w:sz w:val="20"/>
          <w:szCs w:val="20"/>
        </w:rPr>
      </w:pPr>
      <w:bookmarkStart w:id="182" w:name="_Hlk11510370"/>
      <w:r w:rsidRPr="00A73E1D">
        <w:rPr>
          <w:rFonts w:ascii="Verdana" w:hAnsi="Verdana"/>
          <w:sz w:val="20"/>
          <w:szCs w:val="20"/>
        </w:rPr>
        <w:t xml:space="preserve">Tabela </w:t>
      </w:r>
      <w:r w:rsidR="00142CF9" w:rsidRPr="00A73E1D">
        <w:rPr>
          <w:rFonts w:ascii="Verdana" w:hAnsi="Verdana"/>
          <w:sz w:val="20"/>
          <w:szCs w:val="20"/>
        </w:rPr>
        <w:t>12</w:t>
      </w:r>
      <w:r w:rsidRPr="00A73E1D">
        <w:rPr>
          <w:rFonts w:ascii="Verdana" w:hAnsi="Verdana"/>
          <w:sz w:val="20"/>
          <w:szCs w:val="20"/>
        </w:rPr>
        <w:t xml:space="preserve">: </w:t>
      </w:r>
      <w:r w:rsidR="005A2B1C" w:rsidRPr="00A73E1D">
        <w:rPr>
          <w:rFonts w:ascii="Verdana" w:hAnsi="Verdana"/>
          <w:sz w:val="20"/>
          <w:szCs w:val="20"/>
        </w:rPr>
        <w:t xml:space="preserve">Ocena </w:t>
      </w:r>
      <w:r w:rsidR="00D323BE" w:rsidRPr="00A73E1D">
        <w:rPr>
          <w:rFonts w:ascii="Verdana" w:hAnsi="Verdana"/>
          <w:sz w:val="20"/>
          <w:szCs w:val="20"/>
        </w:rPr>
        <w:t xml:space="preserve">vseh </w:t>
      </w:r>
      <w:r w:rsidR="005A2B1C" w:rsidRPr="00A73E1D">
        <w:rPr>
          <w:rFonts w:ascii="Verdana" w:hAnsi="Verdana"/>
          <w:sz w:val="20"/>
          <w:szCs w:val="20"/>
        </w:rPr>
        <w:t>stroškov</w:t>
      </w:r>
      <w:r w:rsidR="00DD439C" w:rsidRPr="00A73E1D">
        <w:rPr>
          <w:rFonts w:ascii="Verdana" w:hAnsi="Verdana"/>
          <w:sz w:val="20"/>
          <w:szCs w:val="20"/>
        </w:rPr>
        <w:t xml:space="preserve"> investicije </w:t>
      </w:r>
      <w:r w:rsidR="005A2B1C" w:rsidRPr="00A73E1D">
        <w:rPr>
          <w:rFonts w:ascii="Verdana" w:hAnsi="Verdana"/>
          <w:sz w:val="20"/>
          <w:szCs w:val="20"/>
        </w:rPr>
        <w:t>v komunalno opremo in drugo GJI</w:t>
      </w:r>
      <w:r w:rsidR="00E211D2" w:rsidRPr="00A73E1D">
        <w:rPr>
          <w:rFonts w:ascii="Verdana" w:hAnsi="Verdana"/>
          <w:sz w:val="20"/>
          <w:szCs w:val="20"/>
        </w:rPr>
        <w:t xml:space="preserve"> (</w:t>
      </w:r>
      <w:r w:rsidR="0083222E" w:rsidRPr="00A73E1D">
        <w:rPr>
          <w:rFonts w:ascii="Verdana" w:hAnsi="Verdana"/>
          <w:sz w:val="20"/>
          <w:szCs w:val="20"/>
        </w:rPr>
        <w:t xml:space="preserve">z </w:t>
      </w:r>
      <w:r w:rsidR="00D323BE" w:rsidRPr="00A73E1D">
        <w:rPr>
          <w:rFonts w:ascii="Verdana" w:hAnsi="Verdana"/>
          <w:sz w:val="20"/>
          <w:szCs w:val="20"/>
        </w:rPr>
        <w:t>DDV</w:t>
      </w:r>
      <w:r w:rsidR="00E211D2" w:rsidRPr="00A73E1D">
        <w:rPr>
          <w:rFonts w:ascii="Verdana" w:hAnsi="Verdana"/>
          <w:sz w:val="20"/>
          <w:szCs w:val="20"/>
        </w:rPr>
        <w:t>)</w:t>
      </w:r>
    </w:p>
    <w:p w14:paraId="307A1C79" w14:textId="77777777" w:rsidR="006E7307" w:rsidRDefault="006E7307" w:rsidP="00DF3768">
      <w:pPr>
        <w:jc w:val="both"/>
        <w:rPr>
          <w:rFonts w:ascii="Verdana" w:hAnsi="Verdana"/>
          <w:sz w:val="20"/>
          <w:szCs w:val="20"/>
        </w:rPr>
      </w:pPr>
    </w:p>
    <w:tbl>
      <w:tblPr>
        <w:tblW w:w="12895" w:type="dxa"/>
        <w:tblCellMar>
          <w:left w:w="70" w:type="dxa"/>
          <w:right w:w="70" w:type="dxa"/>
        </w:tblCellMar>
        <w:tblLook w:val="04A0" w:firstRow="1" w:lastRow="0" w:firstColumn="1" w:lastColumn="0" w:noHBand="0" w:noVBand="1"/>
        <w:tblPrChange w:id="183" w:author="Mateja Pompe" w:date="2021-01-04T11:08:00Z">
          <w:tblPr>
            <w:tblW w:w="13036" w:type="dxa"/>
            <w:tblCellMar>
              <w:left w:w="70" w:type="dxa"/>
              <w:right w:w="70" w:type="dxa"/>
            </w:tblCellMar>
            <w:tblLook w:val="04A0" w:firstRow="1" w:lastRow="0" w:firstColumn="1" w:lastColumn="0" w:noHBand="0" w:noVBand="1"/>
          </w:tblPr>
        </w:tblPrChange>
      </w:tblPr>
      <w:tblGrid>
        <w:gridCol w:w="8359"/>
        <w:gridCol w:w="4536"/>
        <w:tblGridChange w:id="184">
          <w:tblGrid>
            <w:gridCol w:w="5524"/>
            <w:gridCol w:w="3118"/>
          </w:tblGrid>
        </w:tblGridChange>
      </w:tblGrid>
      <w:tr w:rsidR="00954C60" w14:paraId="44984F54" w14:textId="77777777" w:rsidTr="00954C60">
        <w:trPr>
          <w:trHeight w:val="510"/>
          <w:trPrChange w:id="185" w:author="Mateja Pompe" w:date="2021-01-04T11:08:00Z">
            <w:trPr>
              <w:trHeight w:val="510"/>
            </w:trPr>
          </w:trPrChange>
        </w:trPr>
        <w:tc>
          <w:tcPr>
            <w:tcW w:w="8359"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86" w:author="Mateja Pompe" w:date="2021-01-04T11:08:00Z">
              <w:tcPr>
                <w:tcW w:w="55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48D06C99" w14:textId="0B604ACF" w:rsidR="00954C60" w:rsidRDefault="00954C60" w:rsidP="00787725">
            <w:pPr>
              <w:jc w:val="right"/>
              <w:rPr>
                <w:rFonts w:ascii="Verdana" w:hAnsi="Verdana"/>
                <w:color w:val="000000"/>
                <w:sz w:val="20"/>
                <w:szCs w:val="20"/>
                <w:lang w:eastAsia="sl-SI"/>
              </w:rPr>
            </w:pPr>
            <w:r>
              <w:rPr>
                <w:rFonts w:ascii="Verdana" w:hAnsi="Verdana"/>
                <w:color w:val="000000"/>
                <w:sz w:val="20"/>
                <w:szCs w:val="20"/>
              </w:rPr>
              <w:t>EUR (z DDV)</w:t>
            </w:r>
          </w:p>
        </w:tc>
        <w:tc>
          <w:tcPr>
            <w:tcW w:w="4536" w:type="dxa"/>
            <w:tcBorders>
              <w:top w:val="single" w:sz="4" w:space="0" w:color="auto"/>
              <w:left w:val="nil"/>
              <w:bottom w:val="single" w:sz="4" w:space="0" w:color="auto"/>
              <w:right w:val="single" w:sz="4" w:space="0" w:color="auto"/>
            </w:tcBorders>
            <w:shd w:val="clear" w:color="auto" w:fill="auto"/>
            <w:vAlign w:val="center"/>
            <w:hideMark/>
            <w:tcPrChange w:id="187" w:author="Mateja Pompe" w:date="2021-01-04T11:08:00Z">
              <w:tcPr>
                <w:tcW w:w="3118" w:type="dxa"/>
                <w:tcBorders>
                  <w:top w:val="single" w:sz="4" w:space="0" w:color="auto"/>
                  <w:left w:val="nil"/>
                  <w:bottom w:val="single" w:sz="4" w:space="0" w:color="auto"/>
                  <w:right w:val="single" w:sz="4" w:space="0" w:color="auto"/>
                </w:tcBorders>
                <w:shd w:val="clear" w:color="auto" w:fill="auto"/>
                <w:vAlign w:val="center"/>
                <w:hideMark/>
              </w:tcPr>
            </w:tcPrChange>
          </w:tcPr>
          <w:p w14:paraId="4A7C7925" w14:textId="77777777" w:rsidR="00954C60" w:rsidRDefault="00954C60" w:rsidP="00954C60">
            <w:pPr>
              <w:jc w:val="center"/>
              <w:rPr>
                <w:ins w:id="188" w:author="Mateja Pompe" w:date="2021-01-04T11:09:00Z"/>
                <w:rFonts w:ascii="Verdana" w:hAnsi="Verdana"/>
                <w:b/>
                <w:bCs/>
                <w:color w:val="000000"/>
                <w:sz w:val="20"/>
                <w:szCs w:val="20"/>
              </w:rPr>
            </w:pPr>
            <w:r>
              <w:rPr>
                <w:rFonts w:ascii="Verdana" w:hAnsi="Verdana"/>
                <w:b/>
                <w:bCs/>
                <w:color w:val="000000"/>
                <w:sz w:val="20"/>
                <w:szCs w:val="20"/>
              </w:rPr>
              <w:t>Skupaj</w:t>
            </w:r>
            <w:ins w:id="189" w:author="Mateja Pompe" w:date="2021-01-04T11:09:00Z">
              <w:r>
                <w:rPr>
                  <w:rFonts w:ascii="Verdana" w:hAnsi="Verdana"/>
                  <w:b/>
                  <w:bCs/>
                  <w:color w:val="000000"/>
                  <w:sz w:val="20"/>
                  <w:szCs w:val="20"/>
                </w:rPr>
                <w:t xml:space="preserve"> </w:t>
              </w:r>
            </w:ins>
          </w:p>
          <w:p w14:paraId="7EE3104E" w14:textId="24405749" w:rsidR="00954C60" w:rsidRDefault="00954C60" w:rsidP="00954C60">
            <w:pPr>
              <w:jc w:val="center"/>
              <w:rPr>
                <w:rFonts w:ascii="Verdana" w:hAnsi="Verdana"/>
                <w:b/>
                <w:bCs/>
                <w:color w:val="000000"/>
                <w:sz w:val="20"/>
                <w:szCs w:val="20"/>
              </w:rPr>
            </w:pPr>
            <w:ins w:id="190" w:author="Mateja Pompe" w:date="2021-01-04T11:09:00Z">
              <w:r>
                <w:rPr>
                  <w:rFonts w:ascii="Verdana" w:hAnsi="Verdana"/>
                  <w:b/>
                  <w:bCs/>
                  <w:color w:val="000000"/>
                  <w:sz w:val="20"/>
                  <w:szCs w:val="20"/>
                </w:rPr>
                <w:t>v letu 2021</w:t>
              </w:r>
            </w:ins>
            <w:del w:id="191" w:author="Mateja Pompe" w:date="2021-01-04T11:09:00Z">
              <w:r w:rsidDel="00954C60">
                <w:rPr>
                  <w:rFonts w:ascii="Verdana" w:hAnsi="Verdana"/>
                  <w:b/>
                  <w:bCs/>
                  <w:color w:val="000000"/>
                  <w:sz w:val="20"/>
                  <w:szCs w:val="20"/>
                </w:rPr>
                <w:br/>
              </w:r>
            </w:del>
            <w:del w:id="192" w:author="Mateja Pompe" w:date="2021-01-04T11:08:00Z">
              <w:r w:rsidDel="00954C60">
                <w:rPr>
                  <w:rFonts w:ascii="Verdana" w:hAnsi="Verdana"/>
                  <w:b/>
                  <w:bCs/>
                  <w:color w:val="000000"/>
                  <w:sz w:val="20"/>
                  <w:szCs w:val="20"/>
                </w:rPr>
                <w:delText>od 9/2020</w:delText>
              </w:r>
              <w:r w:rsidDel="00954C60">
                <w:rPr>
                  <w:color w:val="000000"/>
                  <w:sz w:val="16"/>
                  <w:szCs w:val="16"/>
                </w:rPr>
                <w:delText> </w:delText>
              </w:r>
              <w:r w:rsidDel="00954C60">
                <w:rPr>
                  <w:rFonts w:ascii="Verdana" w:hAnsi="Verdana"/>
                  <w:b/>
                  <w:bCs/>
                  <w:color w:val="000000"/>
                  <w:sz w:val="20"/>
                  <w:szCs w:val="20"/>
                </w:rPr>
                <w:delText xml:space="preserve"> do 6/2021</w:delText>
              </w:r>
            </w:del>
          </w:p>
        </w:tc>
      </w:tr>
      <w:tr w:rsidR="00954C60" w14:paraId="5ED5D0C0" w14:textId="77777777" w:rsidTr="00954C60">
        <w:trPr>
          <w:trHeight w:val="300"/>
          <w:trPrChange w:id="193"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194"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2228151F" w14:textId="77777777" w:rsidR="00954C60" w:rsidRDefault="00954C60">
            <w:pPr>
              <w:rPr>
                <w:rFonts w:ascii="Verdana" w:hAnsi="Verdana"/>
                <w:b/>
                <w:bCs/>
                <w:color w:val="000000"/>
                <w:sz w:val="20"/>
                <w:szCs w:val="20"/>
              </w:rPr>
            </w:pPr>
            <w:r>
              <w:rPr>
                <w:rFonts w:ascii="Verdana" w:hAnsi="Verdana"/>
                <w:b/>
                <w:bCs/>
                <w:color w:val="000000"/>
                <w:sz w:val="20"/>
                <w:szCs w:val="20"/>
              </w:rPr>
              <w:t>JAVNA INFRASTRUKTURA</w:t>
            </w:r>
          </w:p>
        </w:tc>
        <w:tc>
          <w:tcPr>
            <w:tcW w:w="4536" w:type="dxa"/>
            <w:tcBorders>
              <w:top w:val="nil"/>
              <w:left w:val="nil"/>
              <w:bottom w:val="single" w:sz="4" w:space="0" w:color="auto"/>
              <w:right w:val="single" w:sz="4" w:space="0" w:color="auto"/>
            </w:tcBorders>
            <w:shd w:val="clear" w:color="auto" w:fill="auto"/>
            <w:noWrap/>
            <w:vAlign w:val="center"/>
            <w:hideMark/>
            <w:tcPrChange w:id="195" w:author="Mateja Pompe" w:date="2021-01-04T11:08:00Z">
              <w:tcPr>
                <w:tcW w:w="3118" w:type="dxa"/>
                <w:tcBorders>
                  <w:top w:val="nil"/>
                  <w:left w:val="nil"/>
                  <w:bottom w:val="single" w:sz="4" w:space="0" w:color="auto"/>
                  <w:right w:val="single" w:sz="4" w:space="0" w:color="auto"/>
                </w:tcBorders>
                <w:shd w:val="clear" w:color="auto" w:fill="auto"/>
                <w:noWrap/>
                <w:vAlign w:val="center"/>
                <w:hideMark/>
              </w:tcPr>
            </w:tcPrChange>
          </w:tcPr>
          <w:p w14:paraId="76BF044D" w14:textId="77777777" w:rsidR="00954C60" w:rsidRDefault="00954C60">
            <w:pPr>
              <w:jc w:val="center"/>
              <w:rPr>
                <w:rFonts w:ascii="Verdana" w:hAnsi="Verdana"/>
                <w:b/>
                <w:bCs/>
                <w:color w:val="000000"/>
                <w:sz w:val="20"/>
                <w:szCs w:val="20"/>
              </w:rPr>
            </w:pPr>
            <w:r>
              <w:rPr>
                <w:rFonts w:ascii="Verdana" w:hAnsi="Verdana"/>
                <w:b/>
                <w:bCs/>
                <w:color w:val="000000"/>
                <w:sz w:val="20"/>
                <w:szCs w:val="20"/>
              </w:rPr>
              <w:t> </w:t>
            </w:r>
          </w:p>
        </w:tc>
      </w:tr>
      <w:tr w:rsidR="00954C60" w14:paraId="5AD19DEF" w14:textId="77777777" w:rsidTr="00954C60">
        <w:trPr>
          <w:trHeight w:val="300"/>
          <w:trPrChange w:id="196"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197"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4BB645EB" w14:textId="77777777" w:rsidR="00954C60" w:rsidRDefault="00954C60" w:rsidP="0083222E">
            <w:pPr>
              <w:rPr>
                <w:rFonts w:ascii="Verdana" w:hAnsi="Verdana"/>
                <w:color w:val="000000"/>
                <w:sz w:val="20"/>
                <w:szCs w:val="20"/>
              </w:rPr>
            </w:pPr>
            <w:r>
              <w:rPr>
                <w:rFonts w:ascii="Verdana" w:hAnsi="Verdana"/>
                <w:color w:val="000000"/>
                <w:sz w:val="20"/>
                <w:szCs w:val="20"/>
              </w:rPr>
              <w:t>Meteorna kanalizacija</w:t>
            </w:r>
          </w:p>
        </w:tc>
        <w:tc>
          <w:tcPr>
            <w:tcW w:w="4536" w:type="dxa"/>
            <w:tcBorders>
              <w:top w:val="nil"/>
              <w:left w:val="nil"/>
              <w:bottom w:val="single" w:sz="4" w:space="0" w:color="auto"/>
              <w:right w:val="single" w:sz="4" w:space="0" w:color="auto"/>
            </w:tcBorders>
            <w:shd w:val="clear" w:color="auto" w:fill="auto"/>
            <w:noWrap/>
            <w:vAlign w:val="center"/>
            <w:tcPrChange w:id="198"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2AA51EFD" w14:textId="1967C67D" w:rsidR="00954C60" w:rsidRDefault="00954C60" w:rsidP="0083222E">
            <w:pPr>
              <w:jc w:val="right"/>
              <w:rPr>
                <w:rFonts w:ascii="Verdana" w:hAnsi="Verdana"/>
                <w:color w:val="000000"/>
                <w:sz w:val="20"/>
                <w:szCs w:val="20"/>
              </w:rPr>
            </w:pPr>
            <w:r>
              <w:rPr>
                <w:rFonts w:ascii="Verdana" w:hAnsi="Verdana"/>
                <w:color w:val="000000"/>
                <w:sz w:val="20"/>
                <w:szCs w:val="20"/>
              </w:rPr>
              <w:t>89.750</w:t>
            </w:r>
          </w:p>
        </w:tc>
      </w:tr>
      <w:tr w:rsidR="00954C60" w14:paraId="6BF3FED1" w14:textId="77777777" w:rsidTr="00954C60">
        <w:trPr>
          <w:trHeight w:val="300"/>
          <w:trPrChange w:id="199"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200"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36A4C9EB" w14:textId="77777777" w:rsidR="00954C60" w:rsidRDefault="00954C60" w:rsidP="001E5B72">
            <w:pPr>
              <w:rPr>
                <w:rFonts w:ascii="Verdana" w:hAnsi="Verdana"/>
                <w:color w:val="000000"/>
                <w:sz w:val="20"/>
                <w:szCs w:val="20"/>
              </w:rPr>
            </w:pPr>
            <w:r>
              <w:rPr>
                <w:rFonts w:ascii="Verdana" w:hAnsi="Verdana"/>
                <w:color w:val="000000"/>
                <w:sz w:val="20"/>
                <w:szCs w:val="20"/>
              </w:rPr>
              <w:t xml:space="preserve">Vročevod </w:t>
            </w:r>
          </w:p>
        </w:tc>
        <w:tc>
          <w:tcPr>
            <w:tcW w:w="4536" w:type="dxa"/>
            <w:tcBorders>
              <w:top w:val="nil"/>
              <w:left w:val="nil"/>
              <w:bottom w:val="single" w:sz="4" w:space="0" w:color="auto"/>
              <w:right w:val="single" w:sz="4" w:space="0" w:color="auto"/>
            </w:tcBorders>
            <w:shd w:val="clear" w:color="auto" w:fill="auto"/>
            <w:noWrap/>
            <w:vAlign w:val="center"/>
            <w:tcPrChange w:id="201"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6AE30C04" w14:textId="225B5752" w:rsidR="00954C60" w:rsidRDefault="00954C60" w:rsidP="001E5B72">
            <w:pPr>
              <w:jc w:val="right"/>
              <w:rPr>
                <w:rFonts w:ascii="Verdana" w:hAnsi="Verdana"/>
                <w:color w:val="000000"/>
                <w:sz w:val="20"/>
                <w:szCs w:val="20"/>
              </w:rPr>
            </w:pPr>
            <w:r>
              <w:rPr>
                <w:rFonts w:ascii="Verdana" w:hAnsi="Verdana"/>
                <w:color w:val="000000"/>
                <w:sz w:val="20"/>
                <w:szCs w:val="20"/>
              </w:rPr>
              <w:t>61.708</w:t>
            </w:r>
          </w:p>
        </w:tc>
      </w:tr>
      <w:tr w:rsidR="00954C60" w14:paraId="19C276E0" w14:textId="77777777" w:rsidTr="00954C60">
        <w:trPr>
          <w:trHeight w:val="300"/>
          <w:trPrChange w:id="202"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203"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0A839489" w14:textId="77777777" w:rsidR="00954C60" w:rsidRDefault="00954C60" w:rsidP="001E5B72">
            <w:pPr>
              <w:rPr>
                <w:rFonts w:ascii="Verdana" w:hAnsi="Verdana"/>
                <w:color w:val="000000"/>
                <w:sz w:val="20"/>
                <w:szCs w:val="20"/>
              </w:rPr>
            </w:pPr>
            <w:r>
              <w:rPr>
                <w:rFonts w:ascii="Verdana" w:hAnsi="Verdana"/>
                <w:color w:val="000000"/>
                <w:sz w:val="20"/>
                <w:szCs w:val="20"/>
              </w:rPr>
              <w:t xml:space="preserve">Plinovod </w:t>
            </w:r>
          </w:p>
        </w:tc>
        <w:tc>
          <w:tcPr>
            <w:tcW w:w="4536" w:type="dxa"/>
            <w:tcBorders>
              <w:top w:val="nil"/>
              <w:left w:val="nil"/>
              <w:bottom w:val="single" w:sz="4" w:space="0" w:color="auto"/>
              <w:right w:val="single" w:sz="4" w:space="0" w:color="auto"/>
            </w:tcBorders>
            <w:shd w:val="clear" w:color="auto" w:fill="auto"/>
            <w:noWrap/>
            <w:vAlign w:val="center"/>
            <w:tcPrChange w:id="204"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74E601F1" w14:textId="510AF6FF" w:rsidR="00954C60" w:rsidRPr="00DD59C8" w:rsidRDefault="00954C60" w:rsidP="001E5B72">
            <w:pPr>
              <w:jc w:val="right"/>
              <w:rPr>
                <w:rFonts w:ascii="Verdana" w:hAnsi="Verdana"/>
                <w:color w:val="000000"/>
                <w:sz w:val="20"/>
                <w:szCs w:val="20"/>
                <w:highlight w:val="yellow"/>
              </w:rPr>
            </w:pPr>
            <w:r>
              <w:rPr>
                <w:rFonts w:ascii="Verdana" w:hAnsi="Verdana"/>
                <w:color w:val="000000"/>
                <w:sz w:val="20"/>
                <w:szCs w:val="20"/>
              </w:rPr>
              <w:t>74.050</w:t>
            </w:r>
          </w:p>
        </w:tc>
      </w:tr>
      <w:tr w:rsidR="00954C60" w14:paraId="432E4414" w14:textId="77777777" w:rsidTr="00954C60">
        <w:trPr>
          <w:trHeight w:val="300"/>
          <w:trPrChange w:id="205"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206"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54572732" w14:textId="77777777" w:rsidR="00954C60" w:rsidRDefault="00954C60" w:rsidP="00A73E1D">
            <w:pPr>
              <w:rPr>
                <w:rFonts w:ascii="Verdana" w:hAnsi="Verdana"/>
                <w:color w:val="000000"/>
                <w:sz w:val="20"/>
                <w:szCs w:val="20"/>
              </w:rPr>
            </w:pPr>
            <w:r>
              <w:rPr>
                <w:rFonts w:ascii="Verdana" w:hAnsi="Verdana"/>
                <w:color w:val="000000"/>
                <w:sz w:val="20"/>
                <w:szCs w:val="20"/>
              </w:rPr>
              <w:t>Javne površine (ceste, pločniki, parkirišča)</w:t>
            </w:r>
          </w:p>
        </w:tc>
        <w:tc>
          <w:tcPr>
            <w:tcW w:w="4536" w:type="dxa"/>
            <w:tcBorders>
              <w:top w:val="nil"/>
              <w:left w:val="nil"/>
              <w:bottom w:val="single" w:sz="4" w:space="0" w:color="auto"/>
              <w:right w:val="single" w:sz="4" w:space="0" w:color="auto"/>
            </w:tcBorders>
            <w:shd w:val="clear" w:color="auto" w:fill="auto"/>
            <w:noWrap/>
            <w:vAlign w:val="center"/>
            <w:tcPrChange w:id="207"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2E878F5E" w14:textId="66921B63" w:rsidR="00954C60" w:rsidRDefault="00954C60" w:rsidP="00A73E1D">
            <w:pPr>
              <w:jc w:val="right"/>
              <w:rPr>
                <w:rFonts w:ascii="Verdana" w:hAnsi="Verdana"/>
                <w:color w:val="000000"/>
                <w:sz w:val="20"/>
                <w:szCs w:val="20"/>
              </w:rPr>
            </w:pPr>
            <w:r>
              <w:rPr>
                <w:rFonts w:ascii="Verdana" w:hAnsi="Verdana"/>
                <w:color w:val="000000"/>
                <w:sz w:val="20"/>
                <w:szCs w:val="20"/>
              </w:rPr>
              <w:t>413.636</w:t>
            </w:r>
          </w:p>
        </w:tc>
      </w:tr>
      <w:tr w:rsidR="00954C60" w14:paraId="66061CB2" w14:textId="77777777" w:rsidTr="00954C60">
        <w:trPr>
          <w:trHeight w:val="300"/>
          <w:trPrChange w:id="208"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209"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60F67966" w14:textId="77777777" w:rsidR="00954C60" w:rsidRDefault="00954C60" w:rsidP="0083222E">
            <w:pPr>
              <w:rPr>
                <w:rFonts w:ascii="Verdana" w:hAnsi="Verdana"/>
                <w:color w:val="000000"/>
                <w:sz w:val="20"/>
                <w:szCs w:val="20"/>
              </w:rPr>
            </w:pPr>
            <w:r>
              <w:rPr>
                <w:rFonts w:ascii="Verdana" w:hAnsi="Verdana"/>
                <w:color w:val="000000"/>
                <w:sz w:val="20"/>
                <w:szCs w:val="20"/>
              </w:rPr>
              <w:t>Javna razsvetljava</w:t>
            </w:r>
          </w:p>
        </w:tc>
        <w:tc>
          <w:tcPr>
            <w:tcW w:w="4536" w:type="dxa"/>
            <w:tcBorders>
              <w:top w:val="nil"/>
              <w:left w:val="nil"/>
              <w:bottom w:val="single" w:sz="4" w:space="0" w:color="auto"/>
              <w:right w:val="single" w:sz="4" w:space="0" w:color="auto"/>
            </w:tcBorders>
            <w:shd w:val="clear" w:color="auto" w:fill="auto"/>
            <w:noWrap/>
            <w:vAlign w:val="center"/>
            <w:tcPrChange w:id="210"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6A9C187E" w14:textId="34F85B05" w:rsidR="00954C60" w:rsidRDefault="00954C60" w:rsidP="0083222E">
            <w:pPr>
              <w:jc w:val="right"/>
              <w:rPr>
                <w:rFonts w:ascii="Verdana" w:hAnsi="Verdana"/>
                <w:color w:val="000000"/>
                <w:sz w:val="20"/>
                <w:szCs w:val="20"/>
              </w:rPr>
            </w:pPr>
            <w:r>
              <w:rPr>
                <w:rFonts w:ascii="Verdana" w:hAnsi="Verdana"/>
                <w:color w:val="000000"/>
                <w:sz w:val="20"/>
                <w:szCs w:val="20"/>
              </w:rPr>
              <w:t>215.017</w:t>
            </w:r>
          </w:p>
        </w:tc>
      </w:tr>
      <w:tr w:rsidR="00954C60" w14:paraId="35FA7D12" w14:textId="77777777" w:rsidTr="00954C60">
        <w:trPr>
          <w:trHeight w:val="300"/>
          <w:trPrChange w:id="211"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212"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1387BA1D" w14:textId="77777777" w:rsidR="00954C60" w:rsidRDefault="00954C60" w:rsidP="0083222E">
            <w:pPr>
              <w:rPr>
                <w:rFonts w:ascii="Verdana" w:hAnsi="Verdana"/>
                <w:color w:val="000000"/>
                <w:sz w:val="20"/>
                <w:szCs w:val="20"/>
              </w:rPr>
            </w:pPr>
            <w:r>
              <w:rPr>
                <w:rFonts w:ascii="Verdana" w:hAnsi="Verdana"/>
                <w:color w:val="000000"/>
                <w:sz w:val="20"/>
                <w:szCs w:val="20"/>
              </w:rPr>
              <w:t>Odkup parcel za javne površine</w:t>
            </w:r>
          </w:p>
        </w:tc>
        <w:tc>
          <w:tcPr>
            <w:tcW w:w="4536" w:type="dxa"/>
            <w:tcBorders>
              <w:top w:val="nil"/>
              <w:left w:val="nil"/>
              <w:bottom w:val="single" w:sz="4" w:space="0" w:color="auto"/>
              <w:right w:val="single" w:sz="4" w:space="0" w:color="auto"/>
            </w:tcBorders>
            <w:shd w:val="clear" w:color="auto" w:fill="auto"/>
            <w:noWrap/>
            <w:vAlign w:val="center"/>
            <w:tcPrChange w:id="213"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58FB9372" w14:textId="2A95F86A" w:rsidR="00954C60" w:rsidRDefault="000A015A" w:rsidP="0083222E">
            <w:pPr>
              <w:jc w:val="right"/>
              <w:rPr>
                <w:rFonts w:ascii="Verdana" w:hAnsi="Verdana"/>
                <w:color w:val="000000"/>
                <w:sz w:val="20"/>
                <w:szCs w:val="20"/>
              </w:rPr>
            </w:pPr>
            <w:r w:rsidRPr="000A015A">
              <w:rPr>
                <w:rFonts w:ascii="Verdana" w:hAnsi="Verdana"/>
                <w:color w:val="000000"/>
                <w:sz w:val="20"/>
                <w:szCs w:val="20"/>
              </w:rPr>
              <w:t>1.016.620</w:t>
            </w:r>
          </w:p>
        </w:tc>
      </w:tr>
      <w:tr w:rsidR="00954C60" w14:paraId="127C1AE5" w14:textId="77777777" w:rsidTr="00954C60">
        <w:trPr>
          <w:trHeight w:val="300"/>
          <w:trPrChange w:id="214"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215"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659CE51E" w14:textId="77777777" w:rsidR="00954C60" w:rsidRDefault="00954C60" w:rsidP="00A73E1D">
            <w:pPr>
              <w:rPr>
                <w:rFonts w:ascii="Verdana" w:hAnsi="Verdana"/>
                <w:color w:val="000000"/>
                <w:sz w:val="20"/>
                <w:szCs w:val="20"/>
              </w:rPr>
            </w:pPr>
            <w:r>
              <w:rPr>
                <w:rFonts w:ascii="Verdana" w:hAnsi="Verdana"/>
                <w:color w:val="000000"/>
                <w:sz w:val="20"/>
                <w:szCs w:val="20"/>
              </w:rPr>
              <w:t>Zasaditev dreves na javnih površinah</w:t>
            </w:r>
          </w:p>
        </w:tc>
        <w:tc>
          <w:tcPr>
            <w:tcW w:w="4536" w:type="dxa"/>
            <w:tcBorders>
              <w:top w:val="nil"/>
              <w:left w:val="nil"/>
              <w:bottom w:val="single" w:sz="4" w:space="0" w:color="auto"/>
              <w:right w:val="single" w:sz="4" w:space="0" w:color="auto"/>
            </w:tcBorders>
            <w:shd w:val="clear" w:color="auto" w:fill="auto"/>
            <w:noWrap/>
            <w:vAlign w:val="center"/>
            <w:tcPrChange w:id="216"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4F0E97F9" w14:textId="4E0B6B9F" w:rsidR="00954C60" w:rsidRDefault="00954C60" w:rsidP="00A73E1D">
            <w:pPr>
              <w:jc w:val="right"/>
              <w:rPr>
                <w:rFonts w:ascii="Verdana" w:hAnsi="Verdana"/>
                <w:color w:val="000000"/>
                <w:sz w:val="20"/>
                <w:szCs w:val="20"/>
              </w:rPr>
            </w:pPr>
            <w:r>
              <w:rPr>
                <w:rFonts w:ascii="Verdana" w:hAnsi="Verdana"/>
                <w:color w:val="000000"/>
                <w:sz w:val="20"/>
                <w:szCs w:val="20"/>
              </w:rPr>
              <w:t>11.273</w:t>
            </w:r>
          </w:p>
        </w:tc>
      </w:tr>
      <w:tr w:rsidR="00954C60" w14:paraId="14158FA8" w14:textId="77777777" w:rsidTr="00954C60">
        <w:trPr>
          <w:trHeight w:val="540"/>
          <w:trPrChange w:id="217" w:author="Mateja Pompe" w:date="2021-01-04T11:08:00Z">
            <w:trPr>
              <w:trHeight w:val="54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218"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3E20850E" w14:textId="77777777" w:rsidR="00954C60" w:rsidRDefault="00954C60" w:rsidP="00A73E1D">
            <w:pPr>
              <w:ind w:firstLineChars="200" w:firstLine="400"/>
              <w:rPr>
                <w:rFonts w:ascii="Verdana" w:hAnsi="Verdana"/>
                <w:b/>
                <w:bCs/>
                <w:color w:val="000000"/>
                <w:sz w:val="20"/>
                <w:szCs w:val="20"/>
              </w:rPr>
            </w:pPr>
            <w:r>
              <w:rPr>
                <w:rFonts w:ascii="Verdana" w:hAnsi="Verdana"/>
                <w:b/>
                <w:bCs/>
                <w:color w:val="000000"/>
                <w:sz w:val="20"/>
                <w:szCs w:val="20"/>
              </w:rPr>
              <w:t xml:space="preserve">SKUPAJ JAVNA INFRASTRUKTURA </w:t>
            </w:r>
          </w:p>
        </w:tc>
        <w:tc>
          <w:tcPr>
            <w:tcW w:w="4536" w:type="dxa"/>
            <w:tcBorders>
              <w:top w:val="nil"/>
              <w:left w:val="nil"/>
              <w:bottom w:val="single" w:sz="4" w:space="0" w:color="auto"/>
              <w:right w:val="single" w:sz="4" w:space="0" w:color="auto"/>
            </w:tcBorders>
            <w:shd w:val="clear" w:color="auto" w:fill="auto"/>
            <w:noWrap/>
            <w:vAlign w:val="center"/>
            <w:tcPrChange w:id="219"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009D36F7" w14:textId="2B2D33FF" w:rsidR="00954C60" w:rsidRPr="00DD59C8" w:rsidRDefault="000A015A" w:rsidP="00A73E1D">
            <w:pPr>
              <w:jc w:val="right"/>
              <w:rPr>
                <w:rFonts w:ascii="Verdana" w:hAnsi="Verdana"/>
                <w:b/>
                <w:bCs/>
                <w:color w:val="000000"/>
                <w:sz w:val="20"/>
                <w:szCs w:val="20"/>
                <w:highlight w:val="yellow"/>
              </w:rPr>
            </w:pPr>
            <w:r w:rsidRPr="000A015A">
              <w:rPr>
                <w:rFonts w:ascii="Verdana" w:hAnsi="Verdana"/>
                <w:b/>
                <w:bCs/>
                <w:color w:val="000000"/>
                <w:sz w:val="20"/>
                <w:szCs w:val="20"/>
              </w:rPr>
              <w:t>1.882.053</w:t>
            </w:r>
          </w:p>
        </w:tc>
      </w:tr>
      <w:tr w:rsidR="00954C60" w14:paraId="5D79B8DC" w14:textId="77777777" w:rsidTr="00954C60">
        <w:trPr>
          <w:trHeight w:val="300"/>
          <w:trPrChange w:id="220" w:author="Mateja Pompe" w:date="2021-01-04T11:08:00Z">
            <w:trPr>
              <w:trHeight w:val="300"/>
            </w:trPr>
          </w:trPrChange>
        </w:trPr>
        <w:tc>
          <w:tcPr>
            <w:tcW w:w="8359" w:type="dxa"/>
            <w:tcBorders>
              <w:top w:val="single" w:sz="4" w:space="0" w:color="auto"/>
              <w:left w:val="single" w:sz="4" w:space="0" w:color="auto"/>
              <w:bottom w:val="single" w:sz="4" w:space="0" w:color="auto"/>
              <w:right w:val="single" w:sz="4" w:space="0" w:color="auto"/>
            </w:tcBorders>
            <w:shd w:val="clear" w:color="auto" w:fill="auto"/>
            <w:vAlign w:val="center"/>
            <w:hideMark/>
            <w:tcPrChange w:id="221" w:author="Mateja Pompe" w:date="2021-01-04T11:08:00Z">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32CA4230" w14:textId="77777777" w:rsidR="00954C60" w:rsidRDefault="00954C60" w:rsidP="0083222E">
            <w:pPr>
              <w:rPr>
                <w:rFonts w:ascii="Verdana" w:hAnsi="Verdana"/>
                <w:b/>
                <w:bCs/>
                <w:color w:val="000000"/>
                <w:sz w:val="20"/>
                <w:szCs w:val="20"/>
              </w:rPr>
            </w:pPr>
            <w:r>
              <w:rPr>
                <w:rFonts w:ascii="Verdana" w:hAnsi="Verdana"/>
                <w:b/>
                <w:bCs/>
                <w:color w:val="000000"/>
                <w:sz w:val="20"/>
                <w:szCs w:val="20"/>
              </w:rPr>
              <w:t>OSTALA INFRASTRUKTURA</w:t>
            </w:r>
          </w:p>
        </w:tc>
        <w:tc>
          <w:tcPr>
            <w:tcW w:w="4536" w:type="dxa"/>
            <w:tcBorders>
              <w:top w:val="single" w:sz="4" w:space="0" w:color="auto"/>
              <w:left w:val="nil"/>
              <w:bottom w:val="single" w:sz="4" w:space="0" w:color="auto"/>
              <w:right w:val="single" w:sz="4" w:space="0" w:color="auto"/>
            </w:tcBorders>
            <w:shd w:val="clear" w:color="auto" w:fill="auto"/>
            <w:noWrap/>
            <w:vAlign w:val="center"/>
            <w:tcPrChange w:id="222" w:author="Mateja Pompe" w:date="2021-01-04T11:08:00Z">
              <w:tcPr>
                <w:tcW w:w="3118" w:type="dxa"/>
                <w:tcBorders>
                  <w:top w:val="single" w:sz="4" w:space="0" w:color="auto"/>
                  <w:left w:val="nil"/>
                  <w:bottom w:val="single" w:sz="4" w:space="0" w:color="auto"/>
                  <w:right w:val="single" w:sz="4" w:space="0" w:color="auto"/>
                </w:tcBorders>
                <w:shd w:val="clear" w:color="auto" w:fill="auto"/>
                <w:noWrap/>
                <w:vAlign w:val="center"/>
              </w:tcPr>
            </w:tcPrChange>
          </w:tcPr>
          <w:p w14:paraId="1459F1A6" w14:textId="334AFFAB" w:rsidR="00954C60" w:rsidRDefault="00954C60" w:rsidP="0083222E">
            <w:pPr>
              <w:jc w:val="right"/>
              <w:rPr>
                <w:rFonts w:ascii="Verdana" w:hAnsi="Verdana"/>
                <w:color w:val="000000"/>
                <w:sz w:val="20"/>
                <w:szCs w:val="20"/>
              </w:rPr>
            </w:pPr>
            <w:r>
              <w:rPr>
                <w:rFonts w:ascii="Verdana" w:hAnsi="Verdana"/>
                <w:color w:val="000000"/>
                <w:sz w:val="20"/>
                <w:szCs w:val="20"/>
              </w:rPr>
              <w:t> </w:t>
            </w:r>
          </w:p>
        </w:tc>
      </w:tr>
      <w:tr w:rsidR="00954C60" w14:paraId="2EB7CF0C" w14:textId="77777777" w:rsidTr="00954C60">
        <w:trPr>
          <w:trHeight w:val="300"/>
          <w:trPrChange w:id="223"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224"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21B5C3FD" w14:textId="77777777" w:rsidR="00954C60" w:rsidRDefault="00954C60" w:rsidP="0083222E">
            <w:pPr>
              <w:rPr>
                <w:rFonts w:ascii="Verdana" w:hAnsi="Verdana"/>
                <w:b/>
                <w:bCs/>
                <w:color w:val="000000"/>
                <w:sz w:val="20"/>
                <w:szCs w:val="20"/>
              </w:rPr>
            </w:pPr>
            <w:r>
              <w:rPr>
                <w:rFonts w:ascii="Verdana" w:hAnsi="Verdana"/>
                <w:b/>
                <w:bCs/>
                <w:color w:val="000000"/>
                <w:sz w:val="20"/>
                <w:szCs w:val="20"/>
              </w:rPr>
              <w:t>PRIKLJUČKI</w:t>
            </w:r>
          </w:p>
        </w:tc>
        <w:tc>
          <w:tcPr>
            <w:tcW w:w="4536" w:type="dxa"/>
            <w:tcBorders>
              <w:top w:val="nil"/>
              <w:left w:val="nil"/>
              <w:bottom w:val="single" w:sz="4" w:space="0" w:color="auto"/>
              <w:right w:val="single" w:sz="4" w:space="0" w:color="auto"/>
            </w:tcBorders>
            <w:shd w:val="clear" w:color="auto" w:fill="auto"/>
            <w:noWrap/>
            <w:vAlign w:val="center"/>
            <w:tcPrChange w:id="225"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552C823F" w14:textId="53F11D9B" w:rsidR="00954C60" w:rsidRDefault="00954C60" w:rsidP="0083222E">
            <w:pPr>
              <w:jc w:val="right"/>
              <w:rPr>
                <w:rFonts w:ascii="Verdana" w:hAnsi="Verdana"/>
                <w:b/>
                <w:bCs/>
                <w:color w:val="000000"/>
                <w:sz w:val="20"/>
                <w:szCs w:val="20"/>
              </w:rPr>
            </w:pPr>
            <w:r>
              <w:rPr>
                <w:rFonts w:ascii="Verdana" w:hAnsi="Verdana"/>
                <w:b/>
                <w:bCs/>
                <w:color w:val="000000"/>
                <w:sz w:val="20"/>
                <w:szCs w:val="20"/>
              </w:rPr>
              <w:t> </w:t>
            </w:r>
          </w:p>
        </w:tc>
      </w:tr>
      <w:tr w:rsidR="00954C60" w14:paraId="16644687" w14:textId="77777777" w:rsidTr="00954C60">
        <w:trPr>
          <w:trHeight w:val="300"/>
          <w:trPrChange w:id="226"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227"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5C8ECBDC" w14:textId="77777777" w:rsidR="00954C60" w:rsidRDefault="00954C60" w:rsidP="0083222E">
            <w:pPr>
              <w:rPr>
                <w:rFonts w:ascii="Verdana" w:hAnsi="Verdana"/>
                <w:b/>
                <w:bCs/>
                <w:color w:val="000000"/>
                <w:sz w:val="20"/>
                <w:szCs w:val="20"/>
              </w:rPr>
            </w:pPr>
            <w:r>
              <w:rPr>
                <w:rFonts w:ascii="Verdana" w:hAnsi="Verdana"/>
                <w:b/>
                <w:bCs/>
                <w:color w:val="000000"/>
                <w:sz w:val="20"/>
                <w:szCs w:val="20"/>
              </w:rPr>
              <w:t>Vodovod</w:t>
            </w:r>
          </w:p>
        </w:tc>
        <w:tc>
          <w:tcPr>
            <w:tcW w:w="4536" w:type="dxa"/>
            <w:tcBorders>
              <w:top w:val="nil"/>
              <w:left w:val="nil"/>
              <w:bottom w:val="single" w:sz="4" w:space="0" w:color="auto"/>
              <w:right w:val="single" w:sz="4" w:space="0" w:color="auto"/>
            </w:tcBorders>
            <w:shd w:val="clear" w:color="auto" w:fill="auto"/>
            <w:noWrap/>
            <w:vAlign w:val="center"/>
            <w:tcPrChange w:id="228"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6D2FA237" w14:textId="5BC944A3" w:rsidR="00954C60" w:rsidRDefault="00954C60" w:rsidP="0083222E">
            <w:pPr>
              <w:jc w:val="right"/>
              <w:rPr>
                <w:rFonts w:ascii="Verdana" w:hAnsi="Verdana"/>
                <w:b/>
                <w:bCs/>
                <w:color w:val="000000"/>
                <w:sz w:val="20"/>
                <w:szCs w:val="20"/>
              </w:rPr>
            </w:pPr>
            <w:r>
              <w:rPr>
                <w:rFonts w:ascii="Verdana" w:hAnsi="Verdana"/>
                <w:b/>
                <w:bCs/>
                <w:color w:val="000000"/>
                <w:sz w:val="20"/>
                <w:szCs w:val="20"/>
              </w:rPr>
              <w:t>56.120</w:t>
            </w:r>
          </w:p>
        </w:tc>
      </w:tr>
      <w:tr w:rsidR="00954C60" w14:paraId="53863E1C" w14:textId="77777777" w:rsidTr="00954C60">
        <w:trPr>
          <w:trHeight w:val="345"/>
          <w:trPrChange w:id="229" w:author="Mateja Pompe" w:date="2021-01-04T11:08:00Z">
            <w:trPr>
              <w:trHeight w:val="345"/>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230"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1FF261C4" w14:textId="77777777" w:rsidR="00954C60" w:rsidRDefault="00954C60" w:rsidP="0083222E">
            <w:pPr>
              <w:rPr>
                <w:rFonts w:ascii="Verdana" w:hAnsi="Verdana"/>
                <w:color w:val="000000"/>
                <w:sz w:val="20"/>
                <w:szCs w:val="20"/>
              </w:rPr>
            </w:pPr>
            <w:r>
              <w:rPr>
                <w:rFonts w:ascii="Verdana" w:hAnsi="Verdana"/>
                <w:color w:val="000000"/>
                <w:sz w:val="20"/>
                <w:szCs w:val="20"/>
              </w:rPr>
              <w:t>GP 1</w:t>
            </w:r>
          </w:p>
        </w:tc>
        <w:tc>
          <w:tcPr>
            <w:tcW w:w="4536" w:type="dxa"/>
            <w:tcBorders>
              <w:top w:val="nil"/>
              <w:left w:val="nil"/>
              <w:bottom w:val="single" w:sz="4" w:space="0" w:color="auto"/>
              <w:right w:val="single" w:sz="4" w:space="0" w:color="auto"/>
            </w:tcBorders>
            <w:shd w:val="clear" w:color="auto" w:fill="auto"/>
            <w:noWrap/>
            <w:vAlign w:val="center"/>
            <w:tcPrChange w:id="231"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309D62F0" w14:textId="2BC77E72" w:rsidR="00954C60" w:rsidRDefault="00954C60" w:rsidP="0083222E">
            <w:pPr>
              <w:jc w:val="right"/>
              <w:rPr>
                <w:rFonts w:ascii="Verdana" w:hAnsi="Verdana"/>
                <w:color w:val="000000"/>
                <w:sz w:val="20"/>
                <w:szCs w:val="20"/>
              </w:rPr>
            </w:pPr>
            <w:r>
              <w:rPr>
                <w:rFonts w:ascii="Verdana" w:hAnsi="Verdana"/>
                <w:color w:val="000000"/>
                <w:sz w:val="20"/>
                <w:szCs w:val="20"/>
              </w:rPr>
              <w:t>13.420</w:t>
            </w:r>
          </w:p>
        </w:tc>
      </w:tr>
      <w:tr w:rsidR="00954C60" w14:paraId="76F562E5" w14:textId="77777777" w:rsidTr="00954C60">
        <w:trPr>
          <w:trHeight w:val="300"/>
          <w:trPrChange w:id="232"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233"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60099395" w14:textId="77777777" w:rsidR="00954C60" w:rsidRDefault="00954C60" w:rsidP="0083222E">
            <w:pPr>
              <w:rPr>
                <w:rFonts w:ascii="Verdana" w:hAnsi="Verdana"/>
                <w:color w:val="000000"/>
                <w:sz w:val="20"/>
                <w:szCs w:val="20"/>
              </w:rPr>
            </w:pPr>
            <w:r>
              <w:rPr>
                <w:rFonts w:ascii="Verdana" w:hAnsi="Verdana"/>
                <w:color w:val="000000"/>
                <w:sz w:val="20"/>
                <w:szCs w:val="20"/>
              </w:rPr>
              <w:t>GP 2</w:t>
            </w:r>
          </w:p>
        </w:tc>
        <w:tc>
          <w:tcPr>
            <w:tcW w:w="4536" w:type="dxa"/>
            <w:tcBorders>
              <w:top w:val="nil"/>
              <w:left w:val="nil"/>
              <w:bottom w:val="single" w:sz="4" w:space="0" w:color="auto"/>
              <w:right w:val="single" w:sz="4" w:space="0" w:color="auto"/>
            </w:tcBorders>
            <w:shd w:val="clear" w:color="auto" w:fill="auto"/>
            <w:noWrap/>
            <w:vAlign w:val="center"/>
            <w:tcPrChange w:id="234"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6A6FAC0B" w14:textId="457610AA" w:rsidR="00954C60" w:rsidRDefault="00954C60" w:rsidP="0083222E">
            <w:pPr>
              <w:jc w:val="right"/>
              <w:rPr>
                <w:rFonts w:ascii="Verdana" w:hAnsi="Verdana"/>
                <w:color w:val="000000"/>
                <w:sz w:val="20"/>
                <w:szCs w:val="20"/>
              </w:rPr>
            </w:pPr>
            <w:r>
              <w:rPr>
                <w:rFonts w:ascii="Verdana" w:hAnsi="Verdana"/>
                <w:color w:val="000000"/>
                <w:sz w:val="20"/>
                <w:szCs w:val="20"/>
              </w:rPr>
              <w:t>10.980</w:t>
            </w:r>
          </w:p>
        </w:tc>
      </w:tr>
      <w:tr w:rsidR="00954C60" w14:paraId="29317E54" w14:textId="77777777" w:rsidTr="00954C60">
        <w:trPr>
          <w:trHeight w:val="300"/>
          <w:trPrChange w:id="235"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236"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3EDFD2D1" w14:textId="77777777" w:rsidR="00954C60" w:rsidRDefault="00954C60" w:rsidP="0083222E">
            <w:pPr>
              <w:rPr>
                <w:rFonts w:ascii="Verdana" w:hAnsi="Verdana"/>
                <w:color w:val="000000"/>
                <w:sz w:val="20"/>
                <w:szCs w:val="20"/>
              </w:rPr>
            </w:pPr>
            <w:r>
              <w:rPr>
                <w:rFonts w:ascii="Verdana" w:hAnsi="Verdana"/>
                <w:color w:val="000000"/>
                <w:sz w:val="20"/>
                <w:szCs w:val="20"/>
              </w:rPr>
              <w:t>GP 3</w:t>
            </w:r>
          </w:p>
        </w:tc>
        <w:tc>
          <w:tcPr>
            <w:tcW w:w="4536" w:type="dxa"/>
            <w:tcBorders>
              <w:top w:val="nil"/>
              <w:left w:val="nil"/>
              <w:bottom w:val="single" w:sz="4" w:space="0" w:color="auto"/>
              <w:right w:val="single" w:sz="4" w:space="0" w:color="auto"/>
            </w:tcBorders>
            <w:shd w:val="clear" w:color="auto" w:fill="auto"/>
            <w:noWrap/>
            <w:vAlign w:val="center"/>
            <w:tcPrChange w:id="237"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2BA77DDC" w14:textId="04C0C1CA" w:rsidR="00954C60" w:rsidRDefault="00954C60" w:rsidP="0083222E">
            <w:pPr>
              <w:jc w:val="right"/>
              <w:rPr>
                <w:rFonts w:ascii="Verdana" w:hAnsi="Verdana"/>
                <w:color w:val="000000"/>
                <w:sz w:val="20"/>
                <w:szCs w:val="20"/>
              </w:rPr>
            </w:pPr>
            <w:r>
              <w:rPr>
                <w:rFonts w:ascii="Verdana" w:hAnsi="Verdana"/>
                <w:color w:val="000000"/>
                <w:sz w:val="20"/>
                <w:szCs w:val="20"/>
              </w:rPr>
              <w:t>13.420</w:t>
            </w:r>
          </w:p>
        </w:tc>
      </w:tr>
      <w:tr w:rsidR="00954C60" w14:paraId="7E9AFAA2" w14:textId="77777777" w:rsidTr="00954C60">
        <w:trPr>
          <w:trHeight w:val="300"/>
          <w:trPrChange w:id="238"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239"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6AC82B90" w14:textId="77777777" w:rsidR="00954C60" w:rsidRDefault="00954C60" w:rsidP="0083222E">
            <w:pPr>
              <w:rPr>
                <w:rFonts w:ascii="Verdana" w:hAnsi="Verdana"/>
                <w:color w:val="000000"/>
                <w:sz w:val="20"/>
                <w:szCs w:val="20"/>
              </w:rPr>
            </w:pPr>
            <w:r>
              <w:rPr>
                <w:rFonts w:ascii="Verdana" w:hAnsi="Verdana"/>
                <w:color w:val="000000"/>
                <w:sz w:val="20"/>
                <w:szCs w:val="20"/>
              </w:rPr>
              <w:t>GP 5</w:t>
            </w:r>
          </w:p>
        </w:tc>
        <w:tc>
          <w:tcPr>
            <w:tcW w:w="4536" w:type="dxa"/>
            <w:tcBorders>
              <w:top w:val="nil"/>
              <w:left w:val="nil"/>
              <w:bottom w:val="single" w:sz="4" w:space="0" w:color="auto"/>
              <w:right w:val="single" w:sz="4" w:space="0" w:color="auto"/>
            </w:tcBorders>
            <w:shd w:val="clear" w:color="auto" w:fill="auto"/>
            <w:noWrap/>
            <w:vAlign w:val="center"/>
            <w:tcPrChange w:id="240"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1C3C255B" w14:textId="001E858E" w:rsidR="00954C60" w:rsidRDefault="00954C60" w:rsidP="0083222E">
            <w:pPr>
              <w:jc w:val="right"/>
              <w:rPr>
                <w:rFonts w:ascii="Verdana" w:hAnsi="Verdana"/>
                <w:color w:val="000000"/>
                <w:sz w:val="20"/>
                <w:szCs w:val="20"/>
              </w:rPr>
            </w:pPr>
            <w:r>
              <w:rPr>
                <w:rFonts w:ascii="Verdana" w:hAnsi="Verdana"/>
                <w:color w:val="000000"/>
                <w:sz w:val="20"/>
                <w:szCs w:val="20"/>
              </w:rPr>
              <w:t>7.320</w:t>
            </w:r>
          </w:p>
        </w:tc>
      </w:tr>
      <w:tr w:rsidR="00954C60" w14:paraId="79CC3C91" w14:textId="77777777" w:rsidTr="00954C60">
        <w:trPr>
          <w:trHeight w:val="300"/>
          <w:trPrChange w:id="241"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242"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1A8E1922" w14:textId="77777777" w:rsidR="00954C60" w:rsidRDefault="00954C60" w:rsidP="0083222E">
            <w:pPr>
              <w:rPr>
                <w:rFonts w:ascii="Verdana" w:hAnsi="Verdana"/>
                <w:color w:val="000000"/>
                <w:sz w:val="20"/>
                <w:szCs w:val="20"/>
              </w:rPr>
            </w:pPr>
            <w:r>
              <w:rPr>
                <w:rFonts w:ascii="Verdana" w:hAnsi="Verdana"/>
                <w:color w:val="000000"/>
                <w:sz w:val="20"/>
                <w:szCs w:val="20"/>
              </w:rPr>
              <w:t>Dom upokojencev</w:t>
            </w:r>
          </w:p>
        </w:tc>
        <w:tc>
          <w:tcPr>
            <w:tcW w:w="4536" w:type="dxa"/>
            <w:tcBorders>
              <w:top w:val="nil"/>
              <w:left w:val="nil"/>
              <w:bottom w:val="single" w:sz="4" w:space="0" w:color="auto"/>
              <w:right w:val="single" w:sz="4" w:space="0" w:color="auto"/>
            </w:tcBorders>
            <w:shd w:val="clear" w:color="auto" w:fill="auto"/>
            <w:noWrap/>
            <w:vAlign w:val="center"/>
            <w:tcPrChange w:id="243"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5866DFA1" w14:textId="6E44DCE4" w:rsidR="00954C60" w:rsidRDefault="00954C60" w:rsidP="0083222E">
            <w:pPr>
              <w:jc w:val="right"/>
              <w:rPr>
                <w:rFonts w:ascii="Verdana" w:hAnsi="Verdana"/>
                <w:color w:val="000000"/>
                <w:sz w:val="20"/>
                <w:szCs w:val="20"/>
              </w:rPr>
            </w:pPr>
            <w:r>
              <w:rPr>
                <w:rFonts w:ascii="Verdana" w:hAnsi="Verdana"/>
                <w:color w:val="000000"/>
                <w:sz w:val="20"/>
                <w:szCs w:val="20"/>
              </w:rPr>
              <w:t>10.980</w:t>
            </w:r>
          </w:p>
        </w:tc>
      </w:tr>
      <w:tr w:rsidR="00954C60" w14:paraId="6CBCEFF7" w14:textId="77777777" w:rsidTr="00954C60">
        <w:trPr>
          <w:trHeight w:val="300"/>
          <w:trPrChange w:id="244"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245"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2B3C91BF" w14:textId="77777777" w:rsidR="00954C60" w:rsidRDefault="00954C60" w:rsidP="0083222E">
            <w:pPr>
              <w:rPr>
                <w:rFonts w:ascii="Verdana" w:hAnsi="Verdana"/>
                <w:b/>
                <w:bCs/>
                <w:color w:val="000000"/>
                <w:sz w:val="20"/>
                <w:szCs w:val="20"/>
              </w:rPr>
            </w:pPr>
            <w:r>
              <w:rPr>
                <w:rFonts w:ascii="Verdana" w:hAnsi="Verdana"/>
                <w:b/>
                <w:bCs/>
                <w:color w:val="000000"/>
                <w:sz w:val="20"/>
                <w:szCs w:val="20"/>
              </w:rPr>
              <w:t>Vročevod</w:t>
            </w:r>
          </w:p>
        </w:tc>
        <w:tc>
          <w:tcPr>
            <w:tcW w:w="4536" w:type="dxa"/>
            <w:tcBorders>
              <w:top w:val="nil"/>
              <w:left w:val="nil"/>
              <w:bottom w:val="single" w:sz="4" w:space="0" w:color="auto"/>
              <w:right w:val="single" w:sz="4" w:space="0" w:color="auto"/>
            </w:tcBorders>
            <w:shd w:val="clear" w:color="auto" w:fill="auto"/>
            <w:noWrap/>
            <w:vAlign w:val="center"/>
            <w:tcPrChange w:id="246"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4DB004A8" w14:textId="5A12015C" w:rsidR="00954C60" w:rsidRDefault="00954C60" w:rsidP="0083222E">
            <w:pPr>
              <w:jc w:val="right"/>
              <w:rPr>
                <w:rFonts w:ascii="Verdana" w:hAnsi="Verdana"/>
                <w:b/>
                <w:bCs/>
                <w:color w:val="000000"/>
                <w:sz w:val="20"/>
                <w:szCs w:val="20"/>
              </w:rPr>
            </w:pPr>
            <w:r>
              <w:rPr>
                <w:rFonts w:ascii="Verdana" w:hAnsi="Verdana"/>
                <w:b/>
                <w:bCs/>
                <w:color w:val="000000"/>
                <w:sz w:val="20"/>
                <w:szCs w:val="20"/>
              </w:rPr>
              <w:t>119.560</w:t>
            </w:r>
          </w:p>
        </w:tc>
      </w:tr>
      <w:tr w:rsidR="00954C60" w14:paraId="6011DC61" w14:textId="77777777" w:rsidTr="00954C60">
        <w:trPr>
          <w:trHeight w:val="300"/>
          <w:trPrChange w:id="247"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248"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274ED49D" w14:textId="77777777" w:rsidR="00954C60" w:rsidRDefault="00954C60" w:rsidP="0083222E">
            <w:pPr>
              <w:rPr>
                <w:rFonts w:ascii="Verdana" w:hAnsi="Verdana"/>
                <w:color w:val="000000"/>
                <w:sz w:val="20"/>
                <w:szCs w:val="20"/>
              </w:rPr>
            </w:pPr>
            <w:r>
              <w:rPr>
                <w:rFonts w:ascii="Verdana" w:hAnsi="Verdana"/>
                <w:color w:val="000000"/>
                <w:sz w:val="20"/>
                <w:szCs w:val="20"/>
              </w:rPr>
              <w:t>GP 1</w:t>
            </w:r>
          </w:p>
        </w:tc>
        <w:tc>
          <w:tcPr>
            <w:tcW w:w="4536" w:type="dxa"/>
            <w:tcBorders>
              <w:top w:val="nil"/>
              <w:left w:val="nil"/>
              <w:bottom w:val="single" w:sz="4" w:space="0" w:color="auto"/>
              <w:right w:val="single" w:sz="4" w:space="0" w:color="auto"/>
            </w:tcBorders>
            <w:shd w:val="clear" w:color="auto" w:fill="auto"/>
            <w:noWrap/>
            <w:vAlign w:val="center"/>
            <w:tcPrChange w:id="249"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163F4482" w14:textId="494DA852" w:rsidR="00954C60" w:rsidRDefault="00954C60" w:rsidP="0083222E">
            <w:pPr>
              <w:jc w:val="right"/>
              <w:rPr>
                <w:rFonts w:ascii="Verdana" w:hAnsi="Verdana"/>
                <w:color w:val="000000"/>
                <w:sz w:val="20"/>
                <w:szCs w:val="20"/>
              </w:rPr>
            </w:pPr>
            <w:r>
              <w:rPr>
                <w:rFonts w:ascii="Verdana" w:hAnsi="Verdana"/>
                <w:color w:val="000000"/>
                <w:sz w:val="20"/>
                <w:szCs w:val="20"/>
              </w:rPr>
              <w:t>17.080</w:t>
            </w:r>
          </w:p>
        </w:tc>
      </w:tr>
      <w:tr w:rsidR="00954C60" w14:paraId="7E226CA2" w14:textId="77777777" w:rsidTr="00954C60">
        <w:trPr>
          <w:trHeight w:val="300"/>
          <w:trPrChange w:id="250"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251"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28405A2B" w14:textId="77777777" w:rsidR="00954C60" w:rsidRDefault="00954C60" w:rsidP="0083222E">
            <w:pPr>
              <w:rPr>
                <w:rFonts w:ascii="Verdana" w:hAnsi="Verdana"/>
                <w:color w:val="000000"/>
                <w:sz w:val="20"/>
                <w:szCs w:val="20"/>
              </w:rPr>
            </w:pPr>
            <w:r>
              <w:rPr>
                <w:rFonts w:ascii="Verdana" w:hAnsi="Verdana"/>
                <w:color w:val="000000"/>
                <w:sz w:val="20"/>
                <w:szCs w:val="20"/>
              </w:rPr>
              <w:t>GP 2</w:t>
            </w:r>
          </w:p>
        </w:tc>
        <w:tc>
          <w:tcPr>
            <w:tcW w:w="4536" w:type="dxa"/>
            <w:tcBorders>
              <w:top w:val="nil"/>
              <w:left w:val="nil"/>
              <w:bottom w:val="single" w:sz="4" w:space="0" w:color="auto"/>
              <w:right w:val="single" w:sz="4" w:space="0" w:color="auto"/>
            </w:tcBorders>
            <w:shd w:val="clear" w:color="auto" w:fill="auto"/>
            <w:noWrap/>
            <w:vAlign w:val="center"/>
            <w:tcPrChange w:id="252"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47CFF0CC" w14:textId="75FAE453" w:rsidR="00954C60" w:rsidRDefault="00954C60" w:rsidP="0083222E">
            <w:pPr>
              <w:jc w:val="right"/>
              <w:rPr>
                <w:rFonts w:ascii="Verdana" w:hAnsi="Verdana"/>
                <w:color w:val="000000"/>
                <w:sz w:val="20"/>
                <w:szCs w:val="20"/>
              </w:rPr>
            </w:pPr>
            <w:r>
              <w:rPr>
                <w:rFonts w:ascii="Verdana" w:hAnsi="Verdana"/>
                <w:color w:val="000000"/>
                <w:sz w:val="20"/>
                <w:szCs w:val="20"/>
              </w:rPr>
              <w:t>10.980</w:t>
            </w:r>
          </w:p>
        </w:tc>
      </w:tr>
      <w:tr w:rsidR="00954C60" w14:paraId="6EFFA835" w14:textId="77777777" w:rsidTr="00954C60">
        <w:trPr>
          <w:trHeight w:val="300"/>
          <w:trPrChange w:id="253"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254"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09AE88AD" w14:textId="77777777" w:rsidR="00954C60" w:rsidRDefault="00954C60" w:rsidP="0083222E">
            <w:pPr>
              <w:rPr>
                <w:rFonts w:ascii="Verdana" w:hAnsi="Verdana"/>
                <w:color w:val="000000"/>
                <w:sz w:val="20"/>
                <w:szCs w:val="20"/>
              </w:rPr>
            </w:pPr>
            <w:r>
              <w:rPr>
                <w:rFonts w:ascii="Verdana" w:hAnsi="Verdana"/>
                <w:color w:val="000000"/>
                <w:sz w:val="20"/>
                <w:szCs w:val="20"/>
              </w:rPr>
              <w:t>GP 3</w:t>
            </w:r>
          </w:p>
        </w:tc>
        <w:tc>
          <w:tcPr>
            <w:tcW w:w="4536" w:type="dxa"/>
            <w:tcBorders>
              <w:top w:val="nil"/>
              <w:left w:val="nil"/>
              <w:bottom w:val="single" w:sz="4" w:space="0" w:color="auto"/>
              <w:right w:val="single" w:sz="4" w:space="0" w:color="auto"/>
            </w:tcBorders>
            <w:shd w:val="clear" w:color="auto" w:fill="auto"/>
            <w:noWrap/>
            <w:vAlign w:val="center"/>
            <w:tcPrChange w:id="255"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07BE1836" w14:textId="7AFA0F5F" w:rsidR="00954C60" w:rsidRDefault="00954C60" w:rsidP="0083222E">
            <w:pPr>
              <w:jc w:val="right"/>
              <w:rPr>
                <w:rFonts w:ascii="Verdana" w:hAnsi="Verdana"/>
                <w:color w:val="000000"/>
                <w:sz w:val="20"/>
                <w:szCs w:val="20"/>
              </w:rPr>
            </w:pPr>
            <w:r>
              <w:rPr>
                <w:rFonts w:ascii="Verdana" w:hAnsi="Verdana"/>
                <w:color w:val="000000"/>
                <w:sz w:val="20"/>
                <w:szCs w:val="20"/>
              </w:rPr>
              <w:t>39.040</w:t>
            </w:r>
          </w:p>
        </w:tc>
      </w:tr>
      <w:tr w:rsidR="00954C60" w14:paraId="45A9A5F7" w14:textId="77777777" w:rsidTr="00954C60">
        <w:trPr>
          <w:trHeight w:val="300"/>
          <w:trPrChange w:id="256"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257"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60E4D9AF" w14:textId="77777777" w:rsidR="00954C60" w:rsidRDefault="00954C60" w:rsidP="0083222E">
            <w:pPr>
              <w:rPr>
                <w:rFonts w:ascii="Verdana" w:hAnsi="Verdana"/>
                <w:color w:val="000000"/>
                <w:sz w:val="20"/>
                <w:szCs w:val="20"/>
              </w:rPr>
            </w:pPr>
            <w:r>
              <w:rPr>
                <w:rFonts w:ascii="Verdana" w:hAnsi="Verdana"/>
                <w:color w:val="000000"/>
                <w:sz w:val="20"/>
                <w:szCs w:val="20"/>
              </w:rPr>
              <w:t>GP 5</w:t>
            </w:r>
          </w:p>
        </w:tc>
        <w:tc>
          <w:tcPr>
            <w:tcW w:w="4536" w:type="dxa"/>
            <w:tcBorders>
              <w:top w:val="nil"/>
              <w:left w:val="nil"/>
              <w:bottom w:val="single" w:sz="4" w:space="0" w:color="auto"/>
              <w:right w:val="single" w:sz="4" w:space="0" w:color="auto"/>
            </w:tcBorders>
            <w:shd w:val="clear" w:color="auto" w:fill="auto"/>
            <w:noWrap/>
            <w:vAlign w:val="center"/>
            <w:tcPrChange w:id="258"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46800616" w14:textId="198B1A57" w:rsidR="00954C60" w:rsidRDefault="00954C60" w:rsidP="0083222E">
            <w:pPr>
              <w:jc w:val="right"/>
              <w:rPr>
                <w:rFonts w:ascii="Verdana" w:hAnsi="Verdana"/>
                <w:color w:val="000000"/>
                <w:sz w:val="20"/>
                <w:szCs w:val="20"/>
              </w:rPr>
            </w:pPr>
            <w:r>
              <w:rPr>
                <w:rFonts w:ascii="Verdana" w:hAnsi="Verdana"/>
                <w:color w:val="000000"/>
                <w:sz w:val="20"/>
                <w:szCs w:val="20"/>
              </w:rPr>
              <w:t>23.180</w:t>
            </w:r>
          </w:p>
        </w:tc>
      </w:tr>
      <w:tr w:rsidR="00954C60" w14:paraId="0325B6E7" w14:textId="77777777" w:rsidTr="00954C60">
        <w:trPr>
          <w:trHeight w:val="300"/>
          <w:trPrChange w:id="259"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260"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1850D95D" w14:textId="77777777" w:rsidR="00954C60" w:rsidRDefault="00954C60" w:rsidP="0083222E">
            <w:pPr>
              <w:rPr>
                <w:rFonts w:ascii="Verdana" w:hAnsi="Verdana"/>
                <w:color w:val="000000"/>
                <w:sz w:val="20"/>
                <w:szCs w:val="20"/>
              </w:rPr>
            </w:pPr>
            <w:r>
              <w:rPr>
                <w:rFonts w:ascii="Verdana" w:hAnsi="Verdana"/>
                <w:color w:val="000000"/>
                <w:sz w:val="20"/>
                <w:szCs w:val="20"/>
              </w:rPr>
              <w:t>Dom upokojencev</w:t>
            </w:r>
          </w:p>
        </w:tc>
        <w:tc>
          <w:tcPr>
            <w:tcW w:w="4536" w:type="dxa"/>
            <w:tcBorders>
              <w:top w:val="nil"/>
              <w:left w:val="nil"/>
              <w:bottom w:val="single" w:sz="4" w:space="0" w:color="auto"/>
              <w:right w:val="single" w:sz="4" w:space="0" w:color="auto"/>
            </w:tcBorders>
            <w:shd w:val="clear" w:color="auto" w:fill="auto"/>
            <w:noWrap/>
            <w:vAlign w:val="center"/>
            <w:tcPrChange w:id="261"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70AF7616" w14:textId="1F5733DF" w:rsidR="00954C60" w:rsidRDefault="00954C60" w:rsidP="0083222E">
            <w:pPr>
              <w:jc w:val="right"/>
              <w:rPr>
                <w:rFonts w:ascii="Verdana" w:hAnsi="Verdana"/>
                <w:color w:val="000000"/>
                <w:sz w:val="20"/>
                <w:szCs w:val="20"/>
              </w:rPr>
            </w:pPr>
            <w:r>
              <w:rPr>
                <w:rFonts w:ascii="Verdana" w:hAnsi="Verdana"/>
                <w:color w:val="000000"/>
                <w:sz w:val="20"/>
                <w:szCs w:val="20"/>
              </w:rPr>
              <w:t>29.280</w:t>
            </w:r>
          </w:p>
        </w:tc>
      </w:tr>
      <w:tr w:rsidR="00954C60" w14:paraId="3D28A303" w14:textId="77777777" w:rsidTr="00954C60">
        <w:trPr>
          <w:trHeight w:val="300"/>
          <w:trPrChange w:id="262"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263"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58E67696" w14:textId="77777777" w:rsidR="00954C60" w:rsidRDefault="00954C60" w:rsidP="0083222E">
            <w:pPr>
              <w:rPr>
                <w:rFonts w:ascii="Verdana" w:hAnsi="Verdana"/>
                <w:b/>
                <w:bCs/>
                <w:color w:val="000000"/>
                <w:sz w:val="20"/>
                <w:szCs w:val="20"/>
              </w:rPr>
            </w:pPr>
            <w:r>
              <w:rPr>
                <w:rFonts w:ascii="Verdana" w:hAnsi="Verdana"/>
                <w:b/>
                <w:bCs/>
                <w:color w:val="000000"/>
                <w:sz w:val="20"/>
                <w:szCs w:val="20"/>
              </w:rPr>
              <w:t>Fekalna kanalizacija</w:t>
            </w:r>
          </w:p>
        </w:tc>
        <w:tc>
          <w:tcPr>
            <w:tcW w:w="4536" w:type="dxa"/>
            <w:tcBorders>
              <w:top w:val="nil"/>
              <w:left w:val="nil"/>
              <w:bottom w:val="single" w:sz="4" w:space="0" w:color="auto"/>
              <w:right w:val="single" w:sz="4" w:space="0" w:color="auto"/>
            </w:tcBorders>
            <w:shd w:val="clear" w:color="auto" w:fill="auto"/>
            <w:noWrap/>
            <w:vAlign w:val="center"/>
            <w:tcPrChange w:id="264"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1C603AF4" w14:textId="6837325D" w:rsidR="00954C60" w:rsidRDefault="00954C60" w:rsidP="0083222E">
            <w:pPr>
              <w:jc w:val="right"/>
              <w:rPr>
                <w:rFonts w:ascii="Verdana" w:hAnsi="Verdana"/>
                <w:b/>
                <w:bCs/>
                <w:color w:val="000000"/>
                <w:sz w:val="20"/>
                <w:szCs w:val="20"/>
              </w:rPr>
            </w:pPr>
            <w:r>
              <w:rPr>
                <w:rFonts w:ascii="Verdana" w:hAnsi="Verdana"/>
                <w:b/>
                <w:bCs/>
                <w:color w:val="000000"/>
                <w:sz w:val="20"/>
                <w:szCs w:val="20"/>
              </w:rPr>
              <w:t>113.460</w:t>
            </w:r>
          </w:p>
        </w:tc>
      </w:tr>
      <w:tr w:rsidR="00954C60" w14:paraId="3116BE07" w14:textId="77777777" w:rsidTr="00954C60">
        <w:trPr>
          <w:trHeight w:val="300"/>
          <w:trPrChange w:id="265"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266"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5B0286C6" w14:textId="77777777" w:rsidR="00954C60" w:rsidRDefault="00954C60" w:rsidP="0083222E">
            <w:pPr>
              <w:rPr>
                <w:rFonts w:ascii="Verdana" w:hAnsi="Verdana"/>
                <w:color w:val="000000"/>
                <w:sz w:val="20"/>
                <w:szCs w:val="20"/>
              </w:rPr>
            </w:pPr>
            <w:r>
              <w:rPr>
                <w:rFonts w:ascii="Verdana" w:hAnsi="Verdana"/>
                <w:color w:val="000000"/>
                <w:sz w:val="20"/>
                <w:szCs w:val="20"/>
              </w:rPr>
              <w:t>GP 1</w:t>
            </w:r>
          </w:p>
        </w:tc>
        <w:tc>
          <w:tcPr>
            <w:tcW w:w="4536" w:type="dxa"/>
            <w:tcBorders>
              <w:top w:val="nil"/>
              <w:left w:val="nil"/>
              <w:bottom w:val="single" w:sz="4" w:space="0" w:color="auto"/>
              <w:right w:val="single" w:sz="4" w:space="0" w:color="auto"/>
            </w:tcBorders>
            <w:shd w:val="clear" w:color="auto" w:fill="auto"/>
            <w:noWrap/>
            <w:vAlign w:val="center"/>
            <w:tcPrChange w:id="267"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0AF94E39" w14:textId="28E2FB31" w:rsidR="00954C60" w:rsidRDefault="00954C60" w:rsidP="0083222E">
            <w:pPr>
              <w:jc w:val="right"/>
              <w:rPr>
                <w:rFonts w:ascii="Verdana" w:hAnsi="Verdana"/>
                <w:color w:val="000000"/>
                <w:sz w:val="20"/>
                <w:szCs w:val="20"/>
              </w:rPr>
            </w:pPr>
            <w:r>
              <w:rPr>
                <w:rFonts w:ascii="Verdana" w:hAnsi="Verdana"/>
                <w:color w:val="000000"/>
                <w:sz w:val="20"/>
                <w:szCs w:val="20"/>
              </w:rPr>
              <w:t>17.080</w:t>
            </w:r>
          </w:p>
        </w:tc>
      </w:tr>
      <w:tr w:rsidR="00954C60" w14:paraId="11A94153" w14:textId="77777777" w:rsidTr="00954C60">
        <w:trPr>
          <w:trHeight w:val="300"/>
          <w:trPrChange w:id="268"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269"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5084CEDC" w14:textId="77777777" w:rsidR="00954C60" w:rsidRDefault="00954C60" w:rsidP="0083222E">
            <w:pPr>
              <w:rPr>
                <w:rFonts w:ascii="Verdana" w:hAnsi="Verdana"/>
                <w:color w:val="000000"/>
                <w:sz w:val="20"/>
                <w:szCs w:val="20"/>
              </w:rPr>
            </w:pPr>
            <w:r>
              <w:rPr>
                <w:rFonts w:ascii="Verdana" w:hAnsi="Verdana"/>
                <w:color w:val="000000"/>
                <w:sz w:val="20"/>
                <w:szCs w:val="20"/>
              </w:rPr>
              <w:t>GP 2</w:t>
            </w:r>
          </w:p>
        </w:tc>
        <w:tc>
          <w:tcPr>
            <w:tcW w:w="4536" w:type="dxa"/>
            <w:tcBorders>
              <w:top w:val="nil"/>
              <w:left w:val="nil"/>
              <w:bottom w:val="single" w:sz="4" w:space="0" w:color="auto"/>
              <w:right w:val="single" w:sz="4" w:space="0" w:color="auto"/>
            </w:tcBorders>
            <w:shd w:val="clear" w:color="auto" w:fill="auto"/>
            <w:noWrap/>
            <w:vAlign w:val="center"/>
            <w:tcPrChange w:id="270"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1200B03B" w14:textId="71B698F2" w:rsidR="00954C60" w:rsidRDefault="00954C60" w:rsidP="0083222E">
            <w:pPr>
              <w:jc w:val="right"/>
              <w:rPr>
                <w:rFonts w:ascii="Verdana" w:hAnsi="Verdana"/>
                <w:color w:val="000000"/>
                <w:sz w:val="20"/>
                <w:szCs w:val="20"/>
              </w:rPr>
            </w:pPr>
            <w:r>
              <w:rPr>
                <w:rFonts w:ascii="Verdana" w:hAnsi="Verdana"/>
                <w:color w:val="000000"/>
                <w:sz w:val="20"/>
                <w:szCs w:val="20"/>
              </w:rPr>
              <w:t>10.980</w:t>
            </w:r>
          </w:p>
        </w:tc>
      </w:tr>
      <w:tr w:rsidR="00954C60" w14:paraId="594C2790" w14:textId="77777777" w:rsidTr="00954C60">
        <w:trPr>
          <w:trHeight w:val="510"/>
          <w:trPrChange w:id="271" w:author="Mateja Pompe" w:date="2021-01-04T11:08:00Z">
            <w:trPr>
              <w:trHeight w:val="510"/>
            </w:trPr>
          </w:trPrChange>
        </w:trPr>
        <w:tc>
          <w:tcPr>
            <w:tcW w:w="8359"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272" w:author="Mateja Pompe" w:date="2021-01-04T11:08:00Z">
              <w:tcPr>
                <w:tcW w:w="55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25617BB3" w14:textId="77777777" w:rsidR="00954C60" w:rsidRDefault="00954C60" w:rsidP="00787725">
            <w:pPr>
              <w:jc w:val="right"/>
              <w:rPr>
                <w:rFonts w:ascii="Verdana" w:hAnsi="Verdana"/>
                <w:color w:val="000000"/>
                <w:sz w:val="20"/>
                <w:szCs w:val="20"/>
                <w:lang w:eastAsia="sl-SI"/>
              </w:rPr>
            </w:pPr>
            <w:r>
              <w:rPr>
                <w:rFonts w:ascii="Verdana" w:hAnsi="Verdana"/>
                <w:color w:val="000000"/>
                <w:sz w:val="20"/>
                <w:szCs w:val="20"/>
              </w:rPr>
              <w:t>EUR (z DDV)</w:t>
            </w:r>
          </w:p>
        </w:tc>
        <w:tc>
          <w:tcPr>
            <w:tcW w:w="4536" w:type="dxa"/>
            <w:tcBorders>
              <w:top w:val="single" w:sz="4" w:space="0" w:color="auto"/>
              <w:left w:val="nil"/>
              <w:bottom w:val="single" w:sz="4" w:space="0" w:color="auto"/>
              <w:right w:val="single" w:sz="4" w:space="0" w:color="auto"/>
            </w:tcBorders>
            <w:shd w:val="clear" w:color="auto" w:fill="auto"/>
            <w:vAlign w:val="center"/>
            <w:hideMark/>
            <w:tcPrChange w:id="273" w:author="Mateja Pompe" w:date="2021-01-04T11:08:00Z">
              <w:tcPr>
                <w:tcW w:w="3118" w:type="dxa"/>
                <w:tcBorders>
                  <w:top w:val="single" w:sz="4" w:space="0" w:color="auto"/>
                  <w:left w:val="nil"/>
                  <w:bottom w:val="single" w:sz="4" w:space="0" w:color="auto"/>
                  <w:right w:val="single" w:sz="4" w:space="0" w:color="auto"/>
                </w:tcBorders>
                <w:shd w:val="clear" w:color="auto" w:fill="auto"/>
                <w:vAlign w:val="center"/>
                <w:hideMark/>
              </w:tcPr>
            </w:tcPrChange>
          </w:tcPr>
          <w:p w14:paraId="27D34A56" w14:textId="0BA0531A" w:rsidR="00954C60" w:rsidRDefault="00954C60" w:rsidP="00954C60">
            <w:pPr>
              <w:jc w:val="center"/>
              <w:rPr>
                <w:rFonts w:ascii="Verdana" w:hAnsi="Verdana"/>
                <w:b/>
                <w:bCs/>
                <w:color w:val="000000"/>
                <w:sz w:val="20"/>
                <w:szCs w:val="20"/>
              </w:rPr>
            </w:pPr>
            <w:r>
              <w:rPr>
                <w:rFonts w:ascii="Verdana" w:hAnsi="Verdana"/>
                <w:b/>
                <w:bCs/>
                <w:color w:val="000000"/>
                <w:sz w:val="20"/>
                <w:szCs w:val="20"/>
              </w:rPr>
              <w:t>Skupaj</w:t>
            </w:r>
            <w:r>
              <w:rPr>
                <w:rFonts w:ascii="Verdana" w:hAnsi="Verdana"/>
                <w:b/>
                <w:bCs/>
                <w:color w:val="000000"/>
                <w:sz w:val="20"/>
                <w:szCs w:val="20"/>
              </w:rPr>
              <w:br/>
            </w:r>
            <w:ins w:id="274" w:author="Mateja Pompe" w:date="2021-01-04T11:10:00Z">
              <w:r>
                <w:rPr>
                  <w:rFonts w:ascii="Verdana" w:hAnsi="Verdana"/>
                  <w:b/>
                  <w:bCs/>
                  <w:color w:val="000000"/>
                  <w:sz w:val="20"/>
                  <w:szCs w:val="20"/>
                </w:rPr>
                <w:t>v letu 2021</w:t>
              </w:r>
            </w:ins>
            <w:del w:id="275" w:author="Mateja Pompe" w:date="2021-01-04T11:09:00Z">
              <w:r w:rsidDel="00954C60">
                <w:rPr>
                  <w:rFonts w:ascii="Verdana" w:hAnsi="Verdana"/>
                  <w:b/>
                  <w:bCs/>
                  <w:color w:val="000000"/>
                  <w:sz w:val="20"/>
                  <w:szCs w:val="20"/>
                </w:rPr>
                <w:delText>od 9/2020</w:delText>
              </w:r>
              <w:r w:rsidDel="00954C60">
                <w:rPr>
                  <w:color w:val="000000"/>
                  <w:sz w:val="16"/>
                  <w:szCs w:val="16"/>
                </w:rPr>
                <w:delText> </w:delText>
              </w:r>
              <w:r w:rsidDel="00954C60">
                <w:rPr>
                  <w:rFonts w:ascii="Verdana" w:hAnsi="Verdana"/>
                  <w:b/>
                  <w:bCs/>
                  <w:color w:val="000000"/>
                  <w:sz w:val="20"/>
                  <w:szCs w:val="20"/>
                </w:rPr>
                <w:delText xml:space="preserve"> do 6/2021</w:delText>
              </w:r>
            </w:del>
          </w:p>
        </w:tc>
      </w:tr>
      <w:tr w:rsidR="00954C60" w14:paraId="7ECD5437" w14:textId="77777777" w:rsidTr="00954C60">
        <w:trPr>
          <w:trHeight w:val="300"/>
          <w:trPrChange w:id="276"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277"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253BCA98" w14:textId="77777777" w:rsidR="00954C60" w:rsidRDefault="00954C60" w:rsidP="0083222E">
            <w:pPr>
              <w:rPr>
                <w:rFonts w:ascii="Verdana" w:hAnsi="Verdana"/>
                <w:color w:val="000000"/>
                <w:sz w:val="20"/>
                <w:szCs w:val="20"/>
              </w:rPr>
            </w:pPr>
            <w:r>
              <w:rPr>
                <w:rFonts w:ascii="Verdana" w:hAnsi="Verdana"/>
                <w:color w:val="000000"/>
                <w:sz w:val="20"/>
                <w:szCs w:val="20"/>
              </w:rPr>
              <w:t>GP 3</w:t>
            </w:r>
          </w:p>
        </w:tc>
        <w:tc>
          <w:tcPr>
            <w:tcW w:w="4536" w:type="dxa"/>
            <w:tcBorders>
              <w:top w:val="nil"/>
              <w:left w:val="nil"/>
              <w:bottom w:val="single" w:sz="4" w:space="0" w:color="auto"/>
              <w:right w:val="single" w:sz="4" w:space="0" w:color="auto"/>
            </w:tcBorders>
            <w:shd w:val="clear" w:color="auto" w:fill="auto"/>
            <w:noWrap/>
            <w:vAlign w:val="center"/>
            <w:tcPrChange w:id="278"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01D800F7" w14:textId="5E2845EE" w:rsidR="00954C60" w:rsidRDefault="00954C60" w:rsidP="0083222E">
            <w:pPr>
              <w:jc w:val="right"/>
              <w:rPr>
                <w:rFonts w:ascii="Verdana" w:hAnsi="Verdana"/>
                <w:color w:val="000000"/>
                <w:sz w:val="20"/>
                <w:szCs w:val="20"/>
              </w:rPr>
            </w:pPr>
            <w:r>
              <w:rPr>
                <w:rFonts w:ascii="Verdana" w:hAnsi="Verdana"/>
                <w:color w:val="000000"/>
                <w:sz w:val="20"/>
                <w:szCs w:val="20"/>
              </w:rPr>
              <w:t>39.040</w:t>
            </w:r>
          </w:p>
        </w:tc>
      </w:tr>
      <w:tr w:rsidR="00954C60" w14:paraId="69C7D2F1" w14:textId="77777777" w:rsidTr="00954C60">
        <w:trPr>
          <w:trHeight w:val="300"/>
          <w:trPrChange w:id="279"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280"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2624C0E9" w14:textId="77777777" w:rsidR="00954C60" w:rsidRDefault="00954C60" w:rsidP="0083222E">
            <w:pPr>
              <w:rPr>
                <w:rFonts w:ascii="Verdana" w:hAnsi="Verdana"/>
                <w:color w:val="000000"/>
                <w:sz w:val="20"/>
                <w:szCs w:val="20"/>
              </w:rPr>
            </w:pPr>
            <w:r>
              <w:rPr>
                <w:rFonts w:ascii="Verdana" w:hAnsi="Verdana"/>
                <w:color w:val="000000"/>
                <w:sz w:val="20"/>
                <w:szCs w:val="20"/>
              </w:rPr>
              <w:t>GP 5</w:t>
            </w:r>
          </w:p>
        </w:tc>
        <w:tc>
          <w:tcPr>
            <w:tcW w:w="4536" w:type="dxa"/>
            <w:tcBorders>
              <w:top w:val="nil"/>
              <w:left w:val="nil"/>
              <w:bottom w:val="single" w:sz="4" w:space="0" w:color="auto"/>
              <w:right w:val="single" w:sz="4" w:space="0" w:color="auto"/>
            </w:tcBorders>
            <w:shd w:val="clear" w:color="auto" w:fill="auto"/>
            <w:noWrap/>
            <w:vAlign w:val="center"/>
            <w:tcPrChange w:id="281"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6B097918" w14:textId="0FB33FDF" w:rsidR="00954C60" w:rsidRDefault="00954C60" w:rsidP="0083222E">
            <w:pPr>
              <w:jc w:val="right"/>
              <w:rPr>
                <w:rFonts w:ascii="Verdana" w:hAnsi="Verdana"/>
                <w:color w:val="000000"/>
                <w:sz w:val="20"/>
                <w:szCs w:val="20"/>
              </w:rPr>
            </w:pPr>
            <w:r>
              <w:rPr>
                <w:rFonts w:ascii="Verdana" w:hAnsi="Verdana"/>
                <w:color w:val="000000"/>
                <w:sz w:val="20"/>
                <w:szCs w:val="20"/>
              </w:rPr>
              <w:t>23.180</w:t>
            </w:r>
          </w:p>
        </w:tc>
      </w:tr>
      <w:tr w:rsidR="00954C60" w14:paraId="58ECC599" w14:textId="77777777" w:rsidTr="00954C60">
        <w:trPr>
          <w:trHeight w:val="300"/>
          <w:trPrChange w:id="282"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283"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31F44FA1" w14:textId="77777777" w:rsidR="00954C60" w:rsidRDefault="00954C60" w:rsidP="0083222E">
            <w:pPr>
              <w:rPr>
                <w:rFonts w:ascii="Verdana" w:hAnsi="Verdana"/>
                <w:color w:val="000000"/>
                <w:sz w:val="20"/>
                <w:szCs w:val="20"/>
              </w:rPr>
            </w:pPr>
            <w:r>
              <w:rPr>
                <w:rFonts w:ascii="Verdana" w:hAnsi="Verdana"/>
                <w:color w:val="000000"/>
                <w:sz w:val="20"/>
                <w:szCs w:val="20"/>
              </w:rPr>
              <w:t>Dom upokojencev</w:t>
            </w:r>
          </w:p>
        </w:tc>
        <w:tc>
          <w:tcPr>
            <w:tcW w:w="4536" w:type="dxa"/>
            <w:tcBorders>
              <w:top w:val="nil"/>
              <w:left w:val="nil"/>
              <w:bottom w:val="single" w:sz="4" w:space="0" w:color="auto"/>
              <w:right w:val="single" w:sz="4" w:space="0" w:color="auto"/>
            </w:tcBorders>
            <w:shd w:val="clear" w:color="auto" w:fill="auto"/>
            <w:noWrap/>
            <w:vAlign w:val="center"/>
            <w:tcPrChange w:id="284"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049F926F" w14:textId="3DDE3EA3" w:rsidR="00954C60" w:rsidRDefault="00954C60" w:rsidP="0083222E">
            <w:pPr>
              <w:jc w:val="right"/>
              <w:rPr>
                <w:rFonts w:ascii="Verdana" w:hAnsi="Verdana"/>
                <w:color w:val="000000"/>
                <w:sz w:val="20"/>
                <w:szCs w:val="20"/>
              </w:rPr>
            </w:pPr>
            <w:r>
              <w:rPr>
                <w:rFonts w:ascii="Verdana" w:hAnsi="Verdana"/>
                <w:color w:val="000000"/>
                <w:sz w:val="20"/>
                <w:szCs w:val="20"/>
              </w:rPr>
              <w:t>23.180</w:t>
            </w:r>
          </w:p>
        </w:tc>
      </w:tr>
      <w:tr w:rsidR="00954C60" w14:paraId="656FEAA5" w14:textId="77777777" w:rsidTr="00954C60">
        <w:trPr>
          <w:trHeight w:val="300"/>
          <w:trPrChange w:id="285"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286"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0E65568D" w14:textId="77777777" w:rsidR="00954C60" w:rsidRDefault="00954C60" w:rsidP="0083222E">
            <w:pPr>
              <w:rPr>
                <w:rFonts w:ascii="Verdana" w:hAnsi="Verdana"/>
                <w:b/>
                <w:bCs/>
                <w:color w:val="000000"/>
                <w:sz w:val="20"/>
                <w:szCs w:val="20"/>
              </w:rPr>
            </w:pPr>
            <w:r>
              <w:rPr>
                <w:rFonts w:ascii="Verdana" w:hAnsi="Verdana"/>
                <w:b/>
                <w:bCs/>
                <w:color w:val="000000"/>
                <w:sz w:val="20"/>
                <w:szCs w:val="20"/>
              </w:rPr>
              <w:t>TK OMREŽJE</w:t>
            </w:r>
          </w:p>
        </w:tc>
        <w:tc>
          <w:tcPr>
            <w:tcW w:w="4536" w:type="dxa"/>
            <w:tcBorders>
              <w:top w:val="nil"/>
              <w:left w:val="nil"/>
              <w:bottom w:val="single" w:sz="4" w:space="0" w:color="auto"/>
              <w:right w:val="single" w:sz="4" w:space="0" w:color="auto"/>
            </w:tcBorders>
            <w:shd w:val="clear" w:color="auto" w:fill="auto"/>
            <w:noWrap/>
            <w:vAlign w:val="center"/>
            <w:tcPrChange w:id="287"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60B61C23" w14:textId="55389253" w:rsidR="00954C60" w:rsidRDefault="00954C60" w:rsidP="0083222E">
            <w:pPr>
              <w:jc w:val="right"/>
              <w:rPr>
                <w:rFonts w:ascii="Verdana" w:hAnsi="Verdana"/>
                <w:b/>
                <w:bCs/>
                <w:color w:val="000000"/>
                <w:sz w:val="20"/>
                <w:szCs w:val="20"/>
              </w:rPr>
            </w:pPr>
            <w:r>
              <w:rPr>
                <w:rFonts w:ascii="Verdana" w:hAnsi="Verdana"/>
                <w:b/>
                <w:bCs/>
                <w:color w:val="000000"/>
                <w:sz w:val="20"/>
                <w:szCs w:val="20"/>
              </w:rPr>
              <w:t>134.200</w:t>
            </w:r>
          </w:p>
        </w:tc>
      </w:tr>
      <w:tr w:rsidR="00954C60" w14:paraId="0B47A9AE" w14:textId="77777777" w:rsidTr="00954C60">
        <w:trPr>
          <w:trHeight w:val="300"/>
          <w:trPrChange w:id="288"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289"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11899855" w14:textId="77777777" w:rsidR="00954C60" w:rsidRDefault="00954C60" w:rsidP="0083222E">
            <w:pPr>
              <w:rPr>
                <w:rFonts w:ascii="Verdana" w:hAnsi="Verdana"/>
                <w:color w:val="000000"/>
                <w:sz w:val="20"/>
                <w:szCs w:val="20"/>
              </w:rPr>
            </w:pPr>
            <w:r>
              <w:rPr>
                <w:rFonts w:ascii="Verdana" w:hAnsi="Verdana"/>
                <w:color w:val="000000"/>
                <w:sz w:val="20"/>
                <w:szCs w:val="20"/>
              </w:rPr>
              <w:t>Telekom d.o.o. (Pučnikova ulica)</w:t>
            </w:r>
          </w:p>
        </w:tc>
        <w:tc>
          <w:tcPr>
            <w:tcW w:w="4536" w:type="dxa"/>
            <w:tcBorders>
              <w:top w:val="nil"/>
              <w:left w:val="nil"/>
              <w:bottom w:val="single" w:sz="4" w:space="0" w:color="auto"/>
              <w:right w:val="single" w:sz="4" w:space="0" w:color="auto"/>
            </w:tcBorders>
            <w:shd w:val="clear" w:color="auto" w:fill="auto"/>
            <w:noWrap/>
            <w:vAlign w:val="center"/>
            <w:tcPrChange w:id="290"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66A5A6EE" w14:textId="286D7630" w:rsidR="00954C60" w:rsidRDefault="00954C60" w:rsidP="0083222E">
            <w:pPr>
              <w:jc w:val="right"/>
              <w:rPr>
                <w:rFonts w:ascii="Verdana" w:hAnsi="Verdana"/>
                <w:color w:val="000000"/>
                <w:sz w:val="20"/>
                <w:szCs w:val="20"/>
              </w:rPr>
            </w:pPr>
            <w:r>
              <w:rPr>
                <w:rFonts w:ascii="Verdana" w:hAnsi="Verdana"/>
                <w:color w:val="000000"/>
                <w:sz w:val="20"/>
                <w:szCs w:val="20"/>
              </w:rPr>
              <w:t>18.300</w:t>
            </w:r>
          </w:p>
        </w:tc>
      </w:tr>
      <w:tr w:rsidR="00954C60" w14:paraId="1771BCAE" w14:textId="77777777" w:rsidTr="00954C60">
        <w:trPr>
          <w:trHeight w:val="300"/>
          <w:trPrChange w:id="291"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292"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574521CC" w14:textId="77777777" w:rsidR="00954C60" w:rsidRDefault="00954C60" w:rsidP="0083222E">
            <w:pPr>
              <w:rPr>
                <w:rFonts w:ascii="Verdana" w:hAnsi="Verdana"/>
                <w:color w:val="000000"/>
                <w:sz w:val="20"/>
                <w:szCs w:val="20"/>
              </w:rPr>
            </w:pPr>
            <w:r>
              <w:rPr>
                <w:rFonts w:ascii="Verdana" w:hAnsi="Verdana"/>
                <w:color w:val="000000"/>
                <w:sz w:val="20"/>
                <w:szCs w:val="20"/>
              </w:rPr>
              <w:t>Telemach, d.o.o. (Pučnikova ulica)</w:t>
            </w:r>
          </w:p>
        </w:tc>
        <w:tc>
          <w:tcPr>
            <w:tcW w:w="4536" w:type="dxa"/>
            <w:tcBorders>
              <w:top w:val="nil"/>
              <w:left w:val="nil"/>
              <w:bottom w:val="single" w:sz="4" w:space="0" w:color="auto"/>
              <w:right w:val="single" w:sz="4" w:space="0" w:color="auto"/>
            </w:tcBorders>
            <w:shd w:val="clear" w:color="auto" w:fill="auto"/>
            <w:noWrap/>
            <w:vAlign w:val="center"/>
            <w:tcPrChange w:id="293"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122E61AF" w14:textId="77DA575F" w:rsidR="00954C60" w:rsidRDefault="00954C60" w:rsidP="0083222E">
            <w:pPr>
              <w:jc w:val="right"/>
              <w:rPr>
                <w:rFonts w:ascii="Verdana" w:hAnsi="Verdana"/>
                <w:color w:val="000000"/>
                <w:sz w:val="20"/>
                <w:szCs w:val="20"/>
              </w:rPr>
            </w:pPr>
            <w:r>
              <w:rPr>
                <w:rFonts w:ascii="Verdana" w:hAnsi="Verdana"/>
                <w:color w:val="000000"/>
                <w:sz w:val="20"/>
                <w:szCs w:val="20"/>
              </w:rPr>
              <w:t>7.320</w:t>
            </w:r>
          </w:p>
        </w:tc>
      </w:tr>
      <w:tr w:rsidR="00954C60" w14:paraId="35C78713" w14:textId="77777777" w:rsidTr="00954C60">
        <w:trPr>
          <w:trHeight w:val="300"/>
          <w:trPrChange w:id="294"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295"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0160274C" w14:textId="77777777" w:rsidR="00954C60" w:rsidRDefault="00954C60" w:rsidP="0083222E">
            <w:pPr>
              <w:rPr>
                <w:rFonts w:ascii="Verdana" w:hAnsi="Verdana"/>
                <w:color w:val="000000"/>
                <w:sz w:val="20"/>
                <w:szCs w:val="20"/>
              </w:rPr>
            </w:pPr>
            <w:r>
              <w:rPr>
                <w:rFonts w:ascii="Verdana" w:hAnsi="Verdana"/>
                <w:color w:val="000000"/>
                <w:sz w:val="20"/>
                <w:szCs w:val="20"/>
              </w:rPr>
              <w:t>T-2 d.o.o. (Pučnikova ulica)</w:t>
            </w:r>
          </w:p>
        </w:tc>
        <w:tc>
          <w:tcPr>
            <w:tcW w:w="4536" w:type="dxa"/>
            <w:tcBorders>
              <w:top w:val="nil"/>
              <w:left w:val="nil"/>
              <w:bottom w:val="single" w:sz="4" w:space="0" w:color="auto"/>
              <w:right w:val="single" w:sz="4" w:space="0" w:color="auto"/>
            </w:tcBorders>
            <w:shd w:val="clear" w:color="auto" w:fill="auto"/>
            <w:noWrap/>
            <w:vAlign w:val="center"/>
            <w:tcPrChange w:id="296"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60D0380B" w14:textId="2A211A62" w:rsidR="00954C60" w:rsidRDefault="00954C60" w:rsidP="0083222E">
            <w:pPr>
              <w:jc w:val="right"/>
              <w:rPr>
                <w:rFonts w:ascii="Verdana" w:hAnsi="Verdana"/>
                <w:color w:val="000000"/>
                <w:sz w:val="20"/>
                <w:szCs w:val="20"/>
              </w:rPr>
            </w:pPr>
            <w:r>
              <w:rPr>
                <w:rFonts w:ascii="Verdana" w:hAnsi="Verdana"/>
                <w:color w:val="000000"/>
                <w:sz w:val="20"/>
                <w:szCs w:val="20"/>
              </w:rPr>
              <w:t>17.080</w:t>
            </w:r>
          </w:p>
        </w:tc>
      </w:tr>
      <w:tr w:rsidR="00954C60" w14:paraId="7B3389FC" w14:textId="77777777" w:rsidTr="00954C60">
        <w:trPr>
          <w:trHeight w:val="300"/>
          <w:trPrChange w:id="297"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298"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4295AA7C" w14:textId="77777777" w:rsidR="00954C60" w:rsidRDefault="00954C60" w:rsidP="0083222E">
            <w:pPr>
              <w:rPr>
                <w:rFonts w:ascii="Verdana" w:hAnsi="Verdana"/>
                <w:color w:val="000000"/>
                <w:sz w:val="20"/>
                <w:szCs w:val="20"/>
              </w:rPr>
            </w:pPr>
            <w:r>
              <w:rPr>
                <w:rFonts w:ascii="Verdana" w:hAnsi="Verdana"/>
                <w:color w:val="000000"/>
                <w:sz w:val="20"/>
                <w:szCs w:val="20"/>
              </w:rPr>
              <w:t>Telekom d.o.o. (Jelinčičeva ulica)</w:t>
            </w:r>
          </w:p>
        </w:tc>
        <w:tc>
          <w:tcPr>
            <w:tcW w:w="4536" w:type="dxa"/>
            <w:tcBorders>
              <w:top w:val="nil"/>
              <w:left w:val="nil"/>
              <w:bottom w:val="single" w:sz="4" w:space="0" w:color="auto"/>
              <w:right w:val="single" w:sz="4" w:space="0" w:color="auto"/>
            </w:tcBorders>
            <w:shd w:val="clear" w:color="auto" w:fill="auto"/>
            <w:noWrap/>
            <w:vAlign w:val="center"/>
            <w:tcPrChange w:id="299"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02BA34F0" w14:textId="292DAB77" w:rsidR="00954C60" w:rsidRDefault="00954C60" w:rsidP="0083222E">
            <w:pPr>
              <w:jc w:val="right"/>
              <w:rPr>
                <w:rFonts w:ascii="Verdana" w:hAnsi="Verdana"/>
                <w:color w:val="000000"/>
                <w:sz w:val="20"/>
                <w:szCs w:val="20"/>
              </w:rPr>
            </w:pPr>
            <w:r>
              <w:rPr>
                <w:rFonts w:ascii="Verdana" w:hAnsi="Verdana"/>
                <w:color w:val="000000"/>
                <w:sz w:val="20"/>
                <w:szCs w:val="20"/>
              </w:rPr>
              <w:t>21.960</w:t>
            </w:r>
          </w:p>
        </w:tc>
      </w:tr>
      <w:tr w:rsidR="00954C60" w14:paraId="33FAFF73" w14:textId="77777777" w:rsidTr="00954C60">
        <w:trPr>
          <w:trHeight w:val="300"/>
          <w:trPrChange w:id="300"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301"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03417340" w14:textId="77777777" w:rsidR="00954C60" w:rsidRDefault="00954C60" w:rsidP="0083222E">
            <w:pPr>
              <w:rPr>
                <w:rFonts w:ascii="Verdana" w:hAnsi="Verdana"/>
                <w:color w:val="000000"/>
                <w:sz w:val="20"/>
                <w:szCs w:val="20"/>
              </w:rPr>
            </w:pPr>
            <w:r>
              <w:rPr>
                <w:rFonts w:ascii="Verdana" w:hAnsi="Verdana"/>
                <w:color w:val="000000"/>
                <w:sz w:val="20"/>
                <w:szCs w:val="20"/>
              </w:rPr>
              <w:t>Telemach, d.o.o. (Jelinčičeva ulica)</w:t>
            </w:r>
          </w:p>
        </w:tc>
        <w:tc>
          <w:tcPr>
            <w:tcW w:w="4536" w:type="dxa"/>
            <w:tcBorders>
              <w:top w:val="nil"/>
              <w:left w:val="nil"/>
              <w:bottom w:val="single" w:sz="4" w:space="0" w:color="auto"/>
              <w:right w:val="single" w:sz="4" w:space="0" w:color="auto"/>
            </w:tcBorders>
            <w:shd w:val="clear" w:color="auto" w:fill="auto"/>
            <w:noWrap/>
            <w:vAlign w:val="center"/>
            <w:tcPrChange w:id="302"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00EF048B" w14:textId="2D54DD39" w:rsidR="00954C60" w:rsidRDefault="00954C60" w:rsidP="0083222E">
            <w:pPr>
              <w:jc w:val="right"/>
              <w:rPr>
                <w:rFonts w:ascii="Verdana" w:hAnsi="Verdana"/>
                <w:color w:val="000000"/>
                <w:sz w:val="20"/>
                <w:szCs w:val="20"/>
              </w:rPr>
            </w:pPr>
            <w:r>
              <w:rPr>
                <w:rFonts w:ascii="Verdana" w:hAnsi="Verdana"/>
                <w:color w:val="000000"/>
                <w:sz w:val="20"/>
                <w:szCs w:val="20"/>
              </w:rPr>
              <w:t>19.520</w:t>
            </w:r>
          </w:p>
        </w:tc>
      </w:tr>
      <w:tr w:rsidR="00954C60" w14:paraId="230C1B12" w14:textId="77777777" w:rsidTr="00954C60">
        <w:trPr>
          <w:trHeight w:val="300"/>
          <w:trPrChange w:id="303"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304"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3F26AC1B" w14:textId="77777777" w:rsidR="00954C60" w:rsidRDefault="00954C60" w:rsidP="0083222E">
            <w:pPr>
              <w:rPr>
                <w:rFonts w:ascii="Verdana" w:hAnsi="Verdana"/>
                <w:color w:val="000000"/>
                <w:sz w:val="20"/>
                <w:szCs w:val="20"/>
              </w:rPr>
            </w:pPr>
            <w:r>
              <w:rPr>
                <w:rFonts w:ascii="Verdana" w:hAnsi="Verdana"/>
                <w:color w:val="000000"/>
                <w:sz w:val="20"/>
                <w:szCs w:val="20"/>
              </w:rPr>
              <w:t>T-2 d.o.o. (Jelinčičeva ulica)</w:t>
            </w:r>
          </w:p>
        </w:tc>
        <w:tc>
          <w:tcPr>
            <w:tcW w:w="4536" w:type="dxa"/>
            <w:tcBorders>
              <w:top w:val="nil"/>
              <w:left w:val="nil"/>
              <w:bottom w:val="single" w:sz="4" w:space="0" w:color="auto"/>
              <w:right w:val="single" w:sz="4" w:space="0" w:color="auto"/>
            </w:tcBorders>
            <w:shd w:val="clear" w:color="auto" w:fill="auto"/>
            <w:noWrap/>
            <w:vAlign w:val="center"/>
            <w:tcPrChange w:id="305"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49A54CAB" w14:textId="4508F9D5" w:rsidR="00954C60" w:rsidRDefault="00954C60" w:rsidP="0083222E">
            <w:pPr>
              <w:jc w:val="right"/>
              <w:rPr>
                <w:rFonts w:ascii="Verdana" w:hAnsi="Verdana"/>
                <w:color w:val="000000"/>
                <w:sz w:val="20"/>
                <w:szCs w:val="20"/>
              </w:rPr>
            </w:pPr>
            <w:r>
              <w:rPr>
                <w:rFonts w:ascii="Verdana" w:hAnsi="Verdana"/>
                <w:color w:val="000000"/>
                <w:sz w:val="20"/>
                <w:szCs w:val="20"/>
              </w:rPr>
              <w:t>19.520</w:t>
            </w:r>
          </w:p>
        </w:tc>
      </w:tr>
      <w:tr w:rsidR="00954C60" w14:paraId="308BE66F" w14:textId="77777777" w:rsidTr="00954C60">
        <w:trPr>
          <w:trHeight w:val="300"/>
          <w:trPrChange w:id="306"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307"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227741E8" w14:textId="77777777" w:rsidR="00954C60" w:rsidRDefault="00954C60" w:rsidP="0083222E">
            <w:pPr>
              <w:rPr>
                <w:rFonts w:ascii="Verdana" w:hAnsi="Verdana"/>
                <w:color w:val="000000"/>
                <w:sz w:val="20"/>
                <w:szCs w:val="20"/>
              </w:rPr>
            </w:pPr>
            <w:r>
              <w:rPr>
                <w:rFonts w:ascii="Verdana" w:hAnsi="Verdana"/>
                <w:color w:val="000000"/>
                <w:sz w:val="20"/>
                <w:szCs w:val="20"/>
              </w:rPr>
              <w:t>Telekom d.o.o. (Rožičeva ulica)</w:t>
            </w:r>
          </w:p>
        </w:tc>
        <w:tc>
          <w:tcPr>
            <w:tcW w:w="4536" w:type="dxa"/>
            <w:tcBorders>
              <w:top w:val="nil"/>
              <w:left w:val="nil"/>
              <w:bottom w:val="single" w:sz="4" w:space="0" w:color="auto"/>
              <w:right w:val="single" w:sz="4" w:space="0" w:color="auto"/>
            </w:tcBorders>
            <w:shd w:val="clear" w:color="auto" w:fill="auto"/>
            <w:noWrap/>
            <w:vAlign w:val="center"/>
            <w:tcPrChange w:id="308"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542815E1" w14:textId="5DF7DC06" w:rsidR="00954C60" w:rsidRDefault="00954C60" w:rsidP="0083222E">
            <w:pPr>
              <w:jc w:val="right"/>
              <w:rPr>
                <w:rFonts w:ascii="Verdana" w:hAnsi="Verdana"/>
                <w:color w:val="000000"/>
                <w:sz w:val="20"/>
                <w:szCs w:val="20"/>
              </w:rPr>
            </w:pPr>
            <w:r>
              <w:rPr>
                <w:rFonts w:ascii="Verdana" w:hAnsi="Verdana"/>
                <w:color w:val="000000"/>
                <w:sz w:val="20"/>
                <w:szCs w:val="20"/>
              </w:rPr>
              <w:t>18.300</w:t>
            </w:r>
          </w:p>
        </w:tc>
      </w:tr>
      <w:tr w:rsidR="00954C60" w14:paraId="531971B2" w14:textId="77777777" w:rsidTr="00954C60">
        <w:trPr>
          <w:trHeight w:val="300"/>
          <w:trPrChange w:id="309"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310"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0213ED9F" w14:textId="77777777" w:rsidR="00954C60" w:rsidRDefault="00954C60" w:rsidP="0083222E">
            <w:pPr>
              <w:rPr>
                <w:rFonts w:ascii="Verdana" w:hAnsi="Verdana"/>
                <w:color w:val="000000"/>
                <w:sz w:val="20"/>
                <w:szCs w:val="20"/>
              </w:rPr>
            </w:pPr>
            <w:r>
              <w:rPr>
                <w:rFonts w:ascii="Verdana" w:hAnsi="Verdana"/>
                <w:color w:val="000000"/>
                <w:sz w:val="20"/>
                <w:szCs w:val="20"/>
              </w:rPr>
              <w:t>Telemach, d.o.o. (Rožičeva ulica)</w:t>
            </w:r>
          </w:p>
        </w:tc>
        <w:tc>
          <w:tcPr>
            <w:tcW w:w="4536" w:type="dxa"/>
            <w:tcBorders>
              <w:top w:val="nil"/>
              <w:left w:val="nil"/>
              <w:bottom w:val="single" w:sz="4" w:space="0" w:color="auto"/>
              <w:right w:val="single" w:sz="4" w:space="0" w:color="auto"/>
            </w:tcBorders>
            <w:shd w:val="clear" w:color="auto" w:fill="auto"/>
            <w:noWrap/>
            <w:vAlign w:val="center"/>
            <w:tcPrChange w:id="311"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518F9034" w14:textId="4E5606B5" w:rsidR="00954C60" w:rsidRDefault="00954C60" w:rsidP="0083222E">
            <w:pPr>
              <w:jc w:val="right"/>
              <w:rPr>
                <w:rFonts w:ascii="Verdana" w:hAnsi="Verdana"/>
                <w:color w:val="000000"/>
                <w:sz w:val="20"/>
                <w:szCs w:val="20"/>
              </w:rPr>
            </w:pPr>
            <w:r>
              <w:rPr>
                <w:rFonts w:ascii="Verdana" w:hAnsi="Verdana"/>
                <w:color w:val="000000"/>
                <w:sz w:val="20"/>
                <w:szCs w:val="20"/>
              </w:rPr>
              <w:t>6.100</w:t>
            </w:r>
          </w:p>
        </w:tc>
      </w:tr>
      <w:tr w:rsidR="00954C60" w14:paraId="43A230D7" w14:textId="77777777" w:rsidTr="00954C60">
        <w:trPr>
          <w:trHeight w:val="300"/>
          <w:trPrChange w:id="312"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313"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122B9F0C" w14:textId="77777777" w:rsidR="00954C60" w:rsidRDefault="00954C60" w:rsidP="0083222E">
            <w:pPr>
              <w:rPr>
                <w:rFonts w:ascii="Verdana" w:hAnsi="Verdana"/>
                <w:color w:val="000000"/>
                <w:sz w:val="20"/>
                <w:szCs w:val="20"/>
              </w:rPr>
            </w:pPr>
            <w:r>
              <w:rPr>
                <w:rFonts w:ascii="Verdana" w:hAnsi="Verdana"/>
                <w:color w:val="000000"/>
                <w:sz w:val="20"/>
                <w:szCs w:val="20"/>
              </w:rPr>
              <w:t>T-2 d.o.o. (Rožičeva ulica)</w:t>
            </w:r>
          </w:p>
        </w:tc>
        <w:tc>
          <w:tcPr>
            <w:tcW w:w="4536" w:type="dxa"/>
            <w:tcBorders>
              <w:top w:val="nil"/>
              <w:left w:val="nil"/>
              <w:bottom w:val="single" w:sz="4" w:space="0" w:color="auto"/>
              <w:right w:val="single" w:sz="4" w:space="0" w:color="auto"/>
            </w:tcBorders>
            <w:shd w:val="clear" w:color="auto" w:fill="auto"/>
            <w:noWrap/>
            <w:vAlign w:val="center"/>
            <w:tcPrChange w:id="314"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2E81399F" w14:textId="21D03AA1" w:rsidR="00954C60" w:rsidRDefault="00954C60" w:rsidP="0083222E">
            <w:pPr>
              <w:jc w:val="right"/>
              <w:rPr>
                <w:rFonts w:ascii="Verdana" w:hAnsi="Verdana"/>
                <w:color w:val="000000"/>
                <w:sz w:val="20"/>
                <w:szCs w:val="20"/>
              </w:rPr>
            </w:pPr>
            <w:r>
              <w:rPr>
                <w:rFonts w:ascii="Verdana" w:hAnsi="Verdana"/>
                <w:color w:val="000000"/>
                <w:sz w:val="20"/>
                <w:szCs w:val="20"/>
              </w:rPr>
              <w:t>6.100</w:t>
            </w:r>
          </w:p>
        </w:tc>
      </w:tr>
      <w:tr w:rsidR="00954C60" w14:paraId="2F7DF3E1" w14:textId="77777777" w:rsidTr="00954C60">
        <w:trPr>
          <w:trHeight w:val="300"/>
          <w:trPrChange w:id="315"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316"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40387F06" w14:textId="77777777" w:rsidR="00954C60" w:rsidRDefault="00954C60" w:rsidP="0083222E">
            <w:pPr>
              <w:rPr>
                <w:rFonts w:ascii="Verdana" w:hAnsi="Verdana"/>
                <w:b/>
                <w:bCs/>
                <w:color w:val="000000"/>
                <w:sz w:val="20"/>
                <w:szCs w:val="20"/>
              </w:rPr>
            </w:pPr>
            <w:r>
              <w:rPr>
                <w:rFonts w:ascii="Verdana" w:hAnsi="Verdana"/>
                <w:b/>
                <w:bCs/>
                <w:color w:val="000000"/>
                <w:sz w:val="20"/>
                <w:szCs w:val="20"/>
              </w:rPr>
              <w:t>PRIKLJUČKI</w:t>
            </w:r>
          </w:p>
        </w:tc>
        <w:tc>
          <w:tcPr>
            <w:tcW w:w="4536" w:type="dxa"/>
            <w:tcBorders>
              <w:top w:val="nil"/>
              <w:left w:val="nil"/>
              <w:bottom w:val="single" w:sz="4" w:space="0" w:color="auto"/>
              <w:right w:val="single" w:sz="4" w:space="0" w:color="auto"/>
            </w:tcBorders>
            <w:shd w:val="clear" w:color="auto" w:fill="auto"/>
            <w:noWrap/>
            <w:vAlign w:val="center"/>
            <w:tcPrChange w:id="317"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526DD7A1" w14:textId="240736CC" w:rsidR="00954C60" w:rsidRDefault="00954C60" w:rsidP="0083222E">
            <w:pPr>
              <w:jc w:val="right"/>
              <w:rPr>
                <w:rFonts w:ascii="Verdana" w:hAnsi="Verdana"/>
                <w:color w:val="000000"/>
                <w:sz w:val="20"/>
                <w:szCs w:val="20"/>
              </w:rPr>
            </w:pPr>
            <w:r>
              <w:rPr>
                <w:rFonts w:ascii="Verdana" w:hAnsi="Verdana"/>
                <w:color w:val="000000"/>
                <w:sz w:val="20"/>
                <w:szCs w:val="20"/>
              </w:rPr>
              <w:t> </w:t>
            </w:r>
          </w:p>
        </w:tc>
      </w:tr>
      <w:tr w:rsidR="00954C60" w14:paraId="0D4A312C" w14:textId="77777777" w:rsidTr="00954C60">
        <w:trPr>
          <w:trHeight w:val="300"/>
          <w:trPrChange w:id="318"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319"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0E01C8B2" w14:textId="77777777" w:rsidR="00954C60" w:rsidRDefault="00954C60" w:rsidP="0083222E">
            <w:pPr>
              <w:rPr>
                <w:rFonts w:ascii="Verdana" w:hAnsi="Verdana"/>
                <w:b/>
                <w:bCs/>
                <w:color w:val="000000"/>
                <w:sz w:val="20"/>
                <w:szCs w:val="20"/>
              </w:rPr>
            </w:pPr>
            <w:r>
              <w:rPr>
                <w:rFonts w:ascii="Verdana" w:hAnsi="Verdana"/>
                <w:b/>
                <w:bCs/>
                <w:color w:val="000000"/>
                <w:sz w:val="20"/>
                <w:szCs w:val="20"/>
              </w:rPr>
              <w:t>Telekom d.o.o.</w:t>
            </w:r>
          </w:p>
        </w:tc>
        <w:tc>
          <w:tcPr>
            <w:tcW w:w="4536" w:type="dxa"/>
            <w:tcBorders>
              <w:top w:val="nil"/>
              <w:left w:val="nil"/>
              <w:bottom w:val="single" w:sz="4" w:space="0" w:color="auto"/>
              <w:right w:val="single" w:sz="4" w:space="0" w:color="auto"/>
            </w:tcBorders>
            <w:shd w:val="clear" w:color="auto" w:fill="auto"/>
            <w:noWrap/>
            <w:vAlign w:val="center"/>
            <w:tcPrChange w:id="320"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757D12DA" w14:textId="7F6D9E86" w:rsidR="00954C60" w:rsidRDefault="00954C60" w:rsidP="0083222E">
            <w:pPr>
              <w:jc w:val="right"/>
              <w:rPr>
                <w:rFonts w:ascii="Verdana" w:hAnsi="Verdana"/>
                <w:b/>
                <w:bCs/>
                <w:color w:val="000000"/>
                <w:sz w:val="20"/>
                <w:szCs w:val="20"/>
              </w:rPr>
            </w:pPr>
            <w:r>
              <w:rPr>
                <w:rFonts w:ascii="Verdana" w:hAnsi="Verdana"/>
                <w:b/>
                <w:bCs/>
                <w:color w:val="000000"/>
                <w:sz w:val="20"/>
                <w:szCs w:val="20"/>
              </w:rPr>
              <w:t>31.720</w:t>
            </w:r>
          </w:p>
        </w:tc>
      </w:tr>
      <w:tr w:rsidR="00954C60" w14:paraId="7495343D" w14:textId="77777777" w:rsidTr="00954C60">
        <w:trPr>
          <w:trHeight w:val="300"/>
          <w:trPrChange w:id="321"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322"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724D27BE" w14:textId="77777777" w:rsidR="00954C60" w:rsidRDefault="00954C60" w:rsidP="0083222E">
            <w:pPr>
              <w:rPr>
                <w:rFonts w:ascii="Verdana" w:hAnsi="Verdana"/>
                <w:color w:val="000000"/>
                <w:sz w:val="20"/>
                <w:szCs w:val="20"/>
              </w:rPr>
            </w:pPr>
            <w:r>
              <w:rPr>
                <w:rFonts w:ascii="Verdana" w:hAnsi="Verdana"/>
                <w:color w:val="000000"/>
                <w:sz w:val="20"/>
                <w:szCs w:val="20"/>
              </w:rPr>
              <w:t>GP 1</w:t>
            </w:r>
          </w:p>
        </w:tc>
        <w:tc>
          <w:tcPr>
            <w:tcW w:w="4536" w:type="dxa"/>
            <w:tcBorders>
              <w:top w:val="nil"/>
              <w:left w:val="nil"/>
              <w:bottom w:val="single" w:sz="4" w:space="0" w:color="auto"/>
              <w:right w:val="single" w:sz="4" w:space="0" w:color="auto"/>
            </w:tcBorders>
            <w:shd w:val="clear" w:color="auto" w:fill="auto"/>
            <w:noWrap/>
            <w:vAlign w:val="center"/>
            <w:tcPrChange w:id="323"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14FA9E29" w14:textId="0BFD2BA6" w:rsidR="00954C60" w:rsidRDefault="00954C60" w:rsidP="0083222E">
            <w:pPr>
              <w:jc w:val="right"/>
              <w:rPr>
                <w:rFonts w:ascii="Verdana" w:hAnsi="Verdana"/>
                <w:color w:val="000000"/>
                <w:sz w:val="20"/>
                <w:szCs w:val="20"/>
              </w:rPr>
            </w:pPr>
            <w:r>
              <w:rPr>
                <w:rFonts w:ascii="Verdana" w:hAnsi="Verdana"/>
                <w:color w:val="000000"/>
                <w:sz w:val="20"/>
                <w:szCs w:val="20"/>
              </w:rPr>
              <w:t>7.320</w:t>
            </w:r>
          </w:p>
        </w:tc>
      </w:tr>
      <w:tr w:rsidR="00954C60" w14:paraId="3086C758" w14:textId="77777777" w:rsidTr="00954C60">
        <w:trPr>
          <w:trHeight w:val="300"/>
          <w:trPrChange w:id="324"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325"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1B01F34F" w14:textId="77777777" w:rsidR="00954C60" w:rsidRDefault="00954C60" w:rsidP="0083222E">
            <w:pPr>
              <w:rPr>
                <w:rFonts w:ascii="Verdana" w:hAnsi="Verdana"/>
                <w:color w:val="000000"/>
                <w:sz w:val="20"/>
                <w:szCs w:val="20"/>
              </w:rPr>
            </w:pPr>
            <w:r>
              <w:rPr>
                <w:rFonts w:ascii="Verdana" w:hAnsi="Verdana"/>
                <w:color w:val="000000"/>
                <w:sz w:val="20"/>
                <w:szCs w:val="20"/>
              </w:rPr>
              <w:t>GP 2</w:t>
            </w:r>
          </w:p>
        </w:tc>
        <w:tc>
          <w:tcPr>
            <w:tcW w:w="4536" w:type="dxa"/>
            <w:tcBorders>
              <w:top w:val="nil"/>
              <w:left w:val="nil"/>
              <w:bottom w:val="single" w:sz="4" w:space="0" w:color="auto"/>
              <w:right w:val="single" w:sz="4" w:space="0" w:color="auto"/>
            </w:tcBorders>
            <w:shd w:val="clear" w:color="auto" w:fill="auto"/>
            <w:noWrap/>
            <w:vAlign w:val="center"/>
            <w:tcPrChange w:id="326"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34DFEDF3" w14:textId="7F3F2D7F" w:rsidR="00954C60" w:rsidRDefault="00954C60" w:rsidP="0083222E">
            <w:pPr>
              <w:jc w:val="right"/>
              <w:rPr>
                <w:rFonts w:ascii="Verdana" w:hAnsi="Verdana"/>
                <w:color w:val="000000"/>
                <w:sz w:val="20"/>
                <w:szCs w:val="20"/>
              </w:rPr>
            </w:pPr>
            <w:r>
              <w:rPr>
                <w:rFonts w:ascii="Verdana" w:hAnsi="Verdana"/>
                <w:color w:val="000000"/>
                <w:sz w:val="20"/>
                <w:szCs w:val="20"/>
              </w:rPr>
              <w:t>7.320</w:t>
            </w:r>
          </w:p>
        </w:tc>
      </w:tr>
      <w:tr w:rsidR="00954C60" w14:paraId="3E48FC17" w14:textId="77777777" w:rsidTr="00954C60">
        <w:trPr>
          <w:trHeight w:val="300"/>
          <w:trPrChange w:id="327"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328"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3D9A3D22" w14:textId="77777777" w:rsidR="00954C60" w:rsidRDefault="00954C60" w:rsidP="0083222E">
            <w:pPr>
              <w:rPr>
                <w:rFonts w:ascii="Verdana" w:hAnsi="Verdana"/>
                <w:color w:val="000000"/>
                <w:sz w:val="20"/>
                <w:szCs w:val="20"/>
              </w:rPr>
            </w:pPr>
            <w:r>
              <w:rPr>
                <w:rFonts w:ascii="Verdana" w:hAnsi="Verdana"/>
                <w:color w:val="000000"/>
                <w:sz w:val="20"/>
                <w:szCs w:val="20"/>
              </w:rPr>
              <w:t>GP 3</w:t>
            </w:r>
          </w:p>
        </w:tc>
        <w:tc>
          <w:tcPr>
            <w:tcW w:w="4536" w:type="dxa"/>
            <w:tcBorders>
              <w:top w:val="nil"/>
              <w:left w:val="nil"/>
              <w:bottom w:val="single" w:sz="4" w:space="0" w:color="auto"/>
              <w:right w:val="single" w:sz="4" w:space="0" w:color="auto"/>
            </w:tcBorders>
            <w:shd w:val="clear" w:color="auto" w:fill="auto"/>
            <w:noWrap/>
            <w:vAlign w:val="center"/>
            <w:tcPrChange w:id="329"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612803BD" w14:textId="2E58E1DE" w:rsidR="00954C60" w:rsidRDefault="00954C60" w:rsidP="0083222E">
            <w:pPr>
              <w:jc w:val="right"/>
              <w:rPr>
                <w:rFonts w:ascii="Verdana" w:hAnsi="Verdana"/>
                <w:color w:val="000000"/>
                <w:sz w:val="20"/>
                <w:szCs w:val="20"/>
              </w:rPr>
            </w:pPr>
            <w:r>
              <w:rPr>
                <w:rFonts w:ascii="Verdana" w:hAnsi="Verdana"/>
                <w:color w:val="000000"/>
                <w:sz w:val="20"/>
                <w:szCs w:val="20"/>
              </w:rPr>
              <w:t>9.760</w:t>
            </w:r>
          </w:p>
        </w:tc>
      </w:tr>
      <w:tr w:rsidR="00954C60" w14:paraId="78A93F98" w14:textId="77777777" w:rsidTr="00954C60">
        <w:trPr>
          <w:trHeight w:val="300"/>
          <w:trPrChange w:id="330"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331"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10FBE636" w14:textId="77777777" w:rsidR="00954C60" w:rsidRDefault="00954C60" w:rsidP="0083222E">
            <w:pPr>
              <w:rPr>
                <w:rFonts w:ascii="Verdana" w:hAnsi="Verdana"/>
                <w:color w:val="000000"/>
                <w:sz w:val="20"/>
                <w:szCs w:val="20"/>
              </w:rPr>
            </w:pPr>
            <w:r>
              <w:rPr>
                <w:rFonts w:ascii="Verdana" w:hAnsi="Verdana"/>
                <w:color w:val="000000"/>
                <w:sz w:val="20"/>
                <w:szCs w:val="20"/>
              </w:rPr>
              <w:t>GP 5</w:t>
            </w:r>
          </w:p>
        </w:tc>
        <w:tc>
          <w:tcPr>
            <w:tcW w:w="4536" w:type="dxa"/>
            <w:tcBorders>
              <w:top w:val="nil"/>
              <w:left w:val="nil"/>
              <w:bottom w:val="single" w:sz="4" w:space="0" w:color="auto"/>
              <w:right w:val="single" w:sz="4" w:space="0" w:color="auto"/>
            </w:tcBorders>
            <w:shd w:val="clear" w:color="auto" w:fill="auto"/>
            <w:noWrap/>
            <w:vAlign w:val="center"/>
            <w:tcPrChange w:id="332"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2ABB4FA7" w14:textId="7A0E4E08" w:rsidR="00954C60" w:rsidRDefault="00954C60" w:rsidP="0083222E">
            <w:pPr>
              <w:jc w:val="right"/>
              <w:rPr>
                <w:rFonts w:ascii="Verdana" w:hAnsi="Verdana"/>
                <w:color w:val="000000"/>
                <w:sz w:val="20"/>
                <w:szCs w:val="20"/>
              </w:rPr>
            </w:pPr>
            <w:r>
              <w:rPr>
                <w:rFonts w:ascii="Verdana" w:hAnsi="Verdana"/>
                <w:color w:val="000000"/>
                <w:sz w:val="20"/>
                <w:szCs w:val="20"/>
              </w:rPr>
              <w:t>3.660</w:t>
            </w:r>
          </w:p>
        </w:tc>
      </w:tr>
      <w:tr w:rsidR="00954C60" w14:paraId="13AD950C" w14:textId="77777777" w:rsidTr="00954C60">
        <w:trPr>
          <w:trHeight w:val="300"/>
          <w:trPrChange w:id="333"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334"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0FF992AC" w14:textId="77777777" w:rsidR="00954C60" w:rsidRDefault="00954C60" w:rsidP="0083222E">
            <w:pPr>
              <w:rPr>
                <w:rFonts w:ascii="Verdana" w:hAnsi="Verdana"/>
                <w:color w:val="000000"/>
                <w:sz w:val="20"/>
                <w:szCs w:val="20"/>
              </w:rPr>
            </w:pPr>
            <w:r>
              <w:rPr>
                <w:rFonts w:ascii="Verdana" w:hAnsi="Verdana"/>
                <w:color w:val="000000"/>
                <w:sz w:val="20"/>
                <w:szCs w:val="20"/>
              </w:rPr>
              <w:t>Dom upokojencev</w:t>
            </w:r>
          </w:p>
        </w:tc>
        <w:tc>
          <w:tcPr>
            <w:tcW w:w="4536" w:type="dxa"/>
            <w:tcBorders>
              <w:top w:val="nil"/>
              <w:left w:val="nil"/>
              <w:bottom w:val="single" w:sz="4" w:space="0" w:color="auto"/>
              <w:right w:val="single" w:sz="4" w:space="0" w:color="auto"/>
            </w:tcBorders>
            <w:shd w:val="clear" w:color="auto" w:fill="auto"/>
            <w:noWrap/>
            <w:vAlign w:val="center"/>
            <w:tcPrChange w:id="335"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747C8C0D" w14:textId="622751B3" w:rsidR="00954C60" w:rsidRDefault="00954C60" w:rsidP="0083222E">
            <w:pPr>
              <w:jc w:val="right"/>
              <w:rPr>
                <w:rFonts w:ascii="Verdana" w:hAnsi="Verdana"/>
                <w:color w:val="000000"/>
                <w:sz w:val="20"/>
                <w:szCs w:val="20"/>
              </w:rPr>
            </w:pPr>
            <w:r>
              <w:rPr>
                <w:rFonts w:ascii="Verdana" w:hAnsi="Verdana"/>
                <w:color w:val="000000"/>
                <w:sz w:val="20"/>
                <w:szCs w:val="20"/>
              </w:rPr>
              <w:t>3.660</w:t>
            </w:r>
          </w:p>
        </w:tc>
      </w:tr>
      <w:tr w:rsidR="00954C60" w14:paraId="61D54BAB" w14:textId="77777777" w:rsidTr="00954C60">
        <w:trPr>
          <w:trHeight w:val="300"/>
          <w:trPrChange w:id="336"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337"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053BB42C" w14:textId="77777777" w:rsidR="00954C60" w:rsidRDefault="00954C60" w:rsidP="0083222E">
            <w:pPr>
              <w:rPr>
                <w:rFonts w:ascii="Verdana" w:hAnsi="Verdana"/>
                <w:b/>
                <w:bCs/>
                <w:color w:val="000000"/>
                <w:sz w:val="20"/>
                <w:szCs w:val="20"/>
              </w:rPr>
            </w:pPr>
            <w:r>
              <w:rPr>
                <w:rFonts w:ascii="Verdana" w:hAnsi="Verdana"/>
                <w:b/>
                <w:bCs/>
                <w:color w:val="000000"/>
                <w:sz w:val="20"/>
                <w:szCs w:val="20"/>
              </w:rPr>
              <w:t>Telemach, d.o.o.</w:t>
            </w:r>
          </w:p>
        </w:tc>
        <w:tc>
          <w:tcPr>
            <w:tcW w:w="4536" w:type="dxa"/>
            <w:tcBorders>
              <w:top w:val="nil"/>
              <w:left w:val="nil"/>
              <w:bottom w:val="single" w:sz="4" w:space="0" w:color="auto"/>
              <w:right w:val="single" w:sz="4" w:space="0" w:color="auto"/>
            </w:tcBorders>
            <w:shd w:val="clear" w:color="auto" w:fill="auto"/>
            <w:noWrap/>
            <w:vAlign w:val="center"/>
            <w:tcPrChange w:id="338"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5E7BAD8C" w14:textId="1F6FF7B6" w:rsidR="00954C60" w:rsidRDefault="00954C60" w:rsidP="0083222E">
            <w:pPr>
              <w:jc w:val="right"/>
              <w:rPr>
                <w:rFonts w:ascii="Verdana" w:hAnsi="Verdana"/>
                <w:b/>
                <w:bCs/>
                <w:color w:val="000000"/>
                <w:sz w:val="20"/>
                <w:szCs w:val="20"/>
              </w:rPr>
            </w:pPr>
            <w:r>
              <w:rPr>
                <w:rFonts w:ascii="Verdana" w:hAnsi="Verdana"/>
                <w:b/>
                <w:bCs/>
                <w:color w:val="000000"/>
                <w:sz w:val="20"/>
                <w:szCs w:val="20"/>
              </w:rPr>
              <w:t>31.720</w:t>
            </w:r>
          </w:p>
        </w:tc>
      </w:tr>
      <w:tr w:rsidR="00954C60" w14:paraId="502F29DE" w14:textId="77777777" w:rsidTr="00954C60">
        <w:trPr>
          <w:trHeight w:val="300"/>
          <w:trPrChange w:id="339"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340"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4EC4C912" w14:textId="77777777" w:rsidR="00954C60" w:rsidRDefault="00954C60" w:rsidP="0083222E">
            <w:pPr>
              <w:rPr>
                <w:rFonts w:ascii="Verdana" w:hAnsi="Verdana"/>
                <w:color w:val="000000"/>
                <w:sz w:val="20"/>
                <w:szCs w:val="20"/>
              </w:rPr>
            </w:pPr>
            <w:r>
              <w:rPr>
                <w:rFonts w:ascii="Verdana" w:hAnsi="Verdana"/>
                <w:color w:val="000000"/>
                <w:sz w:val="20"/>
                <w:szCs w:val="20"/>
              </w:rPr>
              <w:t>GP 1</w:t>
            </w:r>
          </w:p>
        </w:tc>
        <w:tc>
          <w:tcPr>
            <w:tcW w:w="4536" w:type="dxa"/>
            <w:tcBorders>
              <w:top w:val="nil"/>
              <w:left w:val="nil"/>
              <w:bottom w:val="single" w:sz="4" w:space="0" w:color="auto"/>
              <w:right w:val="single" w:sz="4" w:space="0" w:color="auto"/>
            </w:tcBorders>
            <w:shd w:val="clear" w:color="auto" w:fill="auto"/>
            <w:noWrap/>
            <w:vAlign w:val="center"/>
            <w:tcPrChange w:id="341"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6E628B3B" w14:textId="27FD46D7" w:rsidR="00954C60" w:rsidRDefault="00954C60" w:rsidP="0083222E">
            <w:pPr>
              <w:jc w:val="right"/>
              <w:rPr>
                <w:rFonts w:ascii="Verdana" w:hAnsi="Verdana"/>
                <w:color w:val="000000"/>
                <w:sz w:val="20"/>
                <w:szCs w:val="20"/>
              </w:rPr>
            </w:pPr>
            <w:r>
              <w:rPr>
                <w:rFonts w:ascii="Verdana" w:hAnsi="Verdana"/>
                <w:color w:val="000000"/>
                <w:sz w:val="20"/>
                <w:szCs w:val="20"/>
              </w:rPr>
              <w:t>7.320</w:t>
            </w:r>
          </w:p>
        </w:tc>
      </w:tr>
      <w:tr w:rsidR="00954C60" w14:paraId="00A96F29" w14:textId="77777777" w:rsidTr="00954C60">
        <w:trPr>
          <w:trHeight w:val="300"/>
          <w:trPrChange w:id="342"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343"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3C6609A2" w14:textId="77777777" w:rsidR="00954C60" w:rsidRDefault="00954C60" w:rsidP="0083222E">
            <w:pPr>
              <w:rPr>
                <w:rFonts w:ascii="Verdana" w:hAnsi="Verdana"/>
                <w:color w:val="000000"/>
                <w:sz w:val="20"/>
                <w:szCs w:val="20"/>
              </w:rPr>
            </w:pPr>
            <w:r>
              <w:rPr>
                <w:rFonts w:ascii="Verdana" w:hAnsi="Verdana"/>
                <w:color w:val="000000"/>
                <w:sz w:val="20"/>
                <w:szCs w:val="20"/>
              </w:rPr>
              <w:t>GP 2</w:t>
            </w:r>
          </w:p>
        </w:tc>
        <w:tc>
          <w:tcPr>
            <w:tcW w:w="4536" w:type="dxa"/>
            <w:tcBorders>
              <w:top w:val="nil"/>
              <w:left w:val="nil"/>
              <w:bottom w:val="single" w:sz="4" w:space="0" w:color="auto"/>
              <w:right w:val="single" w:sz="4" w:space="0" w:color="auto"/>
            </w:tcBorders>
            <w:shd w:val="clear" w:color="auto" w:fill="auto"/>
            <w:noWrap/>
            <w:vAlign w:val="center"/>
            <w:tcPrChange w:id="344"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318C597A" w14:textId="223DC7E0" w:rsidR="00954C60" w:rsidRDefault="00954C60" w:rsidP="0083222E">
            <w:pPr>
              <w:jc w:val="right"/>
              <w:rPr>
                <w:rFonts w:ascii="Verdana" w:hAnsi="Verdana"/>
                <w:color w:val="000000"/>
                <w:sz w:val="20"/>
                <w:szCs w:val="20"/>
              </w:rPr>
            </w:pPr>
            <w:r>
              <w:rPr>
                <w:rFonts w:ascii="Verdana" w:hAnsi="Verdana"/>
                <w:color w:val="000000"/>
                <w:sz w:val="20"/>
                <w:szCs w:val="20"/>
              </w:rPr>
              <w:t>7.320</w:t>
            </w:r>
          </w:p>
        </w:tc>
      </w:tr>
      <w:tr w:rsidR="00954C60" w14:paraId="17479526" w14:textId="77777777" w:rsidTr="00954C60">
        <w:trPr>
          <w:trHeight w:val="300"/>
          <w:trPrChange w:id="345"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346"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7F1A29CB" w14:textId="77777777" w:rsidR="00954C60" w:rsidRDefault="00954C60" w:rsidP="0083222E">
            <w:pPr>
              <w:rPr>
                <w:rFonts w:ascii="Verdana" w:hAnsi="Verdana"/>
                <w:color w:val="000000"/>
                <w:sz w:val="20"/>
                <w:szCs w:val="20"/>
              </w:rPr>
            </w:pPr>
            <w:r>
              <w:rPr>
                <w:rFonts w:ascii="Verdana" w:hAnsi="Verdana"/>
                <w:color w:val="000000"/>
                <w:sz w:val="20"/>
                <w:szCs w:val="20"/>
              </w:rPr>
              <w:t>GP 3</w:t>
            </w:r>
          </w:p>
        </w:tc>
        <w:tc>
          <w:tcPr>
            <w:tcW w:w="4536" w:type="dxa"/>
            <w:tcBorders>
              <w:top w:val="nil"/>
              <w:left w:val="nil"/>
              <w:bottom w:val="single" w:sz="4" w:space="0" w:color="auto"/>
              <w:right w:val="single" w:sz="4" w:space="0" w:color="auto"/>
            </w:tcBorders>
            <w:shd w:val="clear" w:color="auto" w:fill="auto"/>
            <w:noWrap/>
            <w:vAlign w:val="center"/>
            <w:tcPrChange w:id="347"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29C25B66" w14:textId="6C1837FE" w:rsidR="00954C60" w:rsidRDefault="00954C60" w:rsidP="0083222E">
            <w:pPr>
              <w:jc w:val="right"/>
              <w:rPr>
                <w:rFonts w:ascii="Verdana" w:hAnsi="Verdana"/>
                <w:color w:val="000000"/>
                <w:sz w:val="20"/>
                <w:szCs w:val="20"/>
              </w:rPr>
            </w:pPr>
            <w:r>
              <w:rPr>
                <w:rFonts w:ascii="Verdana" w:hAnsi="Verdana"/>
                <w:color w:val="000000"/>
                <w:sz w:val="20"/>
                <w:szCs w:val="20"/>
              </w:rPr>
              <w:t>9.760</w:t>
            </w:r>
          </w:p>
        </w:tc>
      </w:tr>
      <w:tr w:rsidR="00954C60" w14:paraId="5F62651D" w14:textId="77777777" w:rsidTr="00954C60">
        <w:trPr>
          <w:trHeight w:val="300"/>
          <w:trPrChange w:id="348"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349"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30317FEA" w14:textId="77777777" w:rsidR="00954C60" w:rsidRDefault="00954C60" w:rsidP="0083222E">
            <w:pPr>
              <w:rPr>
                <w:rFonts w:ascii="Verdana" w:hAnsi="Verdana"/>
                <w:color w:val="000000"/>
                <w:sz w:val="20"/>
                <w:szCs w:val="20"/>
              </w:rPr>
            </w:pPr>
            <w:r>
              <w:rPr>
                <w:rFonts w:ascii="Verdana" w:hAnsi="Verdana"/>
                <w:color w:val="000000"/>
                <w:sz w:val="20"/>
                <w:szCs w:val="20"/>
              </w:rPr>
              <w:t>GP 5</w:t>
            </w:r>
          </w:p>
        </w:tc>
        <w:tc>
          <w:tcPr>
            <w:tcW w:w="4536" w:type="dxa"/>
            <w:tcBorders>
              <w:top w:val="nil"/>
              <w:left w:val="nil"/>
              <w:bottom w:val="single" w:sz="4" w:space="0" w:color="auto"/>
              <w:right w:val="single" w:sz="4" w:space="0" w:color="auto"/>
            </w:tcBorders>
            <w:shd w:val="clear" w:color="auto" w:fill="auto"/>
            <w:noWrap/>
            <w:vAlign w:val="center"/>
            <w:tcPrChange w:id="350"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7604F4D1" w14:textId="25017F53" w:rsidR="00954C60" w:rsidRDefault="00954C60" w:rsidP="0083222E">
            <w:pPr>
              <w:jc w:val="right"/>
              <w:rPr>
                <w:rFonts w:ascii="Verdana" w:hAnsi="Verdana"/>
                <w:color w:val="000000"/>
                <w:sz w:val="20"/>
                <w:szCs w:val="20"/>
              </w:rPr>
            </w:pPr>
            <w:r>
              <w:rPr>
                <w:rFonts w:ascii="Verdana" w:hAnsi="Verdana"/>
                <w:color w:val="000000"/>
                <w:sz w:val="20"/>
                <w:szCs w:val="20"/>
              </w:rPr>
              <w:t>3.660</w:t>
            </w:r>
          </w:p>
        </w:tc>
      </w:tr>
      <w:tr w:rsidR="00954C60" w14:paraId="46667029" w14:textId="77777777" w:rsidTr="00954C60">
        <w:trPr>
          <w:trHeight w:val="300"/>
          <w:trPrChange w:id="351"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352"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5CCDEEC3" w14:textId="77777777" w:rsidR="00954C60" w:rsidRDefault="00954C60" w:rsidP="0083222E">
            <w:pPr>
              <w:rPr>
                <w:rFonts w:ascii="Verdana" w:hAnsi="Verdana"/>
                <w:color w:val="000000"/>
                <w:sz w:val="20"/>
                <w:szCs w:val="20"/>
              </w:rPr>
            </w:pPr>
            <w:r>
              <w:rPr>
                <w:rFonts w:ascii="Verdana" w:hAnsi="Verdana"/>
                <w:color w:val="000000"/>
                <w:sz w:val="20"/>
                <w:szCs w:val="20"/>
              </w:rPr>
              <w:t>Dom upokojencev</w:t>
            </w:r>
          </w:p>
        </w:tc>
        <w:tc>
          <w:tcPr>
            <w:tcW w:w="4536" w:type="dxa"/>
            <w:tcBorders>
              <w:top w:val="nil"/>
              <w:left w:val="nil"/>
              <w:bottom w:val="single" w:sz="4" w:space="0" w:color="auto"/>
              <w:right w:val="single" w:sz="4" w:space="0" w:color="auto"/>
            </w:tcBorders>
            <w:shd w:val="clear" w:color="auto" w:fill="auto"/>
            <w:noWrap/>
            <w:vAlign w:val="center"/>
            <w:tcPrChange w:id="353"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634D97E3" w14:textId="3FEBFDAE" w:rsidR="00954C60" w:rsidRDefault="00954C60" w:rsidP="0083222E">
            <w:pPr>
              <w:jc w:val="right"/>
              <w:rPr>
                <w:rFonts w:ascii="Verdana" w:hAnsi="Verdana"/>
                <w:color w:val="000000"/>
                <w:sz w:val="20"/>
                <w:szCs w:val="20"/>
              </w:rPr>
            </w:pPr>
            <w:r>
              <w:rPr>
                <w:rFonts w:ascii="Verdana" w:hAnsi="Verdana"/>
                <w:color w:val="000000"/>
                <w:sz w:val="20"/>
                <w:szCs w:val="20"/>
              </w:rPr>
              <w:t>3.660</w:t>
            </w:r>
          </w:p>
        </w:tc>
      </w:tr>
      <w:tr w:rsidR="00954C60" w14:paraId="3548C2D0" w14:textId="77777777" w:rsidTr="00954C60">
        <w:trPr>
          <w:trHeight w:val="300"/>
          <w:trPrChange w:id="354"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355"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62E9AEA8" w14:textId="77777777" w:rsidR="00954C60" w:rsidRDefault="00954C60" w:rsidP="0083222E">
            <w:pPr>
              <w:rPr>
                <w:rFonts w:ascii="Verdana" w:hAnsi="Verdana"/>
                <w:b/>
                <w:bCs/>
                <w:color w:val="000000"/>
                <w:sz w:val="20"/>
                <w:szCs w:val="20"/>
              </w:rPr>
            </w:pPr>
            <w:r>
              <w:rPr>
                <w:rFonts w:ascii="Verdana" w:hAnsi="Verdana"/>
                <w:b/>
                <w:bCs/>
                <w:color w:val="000000"/>
                <w:sz w:val="20"/>
                <w:szCs w:val="20"/>
              </w:rPr>
              <w:t xml:space="preserve">T-2 d.o.o </w:t>
            </w:r>
          </w:p>
        </w:tc>
        <w:tc>
          <w:tcPr>
            <w:tcW w:w="4536" w:type="dxa"/>
            <w:tcBorders>
              <w:top w:val="nil"/>
              <w:left w:val="nil"/>
              <w:bottom w:val="single" w:sz="4" w:space="0" w:color="auto"/>
              <w:right w:val="single" w:sz="4" w:space="0" w:color="auto"/>
            </w:tcBorders>
            <w:shd w:val="clear" w:color="auto" w:fill="auto"/>
            <w:noWrap/>
            <w:vAlign w:val="center"/>
            <w:tcPrChange w:id="356"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39DE5419" w14:textId="404EEDFB" w:rsidR="00954C60" w:rsidRDefault="00954C60" w:rsidP="0083222E">
            <w:pPr>
              <w:jc w:val="right"/>
              <w:rPr>
                <w:rFonts w:ascii="Verdana" w:hAnsi="Verdana"/>
                <w:b/>
                <w:bCs/>
                <w:color w:val="000000"/>
                <w:sz w:val="20"/>
                <w:szCs w:val="20"/>
              </w:rPr>
            </w:pPr>
            <w:r>
              <w:rPr>
                <w:rFonts w:ascii="Verdana" w:hAnsi="Verdana"/>
                <w:b/>
                <w:bCs/>
                <w:color w:val="000000"/>
                <w:sz w:val="20"/>
                <w:szCs w:val="20"/>
              </w:rPr>
              <w:t>31.720</w:t>
            </w:r>
          </w:p>
        </w:tc>
      </w:tr>
      <w:tr w:rsidR="00954C60" w14:paraId="01307A00" w14:textId="77777777" w:rsidTr="00954C60">
        <w:trPr>
          <w:trHeight w:val="300"/>
          <w:trPrChange w:id="357"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358"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43668625" w14:textId="77777777" w:rsidR="00954C60" w:rsidRDefault="00954C60" w:rsidP="0083222E">
            <w:pPr>
              <w:rPr>
                <w:rFonts w:ascii="Verdana" w:hAnsi="Verdana"/>
                <w:color w:val="000000"/>
                <w:sz w:val="20"/>
                <w:szCs w:val="20"/>
              </w:rPr>
            </w:pPr>
            <w:r>
              <w:rPr>
                <w:rFonts w:ascii="Verdana" w:hAnsi="Verdana"/>
                <w:color w:val="000000"/>
                <w:sz w:val="20"/>
                <w:szCs w:val="20"/>
              </w:rPr>
              <w:t>GP 1</w:t>
            </w:r>
          </w:p>
        </w:tc>
        <w:tc>
          <w:tcPr>
            <w:tcW w:w="4536" w:type="dxa"/>
            <w:tcBorders>
              <w:top w:val="nil"/>
              <w:left w:val="nil"/>
              <w:bottom w:val="single" w:sz="4" w:space="0" w:color="auto"/>
              <w:right w:val="single" w:sz="4" w:space="0" w:color="auto"/>
            </w:tcBorders>
            <w:shd w:val="clear" w:color="auto" w:fill="auto"/>
            <w:noWrap/>
            <w:vAlign w:val="center"/>
            <w:tcPrChange w:id="359"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4F351873" w14:textId="76391A11" w:rsidR="00954C60" w:rsidRDefault="00954C60" w:rsidP="0083222E">
            <w:pPr>
              <w:jc w:val="right"/>
              <w:rPr>
                <w:rFonts w:ascii="Verdana" w:hAnsi="Verdana"/>
                <w:color w:val="000000"/>
                <w:sz w:val="20"/>
                <w:szCs w:val="20"/>
              </w:rPr>
            </w:pPr>
            <w:r>
              <w:rPr>
                <w:rFonts w:ascii="Verdana" w:hAnsi="Verdana"/>
                <w:color w:val="000000"/>
                <w:sz w:val="20"/>
                <w:szCs w:val="20"/>
              </w:rPr>
              <w:t>7.320</w:t>
            </w:r>
          </w:p>
        </w:tc>
      </w:tr>
      <w:tr w:rsidR="00954C60" w14:paraId="71CB1CC8" w14:textId="77777777" w:rsidTr="00954C60">
        <w:trPr>
          <w:trHeight w:val="510"/>
          <w:trPrChange w:id="360" w:author="Mateja Pompe" w:date="2021-01-04T11:08:00Z">
            <w:trPr>
              <w:trHeight w:val="510"/>
            </w:trPr>
          </w:trPrChange>
        </w:trPr>
        <w:tc>
          <w:tcPr>
            <w:tcW w:w="8359"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361" w:author="Mateja Pompe" w:date="2021-01-04T11:08:00Z">
              <w:tcPr>
                <w:tcW w:w="55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1D865148" w14:textId="77777777" w:rsidR="00954C60" w:rsidRDefault="00954C60" w:rsidP="00787725">
            <w:pPr>
              <w:jc w:val="right"/>
              <w:rPr>
                <w:rFonts w:ascii="Verdana" w:hAnsi="Verdana"/>
                <w:color w:val="000000"/>
                <w:sz w:val="20"/>
                <w:szCs w:val="20"/>
                <w:lang w:eastAsia="sl-SI"/>
              </w:rPr>
            </w:pPr>
            <w:r>
              <w:rPr>
                <w:rFonts w:ascii="Verdana" w:hAnsi="Verdana"/>
                <w:color w:val="000000"/>
                <w:sz w:val="20"/>
                <w:szCs w:val="20"/>
              </w:rPr>
              <w:t>EUR (z DDV)</w:t>
            </w:r>
          </w:p>
        </w:tc>
        <w:tc>
          <w:tcPr>
            <w:tcW w:w="4536" w:type="dxa"/>
            <w:tcBorders>
              <w:top w:val="single" w:sz="4" w:space="0" w:color="auto"/>
              <w:left w:val="nil"/>
              <w:bottom w:val="single" w:sz="4" w:space="0" w:color="auto"/>
              <w:right w:val="single" w:sz="4" w:space="0" w:color="auto"/>
            </w:tcBorders>
            <w:shd w:val="clear" w:color="auto" w:fill="auto"/>
            <w:vAlign w:val="center"/>
            <w:hideMark/>
            <w:tcPrChange w:id="362" w:author="Mateja Pompe" w:date="2021-01-04T11:08:00Z">
              <w:tcPr>
                <w:tcW w:w="3118" w:type="dxa"/>
                <w:tcBorders>
                  <w:top w:val="single" w:sz="4" w:space="0" w:color="auto"/>
                  <w:left w:val="nil"/>
                  <w:bottom w:val="single" w:sz="4" w:space="0" w:color="auto"/>
                  <w:right w:val="single" w:sz="4" w:space="0" w:color="auto"/>
                </w:tcBorders>
                <w:shd w:val="clear" w:color="auto" w:fill="auto"/>
                <w:vAlign w:val="center"/>
                <w:hideMark/>
              </w:tcPr>
            </w:tcPrChange>
          </w:tcPr>
          <w:p w14:paraId="44E900D0" w14:textId="4374C21F" w:rsidR="00954C60" w:rsidRDefault="00954C60" w:rsidP="00787725">
            <w:pPr>
              <w:jc w:val="center"/>
              <w:rPr>
                <w:rFonts w:ascii="Verdana" w:hAnsi="Verdana"/>
                <w:b/>
                <w:bCs/>
                <w:color w:val="000000"/>
                <w:sz w:val="20"/>
                <w:szCs w:val="20"/>
              </w:rPr>
            </w:pPr>
            <w:r>
              <w:rPr>
                <w:rFonts w:ascii="Verdana" w:hAnsi="Verdana"/>
                <w:b/>
                <w:bCs/>
                <w:color w:val="000000"/>
                <w:sz w:val="20"/>
                <w:szCs w:val="20"/>
              </w:rPr>
              <w:t>Skupaj</w:t>
            </w:r>
            <w:r>
              <w:rPr>
                <w:rFonts w:ascii="Verdana" w:hAnsi="Verdana"/>
                <w:b/>
                <w:bCs/>
                <w:color w:val="000000"/>
                <w:sz w:val="20"/>
                <w:szCs w:val="20"/>
              </w:rPr>
              <w:br/>
            </w:r>
            <w:ins w:id="363" w:author="Mateja Pompe" w:date="2021-01-04T11:10:00Z">
              <w:r>
                <w:rPr>
                  <w:rFonts w:ascii="Verdana" w:hAnsi="Verdana"/>
                  <w:b/>
                  <w:bCs/>
                  <w:color w:val="000000"/>
                  <w:sz w:val="20"/>
                  <w:szCs w:val="20"/>
                </w:rPr>
                <w:t>v letu 2021</w:t>
              </w:r>
            </w:ins>
            <w:del w:id="364" w:author="Mateja Pompe" w:date="2021-01-04T11:10:00Z">
              <w:r w:rsidDel="00954C60">
                <w:rPr>
                  <w:rFonts w:ascii="Verdana" w:hAnsi="Verdana"/>
                  <w:b/>
                  <w:bCs/>
                  <w:color w:val="000000"/>
                  <w:sz w:val="20"/>
                  <w:szCs w:val="20"/>
                </w:rPr>
                <w:delText>od 9/2020</w:delText>
              </w:r>
              <w:r w:rsidDel="00954C60">
                <w:rPr>
                  <w:color w:val="000000"/>
                  <w:sz w:val="16"/>
                  <w:szCs w:val="16"/>
                </w:rPr>
                <w:delText> </w:delText>
              </w:r>
              <w:r w:rsidDel="00954C60">
                <w:rPr>
                  <w:rFonts w:ascii="Verdana" w:hAnsi="Verdana"/>
                  <w:b/>
                  <w:bCs/>
                  <w:color w:val="000000"/>
                  <w:sz w:val="20"/>
                  <w:szCs w:val="20"/>
                </w:rPr>
                <w:delText xml:space="preserve"> do 6/2021</w:delText>
              </w:r>
            </w:del>
          </w:p>
        </w:tc>
      </w:tr>
      <w:tr w:rsidR="00954C60" w14:paraId="6BD7DE06" w14:textId="77777777" w:rsidTr="00954C60">
        <w:trPr>
          <w:trHeight w:val="300"/>
          <w:trPrChange w:id="365"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366"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3BC510F1" w14:textId="77777777" w:rsidR="00954C60" w:rsidRDefault="00954C60" w:rsidP="0083222E">
            <w:pPr>
              <w:rPr>
                <w:rFonts w:ascii="Verdana" w:hAnsi="Verdana"/>
                <w:color w:val="000000"/>
                <w:sz w:val="20"/>
                <w:szCs w:val="20"/>
              </w:rPr>
            </w:pPr>
            <w:r>
              <w:rPr>
                <w:rFonts w:ascii="Verdana" w:hAnsi="Verdana"/>
                <w:color w:val="000000"/>
                <w:sz w:val="20"/>
                <w:szCs w:val="20"/>
              </w:rPr>
              <w:t>GP 2</w:t>
            </w:r>
          </w:p>
        </w:tc>
        <w:tc>
          <w:tcPr>
            <w:tcW w:w="4536" w:type="dxa"/>
            <w:tcBorders>
              <w:top w:val="nil"/>
              <w:left w:val="nil"/>
              <w:bottom w:val="single" w:sz="4" w:space="0" w:color="auto"/>
              <w:right w:val="single" w:sz="4" w:space="0" w:color="auto"/>
            </w:tcBorders>
            <w:shd w:val="clear" w:color="auto" w:fill="auto"/>
            <w:noWrap/>
            <w:vAlign w:val="center"/>
            <w:tcPrChange w:id="367"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1227B736" w14:textId="7777DB43" w:rsidR="00954C60" w:rsidRDefault="00954C60" w:rsidP="0083222E">
            <w:pPr>
              <w:jc w:val="right"/>
              <w:rPr>
                <w:rFonts w:ascii="Verdana" w:hAnsi="Verdana"/>
                <w:color w:val="000000"/>
                <w:sz w:val="20"/>
                <w:szCs w:val="20"/>
              </w:rPr>
            </w:pPr>
            <w:r>
              <w:rPr>
                <w:rFonts w:ascii="Verdana" w:hAnsi="Verdana"/>
                <w:color w:val="000000"/>
                <w:sz w:val="20"/>
                <w:szCs w:val="20"/>
              </w:rPr>
              <w:t>7.320</w:t>
            </w:r>
          </w:p>
        </w:tc>
      </w:tr>
      <w:tr w:rsidR="00954C60" w14:paraId="250BFF4C" w14:textId="77777777" w:rsidTr="00954C60">
        <w:trPr>
          <w:trHeight w:val="300"/>
          <w:trPrChange w:id="368"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369"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536D8AA8" w14:textId="77777777" w:rsidR="00954C60" w:rsidRDefault="00954C60" w:rsidP="0083222E">
            <w:pPr>
              <w:rPr>
                <w:rFonts w:ascii="Verdana" w:hAnsi="Verdana"/>
                <w:color w:val="000000"/>
                <w:sz w:val="20"/>
                <w:szCs w:val="20"/>
              </w:rPr>
            </w:pPr>
            <w:r>
              <w:rPr>
                <w:rFonts w:ascii="Verdana" w:hAnsi="Verdana"/>
                <w:color w:val="000000"/>
                <w:sz w:val="20"/>
                <w:szCs w:val="20"/>
              </w:rPr>
              <w:t>GP 3</w:t>
            </w:r>
          </w:p>
        </w:tc>
        <w:tc>
          <w:tcPr>
            <w:tcW w:w="4536" w:type="dxa"/>
            <w:tcBorders>
              <w:top w:val="nil"/>
              <w:left w:val="nil"/>
              <w:bottom w:val="single" w:sz="4" w:space="0" w:color="auto"/>
              <w:right w:val="single" w:sz="4" w:space="0" w:color="auto"/>
            </w:tcBorders>
            <w:shd w:val="clear" w:color="auto" w:fill="auto"/>
            <w:noWrap/>
            <w:vAlign w:val="center"/>
            <w:tcPrChange w:id="370"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2C6D4040" w14:textId="0A4F51BB" w:rsidR="00954C60" w:rsidRDefault="00954C60" w:rsidP="0083222E">
            <w:pPr>
              <w:jc w:val="right"/>
              <w:rPr>
                <w:rFonts w:ascii="Verdana" w:hAnsi="Verdana"/>
                <w:color w:val="000000"/>
                <w:sz w:val="20"/>
                <w:szCs w:val="20"/>
              </w:rPr>
            </w:pPr>
            <w:r>
              <w:rPr>
                <w:rFonts w:ascii="Verdana" w:hAnsi="Verdana"/>
                <w:color w:val="000000"/>
                <w:sz w:val="20"/>
                <w:szCs w:val="20"/>
              </w:rPr>
              <w:t>9.760</w:t>
            </w:r>
          </w:p>
        </w:tc>
      </w:tr>
      <w:tr w:rsidR="00954C60" w14:paraId="2952F480" w14:textId="77777777" w:rsidTr="00954C60">
        <w:trPr>
          <w:trHeight w:val="300"/>
          <w:trPrChange w:id="371"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372"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584DC0C1" w14:textId="77777777" w:rsidR="00954C60" w:rsidRDefault="00954C60" w:rsidP="0083222E">
            <w:pPr>
              <w:rPr>
                <w:rFonts w:ascii="Verdana" w:hAnsi="Verdana"/>
                <w:color w:val="000000"/>
                <w:sz w:val="20"/>
                <w:szCs w:val="20"/>
              </w:rPr>
            </w:pPr>
            <w:r>
              <w:rPr>
                <w:rFonts w:ascii="Verdana" w:hAnsi="Verdana"/>
                <w:color w:val="000000"/>
                <w:sz w:val="20"/>
                <w:szCs w:val="20"/>
              </w:rPr>
              <w:t>GP 5</w:t>
            </w:r>
          </w:p>
        </w:tc>
        <w:tc>
          <w:tcPr>
            <w:tcW w:w="4536" w:type="dxa"/>
            <w:tcBorders>
              <w:top w:val="nil"/>
              <w:left w:val="nil"/>
              <w:bottom w:val="single" w:sz="4" w:space="0" w:color="auto"/>
              <w:right w:val="single" w:sz="4" w:space="0" w:color="auto"/>
            </w:tcBorders>
            <w:shd w:val="clear" w:color="auto" w:fill="auto"/>
            <w:noWrap/>
            <w:vAlign w:val="center"/>
            <w:tcPrChange w:id="373"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39E88428" w14:textId="6C5BF480" w:rsidR="00954C60" w:rsidRDefault="00954C60" w:rsidP="0083222E">
            <w:pPr>
              <w:jc w:val="right"/>
              <w:rPr>
                <w:rFonts w:ascii="Verdana" w:hAnsi="Verdana"/>
                <w:color w:val="000000"/>
                <w:sz w:val="20"/>
                <w:szCs w:val="20"/>
              </w:rPr>
            </w:pPr>
            <w:r>
              <w:rPr>
                <w:rFonts w:ascii="Verdana" w:hAnsi="Verdana"/>
                <w:color w:val="000000"/>
                <w:sz w:val="20"/>
                <w:szCs w:val="20"/>
              </w:rPr>
              <w:t>3.660</w:t>
            </w:r>
          </w:p>
        </w:tc>
      </w:tr>
      <w:tr w:rsidR="00954C60" w14:paraId="3BFB0B62" w14:textId="77777777" w:rsidTr="00954C60">
        <w:trPr>
          <w:trHeight w:val="300"/>
          <w:trPrChange w:id="374"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375"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6E7AA60B" w14:textId="77777777" w:rsidR="00954C60" w:rsidRDefault="00954C60" w:rsidP="0083222E">
            <w:pPr>
              <w:rPr>
                <w:rFonts w:ascii="Verdana" w:hAnsi="Verdana"/>
                <w:color w:val="000000"/>
                <w:sz w:val="20"/>
                <w:szCs w:val="20"/>
              </w:rPr>
            </w:pPr>
            <w:r>
              <w:rPr>
                <w:rFonts w:ascii="Verdana" w:hAnsi="Verdana"/>
                <w:color w:val="000000"/>
                <w:sz w:val="20"/>
                <w:szCs w:val="20"/>
              </w:rPr>
              <w:t>Dom upokojencev</w:t>
            </w:r>
          </w:p>
        </w:tc>
        <w:tc>
          <w:tcPr>
            <w:tcW w:w="4536" w:type="dxa"/>
            <w:tcBorders>
              <w:top w:val="nil"/>
              <w:left w:val="nil"/>
              <w:bottom w:val="single" w:sz="4" w:space="0" w:color="auto"/>
              <w:right w:val="single" w:sz="4" w:space="0" w:color="auto"/>
            </w:tcBorders>
            <w:shd w:val="clear" w:color="auto" w:fill="auto"/>
            <w:noWrap/>
            <w:vAlign w:val="center"/>
            <w:tcPrChange w:id="376"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7240E223" w14:textId="79286614" w:rsidR="00954C60" w:rsidRDefault="00954C60" w:rsidP="0083222E">
            <w:pPr>
              <w:jc w:val="right"/>
              <w:rPr>
                <w:rFonts w:ascii="Verdana" w:hAnsi="Verdana"/>
                <w:color w:val="000000"/>
                <w:sz w:val="20"/>
                <w:szCs w:val="20"/>
              </w:rPr>
            </w:pPr>
            <w:r>
              <w:rPr>
                <w:rFonts w:ascii="Verdana" w:hAnsi="Verdana"/>
                <w:color w:val="000000"/>
                <w:sz w:val="20"/>
                <w:szCs w:val="20"/>
              </w:rPr>
              <w:t>3.660</w:t>
            </w:r>
          </w:p>
        </w:tc>
      </w:tr>
      <w:tr w:rsidR="00954C60" w14:paraId="4B6A2539" w14:textId="77777777" w:rsidTr="00954C60">
        <w:trPr>
          <w:trHeight w:val="300"/>
          <w:trPrChange w:id="377"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378"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28F07BB4" w14:textId="77777777" w:rsidR="00954C60" w:rsidRDefault="00954C60" w:rsidP="0083222E">
            <w:pPr>
              <w:rPr>
                <w:rFonts w:ascii="Verdana" w:hAnsi="Verdana"/>
                <w:b/>
                <w:bCs/>
                <w:color w:val="000000"/>
                <w:sz w:val="20"/>
                <w:szCs w:val="20"/>
              </w:rPr>
            </w:pPr>
            <w:r>
              <w:rPr>
                <w:rFonts w:ascii="Verdana" w:hAnsi="Verdana"/>
                <w:b/>
                <w:bCs/>
                <w:color w:val="000000"/>
                <w:sz w:val="20"/>
                <w:szCs w:val="20"/>
              </w:rPr>
              <w:t>ELEKTROENERGETSKO OMREŽJE</w:t>
            </w:r>
          </w:p>
        </w:tc>
        <w:tc>
          <w:tcPr>
            <w:tcW w:w="4536" w:type="dxa"/>
            <w:tcBorders>
              <w:top w:val="nil"/>
              <w:left w:val="nil"/>
              <w:bottom w:val="single" w:sz="4" w:space="0" w:color="auto"/>
              <w:right w:val="single" w:sz="4" w:space="0" w:color="auto"/>
            </w:tcBorders>
            <w:shd w:val="clear" w:color="auto" w:fill="auto"/>
            <w:noWrap/>
            <w:vAlign w:val="center"/>
            <w:tcPrChange w:id="379"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2CC67EB6" w14:textId="002C7061" w:rsidR="00954C60" w:rsidRDefault="00954C60" w:rsidP="0083222E">
            <w:pPr>
              <w:jc w:val="right"/>
              <w:rPr>
                <w:rFonts w:ascii="Verdana" w:hAnsi="Verdana"/>
                <w:b/>
                <w:bCs/>
                <w:color w:val="000000"/>
                <w:sz w:val="20"/>
                <w:szCs w:val="20"/>
              </w:rPr>
            </w:pPr>
            <w:r>
              <w:rPr>
                <w:rFonts w:ascii="Verdana" w:hAnsi="Verdana"/>
                <w:b/>
                <w:bCs/>
                <w:color w:val="000000"/>
                <w:sz w:val="20"/>
                <w:szCs w:val="20"/>
              </w:rPr>
              <w:t>79.300</w:t>
            </w:r>
          </w:p>
        </w:tc>
      </w:tr>
      <w:tr w:rsidR="00954C60" w14:paraId="07394309" w14:textId="77777777" w:rsidTr="00954C60">
        <w:trPr>
          <w:trHeight w:val="300"/>
          <w:trPrChange w:id="380"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381"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4222D386" w14:textId="77777777" w:rsidR="00954C60" w:rsidRDefault="00954C60" w:rsidP="0083222E">
            <w:pPr>
              <w:rPr>
                <w:rFonts w:ascii="Verdana" w:hAnsi="Verdana"/>
                <w:color w:val="000000"/>
                <w:sz w:val="20"/>
                <w:szCs w:val="20"/>
              </w:rPr>
            </w:pPr>
            <w:r>
              <w:rPr>
                <w:rFonts w:ascii="Verdana" w:hAnsi="Verdana"/>
                <w:color w:val="000000"/>
                <w:sz w:val="20"/>
                <w:szCs w:val="20"/>
              </w:rPr>
              <w:t>Elektro kabelska kanalizacija</w:t>
            </w:r>
          </w:p>
        </w:tc>
        <w:tc>
          <w:tcPr>
            <w:tcW w:w="4536" w:type="dxa"/>
            <w:tcBorders>
              <w:top w:val="nil"/>
              <w:left w:val="nil"/>
              <w:bottom w:val="single" w:sz="4" w:space="0" w:color="auto"/>
              <w:right w:val="single" w:sz="4" w:space="0" w:color="auto"/>
            </w:tcBorders>
            <w:shd w:val="clear" w:color="auto" w:fill="auto"/>
            <w:noWrap/>
            <w:vAlign w:val="center"/>
            <w:tcPrChange w:id="382"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4D199106" w14:textId="6D2226EF" w:rsidR="00954C60" w:rsidRDefault="00954C60" w:rsidP="0083222E">
            <w:pPr>
              <w:jc w:val="right"/>
              <w:rPr>
                <w:rFonts w:ascii="Verdana" w:hAnsi="Verdana"/>
                <w:color w:val="000000"/>
                <w:sz w:val="20"/>
                <w:szCs w:val="20"/>
              </w:rPr>
            </w:pPr>
            <w:r>
              <w:rPr>
                <w:rFonts w:ascii="Verdana" w:hAnsi="Verdana"/>
                <w:color w:val="000000"/>
                <w:sz w:val="20"/>
                <w:szCs w:val="20"/>
              </w:rPr>
              <w:t>48.800</w:t>
            </w:r>
          </w:p>
        </w:tc>
      </w:tr>
      <w:tr w:rsidR="00954C60" w14:paraId="61C40911" w14:textId="77777777" w:rsidTr="00954C60">
        <w:trPr>
          <w:trHeight w:val="300"/>
          <w:trPrChange w:id="383" w:author="Mateja Pompe" w:date="2021-01-04T11:08:00Z">
            <w:trPr>
              <w:trHeight w:val="30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384"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3ACD6924" w14:textId="77777777" w:rsidR="00954C60" w:rsidRDefault="00954C60" w:rsidP="0083222E">
            <w:pPr>
              <w:rPr>
                <w:rFonts w:ascii="Verdana" w:hAnsi="Verdana"/>
                <w:color w:val="000000"/>
                <w:sz w:val="20"/>
                <w:szCs w:val="20"/>
              </w:rPr>
            </w:pPr>
            <w:r>
              <w:rPr>
                <w:rFonts w:ascii="Verdana" w:hAnsi="Verdana"/>
                <w:color w:val="000000"/>
                <w:sz w:val="20"/>
                <w:szCs w:val="20"/>
              </w:rPr>
              <w:t>NN kabel in NN oprema</w:t>
            </w:r>
          </w:p>
        </w:tc>
        <w:tc>
          <w:tcPr>
            <w:tcW w:w="4536" w:type="dxa"/>
            <w:tcBorders>
              <w:top w:val="nil"/>
              <w:left w:val="nil"/>
              <w:bottom w:val="single" w:sz="4" w:space="0" w:color="auto"/>
              <w:right w:val="single" w:sz="4" w:space="0" w:color="auto"/>
            </w:tcBorders>
            <w:shd w:val="clear" w:color="auto" w:fill="auto"/>
            <w:noWrap/>
            <w:vAlign w:val="center"/>
            <w:tcPrChange w:id="385"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75475EBF" w14:textId="1BB5C115" w:rsidR="00954C60" w:rsidRDefault="00954C60" w:rsidP="0083222E">
            <w:pPr>
              <w:jc w:val="right"/>
              <w:rPr>
                <w:rFonts w:ascii="Verdana" w:hAnsi="Verdana"/>
                <w:color w:val="000000"/>
                <w:sz w:val="20"/>
                <w:szCs w:val="20"/>
              </w:rPr>
            </w:pPr>
            <w:r>
              <w:rPr>
                <w:rFonts w:ascii="Verdana" w:hAnsi="Verdana"/>
                <w:color w:val="000000"/>
                <w:sz w:val="20"/>
                <w:szCs w:val="20"/>
              </w:rPr>
              <w:t>30.500</w:t>
            </w:r>
          </w:p>
        </w:tc>
      </w:tr>
      <w:tr w:rsidR="00954C60" w14:paraId="07FF9332" w14:textId="77777777" w:rsidTr="00954C60">
        <w:trPr>
          <w:trHeight w:val="540"/>
          <w:trPrChange w:id="386" w:author="Mateja Pompe" w:date="2021-01-04T11:08:00Z">
            <w:trPr>
              <w:trHeight w:val="54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387"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389CCBFC" w14:textId="77777777" w:rsidR="00954C60" w:rsidRDefault="00954C60" w:rsidP="0083222E">
            <w:pPr>
              <w:jc w:val="center"/>
              <w:rPr>
                <w:rFonts w:ascii="Verdana" w:hAnsi="Verdana"/>
                <w:b/>
                <w:bCs/>
                <w:color w:val="000000"/>
                <w:sz w:val="20"/>
                <w:szCs w:val="20"/>
              </w:rPr>
            </w:pPr>
            <w:r>
              <w:rPr>
                <w:rFonts w:ascii="Verdana" w:hAnsi="Verdana"/>
                <w:b/>
                <w:bCs/>
                <w:color w:val="000000"/>
                <w:sz w:val="20"/>
                <w:szCs w:val="20"/>
              </w:rPr>
              <w:t>SKUPAJ OSTALA INFRASTRUKTURA</w:t>
            </w:r>
          </w:p>
        </w:tc>
        <w:tc>
          <w:tcPr>
            <w:tcW w:w="4536" w:type="dxa"/>
            <w:tcBorders>
              <w:top w:val="nil"/>
              <w:left w:val="nil"/>
              <w:bottom w:val="single" w:sz="4" w:space="0" w:color="auto"/>
              <w:right w:val="single" w:sz="4" w:space="0" w:color="auto"/>
            </w:tcBorders>
            <w:shd w:val="clear" w:color="auto" w:fill="auto"/>
            <w:noWrap/>
            <w:vAlign w:val="center"/>
            <w:tcPrChange w:id="388"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724A5138" w14:textId="5B22EA43" w:rsidR="00954C60" w:rsidRDefault="00954C60" w:rsidP="0083222E">
            <w:pPr>
              <w:jc w:val="right"/>
              <w:rPr>
                <w:rFonts w:ascii="Verdana" w:hAnsi="Verdana"/>
                <w:b/>
                <w:bCs/>
                <w:color w:val="000000"/>
                <w:sz w:val="20"/>
                <w:szCs w:val="20"/>
              </w:rPr>
            </w:pPr>
            <w:r>
              <w:rPr>
                <w:rFonts w:ascii="Verdana" w:hAnsi="Verdana"/>
                <w:b/>
                <w:bCs/>
                <w:color w:val="000000"/>
                <w:sz w:val="20"/>
                <w:szCs w:val="20"/>
              </w:rPr>
              <w:t>597.800</w:t>
            </w:r>
          </w:p>
        </w:tc>
      </w:tr>
      <w:tr w:rsidR="00954C60" w14:paraId="1546A80C" w14:textId="77777777" w:rsidTr="00954C60">
        <w:trPr>
          <w:trHeight w:val="570"/>
          <w:trPrChange w:id="389" w:author="Mateja Pompe" w:date="2021-01-04T11:08:00Z">
            <w:trPr>
              <w:trHeight w:val="570"/>
            </w:trPr>
          </w:trPrChange>
        </w:trPr>
        <w:tc>
          <w:tcPr>
            <w:tcW w:w="8359" w:type="dxa"/>
            <w:tcBorders>
              <w:top w:val="nil"/>
              <w:left w:val="single" w:sz="4" w:space="0" w:color="auto"/>
              <w:bottom w:val="single" w:sz="4" w:space="0" w:color="auto"/>
              <w:right w:val="single" w:sz="4" w:space="0" w:color="auto"/>
            </w:tcBorders>
            <w:shd w:val="clear" w:color="auto" w:fill="auto"/>
            <w:vAlign w:val="center"/>
            <w:hideMark/>
            <w:tcPrChange w:id="390" w:author="Mateja Pompe" w:date="2021-01-04T11:08:00Z">
              <w:tcPr>
                <w:tcW w:w="5524" w:type="dxa"/>
                <w:tcBorders>
                  <w:top w:val="nil"/>
                  <w:left w:val="single" w:sz="4" w:space="0" w:color="auto"/>
                  <w:bottom w:val="single" w:sz="4" w:space="0" w:color="auto"/>
                  <w:right w:val="single" w:sz="4" w:space="0" w:color="auto"/>
                </w:tcBorders>
                <w:shd w:val="clear" w:color="auto" w:fill="auto"/>
                <w:vAlign w:val="center"/>
                <w:hideMark/>
              </w:tcPr>
            </w:tcPrChange>
          </w:tcPr>
          <w:p w14:paraId="63838382" w14:textId="43EE6D3D" w:rsidR="00954C60" w:rsidRDefault="00954C60" w:rsidP="00A73E1D">
            <w:pPr>
              <w:ind w:firstLineChars="100" w:firstLine="200"/>
              <w:jc w:val="center"/>
              <w:rPr>
                <w:rFonts w:ascii="Verdana" w:hAnsi="Verdana"/>
                <w:b/>
                <w:bCs/>
                <w:color w:val="000000"/>
                <w:sz w:val="20"/>
                <w:szCs w:val="20"/>
              </w:rPr>
            </w:pPr>
            <w:r>
              <w:rPr>
                <w:rFonts w:ascii="Verdana" w:hAnsi="Verdana"/>
                <w:b/>
                <w:bCs/>
                <w:color w:val="000000"/>
                <w:sz w:val="20"/>
                <w:szCs w:val="20"/>
              </w:rPr>
              <w:t>SKUPAJ OCENA VSEH STROŠKOV INFRASTRUKTURE</w:t>
            </w:r>
          </w:p>
        </w:tc>
        <w:tc>
          <w:tcPr>
            <w:tcW w:w="4536" w:type="dxa"/>
            <w:tcBorders>
              <w:top w:val="nil"/>
              <w:left w:val="nil"/>
              <w:bottom w:val="single" w:sz="4" w:space="0" w:color="auto"/>
              <w:right w:val="single" w:sz="4" w:space="0" w:color="auto"/>
            </w:tcBorders>
            <w:shd w:val="clear" w:color="auto" w:fill="auto"/>
            <w:noWrap/>
            <w:vAlign w:val="center"/>
            <w:tcPrChange w:id="391" w:author="Mateja Pompe" w:date="2021-01-04T11:08:00Z">
              <w:tcPr>
                <w:tcW w:w="3118" w:type="dxa"/>
                <w:tcBorders>
                  <w:top w:val="nil"/>
                  <w:left w:val="nil"/>
                  <w:bottom w:val="single" w:sz="4" w:space="0" w:color="auto"/>
                  <w:right w:val="single" w:sz="4" w:space="0" w:color="auto"/>
                </w:tcBorders>
                <w:shd w:val="clear" w:color="auto" w:fill="auto"/>
                <w:noWrap/>
                <w:vAlign w:val="center"/>
              </w:tcPr>
            </w:tcPrChange>
          </w:tcPr>
          <w:p w14:paraId="4758EF10" w14:textId="27486459" w:rsidR="00954C60" w:rsidRPr="00DD59C8" w:rsidRDefault="000A015A" w:rsidP="00A73E1D">
            <w:pPr>
              <w:jc w:val="right"/>
              <w:rPr>
                <w:rFonts w:ascii="Verdana" w:hAnsi="Verdana"/>
                <w:b/>
                <w:bCs/>
                <w:color w:val="000000"/>
                <w:sz w:val="22"/>
                <w:szCs w:val="22"/>
                <w:highlight w:val="yellow"/>
              </w:rPr>
            </w:pPr>
            <w:r w:rsidRPr="000A015A">
              <w:rPr>
                <w:rFonts w:ascii="Verdana" w:hAnsi="Verdana"/>
                <w:b/>
                <w:bCs/>
                <w:color w:val="000000"/>
                <w:sz w:val="22"/>
                <w:szCs w:val="22"/>
              </w:rPr>
              <w:t>2.479.853</w:t>
            </w:r>
          </w:p>
        </w:tc>
      </w:tr>
    </w:tbl>
    <w:p w14:paraId="0F52871D" w14:textId="77777777" w:rsidR="0037109F" w:rsidRDefault="0037109F" w:rsidP="00DF3768">
      <w:pPr>
        <w:jc w:val="both"/>
        <w:rPr>
          <w:rFonts w:ascii="Verdana" w:hAnsi="Verdana"/>
          <w:sz w:val="20"/>
          <w:szCs w:val="20"/>
        </w:rPr>
      </w:pPr>
    </w:p>
    <w:p w14:paraId="181C102E" w14:textId="77777777" w:rsidR="00787725" w:rsidRDefault="00787725" w:rsidP="00DF3768">
      <w:pPr>
        <w:jc w:val="both"/>
        <w:rPr>
          <w:rFonts w:ascii="Verdana" w:hAnsi="Verdana"/>
          <w:sz w:val="20"/>
          <w:szCs w:val="20"/>
        </w:rPr>
      </w:pPr>
    </w:p>
    <w:p w14:paraId="5CD9C5D3" w14:textId="77777777" w:rsidR="00787725" w:rsidRDefault="00787725" w:rsidP="00DF3768">
      <w:pPr>
        <w:jc w:val="both"/>
        <w:rPr>
          <w:rFonts w:ascii="Verdana" w:hAnsi="Verdana"/>
          <w:sz w:val="20"/>
          <w:szCs w:val="20"/>
        </w:rPr>
      </w:pPr>
    </w:p>
    <w:p w14:paraId="298708BE" w14:textId="77777777" w:rsidR="00787725" w:rsidRDefault="00787725" w:rsidP="00DF3768">
      <w:pPr>
        <w:jc w:val="both"/>
        <w:rPr>
          <w:rFonts w:ascii="Verdana" w:hAnsi="Verdana"/>
          <w:sz w:val="20"/>
          <w:szCs w:val="20"/>
        </w:rPr>
      </w:pPr>
    </w:p>
    <w:p w14:paraId="3C6739BD" w14:textId="77777777" w:rsidR="00787725" w:rsidRDefault="00787725" w:rsidP="00DF3768">
      <w:pPr>
        <w:jc w:val="both"/>
        <w:rPr>
          <w:rFonts w:ascii="Verdana" w:hAnsi="Verdana"/>
          <w:sz w:val="20"/>
          <w:szCs w:val="20"/>
        </w:rPr>
      </w:pPr>
    </w:p>
    <w:p w14:paraId="5F1EE3E5" w14:textId="77777777" w:rsidR="00787725" w:rsidRDefault="00787725" w:rsidP="00DF3768">
      <w:pPr>
        <w:jc w:val="both"/>
        <w:rPr>
          <w:rFonts w:ascii="Verdana" w:hAnsi="Verdana"/>
          <w:sz w:val="20"/>
          <w:szCs w:val="20"/>
        </w:rPr>
      </w:pPr>
    </w:p>
    <w:p w14:paraId="3F19B909" w14:textId="77777777" w:rsidR="00787725" w:rsidRDefault="00787725" w:rsidP="00DF3768">
      <w:pPr>
        <w:jc w:val="both"/>
        <w:rPr>
          <w:rFonts w:ascii="Verdana" w:hAnsi="Verdana"/>
          <w:sz w:val="20"/>
          <w:szCs w:val="20"/>
        </w:rPr>
      </w:pPr>
    </w:p>
    <w:p w14:paraId="58DC56E0" w14:textId="77777777" w:rsidR="00787725" w:rsidRDefault="00787725" w:rsidP="00DF3768">
      <w:pPr>
        <w:jc w:val="both"/>
        <w:rPr>
          <w:rFonts w:ascii="Verdana" w:hAnsi="Verdana"/>
          <w:sz w:val="20"/>
          <w:szCs w:val="20"/>
        </w:rPr>
      </w:pPr>
    </w:p>
    <w:p w14:paraId="17FDA997" w14:textId="77777777" w:rsidR="00787725" w:rsidRDefault="00787725" w:rsidP="00DF3768">
      <w:pPr>
        <w:jc w:val="both"/>
        <w:rPr>
          <w:rFonts w:ascii="Verdana" w:hAnsi="Verdana"/>
          <w:sz w:val="20"/>
          <w:szCs w:val="20"/>
        </w:rPr>
      </w:pPr>
    </w:p>
    <w:p w14:paraId="795FD401" w14:textId="77777777" w:rsidR="00787725" w:rsidRDefault="00787725" w:rsidP="00DF3768">
      <w:pPr>
        <w:jc w:val="both"/>
        <w:rPr>
          <w:rFonts w:ascii="Verdana" w:hAnsi="Verdana"/>
          <w:sz w:val="20"/>
          <w:szCs w:val="20"/>
        </w:rPr>
      </w:pPr>
    </w:p>
    <w:p w14:paraId="6C551582" w14:textId="77777777" w:rsidR="00787725" w:rsidRDefault="00787725" w:rsidP="00DF3768">
      <w:pPr>
        <w:jc w:val="both"/>
        <w:rPr>
          <w:rFonts w:ascii="Verdana" w:hAnsi="Verdana"/>
          <w:sz w:val="20"/>
          <w:szCs w:val="20"/>
        </w:rPr>
      </w:pPr>
    </w:p>
    <w:p w14:paraId="172712D7" w14:textId="77777777" w:rsidR="00787725" w:rsidRDefault="00787725" w:rsidP="00DF3768">
      <w:pPr>
        <w:jc w:val="both"/>
        <w:rPr>
          <w:rFonts w:ascii="Verdana" w:hAnsi="Verdana"/>
          <w:sz w:val="20"/>
          <w:szCs w:val="20"/>
        </w:rPr>
      </w:pPr>
    </w:p>
    <w:p w14:paraId="510A8A43" w14:textId="77777777" w:rsidR="00787725" w:rsidRDefault="00787725" w:rsidP="00DF3768">
      <w:pPr>
        <w:jc w:val="both"/>
        <w:rPr>
          <w:rFonts w:ascii="Verdana" w:hAnsi="Verdana"/>
          <w:sz w:val="20"/>
          <w:szCs w:val="20"/>
        </w:rPr>
      </w:pPr>
    </w:p>
    <w:p w14:paraId="1C67031C" w14:textId="77777777" w:rsidR="00787725" w:rsidRDefault="00787725" w:rsidP="00DF3768">
      <w:pPr>
        <w:jc w:val="both"/>
        <w:rPr>
          <w:rFonts w:ascii="Verdana" w:hAnsi="Verdana"/>
          <w:sz w:val="20"/>
          <w:szCs w:val="20"/>
        </w:rPr>
      </w:pPr>
    </w:p>
    <w:p w14:paraId="36EF09B0" w14:textId="77777777" w:rsidR="00787725" w:rsidRDefault="00787725" w:rsidP="00DF3768">
      <w:pPr>
        <w:jc w:val="both"/>
        <w:rPr>
          <w:rFonts w:ascii="Verdana" w:hAnsi="Verdana"/>
          <w:sz w:val="20"/>
          <w:szCs w:val="20"/>
        </w:rPr>
      </w:pPr>
    </w:p>
    <w:p w14:paraId="0B53677A" w14:textId="77777777" w:rsidR="00787725" w:rsidRDefault="00787725" w:rsidP="00DF3768">
      <w:pPr>
        <w:jc w:val="both"/>
        <w:rPr>
          <w:rFonts w:ascii="Verdana" w:hAnsi="Verdana"/>
          <w:sz w:val="20"/>
          <w:szCs w:val="20"/>
        </w:rPr>
      </w:pPr>
    </w:p>
    <w:p w14:paraId="19B57230" w14:textId="77777777" w:rsidR="00787725" w:rsidRDefault="00787725" w:rsidP="00DF3768">
      <w:pPr>
        <w:jc w:val="both"/>
        <w:rPr>
          <w:rFonts w:ascii="Verdana" w:hAnsi="Verdana"/>
          <w:sz w:val="20"/>
          <w:szCs w:val="20"/>
        </w:rPr>
      </w:pPr>
    </w:p>
    <w:p w14:paraId="60EA5E1F" w14:textId="77777777" w:rsidR="00787725" w:rsidRDefault="00787725" w:rsidP="00DF3768">
      <w:pPr>
        <w:jc w:val="both"/>
        <w:rPr>
          <w:rFonts w:ascii="Verdana" w:hAnsi="Verdana"/>
          <w:sz w:val="20"/>
          <w:szCs w:val="20"/>
        </w:rPr>
      </w:pPr>
    </w:p>
    <w:p w14:paraId="1A29BE6E" w14:textId="77777777" w:rsidR="00787725" w:rsidRDefault="00787725" w:rsidP="00DF3768">
      <w:pPr>
        <w:jc w:val="both"/>
        <w:rPr>
          <w:rFonts w:ascii="Verdana" w:hAnsi="Verdana"/>
          <w:sz w:val="20"/>
          <w:szCs w:val="20"/>
        </w:rPr>
      </w:pPr>
    </w:p>
    <w:p w14:paraId="4E7B3C68" w14:textId="77777777" w:rsidR="00787725" w:rsidRDefault="00787725" w:rsidP="00DF3768">
      <w:pPr>
        <w:jc w:val="both"/>
        <w:rPr>
          <w:rFonts w:ascii="Verdana" w:hAnsi="Verdana"/>
          <w:sz w:val="20"/>
          <w:szCs w:val="20"/>
        </w:rPr>
      </w:pPr>
    </w:p>
    <w:p w14:paraId="68C92F54" w14:textId="77777777" w:rsidR="00787725" w:rsidRDefault="00787725" w:rsidP="00DF3768">
      <w:pPr>
        <w:jc w:val="both"/>
        <w:rPr>
          <w:rFonts w:ascii="Verdana" w:hAnsi="Verdana"/>
          <w:sz w:val="20"/>
          <w:szCs w:val="20"/>
        </w:rPr>
      </w:pPr>
    </w:p>
    <w:p w14:paraId="0929A9A6" w14:textId="77777777" w:rsidR="00787725" w:rsidRDefault="00787725" w:rsidP="00DF3768">
      <w:pPr>
        <w:jc w:val="both"/>
        <w:rPr>
          <w:rFonts w:ascii="Verdana" w:hAnsi="Verdana"/>
          <w:sz w:val="20"/>
          <w:szCs w:val="20"/>
        </w:rPr>
      </w:pPr>
    </w:p>
    <w:p w14:paraId="1C064EE1" w14:textId="0AAAC2D5" w:rsidR="00503BC4" w:rsidRPr="008A6751" w:rsidRDefault="008A6751" w:rsidP="008A6751">
      <w:pPr>
        <w:pStyle w:val="Podnaslov"/>
        <w:numPr>
          <w:ilvl w:val="1"/>
          <w:numId w:val="21"/>
        </w:numPr>
      </w:pPr>
      <w:bookmarkStart w:id="392" w:name="_Toc29546585"/>
      <w:bookmarkStart w:id="393" w:name="_Toc29547013"/>
      <w:bookmarkStart w:id="394" w:name="_Toc11828776"/>
      <w:bookmarkStart w:id="395" w:name="_Toc60830327"/>
      <w:bookmarkEnd w:id="182"/>
      <w:bookmarkEnd w:id="392"/>
      <w:bookmarkEnd w:id="393"/>
      <w:r>
        <w:t>Določitev možnih virov</w:t>
      </w:r>
      <w:r w:rsidRPr="008A6751">
        <w:t xml:space="preserve"> financiranja investicij</w:t>
      </w:r>
      <w:bookmarkEnd w:id="394"/>
      <w:r>
        <w:t xml:space="preserve"> v komunalno opremo</w:t>
      </w:r>
      <w:r w:rsidR="00960F3A">
        <w:t xml:space="preserve"> in drugo GJI</w:t>
      </w:r>
      <w:bookmarkEnd w:id="395"/>
    </w:p>
    <w:p w14:paraId="390CC124" w14:textId="77777777" w:rsidR="00156E4F" w:rsidRPr="001D1191" w:rsidRDefault="00156E4F" w:rsidP="00156E4F">
      <w:pPr>
        <w:jc w:val="both"/>
        <w:rPr>
          <w:rFonts w:ascii="Verdana" w:hAnsi="Verdana"/>
          <w:sz w:val="20"/>
          <w:szCs w:val="20"/>
        </w:rPr>
      </w:pPr>
    </w:p>
    <w:p w14:paraId="5840722A" w14:textId="113A57D3" w:rsidR="00DF3768" w:rsidRPr="004D5125" w:rsidRDefault="00A1768B" w:rsidP="00DF3768">
      <w:pPr>
        <w:jc w:val="both"/>
        <w:rPr>
          <w:rFonts w:ascii="Verdana" w:hAnsi="Verdana"/>
          <w:sz w:val="20"/>
          <w:szCs w:val="20"/>
        </w:rPr>
      </w:pPr>
      <w:r w:rsidRPr="004D5125">
        <w:rPr>
          <w:rFonts w:ascii="Verdana" w:hAnsi="Verdana"/>
          <w:bCs/>
          <w:sz w:val="20"/>
        </w:rPr>
        <w:t>V tabel</w:t>
      </w:r>
      <w:r w:rsidR="00FD0015" w:rsidRPr="004D5125">
        <w:rPr>
          <w:rFonts w:ascii="Verdana" w:hAnsi="Verdana"/>
          <w:bCs/>
          <w:sz w:val="20"/>
        </w:rPr>
        <w:t>i</w:t>
      </w:r>
      <w:r w:rsidRPr="004D5125">
        <w:rPr>
          <w:rFonts w:ascii="Verdana" w:hAnsi="Verdana"/>
          <w:bCs/>
          <w:sz w:val="20"/>
        </w:rPr>
        <w:t xml:space="preserve"> </w:t>
      </w:r>
      <w:r w:rsidR="004D5125" w:rsidRPr="004D5125">
        <w:rPr>
          <w:rFonts w:ascii="Verdana" w:hAnsi="Verdana"/>
          <w:bCs/>
          <w:sz w:val="20"/>
        </w:rPr>
        <w:t>13</w:t>
      </w:r>
      <w:r w:rsidRPr="004D5125">
        <w:rPr>
          <w:rFonts w:ascii="Verdana" w:hAnsi="Verdana"/>
          <w:bCs/>
          <w:color w:val="000000"/>
          <w:sz w:val="20"/>
        </w:rPr>
        <w:t xml:space="preserve"> so prikazani možni viri financiranja s</w:t>
      </w:r>
      <w:r w:rsidRPr="004D5125">
        <w:rPr>
          <w:rFonts w:ascii="Verdana" w:hAnsi="Verdana"/>
          <w:bCs/>
          <w:sz w:val="20"/>
        </w:rPr>
        <w:t>troškov investicij v komunalno opremo in drugo gospoda</w:t>
      </w:r>
      <w:r w:rsidR="00421F3C" w:rsidRPr="004D5125">
        <w:rPr>
          <w:rFonts w:ascii="Verdana" w:hAnsi="Verdana"/>
          <w:bCs/>
          <w:sz w:val="20"/>
        </w:rPr>
        <w:t>rsko javno infrastrukturo v let</w:t>
      </w:r>
      <w:ins w:id="396" w:author="Mateja Pompe" w:date="2021-01-04T11:10:00Z">
        <w:r w:rsidR="00954C60">
          <w:rPr>
            <w:rFonts w:ascii="Verdana" w:hAnsi="Verdana"/>
            <w:bCs/>
            <w:sz w:val="20"/>
          </w:rPr>
          <w:t xml:space="preserve">u </w:t>
        </w:r>
      </w:ins>
      <w:del w:id="397" w:author="Mateja Pompe" w:date="2021-01-04T11:10:00Z">
        <w:r w:rsidR="00421F3C" w:rsidRPr="004D5125" w:rsidDel="00954C60">
          <w:rPr>
            <w:rFonts w:ascii="Verdana" w:hAnsi="Verdana"/>
            <w:bCs/>
            <w:sz w:val="20"/>
          </w:rPr>
          <w:delText>ih</w:delText>
        </w:r>
        <w:r w:rsidRPr="004D5125" w:rsidDel="00954C60">
          <w:rPr>
            <w:rFonts w:ascii="Verdana" w:hAnsi="Verdana"/>
            <w:bCs/>
            <w:sz w:val="20"/>
          </w:rPr>
          <w:delText xml:space="preserve"> 2020</w:delText>
        </w:r>
        <w:r w:rsidR="00441EC3" w:rsidRPr="004D5125" w:rsidDel="00954C60">
          <w:rPr>
            <w:rFonts w:ascii="Verdana" w:hAnsi="Verdana"/>
            <w:bCs/>
            <w:sz w:val="20"/>
          </w:rPr>
          <w:delText xml:space="preserve"> in </w:delText>
        </w:r>
      </w:del>
      <w:r w:rsidR="00FD0015" w:rsidRPr="004D5125">
        <w:rPr>
          <w:rFonts w:ascii="Verdana" w:hAnsi="Verdana"/>
          <w:bCs/>
          <w:sz w:val="20"/>
        </w:rPr>
        <w:t>2021</w:t>
      </w:r>
      <w:r w:rsidRPr="004D5125">
        <w:rPr>
          <w:rFonts w:ascii="Verdana" w:hAnsi="Verdana"/>
          <w:bCs/>
          <w:sz w:val="20"/>
        </w:rPr>
        <w:t xml:space="preserve">. </w:t>
      </w:r>
      <w:r w:rsidRPr="004D5125">
        <w:rPr>
          <w:rFonts w:ascii="Verdana" w:hAnsi="Verdana"/>
          <w:sz w:val="20"/>
          <w:szCs w:val="20"/>
        </w:rPr>
        <w:t xml:space="preserve">Izgradnjo </w:t>
      </w:r>
      <w:r w:rsidR="006152DE" w:rsidRPr="004D5125">
        <w:rPr>
          <w:rFonts w:ascii="Verdana" w:hAnsi="Verdana"/>
          <w:sz w:val="20"/>
          <w:szCs w:val="20"/>
        </w:rPr>
        <w:t>vse</w:t>
      </w:r>
      <w:r w:rsidRPr="004D5125">
        <w:rPr>
          <w:rFonts w:ascii="Verdana" w:hAnsi="Verdana"/>
          <w:sz w:val="20"/>
          <w:szCs w:val="20"/>
        </w:rPr>
        <w:t xml:space="preserve"> </w:t>
      </w:r>
      <w:r w:rsidR="009B3BC7" w:rsidRPr="004D5125">
        <w:rPr>
          <w:rFonts w:ascii="Verdana" w:hAnsi="Verdana"/>
          <w:sz w:val="20"/>
          <w:szCs w:val="20"/>
        </w:rPr>
        <w:t>obravnavan</w:t>
      </w:r>
      <w:r w:rsidR="006152DE" w:rsidRPr="004D5125">
        <w:rPr>
          <w:rFonts w:ascii="Verdana" w:hAnsi="Verdana"/>
          <w:sz w:val="20"/>
          <w:szCs w:val="20"/>
        </w:rPr>
        <w:t xml:space="preserve">e </w:t>
      </w:r>
      <w:r w:rsidR="009B3BC7" w:rsidRPr="004D5125">
        <w:rPr>
          <w:rFonts w:ascii="Verdana" w:hAnsi="Verdana"/>
          <w:sz w:val="20"/>
          <w:szCs w:val="20"/>
        </w:rPr>
        <w:t>infrastruktur</w:t>
      </w:r>
      <w:r w:rsidR="006152DE" w:rsidRPr="004D5125">
        <w:rPr>
          <w:rFonts w:ascii="Verdana" w:hAnsi="Verdana"/>
          <w:sz w:val="20"/>
          <w:szCs w:val="20"/>
        </w:rPr>
        <w:t>e</w:t>
      </w:r>
      <w:r w:rsidR="00BC71DC" w:rsidRPr="004D5125">
        <w:rPr>
          <w:rFonts w:ascii="Verdana" w:hAnsi="Verdana"/>
          <w:sz w:val="20"/>
          <w:szCs w:val="20"/>
        </w:rPr>
        <w:t xml:space="preserve"> (razen EL omrežja in TK omrežja</w:t>
      </w:r>
      <w:r w:rsidR="004F223B" w:rsidRPr="004D5125">
        <w:rPr>
          <w:rFonts w:ascii="Verdana" w:hAnsi="Verdana"/>
          <w:sz w:val="20"/>
          <w:szCs w:val="20"/>
        </w:rPr>
        <w:t xml:space="preserve">) </w:t>
      </w:r>
      <w:r w:rsidR="00BC71DC" w:rsidRPr="004D5125">
        <w:rPr>
          <w:rFonts w:ascii="Verdana" w:hAnsi="Verdana"/>
          <w:sz w:val="20"/>
          <w:szCs w:val="20"/>
        </w:rPr>
        <w:t xml:space="preserve">bo </w:t>
      </w:r>
      <w:r w:rsidR="009B3BC7" w:rsidRPr="004D5125">
        <w:rPr>
          <w:rFonts w:ascii="Verdana" w:hAnsi="Verdana"/>
          <w:sz w:val="20"/>
          <w:szCs w:val="20"/>
        </w:rPr>
        <w:t xml:space="preserve">na območju </w:t>
      </w:r>
      <w:r w:rsidR="00BC71DC" w:rsidRPr="004D5125">
        <w:rPr>
          <w:rFonts w:ascii="Verdana" w:hAnsi="Verdana"/>
          <w:sz w:val="20"/>
          <w:szCs w:val="20"/>
        </w:rPr>
        <w:t xml:space="preserve">urejanja </w:t>
      </w:r>
      <w:r w:rsidR="009B3BC7" w:rsidRPr="004D5125">
        <w:rPr>
          <w:rFonts w:ascii="Verdana" w:hAnsi="Verdana"/>
          <w:sz w:val="20"/>
          <w:szCs w:val="20"/>
        </w:rPr>
        <w:t xml:space="preserve">financirala </w:t>
      </w:r>
      <w:r w:rsidR="000D45E4" w:rsidRPr="004D5125">
        <w:rPr>
          <w:rFonts w:ascii="Verdana" w:hAnsi="Verdana"/>
          <w:sz w:val="20"/>
          <w:szCs w:val="20"/>
        </w:rPr>
        <w:t>Mestna občina Ljubljana</w:t>
      </w:r>
      <w:r w:rsidR="009B3BC7" w:rsidRPr="004D5125">
        <w:rPr>
          <w:rFonts w:ascii="Verdana" w:hAnsi="Verdana"/>
          <w:sz w:val="20"/>
          <w:szCs w:val="20"/>
        </w:rPr>
        <w:t>.</w:t>
      </w:r>
      <w:r w:rsidR="006152DE" w:rsidRPr="004D5125">
        <w:rPr>
          <w:rFonts w:ascii="Verdana" w:hAnsi="Verdana"/>
          <w:sz w:val="20"/>
          <w:szCs w:val="20"/>
        </w:rPr>
        <w:t xml:space="preserve"> </w:t>
      </w:r>
      <w:r w:rsidR="00BC71DC" w:rsidRPr="004D5125">
        <w:rPr>
          <w:rFonts w:ascii="Verdana" w:hAnsi="Verdana"/>
          <w:sz w:val="20"/>
          <w:szCs w:val="20"/>
        </w:rPr>
        <w:t>Izgradnjo priključkov b</w:t>
      </w:r>
      <w:r w:rsidR="00421F3C" w:rsidRPr="004D5125">
        <w:rPr>
          <w:rFonts w:ascii="Verdana" w:hAnsi="Verdana"/>
          <w:sz w:val="20"/>
          <w:szCs w:val="20"/>
        </w:rPr>
        <w:t xml:space="preserve">o financiral lastnik objektov. </w:t>
      </w:r>
      <w:r w:rsidR="004052DE" w:rsidRPr="004D5125">
        <w:rPr>
          <w:rFonts w:ascii="Verdana" w:hAnsi="Verdana"/>
          <w:sz w:val="20"/>
          <w:szCs w:val="20"/>
        </w:rPr>
        <w:t>Pred</w:t>
      </w:r>
      <w:r w:rsidR="00BC71DC" w:rsidRPr="004D5125">
        <w:rPr>
          <w:rFonts w:ascii="Verdana" w:hAnsi="Verdana"/>
          <w:sz w:val="20"/>
          <w:szCs w:val="20"/>
        </w:rPr>
        <w:t>videno je, da bodo izgradnjo EL in</w:t>
      </w:r>
      <w:r w:rsidR="004052DE" w:rsidRPr="004D5125">
        <w:rPr>
          <w:rFonts w:ascii="Verdana" w:hAnsi="Verdana"/>
          <w:sz w:val="20"/>
          <w:szCs w:val="20"/>
        </w:rPr>
        <w:t xml:space="preserve"> TK omrežja financirali upravljavci teh omrežij.</w:t>
      </w:r>
    </w:p>
    <w:p w14:paraId="3B68A979" w14:textId="77777777" w:rsidR="00DF3768" w:rsidRPr="004D5125" w:rsidRDefault="00DF3768" w:rsidP="00DF3768">
      <w:pPr>
        <w:jc w:val="both"/>
        <w:rPr>
          <w:rFonts w:ascii="Verdana" w:hAnsi="Verdana"/>
          <w:sz w:val="20"/>
          <w:szCs w:val="20"/>
        </w:rPr>
      </w:pPr>
    </w:p>
    <w:p w14:paraId="393A563B" w14:textId="53D7262D" w:rsidR="004052DE" w:rsidRDefault="004052DE" w:rsidP="00DF3768">
      <w:pPr>
        <w:jc w:val="both"/>
        <w:rPr>
          <w:rFonts w:ascii="Verdana" w:hAnsi="Verdana"/>
          <w:bCs/>
          <w:sz w:val="20"/>
        </w:rPr>
      </w:pPr>
      <w:r w:rsidRPr="004D5125">
        <w:rPr>
          <w:rFonts w:ascii="Verdana" w:hAnsi="Verdana"/>
          <w:bCs/>
          <w:sz w:val="20"/>
        </w:rPr>
        <w:t xml:space="preserve">Tabela </w:t>
      </w:r>
      <w:r w:rsidR="004D5125" w:rsidRPr="004D5125">
        <w:rPr>
          <w:rFonts w:ascii="Verdana" w:hAnsi="Verdana"/>
          <w:bCs/>
          <w:sz w:val="20"/>
        </w:rPr>
        <w:t>13</w:t>
      </w:r>
      <w:r w:rsidRPr="004D5125">
        <w:rPr>
          <w:rFonts w:ascii="Verdana" w:hAnsi="Verdana"/>
          <w:bCs/>
          <w:color w:val="000000"/>
          <w:sz w:val="20"/>
        </w:rPr>
        <w:t>: Možni viri financiranja s</w:t>
      </w:r>
      <w:r w:rsidRPr="004D5125">
        <w:rPr>
          <w:rFonts w:ascii="Verdana" w:hAnsi="Verdana"/>
          <w:bCs/>
          <w:sz w:val="20"/>
        </w:rPr>
        <w:t xml:space="preserve">troškov investicij v </w:t>
      </w:r>
      <w:r w:rsidR="00960F3A" w:rsidRPr="004D5125">
        <w:rPr>
          <w:rFonts w:ascii="Verdana" w:hAnsi="Verdana"/>
          <w:bCs/>
          <w:sz w:val="20"/>
        </w:rPr>
        <w:t>komunalno opremo in drugo GJI (</w:t>
      </w:r>
      <w:r w:rsidRPr="004D5125">
        <w:rPr>
          <w:rFonts w:ascii="Verdana" w:hAnsi="Verdana"/>
          <w:bCs/>
          <w:sz w:val="20"/>
        </w:rPr>
        <w:t>EUR</w:t>
      </w:r>
      <w:r w:rsidR="0083222E" w:rsidRPr="004D5125">
        <w:rPr>
          <w:rFonts w:ascii="Verdana" w:hAnsi="Verdana"/>
          <w:bCs/>
          <w:sz w:val="20"/>
        </w:rPr>
        <w:t xml:space="preserve"> </w:t>
      </w:r>
      <w:r w:rsidR="00441EC3" w:rsidRPr="004D5125">
        <w:rPr>
          <w:rFonts w:ascii="Verdana" w:hAnsi="Verdana"/>
          <w:bCs/>
          <w:sz w:val="20"/>
        </w:rPr>
        <w:t>z DDV</w:t>
      </w:r>
      <w:r w:rsidR="00960F3A" w:rsidRPr="004D5125">
        <w:rPr>
          <w:rFonts w:ascii="Verdana" w:hAnsi="Verdana"/>
          <w:bCs/>
          <w:sz w:val="20"/>
        </w:rPr>
        <w:t>)</w:t>
      </w:r>
    </w:p>
    <w:p w14:paraId="5C5AC1DC" w14:textId="77777777" w:rsidR="00960F3A" w:rsidRDefault="00960F3A" w:rsidP="00DF3768">
      <w:pPr>
        <w:jc w:val="both"/>
        <w:rPr>
          <w:rFonts w:ascii="Verdana" w:hAnsi="Verdana"/>
          <w:bCs/>
          <w:sz w:val="20"/>
        </w:rPr>
      </w:pPr>
    </w:p>
    <w:tbl>
      <w:tblPr>
        <w:tblW w:w="13036" w:type="dxa"/>
        <w:tblCellMar>
          <w:left w:w="70" w:type="dxa"/>
          <w:right w:w="70" w:type="dxa"/>
        </w:tblCellMar>
        <w:tblLook w:val="04A0" w:firstRow="1" w:lastRow="0" w:firstColumn="1" w:lastColumn="0" w:noHBand="0" w:noVBand="1"/>
        <w:tblPrChange w:id="398" w:author="Mateja Pompe" w:date="2021-01-04T11:10:00Z">
          <w:tblPr>
            <w:tblW w:w="13036" w:type="dxa"/>
            <w:tblCellMar>
              <w:left w:w="70" w:type="dxa"/>
              <w:right w:w="70" w:type="dxa"/>
            </w:tblCellMar>
            <w:tblLook w:val="04A0" w:firstRow="1" w:lastRow="0" w:firstColumn="1" w:lastColumn="0" w:noHBand="0" w:noVBand="1"/>
          </w:tblPr>
        </w:tblPrChange>
      </w:tblPr>
      <w:tblGrid>
        <w:gridCol w:w="6658"/>
        <w:gridCol w:w="1842"/>
        <w:gridCol w:w="4536"/>
        <w:tblGridChange w:id="399">
          <w:tblGrid>
            <w:gridCol w:w="5270"/>
            <w:gridCol w:w="821"/>
            <w:gridCol w:w="2409"/>
          </w:tblGrid>
        </w:tblGridChange>
      </w:tblGrid>
      <w:tr w:rsidR="00954C60" w14:paraId="49FBA387" w14:textId="77777777" w:rsidTr="00954C60">
        <w:trPr>
          <w:trHeight w:val="510"/>
          <w:trPrChange w:id="400" w:author="Mateja Pompe" w:date="2021-01-04T11:10:00Z">
            <w:trPr>
              <w:trHeight w:val="510"/>
            </w:trPr>
          </w:trPrChange>
        </w:trPr>
        <w:tc>
          <w:tcPr>
            <w:tcW w:w="6658" w:type="dxa"/>
            <w:tcBorders>
              <w:top w:val="single" w:sz="4" w:space="0" w:color="auto"/>
              <w:left w:val="single" w:sz="4" w:space="0" w:color="auto"/>
              <w:bottom w:val="single" w:sz="4" w:space="0" w:color="auto"/>
              <w:right w:val="single" w:sz="4" w:space="0" w:color="auto"/>
            </w:tcBorders>
            <w:shd w:val="clear" w:color="auto" w:fill="auto"/>
            <w:vAlign w:val="center"/>
            <w:hideMark/>
            <w:tcPrChange w:id="401" w:author="Mateja Pompe" w:date="2021-01-04T11:10:00Z">
              <w:tcPr>
                <w:tcW w:w="5270"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6B8033DB" w14:textId="77777777" w:rsidR="00954C60" w:rsidRDefault="00954C60">
            <w:pPr>
              <w:rPr>
                <w:rFonts w:ascii="Verdana" w:hAnsi="Verdana"/>
                <w:b/>
                <w:bCs/>
                <w:color w:val="000000"/>
                <w:sz w:val="20"/>
                <w:szCs w:val="20"/>
                <w:lang w:eastAsia="sl-SI"/>
              </w:rPr>
            </w:pPr>
            <w:r>
              <w:rPr>
                <w:rFonts w:ascii="Verdana" w:hAnsi="Verdana"/>
                <w:b/>
                <w:bCs/>
                <w:color w:val="000000"/>
                <w:sz w:val="20"/>
                <w:szCs w:val="20"/>
              </w:rPr>
              <w:t xml:space="preserve">Viri financiranja </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Change w:id="402" w:author="Mateja Pompe" w:date="2021-01-04T11:10:00Z">
              <w:tcPr>
                <w:tcW w:w="821" w:type="dxa"/>
                <w:tcBorders>
                  <w:top w:val="single" w:sz="4" w:space="0" w:color="auto"/>
                  <w:left w:val="nil"/>
                  <w:bottom w:val="single" w:sz="4" w:space="0" w:color="auto"/>
                  <w:right w:val="single" w:sz="4" w:space="0" w:color="auto"/>
                </w:tcBorders>
                <w:shd w:val="clear" w:color="auto" w:fill="auto"/>
                <w:noWrap/>
                <w:vAlign w:val="center"/>
                <w:hideMark/>
              </w:tcPr>
            </w:tcPrChange>
          </w:tcPr>
          <w:p w14:paraId="305259A9" w14:textId="77777777" w:rsidR="00954C60" w:rsidRDefault="00954C60">
            <w:pPr>
              <w:jc w:val="center"/>
              <w:rPr>
                <w:rFonts w:ascii="Verdana" w:hAnsi="Verdana"/>
                <w:b/>
                <w:bCs/>
                <w:color w:val="000000"/>
                <w:sz w:val="20"/>
                <w:szCs w:val="20"/>
              </w:rPr>
            </w:pPr>
            <w:r>
              <w:rPr>
                <w:rFonts w:ascii="Verdana" w:hAnsi="Verdana"/>
                <w:b/>
                <w:bCs/>
                <w:color w:val="000000"/>
                <w:sz w:val="20"/>
                <w:szCs w:val="20"/>
              </w:rPr>
              <w:t>v %</w:t>
            </w:r>
          </w:p>
        </w:tc>
        <w:tc>
          <w:tcPr>
            <w:tcW w:w="4536" w:type="dxa"/>
            <w:tcBorders>
              <w:top w:val="single" w:sz="4" w:space="0" w:color="auto"/>
              <w:left w:val="nil"/>
              <w:bottom w:val="single" w:sz="4" w:space="0" w:color="auto"/>
              <w:right w:val="single" w:sz="4" w:space="0" w:color="auto"/>
            </w:tcBorders>
            <w:shd w:val="clear" w:color="auto" w:fill="auto"/>
            <w:vAlign w:val="center"/>
            <w:hideMark/>
            <w:tcPrChange w:id="403" w:author="Mateja Pompe" w:date="2021-01-04T11:10:00Z">
              <w:tcPr>
                <w:tcW w:w="2409" w:type="dxa"/>
                <w:tcBorders>
                  <w:top w:val="single" w:sz="4" w:space="0" w:color="auto"/>
                  <w:left w:val="nil"/>
                  <w:bottom w:val="single" w:sz="4" w:space="0" w:color="auto"/>
                  <w:right w:val="single" w:sz="4" w:space="0" w:color="auto"/>
                </w:tcBorders>
                <w:shd w:val="clear" w:color="auto" w:fill="auto"/>
                <w:vAlign w:val="center"/>
                <w:hideMark/>
              </w:tcPr>
            </w:tcPrChange>
          </w:tcPr>
          <w:p w14:paraId="62468108" w14:textId="5B9C6EE9" w:rsidR="00954C60" w:rsidRDefault="00954C60">
            <w:pPr>
              <w:jc w:val="center"/>
              <w:rPr>
                <w:rFonts w:ascii="Verdana" w:hAnsi="Verdana"/>
                <w:b/>
                <w:bCs/>
                <w:color w:val="000000"/>
                <w:sz w:val="20"/>
                <w:szCs w:val="20"/>
              </w:rPr>
            </w:pPr>
            <w:r>
              <w:rPr>
                <w:rFonts w:ascii="Verdana" w:hAnsi="Verdana"/>
                <w:b/>
                <w:bCs/>
                <w:color w:val="000000"/>
                <w:sz w:val="20"/>
                <w:szCs w:val="20"/>
              </w:rPr>
              <w:t>Skupaj</w:t>
            </w:r>
            <w:r>
              <w:rPr>
                <w:rFonts w:ascii="Verdana" w:hAnsi="Verdana"/>
                <w:b/>
                <w:bCs/>
                <w:color w:val="000000"/>
                <w:sz w:val="20"/>
                <w:szCs w:val="20"/>
              </w:rPr>
              <w:br/>
            </w:r>
            <w:ins w:id="404" w:author="Mateja Pompe" w:date="2021-01-04T11:11:00Z">
              <w:r>
                <w:rPr>
                  <w:rFonts w:ascii="Verdana" w:hAnsi="Verdana"/>
                  <w:b/>
                  <w:bCs/>
                  <w:color w:val="000000"/>
                  <w:sz w:val="20"/>
                  <w:szCs w:val="20"/>
                </w:rPr>
                <w:t>v letu 2021</w:t>
              </w:r>
            </w:ins>
            <w:del w:id="405" w:author="Mateja Pompe" w:date="2021-01-04T11:11:00Z">
              <w:r w:rsidDel="00954C60">
                <w:rPr>
                  <w:rFonts w:ascii="Verdana" w:hAnsi="Verdana"/>
                  <w:b/>
                  <w:bCs/>
                  <w:color w:val="000000"/>
                  <w:sz w:val="20"/>
                  <w:szCs w:val="20"/>
                </w:rPr>
                <w:delText xml:space="preserve"> l. 2020-2021</w:delText>
              </w:r>
            </w:del>
          </w:p>
        </w:tc>
      </w:tr>
      <w:tr w:rsidR="00D514B2" w14:paraId="6BB6C45D" w14:textId="77777777" w:rsidTr="00954C60">
        <w:trPr>
          <w:trHeight w:val="300"/>
          <w:trPrChange w:id="406" w:author="Mateja Pompe" w:date="2021-01-04T11:10:00Z">
            <w:trPr>
              <w:trHeight w:val="300"/>
            </w:trPr>
          </w:trPrChange>
        </w:trPr>
        <w:tc>
          <w:tcPr>
            <w:tcW w:w="6658" w:type="dxa"/>
            <w:tcBorders>
              <w:top w:val="nil"/>
              <w:left w:val="single" w:sz="4" w:space="0" w:color="auto"/>
              <w:right w:val="single" w:sz="4" w:space="0" w:color="auto"/>
            </w:tcBorders>
            <w:shd w:val="clear" w:color="auto" w:fill="auto"/>
            <w:vAlign w:val="center"/>
            <w:hideMark/>
            <w:tcPrChange w:id="407" w:author="Mateja Pompe" w:date="2021-01-04T11:10:00Z">
              <w:tcPr>
                <w:tcW w:w="5270" w:type="dxa"/>
                <w:tcBorders>
                  <w:top w:val="nil"/>
                  <w:left w:val="single" w:sz="4" w:space="0" w:color="auto"/>
                  <w:right w:val="single" w:sz="4" w:space="0" w:color="auto"/>
                </w:tcBorders>
                <w:shd w:val="clear" w:color="auto" w:fill="auto"/>
                <w:vAlign w:val="center"/>
                <w:hideMark/>
              </w:tcPr>
            </w:tcPrChange>
          </w:tcPr>
          <w:p w14:paraId="55BD4FC7" w14:textId="77777777" w:rsidR="00D514B2" w:rsidRDefault="00D514B2" w:rsidP="00D514B2">
            <w:pPr>
              <w:rPr>
                <w:rFonts w:ascii="Verdana" w:hAnsi="Verdana"/>
                <w:b/>
                <w:bCs/>
                <w:i/>
                <w:iCs/>
                <w:color w:val="000000"/>
                <w:sz w:val="20"/>
                <w:szCs w:val="20"/>
              </w:rPr>
            </w:pPr>
            <w:r>
              <w:rPr>
                <w:rFonts w:ascii="Verdana" w:hAnsi="Verdana"/>
                <w:b/>
                <w:bCs/>
                <w:i/>
                <w:iCs/>
                <w:color w:val="000000"/>
                <w:sz w:val="20"/>
                <w:szCs w:val="20"/>
              </w:rPr>
              <w:t xml:space="preserve">Javna infrastruktura </w:t>
            </w:r>
          </w:p>
        </w:tc>
        <w:tc>
          <w:tcPr>
            <w:tcW w:w="1842" w:type="dxa"/>
            <w:tcBorders>
              <w:top w:val="nil"/>
              <w:left w:val="nil"/>
              <w:right w:val="single" w:sz="4" w:space="0" w:color="auto"/>
            </w:tcBorders>
            <w:shd w:val="clear" w:color="auto" w:fill="auto"/>
            <w:noWrap/>
            <w:vAlign w:val="bottom"/>
            <w:tcPrChange w:id="408" w:author="Mateja Pompe" w:date="2021-01-04T11:10:00Z">
              <w:tcPr>
                <w:tcW w:w="821" w:type="dxa"/>
                <w:tcBorders>
                  <w:top w:val="nil"/>
                  <w:left w:val="nil"/>
                  <w:right w:val="single" w:sz="4" w:space="0" w:color="auto"/>
                </w:tcBorders>
                <w:shd w:val="clear" w:color="auto" w:fill="auto"/>
                <w:noWrap/>
                <w:vAlign w:val="bottom"/>
              </w:tcPr>
            </w:tcPrChange>
          </w:tcPr>
          <w:p w14:paraId="5AAA680C" w14:textId="4DB14CC5" w:rsidR="00D514B2" w:rsidRDefault="00D514B2" w:rsidP="00D514B2">
            <w:pPr>
              <w:jc w:val="center"/>
              <w:rPr>
                <w:rFonts w:ascii="Verdana" w:hAnsi="Verdana"/>
                <w:b/>
                <w:bCs/>
                <w:i/>
                <w:iCs/>
                <w:color w:val="000000"/>
                <w:sz w:val="20"/>
                <w:szCs w:val="20"/>
              </w:rPr>
            </w:pPr>
            <w:r>
              <w:rPr>
                <w:rFonts w:ascii="Verdana" w:hAnsi="Verdana"/>
                <w:b/>
                <w:bCs/>
                <w:i/>
                <w:iCs/>
                <w:color w:val="000000"/>
                <w:sz w:val="20"/>
                <w:szCs w:val="20"/>
              </w:rPr>
              <w:t>76%</w:t>
            </w:r>
          </w:p>
        </w:tc>
        <w:tc>
          <w:tcPr>
            <w:tcW w:w="4536" w:type="dxa"/>
            <w:tcBorders>
              <w:top w:val="nil"/>
              <w:left w:val="nil"/>
              <w:right w:val="single" w:sz="4" w:space="0" w:color="auto"/>
            </w:tcBorders>
            <w:shd w:val="clear" w:color="auto" w:fill="auto"/>
            <w:noWrap/>
            <w:vAlign w:val="center"/>
            <w:tcPrChange w:id="409" w:author="Mateja Pompe" w:date="2021-01-04T11:10:00Z">
              <w:tcPr>
                <w:tcW w:w="2409" w:type="dxa"/>
                <w:tcBorders>
                  <w:top w:val="nil"/>
                  <w:left w:val="nil"/>
                  <w:right w:val="single" w:sz="4" w:space="0" w:color="auto"/>
                </w:tcBorders>
                <w:shd w:val="clear" w:color="auto" w:fill="auto"/>
                <w:noWrap/>
                <w:vAlign w:val="center"/>
              </w:tcPr>
            </w:tcPrChange>
          </w:tcPr>
          <w:p w14:paraId="56667DA2" w14:textId="25DB0DEB" w:rsidR="00D514B2" w:rsidRDefault="00D514B2" w:rsidP="00D514B2">
            <w:pPr>
              <w:jc w:val="center"/>
              <w:rPr>
                <w:rFonts w:ascii="Verdana" w:hAnsi="Verdana"/>
                <w:b/>
                <w:bCs/>
                <w:i/>
                <w:iCs/>
                <w:color w:val="000000"/>
                <w:sz w:val="20"/>
                <w:szCs w:val="20"/>
              </w:rPr>
            </w:pPr>
            <w:r>
              <w:rPr>
                <w:rFonts w:ascii="Verdana" w:hAnsi="Verdana"/>
                <w:b/>
                <w:bCs/>
                <w:i/>
                <w:iCs/>
                <w:color w:val="000000"/>
                <w:sz w:val="20"/>
                <w:szCs w:val="20"/>
              </w:rPr>
              <w:t>1.882.053</w:t>
            </w:r>
          </w:p>
        </w:tc>
      </w:tr>
      <w:tr w:rsidR="00D514B2" w14:paraId="4E80CCE2" w14:textId="77777777" w:rsidTr="00954C60">
        <w:trPr>
          <w:trHeight w:val="300"/>
          <w:trPrChange w:id="410" w:author="Mateja Pompe" w:date="2021-01-04T11:10:00Z">
            <w:trPr>
              <w:trHeight w:val="300"/>
            </w:trPr>
          </w:trPrChange>
        </w:trPr>
        <w:tc>
          <w:tcPr>
            <w:tcW w:w="6658" w:type="dxa"/>
            <w:tcBorders>
              <w:top w:val="nil"/>
              <w:left w:val="single" w:sz="4" w:space="0" w:color="auto"/>
              <w:bottom w:val="single" w:sz="4" w:space="0" w:color="auto"/>
              <w:right w:val="single" w:sz="4" w:space="0" w:color="auto"/>
            </w:tcBorders>
            <w:shd w:val="clear" w:color="auto" w:fill="auto"/>
            <w:vAlign w:val="center"/>
            <w:hideMark/>
            <w:tcPrChange w:id="411" w:author="Mateja Pompe" w:date="2021-01-04T11:10:00Z">
              <w:tcPr>
                <w:tcW w:w="5270" w:type="dxa"/>
                <w:tcBorders>
                  <w:top w:val="nil"/>
                  <w:left w:val="single" w:sz="4" w:space="0" w:color="auto"/>
                  <w:bottom w:val="single" w:sz="4" w:space="0" w:color="auto"/>
                  <w:right w:val="single" w:sz="4" w:space="0" w:color="auto"/>
                </w:tcBorders>
                <w:shd w:val="clear" w:color="auto" w:fill="auto"/>
                <w:vAlign w:val="center"/>
                <w:hideMark/>
              </w:tcPr>
            </w:tcPrChange>
          </w:tcPr>
          <w:p w14:paraId="5D981959" w14:textId="77777777" w:rsidR="00D514B2" w:rsidRDefault="00D514B2" w:rsidP="00D514B2">
            <w:pPr>
              <w:rPr>
                <w:rFonts w:ascii="Verdana" w:hAnsi="Verdana"/>
                <w:b/>
                <w:bCs/>
                <w:color w:val="000000"/>
                <w:sz w:val="20"/>
                <w:szCs w:val="20"/>
              </w:rPr>
            </w:pPr>
            <w:r>
              <w:rPr>
                <w:rFonts w:ascii="Verdana" w:hAnsi="Verdana"/>
                <w:b/>
                <w:bCs/>
                <w:color w:val="000000"/>
                <w:sz w:val="20"/>
                <w:szCs w:val="20"/>
              </w:rPr>
              <w:t>Mestna občina Ljubljana</w:t>
            </w:r>
          </w:p>
        </w:tc>
        <w:tc>
          <w:tcPr>
            <w:tcW w:w="1842" w:type="dxa"/>
            <w:tcBorders>
              <w:top w:val="nil"/>
              <w:left w:val="nil"/>
              <w:bottom w:val="single" w:sz="4" w:space="0" w:color="auto"/>
              <w:right w:val="single" w:sz="4" w:space="0" w:color="auto"/>
            </w:tcBorders>
            <w:shd w:val="clear" w:color="auto" w:fill="auto"/>
            <w:noWrap/>
            <w:vAlign w:val="bottom"/>
            <w:tcPrChange w:id="412" w:author="Mateja Pompe" w:date="2021-01-04T11:10:00Z">
              <w:tcPr>
                <w:tcW w:w="821" w:type="dxa"/>
                <w:tcBorders>
                  <w:top w:val="nil"/>
                  <w:left w:val="nil"/>
                  <w:bottom w:val="single" w:sz="4" w:space="0" w:color="auto"/>
                  <w:right w:val="single" w:sz="4" w:space="0" w:color="auto"/>
                </w:tcBorders>
                <w:shd w:val="clear" w:color="auto" w:fill="auto"/>
                <w:noWrap/>
                <w:vAlign w:val="bottom"/>
              </w:tcPr>
            </w:tcPrChange>
          </w:tcPr>
          <w:p w14:paraId="2F114506" w14:textId="5FB1AD83" w:rsidR="00D514B2" w:rsidRDefault="00D514B2" w:rsidP="00D514B2">
            <w:pPr>
              <w:jc w:val="center"/>
              <w:rPr>
                <w:rFonts w:ascii="Verdana" w:hAnsi="Verdana"/>
                <w:b/>
                <w:bCs/>
                <w:color w:val="000000"/>
                <w:sz w:val="20"/>
                <w:szCs w:val="20"/>
              </w:rPr>
            </w:pPr>
            <w:r>
              <w:rPr>
                <w:rFonts w:ascii="Verdana" w:hAnsi="Verdana"/>
                <w:b/>
                <w:bCs/>
                <w:color w:val="000000"/>
                <w:sz w:val="20"/>
                <w:szCs w:val="20"/>
              </w:rPr>
              <w:t>76%</w:t>
            </w:r>
          </w:p>
        </w:tc>
        <w:tc>
          <w:tcPr>
            <w:tcW w:w="4536" w:type="dxa"/>
            <w:tcBorders>
              <w:top w:val="nil"/>
              <w:left w:val="nil"/>
              <w:bottom w:val="single" w:sz="4" w:space="0" w:color="auto"/>
              <w:right w:val="single" w:sz="4" w:space="0" w:color="auto"/>
            </w:tcBorders>
            <w:shd w:val="clear" w:color="auto" w:fill="auto"/>
            <w:noWrap/>
            <w:vAlign w:val="center"/>
            <w:tcPrChange w:id="413" w:author="Mateja Pompe" w:date="2021-01-04T11:10:00Z">
              <w:tcPr>
                <w:tcW w:w="2409" w:type="dxa"/>
                <w:tcBorders>
                  <w:top w:val="nil"/>
                  <w:left w:val="nil"/>
                  <w:bottom w:val="single" w:sz="4" w:space="0" w:color="auto"/>
                  <w:right w:val="single" w:sz="4" w:space="0" w:color="auto"/>
                </w:tcBorders>
                <w:shd w:val="clear" w:color="auto" w:fill="auto"/>
                <w:noWrap/>
                <w:vAlign w:val="center"/>
              </w:tcPr>
            </w:tcPrChange>
          </w:tcPr>
          <w:p w14:paraId="4491BAEA" w14:textId="3E5A5CD2" w:rsidR="00D514B2" w:rsidRPr="00DD59C8" w:rsidRDefault="00D514B2" w:rsidP="00D514B2">
            <w:pPr>
              <w:jc w:val="center"/>
              <w:rPr>
                <w:rFonts w:ascii="Verdana" w:hAnsi="Verdana"/>
                <w:b/>
                <w:bCs/>
                <w:i/>
                <w:iCs/>
                <w:color w:val="000000"/>
                <w:sz w:val="20"/>
                <w:szCs w:val="20"/>
                <w:highlight w:val="yellow"/>
              </w:rPr>
            </w:pPr>
            <w:r>
              <w:rPr>
                <w:rFonts w:ascii="Verdana" w:hAnsi="Verdana"/>
                <w:b/>
                <w:bCs/>
                <w:color w:val="000000"/>
                <w:sz w:val="20"/>
                <w:szCs w:val="20"/>
              </w:rPr>
              <w:t>1.882.053</w:t>
            </w:r>
          </w:p>
        </w:tc>
      </w:tr>
      <w:tr w:rsidR="00954C60" w14:paraId="471ABBDF" w14:textId="77777777" w:rsidTr="00954C60">
        <w:trPr>
          <w:trHeight w:val="300"/>
          <w:trPrChange w:id="414" w:author="Mateja Pompe" w:date="2021-01-04T11:10:00Z">
            <w:trPr>
              <w:trHeight w:val="300"/>
            </w:trPr>
          </w:trPrChange>
        </w:trPr>
        <w:tc>
          <w:tcPr>
            <w:tcW w:w="6658" w:type="dxa"/>
            <w:tcBorders>
              <w:top w:val="single" w:sz="4" w:space="0" w:color="auto"/>
              <w:left w:val="single" w:sz="4" w:space="0" w:color="auto"/>
              <w:bottom w:val="nil"/>
              <w:right w:val="single" w:sz="4" w:space="0" w:color="auto"/>
            </w:tcBorders>
            <w:shd w:val="clear" w:color="auto" w:fill="auto"/>
            <w:vAlign w:val="center"/>
            <w:hideMark/>
            <w:tcPrChange w:id="415" w:author="Mateja Pompe" w:date="2021-01-04T11:10:00Z">
              <w:tcPr>
                <w:tcW w:w="5270" w:type="dxa"/>
                <w:tcBorders>
                  <w:top w:val="single" w:sz="4" w:space="0" w:color="auto"/>
                  <w:left w:val="single" w:sz="4" w:space="0" w:color="auto"/>
                  <w:bottom w:val="nil"/>
                  <w:right w:val="single" w:sz="4" w:space="0" w:color="auto"/>
                </w:tcBorders>
                <w:shd w:val="clear" w:color="auto" w:fill="auto"/>
                <w:vAlign w:val="center"/>
                <w:hideMark/>
              </w:tcPr>
            </w:tcPrChange>
          </w:tcPr>
          <w:p w14:paraId="3E40C8ED" w14:textId="77777777" w:rsidR="00954C60" w:rsidRDefault="00954C60" w:rsidP="003906FD">
            <w:pPr>
              <w:rPr>
                <w:rFonts w:ascii="Verdana" w:hAnsi="Verdana"/>
                <w:color w:val="000000"/>
                <w:sz w:val="20"/>
                <w:szCs w:val="20"/>
              </w:rPr>
            </w:pPr>
            <w:r>
              <w:rPr>
                <w:rFonts w:ascii="Verdana" w:hAnsi="Verdana"/>
                <w:color w:val="000000"/>
                <w:sz w:val="20"/>
                <w:szCs w:val="20"/>
              </w:rPr>
              <w:t xml:space="preserve">  - meteorna kanaliz</w:t>
            </w:r>
            <w:r>
              <w:rPr>
                <w:rFonts w:ascii="Verdana" w:hAnsi="Verdana"/>
                <w:sz w:val="20"/>
                <w:szCs w:val="20"/>
              </w:rPr>
              <w:t>acija</w:t>
            </w:r>
          </w:p>
        </w:tc>
        <w:tc>
          <w:tcPr>
            <w:tcW w:w="1842" w:type="dxa"/>
            <w:tcBorders>
              <w:top w:val="single" w:sz="4" w:space="0" w:color="auto"/>
              <w:left w:val="nil"/>
              <w:bottom w:val="nil"/>
              <w:right w:val="single" w:sz="4" w:space="0" w:color="auto"/>
            </w:tcBorders>
            <w:shd w:val="clear" w:color="auto" w:fill="auto"/>
            <w:noWrap/>
            <w:vAlign w:val="bottom"/>
            <w:tcPrChange w:id="416" w:author="Mateja Pompe" w:date="2021-01-04T11:10:00Z">
              <w:tcPr>
                <w:tcW w:w="821" w:type="dxa"/>
                <w:tcBorders>
                  <w:top w:val="single" w:sz="4" w:space="0" w:color="auto"/>
                  <w:left w:val="nil"/>
                  <w:bottom w:val="nil"/>
                  <w:right w:val="single" w:sz="4" w:space="0" w:color="auto"/>
                </w:tcBorders>
                <w:shd w:val="clear" w:color="auto" w:fill="auto"/>
                <w:noWrap/>
                <w:vAlign w:val="bottom"/>
              </w:tcPr>
            </w:tcPrChange>
          </w:tcPr>
          <w:p w14:paraId="5669093C" w14:textId="0DC2E0D2" w:rsidR="00954C60" w:rsidRDefault="00954C60" w:rsidP="003906FD">
            <w:pPr>
              <w:jc w:val="center"/>
              <w:rPr>
                <w:rFonts w:ascii="Verdana" w:hAnsi="Verdana"/>
                <w:color w:val="000000"/>
                <w:sz w:val="20"/>
                <w:szCs w:val="20"/>
              </w:rPr>
            </w:pPr>
            <w:r>
              <w:rPr>
                <w:rFonts w:ascii="Verdana" w:hAnsi="Verdana"/>
                <w:color w:val="000000"/>
                <w:sz w:val="20"/>
                <w:szCs w:val="20"/>
              </w:rPr>
              <w:t> </w:t>
            </w:r>
          </w:p>
        </w:tc>
        <w:tc>
          <w:tcPr>
            <w:tcW w:w="4536" w:type="dxa"/>
            <w:tcBorders>
              <w:top w:val="single" w:sz="4" w:space="0" w:color="auto"/>
              <w:left w:val="nil"/>
              <w:bottom w:val="nil"/>
              <w:right w:val="single" w:sz="4" w:space="0" w:color="auto"/>
            </w:tcBorders>
            <w:shd w:val="clear" w:color="auto" w:fill="auto"/>
            <w:noWrap/>
            <w:vAlign w:val="center"/>
            <w:tcPrChange w:id="417" w:author="Mateja Pompe" w:date="2021-01-04T11:10:00Z">
              <w:tcPr>
                <w:tcW w:w="2409" w:type="dxa"/>
                <w:tcBorders>
                  <w:top w:val="single" w:sz="4" w:space="0" w:color="auto"/>
                  <w:left w:val="nil"/>
                  <w:bottom w:val="nil"/>
                  <w:right w:val="single" w:sz="4" w:space="0" w:color="auto"/>
                </w:tcBorders>
                <w:shd w:val="clear" w:color="auto" w:fill="auto"/>
                <w:noWrap/>
                <w:vAlign w:val="center"/>
              </w:tcPr>
            </w:tcPrChange>
          </w:tcPr>
          <w:p w14:paraId="1694142C" w14:textId="083794C3" w:rsidR="00954C60" w:rsidRDefault="00954C60" w:rsidP="00954C60">
            <w:pPr>
              <w:jc w:val="center"/>
              <w:rPr>
                <w:rFonts w:ascii="Verdana" w:hAnsi="Verdana"/>
                <w:color w:val="000000"/>
                <w:sz w:val="20"/>
                <w:szCs w:val="20"/>
              </w:rPr>
            </w:pPr>
            <w:r>
              <w:rPr>
                <w:rFonts w:ascii="Verdana" w:hAnsi="Verdana"/>
                <w:color w:val="000000"/>
                <w:sz w:val="20"/>
                <w:szCs w:val="20"/>
              </w:rPr>
              <w:t>89.750</w:t>
            </w:r>
          </w:p>
        </w:tc>
      </w:tr>
      <w:tr w:rsidR="00954C60" w14:paraId="51ACD68B" w14:textId="77777777" w:rsidTr="00954C60">
        <w:trPr>
          <w:trHeight w:val="300"/>
          <w:trPrChange w:id="418" w:author="Mateja Pompe" w:date="2021-01-04T11:10:00Z">
            <w:trPr>
              <w:trHeight w:val="300"/>
            </w:trPr>
          </w:trPrChange>
        </w:trPr>
        <w:tc>
          <w:tcPr>
            <w:tcW w:w="6658" w:type="dxa"/>
            <w:tcBorders>
              <w:top w:val="nil"/>
              <w:left w:val="single" w:sz="4" w:space="0" w:color="auto"/>
              <w:bottom w:val="nil"/>
              <w:right w:val="single" w:sz="4" w:space="0" w:color="auto"/>
            </w:tcBorders>
            <w:shd w:val="clear" w:color="auto" w:fill="auto"/>
            <w:vAlign w:val="center"/>
            <w:hideMark/>
            <w:tcPrChange w:id="419" w:author="Mateja Pompe" w:date="2021-01-04T11:10:00Z">
              <w:tcPr>
                <w:tcW w:w="5270" w:type="dxa"/>
                <w:tcBorders>
                  <w:top w:val="nil"/>
                  <w:left w:val="single" w:sz="4" w:space="0" w:color="auto"/>
                  <w:bottom w:val="nil"/>
                  <w:right w:val="single" w:sz="4" w:space="0" w:color="auto"/>
                </w:tcBorders>
                <w:shd w:val="clear" w:color="auto" w:fill="auto"/>
                <w:vAlign w:val="center"/>
                <w:hideMark/>
              </w:tcPr>
            </w:tcPrChange>
          </w:tcPr>
          <w:p w14:paraId="67A63413" w14:textId="77777777" w:rsidR="00954C60" w:rsidRDefault="00954C60" w:rsidP="003906FD">
            <w:pPr>
              <w:rPr>
                <w:rFonts w:ascii="Verdana" w:hAnsi="Verdana"/>
                <w:color w:val="000000"/>
                <w:sz w:val="20"/>
                <w:szCs w:val="20"/>
              </w:rPr>
            </w:pPr>
            <w:r>
              <w:rPr>
                <w:rFonts w:ascii="Verdana" w:hAnsi="Verdana"/>
                <w:color w:val="000000"/>
                <w:sz w:val="20"/>
                <w:szCs w:val="20"/>
              </w:rPr>
              <w:t xml:space="preserve">  - vročevod</w:t>
            </w:r>
          </w:p>
        </w:tc>
        <w:tc>
          <w:tcPr>
            <w:tcW w:w="1842" w:type="dxa"/>
            <w:tcBorders>
              <w:top w:val="nil"/>
              <w:left w:val="nil"/>
              <w:bottom w:val="nil"/>
              <w:right w:val="single" w:sz="4" w:space="0" w:color="auto"/>
            </w:tcBorders>
            <w:shd w:val="clear" w:color="auto" w:fill="auto"/>
            <w:noWrap/>
            <w:vAlign w:val="bottom"/>
            <w:tcPrChange w:id="420" w:author="Mateja Pompe" w:date="2021-01-04T11:10:00Z">
              <w:tcPr>
                <w:tcW w:w="821" w:type="dxa"/>
                <w:tcBorders>
                  <w:top w:val="nil"/>
                  <w:left w:val="nil"/>
                  <w:bottom w:val="nil"/>
                  <w:right w:val="single" w:sz="4" w:space="0" w:color="auto"/>
                </w:tcBorders>
                <w:shd w:val="clear" w:color="auto" w:fill="auto"/>
                <w:noWrap/>
                <w:vAlign w:val="bottom"/>
              </w:tcPr>
            </w:tcPrChange>
          </w:tcPr>
          <w:p w14:paraId="6E28A37A" w14:textId="52C5AEC2" w:rsidR="00954C60" w:rsidRDefault="00954C60" w:rsidP="003906FD">
            <w:pPr>
              <w:jc w:val="center"/>
              <w:rPr>
                <w:rFonts w:ascii="Verdana" w:hAnsi="Verdana"/>
                <w:color w:val="000000"/>
                <w:sz w:val="20"/>
                <w:szCs w:val="20"/>
              </w:rPr>
            </w:pPr>
            <w:r>
              <w:rPr>
                <w:rFonts w:ascii="Verdana" w:hAnsi="Verdana"/>
                <w:color w:val="000000"/>
                <w:sz w:val="20"/>
                <w:szCs w:val="20"/>
              </w:rPr>
              <w:t> </w:t>
            </w:r>
          </w:p>
        </w:tc>
        <w:tc>
          <w:tcPr>
            <w:tcW w:w="4536" w:type="dxa"/>
            <w:tcBorders>
              <w:top w:val="nil"/>
              <w:left w:val="nil"/>
              <w:bottom w:val="nil"/>
              <w:right w:val="single" w:sz="4" w:space="0" w:color="auto"/>
            </w:tcBorders>
            <w:shd w:val="clear" w:color="auto" w:fill="auto"/>
            <w:noWrap/>
            <w:vAlign w:val="center"/>
            <w:tcPrChange w:id="421" w:author="Mateja Pompe" w:date="2021-01-04T11:10:00Z">
              <w:tcPr>
                <w:tcW w:w="2409" w:type="dxa"/>
                <w:tcBorders>
                  <w:top w:val="nil"/>
                  <w:left w:val="nil"/>
                  <w:bottom w:val="nil"/>
                  <w:right w:val="single" w:sz="4" w:space="0" w:color="auto"/>
                </w:tcBorders>
                <w:shd w:val="clear" w:color="auto" w:fill="auto"/>
                <w:noWrap/>
                <w:vAlign w:val="center"/>
              </w:tcPr>
            </w:tcPrChange>
          </w:tcPr>
          <w:p w14:paraId="281472B6" w14:textId="04CE39FF" w:rsidR="00954C60" w:rsidRDefault="00954C60" w:rsidP="00954C60">
            <w:pPr>
              <w:jc w:val="center"/>
              <w:rPr>
                <w:rFonts w:ascii="Verdana" w:hAnsi="Verdana"/>
                <w:color w:val="000000"/>
                <w:sz w:val="20"/>
                <w:szCs w:val="20"/>
              </w:rPr>
            </w:pPr>
            <w:r>
              <w:rPr>
                <w:rFonts w:ascii="Verdana" w:hAnsi="Verdana"/>
                <w:color w:val="000000"/>
                <w:sz w:val="20"/>
                <w:szCs w:val="20"/>
              </w:rPr>
              <w:t>61.708</w:t>
            </w:r>
          </w:p>
        </w:tc>
      </w:tr>
      <w:tr w:rsidR="00954C60" w14:paraId="7094E403" w14:textId="77777777" w:rsidTr="00954C60">
        <w:trPr>
          <w:trHeight w:val="300"/>
          <w:trPrChange w:id="422" w:author="Mateja Pompe" w:date="2021-01-04T11:10:00Z">
            <w:trPr>
              <w:trHeight w:val="300"/>
            </w:trPr>
          </w:trPrChange>
        </w:trPr>
        <w:tc>
          <w:tcPr>
            <w:tcW w:w="6658" w:type="dxa"/>
            <w:tcBorders>
              <w:top w:val="nil"/>
              <w:left w:val="single" w:sz="4" w:space="0" w:color="auto"/>
              <w:bottom w:val="nil"/>
              <w:right w:val="single" w:sz="4" w:space="0" w:color="auto"/>
            </w:tcBorders>
            <w:shd w:val="clear" w:color="auto" w:fill="auto"/>
            <w:vAlign w:val="center"/>
            <w:hideMark/>
            <w:tcPrChange w:id="423" w:author="Mateja Pompe" w:date="2021-01-04T11:10:00Z">
              <w:tcPr>
                <w:tcW w:w="5270" w:type="dxa"/>
                <w:tcBorders>
                  <w:top w:val="nil"/>
                  <w:left w:val="single" w:sz="4" w:space="0" w:color="auto"/>
                  <w:bottom w:val="nil"/>
                  <w:right w:val="single" w:sz="4" w:space="0" w:color="auto"/>
                </w:tcBorders>
                <w:shd w:val="clear" w:color="auto" w:fill="auto"/>
                <w:vAlign w:val="center"/>
                <w:hideMark/>
              </w:tcPr>
            </w:tcPrChange>
          </w:tcPr>
          <w:p w14:paraId="6EAF78FF" w14:textId="77777777" w:rsidR="00954C60" w:rsidRDefault="00954C60" w:rsidP="003906FD">
            <w:pPr>
              <w:rPr>
                <w:rFonts w:ascii="Verdana" w:hAnsi="Verdana"/>
                <w:color w:val="000000"/>
                <w:sz w:val="20"/>
                <w:szCs w:val="20"/>
              </w:rPr>
            </w:pPr>
            <w:r>
              <w:rPr>
                <w:rFonts w:ascii="Verdana" w:hAnsi="Verdana"/>
                <w:color w:val="000000"/>
                <w:sz w:val="20"/>
                <w:szCs w:val="20"/>
              </w:rPr>
              <w:t xml:space="preserve">  - plinovod</w:t>
            </w:r>
          </w:p>
        </w:tc>
        <w:tc>
          <w:tcPr>
            <w:tcW w:w="1842" w:type="dxa"/>
            <w:tcBorders>
              <w:top w:val="nil"/>
              <w:left w:val="nil"/>
              <w:bottom w:val="nil"/>
              <w:right w:val="single" w:sz="4" w:space="0" w:color="auto"/>
            </w:tcBorders>
            <w:shd w:val="clear" w:color="auto" w:fill="auto"/>
            <w:noWrap/>
            <w:vAlign w:val="bottom"/>
            <w:tcPrChange w:id="424" w:author="Mateja Pompe" w:date="2021-01-04T11:10:00Z">
              <w:tcPr>
                <w:tcW w:w="821" w:type="dxa"/>
                <w:tcBorders>
                  <w:top w:val="nil"/>
                  <w:left w:val="nil"/>
                  <w:bottom w:val="nil"/>
                  <w:right w:val="single" w:sz="4" w:space="0" w:color="auto"/>
                </w:tcBorders>
                <w:shd w:val="clear" w:color="auto" w:fill="auto"/>
                <w:noWrap/>
                <w:vAlign w:val="bottom"/>
              </w:tcPr>
            </w:tcPrChange>
          </w:tcPr>
          <w:p w14:paraId="5CC1BB0E" w14:textId="1FF92F55" w:rsidR="00954C60" w:rsidRDefault="00954C60" w:rsidP="003906FD">
            <w:pPr>
              <w:rPr>
                <w:rFonts w:ascii="Verdana" w:hAnsi="Verdana"/>
                <w:color w:val="000000"/>
                <w:sz w:val="20"/>
                <w:szCs w:val="20"/>
              </w:rPr>
            </w:pPr>
            <w:r>
              <w:rPr>
                <w:rFonts w:ascii="Verdana" w:hAnsi="Verdana"/>
                <w:color w:val="000000"/>
                <w:sz w:val="20"/>
                <w:szCs w:val="20"/>
              </w:rPr>
              <w:t> </w:t>
            </w:r>
          </w:p>
        </w:tc>
        <w:tc>
          <w:tcPr>
            <w:tcW w:w="4536" w:type="dxa"/>
            <w:tcBorders>
              <w:top w:val="nil"/>
              <w:left w:val="nil"/>
              <w:bottom w:val="nil"/>
              <w:right w:val="single" w:sz="4" w:space="0" w:color="auto"/>
            </w:tcBorders>
            <w:shd w:val="clear" w:color="auto" w:fill="auto"/>
            <w:noWrap/>
            <w:vAlign w:val="bottom"/>
            <w:tcPrChange w:id="425" w:author="Mateja Pompe" w:date="2021-01-04T11:10:00Z">
              <w:tcPr>
                <w:tcW w:w="2409" w:type="dxa"/>
                <w:tcBorders>
                  <w:top w:val="nil"/>
                  <w:left w:val="nil"/>
                  <w:bottom w:val="nil"/>
                  <w:right w:val="single" w:sz="4" w:space="0" w:color="auto"/>
                </w:tcBorders>
                <w:shd w:val="clear" w:color="auto" w:fill="auto"/>
                <w:noWrap/>
                <w:vAlign w:val="bottom"/>
              </w:tcPr>
            </w:tcPrChange>
          </w:tcPr>
          <w:p w14:paraId="0F3201FF" w14:textId="3599A24D" w:rsidR="00954C60" w:rsidRPr="00DD59C8" w:rsidRDefault="00954C60" w:rsidP="00954C60">
            <w:pPr>
              <w:jc w:val="center"/>
              <w:rPr>
                <w:rFonts w:ascii="Verdana" w:hAnsi="Verdana"/>
                <w:color w:val="000000"/>
                <w:sz w:val="20"/>
                <w:szCs w:val="20"/>
                <w:highlight w:val="yellow"/>
              </w:rPr>
            </w:pPr>
            <w:r>
              <w:rPr>
                <w:rFonts w:ascii="Verdana" w:hAnsi="Verdana"/>
                <w:color w:val="000000"/>
                <w:sz w:val="20"/>
                <w:szCs w:val="20"/>
              </w:rPr>
              <w:t>74.050</w:t>
            </w:r>
          </w:p>
        </w:tc>
      </w:tr>
      <w:tr w:rsidR="00954C60" w14:paraId="1DA8103F" w14:textId="77777777" w:rsidTr="00954C60">
        <w:trPr>
          <w:trHeight w:val="300"/>
          <w:trPrChange w:id="426" w:author="Mateja Pompe" w:date="2021-01-04T11:10:00Z">
            <w:trPr>
              <w:trHeight w:val="300"/>
            </w:trPr>
          </w:trPrChange>
        </w:trPr>
        <w:tc>
          <w:tcPr>
            <w:tcW w:w="6658" w:type="dxa"/>
            <w:tcBorders>
              <w:top w:val="nil"/>
              <w:left w:val="single" w:sz="4" w:space="0" w:color="auto"/>
              <w:bottom w:val="nil"/>
              <w:right w:val="single" w:sz="4" w:space="0" w:color="auto"/>
            </w:tcBorders>
            <w:shd w:val="clear" w:color="auto" w:fill="auto"/>
            <w:vAlign w:val="center"/>
            <w:hideMark/>
            <w:tcPrChange w:id="427" w:author="Mateja Pompe" w:date="2021-01-04T11:10:00Z">
              <w:tcPr>
                <w:tcW w:w="5270" w:type="dxa"/>
                <w:tcBorders>
                  <w:top w:val="nil"/>
                  <w:left w:val="single" w:sz="4" w:space="0" w:color="auto"/>
                  <w:bottom w:val="nil"/>
                  <w:right w:val="single" w:sz="4" w:space="0" w:color="auto"/>
                </w:tcBorders>
                <w:shd w:val="clear" w:color="auto" w:fill="auto"/>
                <w:vAlign w:val="center"/>
                <w:hideMark/>
              </w:tcPr>
            </w:tcPrChange>
          </w:tcPr>
          <w:p w14:paraId="1AFC2E1E" w14:textId="77777777" w:rsidR="00954C60" w:rsidRDefault="00954C60" w:rsidP="003906FD">
            <w:pPr>
              <w:rPr>
                <w:rFonts w:ascii="Verdana" w:hAnsi="Verdana"/>
                <w:sz w:val="20"/>
                <w:szCs w:val="20"/>
              </w:rPr>
            </w:pPr>
            <w:r>
              <w:rPr>
                <w:rFonts w:ascii="Verdana" w:hAnsi="Verdana"/>
                <w:sz w:val="20"/>
                <w:szCs w:val="20"/>
              </w:rPr>
              <w:t xml:space="preserve">  - ceste, pločniki</w:t>
            </w:r>
          </w:p>
        </w:tc>
        <w:tc>
          <w:tcPr>
            <w:tcW w:w="1842" w:type="dxa"/>
            <w:tcBorders>
              <w:top w:val="nil"/>
              <w:left w:val="nil"/>
              <w:bottom w:val="nil"/>
              <w:right w:val="single" w:sz="4" w:space="0" w:color="auto"/>
            </w:tcBorders>
            <w:shd w:val="clear" w:color="auto" w:fill="auto"/>
            <w:noWrap/>
            <w:vAlign w:val="bottom"/>
            <w:tcPrChange w:id="428" w:author="Mateja Pompe" w:date="2021-01-04T11:10:00Z">
              <w:tcPr>
                <w:tcW w:w="821" w:type="dxa"/>
                <w:tcBorders>
                  <w:top w:val="nil"/>
                  <w:left w:val="nil"/>
                  <w:bottom w:val="nil"/>
                  <w:right w:val="single" w:sz="4" w:space="0" w:color="auto"/>
                </w:tcBorders>
                <w:shd w:val="clear" w:color="auto" w:fill="auto"/>
                <w:noWrap/>
                <w:vAlign w:val="bottom"/>
              </w:tcPr>
            </w:tcPrChange>
          </w:tcPr>
          <w:p w14:paraId="57820572" w14:textId="2AEA481F" w:rsidR="00954C60" w:rsidRDefault="00954C60" w:rsidP="003906FD">
            <w:pPr>
              <w:jc w:val="center"/>
              <w:rPr>
                <w:rFonts w:ascii="Verdana" w:hAnsi="Verdana"/>
                <w:color w:val="000000"/>
                <w:sz w:val="20"/>
                <w:szCs w:val="20"/>
              </w:rPr>
            </w:pPr>
            <w:r>
              <w:rPr>
                <w:rFonts w:ascii="Verdana" w:hAnsi="Verdana"/>
                <w:color w:val="000000"/>
                <w:sz w:val="20"/>
                <w:szCs w:val="20"/>
              </w:rPr>
              <w:t> </w:t>
            </w:r>
          </w:p>
        </w:tc>
        <w:tc>
          <w:tcPr>
            <w:tcW w:w="4536" w:type="dxa"/>
            <w:tcBorders>
              <w:top w:val="nil"/>
              <w:left w:val="nil"/>
              <w:bottom w:val="nil"/>
              <w:right w:val="single" w:sz="4" w:space="0" w:color="auto"/>
            </w:tcBorders>
            <w:shd w:val="clear" w:color="auto" w:fill="auto"/>
            <w:noWrap/>
            <w:vAlign w:val="center"/>
            <w:tcPrChange w:id="429" w:author="Mateja Pompe" w:date="2021-01-04T11:10:00Z">
              <w:tcPr>
                <w:tcW w:w="2409" w:type="dxa"/>
                <w:tcBorders>
                  <w:top w:val="nil"/>
                  <w:left w:val="nil"/>
                  <w:bottom w:val="nil"/>
                  <w:right w:val="single" w:sz="4" w:space="0" w:color="auto"/>
                </w:tcBorders>
                <w:shd w:val="clear" w:color="auto" w:fill="auto"/>
                <w:noWrap/>
                <w:vAlign w:val="center"/>
              </w:tcPr>
            </w:tcPrChange>
          </w:tcPr>
          <w:p w14:paraId="3217CA5F" w14:textId="78DD9C75" w:rsidR="00954C60" w:rsidRDefault="00954C60" w:rsidP="00954C60">
            <w:pPr>
              <w:jc w:val="center"/>
              <w:rPr>
                <w:rFonts w:ascii="Verdana" w:hAnsi="Verdana"/>
                <w:i/>
                <w:iCs/>
                <w:color w:val="000000"/>
                <w:sz w:val="20"/>
                <w:szCs w:val="20"/>
              </w:rPr>
            </w:pPr>
            <w:r>
              <w:rPr>
                <w:rFonts w:ascii="Verdana" w:hAnsi="Verdana"/>
                <w:i/>
                <w:iCs/>
                <w:color w:val="000000"/>
                <w:sz w:val="20"/>
                <w:szCs w:val="20"/>
              </w:rPr>
              <w:t>413.636</w:t>
            </w:r>
          </w:p>
        </w:tc>
      </w:tr>
      <w:tr w:rsidR="00954C60" w14:paraId="13548078" w14:textId="77777777" w:rsidTr="00954C60">
        <w:trPr>
          <w:trHeight w:val="300"/>
          <w:trPrChange w:id="430" w:author="Mateja Pompe" w:date="2021-01-04T11:10:00Z">
            <w:trPr>
              <w:trHeight w:val="300"/>
            </w:trPr>
          </w:trPrChange>
        </w:trPr>
        <w:tc>
          <w:tcPr>
            <w:tcW w:w="6658" w:type="dxa"/>
            <w:tcBorders>
              <w:top w:val="nil"/>
              <w:left w:val="single" w:sz="4" w:space="0" w:color="auto"/>
              <w:bottom w:val="nil"/>
              <w:right w:val="single" w:sz="4" w:space="0" w:color="auto"/>
            </w:tcBorders>
            <w:shd w:val="clear" w:color="auto" w:fill="auto"/>
            <w:vAlign w:val="center"/>
            <w:hideMark/>
            <w:tcPrChange w:id="431" w:author="Mateja Pompe" w:date="2021-01-04T11:10:00Z">
              <w:tcPr>
                <w:tcW w:w="5270" w:type="dxa"/>
                <w:tcBorders>
                  <w:top w:val="nil"/>
                  <w:left w:val="single" w:sz="4" w:space="0" w:color="auto"/>
                  <w:bottom w:val="nil"/>
                  <w:right w:val="single" w:sz="4" w:space="0" w:color="auto"/>
                </w:tcBorders>
                <w:shd w:val="clear" w:color="auto" w:fill="auto"/>
                <w:vAlign w:val="center"/>
                <w:hideMark/>
              </w:tcPr>
            </w:tcPrChange>
          </w:tcPr>
          <w:p w14:paraId="5383FD94" w14:textId="77777777" w:rsidR="00954C60" w:rsidRDefault="00954C60" w:rsidP="003906FD">
            <w:pPr>
              <w:rPr>
                <w:rFonts w:ascii="Verdana" w:hAnsi="Verdana"/>
                <w:color w:val="000000"/>
                <w:sz w:val="20"/>
                <w:szCs w:val="20"/>
              </w:rPr>
            </w:pPr>
            <w:r>
              <w:rPr>
                <w:rFonts w:ascii="Verdana" w:hAnsi="Verdana"/>
                <w:color w:val="000000"/>
                <w:sz w:val="20"/>
                <w:szCs w:val="20"/>
              </w:rPr>
              <w:t xml:space="preserve">  - javna razsvetljava</w:t>
            </w:r>
          </w:p>
        </w:tc>
        <w:tc>
          <w:tcPr>
            <w:tcW w:w="1842" w:type="dxa"/>
            <w:tcBorders>
              <w:top w:val="nil"/>
              <w:left w:val="nil"/>
              <w:bottom w:val="nil"/>
              <w:right w:val="single" w:sz="4" w:space="0" w:color="auto"/>
            </w:tcBorders>
            <w:shd w:val="clear" w:color="auto" w:fill="auto"/>
            <w:noWrap/>
            <w:vAlign w:val="bottom"/>
            <w:tcPrChange w:id="432" w:author="Mateja Pompe" w:date="2021-01-04T11:10:00Z">
              <w:tcPr>
                <w:tcW w:w="821" w:type="dxa"/>
                <w:tcBorders>
                  <w:top w:val="nil"/>
                  <w:left w:val="nil"/>
                  <w:bottom w:val="nil"/>
                  <w:right w:val="single" w:sz="4" w:space="0" w:color="auto"/>
                </w:tcBorders>
                <w:shd w:val="clear" w:color="auto" w:fill="auto"/>
                <w:noWrap/>
                <w:vAlign w:val="bottom"/>
              </w:tcPr>
            </w:tcPrChange>
          </w:tcPr>
          <w:p w14:paraId="09A3F58E" w14:textId="7B275250" w:rsidR="00954C60" w:rsidRDefault="00954C60" w:rsidP="003906FD">
            <w:pPr>
              <w:jc w:val="center"/>
              <w:rPr>
                <w:rFonts w:ascii="Verdana" w:hAnsi="Verdana"/>
                <w:color w:val="000000"/>
                <w:sz w:val="20"/>
                <w:szCs w:val="20"/>
              </w:rPr>
            </w:pPr>
            <w:r>
              <w:rPr>
                <w:rFonts w:ascii="Verdana" w:hAnsi="Verdana"/>
                <w:color w:val="000000"/>
                <w:sz w:val="20"/>
                <w:szCs w:val="20"/>
              </w:rPr>
              <w:t> </w:t>
            </w:r>
          </w:p>
        </w:tc>
        <w:tc>
          <w:tcPr>
            <w:tcW w:w="4536" w:type="dxa"/>
            <w:tcBorders>
              <w:top w:val="nil"/>
              <w:left w:val="nil"/>
              <w:bottom w:val="nil"/>
              <w:right w:val="single" w:sz="4" w:space="0" w:color="auto"/>
            </w:tcBorders>
            <w:shd w:val="clear" w:color="auto" w:fill="auto"/>
            <w:noWrap/>
            <w:vAlign w:val="center"/>
            <w:tcPrChange w:id="433" w:author="Mateja Pompe" w:date="2021-01-04T11:10:00Z">
              <w:tcPr>
                <w:tcW w:w="2409" w:type="dxa"/>
                <w:tcBorders>
                  <w:top w:val="nil"/>
                  <w:left w:val="nil"/>
                  <w:bottom w:val="nil"/>
                  <w:right w:val="single" w:sz="4" w:space="0" w:color="auto"/>
                </w:tcBorders>
                <w:shd w:val="clear" w:color="auto" w:fill="auto"/>
                <w:noWrap/>
                <w:vAlign w:val="center"/>
              </w:tcPr>
            </w:tcPrChange>
          </w:tcPr>
          <w:p w14:paraId="720FF371" w14:textId="2E8DBA87" w:rsidR="00954C60" w:rsidRDefault="00954C60" w:rsidP="00954C60">
            <w:pPr>
              <w:jc w:val="center"/>
              <w:rPr>
                <w:rFonts w:ascii="Verdana" w:hAnsi="Verdana"/>
                <w:color w:val="000000"/>
                <w:sz w:val="20"/>
                <w:szCs w:val="20"/>
              </w:rPr>
            </w:pPr>
            <w:r>
              <w:rPr>
                <w:rFonts w:ascii="Verdana" w:hAnsi="Verdana"/>
                <w:color w:val="000000"/>
                <w:sz w:val="20"/>
                <w:szCs w:val="20"/>
              </w:rPr>
              <w:t>215.017</w:t>
            </w:r>
          </w:p>
        </w:tc>
      </w:tr>
      <w:tr w:rsidR="00954C60" w14:paraId="7D98BABC" w14:textId="77777777" w:rsidTr="00954C60">
        <w:trPr>
          <w:trHeight w:val="300"/>
          <w:trPrChange w:id="434" w:author="Mateja Pompe" w:date="2021-01-04T11:10:00Z">
            <w:trPr>
              <w:trHeight w:val="300"/>
            </w:trPr>
          </w:trPrChange>
        </w:trPr>
        <w:tc>
          <w:tcPr>
            <w:tcW w:w="6658" w:type="dxa"/>
            <w:tcBorders>
              <w:top w:val="nil"/>
              <w:left w:val="single" w:sz="4" w:space="0" w:color="auto"/>
              <w:bottom w:val="nil"/>
              <w:right w:val="single" w:sz="4" w:space="0" w:color="auto"/>
            </w:tcBorders>
            <w:shd w:val="clear" w:color="auto" w:fill="auto"/>
            <w:vAlign w:val="center"/>
            <w:hideMark/>
            <w:tcPrChange w:id="435" w:author="Mateja Pompe" w:date="2021-01-04T11:10:00Z">
              <w:tcPr>
                <w:tcW w:w="5270" w:type="dxa"/>
                <w:tcBorders>
                  <w:top w:val="nil"/>
                  <w:left w:val="single" w:sz="4" w:space="0" w:color="auto"/>
                  <w:bottom w:val="nil"/>
                  <w:right w:val="single" w:sz="4" w:space="0" w:color="auto"/>
                </w:tcBorders>
                <w:shd w:val="clear" w:color="auto" w:fill="auto"/>
                <w:vAlign w:val="center"/>
                <w:hideMark/>
              </w:tcPr>
            </w:tcPrChange>
          </w:tcPr>
          <w:p w14:paraId="2BD13238" w14:textId="77777777" w:rsidR="00954C60" w:rsidRDefault="00954C60" w:rsidP="003906FD">
            <w:pPr>
              <w:rPr>
                <w:rFonts w:ascii="Verdana" w:hAnsi="Verdana"/>
                <w:color w:val="000000"/>
                <w:sz w:val="20"/>
                <w:szCs w:val="20"/>
              </w:rPr>
            </w:pPr>
            <w:r>
              <w:rPr>
                <w:rFonts w:ascii="Verdana" w:hAnsi="Verdana"/>
                <w:color w:val="000000"/>
                <w:sz w:val="20"/>
                <w:szCs w:val="20"/>
              </w:rPr>
              <w:t xml:space="preserve">  - zasaditev dreves</w:t>
            </w:r>
          </w:p>
        </w:tc>
        <w:tc>
          <w:tcPr>
            <w:tcW w:w="1842" w:type="dxa"/>
            <w:tcBorders>
              <w:top w:val="nil"/>
              <w:left w:val="nil"/>
              <w:bottom w:val="nil"/>
              <w:right w:val="single" w:sz="4" w:space="0" w:color="auto"/>
            </w:tcBorders>
            <w:shd w:val="clear" w:color="auto" w:fill="auto"/>
            <w:noWrap/>
            <w:vAlign w:val="bottom"/>
            <w:tcPrChange w:id="436" w:author="Mateja Pompe" w:date="2021-01-04T11:10:00Z">
              <w:tcPr>
                <w:tcW w:w="821" w:type="dxa"/>
                <w:tcBorders>
                  <w:top w:val="nil"/>
                  <w:left w:val="nil"/>
                  <w:bottom w:val="nil"/>
                  <w:right w:val="single" w:sz="4" w:space="0" w:color="auto"/>
                </w:tcBorders>
                <w:shd w:val="clear" w:color="auto" w:fill="auto"/>
                <w:noWrap/>
                <w:vAlign w:val="bottom"/>
              </w:tcPr>
            </w:tcPrChange>
          </w:tcPr>
          <w:p w14:paraId="138051C8" w14:textId="2D44675A" w:rsidR="00954C60" w:rsidRDefault="00954C60" w:rsidP="003906FD">
            <w:pPr>
              <w:rPr>
                <w:rFonts w:ascii="Verdana" w:hAnsi="Verdana"/>
                <w:color w:val="000000"/>
                <w:sz w:val="20"/>
                <w:szCs w:val="20"/>
              </w:rPr>
            </w:pPr>
            <w:r>
              <w:rPr>
                <w:rFonts w:ascii="Verdana" w:hAnsi="Verdana"/>
                <w:color w:val="000000"/>
                <w:sz w:val="20"/>
                <w:szCs w:val="20"/>
              </w:rPr>
              <w:t> </w:t>
            </w:r>
          </w:p>
        </w:tc>
        <w:tc>
          <w:tcPr>
            <w:tcW w:w="4536" w:type="dxa"/>
            <w:tcBorders>
              <w:top w:val="nil"/>
              <w:left w:val="nil"/>
              <w:bottom w:val="nil"/>
              <w:right w:val="single" w:sz="4" w:space="0" w:color="auto"/>
            </w:tcBorders>
            <w:shd w:val="clear" w:color="auto" w:fill="auto"/>
            <w:noWrap/>
            <w:vAlign w:val="center"/>
            <w:tcPrChange w:id="437" w:author="Mateja Pompe" w:date="2021-01-04T11:10:00Z">
              <w:tcPr>
                <w:tcW w:w="2409" w:type="dxa"/>
                <w:tcBorders>
                  <w:top w:val="nil"/>
                  <w:left w:val="nil"/>
                  <w:bottom w:val="nil"/>
                  <w:right w:val="single" w:sz="4" w:space="0" w:color="auto"/>
                </w:tcBorders>
                <w:shd w:val="clear" w:color="auto" w:fill="auto"/>
                <w:noWrap/>
                <w:vAlign w:val="center"/>
              </w:tcPr>
            </w:tcPrChange>
          </w:tcPr>
          <w:p w14:paraId="3CCE2B6A" w14:textId="343DA4B0" w:rsidR="00954C60" w:rsidRDefault="00954C60" w:rsidP="00954C60">
            <w:pPr>
              <w:jc w:val="center"/>
              <w:rPr>
                <w:rFonts w:ascii="Verdana" w:hAnsi="Verdana"/>
                <w:color w:val="000000"/>
                <w:sz w:val="20"/>
                <w:szCs w:val="20"/>
              </w:rPr>
            </w:pPr>
            <w:r>
              <w:rPr>
                <w:rFonts w:ascii="Verdana" w:hAnsi="Verdana"/>
                <w:color w:val="000000"/>
                <w:sz w:val="20"/>
                <w:szCs w:val="20"/>
              </w:rPr>
              <w:t>11.273</w:t>
            </w:r>
          </w:p>
        </w:tc>
      </w:tr>
      <w:tr w:rsidR="00954C60" w14:paraId="71C285A5" w14:textId="77777777" w:rsidTr="00954C60">
        <w:trPr>
          <w:trHeight w:val="323"/>
          <w:trPrChange w:id="438" w:author="Mateja Pompe" w:date="2021-01-04T11:10:00Z">
            <w:trPr>
              <w:trHeight w:val="323"/>
            </w:trPr>
          </w:trPrChange>
        </w:trPr>
        <w:tc>
          <w:tcPr>
            <w:tcW w:w="6658" w:type="dxa"/>
            <w:tcBorders>
              <w:top w:val="nil"/>
              <w:left w:val="single" w:sz="4" w:space="0" w:color="auto"/>
              <w:bottom w:val="single" w:sz="4" w:space="0" w:color="auto"/>
              <w:right w:val="single" w:sz="4" w:space="0" w:color="auto"/>
            </w:tcBorders>
            <w:shd w:val="clear" w:color="auto" w:fill="auto"/>
            <w:vAlign w:val="center"/>
            <w:hideMark/>
            <w:tcPrChange w:id="439" w:author="Mateja Pompe" w:date="2021-01-04T11:10:00Z">
              <w:tcPr>
                <w:tcW w:w="5270" w:type="dxa"/>
                <w:tcBorders>
                  <w:top w:val="nil"/>
                  <w:left w:val="single" w:sz="4" w:space="0" w:color="auto"/>
                  <w:bottom w:val="single" w:sz="4" w:space="0" w:color="auto"/>
                  <w:right w:val="single" w:sz="4" w:space="0" w:color="auto"/>
                </w:tcBorders>
                <w:shd w:val="clear" w:color="auto" w:fill="auto"/>
                <w:vAlign w:val="center"/>
                <w:hideMark/>
              </w:tcPr>
            </w:tcPrChange>
          </w:tcPr>
          <w:p w14:paraId="6740C77D" w14:textId="77777777" w:rsidR="00954C60" w:rsidRDefault="00954C60" w:rsidP="003906FD">
            <w:pPr>
              <w:rPr>
                <w:rFonts w:ascii="Verdana" w:hAnsi="Verdana"/>
                <w:sz w:val="20"/>
                <w:szCs w:val="20"/>
              </w:rPr>
            </w:pPr>
            <w:r>
              <w:rPr>
                <w:rFonts w:ascii="Verdana" w:hAnsi="Verdana"/>
                <w:sz w:val="20"/>
                <w:szCs w:val="20"/>
              </w:rPr>
              <w:t xml:space="preserve">  - odkupi parcel</w:t>
            </w:r>
          </w:p>
        </w:tc>
        <w:tc>
          <w:tcPr>
            <w:tcW w:w="1842" w:type="dxa"/>
            <w:tcBorders>
              <w:top w:val="nil"/>
              <w:left w:val="nil"/>
              <w:bottom w:val="single" w:sz="4" w:space="0" w:color="auto"/>
              <w:right w:val="single" w:sz="4" w:space="0" w:color="auto"/>
            </w:tcBorders>
            <w:shd w:val="clear" w:color="auto" w:fill="auto"/>
            <w:noWrap/>
            <w:vAlign w:val="bottom"/>
            <w:tcPrChange w:id="440" w:author="Mateja Pompe" w:date="2021-01-04T11:10:00Z">
              <w:tcPr>
                <w:tcW w:w="821" w:type="dxa"/>
                <w:tcBorders>
                  <w:top w:val="nil"/>
                  <w:left w:val="nil"/>
                  <w:bottom w:val="single" w:sz="4" w:space="0" w:color="auto"/>
                  <w:right w:val="single" w:sz="4" w:space="0" w:color="auto"/>
                </w:tcBorders>
                <w:shd w:val="clear" w:color="auto" w:fill="auto"/>
                <w:noWrap/>
                <w:vAlign w:val="bottom"/>
              </w:tcPr>
            </w:tcPrChange>
          </w:tcPr>
          <w:p w14:paraId="3B31F6BA" w14:textId="14BB6D37" w:rsidR="00954C60" w:rsidRDefault="00954C60" w:rsidP="003906FD">
            <w:pPr>
              <w:rPr>
                <w:rFonts w:ascii="Verdana" w:hAnsi="Verdana"/>
                <w:color w:val="000000"/>
                <w:sz w:val="20"/>
                <w:szCs w:val="20"/>
              </w:rPr>
            </w:pPr>
            <w:r>
              <w:rPr>
                <w:rFonts w:ascii="Verdana" w:hAnsi="Verdana"/>
                <w:color w:val="000000"/>
                <w:sz w:val="20"/>
                <w:szCs w:val="20"/>
              </w:rPr>
              <w:t> </w:t>
            </w:r>
          </w:p>
        </w:tc>
        <w:tc>
          <w:tcPr>
            <w:tcW w:w="4536" w:type="dxa"/>
            <w:tcBorders>
              <w:top w:val="nil"/>
              <w:left w:val="nil"/>
              <w:bottom w:val="single" w:sz="4" w:space="0" w:color="auto"/>
              <w:right w:val="single" w:sz="4" w:space="0" w:color="auto"/>
            </w:tcBorders>
            <w:shd w:val="clear" w:color="auto" w:fill="auto"/>
            <w:noWrap/>
            <w:vAlign w:val="bottom"/>
            <w:tcPrChange w:id="441" w:author="Mateja Pompe" w:date="2021-01-04T11:10:00Z">
              <w:tcPr>
                <w:tcW w:w="2409" w:type="dxa"/>
                <w:tcBorders>
                  <w:top w:val="nil"/>
                  <w:left w:val="nil"/>
                  <w:bottom w:val="single" w:sz="4" w:space="0" w:color="auto"/>
                  <w:right w:val="single" w:sz="4" w:space="0" w:color="auto"/>
                </w:tcBorders>
                <w:shd w:val="clear" w:color="auto" w:fill="auto"/>
                <w:noWrap/>
                <w:vAlign w:val="bottom"/>
              </w:tcPr>
            </w:tcPrChange>
          </w:tcPr>
          <w:p w14:paraId="06D32221" w14:textId="636C94E4" w:rsidR="00954C60" w:rsidRDefault="00D514B2" w:rsidP="00D514B2">
            <w:pPr>
              <w:jc w:val="center"/>
              <w:rPr>
                <w:rFonts w:ascii="Verdana" w:hAnsi="Verdana"/>
                <w:color w:val="000000"/>
                <w:sz w:val="20"/>
                <w:szCs w:val="20"/>
                <w:lang w:eastAsia="sl-SI"/>
              </w:rPr>
            </w:pPr>
            <w:r>
              <w:rPr>
                <w:rFonts w:ascii="Verdana" w:hAnsi="Verdana"/>
                <w:color w:val="000000"/>
                <w:sz w:val="20"/>
                <w:szCs w:val="20"/>
              </w:rPr>
              <w:t>1.016.620</w:t>
            </w:r>
          </w:p>
        </w:tc>
      </w:tr>
      <w:tr w:rsidR="00954C60" w14:paraId="5F65E189" w14:textId="77777777" w:rsidTr="00954C60">
        <w:trPr>
          <w:trHeight w:val="300"/>
          <w:trPrChange w:id="442" w:author="Mateja Pompe" w:date="2021-01-04T11:10:00Z">
            <w:trPr>
              <w:trHeight w:val="300"/>
            </w:trPr>
          </w:trPrChange>
        </w:trPr>
        <w:tc>
          <w:tcPr>
            <w:tcW w:w="6658" w:type="dxa"/>
            <w:tcBorders>
              <w:top w:val="nil"/>
              <w:left w:val="single" w:sz="4" w:space="0" w:color="auto"/>
              <w:bottom w:val="nil"/>
              <w:right w:val="single" w:sz="4" w:space="0" w:color="auto"/>
            </w:tcBorders>
            <w:shd w:val="clear" w:color="auto" w:fill="auto"/>
            <w:vAlign w:val="center"/>
            <w:hideMark/>
            <w:tcPrChange w:id="443" w:author="Mateja Pompe" w:date="2021-01-04T11:10:00Z">
              <w:tcPr>
                <w:tcW w:w="5270" w:type="dxa"/>
                <w:tcBorders>
                  <w:top w:val="nil"/>
                  <w:left w:val="single" w:sz="4" w:space="0" w:color="auto"/>
                  <w:bottom w:val="nil"/>
                  <w:right w:val="single" w:sz="4" w:space="0" w:color="auto"/>
                </w:tcBorders>
                <w:shd w:val="clear" w:color="auto" w:fill="auto"/>
                <w:vAlign w:val="center"/>
                <w:hideMark/>
              </w:tcPr>
            </w:tcPrChange>
          </w:tcPr>
          <w:p w14:paraId="4E8DF830" w14:textId="77777777" w:rsidR="00954C60" w:rsidRDefault="00954C60" w:rsidP="003906FD">
            <w:pPr>
              <w:rPr>
                <w:rFonts w:ascii="Verdana" w:hAnsi="Verdana"/>
                <w:b/>
                <w:bCs/>
                <w:i/>
                <w:iCs/>
                <w:color w:val="000000"/>
                <w:sz w:val="20"/>
                <w:szCs w:val="20"/>
              </w:rPr>
            </w:pPr>
            <w:r>
              <w:rPr>
                <w:rFonts w:ascii="Verdana" w:hAnsi="Verdana"/>
                <w:b/>
                <w:bCs/>
                <w:i/>
                <w:iCs/>
                <w:color w:val="000000"/>
                <w:sz w:val="20"/>
                <w:szCs w:val="20"/>
              </w:rPr>
              <w:t xml:space="preserve">Ostala infrastruktura </w:t>
            </w:r>
          </w:p>
        </w:tc>
        <w:tc>
          <w:tcPr>
            <w:tcW w:w="1842" w:type="dxa"/>
            <w:tcBorders>
              <w:top w:val="nil"/>
              <w:left w:val="nil"/>
              <w:bottom w:val="nil"/>
              <w:right w:val="single" w:sz="4" w:space="0" w:color="auto"/>
            </w:tcBorders>
            <w:shd w:val="clear" w:color="auto" w:fill="auto"/>
            <w:noWrap/>
            <w:vAlign w:val="bottom"/>
            <w:tcPrChange w:id="444" w:author="Mateja Pompe" w:date="2021-01-04T11:10:00Z">
              <w:tcPr>
                <w:tcW w:w="821" w:type="dxa"/>
                <w:tcBorders>
                  <w:top w:val="nil"/>
                  <w:left w:val="nil"/>
                  <w:bottom w:val="nil"/>
                  <w:right w:val="single" w:sz="4" w:space="0" w:color="auto"/>
                </w:tcBorders>
                <w:shd w:val="clear" w:color="auto" w:fill="auto"/>
                <w:noWrap/>
                <w:vAlign w:val="bottom"/>
              </w:tcPr>
            </w:tcPrChange>
          </w:tcPr>
          <w:p w14:paraId="37771CFC" w14:textId="65ACE71C" w:rsidR="00954C60" w:rsidRDefault="00D514B2" w:rsidP="00D514B2">
            <w:pPr>
              <w:jc w:val="center"/>
              <w:rPr>
                <w:rFonts w:ascii="Verdana" w:hAnsi="Verdana"/>
                <w:b/>
                <w:bCs/>
                <w:i/>
                <w:iCs/>
                <w:color w:val="000000"/>
                <w:sz w:val="20"/>
                <w:szCs w:val="20"/>
                <w:lang w:eastAsia="sl-SI"/>
              </w:rPr>
            </w:pPr>
            <w:r>
              <w:rPr>
                <w:rFonts w:ascii="Verdana" w:hAnsi="Verdana"/>
                <w:b/>
                <w:bCs/>
                <w:i/>
                <w:iCs/>
                <w:color w:val="000000"/>
                <w:sz w:val="20"/>
                <w:szCs w:val="20"/>
              </w:rPr>
              <w:t>24%</w:t>
            </w:r>
          </w:p>
        </w:tc>
        <w:tc>
          <w:tcPr>
            <w:tcW w:w="4536" w:type="dxa"/>
            <w:tcBorders>
              <w:top w:val="nil"/>
              <w:left w:val="nil"/>
              <w:bottom w:val="nil"/>
              <w:right w:val="single" w:sz="4" w:space="0" w:color="auto"/>
            </w:tcBorders>
            <w:shd w:val="clear" w:color="auto" w:fill="auto"/>
            <w:noWrap/>
            <w:vAlign w:val="center"/>
            <w:tcPrChange w:id="445" w:author="Mateja Pompe" w:date="2021-01-04T11:10:00Z">
              <w:tcPr>
                <w:tcW w:w="2409" w:type="dxa"/>
                <w:tcBorders>
                  <w:top w:val="nil"/>
                  <w:left w:val="nil"/>
                  <w:bottom w:val="nil"/>
                  <w:right w:val="single" w:sz="4" w:space="0" w:color="auto"/>
                </w:tcBorders>
                <w:shd w:val="clear" w:color="auto" w:fill="auto"/>
                <w:noWrap/>
                <w:vAlign w:val="center"/>
              </w:tcPr>
            </w:tcPrChange>
          </w:tcPr>
          <w:p w14:paraId="6F9FB753" w14:textId="0E5EE550" w:rsidR="00954C60" w:rsidRDefault="00954C60" w:rsidP="00954C60">
            <w:pPr>
              <w:jc w:val="center"/>
              <w:rPr>
                <w:rFonts w:ascii="Verdana" w:hAnsi="Verdana"/>
                <w:b/>
                <w:bCs/>
                <w:i/>
                <w:iCs/>
                <w:color w:val="000000"/>
                <w:sz w:val="20"/>
                <w:szCs w:val="20"/>
              </w:rPr>
            </w:pPr>
            <w:r>
              <w:rPr>
                <w:rFonts w:ascii="Verdana" w:hAnsi="Verdana"/>
                <w:b/>
                <w:bCs/>
                <w:i/>
                <w:iCs/>
                <w:color w:val="000000"/>
                <w:sz w:val="20"/>
                <w:szCs w:val="20"/>
              </w:rPr>
              <w:t>597.800</w:t>
            </w:r>
          </w:p>
        </w:tc>
      </w:tr>
      <w:tr w:rsidR="00954C60" w14:paraId="42A20A41" w14:textId="77777777" w:rsidTr="00954C60">
        <w:trPr>
          <w:trHeight w:val="300"/>
          <w:trPrChange w:id="446" w:author="Mateja Pompe" w:date="2021-01-04T11:10:00Z">
            <w:trPr>
              <w:trHeight w:val="300"/>
            </w:trPr>
          </w:trPrChange>
        </w:trPr>
        <w:tc>
          <w:tcPr>
            <w:tcW w:w="6658" w:type="dxa"/>
            <w:tcBorders>
              <w:top w:val="single" w:sz="4" w:space="0" w:color="auto"/>
              <w:left w:val="single" w:sz="4" w:space="0" w:color="auto"/>
              <w:bottom w:val="nil"/>
              <w:right w:val="single" w:sz="4" w:space="0" w:color="auto"/>
            </w:tcBorders>
            <w:shd w:val="clear" w:color="auto" w:fill="auto"/>
            <w:vAlign w:val="center"/>
            <w:hideMark/>
            <w:tcPrChange w:id="447" w:author="Mateja Pompe" w:date="2021-01-04T11:10:00Z">
              <w:tcPr>
                <w:tcW w:w="5270" w:type="dxa"/>
                <w:tcBorders>
                  <w:top w:val="single" w:sz="4" w:space="0" w:color="auto"/>
                  <w:left w:val="single" w:sz="4" w:space="0" w:color="auto"/>
                  <w:bottom w:val="nil"/>
                  <w:right w:val="single" w:sz="4" w:space="0" w:color="auto"/>
                </w:tcBorders>
                <w:shd w:val="clear" w:color="auto" w:fill="auto"/>
                <w:vAlign w:val="center"/>
                <w:hideMark/>
              </w:tcPr>
            </w:tcPrChange>
          </w:tcPr>
          <w:p w14:paraId="628A377C" w14:textId="77777777" w:rsidR="00954C60" w:rsidRDefault="00954C60" w:rsidP="003906FD">
            <w:pPr>
              <w:rPr>
                <w:rFonts w:ascii="Verdana" w:hAnsi="Verdana"/>
                <w:color w:val="000000"/>
                <w:sz w:val="20"/>
                <w:szCs w:val="20"/>
              </w:rPr>
            </w:pPr>
            <w:r>
              <w:rPr>
                <w:rFonts w:ascii="Verdana" w:hAnsi="Verdana"/>
                <w:color w:val="000000"/>
                <w:sz w:val="20"/>
                <w:szCs w:val="20"/>
              </w:rPr>
              <w:t xml:space="preserve">Lastnik objekta  </w:t>
            </w:r>
          </w:p>
        </w:tc>
        <w:tc>
          <w:tcPr>
            <w:tcW w:w="1842" w:type="dxa"/>
            <w:tcBorders>
              <w:top w:val="single" w:sz="4" w:space="0" w:color="auto"/>
              <w:left w:val="nil"/>
              <w:bottom w:val="nil"/>
              <w:right w:val="single" w:sz="4" w:space="0" w:color="auto"/>
            </w:tcBorders>
            <w:shd w:val="clear" w:color="auto" w:fill="auto"/>
            <w:noWrap/>
            <w:vAlign w:val="bottom"/>
            <w:tcPrChange w:id="448" w:author="Mateja Pompe" w:date="2021-01-04T11:10:00Z">
              <w:tcPr>
                <w:tcW w:w="821" w:type="dxa"/>
                <w:tcBorders>
                  <w:top w:val="single" w:sz="4" w:space="0" w:color="auto"/>
                  <w:left w:val="nil"/>
                  <w:bottom w:val="nil"/>
                  <w:right w:val="single" w:sz="4" w:space="0" w:color="auto"/>
                </w:tcBorders>
                <w:shd w:val="clear" w:color="auto" w:fill="auto"/>
                <w:noWrap/>
                <w:vAlign w:val="bottom"/>
              </w:tcPr>
            </w:tcPrChange>
          </w:tcPr>
          <w:p w14:paraId="6B7F6D68" w14:textId="0C1D1EEA" w:rsidR="00954C60" w:rsidRDefault="00954C60" w:rsidP="003906FD">
            <w:pPr>
              <w:jc w:val="center"/>
              <w:rPr>
                <w:rFonts w:ascii="Verdana" w:hAnsi="Verdana"/>
                <w:color w:val="000000"/>
                <w:sz w:val="20"/>
                <w:szCs w:val="20"/>
              </w:rPr>
            </w:pPr>
            <w:r>
              <w:rPr>
                <w:rFonts w:ascii="Verdana" w:hAnsi="Verdana"/>
                <w:color w:val="000000"/>
                <w:sz w:val="20"/>
                <w:szCs w:val="20"/>
              </w:rPr>
              <w:t>12%</w:t>
            </w:r>
          </w:p>
        </w:tc>
        <w:tc>
          <w:tcPr>
            <w:tcW w:w="4536" w:type="dxa"/>
            <w:tcBorders>
              <w:top w:val="single" w:sz="4" w:space="0" w:color="auto"/>
              <w:left w:val="nil"/>
              <w:bottom w:val="nil"/>
              <w:right w:val="nil"/>
            </w:tcBorders>
            <w:shd w:val="clear" w:color="auto" w:fill="auto"/>
            <w:noWrap/>
            <w:vAlign w:val="center"/>
            <w:tcPrChange w:id="449" w:author="Mateja Pompe" w:date="2021-01-04T11:10:00Z">
              <w:tcPr>
                <w:tcW w:w="2409" w:type="dxa"/>
                <w:tcBorders>
                  <w:top w:val="single" w:sz="4" w:space="0" w:color="auto"/>
                  <w:left w:val="nil"/>
                  <w:bottom w:val="nil"/>
                  <w:right w:val="nil"/>
                </w:tcBorders>
                <w:shd w:val="clear" w:color="auto" w:fill="auto"/>
                <w:noWrap/>
                <w:vAlign w:val="center"/>
              </w:tcPr>
            </w:tcPrChange>
          </w:tcPr>
          <w:p w14:paraId="12951510" w14:textId="5437A4CA" w:rsidR="00954C60" w:rsidRDefault="00954C60" w:rsidP="00954C60">
            <w:pPr>
              <w:jc w:val="center"/>
              <w:rPr>
                <w:rFonts w:ascii="Verdana" w:hAnsi="Verdana"/>
                <w:color w:val="000000"/>
                <w:sz w:val="20"/>
                <w:szCs w:val="20"/>
              </w:rPr>
            </w:pPr>
            <w:r>
              <w:rPr>
                <w:rFonts w:ascii="Verdana" w:hAnsi="Verdana"/>
                <w:color w:val="000000"/>
                <w:sz w:val="20"/>
                <w:szCs w:val="20"/>
              </w:rPr>
              <w:t>289.140</w:t>
            </w:r>
          </w:p>
        </w:tc>
      </w:tr>
      <w:tr w:rsidR="00954C60" w14:paraId="1C60B1F0" w14:textId="77777777" w:rsidTr="00954C60">
        <w:trPr>
          <w:trHeight w:val="300"/>
          <w:trPrChange w:id="450" w:author="Mateja Pompe" w:date="2021-01-04T11:10:00Z">
            <w:trPr>
              <w:trHeight w:val="300"/>
            </w:trPr>
          </w:trPrChange>
        </w:trPr>
        <w:tc>
          <w:tcPr>
            <w:tcW w:w="6658" w:type="dxa"/>
            <w:tcBorders>
              <w:top w:val="nil"/>
              <w:left w:val="single" w:sz="4" w:space="0" w:color="auto"/>
              <w:bottom w:val="single" w:sz="4" w:space="0" w:color="auto"/>
              <w:right w:val="single" w:sz="4" w:space="0" w:color="auto"/>
            </w:tcBorders>
            <w:shd w:val="clear" w:color="auto" w:fill="auto"/>
            <w:vAlign w:val="center"/>
            <w:hideMark/>
            <w:tcPrChange w:id="451" w:author="Mateja Pompe" w:date="2021-01-04T11:10:00Z">
              <w:tcPr>
                <w:tcW w:w="5270" w:type="dxa"/>
                <w:tcBorders>
                  <w:top w:val="nil"/>
                  <w:left w:val="single" w:sz="4" w:space="0" w:color="auto"/>
                  <w:bottom w:val="single" w:sz="4" w:space="0" w:color="auto"/>
                  <w:right w:val="single" w:sz="4" w:space="0" w:color="auto"/>
                </w:tcBorders>
                <w:shd w:val="clear" w:color="auto" w:fill="auto"/>
                <w:vAlign w:val="center"/>
                <w:hideMark/>
              </w:tcPr>
            </w:tcPrChange>
          </w:tcPr>
          <w:p w14:paraId="5D704909" w14:textId="77777777" w:rsidR="00954C60" w:rsidRDefault="00954C60" w:rsidP="003906FD">
            <w:pPr>
              <w:rPr>
                <w:rFonts w:ascii="Verdana" w:hAnsi="Verdana"/>
                <w:color w:val="000000"/>
                <w:sz w:val="20"/>
                <w:szCs w:val="20"/>
              </w:rPr>
            </w:pPr>
            <w:r>
              <w:rPr>
                <w:rFonts w:ascii="Verdana" w:hAnsi="Verdana"/>
                <w:color w:val="000000"/>
                <w:sz w:val="20"/>
                <w:szCs w:val="20"/>
              </w:rPr>
              <w:t xml:space="preserve">  - priključki vodovod, kanalizacija, vročevod</w:t>
            </w:r>
          </w:p>
        </w:tc>
        <w:tc>
          <w:tcPr>
            <w:tcW w:w="1842" w:type="dxa"/>
            <w:tcBorders>
              <w:top w:val="nil"/>
              <w:left w:val="nil"/>
              <w:bottom w:val="single" w:sz="4" w:space="0" w:color="auto"/>
              <w:right w:val="single" w:sz="4" w:space="0" w:color="auto"/>
            </w:tcBorders>
            <w:shd w:val="clear" w:color="auto" w:fill="auto"/>
            <w:noWrap/>
            <w:vAlign w:val="bottom"/>
            <w:tcPrChange w:id="452" w:author="Mateja Pompe" w:date="2021-01-04T11:10:00Z">
              <w:tcPr>
                <w:tcW w:w="821" w:type="dxa"/>
                <w:tcBorders>
                  <w:top w:val="nil"/>
                  <w:left w:val="nil"/>
                  <w:bottom w:val="single" w:sz="4" w:space="0" w:color="auto"/>
                  <w:right w:val="single" w:sz="4" w:space="0" w:color="auto"/>
                </w:tcBorders>
                <w:shd w:val="clear" w:color="auto" w:fill="auto"/>
                <w:noWrap/>
                <w:vAlign w:val="bottom"/>
              </w:tcPr>
            </w:tcPrChange>
          </w:tcPr>
          <w:p w14:paraId="37AECDEA" w14:textId="5200A0B0" w:rsidR="00954C60" w:rsidRDefault="00954C60" w:rsidP="003906FD">
            <w:pPr>
              <w:jc w:val="center"/>
              <w:rPr>
                <w:rFonts w:ascii="Verdana" w:hAnsi="Verdana"/>
                <w:color w:val="000000"/>
                <w:sz w:val="20"/>
                <w:szCs w:val="20"/>
              </w:rPr>
            </w:pPr>
            <w:r>
              <w:rPr>
                <w:rFonts w:ascii="Verdana" w:hAnsi="Verdana"/>
                <w:color w:val="000000"/>
                <w:sz w:val="20"/>
                <w:szCs w:val="20"/>
              </w:rPr>
              <w:t> </w:t>
            </w:r>
          </w:p>
        </w:tc>
        <w:tc>
          <w:tcPr>
            <w:tcW w:w="4536" w:type="dxa"/>
            <w:tcBorders>
              <w:top w:val="nil"/>
              <w:left w:val="nil"/>
              <w:bottom w:val="single" w:sz="4" w:space="0" w:color="auto"/>
              <w:right w:val="nil"/>
            </w:tcBorders>
            <w:shd w:val="clear" w:color="auto" w:fill="auto"/>
            <w:noWrap/>
            <w:vAlign w:val="center"/>
            <w:tcPrChange w:id="453" w:author="Mateja Pompe" w:date="2021-01-04T11:10:00Z">
              <w:tcPr>
                <w:tcW w:w="2409" w:type="dxa"/>
                <w:tcBorders>
                  <w:top w:val="nil"/>
                  <w:left w:val="nil"/>
                  <w:bottom w:val="single" w:sz="4" w:space="0" w:color="auto"/>
                  <w:right w:val="nil"/>
                </w:tcBorders>
                <w:shd w:val="clear" w:color="auto" w:fill="auto"/>
                <w:noWrap/>
                <w:vAlign w:val="center"/>
              </w:tcPr>
            </w:tcPrChange>
          </w:tcPr>
          <w:p w14:paraId="481E5636" w14:textId="27DAB41E" w:rsidR="00954C60" w:rsidRDefault="00954C60" w:rsidP="00954C60">
            <w:pPr>
              <w:jc w:val="center"/>
              <w:rPr>
                <w:rFonts w:ascii="Verdana" w:hAnsi="Verdana"/>
                <w:color w:val="000000"/>
                <w:sz w:val="20"/>
                <w:szCs w:val="20"/>
              </w:rPr>
            </w:pPr>
          </w:p>
        </w:tc>
      </w:tr>
      <w:tr w:rsidR="00954C60" w14:paraId="5E53F926" w14:textId="77777777" w:rsidTr="00954C60">
        <w:trPr>
          <w:trHeight w:val="300"/>
          <w:trPrChange w:id="454" w:author="Mateja Pompe" w:date="2021-01-04T11:10:00Z">
            <w:trPr>
              <w:trHeight w:val="300"/>
            </w:trPr>
          </w:trPrChange>
        </w:trPr>
        <w:tc>
          <w:tcPr>
            <w:tcW w:w="6658" w:type="dxa"/>
            <w:tcBorders>
              <w:top w:val="nil"/>
              <w:left w:val="single" w:sz="4" w:space="0" w:color="auto"/>
              <w:bottom w:val="nil"/>
              <w:right w:val="single" w:sz="4" w:space="0" w:color="auto"/>
            </w:tcBorders>
            <w:shd w:val="clear" w:color="auto" w:fill="auto"/>
            <w:vAlign w:val="center"/>
            <w:hideMark/>
            <w:tcPrChange w:id="455" w:author="Mateja Pompe" w:date="2021-01-04T11:10:00Z">
              <w:tcPr>
                <w:tcW w:w="5270" w:type="dxa"/>
                <w:tcBorders>
                  <w:top w:val="nil"/>
                  <w:left w:val="single" w:sz="4" w:space="0" w:color="auto"/>
                  <w:bottom w:val="nil"/>
                  <w:right w:val="single" w:sz="4" w:space="0" w:color="auto"/>
                </w:tcBorders>
                <w:shd w:val="clear" w:color="auto" w:fill="auto"/>
                <w:vAlign w:val="center"/>
                <w:hideMark/>
              </w:tcPr>
            </w:tcPrChange>
          </w:tcPr>
          <w:p w14:paraId="449704B3" w14:textId="77777777" w:rsidR="00954C60" w:rsidRDefault="00954C60" w:rsidP="003906FD">
            <w:pPr>
              <w:rPr>
                <w:rFonts w:ascii="Verdana" w:hAnsi="Verdana"/>
                <w:color w:val="000000"/>
                <w:sz w:val="20"/>
                <w:szCs w:val="20"/>
              </w:rPr>
            </w:pPr>
            <w:r>
              <w:rPr>
                <w:rFonts w:ascii="Verdana" w:hAnsi="Verdana"/>
                <w:color w:val="000000"/>
                <w:sz w:val="20"/>
                <w:szCs w:val="20"/>
              </w:rPr>
              <w:t>Upravljalec elektroenergetskega omrežja</w:t>
            </w:r>
          </w:p>
        </w:tc>
        <w:tc>
          <w:tcPr>
            <w:tcW w:w="1842" w:type="dxa"/>
            <w:tcBorders>
              <w:top w:val="nil"/>
              <w:left w:val="nil"/>
              <w:bottom w:val="nil"/>
              <w:right w:val="single" w:sz="4" w:space="0" w:color="auto"/>
            </w:tcBorders>
            <w:shd w:val="clear" w:color="auto" w:fill="auto"/>
            <w:noWrap/>
            <w:vAlign w:val="bottom"/>
            <w:tcPrChange w:id="456" w:author="Mateja Pompe" w:date="2021-01-04T11:10:00Z">
              <w:tcPr>
                <w:tcW w:w="821" w:type="dxa"/>
                <w:tcBorders>
                  <w:top w:val="nil"/>
                  <w:left w:val="nil"/>
                  <w:bottom w:val="nil"/>
                  <w:right w:val="single" w:sz="4" w:space="0" w:color="auto"/>
                </w:tcBorders>
                <w:shd w:val="clear" w:color="auto" w:fill="auto"/>
                <w:noWrap/>
                <w:vAlign w:val="bottom"/>
              </w:tcPr>
            </w:tcPrChange>
          </w:tcPr>
          <w:p w14:paraId="709C2FED" w14:textId="4B633EFF" w:rsidR="00954C60" w:rsidRDefault="00954C60" w:rsidP="003906FD">
            <w:pPr>
              <w:jc w:val="center"/>
              <w:rPr>
                <w:rFonts w:ascii="Verdana" w:hAnsi="Verdana"/>
                <w:color w:val="000000"/>
                <w:sz w:val="20"/>
                <w:szCs w:val="20"/>
              </w:rPr>
            </w:pPr>
            <w:r>
              <w:rPr>
                <w:rFonts w:ascii="Verdana" w:hAnsi="Verdana"/>
                <w:color w:val="000000"/>
                <w:sz w:val="20"/>
                <w:szCs w:val="20"/>
              </w:rPr>
              <w:t>3%</w:t>
            </w:r>
          </w:p>
        </w:tc>
        <w:tc>
          <w:tcPr>
            <w:tcW w:w="4536" w:type="dxa"/>
            <w:tcBorders>
              <w:top w:val="nil"/>
              <w:left w:val="nil"/>
              <w:bottom w:val="nil"/>
              <w:right w:val="nil"/>
            </w:tcBorders>
            <w:shd w:val="clear" w:color="auto" w:fill="auto"/>
            <w:noWrap/>
            <w:vAlign w:val="center"/>
            <w:tcPrChange w:id="457" w:author="Mateja Pompe" w:date="2021-01-04T11:10:00Z">
              <w:tcPr>
                <w:tcW w:w="2409" w:type="dxa"/>
                <w:tcBorders>
                  <w:top w:val="nil"/>
                  <w:left w:val="nil"/>
                  <w:bottom w:val="nil"/>
                  <w:right w:val="nil"/>
                </w:tcBorders>
                <w:shd w:val="clear" w:color="auto" w:fill="auto"/>
                <w:noWrap/>
                <w:vAlign w:val="center"/>
              </w:tcPr>
            </w:tcPrChange>
          </w:tcPr>
          <w:p w14:paraId="32E77C54" w14:textId="3974950E" w:rsidR="00954C60" w:rsidRDefault="00954C60" w:rsidP="00954C60">
            <w:pPr>
              <w:jc w:val="center"/>
              <w:rPr>
                <w:rFonts w:ascii="Verdana" w:hAnsi="Verdana"/>
                <w:color w:val="000000"/>
                <w:sz w:val="20"/>
                <w:szCs w:val="20"/>
              </w:rPr>
            </w:pPr>
            <w:r>
              <w:rPr>
                <w:rFonts w:ascii="Verdana" w:hAnsi="Verdana"/>
                <w:color w:val="000000"/>
                <w:sz w:val="20"/>
                <w:szCs w:val="20"/>
              </w:rPr>
              <w:t>79.300</w:t>
            </w:r>
          </w:p>
        </w:tc>
      </w:tr>
      <w:tr w:rsidR="00954C60" w14:paraId="4B86D69E" w14:textId="77777777" w:rsidTr="00954C60">
        <w:trPr>
          <w:trHeight w:val="345"/>
          <w:trPrChange w:id="458" w:author="Mateja Pompe" w:date="2021-01-04T11:10:00Z">
            <w:trPr>
              <w:trHeight w:val="345"/>
            </w:trPr>
          </w:trPrChange>
        </w:trPr>
        <w:tc>
          <w:tcPr>
            <w:tcW w:w="6658" w:type="dxa"/>
            <w:tcBorders>
              <w:top w:val="single" w:sz="4" w:space="0" w:color="auto"/>
              <w:left w:val="single" w:sz="4" w:space="0" w:color="auto"/>
              <w:bottom w:val="nil"/>
              <w:right w:val="single" w:sz="4" w:space="0" w:color="auto"/>
            </w:tcBorders>
            <w:shd w:val="clear" w:color="auto" w:fill="auto"/>
            <w:vAlign w:val="center"/>
            <w:hideMark/>
            <w:tcPrChange w:id="459" w:author="Mateja Pompe" w:date="2021-01-04T11:10:00Z">
              <w:tcPr>
                <w:tcW w:w="5270" w:type="dxa"/>
                <w:tcBorders>
                  <w:top w:val="single" w:sz="4" w:space="0" w:color="auto"/>
                  <w:left w:val="single" w:sz="4" w:space="0" w:color="auto"/>
                  <w:bottom w:val="nil"/>
                  <w:right w:val="single" w:sz="4" w:space="0" w:color="auto"/>
                </w:tcBorders>
                <w:shd w:val="clear" w:color="auto" w:fill="auto"/>
                <w:vAlign w:val="center"/>
                <w:hideMark/>
              </w:tcPr>
            </w:tcPrChange>
          </w:tcPr>
          <w:p w14:paraId="568A02AA" w14:textId="77777777" w:rsidR="00954C60" w:rsidRDefault="00954C60" w:rsidP="003906FD">
            <w:pPr>
              <w:rPr>
                <w:rFonts w:ascii="Verdana" w:hAnsi="Verdana"/>
                <w:color w:val="000000"/>
                <w:sz w:val="20"/>
                <w:szCs w:val="20"/>
              </w:rPr>
            </w:pPr>
            <w:r>
              <w:rPr>
                <w:rFonts w:ascii="Verdana" w:hAnsi="Verdana"/>
                <w:color w:val="000000"/>
                <w:sz w:val="20"/>
                <w:szCs w:val="20"/>
              </w:rPr>
              <w:t xml:space="preserve">Telekom d.o.o. </w:t>
            </w:r>
          </w:p>
        </w:tc>
        <w:tc>
          <w:tcPr>
            <w:tcW w:w="1842" w:type="dxa"/>
            <w:tcBorders>
              <w:top w:val="single" w:sz="4" w:space="0" w:color="auto"/>
              <w:left w:val="nil"/>
              <w:bottom w:val="nil"/>
              <w:right w:val="single" w:sz="4" w:space="0" w:color="auto"/>
            </w:tcBorders>
            <w:shd w:val="clear" w:color="auto" w:fill="auto"/>
            <w:noWrap/>
            <w:vAlign w:val="bottom"/>
            <w:tcPrChange w:id="460" w:author="Mateja Pompe" w:date="2021-01-04T11:10:00Z">
              <w:tcPr>
                <w:tcW w:w="821" w:type="dxa"/>
                <w:tcBorders>
                  <w:top w:val="single" w:sz="4" w:space="0" w:color="auto"/>
                  <w:left w:val="nil"/>
                  <w:bottom w:val="nil"/>
                  <w:right w:val="single" w:sz="4" w:space="0" w:color="auto"/>
                </w:tcBorders>
                <w:shd w:val="clear" w:color="auto" w:fill="auto"/>
                <w:noWrap/>
                <w:vAlign w:val="bottom"/>
              </w:tcPr>
            </w:tcPrChange>
          </w:tcPr>
          <w:p w14:paraId="07952820" w14:textId="0AE78822" w:rsidR="00954C60" w:rsidRDefault="00954C60" w:rsidP="003906FD">
            <w:pPr>
              <w:jc w:val="center"/>
              <w:rPr>
                <w:rFonts w:ascii="Verdana" w:hAnsi="Verdana"/>
                <w:color w:val="000000"/>
                <w:sz w:val="20"/>
                <w:szCs w:val="20"/>
              </w:rPr>
            </w:pPr>
            <w:r>
              <w:rPr>
                <w:rFonts w:ascii="Verdana" w:hAnsi="Verdana"/>
                <w:color w:val="000000"/>
                <w:sz w:val="20"/>
                <w:szCs w:val="20"/>
              </w:rPr>
              <w:t>4%</w:t>
            </w:r>
          </w:p>
        </w:tc>
        <w:tc>
          <w:tcPr>
            <w:tcW w:w="4536" w:type="dxa"/>
            <w:tcBorders>
              <w:top w:val="single" w:sz="4" w:space="0" w:color="auto"/>
              <w:left w:val="nil"/>
              <w:bottom w:val="nil"/>
              <w:right w:val="nil"/>
            </w:tcBorders>
            <w:shd w:val="clear" w:color="auto" w:fill="auto"/>
            <w:noWrap/>
            <w:vAlign w:val="center"/>
            <w:tcPrChange w:id="461" w:author="Mateja Pompe" w:date="2021-01-04T11:10:00Z">
              <w:tcPr>
                <w:tcW w:w="2409" w:type="dxa"/>
                <w:tcBorders>
                  <w:top w:val="single" w:sz="4" w:space="0" w:color="auto"/>
                  <w:left w:val="nil"/>
                  <w:bottom w:val="nil"/>
                  <w:right w:val="nil"/>
                </w:tcBorders>
                <w:shd w:val="clear" w:color="auto" w:fill="auto"/>
                <w:noWrap/>
                <w:vAlign w:val="center"/>
              </w:tcPr>
            </w:tcPrChange>
          </w:tcPr>
          <w:p w14:paraId="00310A7A" w14:textId="6F5E425C" w:rsidR="00954C60" w:rsidRDefault="00954C60" w:rsidP="00954C60">
            <w:pPr>
              <w:jc w:val="center"/>
              <w:rPr>
                <w:rFonts w:ascii="Verdana" w:hAnsi="Verdana"/>
                <w:color w:val="000000"/>
                <w:sz w:val="20"/>
                <w:szCs w:val="20"/>
              </w:rPr>
            </w:pPr>
            <w:r>
              <w:rPr>
                <w:rFonts w:ascii="Verdana" w:hAnsi="Verdana"/>
                <w:color w:val="000000"/>
                <w:sz w:val="20"/>
                <w:szCs w:val="20"/>
              </w:rPr>
              <w:t>90.280</w:t>
            </w:r>
          </w:p>
        </w:tc>
      </w:tr>
      <w:tr w:rsidR="00954C60" w14:paraId="6B174B6B" w14:textId="77777777" w:rsidTr="00954C60">
        <w:trPr>
          <w:trHeight w:val="300"/>
          <w:trPrChange w:id="462" w:author="Mateja Pompe" w:date="2021-01-04T11:10:00Z">
            <w:trPr>
              <w:trHeight w:val="300"/>
            </w:trPr>
          </w:trPrChange>
        </w:trPr>
        <w:tc>
          <w:tcPr>
            <w:tcW w:w="6658" w:type="dxa"/>
            <w:tcBorders>
              <w:top w:val="single" w:sz="4" w:space="0" w:color="auto"/>
              <w:left w:val="single" w:sz="4" w:space="0" w:color="auto"/>
              <w:bottom w:val="nil"/>
              <w:right w:val="single" w:sz="4" w:space="0" w:color="auto"/>
            </w:tcBorders>
            <w:shd w:val="clear" w:color="auto" w:fill="auto"/>
            <w:vAlign w:val="center"/>
            <w:hideMark/>
            <w:tcPrChange w:id="463" w:author="Mateja Pompe" w:date="2021-01-04T11:10:00Z">
              <w:tcPr>
                <w:tcW w:w="5270" w:type="dxa"/>
                <w:tcBorders>
                  <w:top w:val="single" w:sz="4" w:space="0" w:color="auto"/>
                  <w:left w:val="single" w:sz="4" w:space="0" w:color="auto"/>
                  <w:bottom w:val="nil"/>
                  <w:right w:val="single" w:sz="4" w:space="0" w:color="auto"/>
                </w:tcBorders>
                <w:shd w:val="clear" w:color="auto" w:fill="auto"/>
                <w:vAlign w:val="center"/>
                <w:hideMark/>
              </w:tcPr>
            </w:tcPrChange>
          </w:tcPr>
          <w:p w14:paraId="0EE453B4" w14:textId="77777777" w:rsidR="00954C60" w:rsidRDefault="00954C60" w:rsidP="003906FD">
            <w:pPr>
              <w:rPr>
                <w:rFonts w:ascii="Verdana" w:hAnsi="Verdana"/>
                <w:color w:val="000000"/>
                <w:sz w:val="20"/>
                <w:szCs w:val="20"/>
              </w:rPr>
            </w:pPr>
            <w:r>
              <w:rPr>
                <w:rFonts w:ascii="Verdana" w:hAnsi="Verdana"/>
                <w:color w:val="000000"/>
                <w:sz w:val="20"/>
                <w:szCs w:val="20"/>
              </w:rPr>
              <w:t>Telemach d.o.o.</w:t>
            </w:r>
          </w:p>
        </w:tc>
        <w:tc>
          <w:tcPr>
            <w:tcW w:w="1842" w:type="dxa"/>
            <w:tcBorders>
              <w:top w:val="single" w:sz="4" w:space="0" w:color="auto"/>
              <w:left w:val="nil"/>
              <w:bottom w:val="nil"/>
              <w:right w:val="single" w:sz="4" w:space="0" w:color="auto"/>
            </w:tcBorders>
            <w:shd w:val="clear" w:color="auto" w:fill="auto"/>
            <w:noWrap/>
            <w:vAlign w:val="bottom"/>
            <w:tcPrChange w:id="464" w:author="Mateja Pompe" w:date="2021-01-04T11:10:00Z">
              <w:tcPr>
                <w:tcW w:w="821" w:type="dxa"/>
                <w:tcBorders>
                  <w:top w:val="single" w:sz="4" w:space="0" w:color="auto"/>
                  <w:left w:val="nil"/>
                  <w:bottom w:val="nil"/>
                  <w:right w:val="single" w:sz="4" w:space="0" w:color="auto"/>
                </w:tcBorders>
                <w:shd w:val="clear" w:color="auto" w:fill="auto"/>
                <w:noWrap/>
                <w:vAlign w:val="bottom"/>
              </w:tcPr>
            </w:tcPrChange>
          </w:tcPr>
          <w:p w14:paraId="686BCDDF" w14:textId="4312A614" w:rsidR="00954C60" w:rsidRDefault="00954C60" w:rsidP="003906FD">
            <w:pPr>
              <w:jc w:val="center"/>
              <w:rPr>
                <w:rFonts w:ascii="Verdana" w:hAnsi="Verdana"/>
                <w:color w:val="000000"/>
                <w:sz w:val="20"/>
                <w:szCs w:val="20"/>
              </w:rPr>
            </w:pPr>
            <w:r>
              <w:rPr>
                <w:rFonts w:ascii="Verdana" w:hAnsi="Verdana"/>
                <w:color w:val="000000"/>
                <w:sz w:val="20"/>
                <w:szCs w:val="20"/>
              </w:rPr>
              <w:t>3%</w:t>
            </w:r>
          </w:p>
        </w:tc>
        <w:tc>
          <w:tcPr>
            <w:tcW w:w="4536" w:type="dxa"/>
            <w:tcBorders>
              <w:top w:val="single" w:sz="4" w:space="0" w:color="auto"/>
              <w:left w:val="nil"/>
              <w:bottom w:val="nil"/>
              <w:right w:val="nil"/>
            </w:tcBorders>
            <w:shd w:val="clear" w:color="auto" w:fill="auto"/>
            <w:noWrap/>
            <w:vAlign w:val="center"/>
            <w:tcPrChange w:id="465" w:author="Mateja Pompe" w:date="2021-01-04T11:10:00Z">
              <w:tcPr>
                <w:tcW w:w="2409" w:type="dxa"/>
                <w:tcBorders>
                  <w:top w:val="single" w:sz="4" w:space="0" w:color="auto"/>
                  <w:left w:val="nil"/>
                  <w:bottom w:val="nil"/>
                  <w:right w:val="nil"/>
                </w:tcBorders>
                <w:shd w:val="clear" w:color="auto" w:fill="auto"/>
                <w:noWrap/>
                <w:vAlign w:val="center"/>
              </w:tcPr>
            </w:tcPrChange>
          </w:tcPr>
          <w:p w14:paraId="0AC5C7AB" w14:textId="3D7A205D" w:rsidR="00954C60" w:rsidRDefault="00954C60" w:rsidP="00954C60">
            <w:pPr>
              <w:jc w:val="center"/>
              <w:rPr>
                <w:rFonts w:ascii="Verdana" w:hAnsi="Verdana"/>
                <w:color w:val="000000"/>
                <w:sz w:val="20"/>
                <w:szCs w:val="20"/>
              </w:rPr>
            </w:pPr>
            <w:r>
              <w:rPr>
                <w:rFonts w:ascii="Verdana" w:hAnsi="Verdana"/>
                <w:color w:val="000000"/>
                <w:sz w:val="20"/>
                <w:szCs w:val="20"/>
              </w:rPr>
              <w:t>64.660</w:t>
            </w:r>
          </w:p>
        </w:tc>
      </w:tr>
      <w:tr w:rsidR="00954C60" w14:paraId="4791833B" w14:textId="77777777" w:rsidTr="00954C60">
        <w:trPr>
          <w:trHeight w:val="300"/>
          <w:trPrChange w:id="466" w:author="Mateja Pompe" w:date="2021-01-04T11:10:00Z">
            <w:trPr>
              <w:trHeight w:val="300"/>
            </w:trPr>
          </w:trPrChange>
        </w:trPr>
        <w:tc>
          <w:tcPr>
            <w:tcW w:w="6658" w:type="dxa"/>
            <w:tcBorders>
              <w:top w:val="single" w:sz="4" w:space="0" w:color="auto"/>
              <w:left w:val="single" w:sz="4" w:space="0" w:color="auto"/>
              <w:bottom w:val="nil"/>
              <w:right w:val="single" w:sz="4" w:space="0" w:color="auto"/>
            </w:tcBorders>
            <w:shd w:val="clear" w:color="auto" w:fill="auto"/>
            <w:vAlign w:val="center"/>
            <w:hideMark/>
            <w:tcPrChange w:id="467" w:author="Mateja Pompe" w:date="2021-01-04T11:10:00Z">
              <w:tcPr>
                <w:tcW w:w="5270" w:type="dxa"/>
                <w:tcBorders>
                  <w:top w:val="single" w:sz="4" w:space="0" w:color="auto"/>
                  <w:left w:val="single" w:sz="4" w:space="0" w:color="auto"/>
                  <w:bottom w:val="nil"/>
                  <w:right w:val="single" w:sz="4" w:space="0" w:color="auto"/>
                </w:tcBorders>
                <w:shd w:val="clear" w:color="auto" w:fill="auto"/>
                <w:vAlign w:val="center"/>
                <w:hideMark/>
              </w:tcPr>
            </w:tcPrChange>
          </w:tcPr>
          <w:p w14:paraId="77B53902" w14:textId="77777777" w:rsidR="00954C60" w:rsidRDefault="00954C60" w:rsidP="003906FD">
            <w:pPr>
              <w:rPr>
                <w:rFonts w:ascii="Verdana" w:hAnsi="Verdana"/>
                <w:color w:val="000000"/>
                <w:sz w:val="20"/>
                <w:szCs w:val="20"/>
              </w:rPr>
            </w:pPr>
            <w:r>
              <w:rPr>
                <w:rFonts w:ascii="Verdana" w:hAnsi="Verdana"/>
                <w:color w:val="000000"/>
                <w:sz w:val="20"/>
                <w:szCs w:val="20"/>
              </w:rPr>
              <w:t>T-2 d.o.o.</w:t>
            </w:r>
          </w:p>
        </w:tc>
        <w:tc>
          <w:tcPr>
            <w:tcW w:w="1842" w:type="dxa"/>
            <w:tcBorders>
              <w:top w:val="single" w:sz="4" w:space="0" w:color="auto"/>
              <w:left w:val="nil"/>
              <w:bottom w:val="nil"/>
              <w:right w:val="single" w:sz="4" w:space="0" w:color="auto"/>
            </w:tcBorders>
            <w:shd w:val="clear" w:color="auto" w:fill="auto"/>
            <w:noWrap/>
            <w:vAlign w:val="bottom"/>
            <w:tcPrChange w:id="468" w:author="Mateja Pompe" w:date="2021-01-04T11:10:00Z">
              <w:tcPr>
                <w:tcW w:w="821" w:type="dxa"/>
                <w:tcBorders>
                  <w:top w:val="single" w:sz="4" w:space="0" w:color="auto"/>
                  <w:left w:val="nil"/>
                  <w:bottom w:val="nil"/>
                  <w:right w:val="single" w:sz="4" w:space="0" w:color="auto"/>
                </w:tcBorders>
                <w:shd w:val="clear" w:color="auto" w:fill="auto"/>
                <w:noWrap/>
                <w:vAlign w:val="bottom"/>
              </w:tcPr>
            </w:tcPrChange>
          </w:tcPr>
          <w:p w14:paraId="7E590CB7" w14:textId="4E89E4E1" w:rsidR="00954C60" w:rsidRDefault="00954C60" w:rsidP="003906FD">
            <w:pPr>
              <w:jc w:val="center"/>
              <w:rPr>
                <w:rFonts w:ascii="Verdana" w:hAnsi="Verdana"/>
                <w:color w:val="000000"/>
                <w:sz w:val="20"/>
                <w:szCs w:val="20"/>
              </w:rPr>
            </w:pPr>
            <w:r>
              <w:rPr>
                <w:rFonts w:ascii="Verdana" w:hAnsi="Verdana"/>
                <w:color w:val="000000"/>
                <w:sz w:val="20"/>
                <w:szCs w:val="20"/>
              </w:rPr>
              <w:t>3%</w:t>
            </w:r>
          </w:p>
        </w:tc>
        <w:tc>
          <w:tcPr>
            <w:tcW w:w="4536" w:type="dxa"/>
            <w:tcBorders>
              <w:top w:val="single" w:sz="4" w:space="0" w:color="auto"/>
              <w:left w:val="nil"/>
              <w:bottom w:val="nil"/>
              <w:right w:val="nil"/>
            </w:tcBorders>
            <w:shd w:val="clear" w:color="auto" w:fill="auto"/>
            <w:noWrap/>
            <w:vAlign w:val="center"/>
            <w:tcPrChange w:id="469" w:author="Mateja Pompe" w:date="2021-01-04T11:10:00Z">
              <w:tcPr>
                <w:tcW w:w="2409" w:type="dxa"/>
                <w:tcBorders>
                  <w:top w:val="single" w:sz="4" w:space="0" w:color="auto"/>
                  <w:left w:val="nil"/>
                  <w:bottom w:val="nil"/>
                  <w:right w:val="nil"/>
                </w:tcBorders>
                <w:shd w:val="clear" w:color="auto" w:fill="auto"/>
                <w:noWrap/>
                <w:vAlign w:val="center"/>
              </w:tcPr>
            </w:tcPrChange>
          </w:tcPr>
          <w:p w14:paraId="3949C696" w14:textId="1B1E6189" w:rsidR="00954C60" w:rsidRDefault="00954C60" w:rsidP="00954C60">
            <w:pPr>
              <w:jc w:val="center"/>
              <w:rPr>
                <w:rFonts w:ascii="Verdana" w:hAnsi="Verdana"/>
                <w:color w:val="000000"/>
                <w:sz w:val="20"/>
                <w:szCs w:val="20"/>
              </w:rPr>
            </w:pPr>
            <w:r>
              <w:rPr>
                <w:rFonts w:ascii="Verdana" w:hAnsi="Verdana"/>
                <w:color w:val="000000"/>
                <w:sz w:val="20"/>
                <w:szCs w:val="20"/>
              </w:rPr>
              <w:t>74.420</w:t>
            </w:r>
          </w:p>
        </w:tc>
      </w:tr>
      <w:tr w:rsidR="00954C60" w14:paraId="3C64C29D" w14:textId="77777777" w:rsidTr="00954C60">
        <w:trPr>
          <w:trHeight w:val="300"/>
          <w:trPrChange w:id="470" w:author="Mateja Pompe" w:date="2021-01-04T11:10:00Z">
            <w:trPr>
              <w:trHeight w:val="300"/>
            </w:trPr>
          </w:trPrChange>
        </w:trPr>
        <w:tc>
          <w:tcPr>
            <w:tcW w:w="6658" w:type="dxa"/>
            <w:tcBorders>
              <w:top w:val="single" w:sz="4" w:space="0" w:color="auto"/>
              <w:left w:val="single" w:sz="4" w:space="0" w:color="auto"/>
              <w:bottom w:val="single" w:sz="4" w:space="0" w:color="auto"/>
              <w:right w:val="single" w:sz="4" w:space="0" w:color="auto"/>
            </w:tcBorders>
            <w:shd w:val="clear" w:color="auto" w:fill="auto"/>
            <w:vAlign w:val="center"/>
            <w:hideMark/>
            <w:tcPrChange w:id="471" w:author="Mateja Pompe" w:date="2021-01-04T11:10:00Z">
              <w:tcPr>
                <w:tcW w:w="5270"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34645071" w14:textId="676215BA" w:rsidR="00954C60" w:rsidRDefault="00954C60" w:rsidP="003906FD">
            <w:pPr>
              <w:rPr>
                <w:rFonts w:ascii="Verdana" w:hAnsi="Verdana"/>
                <w:b/>
                <w:bCs/>
                <w:color w:val="000000"/>
                <w:sz w:val="20"/>
                <w:szCs w:val="20"/>
              </w:rPr>
            </w:pPr>
            <w:r>
              <w:rPr>
                <w:rFonts w:ascii="Verdana" w:hAnsi="Verdana"/>
                <w:b/>
                <w:bCs/>
                <w:color w:val="000000"/>
                <w:sz w:val="20"/>
                <w:szCs w:val="20"/>
              </w:rPr>
              <w:t>SKUPAJ EUR z DDV</w:t>
            </w:r>
          </w:p>
        </w:tc>
        <w:tc>
          <w:tcPr>
            <w:tcW w:w="1842" w:type="dxa"/>
            <w:tcBorders>
              <w:top w:val="single" w:sz="4" w:space="0" w:color="auto"/>
              <w:left w:val="nil"/>
              <w:bottom w:val="single" w:sz="4" w:space="0" w:color="auto"/>
              <w:right w:val="single" w:sz="4" w:space="0" w:color="auto"/>
            </w:tcBorders>
            <w:shd w:val="clear" w:color="auto" w:fill="auto"/>
            <w:noWrap/>
            <w:vAlign w:val="bottom"/>
            <w:tcPrChange w:id="472" w:author="Mateja Pompe" w:date="2021-01-04T11:10:00Z">
              <w:tcPr>
                <w:tcW w:w="821" w:type="dxa"/>
                <w:tcBorders>
                  <w:top w:val="single" w:sz="4" w:space="0" w:color="auto"/>
                  <w:left w:val="nil"/>
                  <w:bottom w:val="single" w:sz="4" w:space="0" w:color="auto"/>
                  <w:right w:val="single" w:sz="4" w:space="0" w:color="auto"/>
                </w:tcBorders>
                <w:shd w:val="clear" w:color="auto" w:fill="auto"/>
                <w:noWrap/>
                <w:vAlign w:val="bottom"/>
              </w:tcPr>
            </w:tcPrChange>
          </w:tcPr>
          <w:p w14:paraId="076EC902" w14:textId="1403EC9F" w:rsidR="00954C60" w:rsidRDefault="00954C60" w:rsidP="003906FD">
            <w:pPr>
              <w:jc w:val="center"/>
              <w:rPr>
                <w:rFonts w:ascii="Verdana" w:hAnsi="Verdana"/>
                <w:b/>
                <w:bCs/>
                <w:color w:val="000000"/>
                <w:sz w:val="20"/>
                <w:szCs w:val="20"/>
              </w:rPr>
            </w:pPr>
            <w:r>
              <w:rPr>
                <w:rFonts w:ascii="Verdana" w:hAnsi="Verdana"/>
                <w:b/>
                <w:bCs/>
                <w:color w:val="000000"/>
                <w:sz w:val="20"/>
                <w:szCs w:val="20"/>
              </w:rPr>
              <w:t>100%</w:t>
            </w:r>
          </w:p>
        </w:tc>
        <w:tc>
          <w:tcPr>
            <w:tcW w:w="4536" w:type="dxa"/>
            <w:tcBorders>
              <w:top w:val="single" w:sz="4" w:space="0" w:color="auto"/>
              <w:left w:val="nil"/>
              <w:bottom w:val="single" w:sz="4" w:space="0" w:color="auto"/>
              <w:right w:val="nil"/>
            </w:tcBorders>
            <w:shd w:val="clear" w:color="auto" w:fill="auto"/>
            <w:noWrap/>
            <w:vAlign w:val="center"/>
            <w:tcPrChange w:id="473" w:author="Mateja Pompe" w:date="2021-01-04T11:10:00Z">
              <w:tcPr>
                <w:tcW w:w="2409" w:type="dxa"/>
                <w:tcBorders>
                  <w:top w:val="single" w:sz="4" w:space="0" w:color="auto"/>
                  <w:left w:val="nil"/>
                  <w:bottom w:val="single" w:sz="4" w:space="0" w:color="auto"/>
                  <w:right w:val="nil"/>
                </w:tcBorders>
                <w:shd w:val="clear" w:color="auto" w:fill="auto"/>
                <w:noWrap/>
                <w:vAlign w:val="center"/>
              </w:tcPr>
            </w:tcPrChange>
          </w:tcPr>
          <w:p w14:paraId="40220FEB" w14:textId="541BA59A" w:rsidR="00954C60" w:rsidRPr="00D514B2" w:rsidRDefault="00D514B2" w:rsidP="00D514B2">
            <w:pPr>
              <w:jc w:val="center"/>
              <w:rPr>
                <w:rFonts w:ascii="Verdana" w:hAnsi="Verdana"/>
                <w:b/>
                <w:bCs/>
                <w:color w:val="000000"/>
                <w:sz w:val="20"/>
                <w:szCs w:val="20"/>
                <w:lang w:eastAsia="sl-SI"/>
              </w:rPr>
            </w:pPr>
            <w:r>
              <w:rPr>
                <w:rFonts w:ascii="Verdana" w:hAnsi="Verdana"/>
                <w:b/>
                <w:bCs/>
                <w:color w:val="000000"/>
                <w:sz w:val="20"/>
                <w:szCs w:val="20"/>
              </w:rPr>
              <w:t>2.479.853</w:t>
            </w:r>
          </w:p>
        </w:tc>
      </w:tr>
    </w:tbl>
    <w:p w14:paraId="756F042E" w14:textId="77777777" w:rsidR="00960F3A" w:rsidRDefault="00960F3A" w:rsidP="00DF3768">
      <w:pPr>
        <w:jc w:val="both"/>
        <w:rPr>
          <w:rFonts w:ascii="Verdana" w:hAnsi="Verdana"/>
          <w:bCs/>
          <w:sz w:val="20"/>
        </w:rPr>
      </w:pPr>
    </w:p>
    <w:p w14:paraId="3F005431" w14:textId="77777777" w:rsidR="00960F3A" w:rsidRPr="00DF3768" w:rsidRDefault="00960F3A" w:rsidP="00DF3768">
      <w:pPr>
        <w:jc w:val="both"/>
        <w:rPr>
          <w:rFonts w:ascii="Verdana" w:hAnsi="Verdana"/>
          <w:sz w:val="20"/>
          <w:szCs w:val="20"/>
        </w:rPr>
      </w:pPr>
    </w:p>
    <w:p w14:paraId="0E0AF605" w14:textId="77777777" w:rsidR="004F223B" w:rsidRDefault="004F223B" w:rsidP="00156E4F">
      <w:pPr>
        <w:jc w:val="both"/>
        <w:rPr>
          <w:rFonts w:ascii="Verdana" w:hAnsi="Verdana"/>
          <w:sz w:val="20"/>
          <w:szCs w:val="20"/>
        </w:rPr>
      </w:pPr>
    </w:p>
    <w:p w14:paraId="3CC9D777" w14:textId="159DD587" w:rsidR="0063160A" w:rsidRPr="008A6751" w:rsidRDefault="008A6751" w:rsidP="008A6751">
      <w:pPr>
        <w:pStyle w:val="Podnaslov"/>
        <w:numPr>
          <w:ilvl w:val="1"/>
          <w:numId w:val="21"/>
        </w:numPr>
      </w:pPr>
      <w:bookmarkStart w:id="474" w:name="_Toc29546587"/>
      <w:bookmarkStart w:id="475" w:name="_Toc29547015"/>
      <w:bookmarkStart w:id="476" w:name="_Toc29546588"/>
      <w:bookmarkStart w:id="477" w:name="_Toc29547016"/>
      <w:bookmarkStart w:id="478" w:name="_Toc29546589"/>
      <w:bookmarkStart w:id="479" w:name="_Toc29547017"/>
      <w:bookmarkStart w:id="480" w:name="_Toc29546590"/>
      <w:bookmarkStart w:id="481" w:name="_Toc29547018"/>
      <w:bookmarkStart w:id="482" w:name="_Toc29546591"/>
      <w:bookmarkStart w:id="483" w:name="_Toc29547019"/>
      <w:bookmarkStart w:id="484" w:name="_Toc29546592"/>
      <w:bookmarkStart w:id="485" w:name="_Toc29547020"/>
      <w:bookmarkStart w:id="486" w:name="_Toc29546593"/>
      <w:bookmarkStart w:id="487" w:name="_Toc29547021"/>
      <w:bookmarkStart w:id="488" w:name="_Toc29546594"/>
      <w:bookmarkStart w:id="489" w:name="_Toc29547022"/>
      <w:bookmarkStart w:id="490" w:name="_Toc60830328"/>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r>
        <w:t>Opredelitev etapnosti izvedbe dograditve ali gradnje načrtovane komunalne opreme in gospodarske javne infrastrukture</w:t>
      </w:r>
      <w:bookmarkEnd w:id="490"/>
      <w:r>
        <w:t xml:space="preserve"> </w:t>
      </w:r>
    </w:p>
    <w:p w14:paraId="265BD29D" w14:textId="77777777" w:rsidR="00AE1FB1" w:rsidRPr="00441C00" w:rsidRDefault="00AE1FB1" w:rsidP="00AE1FB1">
      <w:pPr>
        <w:rPr>
          <w:rFonts w:ascii="Verdana" w:hAnsi="Verdana"/>
          <w:sz w:val="20"/>
          <w:szCs w:val="20"/>
        </w:rPr>
      </w:pPr>
    </w:p>
    <w:p w14:paraId="3D516DA8" w14:textId="3BD3BC2B" w:rsidR="00890E9D" w:rsidRPr="00890E9D" w:rsidRDefault="0063160A" w:rsidP="00890E9D">
      <w:pPr>
        <w:jc w:val="both"/>
        <w:rPr>
          <w:rFonts w:ascii="Verdana" w:hAnsi="Verdana"/>
          <w:sz w:val="20"/>
          <w:szCs w:val="20"/>
        </w:rPr>
      </w:pPr>
      <w:r w:rsidRPr="00441C00">
        <w:rPr>
          <w:rFonts w:ascii="Verdana" w:hAnsi="Verdana"/>
          <w:sz w:val="20"/>
          <w:szCs w:val="20"/>
        </w:rPr>
        <w:t xml:space="preserve">Predvideno je, da se bo urejanje območja izvajalo </w:t>
      </w:r>
      <w:r w:rsidR="00441C00" w:rsidRPr="00441C00">
        <w:rPr>
          <w:rFonts w:ascii="Verdana" w:hAnsi="Verdana"/>
          <w:sz w:val="20"/>
          <w:szCs w:val="20"/>
        </w:rPr>
        <w:t>etapno</w:t>
      </w:r>
      <w:r w:rsidRPr="00441C00">
        <w:rPr>
          <w:rFonts w:ascii="Verdana" w:hAnsi="Verdana"/>
          <w:sz w:val="20"/>
          <w:szCs w:val="20"/>
        </w:rPr>
        <w:t>.</w:t>
      </w:r>
      <w:r w:rsidR="00890E9D">
        <w:rPr>
          <w:rFonts w:ascii="Verdana" w:hAnsi="Verdana"/>
          <w:sz w:val="20"/>
          <w:szCs w:val="20"/>
        </w:rPr>
        <w:t xml:space="preserve"> </w:t>
      </w:r>
      <w:r w:rsidR="00890E9D" w:rsidRPr="00890E9D">
        <w:rPr>
          <w:rFonts w:ascii="Verdana" w:hAnsi="Verdana"/>
          <w:sz w:val="20"/>
          <w:szCs w:val="20"/>
        </w:rPr>
        <w:t>Etape časovno niso vezane eno na drugo, oz. ni določeno, katera mora biti prva, katera naslednja</w:t>
      </w:r>
      <w:r w:rsidR="006E259F">
        <w:rPr>
          <w:rFonts w:ascii="Verdana" w:hAnsi="Verdana"/>
          <w:sz w:val="20"/>
          <w:szCs w:val="20"/>
        </w:rPr>
        <w:t>, zato se izvajajo</w:t>
      </w:r>
      <w:r w:rsidR="006E259F" w:rsidRPr="006E259F">
        <w:t xml:space="preserve"> </w:t>
      </w:r>
      <w:r w:rsidR="006E259F" w:rsidRPr="006E259F">
        <w:rPr>
          <w:rFonts w:ascii="Verdana" w:hAnsi="Verdana"/>
          <w:sz w:val="20"/>
          <w:szCs w:val="20"/>
        </w:rPr>
        <w:t>v poljubnem časovnem zaporedju</w:t>
      </w:r>
      <w:r w:rsidR="00890E9D" w:rsidRPr="00890E9D">
        <w:rPr>
          <w:rFonts w:ascii="Verdana" w:hAnsi="Verdana"/>
          <w:sz w:val="20"/>
          <w:szCs w:val="20"/>
        </w:rPr>
        <w:t>.</w:t>
      </w:r>
      <w:r w:rsidR="000A4A14">
        <w:rPr>
          <w:rFonts w:ascii="Verdana" w:hAnsi="Verdana"/>
          <w:sz w:val="20"/>
          <w:szCs w:val="20"/>
        </w:rPr>
        <w:t xml:space="preserve"> </w:t>
      </w:r>
      <w:r w:rsidR="000A4A14" w:rsidRPr="00890E9D">
        <w:rPr>
          <w:rFonts w:ascii="Verdana" w:hAnsi="Verdana"/>
          <w:sz w:val="20"/>
          <w:szCs w:val="20"/>
        </w:rPr>
        <w:t xml:space="preserve">Etape se </w:t>
      </w:r>
      <w:r w:rsidR="000A4A14">
        <w:rPr>
          <w:rFonts w:ascii="Verdana" w:hAnsi="Verdana"/>
          <w:sz w:val="20"/>
          <w:szCs w:val="20"/>
        </w:rPr>
        <w:t xml:space="preserve">lahko </w:t>
      </w:r>
      <w:r w:rsidR="000A4A14" w:rsidRPr="00890E9D">
        <w:rPr>
          <w:rFonts w:ascii="Verdana" w:hAnsi="Verdana"/>
          <w:sz w:val="20"/>
          <w:szCs w:val="20"/>
        </w:rPr>
        <w:t>prekrivajo.</w:t>
      </w:r>
    </w:p>
    <w:p w14:paraId="70F43EA1" w14:textId="77777777" w:rsidR="00F60E26" w:rsidRPr="00890E9D" w:rsidRDefault="00F60E26" w:rsidP="00F60E26">
      <w:pPr>
        <w:jc w:val="both"/>
        <w:rPr>
          <w:rFonts w:ascii="Verdana" w:hAnsi="Verdana"/>
          <w:sz w:val="20"/>
          <w:szCs w:val="20"/>
        </w:rPr>
      </w:pPr>
    </w:p>
    <w:p w14:paraId="651396F5" w14:textId="639805BF" w:rsidR="00F60E26" w:rsidRPr="00890E9D" w:rsidRDefault="00F60E26" w:rsidP="00F60E26">
      <w:pPr>
        <w:jc w:val="both"/>
        <w:rPr>
          <w:rFonts w:ascii="Verdana" w:hAnsi="Verdana"/>
          <w:sz w:val="20"/>
          <w:szCs w:val="20"/>
        </w:rPr>
      </w:pPr>
      <w:r w:rsidRPr="00890E9D">
        <w:rPr>
          <w:rFonts w:ascii="Verdana" w:hAnsi="Verdana"/>
          <w:sz w:val="20"/>
          <w:szCs w:val="20"/>
        </w:rPr>
        <w:t xml:space="preserve">V etapi 1 </w:t>
      </w:r>
      <w:r>
        <w:rPr>
          <w:rFonts w:ascii="Verdana" w:hAnsi="Verdana"/>
          <w:sz w:val="20"/>
          <w:szCs w:val="20"/>
        </w:rPr>
        <w:t xml:space="preserve">se načrtuje ureditev </w:t>
      </w:r>
      <w:r w:rsidRPr="00890E9D">
        <w:rPr>
          <w:rFonts w:ascii="Verdana" w:hAnsi="Verdana"/>
          <w:sz w:val="20"/>
          <w:szCs w:val="20"/>
        </w:rPr>
        <w:t>GP1</w:t>
      </w:r>
      <w:r>
        <w:rPr>
          <w:rFonts w:ascii="Verdana" w:hAnsi="Verdana"/>
          <w:sz w:val="20"/>
          <w:szCs w:val="20"/>
        </w:rPr>
        <w:t xml:space="preserve"> v celoti (gradnja objekta B6 z vsemi komunalnimi priključki in zunanje površine), </w:t>
      </w:r>
      <w:r w:rsidR="00E64404">
        <w:rPr>
          <w:rFonts w:ascii="Verdana" w:hAnsi="Verdana"/>
          <w:sz w:val="20"/>
          <w:szCs w:val="20"/>
        </w:rPr>
        <w:t xml:space="preserve">na </w:t>
      </w:r>
      <w:r w:rsidR="00E64404" w:rsidRPr="00890E9D">
        <w:rPr>
          <w:rFonts w:ascii="Verdana" w:hAnsi="Verdana"/>
          <w:sz w:val="20"/>
          <w:szCs w:val="20"/>
        </w:rPr>
        <w:t>odsek</w:t>
      </w:r>
      <w:r w:rsidR="00E64404">
        <w:rPr>
          <w:rFonts w:ascii="Verdana" w:hAnsi="Verdana"/>
          <w:sz w:val="20"/>
          <w:szCs w:val="20"/>
        </w:rPr>
        <w:t>u</w:t>
      </w:r>
      <w:r w:rsidR="00E64404" w:rsidRPr="00890E9D">
        <w:rPr>
          <w:rFonts w:ascii="Verdana" w:hAnsi="Verdana"/>
          <w:sz w:val="20"/>
          <w:szCs w:val="20"/>
        </w:rPr>
        <w:t xml:space="preserve"> U3 (Pučnikova</w:t>
      </w:r>
      <w:r w:rsidR="00E64404">
        <w:rPr>
          <w:rFonts w:ascii="Verdana" w:hAnsi="Verdana"/>
          <w:sz w:val="20"/>
          <w:szCs w:val="20"/>
        </w:rPr>
        <w:t xml:space="preserve"> ulica) med Šmartinsko cesto</w:t>
      </w:r>
      <w:r w:rsidR="00E64404" w:rsidRPr="00890E9D">
        <w:rPr>
          <w:rFonts w:ascii="Verdana" w:hAnsi="Verdana"/>
          <w:sz w:val="20"/>
          <w:szCs w:val="20"/>
        </w:rPr>
        <w:t xml:space="preserve"> in U4 (Torkarjevo</w:t>
      </w:r>
      <w:r w:rsidR="00E64404">
        <w:rPr>
          <w:rFonts w:ascii="Verdana" w:hAnsi="Verdana"/>
          <w:sz w:val="20"/>
          <w:szCs w:val="20"/>
        </w:rPr>
        <w:t xml:space="preserve"> ulico) se načrtuje </w:t>
      </w:r>
      <w:r>
        <w:rPr>
          <w:rFonts w:ascii="Verdana" w:hAnsi="Verdana"/>
          <w:sz w:val="20"/>
          <w:szCs w:val="20"/>
        </w:rPr>
        <w:t>ureditev</w:t>
      </w:r>
      <w:ins w:id="491" w:author="Mateja Pompe" w:date="2021-01-04T10:43:00Z">
        <w:r w:rsidR="006C2795">
          <w:rPr>
            <w:rFonts w:ascii="Verdana" w:hAnsi="Verdana"/>
            <w:sz w:val="20"/>
            <w:szCs w:val="20"/>
          </w:rPr>
          <w:t xml:space="preserve"> </w:t>
        </w:r>
      </w:ins>
      <w:del w:id="492" w:author="Mateja Pompe" w:date="2021-01-04T10:43:00Z">
        <w:r w:rsidRPr="00890E9D" w:rsidDel="006C2795">
          <w:rPr>
            <w:rFonts w:ascii="Verdana" w:hAnsi="Verdana"/>
            <w:sz w:val="20"/>
            <w:szCs w:val="20"/>
          </w:rPr>
          <w:delText xml:space="preserve"> </w:delText>
        </w:r>
      </w:del>
      <w:del w:id="493" w:author="Mateja Pompe" w:date="2021-01-04T10:33:00Z">
        <w:r w:rsidR="00E64404" w:rsidDel="000409B7">
          <w:rPr>
            <w:rFonts w:ascii="Verdana" w:hAnsi="Verdana"/>
            <w:sz w:val="20"/>
            <w:szCs w:val="20"/>
          </w:rPr>
          <w:delText xml:space="preserve">ceste s </w:delText>
        </w:r>
      </w:del>
      <w:ins w:id="494" w:author="Mateja Pompe" w:date="2021-01-04T10:33:00Z">
        <w:r w:rsidR="006C2795">
          <w:rPr>
            <w:rFonts w:ascii="Verdana" w:hAnsi="Verdana"/>
            <w:sz w:val="20"/>
            <w:szCs w:val="20"/>
          </w:rPr>
          <w:t xml:space="preserve">sprehajalne poti </w:t>
        </w:r>
      </w:ins>
      <w:ins w:id="495" w:author="Mateja Pompe" w:date="2021-01-04T10:34:00Z">
        <w:r w:rsidR="000409B7">
          <w:rPr>
            <w:rFonts w:ascii="Verdana" w:hAnsi="Verdana"/>
            <w:sz w:val="20"/>
            <w:szCs w:val="20"/>
          </w:rPr>
          <w:t>(</w:t>
        </w:r>
      </w:ins>
      <w:r w:rsidR="00E64404">
        <w:rPr>
          <w:rFonts w:ascii="Verdana" w:hAnsi="Verdana"/>
          <w:sz w:val="20"/>
          <w:szCs w:val="20"/>
        </w:rPr>
        <w:t>pločniki</w:t>
      </w:r>
      <w:ins w:id="496" w:author="Mateja Pompe" w:date="2021-01-04T10:34:00Z">
        <w:r w:rsidR="000409B7">
          <w:rPr>
            <w:rFonts w:ascii="Verdana" w:hAnsi="Verdana"/>
            <w:sz w:val="20"/>
            <w:szCs w:val="20"/>
          </w:rPr>
          <w:t>)</w:t>
        </w:r>
      </w:ins>
      <w:r w:rsidR="00E64404">
        <w:rPr>
          <w:rFonts w:ascii="Verdana" w:hAnsi="Verdana"/>
          <w:sz w:val="20"/>
          <w:szCs w:val="20"/>
        </w:rPr>
        <w:t>, javno kanalizacijsko</w:t>
      </w:r>
      <w:r w:rsidR="00E64404" w:rsidRPr="00E64404">
        <w:rPr>
          <w:rFonts w:ascii="Verdana" w:hAnsi="Verdana"/>
          <w:sz w:val="20"/>
          <w:szCs w:val="20"/>
        </w:rPr>
        <w:t xml:space="preserve"> omrežja za padavinske odpadne vode</w:t>
      </w:r>
      <w:r w:rsidR="00E64404">
        <w:rPr>
          <w:rFonts w:ascii="Verdana" w:hAnsi="Verdana"/>
          <w:sz w:val="20"/>
          <w:szCs w:val="20"/>
        </w:rPr>
        <w:t xml:space="preserve"> in javna razsvetljava</w:t>
      </w:r>
      <w:r w:rsidR="00F61AD1">
        <w:rPr>
          <w:rFonts w:ascii="Verdana" w:hAnsi="Verdana"/>
          <w:sz w:val="20"/>
          <w:szCs w:val="20"/>
        </w:rPr>
        <w:t xml:space="preserve"> ter drevored</w:t>
      </w:r>
      <w:r w:rsidR="00E64404">
        <w:rPr>
          <w:rFonts w:ascii="Verdana" w:hAnsi="Verdana"/>
          <w:sz w:val="20"/>
          <w:szCs w:val="20"/>
        </w:rPr>
        <w:t>. V</w:t>
      </w:r>
      <w:r w:rsidR="00E64404" w:rsidRPr="00E64404">
        <w:rPr>
          <w:rFonts w:ascii="Verdana" w:hAnsi="Verdana"/>
          <w:sz w:val="20"/>
          <w:szCs w:val="20"/>
        </w:rPr>
        <w:t xml:space="preserve"> U2 (se</w:t>
      </w:r>
      <w:r w:rsidR="00E64404">
        <w:rPr>
          <w:rFonts w:ascii="Verdana" w:hAnsi="Verdana"/>
          <w:sz w:val="20"/>
          <w:szCs w:val="20"/>
        </w:rPr>
        <w:t>verni del Jelinčičeve ulice) se uredijo</w:t>
      </w:r>
      <w:r>
        <w:rPr>
          <w:rFonts w:ascii="Verdana" w:hAnsi="Verdana"/>
          <w:sz w:val="20"/>
          <w:szCs w:val="20"/>
        </w:rPr>
        <w:t xml:space="preserve"> parkirišča,</w:t>
      </w:r>
      <w:r w:rsidR="00E64404">
        <w:rPr>
          <w:rFonts w:ascii="Verdana" w:hAnsi="Verdana"/>
          <w:sz w:val="20"/>
          <w:szCs w:val="20"/>
        </w:rPr>
        <w:t xml:space="preserve"> pločniki, drevesa. Uredi se tudi</w:t>
      </w:r>
      <w:r w:rsidRPr="00890E9D">
        <w:rPr>
          <w:rFonts w:ascii="Verdana" w:hAnsi="Verdana"/>
          <w:sz w:val="20"/>
          <w:szCs w:val="20"/>
        </w:rPr>
        <w:t xml:space="preserve"> priključek U5 (Jelinčičeva</w:t>
      </w:r>
      <w:r>
        <w:rPr>
          <w:rFonts w:ascii="Verdana" w:hAnsi="Verdana"/>
          <w:sz w:val="20"/>
          <w:szCs w:val="20"/>
        </w:rPr>
        <w:t xml:space="preserve"> ulica</w:t>
      </w:r>
      <w:r w:rsidRPr="00890E9D">
        <w:rPr>
          <w:rFonts w:ascii="Verdana" w:hAnsi="Verdana"/>
          <w:sz w:val="20"/>
          <w:szCs w:val="20"/>
        </w:rPr>
        <w:t>) na Pokopališko</w:t>
      </w:r>
      <w:r>
        <w:rPr>
          <w:rFonts w:ascii="Verdana" w:hAnsi="Verdana"/>
          <w:sz w:val="20"/>
          <w:szCs w:val="20"/>
        </w:rPr>
        <w:t xml:space="preserve"> ulico</w:t>
      </w:r>
      <w:r w:rsidRPr="00890E9D">
        <w:rPr>
          <w:rFonts w:ascii="Verdana" w:hAnsi="Verdana"/>
          <w:sz w:val="20"/>
          <w:szCs w:val="20"/>
        </w:rPr>
        <w:t>, ki je v 1</w:t>
      </w:r>
      <w:r>
        <w:rPr>
          <w:rFonts w:ascii="Verdana" w:hAnsi="Verdana"/>
          <w:sz w:val="20"/>
          <w:szCs w:val="20"/>
        </w:rPr>
        <w:t xml:space="preserve">. fazi lahko zgrajen le delno, </w:t>
      </w:r>
      <w:r w:rsidRPr="00890E9D">
        <w:rPr>
          <w:rFonts w:ascii="Verdana" w:hAnsi="Verdana"/>
          <w:sz w:val="20"/>
          <w:szCs w:val="20"/>
        </w:rPr>
        <w:t>na zemlj. 1556/34 in 1556/5 - zato je lahko samo enosmeren</w:t>
      </w:r>
      <w:ins w:id="497" w:author="Mateja Pompe" w:date="2021-01-04T10:37:00Z">
        <w:r w:rsidR="000409B7">
          <w:rPr>
            <w:rFonts w:ascii="Verdana" w:hAnsi="Verdana"/>
            <w:sz w:val="20"/>
            <w:szCs w:val="20"/>
          </w:rPr>
          <w:t xml:space="preserve"> (cesta</w:t>
        </w:r>
        <w:r w:rsidR="00D63D66">
          <w:rPr>
            <w:rFonts w:ascii="Verdana" w:hAnsi="Verdana"/>
            <w:sz w:val="20"/>
            <w:szCs w:val="20"/>
          </w:rPr>
          <w:t xml:space="preserve"> s</w:t>
        </w:r>
        <w:r w:rsidR="000409B7">
          <w:rPr>
            <w:rFonts w:ascii="Verdana" w:hAnsi="Verdana"/>
            <w:sz w:val="20"/>
            <w:szCs w:val="20"/>
          </w:rPr>
          <w:t xml:space="preserve"> pločniki)</w:t>
        </w:r>
      </w:ins>
      <w:ins w:id="498" w:author="Mateja Pompe" w:date="2021-01-04T10:35:00Z">
        <w:r w:rsidR="000409B7">
          <w:rPr>
            <w:rFonts w:ascii="Verdana" w:hAnsi="Verdana"/>
            <w:sz w:val="20"/>
            <w:szCs w:val="20"/>
          </w:rPr>
          <w:t xml:space="preserve">, </w:t>
        </w:r>
      </w:ins>
      <w:del w:id="499" w:author="Mateja Pompe" w:date="2021-01-04T10:35:00Z">
        <w:r w:rsidR="0095024A" w:rsidDel="000409B7">
          <w:rPr>
            <w:rFonts w:ascii="Verdana" w:hAnsi="Verdana"/>
            <w:sz w:val="20"/>
            <w:szCs w:val="20"/>
          </w:rPr>
          <w:delText xml:space="preserve"> in </w:delText>
        </w:r>
      </w:del>
      <w:r w:rsidR="0095024A">
        <w:rPr>
          <w:rFonts w:ascii="Verdana" w:hAnsi="Verdana"/>
          <w:sz w:val="20"/>
          <w:szCs w:val="20"/>
        </w:rPr>
        <w:t>javna razsvetljava</w:t>
      </w:r>
      <w:r w:rsidR="00F61AD1">
        <w:rPr>
          <w:rFonts w:ascii="Verdana" w:hAnsi="Verdana"/>
          <w:sz w:val="20"/>
          <w:szCs w:val="20"/>
        </w:rPr>
        <w:t xml:space="preserve"> </w:t>
      </w:r>
      <w:del w:id="500" w:author="Mateja Pompe" w:date="2021-01-04T10:35:00Z">
        <w:r w:rsidR="00F61AD1" w:rsidDel="000409B7">
          <w:rPr>
            <w:rFonts w:ascii="Verdana" w:hAnsi="Verdana"/>
            <w:sz w:val="20"/>
            <w:szCs w:val="20"/>
          </w:rPr>
          <w:delText>v U5</w:delText>
        </w:r>
      </w:del>
      <w:ins w:id="501" w:author="Mateja Pompe" w:date="2021-01-04T10:35:00Z">
        <w:r w:rsidR="000409B7">
          <w:rPr>
            <w:rFonts w:ascii="Verdana" w:hAnsi="Verdana"/>
            <w:sz w:val="20"/>
            <w:szCs w:val="20"/>
          </w:rPr>
          <w:t>ter drevesa</w:t>
        </w:r>
      </w:ins>
      <w:r w:rsidR="00E64404">
        <w:rPr>
          <w:rFonts w:ascii="Verdana" w:hAnsi="Verdana"/>
          <w:sz w:val="20"/>
          <w:szCs w:val="20"/>
        </w:rPr>
        <w:t>.</w:t>
      </w:r>
      <w:r w:rsidRPr="00890E9D">
        <w:rPr>
          <w:rFonts w:ascii="Verdana" w:hAnsi="Verdana"/>
          <w:sz w:val="20"/>
          <w:szCs w:val="20"/>
        </w:rPr>
        <w:t xml:space="preserve"> </w:t>
      </w:r>
    </w:p>
    <w:p w14:paraId="3B930F98" w14:textId="77777777" w:rsidR="00F60E26" w:rsidRPr="00890E9D" w:rsidRDefault="00F60E26" w:rsidP="00F60E26">
      <w:pPr>
        <w:jc w:val="both"/>
        <w:rPr>
          <w:rFonts w:ascii="Verdana" w:hAnsi="Verdana"/>
          <w:sz w:val="20"/>
          <w:szCs w:val="20"/>
        </w:rPr>
      </w:pPr>
    </w:p>
    <w:p w14:paraId="13CA04DA" w14:textId="7164F540" w:rsidR="00F60E26" w:rsidRDefault="00F60E26" w:rsidP="003B399D">
      <w:pPr>
        <w:jc w:val="both"/>
        <w:rPr>
          <w:rFonts w:ascii="Verdana" w:hAnsi="Verdana"/>
          <w:sz w:val="20"/>
          <w:szCs w:val="20"/>
        </w:rPr>
      </w:pPr>
      <w:r w:rsidRPr="00890E9D">
        <w:rPr>
          <w:rFonts w:ascii="Verdana" w:hAnsi="Verdana"/>
          <w:sz w:val="20"/>
          <w:szCs w:val="20"/>
        </w:rPr>
        <w:t>V etapi 2</w:t>
      </w:r>
      <w:r w:rsidRPr="00215A4E">
        <w:rPr>
          <w:rFonts w:ascii="Verdana" w:hAnsi="Verdana"/>
          <w:sz w:val="20"/>
          <w:szCs w:val="20"/>
        </w:rPr>
        <w:t xml:space="preserve"> </w:t>
      </w:r>
      <w:r>
        <w:rPr>
          <w:rFonts w:ascii="Verdana" w:hAnsi="Verdana"/>
          <w:sz w:val="20"/>
          <w:szCs w:val="20"/>
        </w:rPr>
        <w:t>se načrtuje ureditev GP2 v celoti (objekt C2</w:t>
      </w:r>
      <w:r w:rsidRPr="002D420D">
        <w:rPr>
          <w:rFonts w:ascii="Verdana" w:hAnsi="Verdana"/>
          <w:sz w:val="20"/>
          <w:szCs w:val="20"/>
        </w:rPr>
        <w:t xml:space="preserve"> </w:t>
      </w:r>
      <w:r>
        <w:rPr>
          <w:rFonts w:ascii="Verdana" w:hAnsi="Verdana"/>
          <w:sz w:val="20"/>
          <w:szCs w:val="20"/>
        </w:rPr>
        <w:t>z vsemi komunalnimi priključki in zunanje površine)</w:t>
      </w:r>
      <w:r w:rsidR="000A4A14">
        <w:rPr>
          <w:rFonts w:ascii="Verdana" w:hAnsi="Verdana"/>
          <w:sz w:val="20"/>
          <w:szCs w:val="20"/>
        </w:rPr>
        <w:t xml:space="preserve">, na odseku U6 </w:t>
      </w:r>
      <w:ins w:id="502" w:author="Mateja Pompe" w:date="2020-12-09T09:54:00Z">
        <w:r w:rsidR="003B399D">
          <w:rPr>
            <w:rFonts w:ascii="Verdana" w:hAnsi="Verdana"/>
            <w:sz w:val="20"/>
            <w:szCs w:val="20"/>
          </w:rPr>
          <w:t xml:space="preserve">(Rožičeva ulica) od križišča </w:t>
        </w:r>
        <w:r w:rsidR="003B399D" w:rsidRPr="003B399D">
          <w:rPr>
            <w:rFonts w:ascii="Verdana" w:hAnsi="Verdana"/>
            <w:sz w:val="20"/>
            <w:szCs w:val="20"/>
          </w:rPr>
          <w:t>s Pučnikovo ulico do Kavčičeve ulice</w:t>
        </w:r>
      </w:ins>
      <w:del w:id="503" w:author="Mateja Pompe" w:date="2020-12-09T09:54:00Z">
        <w:r w:rsidR="000A4A14" w:rsidDel="003B399D">
          <w:rPr>
            <w:rFonts w:ascii="Verdana" w:hAnsi="Verdana"/>
            <w:sz w:val="20"/>
            <w:szCs w:val="20"/>
          </w:rPr>
          <w:delText>- k</w:delText>
        </w:r>
        <w:r w:rsidR="000A4A14" w:rsidRPr="00890E9D" w:rsidDel="003B399D">
          <w:rPr>
            <w:rFonts w:ascii="Verdana" w:hAnsi="Verdana"/>
            <w:sz w:val="20"/>
            <w:szCs w:val="20"/>
          </w:rPr>
          <w:delText>rižišče Rožičeva</w:delText>
        </w:r>
        <w:r w:rsidR="000A4A14" w:rsidDel="003B399D">
          <w:rPr>
            <w:rFonts w:ascii="Verdana" w:hAnsi="Verdana"/>
            <w:sz w:val="20"/>
            <w:szCs w:val="20"/>
          </w:rPr>
          <w:delText xml:space="preserve"> </w:delText>
        </w:r>
        <w:r w:rsidR="000A4A14" w:rsidRPr="00890E9D" w:rsidDel="003B399D">
          <w:rPr>
            <w:rFonts w:ascii="Verdana" w:hAnsi="Verdana"/>
            <w:sz w:val="20"/>
            <w:szCs w:val="20"/>
          </w:rPr>
          <w:delText xml:space="preserve">- Kavčičeva </w:delText>
        </w:r>
        <w:r w:rsidR="000A4A14" w:rsidDel="003B399D">
          <w:rPr>
            <w:rFonts w:ascii="Verdana" w:hAnsi="Verdana"/>
            <w:sz w:val="20"/>
            <w:szCs w:val="20"/>
          </w:rPr>
          <w:delText>ulica</w:delText>
        </w:r>
      </w:del>
      <w:r w:rsidR="000A4A14">
        <w:rPr>
          <w:rFonts w:ascii="Verdana" w:hAnsi="Verdana"/>
          <w:sz w:val="20"/>
          <w:szCs w:val="20"/>
        </w:rPr>
        <w:t xml:space="preserve"> </w:t>
      </w:r>
      <w:r w:rsidR="000A4A14" w:rsidRPr="00890E9D">
        <w:rPr>
          <w:rFonts w:ascii="Verdana" w:hAnsi="Verdana"/>
          <w:sz w:val="20"/>
          <w:szCs w:val="20"/>
        </w:rPr>
        <w:t>in avtobusna postaja</w:t>
      </w:r>
      <w:r w:rsidR="000A4A14">
        <w:rPr>
          <w:rFonts w:ascii="Verdana" w:hAnsi="Verdana"/>
          <w:sz w:val="20"/>
          <w:szCs w:val="20"/>
        </w:rPr>
        <w:t xml:space="preserve"> se načrtuje ureditev</w:t>
      </w:r>
      <w:r w:rsidRPr="00890E9D">
        <w:rPr>
          <w:rFonts w:ascii="Verdana" w:hAnsi="Verdana"/>
          <w:sz w:val="20"/>
          <w:szCs w:val="20"/>
        </w:rPr>
        <w:t xml:space="preserve"> </w:t>
      </w:r>
      <w:r>
        <w:rPr>
          <w:rFonts w:ascii="Verdana" w:hAnsi="Verdana"/>
          <w:sz w:val="20"/>
          <w:szCs w:val="20"/>
        </w:rPr>
        <w:t xml:space="preserve">ceste </w:t>
      </w:r>
      <w:r w:rsidR="000C5C50">
        <w:rPr>
          <w:rFonts w:ascii="Verdana" w:hAnsi="Verdana"/>
          <w:sz w:val="20"/>
          <w:szCs w:val="20"/>
        </w:rPr>
        <w:t xml:space="preserve">s pločniki in parkirišči, </w:t>
      </w:r>
      <w:r w:rsidR="000A4A14">
        <w:rPr>
          <w:rFonts w:ascii="Verdana" w:hAnsi="Verdana"/>
          <w:sz w:val="20"/>
          <w:szCs w:val="20"/>
        </w:rPr>
        <w:t>javno razsvetljavo</w:t>
      </w:r>
      <w:r w:rsidR="000C5C50">
        <w:rPr>
          <w:rFonts w:ascii="Verdana" w:hAnsi="Verdana"/>
          <w:sz w:val="20"/>
          <w:szCs w:val="20"/>
        </w:rPr>
        <w:t>, drevesa</w:t>
      </w:r>
      <w:r>
        <w:rPr>
          <w:rFonts w:ascii="Verdana" w:hAnsi="Verdana"/>
          <w:sz w:val="20"/>
          <w:szCs w:val="20"/>
        </w:rPr>
        <w:t xml:space="preserve"> </w:t>
      </w:r>
      <w:r w:rsidRPr="00890E9D">
        <w:rPr>
          <w:rFonts w:ascii="Verdana" w:hAnsi="Verdana"/>
          <w:sz w:val="20"/>
          <w:szCs w:val="20"/>
        </w:rPr>
        <w:t xml:space="preserve">ter </w:t>
      </w:r>
      <w:r>
        <w:rPr>
          <w:rFonts w:ascii="Verdana" w:hAnsi="Verdana"/>
          <w:sz w:val="20"/>
          <w:szCs w:val="20"/>
        </w:rPr>
        <w:t xml:space="preserve">rekonstrukcija javnega </w:t>
      </w:r>
      <w:r w:rsidRPr="002D420D">
        <w:rPr>
          <w:rFonts w:ascii="Verdana" w:hAnsi="Verdana"/>
          <w:sz w:val="20"/>
          <w:szCs w:val="20"/>
        </w:rPr>
        <w:t>glavnega plinovoda N13130 PVC200 v dimenziji DN 200 mm</w:t>
      </w:r>
      <w:r>
        <w:rPr>
          <w:rFonts w:ascii="Verdana" w:hAnsi="Verdana"/>
          <w:sz w:val="20"/>
          <w:szCs w:val="20"/>
        </w:rPr>
        <w:t xml:space="preserve"> s prestavitvijo v Rožičevo ulico. </w:t>
      </w:r>
    </w:p>
    <w:p w14:paraId="4828CF60" w14:textId="3FC4BD59" w:rsidR="00F60E26" w:rsidRPr="00890E9D" w:rsidRDefault="00F60E26" w:rsidP="00F60E26">
      <w:pPr>
        <w:jc w:val="both"/>
        <w:rPr>
          <w:rFonts w:ascii="Verdana" w:hAnsi="Verdana"/>
          <w:sz w:val="20"/>
          <w:szCs w:val="20"/>
        </w:rPr>
      </w:pPr>
      <w:r>
        <w:rPr>
          <w:rFonts w:ascii="Verdana" w:hAnsi="Verdana"/>
          <w:sz w:val="20"/>
          <w:szCs w:val="20"/>
        </w:rPr>
        <w:t>V k</w:t>
      </w:r>
      <w:r w:rsidR="00086CC7">
        <w:rPr>
          <w:rFonts w:ascii="Verdana" w:hAnsi="Verdana"/>
          <w:sz w:val="20"/>
          <w:szCs w:val="20"/>
        </w:rPr>
        <w:t xml:space="preserve">olikor je etapa 2 pred etapo 1, </w:t>
      </w:r>
      <w:r>
        <w:rPr>
          <w:rFonts w:ascii="Verdana" w:hAnsi="Verdana"/>
          <w:sz w:val="20"/>
          <w:szCs w:val="20"/>
        </w:rPr>
        <w:t xml:space="preserve">se uredi še </w:t>
      </w:r>
      <w:r w:rsidRPr="00890E9D">
        <w:rPr>
          <w:rFonts w:ascii="Verdana" w:hAnsi="Verdana"/>
          <w:sz w:val="20"/>
          <w:szCs w:val="20"/>
        </w:rPr>
        <w:t>priključek U5 (Jelinčičeva</w:t>
      </w:r>
      <w:r>
        <w:rPr>
          <w:rFonts w:ascii="Verdana" w:hAnsi="Verdana"/>
          <w:sz w:val="20"/>
          <w:szCs w:val="20"/>
        </w:rPr>
        <w:t xml:space="preserve"> ulica</w:t>
      </w:r>
      <w:r w:rsidRPr="00890E9D">
        <w:rPr>
          <w:rFonts w:ascii="Verdana" w:hAnsi="Verdana"/>
          <w:sz w:val="20"/>
          <w:szCs w:val="20"/>
        </w:rPr>
        <w:t>) na Pokopališko</w:t>
      </w:r>
      <w:r>
        <w:rPr>
          <w:rFonts w:ascii="Verdana" w:hAnsi="Verdana"/>
          <w:sz w:val="20"/>
          <w:szCs w:val="20"/>
        </w:rPr>
        <w:t xml:space="preserve"> ulico</w:t>
      </w:r>
      <w:r w:rsidR="00F61AD1">
        <w:rPr>
          <w:rFonts w:ascii="Verdana" w:hAnsi="Verdana"/>
          <w:sz w:val="20"/>
          <w:szCs w:val="20"/>
        </w:rPr>
        <w:t xml:space="preserve"> z </w:t>
      </w:r>
      <w:r w:rsidR="00086CC7">
        <w:rPr>
          <w:rFonts w:ascii="Verdana" w:hAnsi="Verdana"/>
          <w:sz w:val="20"/>
          <w:szCs w:val="20"/>
        </w:rPr>
        <w:t>JR</w:t>
      </w:r>
      <w:r w:rsidR="000A4A14">
        <w:rPr>
          <w:rFonts w:ascii="Verdana" w:hAnsi="Verdana"/>
          <w:sz w:val="20"/>
          <w:szCs w:val="20"/>
        </w:rPr>
        <w:t xml:space="preserve"> ter U2</w:t>
      </w:r>
      <w:r w:rsidR="00F61AD1">
        <w:rPr>
          <w:rFonts w:ascii="Verdana" w:hAnsi="Verdana"/>
          <w:sz w:val="20"/>
          <w:szCs w:val="20"/>
        </w:rPr>
        <w:t xml:space="preserve"> z drevoredom</w:t>
      </w:r>
      <w:r>
        <w:rPr>
          <w:rFonts w:ascii="Verdana" w:hAnsi="Verdana"/>
          <w:sz w:val="20"/>
          <w:szCs w:val="20"/>
        </w:rPr>
        <w:t>.</w:t>
      </w:r>
      <w:r w:rsidRPr="00890E9D">
        <w:rPr>
          <w:rFonts w:ascii="Verdana" w:hAnsi="Verdana"/>
          <w:sz w:val="20"/>
          <w:szCs w:val="20"/>
        </w:rPr>
        <w:t xml:space="preserve"> </w:t>
      </w:r>
    </w:p>
    <w:p w14:paraId="60A867D8" w14:textId="77777777" w:rsidR="00F60E26" w:rsidRPr="00890E9D" w:rsidRDefault="00F60E26" w:rsidP="00F60E26">
      <w:pPr>
        <w:jc w:val="both"/>
        <w:rPr>
          <w:rFonts w:ascii="Verdana" w:hAnsi="Verdana"/>
          <w:sz w:val="20"/>
          <w:szCs w:val="20"/>
        </w:rPr>
      </w:pPr>
    </w:p>
    <w:p w14:paraId="37A4BEBB" w14:textId="08C421F2" w:rsidR="00F60E26" w:rsidRDefault="00F60E26" w:rsidP="00F60E26">
      <w:pPr>
        <w:jc w:val="both"/>
        <w:rPr>
          <w:rFonts w:ascii="Verdana" w:hAnsi="Verdana"/>
          <w:sz w:val="20"/>
          <w:szCs w:val="20"/>
        </w:rPr>
      </w:pPr>
      <w:r w:rsidRPr="00890E9D">
        <w:rPr>
          <w:rFonts w:ascii="Verdana" w:hAnsi="Verdana"/>
          <w:sz w:val="20"/>
          <w:szCs w:val="20"/>
        </w:rPr>
        <w:t xml:space="preserve">V etapi 3 </w:t>
      </w:r>
      <w:r>
        <w:rPr>
          <w:rFonts w:ascii="Verdana" w:hAnsi="Verdana"/>
          <w:sz w:val="20"/>
          <w:szCs w:val="20"/>
        </w:rPr>
        <w:t>se načrtuje ureditev GP3 v celoti (objekt</w:t>
      </w:r>
      <w:ins w:id="504" w:author="Mateja Pompe" w:date="2020-12-08T17:03:00Z">
        <w:r w:rsidR="00DB2369">
          <w:rPr>
            <w:rFonts w:ascii="Verdana" w:hAnsi="Verdana"/>
            <w:sz w:val="20"/>
            <w:szCs w:val="20"/>
          </w:rPr>
          <w:t>a</w:t>
        </w:r>
      </w:ins>
      <w:del w:id="505" w:author="Mateja Pompe" w:date="2020-12-08T17:03:00Z">
        <w:r w:rsidDel="00DB2369">
          <w:rPr>
            <w:rFonts w:ascii="Verdana" w:hAnsi="Verdana"/>
            <w:sz w:val="20"/>
            <w:szCs w:val="20"/>
          </w:rPr>
          <w:delText>i</w:delText>
        </w:r>
      </w:del>
      <w:r>
        <w:rPr>
          <w:rFonts w:ascii="Verdana" w:hAnsi="Verdana"/>
          <w:sz w:val="20"/>
          <w:szCs w:val="20"/>
        </w:rPr>
        <w:t xml:space="preserve"> V5</w:t>
      </w:r>
      <w:ins w:id="506" w:author="Mateja Pompe" w:date="2020-12-08T17:03:00Z">
        <w:r w:rsidR="00DB2369">
          <w:rPr>
            <w:rFonts w:ascii="Verdana" w:hAnsi="Verdana"/>
            <w:sz w:val="20"/>
            <w:szCs w:val="20"/>
          </w:rPr>
          <w:t xml:space="preserve"> in</w:t>
        </w:r>
      </w:ins>
      <w:del w:id="507" w:author="Mateja Pompe" w:date="2020-12-08T17:03:00Z">
        <w:r w:rsidDel="00DB2369">
          <w:rPr>
            <w:rFonts w:ascii="Verdana" w:hAnsi="Verdana"/>
            <w:sz w:val="20"/>
            <w:szCs w:val="20"/>
          </w:rPr>
          <w:delText>,</w:delText>
        </w:r>
      </w:del>
      <w:r>
        <w:rPr>
          <w:rFonts w:ascii="Verdana" w:hAnsi="Verdana"/>
          <w:sz w:val="20"/>
          <w:szCs w:val="20"/>
        </w:rPr>
        <w:t xml:space="preserve"> V6</w:t>
      </w:r>
      <w:del w:id="508" w:author="Mateja Pompe" w:date="2020-12-08T17:03:00Z">
        <w:r w:rsidDel="00DB2369">
          <w:rPr>
            <w:rFonts w:ascii="Verdana" w:hAnsi="Verdana"/>
            <w:sz w:val="20"/>
            <w:szCs w:val="20"/>
          </w:rPr>
          <w:delText>, V7</w:delText>
        </w:r>
      </w:del>
      <w:r w:rsidRPr="002D420D">
        <w:rPr>
          <w:rFonts w:ascii="Verdana" w:hAnsi="Verdana"/>
          <w:sz w:val="20"/>
          <w:szCs w:val="20"/>
        </w:rPr>
        <w:t xml:space="preserve"> </w:t>
      </w:r>
      <w:r>
        <w:rPr>
          <w:rFonts w:ascii="Verdana" w:hAnsi="Verdana"/>
          <w:sz w:val="20"/>
          <w:szCs w:val="20"/>
        </w:rPr>
        <w:t>z vsemi komunalnimi priključki in zunanje površine)</w:t>
      </w:r>
      <w:r w:rsidRPr="00890E9D">
        <w:rPr>
          <w:rFonts w:ascii="Verdana" w:hAnsi="Verdana"/>
          <w:sz w:val="20"/>
          <w:szCs w:val="20"/>
        </w:rPr>
        <w:t xml:space="preserve">, </w:t>
      </w:r>
      <w:r>
        <w:rPr>
          <w:rFonts w:ascii="Verdana" w:hAnsi="Verdana"/>
          <w:sz w:val="20"/>
          <w:szCs w:val="20"/>
        </w:rPr>
        <w:t>ureditev</w:t>
      </w:r>
      <w:r w:rsidRPr="00890E9D">
        <w:rPr>
          <w:rFonts w:ascii="Verdana" w:hAnsi="Verdana"/>
          <w:sz w:val="20"/>
          <w:szCs w:val="20"/>
        </w:rPr>
        <w:t xml:space="preserve"> </w:t>
      </w:r>
      <w:r w:rsidR="0092420B">
        <w:rPr>
          <w:rFonts w:ascii="Verdana" w:hAnsi="Verdana"/>
          <w:sz w:val="20"/>
          <w:szCs w:val="20"/>
        </w:rPr>
        <w:t xml:space="preserve">odseka </w:t>
      </w:r>
      <w:r w:rsidR="0092420B" w:rsidRPr="00890E9D">
        <w:rPr>
          <w:rFonts w:ascii="Verdana" w:hAnsi="Verdana"/>
          <w:sz w:val="20"/>
          <w:szCs w:val="20"/>
        </w:rPr>
        <w:t>U3 (Pučnikova</w:t>
      </w:r>
      <w:r w:rsidR="0092420B">
        <w:rPr>
          <w:rFonts w:ascii="Verdana" w:hAnsi="Verdana"/>
          <w:sz w:val="20"/>
          <w:szCs w:val="20"/>
        </w:rPr>
        <w:t xml:space="preserve"> ulica</w:t>
      </w:r>
      <w:r w:rsidR="0092420B" w:rsidRPr="00890E9D">
        <w:rPr>
          <w:rFonts w:ascii="Verdana" w:hAnsi="Verdana"/>
          <w:sz w:val="20"/>
          <w:szCs w:val="20"/>
        </w:rPr>
        <w:t xml:space="preserve">) - od </w:t>
      </w:r>
      <w:r w:rsidR="0092420B">
        <w:rPr>
          <w:rFonts w:ascii="Verdana" w:hAnsi="Verdana"/>
          <w:sz w:val="20"/>
          <w:szCs w:val="20"/>
        </w:rPr>
        <w:t>Torkarjeve ulice</w:t>
      </w:r>
      <w:r w:rsidR="0092420B" w:rsidRPr="00890E9D">
        <w:rPr>
          <w:rFonts w:ascii="Verdana" w:hAnsi="Verdana"/>
          <w:sz w:val="20"/>
          <w:szCs w:val="20"/>
        </w:rPr>
        <w:t xml:space="preserve"> do Rožičeve</w:t>
      </w:r>
      <w:r w:rsidR="0092420B">
        <w:rPr>
          <w:rFonts w:ascii="Verdana" w:hAnsi="Verdana"/>
          <w:sz w:val="20"/>
          <w:szCs w:val="20"/>
        </w:rPr>
        <w:t xml:space="preserve"> (cesta s pločniki in parkirišči, drevesa, javna razsvetljava, javno kanalizacijsko omrežje</w:t>
      </w:r>
      <w:r>
        <w:rPr>
          <w:rFonts w:ascii="Verdana" w:hAnsi="Verdana"/>
          <w:sz w:val="20"/>
          <w:szCs w:val="20"/>
        </w:rPr>
        <w:t xml:space="preserve"> za padavinske odpadne vode in </w:t>
      </w:r>
      <w:r w:rsidR="0092420B">
        <w:rPr>
          <w:rFonts w:ascii="Verdana" w:hAnsi="Verdana"/>
          <w:sz w:val="20"/>
          <w:szCs w:val="20"/>
        </w:rPr>
        <w:t>ponikovalno</w:t>
      </w:r>
      <w:r w:rsidRPr="00031E59">
        <w:rPr>
          <w:rFonts w:ascii="Verdana" w:hAnsi="Verdana"/>
          <w:sz w:val="20"/>
          <w:szCs w:val="20"/>
        </w:rPr>
        <w:t xml:space="preserve"> polj</w:t>
      </w:r>
      <w:r w:rsidR="0092420B">
        <w:rPr>
          <w:rFonts w:ascii="Verdana" w:hAnsi="Verdana"/>
          <w:sz w:val="20"/>
          <w:szCs w:val="20"/>
        </w:rPr>
        <w:t>e</w:t>
      </w:r>
      <w:r w:rsidRPr="00031E59">
        <w:rPr>
          <w:rFonts w:ascii="Verdana" w:hAnsi="Verdana"/>
          <w:sz w:val="20"/>
          <w:szCs w:val="20"/>
        </w:rPr>
        <w:t xml:space="preserve"> v križ</w:t>
      </w:r>
      <w:r>
        <w:rPr>
          <w:rFonts w:ascii="Verdana" w:hAnsi="Verdana"/>
          <w:sz w:val="20"/>
          <w:szCs w:val="20"/>
        </w:rPr>
        <w:t>išču Pučnikove in Rožičeve ulice ter podaljšanje obstoječega</w:t>
      </w:r>
      <w:r w:rsidRPr="003A14CB">
        <w:rPr>
          <w:rFonts w:ascii="Verdana" w:hAnsi="Verdana"/>
          <w:sz w:val="20"/>
          <w:szCs w:val="20"/>
        </w:rPr>
        <w:t xml:space="preserve"> vročevodnega omrežja po Pučnikovi ulici za potrebe objektov </w:t>
      </w:r>
      <w:r>
        <w:rPr>
          <w:rFonts w:ascii="Verdana" w:hAnsi="Verdana"/>
          <w:sz w:val="20"/>
          <w:szCs w:val="20"/>
        </w:rPr>
        <w:t>D</w:t>
      </w:r>
      <w:ins w:id="509" w:author="Mateja Pompe" w:date="2020-12-08T17:04:00Z">
        <w:r w:rsidR="00DB2369">
          <w:rPr>
            <w:rFonts w:ascii="Verdana" w:hAnsi="Verdana"/>
            <w:sz w:val="20"/>
            <w:szCs w:val="20"/>
          </w:rPr>
          <w:t>1, D2</w:t>
        </w:r>
      </w:ins>
      <w:r>
        <w:rPr>
          <w:rFonts w:ascii="Verdana" w:hAnsi="Verdana"/>
          <w:sz w:val="20"/>
          <w:szCs w:val="20"/>
        </w:rPr>
        <w:t xml:space="preserve"> in E (doma upokojencev).</w:t>
      </w:r>
    </w:p>
    <w:p w14:paraId="4635F00A" w14:textId="5252A82D" w:rsidR="00F60E26" w:rsidRPr="00890E9D" w:rsidRDefault="00F60E26" w:rsidP="00896582">
      <w:pPr>
        <w:jc w:val="both"/>
        <w:rPr>
          <w:rFonts w:ascii="Verdana" w:hAnsi="Verdana"/>
          <w:sz w:val="20"/>
          <w:szCs w:val="20"/>
        </w:rPr>
      </w:pPr>
      <w:r>
        <w:rPr>
          <w:rFonts w:ascii="Verdana" w:hAnsi="Verdana"/>
          <w:sz w:val="20"/>
          <w:szCs w:val="20"/>
        </w:rPr>
        <w:t xml:space="preserve">V etapi 3 se </w:t>
      </w:r>
      <w:r w:rsidR="000C5C50">
        <w:rPr>
          <w:rFonts w:ascii="Verdana" w:hAnsi="Verdana"/>
          <w:sz w:val="20"/>
          <w:szCs w:val="20"/>
        </w:rPr>
        <w:t>n</w:t>
      </w:r>
      <w:r w:rsidR="000C5C50" w:rsidRPr="000C5C50">
        <w:rPr>
          <w:rFonts w:ascii="Verdana" w:hAnsi="Verdana"/>
          <w:sz w:val="20"/>
          <w:szCs w:val="20"/>
        </w:rPr>
        <w:t xml:space="preserve">ačrtuje tudi ureditev ceste - odsek U6 </w:t>
      </w:r>
      <w:ins w:id="510" w:author="Mateja Pompe" w:date="2020-12-09T10:16:00Z">
        <w:r w:rsidR="00896582" w:rsidRPr="00896582">
          <w:rPr>
            <w:rFonts w:ascii="Verdana" w:hAnsi="Verdana"/>
            <w:sz w:val="20"/>
            <w:szCs w:val="20"/>
          </w:rPr>
          <w:t>(Rožičeva ulica) od križišča s Pučnikovo</w:t>
        </w:r>
      </w:ins>
      <w:ins w:id="511" w:author="Mateja Pompe" w:date="2020-12-09T10:17:00Z">
        <w:r w:rsidR="00896582">
          <w:rPr>
            <w:rFonts w:ascii="Verdana" w:hAnsi="Verdana"/>
            <w:sz w:val="20"/>
            <w:szCs w:val="20"/>
          </w:rPr>
          <w:t xml:space="preserve"> </w:t>
        </w:r>
      </w:ins>
      <w:ins w:id="512" w:author="Mateja Pompe" w:date="2020-12-09T10:16:00Z">
        <w:r w:rsidR="00896582" w:rsidRPr="00896582">
          <w:rPr>
            <w:rFonts w:ascii="Verdana" w:hAnsi="Verdana"/>
            <w:sz w:val="20"/>
            <w:szCs w:val="20"/>
          </w:rPr>
          <w:t xml:space="preserve">ulico do Kavčičeve ulice </w:t>
        </w:r>
      </w:ins>
      <w:del w:id="513" w:author="Mateja Pompe" w:date="2020-12-09T10:16:00Z">
        <w:r w:rsidR="000C5C50" w:rsidRPr="000C5C50" w:rsidDel="00896582">
          <w:rPr>
            <w:rFonts w:ascii="Verdana" w:hAnsi="Verdana"/>
            <w:sz w:val="20"/>
            <w:szCs w:val="20"/>
          </w:rPr>
          <w:delText xml:space="preserve">- križišče Rožičeva - Kavčičeva ulica </w:delText>
        </w:r>
      </w:del>
      <w:r w:rsidR="000C5C50" w:rsidRPr="000C5C50">
        <w:rPr>
          <w:rFonts w:ascii="Verdana" w:hAnsi="Verdana"/>
          <w:sz w:val="20"/>
          <w:szCs w:val="20"/>
        </w:rPr>
        <w:t xml:space="preserve">in avtobusna postaja </w:t>
      </w:r>
      <w:r w:rsidR="000919E6">
        <w:rPr>
          <w:rFonts w:ascii="Verdana" w:hAnsi="Verdana"/>
          <w:sz w:val="20"/>
          <w:szCs w:val="20"/>
        </w:rPr>
        <w:t xml:space="preserve">z javno razsvetljavo in drevesi </w:t>
      </w:r>
      <w:r w:rsidR="000C5C50" w:rsidRPr="000C5C50">
        <w:rPr>
          <w:rFonts w:ascii="Verdana" w:hAnsi="Verdana"/>
          <w:sz w:val="20"/>
          <w:szCs w:val="20"/>
        </w:rPr>
        <w:t>ter rekonstrukcija javnega glavnega plinovoda N13130 PVC200 v dimenziji DN 200 mm s prestavitvijo v Rožičevo ulico</w:t>
      </w:r>
      <w:del w:id="514" w:author="Mateja Pompe" w:date="2020-12-09T10:12:00Z">
        <w:r w:rsidR="000C5C50" w:rsidRPr="000C5C50" w:rsidDel="002129ED">
          <w:rPr>
            <w:rFonts w:ascii="Verdana" w:hAnsi="Verdana"/>
            <w:sz w:val="20"/>
            <w:szCs w:val="20"/>
          </w:rPr>
          <w:delText>.</w:delText>
        </w:r>
      </w:del>
      <w:r>
        <w:rPr>
          <w:rFonts w:ascii="Verdana" w:hAnsi="Verdana"/>
          <w:sz w:val="20"/>
          <w:szCs w:val="20"/>
        </w:rPr>
        <w:t>, v kolikor etapi 2 ali 4 še nista bili izvedeni.</w:t>
      </w:r>
    </w:p>
    <w:p w14:paraId="1E467CE3" w14:textId="77777777" w:rsidR="00F60E26" w:rsidRDefault="00F60E26" w:rsidP="00F60E26">
      <w:pPr>
        <w:jc w:val="both"/>
        <w:rPr>
          <w:rFonts w:ascii="Verdana" w:hAnsi="Verdana"/>
          <w:sz w:val="20"/>
          <w:szCs w:val="20"/>
        </w:rPr>
      </w:pPr>
    </w:p>
    <w:p w14:paraId="1131CE5C" w14:textId="57E4E323" w:rsidR="00F60E26" w:rsidRPr="00B8314D" w:rsidRDefault="00F60E26" w:rsidP="00F60E26">
      <w:pPr>
        <w:jc w:val="both"/>
        <w:rPr>
          <w:rFonts w:ascii="Verdana" w:hAnsi="Verdana"/>
          <w:sz w:val="20"/>
          <w:szCs w:val="20"/>
        </w:rPr>
      </w:pPr>
      <w:r w:rsidRPr="00890E9D">
        <w:rPr>
          <w:rFonts w:ascii="Verdana" w:hAnsi="Verdana"/>
          <w:sz w:val="20"/>
          <w:szCs w:val="20"/>
        </w:rPr>
        <w:t xml:space="preserve">V etapi 4 </w:t>
      </w:r>
      <w:r>
        <w:rPr>
          <w:rFonts w:ascii="Verdana" w:hAnsi="Verdana"/>
          <w:sz w:val="20"/>
          <w:szCs w:val="20"/>
        </w:rPr>
        <w:t>se načrtuje ureditev GP5 v celoti (objekt D</w:t>
      </w:r>
      <w:ins w:id="515" w:author="Mateja Pompe" w:date="2020-12-08T17:04:00Z">
        <w:r w:rsidR="00DB2369">
          <w:rPr>
            <w:rFonts w:ascii="Verdana" w:hAnsi="Verdana"/>
            <w:sz w:val="20"/>
            <w:szCs w:val="20"/>
          </w:rPr>
          <w:t>1 in D2</w:t>
        </w:r>
      </w:ins>
      <w:r w:rsidRPr="002D420D">
        <w:rPr>
          <w:rFonts w:ascii="Verdana" w:hAnsi="Verdana"/>
          <w:sz w:val="20"/>
          <w:szCs w:val="20"/>
        </w:rPr>
        <w:t xml:space="preserve"> </w:t>
      </w:r>
      <w:r>
        <w:rPr>
          <w:rFonts w:ascii="Verdana" w:hAnsi="Verdana"/>
          <w:sz w:val="20"/>
          <w:szCs w:val="20"/>
        </w:rPr>
        <w:t>z vsemi komunalnimi priključki in zunanje površine), ureditev ceste - odsek U6</w:t>
      </w:r>
      <w:ins w:id="516" w:author="Mateja Pompe" w:date="2020-12-09T10:18:00Z">
        <w:r w:rsidR="00896582">
          <w:rPr>
            <w:rFonts w:ascii="Verdana" w:hAnsi="Verdana"/>
            <w:sz w:val="20"/>
            <w:szCs w:val="20"/>
          </w:rPr>
          <w:t xml:space="preserve"> </w:t>
        </w:r>
      </w:ins>
      <w:del w:id="517" w:author="Mateja Pompe" w:date="2020-12-09T10:18:00Z">
        <w:r w:rsidDel="00896582">
          <w:rPr>
            <w:rFonts w:ascii="Verdana" w:hAnsi="Verdana"/>
            <w:sz w:val="20"/>
            <w:szCs w:val="20"/>
          </w:rPr>
          <w:delText xml:space="preserve"> </w:delText>
        </w:r>
      </w:del>
      <w:ins w:id="518" w:author="Mateja Pompe" w:date="2020-12-09T10:17:00Z">
        <w:r w:rsidR="00896582" w:rsidRPr="00896582">
          <w:rPr>
            <w:rFonts w:ascii="Verdana" w:hAnsi="Verdana"/>
            <w:sz w:val="20"/>
            <w:szCs w:val="20"/>
          </w:rPr>
          <w:t xml:space="preserve">(Rožičeva ulica) od križišča s Pučnikovo ulico do Kavčičeve ulice </w:t>
        </w:r>
      </w:ins>
      <w:del w:id="519" w:author="Mateja Pompe" w:date="2020-12-09T10:17:00Z">
        <w:r w:rsidDel="00896582">
          <w:rPr>
            <w:rFonts w:ascii="Verdana" w:hAnsi="Verdana"/>
            <w:sz w:val="20"/>
            <w:szCs w:val="20"/>
          </w:rPr>
          <w:delText>-k</w:delText>
        </w:r>
        <w:r w:rsidRPr="00890E9D" w:rsidDel="00896582">
          <w:rPr>
            <w:rFonts w:ascii="Verdana" w:hAnsi="Verdana"/>
            <w:sz w:val="20"/>
            <w:szCs w:val="20"/>
          </w:rPr>
          <w:delText xml:space="preserve">rižišče Rožičeva - Kavčičeva </w:delText>
        </w:r>
        <w:r w:rsidDel="00896582">
          <w:rPr>
            <w:rFonts w:ascii="Verdana" w:hAnsi="Verdana"/>
            <w:sz w:val="20"/>
            <w:szCs w:val="20"/>
          </w:rPr>
          <w:delText xml:space="preserve">ulica </w:delText>
        </w:r>
      </w:del>
      <w:r w:rsidRPr="00890E9D">
        <w:rPr>
          <w:rFonts w:ascii="Verdana" w:hAnsi="Verdana"/>
          <w:sz w:val="20"/>
          <w:szCs w:val="20"/>
        </w:rPr>
        <w:t>in avtobusna postaja</w:t>
      </w:r>
      <w:r w:rsidR="000919E6">
        <w:rPr>
          <w:rFonts w:ascii="Verdana" w:hAnsi="Verdana"/>
          <w:sz w:val="20"/>
          <w:szCs w:val="20"/>
        </w:rPr>
        <w:t xml:space="preserve"> z javno razsvetljavo in drevesi</w:t>
      </w:r>
      <w:r>
        <w:rPr>
          <w:rFonts w:ascii="Verdana" w:hAnsi="Verdana"/>
          <w:sz w:val="20"/>
          <w:szCs w:val="20"/>
        </w:rPr>
        <w:t xml:space="preserve">, v kolikor etapi 2 ali 3 še nista bili izvedeni ter </w:t>
      </w:r>
      <w:r w:rsidRPr="00F03A01">
        <w:rPr>
          <w:rFonts w:ascii="Verdana" w:hAnsi="Verdana"/>
          <w:sz w:val="20"/>
          <w:szCs w:val="20"/>
        </w:rPr>
        <w:t>ureditev javnega kanalizacijskega omrežja za padavinske odpadne vode</w:t>
      </w:r>
      <w:r>
        <w:rPr>
          <w:rFonts w:ascii="Verdana" w:hAnsi="Verdana"/>
          <w:sz w:val="20"/>
          <w:szCs w:val="20"/>
        </w:rPr>
        <w:t xml:space="preserve"> - </w:t>
      </w:r>
      <w:r w:rsidRPr="00F03A01">
        <w:rPr>
          <w:rFonts w:ascii="Verdana" w:hAnsi="Verdana"/>
          <w:sz w:val="20"/>
          <w:szCs w:val="20"/>
        </w:rPr>
        <w:t xml:space="preserve">odsek od Rožičeve do Kavčičeve </w:t>
      </w:r>
      <w:r w:rsidRPr="00B8314D">
        <w:rPr>
          <w:rFonts w:ascii="Verdana" w:hAnsi="Verdana"/>
          <w:sz w:val="20"/>
          <w:szCs w:val="20"/>
        </w:rPr>
        <w:t>ulice</w:t>
      </w:r>
      <w:r w:rsidR="00B8314D" w:rsidRPr="00B8314D">
        <w:rPr>
          <w:rFonts w:ascii="Verdana" w:hAnsi="Verdana"/>
          <w:sz w:val="20"/>
          <w:szCs w:val="20"/>
        </w:rPr>
        <w:t xml:space="preserve"> (</w:t>
      </w:r>
      <w:r w:rsidR="00B8314D">
        <w:rPr>
          <w:rFonts w:ascii="Verdana" w:hAnsi="Verdana"/>
          <w:sz w:val="20"/>
          <w:szCs w:val="20"/>
        </w:rPr>
        <w:t>u</w:t>
      </w:r>
      <w:r w:rsidR="00B8314D" w:rsidRPr="00B8314D">
        <w:rPr>
          <w:rFonts w:ascii="Verdana" w:hAnsi="Verdana"/>
          <w:sz w:val="20"/>
          <w:szCs w:val="20"/>
        </w:rPr>
        <w:t>lic</w:t>
      </w:r>
      <w:r w:rsidR="00772299">
        <w:rPr>
          <w:rFonts w:ascii="Verdana" w:hAnsi="Verdana"/>
          <w:sz w:val="20"/>
          <w:szCs w:val="20"/>
        </w:rPr>
        <w:t>a U3</w:t>
      </w:r>
      <w:r w:rsidR="00B8314D">
        <w:rPr>
          <w:rFonts w:ascii="Verdana" w:hAnsi="Verdana"/>
          <w:sz w:val="20"/>
          <w:szCs w:val="20"/>
        </w:rPr>
        <w:t>)</w:t>
      </w:r>
      <w:r w:rsidRPr="00B8314D">
        <w:rPr>
          <w:rFonts w:ascii="Verdana" w:hAnsi="Verdana"/>
          <w:sz w:val="20"/>
          <w:szCs w:val="20"/>
        </w:rPr>
        <w:t xml:space="preserve">. </w:t>
      </w:r>
    </w:p>
    <w:p w14:paraId="3EC6543F" w14:textId="77777777" w:rsidR="00F60E26" w:rsidRPr="00890E9D" w:rsidRDefault="00F60E26" w:rsidP="00F60E26">
      <w:pPr>
        <w:jc w:val="both"/>
        <w:rPr>
          <w:rFonts w:ascii="Verdana" w:hAnsi="Verdana"/>
          <w:sz w:val="20"/>
          <w:szCs w:val="20"/>
        </w:rPr>
      </w:pPr>
    </w:p>
    <w:p w14:paraId="599AD0E6" w14:textId="77777777" w:rsidR="00F60E26" w:rsidRPr="00890E9D" w:rsidRDefault="00F60E26" w:rsidP="00F60E26">
      <w:pPr>
        <w:jc w:val="both"/>
        <w:rPr>
          <w:rFonts w:ascii="Verdana" w:hAnsi="Verdana"/>
          <w:sz w:val="20"/>
          <w:szCs w:val="20"/>
        </w:rPr>
      </w:pPr>
      <w:r w:rsidRPr="00890E9D">
        <w:rPr>
          <w:rFonts w:ascii="Verdana" w:hAnsi="Verdana"/>
          <w:sz w:val="20"/>
          <w:szCs w:val="20"/>
        </w:rPr>
        <w:t xml:space="preserve">V etapi 5 </w:t>
      </w:r>
      <w:r>
        <w:rPr>
          <w:rFonts w:ascii="Verdana" w:hAnsi="Verdana"/>
          <w:sz w:val="20"/>
          <w:szCs w:val="20"/>
        </w:rPr>
        <w:t>se načrtuje zgraditi</w:t>
      </w:r>
      <w:r w:rsidRPr="00890E9D">
        <w:rPr>
          <w:rFonts w:ascii="Verdana" w:hAnsi="Verdana"/>
          <w:sz w:val="20"/>
          <w:szCs w:val="20"/>
        </w:rPr>
        <w:t xml:space="preserve"> rezervat za širitev Kavčičeve </w:t>
      </w:r>
      <w:r>
        <w:rPr>
          <w:rFonts w:ascii="Verdana" w:hAnsi="Verdana"/>
          <w:sz w:val="20"/>
          <w:szCs w:val="20"/>
        </w:rPr>
        <w:t xml:space="preserve">ulice </w:t>
      </w:r>
      <w:r w:rsidRPr="00890E9D">
        <w:rPr>
          <w:rFonts w:ascii="Verdana" w:hAnsi="Verdana"/>
          <w:sz w:val="20"/>
          <w:szCs w:val="20"/>
        </w:rPr>
        <w:t>- površina od roba pločnika do GP2, GP4 in GP5 je v rezervatu za širitev Kavčičeve, ki jo bo treba urediti ob širitvi celotne Kavčičeve in ni vezana na izgradnjo gradbenih parcel.</w:t>
      </w:r>
    </w:p>
    <w:p w14:paraId="234CE37E" w14:textId="1963AF37" w:rsidR="00F60E26" w:rsidRDefault="00073010" w:rsidP="00F60E26">
      <w:pPr>
        <w:jc w:val="both"/>
        <w:rPr>
          <w:rFonts w:ascii="Verdana" w:hAnsi="Verdana"/>
          <w:sz w:val="20"/>
          <w:szCs w:val="20"/>
        </w:rPr>
      </w:pPr>
      <w:ins w:id="520" w:author="Mateja Pompe" w:date="2020-12-09T10:23:00Z">
        <w:r>
          <w:rPr>
            <w:rFonts w:ascii="Verdana" w:hAnsi="Verdana"/>
            <w:sz w:val="20"/>
            <w:szCs w:val="20"/>
          </w:rPr>
          <w:t>O</w:t>
        </w:r>
        <w:r w:rsidRPr="00073010">
          <w:rPr>
            <w:rFonts w:ascii="Verdana" w:hAnsi="Verdana"/>
            <w:sz w:val="20"/>
            <w:szCs w:val="20"/>
          </w:rPr>
          <w:t>dsek U6 (Rožičeva ulica) od križišča s Pučnikovo ulico do Kavčičeve ulice</w:t>
        </w:r>
        <w:r w:rsidRPr="00073010" w:rsidDel="00073010">
          <w:rPr>
            <w:rFonts w:ascii="Verdana" w:hAnsi="Verdana"/>
            <w:sz w:val="20"/>
            <w:szCs w:val="20"/>
          </w:rPr>
          <w:t xml:space="preserve"> </w:t>
        </w:r>
      </w:ins>
      <w:del w:id="521" w:author="Mateja Pompe" w:date="2020-12-09T10:23:00Z">
        <w:r w:rsidR="00F60E26" w:rsidRPr="00890E9D" w:rsidDel="00073010">
          <w:rPr>
            <w:rFonts w:ascii="Verdana" w:hAnsi="Verdana"/>
            <w:sz w:val="20"/>
            <w:szCs w:val="20"/>
          </w:rPr>
          <w:delText xml:space="preserve">Križišče Kavčičeva - Rožičeva </w:delText>
        </w:r>
        <w:r w:rsidR="00F60E26" w:rsidDel="00073010">
          <w:rPr>
            <w:rFonts w:ascii="Verdana" w:hAnsi="Verdana"/>
            <w:sz w:val="20"/>
            <w:szCs w:val="20"/>
          </w:rPr>
          <w:delText xml:space="preserve">ulica </w:delText>
        </w:r>
      </w:del>
      <w:r w:rsidR="00F60E26" w:rsidRPr="00890E9D">
        <w:rPr>
          <w:rFonts w:ascii="Verdana" w:hAnsi="Verdana"/>
          <w:sz w:val="20"/>
          <w:szCs w:val="20"/>
        </w:rPr>
        <w:t>in avtobusno postajo, ki ju je treba urediti v etapi 2, 3 ali 4</w:t>
      </w:r>
      <w:ins w:id="522" w:author="Mateja Pompe" w:date="2020-12-09T10:24:00Z">
        <w:r>
          <w:rPr>
            <w:rFonts w:ascii="Verdana" w:hAnsi="Verdana"/>
            <w:sz w:val="20"/>
            <w:szCs w:val="20"/>
          </w:rPr>
          <w:t>,</w:t>
        </w:r>
      </w:ins>
      <w:r w:rsidR="00F60E26" w:rsidRPr="00890E9D">
        <w:rPr>
          <w:rFonts w:ascii="Verdana" w:hAnsi="Verdana"/>
          <w:sz w:val="20"/>
          <w:szCs w:val="20"/>
        </w:rPr>
        <w:t xml:space="preserve"> bi bilo treba urediti do te površine (urediti je treba cesto s postajo, kolesarskimi stezami in pločniki).</w:t>
      </w:r>
    </w:p>
    <w:p w14:paraId="2A728A9F" w14:textId="671C55C4" w:rsidR="00086CC7" w:rsidDel="00C67352" w:rsidRDefault="00086CC7" w:rsidP="000A4A14">
      <w:pPr>
        <w:jc w:val="both"/>
        <w:rPr>
          <w:del w:id="523" w:author="Mateja Pompe" w:date="2020-12-09T10:27:00Z"/>
          <w:rFonts w:ascii="Verdana" w:hAnsi="Verdana"/>
          <w:sz w:val="20"/>
          <w:szCs w:val="20"/>
        </w:rPr>
      </w:pPr>
    </w:p>
    <w:p w14:paraId="45132222" w14:textId="77777777" w:rsidR="00C67352" w:rsidRDefault="00C67352" w:rsidP="000A4A14">
      <w:pPr>
        <w:jc w:val="both"/>
        <w:rPr>
          <w:ins w:id="524" w:author="Mateja Pompe" w:date="2020-12-09T10:27:00Z"/>
          <w:rFonts w:ascii="Verdana" w:hAnsi="Verdana"/>
          <w:sz w:val="20"/>
          <w:szCs w:val="20"/>
        </w:rPr>
      </w:pPr>
    </w:p>
    <w:p w14:paraId="3F45AD01" w14:textId="723178F8" w:rsidR="000A4A14" w:rsidDel="00C67352" w:rsidRDefault="000A4A14" w:rsidP="000A4A14">
      <w:pPr>
        <w:jc w:val="both"/>
        <w:rPr>
          <w:del w:id="525" w:author="Mateja Pompe" w:date="2020-12-09T10:27:00Z"/>
          <w:rFonts w:ascii="Verdana" w:hAnsi="Verdana"/>
          <w:sz w:val="20"/>
          <w:szCs w:val="20"/>
        </w:rPr>
      </w:pPr>
      <w:r>
        <w:rPr>
          <w:rFonts w:ascii="Verdana" w:hAnsi="Verdana"/>
          <w:sz w:val="20"/>
          <w:szCs w:val="20"/>
        </w:rPr>
        <w:t>V etapi 6 se načrtuje ureditev ostalega dela priključka Jelinčičeve na Pokopališko – na delu parcele št. 1554/25, ki je v lasti etažnih lastnikov bloka Pokopališka 36, 38 in 40, vendar samo manjkajoči del cestišča</w:t>
      </w:r>
      <w:ins w:id="526" w:author="Mateja Pompe" w:date="2021-01-04T11:06:00Z">
        <w:r w:rsidR="00E27A20">
          <w:rPr>
            <w:rFonts w:ascii="Verdana" w:hAnsi="Verdana"/>
            <w:sz w:val="20"/>
            <w:szCs w:val="20"/>
          </w:rPr>
          <w:t xml:space="preserve"> s</w:t>
        </w:r>
      </w:ins>
      <w:del w:id="527" w:author="Mateja Pompe" w:date="2021-01-04T11:06:00Z">
        <w:r w:rsidDel="00E27A20">
          <w:rPr>
            <w:rFonts w:ascii="Verdana" w:hAnsi="Verdana"/>
            <w:sz w:val="20"/>
            <w:szCs w:val="20"/>
          </w:rPr>
          <w:delText>, brez</w:delText>
        </w:r>
      </w:del>
      <w:ins w:id="528" w:author="Mateja Pompe" w:date="2021-01-04T11:07:00Z">
        <w:r w:rsidR="00E27A20">
          <w:rPr>
            <w:rFonts w:ascii="Verdana" w:hAnsi="Verdana"/>
            <w:sz w:val="20"/>
            <w:szCs w:val="20"/>
          </w:rPr>
          <w:t xml:space="preserve"> </w:t>
        </w:r>
      </w:ins>
      <w:del w:id="529" w:author="Mateja Pompe" w:date="2021-01-04T11:07:00Z">
        <w:r w:rsidDel="00E27A20">
          <w:rPr>
            <w:rFonts w:ascii="Verdana" w:hAnsi="Verdana"/>
            <w:sz w:val="20"/>
            <w:szCs w:val="20"/>
          </w:rPr>
          <w:delText xml:space="preserve"> </w:delText>
        </w:r>
      </w:del>
      <w:r>
        <w:rPr>
          <w:rFonts w:ascii="Verdana" w:hAnsi="Verdana"/>
          <w:sz w:val="20"/>
          <w:szCs w:val="20"/>
        </w:rPr>
        <w:t>pločnik</w:t>
      </w:r>
      <w:ins w:id="530" w:author="Mateja Pompe" w:date="2021-01-04T11:06:00Z">
        <w:r w:rsidR="00E27A20">
          <w:rPr>
            <w:rFonts w:ascii="Verdana" w:hAnsi="Verdana"/>
            <w:sz w:val="20"/>
            <w:szCs w:val="20"/>
          </w:rPr>
          <w:t>i ter drevesa</w:t>
        </w:r>
      </w:ins>
      <w:del w:id="531" w:author="Mateja Pompe" w:date="2021-01-04T11:06:00Z">
        <w:r w:rsidDel="00E27A20">
          <w:rPr>
            <w:rFonts w:ascii="Verdana" w:hAnsi="Verdana"/>
            <w:sz w:val="20"/>
            <w:szCs w:val="20"/>
          </w:rPr>
          <w:delText>a</w:delText>
        </w:r>
      </w:del>
      <w:r>
        <w:rPr>
          <w:rFonts w:ascii="Verdana" w:hAnsi="Verdana"/>
          <w:sz w:val="20"/>
          <w:szCs w:val="20"/>
        </w:rPr>
        <w:t xml:space="preserve"> – 2. faza.</w:t>
      </w:r>
    </w:p>
    <w:p w14:paraId="07B9DA6F" w14:textId="77777777" w:rsidR="00DE6B32" w:rsidRDefault="00C67352" w:rsidP="000C5C50">
      <w:pPr>
        <w:jc w:val="both"/>
        <w:rPr>
          <w:rFonts w:ascii="Verdana" w:hAnsi="Verdana"/>
          <w:sz w:val="20"/>
          <w:szCs w:val="20"/>
        </w:rPr>
      </w:pPr>
      <w:ins w:id="532" w:author="Mateja Pompe" w:date="2020-12-09T10:27:00Z">
        <w:r>
          <w:rPr>
            <w:rFonts w:ascii="Verdana" w:hAnsi="Verdana"/>
            <w:sz w:val="20"/>
            <w:szCs w:val="20"/>
          </w:rPr>
          <w:t xml:space="preserve"> </w:t>
        </w:r>
      </w:ins>
    </w:p>
    <w:p w14:paraId="3AEB252E" w14:textId="25F2ED31" w:rsidR="00DE6B32" w:rsidRDefault="00DE6B32" w:rsidP="000C5C50">
      <w:pPr>
        <w:jc w:val="both"/>
        <w:rPr>
          <w:rFonts w:ascii="Verdana" w:hAnsi="Verdana"/>
          <w:sz w:val="20"/>
          <w:szCs w:val="20"/>
        </w:rPr>
      </w:pPr>
      <w:ins w:id="533" w:author="Mateja Pompe" w:date="2021-01-04T10:14:00Z">
        <w:r>
          <w:rPr>
            <w:rFonts w:ascii="Verdana" w:hAnsi="Verdana"/>
            <w:sz w:val="20"/>
            <w:szCs w:val="20"/>
          </w:rPr>
          <w:t xml:space="preserve">V etapi 7 se načrtuje </w:t>
        </w:r>
      </w:ins>
      <w:ins w:id="534" w:author="Mateja Pompe" w:date="2021-01-04T10:16:00Z">
        <w:r w:rsidRPr="00DE6B32">
          <w:rPr>
            <w:rFonts w:ascii="Verdana" w:hAnsi="Verdana"/>
            <w:sz w:val="20"/>
            <w:szCs w:val="20"/>
          </w:rPr>
          <w:t>nadvišanje obstoječega dela cestišča U2</w:t>
        </w:r>
      </w:ins>
      <w:ins w:id="535" w:author="Mateja Pompe" w:date="2021-01-04T10:47:00Z">
        <w:r w:rsidR="006C2795" w:rsidRPr="006C2795">
          <w:t xml:space="preserve"> </w:t>
        </w:r>
        <w:r w:rsidR="006C2795" w:rsidRPr="006C2795">
          <w:rPr>
            <w:rFonts w:ascii="Verdana" w:hAnsi="Verdana"/>
            <w:sz w:val="20"/>
            <w:szCs w:val="20"/>
          </w:rPr>
          <w:t>- Jelinčičeva ulica (od Šmartinske ceste do Torkarjeve ulice) in U4 - Torkarjeva ulica (od Pučnikove do Jelinčičeve ulice)</w:t>
        </w:r>
      </w:ins>
      <w:ins w:id="536" w:author="Mateja Pompe" w:date="2021-01-04T10:16:00Z">
        <w:r w:rsidR="008A5661">
          <w:rPr>
            <w:rFonts w:ascii="Verdana" w:hAnsi="Verdana"/>
            <w:sz w:val="20"/>
            <w:szCs w:val="20"/>
          </w:rPr>
          <w:t xml:space="preserve"> </w:t>
        </w:r>
        <w:r w:rsidRPr="00DE6B32">
          <w:rPr>
            <w:rFonts w:ascii="Verdana" w:hAnsi="Verdana"/>
            <w:sz w:val="20"/>
            <w:szCs w:val="20"/>
          </w:rPr>
          <w:t>s poravnavo na nivo obstoječega pločnika skupne velikosti 1330 m</w:t>
        </w:r>
        <w:r w:rsidRPr="00DE6B32">
          <w:rPr>
            <w:rFonts w:ascii="Verdana" w:hAnsi="Verdana"/>
            <w:sz w:val="20"/>
            <w:szCs w:val="20"/>
            <w:vertAlign w:val="superscript"/>
            <w:rPrChange w:id="537" w:author="Mateja Pompe" w:date="2021-01-04T10:16:00Z">
              <w:rPr>
                <w:rFonts w:ascii="Verdana" w:hAnsi="Verdana"/>
                <w:sz w:val="20"/>
                <w:szCs w:val="20"/>
              </w:rPr>
            </w:rPrChange>
          </w:rPr>
          <w:t>2</w:t>
        </w:r>
        <w:r w:rsidRPr="00DE6B32">
          <w:rPr>
            <w:rFonts w:ascii="Verdana" w:hAnsi="Verdana"/>
            <w:sz w:val="20"/>
            <w:szCs w:val="20"/>
          </w:rPr>
          <w:t>, v kompletu z nadvišanjem vseh pripadajočih obstoječih jaškov na cestišču</w:t>
        </w:r>
      </w:ins>
      <w:ins w:id="538" w:author="Mateja Pompe" w:date="2021-01-04T10:20:00Z">
        <w:r w:rsidR="00C23CCC" w:rsidRPr="00C23CCC">
          <w:t xml:space="preserve"> </w:t>
        </w:r>
        <w:r w:rsidR="00C23CCC" w:rsidRPr="00C23CCC">
          <w:rPr>
            <w:rFonts w:ascii="Verdana" w:hAnsi="Verdana"/>
            <w:sz w:val="20"/>
            <w:szCs w:val="20"/>
          </w:rPr>
          <w:t>ter drevored</w:t>
        </w:r>
        <w:r w:rsidR="00C23CCC">
          <w:rPr>
            <w:rFonts w:ascii="Verdana" w:hAnsi="Verdana"/>
            <w:sz w:val="20"/>
            <w:szCs w:val="20"/>
          </w:rPr>
          <w:t>.</w:t>
        </w:r>
      </w:ins>
    </w:p>
    <w:p w14:paraId="69FE3B89" w14:textId="77777777" w:rsidR="00DE6B32" w:rsidRDefault="00DE6B32" w:rsidP="000C5C50">
      <w:pPr>
        <w:jc w:val="both"/>
        <w:rPr>
          <w:rFonts w:ascii="Verdana" w:hAnsi="Verdana"/>
          <w:sz w:val="20"/>
          <w:szCs w:val="20"/>
        </w:rPr>
      </w:pPr>
    </w:p>
    <w:p w14:paraId="2F5AB16F" w14:textId="7FFD7E81" w:rsidR="00DE6B32" w:rsidRDefault="00F60E26" w:rsidP="000C5C50">
      <w:pPr>
        <w:jc w:val="both"/>
        <w:rPr>
          <w:rFonts w:ascii="Verdana" w:hAnsi="Verdana"/>
          <w:sz w:val="20"/>
          <w:szCs w:val="20"/>
        </w:rPr>
      </w:pPr>
      <w:r w:rsidRPr="00890E9D">
        <w:rPr>
          <w:rFonts w:ascii="Verdana" w:hAnsi="Verdana"/>
          <w:sz w:val="20"/>
          <w:szCs w:val="20"/>
        </w:rPr>
        <w:t>GP4 je že izvedena.</w:t>
      </w:r>
      <w:r w:rsidRPr="002D420D">
        <w:rPr>
          <w:rFonts w:ascii="Verdana" w:hAnsi="Verdana"/>
          <w:sz w:val="20"/>
          <w:szCs w:val="20"/>
        </w:rPr>
        <w:t xml:space="preserve"> </w:t>
      </w:r>
    </w:p>
    <w:p w14:paraId="57404434" w14:textId="4555CD82" w:rsidR="00F03A01" w:rsidRDefault="00503BC4" w:rsidP="000C5C50">
      <w:pPr>
        <w:jc w:val="both"/>
      </w:pPr>
      <w:r>
        <w:br w:type="page"/>
      </w:r>
      <w:bookmarkStart w:id="539" w:name="_Toc11828778"/>
    </w:p>
    <w:p w14:paraId="3910A9CB" w14:textId="57855728" w:rsidR="00510C7E" w:rsidRPr="001D1191" w:rsidRDefault="00503BC4" w:rsidP="00F03A01">
      <w:pPr>
        <w:pStyle w:val="Naslov1"/>
      </w:pPr>
      <w:bookmarkStart w:id="540" w:name="_Toc60830329"/>
      <w:r w:rsidRPr="001D1191">
        <w:t>DRUŽBENA INFRASTRUKTURA</w:t>
      </w:r>
      <w:bookmarkEnd w:id="539"/>
      <w:bookmarkEnd w:id="540"/>
    </w:p>
    <w:p w14:paraId="4F4E98D4" w14:textId="77777777" w:rsidR="008D0DC2" w:rsidRPr="00577F89" w:rsidRDefault="008D0DC2" w:rsidP="008D0DC2">
      <w:pPr>
        <w:rPr>
          <w:rFonts w:ascii="Verdana" w:hAnsi="Verdana"/>
          <w:sz w:val="20"/>
          <w:szCs w:val="20"/>
        </w:rPr>
      </w:pPr>
    </w:p>
    <w:p w14:paraId="1549CCD1" w14:textId="630C0050" w:rsidR="002C2024" w:rsidRPr="00577F89" w:rsidRDefault="002C2024" w:rsidP="00B4286A">
      <w:pPr>
        <w:jc w:val="both"/>
        <w:rPr>
          <w:rFonts w:ascii="Verdana" w:hAnsi="Verdana"/>
          <w:sz w:val="20"/>
          <w:szCs w:val="20"/>
        </w:rPr>
      </w:pPr>
      <w:r w:rsidRPr="002C2024">
        <w:rPr>
          <w:rFonts w:ascii="Verdana" w:hAnsi="Verdana"/>
          <w:sz w:val="20"/>
          <w:szCs w:val="20"/>
        </w:rPr>
        <w:t>V območju SD ZN je skupaj načrtovanih cca</w:t>
      </w:r>
      <w:r>
        <w:rPr>
          <w:rFonts w:ascii="Verdana" w:hAnsi="Verdana"/>
          <w:sz w:val="20"/>
          <w:szCs w:val="20"/>
        </w:rPr>
        <w:t>.</w:t>
      </w:r>
      <w:r w:rsidRPr="002C2024">
        <w:rPr>
          <w:rFonts w:ascii="Verdana" w:hAnsi="Verdana"/>
          <w:sz w:val="20"/>
          <w:szCs w:val="20"/>
        </w:rPr>
        <w:t xml:space="preserve"> 246 stanovanj, kar pomeni da bo v območju cca.</w:t>
      </w:r>
      <w:r>
        <w:rPr>
          <w:rFonts w:ascii="Verdana" w:hAnsi="Verdana"/>
          <w:sz w:val="20"/>
          <w:szCs w:val="20"/>
        </w:rPr>
        <w:t xml:space="preserve"> </w:t>
      </w:r>
      <w:r w:rsidRPr="002C2024">
        <w:rPr>
          <w:rFonts w:ascii="Verdana" w:hAnsi="Verdana"/>
          <w:sz w:val="20"/>
          <w:szCs w:val="20"/>
        </w:rPr>
        <w:t>738 prebivalcev. Delež otrok v starosti od 1-5 let je v povprečju 6 % prebivalstva, kar pomeni</w:t>
      </w:r>
      <w:r>
        <w:rPr>
          <w:rFonts w:ascii="Verdana" w:hAnsi="Verdana"/>
          <w:sz w:val="20"/>
          <w:szCs w:val="20"/>
        </w:rPr>
        <w:t xml:space="preserve"> </w:t>
      </w:r>
      <w:r w:rsidRPr="002C2024">
        <w:rPr>
          <w:rFonts w:ascii="Verdana" w:hAnsi="Verdana"/>
          <w:sz w:val="20"/>
          <w:szCs w:val="20"/>
        </w:rPr>
        <w:t xml:space="preserve">45 otrok, ki bi se vključili v vrtec (oz. 2 več kot je </w:t>
      </w:r>
      <w:r>
        <w:rPr>
          <w:rFonts w:ascii="Verdana" w:hAnsi="Verdana"/>
          <w:sz w:val="20"/>
          <w:szCs w:val="20"/>
        </w:rPr>
        <w:t xml:space="preserve">predvideno po veljavnem </w:t>
      </w:r>
      <w:r w:rsidR="00F801F1">
        <w:rPr>
          <w:rFonts w:ascii="Verdana" w:hAnsi="Verdana"/>
          <w:sz w:val="20"/>
          <w:szCs w:val="20"/>
        </w:rPr>
        <w:t>Zazidalnem načrtu</w:t>
      </w:r>
      <w:r>
        <w:rPr>
          <w:rFonts w:ascii="Verdana" w:hAnsi="Verdana"/>
          <w:sz w:val="20"/>
          <w:szCs w:val="20"/>
        </w:rPr>
        <w:t xml:space="preserve">). </w:t>
      </w:r>
      <w:r w:rsidRPr="002C2024">
        <w:rPr>
          <w:rFonts w:ascii="Verdana" w:hAnsi="Verdana"/>
          <w:sz w:val="20"/>
          <w:szCs w:val="20"/>
        </w:rPr>
        <w:t>Delež otrok</w:t>
      </w:r>
      <w:r>
        <w:rPr>
          <w:rFonts w:ascii="Verdana" w:hAnsi="Verdana"/>
          <w:sz w:val="20"/>
          <w:szCs w:val="20"/>
        </w:rPr>
        <w:t xml:space="preserve"> </w:t>
      </w:r>
      <w:r w:rsidRPr="002C2024">
        <w:rPr>
          <w:rFonts w:ascii="Verdana" w:hAnsi="Verdana"/>
          <w:sz w:val="20"/>
          <w:szCs w:val="20"/>
        </w:rPr>
        <w:t>v starosti od 6-14 let je v povprečju 8 % prebivalstva, to je 25 otrok, ki se vključujejo v osnovno</w:t>
      </w:r>
      <w:r>
        <w:rPr>
          <w:rFonts w:ascii="Verdana" w:hAnsi="Verdana"/>
          <w:sz w:val="20"/>
          <w:szCs w:val="20"/>
        </w:rPr>
        <w:t xml:space="preserve"> </w:t>
      </w:r>
      <w:r w:rsidRPr="002C2024">
        <w:rPr>
          <w:rFonts w:ascii="Verdana" w:hAnsi="Verdana"/>
          <w:sz w:val="20"/>
          <w:szCs w:val="20"/>
        </w:rPr>
        <w:t>šolo (oz. 2 več kot je predvideno po veljavnem Zazidalnem načrtom).</w:t>
      </w:r>
      <w:r>
        <w:rPr>
          <w:rFonts w:ascii="Verdana" w:hAnsi="Verdana"/>
          <w:sz w:val="20"/>
          <w:szCs w:val="20"/>
        </w:rPr>
        <w:t xml:space="preserve"> </w:t>
      </w:r>
      <w:r w:rsidRPr="002C2024">
        <w:rPr>
          <w:rFonts w:ascii="Verdana" w:hAnsi="Verdana"/>
          <w:sz w:val="20"/>
          <w:szCs w:val="20"/>
        </w:rPr>
        <w:t>OPN MOL ID predpisuje manjši normativ za izračun deleža ot</w:t>
      </w:r>
      <w:r>
        <w:rPr>
          <w:rFonts w:ascii="Verdana" w:hAnsi="Verdana"/>
          <w:sz w:val="20"/>
          <w:szCs w:val="20"/>
        </w:rPr>
        <w:t xml:space="preserve">rok na število prebivalcev, kot </w:t>
      </w:r>
      <w:r w:rsidRPr="002C2024">
        <w:rPr>
          <w:rFonts w:ascii="Verdana" w:hAnsi="Verdana"/>
          <w:sz w:val="20"/>
          <w:szCs w:val="20"/>
        </w:rPr>
        <w:t>je</w:t>
      </w:r>
      <w:r>
        <w:rPr>
          <w:rFonts w:ascii="Verdana" w:hAnsi="Verdana"/>
          <w:sz w:val="20"/>
          <w:szCs w:val="20"/>
        </w:rPr>
        <w:t xml:space="preserve"> </w:t>
      </w:r>
      <w:r w:rsidRPr="002C2024">
        <w:rPr>
          <w:rFonts w:ascii="Verdana" w:hAnsi="Verdana"/>
          <w:sz w:val="20"/>
          <w:szCs w:val="20"/>
        </w:rPr>
        <w:t>bil uporabljen v zazidalnem načrtu, zato območja ni treba dodatno opremljati z družbeno</w:t>
      </w:r>
      <w:r>
        <w:rPr>
          <w:rFonts w:ascii="Verdana" w:hAnsi="Verdana"/>
          <w:sz w:val="20"/>
          <w:szCs w:val="20"/>
        </w:rPr>
        <w:t xml:space="preserve"> </w:t>
      </w:r>
      <w:r w:rsidRPr="002C2024">
        <w:rPr>
          <w:rFonts w:ascii="Verdana" w:hAnsi="Verdana"/>
          <w:sz w:val="20"/>
          <w:szCs w:val="20"/>
        </w:rPr>
        <w:t>infrastrukturo.</w:t>
      </w:r>
      <w:r w:rsidR="00340693">
        <w:rPr>
          <w:rFonts w:ascii="Verdana" w:hAnsi="Verdana"/>
          <w:sz w:val="20"/>
          <w:szCs w:val="20"/>
        </w:rPr>
        <w:t xml:space="preserve"> </w:t>
      </w:r>
      <w:r w:rsidR="00B4286A">
        <w:rPr>
          <w:rFonts w:ascii="Verdana" w:hAnsi="Verdana"/>
          <w:sz w:val="20"/>
          <w:szCs w:val="20"/>
        </w:rPr>
        <w:t xml:space="preserve">Koristili se bodo obstoječi objekti </w:t>
      </w:r>
      <w:r w:rsidR="00B4286A" w:rsidRPr="00B4286A">
        <w:rPr>
          <w:rFonts w:ascii="Verdana" w:hAnsi="Verdana"/>
          <w:sz w:val="20"/>
          <w:szCs w:val="20"/>
        </w:rPr>
        <w:t xml:space="preserve">javnega zdravstva na primarni ravni </w:t>
      </w:r>
      <w:r w:rsidR="00340693" w:rsidRPr="00B4286A">
        <w:rPr>
          <w:rFonts w:ascii="Verdana" w:hAnsi="Verdana"/>
          <w:sz w:val="20"/>
          <w:szCs w:val="20"/>
        </w:rPr>
        <w:t>(zdravstveni do</w:t>
      </w:r>
      <w:r w:rsidR="00340693">
        <w:rPr>
          <w:rFonts w:ascii="Verdana" w:hAnsi="Verdana"/>
          <w:sz w:val="20"/>
          <w:szCs w:val="20"/>
        </w:rPr>
        <w:t xml:space="preserve">m, splošna zdravstvena postaja) in </w:t>
      </w:r>
      <w:r w:rsidR="0077212A">
        <w:rPr>
          <w:rFonts w:ascii="Verdana" w:hAnsi="Verdana"/>
          <w:sz w:val="20"/>
          <w:szCs w:val="20"/>
        </w:rPr>
        <w:t xml:space="preserve">obstoječi </w:t>
      </w:r>
      <w:r w:rsidR="00340693" w:rsidRPr="00B4286A">
        <w:rPr>
          <w:rFonts w:ascii="Verdana" w:hAnsi="Verdana"/>
          <w:sz w:val="20"/>
          <w:szCs w:val="20"/>
        </w:rPr>
        <w:t>športni objekti lokalnega pomena (pokriti športni objekti, nepokriti športni objekti)</w:t>
      </w:r>
      <w:r w:rsidR="00340693">
        <w:rPr>
          <w:rFonts w:ascii="Verdana" w:hAnsi="Verdana"/>
          <w:sz w:val="20"/>
          <w:szCs w:val="20"/>
        </w:rPr>
        <w:t xml:space="preserve"> </w:t>
      </w:r>
      <w:r w:rsidR="00B4286A">
        <w:rPr>
          <w:rFonts w:ascii="Verdana" w:hAnsi="Verdana"/>
          <w:sz w:val="20"/>
          <w:szCs w:val="20"/>
        </w:rPr>
        <w:t>v bližnji okolici načrtovanih novogradenj</w:t>
      </w:r>
      <w:r w:rsidR="00B4286A" w:rsidRPr="00B4286A">
        <w:rPr>
          <w:rFonts w:ascii="Verdana" w:hAnsi="Verdana"/>
          <w:sz w:val="20"/>
          <w:szCs w:val="20"/>
        </w:rPr>
        <w:t xml:space="preserve">. </w:t>
      </w:r>
      <w:r w:rsidR="00340693">
        <w:rPr>
          <w:rFonts w:ascii="Verdana" w:hAnsi="Verdana"/>
          <w:sz w:val="20"/>
          <w:szCs w:val="20"/>
        </w:rPr>
        <w:t xml:space="preserve">Gradnja nove družbene infrastrukture ni predvidena. </w:t>
      </w:r>
    </w:p>
    <w:p w14:paraId="4B43328F" w14:textId="77777777" w:rsidR="00F078E0" w:rsidRPr="00577F89" w:rsidRDefault="00F078E0" w:rsidP="00F078E0">
      <w:pPr>
        <w:rPr>
          <w:rFonts w:ascii="Verdana" w:hAnsi="Verdana"/>
          <w:sz w:val="20"/>
          <w:szCs w:val="20"/>
        </w:rPr>
      </w:pPr>
    </w:p>
    <w:p w14:paraId="6BF78079" w14:textId="77777777" w:rsidR="00614511" w:rsidRPr="001D1191" w:rsidRDefault="00452340" w:rsidP="00367178">
      <w:pPr>
        <w:pStyle w:val="Naslov1"/>
      </w:pPr>
      <w:r>
        <w:rPr>
          <w:rFonts w:ascii="Times New Roman" w:hAnsi="Times New Roman"/>
          <w:sz w:val="28"/>
          <w:szCs w:val="28"/>
        </w:rPr>
        <w:br w:type="page"/>
      </w:r>
      <w:bookmarkStart w:id="541" w:name="_Toc11828785"/>
      <w:bookmarkStart w:id="542" w:name="_Toc60830330"/>
      <w:r w:rsidR="00367178" w:rsidRPr="001D1191">
        <w:t>GRAFIČNI DEL</w:t>
      </w:r>
      <w:bookmarkEnd w:id="541"/>
      <w:bookmarkEnd w:id="542"/>
    </w:p>
    <w:p w14:paraId="11088AB6" w14:textId="77777777" w:rsidR="00367178" w:rsidRDefault="00367178" w:rsidP="00367178"/>
    <w:p w14:paraId="2EAB1F17" w14:textId="597B8FBD" w:rsidR="00EF011B" w:rsidRDefault="00DF3768" w:rsidP="008A6751">
      <w:pPr>
        <w:pStyle w:val="Podnaslov"/>
        <w:numPr>
          <w:ilvl w:val="1"/>
          <w:numId w:val="21"/>
        </w:numPr>
      </w:pPr>
      <w:bookmarkStart w:id="543" w:name="_Toc60830331"/>
      <w:bookmarkStart w:id="544" w:name="_Toc11828786"/>
      <w:r>
        <w:t xml:space="preserve">Priloga 1: </w:t>
      </w:r>
      <w:r w:rsidR="00236F5D">
        <w:t xml:space="preserve">Etapnost gradnje </w:t>
      </w:r>
      <w:r w:rsidR="00EE10B2">
        <w:t>v obravnavanem</w:t>
      </w:r>
      <w:r w:rsidR="00236F5D">
        <w:t xml:space="preserve"> območj</w:t>
      </w:r>
      <w:r w:rsidR="00EE10B2">
        <w:t>u</w:t>
      </w:r>
      <w:bookmarkEnd w:id="543"/>
    </w:p>
    <w:p w14:paraId="6687CC03" w14:textId="67249413" w:rsidR="007C02D9" w:rsidRDefault="00982F3E" w:rsidP="007C02D9">
      <w:pPr>
        <w:pStyle w:val="Podnaslov"/>
        <w:numPr>
          <w:ilvl w:val="1"/>
          <w:numId w:val="21"/>
        </w:numPr>
      </w:pPr>
      <w:bookmarkStart w:id="545" w:name="_Toc60830332"/>
      <w:r>
        <w:t>Priloga 2</w:t>
      </w:r>
      <w:r w:rsidR="007C02D9">
        <w:t xml:space="preserve">: Parcele za odkup </w:t>
      </w:r>
      <w:r w:rsidR="000D79DB">
        <w:t>za ureditev javnih površin</w:t>
      </w:r>
      <w:bookmarkEnd w:id="545"/>
    </w:p>
    <w:p w14:paraId="137361FE" w14:textId="3194F709" w:rsidR="00194967" w:rsidRPr="00194967" w:rsidRDefault="00982F3E" w:rsidP="00194967">
      <w:pPr>
        <w:pStyle w:val="Podnaslov"/>
        <w:numPr>
          <w:ilvl w:val="1"/>
          <w:numId w:val="21"/>
        </w:numPr>
      </w:pPr>
      <w:bookmarkStart w:id="546" w:name="_Toc60830333"/>
      <w:r>
        <w:t>Priloga 2.1</w:t>
      </w:r>
      <w:r w:rsidR="00194967">
        <w:t>: Seznam vseh parcel za odkup v korist javnih površin</w:t>
      </w:r>
      <w:bookmarkEnd w:id="546"/>
    </w:p>
    <w:p w14:paraId="3A19BFFE" w14:textId="71914CEE" w:rsidR="00FA2BAD" w:rsidRDefault="00236F5D" w:rsidP="00FA2BAD">
      <w:pPr>
        <w:pStyle w:val="Podnaslov"/>
        <w:numPr>
          <w:ilvl w:val="1"/>
          <w:numId w:val="21"/>
        </w:numPr>
      </w:pPr>
      <w:bookmarkStart w:id="547" w:name="_Toc60830334"/>
      <w:r>
        <w:t xml:space="preserve">Priloga </w:t>
      </w:r>
      <w:r w:rsidR="00EC0E76">
        <w:t>3</w:t>
      </w:r>
      <w:r>
        <w:t xml:space="preserve">: </w:t>
      </w:r>
      <w:r w:rsidR="00164930">
        <w:t>U</w:t>
      </w:r>
      <w:r w:rsidR="007C02D9">
        <w:t xml:space="preserve">reditev v etapi 1 </w:t>
      </w:r>
      <w:r w:rsidR="00161C63">
        <w:t>(površine, objekt</w:t>
      </w:r>
      <w:r w:rsidR="001B7397">
        <w:t xml:space="preserve"> in prometna ter komunalna infrastruktura, ki jo mora zgraditi MOL</w:t>
      </w:r>
      <w:r w:rsidR="007C02D9">
        <w:t>)</w:t>
      </w:r>
      <w:bookmarkEnd w:id="547"/>
    </w:p>
    <w:p w14:paraId="03F57D90" w14:textId="2664BA59" w:rsidR="006E2781" w:rsidRDefault="006E2781" w:rsidP="001B7397">
      <w:pPr>
        <w:pStyle w:val="Podnaslov"/>
        <w:numPr>
          <w:ilvl w:val="1"/>
          <w:numId w:val="21"/>
        </w:numPr>
      </w:pPr>
      <w:bookmarkStart w:id="548" w:name="_Toc60830335"/>
      <w:r>
        <w:t xml:space="preserve">Priloga </w:t>
      </w:r>
      <w:r w:rsidR="00EC0E76">
        <w:t>4</w:t>
      </w:r>
      <w:r>
        <w:t xml:space="preserve">: </w:t>
      </w:r>
      <w:r w:rsidR="00164930">
        <w:t>U</w:t>
      </w:r>
      <w:r w:rsidR="007C02D9">
        <w:t>redi</w:t>
      </w:r>
      <w:r w:rsidR="00161C63">
        <w:t>tev v etapi 2 (površine, objekt</w:t>
      </w:r>
      <w:r w:rsidR="001B7397">
        <w:t xml:space="preserve"> </w:t>
      </w:r>
      <w:r w:rsidR="001B7397" w:rsidRPr="001B7397">
        <w:t>in prometna ter komunalna infrastruktura, ki jo mora zgraditi MOL</w:t>
      </w:r>
      <w:r w:rsidR="007C02D9">
        <w:t>)</w:t>
      </w:r>
      <w:bookmarkEnd w:id="548"/>
    </w:p>
    <w:p w14:paraId="0772C046" w14:textId="6F6D47D6" w:rsidR="007C02D9" w:rsidRDefault="006E2781" w:rsidP="00164930">
      <w:pPr>
        <w:pStyle w:val="Podnaslov"/>
        <w:numPr>
          <w:ilvl w:val="1"/>
          <w:numId w:val="21"/>
        </w:numPr>
      </w:pPr>
      <w:bookmarkStart w:id="549" w:name="_Toc60830336"/>
      <w:r>
        <w:t xml:space="preserve">Priloga </w:t>
      </w:r>
      <w:r w:rsidR="00EC0E76">
        <w:t>5</w:t>
      </w:r>
      <w:r>
        <w:t xml:space="preserve">: </w:t>
      </w:r>
      <w:r w:rsidR="00164930">
        <w:t>U</w:t>
      </w:r>
      <w:r w:rsidR="007C02D9">
        <w:t>redit</w:t>
      </w:r>
      <w:r w:rsidR="003A27FE">
        <w:t>ev v etapi 3 (površine, objekta</w:t>
      </w:r>
      <w:r w:rsidR="001B7397">
        <w:t xml:space="preserve"> </w:t>
      </w:r>
      <w:r w:rsidR="001B7397" w:rsidRPr="001B7397">
        <w:t>in prometna ter komunalna infrastruktura, ki jo mora zgraditi MOL</w:t>
      </w:r>
      <w:r w:rsidR="007C02D9">
        <w:t>)</w:t>
      </w:r>
      <w:bookmarkEnd w:id="549"/>
    </w:p>
    <w:p w14:paraId="04A6384E" w14:textId="4E69CAA9" w:rsidR="006E2781" w:rsidRDefault="006E2781" w:rsidP="007C02D9">
      <w:pPr>
        <w:pStyle w:val="Podnaslov"/>
        <w:numPr>
          <w:ilvl w:val="1"/>
          <w:numId w:val="21"/>
        </w:numPr>
      </w:pPr>
      <w:bookmarkStart w:id="550" w:name="_Toc60830337"/>
      <w:r>
        <w:t xml:space="preserve">Priloga </w:t>
      </w:r>
      <w:r w:rsidR="00EC0E76">
        <w:t>6</w:t>
      </w:r>
      <w:r>
        <w:t xml:space="preserve">: </w:t>
      </w:r>
      <w:r w:rsidR="00164930">
        <w:t>U</w:t>
      </w:r>
      <w:r w:rsidR="007C02D9">
        <w:t>redi</w:t>
      </w:r>
      <w:r w:rsidR="00161C63">
        <w:t>tev v etapi 4 (površine, objekt</w:t>
      </w:r>
      <w:r w:rsidR="003A27FE">
        <w:t>a</w:t>
      </w:r>
      <w:r w:rsidR="001B7397" w:rsidRPr="001B7397">
        <w:t xml:space="preserve"> in prometna ter komunalna infrastruktura, ki jo mora zgraditi MOL</w:t>
      </w:r>
      <w:r w:rsidR="007C02D9">
        <w:t>)</w:t>
      </w:r>
      <w:bookmarkEnd w:id="550"/>
    </w:p>
    <w:p w14:paraId="411725F2" w14:textId="6905E4A3" w:rsidR="007C02D9" w:rsidRDefault="006E2781" w:rsidP="007C02D9">
      <w:pPr>
        <w:pStyle w:val="Podnaslov"/>
        <w:numPr>
          <w:ilvl w:val="1"/>
          <w:numId w:val="21"/>
        </w:numPr>
      </w:pPr>
      <w:bookmarkStart w:id="551" w:name="_Toc60830338"/>
      <w:r>
        <w:t xml:space="preserve">Priloga </w:t>
      </w:r>
      <w:r w:rsidR="00EC0E76">
        <w:t>7</w:t>
      </w:r>
      <w:r>
        <w:t xml:space="preserve">: </w:t>
      </w:r>
      <w:r w:rsidR="00164930">
        <w:t>U</w:t>
      </w:r>
      <w:r w:rsidR="00CC0535">
        <w:t>reditev v etapi 5 (</w:t>
      </w:r>
      <w:r w:rsidR="00841282">
        <w:t xml:space="preserve">javne </w:t>
      </w:r>
      <w:r w:rsidR="00CC0535">
        <w:t>površine</w:t>
      </w:r>
      <w:r w:rsidR="003A27FE">
        <w:t xml:space="preserve">, </w:t>
      </w:r>
      <w:r w:rsidR="001B7397">
        <w:t>javna</w:t>
      </w:r>
      <w:r w:rsidR="001B7397" w:rsidRPr="00CC0535">
        <w:t xml:space="preserve"> </w:t>
      </w:r>
      <w:r w:rsidR="001B7397">
        <w:t>razsvetljava</w:t>
      </w:r>
      <w:r w:rsidR="003A27FE">
        <w:t xml:space="preserve"> in prometna infrastruktura</w:t>
      </w:r>
      <w:r w:rsidR="00841282">
        <w:t>,</w:t>
      </w:r>
      <w:r w:rsidR="00841282" w:rsidRPr="00841282">
        <w:t xml:space="preserve"> </w:t>
      </w:r>
      <w:r w:rsidR="00841282" w:rsidRPr="001B7397">
        <w:t>ki jo mora zgraditi MOL</w:t>
      </w:r>
      <w:r w:rsidR="007C02D9">
        <w:t>)</w:t>
      </w:r>
      <w:bookmarkEnd w:id="551"/>
    </w:p>
    <w:p w14:paraId="23C768F3" w14:textId="6FFB8A08" w:rsidR="007C02D9" w:rsidRDefault="007C02D9" w:rsidP="007C02D9">
      <w:pPr>
        <w:pStyle w:val="Podnaslov"/>
        <w:numPr>
          <w:ilvl w:val="1"/>
          <w:numId w:val="21"/>
        </w:numPr>
      </w:pPr>
      <w:bookmarkStart w:id="552" w:name="_Toc60830339"/>
      <w:r>
        <w:t xml:space="preserve">Priloga 8: </w:t>
      </w:r>
      <w:r w:rsidR="00164930">
        <w:t>U</w:t>
      </w:r>
      <w:r w:rsidR="00CC0535">
        <w:t>reditev v etapi 6 (</w:t>
      </w:r>
      <w:r w:rsidR="00841282">
        <w:t xml:space="preserve">javne </w:t>
      </w:r>
      <w:r w:rsidR="00CC0535">
        <w:t>površine</w:t>
      </w:r>
      <w:r w:rsidR="00841282" w:rsidRPr="00841282">
        <w:t xml:space="preserve"> </w:t>
      </w:r>
      <w:r w:rsidR="00841282">
        <w:t>in prometna infrastruktura,</w:t>
      </w:r>
      <w:r w:rsidR="00841282" w:rsidRPr="00841282">
        <w:t xml:space="preserve"> </w:t>
      </w:r>
      <w:r w:rsidR="00841282" w:rsidRPr="001B7397">
        <w:t>ki jo mora zgraditi MOL</w:t>
      </w:r>
      <w:r>
        <w:t>)</w:t>
      </w:r>
      <w:bookmarkEnd w:id="552"/>
    </w:p>
    <w:p w14:paraId="174BDF6C" w14:textId="2565D66D" w:rsidR="003A27FE" w:rsidRDefault="003A27FE" w:rsidP="003A27FE">
      <w:pPr>
        <w:pStyle w:val="Podnaslov"/>
        <w:numPr>
          <w:ilvl w:val="1"/>
          <w:numId w:val="21"/>
        </w:numPr>
      </w:pPr>
      <w:bookmarkStart w:id="553" w:name="_Toc60830340"/>
      <w:r>
        <w:t>Priloga 9: Ureditev v etapi 7 (javne površine</w:t>
      </w:r>
      <w:r w:rsidRPr="00841282">
        <w:t xml:space="preserve"> </w:t>
      </w:r>
      <w:r>
        <w:t>in prometna infrastruktura,</w:t>
      </w:r>
      <w:r w:rsidRPr="00841282">
        <w:t xml:space="preserve"> </w:t>
      </w:r>
      <w:r w:rsidRPr="001B7397">
        <w:t>ki jo mora zgraditi MOL</w:t>
      </w:r>
      <w:r>
        <w:t>)</w:t>
      </w:r>
      <w:bookmarkEnd w:id="553"/>
    </w:p>
    <w:p w14:paraId="0FBE1933" w14:textId="05F045FB" w:rsidR="00F70A99" w:rsidRPr="008A6751" w:rsidRDefault="00F70A99" w:rsidP="00E0473B">
      <w:pPr>
        <w:pStyle w:val="Podnaslov"/>
      </w:pPr>
    </w:p>
    <w:bookmarkEnd w:id="544"/>
    <w:p w14:paraId="0AD96C08" w14:textId="77777777" w:rsidR="00367178" w:rsidRDefault="00367178" w:rsidP="00F70A99">
      <w:pPr>
        <w:pStyle w:val="Naslov2"/>
      </w:pPr>
    </w:p>
    <w:p w14:paraId="44C6F728" w14:textId="77777777" w:rsidR="00236F5D" w:rsidRPr="00236F5D" w:rsidRDefault="00236F5D" w:rsidP="00E0473B"/>
    <w:sectPr w:rsidR="00236F5D" w:rsidRPr="00236F5D" w:rsidSect="00016F43">
      <w:headerReference w:type="default" r:id="rId8"/>
      <w:footerReference w:type="even" r:id="rId9"/>
      <w:footerReference w:type="default" r:id="rId10"/>
      <w:headerReference w:type="first" r:id="rId11"/>
      <w:pgSz w:w="15840" w:h="12240" w:orient="landscape"/>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36FF0D" w16cex:dateUtc="2020-04-07T11:30:00Z"/>
  <w16cex:commentExtensible w16cex:durableId="2236FF44" w16cex:dateUtc="2020-04-07T11:31:00Z"/>
  <w16cex:commentExtensible w16cex:durableId="2236FF9B" w16cex:dateUtc="2020-04-07T11:33:00Z"/>
  <w16cex:commentExtensible w16cex:durableId="2236FFEC" w16cex:dateUtc="2020-04-07T11:34:00Z"/>
  <w16cex:commentExtensible w16cex:durableId="22375DDE" w16cex:dateUtc="2020-04-07T18:15:00Z"/>
  <w16cex:commentExtensible w16cex:durableId="22375F03" w16cex:dateUtc="2020-04-07T18:20:00Z"/>
  <w16cex:commentExtensible w16cex:durableId="22372EF1" w16cex:dateUtc="2020-04-07T14:55:00Z"/>
  <w16cex:commentExtensible w16cex:durableId="22375F96" w16cex:dateUtc="2020-04-07T18:22:00Z"/>
  <w16cex:commentExtensible w16cex:durableId="22375846" w16cex:dateUtc="2020-04-07T17:51:00Z"/>
  <w16cex:commentExtensible w16cex:durableId="2237562B" w16cex:dateUtc="2020-04-07T17:42:00Z"/>
  <w16cex:commentExtensible w16cex:durableId="223758A9" w16cex:dateUtc="2020-04-07T17:53:00Z"/>
  <w16cex:commentExtensible w16cex:durableId="223758F6" w16cex:dateUtc="2020-04-07T17:54:00Z"/>
  <w16cex:commentExtensible w16cex:durableId="223759DC" w16cex:dateUtc="2020-04-07T17:58:00Z"/>
  <w16cex:commentExtensible w16cex:durableId="22375A5D" w16cex:dateUtc="2020-04-07T18:00:00Z"/>
  <w16cex:commentExtensible w16cex:durableId="22375ACA" w16cex:dateUtc="2020-04-07T18:02:00Z"/>
  <w16cex:commentExtensible w16cex:durableId="22375AEC" w16cex:dateUtc="2020-04-07T18:02:00Z"/>
  <w16cex:commentExtensible w16cex:durableId="22375B01" w16cex:dateUtc="2020-04-07T18:03:00Z"/>
  <w16cex:commentExtensible w16cex:durableId="22375B13" w16cex:dateUtc="2020-04-07T18: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C7842E5" w16cid:durableId="2236FF0D"/>
  <w16cid:commentId w16cid:paraId="30301D27" w16cid:durableId="2236FF44"/>
  <w16cid:commentId w16cid:paraId="2D0251B6" w16cid:durableId="2236FF9B"/>
  <w16cid:commentId w16cid:paraId="66474595" w16cid:durableId="2236FFEC"/>
  <w16cid:commentId w16cid:paraId="0E783A53" w16cid:durableId="22375DDE"/>
  <w16cid:commentId w16cid:paraId="77B90ACF" w16cid:durableId="22375F03"/>
  <w16cid:commentId w16cid:paraId="6FFDA8C4" w16cid:durableId="22372EF1"/>
  <w16cid:commentId w16cid:paraId="2ED0E4DF" w16cid:durableId="22375F96"/>
  <w16cid:commentId w16cid:paraId="74FEE882" w16cid:durableId="22375846"/>
  <w16cid:commentId w16cid:paraId="0879D5D3" w16cid:durableId="2237562B"/>
  <w16cid:commentId w16cid:paraId="70B367A4" w16cid:durableId="223758A9"/>
  <w16cid:commentId w16cid:paraId="14AAD086" w16cid:durableId="223758F6"/>
  <w16cid:commentId w16cid:paraId="1FA6F188" w16cid:durableId="223759DC"/>
  <w16cid:commentId w16cid:paraId="673513B5" w16cid:durableId="22375A5D"/>
  <w16cid:commentId w16cid:paraId="135E660E" w16cid:durableId="22375ACA"/>
  <w16cid:commentId w16cid:paraId="0B42DE78" w16cid:durableId="22375AEC"/>
  <w16cid:commentId w16cid:paraId="1DDA1F35" w16cid:durableId="22375B01"/>
  <w16cid:commentId w16cid:paraId="72493EEF" w16cid:durableId="22375B1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FA4A77" w14:textId="77777777" w:rsidR="00CB26A7" w:rsidRDefault="00CB26A7">
      <w:r>
        <w:separator/>
      </w:r>
    </w:p>
  </w:endnote>
  <w:endnote w:type="continuationSeparator" w:id="0">
    <w:p w14:paraId="63217389" w14:textId="77777777" w:rsidR="00CB26A7" w:rsidRDefault="00CB2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2A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96C18" w14:textId="77777777" w:rsidR="00CB26A7" w:rsidRDefault="00CB26A7" w:rsidP="0043635C">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1F248ECA" w14:textId="77777777" w:rsidR="00CB26A7" w:rsidRDefault="00CB26A7" w:rsidP="0043635C">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2CC83" w14:textId="5CD76D80" w:rsidR="00CB26A7" w:rsidRPr="00435A59" w:rsidRDefault="00CB26A7">
    <w:pPr>
      <w:pStyle w:val="Noga"/>
      <w:jc w:val="center"/>
      <w:rPr>
        <w:rFonts w:ascii="Verdana" w:hAnsi="Verdana"/>
        <w:sz w:val="18"/>
        <w:szCs w:val="18"/>
      </w:rPr>
    </w:pPr>
    <w:r w:rsidRPr="00435A59">
      <w:rPr>
        <w:rFonts w:ascii="Verdana" w:hAnsi="Verdana"/>
        <w:sz w:val="18"/>
        <w:szCs w:val="18"/>
        <w:lang w:val="sl-SI"/>
      </w:rPr>
      <w:t xml:space="preserve">Stran </w:t>
    </w:r>
    <w:r w:rsidRPr="00435A59">
      <w:rPr>
        <w:rFonts w:ascii="Verdana" w:hAnsi="Verdana"/>
        <w:b/>
        <w:bCs/>
        <w:sz w:val="18"/>
        <w:szCs w:val="18"/>
      </w:rPr>
      <w:fldChar w:fldCharType="begin"/>
    </w:r>
    <w:r w:rsidRPr="00435A59">
      <w:rPr>
        <w:rFonts w:ascii="Verdana" w:hAnsi="Verdana"/>
        <w:b/>
        <w:bCs/>
        <w:sz w:val="18"/>
        <w:szCs w:val="18"/>
      </w:rPr>
      <w:instrText>PAGE</w:instrText>
    </w:r>
    <w:r w:rsidRPr="00435A59">
      <w:rPr>
        <w:rFonts w:ascii="Verdana" w:hAnsi="Verdana"/>
        <w:b/>
        <w:bCs/>
        <w:sz w:val="18"/>
        <w:szCs w:val="18"/>
      </w:rPr>
      <w:fldChar w:fldCharType="separate"/>
    </w:r>
    <w:r w:rsidR="00E8319C">
      <w:rPr>
        <w:rFonts w:ascii="Verdana" w:hAnsi="Verdana"/>
        <w:b/>
        <w:bCs/>
        <w:noProof/>
        <w:sz w:val="18"/>
        <w:szCs w:val="18"/>
      </w:rPr>
      <w:t>11</w:t>
    </w:r>
    <w:r w:rsidRPr="00435A59">
      <w:rPr>
        <w:rFonts w:ascii="Verdana" w:hAnsi="Verdana"/>
        <w:b/>
        <w:bCs/>
        <w:sz w:val="18"/>
        <w:szCs w:val="18"/>
      </w:rPr>
      <w:fldChar w:fldCharType="end"/>
    </w:r>
    <w:r w:rsidRPr="00435A59">
      <w:rPr>
        <w:rFonts w:ascii="Verdana" w:hAnsi="Verdana"/>
        <w:sz w:val="18"/>
        <w:szCs w:val="18"/>
        <w:lang w:val="sl-SI"/>
      </w:rPr>
      <w:t xml:space="preserve"> od </w:t>
    </w:r>
    <w:r w:rsidRPr="00435A59">
      <w:rPr>
        <w:rFonts w:ascii="Verdana" w:hAnsi="Verdana"/>
        <w:b/>
        <w:bCs/>
        <w:sz w:val="18"/>
        <w:szCs w:val="18"/>
      </w:rPr>
      <w:fldChar w:fldCharType="begin"/>
    </w:r>
    <w:r w:rsidRPr="00435A59">
      <w:rPr>
        <w:rFonts w:ascii="Verdana" w:hAnsi="Verdana"/>
        <w:b/>
        <w:bCs/>
        <w:sz w:val="18"/>
        <w:szCs w:val="18"/>
      </w:rPr>
      <w:instrText>NUMPAGES</w:instrText>
    </w:r>
    <w:r w:rsidRPr="00435A59">
      <w:rPr>
        <w:rFonts w:ascii="Verdana" w:hAnsi="Verdana"/>
        <w:b/>
        <w:bCs/>
        <w:sz w:val="18"/>
        <w:szCs w:val="18"/>
      </w:rPr>
      <w:fldChar w:fldCharType="separate"/>
    </w:r>
    <w:r w:rsidR="00E8319C">
      <w:rPr>
        <w:rFonts w:ascii="Verdana" w:hAnsi="Verdana"/>
        <w:b/>
        <w:bCs/>
        <w:noProof/>
        <w:sz w:val="18"/>
        <w:szCs w:val="18"/>
      </w:rPr>
      <w:t>34</w:t>
    </w:r>
    <w:r w:rsidRPr="00435A59">
      <w:rPr>
        <w:rFonts w:ascii="Verdana" w:hAnsi="Verdana"/>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BA65F8" w14:textId="77777777" w:rsidR="00CB26A7" w:rsidRDefault="00CB26A7">
      <w:r>
        <w:separator/>
      </w:r>
    </w:p>
  </w:footnote>
  <w:footnote w:type="continuationSeparator" w:id="0">
    <w:p w14:paraId="53D6F72F" w14:textId="77777777" w:rsidR="00CB26A7" w:rsidRDefault="00CB26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7E2D5" w14:textId="51C12094" w:rsidR="00CB26A7" w:rsidRDefault="00CB26A7">
    <w:pPr>
      <w:pStyle w:val="Glava"/>
      <w:rPr>
        <w:rFonts w:ascii="Verdana" w:hAnsi="Verdana"/>
        <w:sz w:val="20"/>
        <w:szCs w:val="20"/>
        <w:lang w:val="sl-SI"/>
      </w:rPr>
    </w:pPr>
    <w:r w:rsidRPr="00F54FA5">
      <w:rPr>
        <w:rFonts w:ascii="Verdana" w:hAnsi="Verdana"/>
        <w:sz w:val="20"/>
        <w:szCs w:val="20"/>
        <w:lang w:val="sl-SI"/>
      </w:rPr>
      <w:t>Elaborat ekonomike – Zelena jama</w:t>
    </w:r>
    <w:r w:rsidRPr="00F54FA5">
      <w:rPr>
        <w:rFonts w:ascii="Verdana" w:hAnsi="Verdana"/>
        <w:sz w:val="20"/>
        <w:szCs w:val="20"/>
        <w:lang w:val="sl-SI"/>
      </w:rPr>
      <w:tab/>
    </w:r>
    <w:r w:rsidRPr="00F54FA5">
      <w:rPr>
        <w:rFonts w:ascii="Verdana" w:hAnsi="Verdana"/>
        <w:sz w:val="20"/>
        <w:szCs w:val="20"/>
        <w:lang w:val="sl-SI"/>
      </w:rPr>
      <w:tab/>
    </w:r>
    <w:r>
      <w:rPr>
        <w:rFonts w:ascii="Verdana" w:hAnsi="Verdana"/>
        <w:sz w:val="20"/>
        <w:szCs w:val="20"/>
        <w:lang w:val="sl-SI"/>
      </w:rPr>
      <w:tab/>
    </w:r>
    <w:r>
      <w:rPr>
        <w:rFonts w:ascii="Verdana" w:hAnsi="Verdana"/>
        <w:sz w:val="20"/>
        <w:szCs w:val="20"/>
        <w:lang w:val="sl-SI"/>
      </w:rPr>
      <w:tab/>
      <w:t xml:space="preserve">        December 2020</w:t>
    </w:r>
  </w:p>
  <w:p w14:paraId="7D95EEC3" w14:textId="77777777" w:rsidR="00CB26A7" w:rsidRPr="00BC71DC" w:rsidRDefault="00CB26A7" w:rsidP="00435A59">
    <w:pPr>
      <w:pStyle w:val="Glava"/>
      <w:pBdr>
        <w:bottom w:val="single" w:sz="4" w:space="1" w:color="auto"/>
      </w:pBdr>
      <w:rPr>
        <w:rFonts w:ascii="Verdana" w:hAnsi="Verdana"/>
        <w:sz w:val="18"/>
        <w:szCs w:val="18"/>
        <w:lang w:val="sl-SI"/>
      </w:rPr>
    </w:pPr>
    <w:r w:rsidRPr="00BC71DC">
      <w:rPr>
        <w:rFonts w:ascii="Verdana" w:hAnsi="Verdana"/>
        <w:sz w:val="18"/>
        <w:szCs w:val="18"/>
        <w:lang w:val="sl-SI"/>
      </w:rPr>
      <w:t>Spremembe in dopolnitve zazidalnega načrta za območji urejanja MS1/2-1 in MR1/1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DA5FD" w14:textId="77777777" w:rsidR="00CB26A7" w:rsidRPr="006667DD" w:rsidRDefault="00CB26A7" w:rsidP="006667DD">
    <w:pPr>
      <w:tabs>
        <w:tab w:val="center" w:pos="4536"/>
        <w:tab w:val="right" w:pos="9072"/>
      </w:tabs>
      <w:rPr>
        <w:rFonts w:ascii="Calibri" w:eastAsia="Calibri" w:hAnsi="Calibri"/>
        <w:sz w:val="22"/>
        <w:szCs w:val="22"/>
      </w:rPr>
    </w:pPr>
    <w:r>
      <w:rPr>
        <w:rFonts w:ascii="Calibri" w:eastAsia="Calibri" w:hAnsi="Calibri"/>
        <w:noProof/>
        <w:sz w:val="22"/>
        <w:szCs w:val="22"/>
        <w:lang w:eastAsia="sl-SI"/>
      </w:rPr>
      <w:t xml:space="preserve">                                                                </w:t>
    </w:r>
    <w:r w:rsidRPr="006667DD">
      <w:rPr>
        <w:rFonts w:ascii="Calibri" w:eastAsia="Calibri" w:hAnsi="Calibri"/>
        <w:sz w:val="22"/>
        <w:szCs w:val="22"/>
      </w:rPr>
      <w:t xml:space="preserve"> </w:t>
    </w:r>
  </w:p>
  <w:p w14:paraId="2D55C310" w14:textId="77777777" w:rsidR="00CB26A7" w:rsidRDefault="00CB26A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90973"/>
    <w:multiLevelType w:val="hybridMultilevel"/>
    <w:tmpl w:val="43EC494C"/>
    <w:lvl w:ilvl="0" w:tplc="15C8DC40">
      <w:start w:val="2"/>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7630A30"/>
    <w:multiLevelType w:val="multilevel"/>
    <w:tmpl w:val="B3C2ABAE"/>
    <w:lvl w:ilvl="0">
      <w:start w:val="1"/>
      <w:numFmt w:val="decimal"/>
      <w:pStyle w:val="Naslov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C6A6B15"/>
    <w:multiLevelType w:val="multilevel"/>
    <w:tmpl w:val="9EB27AE0"/>
    <w:lvl w:ilvl="0">
      <w:start w:val="1"/>
      <w:numFmt w:val="decimal"/>
      <w:lvlText w:val="%1"/>
      <w:lvlJc w:val="left"/>
      <w:pPr>
        <w:ind w:left="555" w:hanging="555"/>
      </w:pPr>
      <w:rPr>
        <w:rFonts w:hint="default"/>
      </w:rPr>
    </w:lvl>
    <w:lvl w:ilvl="1">
      <w:start w:val="69"/>
      <w:numFmt w:val="decimalZero"/>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D8F5D95"/>
    <w:multiLevelType w:val="hybridMultilevel"/>
    <w:tmpl w:val="E3D6294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E9C22FF"/>
    <w:multiLevelType w:val="hybridMultilevel"/>
    <w:tmpl w:val="B394B2A0"/>
    <w:lvl w:ilvl="0" w:tplc="F910A2DE">
      <w:start w:val="6"/>
      <w:numFmt w:val="bullet"/>
      <w:lvlText w:val="-"/>
      <w:lvlJc w:val="left"/>
      <w:pPr>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5" w15:restartNumberingAfterBreak="0">
    <w:nsid w:val="17AE20B0"/>
    <w:multiLevelType w:val="hybridMultilevel"/>
    <w:tmpl w:val="50C60C3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99F102A"/>
    <w:multiLevelType w:val="hybridMultilevel"/>
    <w:tmpl w:val="9F20FE9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B820114"/>
    <w:multiLevelType w:val="hybridMultilevel"/>
    <w:tmpl w:val="3284526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2B669F8"/>
    <w:multiLevelType w:val="hybridMultilevel"/>
    <w:tmpl w:val="554CAF5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77E4141"/>
    <w:multiLevelType w:val="hybridMultilevel"/>
    <w:tmpl w:val="29E6B726"/>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10" w15:restartNumberingAfterBreak="0">
    <w:nsid w:val="2C7D6043"/>
    <w:multiLevelType w:val="hybridMultilevel"/>
    <w:tmpl w:val="6B38BCB8"/>
    <w:lvl w:ilvl="0" w:tplc="37FAC338">
      <w:start w:val="1"/>
      <w:numFmt w:val="bullet"/>
      <w:lvlText w:val=""/>
      <w:lvlJc w:val="left"/>
      <w:pPr>
        <w:ind w:left="1146" w:hanging="360"/>
      </w:pPr>
      <w:rPr>
        <w:rFonts w:ascii="Symbol" w:hAnsi="Symbo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11" w15:restartNumberingAfterBreak="0">
    <w:nsid w:val="2EBD401D"/>
    <w:multiLevelType w:val="hybridMultilevel"/>
    <w:tmpl w:val="BEB009E8"/>
    <w:lvl w:ilvl="0" w:tplc="15C8DC40">
      <w:start w:val="2"/>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FB2693E"/>
    <w:multiLevelType w:val="hybridMultilevel"/>
    <w:tmpl w:val="8A46358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3AE5803"/>
    <w:multiLevelType w:val="hybridMultilevel"/>
    <w:tmpl w:val="5BC6209E"/>
    <w:lvl w:ilvl="0" w:tplc="0424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59F55A3"/>
    <w:multiLevelType w:val="hybridMultilevel"/>
    <w:tmpl w:val="53766E7C"/>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5" w15:restartNumberingAfterBreak="0">
    <w:nsid w:val="3D134DCA"/>
    <w:multiLevelType w:val="hybridMultilevel"/>
    <w:tmpl w:val="0C50B2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32051DD"/>
    <w:multiLevelType w:val="hybridMultilevel"/>
    <w:tmpl w:val="38E4D1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4A95C2E"/>
    <w:multiLevelType w:val="hybridMultilevel"/>
    <w:tmpl w:val="499C657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54F2E0D"/>
    <w:multiLevelType w:val="hybridMultilevel"/>
    <w:tmpl w:val="136C5824"/>
    <w:lvl w:ilvl="0" w:tplc="9D706610">
      <w:start w:val="25"/>
      <w:numFmt w:val="bullet"/>
      <w:lvlText w:val="-"/>
      <w:lvlJc w:val="left"/>
      <w:pPr>
        <w:ind w:left="810" w:hanging="360"/>
      </w:pPr>
      <w:rPr>
        <w:rFonts w:ascii="Verdana" w:eastAsia="Times New Roman" w:hAnsi="Verdana" w:cs="Times New Roman" w:hint="default"/>
      </w:rPr>
    </w:lvl>
    <w:lvl w:ilvl="1" w:tplc="04240003" w:tentative="1">
      <w:start w:val="1"/>
      <w:numFmt w:val="bullet"/>
      <w:lvlText w:val="o"/>
      <w:lvlJc w:val="left"/>
      <w:pPr>
        <w:ind w:left="1530" w:hanging="360"/>
      </w:pPr>
      <w:rPr>
        <w:rFonts w:ascii="Courier New" w:hAnsi="Courier New" w:cs="Courier New" w:hint="default"/>
      </w:rPr>
    </w:lvl>
    <w:lvl w:ilvl="2" w:tplc="04240005" w:tentative="1">
      <w:start w:val="1"/>
      <w:numFmt w:val="bullet"/>
      <w:lvlText w:val=""/>
      <w:lvlJc w:val="left"/>
      <w:pPr>
        <w:ind w:left="2250" w:hanging="360"/>
      </w:pPr>
      <w:rPr>
        <w:rFonts w:ascii="Wingdings" w:hAnsi="Wingdings" w:hint="default"/>
      </w:rPr>
    </w:lvl>
    <w:lvl w:ilvl="3" w:tplc="04240001" w:tentative="1">
      <w:start w:val="1"/>
      <w:numFmt w:val="bullet"/>
      <w:lvlText w:val=""/>
      <w:lvlJc w:val="left"/>
      <w:pPr>
        <w:ind w:left="2970" w:hanging="360"/>
      </w:pPr>
      <w:rPr>
        <w:rFonts w:ascii="Symbol" w:hAnsi="Symbol" w:hint="default"/>
      </w:rPr>
    </w:lvl>
    <w:lvl w:ilvl="4" w:tplc="04240003" w:tentative="1">
      <w:start w:val="1"/>
      <w:numFmt w:val="bullet"/>
      <w:lvlText w:val="o"/>
      <w:lvlJc w:val="left"/>
      <w:pPr>
        <w:ind w:left="3690" w:hanging="360"/>
      </w:pPr>
      <w:rPr>
        <w:rFonts w:ascii="Courier New" w:hAnsi="Courier New" w:cs="Courier New" w:hint="default"/>
      </w:rPr>
    </w:lvl>
    <w:lvl w:ilvl="5" w:tplc="04240005" w:tentative="1">
      <w:start w:val="1"/>
      <w:numFmt w:val="bullet"/>
      <w:lvlText w:val=""/>
      <w:lvlJc w:val="left"/>
      <w:pPr>
        <w:ind w:left="4410" w:hanging="360"/>
      </w:pPr>
      <w:rPr>
        <w:rFonts w:ascii="Wingdings" w:hAnsi="Wingdings" w:hint="default"/>
      </w:rPr>
    </w:lvl>
    <w:lvl w:ilvl="6" w:tplc="04240001" w:tentative="1">
      <w:start w:val="1"/>
      <w:numFmt w:val="bullet"/>
      <w:lvlText w:val=""/>
      <w:lvlJc w:val="left"/>
      <w:pPr>
        <w:ind w:left="5130" w:hanging="360"/>
      </w:pPr>
      <w:rPr>
        <w:rFonts w:ascii="Symbol" w:hAnsi="Symbol" w:hint="default"/>
      </w:rPr>
    </w:lvl>
    <w:lvl w:ilvl="7" w:tplc="04240003" w:tentative="1">
      <w:start w:val="1"/>
      <w:numFmt w:val="bullet"/>
      <w:lvlText w:val="o"/>
      <w:lvlJc w:val="left"/>
      <w:pPr>
        <w:ind w:left="5850" w:hanging="360"/>
      </w:pPr>
      <w:rPr>
        <w:rFonts w:ascii="Courier New" w:hAnsi="Courier New" w:cs="Courier New" w:hint="default"/>
      </w:rPr>
    </w:lvl>
    <w:lvl w:ilvl="8" w:tplc="04240005" w:tentative="1">
      <w:start w:val="1"/>
      <w:numFmt w:val="bullet"/>
      <w:lvlText w:val=""/>
      <w:lvlJc w:val="left"/>
      <w:pPr>
        <w:ind w:left="6570" w:hanging="360"/>
      </w:pPr>
      <w:rPr>
        <w:rFonts w:ascii="Wingdings" w:hAnsi="Wingdings" w:hint="default"/>
      </w:rPr>
    </w:lvl>
  </w:abstractNum>
  <w:abstractNum w:abstractNumId="19" w15:restartNumberingAfterBreak="0">
    <w:nsid w:val="456C01BB"/>
    <w:multiLevelType w:val="hybridMultilevel"/>
    <w:tmpl w:val="33C09EA0"/>
    <w:lvl w:ilvl="0" w:tplc="15C8DC40">
      <w:start w:val="2"/>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EFC65D1"/>
    <w:multiLevelType w:val="hybridMultilevel"/>
    <w:tmpl w:val="9DA8D554"/>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032609E"/>
    <w:multiLevelType w:val="hybridMultilevel"/>
    <w:tmpl w:val="C46ACBF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53616A98"/>
    <w:multiLevelType w:val="hybridMultilevel"/>
    <w:tmpl w:val="35CC44F0"/>
    <w:lvl w:ilvl="0" w:tplc="15C8DC40">
      <w:start w:val="2"/>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90E34ED"/>
    <w:multiLevelType w:val="hybridMultilevel"/>
    <w:tmpl w:val="AB64878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AD203F8"/>
    <w:multiLevelType w:val="hybridMultilevel"/>
    <w:tmpl w:val="C9A07F4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5BF7508C"/>
    <w:multiLevelType w:val="hybridMultilevel"/>
    <w:tmpl w:val="BCC8E16E"/>
    <w:lvl w:ilvl="0" w:tplc="0424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D4C42C7"/>
    <w:multiLevelType w:val="multilevel"/>
    <w:tmpl w:val="5E6EF6BA"/>
    <w:lvl w:ilvl="0">
      <w:start w:val="1"/>
      <w:numFmt w:val="decimal"/>
      <w:lvlText w:val="%1."/>
      <w:lvlJc w:val="left"/>
      <w:pPr>
        <w:ind w:left="502"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AB3042A"/>
    <w:multiLevelType w:val="multilevel"/>
    <w:tmpl w:val="FF44836E"/>
    <w:lvl w:ilvl="0">
      <w:start w:val="1"/>
      <w:numFmt w:val="decimal"/>
      <w:lvlText w:val="%1."/>
      <w:lvlJc w:val="left"/>
      <w:pPr>
        <w:ind w:left="502"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6"/>
  </w:num>
  <w:num w:numId="2">
    <w:abstractNumId w:val="13"/>
  </w:num>
  <w:num w:numId="3">
    <w:abstractNumId w:val="10"/>
  </w:num>
  <w:num w:numId="4">
    <w:abstractNumId w:val="25"/>
  </w:num>
  <w:num w:numId="5">
    <w:abstractNumId w:val="7"/>
  </w:num>
  <w:num w:numId="6">
    <w:abstractNumId w:val="5"/>
  </w:num>
  <w:num w:numId="7">
    <w:abstractNumId w:val="21"/>
  </w:num>
  <w:num w:numId="8">
    <w:abstractNumId w:val="16"/>
  </w:num>
  <w:num w:numId="9">
    <w:abstractNumId w:val="12"/>
  </w:num>
  <w:num w:numId="10">
    <w:abstractNumId w:val="6"/>
  </w:num>
  <w:num w:numId="11">
    <w:abstractNumId w:val="9"/>
  </w:num>
  <w:num w:numId="12">
    <w:abstractNumId w:val="24"/>
  </w:num>
  <w:num w:numId="13">
    <w:abstractNumId w:val="3"/>
  </w:num>
  <w:num w:numId="14">
    <w:abstractNumId w:val="20"/>
  </w:num>
  <w:num w:numId="15">
    <w:abstractNumId w:val="8"/>
  </w:num>
  <w:num w:numId="16">
    <w:abstractNumId w:val="17"/>
  </w:num>
  <w:num w:numId="17">
    <w:abstractNumId w:val="4"/>
  </w:num>
  <w:num w:numId="18">
    <w:abstractNumId w:val="15"/>
  </w:num>
  <w:num w:numId="19">
    <w:abstractNumId w:val="23"/>
  </w:num>
  <w:num w:numId="20">
    <w:abstractNumId w:val="27"/>
  </w:num>
  <w:num w:numId="21">
    <w:abstractNumId w:val="1"/>
  </w:num>
  <w:num w:numId="22">
    <w:abstractNumId w:val="1"/>
  </w:num>
  <w:num w:numId="23">
    <w:abstractNumId w:val="1"/>
  </w:num>
  <w:num w:numId="24">
    <w:abstractNumId w:val="1"/>
  </w:num>
  <w:num w:numId="25">
    <w:abstractNumId w:val="1"/>
  </w:num>
  <w:num w:numId="26">
    <w:abstractNumId w:val="18"/>
  </w:num>
  <w:num w:numId="27">
    <w:abstractNumId w:val="0"/>
  </w:num>
  <w:num w:numId="28">
    <w:abstractNumId w:val="14"/>
  </w:num>
  <w:num w:numId="29">
    <w:abstractNumId w:val="22"/>
  </w:num>
  <w:num w:numId="30">
    <w:abstractNumId w:val="11"/>
  </w:num>
  <w:num w:numId="31">
    <w:abstractNumId w:val="19"/>
  </w:num>
  <w:num w:numId="32">
    <w:abstractNumId w:val="2"/>
  </w:num>
  <w:num w:numId="33">
    <w:abstractNumId w:val="1"/>
  </w:num>
  <w:num w:numId="34">
    <w:abstractNumId w:val="1"/>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teja Pompe">
    <w15:presenceInfo w15:providerId="AD" w15:userId="S-1-5-21-527237240-1450960922-725345543-12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hdrShapeDefaults>
    <o:shapedefaults v:ext="edit" spidmax="34817" strokecolor="red">
      <v:stroke color="re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BB4"/>
    <w:rsid w:val="0000064E"/>
    <w:rsid w:val="0000068D"/>
    <w:rsid w:val="000015EE"/>
    <w:rsid w:val="000024F0"/>
    <w:rsid w:val="0000259F"/>
    <w:rsid w:val="000030AE"/>
    <w:rsid w:val="00003AEC"/>
    <w:rsid w:val="00003C21"/>
    <w:rsid w:val="00005AD5"/>
    <w:rsid w:val="00006B49"/>
    <w:rsid w:val="000075BC"/>
    <w:rsid w:val="00007B3A"/>
    <w:rsid w:val="00007FC1"/>
    <w:rsid w:val="00010B0B"/>
    <w:rsid w:val="00010ED9"/>
    <w:rsid w:val="00011120"/>
    <w:rsid w:val="00011715"/>
    <w:rsid w:val="000124C9"/>
    <w:rsid w:val="0001269E"/>
    <w:rsid w:val="0001295E"/>
    <w:rsid w:val="00012BE5"/>
    <w:rsid w:val="0001345B"/>
    <w:rsid w:val="00013578"/>
    <w:rsid w:val="000135BA"/>
    <w:rsid w:val="00013BCF"/>
    <w:rsid w:val="000143FE"/>
    <w:rsid w:val="00014643"/>
    <w:rsid w:val="00014693"/>
    <w:rsid w:val="00015BC5"/>
    <w:rsid w:val="00015FC4"/>
    <w:rsid w:val="00015FF4"/>
    <w:rsid w:val="00015FF9"/>
    <w:rsid w:val="00016206"/>
    <w:rsid w:val="00016301"/>
    <w:rsid w:val="00016E55"/>
    <w:rsid w:val="00016F43"/>
    <w:rsid w:val="000171E7"/>
    <w:rsid w:val="000174A5"/>
    <w:rsid w:val="0001775E"/>
    <w:rsid w:val="00017F36"/>
    <w:rsid w:val="00020204"/>
    <w:rsid w:val="000207F7"/>
    <w:rsid w:val="0002083D"/>
    <w:rsid w:val="0002093B"/>
    <w:rsid w:val="000210F2"/>
    <w:rsid w:val="00021360"/>
    <w:rsid w:val="00021B02"/>
    <w:rsid w:val="00021DF3"/>
    <w:rsid w:val="0002234F"/>
    <w:rsid w:val="000224F2"/>
    <w:rsid w:val="0002255C"/>
    <w:rsid w:val="00022A5A"/>
    <w:rsid w:val="00022D9A"/>
    <w:rsid w:val="00022E78"/>
    <w:rsid w:val="00023353"/>
    <w:rsid w:val="00023A7F"/>
    <w:rsid w:val="00024467"/>
    <w:rsid w:val="00024646"/>
    <w:rsid w:val="00024D31"/>
    <w:rsid w:val="00024FB1"/>
    <w:rsid w:val="0002510F"/>
    <w:rsid w:val="00025252"/>
    <w:rsid w:val="000254D6"/>
    <w:rsid w:val="00026279"/>
    <w:rsid w:val="000265B1"/>
    <w:rsid w:val="0002673A"/>
    <w:rsid w:val="0002677B"/>
    <w:rsid w:val="00026BBB"/>
    <w:rsid w:val="000274BD"/>
    <w:rsid w:val="00027DB4"/>
    <w:rsid w:val="00027FC7"/>
    <w:rsid w:val="0003144F"/>
    <w:rsid w:val="00031497"/>
    <w:rsid w:val="00031675"/>
    <w:rsid w:val="00031729"/>
    <w:rsid w:val="00031CE9"/>
    <w:rsid w:val="00031CF1"/>
    <w:rsid w:val="00031E59"/>
    <w:rsid w:val="00031F5B"/>
    <w:rsid w:val="000329B5"/>
    <w:rsid w:val="00032B3C"/>
    <w:rsid w:val="00032DDB"/>
    <w:rsid w:val="00032FA3"/>
    <w:rsid w:val="00032FB0"/>
    <w:rsid w:val="00033347"/>
    <w:rsid w:val="00033934"/>
    <w:rsid w:val="0003455B"/>
    <w:rsid w:val="00034BF9"/>
    <w:rsid w:val="00034C52"/>
    <w:rsid w:val="00034E3C"/>
    <w:rsid w:val="00034EE4"/>
    <w:rsid w:val="000350E4"/>
    <w:rsid w:val="00035219"/>
    <w:rsid w:val="00036E51"/>
    <w:rsid w:val="0003795A"/>
    <w:rsid w:val="00037C66"/>
    <w:rsid w:val="000404DB"/>
    <w:rsid w:val="00040572"/>
    <w:rsid w:val="000409B7"/>
    <w:rsid w:val="00040F5C"/>
    <w:rsid w:val="00040FE4"/>
    <w:rsid w:val="00041B9C"/>
    <w:rsid w:val="0004235D"/>
    <w:rsid w:val="00042E5F"/>
    <w:rsid w:val="0004349A"/>
    <w:rsid w:val="0004354F"/>
    <w:rsid w:val="00043AFC"/>
    <w:rsid w:val="0004444D"/>
    <w:rsid w:val="000446F2"/>
    <w:rsid w:val="000449ED"/>
    <w:rsid w:val="00044D61"/>
    <w:rsid w:val="00045735"/>
    <w:rsid w:val="000459A3"/>
    <w:rsid w:val="00045F87"/>
    <w:rsid w:val="0004629C"/>
    <w:rsid w:val="00046AE7"/>
    <w:rsid w:val="000472E7"/>
    <w:rsid w:val="00047423"/>
    <w:rsid w:val="0004779E"/>
    <w:rsid w:val="00050ED7"/>
    <w:rsid w:val="0005127A"/>
    <w:rsid w:val="00051D5C"/>
    <w:rsid w:val="00052647"/>
    <w:rsid w:val="0005266C"/>
    <w:rsid w:val="00052B5D"/>
    <w:rsid w:val="00052FC7"/>
    <w:rsid w:val="00054392"/>
    <w:rsid w:val="00054594"/>
    <w:rsid w:val="00054E95"/>
    <w:rsid w:val="00055407"/>
    <w:rsid w:val="00055A6F"/>
    <w:rsid w:val="00055D90"/>
    <w:rsid w:val="00056261"/>
    <w:rsid w:val="00056570"/>
    <w:rsid w:val="000565DC"/>
    <w:rsid w:val="0005706C"/>
    <w:rsid w:val="0005733A"/>
    <w:rsid w:val="000600B4"/>
    <w:rsid w:val="0006097D"/>
    <w:rsid w:val="0006163B"/>
    <w:rsid w:val="00061E22"/>
    <w:rsid w:val="00061EA7"/>
    <w:rsid w:val="00062050"/>
    <w:rsid w:val="000624BA"/>
    <w:rsid w:val="00062658"/>
    <w:rsid w:val="00062871"/>
    <w:rsid w:val="0006298E"/>
    <w:rsid w:val="00062A2D"/>
    <w:rsid w:val="00063793"/>
    <w:rsid w:val="00063906"/>
    <w:rsid w:val="000653BB"/>
    <w:rsid w:val="00065418"/>
    <w:rsid w:val="00065680"/>
    <w:rsid w:val="000656A9"/>
    <w:rsid w:val="0006580F"/>
    <w:rsid w:val="000659B3"/>
    <w:rsid w:val="00065CB0"/>
    <w:rsid w:val="000665C0"/>
    <w:rsid w:val="000665EF"/>
    <w:rsid w:val="00066957"/>
    <w:rsid w:val="00066B06"/>
    <w:rsid w:val="0006752C"/>
    <w:rsid w:val="00067A88"/>
    <w:rsid w:val="00067B72"/>
    <w:rsid w:val="000719E2"/>
    <w:rsid w:val="00071B59"/>
    <w:rsid w:val="00071D1E"/>
    <w:rsid w:val="00072987"/>
    <w:rsid w:val="00073010"/>
    <w:rsid w:val="00073122"/>
    <w:rsid w:val="0007323A"/>
    <w:rsid w:val="00073988"/>
    <w:rsid w:val="00074824"/>
    <w:rsid w:val="00074EBD"/>
    <w:rsid w:val="000750B3"/>
    <w:rsid w:val="0007531B"/>
    <w:rsid w:val="00075950"/>
    <w:rsid w:val="00075E47"/>
    <w:rsid w:val="00075E63"/>
    <w:rsid w:val="000761CF"/>
    <w:rsid w:val="0007786D"/>
    <w:rsid w:val="00080471"/>
    <w:rsid w:val="00080562"/>
    <w:rsid w:val="0008061D"/>
    <w:rsid w:val="00080755"/>
    <w:rsid w:val="000816E7"/>
    <w:rsid w:val="00082207"/>
    <w:rsid w:val="000824BA"/>
    <w:rsid w:val="0008264D"/>
    <w:rsid w:val="00083078"/>
    <w:rsid w:val="00083443"/>
    <w:rsid w:val="00083908"/>
    <w:rsid w:val="00083DB4"/>
    <w:rsid w:val="00083FC0"/>
    <w:rsid w:val="00084068"/>
    <w:rsid w:val="00084173"/>
    <w:rsid w:val="000842AD"/>
    <w:rsid w:val="000842BD"/>
    <w:rsid w:val="00084EF0"/>
    <w:rsid w:val="00085161"/>
    <w:rsid w:val="00085299"/>
    <w:rsid w:val="0008625B"/>
    <w:rsid w:val="00086920"/>
    <w:rsid w:val="00086C8E"/>
    <w:rsid w:val="00086CC7"/>
    <w:rsid w:val="000876FD"/>
    <w:rsid w:val="000917DB"/>
    <w:rsid w:val="000919E6"/>
    <w:rsid w:val="00091B5B"/>
    <w:rsid w:val="00092E2F"/>
    <w:rsid w:val="00092EDB"/>
    <w:rsid w:val="0009369B"/>
    <w:rsid w:val="0009503F"/>
    <w:rsid w:val="0009556B"/>
    <w:rsid w:val="00095776"/>
    <w:rsid w:val="00095E26"/>
    <w:rsid w:val="000966FD"/>
    <w:rsid w:val="0009679A"/>
    <w:rsid w:val="00096E8B"/>
    <w:rsid w:val="0009707B"/>
    <w:rsid w:val="000975B9"/>
    <w:rsid w:val="000975C1"/>
    <w:rsid w:val="00097A07"/>
    <w:rsid w:val="000A0077"/>
    <w:rsid w:val="000A015A"/>
    <w:rsid w:val="000A0232"/>
    <w:rsid w:val="000A0666"/>
    <w:rsid w:val="000A0EA4"/>
    <w:rsid w:val="000A10C0"/>
    <w:rsid w:val="000A1593"/>
    <w:rsid w:val="000A16C9"/>
    <w:rsid w:val="000A1A3E"/>
    <w:rsid w:val="000A1CF3"/>
    <w:rsid w:val="000A2555"/>
    <w:rsid w:val="000A2F3D"/>
    <w:rsid w:val="000A302F"/>
    <w:rsid w:val="000A3293"/>
    <w:rsid w:val="000A3C34"/>
    <w:rsid w:val="000A4401"/>
    <w:rsid w:val="000A4A14"/>
    <w:rsid w:val="000A4BA8"/>
    <w:rsid w:val="000A4CDB"/>
    <w:rsid w:val="000A4F50"/>
    <w:rsid w:val="000A54F9"/>
    <w:rsid w:val="000A5B07"/>
    <w:rsid w:val="000A5B83"/>
    <w:rsid w:val="000A5C42"/>
    <w:rsid w:val="000A5C8F"/>
    <w:rsid w:val="000A62DA"/>
    <w:rsid w:val="000A62F6"/>
    <w:rsid w:val="000A6700"/>
    <w:rsid w:val="000A68E8"/>
    <w:rsid w:val="000A7B9D"/>
    <w:rsid w:val="000A7CC9"/>
    <w:rsid w:val="000B0D57"/>
    <w:rsid w:val="000B0D6A"/>
    <w:rsid w:val="000B0EAA"/>
    <w:rsid w:val="000B10DA"/>
    <w:rsid w:val="000B1699"/>
    <w:rsid w:val="000B1AAF"/>
    <w:rsid w:val="000B25C5"/>
    <w:rsid w:val="000B2C21"/>
    <w:rsid w:val="000B3185"/>
    <w:rsid w:val="000B45BC"/>
    <w:rsid w:val="000B46EB"/>
    <w:rsid w:val="000B47F7"/>
    <w:rsid w:val="000B53EE"/>
    <w:rsid w:val="000B56D3"/>
    <w:rsid w:val="000B5821"/>
    <w:rsid w:val="000B5925"/>
    <w:rsid w:val="000B5CB3"/>
    <w:rsid w:val="000B5FC4"/>
    <w:rsid w:val="000B6007"/>
    <w:rsid w:val="000B60A0"/>
    <w:rsid w:val="000B6298"/>
    <w:rsid w:val="000B6555"/>
    <w:rsid w:val="000B6827"/>
    <w:rsid w:val="000B690B"/>
    <w:rsid w:val="000B6DF0"/>
    <w:rsid w:val="000B72BB"/>
    <w:rsid w:val="000B7776"/>
    <w:rsid w:val="000B7A79"/>
    <w:rsid w:val="000C1613"/>
    <w:rsid w:val="000C19BC"/>
    <w:rsid w:val="000C1E9C"/>
    <w:rsid w:val="000C22D7"/>
    <w:rsid w:val="000C3084"/>
    <w:rsid w:val="000C331D"/>
    <w:rsid w:val="000C3368"/>
    <w:rsid w:val="000C405D"/>
    <w:rsid w:val="000C46FD"/>
    <w:rsid w:val="000C4C46"/>
    <w:rsid w:val="000C4D47"/>
    <w:rsid w:val="000C5BFE"/>
    <w:rsid w:val="000C5C50"/>
    <w:rsid w:val="000C687E"/>
    <w:rsid w:val="000C7C41"/>
    <w:rsid w:val="000D0357"/>
    <w:rsid w:val="000D07D1"/>
    <w:rsid w:val="000D1E92"/>
    <w:rsid w:val="000D2241"/>
    <w:rsid w:val="000D2A2D"/>
    <w:rsid w:val="000D37F3"/>
    <w:rsid w:val="000D3ACB"/>
    <w:rsid w:val="000D3AE5"/>
    <w:rsid w:val="000D3BB2"/>
    <w:rsid w:val="000D44B6"/>
    <w:rsid w:val="000D45E4"/>
    <w:rsid w:val="000D54AA"/>
    <w:rsid w:val="000D5FBC"/>
    <w:rsid w:val="000D6014"/>
    <w:rsid w:val="000D6280"/>
    <w:rsid w:val="000D6596"/>
    <w:rsid w:val="000D6668"/>
    <w:rsid w:val="000D6808"/>
    <w:rsid w:val="000D6D57"/>
    <w:rsid w:val="000D71FB"/>
    <w:rsid w:val="000D72F2"/>
    <w:rsid w:val="000D7353"/>
    <w:rsid w:val="000D7862"/>
    <w:rsid w:val="000D7969"/>
    <w:rsid w:val="000D79DB"/>
    <w:rsid w:val="000D7C8A"/>
    <w:rsid w:val="000E07F4"/>
    <w:rsid w:val="000E1418"/>
    <w:rsid w:val="000E1F9E"/>
    <w:rsid w:val="000E2BBD"/>
    <w:rsid w:val="000E2E05"/>
    <w:rsid w:val="000E2F52"/>
    <w:rsid w:val="000E3D5B"/>
    <w:rsid w:val="000E400C"/>
    <w:rsid w:val="000E48F1"/>
    <w:rsid w:val="000E49C1"/>
    <w:rsid w:val="000E4DD0"/>
    <w:rsid w:val="000E50AB"/>
    <w:rsid w:val="000E50B8"/>
    <w:rsid w:val="000E5291"/>
    <w:rsid w:val="000E5407"/>
    <w:rsid w:val="000E5A50"/>
    <w:rsid w:val="000E5CAC"/>
    <w:rsid w:val="000E61E9"/>
    <w:rsid w:val="000E6D66"/>
    <w:rsid w:val="000E703C"/>
    <w:rsid w:val="000E70DF"/>
    <w:rsid w:val="000E7FA3"/>
    <w:rsid w:val="000F1210"/>
    <w:rsid w:val="000F222C"/>
    <w:rsid w:val="000F248D"/>
    <w:rsid w:val="000F24A7"/>
    <w:rsid w:val="000F2629"/>
    <w:rsid w:val="000F2A48"/>
    <w:rsid w:val="000F3AE2"/>
    <w:rsid w:val="000F4067"/>
    <w:rsid w:val="000F4265"/>
    <w:rsid w:val="000F4681"/>
    <w:rsid w:val="000F4AFE"/>
    <w:rsid w:val="000F5355"/>
    <w:rsid w:val="000F5B0F"/>
    <w:rsid w:val="000F6044"/>
    <w:rsid w:val="000F606C"/>
    <w:rsid w:val="000F656F"/>
    <w:rsid w:val="000F66A9"/>
    <w:rsid w:val="000F6758"/>
    <w:rsid w:val="000F782B"/>
    <w:rsid w:val="00100012"/>
    <w:rsid w:val="00100EC8"/>
    <w:rsid w:val="00101048"/>
    <w:rsid w:val="001022A1"/>
    <w:rsid w:val="00102A16"/>
    <w:rsid w:val="00102EEE"/>
    <w:rsid w:val="00102FAB"/>
    <w:rsid w:val="00103241"/>
    <w:rsid w:val="00103462"/>
    <w:rsid w:val="00103628"/>
    <w:rsid w:val="00103CCE"/>
    <w:rsid w:val="00104069"/>
    <w:rsid w:val="001048F7"/>
    <w:rsid w:val="00105A73"/>
    <w:rsid w:val="00105BA2"/>
    <w:rsid w:val="00105C06"/>
    <w:rsid w:val="00106262"/>
    <w:rsid w:val="0010695F"/>
    <w:rsid w:val="00107391"/>
    <w:rsid w:val="0010741E"/>
    <w:rsid w:val="0010743A"/>
    <w:rsid w:val="00107AD7"/>
    <w:rsid w:val="00107B82"/>
    <w:rsid w:val="00107CF1"/>
    <w:rsid w:val="0011028C"/>
    <w:rsid w:val="00110539"/>
    <w:rsid w:val="00110596"/>
    <w:rsid w:val="0011078B"/>
    <w:rsid w:val="00110BD9"/>
    <w:rsid w:val="00111361"/>
    <w:rsid w:val="00112063"/>
    <w:rsid w:val="00112453"/>
    <w:rsid w:val="001127C2"/>
    <w:rsid w:val="00112850"/>
    <w:rsid w:val="00112D7D"/>
    <w:rsid w:val="0011311B"/>
    <w:rsid w:val="001131F7"/>
    <w:rsid w:val="001133CE"/>
    <w:rsid w:val="0011387B"/>
    <w:rsid w:val="00113F17"/>
    <w:rsid w:val="00114270"/>
    <w:rsid w:val="00114526"/>
    <w:rsid w:val="00114615"/>
    <w:rsid w:val="0011479E"/>
    <w:rsid w:val="00114C5D"/>
    <w:rsid w:val="00115AD2"/>
    <w:rsid w:val="00116001"/>
    <w:rsid w:val="001161D7"/>
    <w:rsid w:val="001165EE"/>
    <w:rsid w:val="001166F2"/>
    <w:rsid w:val="00116B1C"/>
    <w:rsid w:val="00117235"/>
    <w:rsid w:val="00117377"/>
    <w:rsid w:val="001177F7"/>
    <w:rsid w:val="0012002D"/>
    <w:rsid w:val="00120F68"/>
    <w:rsid w:val="00121D75"/>
    <w:rsid w:val="00121DA5"/>
    <w:rsid w:val="0012202E"/>
    <w:rsid w:val="001225A1"/>
    <w:rsid w:val="00122859"/>
    <w:rsid w:val="001228E1"/>
    <w:rsid w:val="00122BF5"/>
    <w:rsid w:val="00122BFC"/>
    <w:rsid w:val="001247E4"/>
    <w:rsid w:val="00124DC0"/>
    <w:rsid w:val="0012514D"/>
    <w:rsid w:val="001254FE"/>
    <w:rsid w:val="00125509"/>
    <w:rsid w:val="001255D4"/>
    <w:rsid w:val="001255D7"/>
    <w:rsid w:val="00125FF0"/>
    <w:rsid w:val="00126004"/>
    <w:rsid w:val="00126777"/>
    <w:rsid w:val="00126B7E"/>
    <w:rsid w:val="00126FE1"/>
    <w:rsid w:val="001271AF"/>
    <w:rsid w:val="00127931"/>
    <w:rsid w:val="00127D07"/>
    <w:rsid w:val="00127F43"/>
    <w:rsid w:val="00130111"/>
    <w:rsid w:val="00130E3D"/>
    <w:rsid w:val="00130EFE"/>
    <w:rsid w:val="001311F9"/>
    <w:rsid w:val="001318DB"/>
    <w:rsid w:val="00132863"/>
    <w:rsid w:val="00132D77"/>
    <w:rsid w:val="00132E27"/>
    <w:rsid w:val="00134376"/>
    <w:rsid w:val="00134389"/>
    <w:rsid w:val="001348D2"/>
    <w:rsid w:val="00134DE7"/>
    <w:rsid w:val="001351EC"/>
    <w:rsid w:val="00135492"/>
    <w:rsid w:val="001357BE"/>
    <w:rsid w:val="00136C44"/>
    <w:rsid w:val="0013734F"/>
    <w:rsid w:val="001378D0"/>
    <w:rsid w:val="0013799C"/>
    <w:rsid w:val="00140C1D"/>
    <w:rsid w:val="00142266"/>
    <w:rsid w:val="001426BE"/>
    <w:rsid w:val="00142A14"/>
    <w:rsid w:val="00142CF9"/>
    <w:rsid w:val="001432E5"/>
    <w:rsid w:val="001433DE"/>
    <w:rsid w:val="0014358C"/>
    <w:rsid w:val="00144670"/>
    <w:rsid w:val="00144CF1"/>
    <w:rsid w:val="00144F96"/>
    <w:rsid w:val="00145631"/>
    <w:rsid w:val="00145881"/>
    <w:rsid w:val="00145A89"/>
    <w:rsid w:val="00145DF9"/>
    <w:rsid w:val="001460D9"/>
    <w:rsid w:val="00146AD1"/>
    <w:rsid w:val="001473A7"/>
    <w:rsid w:val="00147749"/>
    <w:rsid w:val="00147F92"/>
    <w:rsid w:val="001503B5"/>
    <w:rsid w:val="00150C33"/>
    <w:rsid w:val="00150CFA"/>
    <w:rsid w:val="00150E1B"/>
    <w:rsid w:val="00151817"/>
    <w:rsid w:val="00151C2F"/>
    <w:rsid w:val="00152182"/>
    <w:rsid w:val="001525F0"/>
    <w:rsid w:val="00152894"/>
    <w:rsid w:val="00153271"/>
    <w:rsid w:val="001533DD"/>
    <w:rsid w:val="001546C9"/>
    <w:rsid w:val="0015492C"/>
    <w:rsid w:val="001554C7"/>
    <w:rsid w:val="00155560"/>
    <w:rsid w:val="00155A05"/>
    <w:rsid w:val="00156DBB"/>
    <w:rsid w:val="00156DF1"/>
    <w:rsid w:val="00156E4F"/>
    <w:rsid w:val="00157176"/>
    <w:rsid w:val="001571A4"/>
    <w:rsid w:val="001575E4"/>
    <w:rsid w:val="001608C9"/>
    <w:rsid w:val="00161C63"/>
    <w:rsid w:val="001626A9"/>
    <w:rsid w:val="0016280E"/>
    <w:rsid w:val="00162D5B"/>
    <w:rsid w:val="00162D68"/>
    <w:rsid w:val="001631F1"/>
    <w:rsid w:val="00163747"/>
    <w:rsid w:val="001642CC"/>
    <w:rsid w:val="00164930"/>
    <w:rsid w:val="00164B71"/>
    <w:rsid w:val="0016564F"/>
    <w:rsid w:val="00166034"/>
    <w:rsid w:val="0016635A"/>
    <w:rsid w:val="00166BAD"/>
    <w:rsid w:val="00166C5F"/>
    <w:rsid w:val="00167004"/>
    <w:rsid w:val="00167163"/>
    <w:rsid w:val="00167393"/>
    <w:rsid w:val="0016749B"/>
    <w:rsid w:val="00167A11"/>
    <w:rsid w:val="00167C06"/>
    <w:rsid w:val="00170269"/>
    <w:rsid w:val="0017031F"/>
    <w:rsid w:val="001709B7"/>
    <w:rsid w:val="00170B0C"/>
    <w:rsid w:val="00170E66"/>
    <w:rsid w:val="00171000"/>
    <w:rsid w:val="00171046"/>
    <w:rsid w:val="00171BDF"/>
    <w:rsid w:val="0017248D"/>
    <w:rsid w:val="00172BAB"/>
    <w:rsid w:val="00173D82"/>
    <w:rsid w:val="001754EF"/>
    <w:rsid w:val="001757B5"/>
    <w:rsid w:val="00176328"/>
    <w:rsid w:val="00176757"/>
    <w:rsid w:val="00177337"/>
    <w:rsid w:val="00177747"/>
    <w:rsid w:val="00177EC6"/>
    <w:rsid w:val="0018029B"/>
    <w:rsid w:val="00180E42"/>
    <w:rsid w:val="00181EF3"/>
    <w:rsid w:val="001821B4"/>
    <w:rsid w:val="001825D6"/>
    <w:rsid w:val="00182A98"/>
    <w:rsid w:val="00182D54"/>
    <w:rsid w:val="001831CA"/>
    <w:rsid w:val="00183D44"/>
    <w:rsid w:val="001845D8"/>
    <w:rsid w:val="00186005"/>
    <w:rsid w:val="0018623C"/>
    <w:rsid w:val="00186A01"/>
    <w:rsid w:val="00186E19"/>
    <w:rsid w:val="001870EE"/>
    <w:rsid w:val="0018788F"/>
    <w:rsid w:val="00187BD7"/>
    <w:rsid w:val="00187CFF"/>
    <w:rsid w:val="00190005"/>
    <w:rsid w:val="001905D6"/>
    <w:rsid w:val="00190A09"/>
    <w:rsid w:val="00190F36"/>
    <w:rsid w:val="001915D0"/>
    <w:rsid w:val="0019162F"/>
    <w:rsid w:val="0019173C"/>
    <w:rsid w:val="00191A9A"/>
    <w:rsid w:val="00191C34"/>
    <w:rsid w:val="00191C86"/>
    <w:rsid w:val="00191F36"/>
    <w:rsid w:val="001921D6"/>
    <w:rsid w:val="001922D3"/>
    <w:rsid w:val="001929C1"/>
    <w:rsid w:val="00193780"/>
    <w:rsid w:val="00194434"/>
    <w:rsid w:val="0019446D"/>
    <w:rsid w:val="00194576"/>
    <w:rsid w:val="001945CB"/>
    <w:rsid w:val="00194967"/>
    <w:rsid w:val="00195462"/>
    <w:rsid w:val="0019588A"/>
    <w:rsid w:val="001959BE"/>
    <w:rsid w:val="001965C6"/>
    <w:rsid w:val="001A007B"/>
    <w:rsid w:val="001A0201"/>
    <w:rsid w:val="001A03C8"/>
    <w:rsid w:val="001A07A1"/>
    <w:rsid w:val="001A0C8D"/>
    <w:rsid w:val="001A137E"/>
    <w:rsid w:val="001A162F"/>
    <w:rsid w:val="001A1658"/>
    <w:rsid w:val="001A1958"/>
    <w:rsid w:val="001A2090"/>
    <w:rsid w:val="001A247D"/>
    <w:rsid w:val="001A289E"/>
    <w:rsid w:val="001A2C60"/>
    <w:rsid w:val="001A3260"/>
    <w:rsid w:val="001A3352"/>
    <w:rsid w:val="001A35E9"/>
    <w:rsid w:val="001A41D3"/>
    <w:rsid w:val="001A438B"/>
    <w:rsid w:val="001A4977"/>
    <w:rsid w:val="001A4D2E"/>
    <w:rsid w:val="001A4DA3"/>
    <w:rsid w:val="001A5145"/>
    <w:rsid w:val="001A5222"/>
    <w:rsid w:val="001A585C"/>
    <w:rsid w:val="001A5B75"/>
    <w:rsid w:val="001A648C"/>
    <w:rsid w:val="001A6586"/>
    <w:rsid w:val="001A6F55"/>
    <w:rsid w:val="001A77C8"/>
    <w:rsid w:val="001A7FCA"/>
    <w:rsid w:val="001B01A0"/>
    <w:rsid w:val="001B01CB"/>
    <w:rsid w:val="001B0451"/>
    <w:rsid w:val="001B0A6C"/>
    <w:rsid w:val="001B0B33"/>
    <w:rsid w:val="001B0C6A"/>
    <w:rsid w:val="001B146F"/>
    <w:rsid w:val="001B2531"/>
    <w:rsid w:val="001B2E29"/>
    <w:rsid w:val="001B3386"/>
    <w:rsid w:val="001B3425"/>
    <w:rsid w:val="001B4F6F"/>
    <w:rsid w:val="001B5860"/>
    <w:rsid w:val="001B632A"/>
    <w:rsid w:val="001B67EF"/>
    <w:rsid w:val="001B6861"/>
    <w:rsid w:val="001B6BC1"/>
    <w:rsid w:val="001B6BEE"/>
    <w:rsid w:val="001B6C34"/>
    <w:rsid w:val="001B6ED1"/>
    <w:rsid w:val="001B7397"/>
    <w:rsid w:val="001B7F79"/>
    <w:rsid w:val="001C0638"/>
    <w:rsid w:val="001C08D8"/>
    <w:rsid w:val="001C0C7E"/>
    <w:rsid w:val="001C13A8"/>
    <w:rsid w:val="001C1420"/>
    <w:rsid w:val="001C1699"/>
    <w:rsid w:val="001C2117"/>
    <w:rsid w:val="001C22F3"/>
    <w:rsid w:val="001C23ED"/>
    <w:rsid w:val="001C3242"/>
    <w:rsid w:val="001C4D05"/>
    <w:rsid w:val="001C5060"/>
    <w:rsid w:val="001C680D"/>
    <w:rsid w:val="001C686A"/>
    <w:rsid w:val="001C6895"/>
    <w:rsid w:val="001C6AE4"/>
    <w:rsid w:val="001C6FEC"/>
    <w:rsid w:val="001C7048"/>
    <w:rsid w:val="001C7899"/>
    <w:rsid w:val="001C7FB1"/>
    <w:rsid w:val="001D034B"/>
    <w:rsid w:val="001D0870"/>
    <w:rsid w:val="001D0AB6"/>
    <w:rsid w:val="001D0C15"/>
    <w:rsid w:val="001D0F9A"/>
    <w:rsid w:val="001D1011"/>
    <w:rsid w:val="001D1191"/>
    <w:rsid w:val="001D1BA3"/>
    <w:rsid w:val="001D2C89"/>
    <w:rsid w:val="001D2D28"/>
    <w:rsid w:val="001D4172"/>
    <w:rsid w:val="001D466C"/>
    <w:rsid w:val="001D4A02"/>
    <w:rsid w:val="001D525A"/>
    <w:rsid w:val="001D54C0"/>
    <w:rsid w:val="001D5578"/>
    <w:rsid w:val="001D59DF"/>
    <w:rsid w:val="001D5B85"/>
    <w:rsid w:val="001D5C82"/>
    <w:rsid w:val="001D624C"/>
    <w:rsid w:val="001D63D7"/>
    <w:rsid w:val="001D647D"/>
    <w:rsid w:val="001D6621"/>
    <w:rsid w:val="001D680E"/>
    <w:rsid w:val="001D6B8B"/>
    <w:rsid w:val="001D707D"/>
    <w:rsid w:val="001D710A"/>
    <w:rsid w:val="001D75FE"/>
    <w:rsid w:val="001D77F7"/>
    <w:rsid w:val="001D7B65"/>
    <w:rsid w:val="001E02F4"/>
    <w:rsid w:val="001E1280"/>
    <w:rsid w:val="001E14DB"/>
    <w:rsid w:val="001E1731"/>
    <w:rsid w:val="001E1856"/>
    <w:rsid w:val="001E1B70"/>
    <w:rsid w:val="001E1D1C"/>
    <w:rsid w:val="001E2CF2"/>
    <w:rsid w:val="001E2F44"/>
    <w:rsid w:val="001E3B28"/>
    <w:rsid w:val="001E3DF3"/>
    <w:rsid w:val="001E44A5"/>
    <w:rsid w:val="001E46EC"/>
    <w:rsid w:val="001E5951"/>
    <w:rsid w:val="001E5B72"/>
    <w:rsid w:val="001E676A"/>
    <w:rsid w:val="001E688E"/>
    <w:rsid w:val="001E690F"/>
    <w:rsid w:val="001E6F1C"/>
    <w:rsid w:val="001E71D6"/>
    <w:rsid w:val="001E7693"/>
    <w:rsid w:val="001E7965"/>
    <w:rsid w:val="001E7AF0"/>
    <w:rsid w:val="001E7E4E"/>
    <w:rsid w:val="001E7EFB"/>
    <w:rsid w:val="001F0A94"/>
    <w:rsid w:val="001F0BD6"/>
    <w:rsid w:val="001F131B"/>
    <w:rsid w:val="001F13D2"/>
    <w:rsid w:val="001F1542"/>
    <w:rsid w:val="001F19E1"/>
    <w:rsid w:val="001F1E50"/>
    <w:rsid w:val="001F1EEA"/>
    <w:rsid w:val="001F3E42"/>
    <w:rsid w:val="001F475E"/>
    <w:rsid w:val="001F4837"/>
    <w:rsid w:val="001F52BD"/>
    <w:rsid w:val="001F54D1"/>
    <w:rsid w:val="001F5726"/>
    <w:rsid w:val="001F5804"/>
    <w:rsid w:val="001F5895"/>
    <w:rsid w:val="001F5AAF"/>
    <w:rsid w:val="001F661E"/>
    <w:rsid w:val="001F6F0A"/>
    <w:rsid w:val="001F7A0C"/>
    <w:rsid w:val="001F7DA8"/>
    <w:rsid w:val="002014E7"/>
    <w:rsid w:val="002024CD"/>
    <w:rsid w:val="00204064"/>
    <w:rsid w:val="00204590"/>
    <w:rsid w:val="002049C9"/>
    <w:rsid w:val="00204AB4"/>
    <w:rsid w:val="00204B3B"/>
    <w:rsid w:val="0020514D"/>
    <w:rsid w:val="002053EF"/>
    <w:rsid w:val="0020559A"/>
    <w:rsid w:val="002057C5"/>
    <w:rsid w:val="0020588B"/>
    <w:rsid w:val="00205989"/>
    <w:rsid w:val="0020598D"/>
    <w:rsid w:val="00205F07"/>
    <w:rsid w:val="00206BC6"/>
    <w:rsid w:val="00210E13"/>
    <w:rsid w:val="0021147C"/>
    <w:rsid w:val="002114CB"/>
    <w:rsid w:val="00211787"/>
    <w:rsid w:val="00211D1E"/>
    <w:rsid w:val="002129ED"/>
    <w:rsid w:val="0021321A"/>
    <w:rsid w:val="00213822"/>
    <w:rsid w:val="0021384A"/>
    <w:rsid w:val="002143DC"/>
    <w:rsid w:val="00215065"/>
    <w:rsid w:val="002150C5"/>
    <w:rsid w:val="0021577F"/>
    <w:rsid w:val="00215A4E"/>
    <w:rsid w:val="00215D85"/>
    <w:rsid w:val="002165D1"/>
    <w:rsid w:val="00216646"/>
    <w:rsid w:val="00216F4C"/>
    <w:rsid w:val="002172AF"/>
    <w:rsid w:val="00217A3B"/>
    <w:rsid w:val="0022040E"/>
    <w:rsid w:val="002216C0"/>
    <w:rsid w:val="0022192A"/>
    <w:rsid w:val="00221E24"/>
    <w:rsid w:val="0022221C"/>
    <w:rsid w:val="00222391"/>
    <w:rsid w:val="0022252F"/>
    <w:rsid w:val="00223A67"/>
    <w:rsid w:val="00223C4B"/>
    <w:rsid w:val="002246DE"/>
    <w:rsid w:val="00224A4A"/>
    <w:rsid w:val="00225253"/>
    <w:rsid w:val="00225801"/>
    <w:rsid w:val="00225A2A"/>
    <w:rsid w:val="00225BF1"/>
    <w:rsid w:val="002260D0"/>
    <w:rsid w:val="00226121"/>
    <w:rsid w:val="00226238"/>
    <w:rsid w:val="0022658C"/>
    <w:rsid w:val="00227149"/>
    <w:rsid w:val="002272B0"/>
    <w:rsid w:val="002273C9"/>
    <w:rsid w:val="002275BA"/>
    <w:rsid w:val="002276B0"/>
    <w:rsid w:val="002276C1"/>
    <w:rsid w:val="00227C8E"/>
    <w:rsid w:val="00227E66"/>
    <w:rsid w:val="002303A1"/>
    <w:rsid w:val="00230A85"/>
    <w:rsid w:val="00230E29"/>
    <w:rsid w:val="00231A5F"/>
    <w:rsid w:val="00231AB3"/>
    <w:rsid w:val="00231FA2"/>
    <w:rsid w:val="002320C4"/>
    <w:rsid w:val="002327FB"/>
    <w:rsid w:val="00232D5E"/>
    <w:rsid w:val="00232E71"/>
    <w:rsid w:val="002331EA"/>
    <w:rsid w:val="00233375"/>
    <w:rsid w:val="00234498"/>
    <w:rsid w:val="00234900"/>
    <w:rsid w:val="00234E5B"/>
    <w:rsid w:val="00234F55"/>
    <w:rsid w:val="00235005"/>
    <w:rsid w:val="002358A3"/>
    <w:rsid w:val="00236282"/>
    <w:rsid w:val="00236358"/>
    <w:rsid w:val="0023662B"/>
    <w:rsid w:val="00236C7C"/>
    <w:rsid w:val="00236F5D"/>
    <w:rsid w:val="00237569"/>
    <w:rsid w:val="00240081"/>
    <w:rsid w:val="00240673"/>
    <w:rsid w:val="002407B8"/>
    <w:rsid w:val="00240FB7"/>
    <w:rsid w:val="00240FC1"/>
    <w:rsid w:val="0024182F"/>
    <w:rsid w:val="00241ACE"/>
    <w:rsid w:val="00241E3C"/>
    <w:rsid w:val="002422EA"/>
    <w:rsid w:val="00242399"/>
    <w:rsid w:val="00242A09"/>
    <w:rsid w:val="00242B53"/>
    <w:rsid w:val="00243D49"/>
    <w:rsid w:val="00243F95"/>
    <w:rsid w:val="00244AD2"/>
    <w:rsid w:val="00244DC8"/>
    <w:rsid w:val="00244E4A"/>
    <w:rsid w:val="00245CCA"/>
    <w:rsid w:val="00245DA0"/>
    <w:rsid w:val="002462AA"/>
    <w:rsid w:val="00246D3E"/>
    <w:rsid w:val="00247095"/>
    <w:rsid w:val="0024749D"/>
    <w:rsid w:val="00247823"/>
    <w:rsid w:val="00251339"/>
    <w:rsid w:val="002515FF"/>
    <w:rsid w:val="00251A10"/>
    <w:rsid w:val="00252986"/>
    <w:rsid w:val="00252C1B"/>
    <w:rsid w:val="00253437"/>
    <w:rsid w:val="0025368B"/>
    <w:rsid w:val="00253A2B"/>
    <w:rsid w:val="00253ECB"/>
    <w:rsid w:val="0025480E"/>
    <w:rsid w:val="00254851"/>
    <w:rsid w:val="002556EF"/>
    <w:rsid w:val="002558AE"/>
    <w:rsid w:val="00255B79"/>
    <w:rsid w:val="00256A35"/>
    <w:rsid w:val="00256B5D"/>
    <w:rsid w:val="00256FDD"/>
    <w:rsid w:val="00257232"/>
    <w:rsid w:val="00257418"/>
    <w:rsid w:val="00257A92"/>
    <w:rsid w:val="00260B04"/>
    <w:rsid w:val="00260D3E"/>
    <w:rsid w:val="00261727"/>
    <w:rsid w:val="00261805"/>
    <w:rsid w:val="00261829"/>
    <w:rsid w:val="00261865"/>
    <w:rsid w:val="00261898"/>
    <w:rsid w:val="00261E47"/>
    <w:rsid w:val="00261F6F"/>
    <w:rsid w:val="00261FE4"/>
    <w:rsid w:val="00262595"/>
    <w:rsid w:val="00263048"/>
    <w:rsid w:val="00263211"/>
    <w:rsid w:val="0026399D"/>
    <w:rsid w:val="00263A7C"/>
    <w:rsid w:val="00263E06"/>
    <w:rsid w:val="0026405F"/>
    <w:rsid w:val="002647C7"/>
    <w:rsid w:val="00264812"/>
    <w:rsid w:val="00264E32"/>
    <w:rsid w:val="0026539E"/>
    <w:rsid w:val="00265EAF"/>
    <w:rsid w:val="0026601B"/>
    <w:rsid w:val="00266485"/>
    <w:rsid w:val="00266A09"/>
    <w:rsid w:val="002671E9"/>
    <w:rsid w:val="00267401"/>
    <w:rsid w:val="00267750"/>
    <w:rsid w:val="0026791B"/>
    <w:rsid w:val="00267D88"/>
    <w:rsid w:val="00267DB7"/>
    <w:rsid w:val="00267E49"/>
    <w:rsid w:val="00267E69"/>
    <w:rsid w:val="00270E1B"/>
    <w:rsid w:val="002713E6"/>
    <w:rsid w:val="0027151C"/>
    <w:rsid w:val="002715AB"/>
    <w:rsid w:val="0027223A"/>
    <w:rsid w:val="00272324"/>
    <w:rsid w:val="00272423"/>
    <w:rsid w:val="002728DA"/>
    <w:rsid w:val="00272BA4"/>
    <w:rsid w:val="00273255"/>
    <w:rsid w:val="002744D8"/>
    <w:rsid w:val="00274584"/>
    <w:rsid w:val="00274EE5"/>
    <w:rsid w:val="00275786"/>
    <w:rsid w:val="00275B90"/>
    <w:rsid w:val="00275CF5"/>
    <w:rsid w:val="00276F93"/>
    <w:rsid w:val="00277494"/>
    <w:rsid w:val="002777B8"/>
    <w:rsid w:val="00277D22"/>
    <w:rsid w:val="00277FE0"/>
    <w:rsid w:val="00280B54"/>
    <w:rsid w:val="00280C50"/>
    <w:rsid w:val="00280FBC"/>
    <w:rsid w:val="00281A9C"/>
    <w:rsid w:val="0028341D"/>
    <w:rsid w:val="00283698"/>
    <w:rsid w:val="00285F56"/>
    <w:rsid w:val="0028659A"/>
    <w:rsid w:val="002867DA"/>
    <w:rsid w:val="00286CE3"/>
    <w:rsid w:val="00287A18"/>
    <w:rsid w:val="00290006"/>
    <w:rsid w:val="002901ED"/>
    <w:rsid w:val="0029042A"/>
    <w:rsid w:val="002904DD"/>
    <w:rsid w:val="00290B6C"/>
    <w:rsid w:val="00290EF5"/>
    <w:rsid w:val="002912D9"/>
    <w:rsid w:val="0029226A"/>
    <w:rsid w:val="002929B9"/>
    <w:rsid w:val="002933A0"/>
    <w:rsid w:val="00293894"/>
    <w:rsid w:val="00293F5F"/>
    <w:rsid w:val="00293F8C"/>
    <w:rsid w:val="00294169"/>
    <w:rsid w:val="00294310"/>
    <w:rsid w:val="0029441D"/>
    <w:rsid w:val="00294770"/>
    <w:rsid w:val="00294965"/>
    <w:rsid w:val="00294DE1"/>
    <w:rsid w:val="00294E39"/>
    <w:rsid w:val="002955F7"/>
    <w:rsid w:val="00295636"/>
    <w:rsid w:val="002956BC"/>
    <w:rsid w:val="00295FD3"/>
    <w:rsid w:val="00296271"/>
    <w:rsid w:val="00296AC7"/>
    <w:rsid w:val="002975B5"/>
    <w:rsid w:val="00297FEB"/>
    <w:rsid w:val="002A0DC9"/>
    <w:rsid w:val="002A13AA"/>
    <w:rsid w:val="002A21E5"/>
    <w:rsid w:val="002A22F5"/>
    <w:rsid w:val="002A30C4"/>
    <w:rsid w:val="002A335D"/>
    <w:rsid w:val="002A3644"/>
    <w:rsid w:val="002A4C71"/>
    <w:rsid w:val="002A4C8C"/>
    <w:rsid w:val="002A4E75"/>
    <w:rsid w:val="002A59E3"/>
    <w:rsid w:val="002A59F8"/>
    <w:rsid w:val="002A5CC4"/>
    <w:rsid w:val="002A601A"/>
    <w:rsid w:val="002A60C5"/>
    <w:rsid w:val="002A6DA3"/>
    <w:rsid w:val="002A748E"/>
    <w:rsid w:val="002A7818"/>
    <w:rsid w:val="002A7892"/>
    <w:rsid w:val="002A7BDC"/>
    <w:rsid w:val="002A7D54"/>
    <w:rsid w:val="002A7D7F"/>
    <w:rsid w:val="002B0140"/>
    <w:rsid w:val="002B0323"/>
    <w:rsid w:val="002B067B"/>
    <w:rsid w:val="002B1475"/>
    <w:rsid w:val="002B150C"/>
    <w:rsid w:val="002B1F52"/>
    <w:rsid w:val="002B3479"/>
    <w:rsid w:val="002B3F7B"/>
    <w:rsid w:val="002B4795"/>
    <w:rsid w:val="002B55C6"/>
    <w:rsid w:val="002B5BF6"/>
    <w:rsid w:val="002B66F6"/>
    <w:rsid w:val="002B6830"/>
    <w:rsid w:val="002B69DD"/>
    <w:rsid w:val="002B6C95"/>
    <w:rsid w:val="002C01EE"/>
    <w:rsid w:val="002C0570"/>
    <w:rsid w:val="002C085C"/>
    <w:rsid w:val="002C0940"/>
    <w:rsid w:val="002C0AA7"/>
    <w:rsid w:val="002C1015"/>
    <w:rsid w:val="002C1099"/>
    <w:rsid w:val="002C1898"/>
    <w:rsid w:val="002C1A82"/>
    <w:rsid w:val="002C2024"/>
    <w:rsid w:val="002C2B1C"/>
    <w:rsid w:val="002C2D8F"/>
    <w:rsid w:val="002C2F60"/>
    <w:rsid w:val="002C31C1"/>
    <w:rsid w:val="002C3596"/>
    <w:rsid w:val="002C41D4"/>
    <w:rsid w:val="002C495D"/>
    <w:rsid w:val="002C4B63"/>
    <w:rsid w:val="002C4B7B"/>
    <w:rsid w:val="002C4E58"/>
    <w:rsid w:val="002C54AA"/>
    <w:rsid w:val="002C5C82"/>
    <w:rsid w:val="002C6155"/>
    <w:rsid w:val="002C6B1F"/>
    <w:rsid w:val="002C6CA7"/>
    <w:rsid w:val="002C6FB3"/>
    <w:rsid w:val="002C74FF"/>
    <w:rsid w:val="002C7E9E"/>
    <w:rsid w:val="002D0097"/>
    <w:rsid w:val="002D10FF"/>
    <w:rsid w:val="002D11CF"/>
    <w:rsid w:val="002D1B2D"/>
    <w:rsid w:val="002D26EF"/>
    <w:rsid w:val="002D3243"/>
    <w:rsid w:val="002D3B92"/>
    <w:rsid w:val="002D4090"/>
    <w:rsid w:val="002D420D"/>
    <w:rsid w:val="002D43D1"/>
    <w:rsid w:val="002D4AAF"/>
    <w:rsid w:val="002D533C"/>
    <w:rsid w:val="002D57A3"/>
    <w:rsid w:val="002D68C8"/>
    <w:rsid w:val="002D6AB4"/>
    <w:rsid w:val="002D731C"/>
    <w:rsid w:val="002D74FC"/>
    <w:rsid w:val="002D7509"/>
    <w:rsid w:val="002E01CC"/>
    <w:rsid w:val="002E08D6"/>
    <w:rsid w:val="002E0D4E"/>
    <w:rsid w:val="002E0FB5"/>
    <w:rsid w:val="002E1096"/>
    <w:rsid w:val="002E1383"/>
    <w:rsid w:val="002E15F4"/>
    <w:rsid w:val="002E187F"/>
    <w:rsid w:val="002E281A"/>
    <w:rsid w:val="002E28C9"/>
    <w:rsid w:val="002E3AF8"/>
    <w:rsid w:val="002E4201"/>
    <w:rsid w:val="002E4717"/>
    <w:rsid w:val="002E4CB0"/>
    <w:rsid w:val="002E4DFE"/>
    <w:rsid w:val="002E4F45"/>
    <w:rsid w:val="002E567C"/>
    <w:rsid w:val="002E5A78"/>
    <w:rsid w:val="002E6F53"/>
    <w:rsid w:val="002E784E"/>
    <w:rsid w:val="002E78C2"/>
    <w:rsid w:val="002E7984"/>
    <w:rsid w:val="002F0292"/>
    <w:rsid w:val="002F047B"/>
    <w:rsid w:val="002F15F1"/>
    <w:rsid w:val="002F1A25"/>
    <w:rsid w:val="002F2408"/>
    <w:rsid w:val="002F2A85"/>
    <w:rsid w:val="002F2B40"/>
    <w:rsid w:val="002F3197"/>
    <w:rsid w:val="002F3228"/>
    <w:rsid w:val="002F34ED"/>
    <w:rsid w:val="002F3A6D"/>
    <w:rsid w:val="002F3D74"/>
    <w:rsid w:val="002F4958"/>
    <w:rsid w:val="002F4A5B"/>
    <w:rsid w:val="002F52A9"/>
    <w:rsid w:val="002F5419"/>
    <w:rsid w:val="002F557F"/>
    <w:rsid w:val="002F5AFD"/>
    <w:rsid w:val="002F5C25"/>
    <w:rsid w:val="002F629A"/>
    <w:rsid w:val="002F6A2C"/>
    <w:rsid w:val="002F6AA3"/>
    <w:rsid w:val="002F6D7F"/>
    <w:rsid w:val="002F761D"/>
    <w:rsid w:val="002F77EF"/>
    <w:rsid w:val="002F7B6F"/>
    <w:rsid w:val="00300326"/>
    <w:rsid w:val="00300A88"/>
    <w:rsid w:val="00300FF1"/>
    <w:rsid w:val="003025D6"/>
    <w:rsid w:val="0030277C"/>
    <w:rsid w:val="00302A68"/>
    <w:rsid w:val="00302FAA"/>
    <w:rsid w:val="0030381D"/>
    <w:rsid w:val="00303D35"/>
    <w:rsid w:val="00304153"/>
    <w:rsid w:val="003055B1"/>
    <w:rsid w:val="0030640C"/>
    <w:rsid w:val="00306DB7"/>
    <w:rsid w:val="00306FC0"/>
    <w:rsid w:val="00307B5F"/>
    <w:rsid w:val="00310DBF"/>
    <w:rsid w:val="003111C3"/>
    <w:rsid w:val="00311F68"/>
    <w:rsid w:val="00312080"/>
    <w:rsid w:val="00312480"/>
    <w:rsid w:val="00312B6E"/>
    <w:rsid w:val="00312D2D"/>
    <w:rsid w:val="00313238"/>
    <w:rsid w:val="00314514"/>
    <w:rsid w:val="0031570A"/>
    <w:rsid w:val="00315767"/>
    <w:rsid w:val="00315905"/>
    <w:rsid w:val="00315F88"/>
    <w:rsid w:val="00316B47"/>
    <w:rsid w:val="003172DE"/>
    <w:rsid w:val="0031741D"/>
    <w:rsid w:val="003177A0"/>
    <w:rsid w:val="003178E0"/>
    <w:rsid w:val="0032043D"/>
    <w:rsid w:val="00321246"/>
    <w:rsid w:val="00321B30"/>
    <w:rsid w:val="00322745"/>
    <w:rsid w:val="00323173"/>
    <w:rsid w:val="00323346"/>
    <w:rsid w:val="003240D1"/>
    <w:rsid w:val="0032413E"/>
    <w:rsid w:val="00324E3D"/>
    <w:rsid w:val="003255C3"/>
    <w:rsid w:val="00325787"/>
    <w:rsid w:val="00325B08"/>
    <w:rsid w:val="00325B1E"/>
    <w:rsid w:val="00325E45"/>
    <w:rsid w:val="00325EFB"/>
    <w:rsid w:val="00325FB7"/>
    <w:rsid w:val="00326165"/>
    <w:rsid w:val="00326A16"/>
    <w:rsid w:val="003270E8"/>
    <w:rsid w:val="0032750D"/>
    <w:rsid w:val="003278DA"/>
    <w:rsid w:val="00327C8B"/>
    <w:rsid w:val="00330590"/>
    <w:rsid w:val="00330AB2"/>
    <w:rsid w:val="00330F6D"/>
    <w:rsid w:val="003323C8"/>
    <w:rsid w:val="00332C9F"/>
    <w:rsid w:val="00332D11"/>
    <w:rsid w:val="00334D34"/>
    <w:rsid w:val="00334E11"/>
    <w:rsid w:val="0033509D"/>
    <w:rsid w:val="0033515B"/>
    <w:rsid w:val="003351CE"/>
    <w:rsid w:val="0033580B"/>
    <w:rsid w:val="0033632E"/>
    <w:rsid w:val="003364CF"/>
    <w:rsid w:val="00336CE7"/>
    <w:rsid w:val="00336D7E"/>
    <w:rsid w:val="00336E7C"/>
    <w:rsid w:val="003370B4"/>
    <w:rsid w:val="003375A8"/>
    <w:rsid w:val="003400BE"/>
    <w:rsid w:val="00340291"/>
    <w:rsid w:val="00340693"/>
    <w:rsid w:val="00340A7C"/>
    <w:rsid w:val="0034132C"/>
    <w:rsid w:val="003413AE"/>
    <w:rsid w:val="003417CA"/>
    <w:rsid w:val="003424A0"/>
    <w:rsid w:val="003424F0"/>
    <w:rsid w:val="003424FD"/>
    <w:rsid w:val="00342865"/>
    <w:rsid w:val="00342A1D"/>
    <w:rsid w:val="00342AE5"/>
    <w:rsid w:val="00343C1C"/>
    <w:rsid w:val="00343E37"/>
    <w:rsid w:val="0034408D"/>
    <w:rsid w:val="00344539"/>
    <w:rsid w:val="00344A02"/>
    <w:rsid w:val="00345538"/>
    <w:rsid w:val="00345D09"/>
    <w:rsid w:val="00346842"/>
    <w:rsid w:val="00346A3F"/>
    <w:rsid w:val="00346D9C"/>
    <w:rsid w:val="0034724C"/>
    <w:rsid w:val="00347514"/>
    <w:rsid w:val="00347E55"/>
    <w:rsid w:val="00347F6D"/>
    <w:rsid w:val="003501CA"/>
    <w:rsid w:val="0035036D"/>
    <w:rsid w:val="003505E3"/>
    <w:rsid w:val="00350B4B"/>
    <w:rsid w:val="00350CAB"/>
    <w:rsid w:val="00350CC8"/>
    <w:rsid w:val="00351EDF"/>
    <w:rsid w:val="00352B6E"/>
    <w:rsid w:val="00353358"/>
    <w:rsid w:val="00353BCA"/>
    <w:rsid w:val="003548FD"/>
    <w:rsid w:val="00354BAD"/>
    <w:rsid w:val="00355323"/>
    <w:rsid w:val="0035562A"/>
    <w:rsid w:val="0035596D"/>
    <w:rsid w:val="003567B4"/>
    <w:rsid w:val="00357143"/>
    <w:rsid w:val="003572DB"/>
    <w:rsid w:val="00357420"/>
    <w:rsid w:val="003577A4"/>
    <w:rsid w:val="00357B12"/>
    <w:rsid w:val="00357E8A"/>
    <w:rsid w:val="0036015B"/>
    <w:rsid w:val="0036030A"/>
    <w:rsid w:val="00360EB2"/>
    <w:rsid w:val="00361094"/>
    <w:rsid w:val="00361A6D"/>
    <w:rsid w:val="0036283F"/>
    <w:rsid w:val="00362F19"/>
    <w:rsid w:val="00363115"/>
    <w:rsid w:val="003631C4"/>
    <w:rsid w:val="003642F3"/>
    <w:rsid w:val="00364657"/>
    <w:rsid w:val="003652A5"/>
    <w:rsid w:val="0036555D"/>
    <w:rsid w:val="0036593C"/>
    <w:rsid w:val="00365CA5"/>
    <w:rsid w:val="003663EF"/>
    <w:rsid w:val="0036653E"/>
    <w:rsid w:val="00366AB6"/>
    <w:rsid w:val="00366D84"/>
    <w:rsid w:val="00367116"/>
    <w:rsid w:val="00367178"/>
    <w:rsid w:val="00367298"/>
    <w:rsid w:val="00367B68"/>
    <w:rsid w:val="00370763"/>
    <w:rsid w:val="00370B64"/>
    <w:rsid w:val="00370E19"/>
    <w:rsid w:val="0037109F"/>
    <w:rsid w:val="00371358"/>
    <w:rsid w:val="00371A54"/>
    <w:rsid w:val="00371E41"/>
    <w:rsid w:val="00372573"/>
    <w:rsid w:val="00372BBD"/>
    <w:rsid w:val="003731D2"/>
    <w:rsid w:val="0037325D"/>
    <w:rsid w:val="003733EB"/>
    <w:rsid w:val="00373DB2"/>
    <w:rsid w:val="003742B6"/>
    <w:rsid w:val="003745D8"/>
    <w:rsid w:val="00374A72"/>
    <w:rsid w:val="00374B80"/>
    <w:rsid w:val="00375037"/>
    <w:rsid w:val="0037594F"/>
    <w:rsid w:val="00376043"/>
    <w:rsid w:val="003773E6"/>
    <w:rsid w:val="00377E76"/>
    <w:rsid w:val="0038060A"/>
    <w:rsid w:val="00381175"/>
    <w:rsid w:val="00381D0B"/>
    <w:rsid w:val="0038202F"/>
    <w:rsid w:val="00382060"/>
    <w:rsid w:val="003823B7"/>
    <w:rsid w:val="003824C2"/>
    <w:rsid w:val="003826E3"/>
    <w:rsid w:val="00382A81"/>
    <w:rsid w:val="00382B7F"/>
    <w:rsid w:val="00383423"/>
    <w:rsid w:val="003838FE"/>
    <w:rsid w:val="0038395D"/>
    <w:rsid w:val="00383FA7"/>
    <w:rsid w:val="00384034"/>
    <w:rsid w:val="0038463C"/>
    <w:rsid w:val="003846DA"/>
    <w:rsid w:val="003855E9"/>
    <w:rsid w:val="00385A60"/>
    <w:rsid w:val="00385E10"/>
    <w:rsid w:val="00385E3E"/>
    <w:rsid w:val="0038649F"/>
    <w:rsid w:val="00386C92"/>
    <w:rsid w:val="0038748C"/>
    <w:rsid w:val="00387604"/>
    <w:rsid w:val="00387AA6"/>
    <w:rsid w:val="00387CA1"/>
    <w:rsid w:val="003901CB"/>
    <w:rsid w:val="003906FD"/>
    <w:rsid w:val="0039085D"/>
    <w:rsid w:val="00390B6E"/>
    <w:rsid w:val="003913C8"/>
    <w:rsid w:val="00392874"/>
    <w:rsid w:val="00392D78"/>
    <w:rsid w:val="00392D90"/>
    <w:rsid w:val="003935D2"/>
    <w:rsid w:val="00393E7F"/>
    <w:rsid w:val="003944D0"/>
    <w:rsid w:val="00395280"/>
    <w:rsid w:val="003958E6"/>
    <w:rsid w:val="00396383"/>
    <w:rsid w:val="00397CA2"/>
    <w:rsid w:val="00397F94"/>
    <w:rsid w:val="003A00E2"/>
    <w:rsid w:val="003A1193"/>
    <w:rsid w:val="003A14CB"/>
    <w:rsid w:val="003A1962"/>
    <w:rsid w:val="003A1F0A"/>
    <w:rsid w:val="003A1F21"/>
    <w:rsid w:val="003A21D8"/>
    <w:rsid w:val="003A27FE"/>
    <w:rsid w:val="003A2991"/>
    <w:rsid w:val="003A2E8F"/>
    <w:rsid w:val="003A2F3A"/>
    <w:rsid w:val="003A319A"/>
    <w:rsid w:val="003A3663"/>
    <w:rsid w:val="003A3B63"/>
    <w:rsid w:val="003A41D4"/>
    <w:rsid w:val="003A4990"/>
    <w:rsid w:val="003A4DC7"/>
    <w:rsid w:val="003A5057"/>
    <w:rsid w:val="003A52DB"/>
    <w:rsid w:val="003A5628"/>
    <w:rsid w:val="003A5729"/>
    <w:rsid w:val="003A5BEA"/>
    <w:rsid w:val="003A5D35"/>
    <w:rsid w:val="003A6C17"/>
    <w:rsid w:val="003A759B"/>
    <w:rsid w:val="003B10B5"/>
    <w:rsid w:val="003B1744"/>
    <w:rsid w:val="003B19FD"/>
    <w:rsid w:val="003B1FBD"/>
    <w:rsid w:val="003B21B5"/>
    <w:rsid w:val="003B247A"/>
    <w:rsid w:val="003B2C45"/>
    <w:rsid w:val="003B2CAE"/>
    <w:rsid w:val="003B3451"/>
    <w:rsid w:val="003B399D"/>
    <w:rsid w:val="003B4069"/>
    <w:rsid w:val="003B428E"/>
    <w:rsid w:val="003B50BD"/>
    <w:rsid w:val="003B5801"/>
    <w:rsid w:val="003B5952"/>
    <w:rsid w:val="003B5F6C"/>
    <w:rsid w:val="003B6DE1"/>
    <w:rsid w:val="003B6E09"/>
    <w:rsid w:val="003B6E81"/>
    <w:rsid w:val="003B6EB7"/>
    <w:rsid w:val="003B718D"/>
    <w:rsid w:val="003B74A3"/>
    <w:rsid w:val="003B7682"/>
    <w:rsid w:val="003B7908"/>
    <w:rsid w:val="003B7E1B"/>
    <w:rsid w:val="003C120D"/>
    <w:rsid w:val="003C126A"/>
    <w:rsid w:val="003C1941"/>
    <w:rsid w:val="003C1EAA"/>
    <w:rsid w:val="003C2241"/>
    <w:rsid w:val="003C250F"/>
    <w:rsid w:val="003C2A11"/>
    <w:rsid w:val="003C2B11"/>
    <w:rsid w:val="003C2DBD"/>
    <w:rsid w:val="003C3A8B"/>
    <w:rsid w:val="003C403F"/>
    <w:rsid w:val="003C5094"/>
    <w:rsid w:val="003C52C3"/>
    <w:rsid w:val="003C5B35"/>
    <w:rsid w:val="003C5BB4"/>
    <w:rsid w:val="003C6345"/>
    <w:rsid w:val="003C65F7"/>
    <w:rsid w:val="003C6D31"/>
    <w:rsid w:val="003C6E83"/>
    <w:rsid w:val="003C6EBE"/>
    <w:rsid w:val="003D07C7"/>
    <w:rsid w:val="003D08B4"/>
    <w:rsid w:val="003D1217"/>
    <w:rsid w:val="003D158B"/>
    <w:rsid w:val="003D2017"/>
    <w:rsid w:val="003D2670"/>
    <w:rsid w:val="003D29A0"/>
    <w:rsid w:val="003D2CD8"/>
    <w:rsid w:val="003D5066"/>
    <w:rsid w:val="003D5EBE"/>
    <w:rsid w:val="003D6156"/>
    <w:rsid w:val="003D6A98"/>
    <w:rsid w:val="003D7135"/>
    <w:rsid w:val="003D721A"/>
    <w:rsid w:val="003D7B9B"/>
    <w:rsid w:val="003E0EDD"/>
    <w:rsid w:val="003E1BA3"/>
    <w:rsid w:val="003E22EC"/>
    <w:rsid w:val="003E2AA3"/>
    <w:rsid w:val="003E2B8E"/>
    <w:rsid w:val="003E2D83"/>
    <w:rsid w:val="003E33B8"/>
    <w:rsid w:val="003E36D7"/>
    <w:rsid w:val="003E3CBF"/>
    <w:rsid w:val="003E40E8"/>
    <w:rsid w:val="003E434A"/>
    <w:rsid w:val="003E49CA"/>
    <w:rsid w:val="003E540D"/>
    <w:rsid w:val="003E5533"/>
    <w:rsid w:val="003E5896"/>
    <w:rsid w:val="003E5AEE"/>
    <w:rsid w:val="003E5D34"/>
    <w:rsid w:val="003E6111"/>
    <w:rsid w:val="003E632C"/>
    <w:rsid w:val="003E6D67"/>
    <w:rsid w:val="003E6E9B"/>
    <w:rsid w:val="003E6EE6"/>
    <w:rsid w:val="003E7564"/>
    <w:rsid w:val="003E78A6"/>
    <w:rsid w:val="003E7BAF"/>
    <w:rsid w:val="003E7EC1"/>
    <w:rsid w:val="003E7F0F"/>
    <w:rsid w:val="003F0457"/>
    <w:rsid w:val="003F1141"/>
    <w:rsid w:val="003F1CAF"/>
    <w:rsid w:val="003F1FA6"/>
    <w:rsid w:val="003F20F3"/>
    <w:rsid w:val="003F2130"/>
    <w:rsid w:val="003F288F"/>
    <w:rsid w:val="003F3E11"/>
    <w:rsid w:val="003F3E60"/>
    <w:rsid w:val="003F4141"/>
    <w:rsid w:val="003F43D0"/>
    <w:rsid w:val="003F48B9"/>
    <w:rsid w:val="003F4C66"/>
    <w:rsid w:val="003F4F91"/>
    <w:rsid w:val="003F546C"/>
    <w:rsid w:val="003F54CF"/>
    <w:rsid w:val="003F5794"/>
    <w:rsid w:val="003F5E4C"/>
    <w:rsid w:val="003F6085"/>
    <w:rsid w:val="003F624A"/>
    <w:rsid w:val="003F6329"/>
    <w:rsid w:val="003F6347"/>
    <w:rsid w:val="003F6665"/>
    <w:rsid w:val="003F6E5C"/>
    <w:rsid w:val="003F6EB2"/>
    <w:rsid w:val="003F752D"/>
    <w:rsid w:val="004000DB"/>
    <w:rsid w:val="004007AF"/>
    <w:rsid w:val="00400B32"/>
    <w:rsid w:val="00401525"/>
    <w:rsid w:val="00401ADB"/>
    <w:rsid w:val="004029D7"/>
    <w:rsid w:val="00402ABB"/>
    <w:rsid w:val="0040394C"/>
    <w:rsid w:val="00404010"/>
    <w:rsid w:val="0040504D"/>
    <w:rsid w:val="004052DE"/>
    <w:rsid w:val="00405615"/>
    <w:rsid w:val="00405AF3"/>
    <w:rsid w:val="00405D8F"/>
    <w:rsid w:val="004065F0"/>
    <w:rsid w:val="004068E2"/>
    <w:rsid w:val="00406DE2"/>
    <w:rsid w:val="0040727B"/>
    <w:rsid w:val="004074BE"/>
    <w:rsid w:val="00407E80"/>
    <w:rsid w:val="00410538"/>
    <w:rsid w:val="004117F9"/>
    <w:rsid w:val="00411E74"/>
    <w:rsid w:val="0041247D"/>
    <w:rsid w:val="00412A0B"/>
    <w:rsid w:val="004139C1"/>
    <w:rsid w:val="00413E6F"/>
    <w:rsid w:val="0041489A"/>
    <w:rsid w:val="00414AB7"/>
    <w:rsid w:val="0041503A"/>
    <w:rsid w:val="0041511B"/>
    <w:rsid w:val="00415D60"/>
    <w:rsid w:val="00416256"/>
    <w:rsid w:val="004178BA"/>
    <w:rsid w:val="00417BE3"/>
    <w:rsid w:val="00417C53"/>
    <w:rsid w:val="00417DB7"/>
    <w:rsid w:val="00417E90"/>
    <w:rsid w:val="00420691"/>
    <w:rsid w:val="004206B1"/>
    <w:rsid w:val="00421B59"/>
    <w:rsid w:val="00421F3C"/>
    <w:rsid w:val="00422035"/>
    <w:rsid w:val="00422083"/>
    <w:rsid w:val="00422B96"/>
    <w:rsid w:val="00422C75"/>
    <w:rsid w:val="00424408"/>
    <w:rsid w:val="00424A2F"/>
    <w:rsid w:val="00424DAC"/>
    <w:rsid w:val="0042537B"/>
    <w:rsid w:val="004263FF"/>
    <w:rsid w:val="00426E6D"/>
    <w:rsid w:val="00427004"/>
    <w:rsid w:val="00427506"/>
    <w:rsid w:val="004279E7"/>
    <w:rsid w:val="00430370"/>
    <w:rsid w:val="00430911"/>
    <w:rsid w:val="00430B2C"/>
    <w:rsid w:val="004311F1"/>
    <w:rsid w:val="00431204"/>
    <w:rsid w:val="0043136A"/>
    <w:rsid w:val="004315F9"/>
    <w:rsid w:val="00431BA5"/>
    <w:rsid w:val="00431C42"/>
    <w:rsid w:val="00431F1A"/>
    <w:rsid w:val="00431FB3"/>
    <w:rsid w:val="004320BD"/>
    <w:rsid w:val="0043225F"/>
    <w:rsid w:val="004322E2"/>
    <w:rsid w:val="00432902"/>
    <w:rsid w:val="00432CBE"/>
    <w:rsid w:val="00432EC1"/>
    <w:rsid w:val="004331BA"/>
    <w:rsid w:val="004338B7"/>
    <w:rsid w:val="00433A5A"/>
    <w:rsid w:val="00433C51"/>
    <w:rsid w:val="00433D39"/>
    <w:rsid w:val="0043426B"/>
    <w:rsid w:val="0043467D"/>
    <w:rsid w:val="00434B76"/>
    <w:rsid w:val="0043509A"/>
    <w:rsid w:val="004353E5"/>
    <w:rsid w:val="00435534"/>
    <w:rsid w:val="00435A59"/>
    <w:rsid w:val="00435CE8"/>
    <w:rsid w:val="00435E5F"/>
    <w:rsid w:val="0043635C"/>
    <w:rsid w:val="00436A0E"/>
    <w:rsid w:val="00437206"/>
    <w:rsid w:val="0043776C"/>
    <w:rsid w:val="004401D7"/>
    <w:rsid w:val="0044025D"/>
    <w:rsid w:val="00440519"/>
    <w:rsid w:val="00440693"/>
    <w:rsid w:val="00440E88"/>
    <w:rsid w:val="0044177B"/>
    <w:rsid w:val="00441C00"/>
    <w:rsid w:val="00441CD6"/>
    <w:rsid w:val="00441EC3"/>
    <w:rsid w:val="004420B2"/>
    <w:rsid w:val="00442DCB"/>
    <w:rsid w:val="00443208"/>
    <w:rsid w:val="00443362"/>
    <w:rsid w:val="0044352C"/>
    <w:rsid w:val="00443A69"/>
    <w:rsid w:val="00443CCE"/>
    <w:rsid w:val="00444D37"/>
    <w:rsid w:val="00444F9C"/>
    <w:rsid w:val="0044573A"/>
    <w:rsid w:val="0044721D"/>
    <w:rsid w:val="00447B49"/>
    <w:rsid w:val="00450361"/>
    <w:rsid w:val="004505E9"/>
    <w:rsid w:val="0045078F"/>
    <w:rsid w:val="00450DBE"/>
    <w:rsid w:val="00451082"/>
    <w:rsid w:val="00452340"/>
    <w:rsid w:val="004525E6"/>
    <w:rsid w:val="00452EFC"/>
    <w:rsid w:val="0045364F"/>
    <w:rsid w:val="00453D16"/>
    <w:rsid w:val="00454023"/>
    <w:rsid w:val="0045448F"/>
    <w:rsid w:val="00454529"/>
    <w:rsid w:val="004546AB"/>
    <w:rsid w:val="0045489D"/>
    <w:rsid w:val="0045505D"/>
    <w:rsid w:val="0045519B"/>
    <w:rsid w:val="00455237"/>
    <w:rsid w:val="00455FD3"/>
    <w:rsid w:val="00460081"/>
    <w:rsid w:val="00460C33"/>
    <w:rsid w:val="004610C3"/>
    <w:rsid w:val="00461757"/>
    <w:rsid w:val="00461D41"/>
    <w:rsid w:val="00461FF6"/>
    <w:rsid w:val="004621F2"/>
    <w:rsid w:val="004622FA"/>
    <w:rsid w:val="00462541"/>
    <w:rsid w:val="004628A4"/>
    <w:rsid w:val="004628D5"/>
    <w:rsid w:val="004629BA"/>
    <w:rsid w:val="00462EEB"/>
    <w:rsid w:val="00463304"/>
    <w:rsid w:val="00463376"/>
    <w:rsid w:val="0046365C"/>
    <w:rsid w:val="004637C2"/>
    <w:rsid w:val="004645F2"/>
    <w:rsid w:val="00464E7B"/>
    <w:rsid w:val="004651A9"/>
    <w:rsid w:val="0046556F"/>
    <w:rsid w:val="00465ED4"/>
    <w:rsid w:val="004661E0"/>
    <w:rsid w:val="00466704"/>
    <w:rsid w:val="00466EB8"/>
    <w:rsid w:val="00467058"/>
    <w:rsid w:val="004674A3"/>
    <w:rsid w:val="00470BCA"/>
    <w:rsid w:val="00470D76"/>
    <w:rsid w:val="00470DA3"/>
    <w:rsid w:val="00471639"/>
    <w:rsid w:val="00471911"/>
    <w:rsid w:val="004725B9"/>
    <w:rsid w:val="00472624"/>
    <w:rsid w:val="00472661"/>
    <w:rsid w:val="004728F7"/>
    <w:rsid w:val="00472A90"/>
    <w:rsid w:val="00472E09"/>
    <w:rsid w:val="00473262"/>
    <w:rsid w:val="0047343D"/>
    <w:rsid w:val="00473497"/>
    <w:rsid w:val="00473948"/>
    <w:rsid w:val="00473A95"/>
    <w:rsid w:val="00473EBA"/>
    <w:rsid w:val="00473FA8"/>
    <w:rsid w:val="004741CC"/>
    <w:rsid w:val="00474794"/>
    <w:rsid w:val="004749BA"/>
    <w:rsid w:val="00474BED"/>
    <w:rsid w:val="004750B1"/>
    <w:rsid w:val="0047540A"/>
    <w:rsid w:val="004768EA"/>
    <w:rsid w:val="00476A2E"/>
    <w:rsid w:val="00477158"/>
    <w:rsid w:val="00477604"/>
    <w:rsid w:val="00477901"/>
    <w:rsid w:val="00481085"/>
    <w:rsid w:val="00481CB8"/>
    <w:rsid w:val="00481D52"/>
    <w:rsid w:val="004821C9"/>
    <w:rsid w:val="00482324"/>
    <w:rsid w:val="00482420"/>
    <w:rsid w:val="00482771"/>
    <w:rsid w:val="00483254"/>
    <w:rsid w:val="00483CFD"/>
    <w:rsid w:val="00484068"/>
    <w:rsid w:val="0048432A"/>
    <w:rsid w:val="0048520A"/>
    <w:rsid w:val="00485713"/>
    <w:rsid w:val="0048662D"/>
    <w:rsid w:val="0048725D"/>
    <w:rsid w:val="00487652"/>
    <w:rsid w:val="00487D0B"/>
    <w:rsid w:val="00487E1C"/>
    <w:rsid w:val="00487ECA"/>
    <w:rsid w:val="00490C53"/>
    <w:rsid w:val="00490F09"/>
    <w:rsid w:val="00491281"/>
    <w:rsid w:val="004919A7"/>
    <w:rsid w:val="00492594"/>
    <w:rsid w:val="00492D06"/>
    <w:rsid w:val="00492DEB"/>
    <w:rsid w:val="00493150"/>
    <w:rsid w:val="0049315A"/>
    <w:rsid w:val="004938C5"/>
    <w:rsid w:val="00493EBF"/>
    <w:rsid w:val="00494557"/>
    <w:rsid w:val="00494C66"/>
    <w:rsid w:val="00495562"/>
    <w:rsid w:val="00495C68"/>
    <w:rsid w:val="00495C99"/>
    <w:rsid w:val="00495EC4"/>
    <w:rsid w:val="00496350"/>
    <w:rsid w:val="00496645"/>
    <w:rsid w:val="0049675A"/>
    <w:rsid w:val="0049678C"/>
    <w:rsid w:val="00496CBD"/>
    <w:rsid w:val="004976BD"/>
    <w:rsid w:val="00497A65"/>
    <w:rsid w:val="00497F14"/>
    <w:rsid w:val="004A0580"/>
    <w:rsid w:val="004A0A20"/>
    <w:rsid w:val="004A0A92"/>
    <w:rsid w:val="004A0BC3"/>
    <w:rsid w:val="004A0C4F"/>
    <w:rsid w:val="004A0EF2"/>
    <w:rsid w:val="004A225B"/>
    <w:rsid w:val="004A2530"/>
    <w:rsid w:val="004A30DE"/>
    <w:rsid w:val="004A36C5"/>
    <w:rsid w:val="004A3DE7"/>
    <w:rsid w:val="004A46A7"/>
    <w:rsid w:val="004A475F"/>
    <w:rsid w:val="004A4C51"/>
    <w:rsid w:val="004A55AB"/>
    <w:rsid w:val="004A6C04"/>
    <w:rsid w:val="004A6E4E"/>
    <w:rsid w:val="004A7D0A"/>
    <w:rsid w:val="004B083F"/>
    <w:rsid w:val="004B0B23"/>
    <w:rsid w:val="004B0F3C"/>
    <w:rsid w:val="004B1361"/>
    <w:rsid w:val="004B210D"/>
    <w:rsid w:val="004B218F"/>
    <w:rsid w:val="004B29B6"/>
    <w:rsid w:val="004B2E40"/>
    <w:rsid w:val="004B3AF4"/>
    <w:rsid w:val="004B3D65"/>
    <w:rsid w:val="004B3DC8"/>
    <w:rsid w:val="004B3F58"/>
    <w:rsid w:val="004B41D9"/>
    <w:rsid w:val="004B42D8"/>
    <w:rsid w:val="004B4668"/>
    <w:rsid w:val="004B4B9B"/>
    <w:rsid w:val="004B4FDE"/>
    <w:rsid w:val="004B5226"/>
    <w:rsid w:val="004B54EF"/>
    <w:rsid w:val="004B5596"/>
    <w:rsid w:val="004B59F8"/>
    <w:rsid w:val="004B5B4A"/>
    <w:rsid w:val="004B5C12"/>
    <w:rsid w:val="004B6F2D"/>
    <w:rsid w:val="004B77B5"/>
    <w:rsid w:val="004C0DE5"/>
    <w:rsid w:val="004C0EA5"/>
    <w:rsid w:val="004C102D"/>
    <w:rsid w:val="004C1383"/>
    <w:rsid w:val="004C184B"/>
    <w:rsid w:val="004C197B"/>
    <w:rsid w:val="004C1F4A"/>
    <w:rsid w:val="004C2593"/>
    <w:rsid w:val="004C2B11"/>
    <w:rsid w:val="004C3104"/>
    <w:rsid w:val="004C32B1"/>
    <w:rsid w:val="004C3F66"/>
    <w:rsid w:val="004C4932"/>
    <w:rsid w:val="004C4DB3"/>
    <w:rsid w:val="004C5304"/>
    <w:rsid w:val="004C57CA"/>
    <w:rsid w:val="004C5A32"/>
    <w:rsid w:val="004C5AAD"/>
    <w:rsid w:val="004C60D3"/>
    <w:rsid w:val="004C618C"/>
    <w:rsid w:val="004C6E48"/>
    <w:rsid w:val="004C7101"/>
    <w:rsid w:val="004C77A6"/>
    <w:rsid w:val="004C7A13"/>
    <w:rsid w:val="004C7D27"/>
    <w:rsid w:val="004C7EAA"/>
    <w:rsid w:val="004D0206"/>
    <w:rsid w:val="004D03A8"/>
    <w:rsid w:val="004D0598"/>
    <w:rsid w:val="004D05FC"/>
    <w:rsid w:val="004D0BE4"/>
    <w:rsid w:val="004D16C9"/>
    <w:rsid w:val="004D26AC"/>
    <w:rsid w:val="004D31E0"/>
    <w:rsid w:val="004D38E1"/>
    <w:rsid w:val="004D3E0B"/>
    <w:rsid w:val="004D459E"/>
    <w:rsid w:val="004D4DF3"/>
    <w:rsid w:val="004D5125"/>
    <w:rsid w:val="004D53A3"/>
    <w:rsid w:val="004D559C"/>
    <w:rsid w:val="004D5A77"/>
    <w:rsid w:val="004D63E7"/>
    <w:rsid w:val="004D6927"/>
    <w:rsid w:val="004E0DD1"/>
    <w:rsid w:val="004E1AA8"/>
    <w:rsid w:val="004E1E47"/>
    <w:rsid w:val="004E21F9"/>
    <w:rsid w:val="004E28F0"/>
    <w:rsid w:val="004E2AF5"/>
    <w:rsid w:val="004E2E97"/>
    <w:rsid w:val="004E307F"/>
    <w:rsid w:val="004E317D"/>
    <w:rsid w:val="004E4234"/>
    <w:rsid w:val="004E508E"/>
    <w:rsid w:val="004E50C1"/>
    <w:rsid w:val="004E528F"/>
    <w:rsid w:val="004E5413"/>
    <w:rsid w:val="004E5950"/>
    <w:rsid w:val="004E5D58"/>
    <w:rsid w:val="004E6456"/>
    <w:rsid w:val="004E6FBE"/>
    <w:rsid w:val="004E743F"/>
    <w:rsid w:val="004E7711"/>
    <w:rsid w:val="004F0005"/>
    <w:rsid w:val="004F0381"/>
    <w:rsid w:val="004F0D28"/>
    <w:rsid w:val="004F15BF"/>
    <w:rsid w:val="004F1993"/>
    <w:rsid w:val="004F2191"/>
    <w:rsid w:val="004F223B"/>
    <w:rsid w:val="004F3138"/>
    <w:rsid w:val="004F3328"/>
    <w:rsid w:val="004F46E0"/>
    <w:rsid w:val="004F49B6"/>
    <w:rsid w:val="004F5462"/>
    <w:rsid w:val="004F5EBF"/>
    <w:rsid w:val="004F6050"/>
    <w:rsid w:val="004F6066"/>
    <w:rsid w:val="004F62D2"/>
    <w:rsid w:val="004F663D"/>
    <w:rsid w:val="004F6803"/>
    <w:rsid w:val="004F683D"/>
    <w:rsid w:val="004F6CF6"/>
    <w:rsid w:val="004F6F62"/>
    <w:rsid w:val="004F7140"/>
    <w:rsid w:val="004F7C82"/>
    <w:rsid w:val="004F7FBE"/>
    <w:rsid w:val="005014BB"/>
    <w:rsid w:val="005019B8"/>
    <w:rsid w:val="00501E39"/>
    <w:rsid w:val="00501F36"/>
    <w:rsid w:val="00501FB4"/>
    <w:rsid w:val="00502823"/>
    <w:rsid w:val="00503142"/>
    <w:rsid w:val="005031EF"/>
    <w:rsid w:val="005031FF"/>
    <w:rsid w:val="00503B2B"/>
    <w:rsid w:val="00503B64"/>
    <w:rsid w:val="00503BC4"/>
    <w:rsid w:val="00503E77"/>
    <w:rsid w:val="00504299"/>
    <w:rsid w:val="00504659"/>
    <w:rsid w:val="00504BA9"/>
    <w:rsid w:val="0050550D"/>
    <w:rsid w:val="00505A57"/>
    <w:rsid w:val="00505F51"/>
    <w:rsid w:val="00506045"/>
    <w:rsid w:val="005060D6"/>
    <w:rsid w:val="00506390"/>
    <w:rsid w:val="00506737"/>
    <w:rsid w:val="00506C46"/>
    <w:rsid w:val="0050704F"/>
    <w:rsid w:val="005108DB"/>
    <w:rsid w:val="00510A67"/>
    <w:rsid w:val="00510C7E"/>
    <w:rsid w:val="00510E5F"/>
    <w:rsid w:val="0051101E"/>
    <w:rsid w:val="00511100"/>
    <w:rsid w:val="00511E91"/>
    <w:rsid w:val="00513A7A"/>
    <w:rsid w:val="00513C7B"/>
    <w:rsid w:val="00513C7E"/>
    <w:rsid w:val="005141A0"/>
    <w:rsid w:val="00514610"/>
    <w:rsid w:val="00514839"/>
    <w:rsid w:val="005149B6"/>
    <w:rsid w:val="00514CEB"/>
    <w:rsid w:val="00514E7D"/>
    <w:rsid w:val="00515A75"/>
    <w:rsid w:val="00515D2E"/>
    <w:rsid w:val="005167A9"/>
    <w:rsid w:val="0051693A"/>
    <w:rsid w:val="005171EF"/>
    <w:rsid w:val="00517868"/>
    <w:rsid w:val="00517D8E"/>
    <w:rsid w:val="00517FF2"/>
    <w:rsid w:val="00520023"/>
    <w:rsid w:val="0052069D"/>
    <w:rsid w:val="00521094"/>
    <w:rsid w:val="00521B53"/>
    <w:rsid w:val="00522109"/>
    <w:rsid w:val="00522700"/>
    <w:rsid w:val="00522B17"/>
    <w:rsid w:val="00523031"/>
    <w:rsid w:val="00523AA1"/>
    <w:rsid w:val="00523DE4"/>
    <w:rsid w:val="00524344"/>
    <w:rsid w:val="0052446A"/>
    <w:rsid w:val="005245E4"/>
    <w:rsid w:val="00524635"/>
    <w:rsid w:val="00524C3D"/>
    <w:rsid w:val="00525678"/>
    <w:rsid w:val="00525D5A"/>
    <w:rsid w:val="00526456"/>
    <w:rsid w:val="005264A3"/>
    <w:rsid w:val="00526A9E"/>
    <w:rsid w:val="00526CA4"/>
    <w:rsid w:val="0053019E"/>
    <w:rsid w:val="00530248"/>
    <w:rsid w:val="005303D4"/>
    <w:rsid w:val="0053062F"/>
    <w:rsid w:val="0053187C"/>
    <w:rsid w:val="00531BF6"/>
    <w:rsid w:val="005327F4"/>
    <w:rsid w:val="00532C05"/>
    <w:rsid w:val="00532C23"/>
    <w:rsid w:val="00532E3B"/>
    <w:rsid w:val="00532FFB"/>
    <w:rsid w:val="0053368A"/>
    <w:rsid w:val="00533A17"/>
    <w:rsid w:val="005341C9"/>
    <w:rsid w:val="005349EB"/>
    <w:rsid w:val="00535105"/>
    <w:rsid w:val="00535468"/>
    <w:rsid w:val="005356D2"/>
    <w:rsid w:val="00536293"/>
    <w:rsid w:val="005366F4"/>
    <w:rsid w:val="00536DCB"/>
    <w:rsid w:val="00537B67"/>
    <w:rsid w:val="0054082D"/>
    <w:rsid w:val="005409A5"/>
    <w:rsid w:val="0054169B"/>
    <w:rsid w:val="00541B29"/>
    <w:rsid w:val="00542C1A"/>
    <w:rsid w:val="00542CED"/>
    <w:rsid w:val="00542D75"/>
    <w:rsid w:val="00543215"/>
    <w:rsid w:val="00543429"/>
    <w:rsid w:val="00543CA8"/>
    <w:rsid w:val="005442BB"/>
    <w:rsid w:val="005443E7"/>
    <w:rsid w:val="005445C7"/>
    <w:rsid w:val="005445D7"/>
    <w:rsid w:val="00544B42"/>
    <w:rsid w:val="00545117"/>
    <w:rsid w:val="005456CE"/>
    <w:rsid w:val="00546AAC"/>
    <w:rsid w:val="00547878"/>
    <w:rsid w:val="0055023B"/>
    <w:rsid w:val="005502BD"/>
    <w:rsid w:val="00551BF0"/>
    <w:rsid w:val="005530A4"/>
    <w:rsid w:val="0055499D"/>
    <w:rsid w:val="00554A95"/>
    <w:rsid w:val="00554C1A"/>
    <w:rsid w:val="00554E64"/>
    <w:rsid w:val="00555863"/>
    <w:rsid w:val="00555BD1"/>
    <w:rsid w:val="0055710E"/>
    <w:rsid w:val="00557306"/>
    <w:rsid w:val="00557D81"/>
    <w:rsid w:val="00557DD5"/>
    <w:rsid w:val="00560021"/>
    <w:rsid w:val="00560395"/>
    <w:rsid w:val="005605F8"/>
    <w:rsid w:val="00561079"/>
    <w:rsid w:val="005616A6"/>
    <w:rsid w:val="00561A8B"/>
    <w:rsid w:val="0056208F"/>
    <w:rsid w:val="00562F7E"/>
    <w:rsid w:val="00563014"/>
    <w:rsid w:val="005632DD"/>
    <w:rsid w:val="00563491"/>
    <w:rsid w:val="00563BD2"/>
    <w:rsid w:val="005645F2"/>
    <w:rsid w:val="0056492F"/>
    <w:rsid w:val="00564C37"/>
    <w:rsid w:val="0056516C"/>
    <w:rsid w:val="005653EC"/>
    <w:rsid w:val="005655AB"/>
    <w:rsid w:val="00565663"/>
    <w:rsid w:val="00565B73"/>
    <w:rsid w:val="00565BAE"/>
    <w:rsid w:val="00566806"/>
    <w:rsid w:val="00566F43"/>
    <w:rsid w:val="005672B3"/>
    <w:rsid w:val="00567347"/>
    <w:rsid w:val="00567F24"/>
    <w:rsid w:val="005707B4"/>
    <w:rsid w:val="00570A23"/>
    <w:rsid w:val="005714D6"/>
    <w:rsid w:val="00571ABE"/>
    <w:rsid w:val="00571D66"/>
    <w:rsid w:val="00572694"/>
    <w:rsid w:val="00572BDD"/>
    <w:rsid w:val="00572D34"/>
    <w:rsid w:val="005732C0"/>
    <w:rsid w:val="005745AD"/>
    <w:rsid w:val="00575063"/>
    <w:rsid w:val="00575135"/>
    <w:rsid w:val="00575331"/>
    <w:rsid w:val="0057555A"/>
    <w:rsid w:val="005755EC"/>
    <w:rsid w:val="0057579E"/>
    <w:rsid w:val="00576883"/>
    <w:rsid w:val="005769DA"/>
    <w:rsid w:val="00576D4D"/>
    <w:rsid w:val="00577DC4"/>
    <w:rsid w:val="00577F0D"/>
    <w:rsid w:val="00577F89"/>
    <w:rsid w:val="0058008C"/>
    <w:rsid w:val="00581018"/>
    <w:rsid w:val="00581773"/>
    <w:rsid w:val="005820DE"/>
    <w:rsid w:val="0058253B"/>
    <w:rsid w:val="00582894"/>
    <w:rsid w:val="00583521"/>
    <w:rsid w:val="005835D2"/>
    <w:rsid w:val="005839B9"/>
    <w:rsid w:val="00584355"/>
    <w:rsid w:val="0058459C"/>
    <w:rsid w:val="005845E3"/>
    <w:rsid w:val="00584B72"/>
    <w:rsid w:val="00584E10"/>
    <w:rsid w:val="00585071"/>
    <w:rsid w:val="00585434"/>
    <w:rsid w:val="00585676"/>
    <w:rsid w:val="005857B8"/>
    <w:rsid w:val="005862D7"/>
    <w:rsid w:val="005863C2"/>
    <w:rsid w:val="0058673A"/>
    <w:rsid w:val="005869FE"/>
    <w:rsid w:val="00586A17"/>
    <w:rsid w:val="00586E4C"/>
    <w:rsid w:val="005873D7"/>
    <w:rsid w:val="005876A7"/>
    <w:rsid w:val="00587849"/>
    <w:rsid w:val="00587DAD"/>
    <w:rsid w:val="005901C3"/>
    <w:rsid w:val="00590D04"/>
    <w:rsid w:val="00591551"/>
    <w:rsid w:val="00591AFE"/>
    <w:rsid w:val="00592349"/>
    <w:rsid w:val="00592D0A"/>
    <w:rsid w:val="00592DB4"/>
    <w:rsid w:val="00592E34"/>
    <w:rsid w:val="00594001"/>
    <w:rsid w:val="0059434B"/>
    <w:rsid w:val="00594567"/>
    <w:rsid w:val="00594ACD"/>
    <w:rsid w:val="00594D56"/>
    <w:rsid w:val="0059549B"/>
    <w:rsid w:val="00595525"/>
    <w:rsid w:val="00596B36"/>
    <w:rsid w:val="00596C8D"/>
    <w:rsid w:val="005973A7"/>
    <w:rsid w:val="005975BD"/>
    <w:rsid w:val="005A0138"/>
    <w:rsid w:val="005A0248"/>
    <w:rsid w:val="005A0EF4"/>
    <w:rsid w:val="005A1143"/>
    <w:rsid w:val="005A1739"/>
    <w:rsid w:val="005A191F"/>
    <w:rsid w:val="005A1A3D"/>
    <w:rsid w:val="005A28E6"/>
    <w:rsid w:val="005A2B1C"/>
    <w:rsid w:val="005A2E99"/>
    <w:rsid w:val="005A2FE5"/>
    <w:rsid w:val="005A39A1"/>
    <w:rsid w:val="005A3A77"/>
    <w:rsid w:val="005A4415"/>
    <w:rsid w:val="005A48D9"/>
    <w:rsid w:val="005A56BD"/>
    <w:rsid w:val="005A5BF6"/>
    <w:rsid w:val="005A6895"/>
    <w:rsid w:val="005A6FAB"/>
    <w:rsid w:val="005A7259"/>
    <w:rsid w:val="005A73ED"/>
    <w:rsid w:val="005A7692"/>
    <w:rsid w:val="005A77C9"/>
    <w:rsid w:val="005A7AA5"/>
    <w:rsid w:val="005A7E9D"/>
    <w:rsid w:val="005B01C5"/>
    <w:rsid w:val="005B049C"/>
    <w:rsid w:val="005B1618"/>
    <w:rsid w:val="005B18EB"/>
    <w:rsid w:val="005B244A"/>
    <w:rsid w:val="005B3C86"/>
    <w:rsid w:val="005B4803"/>
    <w:rsid w:val="005B4C71"/>
    <w:rsid w:val="005B510E"/>
    <w:rsid w:val="005B59C0"/>
    <w:rsid w:val="005B5D3F"/>
    <w:rsid w:val="005B66CE"/>
    <w:rsid w:val="005B66D4"/>
    <w:rsid w:val="005B7764"/>
    <w:rsid w:val="005B7840"/>
    <w:rsid w:val="005C0631"/>
    <w:rsid w:val="005C0892"/>
    <w:rsid w:val="005C124E"/>
    <w:rsid w:val="005C161E"/>
    <w:rsid w:val="005C187B"/>
    <w:rsid w:val="005C22AF"/>
    <w:rsid w:val="005C2512"/>
    <w:rsid w:val="005C275A"/>
    <w:rsid w:val="005C27CB"/>
    <w:rsid w:val="005C288E"/>
    <w:rsid w:val="005C2CD8"/>
    <w:rsid w:val="005C2D9E"/>
    <w:rsid w:val="005C2E90"/>
    <w:rsid w:val="005C442F"/>
    <w:rsid w:val="005C44B3"/>
    <w:rsid w:val="005C457B"/>
    <w:rsid w:val="005C477D"/>
    <w:rsid w:val="005C4D03"/>
    <w:rsid w:val="005C55E3"/>
    <w:rsid w:val="005C5FFF"/>
    <w:rsid w:val="005C65E3"/>
    <w:rsid w:val="005C6981"/>
    <w:rsid w:val="005C6CBF"/>
    <w:rsid w:val="005C78C7"/>
    <w:rsid w:val="005C7F8B"/>
    <w:rsid w:val="005D01DC"/>
    <w:rsid w:val="005D05C7"/>
    <w:rsid w:val="005D08F5"/>
    <w:rsid w:val="005D0F6E"/>
    <w:rsid w:val="005D165A"/>
    <w:rsid w:val="005D1F2D"/>
    <w:rsid w:val="005D23CA"/>
    <w:rsid w:val="005D24C5"/>
    <w:rsid w:val="005D42D5"/>
    <w:rsid w:val="005D4883"/>
    <w:rsid w:val="005D56B4"/>
    <w:rsid w:val="005D5D14"/>
    <w:rsid w:val="005D5E3D"/>
    <w:rsid w:val="005D6116"/>
    <w:rsid w:val="005D63C7"/>
    <w:rsid w:val="005D72D8"/>
    <w:rsid w:val="005D7AA8"/>
    <w:rsid w:val="005D7CBE"/>
    <w:rsid w:val="005E07DA"/>
    <w:rsid w:val="005E0AEA"/>
    <w:rsid w:val="005E0E62"/>
    <w:rsid w:val="005E10F5"/>
    <w:rsid w:val="005E14AA"/>
    <w:rsid w:val="005E1CBA"/>
    <w:rsid w:val="005E1FFA"/>
    <w:rsid w:val="005E2B19"/>
    <w:rsid w:val="005E3DD6"/>
    <w:rsid w:val="005E4D5F"/>
    <w:rsid w:val="005E550B"/>
    <w:rsid w:val="005E564D"/>
    <w:rsid w:val="005E59C9"/>
    <w:rsid w:val="005E66B0"/>
    <w:rsid w:val="005E696B"/>
    <w:rsid w:val="005E6C06"/>
    <w:rsid w:val="005E7100"/>
    <w:rsid w:val="005F0523"/>
    <w:rsid w:val="005F1110"/>
    <w:rsid w:val="005F13FD"/>
    <w:rsid w:val="005F1942"/>
    <w:rsid w:val="005F1A03"/>
    <w:rsid w:val="005F2657"/>
    <w:rsid w:val="005F2BA8"/>
    <w:rsid w:val="005F2D6C"/>
    <w:rsid w:val="005F3312"/>
    <w:rsid w:val="005F360F"/>
    <w:rsid w:val="005F3958"/>
    <w:rsid w:val="005F4D18"/>
    <w:rsid w:val="005F5566"/>
    <w:rsid w:val="005F5811"/>
    <w:rsid w:val="005F58FD"/>
    <w:rsid w:val="005F6005"/>
    <w:rsid w:val="005F627B"/>
    <w:rsid w:val="005F692E"/>
    <w:rsid w:val="005F6C29"/>
    <w:rsid w:val="005F717D"/>
    <w:rsid w:val="005F7642"/>
    <w:rsid w:val="005F794F"/>
    <w:rsid w:val="005F7D4A"/>
    <w:rsid w:val="00600760"/>
    <w:rsid w:val="00601298"/>
    <w:rsid w:val="006014BB"/>
    <w:rsid w:val="0060165F"/>
    <w:rsid w:val="00601961"/>
    <w:rsid w:val="00601995"/>
    <w:rsid w:val="00602277"/>
    <w:rsid w:val="00602538"/>
    <w:rsid w:val="0060272A"/>
    <w:rsid w:val="00602E45"/>
    <w:rsid w:val="00603F76"/>
    <w:rsid w:val="00604520"/>
    <w:rsid w:val="0060453C"/>
    <w:rsid w:val="006045D4"/>
    <w:rsid w:val="00604A18"/>
    <w:rsid w:val="00604D40"/>
    <w:rsid w:val="00604D44"/>
    <w:rsid w:val="0060538A"/>
    <w:rsid w:val="006057B1"/>
    <w:rsid w:val="006065DF"/>
    <w:rsid w:val="006067F9"/>
    <w:rsid w:val="00606D49"/>
    <w:rsid w:val="0060722A"/>
    <w:rsid w:val="00607599"/>
    <w:rsid w:val="006078A9"/>
    <w:rsid w:val="00607A7E"/>
    <w:rsid w:val="00607E92"/>
    <w:rsid w:val="0061035E"/>
    <w:rsid w:val="00611312"/>
    <w:rsid w:val="0061134C"/>
    <w:rsid w:val="00611603"/>
    <w:rsid w:val="00611671"/>
    <w:rsid w:val="00611E6F"/>
    <w:rsid w:val="00612CDB"/>
    <w:rsid w:val="006138D1"/>
    <w:rsid w:val="0061394A"/>
    <w:rsid w:val="00613D46"/>
    <w:rsid w:val="006143A0"/>
    <w:rsid w:val="00614511"/>
    <w:rsid w:val="00614ACD"/>
    <w:rsid w:val="00614CA0"/>
    <w:rsid w:val="006152DE"/>
    <w:rsid w:val="00615398"/>
    <w:rsid w:val="006158A3"/>
    <w:rsid w:val="00615972"/>
    <w:rsid w:val="006159B5"/>
    <w:rsid w:val="00615C51"/>
    <w:rsid w:val="00615F5C"/>
    <w:rsid w:val="006169FD"/>
    <w:rsid w:val="00616D0D"/>
    <w:rsid w:val="00616E38"/>
    <w:rsid w:val="006171F4"/>
    <w:rsid w:val="0061786A"/>
    <w:rsid w:val="00620762"/>
    <w:rsid w:val="00621072"/>
    <w:rsid w:val="006215A9"/>
    <w:rsid w:val="0062176B"/>
    <w:rsid w:val="006217D3"/>
    <w:rsid w:val="006219C8"/>
    <w:rsid w:val="00621FA4"/>
    <w:rsid w:val="0062234B"/>
    <w:rsid w:val="00622B4D"/>
    <w:rsid w:val="00622ECD"/>
    <w:rsid w:val="00622EFA"/>
    <w:rsid w:val="00623592"/>
    <w:rsid w:val="006239E2"/>
    <w:rsid w:val="006240BE"/>
    <w:rsid w:val="006240E8"/>
    <w:rsid w:val="006240F8"/>
    <w:rsid w:val="00624528"/>
    <w:rsid w:val="00624544"/>
    <w:rsid w:val="00625597"/>
    <w:rsid w:val="00625B8D"/>
    <w:rsid w:val="00625F03"/>
    <w:rsid w:val="0062625C"/>
    <w:rsid w:val="00627901"/>
    <w:rsid w:val="00627B22"/>
    <w:rsid w:val="006310E0"/>
    <w:rsid w:val="0063153C"/>
    <w:rsid w:val="00631583"/>
    <w:rsid w:val="0063158C"/>
    <w:rsid w:val="0063160A"/>
    <w:rsid w:val="00632422"/>
    <w:rsid w:val="006332EB"/>
    <w:rsid w:val="00633AC9"/>
    <w:rsid w:val="00633BA9"/>
    <w:rsid w:val="006342A2"/>
    <w:rsid w:val="00634615"/>
    <w:rsid w:val="00634C33"/>
    <w:rsid w:val="00634EF2"/>
    <w:rsid w:val="00634FFE"/>
    <w:rsid w:val="00635693"/>
    <w:rsid w:val="00637D74"/>
    <w:rsid w:val="00640135"/>
    <w:rsid w:val="0064027D"/>
    <w:rsid w:val="00640E52"/>
    <w:rsid w:val="0064102D"/>
    <w:rsid w:val="006415D2"/>
    <w:rsid w:val="00641B0A"/>
    <w:rsid w:val="00642D0E"/>
    <w:rsid w:val="00643616"/>
    <w:rsid w:val="00643767"/>
    <w:rsid w:val="0064387C"/>
    <w:rsid w:val="00643DF9"/>
    <w:rsid w:val="00644008"/>
    <w:rsid w:val="0064427A"/>
    <w:rsid w:val="006445EB"/>
    <w:rsid w:val="00644693"/>
    <w:rsid w:val="006449A4"/>
    <w:rsid w:val="006449B9"/>
    <w:rsid w:val="006455BB"/>
    <w:rsid w:val="0064705C"/>
    <w:rsid w:val="00647212"/>
    <w:rsid w:val="006501C6"/>
    <w:rsid w:val="006522EB"/>
    <w:rsid w:val="00652648"/>
    <w:rsid w:val="006529B7"/>
    <w:rsid w:val="00652A15"/>
    <w:rsid w:val="0065357B"/>
    <w:rsid w:val="0065411C"/>
    <w:rsid w:val="00654D6E"/>
    <w:rsid w:val="00654EEC"/>
    <w:rsid w:val="0065627B"/>
    <w:rsid w:val="00656512"/>
    <w:rsid w:val="006569D4"/>
    <w:rsid w:val="00656A85"/>
    <w:rsid w:val="00657F58"/>
    <w:rsid w:val="006612FA"/>
    <w:rsid w:val="006614FB"/>
    <w:rsid w:val="00661983"/>
    <w:rsid w:val="0066272E"/>
    <w:rsid w:val="00662972"/>
    <w:rsid w:val="00662F8A"/>
    <w:rsid w:val="0066325F"/>
    <w:rsid w:val="006633B2"/>
    <w:rsid w:val="00663555"/>
    <w:rsid w:val="0066362B"/>
    <w:rsid w:val="00663A3D"/>
    <w:rsid w:val="00664014"/>
    <w:rsid w:val="00664233"/>
    <w:rsid w:val="0066425E"/>
    <w:rsid w:val="00664481"/>
    <w:rsid w:val="00664483"/>
    <w:rsid w:val="006649AA"/>
    <w:rsid w:val="00664AE6"/>
    <w:rsid w:val="00664E3E"/>
    <w:rsid w:val="00665303"/>
    <w:rsid w:val="00665779"/>
    <w:rsid w:val="006660C5"/>
    <w:rsid w:val="006667DD"/>
    <w:rsid w:val="0066707E"/>
    <w:rsid w:val="00667152"/>
    <w:rsid w:val="00667367"/>
    <w:rsid w:val="0067067D"/>
    <w:rsid w:val="00670AB1"/>
    <w:rsid w:val="00670E39"/>
    <w:rsid w:val="00670F53"/>
    <w:rsid w:val="00671DEF"/>
    <w:rsid w:val="006721A6"/>
    <w:rsid w:val="006723F7"/>
    <w:rsid w:val="00672427"/>
    <w:rsid w:val="006725C9"/>
    <w:rsid w:val="0067283E"/>
    <w:rsid w:val="0067350E"/>
    <w:rsid w:val="00673AB3"/>
    <w:rsid w:val="00673FF4"/>
    <w:rsid w:val="00674296"/>
    <w:rsid w:val="0067456D"/>
    <w:rsid w:val="00675349"/>
    <w:rsid w:val="006757B5"/>
    <w:rsid w:val="00675BD6"/>
    <w:rsid w:val="00677090"/>
    <w:rsid w:val="006775BA"/>
    <w:rsid w:val="00677667"/>
    <w:rsid w:val="0067768E"/>
    <w:rsid w:val="00677A29"/>
    <w:rsid w:val="00677ACC"/>
    <w:rsid w:val="00677DDC"/>
    <w:rsid w:val="00677FF5"/>
    <w:rsid w:val="0068076F"/>
    <w:rsid w:val="00680C42"/>
    <w:rsid w:val="0068133F"/>
    <w:rsid w:val="00681636"/>
    <w:rsid w:val="0068188D"/>
    <w:rsid w:val="00681F31"/>
    <w:rsid w:val="00681F74"/>
    <w:rsid w:val="00682486"/>
    <w:rsid w:val="006826E4"/>
    <w:rsid w:val="00684088"/>
    <w:rsid w:val="006841CC"/>
    <w:rsid w:val="006847B3"/>
    <w:rsid w:val="00685387"/>
    <w:rsid w:val="006857A0"/>
    <w:rsid w:val="00685A0A"/>
    <w:rsid w:val="00685E6C"/>
    <w:rsid w:val="00686A88"/>
    <w:rsid w:val="00686B06"/>
    <w:rsid w:val="00686B65"/>
    <w:rsid w:val="006874EB"/>
    <w:rsid w:val="006878F4"/>
    <w:rsid w:val="006879E5"/>
    <w:rsid w:val="00687FB4"/>
    <w:rsid w:val="006900A9"/>
    <w:rsid w:val="006906B6"/>
    <w:rsid w:val="0069129B"/>
    <w:rsid w:val="00691348"/>
    <w:rsid w:val="006917B7"/>
    <w:rsid w:val="006917F6"/>
    <w:rsid w:val="00692160"/>
    <w:rsid w:val="00692BB2"/>
    <w:rsid w:val="006935A6"/>
    <w:rsid w:val="006937AD"/>
    <w:rsid w:val="00693B89"/>
    <w:rsid w:val="00695122"/>
    <w:rsid w:val="00695205"/>
    <w:rsid w:val="0069561E"/>
    <w:rsid w:val="00695B3F"/>
    <w:rsid w:val="00695E0A"/>
    <w:rsid w:val="00695F04"/>
    <w:rsid w:val="006965E0"/>
    <w:rsid w:val="006967F4"/>
    <w:rsid w:val="00696919"/>
    <w:rsid w:val="006971F8"/>
    <w:rsid w:val="00697871"/>
    <w:rsid w:val="0069788E"/>
    <w:rsid w:val="00697E5A"/>
    <w:rsid w:val="006A0060"/>
    <w:rsid w:val="006A00FB"/>
    <w:rsid w:val="006A0D9F"/>
    <w:rsid w:val="006A1086"/>
    <w:rsid w:val="006A1810"/>
    <w:rsid w:val="006A216C"/>
    <w:rsid w:val="006A2C1A"/>
    <w:rsid w:val="006A35BF"/>
    <w:rsid w:val="006A37D7"/>
    <w:rsid w:val="006A46D2"/>
    <w:rsid w:val="006A50C7"/>
    <w:rsid w:val="006A53D0"/>
    <w:rsid w:val="006A5915"/>
    <w:rsid w:val="006A5EA3"/>
    <w:rsid w:val="006A64E4"/>
    <w:rsid w:val="006A75E7"/>
    <w:rsid w:val="006A76A0"/>
    <w:rsid w:val="006A7F8A"/>
    <w:rsid w:val="006B05B0"/>
    <w:rsid w:val="006B0CDF"/>
    <w:rsid w:val="006B0D3D"/>
    <w:rsid w:val="006B11AC"/>
    <w:rsid w:val="006B194F"/>
    <w:rsid w:val="006B1BD4"/>
    <w:rsid w:val="006B21F2"/>
    <w:rsid w:val="006B2696"/>
    <w:rsid w:val="006B32A1"/>
    <w:rsid w:val="006B39DF"/>
    <w:rsid w:val="006B40BA"/>
    <w:rsid w:val="006B41ED"/>
    <w:rsid w:val="006B4396"/>
    <w:rsid w:val="006B4B99"/>
    <w:rsid w:val="006B4CCC"/>
    <w:rsid w:val="006B5403"/>
    <w:rsid w:val="006B5728"/>
    <w:rsid w:val="006B6437"/>
    <w:rsid w:val="006B6526"/>
    <w:rsid w:val="006B669D"/>
    <w:rsid w:val="006B7071"/>
    <w:rsid w:val="006B7D13"/>
    <w:rsid w:val="006C005A"/>
    <w:rsid w:val="006C00D7"/>
    <w:rsid w:val="006C038C"/>
    <w:rsid w:val="006C16EE"/>
    <w:rsid w:val="006C1AFA"/>
    <w:rsid w:val="006C1CB4"/>
    <w:rsid w:val="006C2699"/>
    <w:rsid w:val="006C2709"/>
    <w:rsid w:val="006C2795"/>
    <w:rsid w:val="006C2EE6"/>
    <w:rsid w:val="006C3222"/>
    <w:rsid w:val="006C3719"/>
    <w:rsid w:val="006C37BD"/>
    <w:rsid w:val="006C3DC8"/>
    <w:rsid w:val="006C40F9"/>
    <w:rsid w:val="006C415E"/>
    <w:rsid w:val="006C4167"/>
    <w:rsid w:val="006C4873"/>
    <w:rsid w:val="006C5619"/>
    <w:rsid w:val="006C6671"/>
    <w:rsid w:val="006C6AFD"/>
    <w:rsid w:val="006C734F"/>
    <w:rsid w:val="006C7CD7"/>
    <w:rsid w:val="006D0AE4"/>
    <w:rsid w:val="006D1A0E"/>
    <w:rsid w:val="006D1A50"/>
    <w:rsid w:val="006D1BA7"/>
    <w:rsid w:val="006D2300"/>
    <w:rsid w:val="006D26D8"/>
    <w:rsid w:val="006D2838"/>
    <w:rsid w:val="006D2B0D"/>
    <w:rsid w:val="006D2C1B"/>
    <w:rsid w:val="006D329C"/>
    <w:rsid w:val="006D3708"/>
    <w:rsid w:val="006D391E"/>
    <w:rsid w:val="006D4213"/>
    <w:rsid w:val="006D4305"/>
    <w:rsid w:val="006D43A9"/>
    <w:rsid w:val="006D45BC"/>
    <w:rsid w:val="006D48B9"/>
    <w:rsid w:val="006D4B00"/>
    <w:rsid w:val="006D53F0"/>
    <w:rsid w:val="006D56E1"/>
    <w:rsid w:val="006D5916"/>
    <w:rsid w:val="006D705C"/>
    <w:rsid w:val="006D730C"/>
    <w:rsid w:val="006D7A27"/>
    <w:rsid w:val="006E0444"/>
    <w:rsid w:val="006E069C"/>
    <w:rsid w:val="006E0C22"/>
    <w:rsid w:val="006E0DAD"/>
    <w:rsid w:val="006E0FB4"/>
    <w:rsid w:val="006E15F4"/>
    <w:rsid w:val="006E1A37"/>
    <w:rsid w:val="006E259F"/>
    <w:rsid w:val="006E2781"/>
    <w:rsid w:val="006E2BB9"/>
    <w:rsid w:val="006E3B7C"/>
    <w:rsid w:val="006E4573"/>
    <w:rsid w:val="006E4AE2"/>
    <w:rsid w:val="006E4C68"/>
    <w:rsid w:val="006E535E"/>
    <w:rsid w:val="006E5559"/>
    <w:rsid w:val="006E61F2"/>
    <w:rsid w:val="006E671D"/>
    <w:rsid w:val="006E6D9D"/>
    <w:rsid w:val="006E6E5A"/>
    <w:rsid w:val="006E6FC1"/>
    <w:rsid w:val="006E7307"/>
    <w:rsid w:val="006E745F"/>
    <w:rsid w:val="006E78A2"/>
    <w:rsid w:val="006F0299"/>
    <w:rsid w:val="006F0C23"/>
    <w:rsid w:val="006F0E86"/>
    <w:rsid w:val="006F1D9A"/>
    <w:rsid w:val="006F234D"/>
    <w:rsid w:val="006F3262"/>
    <w:rsid w:val="006F32B7"/>
    <w:rsid w:val="006F3525"/>
    <w:rsid w:val="006F354C"/>
    <w:rsid w:val="006F3F78"/>
    <w:rsid w:val="006F461D"/>
    <w:rsid w:val="006F513B"/>
    <w:rsid w:val="006F514D"/>
    <w:rsid w:val="006F5459"/>
    <w:rsid w:val="006F5D1C"/>
    <w:rsid w:val="006F6938"/>
    <w:rsid w:val="006F6F0C"/>
    <w:rsid w:val="006F7282"/>
    <w:rsid w:val="006F7495"/>
    <w:rsid w:val="006F7927"/>
    <w:rsid w:val="006F79BE"/>
    <w:rsid w:val="006F7A2D"/>
    <w:rsid w:val="006F7BE1"/>
    <w:rsid w:val="006F7FFC"/>
    <w:rsid w:val="0070021B"/>
    <w:rsid w:val="00700233"/>
    <w:rsid w:val="0070135E"/>
    <w:rsid w:val="00701CDA"/>
    <w:rsid w:val="00702414"/>
    <w:rsid w:val="007024D0"/>
    <w:rsid w:val="00702AED"/>
    <w:rsid w:val="00702F37"/>
    <w:rsid w:val="007036E4"/>
    <w:rsid w:val="00703A83"/>
    <w:rsid w:val="00704005"/>
    <w:rsid w:val="00704520"/>
    <w:rsid w:val="00704883"/>
    <w:rsid w:val="00705032"/>
    <w:rsid w:val="0070574A"/>
    <w:rsid w:val="007057C8"/>
    <w:rsid w:val="007058C0"/>
    <w:rsid w:val="00705E5C"/>
    <w:rsid w:val="00706263"/>
    <w:rsid w:val="00707318"/>
    <w:rsid w:val="00707773"/>
    <w:rsid w:val="007077AF"/>
    <w:rsid w:val="00710375"/>
    <w:rsid w:val="00710B90"/>
    <w:rsid w:val="00710DFF"/>
    <w:rsid w:val="00711607"/>
    <w:rsid w:val="00711D1C"/>
    <w:rsid w:val="00711F85"/>
    <w:rsid w:val="007120B5"/>
    <w:rsid w:val="0071254B"/>
    <w:rsid w:val="0071316C"/>
    <w:rsid w:val="00713470"/>
    <w:rsid w:val="0071377C"/>
    <w:rsid w:val="00713A1D"/>
    <w:rsid w:val="00713DBC"/>
    <w:rsid w:val="007140FD"/>
    <w:rsid w:val="007148AE"/>
    <w:rsid w:val="00714EED"/>
    <w:rsid w:val="007156EB"/>
    <w:rsid w:val="00715C3F"/>
    <w:rsid w:val="00715DA6"/>
    <w:rsid w:val="00716A26"/>
    <w:rsid w:val="00716FC9"/>
    <w:rsid w:val="007174C7"/>
    <w:rsid w:val="00717919"/>
    <w:rsid w:val="00717AE1"/>
    <w:rsid w:val="00717E8A"/>
    <w:rsid w:val="007202FD"/>
    <w:rsid w:val="0072050D"/>
    <w:rsid w:val="00720895"/>
    <w:rsid w:val="00720B25"/>
    <w:rsid w:val="00720B60"/>
    <w:rsid w:val="00721468"/>
    <w:rsid w:val="00722595"/>
    <w:rsid w:val="007230A0"/>
    <w:rsid w:val="00723FAE"/>
    <w:rsid w:val="00723FC1"/>
    <w:rsid w:val="007242CC"/>
    <w:rsid w:val="00724393"/>
    <w:rsid w:val="007243F3"/>
    <w:rsid w:val="007256BB"/>
    <w:rsid w:val="00725924"/>
    <w:rsid w:val="00725F65"/>
    <w:rsid w:val="00726491"/>
    <w:rsid w:val="0072660E"/>
    <w:rsid w:val="0072670E"/>
    <w:rsid w:val="007307AB"/>
    <w:rsid w:val="00730C08"/>
    <w:rsid w:val="00731CBD"/>
    <w:rsid w:val="00732B06"/>
    <w:rsid w:val="00732BCD"/>
    <w:rsid w:val="00732D3D"/>
    <w:rsid w:val="007333AE"/>
    <w:rsid w:val="007334D2"/>
    <w:rsid w:val="007348FD"/>
    <w:rsid w:val="00734C73"/>
    <w:rsid w:val="00734DB1"/>
    <w:rsid w:val="00734E61"/>
    <w:rsid w:val="00735171"/>
    <w:rsid w:val="00736486"/>
    <w:rsid w:val="007373A8"/>
    <w:rsid w:val="007376CB"/>
    <w:rsid w:val="00737A37"/>
    <w:rsid w:val="00737D47"/>
    <w:rsid w:val="007403FF"/>
    <w:rsid w:val="00741269"/>
    <w:rsid w:val="00741B5B"/>
    <w:rsid w:val="00741E04"/>
    <w:rsid w:val="00741E80"/>
    <w:rsid w:val="00742229"/>
    <w:rsid w:val="0074248D"/>
    <w:rsid w:val="00742E66"/>
    <w:rsid w:val="007432E3"/>
    <w:rsid w:val="0074341F"/>
    <w:rsid w:val="00743A76"/>
    <w:rsid w:val="0074574D"/>
    <w:rsid w:val="00745861"/>
    <w:rsid w:val="007473A8"/>
    <w:rsid w:val="00750305"/>
    <w:rsid w:val="00750716"/>
    <w:rsid w:val="00751031"/>
    <w:rsid w:val="007510FB"/>
    <w:rsid w:val="00751770"/>
    <w:rsid w:val="00752D32"/>
    <w:rsid w:val="00753014"/>
    <w:rsid w:val="00753EFA"/>
    <w:rsid w:val="00753F38"/>
    <w:rsid w:val="00754183"/>
    <w:rsid w:val="0075454F"/>
    <w:rsid w:val="00754562"/>
    <w:rsid w:val="007545C4"/>
    <w:rsid w:val="00754877"/>
    <w:rsid w:val="00755A44"/>
    <w:rsid w:val="00755CB3"/>
    <w:rsid w:val="00756062"/>
    <w:rsid w:val="00756C93"/>
    <w:rsid w:val="00756DF3"/>
    <w:rsid w:val="00757427"/>
    <w:rsid w:val="00757BE2"/>
    <w:rsid w:val="00757CBF"/>
    <w:rsid w:val="00757EF9"/>
    <w:rsid w:val="0076050D"/>
    <w:rsid w:val="007605C1"/>
    <w:rsid w:val="007605EF"/>
    <w:rsid w:val="00760BD6"/>
    <w:rsid w:val="007612FF"/>
    <w:rsid w:val="0076146B"/>
    <w:rsid w:val="00761536"/>
    <w:rsid w:val="00761980"/>
    <w:rsid w:val="007621DA"/>
    <w:rsid w:val="00762419"/>
    <w:rsid w:val="007626A9"/>
    <w:rsid w:val="007628FD"/>
    <w:rsid w:val="00762D87"/>
    <w:rsid w:val="007633D1"/>
    <w:rsid w:val="00763D01"/>
    <w:rsid w:val="007645FB"/>
    <w:rsid w:val="00765066"/>
    <w:rsid w:val="00765255"/>
    <w:rsid w:val="00765532"/>
    <w:rsid w:val="00765E4F"/>
    <w:rsid w:val="00766342"/>
    <w:rsid w:val="00767851"/>
    <w:rsid w:val="00770598"/>
    <w:rsid w:val="007706CA"/>
    <w:rsid w:val="00770AB8"/>
    <w:rsid w:val="007716A5"/>
    <w:rsid w:val="00771AB9"/>
    <w:rsid w:val="00771E7E"/>
    <w:rsid w:val="00772117"/>
    <w:rsid w:val="0077212A"/>
    <w:rsid w:val="00772134"/>
    <w:rsid w:val="00772299"/>
    <w:rsid w:val="007728F8"/>
    <w:rsid w:val="00772E8F"/>
    <w:rsid w:val="007736F2"/>
    <w:rsid w:val="00773AE2"/>
    <w:rsid w:val="00773D77"/>
    <w:rsid w:val="00773F12"/>
    <w:rsid w:val="00773F69"/>
    <w:rsid w:val="0077452D"/>
    <w:rsid w:val="007758E2"/>
    <w:rsid w:val="00775E8F"/>
    <w:rsid w:val="00776051"/>
    <w:rsid w:val="00776AF1"/>
    <w:rsid w:val="00776B5A"/>
    <w:rsid w:val="00776FE0"/>
    <w:rsid w:val="007771A0"/>
    <w:rsid w:val="00777722"/>
    <w:rsid w:val="00777C82"/>
    <w:rsid w:val="00780EFE"/>
    <w:rsid w:val="00781D9E"/>
    <w:rsid w:val="00782E1C"/>
    <w:rsid w:val="007834DB"/>
    <w:rsid w:val="007839E3"/>
    <w:rsid w:val="00783E66"/>
    <w:rsid w:val="007845A5"/>
    <w:rsid w:val="007846CB"/>
    <w:rsid w:val="00784861"/>
    <w:rsid w:val="007857AC"/>
    <w:rsid w:val="00785B03"/>
    <w:rsid w:val="00785F57"/>
    <w:rsid w:val="00785FDE"/>
    <w:rsid w:val="00786E09"/>
    <w:rsid w:val="007870C7"/>
    <w:rsid w:val="00787357"/>
    <w:rsid w:val="00787725"/>
    <w:rsid w:val="007878EF"/>
    <w:rsid w:val="00787989"/>
    <w:rsid w:val="00787AA4"/>
    <w:rsid w:val="007903F6"/>
    <w:rsid w:val="00790973"/>
    <w:rsid w:val="007911CA"/>
    <w:rsid w:val="0079141D"/>
    <w:rsid w:val="00791523"/>
    <w:rsid w:val="00792679"/>
    <w:rsid w:val="00792A8D"/>
    <w:rsid w:val="00792BFE"/>
    <w:rsid w:val="00792DB6"/>
    <w:rsid w:val="00793617"/>
    <w:rsid w:val="0079394A"/>
    <w:rsid w:val="00793B4C"/>
    <w:rsid w:val="00793DCF"/>
    <w:rsid w:val="00794EC4"/>
    <w:rsid w:val="00794F9B"/>
    <w:rsid w:val="00795563"/>
    <w:rsid w:val="00795E28"/>
    <w:rsid w:val="00795F6E"/>
    <w:rsid w:val="00797243"/>
    <w:rsid w:val="007A013D"/>
    <w:rsid w:val="007A025A"/>
    <w:rsid w:val="007A0C21"/>
    <w:rsid w:val="007A14BE"/>
    <w:rsid w:val="007A1873"/>
    <w:rsid w:val="007A187D"/>
    <w:rsid w:val="007A1953"/>
    <w:rsid w:val="007A1EB0"/>
    <w:rsid w:val="007A2755"/>
    <w:rsid w:val="007A275E"/>
    <w:rsid w:val="007A27D5"/>
    <w:rsid w:val="007A2D2C"/>
    <w:rsid w:val="007A2D68"/>
    <w:rsid w:val="007A3A38"/>
    <w:rsid w:val="007A3AFD"/>
    <w:rsid w:val="007A456B"/>
    <w:rsid w:val="007A529B"/>
    <w:rsid w:val="007A5973"/>
    <w:rsid w:val="007A59D6"/>
    <w:rsid w:val="007A700C"/>
    <w:rsid w:val="007A7182"/>
    <w:rsid w:val="007A7E2D"/>
    <w:rsid w:val="007B01F8"/>
    <w:rsid w:val="007B02CF"/>
    <w:rsid w:val="007B0318"/>
    <w:rsid w:val="007B06AE"/>
    <w:rsid w:val="007B0BB9"/>
    <w:rsid w:val="007B0BF9"/>
    <w:rsid w:val="007B11A5"/>
    <w:rsid w:val="007B19CE"/>
    <w:rsid w:val="007B1CE1"/>
    <w:rsid w:val="007B20DB"/>
    <w:rsid w:val="007B2353"/>
    <w:rsid w:val="007B25CC"/>
    <w:rsid w:val="007B273A"/>
    <w:rsid w:val="007B2C74"/>
    <w:rsid w:val="007B2F70"/>
    <w:rsid w:val="007B3715"/>
    <w:rsid w:val="007B38D0"/>
    <w:rsid w:val="007B5254"/>
    <w:rsid w:val="007B5640"/>
    <w:rsid w:val="007B5651"/>
    <w:rsid w:val="007B5A9C"/>
    <w:rsid w:val="007B5B88"/>
    <w:rsid w:val="007B60F0"/>
    <w:rsid w:val="007B674B"/>
    <w:rsid w:val="007B6ED1"/>
    <w:rsid w:val="007B70C6"/>
    <w:rsid w:val="007C02D9"/>
    <w:rsid w:val="007C08BB"/>
    <w:rsid w:val="007C0C58"/>
    <w:rsid w:val="007C0CF2"/>
    <w:rsid w:val="007C0DA0"/>
    <w:rsid w:val="007C0E10"/>
    <w:rsid w:val="007C17A6"/>
    <w:rsid w:val="007C1DBE"/>
    <w:rsid w:val="007C1E66"/>
    <w:rsid w:val="007C1F7C"/>
    <w:rsid w:val="007C1FFC"/>
    <w:rsid w:val="007C2379"/>
    <w:rsid w:val="007C2587"/>
    <w:rsid w:val="007C25B8"/>
    <w:rsid w:val="007C2BEF"/>
    <w:rsid w:val="007C36F5"/>
    <w:rsid w:val="007C3B33"/>
    <w:rsid w:val="007C46E7"/>
    <w:rsid w:val="007C483A"/>
    <w:rsid w:val="007C4DA7"/>
    <w:rsid w:val="007C5098"/>
    <w:rsid w:val="007C50EB"/>
    <w:rsid w:val="007C5163"/>
    <w:rsid w:val="007C6213"/>
    <w:rsid w:val="007C66F3"/>
    <w:rsid w:val="007C6CA6"/>
    <w:rsid w:val="007C6DA9"/>
    <w:rsid w:val="007C7804"/>
    <w:rsid w:val="007C7F7D"/>
    <w:rsid w:val="007D0382"/>
    <w:rsid w:val="007D03DD"/>
    <w:rsid w:val="007D0C71"/>
    <w:rsid w:val="007D16FA"/>
    <w:rsid w:val="007D1C8F"/>
    <w:rsid w:val="007D22C7"/>
    <w:rsid w:val="007D2455"/>
    <w:rsid w:val="007D2507"/>
    <w:rsid w:val="007D2B12"/>
    <w:rsid w:val="007D2BE7"/>
    <w:rsid w:val="007D2F81"/>
    <w:rsid w:val="007D3A5E"/>
    <w:rsid w:val="007D3E6A"/>
    <w:rsid w:val="007D3EE0"/>
    <w:rsid w:val="007D495E"/>
    <w:rsid w:val="007D541E"/>
    <w:rsid w:val="007D5926"/>
    <w:rsid w:val="007D5C81"/>
    <w:rsid w:val="007D65BE"/>
    <w:rsid w:val="007D6A93"/>
    <w:rsid w:val="007D7198"/>
    <w:rsid w:val="007D7752"/>
    <w:rsid w:val="007E04E6"/>
    <w:rsid w:val="007E089E"/>
    <w:rsid w:val="007E1A28"/>
    <w:rsid w:val="007E1C46"/>
    <w:rsid w:val="007E2AC8"/>
    <w:rsid w:val="007E2C71"/>
    <w:rsid w:val="007E2D92"/>
    <w:rsid w:val="007E2EB3"/>
    <w:rsid w:val="007E310E"/>
    <w:rsid w:val="007E426B"/>
    <w:rsid w:val="007E42AC"/>
    <w:rsid w:val="007E4B36"/>
    <w:rsid w:val="007E4B3C"/>
    <w:rsid w:val="007E5169"/>
    <w:rsid w:val="007E5788"/>
    <w:rsid w:val="007E57C6"/>
    <w:rsid w:val="007E63A3"/>
    <w:rsid w:val="007E646D"/>
    <w:rsid w:val="007E67B0"/>
    <w:rsid w:val="007E69D8"/>
    <w:rsid w:val="007E6F32"/>
    <w:rsid w:val="007E77C9"/>
    <w:rsid w:val="007E7974"/>
    <w:rsid w:val="007E7C41"/>
    <w:rsid w:val="007F04D3"/>
    <w:rsid w:val="007F05C8"/>
    <w:rsid w:val="007F0F65"/>
    <w:rsid w:val="007F1042"/>
    <w:rsid w:val="007F10EA"/>
    <w:rsid w:val="007F1BE3"/>
    <w:rsid w:val="007F2563"/>
    <w:rsid w:val="007F2705"/>
    <w:rsid w:val="007F2982"/>
    <w:rsid w:val="007F2A4B"/>
    <w:rsid w:val="007F2F5B"/>
    <w:rsid w:val="007F35DB"/>
    <w:rsid w:val="007F3B56"/>
    <w:rsid w:val="007F41E4"/>
    <w:rsid w:val="007F4762"/>
    <w:rsid w:val="007F47E8"/>
    <w:rsid w:val="007F4F29"/>
    <w:rsid w:val="007F5991"/>
    <w:rsid w:val="007F5D12"/>
    <w:rsid w:val="007F62BB"/>
    <w:rsid w:val="007F65D5"/>
    <w:rsid w:val="007F78B2"/>
    <w:rsid w:val="007F7A0D"/>
    <w:rsid w:val="007F7CD3"/>
    <w:rsid w:val="007F7D8E"/>
    <w:rsid w:val="00800422"/>
    <w:rsid w:val="00800AA4"/>
    <w:rsid w:val="00800D1A"/>
    <w:rsid w:val="00800DFA"/>
    <w:rsid w:val="00800EC1"/>
    <w:rsid w:val="00801401"/>
    <w:rsid w:val="00801537"/>
    <w:rsid w:val="0080177B"/>
    <w:rsid w:val="008020B4"/>
    <w:rsid w:val="00802B6F"/>
    <w:rsid w:val="00803047"/>
    <w:rsid w:val="0080310D"/>
    <w:rsid w:val="00803137"/>
    <w:rsid w:val="008031DC"/>
    <w:rsid w:val="008036FE"/>
    <w:rsid w:val="008042F0"/>
    <w:rsid w:val="00804D34"/>
    <w:rsid w:val="00804E17"/>
    <w:rsid w:val="008052B0"/>
    <w:rsid w:val="00805ADB"/>
    <w:rsid w:val="00805B18"/>
    <w:rsid w:val="00805C45"/>
    <w:rsid w:val="0080615E"/>
    <w:rsid w:val="008063AA"/>
    <w:rsid w:val="00806919"/>
    <w:rsid w:val="008069FF"/>
    <w:rsid w:val="00807F62"/>
    <w:rsid w:val="008103FA"/>
    <w:rsid w:val="00810812"/>
    <w:rsid w:val="00810BD1"/>
    <w:rsid w:val="00810DA1"/>
    <w:rsid w:val="00810E3C"/>
    <w:rsid w:val="00811758"/>
    <w:rsid w:val="00812B11"/>
    <w:rsid w:val="0081394C"/>
    <w:rsid w:val="00813A97"/>
    <w:rsid w:val="00813C82"/>
    <w:rsid w:val="00814066"/>
    <w:rsid w:val="008140C2"/>
    <w:rsid w:val="00814767"/>
    <w:rsid w:val="00814B70"/>
    <w:rsid w:val="00814BFF"/>
    <w:rsid w:val="008158C0"/>
    <w:rsid w:val="00815A0D"/>
    <w:rsid w:val="00816208"/>
    <w:rsid w:val="00816887"/>
    <w:rsid w:val="00817449"/>
    <w:rsid w:val="00817519"/>
    <w:rsid w:val="008178F8"/>
    <w:rsid w:val="00817B24"/>
    <w:rsid w:val="008205AD"/>
    <w:rsid w:val="00820A12"/>
    <w:rsid w:val="00820B8C"/>
    <w:rsid w:val="00821314"/>
    <w:rsid w:val="008219BA"/>
    <w:rsid w:val="00822A45"/>
    <w:rsid w:val="00822EA1"/>
    <w:rsid w:val="00823117"/>
    <w:rsid w:val="008232FA"/>
    <w:rsid w:val="00823AE5"/>
    <w:rsid w:val="00823BCC"/>
    <w:rsid w:val="00824D7B"/>
    <w:rsid w:val="00825480"/>
    <w:rsid w:val="00825942"/>
    <w:rsid w:val="00825A42"/>
    <w:rsid w:val="00825B6A"/>
    <w:rsid w:val="00825E28"/>
    <w:rsid w:val="00826678"/>
    <w:rsid w:val="00826B1E"/>
    <w:rsid w:val="00826BCB"/>
    <w:rsid w:val="0082765E"/>
    <w:rsid w:val="008300EB"/>
    <w:rsid w:val="00830A8C"/>
    <w:rsid w:val="00830F66"/>
    <w:rsid w:val="00831541"/>
    <w:rsid w:val="008318B6"/>
    <w:rsid w:val="00832165"/>
    <w:rsid w:val="0083222E"/>
    <w:rsid w:val="0083224F"/>
    <w:rsid w:val="00832931"/>
    <w:rsid w:val="00832B82"/>
    <w:rsid w:val="00832EB9"/>
    <w:rsid w:val="008330ED"/>
    <w:rsid w:val="00833427"/>
    <w:rsid w:val="008334B7"/>
    <w:rsid w:val="00833AFF"/>
    <w:rsid w:val="00833B2C"/>
    <w:rsid w:val="008342E1"/>
    <w:rsid w:val="00834F11"/>
    <w:rsid w:val="008356E5"/>
    <w:rsid w:val="008368B3"/>
    <w:rsid w:val="00836FED"/>
    <w:rsid w:val="00837044"/>
    <w:rsid w:val="008373CB"/>
    <w:rsid w:val="00837755"/>
    <w:rsid w:val="00840E23"/>
    <w:rsid w:val="00841282"/>
    <w:rsid w:val="0084185E"/>
    <w:rsid w:val="00841AEC"/>
    <w:rsid w:val="00841BBA"/>
    <w:rsid w:val="00841F03"/>
    <w:rsid w:val="00842404"/>
    <w:rsid w:val="00842881"/>
    <w:rsid w:val="00842B6C"/>
    <w:rsid w:val="00842BBA"/>
    <w:rsid w:val="00843800"/>
    <w:rsid w:val="0084382F"/>
    <w:rsid w:val="00844D3C"/>
    <w:rsid w:val="00845045"/>
    <w:rsid w:val="00846449"/>
    <w:rsid w:val="008464E4"/>
    <w:rsid w:val="00846F3F"/>
    <w:rsid w:val="0084700E"/>
    <w:rsid w:val="00847FC3"/>
    <w:rsid w:val="00850423"/>
    <w:rsid w:val="0085045E"/>
    <w:rsid w:val="0085049E"/>
    <w:rsid w:val="00851330"/>
    <w:rsid w:val="00851833"/>
    <w:rsid w:val="00851AFD"/>
    <w:rsid w:val="0085230B"/>
    <w:rsid w:val="008525E3"/>
    <w:rsid w:val="008538F3"/>
    <w:rsid w:val="00853C0B"/>
    <w:rsid w:val="008557A0"/>
    <w:rsid w:val="00855D57"/>
    <w:rsid w:val="0085665D"/>
    <w:rsid w:val="00856AB1"/>
    <w:rsid w:val="00856CF1"/>
    <w:rsid w:val="00856F03"/>
    <w:rsid w:val="00856F3A"/>
    <w:rsid w:val="008579BA"/>
    <w:rsid w:val="00860014"/>
    <w:rsid w:val="0086010B"/>
    <w:rsid w:val="00860A4F"/>
    <w:rsid w:val="008610FB"/>
    <w:rsid w:val="0086114C"/>
    <w:rsid w:val="008616BB"/>
    <w:rsid w:val="008617AE"/>
    <w:rsid w:val="008617F1"/>
    <w:rsid w:val="00861EE5"/>
    <w:rsid w:val="00862303"/>
    <w:rsid w:val="00862B1B"/>
    <w:rsid w:val="00862CA7"/>
    <w:rsid w:val="00862D37"/>
    <w:rsid w:val="00863FD7"/>
    <w:rsid w:val="00864127"/>
    <w:rsid w:val="00864344"/>
    <w:rsid w:val="0086476D"/>
    <w:rsid w:val="00864E3D"/>
    <w:rsid w:val="00865B27"/>
    <w:rsid w:val="00865BA7"/>
    <w:rsid w:val="00865D74"/>
    <w:rsid w:val="00866148"/>
    <w:rsid w:val="008662F8"/>
    <w:rsid w:val="008666EA"/>
    <w:rsid w:val="00866ED6"/>
    <w:rsid w:val="0086706E"/>
    <w:rsid w:val="00867284"/>
    <w:rsid w:val="0086737B"/>
    <w:rsid w:val="008703A2"/>
    <w:rsid w:val="00871126"/>
    <w:rsid w:val="00871343"/>
    <w:rsid w:val="00871C1C"/>
    <w:rsid w:val="00871D2E"/>
    <w:rsid w:val="0087234F"/>
    <w:rsid w:val="00872AC3"/>
    <w:rsid w:val="00873144"/>
    <w:rsid w:val="00873354"/>
    <w:rsid w:val="00873772"/>
    <w:rsid w:val="00873F4F"/>
    <w:rsid w:val="00874425"/>
    <w:rsid w:val="008748D4"/>
    <w:rsid w:val="00874C59"/>
    <w:rsid w:val="008752A5"/>
    <w:rsid w:val="00875AD3"/>
    <w:rsid w:val="00875B81"/>
    <w:rsid w:val="00876321"/>
    <w:rsid w:val="0087655E"/>
    <w:rsid w:val="008770DA"/>
    <w:rsid w:val="00877419"/>
    <w:rsid w:val="00880456"/>
    <w:rsid w:val="00880E1C"/>
    <w:rsid w:val="008812FA"/>
    <w:rsid w:val="008816DE"/>
    <w:rsid w:val="00881705"/>
    <w:rsid w:val="008817A3"/>
    <w:rsid w:val="00881DC3"/>
    <w:rsid w:val="00882356"/>
    <w:rsid w:val="00882975"/>
    <w:rsid w:val="008834BE"/>
    <w:rsid w:val="008836BF"/>
    <w:rsid w:val="00883B55"/>
    <w:rsid w:val="00883E7A"/>
    <w:rsid w:val="008845A7"/>
    <w:rsid w:val="00884AA9"/>
    <w:rsid w:val="00884F95"/>
    <w:rsid w:val="008854CD"/>
    <w:rsid w:val="00885D33"/>
    <w:rsid w:val="00886619"/>
    <w:rsid w:val="00886F8E"/>
    <w:rsid w:val="00886FD6"/>
    <w:rsid w:val="008870D2"/>
    <w:rsid w:val="00887352"/>
    <w:rsid w:val="00887403"/>
    <w:rsid w:val="00890546"/>
    <w:rsid w:val="00890970"/>
    <w:rsid w:val="00890E9D"/>
    <w:rsid w:val="0089101A"/>
    <w:rsid w:val="0089125D"/>
    <w:rsid w:val="0089137C"/>
    <w:rsid w:val="00891819"/>
    <w:rsid w:val="00891BC5"/>
    <w:rsid w:val="008925C1"/>
    <w:rsid w:val="00892C3C"/>
    <w:rsid w:val="0089316F"/>
    <w:rsid w:val="00893346"/>
    <w:rsid w:val="00893972"/>
    <w:rsid w:val="00893CF8"/>
    <w:rsid w:val="00893E65"/>
    <w:rsid w:val="0089412E"/>
    <w:rsid w:val="008944D3"/>
    <w:rsid w:val="00894978"/>
    <w:rsid w:val="00894D61"/>
    <w:rsid w:val="00894E4E"/>
    <w:rsid w:val="00894F7A"/>
    <w:rsid w:val="008959D4"/>
    <w:rsid w:val="00895B83"/>
    <w:rsid w:val="008963C0"/>
    <w:rsid w:val="00896431"/>
    <w:rsid w:val="00896582"/>
    <w:rsid w:val="00896702"/>
    <w:rsid w:val="008973C7"/>
    <w:rsid w:val="00897D47"/>
    <w:rsid w:val="00897E1B"/>
    <w:rsid w:val="008A0AC5"/>
    <w:rsid w:val="008A0BC2"/>
    <w:rsid w:val="008A10D1"/>
    <w:rsid w:val="008A16BF"/>
    <w:rsid w:val="008A18E7"/>
    <w:rsid w:val="008A1E1F"/>
    <w:rsid w:val="008A1FC4"/>
    <w:rsid w:val="008A22D1"/>
    <w:rsid w:val="008A276A"/>
    <w:rsid w:val="008A2856"/>
    <w:rsid w:val="008A33FF"/>
    <w:rsid w:val="008A35C2"/>
    <w:rsid w:val="008A38C5"/>
    <w:rsid w:val="008A390C"/>
    <w:rsid w:val="008A3DF0"/>
    <w:rsid w:val="008A4098"/>
    <w:rsid w:val="008A44AF"/>
    <w:rsid w:val="008A4CBF"/>
    <w:rsid w:val="008A4E34"/>
    <w:rsid w:val="008A5661"/>
    <w:rsid w:val="008A5845"/>
    <w:rsid w:val="008A5C65"/>
    <w:rsid w:val="008A6166"/>
    <w:rsid w:val="008A66B6"/>
    <w:rsid w:val="008A6751"/>
    <w:rsid w:val="008A6A60"/>
    <w:rsid w:val="008A7427"/>
    <w:rsid w:val="008A7478"/>
    <w:rsid w:val="008B017A"/>
    <w:rsid w:val="008B0555"/>
    <w:rsid w:val="008B0B24"/>
    <w:rsid w:val="008B0B76"/>
    <w:rsid w:val="008B21ED"/>
    <w:rsid w:val="008B232F"/>
    <w:rsid w:val="008B273F"/>
    <w:rsid w:val="008B274C"/>
    <w:rsid w:val="008B2852"/>
    <w:rsid w:val="008B2D82"/>
    <w:rsid w:val="008B38E3"/>
    <w:rsid w:val="008B3B93"/>
    <w:rsid w:val="008B41D2"/>
    <w:rsid w:val="008B43DF"/>
    <w:rsid w:val="008B4973"/>
    <w:rsid w:val="008B5AA5"/>
    <w:rsid w:val="008B61C7"/>
    <w:rsid w:val="008B6656"/>
    <w:rsid w:val="008B6FB6"/>
    <w:rsid w:val="008B72D2"/>
    <w:rsid w:val="008B73BC"/>
    <w:rsid w:val="008B759E"/>
    <w:rsid w:val="008B7E5C"/>
    <w:rsid w:val="008C0001"/>
    <w:rsid w:val="008C059D"/>
    <w:rsid w:val="008C0B16"/>
    <w:rsid w:val="008C0D6A"/>
    <w:rsid w:val="008C165C"/>
    <w:rsid w:val="008C2D97"/>
    <w:rsid w:val="008C2E11"/>
    <w:rsid w:val="008C36F5"/>
    <w:rsid w:val="008C4173"/>
    <w:rsid w:val="008C457F"/>
    <w:rsid w:val="008C45ED"/>
    <w:rsid w:val="008C4619"/>
    <w:rsid w:val="008C4E81"/>
    <w:rsid w:val="008C522B"/>
    <w:rsid w:val="008C53FB"/>
    <w:rsid w:val="008C57D4"/>
    <w:rsid w:val="008C5917"/>
    <w:rsid w:val="008C6AED"/>
    <w:rsid w:val="008C7225"/>
    <w:rsid w:val="008C77D6"/>
    <w:rsid w:val="008C77FA"/>
    <w:rsid w:val="008C783C"/>
    <w:rsid w:val="008C7CED"/>
    <w:rsid w:val="008D03C8"/>
    <w:rsid w:val="008D050E"/>
    <w:rsid w:val="008D09DA"/>
    <w:rsid w:val="008D0DAF"/>
    <w:rsid w:val="008D0DC2"/>
    <w:rsid w:val="008D185A"/>
    <w:rsid w:val="008D2B81"/>
    <w:rsid w:val="008D2DC9"/>
    <w:rsid w:val="008D4143"/>
    <w:rsid w:val="008D4D40"/>
    <w:rsid w:val="008D4EA5"/>
    <w:rsid w:val="008D5405"/>
    <w:rsid w:val="008D5856"/>
    <w:rsid w:val="008D5CBB"/>
    <w:rsid w:val="008D5D00"/>
    <w:rsid w:val="008D6BC5"/>
    <w:rsid w:val="008D720E"/>
    <w:rsid w:val="008D7B86"/>
    <w:rsid w:val="008D7E6F"/>
    <w:rsid w:val="008E06E3"/>
    <w:rsid w:val="008E0E90"/>
    <w:rsid w:val="008E1077"/>
    <w:rsid w:val="008E1296"/>
    <w:rsid w:val="008E19BA"/>
    <w:rsid w:val="008E1BAE"/>
    <w:rsid w:val="008E2160"/>
    <w:rsid w:val="008E22AB"/>
    <w:rsid w:val="008E23F2"/>
    <w:rsid w:val="008E25C9"/>
    <w:rsid w:val="008E28C3"/>
    <w:rsid w:val="008E2912"/>
    <w:rsid w:val="008E421F"/>
    <w:rsid w:val="008E4294"/>
    <w:rsid w:val="008E45A8"/>
    <w:rsid w:val="008E4C6E"/>
    <w:rsid w:val="008E4C90"/>
    <w:rsid w:val="008E4DC0"/>
    <w:rsid w:val="008E54D9"/>
    <w:rsid w:val="008E5511"/>
    <w:rsid w:val="008E5F29"/>
    <w:rsid w:val="008E5FAF"/>
    <w:rsid w:val="008E6E2E"/>
    <w:rsid w:val="008E6F44"/>
    <w:rsid w:val="008E7B45"/>
    <w:rsid w:val="008E7E6B"/>
    <w:rsid w:val="008E7EAF"/>
    <w:rsid w:val="008F0484"/>
    <w:rsid w:val="008F0599"/>
    <w:rsid w:val="008F1561"/>
    <w:rsid w:val="008F19E2"/>
    <w:rsid w:val="008F1ECD"/>
    <w:rsid w:val="008F1F44"/>
    <w:rsid w:val="008F2419"/>
    <w:rsid w:val="008F2682"/>
    <w:rsid w:val="008F2C91"/>
    <w:rsid w:val="008F35AC"/>
    <w:rsid w:val="008F381E"/>
    <w:rsid w:val="008F4142"/>
    <w:rsid w:val="008F4181"/>
    <w:rsid w:val="008F488A"/>
    <w:rsid w:val="008F4BE8"/>
    <w:rsid w:val="008F4D62"/>
    <w:rsid w:val="008F5329"/>
    <w:rsid w:val="008F5DCF"/>
    <w:rsid w:val="008F61B0"/>
    <w:rsid w:val="008F63DA"/>
    <w:rsid w:val="008F7755"/>
    <w:rsid w:val="008F78B3"/>
    <w:rsid w:val="00900626"/>
    <w:rsid w:val="00900724"/>
    <w:rsid w:val="00900B86"/>
    <w:rsid w:val="009011A5"/>
    <w:rsid w:val="00901253"/>
    <w:rsid w:val="009015FD"/>
    <w:rsid w:val="0090163A"/>
    <w:rsid w:val="00902889"/>
    <w:rsid w:val="009033A9"/>
    <w:rsid w:val="00903990"/>
    <w:rsid w:val="00903A71"/>
    <w:rsid w:val="00903D02"/>
    <w:rsid w:val="009046CD"/>
    <w:rsid w:val="00904AA6"/>
    <w:rsid w:val="00904F36"/>
    <w:rsid w:val="009052B1"/>
    <w:rsid w:val="0090537F"/>
    <w:rsid w:val="0090557E"/>
    <w:rsid w:val="00905986"/>
    <w:rsid w:val="00905E96"/>
    <w:rsid w:val="00906374"/>
    <w:rsid w:val="0090676E"/>
    <w:rsid w:val="00906DB6"/>
    <w:rsid w:val="009072C9"/>
    <w:rsid w:val="009074A8"/>
    <w:rsid w:val="00907EC8"/>
    <w:rsid w:val="00907FD6"/>
    <w:rsid w:val="009103B3"/>
    <w:rsid w:val="009103BE"/>
    <w:rsid w:val="00910597"/>
    <w:rsid w:val="0091193A"/>
    <w:rsid w:val="009119BB"/>
    <w:rsid w:val="00911AC4"/>
    <w:rsid w:val="00911B84"/>
    <w:rsid w:val="0091234A"/>
    <w:rsid w:val="00912422"/>
    <w:rsid w:val="0091244D"/>
    <w:rsid w:val="00912FBB"/>
    <w:rsid w:val="0091317E"/>
    <w:rsid w:val="00914E18"/>
    <w:rsid w:val="009156D5"/>
    <w:rsid w:val="00915F43"/>
    <w:rsid w:val="00915FF4"/>
    <w:rsid w:val="0091671B"/>
    <w:rsid w:val="009174D6"/>
    <w:rsid w:val="009175B7"/>
    <w:rsid w:val="00917822"/>
    <w:rsid w:val="0091784C"/>
    <w:rsid w:val="00917ABB"/>
    <w:rsid w:val="00917AE6"/>
    <w:rsid w:val="00921ACF"/>
    <w:rsid w:val="009228D2"/>
    <w:rsid w:val="00922D18"/>
    <w:rsid w:val="009241F0"/>
    <w:rsid w:val="0092420B"/>
    <w:rsid w:val="0092439C"/>
    <w:rsid w:val="00925D3B"/>
    <w:rsid w:val="009266ED"/>
    <w:rsid w:val="00926BA6"/>
    <w:rsid w:val="00926BDF"/>
    <w:rsid w:val="00926CAA"/>
    <w:rsid w:val="00927305"/>
    <w:rsid w:val="009273A5"/>
    <w:rsid w:val="00927551"/>
    <w:rsid w:val="00927CA3"/>
    <w:rsid w:val="00930866"/>
    <w:rsid w:val="00930F91"/>
    <w:rsid w:val="009311DB"/>
    <w:rsid w:val="00931490"/>
    <w:rsid w:val="00931555"/>
    <w:rsid w:val="00931605"/>
    <w:rsid w:val="00931881"/>
    <w:rsid w:val="00931DAC"/>
    <w:rsid w:val="00932B46"/>
    <w:rsid w:val="00933082"/>
    <w:rsid w:val="009331E6"/>
    <w:rsid w:val="00933219"/>
    <w:rsid w:val="009333EC"/>
    <w:rsid w:val="00934884"/>
    <w:rsid w:val="00934EDE"/>
    <w:rsid w:val="0093555A"/>
    <w:rsid w:val="00936168"/>
    <w:rsid w:val="00936500"/>
    <w:rsid w:val="00936819"/>
    <w:rsid w:val="00936AA6"/>
    <w:rsid w:val="00936B8D"/>
    <w:rsid w:val="00936CE0"/>
    <w:rsid w:val="00936D61"/>
    <w:rsid w:val="00936EA8"/>
    <w:rsid w:val="00937009"/>
    <w:rsid w:val="00937038"/>
    <w:rsid w:val="00937067"/>
    <w:rsid w:val="0094053D"/>
    <w:rsid w:val="00941797"/>
    <w:rsid w:val="00941B1D"/>
    <w:rsid w:val="009424BE"/>
    <w:rsid w:val="00942879"/>
    <w:rsid w:val="009429C8"/>
    <w:rsid w:val="00942C36"/>
    <w:rsid w:val="00942E76"/>
    <w:rsid w:val="00942EEB"/>
    <w:rsid w:val="00943054"/>
    <w:rsid w:val="00943178"/>
    <w:rsid w:val="00943295"/>
    <w:rsid w:val="00943888"/>
    <w:rsid w:val="00943D9D"/>
    <w:rsid w:val="00943F08"/>
    <w:rsid w:val="0094400A"/>
    <w:rsid w:val="009446DA"/>
    <w:rsid w:val="00944705"/>
    <w:rsid w:val="00944898"/>
    <w:rsid w:val="0094518F"/>
    <w:rsid w:val="00945502"/>
    <w:rsid w:val="0094606D"/>
    <w:rsid w:val="00946566"/>
    <w:rsid w:val="00946A07"/>
    <w:rsid w:val="00946FE4"/>
    <w:rsid w:val="00947560"/>
    <w:rsid w:val="00947DB8"/>
    <w:rsid w:val="00950016"/>
    <w:rsid w:val="009500D8"/>
    <w:rsid w:val="0095024A"/>
    <w:rsid w:val="009504E9"/>
    <w:rsid w:val="00950965"/>
    <w:rsid w:val="00950D1C"/>
    <w:rsid w:val="00950FE8"/>
    <w:rsid w:val="00951058"/>
    <w:rsid w:val="009511B3"/>
    <w:rsid w:val="009516B1"/>
    <w:rsid w:val="00952048"/>
    <w:rsid w:val="009520EE"/>
    <w:rsid w:val="009527D6"/>
    <w:rsid w:val="00953013"/>
    <w:rsid w:val="009536C1"/>
    <w:rsid w:val="00953B0F"/>
    <w:rsid w:val="009544C9"/>
    <w:rsid w:val="00954C60"/>
    <w:rsid w:val="00955381"/>
    <w:rsid w:val="0095548F"/>
    <w:rsid w:val="00955493"/>
    <w:rsid w:val="009556FF"/>
    <w:rsid w:val="00955755"/>
    <w:rsid w:val="0095677C"/>
    <w:rsid w:val="00956AD1"/>
    <w:rsid w:val="00956CBD"/>
    <w:rsid w:val="0096030E"/>
    <w:rsid w:val="00960F3A"/>
    <w:rsid w:val="009621F1"/>
    <w:rsid w:val="009636EE"/>
    <w:rsid w:val="009641E0"/>
    <w:rsid w:val="00964CFC"/>
    <w:rsid w:val="0096515F"/>
    <w:rsid w:val="00965F7E"/>
    <w:rsid w:val="00966085"/>
    <w:rsid w:val="00966599"/>
    <w:rsid w:val="0096666A"/>
    <w:rsid w:val="00967515"/>
    <w:rsid w:val="0097027B"/>
    <w:rsid w:val="009702C0"/>
    <w:rsid w:val="00970603"/>
    <w:rsid w:val="00971460"/>
    <w:rsid w:val="00971771"/>
    <w:rsid w:val="0097188C"/>
    <w:rsid w:val="00971E56"/>
    <w:rsid w:val="00972298"/>
    <w:rsid w:val="009723C1"/>
    <w:rsid w:val="00973189"/>
    <w:rsid w:val="00973926"/>
    <w:rsid w:val="00973AD6"/>
    <w:rsid w:val="009746FB"/>
    <w:rsid w:val="009748B7"/>
    <w:rsid w:val="00974B6B"/>
    <w:rsid w:val="00975790"/>
    <w:rsid w:val="00975F55"/>
    <w:rsid w:val="00976248"/>
    <w:rsid w:val="009769EF"/>
    <w:rsid w:val="00976A64"/>
    <w:rsid w:val="00976E21"/>
    <w:rsid w:val="0097758E"/>
    <w:rsid w:val="00977E48"/>
    <w:rsid w:val="00977F18"/>
    <w:rsid w:val="009800D7"/>
    <w:rsid w:val="00980E22"/>
    <w:rsid w:val="0098142C"/>
    <w:rsid w:val="00982452"/>
    <w:rsid w:val="00982A20"/>
    <w:rsid w:val="00982BC6"/>
    <w:rsid w:val="00982F3E"/>
    <w:rsid w:val="0098304C"/>
    <w:rsid w:val="00983242"/>
    <w:rsid w:val="00984A3B"/>
    <w:rsid w:val="00985191"/>
    <w:rsid w:val="00985595"/>
    <w:rsid w:val="00985C31"/>
    <w:rsid w:val="00985D80"/>
    <w:rsid w:val="00986979"/>
    <w:rsid w:val="00987A70"/>
    <w:rsid w:val="00990BA0"/>
    <w:rsid w:val="0099169C"/>
    <w:rsid w:val="0099195A"/>
    <w:rsid w:val="00991960"/>
    <w:rsid w:val="00991DB5"/>
    <w:rsid w:val="00992157"/>
    <w:rsid w:val="009923E9"/>
    <w:rsid w:val="0099242F"/>
    <w:rsid w:val="00992B96"/>
    <w:rsid w:val="009931AE"/>
    <w:rsid w:val="00993CA1"/>
    <w:rsid w:val="00993E29"/>
    <w:rsid w:val="00994084"/>
    <w:rsid w:val="009942B6"/>
    <w:rsid w:val="0099513A"/>
    <w:rsid w:val="0099657E"/>
    <w:rsid w:val="00996F2C"/>
    <w:rsid w:val="00997059"/>
    <w:rsid w:val="00997158"/>
    <w:rsid w:val="00997353"/>
    <w:rsid w:val="0099798A"/>
    <w:rsid w:val="00997A96"/>
    <w:rsid w:val="00997B33"/>
    <w:rsid w:val="009A009C"/>
    <w:rsid w:val="009A021A"/>
    <w:rsid w:val="009A0300"/>
    <w:rsid w:val="009A0756"/>
    <w:rsid w:val="009A09AC"/>
    <w:rsid w:val="009A1681"/>
    <w:rsid w:val="009A1AE4"/>
    <w:rsid w:val="009A1DB8"/>
    <w:rsid w:val="009A21BA"/>
    <w:rsid w:val="009A2977"/>
    <w:rsid w:val="009A2A78"/>
    <w:rsid w:val="009A30E5"/>
    <w:rsid w:val="009A4069"/>
    <w:rsid w:val="009A4281"/>
    <w:rsid w:val="009A47B9"/>
    <w:rsid w:val="009A4F17"/>
    <w:rsid w:val="009A68EF"/>
    <w:rsid w:val="009A68F8"/>
    <w:rsid w:val="009A6D47"/>
    <w:rsid w:val="009A6FBE"/>
    <w:rsid w:val="009A7088"/>
    <w:rsid w:val="009A724F"/>
    <w:rsid w:val="009A7539"/>
    <w:rsid w:val="009B013F"/>
    <w:rsid w:val="009B0E25"/>
    <w:rsid w:val="009B0E35"/>
    <w:rsid w:val="009B1612"/>
    <w:rsid w:val="009B184B"/>
    <w:rsid w:val="009B2068"/>
    <w:rsid w:val="009B24AA"/>
    <w:rsid w:val="009B25C6"/>
    <w:rsid w:val="009B2DC7"/>
    <w:rsid w:val="009B3249"/>
    <w:rsid w:val="009B37A0"/>
    <w:rsid w:val="009B3BC7"/>
    <w:rsid w:val="009B4A94"/>
    <w:rsid w:val="009B5533"/>
    <w:rsid w:val="009B58A1"/>
    <w:rsid w:val="009B5F7A"/>
    <w:rsid w:val="009B6BCC"/>
    <w:rsid w:val="009B7178"/>
    <w:rsid w:val="009B71E5"/>
    <w:rsid w:val="009B7255"/>
    <w:rsid w:val="009B75D0"/>
    <w:rsid w:val="009B775A"/>
    <w:rsid w:val="009B7A9D"/>
    <w:rsid w:val="009C00B6"/>
    <w:rsid w:val="009C12DB"/>
    <w:rsid w:val="009C165F"/>
    <w:rsid w:val="009C1977"/>
    <w:rsid w:val="009C1EA6"/>
    <w:rsid w:val="009C2170"/>
    <w:rsid w:val="009C25C6"/>
    <w:rsid w:val="009C2A98"/>
    <w:rsid w:val="009C3006"/>
    <w:rsid w:val="009C30F2"/>
    <w:rsid w:val="009C33CA"/>
    <w:rsid w:val="009C3ADC"/>
    <w:rsid w:val="009C40F0"/>
    <w:rsid w:val="009C4890"/>
    <w:rsid w:val="009C4AAD"/>
    <w:rsid w:val="009C4ACD"/>
    <w:rsid w:val="009C4C28"/>
    <w:rsid w:val="009C52C2"/>
    <w:rsid w:val="009C6B61"/>
    <w:rsid w:val="009C6B92"/>
    <w:rsid w:val="009C6EE6"/>
    <w:rsid w:val="009C731A"/>
    <w:rsid w:val="009C7698"/>
    <w:rsid w:val="009D075C"/>
    <w:rsid w:val="009D12A0"/>
    <w:rsid w:val="009D2543"/>
    <w:rsid w:val="009D26C2"/>
    <w:rsid w:val="009D3BA0"/>
    <w:rsid w:val="009D3CC2"/>
    <w:rsid w:val="009D5EAF"/>
    <w:rsid w:val="009D6419"/>
    <w:rsid w:val="009D6613"/>
    <w:rsid w:val="009D668D"/>
    <w:rsid w:val="009D6CCC"/>
    <w:rsid w:val="009D6DF6"/>
    <w:rsid w:val="009D6FDA"/>
    <w:rsid w:val="009D71AB"/>
    <w:rsid w:val="009D7842"/>
    <w:rsid w:val="009D7AEF"/>
    <w:rsid w:val="009E0081"/>
    <w:rsid w:val="009E11B9"/>
    <w:rsid w:val="009E1AF2"/>
    <w:rsid w:val="009E1CA4"/>
    <w:rsid w:val="009E22AB"/>
    <w:rsid w:val="009E26B0"/>
    <w:rsid w:val="009E2B02"/>
    <w:rsid w:val="009E2FB3"/>
    <w:rsid w:val="009E3A46"/>
    <w:rsid w:val="009E4003"/>
    <w:rsid w:val="009E4285"/>
    <w:rsid w:val="009E4377"/>
    <w:rsid w:val="009E44C8"/>
    <w:rsid w:val="009E49DD"/>
    <w:rsid w:val="009E6F2F"/>
    <w:rsid w:val="009E78FB"/>
    <w:rsid w:val="009F0895"/>
    <w:rsid w:val="009F2431"/>
    <w:rsid w:val="009F2F7C"/>
    <w:rsid w:val="009F3261"/>
    <w:rsid w:val="009F37F1"/>
    <w:rsid w:val="009F3F70"/>
    <w:rsid w:val="009F45BB"/>
    <w:rsid w:val="009F47E9"/>
    <w:rsid w:val="009F496D"/>
    <w:rsid w:val="009F4C66"/>
    <w:rsid w:val="009F4F45"/>
    <w:rsid w:val="009F5F6C"/>
    <w:rsid w:val="009F6066"/>
    <w:rsid w:val="009F6281"/>
    <w:rsid w:val="009F629E"/>
    <w:rsid w:val="009F72C2"/>
    <w:rsid w:val="009F772C"/>
    <w:rsid w:val="00A00F65"/>
    <w:rsid w:val="00A01120"/>
    <w:rsid w:val="00A01175"/>
    <w:rsid w:val="00A0168A"/>
    <w:rsid w:val="00A02CC3"/>
    <w:rsid w:val="00A034AF"/>
    <w:rsid w:val="00A03F98"/>
    <w:rsid w:val="00A04309"/>
    <w:rsid w:val="00A04397"/>
    <w:rsid w:val="00A050B1"/>
    <w:rsid w:val="00A05A3C"/>
    <w:rsid w:val="00A05CB5"/>
    <w:rsid w:val="00A0638F"/>
    <w:rsid w:val="00A063C8"/>
    <w:rsid w:val="00A075C3"/>
    <w:rsid w:val="00A07ACA"/>
    <w:rsid w:val="00A07F1D"/>
    <w:rsid w:val="00A10452"/>
    <w:rsid w:val="00A109C8"/>
    <w:rsid w:val="00A10A3E"/>
    <w:rsid w:val="00A10A66"/>
    <w:rsid w:val="00A112B6"/>
    <w:rsid w:val="00A11CBE"/>
    <w:rsid w:val="00A12067"/>
    <w:rsid w:val="00A12543"/>
    <w:rsid w:val="00A129AC"/>
    <w:rsid w:val="00A12E48"/>
    <w:rsid w:val="00A12FC3"/>
    <w:rsid w:val="00A135FD"/>
    <w:rsid w:val="00A13B34"/>
    <w:rsid w:val="00A13B4E"/>
    <w:rsid w:val="00A1569A"/>
    <w:rsid w:val="00A15788"/>
    <w:rsid w:val="00A1690A"/>
    <w:rsid w:val="00A16B44"/>
    <w:rsid w:val="00A1720B"/>
    <w:rsid w:val="00A1768B"/>
    <w:rsid w:val="00A20125"/>
    <w:rsid w:val="00A204A8"/>
    <w:rsid w:val="00A20A1F"/>
    <w:rsid w:val="00A20EB4"/>
    <w:rsid w:val="00A20F28"/>
    <w:rsid w:val="00A21365"/>
    <w:rsid w:val="00A2179A"/>
    <w:rsid w:val="00A21A6B"/>
    <w:rsid w:val="00A21D96"/>
    <w:rsid w:val="00A21F9A"/>
    <w:rsid w:val="00A22796"/>
    <w:rsid w:val="00A2289A"/>
    <w:rsid w:val="00A22A8C"/>
    <w:rsid w:val="00A22B34"/>
    <w:rsid w:val="00A233A9"/>
    <w:rsid w:val="00A23DF3"/>
    <w:rsid w:val="00A23E82"/>
    <w:rsid w:val="00A24133"/>
    <w:rsid w:val="00A24649"/>
    <w:rsid w:val="00A24B38"/>
    <w:rsid w:val="00A2529F"/>
    <w:rsid w:val="00A258C1"/>
    <w:rsid w:val="00A25BB4"/>
    <w:rsid w:val="00A2632D"/>
    <w:rsid w:val="00A26935"/>
    <w:rsid w:val="00A26A08"/>
    <w:rsid w:val="00A26B75"/>
    <w:rsid w:val="00A3038B"/>
    <w:rsid w:val="00A308DE"/>
    <w:rsid w:val="00A30C46"/>
    <w:rsid w:val="00A312CF"/>
    <w:rsid w:val="00A3134C"/>
    <w:rsid w:val="00A320DE"/>
    <w:rsid w:val="00A32701"/>
    <w:rsid w:val="00A32CBA"/>
    <w:rsid w:val="00A33417"/>
    <w:rsid w:val="00A33623"/>
    <w:rsid w:val="00A33A6A"/>
    <w:rsid w:val="00A33D1A"/>
    <w:rsid w:val="00A33F31"/>
    <w:rsid w:val="00A34506"/>
    <w:rsid w:val="00A3468C"/>
    <w:rsid w:val="00A347E8"/>
    <w:rsid w:val="00A34E05"/>
    <w:rsid w:val="00A35515"/>
    <w:rsid w:val="00A35A87"/>
    <w:rsid w:val="00A36D4D"/>
    <w:rsid w:val="00A3738A"/>
    <w:rsid w:val="00A4055D"/>
    <w:rsid w:val="00A40DA5"/>
    <w:rsid w:val="00A41145"/>
    <w:rsid w:val="00A41F1B"/>
    <w:rsid w:val="00A421FA"/>
    <w:rsid w:val="00A42B62"/>
    <w:rsid w:val="00A42CF2"/>
    <w:rsid w:val="00A4333A"/>
    <w:rsid w:val="00A43559"/>
    <w:rsid w:val="00A43673"/>
    <w:rsid w:val="00A439F5"/>
    <w:rsid w:val="00A44D69"/>
    <w:rsid w:val="00A465CC"/>
    <w:rsid w:val="00A46A9C"/>
    <w:rsid w:val="00A46DB8"/>
    <w:rsid w:val="00A479FB"/>
    <w:rsid w:val="00A47B43"/>
    <w:rsid w:val="00A5022C"/>
    <w:rsid w:val="00A50422"/>
    <w:rsid w:val="00A5052A"/>
    <w:rsid w:val="00A5064B"/>
    <w:rsid w:val="00A50BD4"/>
    <w:rsid w:val="00A510EE"/>
    <w:rsid w:val="00A5291F"/>
    <w:rsid w:val="00A52D1F"/>
    <w:rsid w:val="00A534DD"/>
    <w:rsid w:val="00A53D6C"/>
    <w:rsid w:val="00A5419B"/>
    <w:rsid w:val="00A541B2"/>
    <w:rsid w:val="00A544CF"/>
    <w:rsid w:val="00A54804"/>
    <w:rsid w:val="00A54D8C"/>
    <w:rsid w:val="00A5544E"/>
    <w:rsid w:val="00A5547E"/>
    <w:rsid w:val="00A558FD"/>
    <w:rsid w:val="00A56089"/>
    <w:rsid w:val="00A5622E"/>
    <w:rsid w:val="00A563C5"/>
    <w:rsid w:val="00A564C4"/>
    <w:rsid w:val="00A5665E"/>
    <w:rsid w:val="00A56FDB"/>
    <w:rsid w:val="00A57435"/>
    <w:rsid w:val="00A57637"/>
    <w:rsid w:val="00A57822"/>
    <w:rsid w:val="00A57EA5"/>
    <w:rsid w:val="00A60749"/>
    <w:rsid w:val="00A6083B"/>
    <w:rsid w:val="00A60899"/>
    <w:rsid w:val="00A608BA"/>
    <w:rsid w:val="00A60A2B"/>
    <w:rsid w:val="00A60C23"/>
    <w:rsid w:val="00A60E7B"/>
    <w:rsid w:val="00A6101C"/>
    <w:rsid w:val="00A62145"/>
    <w:rsid w:val="00A62239"/>
    <w:rsid w:val="00A62378"/>
    <w:rsid w:val="00A62687"/>
    <w:rsid w:val="00A6286C"/>
    <w:rsid w:val="00A6311F"/>
    <w:rsid w:val="00A63437"/>
    <w:rsid w:val="00A635C8"/>
    <w:rsid w:val="00A639E9"/>
    <w:rsid w:val="00A63CC3"/>
    <w:rsid w:val="00A63CD3"/>
    <w:rsid w:val="00A64477"/>
    <w:rsid w:val="00A64E36"/>
    <w:rsid w:val="00A6557E"/>
    <w:rsid w:val="00A657F5"/>
    <w:rsid w:val="00A6685C"/>
    <w:rsid w:val="00A66AD0"/>
    <w:rsid w:val="00A66BB5"/>
    <w:rsid w:val="00A6751D"/>
    <w:rsid w:val="00A702A3"/>
    <w:rsid w:val="00A70B32"/>
    <w:rsid w:val="00A70FC9"/>
    <w:rsid w:val="00A71775"/>
    <w:rsid w:val="00A71BF9"/>
    <w:rsid w:val="00A72965"/>
    <w:rsid w:val="00A72B0E"/>
    <w:rsid w:val="00A72C23"/>
    <w:rsid w:val="00A7315E"/>
    <w:rsid w:val="00A73885"/>
    <w:rsid w:val="00A739B9"/>
    <w:rsid w:val="00A73DC1"/>
    <w:rsid w:val="00A73E1D"/>
    <w:rsid w:val="00A7403C"/>
    <w:rsid w:val="00A74119"/>
    <w:rsid w:val="00A74759"/>
    <w:rsid w:val="00A74B6F"/>
    <w:rsid w:val="00A7512C"/>
    <w:rsid w:val="00A754AA"/>
    <w:rsid w:val="00A755C6"/>
    <w:rsid w:val="00A75F0F"/>
    <w:rsid w:val="00A7628D"/>
    <w:rsid w:val="00A765AA"/>
    <w:rsid w:val="00A7686E"/>
    <w:rsid w:val="00A7710B"/>
    <w:rsid w:val="00A77BD5"/>
    <w:rsid w:val="00A77EFE"/>
    <w:rsid w:val="00A80498"/>
    <w:rsid w:val="00A80606"/>
    <w:rsid w:val="00A809D8"/>
    <w:rsid w:val="00A80A7C"/>
    <w:rsid w:val="00A80B04"/>
    <w:rsid w:val="00A81C18"/>
    <w:rsid w:val="00A81D95"/>
    <w:rsid w:val="00A8270F"/>
    <w:rsid w:val="00A8285F"/>
    <w:rsid w:val="00A82BC9"/>
    <w:rsid w:val="00A83146"/>
    <w:rsid w:val="00A831C8"/>
    <w:rsid w:val="00A83B01"/>
    <w:rsid w:val="00A83EE5"/>
    <w:rsid w:val="00A84464"/>
    <w:rsid w:val="00A846FA"/>
    <w:rsid w:val="00A84897"/>
    <w:rsid w:val="00A84BE9"/>
    <w:rsid w:val="00A84DBE"/>
    <w:rsid w:val="00A8567C"/>
    <w:rsid w:val="00A8575B"/>
    <w:rsid w:val="00A86C52"/>
    <w:rsid w:val="00A86D8D"/>
    <w:rsid w:val="00A86E48"/>
    <w:rsid w:val="00A874C7"/>
    <w:rsid w:val="00A875E4"/>
    <w:rsid w:val="00A87B84"/>
    <w:rsid w:val="00A90219"/>
    <w:rsid w:val="00A90573"/>
    <w:rsid w:val="00A90574"/>
    <w:rsid w:val="00A9068E"/>
    <w:rsid w:val="00A90CF5"/>
    <w:rsid w:val="00A91D0C"/>
    <w:rsid w:val="00A9253F"/>
    <w:rsid w:val="00A927BB"/>
    <w:rsid w:val="00A93CC0"/>
    <w:rsid w:val="00A94535"/>
    <w:rsid w:val="00A945F3"/>
    <w:rsid w:val="00A94C7D"/>
    <w:rsid w:val="00A94EF5"/>
    <w:rsid w:val="00A95084"/>
    <w:rsid w:val="00A9556D"/>
    <w:rsid w:val="00A956CF"/>
    <w:rsid w:val="00A9579C"/>
    <w:rsid w:val="00A961F8"/>
    <w:rsid w:val="00A96608"/>
    <w:rsid w:val="00A96763"/>
    <w:rsid w:val="00A96CF1"/>
    <w:rsid w:val="00A97523"/>
    <w:rsid w:val="00A97AED"/>
    <w:rsid w:val="00A97BA6"/>
    <w:rsid w:val="00AA045C"/>
    <w:rsid w:val="00AA04CF"/>
    <w:rsid w:val="00AA09AE"/>
    <w:rsid w:val="00AA1165"/>
    <w:rsid w:val="00AA1853"/>
    <w:rsid w:val="00AA1C53"/>
    <w:rsid w:val="00AA2D58"/>
    <w:rsid w:val="00AA304B"/>
    <w:rsid w:val="00AA332A"/>
    <w:rsid w:val="00AA3B54"/>
    <w:rsid w:val="00AA4547"/>
    <w:rsid w:val="00AA474B"/>
    <w:rsid w:val="00AA4DBD"/>
    <w:rsid w:val="00AA5B29"/>
    <w:rsid w:val="00AA622B"/>
    <w:rsid w:val="00AA6699"/>
    <w:rsid w:val="00AA66C0"/>
    <w:rsid w:val="00AA688E"/>
    <w:rsid w:val="00AA7A98"/>
    <w:rsid w:val="00AA7B51"/>
    <w:rsid w:val="00AB01FE"/>
    <w:rsid w:val="00AB031F"/>
    <w:rsid w:val="00AB081B"/>
    <w:rsid w:val="00AB0CE1"/>
    <w:rsid w:val="00AB1EF8"/>
    <w:rsid w:val="00AB2976"/>
    <w:rsid w:val="00AB2CA5"/>
    <w:rsid w:val="00AB4F53"/>
    <w:rsid w:val="00AB5988"/>
    <w:rsid w:val="00AB5B78"/>
    <w:rsid w:val="00AB5CBB"/>
    <w:rsid w:val="00AB5DD9"/>
    <w:rsid w:val="00AB5F5B"/>
    <w:rsid w:val="00AB626D"/>
    <w:rsid w:val="00AB67E2"/>
    <w:rsid w:val="00AB6F43"/>
    <w:rsid w:val="00AB7876"/>
    <w:rsid w:val="00AB78E4"/>
    <w:rsid w:val="00AB7D12"/>
    <w:rsid w:val="00AC058D"/>
    <w:rsid w:val="00AC0C0C"/>
    <w:rsid w:val="00AC0CB6"/>
    <w:rsid w:val="00AC2563"/>
    <w:rsid w:val="00AC25F1"/>
    <w:rsid w:val="00AC287B"/>
    <w:rsid w:val="00AC38E6"/>
    <w:rsid w:val="00AC450E"/>
    <w:rsid w:val="00AC4609"/>
    <w:rsid w:val="00AC4667"/>
    <w:rsid w:val="00AC4694"/>
    <w:rsid w:val="00AC5AEB"/>
    <w:rsid w:val="00AC5B99"/>
    <w:rsid w:val="00AC6884"/>
    <w:rsid w:val="00AC69E8"/>
    <w:rsid w:val="00AC6D6A"/>
    <w:rsid w:val="00AC786F"/>
    <w:rsid w:val="00AD01FD"/>
    <w:rsid w:val="00AD065D"/>
    <w:rsid w:val="00AD08BB"/>
    <w:rsid w:val="00AD0BB1"/>
    <w:rsid w:val="00AD0DD7"/>
    <w:rsid w:val="00AD2045"/>
    <w:rsid w:val="00AD2608"/>
    <w:rsid w:val="00AD3442"/>
    <w:rsid w:val="00AD3460"/>
    <w:rsid w:val="00AD3816"/>
    <w:rsid w:val="00AD41CA"/>
    <w:rsid w:val="00AD4769"/>
    <w:rsid w:val="00AD5386"/>
    <w:rsid w:val="00AD5593"/>
    <w:rsid w:val="00AD5604"/>
    <w:rsid w:val="00AD688B"/>
    <w:rsid w:val="00AD6DFC"/>
    <w:rsid w:val="00AE0016"/>
    <w:rsid w:val="00AE089A"/>
    <w:rsid w:val="00AE0A97"/>
    <w:rsid w:val="00AE0E74"/>
    <w:rsid w:val="00AE1135"/>
    <w:rsid w:val="00AE14B9"/>
    <w:rsid w:val="00AE16E5"/>
    <w:rsid w:val="00AE1842"/>
    <w:rsid w:val="00AE1888"/>
    <w:rsid w:val="00AE1EA5"/>
    <w:rsid w:val="00AE1F7A"/>
    <w:rsid w:val="00AE1FB1"/>
    <w:rsid w:val="00AE2522"/>
    <w:rsid w:val="00AE2967"/>
    <w:rsid w:val="00AE2B6A"/>
    <w:rsid w:val="00AE304D"/>
    <w:rsid w:val="00AE378C"/>
    <w:rsid w:val="00AE3A37"/>
    <w:rsid w:val="00AE3E5F"/>
    <w:rsid w:val="00AE404F"/>
    <w:rsid w:val="00AE40DA"/>
    <w:rsid w:val="00AE4253"/>
    <w:rsid w:val="00AE52E1"/>
    <w:rsid w:val="00AE5987"/>
    <w:rsid w:val="00AE6855"/>
    <w:rsid w:val="00AE69F1"/>
    <w:rsid w:val="00AE6C30"/>
    <w:rsid w:val="00AE6ECA"/>
    <w:rsid w:val="00AE732D"/>
    <w:rsid w:val="00AE78F7"/>
    <w:rsid w:val="00AE7B8B"/>
    <w:rsid w:val="00AF0539"/>
    <w:rsid w:val="00AF0F06"/>
    <w:rsid w:val="00AF11B4"/>
    <w:rsid w:val="00AF1496"/>
    <w:rsid w:val="00AF3743"/>
    <w:rsid w:val="00AF3A0A"/>
    <w:rsid w:val="00AF4AFD"/>
    <w:rsid w:val="00AF4B11"/>
    <w:rsid w:val="00AF565C"/>
    <w:rsid w:val="00AF6EE3"/>
    <w:rsid w:val="00AF7887"/>
    <w:rsid w:val="00AF7C8B"/>
    <w:rsid w:val="00AF7F84"/>
    <w:rsid w:val="00B00B2C"/>
    <w:rsid w:val="00B00F7D"/>
    <w:rsid w:val="00B011E8"/>
    <w:rsid w:val="00B017A0"/>
    <w:rsid w:val="00B018C9"/>
    <w:rsid w:val="00B01FE6"/>
    <w:rsid w:val="00B02275"/>
    <w:rsid w:val="00B02324"/>
    <w:rsid w:val="00B02B97"/>
    <w:rsid w:val="00B02EEE"/>
    <w:rsid w:val="00B0319F"/>
    <w:rsid w:val="00B041FF"/>
    <w:rsid w:val="00B04457"/>
    <w:rsid w:val="00B04A67"/>
    <w:rsid w:val="00B04B4E"/>
    <w:rsid w:val="00B04ECC"/>
    <w:rsid w:val="00B05292"/>
    <w:rsid w:val="00B065EE"/>
    <w:rsid w:val="00B077EE"/>
    <w:rsid w:val="00B07993"/>
    <w:rsid w:val="00B07E01"/>
    <w:rsid w:val="00B1066C"/>
    <w:rsid w:val="00B10991"/>
    <w:rsid w:val="00B10E21"/>
    <w:rsid w:val="00B11733"/>
    <w:rsid w:val="00B1203C"/>
    <w:rsid w:val="00B124EA"/>
    <w:rsid w:val="00B127B5"/>
    <w:rsid w:val="00B12AEE"/>
    <w:rsid w:val="00B12BBB"/>
    <w:rsid w:val="00B1356B"/>
    <w:rsid w:val="00B1386E"/>
    <w:rsid w:val="00B15820"/>
    <w:rsid w:val="00B16471"/>
    <w:rsid w:val="00B16E9F"/>
    <w:rsid w:val="00B16F1A"/>
    <w:rsid w:val="00B170DD"/>
    <w:rsid w:val="00B17352"/>
    <w:rsid w:val="00B17FB8"/>
    <w:rsid w:val="00B2068C"/>
    <w:rsid w:val="00B2085D"/>
    <w:rsid w:val="00B217BA"/>
    <w:rsid w:val="00B21F85"/>
    <w:rsid w:val="00B220EE"/>
    <w:rsid w:val="00B226A8"/>
    <w:rsid w:val="00B22840"/>
    <w:rsid w:val="00B23081"/>
    <w:rsid w:val="00B2311B"/>
    <w:rsid w:val="00B23347"/>
    <w:rsid w:val="00B23CD7"/>
    <w:rsid w:val="00B23DB7"/>
    <w:rsid w:val="00B23EF9"/>
    <w:rsid w:val="00B2462A"/>
    <w:rsid w:val="00B2489D"/>
    <w:rsid w:val="00B24EFE"/>
    <w:rsid w:val="00B2547E"/>
    <w:rsid w:val="00B2582D"/>
    <w:rsid w:val="00B25977"/>
    <w:rsid w:val="00B2613F"/>
    <w:rsid w:val="00B27289"/>
    <w:rsid w:val="00B2759A"/>
    <w:rsid w:val="00B301C2"/>
    <w:rsid w:val="00B301CF"/>
    <w:rsid w:val="00B306ED"/>
    <w:rsid w:val="00B30EB6"/>
    <w:rsid w:val="00B3125A"/>
    <w:rsid w:val="00B314DA"/>
    <w:rsid w:val="00B316AB"/>
    <w:rsid w:val="00B31D10"/>
    <w:rsid w:val="00B320C5"/>
    <w:rsid w:val="00B32807"/>
    <w:rsid w:val="00B33A1F"/>
    <w:rsid w:val="00B33DFF"/>
    <w:rsid w:val="00B34B04"/>
    <w:rsid w:val="00B34BA2"/>
    <w:rsid w:val="00B3551F"/>
    <w:rsid w:val="00B35547"/>
    <w:rsid w:val="00B35FE8"/>
    <w:rsid w:val="00B3703F"/>
    <w:rsid w:val="00B37854"/>
    <w:rsid w:val="00B37EC8"/>
    <w:rsid w:val="00B400B5"/>
    <w:rsid w:val="00B401F7"/>
    <w:rsid w:val="00B4070D"/>
    <w:rsid w:val="00B40A51"/>
    <w:rsid w:val="00B40E4C"/>
    <w:rsid w:val="00B40ECD"/>
    <w:rsid w:val="00B41B5C"/>
    <w:rsid w:val="00B41F51"/>
    <w:rsid w:val="00B424D0"/>
    <w:rsid w:val="00B4286A"/>
    <w:rsid w:val="00B42AB5"/>
    <w:rsid w:val="00B42B7B"/>
    <w:rsid w:val="00B4322F"/>
    <w:rsid w:val="00B43A1A"/>
    <w:rsid w:val="00B441AC"/>
    <w:rsid w:val="00B4465C"/>
    <w:rsid w:val="00B44DA7"/>
    <w:rsid w:val="00B455FA"/>
    <w:rsid w:val="00B45789"/>
    <w:rsid w:val="00B45935"/>
    <w:rsid w:val="00B45B45"/>
    <w:rsid w:val="00B45CC1"/>
    <w:rsid w:val="00B45EBD"/>
    <w:rsid w:val="00B4616F"/>
    <w:rsid w:val="00B47C36"/>
    <w:rsid w:val="00B47F26"/>
    <w:rsid w:val="00B5014D"/>
    <w:rsid w:val="00B501A4"/>
    <w:rsid w:val="00B503D9"/>
    <w:rsid w:val="00B50897"/>
    <w:rsid w:val="00B50C6D"/>
    <w:rsid w:val="00B50F5A"/>
    <w:rsid w:val="00B514BE"/>
    <w:rsid w:val="00B51A4C"/>
    <w:rsid w:val="00B51F6D"/>
    <w:rsid w:val="00B522EF"/>
    <w:rsid w:val="00B525F6"/>
    <w:rsid w:val="00B53DAF"/>
    <w:rsid w:val="00B54455"/>
    <w:rsid w:val="00B545F8"/>
    <w:rsid w:val="00B54A48"/>
    <w:rsid w:val="00B54A8B"/>
    <w:rsid w:val="00B551C1"/>
    <w:rsid w:val="00B5574F"/>
    <w:rsid w:val="00B559C8"/>
    <w:rsid w:val="00B55FBF"/>
    <w:rsid w:val="00B56125"/>
    <w:rsid w:val="00B571D8"/>
    <w:rsid w:val="00B57317"/>
    <w:rsid w:val="00B575EF"/>
    <w:rsid w:val="00B60029"/>
    <w:rsid w:val="00B605EC"/>
    <w:rsid w:val="00B60678"/>
    <w:rsid w:val="00B60E91"/>
    <w:rsid w:val="00B6103A"/>
    <w:rsid w:val="00B61161"/>
    <w:rsid w:val="00B61688"/>
    <w:rsid w:val="00B61868"/>
    <w:rsid w:val="00B621C2"/>
    <w:rsid w:val="00B62DC4"/>
    <w:rsid w:val="00B6355A"/>
    <w:rsid w:val="00B63BE8"/>
    <w:rsid w:val="00B644DF"/>
    <w:rsid w:val="00B64B9F"/>
    <w:rsid w:val="00B65D2D"/>
    <w:rsid w:val="00B66BB0"/>
    <w:rsid w:val="00B66EC0"/>
    <w:rsid w:val="00B67662"/>
    <w:rsid w:val="00B67FFA"/>
    <w:rsid w:val="00B708ED"/>
    <w:rsid w:val="00B70CF9"/>
    <w:rsid w:val="00B71183"/>
    <w:rsid w:val="00B718A8"/>
    <w:rsid w:val="00B71AF5"/>
    <w:rsid w:val="00B71CE5"/>
    <w:rsid w:val="00B72305"/>
    <w:rsid w:val="00B72BA8"/>
    <w:rsid w:val="00B72E83"/>
    <w:rsid w:val="00B739C2"/>
    <w:rsid w:val="00B73B85"/>
    <w:rsid w:val="00B73DA4"/>
    <w:rsid w:val="00B73EFE"/>
    <w:rsid w:val="00B73F8A"/>
    <w:rsid w:val="00B74197"/>
    <w:rsid w:val="00B74504"/>
    <w:rsid w:val="00B7456E"/>
    <w:rsid w:val="00B74791"/>
    <w:rsid w:val="00B757DE"/>
    <w:rsid w:val="00B75C7B"/>
    <w:rsid w:val="00B7686B"/>
    <w:rsid w:val="00B80BB6"/>
    <w:rsid w:val="00B80D01"/>
    <w:rsid w:val="00B80F15"/>
    <w:rsid w:val="00B81B35"/>
    <w:rsid w:val="00B8314D"/>
    <w:rsid w:val="00B8360B"/>
    <w:rsid w:val="00B839AD"/>
    <w:rsid w:val="00B83B42"/>
    <w:rsid w:val="00B8582A"/>
    <w:rsid w:val="00B85912"/>
    <w:rsid w:val="00B860D8"/>
    <w:rsid w:val="00B861D9"/>
    <w:rsid w:val="00B865D3"/>
    <w:rsid w:val="00B86B58"/>
    <w:rsid w:val="00B86D53"/>
    <w:rsid w:val="00B8743B"/>
    <w:rsid w:val="00B87956"/>
    <w:rsid w:val="00B90A9E"/>
    <w:rsid w:val="00B90BDD"/>
    <w:rsid w:val="00B91353"/>
    <w:rsid w:val="00B9189E"/>
    <w:rsid w:val="00B918DB"/>
    <w:rsid w:val="00B91B8B"/>
    <w:rsid w:val="00B923C9"/>
    <w:rsid w:val="00B927E8"/>
    <w:rsid w:val="00B92AFA"/>
    <w:rsid w:val="00B93797"/>
    <w:rsid w:val="00B93B96"/>
    <w:rsid w:val="00B940A6"/>
    <w:rsid w:val="00B942F2"/>
    <w:rsid w:val="00B94318"/>
    <w:rsid w:val="00B9465C"/>
    <w:rsid w:val="00B9467C"/>
    <w:rsid w:val="00B948E0"/>
    <w:rsid w:val="00B949EF"/>
    <w:rsid w:val="00B951D0"/>
    <w:rsid w:val="00B9537B"/>
    <w:rsid w:val="00B95381"/>
    <w:rsid w:val="00B9573C"/>
    <w:rsid w:val="00B959C4"/>
    <w:rsid w:val="00B95C8B"/>
    <w:rsid w:val="00B975D1"/>
    <w:rsid w:val="00BA0342"/>
    <w:rsid w:val="00BA0D6E"/>
    <w:rsid w:val="00BA0E20"/>
    <w:rsid w:val="00BA1505"/>
    <w:rsid w:val="00BA24F6"/>
    <w:rsid w:val="00BA2CD0"/>
    <w:rsid w:val="00BA3173"/>
    <w:rsid w:val="00BA3613"/>
    <w:rsid w:val="00BA3C1B"/>
    <w:rsid w:val="00BA422D"/>
    <w:rsid w:val="00BA442D"/>
    <w:rsid w:val="00BA4995"/>
    <w:rsid w:val="00BA5101"/>
    <w:rsid w:val="00BA6A8C"/>
    <w:rsid w:val="00BA7EFB"/>
    <w:rsid w:val="00BB00C7"/>
    <w:rsid w:val="00BB182C"/>
    <w:rsid w:val="00BB1AD0"/>
    <w:rsid w:val="00BB249F"/>
    <w:rsid w:val="00BB25AD"/>
    <w:rsid w:val="00BB2C42"/>
    <w:rsid w:val="00BB2D8F"/>
    <w:rsid w:val="00BB2E5D"/>
    <w:rsid w:val="00BB2E9F"/>
    <w:rsid w:val="00BB35F6"/>
    <w:rsid w:val="00BB3B98"/>
    <w:rsid w:val="00BB40A6"/>
    <w:rsid w:val="00BB4D94"/>
    <w:rsid w:val="00BB5375"/>
    <w:rsid w:val="00BB5817"/>
    <w:rsid w:val="00BB5FB0"/>
    <w:rsid w:val="00BB614C"/>
    <w:rsid w:val="00BB6FDC"/>
    <w:rsid w:val="00BC077C"/>
    <w:rsid w:val="00BC0BF7"/>
    <w:rsid w:val="00BC0D9B"/>
    <w:rsid w:val="00BC0F58"/>
    <w:rsid w:val="00BC126A"/>
    <w:rsid w:val="00BC19EB"/>
    <w:rsid w:val="00BC256D"/>
    <w:rsid w:val="00BC2E27"/>
    <w:rsid w:val="00BC4523"/>
    <w:rsid w:val="00BC45C0"/>
    <w:rsid w:val="00BC47B3"/>
    <w:rsid w:val="00BC4ADA"/>
    <w:rsid w:val="00BC4F78"/>
    <w:rsid w:val="00BC578B"/>
    <w:rsid w:val="00BC59E1"/>
    <w:rsid w:val="00BC59E7"/>
    <w:rsid w:val="00BC5B5C"/>
    <w:rsid w:val="00BC6C49"/>
    <w:rsid w:val="00BC6F25"/>
    <w:rsid w:val="00BC70F8"/>
    <w:rsid w:val="00BC71DC"/>
    <w:rsid w:val="00BC79A7"/>
    <w:rsid w:val="00BC7C69"/>
    <w:rsid w:val="00BD0152"/>
    <w:rsid w:val="00BD02EE"/>
    <w:rsid w:val="00BD07F1"/>
    <w:rsid w:val="00BD2785"/>
    <w:rsid w:val="00BD2C5A"/>
    <w:rsid w:val="00BD31BE"/>
    <w:rsid w:val="00BD3522"/>
    <w:rsid w:val="00BD4181"/>
    <w:rsid w:val="00BD4861"/>
    <w:rsid w:val="00BD4B24"/>
    <w:rsid w:val="00BD5697"/>
    <w:rsid w:val="00BD65BF"/>
    <w:rsid w:val="00BD690F"/>
    <w:rsid w:val="00BD7D6A"/>
    <w:rsid w:val="00BE1DFB"/>
    <w:rsid w:val="00BE2528"/>
    <w:rsid w:val="00BE31E5"/>
    <w:rsid w:val="00BE4D19"/>
    <w:rsid w:val="00BE5E57"/>
    <w:rsid w:val="00BE6C53"/>
    <w:rsid w:val="00BE6C98"/>
    <w:rsid w:val="00BE6DCB"/>
    <w:rsid w:val="00BE6DEB"/>
    <w:rsid w:val="00BE7A48"/>
    <w:rsid w:val="00BE7FE7"/>
    <w:rsid w:val="00BF02E8"/>
    <w:rsid w:val="00BF0A97"/>
    <w:rsid w:val="00BF11CD"/>
    <w:rsid w:val="00BF1533"/>
    <w:rsid w:val="00BF1F78"/>
    <w:rsid w:val="00BF2208"/>
    <w:rsid w:val="00BF2B69"/>
    <w:rsid w:val="00BF363D"/>
    <w:rsid w:val="00BF37AE"/>
    <w:rsid w:val="00BF3A69"/>
    <w:rsid w:val="00BF3ED5"/>
    <w:rsid w:val="00BF4234"/>
    <w:rsid w:val="00BF42FF"/>
    <w:rsid w:val="00BF43C7"/>
    <w:rsid w:val="00BF48EA"/>
    <w:rsid w:val="00BF5281"/>
    <w:rsid w:val="00BF5FD2"/>
    <w:rsid w:val="00BF654D"/>
    <w:rsid w:val="00BF6C6C"/>
    <w:rsid w:val="00BF6E62"/>
    <w:rsid w:val="00BF72C0"/>
    <w:rsid w:val="00BF7B4D"/>
    <w:rsid w:val="00BF7BC9"/>
    <w:rsid w:val="00C00099"/>
    <w:rsid w:val="00C00916"/>
    <w:rsid w:val="00C009D5"/>
    <w:rsid w:val="00C00CB1"/>
    <w:rsid w:val="00C01DC4"/>
    <w:rsid w:val="00C01F18"/>
    <w:rsid w:val="00C02364"/>
    <w:rsid w:val="00C03C2B"/>
    <w:rsid w:val="00C043CF"/>
    <w:rsid w:val="00C04803"/>
    <w:rsid w:val="00C055BB"/>
    <w:rsid w:val="00C05F30"/>
    <w:rsid w:val="00C066AC"/>
    <w:rsid w:val="00C06AE3"/>
    <w:rsid w:val="00C06E91"/>
    <w:rsid w:val="00C079B1"/>
    <w:rsid w:val="00C101C8"/>
    <w:rsid w:val="00C101F2"/>
    <w:rsid w:val="00C10475"/>
    <w:rsid w:val="00C106F1"/>
    <w:rsid w:val="00C1090A"/>
    <w:rsid w:val="00C10AB5"/>
    <w:rsid w:val="00C10F8D"/>
    <w:rsid w:val="00C12212"/>
    <w:rsid w:val="00C12501"/>
    <w:rsid w:val="00C12A60"/>
    <w:rsid w:val="00C12AB7"/>
    <w:rsid w:val="00C133CF"/>
    <w:rsid w:val="00C13985"/>
    <w:rsid w:val="00C13FD1"/>
    <w:rsid w:val="00C14207"/>
    <w:rsid w:val="00C1455D"/>
    <w:rsid w:val="00C15120"/>
    <w:rsid w:val="00C151C5"/>
    <w:rsid w:val="00C158E7"/>
    <w:rsid w:val="00C15CB0"/>
    <w:rsid w:val="00C160CE"/>
    <w:rsid w:val="00C161D5"/>
    <w:rsid w:val="00C16897"/>
    <w:rsid w:val="00C168F8"/>
    <w:rsid w:val="00C175CA"/>
    <w:rsid w:val="00C20D49"/>
    <w:rsid w:val="00C21283"/>
    <w:rsid w:val="00C21479"/>
    <w:rsid w:val="00C22239"/>
    <w:rsid w:val="00C22C93"/>
    <w:rsid w:val="00C235BE"/>
    <w:rsid w:val="00C23CCC"/>
    <w:rsid w:val="00C23FC7"/>
    <w:rsid w:val="00C24870"/>
    <w:rsid w:val="00C24A04"/>
    <w:rsid w:val="00C250A8"/>
    <w:rsid w:val="00C252C0"/>
    <w:rsid w:val="00C25671"/>
    <w:rsid w:val="00C25682"/>
    <w:rsid w:val="00C25917"/>
    <w:rsid w:val="00C25DB0"/>
    <w:rsid w:val="00C26031"/>
    <w:rsid w:val="00C26465"/>
    <w:rsid w:val="00C26EB0"/>
    <w:rsid w:val="00C26FA7"/>
    <w:rsid w:val="00C27116"/>
    <w:rsid w:val="00C27B01"/>
    <w:rsid w:val="00C303EC"/>
    <w:rsid w:val="00C30430"/>
    <w:rsid w:val="00C30E79"/>
    <w:rsid w:val="00C311E4"/>
    <w:rsid w:val="00C31504"/>
    <w:rsid w:val="00C325E8"/>
    <w:rsid w:val="00C333C5"/>
    <w:rsid w:val="00C34012"/>
    <w:rsid w:val="00C342B9"/>
    <w:rsid w:val="00C342BD"/>
    <w:rsid w:val="00C34C55"/>
    <w:rsid w:val="00C3511B"/>
    <w:rsid w:val="00C357A0"/>
    <w:rsid w:val="00C36C11"/>
    <w:rsid w:val="00C36E43"/>
    <w:rsid w:val="00C37485"/>
    <w:rsid w:val="00C40FA5"/>
    <w:rsid w:val="00C4160F"/>
    <w:rsid w:val="00C41619"/>
    <w:rsid w:val="00C4170F"/>
    <w:rsid w:val="00C4438A"/>
    <w:rsid w:val="00C44E86"/>
    <w:rsid w:val="00C4513A"/>
    <w:rsid w:val="00C4545B"/>
    <w:rsid w:val="00C45BC9"/>
    <w:rsid w:val="00C45C8F"/>
    <w:rsid w:val="00C467B6"/>
    <w:rsid w:val="00C46AE5"/>
    <w:rsid w:val="00C46EAB"/>
    <w:rsid w:val="00C47258"/>
    <w:rsid w:val="00C47814"/>
    <w:rsid w:val="00C478F6"/>
    <w:rsid w:val="00C47A3A"/>
    <w:rsid w:val="00C500AC"/>
    <w:rsid w:val="00C510F5"/>
    <w:rsid w:val="00C513E4"/>
    <w:rsid w:val="00C51992"/>
    <w:rsid w:val="00C51D70"/>
    <w:rsid w:val="00C51DF8"/>
    <w:rsid w:val="00C52091"/>
    <w:rsid w:val="00C52E2D"/>
    <w:rsid w:val="00C532FE"/>
    <w:rsid w:val="00C537DB"/>
    <w:rsid w:val="00C551A4"/>
    <w:rsid w:val="00C55253"/>
    <w:rsid w:val="00C553E3"/>
    <w:rsid w:val="00C55A64"/>
    <w:rsid w:val="00C55A69"/>
    <w:rsid w:val="00C55B7E"/>
    <w:rsid w:val="00C56445"/>
    <w:rsid w:val="00C5656C"/>
    <w:rsid w:val="00C56694"/>
    <w:rsid w:val="00C570AA"/>
    <w:rsid w:val="00C60300"/>
    <w:rsid w:val="00C60490"/>
    <w:rsid w:val="00C60B3E"/>
    <w:rsid w:val="00C60C51"/>
    <w:rsid w:val="00C60DC0"/>
    <w:rsid w:val="00C60DD5"/>
    <w:rsid w:val="00C61918"/>
    <w:rsid w:val="00C62B6E"/>
    <w:rsid w:val="00C6332B"/>
    <w:rsid w:val="00C63BF4"/>
    <w:rsid w:val="00C63CF8"/>
    <w:rsid w:val="00C6425C"/>
    <w:rsid w:val="00C64A32"/>
    <w:rsid w:val="00C65096"/>
    <w:rsid w:val="00C65135"/>
    <w:rsid w:val="00C658A9"/>
    <w:rsid w:val="00C65974"/>
    <w:rsid w:val="00C663B3"/>
    <w:rsid w:val="00C67352"/>
    <w:rsid w:val="00C67D94"/>
    <w:rsid w:val="00C70272"/>
    <w:rsid w:val="00C70762"/>
    <w:rsid w:val="00C70997"/>
    <w:rsid w:val="00C71003"/>
    <w:rsid w:val="00C7153D"/>
    <w:rsid w:val="00C71586"/>
    <w:rsid w:val="00C71F88"/>
    <w:rsid w:val="00C721D7"/>
    <w:rsid w:val="00C72955"/>
    <w:rsid w:val="00C72B3A"/>
    <w:rsid w:val="00C739B1"/>
    <w:rsid w:val="00C73B4B"/>
    <w:rsid w:val="00C7434B"/>
    <w:rsid w:val="00C747B1"/>
    <w:rsid w:val="00C75229"/>
    <w:rsid w:val="00C75948"/>
    <w:rsid w:val="00C75FA1"/>
    <w:rsid w:val="00C77138"/>
    <w:rsid w:val="00C8098D"/>
    <w:rsid w:val="00C80B7B"/>
    <w:rsid w:val="00C80CAB"/>
    <w:rsid w:val="00C80D66"/>
    <w:rsid w:val="00C80DC6"/>
    <w:rsid w:val="00C81185"/>
    <w:rsid w:val="00C8140A"/>
    <w:rsid w:val="00C818FD"/>
    <w:rsid w:val="00C82143"/>
    <w:rsid w:val="00C822E7"/>
    <w:rsid w:val="00C82603"/>
    <w:rsid w:val="00C8288E"/>
    <w:rsid w:val="00C82A20"/>
    <w:rsid w:val="00C82AE5"/>
    <w:rsid w:val="00C8315A"/>
    <w:rsid w:val="00C83AE3"/>
    <w:rsid w:val="00C84572"/>
    <w:rsid w:val="00C856AD"/>
    <w:rsid w:val="00C85BD0"/>
    <w:rsid w:val="00C85E04"/>
    <w:rsid w:val="00C8610A"/>
    <w:rsid w:val="00C86616"/>
    <w:rsid w:val="00C8676E"/>
    <w:rsid w:val="00C867B9"/>
    <w:rsid w:val="00C86FDA"/>
    <w:rsid w:val="00C873CE"/>
    <w:rsid w:val="00C879A6"/>
    <w:rsid w:val="00C90882"/>
    <w:rsid w:val="00C90C48"/>
    <w:rsid w:val="00C90DA1"/>
    <w:rsid w:val="00C913AC"/>
    <w:rsid w:val="00C916C7"/>
    <w:rsid w:val="00C91E15"/>
    <w:rsid w:val="00C91E7A"/>
    <w:rsid w:val="00C91F92"/>
    <w:rsid w:val="00C9224F"/>
    <w:rsid w:val="00C9270E"/>
    <w:rsid w:val="00C9344E"/>
    <w:rsid w:val="00C94280"/>
    <w:rsid w:val="00C95552"/>
    <w:rsid w:val="00C95A30"/>
    <w:rsid w:val="00C96163"/>
    <w:rsid w:val="00C96669"/>
    <w:rsid w:val="00C96DA7"/>
    <w:rsid w:val="00C96F6C"/>
    <w:rsid w:val="00C97D20"/>
    <w:rsid w:val="00CA0A2B"/>
    <w:rsid w:val="00CA0DF6"/>
    <w:rsid w:val="00CA126A"/>
    <w:rsid w:val="00CA16CB"/>
    <w:rsid w:val="00CA16EB"/>
    <w:rsid w:val="00CA1D61"/>
    <w:rsid w:val="00CA20A7"/>
    <w:rsid w:val="00CA266D"/>
    <w:rsid w:val="00CA2BEE"/>
    <w:rsid w:val="00CA2C27"/>
    <w:rsid w:val="00CA3131"/>
    <w:rsid w:val="00CA32F4"/>
    <w:rsid w:val="00CA3947"/>
    <w:rsid w:val="00CA3999"/>
    <w:rsid w:val="00CA3AC2"/>
    <w:rsid w:val="00CA3B8E"/>
    <w:rsid w:val="00CA3CCC"/>
    <w:rsid w:val="00CA414F"/>
    <w:rsid w:val="00CA432B"/>
    <w:rsid w:val="00CA4416"/>
    <w:rsid w:val="00CA48AE"/>
    <w:rsid w:val="00CA4EAA"/>
    <w:rsid w:val="00CA5027"/>
    <w:rsid w:val="00CA51C4"/>
    <w:rsid w:val="00CA64B6"/>
    <w:rsid w:val="00CA6709"/>
    <w:rsid w:val="00CB0A08"/>
    <w:rsid w:val="00CB0EF3"/>
    <w:rsid w:val="00CB11D4"/>
    <w:rsid w:val="00CB128B"/>
    <w:rsid w:val="00CB19FC"/>
    <w:rsid w:val="00CB1C0B"/>
    <w:rsid w:val="00CB2549"/>
    <w:rsid w:val="00CB25F2"/>
    <w:rsid w:val="00CB26A7"/>
    <w:rsid w:val="00CB2AC1"/>
    <w:rsid w:val="00CB2D34"/>
    <w:rsid w:val="00CB2D7C"/>
    <w:rsid w:val="00CB347E"/>
    <w:rsid w:val="00CB3A34"/>
    <w:rsid w:val="00CB4195"/>
    <w:rsid w:val="00CB4D2D"/>
    <w:rsid w:val="00CB53D4"/>
    <w:rsid w:val="00CB5EB2"/>
    <w:rsid w:val="00CB645B"/>
    <w:rsid w:val="00CB664D"/>
    <w:rsid w:val="00CB66C9"/>
    <w:rsid w:val="00CB6C8C"/>
    <w:rsid w:val="00CB76F6"/>
    <w:rsid w:val="00CB77EB"/>
    <w:rsid w:val="00CB7BA2"/>
    <w:rsid w:val="00CB7F64"/>
    <w:rsid w:val="00CC0018"/>
    <w:rsid w:val="00CC0535"/>
    <w:rsid w:val="00CC0F55"/>
    <w:rsid w:val="00CC101D"/>
    <w:rsid w:val="00CC1233"/>
    <w:rsid w:val="00CC132B"/>
    <w:rsid w:val="00CC144D"/>
    <w:rsid w:val="00CC1688"/>
    <w:rsid w:val="00CC1835"/>
    <w:rsid w:val="00CC18E6"/>
    <w:rsid w:val="00CC195B"/>
    <w:rsid w:val="00CC1AB7"/>
    <w:rsid w:val="00CC20F8"/>
    <w:rsid w:val="00CC2873"/>
    <w:rsid w:val="00CC340B"/>
    <w:rsid w:val="00CC3DF3"/>
    <w:rsid w:val="00CC402B"/>
    <w:rsid w:val="00CC4076"/>
    <w:rsid w:val="00CC4686"/>
    <w:rsid w:val="00CC489F"/>
    <w:rsid w:val="00CC54C3"/>
    <w:rsid w:val="00CC5A7E"/>
    <w:rsid w:val="00CC6045"/>
    <w:rsid w:val="00CC699D"/>
    <w:rsid w:val="00CC6AAA"/>
    <w:rsid w:val="00CC6DC7"/>
    <w:rsid w:val="00CC72CA"/>
    <w:rsid w:val="00CC7513"/>
    <w:rsid w:val="00CC753E"/>
    <w:rsid w:val="00CC7CB3"/>
    <w:rsid w:val="00CD0856"/>
    <w:rsid w:val="00CD0A15"/>
    <w:rsid w:val="00CD0E10"/>
    <w:rsid w:val="00CD33E4"/>
    <w:rsid w:val="00CD36E8"/>
    <w:rsid w:val="00CD4437"/>
    <w:rsid w:val="00CD55E4"/>
    <w:rsid w:val="00CD55FC"/>
    <w:rsid w:val="00CD620F"/>
    <w:rsid w:val="00CD6844"/>
    <w:rsid w:val="00CD69E1"/>
    <w:rsid w:val="00CD6A63"/>
    <w:rsid w:val="00CD7611"/>
    <w:rsid w:val="00CE0007"/>
    <w:rsid w:val="00CE0655"/>
    <w:rsid w:val="00CE0B06"/>
    <w:rsid w:val="00CE0FE5"/>
    <w:rsid w:val="00CE188C"/>
    <w:rsid w:val="00CE2FD7"/>
    <w:rsid w:val="00CE3010"/>
    <w:rsid w:val="00CE34F9"/>
    <w:rsid w:val="00CE375A"/>
    <w:rsid w:val="00CE44E7"/>
    <w:rsid w:val="00CE46DC"/>
    <w:rsid w:val="00CE5487"/>
    <w:rsid w:val="00CE59C4"/>
    <w:rsid w:val="00CE5A73"/>
    <w:rsid w:val="00CE65A5"/>
    <w:rsid w:val="00CE6DCB"/>
    <w:rsid w:val="00CE76BA"/>
    <w:rsid w:val="00CE7979"/>
    <w:rsid w:val="00CF0563"/>
    <w:rsid w:val="00CF1C3E"/>
    <w:rsid w:val="00CF1CB0"/>
    <w:rsid w:val="00CF23FB"/>
    <w:rsid w:val="00CF2F47"/>
    <w:rsid w:val="00CF36E9"/>
    <w:rsid w:val="00CF3B7C"/>
    <w:rsid w:val="00CF425A"/>
    <w:rsid w:val="00CF49F5"/>
    <w:rsid w:val="00CF501D"/>
    <w:rsid w:val="00CF58CC"/>
    <w:rsid w:val="00CF5D46"/>
    <w:rsid w:val="00CF60FB"/>
    <w:rsid w:val="00CF612C"/>
    <w:rsid w:val="00CF629A"/>
    <w:rsid w:val="00CF62B0"/>
    <w:rsid w:val="00CF63FD"/>
    <w:rsid w:val="00CF675D"/>
    <w:rsid w:val="00CF73B5"/>
    <w:rsid w:val="00CF7BA4"/>
    <w:rsid w:val="00CF7D86"/>
    <w:rsid w:val="00D00346"/>
    <w:rsid w:val="00D00F27"/>
    <w:rsid w:val="00D0137E"/>
    <w:rsid w:val="00D018CC"/>
    <w:rsid w:val="00D01DC0"/>
    <w:rsid w:val="00D0223F"/>
    <w:rsid w:val="00D02384"/>
    <w:rsid w:val="00D0264B"/>
    <w:rsid w:val="00D02D14"/>
    <w:rsid w:val="00D03C4F"/>
    <w:rsid w:val="00D03FA0"/>
    <w:rsid w:val="00D04667"/>
    <w:rsid w:val="00D0496E"/>
    <w:rsid w:val="00D04BFF"/>
    <w:rsid w:val="00D0566C"/>
    <w:rsid w:val="00D0603A"/>
    <w:rsid w:val="00D063AE"/>
    <w:rsid w:val="00D06D70"/>
    <w:rsid w:val="00D070BD"/>
    <w:rsid w:val="00D073A1"/>
    <w:rsid w:val="00D078D4"/>
    <w:rsid w:val="00D10564"/>
    <w:rsid w:val="00D1058D"/>
    <w:rsid w:val="00D11861"/>
    <w:rsid w:val="00D11E37"/>
    <w:rsid w:val="00D126FF"/>
    <w:rsid w:val="00D12873"/>
    <w:rsid w:val="00D1288C"/>
    <w:rsid w:val="00D12D8F"/>
    <w:rsid w:val="00D1531B"/>
    <w:rsid w:val="00D15380"/>
    <w:rsid w:val="00D15C9F"/>
    <w:rsid w:val="00D1680D"/>
    <w:rsid w:val="00D1689F"/>
    <w:rsid w:val="00D171E1"/>
    <w:rsid w:val="00D17384"/>
    <w:rsid w:val="00D17BF7"/>
    <w:rsid w:val="00D2041D"/>
    <w:rsid w:val="00D216E2"/>
    <w:rsid w:val="00D217B3"/>
    <w:rsid w:val="00D21D0C"/>
    <w:rsid w:val="00D223B7"/>
    <w:rsid w:val="00D223F3"/>
    <w:rsid w:val="00D22569"/>
    <w:rsid w:val="00D2276B"/>
    <w:rsid w:val="00D2293F"/>
    <w:rsid w:val="00D23AFB"/>
    <w:rsid w:val="00D24CC2"/>
    <w:rsid w:val="00D25473"/>
    <w:rsid w:val="00D2628B"/>
    <w:rsid w:val="00D262AB"/>
    <w:rsid w:val="00D26623"/>
    <w:rsid w:val="00D269F8"/>
    <w:rsid w:val="00D269F9"/>
    <w:rsid w:val="00D26AD7"/>
    <w:rsid w:val="00D26D93"/>
    <w:rsid w:val="00D275A6"/>
    <w:rsid w:val="00D27F0C"/>
    <w:rsid w:val="00D27FF7"/>
    <w:rsid w:val="00D304B5"/>
    <w:rsid w:val="00D30AFF"/>
    <w:rsid w:val="00D30DB0"/>
    <w:rsid w:val="00D31A92"/>
    <w:rsid w:val="00D323BE"/>
    <w:rsid w:val="00D327CA"/>
    <w:rsid w:val="00D336E8"/>
    <w:rsid w:val="00D34166"/>
    <w:rsid w:val="00D34285"/>
    <w:rsid w:val="00D34590"/>
    <w:rsid w:val="00D34947"/>
    <w:rsid w:val="00D353F5"/>
    <w:rsid w:val="00D36226"/>
    <w:rsid w:val="00D3684D"/>
    <w:rsid w:val="00D369C8"/>
    <w:rsid w:val="00D369D4"/>
    <w:rsid w:val="00D36F0A"/>
    <w:rsid w:val="00D401E3"/>
    <w:rsid w:val="00D421B2"/>
    <w:rsid w:val="00D42A6A"/>
    <w:rsid w:val="00D433BA"/>
    <w:rsid w:val="00D43720"/>
    <w:rsid w:val="00D4438E"/>
    <w:rsid w:val="00D44ABB"/>
    <w:rsid w:val="00D450C3"/>
    <w:rsid w:val="00D458E9"/>
    <w:rsid w:val="00D45B49"/>
    <w:rsid w:val="00D46022"/>
    <w:rsid w:val="00D46663"/>
    <w:rsid w:val="00D47434"/>
    <w:rsid w:val="00D4783A"/>
    <w:rsid w:val="00D47C17"/>
    <w:rsid w:val="00D47D48"/>
    <w:rsid w:val="00D47E8C"/>
    <w:rsid w:val="00D47EF3"/>
    <w:rsid w:val="00D504C0"/>
    <w:rsid w:val="00D507EB"/>
    <w:rsid w:val="00D50A18"/>
    <w:rsid w:val="00D50D43"/>
    <w:rsid w:val="00D510FB"/>
    <w:rsid w:val="00D51316"/>
    <w:rsid w:val="00D514B2"/>
    <w:rsid w:val="00D514C1"/>
    <w:rsid w:val="00D519D3"/>
    <w:rsid w:val="00D5258B"/>
    <w:rsid w:val="00D52F21"/>
    <w:rsid w:val="00D539B1"/>
    <w:rsid w:val="00D54176"/>
    <w:rsid w:val="00D5461F"/>
    <w:rsid w:val="00D54624"/>
    <w:rsid w:val="00D54B9B"/>
    <w:rsid w:val="00D551B1"/>
    <w:rsid w:val="00D55B5A"/>
    <w:rsid w:val="00D55EEC"/>
    <w:rsid w:val="00D56075"/>
    <w:rsid w:val="00D566EA"/>
    <w:rsid w:val="00D566EE"/>
    <w:rsid w:val="00D56E67"/>
    <w:rsid w:val="00D57294"/>
    <w:rsid w:val="00D57D29"/>
    <w:rsid w:val="00D607B7"/>
    <w:rsid w:val="00D60CCE"/>
    <w:rsid w:val="00D6174D"/>
    <w:rsid w:val="00D61945"/>
    <w:rsid w:val="00D61CDE"/>
    <w:rsid w:val="00D62548"/>
    <w:rsid w:val="00D62E69"/>
    <w:rsid w:val="00D63D66"/>
    <w:rsid w:val="00D64DF8"/>
    <w:rsid w:val="00D6565F"/>
    <w:rsid w:val="00D65784"/>
    <w:rsid w:val="00D66591"/>
    <w:rsid w:val="00D67B17"/>
    <w:rsid w:val="00D67CE9"/>
    <w:rsid w:val="00D67D1D"/>
    <w:rsid w:val="00D70043"/>
    <w:rsid w:val="00D70747"/>
    <w:rsid w:val="00D70BA4"/>
    <w:rsid w:val="00D70FA3"/>
    <w:rsid w:val="00D71055"/>
    <w:rsid w:val="00D71226"/>
    <w:rsid w:val="00D718BE"/>
    <w:rsid w:val="00D72940"/>
    <w:rsid w:val="00D72F3A"/>
    <w:rsid w:val="00D734D9"/>
    <w:rsid w:val="00D73783"/>
    <w:rsid w:val="00D745BF"/>
    <w:rsid w:val="00D745E1"/>
    <w:rsid w:val="00D74ABD"/>
    <w:rsid w:val="00D74B99"/>
    <w:rsid w:val="00D751B2"/>
    <w:rsid w:val="00D75928"/>
    <w:rsid w:val="00D7657E"/>
    <w:rsid w:val="00D76C0A"/>
    <w:rsid w:val="00D77045"/>
    <w:rsid w:val="00D77293"/>
    <w:rsid w:val="00D777C7"/>
    <w:rsid w:val="00D77AEF"/>
    <w:rsid w:val="00D77EB0"/>
    <w:rsid w:val="00D809C1"/>
    <w:rsid w:val="00D81080"/>
    <w:rsid w:val="00D8142B"/>
    <w:rsid w:val="00D81691"/>
    <w:rsid w:val="00D83185"/>
    <w:rsid w:val="00D83299"/>
    <w:rsid w:val="00D83A2A"/>
    <w:rsid w:val="00D846F1"/>
    <w:rsid w:val="00D85647"/>
    <w:rsid w:val="00D85D7A"/>
    <w:rsid w:val="00D85F94"/>
    <w:rsid w:val="00D86335"/>
    <w:rsid w:val="00D86767"/>
    <w:rsid w:val="00D871E0"/>
    <w:rsid w:val="00D873B5"/>
    <w:rsid w:val="00D87992"/>
    <w:rsid w:val="00D87A67"/>
    <w:rsid w:val="00D90FF0"/>
    <w:rsid w:val="00D918CA"/>
    <w:rsid w:val="00D91966"/>
    <w:rsid w:val="00D9204B"/>
    <w:rsid w:val="00D9204E"/>
    <w:rsid w:val="00D925A3"/>
    <w:rsid w:val="00D92647"/>
    <w:rsid w:val="00D927F1"/>
    <w:rsid w:val="00D92E2D"/>
    <w:rsid w:val="00D93C56"/>
    <w:rsid w:val="00D93E8A"/>
    <w:rsid w:val="00D93E97"/>
    <w:rsid w:val="00D94435"/>
    <w:rsid w:val="00D94560"/>
    <w:rsid w:val="00D9484F"/>
    <w:rsid w:val="00D954C7"/>
    <w:rsid w:val="00D9597C"/>
    <w:rsid w:val="00D95F63"/>
    <w:rsid w:val="00D96027"/>
    <w:rsid w:val="00D965A4"/>
    <w:rsid w:val="00D966D6"/>
    <w:rsid w:val="00D967FE"/>
    <w:rsid w:val="00D96B21"/>
    <w:rsid w:val="00D96D3C"/>
    <w:rsid w:val="00D97049"/>
    <w:rsid w:val="00D9742E"/>
    <w:rsid w:val="00D974A4"/>
    <w:rsid w:val="00D97AB1"/>
    <w:rsid w:val="00D97B2D"/>
    <w:rsid w:val="00D97D8D"/>
    <w:rsid w:val="00DA03B4"/>
    <w:rsid w:val="00DA040D"/>
    <w:rsid w:val="00DA0B7C"/>
    <w:rsid w:val="00DA156E"/>
    <w:rsid w:val="00DA1F49"/>
    <w:rsid w:val="00DA1FDD"/>
    <w:rsid w:val="00DA2344"/>
    <w:rsid w:val="00DA2966"/>
    <w:rsid w:val="00DA35E5"/>
    <w:rsid w:val="00DA364D"/>
    <w:rsid w:val="00DA3C36"/>
    <w:rsid w:val="00DA3C76"/>
    <w:rsid w:val="00DA431B"/>
    <w:rsid w:val="00DA435F"/>
    <w:rsid w:val="00DA47A5"/>
    <w:rsid w:val="00DA5628"/>
    <w:rsid w:val="00DA563E"/>
    <w:rsid w:val="00DA6EF9"/>
    <w:rsid w:val="00DA7DA9"/>
    <w:rsid w:val="00DB03B2"/>
    <w:rsid w:val="00DB03ED"/>
    <w:rsid w:val="00DB043A"/>
    <w:rsid w:val="00DB08BB"/>
    <w:rsid w:val="00DB16DD"/>
    <w:rsid w:val="00DB2369"/>
    <w:rsid w:val="00DB24D3"/>
    <w:rsid w:val="00DB2BE0"/>
    <w:rsid w:val="00DB3244"/>
    <w:rsid w:val="00DB33B7"/>
    <w:rsid w:val="00DB3473"/>
    <w:rsid w:val="00DB363A"/>
    <w:rsid w:val="00DB37FC"/>
    <w:rsid w:val="00DB38FA"/>
    <w:rsid w:val="00DB4CDF"/>
    <w:rsid w:val="00DB4F76"/>
    <w:rsid w:val="00DB53DD"/>
    <w:rsid w:val="00DB5413"/>
    <w:rsid w:val="00DB54C2"/>
    <w:rsid w:val="00DB5DF6"/>
    <w:rsid w:val="00DB6280"/>
    <w:rsid w:val="00DB6C9B"/>
    <w:rsid w:val="00DB6D12"/>
    <w:rsid w:val="00DB736D"/>
    <w:rsid w:val="00DB74D3"/>
    <w:rsid w:val="00DB7575"/>
    <w:rsid w:val="00DB7A84"/>
    <w:rsid w:val="00DB7BAD"/>
    <w:rsid w:val="00DB7DC5"/>
    <w:rsid w:val="00DB7FAB"/>
    <w:rsid w:val="00DC0203"/>
    <w:rsid w:val="00DC1032"/>
    <w:rsid w:val="00DC1BA1"/>
    <w:rsid w:val="00DC20FF"/>
    <w:rsid w:val="00DC23F0"/>
    <w:rsid w:val="00DC2AAB"/>
    <w:rsid w:val="00DC2B8E"/>
    <w:rsid w:val="00DC2C1D"/>
    <w:rsid w:val="00DC3762"/>
    <w:rsid w:val="00DC3B76"/>
    <w:rsid w:val="00DC41A4"/>
    <w:rsid w:val="00DC43A8"/>
    <w:rsid w:val="00DC4AE6"/>
    <w:rsid w:val="00DC4B8C"/>
    <w:rsid w:val="00DC548F"/>
    <w:rsid w:val="00DC5716"/>
    <w:rsid w:val="00DC58E8"/>
    <w:rsid w:val="00DC5D41"/>
    <w:rsid w:val="00DC5E2C"/>
    <w:rsid w:val="00DC7775"/>
    <w:rsid w:val="00DC7AF0"/>
    <w:rsid w:val="00DC7CAD"/>
    <w:rsid w:val="00DD01F0"/>
    <w:rsid w:val="00DD1CC8"/>
    <w:rsid w:val="00DD1E66"/>
    <w:rsid w:val="00DD2029"/>
    <w:rsid w:val="00DD222F"/>
    <w:rsid w:val="00DD29CE"/>
    <w:rsid w:val="00DD439C"/>
    <w:rsid w:val="00DD578A"/>
    <w:rsid w:val="00DD598F"/>
    <w:rsid w:val="00DD59C8"/>
    <w:rsid w:val="00DD5AF8"/>
    <w:rsid w:val="00DD5B90"/>
    <w:rsid w:val="00DD5B9C"/>
    <w:rsid w:val="00DD5F21"/>
    <w:rsid w:val="00DD61A6"/>
    <w:rsid w:val="00DD63EA"/>
    <w:rsid w:val="00DD6774"/>
    <w:rsid w:val="00DD6F7E"/>
    <w:rsid w:val="00DD73C6"/>
    <w:rsid w:val="00DD766A"/>
    <w:rsid w:val="00DD7B29"/>
    <w:rsid w:val="00DD7FA9"/>
    <w:rsid w:val="00DE05C7"/>
    <w:rsid w:val="00DE1794"/>
    <w:rsid w:val="00DE2004"/>
    <w:rsid w:val="00DE25FD"/>
    <w:rsid w:val="00DE29E4"/>
    <w:rsid w:val="00DE2C3E"/>
    <w:rsid w:val="00DE2F15"/>
    <w:rsid w:val="00DE3482"/>
    <w:rsid w:val="00DE34EB"/>
    <w:rsid w:val="00DE3A7C"/>
    <w:rsid w:val="00DE3D7D"/>
    <w:rsid w:val="00DE571C"/>
    <w:rsid w:val="00DE630B"/>
    <w:rsid w:val="00DE6B32"/>
    <w:rsid w:val="00DE7462"/>
    <w:rsid w:val="00DE7598"/>
    <w:rsid w:val="00DF0C9E"/>
    <w:rsid w:val="00DF0D22"/>
    <w:rsid w:val="00DF0FA9"/>
    <w:rsid w:val="00DF186C"/>
    <w:rsid w:val="00DF1AC6"/>
    <w:rsid w:val="00DF1B0E"/>
    <w:rsid w:val="00DF22C9"/>
    <w:rsid w:val="00DF25D7"/>
    <w:rsid w:val="00DF3071"/>
    <w:rsid w:val="00DF341D"/>
    <w:rsid w:val="00DF3491"/>
    <w:rsid w:val="00DF3768"/>
    <w:rsid w:val="00DF38F8"/>
    <w:rsid w:val="00DF4071"/>
    <w:rsid w:val="00DF5E4C"/>
    <w:rsid w:val="00DF6674"/>
    <w:rsid w:val="00DF66C5"/>
    <w:rsid w:val="00DF6DA6"/>
    <w:rsid w:val="00DF7BF1"/>
    <w:rsid w:val="00E003B9"/>
    <w:rsid w:val="00E008AD"/>
    <w:rsid w:val="00E008DB"/>
    <w:rsid w:val="00E01191"/>
    <w:rsid w:val="00E013AA"/>
    <w:rsid w:val="00E01754"/>
    <w:rsid w:val="00E02258"/>
    <w:rsid w:val="00E02814"/>
    <w:rsid w:val="00E03466"/>
    <w:rsid w:val="00E04046"/>
    <w:rsid w:val="00E0473B"/>
    <w:rsid w:val="00E04A08"/>
    <w:rsid w:val="00E059B7"/>
    <w:rsid w:val="00E05B0A"/>
    <w:rsid w:val="00E0648A"/>
    <w:rsid w:val="00E06569"/>
    <w:rsid w:val="00E06860"/>
    <w:rsid w:val="00E06FBA"/>
    <w:rsid w:val="00E07146"/>
    <w:rsid w:val="00E107BE"/>
    <w:rsid w:val="00E108FE"/>
    <w:rsid w:val="00E10A8D"/>
    <w:rsid w:val="00E1148D"/>
    <w:rsid w:val="00E1161D"/>
    <w:rsid w:val="00E11685"/>
    <w:rsid w:val="00E11E26"/>
    <w:rsid w:val="00E11EA0"/>
    <w:rsid w:val="00E12106"/>
    <w:rsid w:val="00E121AC"/>
    <w:rsid w:val="00E14C10"/>
    <w:rsid w:val="00E152DD"/>
    <w:rsid w:val="00E155F9"/>
    <w:rsid w:val="00E15B01"/>
    <w:rsid w:val="00E15B6F"/>
    <w:rsid w:val="00E1606A"/>
    <w:rsid w:val="00E1769F"/>
    <w:rsid w:val="00E17C4F"/>
    <w:rsid w:val="00E17D27"/>
    <w:rsid w:val="00E201F5"/>
    <w:rsid w:val="00E20216"/>
    <w:rsid w:val="00E2032D"/>
    <w:rsid w:val="00E20346"/>
    <w:rsid w:val="00E20B2F"/>
    <w:rsid w:val="00E211D2"/>
    <w:rsid w:val="00E212A1"/>
    <w:rsid w:val="00E21397"/>
    <w:rsid w:val="00E217A7"/>
    <w:rsid w:val="00E2190D"/>
    <w:rsid w:val="00E2202D"/>
    <w:rsid w:val="00E2287C"/>
    <w:rsid w:val="00E230EB"/>
    <w:rsid w:val="00E23EC6"/>
    <w:rsid w:val="00E24279"/>
    <w:rsid w:val="00E24DB4"/>
    <w:rsid w:val="00E2505C"/>
    <w:rsid w:val="00E25256"/>
    <w:rsid w:val="00E25FA1"/>
    <w:rsid w:val="00E26101"/>
    <w:rsid w:val="00E26508"/>
    <w:rsid w:val="00E26590"/>
    <w:rsid w:val="00E2682C"/>
    <w:rsid w:val="00E27A20"/>
    <w:rsid w:val="00E27E68"/>
    <w:rsid w:val="00E3047E"/>
    <w:rsid w:val="00E30AAF"/>
    <w:rsid w:val="00E31252"/>
    <w:rsid w:val="00E313BB"/>
    <w:rsid w:val="00E3176C"/>
    <w:rsid w:val="00E317EE"/>
    <w:rsid w:val="00E32873"/>
    <w:rsid w:val="00E33597"/>
    <w:rsid w:val="00E33A0F"/>
    <w:rsid w:val="00E33F05"/>
    <w:rsid w:val="00E342CF"/>
    <w:rsid w:val="00E349DC"/>
    <w:rsid w:val="00E34B3E"/>
    <w:rsid w:val="00E3580D"/>
    <w:rsid w:val="00E359C8"/>
    <w:rsid w:val="00E35A76"/>
    <w:rsid w:val="00E36160"/>
    <w:rsid w:val="00E36889"/>
    <w:rsid w:val="00E36984"/>
    <w:rsid w:val="00E3747B"/>
    <w:rsid w:val="00E3753C"/>
    <w:rsid w:val="00E3799D"/>
    <w:rsid w:val="00E37D9D"/>
    <w:rsid w:val="00E37E90"/>
    <w:rsid w:val="00E40049"/>
    <w:rsid w:val="00E40468"/>
    <w:rsid w:val="00E4064A"/>
    <w:rsid w:val="00E410CA"/>
    <w:rsid w:val="00E41725"/>
    <w:rsid w:val="00E4191E"/>
    <w:rsid w:val="00E42658"/>
    <w:rsid w:val="00E43496"/>
    <w:rsid w:val="00E438A9"/>
    <w:rsid w:val="00E43AC5"/>
    <w:rsid w:val="00E43AE8"/>
    <w:rsid w:val="00E43FEE"/>
    <w:rsid w:val="00E44648"/>
    <w:rsid w:val="00E44AE7"/>
    <w:rsid w:val="00E44D53"/>
    <w:rsid w:val="00E44E5C"/>
    <w:rsid w:val="00E45219"/>
    <w:rsid w:val="00E4549A"/>
    <w:rsid w:val="00E4569C"/>
    <w:rsid w:val="00E457D1"/>
    <w:rsid w:val="00E462A4"/>
    <w:rsid w:val="00E46531"/>
    <w:rsid w:val="00E467A9"/>
    <w:rsid w:val="00E47262"/>
    <w:rsid w:val="00E47784"/>
    <w:rsid w:val="00E47A6E"/>
    <w:rsid w:val="00E505BD"/>
    <w:rsid w:val="00E50C52"/>
    <w:rsid w:val="00E51243"/>
    <w:rsid w:val="00E51438"/>
    <w:rsid w:val="00E5211C"/>
    <w:rsid w:val="00E52278"/>
    <w:rsid w:val="00E52913"/>
    <w:rsid w:val="00E52EFF"/>
    <w:rsid w:val="00E5325C"/>
    <w:rsid w:val="00E53673"/>
    <w:rsid w:val="00E53FDD"/>
    <w:rsid w:val="00E5474D"/>
    <w:rsid w:val="00E552A1"/>
    <w:rsid w:val="00E55D4C"/>
    <w:rsid w:val="00E56541"/>
    <w:rsid w:val="00E56C9D"/>
    <w:rsid w:val="00E57F3C"/>
    <w:rsid w:val="00E6070D"/>
    <w:rsid w:val="00E60CA2"/>
    <w:rsid w:val="00E60EFF"/>
    <w:rsid w:val="00E60F9B"/>
    <w:rsid w:val="00E612DC"/>
    <w:rsid w:val="00E62365"/>
    <w:rsid w:val="00E630BA"/>
    <w:rsid w:val="00E63515"/>
    <w:rsid w:val="00E636EA"/>
    <w:rsid w:val="00E63B9D"/>
    <w:rsid w:val="00E64297"/>
    <w:rsid w:val="00E64321"/>
    <w:rsid w:val="00E643BE"/>
    <w:rsid w:val="00E64404"/>
    <w:rsid w:val="00E6463F"/>
    <w:rsid w:val="00E64B46"/>
    <w:rsid w:val="00E6502B"/>
    <w:rsid w:val="00E65963"/>
    <w:rsid w:val="00E6691E"/>
    <w:rsid w:val="00E67071"/>
    <w:rsid w:val="00E701D1"/>
    <w:rsid w:val="00E702DA"/>
    <w:rsid w:val="00E70563"/>
    <w:rsid w:val="00E7097A"/>
    <w:rsid w:val="00E70B85"/>
    <w:rsid w:val="00E70E04"/>
    <w:rsid w:val="00E72419"/>
    <w:rsid w:val="00E73B32"/>
    <w:rsid w:val="00E73BC1"/>
    <w:rsid w:val="00E7469B"/>
    <w:rsid w:val="00E74CEC"/>
    <w:rsid w:val="00E751C2"/>
    <w:rsid w:val="00E75BDD"/>
    <w:rsid w:val="00E7701F"/>
    <w:rsid w:val="00E77BBF"/>
    <w:rsid w:val="00E77CE0"/>
    <w:rsid w:val="00E80273"/>
    <w:rsid w:val="00E80747"/>
    <w:rsid w:val="00E80C1C"/>
    <w:rsid w:val="00E81241"/>
    <w:rsid w:val="00E82335"/>
    <w:rsid w:val="00E8319C"/>
    <w:rsid w:val="00E8330F"/>
    <w:rsid w:val="00E83941"/>
    <w:rsid w:val="00E8408F"/>
    <w:rsid w:val="00E85B4F"/>
    <w:rsid w:val="00E86E30"/>
    <w:rsid w:val="00E871FE"/>
    <w:rsid w:val="00E87AE2"/>
    <w:rsid w:val="00E87B91"/>
    <w:rsid w:val="00E87DE8"/>
    <w:rsid w:val="00E900F7"/>
    <w:rsid w:val="00E91E8D"/>
    <w:rsid w:val="00E92119"/>
    <w:rsid w:val="00E9213F"/>
    <w:rsid w:val="00E929A8"/>
    <w:rsid w:val="00E9308E"/>
    <w:rsid w:val="00E93F91"/>
    <w:rsid w:val="00E943AE"/>
    <w:rsid w:val="00E94B9B"/>
    <w:rsid w:val="00E9505E"/>
    <w:rsid w:val="00E955C7"/>
    <w:rsid w:val="00E95628"/>
    <w:rsid w:val="00E95F7B"/>
    <w:rsid w:val="00E960AE"/>
    <w:rsid w:val="00E96674"/>
    <w:rsid w:val="00E96E2E"/>
    <w:rsid w:val="00E9751A"/>
    <w:rsid w:val="00E97BD1"/>
    <w:rsid w:val="00E97C88"/>
    <w:rsid w:val="00E97FFB"/>
    <w:rsid w:val="00EA0E38"/>
    <w:rsid w:val="00EA0E68"/>
    <w:rsid w:val="00EA10B3"/>
    <w:rsid w:val="00EA1664"/>
    <w:rsid w:val="00EA2055"/>
    <w:rsid w:val="00EA2BD8"/>
    <w:rsid w:val="00EA2BFE"/>
    <w:rsid w:val="00EA3508"/>
    <w:rsid w:val="00EA3A52"/>
    <w:rsid w:val="00EA3C15"/>
    <w:rsid w:val="00EA42D7"/>
    <w:rsid w:val="00EA446F"/>
    <w:rsid w:val="00EA48E0"/>
    <w:rsid w:val="00EA4BB4"/>
    <w:rsid w:val="00EA532E"/>
    <w:rsid w:val="00EA5386"/>
    <w:rsid w:val="00EA5473"/>
    <w:rsid w:val="00EA5C1A"/>
    <w:rsid w:val="00EA5EDB"/>
    <w:rsid w:val="00EA6CB4"/>
    <w:rsid w:val="00EA7864"/>
    <w:rsid w:val="00EA7BF9"/>
    <w:rsid w:val="00EB01A9"/>
    <w:rsid w:val="00EB062F"/>
    <w:rsid w:val="00EB063F"/>
    <w:rsid w:val="00EB0A69"/>
    <w:rsid w:val="00EB0A95"/>
    <w:rsid w:val="00EB0EE1"/>
    <w:rsid w:val="00EB1298"/>
    <w:rsid w:val="00EB19B5"/>
    <w:rsid w:val="00EB1A91"/>
    <w:rsid w:val="00EB2403"/>
    <w:rsid w:val="00EB32B5"/>
    <w:rsid w:val="00EB3D80"/>
    <w:rsid w:val="00EB3E02"/>
    <w:rsid w:val="00EB42A7"/>
    <w:rsid w:val="00EB4550"/>
    <w:rsid w:val="00EB4634"/>
    <w:rsid w:val="00EB47CE"/>
    <w:rsid w:val="00EB485E"/>
    <w:rsid w:val="00EB4A55"/>
    <w:rsid w:val="00EB4EA4"/>
    <w:rsid w:val="00EB52BF"/>
    <w:rsid w:val="00EB5352"/>
    <w:rsid w:val="00EB5453"/>
    <w:rsid w:val="00EB5A2D"/>
    <w:rsid w:val="00EB5B4D"/>
    <w:rsid w:val="00EB60F5"/>
    <w:rsid w:val="00EB7094"/>
    <w:rsid w:val="00EB74B9"/>
    <w:rsid w:val="00EB762C"/>
    <w:rsid w:val="00EC0615"/>
    <w:rsid w:val="00EC06FE"/>
    <w:rsid w:val="00EC0884"/>
    <w:rsid w:val="00EC0B04"/>
    <w:rsid w:val="00EC0E76"/>
    <w:rsid w:val="00EC0F44"/>
    <w:rsid w:val="00EC10F6"/>
    <w:rsid w:val="00EC1626"/>
    <w:rsid w:val="00EC1AD3"/>
    <w:rsid w:val="00EC2A31"/>
    <w:rsid w:val="00EC2E4A"/>
    <w:rsid w:val="00EC365A"/>
    <w:rsid w:val="00EC3F3F"/>
    <w:rsid w:val="00EC407D"/>
    <w:rsid w:val="00EC412D"/>
    <w:rsid w:val="00EC4483"/>
    <w:rsid w:val="00EC4F51"/>
    <w:rsid w:val="00EC53AC"/>
    <w:rsid w:val="00EC655D"/>
    <w:rsid w:val="00EC7304"/>
    <w:rsid w:val="00EC7E59"/>
    <w:rsid w:val="00EC7F01"/>
    <w:rsid w:val="00ED078F"/>
    <w:rsid w:val="00ED0ACE"/>
    <w:rsid w:val="00ED0E6D"/>
    <w:rsid w:val="00ED0FF4"/>
    <w:rsid w:val="00ED150F"/>
    <w:rsid w:val="00ED19C5"/>
    <w:rsid w:val="00ED1B29"/>
    <w:rsid w:val="00ED1BB3"/>
    <w:rsid w:val="00ED1C3E"/>
    <w:rsid w:val="00ED3676"/>
    <w:rsid w:val="00ED3707"/>
    <w:rsid w:val="00ED3A0B"/>
    <w:rsid w:val="00ED3E37"/>
    <w:rsid w:val="00ED3EFF"/>
    <w:rsid w:val="00ED443C"/>
    <w:rsid w:val="00ED539F"/>
    <w:rsid w:val="00ED6A45"/>
    <w:rsid w:val="00ED6FCA"/>
    <w:rsid w:val="00ED739C"/>
    <w:rsid w:val="00ED73E9"/>
    <w:rsid w:val="00ED7BF8"/>
    <w:rsid w:val="00EE0CEE"/>
    <w:rsid w:val="00EE10B2"/>
    <w:rsid w:val="00EE1B07"/>
    <w:rsid w:val="00EE1C3A"/>
    <w:rsid w:val="00EE1DD6"/>
    <w:rsid w:val="00EE321B"/>
    <w:rsid w:val="00EE3AB5"/>
    <w:rsid w:val="00EE4004"/>
    <w:rsid w:val="00EE42B8"/>
    <w:rsid w:val="00EE4583"/>
    <w:rsid w:val="00EE4781"/>
    <w:rsid w:val="00EE47C0"/>
    <w:rsid w:val="00EE49D3"/>
    <w:rsid w:val="00EE5386"/>
    <w:rsid w:val="00EE53AB"/>
    <w:rsid w:val="00EE5E93"/>
    <w:rsid w:val="00EE5FF6"/>
    <w:rsid w:val="00EE6F11"/>
    <w:rsid w:val="00EE7190"/>
    <w:rsid w:val="00EE7CE6"/>
    <w:rsid w:val="00EF011B"/>
    <w:rsid w:val="00EF027A"/>
    <w:rsid w:val="00EF0E0E"/>
    <w:rsid w:val="00EF14E7"/>
    <w:rsid w:val="00EF20B1"/>
    <w:rsid w:val="00EF2498"/>
    <w:rsid w:val="00EF268E"/>
    <w:rsid w:val="00EF3C83"/>
    <w:rsid w:val="00EF4251"/>
    <w:rsid w:val="00EF4887"/>
    <w:rsid w:val="00EF4F30"/>
    <w:rsid w:val="00EF51E3"/>
    <w:rsid w:val="00EF521E"/>
    <w:rsid w:val="00EF5449"/>
    <w:rsid w:val="00EF545D"/>
    <w:rsid w:val="00EF55E7"/>
    <w:rsid w:val="00EF560D"/>
    <w:rsid w:val="00EF56A7"/>
    <w:rsid w:val="00EF6050"/>
    <w:rsid w:val="00EF6621"/>
    <w:rsid w:val="00EF6B35"/>
    <w:rsid w:val="00EF704B"/>
    <w:rsid w:val="00EF7A26"/>
    <w:rsid w:val="00EF7A64"/>
    <w:rsid w:val="00F006FD"/>
    <w:rsid w:val="00F014AD"/>
    <w:rsid w:val="00F01FE6"/>
    <w:rsid w:val="00F02009"/>
    <w:rsid w:val="00F02259"/>
    <w:rsid w:val="00F02AEB"/>
    <w:rsid w:val="00F02C49"/>
    <w:rsid w:val="00F02C91"/>
    <w:rsid w:val="00F0318B"/>
    <w:rsid w:val="00F031FA"/>
    <w:rsid w:val="00F033C5"/>
    <w:rsid w:val="00F0358E"/>
    <w:rsid w:val="00F039C4"/>
    <w:rsid w:val="00F03A01"/>
    <w:rsid w:val="00F03A52"/>
    <w:rsid w:val="00F03BFD"/>
    <w:rsid w:val="00F05F79"/>
    <w:rsid w:val="00F06092"/>
    <w:rsid w:val="00F06993"/>
    <w:rsid w:val="00F06E35"/>
    <w:rsid w:val="00F078E0"/>
    <w:rsid w:val="00F0794D"/>
    <w:rsid w:val="00F07B1F"/>
    <w:rsid w:val="00F10664"/>
    <w:rsid w:val="00F10690"/>
    <w:rsid w:val="00F11D05"/>
    <w:rsid w:val="00F1246D"/>
    <w:rsid w:val="00F129BF"/>
    <w:rsid w:val="00F129C0"/>
    <w:rsid w:val="00F12F3E"/>
    <w:rsid w:val="00F133FD"/>
    <w:rsid w:val="00F13583"/>
    <w:rsid w:val="00F141B1"/>
    <w:rsid w:val="00F14424"/>
    <w:rsid w:val="00F1531A"/>
    <w:rsid w:val="00F1551E"/>
    <w:rsid w:val="00F15924"/>
    <w:rsid w:val="00F15E8C"/>
    <w:rsid w:val="00F1659E"/>
    <w:rsid w:val="00F16DEF"/>
    <w:rsid w:val="00F170F0"/>
    <w:rsid w:val="00F1776C"/>
    <w:rsid w:val="00F17838"/>
    <w:rsid w:val="00F178B9"/>
    <w:rsid w:val="00F17970"/>
    <w:rsid w:val="00F179AA"/>
    <w:rsid w:val="00F17A52"/>
    <w:rsid w:val="00F17BB5"/>
    <w:rsid w:val="00F200F6"/>
    <w:rsid w:val="00F2045F"/>
    <w:rsid w:val="00F20A0E"/>
    <w:rsid w:val="00F20CC6"/>
    <w:rsid w:val="00F21032"/>
    <w:rsid w:val="00F2129E"/>
    <w:rsid w:val="00F21488"/>
    <w:rsid w:val="00F21566"/>
    <w:rsid w:val="00F215DA"/>
    <w:rsid w:val="00F21972"/>
    <w:rsid w:val="00F22047"/>
    <w:rsid w:val="00F2261A"/>
    <w:rsid w:val="00F22989"/>
    <w:rsid w:val="00F2311D"/>
    <w:rsid w:val="00F2346D"/>
    <w:rsid w:val="00F23ECB"/>
    <w:rsid w:val="00F24264"/>
    <w:rsid w:val="00F24CC3"/>
    <w:rsid w:val="00F25445"/>
    <w:rsid w:val="00F255AB"/>
    <w:rsid w:val="00F27022"/>
    <w:rsid w:val="00F27087"/>
    <w:rsid w:val="00F271C7"/>
    <w:rsid w:val="00F276BE"/>
    <w:rsid w:val="00F27836"/>
    <w:rsid w:val="00F27861"/>
    <w:rsid w:val="00F27E86"/>
    <w:rsid w:val="00F3017E"/>
    <w:rsid w:val="00F303D6"/>
    <w:rsid w:val="00F304F9"/>
    <w:rsid w:val="00F30657"/>
    <w:rsid w:val="00F30BE9"/>
    <w:rsid w:val="00F30F32"/>
    <w:rsid w:val="00F312B0"/>
    <w:rsid w:val="00F319FF"/>
    <w:rsid w:val="00F3247B"/>
    <w:rsid w:val="00F32A43"/>
    <w:rsid w:val="00F32F77"/>
    <w:rsid w:val="00F330E4"/>
    <w:rsid w:val="00F33441"/>
    <w:rsid w:val="00F337ED"/>
    <w:rsid w:val="00F33B4B"/>
    <w:rsid w:val="00F33D17"/>
    <w:rsid w:val="00F3416D"/>
    <w:rsid w:val="00F3494A"/>
    <w:rsid w:val="00F349D2"/>
    <w:rsid w:val="00F35040"/>
    <w:rsid w:val="00F3537B"/>
    <w:rsid w:val="00F362B7"/>
    <w:rsid w:val="00F36E01"/>
    <w:rsid w:val="00F37238"/>
    <w:rsid w:val="00F378FB"/>
    <w:rsid w:val="00F37B3B"/>
    <w:rsid w:val="00F37D10"/>
    <w:rsid w:val="00F404DD"/>
    <w:rsid w:val="00F40CC6"/>
    <w:rsid w:val="00F420C5"/>
    <w:rsid w:val="00F428D4"/>
    <w:rsid w:val="00F42B29"/>
    <w:rsid w:val="00F42B4F"/>
    <w:rsid w:val="00F43573"/>
    <w:rsid w:val="00F437FE"/>
    <w:rsid w:val="00F43B2D"/>
    <w:rsid w:val="00F43E2F"/>
    <w:rsid w:val="00F44577"/>
    <w:rsid w:val="00F4558C"/>
    <w:rsid w:val="00F4580D"/>
    <w:rsid w:val="00F4682C"/>
    <w:rsid w:val="00F4687B"/>
    <w:rsid w:val="00F46A71"/>
    <w:rsid w:val="00F46DF5"/>
    <w:rsid w:val="00F47273"/>
    <w:rsid w:val="00F474B0"/>
    <w:rsid w:val="00F47530"/>
    <w:rsid w:val="00F47961"/>
    <w:rsid w:val="00F479B7"/>
    <w:rsid w:val="00F47E08"/>
    <w:rsid w:val="00F47E73"/>
    <w:rsid w:val="00F47F6E"/>
    <w:rsid w:val="00F50B86"/>
    <w:rsid w:val="00F51255"/>
    <w:rsid w:val="00F51258"/>
    <w:rsid w:val="00F512FB"/>
    <w:rsid w:val="00F52CD1"/>
    <w:rsid w:val="00F5325A"/>
    <w:rsid w:val="00F53A04"/>
    <w:rsid w:val="00F542C8"/>
    <w:rsid w:val="00F543F0"/>
    <w:rsid w:val="00F54D63"/>
    <w:rsid w:val="00F54FA5"/>
    <w:rsid w:val="00F552A7"/>
    <w:rsid w:val="00F555B9"/>
    <w:rsid w:val="00F55A3C"/>
    <w:rsid w:val="00F55BCF"/>
    <w:rsid w:val="00F5694C"/>
    <w:rsid w:val="00F56B68"/>
    <w:rsid w:val="00F56BA2"/>
    <w:rsid w:val="00F57277"/>
    <w:rsid w:val="00F573AC"/>
    <w:rsid w:val="00F575BC"/>
    <w:rsid w:val="00F57B01"/>
    <w:rsid w:val="00F601B7"/>
    <w:rsid w:val="00F60540"/>
    <w:rsid w:val="00F605A7"/>
    <w:rsid w:val="00F6080E"/>
    <w:rsid w:val="00F60E26"/>
    <w:rsid w:val="00F615E9"/>
    <w:rsid w:val="00F6184C"/>
    <w:rsid w:val="00F61AD1"/>
    <w:rsid w:val="00F61CDC"/>
    <w:rsid w:val="00F61F46"/>
    <w:rsid w:val="00F62131"/>
    <w:rsid w:val="00F62499"/>
    <w:rsid w:val="00F628D6"/>
    <w:rsid w:val="00F631B6"/>
    <w:rsid w:val="00F633D7"/>
    <w:rsid w:val="00F63D06"/>
    <w:rsid w:val="00F63FC4"/>
    <w:rsid w:val="00F645FE"/>
    <w:rsid w:val="00F65795"/>
    <w:rsid w:val="00F65B1A"/>
    <w:rsid w:val="00F67361"/>
    <w:rsid w:val="00F67369"/>
    <w:rsid w:val="00F67EB2"/>
    <w:rsid w:val="00F67FA7"/>
    <w:rsid w:val="00F70A99"/>
    <w:rsid w:val="00F70C38"/>
    <w:rsid w:val="00F712F3"/>
    <w:rsid w:val="00F71590"/>
    <w:rsid w:val="00F71776"/>
    <w:rsid w:val="00F718FC"/>
    <w:rsid w:val="00F72930"/>
    <w:rsid w:val="00F72E1C"/>
    <w:rsid w:val="00F7312E"/>
    <w:rsid w:val="00F73374"/>
    <w:rsid w:val="00F73EA3"/>
    <w:rsid w:val="00F73F41"/>
    <w:rsid w:val="00F7417F"/>
    <w:rsid w:val="00F741CA"/>
    <w:rsid w:val="00F74C6C"/>
    <w:rsid w:val="00F74DEB"/>
    <w:rsid w:val="00F762CE"/>
    <w:rsid w:val="00F76CA2"/>
    <w:rsid w:val="00F80024"/>
    <w:rsid w:val="00F801F1"/>
    <w:rsid w:val="00F8092C"/>
    <w:rsid w:val="00F80CFD"/>
    <w:rsid w:val="00F8135F"/>
    <w:rsid w:val="00F81503"/>
    <w:rsid w:val="00F815CE"/>
    <w:rsid w:val="00F81866"/>
    <w:rsid w:val="00F81904"/>
    <w:rsid w:val="00F81A59"/>
    <w:rsid w:val="00F820F5"/>
    <w:rsid w:val="00F82389"/>
    <w:rsid w:val="00F83845"/>
    <w:rsid w:val="00F83937"/>
    <w:rsid w:val="00F83CCB"/>
    <w:rsid w:val="00F8411C"/>
    <w:rsid w:val="00F84186"/>
    <w:rsid w:val="00F84284"/>
    <w:rsid w:val="00F84B11"/>
    <w:rsid w:val="00F85C58"/>
    <w:rsid w:val="00F873F5"/>
    <w:rsid w:val="00F877A7"/>
    <w:rsid w:val="00F90779"/>
    <w:rsid w:val="00F90E77"/>
    <w:rsid w:val="00F9102A"/>
    <w:rsid w:val="00F91234"/>
    <w:rsid w:val="00F91A36"/>
    <w:rsid w:val="00F922D4"/>
    <w:rsid w:val="00F928DE"/>
    <w:rsid w:val="00F92B21"/>
    <w:rsid w:val="00F92D0E"/>
    <w:rsid w:val="00F9355B"/>
    <w:rsid w:val="00F93BCA"/>
    <w:rsid w:val="00F94197"/>
    <w:rsid w:val="00F9442B"/>
    <w:rsid w:val="00F9522C"/>
    <w:rsid w:val="00F95238"/>
    <w:rsid w:val="00F9555F"/>
    <w:rsid w:val="00F96060"/>
    <w:rsid w:val="00F964C7"/>
    <w:rsid w:val="00F968CA"/>
    <w:rsid w:val="00F96BAD"/>
    <w:rsid w:val="00F96D07"/>
    <w:rsid w:val="00F96FE0"/>
    <w:rsid w:val="00F97625"/>
    <w:rsid w:val="00FA065A"/>
    <w:rsid w:val="00FA0CF3"/>
    <w:rsid w:val="00FA21C7"/>
    <w:rsid w:val="00FA247E"/>
    <w:rsid w:val="00FA27F6"/>
    <w:rsid w:val="00FA2BAD"/>
    <w:rsid w:val="00FA33F5"/>
    <w:rsid w:val="00FA3921"/>
    <w:rsid w:val="00FA4712"/>
    <w:rsid w:val="00FA4752"/>
    <w:rsid w:val="00FA482B"/>
    <w:rsid w:val="00FA58E5"/>
    <w:rsid w:val="00FA5A00"/>
    <w:rsid w:val="00FA5A76"/>
    <w:rsid w:val="00FA5AE1"/>
    <w:rsid w:val="00FA5FE6"/>
    <w:rsid w:val="00FA6009"/>
    <w:rsid w:val="00FA6341"/>
    <w:rsid w:val="00FA74BC"/>
    <w:rsid w:val="00FA774E"/>
    <w:rsid w:val="00FA79F8"/>
    <w:rsid w:val="00FA7F15"/>
    <w:rsid w:val="00FB0635"/>
    <w:rsid w:val="00FB0C2A"/>
    <w:rsid w:val="00FB1970"/>
    <w:rsid w:val="00FB1D72"/>
    <w:rsid w:val="00FB1E9E"/>
    <w:rsid w:val="00FB23DE"/>
    <w:rsid w:val="00FB2411"/>
    <w:rsid w:val="00FB2D36"/>
    <w:rsid w:val="00FB2FFD"/>
    <w:rsid w:val="00FB3B4B"/>
    <w:rsid w:val="00FB3DB5"/>
    <w:rsid w:val="00FB3E7A"/>
    <w:rsid w:val="00FB3EF8"/>
    <w:rsid w:val="00FB4783"/>
    <w:rsid w:val="00FB4A42"/>
    <w:rsid w:val="00FB4C8A"/>
    <w:rsid w:val="00FB5BD9"/>
    <w:rsid w:val="00FB607C"/>
    <w:rsid w:val="00FB60DE"/>
    <w:rsid w:val="00FB61E6"/>
    <w:rsid w:val="00FB728A"/>
    <w:rsid w:val="00FB7693"/>
    <w:rsid w:val="00FB76BD"/>
    <w:rsid w:val="00FC02BF"/>
    <w:rsid w:val="00FC142E"/>
    <w:rsid w:val="00FC22E1"/>
    <w:rsid w:val="00FC24A6"/>
    <w:rsid w:val="00FC255E"/>
    <w:rsid w:val="00FC2897"/>
    <w:rsid w:val="00FC3615"/>
    <w:rsid w:val="00FC381E"/>
    <w:rsid w:val="00FC3BC3"/>
    <w:rsid w:val="00FC3DF6"/>
    <w:rsid w:val="00FC403F"/>
    <w:rsid w:val="00FC46CF"/>
    <w:rsid w:val="00FC4727"/>
    <w:rsid w:val="00FC4B46"/>
    <w:rsid w:val="00FC510C"/>
    <w:rsid w:val="00FC5351"/>
    <w:rsid w:val="00FC557B"/>
    <w:rsid w:val="00FC56C4"/>
    <w:rsid w:val="00FC5F1B"/>
    <w:rsid w:val="00FC6049"/>
    <w:rsid w:val="00FC6F52"/>
    <w:rsid w:val="00FC7121"/>
    <w:rsid w:val="00FC72FA"/>
    <w:rsid w:val="00FC767A"/>
    <w:rsid w:val="00FC7686"/>
    <w:rsid w:val="00FC771D"/>
    <w:rsid w:val="00FD0015"/>
    <w:rsid w:val="00FD132C"/>
    <w:rsid w:val="00FD20AA"/>
    <w:rsid w:val="00FD235F"/>
    <w:rsid w:val="00FD2450"/>
    <w:rsid w:val="00FD46FA"/>
    <w:rsid w:val="00FD54EF"/>
    <w:rsid w:val="00FD5BA3"/>
    <w:rsid w:val="00FD6C34"/>
    <w:rsid w:val="00FD7851"/>
    <w:rsid w:val="00FE0153"/>
    <w:rsid w:val="00FE0969"/>
    <w:rsid w:val="00FE1427"/>
    <w:rsid w:val="00FE1583"/>
    <w:rsid w:val="00FE1F19"/>
    <w:rsid w:val="00FE1FF6"/>
    <w:rsid w:val="00FE26BE"/>
    <w:rsid w:val="00FE2921"/>
    <w:rsid w:val="00FE2CC8"/>
    <w:rsid w:val="00FE33C9"/>
    <w:rsid w:val="00FE3714"/>
    <w:rsid w:val="00FE3B15"/>
    <w:rsid w:val="00FE43DB"/>
    <w:rsid w:val="00FE4545"/>
    <w:rsid w:val="00FE4C91"/>
    <w:rsid w:val="00FE4E7C"/>
    <w:rsid w:val="00FE541A"/>
    <w:rsid w:val="00FE58C8"/>
    <w:rsid w:val="00FE5F51"/>
    <w:rsid w:val="00FE5FD8"/>
    <w:rsid w:val="00FE6006"/>
    <w:rsid w:val="00FE64A7"/>
    <w:rsid w:val="00FE66CD"/>
    <w:rsid w:val="00FE6C3A"/>
    <w:rsid w:val="00FE6D54"/>
    <w:rsid w:val="00FE6E04"/>
    <w:rsid w:val="00FE7232"/>
    <w:rsid w:val="00FE76B6"/>
    <w:rsid w:val="00FE783F"/>
    <w:rsid w:val="00FE7BC4"/>
    <w:rsid w:val="00FF09DF"/>
    <w:rsid w:val="00FF0ACD"/>
    <w:rsid w:val="00FF0BB6"/>
    <w:rsid w:val="00FF0DDE"/>
    <w:rsid w:val="00FF12D8"/>
    <w:rsid w:val="00FF2F53"/>
    <w:rsid w:val="00FF30A0"/>
    <w:rsid w:val="00FF3904"/>
    <w:rsid w:val="00FF3A74"/>
    <w:rsid w:val="00FF4054"/>
    <w:rsid w:val="00FF4E16"/>
    <w:rsid w:val="00FF505E"/>
    <w:rsid w:val="00FF5868"/>
    <w:rsid w:val="00FF6E31"/>
    <w:rsid w:val="00FF70EC"/>
    <w:rsid w:val="00FF7134"/>
    <w:rsid w:val="00FF7677"/>
    <w:rsid w:val="00FF778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strokecolor="red">
      <v:stroke color="red"/>
    </o:shapedefaults>
    <o:shapelayout v:ext="edit">
      <o:idmap v:ext="edit" data="1"/>
    </o:shapelayout>
  </w:shapeDefaults>
  <w:decimalSymbol w:val=","/>
  <w:listSeparator w:val=";"/>
  <w14:docId w14:val="0906CEEE"/>
  <w15:chartTrackingRefBased/>
  <w15:docId w15:val="{A5C970B1-F402-482F-803A-992894C38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toc 1" w:uiPriority="39" w:qFormat="1"/>
    <w:lsdException w:name="toc 2" w:uiPriority="39" w:qFormat="1"/>
    <w:lsdException w:name="toc 3" w:uiPriority="39" w:qFormat="1"/>
    <w:lsdException w:name="annotation text" w:uiPriority="99"/>
    <w:lsdException w:name="footer" w:uiPriority="99"/>
    <w:lsdException w:name="caption" w:qFormat="1"/>
    <w:lsdException w:name="annotation reference" w:uiPriority="99"/>
    <w:lsdException w:name="Title" w:uiPriority="99"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F37AE"/>
    <w:rPr>
      <w:sz w:val="24"/>
      <w:szCs w:val="24"/>
      <w:lang w:eastAsia="en-US"/>
    </w:rPr>
  </w:style>
  <w:style w:type="paragraph" w:styleId="Naslov1">
    <w:name w:val="heading 1"/>
    <w:aliases w:val="Poglavje1,Heading 1si"/>
    <w:basedOn w:val="Navaden"/>
    <w:next w:val="Navaden"/>
    <w:link w:val="Naslov1Znak"/>
    <w:qFormat/>
    <w:rsid w:val="005769DA"/>
    <w:pPr>
      <w:keepNext/>
      <w:numPr>
        <w:numId w:val="21"/>
      </w:numPr>
      <w:spacing w:before="240" w:after="60"/>
      <w:outlineLvl w:val="0"/>
    </w:pPr>
    <w:rPr>
      <w:rFonts w:ascii="Verdana" w:hAnsi="Verdana" w:cs="Arial"/>
      <w:b/>
      <w:bCs/>
      <w:kern w:val="32"/>
      <w:szCs w:val="32"/>
    </w:rPr>
  </w:style>
  <w:style w:type="paragraph" w:styleId="Naslov2">
    <w:name w:val="heading 2"/>
    <w:aliases w:val="cleni"/>
    <w:basedOn w:val="Navaden"/>
    <w:next w:val="Navaden"/>
    <w:link w:val="Naslov2Znak"/>
    <w:qFormat/>
    <w:rsid w:val="002D4AAF"/>
    <w:pPr>
      <w:keepNext/>
      <w:spacing w:before="240" w:after="60"/>
      <w:outlineLvl w:val="1"/>
    </w:pPr>
    <w:rPr>
      <w:rFonts w:ascii="Arial" w:hAnsi="Arial" w:cs="Arial"/>
      <w:b/>
      <w:bCs/>
      <w:i/>
      <w:iCs/>
      <w:sz w:val="28"/>
      <w:szCs w:val="28"/>
    </w:rPr>
  </w:style>
  <w:style w:type="paragraph" w:styleId="Naslov3">
    <w:name w:val="heading 3"/>
    <w:basedOn w:val="Navaden"/>
    <w:next w:val="Navaden"/>
    <w:link w:val="Naslov3Znak"/>
    <w:qFormat/>
    <w:rsid w:val="002D4AAF"/>
    <w:pPr>
      <w:keepNext/>
      <w:spacing w:before="240" w:after="60"/>
      <w:outlineLvl w:val="2"/>
    </w:pPr>
    <w:rPr>
      <w:rFonts w:ascii="Arial" w:hAnsi="Arial" w:cs="Arial"/>
      <w:b/>
      <w:bCs/>
      <w:sz w:val="26"/>
      <w:szCs w:val="26"/>
    </w:rPr>
  </w:style>
  <w:style w:type="paragraph" w:styleId="Naslov4">
    <w:name w:val="heading 4"/>
    <w:basedOn w:val="Navaden"/>
    <w:next w:val="Navaden"/>
    <w:link w:val="Naslov4Znak"/>
    <w:qFormat/>
    <w:rsid w:val="00361A6D"/>
    <w:pPr>
      <w:keepNext/>
      <w:spacing w:before="240" w:after="60"/>
      <w:outlineLvl w:val="3"/>
    </w:pPr>
    <w:rPr>
      <w:b/>
      <w:bCs/>
      <w:sz w:val="28"/>
      <w:szCs w:val="28"/>
      <w:lang w:val="x-none"/>
    </w:rPr>
  </w:style>
  <w:style w:type="paragraph" w:styleId="Naslov9">
    <w:name w:val="heading 9"/>
    <w:basedOn w:val="Navaden"/>
    <w:next w:val="Navaden"/>
    <w:link w:val="Naslov9Znak"/>
    <w:qFormat/>
    <w:rsid w:val="00B077EE"/>
    <w:pPr>
      <w:spacing w:before="240" w:after="60"/>
      <w:outlineLvl w:val="8"/>
    </w:pPr>
    <w:rPr>
      <w:rFonts w:ascii="Arial" w:hAnsi="Arial"/>
      <w:sz w:val="22"/>
      <w:szCs w:val="22"/>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uiPriority w:val="99"/>
    <w:rsid w:val="002D4AAF"/>
    <w:rPr>
      <w:color w:val="0000FF"/>
      <w:u w:val="single"/>
    </w:rPr>
  </w:style>
  <w:style w:type="table" w:styleId="Tabelamrea">
    <w:name w:val="Table Grid"/>
    <w:basedOn w:val="Navadnatabela"/>
    <w:uiPriority w:val="59"/>
    <w:rsid w:val="002D4A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2Znak">
    <w:name w:val="Naslov 2 Znak"/>
    <w:aliases w:val="cleni Znak"/>
    <w:link w:val="Naslov2"/>
    <w:rsid w:val="002D4AAF"/>
    <w:rPr>
      <w:rFonts w:ascii="Arial" w:hAnsi="Arial" w:cs="Arial"/>
      <w:b/>
      <w:bCs/>
      <w:i/>
      <w:iCs/>
      <w:sz w:val="28"/>
      <w:szCs w:val="28"/>
      <w:lang w:val="sl-SI" w:eastAsia="en-US" w:bidi="ar-SA"/>
    </w:rPr>
  </w:style>
  <w:style w:type="paragraph" w:styleId="Kazalovsebine1">
    <w:name w:val="toc 1"/>
    <w:basedOn w:val="Navaden"/>
    <w:next w:val="Navaden"/>
    <w:autoRedefine/>
    <w:uiPriority w:val="39"/>
    <w:qFormat/>
    <w:rsid w:val="009A68F8"/>
    <w:pPr>
      <w:tabs>
        <w:tab w:val="left" w:pos="480"/>
        <w:tab w:val="right" w:leader="dot" w:pos="9394"/>
      </w:tabs>
      <w:spacing w:line="480" w:lineRule="auto"/>
    </w:pPr>
  </w:style>
  <w:style w:type="paragraph" w:styleId="Kazalovsebine2">
    <w:name w:val="toc 2"/>
    <w:basedOn w:val="Navaden"/>
    <w:next w:val="Navaden"/>
    <w:autoRedefine/>
    <w:uiPriority w:val="39"/>
    <w:qFormat/>
    <w:rsid w:val="00B40E4C"/>
    <w:pPr>
      <w:ind w:left="240"/>
    </w:pPr>
  </w:style>
  <w:style w:type="paragraph" w:styleId="Kazalovsebine3">
    <w:name w:val="toc 3"/>
    <w:basedOn w:val="Navaden"/>
    <w:next w:val="Navaden"/>
    <w:autoRedefine/>
    <w:uiPriority w:val="39"/>
    <w:qFormat/>
    <w:rsid w:val="00B40E4C"/>
    <w:pPr>
      <w:ind w:left="480"/>
    </w:pPr>
  </w:style>
  <w:style w:type="paragraph" w:styleId="Zgradbadokumenta">
    <w:name w:val="Document Map"/>
    <w:basedOn w:val="Navaden"/>
    <w:link w:val="ZgradbadokumentaZnak"/>
    <w:rsid w:val="00FB3B4B"/>
    <w:pPr>
      <w:shd w:val="clear" w:color="auto" w:fill="000080"/>
    </w:pPr>
    <w:rPr>
      <w:rFonts w:ascii="Tahoma" w:hAnsi="Tahoma"/>
      <w:sz w:val="20"/>
      <w:szCs w:val="20"/>
      <w:lang w:val="x-none"/>
    </w:rPr>
  </w:style>
  <w:style w:type="paragraph" w:styleId="Glava">
    <w:name w:val="header"/>
    <w:aliases w:val="Glava - napis"/>
    <w:basedOn w:val="Navaden"/>
    <w:link w:val="GlavaZnak"/>
    <w:rsid w:val="0043635C"/>
    <w:pPr>
      <w:tabs>
        <w:tab w:val="center" w:pos="4703"/>
        <w:tab w:val="right" w:pos="9406"/>
      </w:tabs>
    </w:pPr>
    <w:rPr>
      <w:lang w:val="x-none"/>
    </w:rPr>
  </w:style>
  <w:style w:type="paragraph" w:styleId="Noga">
    <w:name w:val="footer"/>
    <w:basedOn w:val="Navaden"/>
    <w:link w:val="NogaZnak"/>
    <w:uiPriority w:val="99"/>
    <w:rsid w:val="0043635C"/>
    <w:pPr>
      <w:tabs>
        <w:tab w:val="center" w:pos="4703"/>
        <w:tab w:val="right" w:pos="9406"/>
      </w:tabs>
    </w:pPr>
    <w:rPr>
      <w:lang w:val="x-none"/>
    </w:rPr>
  </w:style>
  <w:style w:type="character" w:styleId="tevilkastrani">
    <w:name w:val="page number"/>
    <w:basedOn w:val="Privzetapisavaodstavka"/>
    <w:rsid w:val="0043635C"/>
  </w:style>
  <w:style w:type="paragraph" w:customStyle="1" w:styleId="xl24">
    <w:name w:val="xl24"/>
    <w:basedOn w:val="Navaden"/>
    <w:rsid w:val="00B077EE"/>
    <w:pPr>
      <w:pBdr>
        <w:left w:val="single" w:sz="8" w:space="0" w:color="auto"/>
        <w:bottom w:val="single" w:sz="8" w:space="0" w:color="auto"/>
      </w:pBdr>
      <w:spacing w:before="100" w:beforeAutospacing="1" w:after="100" w:afterAutospacing="1"/>
    </w:pPr>
    <w:rPr>
      <w:rFonts w:ascii="Arial Unicode MS" w:hAnsi="Arial Unicode MS"/>
      <w:lang w:eastAsia="sl-SI"/>
    </w:rPr>
  </w:style>
  <w:style w:type="character" w:customStyle="1" w:styleId="WW-Komentar-sklic">
    <w:name w:val="WW-Komentar - sklic"/>
    <w:rsid w:val="006A2C1A"/>
    <w:rPr>
      <w:sz w:val="16"/>
    </w:rPr>
  </w:style>
  <w:style w:type="paragraph" w:styleId="Besedilooblaka">
    <w:name w:val="Balloon Text"/>
    <w:basedOn w:val="Navaden"/>
    <w:link w:val="BesedilooblakaZnak"/>
    <w:rsid w:val="006A2C1A"/>
    <w:rPr>
      <w:rFonts w:ascii="Tahoma" w:hAnsi="Tahoma"/>
      <w:sz w:val="16"/>
      <w:szCs w:val="16"/>
      <w:lang w:val="x-none"/>
    </w:rPr>
  </w:style>
  <w:style w:type="paragraph" w:styleId="Telobesedila">
    <w:name w:val="Body Text"/>
    <w:basedOn w:val="Navaden"/>
    <w:link w:val="TelobesedilaZnak"/>
    <w:rsid w:val="006612FA"/>
    <w:pPr>
      <w:jc w:val="both"/>
    </w:pPr>
    <w:rPr>
      <w:rFonts w:ascii="Arial" w:hAnsi="Arial"/>
      <w:lang w:val="x-none"/>
    </w:rPr>
  </w:style>
  <w:style w:type="paragraph" w:styleId="Telobesedila2">
    <w:name w:val="Body Text 2"/>
    <w:basedOn w:val="Navaden"/>
    <w:link w:val="Telobesedila2Znak"/>
    <w:rsid w:val="006612FA"/>
    <w:pPr>
      <w:spacing w:after="120" w:line="480" w:lineRule="auto"/>
    </w:pPr>
    <w:rPr>
      <w:lang w:val="en-GB"/>
    </w:rPr>
  </w:style>
  <w:style w:type="paragraph" w:customStyle="1" w:styleId="nastej1">
    <w:name w:val="nastej1"/>
    <w:basedOn w:val="Navaden"/>
    <w:rsid w:val="006612FA"/>
    <w:pPr>
      <w:ind w:left="900" w:hanging="630"/>
      <w:jc w:val="both"/>
    </w:pPr>
    <w:rPr>
      <w:rFonts w:ascii="Arial" w:hAnsi="Arial"/>
      <w:sz w:val="20"/>
      <w:szCs w:val="20"/>
      <w:lang w:val="en-US" w:eastAsia="sl-SI"/>
    </w:rPr>
  </w:style>
  <w:style w:type="paragraph" w:customStyle="1" w:styleId="Crtice">
    <w:name w:val="Crtice"/>
    <w:basedOn w:val="Navaden"/>
    <w:rsid w:val="0093555A"/>
    <w:pPr>
      <w:overflowPunct w:val="0"/>
      <w:autoSpaceDE w:val="0"/>
      <w:autoSpaceDN w:val="0"/>
      <w:adjustRightInd w:val="0"/>
      <w:jc w:val="both"/>
      <w:textAlignment w:val="baseline"/>
    </w:pPr>
    <w:rPr>
      <w:szCs w:val="20"/>
      <w:lang w:eastAsia="sl-SI"/>
    </w:rPr>
  </w:style>
  <w:style w:type="character" w:customStyle="1" w:styleId="Naslov1Znak">
    <w:name w:val="Naslov 1 Znak"/>
    <w:aliases w:val="Poglavje1 Znak,Heading 1si Znak"/>
    <w:link w:val="Naslov1"/>
    <w:rsid w:val="005769DA"/>
    <w:rPr>
      <w:rFonts w:ascii="Verdana" w:hAnsi="Verdana" w:cs="Arial"/>
      <w:b/>
      <w:bCs/>
      <w:kern w:val="32"/>
      <w:sz w:val="24"/>
      <w:szCs w:val="32"/>
      <w:lang w:eastAsia="en-US"/>
    </w:rPr>
  </w:style>
  <w:style w:type="paragraph" w:styleId="Navadensplet">
    <w:name w:val="Normal (Web)"/>
    <w:basedOn w:val="Navaden"/>
    <w:uiPriority w:val="99"/>
    <w:rsid w:val="00C62B6E"/>
    <w:pPr>
      <w:spacing w:before="100" w:beforeAutospacing="1" w:after="100" w:afterAutospacing="1"/>
    </w:pPr>
    <w:rPr>
      <w:lang w:val="en-US"/>
    </w:rPr>
  </w:style>
  <w:style w:type="character" w:customStyle="1" w:styleId="Naslov3Znak">
    <w:name w:val="Naslov 3 Znak"/>
    <w:link w:val="Naslov3"/>
    <w:rsid w:val="00DC7CAD"/>
    <w:rPr>
      <w:rFonts w:ascii="Arial" w:hAnsi="Arial" w:cs="Arial"/>
      <w:b/>
      <w:bCs/>
      <w:sz w:val="26"/>
      <w:szCs w:val="26"/>
      <w:lang w:val="sl-SI" w:eastAsia="en-US" w:bidi="ar-SA"/>
    </w:rPr>
  </w:style>
  <w:style w:type="paragraph" w:customStyle="1" w:styleId="BodyText21">
    <w:name w:val="Body Text 21"/>
    <w:basedOn w:val="Navaden"/>
    <w:rsid w:val="00DD61A6"/>
    <w:pPr>
      <w:spacing w:line="360" w:lineRule="auto"/>
      <w:jc w:val="both"/>
    </w:pPr>
    <w:rPr>
      <w:szCs w:val="20"/>
      <w:lang w:eastAsia="sl-SI"/>
    </w:rPr>
  </w:style>
  <w:style w:type="paragraph" w:customStyle="1" w:styleId="CharCharChar1">
    <w:name w:val="Char Char Char1"/>
    <w:basedOn w:val="Navaden"/>
    <w:rsid w:val="00DD61A6"/>
    <w:pPr>
      <w:spacing w:after="160" w:line="240" w:lineRule="exact"/>
    </w:pPr>
    <w:rPr>
      <w:noProof/>
      <w:color w:val="000000"/>
      <w:sz w:val="20"/>
      <w:szCs w:val="20"/>
      <w:lang w:eastAsia="sl-SI"/>
    </w:rPr>
  </w:style>
  <w:style w:type="paragraph" w:customStyle="1" w:styleId="DefaultText">
    <w:name w:val="Default Text"/>
    <w:basedOn w:val="Navaden"/>
    <w:rsid w:val="006F6938"/>
    <w:rPr>
      <w:rFonts w:ascii="Arial" w:hAnsi="Arial"/>
      <w:noProof/>
      <w:szCs w:val="20"/>
      <w:lang w:eastAsia="sl-SI"/>
    </w:rPr>
  </w:style>
  <w:style w:type="paragraph" w:styleId="Telobesedila3">
    <w:name w:val="Body Text 3"/>
    <w:basedOn w:val="Navaden"/>
    <w:link w:val="Telobesedila3Znak"/>
    <w:rsid w:val="000F3AE2"/>
    <w:pPr>
      <w:spacing w:after="120"/>
    </w:pPr>
    <w:rPr>
      <w:sz w:val="16"/>
      <w:szCs w:val="16"/>
      <w:lang w:val="x-none"/>
    </w:rPr>
  </w:style>
  <w:style w:type="character" w:customStyle="1" w:styleId="apple-converted-space">
    <w:name w:val="apple-converted-space"/>
    <w:rsid w:val="004E7711"/>
  </w:style>
  <w:style w:type="paragraph" w:customStyle="1" w:styleId="ListParagraph1">
    <w:name w:val="List Paragraph1"/>
    <w:basedOn w:val="Navaden"/>
    <w:rsid w:val="004C2B11"/>
    <w:pPr>
      <w:spacing w:after="200" w:line="276" w:lineRule="auto"/>
      <w:ind w:left="720"/>
    </w:pPr>
    <w:rPr>
      <w:rFonts w:ascii="Calibri" w:hAnsi="Calibri" w:cs="Arial"/>
      <w:sz w:val="22"/>
      <w:szCs w:val="22"/>
    </w:rPr>
  </w:style>
  <w:style w:type="paragraph" w:styleId="Telobesedila-zamik">
    <w:name w:val="Body Text Indent"/>
    <w:basedOn w:val="Navaden"/>
    <w:link w:val="Telobesedila-zamikZnak"/>
    <w:rsid w:val="00AE7B8B"/>
    <w:pPr>
      <w:spacing w:after="120"/>
      <w:ind w:left="283"/>
    </w:pPr>
    <w:rPr>
      <w:lang w:val="x-none"/>
    </w:rPr>
  </w:style>
  <w:style w:type="character" w:customStyle="1" w:styleId="Telobesedila-zamikZnak">
    <w:name w:val="Telo besedila - zamik Znak"/>
    <w:link w:val="Telobesedila-zamik"/>
    <w:rsid w:val="00AE7B8B"/>
    <w:rPr>
      <w:sz w:val="24"/>
      <w:szCs w:val="24"/>
      <w:lang w:eastAsia="en-US"/>
    </w:rPr>
  </w:style>
  <w:style w:type="character" w:customStyle="1" w:styleId="GlavaZnak">
    <w:name w:val="Glava Znak"/>
    <w:aliases w:val="Glava - napis Znak"/>
    <w:link w:val="Glava"/>
    <w:rsid w:val="00E81241"/>
    <w:rPr>
      <w:sz w:val="24"/>
      <w:szCs w:val="24"/>
      <w:lang w:eastAsia="en-US"/>
    </w:rPr>
  </w:style>
  <w:style w:type="paragraph" w:customStyle="1" w:styleId="Telobesedila22">
    <w:name w:val="Telo besedila 22"/>
    <w:basedOn w:val="Navaden"/>
    <w:rsid w:val="00B9467C"/>
    <w:pPr>
      <w:spacing w:line="360" w:lineRule="auto"/>
      <w:jc w:val="both"/>
    </w:pPr>
    <w:rPr>
      <w:szCs w:val="20"/>
      <w:lang w:eastAsia="sl-SI"/>
    </w:rPr>
  </w:style>
  <w:style w:type="paragraph" w:customStyle="1" w:styleId="Default">
    <w:name w:val="Default"/>
    <w:rsid w:val="00815A0D"/>
    <w:pPr>
      <w:autoSpaceDE w:val="0"/>
      <w:autoSpaceDN w:val="0"/>
      <w:adjustRightInd w:val="0"/>
    </w:pPr>
    <w:rPr>
      <w:rFonts w:ascii="Arial" w:hAnsi="Arial" w:cs="Arial"/>
      <w:color w:val="000000"/>
      <w:sz w:val="24"/>
      <w:szCs w:val="24"/>
    </w:rPr>
  </w:style>
  <w:style w:type="character" w:styleId="Poudarek">
    <w:name w:val="Emphasis"/>
    <w:uiPriority w:val="20"/>
    <w:qFormat/>
    <w:rsid w:val="005356D2"/>
    <w:rPr>
      <w:i/>
      <w:iCs/>
    </w:rPr>
  </w:style>
  <w:style w:type="character" w:styleId="Krepko">
    <w:name w:val="Strong"/>
    <w:uiPriority w:val="22"/>
    <w:qFormat/>
    <w:rsid w:val="00E47A6E"/>
    <w:rPr>
      <w:b/>
      <w:bCs/>
    </w:rPr>
  </w:style>
  <w:style w:type="character" w:customStyle="1" w:styleId="Naslov9Znak">
    <w:name w:val="Naslov 9 Znak"/>
    <w:link w:val="Naslov9"/>
    <w:rsid w:val="00E47A6E"/>
    <w:rPr>
      <w:rFonts w:ascii="Arial" w:hAnsi="Arial" w:cs="Arial"/>
      <w:sz w:val="22"/>
      <w:szCs w:val="22"/>
      <w:lang w:eastAsia="en-US"/>
    </w:rPr>
  </w:style>
  <w:style w:type="character" w:customStyle="1" w:styleId="Telobesedila2Znak">
    <w:name w:val="Telo besedila 2 Znak"/>
    <w:link w:val="Telobesedila2"/>
    <w:rsid w:val="00E47A6E"/>
    <w:rPr>
      <w:sz w:val="24"/>
      <w:szCs w:val="24"/>
      <w:lang w:val="en-GB" w:eastAsia="en-US"/>
    </w:rPr>
  </w:style>
  <w:style w:type="character" w:customStyle="1" w:styleId="TelobesedilaZnak">
    <w:name w:val="Telo besedila Znak"/>
    <w:link w:val="Telobesedila"/>
    <w:rsid w:val="00E47A6E"/>
    <w:rPr>
      <w:rFonts w:ascii="Arial" w:hAnsi="Arial" w:cs="Arial"/>
      <w:sz w:val="24"/>
      <w:szCs w:val="24"/>
      <w:lang w:eastAsia="en-US"/>
    </w:rPr>
  </w:style>
  <w:style w:type="paragraph" w:styleId="Golobesedilo">
    <w:name w:val="Plain Text"/>
    <w:basedOn w:val="Navaden"/>
    <w:link w:val="GolobesediloZnak"/>
    <w:uiPriority w:val="99"/>
    <w:unhideWhenUsed/>
    <w:rsid w:val="00E47A6E"/>
    <w:rPr>
      <w:rFonts w:ascii="Calibri" w:eastAsia="Calibri" w:hAnsi="Calibri"/>
      <w:sz w:val="22"/>
      <w:szCs w:val="21"/>
      <w:lang w:val="x-none"/>
    </w:rPr>
  </w:style>
  <w:style w:type="character" w:customStyle="1" w:styleId="GolobesediloZnak">
    <w:name w:val="Golo besedilo Znak"/>
    <w:link w:val="Golobesedilo"/>
    <w:uiPriority w:val="99"/>
    <w:rsid w:val="00E47A6E"/>
    <w:rPr>
      <w:rFonts w:ascii="Calibri" w:eastAsia="Calibri" w:hAnsi="Calibri"/>
      <w:sz w:val="22"/>
      <w:szCs w:val="21"/>
      <w:lang w:eastAsia="en-US"/>
    </w:rPr>
  </w:style>
  <w:style w:type="character" w:customStyle="1" w:styleId="BesedilooblakaZnak">
    <w:name w:val="Besedilo oblačka Znak"/>
    <w:link w:val="Besedilooblaka"/>
    <w:rsid w:val="00E47A6E"/>
    <w:rPr>
      <w:rFonts w:ascii="Tahoma" w:hAnsi="Tahoma" w:cs="Tahoma"/>
      <w:sz w:val="16"/>
      <w:szCs w:val="16"/>
      <w:lang w:eastAsia="en-US"/>
    </w:rPr>
  </w:style>
  <w:style w:type="paragraph" w:styleId="Odstavekseznama">
    <w:name w:val="List Paragraph"/>
    <w:basedOn w:val="Navaden"/>
    <w:link w:val="OdstavekseznamaZnak"/>
    <w:uiPriority w:val="34"/>
    <w:qFormat/>
    <w:rsid w:val="00E47A6E"/>
    <w:pPr>
      <w:ind w:left="708"/>
    </w:pPr>
  </w:style>
  <w:style w:type="character" w:customStyle="1" w:styleId="Naslov4Znak">
    <w:name w:val="Naslov 4 Znak"/>
    <w:link w:val="Naslov4"/>
    <w:rsid w:val="00E47A6E"/>
    <w:rPr>
      <w:b/>
      <w:bCs/>
      <w:sz w:val="28"/>
      <w:szCs w:val="28"/>
      <w:lang w:eastAsia="en-US"/>
    </w:rPr>
  </w:style>
  <w:style w:type="character" w:customStyle="1" w:styleId="ZgradbadokumentaZnak">
    <w:name w:val="Zgradba dokumenta Znak"/>
    <w:link w:val="Zgradbadokumenta"/>
    <w:rsid w:val="00E47A6E"/>
    <w:rPr>
      <w:rFonts w:ascii="Tahoma" w:hAnsi="Tahoma" w:cs="Tahoma"/>
      <w:shd w:val="clear" w:color="auto" w:fill="000080"/>
      <w:lang w:eastAsia="en-US"/>
    </w:rPr>
  </w:style>
  <w:style w:type="character" w:customStyle="1" w:styleId="Telobesedila3Znak">
    <w:name w:val="Telo besedila 3 Znak"/>
    <w:link w:val="Telobesedila3"/>
    <w:rsid w:val="00E47A6E"/>
    <w:rPr>
      <w:sz w:val="16"/>
      <w:szCs w:val="16"/>
      <w:lang w:eastAsia="en-US"/>
    </w:rPr>
  </w:style>
  <w:style w:type="numbering" w:customStyle="1" w:styleId="Brezseznama1">
    <w:name w:val="Brez seznama1"/>
    <w:next w:val="Brezseznama"/>
    <w:uiPriority w:val="99"/>
    <w:semiHidden/>
    <w:unhideWhenUsed/>
    <w:rsid w:val="000224F2"/>
  </w:style>
  <w:style w:type="paragraph" w:customStyle="1" w:styleId="Style2">
    <w:name w:val="Style 2"/>
    <w:basedOn w:val="Navaden"/>
    <w:rsid w:val="000224F2"/>
    <w:pPr>
      <w:widowControl w:val="0"/>
    </w:pPr>
    <w:rPr>
      <w:color w:val="000000"/>
      <w:sz w:val="20"/>
      <w:szCs w:val="20"/>
    </w:rPr>
  </w:style>
  <w:style w:type="paragraph" w:customStyle="1" w:styleId="Style1">
    <w:name w:val="Style 1"/>
    <w:basedOn w:val="Navaden"/>
    <w:rsid w:val="000224F2"/>
    <w:pPr>
      <w:widowControl w:val="0"/>
      <w:spacing w:line="228" w:lineRule="exact"/>
      <w:jc w:val="both"/>
    </w:pPr>
    <w:rPr>
      <w:color w:val="000000"/>
      <w:sz w:val="20"/>
      <w:szCs w:val="20"/>
    </w:rPr>
  </w:style>
  <w:style w:type="paragraph" w:customStyle="1" w:styleId="Style3">
    <w:name w:val="Style 3"/>
    <w:basedOn w:val="Navaden"/>
    <w:rsid w:val="000224F2"/>
    <w:pPr>
      <w:widowControl w:val="0"/>
      <w:tabs>
        <w:tab w:val="left" w:pos="3528"/>
      </w:tabs>
    </w:pPr>
    <w:rPr>
      <w:color w:val="000000"/>
      <w:sz w:val="20"/>
      <w:szCs w:val="20"/>
    </w:rPr>
  </w:style>
  <w:style w:type="character" w:customStyle="1" w:styleId="NogaZnak">
    <w:name w:val="Noga Znak"/>
    <w:link w:val="Noga"/>
    <w:uiPriority w:val="99"/>
    <w:rsid w:val="000224F2"/>
    <w:rPr>
      <w:sz w:val="24"/>
      <w:szCs w:val="24"/>
      <w:lang w:eastAsia="en-US"/>
    </w:rPr>
  </w:style>
  <w:style w:type="paragraph" w:styleId="Napis">
    <w:name w:val="caption"/>
    <w:basedOn w:val="Navaden"/>
    <w:next w:val="Navaden"/>
    <w:qFormat/>
    <w:rsid w:val="000224F2"/>
    <w:pPr>
      <w:spacing w:before="120" w:after="120"/>
      <w:jc w:val="both"/>
    </w:pPr>
    <w:rPr>
      <w:rFonts w:ascii="Garamond" w:hAnsi="Garamond"/>
      <w:b/>
      <w:bCs/>
      <w:szCs w:val="20"/>
      <w:lang w:eastAsia="sl-SI"/>
    </w:rPr>
  </w:style>
  <w:style w:type="paragraph" w:styleId="Telobesedila-zamik2">
    <w:name w:val="Body Text Indent 2"/>
    <w:basedOn w:val="Navaden"/>
    <w:link w:val="Telobesedila-zamik2Znak"/>
    <w:rsid w:val="000224F2"/>
    <w:pPr>
      <w:spacing w:line="360" w:lineRule="auto"/>
      <w:ind w:left="2127" w:hanging="2127"/>
      <w:jc w:val="both"/>
    </w:pPr>
    <w:rPr>
      <w:rFonts w:ascii="Tahoma" w:hAnsi="Tahoma"/>
      <w:b/>
      <w:szCs w:val="20"/>
      <w:lang w:val="x-none" w:eastAsia="x-none"/>
    </w:rPr>
  </w:style>
  <w:style w:type="character" w:customStyle="1" w:styleId="Telobesedila-zamik2Znak">
    <w:name w:val="Telo besedila - zamik 2 Znak"/>
    <w:link w:val="Telobesedila-zamik2"/>
    <w:rsid w:val="000224F2"/>
    <w:rPr>
      <w:rFonts w:ascii="Tahoma" w:hAnsi="Tahoma" w:cs="Tahoma"/>
      <w:b/>
      <w:sz w:val="24"/>
    </w:rPr>
  </w:style>
  <w:style w:type="table" w:customStyle="1" w:styleId="Tabelamrea1">
    <w:name w:val="Tabela – mreža1"/>
    <w:basedOn w:val="Navadnatabela"/>
    <w:next w:val="Tabelamrea"/>
    <w:rsid w:val="000224F2"/>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g1">
    <w:name w:val="Slog1"/>
    <w:basedOn w:val="Naslov"/>
    <w:rsid w:val="000224F2"/>
    <w:rPr>
      <w:sz w:val="24"/>
      <w:szCs w:val="24"/>
    </w:rPr>
  </w:style>
  <w:style w:type="paragraph" w:styleId="Naslov">
    <w:name w:val="Title"/>
    <w:basedOn w:val="Navaden"/>
    <w:link w:val="NaslovZnak"/>
    <w:uiPriority w:val="99"/>
    <w:qFormat/>
    <w:rsid w:val="000224F2"/>
    <w:pPr>
      <w:widowControl w:val="0"/>
      <w:spacing w:before="240" w:after="60"/>
      <w:jc w:val="center"/>
      <w:outlineLvl w:val="0"/>
    </w:pPr>
    <w:rPr>
      <w:rFonts w:ascii="Arial" w:hAnsi="Arial"/>
      <w:b/>
      <w:bCs/>
      <w:color w:val="000000"/>
      <w:kern w:val="28"/>
      <w:sz w:val="32"/>
      <w:szCs w:val="32"/>
      <w:lang w:val="x-none"/>
    </w:rPr>
  </w:style>
  <w:style w:type="character" w:customStyle="1" w:styleId="NaslovZnak">
    <w:name w:val="Naslov Znak"/>
    <w:link w:val="Naslov"/>
    <w:uiPriority w:val="99"/>
    <w:rsid w:val="000224F2"/>
    <w:rPr>
      <w:rFonts w:ascii="Arial" w:hAnsi="Arial" w:cs="Arial"/>
      <w:b/>
      <w:bCs/>
      <w:color w:val="000000"/>
      <w:kern w:val="28"/>
      <w:sz w:val="32"/>
      <w:szCs w:val="32"/>
      <w:lang w:eastAsia="en-US"/>
    </w:rPr>
  </w:style>
  <w:style w:type="paragraph" w:customStyle="1" w:styleId="p">
    <w:name w:val="p"/>
    <w:basedOn w:val="Navaden"/>
    <w:rsid w:val="000224F2"/>
    <w:pPr>
      <w:spacing w:before="31" w:after="8"/>
      <w:ind w:left="8" w:right="8" w:firstLine="240"/>
      <w:jc w:val="both"/>
    </w:pPr>
    <w:rPr>
      <w:rFonts w:ascii="Arial" w:hAnsi="Arial" w:cs="Arial"/>
      <w:color w:val="222222"/>
      <w:sz w:val="22"/>
      <w:szCs w:val="22"/>
      <w:lang w:val="en-US"/>
    </w:rPr>
  </w:style>
  <w:style w:type="paragraph" w:customStyle="1" w:styleId="h4l">
    <w:name w:val="h4l"/>
    <w:basedOn w:val="Navaden"/>
    <w:rsid w:val="000224F2"/>
    <w:pPr>
      <w:spacing w:before="116" w:after="116"/>
      <w:ind w:left="8" w:right="8"/>
    </w:pPr>
    <w:rPr>
      <w:rFonts w:ascii="Arial" w:hAnsi="Arial" w:cs="Arial"/>
      <w:b/>
      <w:bCs/>
      <w:color w:val="222222"/>
      <w:sz w:val="9"/>
      <w:szCs w:val="9"/>
      <w:lang w:val="en-US"/>
    </w:rPr>
  </w:style>
  <w:style w:type="paragraph" w:styleId="Blokbesedila">
    <w:name w:val="Block Text"/>
    <w:basedOn w:val="Navaden"/>
    <w:rsid w:val="000224F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70" w:right="-40"/>
    </w:pPr>
    <w:rPr>
      <w:rFonts w:ascii="Arial" w:hAnsi="Arial"/>
      <w:sz w:val="22"/>
      <w:szCs w:val="20"/>
      <w:lang w:eastAsia="sl-SI"/>
    </w:rPr>
  </w:style>
  <w:style w:type="paragraph" w:styleId="Kazalovsebine4">
    <w:name w:val="toc 4"/>
    <w:basedOn w:val="Navaden"/>
    <w:next w:val="Navaden"/>
    <w:autoRedefine/>
    <w:rsid w:val="000224F2"/>
    <w:pPr>
      <w:widowControl w:val="0"/>
      <w:ind w:left="600"/>
    </w:pPr>
    <w:rPr>
      <w:rFonts w:ascii="Calibri" w:hAnsi="Calibri"/>
      <w:color w:val="000000"/>
      <w:sz w:val="18"/>
      <w:szCs w:val="18"/>
    </w:rPr>
  </w:style>
  <w:style w:type="paragraph" w:styleId="Kazalovsebine5">
    <w:name w:val="toc 5"/>
    <w:basedOn w:val="Navaden"/>
    <w:next w:val="Navaden"/>
    <w:autoRedefine/>
    <w:rsid w:val="000224F2"/>
    <w:pPr>
      <w:widowControl w:val="0"/>
      <w:ind w:left="800"/>
    </w:pPr>
    <w:rPr>
      <w:rFonts w:ascii="Calibri" w:hAnsi="Calibri"/>
      <w:color w:val="000000"/>
      <w:sz w:val="18"/>
      <w:szCs w:val="18"/>
    </w:rPr>
  </w:style>
  <w:style w:type="paragraph" w:styleId="Kazalovsebine6">
    <w:name w:val="toc 6"/>
    <w:basedOn w:val="Navaden"/>
    <w:next w:val="Navaden"/>
    <w:autoRedefine/>
    <w:rsid w:val="000224F2"/>
    <w:pPr>
      <w:widowControl w:val="0"/>
      <w:ind w:left="1000"/>
    </w:pPr>
    <w:rPr>
      <w:rFonts w:ascii="Calibri" w:hAnsi="Calibri"/>
      <w:color w:val="000000"/>
      <w:sz w:val="18"/>
      <w:szCs w:val="18"/>
    </w:rPr>
  </w:style>
  <w:style w:type="paragraph" w:styleId="Kazalovsebine7">
    <w:name w:val="toc 7"/>
    <w:basedOn w:val="Navaden"/>
    <w:next w:val="Navaden"/>
    <w:autoRedefine/>
    <w:rsid w:val="000224F2"/>
    <w:pPr>
      <w:widowControl w:val="0"/>
      <w:ind w:left="1200"/>
    </w:pPr>
    <w:rPr>
      <w:rFonts w:ascii="Calibri" w:hAnsi="Calibri"/>
      <w:color w:val="000000"/>
      <w:sz w:val="18"/>
      <w:szCs w:val="18"/>
    </w:rPr>
  </w:style>
  <w:style w:type="paragraph" w:styleId="Kazalovsebine8">
    <w:name w:val="toc 8"/>
    <w:basedOn w:val="Navaden"/>
    <w:next w:val="Navaden"/>
    <w:autoRedefine/>
    <w:rsid w:val="000224F2"/>
    <w:pPr>
      <w:widowControl w:val="0"/>
      <w:ind w:left="1400"/>
    </w:pPr>
    <w:rPr>
      <w:rFonts w:ascii="Calibri" w:hAnsi="Calibri"/>
      <w:color w:val="000000"/>
      <w:sz w:val="18"/>
      <w:szCs w:val="18"/>
    </w:rPr>
  </w:style>
  <w:style w:type="paragraph" w:styleId="Kazalovsebine9">
    <w:name w:val="toc 9"/>
    <w:basedOn w:val="Navaden"/>
    <w:next w:val="Navaden"/>
    <w:autoRedefine/>
    <w:rsid w:val="000224F2"/>
    <w:pPr>
      <w:widowControl w:val="0"/>
      <w:ind w:left="1600"/>
    </w:pPr>
    <w:rPr>
      <w:rFonts w:ascii="Calibri" w:hAnsi="Calibri"/>
      <w:color w:val="000000"/>
      <w:sz w:val="18"/>
      <w:szCs w:val="18"/>
    </w:rPr>
  </w:style>
  <w:style w:type="paragraph" w:customStyle="1" w:styleId="Telobesedila21">
    <w:name w:val="Telo besedila 21"/>
    <w:basedOn w:val="Navaden"/>
    <w:rsid w:val="000224F2"/>
    <w:pPr>
      <w:spacing w:line="360" w:lineRule="auto"/>
      <w:jc w:val="both"/>
    </w:pPr>
    <w:rPr>
      <w:szCs w:val="20"/>
      <w:lang w:eastAsia="sl-SI"/>
    </w:rPr>
  </w:style>
  <w:style w:type="paragraph" w:customStyle="1" w:styleId="CharCharChar10">
    <w:name w:val="Char Char Char1"/>
    <w:basedOn w:val="Navaden"/>
    <w:rsid w:val="000224F2"/>
    <w:pPr>
      <w:spacing w:after="160" w:line="240" w:lineRule="exact"/>
    </w:pPr>
    <w:rPr>
      <w:color w:val="000000"/>
      <w:sz w:val="20"/>
      <w:szCs w:val="20"/>
      <w:lang w:eastAsia="sl-SI"/>
    </w:rPr>
  </w:style>
  <w:style w:type="paragraph" w:customStyle="1" w:styleId="Telobesedila23">
    <w:name w:val="Telo besedila 23"/>
    <w:basedOn w:val="Navaden"/>
    <w:rsid w:val="000224F2"/>
    <w:pPr>
      <w:spacing w:line="360" w:lineRule="auto"/>
      <w:jc w:val="both"/>
    </w:pPr>
    <w:rPr>
      <w:szCs w:val="20"/>
      <w:lang w:eastAsia="sl-SI"/>
    </w:rPr>
  </w:style>
  <w:style w:type="paragraph" w:customStyle="1" w:styleId="Telobesedila24">
    <w:name w:val="Telo besedila 24"/>
    <w:basedOn w:val="Navaden"/>
    <w:rsid w:val="000224F2"/>
    <w:pPr>
      <w:spacing w:line="360" w:lineRule="auto"/>
      <w:jc w:val="both"/>
    </w:pPr>
    <w:rPr>
      <w:szCs w:val="20"/>
      <w:lang w:eastAsia="sl-SI"/>
    </w:rPr>
  </w:style>
  <w:style w:type="paragraph" w:customStyle="1" w:styleId="Telobesedila25">
    <w:name w:val="Telo besedila 25"/>
    <w:basedOn w:val="Navaden"/>
    <w:rsid w:val="000224F2"/>
    <w:pPr>
      <w:spacing w:line="360" w:lineRule="auto"/>
      <w:jc w:val="both"/>
    </w:pPr>
    <w:rPr>
      <w:szCs w:val="20"/>
      <w:lang w:eastAsia="sl-SI"/>
    </w:rPr>
  </w:style>
  <w:style w:type="paragraph" w:styleId="Konnaopomba-besedilo">
    <w:name w:val="endnote text"/>
    <w:basedOn w:val="Navaden"/>
    <w:link w:val="Konnaopomba-besediloZnak"/>
    <w:rsid w:val="000224F2"/>
    <w:pPr>
      <w:widowControl w:val="0"/>
    </w:pPr>
    <w:rPr>
      <w:color w:val="000000"/>
      <w:sz w:val="20"/>
      <w:szCs w:val="20"/>
      <w:lang w:val="x-none"/>
    </w:rPr>
  </w:style>
  <w:style w:type="character" w:customStyle="1" w:styleId="Konnaopomba-besediloZnak">
    <w:name w:val="Končna opomba - besedilo Znak"/>
    <w:link w:val="Konnaopomba-besedilo"/>
    <w:rsid w:val="000224F2"/>
    <w:rPr>
      <w:color w:val="000000"/>
      <w:lang w:eastAsia="en-US"/>
    </w:rPr>
  </w:style>
  <w:style w:type="character" w:styleId="Konnaopomba-sklic">
    <w:name w:val="endnote reference"/>
    <w:rsid w:val="000224F2"/>
    <w:rPr>
      <w:vertAlign w:val="superscript"/>
    </w:rPr>
  </w:style>
  <w:style w:type="paragraph" w:styleId="Sprotnaopomba-besedilo">
    <w:name w:val="footnote text"/>
    <w:basedOn w:val="Navaden"/>
    <w:link w:val="Sprotnaopomba-besediloZnak"/>
    <w:rsid w:val="000224F2"/>
    <w:pPr>
      <w:widowControl w:val="0"/>
    </w:pPr>
    <w:rPr>
      <w:color w:val="000000"/>
      <w:sz w:val="20"/>
      <w:szCs w:val="20"/>
      <w:lang w:val="x-none"/>
    </w:rPr>
  </w:style>
  <w:style w:type="character" w:customStyle="1" w:styleId="Sprotnaopomba-besediloZnak">
    <w:name w:val="Sprotna opomba - besedilo Znak"/>
    <w:link w:val="Sprotnaopomba-besedilo"/>
    <w:rsid w:val="000224F2"/>
    <w:rPr>
      <w:color w:val="000000"/>
      <w:lang w:eastAsia="en-US"/>
    </w:rPr>
  </w:style>
  <w:style w:type="character" w:styleId="Sprotnaopomba-sklic">
    <w:name w:val="footnote reference"/>
    <w:rsid w:val="000224F2"/>
    <w:rPr>
      <w:vertAlign w:val="superscript"/>
    </w:rPr>
  </w:style>
  <w:style w:type="numbering" w:customStyle="1" w:styleId="Brezseznama11">
    <w:name w:val="Brez seznama11"/>
    <w:next w:val="Brezseznama"/>
    <w:semiHidden/>
    <w:rsid w:val="000224F2"/>
  </w:style>
  <w:style w:type="table" w:customStyle="1" w:styleId="Tabelamrea11">
    <w:name w:val="Tabela – mreža11"/>
    <w:basedOn w:val="Navadnatabela"/>
    <w:next w:val="Tabelamrea"/>
    <w:rsid w:val="00022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6">
    <w:name w:val="Telo besedila 26"/>
    <w:basedOn w:val="Navaden"/>
    <w:rsid w:val="000224F2"/>
    <w:pPr>
      <w:spacing w:line="360" w:lineRule="auto"/>
      <w:jc w:val="both"/>
    </w:pPr>
    <w:rPr>
      <w:szCs w:val="20"/>
      <w:lang w:eastAsia="sl-SI"/>
    </w:rPr>
  </w:style>
  <w:style w:type="paragraph" w:customStyle="1" w:styleId="Odstavekseznama1">
    <w:name w:val="Odstavek seznama1"/>
    <w:basedOn w:val="Navaden"/>
    <w:rsid w:val="000224F2"/>
    <w:pPr>
      <w:spacing w:after="200" w:line="276" w:lineRule="auto"/>
      <w:ind w:left="720"/>
    </w:pPr>
    <w:rPr>
      <w:rFonts w:ascii="Calibri" w:hAnsi="Calibri" w:cs="Arial"/>
      <w:sz w:val="22"/>
      <w:szCs w:val="22"/>
    </w:rPr>
  </w:style>
  <w:style w:type="paragraph" w:customStyle="1" w:styleId="Telobesedila27">
    <w:name w:val="Telo besedila 27"/>
    <w:basedOn w:val="Navaden"/>
    <w:rsid w:val="008836BF"/>
    <w:pPr>
      <w:spacing w:line="360" w:lineRule="auto"/>
      <w:jc w:val="both"/>
    </w:pPr>
    <w:rPr>
      <w:szCs w:val="20"/>
      <w:lang w:eastAsia="sl-SI"/>
    </w:rPr>
  </w:style>
  <w:style w:type="character" w:styleId="Pripombasklic">
    <w:name w:val="annotation reference"/>
    <w:uiPriority w:val="99"/>
    <w:semiHidden/>
    <w:rsid w:val="0064027D"/>
    <w:rPr>
      <w:sz w:val="16"/>
      <w:szCs w:val="16"/>
    </w:rPr>
  </w:style>
  <w:style w:type="paragraph" w:styleId="Pripombabesedilo">
    <w:name w:val="annotation text"/>
    <w:basedOn w:val="Navaden"/>
    <w:link w:val="PripombabesediloZnak"/>
    <w:uiPriority w:val="99"/>
    <w:semiHidden/>
    <w:rsid w:val="0064027D"/>
    <w:rPr>
      <w:sz w:val="20"/>
      <w:szCs w:val="20"/>
    </w:rPr>
  </w:style>
  <w:style w:type="paragraph" w:styleId="Zadevapripombe">
    <w:name w:val="annotation subject"/>
    <w:basedOn w:val="Pripombabesedilo"/>
    <w:next w:val="Pripombabesedilo"/>
    <w:semiHidden/>
    <w:rsid w:val="0064027D"/>
    <w:rPr>
      <w:b/>
      <w:bCs/>
    </w:rPr>
  </w:style>
  <w:style w:type="character" w:customStyle="1" w:styleId="OdstavekseznamaZnak">
    <w:name w:val="Odstavek seznama Znak"/>
    <w:link w:val="Odstavekseznama"/>
    <w:uiPriority w:val="34"/>
    <w:locked/>
    <w:rsid w:val="00DB3244"/>
    <w:rPr>
      <w:sz w:val="24"/>
      <w:szCs w:val="24"/>
      <w:lang w:eastAsia="en-US"/>
    </w:rPr>
  </w:style>
  <w:style w:type="table" w:customStyle="1" w:styleId="Tabelamrea2">
    <w:name w:val="Tabela – mreža2"/>
    <w:basedOn w:val="Navadnatabela"/>
    <w:next w:val="Tabelamrea"/>
    <w:uiPriority w:val="59"/>
    <w:rsid w:val="00DB32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link w:val="Pripombabesedilo"/>
    <w:uiPriority w:val="99"/>
    <w:semiHidden/>
    <w:rsid w:val="001A4DA3"/>
    <w:rPr>
      <w:lang w:eastAsia="en-US"/>
    </w:rPr>
  </w:style>
  <w:style w:type="character" w:customStyle="1" w:styleId="StyleTrebuchetMS12pt">
    <w:name w:val="Style Trebuchet MS 12 pt"/>
    <w:rsid w:val="007D495E"/>
    <w:rPr>
      <w:rFonts w:ascii="Trebuchet MS" w:hAnsi="Trebuchet MS"/>
      <w:dstrike w:val="0"/>
      <w:sz w:val="24"/>
      <w:szCs w:val="24"/>
      <w:vertAlign w:val="baseline"/>
    </w:rPr>
  </w:style>
  <w:style w:type="paragraph" w:customStyle="1" w:styleId="odstavek">
    <w:name w:val="odstavek"/>
    <w:basedOn w:val="Navaden"/>
    <w:rsid w:val="007D495E"/>
    <w:pPr>
      <w:spacing w:before="100" w:beforeAutospacing="1" w:after="100" w:afterAutospacing="1"/>
    </w:pPr>
    <w:rPr>
      <w:lang w:eastAsia="sl-SI"/>
    </w:rPr>
  </w:style>
  <w:style w:type="paragraph" w:customStyle="1" w:styleId="Style6">
    <w:name w:val="Style6"/>
    <w:basedOn w:val="Navaden"/>
    <w:rsid w:val="000B5FC4"/>
    <w:pPr>
      <w:widowControl w:val="0"/>
      <w:autoSpaceDE w:val="0"/>
      <w:autoSpaceDN w:val="0"/>
      <w:adjustRightInd w:val="0"/>
      <w:spacing w:line="254" w:lineRule="exact"/>
      <w:ind w:firstLine="432"/>
      <w:jc w:val="both"/>
    </w:pPr>
    <w:rPr>
      <w:rFonts w:ascii="Arial" w:hAnsi="Arial" w:cs="Arial"/>
      <w:lang w:eastAsia="sl-SI"/>
    </w:rPr>
  </w:style>
  <w:style w:type="paragraph" w:customStyle="1" w:styleId="Style9">
    <w:name w:val="Style9"/>
    <w:basedOn w:val="Navaden"/>
    <w:rsid w:val="000B5FC4"/>
    <w:pPr>
      <w:widowControl w:val="0"/>
      <w:autoSpaceDE w:val="0"/>
      <w:autoSpaceDN w:val="0"/>
      <w:adjustRightInd w:val="0"/>
      <w:jc w:val="center"/>
    </w:pPr>
    <w:rPr>
      <w:rFonts w:ascii="Arial" w:hAnsi="Arial" w:cs="Arial"/>
      <w:lang w:eastAsia="sl-SI"/>
    </w:rPr>
  </w:style>
  <w:style w:type="paragraph" w:customStyle="1" w:styleId="Style11">
    <w:name w:val="Style11"/>
    <w:basedOn w:val="Navaden"/>
    <w:rsid w:val="000B5FC4"/>
    <w:pPr>
      <w:widowControl w:val="0"/>
      <w:autoSpaceDE w:val="0"/>
      <w:autoSpaceDN w:val="0"/>
      <w:adjustRightInd w:val="0"/>
      <w:spacing w:line="259" w:lineRule="exact"/>
      <w:ind w:firstLine="2002"/>
    </w:pPr>
    <w:rPr>
      <w:rFonts w:ascii="Arial" w:hAnsi="Arial" w:cs="Arial"/>
      <w:lang w:eastAsia="sl-SI"/>
    </w:rPr>
  </w:style>
  <w:style w:type="character" w:customStyle="1" w:styleId="FontStyle24">
    <w:name w:val="Font Style24"/>
    <w:rsid w:val="000B5FC4"/>
    <w:rPr>
      <w:rFonts w:ascii="Arial" w:hAnsi="Arial" w:cs="Arial"/>
      <w:b/>
      <w:bCs/>
      <w:sz w:val="22"/>
      <w:szCs w:val="22"/>
    </w:rPr>
  </w:style>
  <w:style w:type="character" w:customStyle="1" w:styleId="FontStyle26">
    <w:name w:val="Font Style26"/>
    <w:rsid w:val="000B5FC4"/>
    <w:rPr>
      <w:rFonts w:ascii="Arial" w:hAnsi="Arial" w:cs="Arial"/>
      <w:sz w:val="22"/>
      <w:szCs w:val="22"/>
    </w:rPr>
  </w:style>
  <w:style w:type="character" w:customStyle="1" w:styleId="Nerazreenaomemba1">
    <w:name w:val="Nerazrešena omemba1"/>
    <w:uiPriority w:val="99"/>
    <w:semiHidden/>
    <w:unhideWhenUsed/>
    <w:rsid w:val="00677667"/>
    <w:rPr>
      <w:color w:val="605E5C"/>
      <w:shd w:val="clear" w:color="auto" w:fill="E1DFDD"/>
    </w:rPr>
  </w:style>
  <w:style w:type="paragraph" w:customStyle="1" w:styleId="align-justify">
    <w:name w:val="align-justify"/>
    <w:basedOn w:val="Navaden"/>
    <w:rsid w:val="003D7135"/>
    <w:pPr>
      <w:spacing w:before="100" w:beforeAutospacing="1" w:after="100" w:afterAutospacing="1"/>
    </w:pPr>
    <w:rPr>
      <w:lang w:eastAsia="sl-SI"/>
    </w:rPr>
  </w:style>
  <w:style w:type="character" w:styleId="SledenaHiperpovezava">
    <w:name w:val="FollowedHyperlink"/>
    <w:uiPriority w:val="99"/>
    <w:rsid w:val="005E4D5F"/>
    <w:rPr>
      <w:color w:val="954F72"/>
      <w:u w:val="single"/>
    </w:rPr>
  </w:style>
  <w:style w:type="paragraph" w:customStyle="1" w:styleId="mrppsi">
    <w:name w:val="mrppsi"/>
    <w:basedOn w:val="Navaden"/>
    <w:rsid w:val="003B6E81"/>
    <w:pPr>
      <w:spacing w:before="100" w:beforeAutospacing="1" w:after="100" w:afterAutospacing="1"/>
    </w:pPr>
    <w:rPr>
      <w:lang w:eastAsia="sl-SI"/>
    </w:rPr>
  </w:style>
  <w:style w:type="character" w:customStyle="1" w:styleId="mrppsc">
    <w:name w:val="mrppsc"/>
    <w:rsid w:val="003B6E81"/>
  </w:style>
  <w:style w:type="character" w:customStyle="1" w:styleId="mrppfcsl">
    <w:name w:val="mrppfcsl"/>
    <w:rsid w:val="003B6E81"/>
  </w:style>
  <w:style w:type="paragraph" w:styleId="Podnaslov">
    <w:name w:val="Subtitle"/>
    <w:basedOn w:val="Navaden"/>
    <w:next w:val="Navaden"/>
    <w:link w:val="PodnaslovZnak"/>
    <w:qFormat/>
    <w:rsid w:val="001D1191"/>
    <w:pPr>
      <w:spacing w:before="120" w:after="60"/>
      <w:outlineLvl w:val="1"/>
    </w:pPr>
    <w:rPr>
      <w:rFonts w:ascii="Verdana" w:hAnsi="Verdana"/>
      <w:b/>
      <w:sz w:val="22"/>
    </w:rPr>
  </w:style>
  <w:style w:type="character" w:customStyle="1" w:styleId="PodnaslovZnak">
    <w:name w:val="Podnaslov Znak"/>
    <w:link w:val="Podnaslov"/>
    <w:rsid w:val="001D1191"/>
    <w:rPr>
      <w:rFonts w:ascii="Verdana" w:eastAsia="Times New Roman" w:hAnsi="Verdana" w:cs="Times New Roman"/>
      <w:b/>
      <w:sz w:val="22"/>
      <w:szCs w:val="24"/>
      <w:lang w:eastAsia="en-US"/>
    </w:rPr>
  </w:style>
  <w:style w:type="paragraph" w:styleId="NaslovTOC">
    <w:name w:val="TOC Heading"/>
    <w:basedOn w:val="Naslov1"/>
    <w:next w:val="Navaden"/>
    <w:uiPriority w:val="39"/>
    <w:semiHidden/>
    <w:unhideWhenUsed/>
    <w:qFormat/>
    <w:rsid w:val="008B5AA5"/>
    <w:pPr>
      <w:keepLines/>
      <w:numPr>
        <w:numId w:val="0"/>
      </w:numPr>
      <w:spacing w:before="480" w:after="0" w:line="276" w:lineRule="auto"/>
      <w:outlineLvl w:val="9"/>
    </w:pPr>
    <w:rPr>
      <w:rFonts w:ascii="Cambria" w:eastAsia="MS Gothic" w:hAnsi="Cambria" w:cs="Times New Roman"/>
      <w:color w:val="365F91"/>
      <w:kern w:val="0"/>
      <w:sz w:val="28"/>
      <w:szCs w:val="28"/>
      <w:lang w:val="en-US" w:eastAsia="ja-JP"/>
    </w:rPr>
  </w:style>
  <w:style w:type="paragraph" w:customStyle="1" w:styleId="alineazaodstavkom">
    <w:name w:val="alineazaodstavkom"/>
    <w:basedOn w:val="Navaden"/>
    <w:rsid w:val="00347514"/>
    <w:pPr>
      <w:spacing w:before="100" w:beforeAutospacing="1" w:after="100" w:afterAutospacing="1"/>
    </w:pPr>
    <w:rPr>
      <w:lang w:eastAsia="sl-SI"/>
    </w:rPr>
  </w:style>
  <w:style w:type="paragraph" w:styleId="Revizija">
    <w:name w:val="Revision"/>
    <w:hidden/>
    <w:uiPriority w:val="99"/>
    <w:semiHidden/>
    <w:rsid w:val="000075BC"/>
    <w:rPr>
      <w:sz w:val="24"/>
      <w:szCs w:val="24"/>
      <w:lang w:eastAsia="en-US"/>
    </w:rPr>
  </w:style>
  <w:style w:type="paragraph" w:customStyle="1" w:styleId="font5">
    <w:name w:val="font5"/>
    <w:basedOn w:val="Navaden"/>
    <w:rsid w:val="00142CF9"/>
    <w:pPr>
      <w:spacing w:before="100" w:beforeAutospacing="1" w:after="100" w:afterAutospacing="1"/>
    </w:pPr>
    <w:rPr>
      <w:rFonts w:ascii="Verdana" w:hAnsi="Verdana"/>
      <w:color w:val="000000"/>
      <w:sz w:val="20"/>
      <w:szCs w:val="20"/>
      <w:lang w:eastAsia="sl-SI"/>
    </w:rPr>
  </w:style>
  <w:style w:type="paragraph" w:customStyle="1" w:styleId="font6">
    <w:name w:val="font6"/>
    <w:basedOn w:val="Navaden"/>
    <w:rsid w:val="00142CF9"/>
    <w:pPr>
      <w:spacing w:before="100" w:beforeAutospacing="1" w:after="100" w:afterAutospacing="1"/>
    </w:pPr>
    <w:rPr>
      <w:rFonts w:ascii="Verdana" w:hAnsi="Verdana"/>
      <w:sz w:val="20"/>
      <w:szCs w:val="20"/>
      <w:lang w:eastAsia="sl-SI"/>
    </w:rPr>
  </w:style>
  <w:style w:type="paragraph" w:customStyle="1" w:styleId="xl65">
    <w:name w:val="xl65"/>
    <w:basedOn w:val="Navaden"/>
    <w:rsid w:val="00142CF9"/>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sz w:val="20"/>
      <w:szCs w:val="20"/>
      <w:lang w:eastAsia="sl-SI"/>
    </w:rPr>
  </w:style>
  <w:style w:type="paragraph" w:customStyle="1" w:styleId="xl66">
    <w:name w:val="xl66"/>
    <w:basedOn w:val="Navaden"/>
    <w:rsid w:val="00142CF9"/>
    <w:pPr>
      <w:spacing w:before="100" w:beforeAutospacing="1" w:after="100" w:afterAutospacing="1"/>
    </w:pPr>
    <w:rPr>
      <w:rFonts w:ascii="Verdana" w:hAnsi="Verdana"/>
      <w:sz w:val="20"/>
      <w:szCs w:val="20"/>
      <w:lang w:eastAsia="sl-SI"/>
    </w:rPr>
  </w:style>
  <w:style w:type="paragraph" w:customStyle="1" w:styleId="xl67">
    <w:name w:val="xl67"/>
    <w:basedOn w:val="Navaden"/>
    <w:rsid w:val="00142CF9"/>
    <w:pPr>
      <w:pBdr>
        <w:top w:val="single" w:sz="8" w:space="0" w:color="auto"/>
        <w:left w:val="single" w:sz="8" w:space="0" w:color="auto"/>
        <w:bottom w:val="single" w:sz="8" w:space="0" w:color="auto"/>
      </w:pBdr>
      <w:shd w:val="clear" w:color="000000" w:fill="92D050"/>
      <w:spacing w:before="100" w:beforeAutospacing="1" w:after="100" w:afterAutospacing="1"/>
    </w:pPr>
    <w:rPr>
      <w:rFonts w:ascii="Verdana" w:hAnsi="Verdana"/>
      <w:b/>
      <w:bCs/>
      <w:sz w:val="20"/>
      <w:szCs w:val="20"/>
      <w:lang w:eastAsia="sl-SI"/>
    </w:rPr>
  </w:style>
  <w:style w:type="paragraph" w:customStyle="1" w:styleId="xl68">
    <w:name w:val="xl68"/>
    <w:basedOn w:val="Navaden"/>
    <w:rsid w:val="00142CF9"/>
    <w:pPr>
      <w:pBdr>
        <w:top w:val="single" w:sz="8" w:space="0" w:color="auto"/>
        <w:bottom w:val="single" w:sz="8" w:space="0" w:color="auto"/>
      </w:pBdr>
      <w:shd w:val="clear" w:color="000000" w:fill="92D050"/>
      <w:spacing w:before="100" w:beforeAutospacing="1" w:after="100" w:afterAutospacing="1"/>
    </w:pPr>
    <w:rPr>
      <w:rFonts w:ascii="Verdana" w:hAnsi="Verdana"/>
      <w:b/>
      <w:bCs/>
      <w:sz w:val="20"/>
      <w:szCs w:val="20"/>
      <w:lang w:eastAsia="sl-SI"/>
    </w:rPr>
  </w:style>
  <w:style w:type="paragraph" w:customStyle="1" w:styleId="xl69">
    <w:name w:val="xl69"/>
    <w:basedOn w:val="Navaden"/>
    <w:rsid w:val="00142CF9"/>
    <w:pPr>
      <w:pBdr>
        <w:top w:val="single" w:sz="8" w:space="0" w:color="auto"/>
        <w:bottom w:val="single" w:sz="8" w:space="0" w:color="auto"/>
      </w:pBdr>
      <w:shd w:val="clear" w:color="000000" w:fill="92D050"/>
      <w:spacing w:before="100" w:beforeAutospacing="1" w:after="100" w:afterAutospacing="1"/>
      <w:jc w:val="right"/>
    </w:pPr>
    <w:rPr>
      <w:rFonts w:ascii="Verdana" w:hAnsi="Verdana"/>
      <w:b/>
      <w:bCs/>
      <w:sz w:val="20"/>
      <w:szCs w:val="20"/>
      <w:lang w:eastAsia="sl-SI"/>
    </w:rPr>
  </w:style>
  <w:style w:type="paragraph" w:customStyle="1" w:styleId="xl70">
    <w:name w:val="xl70"/>
    <w:basedOn w:val="Navaden"/>
    <w:rsid w:val="00142CF9"/>
    <w:pPr>
      <w:pBdr>
        <w:top w:val="single" w:sz="8" w:space="0" w:color="auto"/>
        <w:bottom w:val="single" w:sz="8" w:space="0" w:color="auto"/>
        <w:right w:val="single" w:sz="8" w:space="0" w:color="auto"/>
      </w:pBdr>
      <w:shd w:val="clear" w:color="000000" w:fill="92D050"/>
      <w:spacing w:before="100" w:beforeAutospacing="1" w:after="100" w:afterAutospacing="1"/>
      <w:jc w:val="right"/>
    </w:pPr>
    <w:rPr>
      <w:rFonts w:ascii="Verdana" w:hAnsi="Verdana"/>
      <w:b/>
      <w:bCs/>
      <w:sz w:val="20"/>
      <w:szCs w:val="20"/>
      <w:lang w:eastAsia="sl-SI"/>
    </w:rPr>
  </w:style>
  <w:style w:type="paragraph" w:customStyle="1" w:styleId="xl71">
    <w:name w:val="xl71"/>
    <w:basedOn w:val="Navaden"/>
    <w:rsid w:val="00142CF9"/>
    <w:pPr>
      <w:pBdr>
        <w:top w:val="single" w:sz="8" w:space="0" w:color="auto"/>
        <w:left w:val="single" w:sz="8" w:space="0" w:color="auto"/>
        <w:right w:val="single" w:sz="8" w:space="0" w:color="auto"/>
      </w:pBdr>
      <w:shd w:val="clear" w:color="000000" w:fill="92D050"/>
      <w:spacing w:before="100" w:beforeAutospacing="1" w:after="100" w:afterAutospacing="1"/>
    </w:pPr>
    <w:rPr>
      <w:rFonts w:ascii="Verdana" w:hAnsi="Verdana"/>
      <w:b/>
      <w:bCs/>
      <w:sz w:val="20"/>
      <w:szCs w:val="20"/>
      <w:lang w:eastAsia="sl-SI"/>
    </w:rPr>
  </w:style>
  <w:style w:type="paragraph" w:customStyle="1" w:styleId="xl72">
    <w:name w:val="xl72"/>
    <w:basedOn w:val="Navaden"/>
    <w:rsid w:val="00142CF9"/>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Verdana" w:hAnsi="Verdana"/>
      <w:sz w:val="20"/>
      <w:szCs w:val="20"/>
      <w:lang w:eastAsia="sl-SI"/>
    </w:rPr>
  </w:style>
  <w:style w:type="paragraph" w:customStyle="1" w:styleId="xl73">
    <w:name w:val="xl73"/>
    <w:basedOn w:val="Navaden"/>
    <w:rsid w:val="00142CF9"/>
    <w:pPr>
      <w:pBdr>
        <w:top w:val="single" w:sz="8" w:space="0" w:color="auto"/>
        <w:bottom w:val="single" w:sz="4" w:space="0" w:color="auto"/>
      </w:pBdr>
      <w:spacing w:before="100" w:beforeAutospacing="1" w:after="100" w:afterAutospacing="1"/>
      <w:jc w:val="center"/>
      <w:textAlignment w:val="center"/>
    </w:pPr>
    <w:rPr>
      <w:rFonts w:ascii="Verdana" w:hAnsi="Verdana"/>
      <w:sz w:val="20"/>
      <w:szCs w:val="20"/>
      <w:lang w:eastAsia="sl-SI"/>
    </w:rPr>
  </w:style>
  <w:style w:type="paragraph" w:customStyle="1" w:styleId="xl74">
    <w:name w:val="xl74"/>
    <w:basedOn w:val="Navaden"/>
    <w:rsid w:val="00142CF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Verdana" w:hAnsi="Verdana"/>
      <w:sz w:val="20"/>
      <w:szCs w:val="20"/>
      <w:lang w:eastAsia="sl-SI"/>
    </w:rPr>
  </w:style>
  <w:style w:type="paragraph" w:customStyle="1" w:styleId="xl75">
    <w:name w:val="xl75"/>
    <w:basedOn w:val="Navaden"/>
    <w:rsid w:val="00142CF9"/>
    <w:pPr>
      <w:pBdr>
        <w:top w:val="single" w:sz="8" w:space="0" w:color="auto"/>
        <w:left w:val="single" w:sz="4" w:space="0" w:color="auto"/>
        <w:bottom w:val="single" w:sz="4" w:space="0" w:color="auto"/>
      </w:pBdr>
      <w:spacing w:before="100" w:beforeAutospacing="1" w:after="100" w:afterAutospacing="1"/>
      <w:textAlignment w:val="top"/>
    </w:pPr>
    <w:rPr>
      <w:rFonts w:ascii="Verdana" w:hAnsi="Verdana"/>
      <w:sz w:val="20"/>
      <w:szCs w:val="20"/>
      <w:lang w:eastAsia="sl-SI"/>
    </w:rPr>
  </w:style>
  <w:style w:type="paragraph" w:customStyle="1" w:styleId="xl76">
    <w:name w:val="xl76"/>
    <w:basedOn w:val="Navaden"/>
    <w:rsid w:val="00142CF9"/>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Verdana" w:hAnsi="Verdana"/>
      <w:sz w:val="20"/>
      <w:szCs w:val="20"/>
      <w:lang w:eastAsia="sl-SI"/>
    </w:rPr>
  </w:style>
  <w:style w:type="paragraph" w:customStyle="1" w:styleId="xl77">
    <w:name w:val="xl77"/>
    <w:basedOn w:val="Navaden"/>
    <w:rsid w:val="00142CF9"/>
    <w:pPr>
      <w:pBdr>
        <w:top w:val="single" w:sz="4" w:space="0" w:color="auto"/>
        <w:left w:val="single" w:sz="8" w:space="0" w:color="auto"/>
        <w:right w:val="single" w:sz="8" w:space="0" w:color="auto"/>
      </w:pBdr>
      <w:shd w:val="clear" w:color="000000" w:fill="F2F2F2"/>
      <w:spacing w:before="100" w:beforeAutospacing="1" w:after="100" w:afterAutospacing="1"/>
      <w:jc w:val="center"/>
      <w:textAlignment w:val="center"/>
    </w:pPr>
    <w:rPr>
      <w:rFonts w:ascii="Verdana" w:hAnsi="Verdana"/>
      <w:b/>
      <w:bCs/>
      <w:sz w:val="20"/>
      <w:szCs w:val="20"/>
      <w:lang w:eastAsia="sl-SI"/>
    </w:rPr>
  </w:style>
  <w:style w:type="paragraph" w:customStyle="1" w:styleId="xl78">
    <w:name w:val="xl78"/>
    <w:basedOn w:val="Navaden"/>
    <w:rsid w:val="00142CF9"/>
    <w:pPr>
      <w:pBdr>
        <w:bottom w:val="single" w:sz="4" w:space="0" w:color="auto"/>
      </w:pBdr>
      <w:spacing w:before="100" w:beforeAutospacing="1" w:after="100" w:afterAutospacing="1"/>
      <w:jc w:val="center"/>
    </w:pPr>
    <w:rPr>
      <w:rFonts w:ascii="Verdana" w:hAnsi="Verdana"/>
      <w:sz w:val="20"/>
      <w:szCs w:val="20"/>
      <w:lang w:eastAsia="sl-SI"/>
    </w:rPr>
  </w:style>
  <w:style w:type="paragraph" w:customStyle="1" w:styleId="xl79">
    <w:name w:val="xl79"/>
    <w:basedOn w:val="Navaden"/>
    <w:rsid w:val="00142CF9"/>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sz w:val="20"/>
      <w:szCs w:val="20"/>
      <w:lang w:eastAsia="sl-SI"/>
    </w:rPr>
  </w:style>
  <w:style w:type="paragraph" w:customStyle="1" w:styleId="xl80">
    <w:name w:val="xl80"/>
    <w:basedOn w:val="Navaden"/>
    <w:rsid w:val="00142CF9"/>
    <w:pPr>
      <w:pBdr>
        <w:left w:val="single" w:sz="8" w:space="0" w:color="auto"/>
        <w:bottom w:val="single" w:sz="4" w:space="0" w:color="auto"/>
        <w:right w:val="single" w:sz="8" w:space="0" w:color="auto"/>
      </w:pBdr>
      <w:shd w:val="clear" w:color="000000" w:fill="F2F2F2"/>
      <w:spacing w:before="100" w:beforeAutospacing="1" w:after="100" w:afterAutospacing="1"/>
      <w:jc w:val="center"/>
      <w:textAlignment w:val="center"/>
    </w:pPr>
    <w:rPr>
      <w:rFonts w:ascii="Verdana" w:hAnsi="Verdana"/>
      <w:b/>
      <w:bCs/>
      <w:sz w:val="20"/>
      <w:szCs w:val="20"/>
      <w:lang w:eastAsia="sl-SI"/>
    </w:rPr>
  </w:style>
  <w:style w:type="paragraph" w:customStyle="1" w:styleId="xl81">
    <w:name w:val="xl81"/>
    <w:basedOn w:val="Navaden"/>
    <w:rsid w:val="00142CF9"/>
    <w:pPr>
      <w:pBdr>
        <w:top w:val="single" w:sz="4" w:space="0" w:color="auto"/>
        <w:bottom w:val="single" w:sz="4" w:space="0" w:color="auto"/>
      </w:pBdr>
      <w:shd w:val="clear" w:color="000000" w:fill="F2F2F2"/>
      <w:spacing w:before="100" w:beforeAutospacing="1" w:after="100" w:afterAutospacing="1"/>
      <w:jc w:val="center"/>
    </w:pPr>
    <w:rPr>
      <w:rFonts w:ascii="Verdana" w:hAnsi="Verdana"/>
      <w:sz w:val="20"/>
      <w:szCs w:val="20"/>
      <w:lang w:eastAsia="sl-SI"/>
    </w:rPr>
  </w:style>
  <w:style w:type="paragraph" w:customStyle="1" w:styleId="xl82">
    <w:name w:val="xl82"/>
    <w:basedOn w:val="Navaden"/>
    <w:rsid w:val="00142CF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Verdana" w:hAnsi="Verdana"/>
      <w:sz w:val="20"/>
      <w:szCs w:val="20"/>
      <w:lang w:eastAsia="sl-SI"/>
    </w:rPr>
  </w:style>
  <w:style w:type="paragraph" w:customStyle="1" w:styleId="xl83">
    <w:name w:val="xl83"/>
    <w:basedOn w:val="Navaden"/>
    <w:rsid w:val="00142CF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Verdana" w:hAnsi="Verdana"/>
      <w:sz w:val="20"/>
      <w:szCs w:val="20"/>
      <w:lang w:eastAsia="sl-SI"/>
    </w:rPr>
  </w:style>
  <w:style w:type="paragraph" w:customStyle="1" w:styleId="xl84">
    <w:name w:val="xl84"/>
    <w:basedOn w:val="Navaden"/>
    <w:rsid w:val="00142CF9"/>
    <w:pPr>
      <w:pBdr>
        <w:top w:val="single" w:sz="4" w:space="0" w:color="auto"/>
        <w:left w:val="single" w:sz="4" w:space="0" w:color="auto"/>
        <w:bottom w:val="single" w:sz="4" w:space="0" w:color="auto"/>
      </w:pBdr>
      <w:shd w:val="clear" w:color="000000" w:fill="F2F2F2"/>
      <w:spacing w:before="100" w:beforeAutospacing="1" w:after="100" w:afterAutospacing="1"/>
    </w:pPr>
    <w:rPr>
      <w:rFonts w:ascii="Verdana" w:hAnsi="Verdana"/>
      <w:sz w:val="20"/>
      <w:szCs w:val="20"/>
      <w:lang w:eastAsia="sl-SI"/>
    </w:rPr>
  </w:style>
  <w:style w:type="paragraph" w:customStyle="1" w:styleId="xl85">
    <w:name w:val="xl85"/>
    <w:basedOn w:val="Navaden"/>
    <w:rsid w:val="00142CF9"/>
    <w:pPr>
      <w:pBdr>
        <w:top w:val="single" w:sz="4" w:space="0" w:color="auto"/>
        <w:left w:val="single" w:sz="8" w:space="0" w:color="auto"/>
        <w:bottom w:val="single" w:sz="4" w:space="0" w:color="auto"/>
        <w:right w:val="single" w:sz="8" w:space="0" w:color="auto"/>
      </w:pBdr>
      <w:shd w:val="clear" w:color="000000" w:fill="F2F2F2"/>
      <w:spacing w:before="100" w:beforeAutospacing="1" w:after="100" w:afterAutospacing="1"/>
    </w:pPr>
    <w:rPr>
      <w:rFonts w:ascii="Verdana" w:hAnsi="Verdana"/>
      <w:sz w:val="20"/>
      <w:szCs w:val="20"/>
      <w:lang w:eastAsia="sl-SI"/>
    </w:rPr>
  </w:style>
  <w:style w:type="paragraph" w:customStyle="1" w:styleId="xl86">
    <w:name w:val="xl86"/>
    <w:basedOn w:val="Navaden"/>
    <w:rsid w:val="00142CF9"/>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Verdana" w:hAnsi="Verdana"/>
      <w:sz w:val="20"/>
      <w:szCs w:val="20"/>
      <w:lang w:eastAsia="sl-SI"/>
    </w:rPr>
  </w:style>
  <w:style w:type="paragraph" w:customStyle="1" w:styleId="xl87">
    <w:name w:val="xl87"/>
    <w:basedOn w:val="Navaden"/>
    <w:rsid w:val="00142CF9"/>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sz w:val="20"/>
      <w:szCs w:val="20"/>
      <w:lang w:eastAsia="sl-SI"/>
    </w:rPr>
  </w:style>
  <w:style w:type="paragraph" w:customStyle="1" w:styleId="xl88">
    <w:name w:val="xl88"/>
    <w:basedOn w:val="Navaden"/>
    <w:rsid w:val="00142CF9"/>
    <w:pPr>
      <w:pBdr>
        <w:top w:val="single" w:sz="4" w:space="0" w:color="auto"/>
        <w:left w:val="single" w:sz="8" w:space="0" w:color="auto"/>
        <w:bottom w:val="single" w:sz="4" w:space="0" w:color="auto"/>
        <w:right w:val="single" w:sz="8" w:space="0" w:color="auto"/>
      </w:pBdr>
      <w:spacing w:before="100" w:beforeAutospacing="1" w:after="100" w:afterAutospacing="1"/>
    </w:pPr>
    <w:rPr>
      <w:rFonts w:ascii="Verdana" w:hAnsi="Verdana"/>
      <w:sz w:val="20"/>
      <w:szCs w:val="20"/>
      <w:lang w:eastAsia="sl-SI"/>
    </w:rPr>
  </w:style>
  <w:style w:type="paragraph" w:customStyle="1" w:styleId="xl89">
    <w:name w:val="xl89"/>
    <w:basedOn w:val="Navaden"/>
    <w:rsid w:val="00142CF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pPr>
    <w:rPr>
      <w:rFonts w:ascii="Verdana" w:hAnsi="Verdana"/>
      <w:sz w:val="20"/>
      <w:szCs w:val="20"/>
      <w:lang w:eastAsia="sl-SI"/>
    </w:rPr>
  </w:style>
  <w:style w:type="paragraph" w:customStyle="1" w:styleId="xl90">
    <w:name w:val="xl90"/>
    <w:basedOn w:val="Navaden"/>
    <w:rsid w:val="00142CF9"/>
    <w:pPr>
      <w:pBdr>
        <w:top w:val="single" w:sz="4" w:space="0" w:color="auto"/>
        <w:left w:val="single" w:sz="4" w:space="0" w:color="auto"/>
        <w:bottom w:val="single" w:sz="4" w:space="0" w:color="auto"/>
      </w:pBdr>
      <w:shd w:val="clear" w:color="000000" w:fill="F2DCDB"/>
      <w:spacing w:before="100" w:beforeAutospacing="1" w:after="100" w:afterAutospacing="1"/>
    </w:pPr>
    <w:rPr>
      <w:rFonts w:ascii="Verdana" w:hAnsi="Verdana"/>
      <w:sz w:val="20"/>
      <w:szCs w:val="20"/>
      <w:lang w:eastAsia="sl-SI"/>
    </w:rPr>
  </w:style>
  <w:style w:type="paragraph" w:customStyle="1" w:styleId="xl91">
    <w:name w:val="xl91"/>
    <w:basedOn w:val="Navaden"/>
    <w:rsid w:val="00142CF9"/>
    <w:pPr>
      <w:pBdr>
        <w:top w:val="single" w:sz="4" w:space="0" w:color="auto"/>
        <w:left w:val="single" w:sz="8" w:space="0" w:color="auto"/>
        <w:bottom w:val="single" w:sz="4" w:space="0" w:color="auto"/>
        <w:right w:val="single" w:sz="8" w:space="0" w:color="auto"/>
      </w:pBdr>
      <w:shd w:val="clear" w:color="000000" w:fill="F2DCDB"/>
      <w:spacing w:before="100" w:beforeAutospacing="1" w:after="100" w:afterAutospacing="1"/>
    </w:pPr>
    <w:rPr>
      <w:rFonts w:ascii="Verdana" w:hAnsi="Verdana"/>
      <w:sz w:val="20"/>
      <w:szCs w:val="20"/>
      <w:lang w:eastAsia="sl-SI"/>
    </w:rPr>
  </w:style>
  <w:style w:type="paragraph" w:customStyle="1" w:styleId="xl92">
    <w:name w:val="xl92"/>
    <w:basedOn w:val="Navaden"/>
    <w:rsid w:val="00142CF9"/>
    <w:pPr>
      <w:pBdr>
        <w:top w:val="single" w:sz="4" w:space="0" w:color="auto"/>
        <w:left w:val="single" w:sz="8" w:space="0" w:color="auto"/>
        <w:right w:val="single" w:sz="8" w:space="0" w:color="auto"/>
      </w:pBdr>
      <w:shd w:val="clear" w:color="000000" w:fill="DCE6F1"/>
      <w:spacing w:before="100" w:beforeAutospacing="1" w:after="100" w:afterAutospacing="1"/>
      <w:jc w:val="center"/>
      <w:textAlignment w:val="center"/>
    </w:pPr>
    <w:rPr>
      <w:rFonts w:ascii="Verdana" w:hAnsi="Verdana"/>
      <w:b/>
      <w:bCs/>
      <w:sz w:val="20"/>
      <w:szCs w:val="20"/>
      <w:lang w:eastAsia="sl-SI"/>
    </w:rPr>
  </w:style>
  <w:style w:type="paragraph" w:customStyle="1" w:styleId="xl93">
    <w:name w:val="xl93"/>
    <w:basedOn w:val="Navaden"/>
    <w:rsid w:val="00142C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sz w:val="20"/>
      <w:szCs w:val="20"/>
      <w:lang w:eastAsia="sl-SI"/>
    </w:rPr>
  </w:style>
  <w:style w:type="paragraph" w:customStyle="1" w:styleId="xl94">
    <w:name w:val="xl94"/>
    <w:basedOn w:val="Navaden"/>
    <w:rsid w:val="00142CF9"/>
    <w:pPr>
      <w:pBdr>
        <w:left w:val="single" w:sz="8" w:space="0" w:color="auto"/>
        <w:bottom w:val="single" w:sz="4" w:space="0" w:color="auto"/>
        <w:right w:val="single" w:sz="8" w:space="0" w:color="auto"/>
      </w:pBdr>
      <w:shd w:val="clear" w:color="000000" w:fill="DCE6F1"/>
      <w:spacing w:before="100" w:beforeAutospacing="1" w:after="100" w:afterAutospacing="1"/>
      <w:jc w:val="center"/>
      <w:textAlignment w:val="center"/>
    </w:pPr>
    <w:rPr>
      <w:rFonts w:ascii="Verdana" w:hAnsi="Verdana"/>
      <w:b/>
      <w:bCs/>
      <w:sz w:val="20"/>
      <w:szCs w:val="20"/>
      <w:lang w:eastAsia="sl-SI"/>
    </w:rPr>
  </w:style>
  <w:style w:type="paragraph" w:customStyle="1" w:styleId="xl95">
    <w:name w:val="xl95"/>
    <w:basedOn w:val="Navaden"/>
    <w:rsid w:val="00142CF9"/>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pPr>
    <w:rPr>
      <w:rFonts w:ascii="Verdana" w:hAnsi="Verdana"/>
      <w:sz w:val="20"/>
      <w:szCs w:val="20"/>
      <w:lang w:eastAsia="sl-SI"/>
    </w:rPr>
  </w:style>
  <w:style w:type="paragraph" w:customStyle="1" w:styleId="xl96">
    <w:name w:val="xl96"/>
    <w:basedOn w:val="Navaden"/>
    <w:rsid w:val="00142CF9"/>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pPr>
    <w:rPr>
      <w:rFonts w:ascii="Verdana" w:hAnsi="Verdana"/>
      <w:sz w:val="20"/>
      <w:szCs w:val="20"/>
      <w:lang w:eastAsia="sl-SI"/>
    </w:rPr>
  </w:style>
  <w:style w:type="paragraph" w:customStyle="1" w:styleId="xl97">
    <w:name w:val="xl97"/>
    <w:basedOn w:val="Navaden"/>
    <w:rsid w:val="00142CF9"/>
    <w:pPr>
      <w:pBdr>
        <w:top w:val="single" w:sz="4" w:space="0" w:color="auto"/>
        <w:left w:val="single" w:sz="4" w:space="0" w:color="auto"/>
        <w:bottom w:val="single" w:sz="4" w:space="0" w:color="auto"/>
      </w:pBdr>
      <w:shd w:val="clear" w:color="000000" w:fill="DCE6F1"/>
      <w:spacing w:before="100" w:beforeAutospacing="1" w:after="100" w:afterAutospacing="1"/>
    </w:pPr>
    <w:rPr>
      <w:rFonts w:ascii="Verdana" w:hAnsi="Verdana"/>
      <w:sz w:val="20"/>
      <w:szCs w:val="20"/>
      <w:lang w:eastAsia="sl-SI"/>
    </w:rPr>
  </w:style>
  <w:style w:type="paragraph" w:customStyle="1" w:styleId="xl98">
    <w:name w:val="xl98"/>
    <w:basedOn w:val="Navaden"/>
    <w:rsid w:val="00142CF9"/>
    <w:pPr>
      <w:pBdr>
        <w:top w:val="single" w:sz="4" w:space="0" w:color="auto"/>
        <w:left w:val="single" w:sz="8" w:space="0" w:color="auto"/>
        <w:bottom w:val="single" w:sz="4" w:space="0" w:color="auto"/>
        <w:right w:val="single" w:sz="8" w:space="0" w:color="auto"/>
      </w:pBdr>
      <w:shd w:val="clear" w:color="000000" w:fill="DCE6F1"/>
      <w:spacing w:before="100" w:beforeAutospacing="1" w:after="100" w:afterAutospacing="1"/>
    </w:pPr>
    <w:rPr>
      <w:rFonts w:ascii="Verdana" w:hAnsi="Verdana"/>
      <w:sz w:val="20"/>
      <w:szCs w:val="20"/>
      <w:lang w:eastAsia="sl-SI"/>
    </w:rPr>
  </w:style>
  <w:style w:type="paragraph" w:customStyle="1" w:styleId="xl99">
    <w:name w:val="xl99"/>
    <w:basedOn w:val="Navaden"/>
    <w:rsid w:val="00142CF9"/>
    <w:pPr>
      <w:pBdr>
        <w:top w:val="single" w:sz="4" w:space="0" w:color="auto"/>
        <w:left w:val="single" w:sz="4" w:space="0" w:color="auto"/>
        <w:right w:val="single" w:sz="4" w:space="0" w:color="auto"/>
      </w:pBdr>
      <w:spacing w:before="100" w:beforeAutospacing="1" w:after="100" w:afterAutospacing="1"/>
    </w:pPr>
    <w:rPr>
      <w:rFonts w:ascii="Verdana" w:hAnsi="Verdana"/>
      <w:sz w:val="20"/>
      <w:szCs w:val="20"/>
      <w:lang w:eastAsia="sl-SI"/>
    </w:rPr>
  </w:style>
  <w:style w:type="paragraph" w:customStyle="1" w:styleId="xl100">
    <w:name w:val="xl100"/>
    <w:basedOn w:val="Navaden"/>
    <w:rsid w:val="00142CF9"/>
    <w:pPr>
      <w:pBdr>
        <w:top w:val="single" w:sz="4" w:space="0" w:color="auto"/>
        <w:left w:val="single" w:sz="4" w:space="0" w:color="auto"/>
        <w:right w:val="single" w:sz="8" w:space="0" w:color="auto"/>
      </w:pBdr>
      <w:spacing w:before="100" w:beforeAutospacing="1" w:after="100" w:afterAutospacing="1"/>
    </w:pPr>
    <w:rPr>
      <w:rFonts w:ascii="Verdana" w:hAnsi="Verdana"/>
      <w:sz w:val="20"/>
      <w:szCs w:val="20"/>
      <w:lang w:eastAsia="sl-SI"/>
    </w:rPr>
  </w:style>
  <w:style w:type="paragraph" w:customStyle="1" w:styleId="xl101">
    <w:name w:val="xl101"/>
    <w:basedOn w:val="Navaden"/>
    <w:rsid w:val="00142CF9"/>
    <w:pPr>
      <w:pBdr>
        <w:top w:val="single" w:sz="4" w:space="0" w:color="auto"/>
        <w:left w:val="single" w:sz="8" w:space="0" w:color="auto"/>
        <w:right w:val="single" w:sz="8" w:space="0" w:color="auto"/>
      </w:pBdr>
      <w:spacing w:before="100" w:beforeAutospacing="1" w:after="100" w:afterAutospacing="1"/>
    </w:pPr>
    <w:rPr>
      <w:rFonts w:ascii="Verdana" w:hAnsi="Verdana"/>
      <w:b/>
      <w:bCs/>
      <w:sz w:val="20"/>
      <w:szCs w:val="20"/>
      <w:lang w:eastAsia="sl-SI"/>
    </w:rPr>
  </w:style>
  <w:style w:type="paragraph" w:customStyle="1" w:styleId="xl102">
    <w:name w:val="xl102"/>
    <w:basedOn w:val="Navaden"/>
    <w:rsid w:val="00142CF9"/>
    <w:pPr>
      <w:pBdr>
        <w:top w:val="single" w:sz="4" w:space="0" w:color="auto"/>
        <w:left w:val="single" w:sz="8" w:space="0" w:color="auto"/>
      </w:pBdr>
      <w:spacing w:before="100" w:beforeAutospacing="1" w:after="100" w:afterAutospacing="1"/>
    </w:pPr>
    <w:rPr>
      <w:rFonts w:ascii="Verdana" w:hAnsi="Verdana"/>
      <w:sz w:val="20"/>
      <w:szCs w:val="20"/>
      <w:lang w:eastAsia="sl-SI"/>
    </w:rPr>
  </w:style>
  <w:style w:type="paragraph" w:customStyle="1" w:styleId="xl103">
    <w:name w:val="xl103"/>
    <w:basedOn w:val="Navaden"/>
    <w:rsid w:val="00142CF9"/>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Verdana" w:hAnsi="Verdana"/>
      <w:sz w:val="20"/>
      <w:szCs w:val="20"/>
      <w:lang w:eastAsia="sl-SI"/>
    </w:rPr>
  </w:style>
  <w:style w:type="paragraph" w:customStyle="1" w:styleId="xl104">
    <w:name w:val="xl104"/>
    <w:basedOn w:val="Navaden"/>
    <w:rsid w:val="00142CF9"/>
    <w:pPr>
      <w:pBdr>
        <w:top w:val="single" w:sz="4" w:space="0" w:color="auto"/>
        <w:left w:val="single" w:sz="8" w:space="0" w:color="auto"/>
        <w:right w:val="single" w:sz="8" w:space="0" w:color="auto"/>
      </w:pBdr>
      <w:spacing w:before="100" w:beforeAutospacing="1" w:after="100" w:afterAutospacing="1"/>
    </w:pPr>
    <w:rPr>
      <w:rFonts w:ascii="Verdana" w:hAnsi="Verdana"/>
      <w:b/>
      <w:bCs/>
      <w:sz w:val="20"/>
      <w:szCs w:val="20"/>
      <w:lang w:eastAsia="sl-SI"/>
    </w:rPr>
  </w:style>
  <w:style w:type="paragraph" w:customStyle="1" w:styleId="xl105">
    <w:name w:val="xl105"/>
    <w:basedOn w:val="Navaden"/>
    <w:rsid w:val="00142CF9"/>
    <w:pPr>
      <w:pBdr>
        <w:top w:val="single" w:sz="4" w:space="0" w:color="auto"/>
        <w:left w:val="single" w:sz="8" w:space="0" w:color="auto"/>
      </w:pBdr>
      <w:spacing w:before="100" w:beforeAutospacing="1" w:after="100" w:afterAutospacing="1"/>
    </w:pPr>
    <w:rPr>
      <w:rFonts w:ascii="Verdana" w:hAnsi="Verdana"/>
      <w:sz w:val="20"/>
      <w:szCs w:val="20"/>
      <w:lang w:eastAsia="sl-SI"/>
    </w:rPr>
  </w:style>
  <w:style w:type="paragraph" w:customStyle="1" w:styleId="xl106">
    <w:name w:val="xl106"/>
    <w:basedOn w:val="Navaden"/>
    <w:rsid w:val="00142CF9"/>
    <w:pPr>
      <w:pBdr>
        <w:top w:val="single" w:sz="4" w:space="0" w:color="auto"/>
        <w:left w:val="single" w:sz="8" w:space="0" w:color="auto"/>
        <w:bottom w:val="single" w:sz="8" w:space="0" w:color="auto"/>
        <w:right w:val="single" w:sz="8" w:space="0" w:color="auto"/>
      </w:pBdr>
      <w:spacing w:before="100" w:beforeAutospacing="1" w:after="100" w:afterAutospacing="1"/>
    </w:pPr>
    <w:rPr>
      <w:rFonts w:ascii="Verdana" w:hAnsi="Verdana"/>
      <w:b/>
      <w:bCs/>
      <w:sz w:val="20"/>
      <w:szCs w:val="20"/>
      <w:lang w:eastAsia="sl-SI"/>
    </w:rPr>
  </w:style>
  <w:style w:type="paragraph" w:customStyle="1" w:styleId="xl107">
    <w:name w:val="xl107"/>
    <w:basedOn w:val="Navaden"/>
    <w:rsid w:val="00142CF9"/>
    <w:pPr>
      <w:pBdr>
        <w:top w:val="single" w:sz="4" w:space="0" w:color="auto"/>
        <w:left w:val="single" w:sz="8" w:space="0" w:color="auto"/>
        <w:bottom w:val="single" w:sz="8" w:space="0" w:color="auto"/>
      </w:pBdr>
      <w:spacing w:before="100" w:beforeAutospacing="1" w:after="100" w:afterAutospacing="1"/>
    </w:pPr>
    <w:rPr>
      <w:rFonts w:ascii="Verdana" w:hAnsi="Verdana"/>
      <w:sz w:val="20"/>
      <w:szCs w:val="20"/>
      <w:lang w:eastAsia="sl-SI"/>
    </w:rPr>
  </w:style>
  <w:style w:type="paragraph" w:customStyle="1" w:styleId="xl108">
    <w:name w:val="xl108"/>
    <w:basedOn w:val="Navaden"/>
    <w:rsid w:val="00142CF9"/>
    <w:pPr>
      <w:pBdr>
        <w:top w:val="single" w:sz="4" w:space="0" w:color="auto"/>
        <w:left w:val="single" w:sz="4" w:space="0" w:color="auto"/>
        <w:bottom w:val="single" w:sz="8" w:space="0" w:color="auto"/>
        <w:right w:val="single" w:sz="4" w:space="0" w:color="auto"/>
      </w:pBdr>
      <w:spacing w:before="100" w:beforeAutospacing="1" w:after="100" w:afterAutospacing="1"/>
    </w:pPr>
    <w:rPr>
      <w:rFonts w:ascii="Verdana" w:hAnsi="Verdana"/>
      <w:sz w:val="20"/>
      <w:szCs w:val="20"/>
      <w:lang w:eastAsia="sl-SI"/>
    </w:rPr>
  </w:style>
  <w:style w:type="paragraph" w:customStyle="1" w:styleId="xl109">
    <w:name w:val="xl109"/>
    <w:basedOn w:val="Navaden"/>
    <w:rsid w:val="00142CF9"/>
    <w:pPr>
      <w:pBdr>
        <w:top w:val="single" w:sz="4" w:space="0" w:color="auto"/>
        <w:left w:val="single" w:sz="4" w:space="0" w:color="auto"/>
        <w:bottom w:val="single" w:sz="8" w:space="0" w:color="auto"/>
        <w:right w:val="single" w:sz="8" w:space="0" w:color="auto"/>
      </w:pBdr>
      <w:spacing w:before="100" w:beforeAutospacing="1" w:after="100" w:afterAutospacing="1"/>
    </w:pPr>
    <w:rPr>
      <w:rFonts w:ascii="Verdana" w:hAnsi="Verdana"/>
      <w:sz w:val="20"/>
      <w:szCs w:val="20"/>
      <w:lang w:eastAsia="sl-SI"/>
    </w:rPr>
  </w:style>
  <w:style w:type="paragraph" w:customStyle="1" w:styleId="xl110">
    <w:name w:val="xl110"/>
    <w:basedOn w:val="Navaden"/>
    <w:rsid w:val="00142CF9"/>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Verdana" w:hAnsi="Verdana"/>
      <w:sz w:val="20"/>
      <w:szCs w:val="20"/>
      <w:lang w:eastAsia="sl-SI"/>
    </w:rPr>
  </w:style>
  <w:style w:type="paragraph" w:customStyle="1" w:styleId="xl111">
    <w:name w:val="xl111"/>
    <w:basedOn w:val="Navaden"/>
    <w:rsid w:val="00142CF9"/>
    <w:pPr>
      <w:pBdr>
        <w:top w:val="single" w:sz="8" w:space="0" w:color="auto"/>
        <w:left w:val="single" w:sz="8" w:space="0" w:color="auto"/>
        <w:bottom w:val="single" w:sz="4" w:space="0" w:color="auto"/>
        <w:right w:val="single" w:sz="8" w:space="0" w:color="auto"/>
      </w:pBdr>
      <w:spacing w:before="100" w:beforeAutospacing="1" w:after="100" w:afterAutospacing="1"/>
    </w:pPr>
    <w:rPr>
      <w:rFonts w:ascii="Verdana" w:hAnsi="Verdana"/>
      <w:sz w:val="20"/>
      <w:szCs w:val="20"/>
      <w:lang w:eastAsia="sl-SI"/>
    </w:rPr>
  </w:style>
  <w:style w:type="paragraph" w:customStyle="1" w:styleId="xl112">
    <w:name w:val="xl112"/>
    <w:basedOn w:val="Navaden"/>
    <w:rsid w:val="00142CF9"/>
    <w:pPr>
      <w:pBdr>
        <w:top w:val="single" w:sz="8" w:space="0" w:color="auto"/>
        <w:left w:val="single" w:sz="4" w:space="0" w:color="auto"/>
        <w:bottom w:val="single" w:sz="4" w:space="0" w:color="auto"/>
        <w:right w:val="single" w:sz="8" w:space="0" w:color="auto"/>
      </w:pBdr>
      <w:spacing w:before="100" w:beforeAutospacing="1" w:after="100" w:afterAutospacing="1"/>
      <w:textAlignment w:val="top"/>
    </w:pPr>
    <w:rPr>
      <w:rFonts w:ascii="Verdana" w:hAnsi="Verdana"/>
      <w:sz w:val="20"/>
      <w:szCs w:val="20"/>
      <w:lang w:eastAsia="sl-SI"/>
    </w:rPr>
  </w:style>
  <w:style w:type="paragraph" w:customStyle="1" w:styleId="xl113">
    <w:name w:val="xl113"/>
    <w:basedOn w:val="Navaden"/>
    <w:rsid w:val="00142CF9"/>
    <w:pPr>
      <w:pBdr>
        <w:left w:val="single" w:sz="4" w:space="0" w:color="auto"/>
        <w:bottom w:val="single" w:sz="4" w:space="0" w:color="auto"/>
        <w:right w:val="single" w:sz="8" w:space="0" w:color="auto"/>
      </w:pBdr>
      <w:spacing w:before="100" w:beforeAutospacing="1" w:after="100" w:afterAutospacing="1"/>
      <w:textAlignment w:val="top"/>
    </w:pPr>
    <w:rPr>
      <w:rFonts w:ascii="Verdana" w:hAnsi="Verdana"/>
      <w:sz w:val="20"/>
      <w:szCs w:val="20"/>
      <w:lang w:eastAsia="sl-SI"/>
    </w:rPr>
  </w:style>
  <w:style w:type="paragraph" w:customStyle="1" w:styleId="xl114">
    <w:name w:val="xl114"/>
    <w:basedOn w:val="Navaden"/>
    <w:rsid w:val="00142CF9"/>
    <w:pPr>
      <w:pBdr>
        <w:left w:val="single" w:sz="8" w:space="0" w:color="auto"/>
        <w:bottom w:val="single" w:sz="4" w:space="0" w:color="auto"/>
        <w:right w:val="single" w:sz="8" w:space="0" w:color="auto"/>
      </w:pBdr>
      <w:spacing w:before="100" w:beforeAutospacing="1" w:after="100" w:afterAutospacing="1"/>
      <w:jc w:val="center"/>
    </w:pPr>
    <w:rPr>
      <w:rFonts w:ascii="Verdana" w:hAnsi="Verdana"/>
      <w:sz w:val="20"/>
      <w:szCs w:val="20"/>
      <w:lang w:eastAsia="sl-SI"/>
    </w:rPr>
  </w:style>
  <w:style w:type="paragraph" w:customStyle="1" w:styleId="xl115">
    <w:name w:val="xl115"/>
    <w:basedOn w:val="Navaden"/>
    <w:rsid w:val="00142CF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Verdana" w:hAnsi="Verdana"/>
      <w:sz w:val="20"/>
      <w:szCs w:val="20"/>
      <w:lang w:eastAsia="sl-SI"/>
    </w:rPr>
  </w:style>
  <w:style w:type="paragraph" w:customStyle="1" w:styleId="xl116">
    <w:name w:val="xl116"/>
    <w:basedOn w:val="Navaden"/>
    <w:rsid w:val="00142CF9"/>
    <w:pPr>
      <w:pBdr>
        <w:top w:val="single" w:sz="4" w:space="0" w:color="auto"/>
        <w:left w:val="single" w:sz="4" w:space="0" w:color="auto"/>
        <w:bottom w:val="single" w:sz="4" w:space="0" w:color="auto"/>
      </w:pBdr>
      <w:spacing w:before="100" w:beforeAutospacing="1" w:after="100" w:afterAutospacing="1"/>
    </w:pPr>
    <w:rPr>
      <w:rFonts w:ascii="Verdana" w:hAnsi="Verdana"/>
      <w:sz w:val="20"/>
      <w:szCs w:val="20"/>
      <w:lang w:eastAsia="sl-SI"/>
    </w:rPr>
  </w:style>
  <w:style w:type="paragraph" w:customStyle="1" w:styleId="xl117">
    <w:name w:val="xl117"/>
    <w:basedOn w:val="Navaden"/>
    <w:rsid w:val="00142CF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pPr>
    <w:rPr>
      <w:rFonts w:ascii="Verdana" w:hAnsi="Verdana"/>
      <w:sz w:val="20"/>
      <w:szCs w:val="20"/>
      <w:lang w:eastAsia="sl-SI"/>
    </w:rPr>
  </w:style>
  <w:style w:type="paragraph" w:customStyle="1" w:styleId="xl118">
    <w:name w:val="xl118"/>
    <w:basedOn w:val="Navaden"/>
    <w:rsid w:val="00142CF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pPr>
    <w:rPr>
      <w:rFonts w:ascii="Verdana" w:hAnsi="Verdana"/>
      <w:sz w:val="20"/>
      <w:szCs w:val="20"/>
      <w:lang w:eastAsia="sl-SI"/>
    </w:rPr>
  </w:style>
  <w:style w:type="paragraph" w:customStyle="1" w:styleId="xl119">
    <w:name w:val="xl119"/>
    <w:basedOn w:val="Navaden"/>
    <w:rsid w:val="00142CF9"/>
    <w:pPr>
      <w:pBdr>
        <w:top w:val="single" w:sz="4" w:space="0" w:color="auto"/>
        <w:left w:val="single" w:sz="8" w:space="0" w:color="auto"/>
        <w:right w:val="single" w:sz="8" w:space="0" w:color="auto"/>
      </w:pBdr>
      <w:shd w:val="clear" w:color="000000" w:fill="FDE9D9"/>
      <w:spacing w:before="100" w:beforeAutospacing="1" w:after="100" w:afterAutospacing="1"/>
      <w:jc w:val="center"/>
      <w:textAlignment w:val="center"/>
    </w:pPr>
    <w:rPr>
      <w:rFonts w:ascii="Verdana" w:hAnsi="Verdana"/>
      <w:b/>
      <w:bCs/>
      <w:color w:val="000000"/>
      <w:sz w:val="20"/>
      <w:szCs w:val="20"/>
      <w:lang w:eastAsia="sl-SI"/>
    </w:rPr>
  </w:style>
  <w:style w:type="paragraph" w:customStyle="1" w:styleId="xl120">
    <w:name w:val="xl120"/>
    <w:basedOn w:val="Navaden"/>
    <w:rsid w:val="00142CF9"/>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Verdana" w:hAnsi="Verdana"/>
      <w:color w:val="FF0000"/>
      <w:sz w:val="20"/>
      <w:szCs w:val="20"/>
      <w:lang w:eastAsia="sl-SI"/>
    </w:rPr>
  </w:style>
  <w:style w:type="paragraph" w:customStyle="1" w:styleId="xl121">
    <w:name w:val="xl121"/>
    <w:basedOn w:val="Navaden"/>
    <w:rsid w:val="00142CF9"/>
    <w:pPr>
      <w:pBdr>
        <w:left w:val="single" w:sz="8" w:space="0" w:color="auto"/>
        <w:bottom w:val="single" w:sz="4" w:space="0" w:color="auto"/>
        <w:right w:val="single" w:sz="8" w:space="0" w:color="auto"/>
      </w:pBdr>
      <w:shd w:val="clear" w:color="000000" w:fill="FDE9D9"/>
      <w:spacing w:before="100" w:beforeAutospacing="1" w:after="100" w:afterAutospacing="1"/>
      <w:jc w:val="center"/>
      <w:textAlignment w:val="center"/>
    </w:pPr>
    <w:rPr>
      <w:rFonts w:ascii="Verdana" w:hAnsi="Verdana"/>
      <w:b/>
      <w:bCs/>
      <w:color w:val="000000"/>
      <w:sz w:val="20"/>
      <w:szCs w:val="20"/>
      <w:lang w:eastAsia="sl-SI"/>
    </w:rPr>
  </w:style>
  <w:style w:type="paragraph" w:customStyle="1" w:styleId="xl122">
    <w:name w:val="xl122"/>
    <w:basedOn w:val="Navaden"/>
    <w:rsid w:val="00142CF9"/>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rPr>
      <w:rFonts w:ascii="Verdana" w:hAnsi="Verdana"/>
      <w:sz w:val="20"/>
      <w:szCs w:val="20"/>
      <w:lang w:eastAsia="sl-SI"/>
    </w:rPr>
  </w:style>
  <w:style w:type="paragraph" w:customStyle="1" w:styleId="xl123">
    <w:name w:val="xl123"/>
    <w:basedOn w:val="Navaden"/>
    <w:rsid w:val="00142CF9"/>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ascii="Verdana" w:hAnsi="Verdana"/>
      <w:sz w:val="20"/>
      <w:szCs w:val="20"/>
      <w:lang w:eastAsia="sl-SI"/>
    </w:rPr>
  </w:style>
  <w:style w:type="paragraph" w:customStyle="1" w:styleId="xl124">
    <w:name w:val="xl124"/>
    <w:basedOn w:val="Navaden"/>
    <w:rsid w:val="00142CF9"/>
    <w:pPr>
      <w:pBdr>
        <w:top w:val="single" w:sz="8" w:space="0" w:color="auto"/>
        <w:left w:val="single" w:sz="8" w:space="0" w:color="auto"/>
        <w:bottom w:val="single" w:sz="8" w:space="0" w:color="auto"/>
      </w:pBdr>
      <w:spacing w:before="100" w:beforeAutospacing="1" w:after="100" w:afterAutospacing="1"/>
    </w:pPr>
    <w:rPr>
      <w:rFonts w:ascii="Verdana" w:hAnsi="Verdana"/>
      <w:b/>
      <w:bCs/>
      <w:sz w:val="20"/>
      <w:szCs w:val="20"/>
      <w:lang w:eastAsia="sl-SI"/>
    </w:rPr>
  </w:style>
  <w:style w:type="paragraph" w:customStyle="1" w:styleId="xl125">
    <w:name w:val="xl125"/>
    <w:basedOn w:val="Navaden"/>
    <w:rsid w:val="00142CF9"/>
    <w:pPr>
      <w:pBdr>
        <w:top w:val="single" w:sz="8" w:space="0" w:color="auto"/>
        <w:bottom w:val="single" w:sz="8" w:space="0" w:color="auto"/>
      </w:pBdr>
      <w:spacing w:before="100" w:beforeAutospacing="1" w:after="100" w:afterAutospacing="1"/>
    </w:pPr>
    <w:rPr>
      <w:rFonts w:ascii="Verdana" w:hAnsi="Verdana"/>
      <w:b/>
      <w:bCs/>
      <w:sz w:val="20"/>
      <w:szCs w:val="20"/>
      <w:lang w:eastAsia="sl-SI"/>
    </w:rPr>
  </w:style>
  <w:style w:type="paragraph" w:customStyle="1" w:styleId="xl126">
    <w:name w:val="xl126"/>
    <w:basedOn w:val="Navaden"/>
    <w:rsid w:val="00142CF9"/>
    <w:pPr>
      <w:pBdr>
        <w:top w:val="single" w:sz="8" w:space="0" w:color="auto"/>
        <w:bottom w:val="single" w:sz="8" w:space="0" w:color="auto"/>
      </w:pBdr>
      <w:spacing w:before="100" w:beforeAutospacing="1" w:after="100" w:afterAutospacing="1"/>
      <w:jc w:val="right"/>
    </w:pPr>
    <w:rPr>
      <w:rFonts w:ascii="Verdana" w:hAnsi="Verdana"/>
      <w:b/>
      <w:bCs/>
      <w:sz w:val="20"/>
      <w:szCs w:val="20"/>
      <w:lang w:eastAsia="sl-SI"/>
    </w:rPr>
  </w:style>
  <w:style w:type="paragraph" w:customStyle="1" w:styleId="xl127">
    <w:name w:val="xl127"/>
    <w:basedOn w:val="Navaden"/>
    <w:rsid w:val="00142CF9"/>
    <w:pPr>
      <w:pBdr>
        <w:top w:val="single" w:sz="8" w:space="0" w:color="auto"/>
        <w:bottom w:val="single" w:sz="8" w:space="0" w:color="auto"/>
        <w:right w:val="single" w:sz="8" w:space="0" w:color="auto"/>
      </w:pBdr>
      <w:spacing w:before="100" w:beforeAutospacing="1" w:after="100" w:afterAutospacing="1"/>
      <w:jc w:val="right"/>
    </w:pPr>
    <w:rPr>
      <w:rFonts w:ascii="Verdana" w:hAnsi="Verdana"/>
      <w:b/>
      <w:bCs/>
      <w:sz w:val="20"/>
      <w:szCs w:val="20"/>
      <w:lang w:eastAsia="sl-SI"/>
    </w:rPr>
  </w:style>
  <w:style w:type="paragraph" w:customStyle="1" w:styleId="xl128">
    <w:name w:val="xl128"/>
    <w:basedOn w:val="Navaden"/>
    <w:rsid w:val="00142CF9"/>
    <w:pPr>
      <w:pBdr>
        <w:top w:val="single" w:sz="8" w:space="0" w:color="auto"/>
        <w:right w:val="single" w:sz="8" w:space="0" w:color="auto"/>
      </w:pBdr>
      <w:spacing w:before="100" w:beforeAutospacing="1" w:after="100" w:afterAutospacing="1"/>
    </w:pPr>
    <w:rPr>
      <w:rFonts w:ascii="Verdana" w:hAnsi="Verdana"/>
      <w:b/>
      <w:bCs/>
      <w:sz w:val="20"/>
      <w:szCs w:val="20"/>
      <w:lang w:eastAsia="sl-SI"/>
    </w:rPr>
  </w:style>
  <w:style w:type="paragraph" w:customStyle="1" w:styleId="xl129">
    <w:name w:val="xl129"/>
    <w:basedOn w:val="Navaden"/>
    <w:rsid w:val="00142CF9"/>
    <w:pPr>
      <w:pBdr>
        <w:left w:val="single" w:sz="4" w:space="0" w:color="auto"/>
        <w:bottom w:val="single" w:sz="4" w:space="0" w:color="auto"/>
        <w:right w:val="single" w:sz="4" w:space="0" w:color="auto"/>
      </w:pBdr>
      <w:shd w:val="clear" w:color="000000" w:fill="F2F2F2"/>
      <w:spacing w:before="100" w:beforeAutospacing="1" w:after="100" w:afterAutospacing="1"/>
    </w:pPr>
    <w:rPr>
      <w:rFonts w:ascii="Verdana" w:hAnsi="Verdana"/>
      <w:sz w:val="20"/>
      <w:szCs w:val="20"/>
      <w:lang w:eastAsia="sl-SI"/>
    </w:rPr>
  </w:style>
  <w:style w:type="paragraph" w:customStyle="1" w:styleId="xl130">
    <w:name w:val="xl130"/>
    <w:basedOn w:val="Navaden"/>
    <w:rsid w:val="00142CF9"/>
    <w:pPr>
      <w:pBdr>
        <w:bottom w:val="single" w:sz="4" w:space="0" w:color="auto"/>
      </w:pBdr>
      <w:shd w:val="clear" w:color="000000" w:fill="F2F2F2"/>
      <w:spacing w:before="100" w:beforeAutospacing="1" w:after="100" w:afterAutospacing="1"/>
      <w:jc w:val="center"/>
    </w:pPr>
    <w:rPr>
      <w:rFonts w:ascii="Verdana" w:hAnsi="Verdana"/>
      <w:sz w:val="20"/>
      <w:szCs w:val="20"/>
      <w:lang w:eastAsia="sl-SI"/>
    </w:rPr>
  </w:style>
  <w:style w:type="paragraph" w:customStyle="1" w:styleId="xl131">
    <w:name w:val="xl131"/>
    <w:basedOn w:val="Navaden"/>
    <w:rsid w:val="00142CF9"/>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pPr>
    <w:rPr>
      <w:rFonts w:ascii="Verdana" w:hAnsi="Verdana"/>
      <w:b/>
      <w:bCs/>
      <w:sz w:val="20"/>
      <w:szCs w:val="20"/>
      <w:lang w:eastAsia="sl-SI"/>
    </w:rPr>
  </w:style>
  <w:style w:type="paragraph" w:customStyle="1" w:styleId="xl132">
    <w:name w:val="xl132"/>
    <w:basedOn w:val="Navaden"/>
    <w:rsid w:val="00142CF9"/>
    <w:pPr>
      <w:pBdr>
        <w:left w:val="single" w:sz="4" w:space="0" w:color="auto"/>
        <w:bottom w:val="single" w:sz="4" w:space="0" w:color="auto"/>
      </w:pBdr>
      <w:spacing w:before="100" w:beforeAutospacing="1" w:after="100" w:afterAutospacing="1"/>
      <w:textAlignment w:val="top"/>
    </w:pPr>
    <w:rPr>
      <w:rFonts w:ascii="Verdana" w:hAnsi="Verdana"/>
      <w:sz w:val="20"/>
      <w:szCs w:val="20"/>
      <w:lang w:eastAsia="sl-SI"/>
    </w:rPr>
  </w:style>
  <w:style w:type="paragraph" w:customStyle="1" w:styleId="xl133">
    <w:name w:val="xl133"/>
    <w:basedOn w:val="Navaden"/>
    <w:rsid w:val="00142CF9"/>
    <w:pPr>
      <w:pBdr>
        <w:top w:val="single" w:sz="4" w:space="0" w:color="auto"/>
        <w:left w:val="single" w:sz="4" w:space="0" w:color="auto"/>
        <w:bottom w:val="single" w:sz="4" w:space="0" w:color="auto"/>
      </w:pBdr>
      <w:shd w:val="clear" w:color="000000" w:fill="F2DCDB"/>
      <w:spacing w:before="100" w:beforeAutospacing="1" w:after="100" w:afterAutospacing="1"/>
      <w:jc w:val="center"/>
    </w:pPr>
    <w:rPr>
      <w:rFonts w:ascii="Verdana" w:hAnsi="Verdana"/>
      <w:sz w:val="20"/>
      <w:szCs w:val="20"/>
      <w:lang w:eastAsia="sl-SI"/>
    </w:rPr>
  </w:style>
  <w:style w:type="paragraph" w:customStyle="1" w:styleId="xl134">
    <w:name w:val="xl134"/>
    <w:basedOn w:val="Navaden"/>
    <w:rsid w:val="00142CF9"/>
    <w:pPr>
      <w:pBdr>
        <w:top w:val="single" w:sz="4" w:space="0" w:color="auto"/>
        <w:left w:val="single" w:sz="4" w:space="0" w:color="auto"/>
        <w:bottom w:val="single" w:sz="4" w:space="0" w:color="auto"/>
      </w:pBdr>
      <w:shd w:val="clear" w:color="000000" w:fill="F2DCDB"/>
      <w:spacing w:before="100" w:beforeAutospacing="1" w:after="100" w:afterAutospacing="1"/>
    </w:pPr>
    <w:rPr>
      <w:rFonts w:ascii="Verdana" w:hAnsi="Verdana"/>
      <w:sz w:val="20"/>
      <w:szCs w:val="20"/>
      <w:lang w:eastAsia="sl-SI"/>
    </w:rPr>
  </w:style>
  <w:style w:type="paragraph" w:customStyle="1" w:styleId="xl135">
    <w:name w:val="xl135"/>
    <w:basedOn w:val="Navaden"/>
    <w:rsid w:val="00142CF9"/>
    <w:pPr>
      <w:pBdr>
        <w:top w:val="single" w:sz="4" w:space="0" w:color="auto"/>
        <w:left w:val="single" w:sz="4" w:space="0" w:color="auto"/>
        <w:bottom w:val="single" w:sz="4" w:space="0" w:color="auto"/>
      </w:pBdr>
      <w:spacing w:before="100" w:beforeAutospacing="1" w:after="100" w:afterAutospacing="1"/>
    </w:pPr>
    <w:rPr>
      <w:rFonts w:ascii="Verdana" w:hAnsi="Verdana"/>
      <w:sz w:val="20"/>
      <w:szCs w:val="20"/>
      <w:lang w:eastAsia="sl-SI"/>
    </w:rPr>
  </w:style>
  <w:style w:type="paragraph" w:customStyle="1" w:styleId="xl136">
    <w:name w:val="xl136"/>
    <w:basedOn w:val="Navaden"/>
    <w:rsid w:val="00142CF9"/>
    <w:pPr>
      <w:pBdr>
        <w:top w:val="single" w:sz="4" w:space="0" w:color="auto"/>
        <w:left w:val="single" w:sz="4" w:space="0" w:color="auto"/>
        <w:bottom w:val="single" w:sz="4" w:space="0" w:color="auto"/>
      </w:pBdr>
      <w:shd w:val="clear" w:color="000000" w:fill="DCE6F1"/>
      <w:spacing w:before="100" w:beforeAutospacing="1" w:after="100" w:afterAutospacing="1"/>
      <w:jc w:val="center"/>
    </w:pPr>
    <w:rPr>
      <w:rFonts w:ascii="Verdana" w:hAnsi="Verdana"/>
      <w:sz w:val="20"/>
      <w:szCs w:val="20"/>
      <w:lang w:eastAsia="sl-SI"/>
    </w:rPr>
  </w:style>
  <w:style w:type="paragraph" w:customStyle="1" w:styleId="xl137">
    <w:name w:val="xl137"/>
    <w:basedOn w:val="Navaden"/>
    <w:rsid w:val="00142CF9"/>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pPr>
    <w:rPr>
      <w:rFonts w:ascii="Verdana" w:hAnsi="Verdana"/>
      <w:sz w:val="20"/>
      <w:szCs w:val="20"/>
      <w:lang w:eastAsia="sl-SI"/>
    </w:rPr>
  </w:style>
  <w:style w:type="paragraph" w:customStyle="1" w:styleId="xl138">
    <w:name w:val="xl138"/>
    <w:basedOn w:val="Navaden"/>
    <w:rsid w:val="00142CF9"/>
    <w:pPr>
      <w:pBdr>
        <w:top w:val="single" w:sz="4" w:space="0" w:color="auto"/>
        <w:left w:val="single" w:sz="8" w:space="0" w:color="auto"/>
        <w:right w:val="single" w:sz="8" w:space="0" w:color="auto"/>
      </w:pBdr>
      <w:shd w:val="clear" w:color="000000" w:fill="E4DFEC"/>
      <w:spacing w:before="100" w:beforeAutospacing="1" w:after="100" w:afterAutospacing="1"/>
      <w:jc w:val="center"/>
      <w:textAlignment w:val="center"/>
    </w:pPr>
    <w:rPr>
      <w:rFonts w:ascii="Verdana" w:hAnsi="Verdana"/>
      <w:b/>
      <w:bCs/>
      <w:color w:val="000000"/>
      <w:sz w:val="20"/>
      <w:szCs w:val="20"/>
      <w:lang w:eastAsia="sl-SI"/>
    </w:rPr>
  </w:style>
  <w:style w:type="paragraph" w:customStyle="1" w:styleId="xl139">
    <w:name w:val="xl139"/>
    <w:basedOn w:val="Navaden"/>
    <w:rsid w:val="00142CF9"/>
    <w:pPr>
      <w:pBdr>
        <w:left w:val="single" w:sz="8" w:space="0" w:color="auto"/>
        <w:bottom w:val="single" w:sz="4" w:space="0" w:color="auto"/>
        <w:right w:val="single" w:sz="8" w:space="0" w:color="auto"/>
      </w:pBdr>
      <w:shd w:val="clear" w:color="000000" w:fill="E4DFEC"/>
      <w:spacing w:before="100" w:beforeAutospacing="1" w:after="100" w:afterAutospacing="1"/>
      <w:jc w:val="center"/>
      <w:textAlignment w:val="center"/>
    </w:pPr>
    <w:rPr>
      <w:rFonts w:ascii="Verdana" w:hAnsi="Verdana"/>
      <w:b/>
      <w:bCs/>
      <w:color w:val="000000"/>
      <w:sz w:val="20"/>
      <w:szCs w:val="20"/>
      <w:lang w:eastAsia="sl-SI"/>
    </w:rPr>
  </w:style>
  <w:style w:type="paragraph" w:customStyle="1" w:styleId="xl140">
    <w:name w:val="xl140"/>
    <w:basedOn w:val="Navaden"/>
    <w:rsid w:val="00142CF9"/>
    <w:pPr>
      <w:pBdr>
        <w:top w:val="single" w:sz="4" w:space="0" w:color="auto"/>
        <w:left w:val="single" w:sz="8" w:space="0" w:color="auto"/>
        <w:bottom w:val="single" w:sz="4" w:space="0" w:color="auto"/>
      </w:pBdr>
      <w:shd w:val="clear" w:color="000000" w:fill="E4DFEC"/>
      <w:spacing w:before="100" w:beforeAutospacing="1" w:after="100" w:afterAutospacing="1"/>
      <w:jc w:val="center"/>
    </w:pPr>
    <w:rPr>
      <w:rFonts w:ascii="Verdana" w:hAnsi="Verdana"/>
      <w:sz w:val="20"/>
      <w:szCs w:val="20"/>
      <w:lang w:eastAsia="sl-SI"/>
    </w:rPr>
  </w:style>
  <w:style w:type="paragraph" w:customStyle="1" w:styleId="xl141">
    <w:name w:val="xl141"/>
    <w:basedOn w:val="Navaden"/>
    <w:rsid w:val="00142CF9"/>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pPr>
    <w:rPr>
      <w:rFonts w:ascii="Verdana" w:hAnsi="Verdana"/>
      <w:sz w:val="20"/>
      <w:szCs w:val="20"/>
      <w:lang w:eastAsia="sl-SI"/>
    </w:rPr>
  </w:style>
  <w:style w:type="paragraph" w:customStyle="1" w:styleId="xl142">
    <w:name w:val="xl142"/>
    <w:basedOn w:val="Navaden"/>
    <w:rsid w:val="00142CF9"/>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pPr>
    <w:rPr>
      <w:rFonts w:ascii="Verdana" w:hAnsi="Verdana"/>
      <w:sz w:val="20"/>
      <w:szCs w:val="20"/>
      <w:lang w:eastAsia="sl-SI"/>
    </w:rPr>
  </w:style>
  <w:style w:type="paragraph" w:customStyle="1" w:styleId="xl143">
    <w:name w:val="xl143"/>
    <w:basedOn w:val="Navaden"/>
    <w:rsid w:val="00142CF9"/>
    <w:pPr>
      <w:pBdr>
        <w:top w:val="single" w:sz="4" w:space="0" w:color="auto"/>
        <w:left w:val="single" w:sz="4" w:space="0" w:color="auto"/>
      </w:pBdr>
      <w:spacing w:before="100" w:beforeAutospacing="1" w:after="100" w:afterAutospacing="1"/>
    </w:pPr>
    <w:rPr>
      <w:rFonts w:ascii="Verdana" w:hAnsi="Verdana"/>
      <w:sz w:val="20"/>
      <w:szCs w:val="20"/>
      <w:lang w:eastAsia="sl-SI"/>
    </w:rPr>
  </w:style>
  <w:style w:type="paragraph" w:customStyle="1" w:styleId="xl144">
    <w:name w:val="xl144"/>
    <w:basedOn w:val="Navaden"/>
    <w:rsid w:val="00142CF9"/>
    <w:pPr>
      <w:pBdr>
        <w:top w:val="single" w:sz="4" w:space="0" w:color="auto"/>
        <w:left w:val="single" w:sz="4" w:space="0" w:color="auto"/>
        <w:bottom w:val="single" w:sz="8" w:space="0" w:color="auto"/>
      </w:pBdr>
      <w:spacing w:before="100" w:beforeAutospacing="1" w:after="100" w:afterAutospacing="1"/>
    </w:pPr>
    <w:rPr>
      <w:rFonts w:ascii="Verdana" w:hAnsi="Verdana"/>
      <w:sz w:val="20"/>
      <w:szCs w:val="20"/>
      <w:lang w:eastAsia="sl-SI"/>
    </w:rPr>
  </w:style>
  <w:style w:type="paragraph" w:customStyle="1" w:styleId="xl145">
    <w:name w:val="xl145"/>
    <w:basedOn w:val="Navaden"/>
    <w:rsid w:val="00142CF9"/>
    <w:pPr>
      <w:pBdr>
        <w:top w:val="single" w:sz="8" w:space="0" w:color="auto"/>
        <w:left w:val="single" w:sz="8" w:space="0" w:color="auto"/>
        <w:bottom w:val="single" w:sz="8" w:space="0" w:color="auto"/>
        <w:right w:val="single" w:sz="8" w:space="0" w:color="auto"/>
      </w:pBdr>
      <w:spacing w:before="100" w:beforeAutospacing="1" w:after="100" w:afterAutospacing="1"/>
    </w:pPr>
    <w:rPr>
      <w:rFonts w:ascii="Verdana" w:hAnsi="Verdana"/>
      <w:b/>
      <w:bCs/>
      <w:sz w:val="20"/>
      <w:szCs w:val="20"/>
      <w:lang w:eastAsia="sl-SI"/>
    </w:rPr>
  </w:style>
  <w:style w:type="paragraph" w:customStyle="1" w:styleId="xl146">
    <w:name w:val="xl146"/>
    <w:basedOn w:val="Navaden"/>
    <w:rsid w:val="00142CF9"/>
    <w:pPr>
      <w:pBdr>
        <w:top w:val="single" w:sz="4" w:space="0" w:color="auto"/>
        <w:left w:val="single" w:sz="4" w:space="0" w:color="auto"/>
        <w:bottom w:val="single" w:sz="4" w:space="0" w:color="auto"/>
        <w:right w:val="single" w:sz="8" w:space="0" w:color="auto"/>
      </w:pBdr>
      <w:spacing w:before="100" w:beforeAutospacing="1" w:after="100" w:afterAutospacing="1"/>
    </w:pPr>
    <w:rPr>
      <w:rFonts w:ascii="Verdana" w:hAnsi="Verdana"/>
      <w:sz w:val="20"/>
      <w:szCs w:val="20"/>
      <w:lang w:eastAsia="sl-SI"/>
    </w:rPr>
  </w:style>
  <w:style w:type="paragraph" w:customStyle="1" w:styleId="xl147">
    <w:name w:val="xl147"/>
    <w:basedOn w:val="Navaden"/>
    <w:rsid w:val="00142CF9"/>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Verdana" w:hAnsi="Verdana"/>
      <w:sz w:val="20"/>
      <w:szCs w:val="20"/>
      <w:lang w:eastAsia="sl-SI"/>
    </w:rPr>
  </w:style>
  <w:style w:type="paragraph" w:customStyle="1" w:styleId="xl148">
    <w:name w:val="xl148"/>
    <w:basedOn w:val="Navaden"/>
    <w:rsid w:val="00142CF9"/>
    <w:pPr>
      <w:pBdr>
        <w:top w:val="single" w:sz="4" w:space="0" w:color="auto"/>
        <w:left w:val="single" w:sz="8" w:space="0" w:color="auto"/>
        <w:bottom w:val="single" w:sz="4" w:space="0" w:color="auto"/>
        <w:right w:val="single" w:sz="8" w:space="0" w:color="auto"/>
      </w:pBdr>
      <w:spacing w:before="100" w:beforeAutospacing="1" w:after="100" w:afterAutospacing="1"/>
    </w:pPr>
    <w:rPr>
      <w:rFonts w:ascii="Verdana" w:hAnsi="Verdana"/>
      <w:b/>
      <w:bCs/>
      <w:sz w:val="20"/>
      <w:szCs w:val="20"/>
      <w:lang w:eastAsia="sl-SI"/>
    </w:rPr>
  </w:style>
  <w:style w:type="paragraph" w:customStyle="1" w:styleId="xl149">
    <w:name w:val="xl149"/>
    <w:basedOn w:val="Navaden"/>
    <w:rsid w:val="00142CF9"/>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Verdana" w:hAnsi="Verdana"/>
      <w:sz w:val="20"/>
      <w:szCs w:val="20"/>
      <w:lang w:eastAsia="sl-SI"/>
    </w:rPr>
  </w:style>
  <w:style w:type="paragraph" w:customStyle="1" w:styleId="xl150">
    <w:name w:val="xl150"/>
    <w:basedOn w:val="Navaden"/>
    <w:rsid w:val="00142CF9"/>
    <w:pPr>
      <w:pBdr>
        <w:top w:val="single" w:sz="8" w:space="0" w:color="auto"/>
        <w:left w:val="single" w:sz="8" w:space="0" w:color="auto"/>
        <w:right w:val="single" w:sz="8" w:space="0" w:color="auto"/>
      </w:pBdr>
      <w:spacing w:before="100" w:beforeAutospacing="1" w:after="100" w:afterAutospacing="1"/>
    </w:pPr>
    <w:rPr>
      <w:rFonts w:ascii="Verdana" w:hAnsi="Verdana"/>
      <w:b/>
      <w:bCs/>
      <w:sz w:val="20"/>
      <w:szCs w:val="20"/>
      <w:lang w:eastAsia="sl-SI"/>
    </w:rPr>
  </w:style>
  <w:style w:type="paragraph" w:customStyle="1" w:styleId="xl151">
    <w:name w:val="xl151"/>
    <w:basedOn w:val="Navaden"/>
    <w:rsid w:val="00142CF9"/>
    <w:pPr>
      <w:pBdr>
        <w:left w:val="single" w:sz="8" w:space="0" w:color="auto"/>
        <w:bottom w:val="single" w:sz="4" w:space="0" w:color="auto"/>
        <w:right w:val="single" w:sz="8" w:space="0" w:color="auto"/>
      </w:pBdr>
      <w:spacing w:before="100" w:beforeAutospacing="1" w:after="100" w:afterAutospacing="1"/>
      <w:jc w:val="center"/>
      <w:textAlignment w:val="center"/>
    </w:pPr>
    <w:rPr>
      <w:rFonts w:ascii="Verdana" w:hAnsi="Verdana"/>
      <w:sz w:val="20"/>
      <w:szCs w:val="20"/>
      <w:lang w:eastAsia="sl-SI"/>
    </w:rPr>
  </w:style>
  <w:style w:type="paragraph" w:customStyle="1" w:styleId="xl152">
    <w:name w:val="xl152"/>
    <w:basedOn w:val="Navaden"/>
    <w:rsid w:val="00142CF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pPr>
    <w:rPr>
      <w:rFonts w:ascii="Verdana" w:hAnsi="Verdana"/>
      <w:sz w:val="20"/>
      <w:szCs w:val="20"/>
      <w:lang w:eastAsia="sl-SI"/>
    </w:rPr>
  </w:style>
  <w:style w:type="paragraph" w:customStyle="1" w:styleId="xl153">
    <w:name w:val="xl153"/>
    <w:basedOn w:val="Navaden"/>
    <w:rsid w:val="00142CF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pPr>
    <w:rPr>
      <w:rFonts w:ascii="Verdana" w:hAnsi="Verdana"/>
      <w:sz w:val="20"/>
      <w:szCs w:val="20"/>
      <w:lang w:eastAsia="sl-SI"/>
    </w:rPr>
  </w:style>
  <w:style w:type="paragraph" w:customStyle="1" w:styleId="xl154">
    <w:name w:val="xl154"/>
    <w:basedOn w:val="Navaden"/>
    <w:rsid w:val="00142CF9"/>
    <w:pPr>
      <w:pBdr>
        <w:top w:val="single" w:sz="8" w:space="0" w:color="auto"/>
        <w:left w:val="single" w:sz="8" w:space="0" w:color="auto"/>
        <w:right w:val="single" w:sz="8" w:space="0" w:color="auto"/>
      </w:pBdr>
      <w:shd w:val="clear" w:color="000000" w:fill="F2F2F2"/>
      <w:spacing w:before="100" w:beforeAutospacing="1" w:after="100" w:afterAutospacing="1"/>
      <w:jc w:val="center"/>
      <w:textAlignment w:val="center"/>
    </w:pPr>
    <w:rPr>
      <w:rFonts w:ascii="Verdana" w:hAnsi="Verdana"/>
      <w:b/>
      <w:bCs/>
      <w:sz w:val="20"/>
      <w:szCs w:val="20"/>
      <w:lang w:eastAsia="sl-SI"/>
    </w:rPr>
  </w:style>
  <w:style w:type="paragraph" w:customStyle="1" w:styleId="xl155">
    <w:name w:val="xl155"/>
    <w:basedOn w:val="Navaden"/>
    <w:rsid w:val="00142CF9"/>
    <w:pPr>
      <w:pBdr>
        <w:top w:val="single" w:sz="8" w:space="0" w:color="auto"/>
        <w:bottom w:val="single" w:sz="4" w:space="0" w:color="auto"/>
      </w:pBdr>
      <w:spacing w:before="100" w:beforeAutospacing="1" w:after="100" w:afterAutospacing="1"/>
      <w:jc w:val="center"/>
    </w:pPr>
    <w:rPr>
      <w:rFonts w:ascii="Verdana" w:hAnsi="Verdana"/>
      <w:sz w:val="20"/>
      <w:szCs w:val="20"/>
      <w:lang w:eastAsia="sl-SI"/>
    </w:rPr>
  </w:style>
  <w:style w:type="paragraph" w:customStyle="1" w:styleId="xl156">
    <w:name w:val="xl156"/>
    <w:basedOn w:val="Navaden"/>
    <w:rsid w:val="00142CF9"/>
    <w:pPr>
      <w:pBdr>
        <w:top w:val="single" w:sz="8" w:space="0" w:color="auto"/>
        <w:left w:val="single" w:sz="4" w:space="0" w:color="auto"/>
        <w:bottom w:val="single" w:sz="4" w:space="0" w:color="auto"/>
        <w:right w:val="single" w:sz="4" w:space="0" w:color="auto"/>
      </w:pBdr>
      <w:spacing w:before="100" w:beforeAutospacing="1" w:after="100" w:afterAutospacing="1"/>
    </w:pPr>
    <w:rPr>
      <w:rFonts w:ascii="Verdana" w:hAnsi="Verdana"/>
      <w:sz w:val="20"/>
      <w:szCs w:val="20"/>
      <w:lang w:eastAsia="sl-SI"/>
    </w:rPr>
  </w:style>
  <w:style w:type="paragraph" w:customStyle="1" w:styleId="xl157">
    <w:name w:val="xl157"/>
    <w:basedOn w:val="Navaden"/>
    <w:rsid w:val="00142CF9"/>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sz w:val="20"/>
      <w:szCs w:val="20"/>
      <w:lang w:eastAsia="sl-SI"/>
    </w:rPr>
  </w:style>
  <w:style w:type="paragraph" w:customStyle="1" w:styleId="xl158">
    <w:name w:val="xl158"/>
    <w:basedOn w:val="Navaden"/>
    <w:rsid w:val="00142CF9"/>
    <w:pPr>
      <w:pBdr>
        <w:top w:val="single" w:sz="8" w:space="0" w:color="auto"/>
        <w:left w:val="single" w:sz="8" w:space="0" w:color="auto"/>
        <w:bottom w:val="single" w:sz="4" w:space="0" w:color="auto"/>
        <w:right w:val="single" w:sz="8" w:space="0" w:color="auto"/>
      </w:pBdr>
      <w:spacing w:before="100" w:beforeAutospacing="1" w:after="100" w:afterAutospacing="1"/>
      <w:jc w:val="right"/>
    </w:pPr>
    <w:rPr>
      <w:rFonts w:ascii="Verdana" w:hAnsi="Verdana"/>
      <w:sz w:val="20"/>
      <w:szCs w:val="20"/>
      <w:lang w:eastAsia="sl-SI"/>
    </w:rPr>
  </w:style>
  <w:style w:type="paragraph" w:customStyle="1" w:styleId="xl159">
    <w:name w:val="xl159"/>
    <w:basedOn w:val="Navaden"/>
    <w:rsid w:val="00142CF9"/>
    <w:pPr>
      <w:pBdr>
        <w:top w:val="single" w:sz="8" w:space="0" w:color="auto"/>
        <w:left w:val="single" w:sz="4" w:space="0" w:color="auto"/>
        <w:bottom w:val="single" w:sz="4" w:space="0" w:color="auto"/>
      </w:pBdr>
      <w:spacing w:before="100" w:beforeAutospacing="1" w:after="100" w:afterAutospacing="1"/>
    </w:pPr>
    <w:rPr>
      <w:rFonts w:ascii="Verdana" w:hAnsi="Verdana"/>
      <w:sz w:val="20"/>
      <w:szCs w:val="20"/>
      <w:lang w:eastAsia="sl-SI"/>
    </w:rPr>
  </w:style>
  <w:style w:type="paragraph" w:customStyle="1" w:styleId="xl160">
    <w:name w:val="xl160"/>
    <w:basedOn w:val="Navaden"/>
    <w:rsid w:val="00142CF9"/>
    <w:pPr>
      <w:pBdr>
        <w:left w:val="single" w:sz="4" w:space="0" w:color="auto"/>
        <w:bottom w:val="single" w:sz="4" w:space="0" w:color="auto"/>
        <w:right w:val="single" w:sz="4" w:space="0" w:color="auto"/>
      </w:pBdr>
      <w:shd w:val="clear" w:color="000000" w:fill="F2F2F2"/>
      <w:spacing w:before="100" w:beforeAutospacing="1" w:after="100" w:afterAutospacing="1"/>
    </w:pPr>
    <w:rPr>
      <w:rFonts w:ascii="Verdana" w:hAnsi="Verdana"/>
      <w:sz w:val="20"/>
      <w:szCs w:val="20"/>
      <w:lang w:eastAsia="sl-SI"/>
    </w:rPr>
  </w:style>
  <w:style w:type="paragraph" w:customStyle="1" w:styleId="xl161">
    <w:name w:val="xl161"/>
    <w:basedOn w:val="Navaden"/>
    <w:rsid w:val="00142CF9"/>
    <w:pPr>
      <w:pBdr>
        <w:left w:val="single" w:sz="4" w:space="0" w:color="auto"/>
        <w:bottom w:val="single" w:sz="4" w:space="0" w:color="auto"/>
      </w:pBdr>
      <w:shd w:val="clear" w:color="000000" w:fill="F2F2F2"/>
      <w:spacing w:before="100" w:beforeAutospacing="1" w:after="100" w:afterAutospacing="1"/>
    </w:pPr>
    <w:rPr>
      <w:rFonts w:ascii="Verdana" w:hAnsi="Verdana"/>
      <w:sz w:val="20"/>
      <w:szCs w:val="20"/>
      <w:lang w:eastAsia="sl-SI"/>
    </w:rPr>
  </w:style>
  <w:style w:type="paragraph" w:customStyle="1" w:styleId="xl162">
    <w:name w:val="xl162"/>
    <w:basedOn w:val="Navaden"/>
    <w:rsid w:val="00142CF9"/>
    <w:pPr>
      <w:pBdr>
        <w:left w:val="single" w:sz="8" w:space="0" w:color="auto"/>
        <w:bottom w:val="single" w:sz="4" w:space="0" w:color="auto"/>
        <w:right w:val="single" w:sz="8" w:space="0" w:color="auto"/>
      </w:pBdr>
      <w:shd w:val="clear" w:color="000000" w:fill="F2F2F2"/>
      <w:spacing w:before="100" w:beforeAutospacing="1" w:after="100" w:afterAutospacing="1"/>
      <w:jc w:val="right"/>
    </w:pPr>
    <w:rPr>
      <w:rFonts w:ascii="Verdana" w:hAnsi="Verdana"/>
      <w:sz w:val="20"/>
      <w:szCs w:val="20"/>
      <w:lang w:eastAsia="sl-SI"/>
    </w:rPr>
  </w:style>
  <w:style w:type="paragraph" w:customStyle="1" w:styleId="xl163">
    <w:name w:val="xl163"/>
    <w:basedOn w:val="Navaden"/>
    <w:rsid w:val="00142CF9"/>
    <w:pPr>
      <w:pBdr>
        <w:top w:val="single" w:sz="4" w:space="0" w:color="auto"/>
        <w:left w:val="single" w:sz="8" w:space="0" w:color="auto"/>
        <w:right w:val="single" w:sz="8" w:space="0" w:color="auto"/>
      </w:pBdr>
      <w:spacing w:before="100" w:beforeAutospacing="1" w:after="100" w:afterAutospacing="1"/>
      <w:jc w:val="right"/>
    </w:pPr>
    <w:rPr>
      <w:rFonts w:ascii="Verdana" w:hAnsi="Verdana"/>
      <w:sz w:val="20"/>
      <w:szCs w:val="20"/>
      <w:lang w:eastAsia="sl-SI"/>
    </w:rPr>
  </w:style>
  <w:style w:type="paragraph" w:customStyle="1" w:styleId="xl164">
    <w:name w:val="xl164"/>
    <w:basedOn w:val="Navaden"/>
    <w:rsid w:val="00142CF9"/>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Verdana" w:hAnsi="Verdana"/>
      <w:sz w:val="20"/>
      <w:szCs w:val="20"/>
      <w:lang w:eastAsia="sl-SI"/>
    </w:rPr>
  </w:style>
  <w:style w:type="paragraph" w:customStyle="1" w:styleId="xl165">
    <w:name w:val="xl165"/>
    <w:basedOn w:val="Navaden"/>
    <w:rsid w:val="00142CF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Verdana" w:hAnsi="Verdana"/>
      <w:sz w:val="20"/>
      <w:szCs w:val="20"/>
      <w:lang w:eastAsia="sl-SI"/>
    </w:rPr>
  </w:style>
  <w:style w:type="paragraph" w:customStyle="1" w:styleId="xl166">
    <w:name w:val="xl166"/>
    <w:basedOn w:val="Navaden"/>
    <w:rsid w:val="00142CF9"/>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pPr>
    <w:rPr>
      <w:rFonts w:ascii="Verdana" w:hAnsi="Verdana"/>
      <w:sz w:val="20"/>
      <w:szCs w:val="20"/>
      <w:lang w:eastAsia="sl-SI"/>
    </w:rPr>
  </w:style>
  <w:style w:type="paragraph" w:customStyle="1" w:styleId="xl167">
    <w:name w:val="xl167"/>
    <w:basedOn w:val="Navaden"/>
    <w:rsid w:val="00142CF9"/>
    <w:pPr>
      <w:pBdr>
        <w:top w:val="single" w:sz="4" w:space="0" w:color="auto"/>
        <w:left w:val="single" w:sz="8" w:space="0" w:color="auto"/>
        <w:bottom w:val="single" w:sz="4" w:space="0" w:color="auto"/>
        <w:right w:val="single" w:sz="8" w:space="0" w:color="auto"/>
      </w:pBdr>
      <w:shd w:val="clear" w:color="000000" w:fill="F2F2F2"/>
      <w:spacing w:before="100" w:beforeAutospacing="1" w:after="100" w:afterAutospacing="1"/>
      <w:jc w:val="right"/>
    </w:pPr>
    <w:rPr>
      <w:rFonts w:ascii="Verdana" w:hAnsi="Verdana"/>
      <w:sz w:val="20"/>
      <w:szCs w:val="20"/>
      <w:lang w:eastAsia="sl-SI"/>
    </w:rPr>
  </w:style>
  <w:style w:type="paragraph" w:customStyle="1" w:styleId="xl168">
    <w:name w:val="xl168"/>
    <w:basedOn w:val="Navaden"/>
    <w:rsid w:val="00142CF9"/>
    <w:pPr>
      <w:pBdr>
        <w:top w:val="single" w:sz="4" w:space="0" w:color="auto"/>
        <w:left w:val="single" w:sz="8" w:space="0" w:color="auto"/>
        <w:bottom w:val="single" w:sz="4" w:space="0" w:color="auto"/>
        <w:right w:val="single" w:sz="8" w:space="0" w:color="auto"/>
      </w:pBdr>
      <w:shd w:val="clear" w:color="000000" w:fill="F2F2F2"/>
      <w:spacing w:before="100" w:beforeAutospacing="1" w:after="100" w:afterAutospacing="1"/>
    </w:pPr>
    <w:rPr>
      <w:rFonts w:ascii="Verdana" w:hAnsi="Verdana"/>
      <w:sz w:val="20"/>
      <w:szCs w:val="20"/>
      <w:lang w:eastAsia="sl-SI"/>
    </w:rPr>
  </w:style>
  <w:style w:type="paragraph" w:customStyle="1" w:styleId="xl169">
    <w:name w:val="xl169"/>
    <w:basedOn w:val="Navaden"/>
    <w:rsid w:val="00142CF9"/>
    <w:pPr>
      <w:pBdr>
        <w:top w:val="single" w:sz="4" w:space="0" w:color="auto"/>
        <w:left w:val="single" w:sz="4" w:space="0" w:color="auto"/>
        <w:bottom w:val="single" w:sz="4" w:space="0" w:color="auto"/>
      </w:pBdr>
      <w:shd w:val="clear" w:color="000000" w:fill="DCE6F1"/>
      <w:spacing w:before="100" w:beforeAutospacing="1" w:after="100" w:afterAutospacing="1"/>
    </w:pPr>
    <w:rPr>
      <w:rFonts w:ascii="Verdana" w:hAnsi="Verdana"/>
      <w:sz w:val="20"/>
      <w:szCs w:val="20"/>
      <w:lang w:eastAsia="sl-SI"/>
    </w:rPr>
  </w:style>
  <w:style w:type="paragraph" w:customStyle="1" w:styleId="xl170">
    <w:name w:val="xl170"/>
    <w:basedOn w:val="Navaden"/>
    <w:rsid w:val="00142CF9"/>
    <w:pPr>
      <w:pBdr>
        <w:top w:val="single" w:sz="4" w:space="0" w:color="auto"/>
        <w:left w:val="single" w:sz="8" w:space="0" w:color="auto"/>
        <w:bottom w:val="single" w:sz="4" w:space="0" w:color="auto"/>
        <w:right w:val="single" w:sz="8" w:space="0" w:color="auto"/>
      </w:pBdr>
      <w:shd w:val="clear" w:color="000000" w:fill="DCE6F1"/>
      <w:spacing w:before="100" w:beforeAutospacing="1" w:after="100" w:afterAutospacing="1"/>
    </w:pPr>
    <w:rPr>
      <w:rFonts w:ascii="Verdana" w:hAnsi="Verdana"/>
      <w:sz w:val="20"/>
      <w:szCs w:val="20"/>
      <w:lang w:eastAsia="sl-SI"/>
    </w:rPr>
  </w:style>
  <w:style w:type="paragraph" w:customStyle="1" w:styleId="xl171">
    <w:name w:val="xl171"/>
    <w:basedOn w:val="Navaden"/>
    <w:rsid w:val="00142CF9"/>
    <w:pPr>
      <w:pBdr>
        <w:top w:val="single" w:sz="4" w:space="0" w:color="auto"/>
        <w:left w:val="single" w:sz="8" w:space="0" w:color="auto"/>
        <w:bottom w:val="single" w:sz="4" w:space="0" w:color="auto"/>
        <w:right w:val="single" w:sz="8" w:space="0" w:color="auto"/>
      </w:pBdr>
      <w:shd w:val="clear" w:color="000000" w:fill="FDE9D9"/>
      <w:spacing w:before="100" w:beforeAutospacing="1" w:after="100" w:afterAutospacing="1"/>
    </w:pPr>
    <w:rPr>
      <w:rFonts w:ascii="Verdana" w:hAnsi="Verdana"/>
      <w:sz w:val="20"/>
      <w:szCs w:val="20"/>
      <w:lang w:eastAsia="sl-SI"/>
    </w:rPr>
  </w:style>
  <w:style w:type="paragraph" w:customStyle="1" w:styleId="xl172">
    <w:name w:val="xl172"/>
    <w:basedOn w:val="Navaden"/>
    <w:rsid w:val="00142CF9"/>
    <w:pPr>
      <w:pBdr>
        <w:left w:val="single" w:sz="4" w:space="0" w:color="auto"/>
        <w:bottom w:val="single" w:sz="4" w:space="0" w:color="auto"/>
      </w:pBdr>
      <w:shd w:val="clear" w:color="000000" w:fill="F2F2F2"/>
      <w:spacing w:before="100" w:beforeAutospacing="1" w:after="100" w:afterAutospacing="1"/>
    </w:pPr>
    <w:rPr>
      <w:rFonts w:ascii="Verdana" w:hAnsi="Verdana"/>
      <w:sz w:val="20"/>
      <w:szCs w:val="20"/>
      <w:lang w:eastAsia="sl-SI"/>
    </w:rPr>
  </w:style>
  <w:style w:type="paragraph" w:customStyle="1" w:styleId="xl173">
    <w:name w:val="xl173"/>
    <w:basedOn w:val="Navaden"/>
    <w:rsid w:val="00142CF9"/>
    <w:pPr>
      <w:pBdr>
        <w:left w:val="single" w:sz="8" w:space="0" w:color="auto"/>
        <w:bottom w:val="single" w:sz="4" w:space="0" w:color="auto"/>
        <w:right w:val="single" w:sz="8" w:space="0" w:color="auto"/>
      </w:pBdr>
      <w:shd w:val="clear" w:color="000000" w:fill="F2F2F2"/>
      <w:spacing w:before="100" w:beforeAutospacing="1" w:after="100" w:afterAutospacing="1"/>
      <w:jc w:val="right"/>
    </w:pPr>
    <w:rPr>
      <w:rFonts w:ascii="Verdana" w:hAnsi="Verdana"/>
      <w:sz w:val="20"/>
      <w:szCs w:val="20"/>
      <w:lang w:eastAsia="sl-SI"/>
    </w:rPr>
  </w:style>
  <w:style w:type="paragraph" w:customStyle="1" w:styleId="xl174">
    <w:name w:val="xl174"/>
    <w:basedOn w:val="Navaden"/>
    <w:rsid w:val="00142CF9"/>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pPr>
    <w:rPr>
      <w:rFonts w:ascii="Verdana" w:hAnsi="Verdana"/>
      <w:sz w:val="20"/>
      <w:szCs w:val="20"/>
      <w:lang w:eastAsia="sl-SI"/>
    </w:rPr>
  </w:style>
  <w:style w:type="paragraph" w:customStyle="1" w:styleId="xl175">
    <w:name w:val="xl175"/>
    <w:basedOn w:val="Navaden"/>
    <w:rsid w:val="00142CF9"/>
    <w:pPr>
      <w:pBdr>
        <w:top w:val="single" w:sz="4" w:space="0" w:color="auto"/>
        <w:left w:val="single" w:sz="8" w:space="0" w:color="auto"/>
        <w:bottom w:val="single" w:sz="4" w:space="0" w:color="auto"/>
        <w:right w:val="single" w:sz="8" w:space="0" w:color="auto"/>
      </w:pBdr>
      <w:shd w:val="clear" w:color="000000" w:fill="F2F2F2"/>
      <w:spacing w:before="100" w:beforeAutospacing="1" w:after="100" w:afterAutospacing="1"/>
      <w:jc w:val="right"/>
    </w:pPr>
    <w:rPr>
      <w:rFonts w:ascii="Verdana" w:hAnsi="Verdana"/>
      <w:sz w:val="20"/>
      <w:szCs w:val="20"/>
      <w:lang w:eastAsia="sl-SI"/>
    </w:rPr>
  </w:style>
  <w:style w:type="paragraph" w:customStyle="1" w:styleId="xl176">
    <w:name w:val="xl176"/>
    <w:basedOn w:val="Navaden"/>
    <w:rsid w:val="00142CF9"/>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ascii="Verdana" w:hAnsi="Verdana"/>
      <w:sz w:val="20"/>
      <w:szCs w:val="20"/>
      <w:lang w:eastAsia="sl-SI"/>
    </w:rPr>
  </w:style>
  <w:style w:type="paragraph" w:customStyle="1" w:styleId="xl177">
    <w:name w:val="xl177"/>
    <w:basedOn w:val="Navaden"/>
    <w:rsid w:val="00142CF9"/>
    <w:pPr>
      <w:pBdr>
        <w:top w:val="single" w:sz="4" w:space="0" w:color="auto"/>
        <w:left w:val="single" w:sz="4" w:space="0" w:color="auto"/>
        <w:bottom w:val="single" w:sz="4" w:space="0" w:color="auto"/>
        <w:right w:val="single" w:sz="8" w:space="0" w:color="auto"/>
      </w:pBdr>
      <w:shd w:val="clear" w:color="000000" w:fill="FDE9D9"/>
      <w:spacing w:before="100" w:beforeAutospacing="1" w:after="100" w:afterAutospacing="1"/>
    </w:pPr>
    <w:rPr>
      <w:rFonts w:ascii="Verdana" w:hAnsi="Verdana"/>
      <w:sz w:val="20"/>
      <w:szCs w:val="20"/>
      <w:lang w:eastAsia="sl-SI"/>
    </w:rPr>
  </w:style>
  <w:style w:type="paragraph" w:customStyle="1" w:styleId="xl178">
    <w:name w:val="xl178"/>
    <w:basedOn w:val="Navaden"/>
    <w:rsid w:val="00142CF9"/>
    <w:pPr>
      <w:pBdr>
        <w:top w:val="single" w:sz="4" w:space="0" w:color="auto"/>
        <w:left w:val="single" w:sz="8" w:space="0" w:color="auto"/>
        <w:bottom w:val="single" w:sz="4" w:space="0" w:color="auto"/>
        <w:right w:val="single" w:sz="8" w:space="0" w:color="auto"/>
      </w:pBdr>
      <w:shd w:val="clear" w:color="000000" w:fill="FDE9D9"/>
      <w:spacing w:before="100" w:beforeAutospacing="1" w:after="100" w:afterAutospacing="1"/>
    </w:pPr>
    <w:rPr>
      <w:rFonts w:ascii="Verdana" w:hAnsi="Verdana"/>
      <w:sz w:val="20"/>
      <w:szCs w:val="20"/>
      <w:lang w:eastAsia="sl-SI"/>
    </w:rPr>
  </w:style>
  <w:style w:type="paragraph" w:customStyle="1" w:styleId="xl179">
    <w:name w:val="xl179"/>
    <w:basedOn w:val="Navaden"/>
    <w:rsid w:val="00142CF9"/>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pPr>
    <w:rPr>
      <w:rFonts w:ascii="Verdana" w:hAnsi="Verdana"/>
      <w:sz w:val="20"/>
      <w:szCs w:val="20"/>
      <w:lang w:eastAsia="sl-SI"/>
    </w:rPr>
  </w:style>
  <w:style w:type="paragraph" w:customStyle="1" w:styleId="xl180">
    <w:name w:val="xl180"/>
    <w:basedOn w:val="Navaden"/>
    <w:rsid w:val="00142CF9"/>
    <w:pPr>
      <w:pBdr>
        <w:top w:val="single" w:sz="4" w:space="0" w:color="auto"/>
        <w:left w:val="single" w:sz="4" w:space="0" w:color="auto"/>
        <w:bottom w:val="single" w:sz="4" w:space="0" w:color="auto"/>
      </w:pBdr>
      <w:shd w:val="clear" w:color="000000" w:fill="E4DFEC"/>
      <w:spacing w:before="100" w:beforeAutospacing="1" w:after="100" w:afterAutospacing="1"/>
    </w:pPr>
    <w:rPr>
      <w:rFonts w:ascii="Verdana" w:hAnsi="Verdana"/>
      <w:sz w:val="20"/>
      <w:szCs w:val="20"/>
      <w:lang w:eastAsia="sl-SI"/>
    </w:rPr>
  </w:style>
  <w:style w:type="paragraph" w:customStyle="1" w:styleId="xl181">
    <w:name w:val="xl181"/>
    <w:basedOn w:val="Navaden"/>
    <w:rsid w:val="00142CF9"/>
    <w:pPr>
      <w:pBdr>
        <w:top w:val="single" w:sz="4" w:space="0" w:color="auto"/>
        <w:left w:val="single" w:sz="8" w:space="0" w:color="auto"/>
        <w:bottom w:val="single" w:sz="4" w:space="0" w:color="auto"/>
        <w:right w:val="single" w:sz="8" w:space="0" w:color="auto"/>
      </w:pBdr>
      <w:shd w:val="clear" w:color="000000" w:fill="E4DFEC"/>
      <w:spacing w:before="100" w:beforeAutospacing="1" w:after="100" w:afterAutospacing="1"/>
    </w:pPr>
    <w:rPr>
      <w:rFonts w:ascii="Verdana" w:hAnsi="Verdana"/>
      <w:sz w:val="20"/>
      <w:szCs w:val="20"/>
      <w:lang w:eastAsia="sl-SI"/>
    </w:rPr>
  </w:style>
  <w:style w:type="paragraph" w:customStyle="1" w:styleId="xl182">
    <w:name w:val="xl182"/>
    <w:basedOn w:val="Navaden"/>
    <w:rsid w:val="00142CF9"/>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pPr>
    <w:rPr>
      <w:rFonts w:ascii="Verdana" w:hAnsi="Verdana"/>
      <w:sz w:val="20"/>
      <w:szCs w:val="20"/>
      <w:lang w:eastAsia="sl-SI"/>
    </w:rPr>
  </w:style>
  <w:style w:type="paragraph" w:customStyle="1" w:styleId="xl183">
    <w:name w:val="xl183"/>
    <w:basedOn w:val="Navaden"/>
    <w:rsid w:val="00142CF9"/>
    <w:pPr>
      <w:pBdr>
        <w:top w:val="single" w:sz="4" w:space="0" w:color="auto"/>
        <w:left w:val="single" w:sz="4" w:space="0" w:color="auto"/>
        <w:bottom w:val="single" w:sz="4" w:space="0" w:color="auto"/>
      </w:pBdr>
      <w:shd w:val="clear" w:color="000000" w:fill="FDE9D9"/>
      <w:spacing w:before="100" w:beforeAutospacing="1" w:after="100" w:afterAutospacing="1"/>
    </w:pPr>
    <w:rPr>
      <w:rFonts w:ascii="Verdana" w:hAnsi="Verdana"/>
      <w:sz w:val="20"/>
      <w:szCs w:val="20"/>
      <w:lang w:eastAsia="sl-SI"/>
    </w:rPr>
  </w:style>
  <w:style w:type="paragraph" w:customStyle="1" w:styleId="xl184">
    <w:name w:val="xl184"/>
    <w:basedOn w:val="Navaden"/>
    <w:rsid w:val="00142CF9"/>
    <w:pPr>
      <w:pBdr>
        <w:top w:val="single" w:sz="4" w:space="0" w:color="auto"/>
        <w:left w:val="single" w:sz="4" w:space="0" w:color="auto"/>
        <w:bottom w:val="single" w:sz="4" w:space="0" w:color="auto"/>
        <w:right w:val="single" w:sz="8" w:space="0" w:color="auto"/>
      </w:pBdr>
      <w:shd w:val="clear" w:color="000000" w:fill="F2DCDB"/>
      <w:spacing w:before="100" w:beforeAutospacing="1" w:after="100" w:afterAutospacing="1"/>
      <w:jc w:val="right"/>
    </w:pPr>
    <w:rPr>
      <w:rFonts w:ascii="Verdana" w:hAnsi="Verdana"/>
      <w:sz w:val="20"/>
      <w:szCs w:val="20"/>
      <w:lang w:eastAsia="sl-SI"/>
    </w:rPr>
  </w:style>
  <w:style w:type="paragraph" w:customStyle="1" w:styleId="xl185">
    <w:name w:val="xl185"/>
    <w:basedOn w:val="Navaden"/>
    <w:rsid w:val="00142CF9"/>
    <w:pPr>
      <w:pBdr>
        <w:top w:val="single" w:sz="4" w:space="0" w:color="auto"/>
        <w:left w:val="single" w:sz="8" w:space="0" w:color="auto"/>
      </w:pBdr>
      <w:shd w:val="clear" w:color="000000" w:fill="EBF1DE"/>
      <w:spacing w:before="100" w:beforeAutospacing="1" w:after="100" w:afterAutospacing="1"/>
      <w:jc w:val="center"/>
    </w:pPr>
    <w:rPr>
      <w:rFonts w:ascii="Verdana" w:hAnsi="Verdana"/>
      <w:sz w:val="20"/>
      <w:szCs w:val="20"/>
      <w:lang w:eastAsia="sl-SI"/>
    </w:rPr>
  </w:style>
  <w:style w:type="paragraph" w:customStyle="1" w:styleId="xl186">
    <w:name w:val="xl186"/>
    <w:basedOn w:val="Navaden"/>
    <w:rsid w:val="00142CF9"/>
    <w:pPr>
      <w:pBdr>
        <w:top w:val="single" w:sz="4" w:space="0" w:color="auto"/>
        <w:left w:val="single" w:sz="4" w:space="0" w:color="auto"/>
        <w:right w:val="single" w:sz="4" w:space="0" w:color="auto"/>
      </w:pBdr>
      <w:shd w:val="clear" w:color="000000" w:fill="EBF1DE"/>
      <w:spacing w:before="100" w:beforeAutospacing="1" w:after="100" w:afterAutospacing="1"/>
      <w:jc w:val="right"/>
    </w:pPr>
    <w:rPr>
      <w:rFonts w:ascii="Verdana" w:hAnsi="Verdana"/>
      <w:sz w:val="20"/>
      <w:szCs w:val="20"/>
      <w:lang w:eastAsia="sl-SI"/>
    </w:rPr>
  </w:style>
  <w:style w:type="paragraph" w:customStyle="1" w:styleId="xl187">
    <w:name w:val="xl187"/>
    <w:basedOn w:val="Navaden"/>
    <w:rsid w:val="00142CF9"/>
    <w:pPr>
      <w:pBdr>
        <w:top w:val="single" w:sz="4" w:space="0" w:color="auto"/>
        <w:left w:val="single" w:sz="4" w:space="0" w:color="auto"/>
        <w:right w:val="single" w:sz="4" w:space="0" w:color="auto"/>
      </w:pBdr>
      <w:shd w:val="clear" w:color="000000" w:fill="EBF1DE"/>
      <w:spacing w:before="100" w:beforeAutospacing="1" w:after="100" w:afterAutospacing="1"/>
    </w:pPr>
    <w:rPr>
      <w:rFonts w:ascii="Verdana" w:hAnsi="Verdana"/>
      <w:sz w:val="20"/>
      <w:szCs w:val="20"/>
      <w:lang w:eastAsia="sl-SI"/>
    </w:rPr>
  </w:style>
  <w:style w:type="paragraph" w:customStyle="1" w:styleId="xl188">
    <w:name w:val="xl188"/>
    <w:basedOn w:val="Navaden"/>
    <w:rsid w:val="00142CF9"/>
    <w:pPr>
      <w:pBdr>
        <w:top w:val="single" w:sz="4" w:space="0" w:color="auto"/>
        <w:left w:val="single" w:sz="4" w:space="0" w:color="auto"/>
        <w:right w:val="single" w:sz="8" w:space="0" w:color="auto"/>
      </w:pBdr>
      <w:shd w:val="clear" w:color="000000" w:fill="EBF1DE"/>
      <w:spacing w:before="100" w:beforeAutospacing="1" w:after="100" w:afterAutospacing="1"/>
    </w:pPr>
    <w:rPr>
      <w:rFonts w:ascii="Verdana" w:hAnsi="Verdana"/>
      <w:sz w:val="20"/>
      <w:szCs w:val="20"/>
      <w:lang w:eastAsia="sl-SI"/>
    </w:rPr>
  </w:style>
  <w:style w:type="paragraph" w:customStyle="1" w:styleId="xl189">
    <w:name w:val="xl189"/>
    <w:basedOn w:val="Navaden"/>
    <w:rsid w:val="00142CF9"/>
    <w:pPr>
      <w:pBdr>
        <w:top w:val="single" w:sz="4" w:space="0" w:color="auto"/>
        <w:left w:val="single" w:sz="8" w:space="0" w:color="auto"/>
        <w:right w:val="single" w:sz="8" w:space="0" w:color="auto"/>
      </w:pBdr>
      <w:shd w:val="clear" w:color="000000" w:fill="EBF1DE"/>
      <w:spacing w:before="100" w:beforeAutospacing="1" w:after="100" w:afterAutospacing="1"/>
      <w:jc w:val="right"/>
    </w:pPr>
    <w:rPr>
      <w:rFonts w:ascii="Verdana" w:hAnsi="Verdana"/>
      <w:sz w:val="20"/>
      <w:szCs w:val="20"/>
      <w:lang w:eastAsia="sl-SI"/>
    </w:rPr>
  </w:style>
  <w:style w:type="paragraph" w:customStyle="1" w:styleId="xl190">
    <w:name w:val="xl190"/>
    <w:basedOn w:val="Navaden"/>
    <w:rsid w:val="00142CF9"/>
    <w:pPr>
      <w:pBdr>
        <w:top w:val="single" w:sz="4" w:space="0" w:color="auto"/>
        <w:left w:val="single" w:sz="4" w:space="0" w:color="auto"/>
        <w:right w:val="single" w:sz="4" w:space="0" w:color="auto"/>
      </w:pBdr>
      <w:shd w:val="clear" w:color="000000" w:fill="EBF1DE"/>
      <w:spacing w:before="100" w:beforeAutospacing="1" w:after="100" w:afterAutospacing="1"/>
    </w:pPr>
    <w:rPr>
      <w:rFonts w:ascii="Verdana" w:hAnsi="Verdana"/>
      <w:sz w:val="20"/>
      <w:szCs w:val="20"/>
      <w:lang w:eastAsia="sl-SI"/>
    </w:rPr>
  </w:style>
  <w:style w:type="paragraph" w:customStyle="1" w:styleId="xl191">
    <w:name w:val="xl191"/>
    <w:basedOn w:val="Navaden"/>
    <w:rsid w:val="00142CF9"/>
    <w:pPr>
      <w:pBdr>
        <w:top w:val="single" w:sz="4" w:space="0" w:color="auto"/>
        <w:left w:val="single" w:sz="4" w:space="0" w:color="auto"/>
      </w:pBdr>
      <w:shd w:val="clear" w:color="000000" w:fill="EBF1DE"/>
      <w:spacing w:before="100" w:beforeAutospacing="1" w:after="100" w:afterAutospacing="1"/>
    </w:pPr>
    <w:rPr>
      <w:rFonts w:ascii="Verdana" w:hAnsi="Verdana"/>
      <w:sz w:val="20"/>
      <w:szCs w:val="20"/>
      <w:lang w:eastAsia="sl-SI"/>
    </w:rPr>
  </w:style>
  <w:style w:type="paragraph" w:customStyle="1" w:styleId="xl192">
    <w:name w:val="xl192"/>
    <w:basedOn w:val="Navaden"/>
    <w:rsid w:val="00142CF9"/>
    <w:pPr>
      <w:pBdr>
        <w:top w:val="single" w:sz="4" w:space="0" w:color="auto"/>
        <w:left w:val="single" w:sz="8" w:space="0" w:color="auto"/>
        <w:right w:val="single" w:sz="8" w:space="0" w:color="auto"/>
      </w:pBdr>
      <w:shd w:val="clear" w:color="000000" w:fill="F2F2F2"/>
      <w:spacing w:before="100" w:beforeAutospacing="1" w:after="100" w:afterAutospacing="1"/>
      <w:jc w:val="center"/>
      <w:textAlignment w:val="center"/>
    </w:pPr>
    <w:rPr>
      <w:rFonts w:ascii="Verdana" w:hAnsi="Verdana"/>
      <w:b/>
      <w:bCs/>
      <w:sz w:val="20"/>
      <w:szCs w:val="20"/>
      <w:lang w:eastAsia="sl-SI"/>
    </w:rPr>
  </w:style>
  <w:style w:type="paragraph" w:customStyle="1" w:styleId="xl193">
    <w:name w:val="xl193"/>
    <w:basedOn w:val="Navaden"/>
    <w:rsid w:val="00142CF9"/>
    <w:pPr>
      <w:pBdr>
        <w:bottom w:val="single" w:sz="4" w:space="0" w:color="auto"/>
      </w:pBdr>
      <w:spacing w:before="100" w:beforeAutospacing="1" w:after="100" w:afterAutospacing="1"/>
      <w:jc w:val="center"/>
    </w:pPr>
    <w:rPr>
      <w:rFonts w:ascii="Verdana" w:hAnsi="Verdana"/>
      <w:sz w:val="20"/>
      <w:szCs w:val="20"/>
      <w:lang w:eastAsia="sl-SI"/>
    </w:rPr>
  </w:style>
  <w:style w:type="paragraph" w:customStyle="1" w:styleId="xl194">
    <w:name w:val="xl194"/>
    <w:basedOn w:val="Navaden"/>
    <w:rsid w:val="00142CF9"/>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sz w:val="20"/>
      <w:szCs w:val="20"/>
      <w:lang w:eastAsia="sl-SI"/>
    </w:rPr>
  </w:style>
  <w:style w:type="paragraph" w:customStyle="1" w:styleId="xl195">
    <w:name w:val="xl195"/>
    <w:basedOn w:val="Navaden"/>
    <w:rsid w:val="00142CF9"/>
    <w:pPr>
      <w:pBdr>
        <w:left w:val="single" w:sz="4" w:space="0" w:color="auto"/>
        <w:bottom w:val="single" w:sz="4" w:space="0" w:color="auto"/>
      </w:pBdr>
      <w:spacing w:before="100" w:beforeAutospacing="1" w:after="100" w:afterAutospacing="1"/>
      <w:textAlignment w:val="top"/>
    </w:pPr>
    <w:rPr>
      <w:rFonts w:ascii="Verdana" w:hAnsi="Verdana"/>
      <w:sz w:val="20"/>
      <w:szCs w:val="20"/>
      <w:lang w:eastAsia="sl-SI"/>
    </w:rPr>
  </w:style>
  <w:style w:type="paragraph" w:customStyle="1" w:styleId="xl196">
    <w:name w:val="xl196"/>
    <w:basedOn w:val="Navaden"/>
    <w:rsid w:val="00142CF9"/>
    <w:pPr>
      <w:pBdr>
        <w:left w:val="single" w:sz="8" w:space="0" w:color="auto"/>
        <w:bottom w:val="single" w:sz="4" w:space="0" w:color="auto"/>
        <w:right w:val="single" w:sz="8" w:space="0" w:color="auto"/>
      </w:pBdr>
      <w:spacing w:before="100" w:beforeAutospacing="1" w:after="100" w:afterAutospacing="1"/>
      <w:jc w:val="right"/>
      <w:textAlignment w:val="center"/>
    </w:pPr>
    <w:rPr>
      <w:rFonts w:ascii="Verdana" w:hAnsi="Verdana"/>
      <w:sz w:val="20"/>
      <w:szCs w:val="20"/>
      <w:lang w:eastAsia="sl-SI"/>
    </w:rPr>
  </w:style>
  <w:style w:type="paragraph" w:customStyle="1" w:styleId="xl197">
    <w:name w:val="xl197"/>
    <w:basedOn w:val="Navaden"/>
    <w:rsid w:val="00142CF9"/>
    <w:pPr>
      <w:pBdr>
        <w:left w:val="single" w:sz="8" w:space="0" w:color="auto"/>
        <w:bottom w:val="single" w:sz="4" w:space="0" w:color="auto"/>
        <w:right w:val="single" w:sz="8" w:space="0" w:color="auto"/>
      </w:pBdr>
      <w:shd w:val="clear" w:color="000000" w:fill="F2F2F2"/>
      <w:spacing w:before="100" w:beforeAutospacing="1" w:after="100" w:afterAutospacing="1"/>
      <w:jc w:val="center"/>
      <w:textAlignment w:val="center"/>
    </w:pPr>
    <w:rPr>
      <w:rFonts w:ascii="Verdana" w:hAnsi="Verdana"/>
      <w:b/>
      <w:bCs/>
      <w:sz w:val="20"/>
      <w:szCs w:val="20"/>
      <w:lang w:eastAsia="sl-SI"/>
    </w:rPr>
  </w:style>
  <w:style w:type="paragraph" w:customStyle="1" w:styleId="xl198">
    <w:name w:val="xl198"/>
    <w:basedOn w:val="Navaden"/>
    <w:rsid w:val="00142CF9"/>
    <w:pPr>
      <w:pBdr>
        <w:top w:val="single" w:sz="4" w:space="0" w:color="auto"/>
        <w:bottom w:val="single" w:sz="4" w:space="0" w:color="auto"/>
      </w:pBdr>
      <w:shd w:val="clear" w:color="000000" w:fill="F2F2F2"/>
      <w:spacing w:before="100" w:beforeAutospacing="1" w:after="100" w:afterAutospacing="1"/>
      <w:jc w:val="center"/>
    </w:pPr>
    <w:rPr>
      <w:rFonts w:ascii="Verdana" w:hAnsi="Verdana"/>
      <w:sz w:val="20"/>
      <w:szCs w:val="20"/>
      <w:lang w:eastAsia="sl-SI"/>
    </w:rPr>
  </w:style>
  <w:style w:type="paragraph" w:customStyle="1" w:styleId="xl199">
    <w:name w:val="xl199"/>
    <w:basedOn w:val="Navaden"/>
    <w:rsid w:val="00142CF9"/>
    <w:pPr>
      <w:pBdr>
        <w:top w:val="single" w:sz="4" w:space="0" w:color="auto"/>
        <w:left w:val="single" w:sz="4" w:space="0" w:color="auto"/>
        <w:bottom w:val="single" w:sz="4" w:space="0" w:color="auto"/>
      </w:pBdr>
      <w:shd w:val="clear" w:color="000000" w:fill="F2F2F2"/>
      <w:spacing w:before="100" w:beforeAutospacing="1" w:after="100" w:afterAutospacing="1"/>
    </w:pPr>
    <w:rPr>
      <w:rFonts w:ascii="Verdana" w:hAnsi="Verdana"/>
      <w:sz w:val="20"/>
      <w:szCs w:val="20"/>
      <w:lang w:eastAsia="sl-SI"/>
    </w:rPr>
  </w:style>
  <w:style w:type="paragraph" w:customStyle="1" w:styleId="xl200">
    <w:name w:val="xl200"/>
    <w:basedOn w:val="Navaden"/>
    <w:rsid w:val="00142CF9"/>
    <w:pPr>
      <w:pBdr>
        <w:top w:val="single" w:sz="4" w:space="0" w:color="auto"/>
        <w:left w:val="single" w:sz="8" w:space="0" w:color="auto"/>
        <w:bottom w:val="single" w:sz="4" w:space="0" w:color="auto"/>
        <w:right w:val="single" w:sz="8" w:space="0" w:color="auto"/>
      </w:pBdr>
      <w:shd w:val="clear" w:color="000000" w:fill="F2F2F2"/>
      <w:spacing w:before="100" w:beforeAutospacing="1" w:after="100" w:afterAutospacing="1"/>
    </w:pPr>
    <w:rPr>
      <w:rFonts w:ascii="Verdana" w:hAnsi="Verdana"/>
      <w:sz w:val="20"/>
      <w:szCs w:val="20"/>
      <w:lang w:eastAsia="sl-SI"/>
    </w:rPr>
  </w:style>
  <w:style w:type="paragraph" w:customStyle="1" w:styleId="xl201">
    <w:name w:val="xl201"/>
    <w:basedOn w:val="Navaden"/>
    <w:rsid w:val="00142CF9"/>
    <w:pPr>
      <w:pBdr>
        <w:top w:val="single" w:sz="4" w:space="0" w:color="auto"/>
        <w:left w:val="single" w:sz="4" w:space="0" w:color="auto"/>
        <w:bottom w:val="single" w:sz="4" w:space="0" w:color="auto"/>
      </w:pBdr>
      <w:spacing w:before="100" w:beforeAutospacing="1" w:after="100" w:afterAutospacing="1"/>
    </w:pPr>
    <w:rPr>
      <w:rFonts w:ascii="Verdana" w:hAnsi="Verdana"/>
      <w:sz w:val="20"/>
      <w:szCs w:val="20"/>
      <w:lang w:eastAsia="sl-SI"/>
    </w:rPr>
  </w:style>
  <w:style w:type="paragraph" w:customStyle="1" w:styleId="xl202">
    <w:name w:val="xl202"/>
    <w:basedOn w:val="Navaden"/>
    <w:rsid w:val="00142CF9"/>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Verdana" w:hAnsi="Verdana"/>
      <w:sz w:val="20"/>
      <w:szCs w:val="20"/>
      <w:lang w:eastAsia="sl-SI"/>
    </w:rPr>
  </w:style>
  <w:style w:type="paragraph" w:customStyle="1" w:styleId="xl203">
    <w:name w:val="xl203"/>
    <w:basedOn w:val="Navaden"/>
    <w:rsid w:val="00142CF9"/>
    <w:pPr>
      <w:pBdr>
        <w:top w:val="single" w:sz="4" w:space="0" w:color="auto"/>
        <w:left w:val="single" w:sz="8" w:space="0" w:color="auto"/>
        <w:right w:val="single" w:sz="8" w:space="0" w:color="auto"/>
      </w:pBdr>
      <w:shd w:val="clear" w:color="000000" w:fill="F2DCDB"/>
      <w:spacing w:before="100" w:beforeAutospacing="1" w:after="100" w:afterAutospacing="1"/>
      <w:jc w:val="center"/>
      <w:textAlignment w:val="center"/>
    </w:pPr>
    <w:rPr>
      <w:rFonts w:ascii="Verdana" w:hAnsi="Verdana"/>
      <w:b/>
      <w:bCs/>
      <w:sz w:val="20"/>
      <w:szCs w:val="20"/>
      <w:lang w:eastAsia="sl-SI"/>
    </w:rPr>
  </w:style>
  <w:style w:type="paragraph" w:customStyle="1" w:styleId="xl204">
    <w:name w:val="xl204"/>
    <w:basedOn w:val="Navaden"/>
    <w:rsid w:val="00142CF9"/>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sz w:val="20"/>
      <w:szCs w:val="20"/>
      <w:lang w:eastAsia="sl-SI"/>
    </w:rPr>
  </w:style>
  <w:style w:type="paragraph" w:customStyle="1" w:styleId="xl205">
    <w:name w:val="xl205"/>
    <w:basedOn w:val="Navaden"/>
    <w:rsid w:val="00142CF9"/>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sz w:val="20"/>
      <w:szCs w:val="20"/>
      <w:lang w:eastAsia="sl-SI"/>
    </w:rPr>
  </w:style>
  <w:style w:type="paragraph" w:customStyle="1" w:styleId="xl206">
    <w:name w:val="xl206"/>
    <w:basedOn w:val="Navaden"/>
    <w:rsid w:val="00142CF9"/>
    <w:pPr>
      <w:pBdr>
        <w:top w:val="single" w:sz="4" w:space="0" w:color="auto"/>
        <w:left w:val="single" w:sz="8" w:space="0" w:color="auto"/>
        <w:bottom w:val="single" w:sz="4" w:space="0" w:color="auto"/>
        <w:right w:val="single" w:sz="8" w:space="0" w:color="auto"/>
      </w:pBdr>
      <w:spacing w:before="100" w:beforeAutospacing="1" w:after="100" w:afterAutospacing="1"/>
    </w:pPr>
    <w:rPr>
      <w:rFonts w:ascii="Verdana" w:hAnsi="Verdana"/>
      <w:sz w:val="20"/>
      <w:szCs w:val="20"/>
      <w:lang w:eastAsia="sl-SI"/>
    </w:rPr>
  </w:style>
  <w:style w:type="paragraph" w:customStyle="1" w:styleId="xl207">
    <w:name w:val="xl207"/>
    <w:basedOn w:val="Navaden"/>
    <w:rsid w:val="00142CF9"/>
    <w:pPr>
      <w:pBdr>
        <w:left w:val="single" w:sz="8" w:space="0" w:color="auto"/>
        <w:bottom w:val="single" w:sz="4" w:space="0" w:color="auto"/>
        <w:right w:val="single" w:sz="8" w:space="0" w:color="auto"/>
      </w:pBdr>
      <w:shd w:val="clear" w:color="000000" w:fill="F2DCDB"/>
      <w:spacing w:before="100" w:beforeAutospacing="1" w:after="100" w:afterAutospacing="1"/>
      <w:jc w:val="center"/>
      <w:textAlignment w:val="center"/>
    </w:pPr>
    <w:rPr>
      <w:rFonts w:ascii="Verdana" w:hAnsi="Verdana"/>
      <w:b/>
      <w:bCs/>
      <w:sz w:val="20"/>
      <w:szCs w:val="20"/>
      <w:lang w:eastAsia="sl-SI"/>
    </w:rPr>
  </w:style>
  <w:style w:type="paragraph" w:customStyle="1" w:styleId="xl208">
    <w:name w:val="xl208"/>
    <w:basedOn w:val="Navaden"/>
    <w:rsid w:val="00142CF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pPr>
    <w:rPr>
      <w:rFonts w:ascii="Verdana" w:hAnsi="Verdana"/>
      <w:sz w:val="20"/>
      <w:szCs w:val="20"/>
      <w:lang w:eastAsia="sl-SI"/>
    </w:rPr>
  </w:style>
  <w:style w:type="paragraph" w:customStyle="1" w:styleId="xl209">
    <w:name w:val="xl209"/>
    <w:basedOn w:val="Navaden"/>
    <w:rsid w:val="00142CF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right"/>
    </w:pPr>
    <w:rPr>
      <w:rFonts w:ascii="Verdana" w:hAnsi="Verdana"/>
      <w:sz w:val="20"/>
      <w:szCs w:val="20"/>
      <w:lang w:eastAsia="sl-SI"/>
    </w:rPr>
  </w:style>
  <w:style w:type="paragraph" w:customStyle="1" w:styleId="xl210">
    <w:name w:val="xl210"/>
    <w:basedOn w:val="Navaden"/>
    <w:rsid w:val="00142CF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pPr>
    <w:rPr>
      <w:rFonts w:ascii="Verdana" w:hAnsi="Verdana"/>
      <w:sz w:val="20"/>
      <w:szCs w:val="20"/>
      <w:lang w:eastAsia="sl-SI"/>
    </w:rPr>
  </w:style>
  <w:style w:type="paragraph" w:customStyle="1" w:styleId="xl211">
    <w:name w:val="xl211"/>
    <w:basedOn w:val="Navaden"/>
    <w:rsid w:val="00142CF9"/>
    <w:pPr>
      <w:pBdr>
        <w:top w:val="single" w:sz="4" w:space="0" w:color="auto"/>
        <w:left w:val="single" w:sz="4" w:space="0" w:color="auto"/>
        <w:bottom w:val="single" w:sz="4" w:space="0" w:color="auto"/>
      </w:pBdr>
      <w:shd w:val="clear" w:color="000000" w:fill="F2DCDB"/>
      <w:spacing w:before="100" w:beforeAutospacing="1" w:after="100" w:afterAutospacing="1"/>
    </w:pPr>
    <w:rPr>
      <w:rFonts w:ascii="Verdana" w:hAnsi="Verdana"/>
      <w:sz w:val="20"/>
      <w:szCs w:val="20"/>
      <w:lang w:eastAsia="sl-SI"/>
    </w:rPr>
  </w:style>
  <w:style w:type="paragraph" w:customStyle="1" w:styleId="xl212">
    <w:name w:val="xl212"/>
    <w:basedOn w:val="Navaden"/>
    <w:rsid w:val="00142CF9"/>
    <w:pPr>
      <w:pBdr>
        <w:top w:val="single" w:sz="4" w:space="0" w:color="auto"/>
        <w:left w:val="single" w:sz="8" w:space="0" w:color="auto"/>
        <w:bottom w:val="single" w:sz="4" w:space="0" w:color="auto"/>
        <w:right w:val="single" w:sz="8" w:space="0" w:color="auto"/>
      </w:pBdr>
      <w:shd w:val="clear" w:color="000000" w:fill="F2DCDB"/>
      <w:spacing w:before="100" w:beforeAutospacing="1" w:after="100" w:afterAutospacing="1"/>
    </w:pPr>
    <w:rPr>
      <w:rFonts w:ascii="Verdana" w:hAnsi="Verdana"/>
      <w:sz w:val="20"/>
      <w:szCs w:val="20"/>
      <w:lang w:eastAsia="sl-SI"/>
    </w:rPr>
  </w:style>
  <w:style w:type="paragraph" w:customStyle="1" w:styleId="xl213">
    <w:name w:val="xl213"/>
    <w:basedOn w:val="Navaden"/>
    <w:rsid w:val="00142C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sz w:val="20"/>
      <w:szCs w:val="20"/>
      <w:lang w:eastAsia="sl-SI"/>
    </w:rPr>
  </w:style>
  <w:style w:type="paragraph" w:customStyle="1" w:styleId="xl214">
    <w:name w:val="xl214"/>
    <w:basedOn w:val="Navaden"/>
    <w:rsid w:val="00142CF9"/>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pPr>
    <w:rPr>
      <w:rFonts w:ascii="Verdana" w:hAnsi="Verdana"/>
      <w:sz w:val="20"/>
      <w:szCs w:val="20"/>
      <w:lang w:eastAsia="sl-SI"/>
    </w:rPr>
  </w:style>
  <w:style w:type="paragraph" w:customStyle="1" w:styleId="xl215">
    <w:name w:val="xl215"/>
    <w:basedOn w:val="Navaden"/>
    <w:rsid w:val="00142CF9"/>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right"/>
    </w:pPr>
    <w:rPr>
      <w:rFonts w:ascii="Verdana" w:hAnsi="Verdana"/>
      <w:sz w:val="20"/>
      <w:szCs w:val="20"/>
      <w:lang w:eastAsia="sl-SI"/>
    </w:rPr>
  </w:style>
  <w:style w:type="paragraph" w:customStyle="1" w:styleId="xl216">
    <w:name w:val="xl216"/>
    <w:basedOn w:val="Navaden"/>
    <w:rsid w:val="00142CF9"/>
    <w:pPr>
      <w:pBdr>
        <w:top w:val="single" w:sz="4" w:space="0" w:color="auto"/>
        <w:left w:val="single" w:sz="4" w:space="0" w:color="auto"/>
        <w:bottom w:val="single" w:sz="4" w:space="0" w:color="auto"/>
      </w:pBdr>
      <w:shd w:val="clear" w:color="000000" w:fill="DCE6F1"/>
      <w:spacing w:before="100" w:beforeAutospacing="1" w:after="100" w:afterAutospacing="1"/>
    </w:pPr>
    <w:rPr>
      <w:rFonts w:ascii="Verdana" w:hAnsi="Verdana"/>
      <w:sz w:val="20"/>
      <w:szCs w:val="20"/>
      <w:lang w:eastAsia="sl-SI"/>
    </w:rPr>
  </w:style>
  <w:style w:type="paragraph" w:customStyle="1" w:styleId="xl217">
    <w:name w:val="xl217"/>
    <w:basedOn w:val="Navaden"/>
    <w:rsid w:val="00142CF9"/>
    <w:pPr>
      <w:pBdr>
        <w:top w:val="single" w:sz="4" w:space="0" w:color="auto"/>
        <w:left w:val="single" w:sz="8" w:space="0" w:color="auto"/>
        <w:bottom w:val="single" w:sz="4" w:space="0" w:color="auto"/>
        <w:right w:val="single" w:sz="8" w:space="0" w:color="auto"/>
      </w:pBdr>
      <w:shd w:val="clear" w:color="000000" w:fill="DCE6F1"/>
      <w:spacing w:before="100" w:beforeAutospacing="1" w:after="100" w:afterAutospacing="1"/>
    </w:pPr>
    <w:rPr>
      <w:rFonts w:ascii="Verdana" w:hAnsi="Verdana"/>
      <w:sz w:val="20"/>
      <w:szCs w:val="20"/>
      <w:lang w:eastAsia="sl-SI"/>
    </w:rPr>
  </w:style>
  <w:style w:type="paragraph" w:customStyle="1" w:styleId="xl218">
    <w:name w:val="xl218"/>
    <w:basedOn w:val="Navaden"/>
    <w:rsid w:val="00142CF9"/>
    <w:pPr>
      <w:pBdr>
        <w:top w:val="single" w:sz="4" w:space="0" w:color="auto"/>
        <w:left w:val="single" w:sz="8" w:space="0" w:color="auto"/>
        <w:right w:val="single" w:sz="8" w:space="0" w:color="auto"/>
      </w:pBdr>
      <w:shd w:val="clear" w:color="000000" w:fill="EBF1DE"/>
      <w:spacing w:before="100" w:beforeAutospacing="1" w:after="100" w:afterAutospacing="1"/>
      <w:jc w:val="center"/>
    </w:pPr>
    <w:rPr>
      <w:rFonts w:ascii="Verdana" w:hAnsi="Verdana"/>
      <w:b/>
      <w:bCs/>
      <w:sz w:val="20"/>
      <w:szCs w:val="20"/>
      <w:lang w:eastAsia="sl-SI"/>
    </w:rPr>
  </w:style>
  <w:style w:type="paragraph" w:customStyle="1" w:styleId="xl219">
    <w:name w:val="xl219"/>
    <w:basedOn w:val="Navaden"/>
    <w:rsid w:val="00142CF9"/>
    <w:pPr>
      <w:pBdr>
        <w:top w:val="single" w:sz="4" w:space="0" w:color="auto"/>
        <w:left w:val="single" w:sz="8" w:space="0" w:color="auto"/>
        <w:right w:val="single" w:sz="8" w:space="0" w:color="auto"/>
      </w:pBdr>
      <w:shd w:val="clear" w:color="000000" w:fill="D9D9D9"/>
      <w:spacing w:before="100" w:beforeAutospacing="1" w:after="100" w:afterAutospacing="1"/>
      <w:jc w:val="center"/>
    </w:pPr>
    <w:rPr>
      <w:rFonts w:ascii="Verdana" w:hAnsi="Verdana"/>
      <w:b/>
      <w:bCs/>
      <w:sz w:val="20"/>
      <w:szCs w:val="20"/>
      <w:lang w:eastAsia="sl-SI"/>
    </w:rPr>
  </w:style>
  <w:style w:type="paragraph" w:customStyle="1" w:styleId="xl220">
    <w:name w:val="xl220"/>
    <w:basedOn w:val="Navaden"/>
    <w:rsid w:val="00142CF9"/>
    <w:pPr>
      <w:pBdr>
        <w:top w:val="single" w:sz="4" w:space="0" w:color="auto"/>
        <w:left w:val="single" w:sz="8" w:space="0" w:color="auto"/>
      </w:pBdr>
      <w:shd w:val="clear" w:color="000000" w:fill="D9D9D9"/>
      <w:spacing w:before="100" w:beforeAutospacing="1" w:after="100" w:afterAutospacing="1"/>
      <w:jc w:val="center"/>
    </w:pPr>
    <w:rPr>
      <w:rFonts w:ascii="Verdana" w:hAnsi="Verdana"/>
      <w:sz w:val="20"/>
      <w:szCs w:val="20"/>
      <w:lang w:eastAsia="sl-SI"/>
    </w:rPr>
  </w:style>
  <w:style w:type="paragraph" w:customStyle="1" w:styleId="xl221">
    <w:name w:val="xl221"/>
    <w:basedOn w:val="Navaden"/>
    <w:rsid w:val="00142CF9"/>
    <w:pPr>
      <w:pBdr>
        <w:top w:val="single" w:sz="4" w:space="0" w:color="auto"/>
        <w:left w:val="single" w:sz="4" w:space="0" w:color="auto"/>
        <w:right w:val="single" w:sz="4" w:space="0" w:color="auto"/>
      </w:pBdr>
      <w:shd w:val="clear" w:color="000000" w:fill="D9D9D9"/>
      <w:spacing w:before="100" w:beforeAutospacing="1" w:after="100" w:afterAutospacing="1"/>
    </w:pPr>
    <w:rPr>
      <w:rFonts w:ascii="Verdana" w:hAnsi="Verdana"/>
      <w:sz w:val="20"/>
      <w:szCs w:val="20"/>
      <w:lang w:eastAsia="sl-SI"/>
    </w:rPr>
  </w:style>
  <w:style w:type="paragraph" w:customStyle="1" w:styleId="xl222">
    <w:name w:val="xl222"/>
    <w:basedOn w:val="Navaden"/>
    <w:rsid w:val="00142CF9"/>
    <w:pPr>
      <w:pBdr>
        <w:top w:val="single" w:sz="4" w:space="0" w:color="auto"/>
        <w:left w:val="single" w:sz="4" w:space="0" w:color="auto"/>
        <w:right w:val="single" w:sz="8" w:space="0" w:color="auto"/>
      </w:pBdr>
      <w:shd w:val="clear" w:color="000000" w:fill="D9D9D9"/>
      <w:spacing w:before="100" w:beforeAutospacing="1" w:after="100" w:afterAutospacing="1"/>
    </w:pPr>
    <w:rPr>
      <w:rFonts w:ascii="Verdana" w:hAnsi="Verdana"/>
      <w:sz w:val="20"/>
      <w:szCs w:val="20"/>
      <w:lang w:eastAsia="sl-SI"/>
    </w:rPr>
  </w:style>
  <w:style w:type="paragraph" w:customStyle="1" w:styleId="xl223">
    <w:name w:val="xl223"/>
    <w:basedOn w:val="Navaden"/>
    <w:rsid w:val="00142CF9"/>
    <w:pPr>
      <w:pBdr>
        <w:top w:val="single" w:sz="4" w:space="0" w:color="auto"/>
        <w:left w:val="single" w:sz="8" w:space="0" w:color="auto"/>
        <w:right w:val="single" w:sz="8" w:space="0" w:color="auto"/>
      </w:pBdr>
      <w:shd w:val="clear" w:color="000000" w:fill="D9D9D9"/>
      <w:spacing w:before="100" w:beforeAutospacing="1" w:after="100" w:afterAutospacing="1"/>
      <w:jc w:val="right"/>
    </w:pPr>
    <w:rPr>
      <w:rFonts w:ascii="Verdana" w:hAnsi="Verdana"/>
      <w:sz w:val="20"/>
      <w:szCs w:val="20"/>
      <w:lang w:eastAsia="sl-SI"/>
    </w:rPr>
  </w:style>
  <w:style w:type="paragraph" w:customStyle="1" w:styleId="xl224">
    <w:name w:val="xl224"/>
    <w:basedOn w:val="Navaden"/>
    <w:rsid w:val="00142CF9"/>
    <w:pPr>
      <w:pBdr>
        <w:top w:val="single" w:sz="4" w:space="0" w:color="auto"/>
        <w:left w:val="single" w:sz="8" w:space="0" w:color="auto"/>
        <w:right w:val="single" w:sz="8" w:space="0" w:color="auto"/>
      </w:pBdr>
      <w:shd w:val="clear" w:color="000000" w:fill="FDE9D9"/>
      <w:spacing w:before="100" w:beforeAutospacing="1" w:after="100" w:afterAutospacing="1"/>
      <w:jc w:val="center"/>
      <w:textAlignment w:val="center"/>
    </w:pPr>
    <w:rPr>
      <w:rFonts w:ascii="Verdana" w:hAnsi="Verdana"/>
      <w:b/>
      <w:bCs/>
      <w:sz w:val="20"/>
      <w:szCs w:val="20"/>
      <w:lang w:eastAsia="sl-SI"/>
    </w:rPr>
  </w:style>
  <w:style w:type="paragraph" w:customStyle="1" w:styleId="xl225">
    <w:name w:val="xl225"/>
    <w:basedOn w:val="Navaden"/>
    <w:rsid w:val="00142CF9"/>
    <w:pPr>
      <w:pBdr>
        <w:left w:val="single" w:sz="8" w:space="0" w:color="auto"/>
        <w:bottom w:val="single" w:sz="4" w:space="0" w:color="auto"/>
        <w:right w:val="single" w:sz="8" w:space="0" w:color="auto"/>
      </w:pBdr>
      <w:shd w:val="clear" w:color="000000" w:fill="FDE9D9"/>
      <w:spacing w:before="100" w:beforeAutospacing="1" w:after="100" w:afterAutospacing="1"/>
      <w:jc w:val="center"/>
      <w:textAlignment w:val="center"/>
    </w:pPr>
    <w:rPr>
      <w:rFonts w:ascii="Verdana" w:hAnsi="Verdana"/>
      <w:b/>
      <w:bCs/>
      <w:sz w:val="20"/>
      <w:szCs w:val="20"/>
      <w:lang w:eastAsia="sl-SI"/>
    </w:rPr>
  </w:style>
  <w:style w:type="paragraph" w:customStyle="1" w:styleId="xl226">
    <w:name w:val="xl226"/>
    <w:basedOn w:val="Navaden"/>
    <w:rsid w:val="00142CF9"/>
    <w:pPr>
      <w:pBdr>
        <w:top w:val="single" w:sz="4" w:space="0" w:color="auto"/>
        <w:left w:val="single" w:sz="4" w:space="0" w:color="auto"/>
        <w:right w:val="single" w:sz="4" w:space="0" w:color="auto"/>
      </w:pBdr>
      <w:shd w:val="clear" w:color="000000" w:fill="D9D9D9"/>
      <w:spacing w:before="100" w:beforeAutospacing="1" w:after="100" w:afterAutospacing="1"/>
    </w:pPr>
    <w:rPr>
      <w:rFonts w:ascii="Verdana" w:hAnsi="Verdana"/>
      <w:sz w:val="20"/>
      <w:szCs w:val="20"/>
      <w:lang w:eastAsia="sl-SI"/>
    </w:rPr>
  </w:style>
  <w:style w:type="paragraph" w:customStyle="1" w:styleId="xl227">
    <w:name w:val="xl227"/>
    <w:basedOn w:val="Navaden"/>
    <w:rsid w:val="00142CF9"/>
    <w:pPr>
      <w:pBdr>
        <w:top w:val="single" w:sz="4" w:space="0" w:color="auto"/>
        <w:left w:val="single" w:sz="4" w:space="0" w:color="auto"/>
      </w:pBdr>
      <w:shd w:val="clear" w:color="000000" w:fill="D9D9D9"/>
      <w:spacing w:before="100" w:beforeAutospacing="1" w:after="100" w:afterAutospacing="1"/>
    </w:pPr>
    <w:rPr>
      <w:rFonts w:ascii="Verdana" w:hAnsi="Verdana"/>
      <w:sz w:val="20"/>
      <w:szCs w:val="20"/>
      <w:lang w:eastAsia="sl-SI"/>
    </w:rPr>
  </w:style>
  <w:style w:type="paragraph" w:customStyle="1" w:styleId="xl228">
    <w:name w:val="xl228"/>
    <w:basedOn w:val="Navaden"/>
    <w:rsid w:val="00142CF9"/>
    <w:pPr>
      <w:pBdr>
        <w:top w:val="single" w:sz="4" w:space="0" w:color="auto"/>
        <w:left w:val="single" w:sz="8" w:space="0" w:color="auto"/>
        <w:right w:val="single" w:sz="8" w:space="0" w:color="auto"/>
      </w:pBdr>
      <w:shd w:val="clear" w:color="000000" w:fill="E4DFEC"/>
      <w:spacing w:before="100" w:beforeAutospacing="1" w:after="100" w:afterAutospacing="1"/>
      <w:jc w:val="center"/>
      <w:textAlignment w:val="center"/>
    </w:pPr>
    <w:rPr>
      <w:rFonts w:ascii="Verdana" w:hAnsi="Verdana"/>
      <w:b/>
      <w:bCs/>
      <w:sz w:val="20"/>
      <w:szCs w:val="20"/>
      <w:lang w:eastAsia="sl-SI"/>
    </w:rPr>
  </w:style>
  <w:style w:type="paragraph" w:customStyle="1" w:styleId="xl229">
    <w:name w:val="xl229"/>
    <w:basedOn w:val="Navaden"/>
    <w:rsid w:val="00142CF9"/>
    <w:pPr>
      <w:pBdr>
        <w:left w:val="single" w:sz="8" w:space="0" w:color="auto"/>
        <w:bottom w:val="single" w:sz="4" w:space="0" w:color="auto"/>
        <w:right w:val="single" w:sz="8" w:space="0" w:color="auto"/>
      </w:pBdr>
      <w:shd w:val="clear" w:color="000000" w:fill="E4DFEC"/>
      <w:spacing w:before="100" w:beforeAutospacing="1" w:after="100" w:afterAutospacing="1"/>
      <w:jc w:val="center"/>
      <w:textAlignment w:val="center"/>
    </w:pPr>
    <w:rPr>
      <w:rFonts w:ascii="Verdana" w:hAnsi="Verdana"/>
      <w:b/>
      <w:bCs/>
      <w:sz w:val="20"/>
      <w:szCs w:val="20"/>
      <w:lang w:eastAsia="sl-SI"/>
    </w:rPr>
  </w:style>
  <w:style w:type="paragraph" w:customStyle="1" w:styleId="xl230">
    <w:name w:val="xl230"/>
    <w:basedOn w:val="Navaden"/>
    <w:rsid w:val="00142CF9"/>
    <w:pPr>
      <w:pBdr>
        <w:top w:val="single" w:sz="4" w:space="0" w:color="auto"/>
        <w:left w:val="single" w:sz="8" w:space="0" w:color="auto"/>
        <w:right w:val="single" w:sz="8" w:space="0" w:color="auto"/>
      </w:pBdr>
      <w:shd w:val="clear" w:color="000000" w:fill="D9D9D9"/>
      <w:spacing w:before="100" w:beforeAutospacing="1" w:after="100" w:afterAutospacing="1"/>
      <w:jc w:val="center"/>
    </w:pPr>
    <w:rPr>
      <w:rFonts w:ascii="Verdana" w:hAnsi="Verdana"/>
      <w:b/>
      <w:bCs/>
      <w:sz w:val="20"/>
      <w:szCs w:val="20"/>
      <w:lang w:eastAsia="sl-SI"/>
    </w:rPr>
  </w:style>
  <w:style w:type="paragraph" w:customStyle="1" w:styleId="xl231">
    <w:name w:val="xl231"/>
    <w:basedOn w:val="Navaden"/>
    <w:rsid w:val="00142CF9"/>
    <w:pPr>
      <w:pBdr>
        <w:top w:val="single" w:sz="4" w:space="0" w:color="auto"/>
        <w:left w:val="single" w:sz="4" w:space="0" w:color="auto"/>
        <w:bottom w:val="single" w:sz="4" w:space="0" w:color="auto"/>
      </w:pBdr>
      <w:shd w:val="clear" w:color="000000" w:fill="F2DCDB"/>
      <w:spacing w:before="100" w:beforeAutospacing="1" w:after="100" w:afterAutospacing="1"/>
      <w:jc w:val="right"/>
    </w:pPr>
    <w:rPr>
      <w:rFonts w:ascii="Verdana" w:hAnsi="Verdana"/>
      <w:sz w:val="20"/>
      <w:szCs w:val="20"/>
      <w:lang w:eastAsia="sl-SI"/>
    </w:rPr>
  </w:style>
  <w:style w:type="paragraph" w:customStyle="1" w:styleId="xl232">
    <w:name w:val="xl232"/>
    <w:basedOn w:val="Navaden"/>
    <w:rsid w:val="00142CF9"/>
    <w:pPr>
      <w:pBdr>
        <w:top w:val="single" w:sz="4" w:space="0" w:color="auto"/>
        <w:left w:val="single" w:sz="8" w:space="0" w:color="auto"/>
        <w:bottom w:val="single" w:sz="4" w:space="0" w:color="auto"/>
        <w:right w:val="single" w:sz="8" w:space="0" w:color="auto"/>
      </w:pBdr>
      <w:shd w:val="clear" w:color="000000" w:fill="F2DCDB"/>
      <w:spacing w:before="100" w:beforeAutospacing="1" w:after="100" w:afterAutospacing="1"/>
      <w:jc w:val="right"/>
    </w:pPr>
    <w:rPr>
      <w:rFonts w:ascii="Verdana" w:hAnsi="Verdana"/>
      <w:sz w:val="20"/>
      <w:szCs w:val="20"/>
      <w:lang w:eastAsia="sl-SI"/>
    </w:rPr>
  </w:style>
  <w:style w:type="paragraph" w:customStyle="1" w:styleId="xl233">
    <w:name w:val="xl233"/>
    <w:basedOn w:val="Navaden"/>
    <w:rsid w:val="00142CF9"/>
    <w:pPr>
      <w:pBdr>
        <w:top w:val="single" w:sz="4" w:space="0" w:color="auto"/>
        <w:left w:val="single" w:sz="4" w:space="0" w:color="auto"/>
      </w:pBdr>
      <w:shd w:val="clear" w:color="000000" w:fill="D9D9D9"/>
      <w:spacing w:before="100" w:beforeAutospacing="1" w:after="100" w:afterAutospacing="1"/>
    </w:pPr>
    <w:rPr>
      <w:rFonts w:ascii="Verdana" w:hAnsi="Verdana"/>
      <w:sz w:val="20"/>
      <w:szCs w:val="20"/>
      <w:lang w:eastAsia="sl-SI"/>
    </w:rPr>
  </w:style>
  <w:style w:type="paragraph" w:customStyle="1" w:styleId="xl234">
    <w:name w:val="xl234"/>
    <w:basedOn w:val="Navaden"/>
    <w:rsid w:val="00142CF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right"/>
    </w:pPr>
    <w:rPr>
      <w:rFonts w:ascii="Verdana" w:hAnsi="Verdana"/>
      <w:sz w:val="20"/>
      <w:szCs w:val="20"/>
      <w:lang w:eastAsia="sl-SI"/>
    </w:rPr>
  </w:style>
  <w:style w:type="paragraph" w:customStyle="1" w:styleId="xl235">
    <w:name w:val="xl235"/>
    <w:basedOn w:val="Navaden"/>
    <w:rsid w:val="00142CF9"/>
    <w:pPr>
      <w:pBdr>
        <w:top w:val="single" w:sz="4" w:space="0" w:color="auto"/>
        <w:left w:val="single" w:sz="4" w:space="0" w:color="auto"/>
        <w:bottom w:val="single" w:sz="4" w:space="0" w:color="auto"/>
        <w:right w:val="single" w:sz="8" w:space="0" w:color="auto"/>
      </w:pBdr>
      <w:shd w:val="clear" w:color="000000" w:fill="FDE9D9"/>
      <w:spacing w:before="100" w:beforeAutospacing="1" w:after="100" w:afterAutospacing="1"/>
      <w:jc w:val="right"/>
    </w:pPr>
    <w:rPr>
      <w:rFonts w:ascii="Verdana" w:hAnsi="Verdana"/>
      <w:sz w:val="20"/>
      <w:szCs w:val="20"/>
      <w:lang w:eastAsia="sl-SI"/>
    </w:rPr>
  </w:style>
  <w:style w:type="paragraph" w:customStyle="1" w:styleId="xl236">
    <w:name w:val="xl236"/>
    <w:basedOn w:val="Navaden"/>
    <w:rsid w:val="00142CF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pPr>
    <w:rPr>
      <w:rFonts w:ascii="Verdana" w:hAnsi="Verdana"/>
      <w:sz w:val="20"/>
      <w:szCs w:val="20"/>
      <w:lang w:eastAsia="sl-SI"/>
    </w:rPr>
  </w:style>
  <w:style w:type="paragraph" w:customStyle="1" w:styleId="xl237">
    <w:name w:val="xl237"/>
    <w:basedOn w:val="Navaden"/>
    <w:rsid w:val="00142CF9"/>
    <w:pPr>
      <w:pBdr>
        <w:top w:val="single" w:sz="4" w:space="0" w:color="auto"/>
        <w:left w:val="single" w:sz="4" w:space="0" w:color="auto"/>
        <w:bottom w:val="single" w:sz="4" w:space="0" w:color="auto"/>
        <w:right w:val="single" w:sz="8" w:space="0" w:color="auto"/>
      </w:pBdr>
      <w:shd w:val="clear" w:color="000000" w:fill="EBF1DE"/>
      <w:spacing w:before="100" w:beforeAutospacing="1" w:after="100" w:afterAutospacing="1"/>
    </w:pPr>
    <w:rPr>
      <w:rFonts w:ascii="Verdana" w:hAnsi="Verdana"/>
      <w:sz w:val="20"/>
      <w:szCs w:val="20"/>
      <w:lang w:eastAsia="sl-SI"/>
    </w:rPr>
  </w:style>
  <w:style w:type="paragraph" w:customStyle="1" w:styleId="xl238">
    <w:name w:val="xl238"/>
    <w:basedOn w:val="Navaden"/>
    <w:rsid w:val="00142CF9"/>
    <w:pPr>
      <w:pBdr>
        <w:top w:val="single" w:sz="4" w:space="0" w:color="auto"/>
        <w:left w:val="single" w:sz="8" w:space="0" w:color="auto"/>
        <w:bottom w:val="single" w:sz="4" w:space="0" w:color="auto"/>
        <w:right w:val="single" w:sz="8" w:space="0" w:color="auto"/>
      </w:pBdr>
      <w:shd w:val="clear" w:color="000000" w:fill="EBF1DE"/>
      <w:spacing w:before="100" w:beforeAutospacing="1" w:after="100" w:afterAutospacing="1"/>
      <w:jc w:val="right"/>
    </w:pPr>
    <w:rPr>
      <w:rFonts w:ascii="Verdana" w:hAnsi="Verdana"/>
      <w:sz w:val="20"/>
      <w:szCs w:val="20"/>
      <w:lang w:eastAsia="sl-SI"/>
    </w:rPr>
  </w:style>
  <w:style w:type="paragraph" w:customStyle="1" w:styleId="xl239">
    <w:name w:val="xl239"/>
    <w:basedOn w:val="Navaden"/>
    <w:rsid w:val="00787725"/>
    <w:pPr>
      <w:pBdr>
        <w:left w:val="single" w:sz="4" w:space="0" w:color="auto"/>
        <w:bottom w:val="single" w:sz="4" w:space="0" w:color="auto"/>
        <w:right w:val="single" w:sz="4" w:space="0" w:color="auto"/>
      </w:pBdr>
      <w:spacing w:before="100" w:beforeAutospacing="1" w:after="100" w:afterAutospacing="1"/>
      <w:jc w:val="right"/>
    </w:pPr>
    <w:rPr>
      <w:rFonts w:ascii="Verdana" w:hAnsi="Verdana"/>
      <w:sz w:val="20"/>
      <w:szCs w:val="20"/>
      <w:lang w:eastAsia="sl-SI"/>
    </w:rPr>
  </w:style>
  <w:style w:type="paragraph" w:customStyle="1" w:styleId="xl240">
    <w:name w:val="xl240"/>
    <w:basedOn w:val="Navaden"/>
    <w:rsid w:val="00787725"/>
    <w:pPr>
      <w:pBdr>
        <w:left w:val="single" w:sz="8" w:space="0" w:color="auto"/>
        <w:bottom w:val="single" w:sz="4" w:space="0" w:color="auto"/>
        <w:right w:val="single" w:sz="8" w:space="0" w:color="auto"/>
      </w:pBdr>
      <w:spacing w:before="100" w:beforeAutospacing="1" w:after="100" w:afterAutospacing="1"/>
      <w:jc w:val="right"/>
    </w:pPr>
    <w:rPr>
      <w:rFonts w:ascii="Verdana" w:hAnsi="Verdana"/>
      <w:sz w:val="20"/>
      <w:szCs w:val="20"/>
      <w:lang w:eastAsia="sl-SI"/>
    </w:rPr>
  </w:style>
  <w:style w:type="paragraph" w:customStyle="1" w:styleId="xl241">
    <w:name w:val="xl241"/>
    <w:basedOn w:val="Navaden"/>
    <w:rsid w:val="00787725"/>
    <w:pPr>
      <w:pBdr>
        <w:left w:val="single" w:sz="4" w:space="0" w:color="auto"/>
        <w:bottom w:val="single" w:sz="4" w:space="0" w:color="auto"/>
      </w:pBdr>
      <w:spacing w:before="100" w:beforeAutospacing="1" w:after="100" w:afterAutospacing="1"/>
    </w:pPr>
    <w:rPr>
      <w:rFonts w:ascii="Verdana" w:hAnsi="Verdana"/>
      <w:sz w:val="20"/>
      <w:szCs w:val="20"/>
      <w:lang w:eastAsia="sl-SI"/>
    </w:rPr>
  </w:style>
  <w:style w:type="paragraph" w:customStyle="1" w:styleId="xl242">
    <w:name w:val="xl242"/>
    <w:basedOn w:val="Navaden"/>
    <w:rsid w:val="00787725"/>
    <w:pPr>
      <w:pBdr>
        <w:left w:val="single" w:sz="8" w:space="0" w:color="auto"/>
        <w:bottom w:val="single" w:sz="4" w:space="0" w:color="auto"/>
        <w:right w:val="single" w:sz="8" w:space="0" w:color="auto"/>
      </w:pBdr>
      <w:shd w:val="clear" w:color="000000" w:fill="EBF1DE"/>
      <w:spacing w:before="100" w:beforeAutospacing="1" w:after="100" w:afterAutospacing="1"/>
      <w:jc w:val="right"/>
    </w:pPr>
    <w:rPr>
      <w:rFonts w:ascii="Verdana" w:hAnsi="Verdana"/>
      <w:sz w:val="20"/>
      <w:szCs w:val="20"/>
      <w:lang w:eastAsia="sl-SI"/>
    </w:rPr>
  </w:style>
  <w:style w:type="paragraph" w:customStyle="1" w:styleId="xl243">
    <w:name w:val="xl243"/>
    <w:basedOn w:val="Navaden"/>
    <w:rsid w:val="00787725"/>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pPr>
    <w:rPr>
      <w:rFonts w:ascii="Verdana" w:hAnsi="Verdana"/>
      <w:sz w:val="20"/>
      <w:szCs w:val="20"/>
      <w:lang w:eastAsia="sl-SI"/>
    </w:rPr>
  </w:style>
  <w:style w:type="paragraph" w:customStyle="1" w:styleId="xl244">
    <w:name w:val="xl244"/>
    <w:basedOn w:val="Navaden"/>
    <w:rsid w:val="00787725"/>
    <w:pPr>
      <w:pBdr>
        <w:top w:val="single" w:sz="4" w:space="0" w:color="auto"/>
        <w:left w:val="single" w:sz="4" w:space="0" w:color="auto"/>
        <w:right w:val="single" w:sz="4" w:space="0" w:color="auto"/>
      </w:pBdr>
      <w:shd w:val="clear" w:color="000000" w:fill="D9D9D9"/>
      <w:spacing w:before="100" w:beforeAutospacing="1" w:after="100" w:afterAutospacing="1"/>
    </w:pPr>
    <w:rPr>
      <w:rFonts w:ascii="Verdana" w:hAnsi="Verdana"/>
      <w:sz w:val="20"/>
      <w:szCs w:val="20"/>
      <w:lang w:eastAsia="sl-SI"/>
    </w:rPr>
  </w:style>
  <w:style w:type="paragraph" w:customStyle="1" w:styleId="xl245">
    <w:name w:val="xl245"/>
    <w:basedOn w:val="Navaden"/>
    <w:rsid w:val="00787725"/>
    <w:pPr>
      <w:pBdr>
        <w:top w:val="single" w:sz="4" w:space="0" w:color="auto"/>
        <w:left w:val="single" w:sz="4" w:space="0" w:color="auto"/>
        <w:right w:val="single" w:sz="4" w:space="0" w:color="auto"/>
      </w:pBdr>
      <w:shd w:val="clear" w:color="000000" w:fill="EBF1DE"/>
      <w:spacing w:before="100" w:beforeAutospacing="1" w:after="100" w:afterAutospacing="1"/>
      <w:jc w:val="right"/>
    </w:pPr>
    <w:rPr>
      <w:rFonts w:ascii="Verdana" w:hAnsi="Verdana"/>
      <w:sz w:val="20"/>
      <w:szCs w:val="20"/>
      <w:lang w:eastAsia="sl-SI"/>
    </w:rPr>
  </w:style>
  <w:style w:type="paragraph" w:customStyle="1" w:styleId="xl246">
    <w:name w:val="xl246"/>
    <w:basedOn w:val="Navaden"/>
    <w:rsid w:val="00787725"/>
    <w:pPr>
      <w:pBdr>
        <w:top w:val="single" w:sz="4" w:space="0" w:color="auto"/>
        <w:left w:val="single" w:sz="4" w:space="0" w:color="auto"/>
        <w:right w:val="single" w:sz="4" w:space="0" w:color="auto"/>
      </w:pBdr>
      <w:shd w:val="clear" w:color="000000" w:fill="EBF1DE"/>
      <w:spacing w:before="100" w:beforeAutospacing="1" w:after="100" w:afterAutospacing="1"/>
    </w:pPr>
    <w:rPr>
      <w:rFonts w:ascii="Verdana" w:hAnsi="Verdana"/>
      <w:sz w:val="20"/>
      <w:szCs w:val="20"/>
      <w:lang w:eastAsia="sl-SI"/>
    </w:rPr>
  </w:style>
  <w:style w:type="paragraph" w:customStyle="1" w:styleId="xl247">
    <w:name w:val="xl247"/>
    <w:basedOn w:val="Navaden"/>
    <w:rsid w:val="00787725"/>
    <w:pPr>
      <w:pBdr>
        <w:top w:val="single" w:sz="4" w:space="0" w:color="auto"/>
        <w:left w:val="single" w:sz="4" w:space="0" w:color="auto"/>
        <w:right w:val="single" w:sz="4" w:space="0" w:color="auto"/>
      </w:pBdr>
      <w:spacing w:before="100" w:beforeAutospacing="1" w:after="100" w:afterAutospacing="1"/>
    </w:pPr>
    <w:rPr>
      <w:rFonts w:ascii="Verdana" w:hAnsi="Verdana"/>
      <w:sz w:val="20"/>
      <w:szCs w:val="20"/>
      <w:lang w:eastAsia="sl-SI"/>
    </w:rPr>
  </w:style>
  <w:style w:type="paragraph" w:customStyle="1" w:styleId="xl248">
    <w:name w:val="xl248"/>
    <w:basedOn w:val="Navaden"/>
    <w:rsid w:val="00787725"/>
    <w:pPr>
      <w:pBdr>
        <w:top w:val="single" w:sz="4" w:space="0" w:color="auto"/>
        <w:left w:val="single" w:sz="4" w:space="0" w:color="auto"/>
        <w:bottom w:val="single" w:sz="4" w:space="0" w:color="auto"/>
      </w:pBdr>
      <w:shd w:val="clear" w:color="000000" w:fill="FDE9D9"/>
      <w:spacing w:before="100" w:beforeAutospacing="1" w:after="100" w:afterAutospacing="1"/>
    </w:pPr>
    <w:rPr>
      <w:rFonts w:ascii="Verdana" w:hAnsi="Verdana"/>
      <w:sz w:val="20"/>
      <w:szCs w:val="20"/>
      <w:lang w:eastAsia="sl-SI"/>
    </w:rPr>
  </w:style>
  <w:style w:type="paragraph" w:customStyle="1" w:styleId="xl249">
    <w:name w:val="xl249"/>
    <w:basedOn w:val="Navaden"/>
    <w:rsid w:val="00787725"/>
    <w:pPr>
      <w:pBdr>
        <w:top w:val="single" w:sz="4" w:space="0" w:color="auto"/>
        <w:left w:val="single" w:sz="4" w:space="0" w:color="auto"/>
      </w:pBdr>
      <w:shd w:val="clear" w:color="000000" w:fill="EBF1DE"/>
      <w:spacing w:before="100" w:beforeAutospacing="1" w:after="100" w:afterAutospacing="1"/>
    </w:pPr>
    <w:rPr>
      <w:rFonts w:ascii="Verdana" w:hAnsi="Verdana"/>
      <w:sz w:val="20"/>
      <w:szCs w:val="20"/>
      <w:lang w:eastAsia="sl-SI"/>
    </w:rPr>
  </w:style>
  <w:style w:type="paragraph" w:customStyle="1" w:styleId="xl250">
    <w:name w:val="xl250"/>
    <w:basedOn w:val="Navaden"/>
    <w:rsid w:val="00787725"/>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pPr>
    <w:rPr>
      <w:rFonts w:ascii="Verdana" w:hAnsi="Verdana"/>
      <w:sz w:val="20"/>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68845">
      <w:bodyDiv w:val="1"/>
      <w:marLeft w:val="0"/>
      <w:marRight w:val="0"/>
      <w:marTop w:val="0"/>
      <w:marBottom w:val="0"/>
      <w:divBdr>
        <w:top w:val="none" w:sz="0" w:space="0" w:color="auto"/>
        <w:left w:val="none" w:sz="0" w:space="0" w:color="auto"/>
        <w:bottom w:val="none" w:sz="0" w:space="0" w:color="auto"/>
        <w:right w:val="none" w:sz="0" w:space="0" w:color="auto"/>
      </w:divBdr>
    </w:div>
    <w:div w:id="11732116">
      <w:bodyDiv w:val="1"/>
      <w:marLeft w:val="0"/>
      <w:marRight w:val="0"/>
      <w:marTop w:val="0"/>
      <w:marBottom w:val="0"/>
      <w:divBdr>
        <w:top w:val="none" w:sz="0" w:space="0" w:color="auto"/>
        <w:left w:val="none" w:sz="0" w:space="0" w:color="auto"/>
        <w:bottom w:val="none" w:sz="0" w:space="0" w:color="auto"/>
        <w:right w:val="none" w:sz="0" w:space="0" w:color="auto"/>
      </w:divBdr>
    </w:div>
    <w:div w:id="12076024">
      <w:bodyDiv w:val="1"/>
      <w:marLeft w:val="0"/>
      <w:marRight w:val="0"/>
      <w:marTop w:val="0"/>
      <w:marBottom w:val="0"/>
      <w:divBdr>
        <w:top w:val="none" w:sz="0" w:space="0" w:color="auto"/>
        <w:left w:val="none" w:sz="0" w:space="0" w:color="auto"/>
        <w:bottom w:val="none" w:sz="0" w:space="0" w:color="auto"/>
        <w:right w:val="none" w:sz="0" w:space="0" w:color="auto"/>
      </w:divBdr>
    </w:div>
    <w:div w:id="28531749">
      <w:bodyDiv w:val="1"/>
      <w:marLeft w:val="0"/>
      <w:marRight w:val="0"/>
      <w:marTop w:val="0"/>
      <w:marBottom w:val="0"/>
      <w:divBdr>
        <w:top w:val="none" w:sz="0" w:space="0" w:color="auto"/>
        <w:left w:val="none" w:sz="0" w:space="0" w:color="auto"/>
        <w:bottom w:val="none" w:sz="0" w:space="0" w:color="auto"/>
        <w:right w:val="none" w:sz="0" w:space="0" w:color="auto"/>
      </w:divBdr>
    </w:div>
    <w:div w:id="39978973">
      <w:bodyDiv w:val="1"/>
      <w:marLeft w:val="0"/>
      <w:marRight w:val="0"/>
      <w:marTop w:val="0"/>
      <w:marBottom w:val="0"/>
      <w:divBdr>
        <w:top w:val="none" w:sz="0" w:space="0" w:color="auto"/>
        <w:left w:val="none" w:sz="0" w:space="0" w:color="auto"/>
        <w:bottom w:val="none" w:sz="0" w:space="0" w:color="auto"/>
        <w:right w:val="none" w:sz="0" w:space="0" w:color="auto"/>
      </w:divBdr>
    </w:div>
    <w:div w:id="41759903">
      <w:bodyDiv w:val="1"/>
      <w:marLeft w:val="0"/>
      <w:marRight w:val="0"/>
      <w:marTop w:val="0"/>
      <w:marBottom w:val="0"/>
      <w:divBdr>
        <w:top w:val="none" w:sz="0" w:space="0" w:color="auto"/>
        <w:left w:val="none" w:sz="0" w:space="0" w:color="auto"/>
        <w:bottom w:val="none" w:sz="0" w:space="0" w:color="auto"/>
        <w:right w:val="none" w:sz="0" w:space="0" w:color="auto"/>
      </w:divBdr>
    </w:div>
    <w:div w:id="45494366">
      <w:bodyDiv w:val="1"/>
      <w:marLeft w:val="0"/>
      <w:marRight w:val="0"/>
      <w:marTop w:val="0"/>
      <w:marBottom w:val="0"/>
      <w:divBdr>
        <w:top w:val="none" w:sz="0" w:space="0" w:color="auto"/>
        <w:left w:val="none" w:sz="0" w:space="0" w:color="auto"/>
        <w:bottom w:val="none" w:sz="0" w:space="0" w:color="auto"/>
        <w:right w:val="none" w:sz="0" w:space="0" w:color="auto"/>
      </w:divBdr>
    </w:div>
    <w:div w:id="51781799">
      <w:bodyDiv w:val="1"/>
      <w:marLeft w:val="0"/>
      <w:marRight w:val="0"/>
      <w:marTop w:val="0"/>
      <w:marBottom w:val="0"/>
      <w:divBdr>
        <w:top w:val="none" w:sz="0" w:space="0" w:color="auto"/>
        <w:left w:val="none" w:sz="0" w:space="0" w:color="auto"/>
        <w:bottom w:val="none" w:sz="0" w:space="0" w:color="auto"/>
        <w:right w:val="none" w:sz="0" w:space="0" w:color="auto"/>
      </w:divBdr>
    </w:div>
    <w:div w:id="53967423">
      <w:bodyDiv w:val="1"/>
      <w:marLeft w:val="0"/>
      <w:marRight w:val="0"/>
      <w:marTop w:val="0"/>
      <w:marBottom w:val="0"/>
      <w:divBdr>
        <w:top w:val="none" w:sz="0" w:space="0" w:color="auto"/>
        <w:left w:val="none" w:sz="0" w:space="0" w:color="auto"/>
        <w:bottom w:val="none" w:sz="0" w:space="0" w:color="auto"/>
        <w:right w:val="none" w:sz="0" w:space="0" w:color="auto"/>
      </w:divBdr>
    </w:div>
    <w:div w:id="56169147">
      <w:bodyDiv w:val="1"/>
      <w:marLeft w:val="0"/>
      <w:marRight w:val="0"/>
      <w:marTop w:val="0"/>
      <w:marBottom w:val="0"/>
      <w:divBdr>
        <w:top w:val="none" w:sz="0" w:space="0" w:color="auto"/>
        <w:left w:val="none" w:sz="0" w:space="0" w:color="auto"/>
        <w:bottom w:val="none" w:sz="0" w:space="0" w:color="auto"/>
        <w:right w:val="none" w:sz="0" w:space="0" w:color="auto"/>
      </w:divBdr>
    </w:div>
    <w:div w:id="58097215">
      <w:bodyDiv w:val="1"/>
      <w:marLeft w:val="0"/>
      <w:marRight w:val="0"/>
      <w:marTop w:val="0"/>
      <w:marBottom w:val="0"/>
      <w:divBdr>
        <w:top w:val="none" w:sz="0" w:space="0" w:color="auto"/>
        <w:left w:val="none" w:sz="0" w:space="0" w:color="auto"/>
        <w:bottom w:val="none" w:sz="0" w:space="0" w:color="auto"/>
        <w:right w:val="none" w:sz="0" w:space="0" w:color="auto"/>
      </w:divBdr>
    </w:div>
    <w:div w:id="64646927">
      <w:bodyDiv w:val="1"/>
      <w:marLeft w:val="0"/>
      <w:marRight w:val="0"/>
      <w:marTop w:val="0"/>
      <w:marBottom w:val="0"/>
      <w:divBdr>
        <w:top w:val="none" w:sz="0" w:space="0" w:color="auto"/>
        <w:left w:val="none" w:sz="0" w:space="0" w:color="auto"/>
        <w:bottom w:val="none" w:sz="0" w:space="0" w:color="auto"/>
        <w:right w:val="none" w:sz="0" w:space="0" w:color="auto"/>
      </w:divBdr>
      <w:divsChild>
        <w:div w:id="1511094367">
          <w:marLeft w:val="0"/>
          <w:marRight w:val="0"/>
          <w:marTop w:val="0"/>
          <w:marBottom w:val="0"/>
          <w:divBdr>
            <w:top w:val="none" w:sz="0" w:space="0" w:color="auto"/>
            <w:left w:val="none" w:sz="0" w:space="0" w:color="auto"/>
            <w:bottom w:val="none" w:sz="0" w:space="0" w:color="auto"/>
            <w:right w:val="none" w:sz="0" w:space="0" w:color="auto"/>
          </w:divBdr>
          <w:divsChild>
            <w:div w:id="1792089419">
              <w:marLeft w:val="0"/>
              <w:marRight w:val="0"/>
              <w:marTop w:val="0"/>
              <w:marBottom w:val="0"/>
              <w:divBdr>
                <w:top w:val="none" w:sz="0" w:space="0" w:color="auto"/>
                <w:left w:val="none" w:sz="0" w:space="0" w:color="auto"/>
                <w:bottom w:val="none" w:sz="0" w:space="0" w:color="auto"/>
                <w:right w:val="none" w:sz="0" w:space="0" w:color="auto"/>
              </w:divBdr>
              <w:divsChild>
                <w:div w:id="113141143">
                  <w:marLeft w:val="0"/>
                  <w:marRight w:val="0"/>
                  <w:marTop w:val="0"/>
                  <w:marBottom w:val="0"/>
                  <w:divBdr>
                    <w:top w:val="none" w:sz="0" w:space="0" w:color="auto"/>
                    <w:left w:val="none" w:sz="0" w:space="0" w:color="auto"/>
                    <w:bottom w:val="none" w:sz="0" w:space="0" w:color="auto"/>
                    <w:right w:val="none" w:sz="0" w:space="0" w:color="auto"/>
                  </w:divBdr>
                  <w:divsChild>
                    <w:div w:id="587663160">
                      <w:marLeft w:val="0"/>
                      <w:marRight w:val="0"/>
                      <w:marTop w:val="0"/>
                      <w:marBottom w:val="0"/>
                      <w:divBdr>
                        <w:top w:val="none" w:sz="0" w:space="0" w:color="auto"/>
                        <w:left w:val="single" w:sz="6" w:space="11" w:color="E9EAD2"/>
                        <w:bottom w:val="none" w:sz="0" w:space="0" w:color="auto"/>
                        <w:right w:val="single" w:sz="6" w:space="11" w:color="E9EAD2"/>
                      </w:divBdr>
                      <w:divsChild>
                        <w:div w:id="708653814">
                          <w:marLeft w:val="0"/>
                          <w:marRight w:val="0"/>
                          <w:marTop w:val="0"/>
                          <w:marBottom w:val="0"/>
                          <w:divBdr>
                            <w:top w:val="none" w:sz="0" w:space="0" w:color="auto"/>
                            <w:left w:val="none" w:sz="0" w:space="0" w:color="auto"/>
                            <w:bottom w:val="none" w:sz="0" w:space="0" w:color="auto"/>
                            <w:right w:val="none" w:sz="0" w:space="0" w:color="auto"/>
                          </w:divBdr>
                          <w:divsChild>
                            <w:div w:id="482742048">
                              <w:marLeft w:val="0"/>
                              <w:marRight w:val="0"/>
                              <w:marTop w:val="0"/>
                              <w:marBottom w:val="0"/>
                              <w:divBdr>
                                <w:top w:val="none" w:sz="0" w:space="0" w:color="auto"/>
                                <w:left w:val="none" w:sz="0" w:space="0" w:color="auto"/>
                                <w:bottom w:val="none" w:sz="0" w:space="0" w:color="auto"/>
                                <w:right w:val="none" w:sz="0" w:space="0" w:color="auto"/>
                              </w:divBdr>
                            </w:div>
                            <w:div w:id="679087477">
                              <w:marLeft w:val="0"/>
                              <w:marRight w:val="0"/>
                              <w:marTop w:val="0"/>
                              <w:marBottom w:val="0"/>
                              <w:divBdr>
                                <w:top w:val="none" w:sz="0" w:space="0" w:color="auto"/>
                                <w:left w:val="none" w:sz="0" w:space="0" w:color="auto"/>
                                <w:bottom w:val="none" w:sz="0" w:space="0" w:color="auto"/>
                                <w:right w:val="none" w:sz="0" w:space="0" w:color="auto"/>
                              </w:divBdr>
                            </w:div>
                            <w:div w:id="984773879">
                              <w:marLeft w:val="0"/>
                              <w:marRight w:val="0"/>
                              <w:marTop w:val="0"/>
                              <w:marBottom w:val="0"/>
                              <w:divBdr>
                                <w:top w:val="none" w:sz="0" w:space="0" w:color="auto"/>
                                <w:left w:val="none" w:sz="0" w:space="0" w:color="auto"/>
                                <w:bottom w:val="none" w:sz="0" w:space="0" w:color="auto"/>
                                <w:right w:val="none" w:sz="0" w:space="0" w:color="auto"/>
                              </w:divBdr>
                            </w:div>
                            <w:div w:id="1337999375">
                              <w:marLeft w:val="0"/>
                              <w:marRight w:val="0"/>
                              <w:marTop w:val="0"/>
                              <w:marBottom w:val="0"/>
                              <w:divBdr>
                                <w:top w:val="none" w:sz="0" w:space="0" w:color="auto"/>
                                <w:left w:val="none" w:sz="0" w:space="0" w:color="auto"/>
                                <w:bottom w:val="none" w:sz="0" w:space="0" w:color="auto"/>
                                <w:right w:val="none" w:sz="0" w:space="0" w:color="auto"/>
                              </w:divBdr>
                            </w:div>
                            <w:div w:id="136539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586587">
      <w:bodyDiv w:val="1"/>
      <w:marLeft w:val="0"/>
      <w:marRight w:val="0"/>
      <w:marTop w:val="0"/>
      <w:marBottom w:val="0"/>
      <w:divBdr>
        <w:top w:val="none" w:sz="0" w:space="0" w:color="auto"/>
        <w:left w:val="none" w:sz="0" w:space="0" w:color="auto"/>
        <w:bottom w:val="none" w:sz="0" w:space="0" w:color="auto"/>
        <w:right w:val="none" w:sz="0" w:space="0" w:color="auto"/>
      </w:divBdr>
    </w:div>
    <w:div w:id="74867218">
      <w:bodyDiv w:val="1"/>
      <w:marLeft w:val="0"/>
      <w:marRight w:val="0"/>
      <w:marTop w:val="0"/>
      <w:marBottom w:val="0"/>
      <w:divBdr>
        <w:top w:val="none" w:sz="0" w:space="0" w:color="auto"/>
        <w:left w:val="none" w:sz="0" w:space="0" w:color="auto"/>
        <w:bottom w:val="none" w:sz="0" w:space="0" w:color="auto"/>
        <w:right w:val="none" w:sz="0" w:space="0" w:color="auto"/>
      </w:divBdr>
    </w:div>
    <w:div w:id="78793984">
      <w:bodyDiv w:val="1"/>
      <w:marLeft w:val="0"/>
      <w:marRight w:val="0"/>
      <w:marTop w:val="0"/>
      <w:marBottom w:val="0"/>
      <w:divBdr>
        <w:top w:val="none" w:sz="0" w:space="0" w:color="auto"/>
        <w:left w:val="none" w:sz="0" w:space="0" w:color="auto"/>
        <w:bottom w:val="none" w:sz="0" w:space="0" w:color="auto"/>
        <w:right w:val="none" w:sz="0" w:space="0" w:color="auto"/>
      </w:divBdr>
    </w:div>
    <w:div w:id="103505203">
      <w:bodyDiv w:val="1"/>
      <w:marLeft w:val="0"/>
      <w:marRight w:val="0"/>
      <w:marTop w:val="0"/>
      <w:marBottom w:val="0"/>
      <w:divBdr>
        <w:top w:val="none" w:sz="0" w:space="0" w:color="auto"/>
        <w:left w:val="none" w:sz="0" w:space="0" w:color="auto"/>
        <w:bottom w:val="none" w:sz="0" w:space="0" w:color="auto"/>
        <w:right w:val="none" w:sz="0" w:space="0" w:color="auto"/>
      </w:divBdr>
    </w:div>
    <w:div w:id="118186270">
      <w:bodyDiv w:val="1"/>
      <w:marLeft w:val="0"/>
      <w:marRight w:val="0"/>
      <w:marTop w:val="0"/>
      <w:marBottom w:val="0"/>
      <w:divBdr>
        <w:top w:val="none" w:sz="0" w:space="0" w:color="auto"/>
        <w:left w:val="none" w:sz="0" w:space="0" w:color="auto"/>
        <w:bottom w:val="none" w:sz="0" w:space="0" w:color="auto"/>
        <w:right w:val="none" w:sz="0" w:space="0" w:color="auto"/>
      </w:divBdr>
    </w:div>
    <w:div w:id="134489516">
      <w:bodyDiv w:val="1"/>
      <w:marLeft w:val="0"/>
      <w:marRight w:val="0"/>
      <w:marTop w:val="0"/>
      <w:marBottom w:val="0"/>
      <w:divBdr>
        <w:top w:val="none" w:sz="0" w:space="0" w:color="auto"/>
        <w:left w:val="none" w:sz="0" w:space="0" w:color="auto"/>
        <w:bottom w:val="none" w:sz="0" w:space="0" w:color="auto"/>
        <w:right w:val="none" w:sz="0" w:space="0" w:color="auto"/>
      </w:divBdr>
    </w:div>
    <w:div w:id="134641257">
      <w:bodyDiv w:val="1"/>
      <w:marLeft w:val="0"/>
      <w:marRight w:val="0"/>
      <w:marTop w:val="0"/>
      <w:marBottom w:val="0"/>
      <w:divBdr>
        <w:top w:val="none" w:sz="0" w:space="0" w:color="auto"/>
        <w:left w:val="none" w:sz="0" w:space="0" w:color="auto"/>
        <w:bottom w:val="none" w:sz="0" w:space="0" w:color="auto"/>
        <w:right w:val="none" w:sz="0" w:space="0" w:color="auto"/>
      </w:divBdr>
    </w:div>
    <w:div w:id="135343263">
      <w:bodyDiv w:val="1"/>
      <w:marLeft w:val="0"/>
      <w:marRight w:val="0"/>
      <w:marTop w:val="0"/>
      <w:marBottom w:val="0"/>
      <w:divBdr>
        <w:top w:val="none" w:sz="0" w:space="0" w:color="auto"/>
        <w:left w:val="none" w:sz="0" w:space="0" w:color="auto"/>
        <w:bottom w:val="none" w:sz="0" w:space="0" w:color="auto"/>
        <w:right w:val="none" w:sz="0" w:space="0" w:color="auto"/>
      </w:divBdr>
    </w:div>
    <w:div w:id="137651292">
      <w:bodyDiv w:val="1"/>
      <w:marLeft w:val="0"/>
      <w:marRight w:val="0"/>
      <w:marTop w:val="0"/>
      <w:marBottom w:val="0"/>
      <w:divBdr>
        <w:top w:val="none" w:sz="0" w:space="0" w:color="auto"/>
        <w:left w:val="none" w:sz="0" w:space="0" w:color="auto"/>
        <w:bottom w:val="none" w:sz="0" w:space="0" w:color="auto"/>
        <w:right w:val="none" w:sz="0" w:space="0" w:color="auto"/>
      </w:divBdr>
    </w:div>
    <w:div w:id="159587504">
      <w:bodyDiv w:val="1"/>
      <w:marLeft w:val="0"/>
      <w:marRight w:val="0"/>
      <w:marTop w:val="0"/>
      <w:marBottom w:val="0"/>
      <w:divBdr>
        <w:top w:val="none" w:sz="0" w:space="0" w:color="auto"/>
        <w:left w:val="none" w:sz="0" w:space="0" w:color="auto"/>
        <w:bottom w:val="none" w:sz="0" w:space="0" w:color="auto"/>
        <w:right w:val="none" w:sz="0" w:space="0" w:color="auto"/>
      </w:divBdr>
    </w:div>
    <w:div w:id="160702037">
      <w:bodyDiv w:val="1"/>
      <w:marLeft w:val="0"/>
      <w:marRight w:val="0"/>
      <w:marTop w:val="0"/>
      <w:marBottom w:val="0"/>
      <w:divBdr>
        <w:top w:val="none" w:sz="0" w:space="0" w:color="auto"/>
        <w:left w:val="none" w:sz="0" w:space="0" w:color="auto"/>
        <w:bottom w:val="none" w:sz="0" w:space="0" w:color="auto"/>
        <w:right w:val="none" w:sz="0" w:space="0" w:color="auto"/>
      </w:divBdr>
    </w:div>
    <w:div w:id="165098383">
      <w:bodyDiv w:val="1"/>
      <w:marLeft w:val="0"/>
      <w:marRight w:val="0"/>
      <w:marTop w:val="0"/>
      <w:marBottom w:val="0"/>
      <w:divBdr>
        <w:top w:val="none" w:sz="0" w:space="0" w:color="auto"/>
        <w:left w:val="none" w:sz="0" w:space="0" w:color="auto"/>
        <w:bottom w:val="none" w:sz="0" w:space="0" w:color="auto"/>
        <w:right w:val="none" w:sz="0" w:space="0" w:color="auto"/>
      </w:divBdr>
    </w:div>
    <w:div w:id="170535134">
      <w:bodyDiv w:val="1"/>
      <w:marLeft w:val="0"/>
      <w:marRight w:val="0"/>
      <w:marTop w:val="0"/>
      <w:marBottom w:val="0"/>
      <w:divBdr>
        <w:top w:val="none" w:sz="0" w:space="0" w:color="auto"/>
        <w:left w:val="none" w:sz="0" w:space="0" w:color="auto"/>
        <w:bottom w:val="none" w:sz="0" w:space="0" w:color="auto"/>
        <w:right w:val="none" w:sz="0" w:space="0" w:color="auto"/>
      </w:divBdr>
    </w:div>
    <w:div w:id="171069208">
      <w:bodyDiv w:val="1"/>
      <w:marLeft w:val="0"/>
      <w:marRight w:val="0"/>
      <w:marTop w:val="0"/>
      <w:marBottom w:val="0"/>
      <w:divBdr>
        <w:top w:val="none" w:sz="0" w:space="0" w:color="auto"/>
        <w:left w:val="none" w:sz="0" w:space="0" w:color="auto"/>
        <w:bottom w:val="none" w:sz="0" w:space="0" w:color="auto"/>
        <w:right w:val="none" w:sz="0" w:space="0" w:color="auto"/>
      </w:divBdr>
    </w:div>
    <w:div w:id="172189657">
      <w:bodyDiv w:val="1"/>
      <w:marLeft w:val="0"/>
      <w:marRight w:val="0"/>
      <w:marTop w:val="0"/>
      <w:marBottom w:val="0"/>
      <w:divBdr>
        <w:top w:val="none" w:sz="0" w:space="0" w:color="auto"/>
        <w:left w:val="none" w:sz="0" w:space="0" w:color="auto"/>
        <w:bottom w:val="none" w:sz="0" w:space="0" w:color="auto"/>
        <w:right w:val="none" w:sz="0" w:space="0" w:color="auto"/>
      </w:divBdr>
    </w:div>
    <w:div w:id="176627888">
      <w:bodyDiv w:val="1"/>
      <w:marLeft w:val="0"/>
      <w:marRight w:val="0"/>
      <w:marTop w:val="0"/>
      <w:marBottom w:val="0"/>
      <w:divBdr>
        <w:top w:val="none" w:sz="0" w:space="0" w:color="auto"/>
        <w:left w:val="none" w:sz="0" w:space="0" w:color="auto"/>
        <w:bottom w:val="none" w:sz="0" w:space="0" w:color="auto"/>
        <w:right w:val="none" w:sz="0" w:space="0" w:color="auto"/>
      </w:divBdr>
    </w:div>
    <w:div w:id="178198001">
      <w:bodyDiv w:val="1"/>
      <w:marLeft w:val="0"/>
      <w:marRight w:val="0"/>
      <w:marTop w:val="0"/>
      <w:marBottom w:val="0"/>
      <w:divBdr>
        <w:top w:val="none" w:sz="0" w:space="0" w:color="auto"/>
        <w:left w:val="none" w:sz="0" w:space="0" w:color="auto"/>
        <w:bottom w:val="none" w:sz="0" w:space="0" w:color="auto"/>
        <w:right w:val="none" w:sz="0" w:space="0" w:color="auto"/>
      </w:divBdr>
    </w:div>
    <w:div w:id="178736765">
      <w:bodyDiv w:val="1"/>
      <w:marLeft w:val="0"/>
      <w:marRight w:val="0"/>
      <w:marTop w:val="0"/>
      <w:marBottom w:val="0"/>
      <w:divBdr>
        <w:top w:val="none" w:sz="0" w:space="0" w:color="auto"/>
        <w:left w:val="none" w:sz="0" w:space="0" w:color="auto"/>
        <w:bottom w:val="none" w:sz="0" w:space="0" w:color="auto"/>
        <w:right w:val="none" w:sz="0" w:space="0" w:color="auto"/>
      </w:divBdr>
    </w:div>
    <w:div w:id="182205333">
      <w:bodyDiv w:val="1"/>
      <w:marLeft w:val="0"/>
      <w:marRight w:val="0"/>
      <w:marTop w:val="0"/>
      <w:marBottom w:val="0"/>
      <w:divBdr>
        <w:top w:val="none" w:sz="0" w:space="0" w:color="auto"/>
        <w:left w:val="none" w:sz="0" w:space="0" w:color="auto"/>
        <w:bottom w:val="none" w:sz="0" w:space="0" w:color="auto"/>
        <w:right w:val="none" w:sz="0" w:space="0" w:color="auto"/>
      </w:divBdr>
    </w:div>
    <w:div w:id="185101429">
      <w:bodyDiv w:val="1"/>
      <w:marLeft w:val="0"/>
      <w:marRight w:val="0"/>
      <w:marTop w:val="0"/>
      <w:marBottom w:val="0"/>
      <w:divBdr>
        <w:top w:val="none" w:sz="0" w:space="0" w:color="auto"/>
        <w:left w:val="none" w:sz="0" w:space="0" w:color="auto"/>
        <w:bottom w:val="none" w:sz="0" w:space="0" w:color="auto"/>
        <w:right w:val="none" w:sz="0" w:space="0" w:color="auto"/>
      </w:divBdr>
    </w:div>
    <w:div w:id="201484760">
      <w:bodyDiv w:val="1"/>
      <w:marLeft w:val="0"/>
      <w:marRight w:val="0"/>
      <w:marTop w:val="0"/>
      <w:marBottom w:val="0"/>
      <w:divBdr>
        <w:top w:val="none" w:sz="0" w:space="0" w:color="auto"/>
        <w:left w:val="none" w:sz="0" w:space="0" w:color="auto"/>
        <w:bottom w:val="none" w:sz="0" w:space="0" w:color="auto"/>
        <w:right w:val="none" w:sz="0" w:space="0" w:color="auto"/>
      </w:divBdr>
    </w:div>
    <w:div w:id="202792992">
      <w:bodyDiv w:val="1"/>
      <w:marLeft w:val="0"/>
      <w:marRight w:val="0"/>
      <w:marTop w:val="0"/>
      <w:marBottom w:val="0"/>
      <w:divBdr>
        <w:top w:val="none" w:sz="0" w:space="0" w:color="auto"/>
        <w:left w:val="none" w:sz="0" w:space="0" w:color="auto"/>
        <w:bottom w:val="none" w:sz="0" w:space="0" w:color="auto"/>
        <w:right w:val="none" w:sz="0" w:space="0" w:color="auto"/>
      </w:divBdr>
    </w:div>
    <w:div w:id="211618154">
      <w:bodyDiv w:val="1"/>
      <w:marLeft w:val="0"/>
      <w:marRight w:val="0"/>
      <w:marTop w:val="0"/>
      <w:marBottom w:val="0"/>
      <w:divBdr>
        <w:top w:val="none" w:sz="0" w:space="0" w:color="auto"/>
        <w:left w:val="none" w:sz="0" w:space="0" w:color="auto"/>
        <w:bottom w:val="none" w:sz="0" w:space="0" w:color="auto"/>
        <w:right w:val="none" w:sz="0" w:space="0" w:color="auto"/>
      </w:divBdr>
    </w:div>
    <w:div w:id="241336309">
      <w:bodyDiv w:val="1"/>
      <w:marLeft w:val="0"/>
      <w:marRight w:val="0"/>
      <w:marTop w:val="0"/>
      <w:marBottom w:val="0"/>
      <w:divBdr>
        <w:top w:val="none" w:sz="0" w:space="0" w:color="auto"/>
        <w:left w:val="none" w:sz="0" w:space="0" w:color="auto"/>
        <w:bottom w:val="none" w:sz="0" w:space="0" w:color="auto"/>
        <w:right w:val="none" w:sz="0" w:space="0" w:color="auto"/>
      </w:divBdr>
    </w:div>
    <w:div w:id="242956574">
      <w:bodyDiv w:val="1"/>
      <w:marLeft w:val="0"/>
      <w:marRight w:val="0"/>
      <w:marTop w:val="0"/>
      <w:marBottom w:val="0"/>
      <w:divBdr>
        <w:top w:val="none" w:sz="0" w:space="0" w:color="auto"/>
        <w:left w:val="none" w:sz="0" w:space="0" w:color="auto"/>
        <w:bottom w:val="none" w:sz="0" w:space="0" w:color="auto"/>
        <w:right w:val="none" w:sz="0" w:space="0" w:color="auto"/>
      </w:divBdr>
    </w:div>
    <w:div w:id="251091911">
      <w:bodyDiv w:val="1"/>
      <w:marLeft w:val="0"/>
      <w:marRight w:val="0"/>
      <w:marTop w:val="0"/>
      <w:marBottom w:val="0"/>
      <w:divBdr>
        <w:top w:val="none" w:sz="0" w:space="0" w:color="auto"/>
        <w:left w:val="none" w:sz="0" w:space="0" w:color="auto"/>
        <w:bottom w:val="none" w:sz="0" w:space="0" w:color="auto"/>
        <w:right w:val="none" w:sz="0" w:space="0" w:color="auto"/>
      </w:divBdr>
    </w:div>
    <w:div w:id="251738459">
      <w:bodyDiv w:val="1"/>
      <w:marLeft w:val="0"/>
      <w:marRight w:val="0"/>
      <w:marTop w:val="0"/>
      <w:marBottom w:val="0"/>
      <w:divBdr>
        <w:top w:val="none" w:sz="0" w:space="0" w:color="auto"/>
        <w:left w:val="none" w:sz="0" w:space="0" w:color="auto"/>
        <w:bottom w:val="none" w:sz="0" w:space="0" w:color="auto"/>
        <w:right w:val="none" w:sz="0" w:space="0" w:color="auto"/>
      </w:divBdr>
    </w:div>
    <w:div w:id="256598832">
      <w:bodyDiv w:val="1"/>
      <w:marLeft w:val="0"/>
      <w:marRight w:val="0"/>
      <w:marTop w:val="0"/>
      <w:marBottom w:val="0"/>
      <w:divBdr>
        <w:top w:val="none" w:sz="0" w:space="0" w:color="auto"/>
        <w:left w:val="none" w:sz="0" w:space="0" w:color="auto"/>
        <w:bottom w:val="none" w:sz="0" w:space="0" w:color="auto"/>
        <w:right w:val="none" w:sz="0" w:space="0" w:color="auto"/>
      </w:divBdr>
    </w:div>
    <w:div w:id="265820035">
      <w:bodyDiv w:val="1"/>
      <w:marLeft w:val="0"/>
      <w:marRight w:val="0"/>
      <w:marTop w:val="0"/>
      <w:marBottom w:val="0"/>
      <w:divBdr>
        <w:top w:val="none" w:sz="0" w:space="0" w:color="auto"/>
        <w:left w:val="none" w:sz="0" w:space="0" w:color="auto"/>
        <w:bottom w:val="none" w:sz="0" w:space="0" w:color="auto"/>
        <w:right w:val="none" w:sz="0" w:space="0" w:color="auto"/>
      </w:divBdr>
    </w:div>
    <w:div w:id="276110313">
      <w:bodyDiv w:val="1"/>
      <w:marLeft w:val="0"/>
      <w:marRight w:val="0"/>
      <w:marTop w:val="0"/>
      <w:marBottom w:val="0"/>
      <w:divBdr>
        <w:top w:val="none" w:sz="0" w:space="0" w:color="auto"/>
        <w:left w:val="none" w:sz="0" w:space="0" w:color="auto"/>
        <w:bottom w:val="none" w:sz="0" w:space="0" w:color="auto"/>
        <w:right w:val="none" w:sz="0" w:space="0" w:color="auto"/>
      </w:divBdr>
    </w:div>
    <w:div w:id="298151666">
      <w:bodyDiv w:val="1"/>
      <w:marLeft w:val="0"/>
      <w:marRight w:val="0"/>
      <w:marTop w:val="0"/>
      <w:marBottom w:val="0"/>
      <w:divBdr>
        <w:top w:val="none" w:sz="0" w:space="0" w:color="auto"/>
        <w:left w:val="none" w:sz="0" w:space="0" w:color="auto"/>
        <w:bottom w:val="none" w:sz="0" w:space="0" w:color="auto"/>
        <w:right w:val="none" w:sz="0" w:space="0" w:color="auto"/>
      </w:divBdr>
    </w:div>
    <w:div w:id="306856542">
      <w:bodyDiv w:val="1"/>
      <w:marLeft w:val="0"/>
      <w:marRight w:val="0"/>
      <w:marTop w:val="0"/>
      <w:marBottom w:val="0"/>
      <w:divBdr>
        <w:top w:val="none" w:sz="0" w:space="0" w:color="auto"/>
        <w:left w:val="none" w:sz="0" w:space="0" w:color="auto"/>
        <w:bottom w:val="none" w:sz="0" w:space="0" w:color="auto"/>
        <w:right w:val="none" w:sz="0" w:space="0" w:color="auto"/>
      </w:divBdr>
    </w:div>
    <w:div w:id="307054966">
      <w:bodyDiv w:val="1"/>
      <w:marLeft w:val="0"/>
      <w:marRight w:val="0"/>
      <w:marTop w:val="0"/>
      <w:marBottom w:val="0"/>
      <w:divBdr>
        <w:top w:val="none" w:sz="0" w:space="0" w:color="auto"/>
        <w:left w:val="none" w:sz="0" w:space="0" w:color="auto"/>
        <w:bottom w:val="none" w:sz="0" w:space="0" w:color="auto"/>
        <w:right w:val="none" w:sz="0" w:space="0" w:color="auto"/>
      </w:divBdr>
    </w:div>
    <w:div w:id="309362511">
      <w:bodyDiv w:val="1"/>
      <w:marLeft w:val="0"/>
      <w:marRight w:val="0"/>
      <w:marTop w:val="0"/>
      <w:marBottom w:val="0"/>
      <w:divBdr>
        <w:top w:val="none" w:sz="0" w:space="0" w:color="auto"/>
        <w:left w:val="none" w:sz="0" w:space="0" w:color="auto"/>
        <w:bottom w:val="none" w:sz="0" w:space="0" w:color="auto"/>
        <w:right w:val="none" w:sz="0" w:space="0" w:color="auto"/>
      </w:divBdr>
    </w:div>
    <w:div w:id="309601142">
      <w:bodyDiv w:val="1"/>
      <w:marLeft w:val="0"/>
      <w:marRight w:val="0"/>
      <w:marTop w:val="0"/>
      <w:marBottom w:val="0"/>
      <w:divBdr>
        <w:top w:val="none" w:sz="0" w:space="0" w:color="auto"/>
        <w:left w:val="none" w:sz="0" w:space="0" w:color="auto"/>
        <w:bottom w:val="none" w:sz="0" w:space="0" w:color="auto"/>
        <w:right w:val="none" w:sz="0" w:space="0" w:color="auto"/>
      </w:divBdr>
    </w:div>
    <w:div w:id="324937992">
      <w:bodyDiv w:val="1"/>
      <w:marLeft w:val="0"/>
      <w:marRight w:val="0"/>
      <w:marTop w:val="0"/>
      <w:marBottom w:val="0"/>
      <w:divBdr>
        <w:top w:val="none" w:sz="0" w:space="0" w:color="auto"/>
        <w:left w:val="none" w:sz="0" w:space="0" w:color="auto"/>
        <w:bottom w:val="none" w:sz="0" w:space="0" w:color="auto"/>
        <w:right w:val="none" w:sz="0" w:space="0" w:color="auto"/>
      </w:divBdr>
    </w:div>
    <w:div w:id="330061135">
      <w:bodyDiv w:val="1"/>
      <w:marLeft w:val="0"/>
      <w:marRight w:val="0"/>
      <w:marTop w:val="0"/>
      <w:marBottom w:val="0"/>
      <w:divBdr>
        <w:top w:val="none" w:sz="0" w:space="0" w:color="auto"/>
        <w:left w:val="none" w:sz="0" w:space="0" w:color="auto"/>
        <w:bottom w:val="none" w:sz="0" w:space="0" w:color="auto"/>
        <w:right w:val="none" w:sz="0" w:space="0" w:color="auto"/>
      </w:divBdr>
    </w:div>
    <w:div w:id="331565958">
      <w:bodyDiv w:val="1"/>
      <w:marLeft w:val="0"/>
      <w:marRight w:val="0"/>
      <w:marTop w:val="0"/>
      <w:marBottom w:val="0"/>
      <w:divBdr>
        <w:top w:val="none" w:sz="0" w:space="0" w:color="auto"/>
        <w:left w:val="none" w:sz="0" w:space="0" w:color="auto"/>
        <w:bottom w:val="none" w:sz="0" w:space="0" w:color="auto"/>
        <w:right w:val="none" w:sz="0" w:space="0" w:color="auto"/>
      </w:divBdr>
    </w:div>
    <w:div w:id="333654250">
      <w:bodyDiv w:val="1"/>
      <w:marLeft w:val="0"/>
      <w:marRight w:val="0"/>
      <w:marTop w:val="0"/>
      <w:marBottom w:val="0"/>
      <w:divBdr>
        <w:top w:val="none" w:sz="0" w:space="0" w:color="auto"/>
        <w:left w:val="none" w:sz="0" w:space="0" w:color="auto"/>
        <w:bottom w:val="none" w:sz="0" w:space="0" w:color="auto"/>
        <w:right w:val="none" w:sz="0" w:space="0" w:color="auto"/>
      </w:divBdr>
    </w:div>
    <w:div w:id="336425663">
      <w:bodyDiv w:val="1"/>
      <w:marLeft w:val="0"/>
      <w:marRight w:val="0"/>
      <w:marTop w:val="0"/>
      <w:marBottom w:val="0"/>
      <w:divBdr>
        <w:top w:val="none" w:sz="0" w:space="0" w:color="auto"/>
        <w:left w:val="none" w:sz="0" w:space="0" w:color="auto"/>
        <w:bottom w:val="none" w:sz="0" w:space="0" w:color="auto"/>
        <w:right w:val="none" w:sz="0" w:space="0" w:color="auto"/>
      </w:divBdr>
    </w:div>
    <w:div w:id="353652558">
      <w:bodyDiv w:val="1"/>
      <w:marLeft w:val="0"/>
      <w:marRight w:val="0"/>
      <w:marTop w:val="0"/>
      <w:marBottom w:val="0"/>
      <w:divBdr>
        <w:top w:val="none" w:sz="0" w:space="0" w:color="auto"/>
        <w:left w:val="none" w:sz="0" w:space="0" w:color="auto"/>
        <w:bottom w:val="none" w:sz="0" w:space="0" w:color="auto"/>
        <w:right w:val="none" w:sz="0" w:space="0" w:color="auto"/>
      </w:divBdr>
    </w:div>
    <w:div w:id="354962522">
      <w:bodyDiv w:val="1"/>
      <w:marLeft w:val="0"/>
      <w:marRight w:val="0"/>
      <w:marTop w:val="0"/>
      <w:marBottom w:val="0"/>
      <w:divBdr>
        <w:top w:val="none" w:sz="0" w:space="0" w:color="auto"/>
        <w:left w:val="none" w:sz="0" w:space="0" w:color="auto"/>
        <w:bottom w:val="none" w:sz="0" w:space="0" w:color="auto"/>
        <w:right w:val="none" w:sz="0" w:space="0" w:color="auto"/>
      </w:divBdr>
    </w:div>
    <w:div w:id="355236663">
      <w:bodyDiv w:val="1"/>
      <w:marLeft w:val="0"/>
      <w:marRight w:val="0"/>
      <w:marTop w:val="0"/>
      <w:marBottom w:val="0"/>
      <w:divBdr>
        <w:top w:val="none" w:sz="0" w:space="0" w:color="auto"/>
        <w:left w:val="none" w:sz="0" w:space="0" w:color="auto"/>
        <w:bottom w:val="none" w:sz="0" w:space="0" w:color="auto"/>
        <w:right w:val="none" w:sz="0" w:space="0" w:color="auto"/>
      </w:divBdr>
    </w:div>
    <w:div w:id="357896949">
      <w:bodyDiv w:val="1"/>
      <w:marLeft w:val="0"/>
      <w:marRight w:val="0"/>
      <w:marTop w:val="0"/>
      <w:marBottom w:val="0"/>
      <w:divBdr>
        <w:top w:val="none" w:sz="0" w:space="0" w:color="auto"/>
        <w:left w:val="none" w:sz="0" w:space="0" w:color="auto"/>
        <w:bottom w:val="none" w:sz="0" w:space="0" w:color="auto"/>
        <w:right w:val="none" w:sz="0" w:space="0" w:color="auto"/>
      </w:divBdr>
    </w:div>
    <w:div w:id="365644621">
      <w:bodyDiv w:val="1"/>
      <w:marLeft w:val="0"/>
      <w:marRight w:val="0"/>
      <w:marTop w:val="0"/>
      <w:marBottom w:val="0"/>
      <w:divBdr>
        <w:top w:val="none" w:sz="0" w:space="0" w:color="auto"/>
        <w:left w:val="none" w:sz="0" w:space="0" w:color="auto"/>
        <w:bottom w:val="none" w:sz="0" w:space="0" w:color="auto"/>
        <w:right w:val="none" w:sz="0" w:space="0" w:color="auto"/>
      </w:divBdr>
    </w:div>
    <w:div w:id="366763391">
      <w:bodyDiv w:val="1"/>
      <w:marLeft w:val="0"/>
      <w:marRight w:val="0"/>
      <w:marTop w:val="0"/>
      <w:marBottom w:val="0"/>
      <w:divBdr>
        <w:top w:val="none" w:sz="0" w:space="0" w:color="auto"/>
        <w:left w:val="none" w:sz="0" w:space="0" w:color="auto"/>
        <w:bottom w:val="none" w:sz="0" w:space="0" w:color="auto"/>
        <w:right w:val="none" w:sz="0" w:space="0" w:color="auto"/>
      </w:divBdr>
    </w:div>
    <w:div w:id="396707600">
      <w:bodyDiv w:val="1"/>
      <w:marLeft w:val="0"/>
      <w:marRight w:val="0"/>
      <w:marTop w:val="0"/>
      <w:marBottom w:val="0"/>
      <w:divBdr>
        <w:top w:val="none" w:sz="0" w:space="0" w:color="auto"/>
        <w:left w:val="none" w:sz="0" w:space="0" w:color="auto"/>
        <w:bottom w:val="none" w:sz="0" w:space="0" w:color="auto"/>
        <w:right w:val="none" w:sz="0" w:space="0" w:color="auto"/>
      </w:divBdr>
      <w:divsChild>
        <w:div w:id="1490320770">
          <w:marLeft w:val="0"/>
          <w:marRight w:val="0"/>
          <w:marTop w:val="0"/>
          <w:marBottom w:val="0"/>
          <w:divBdr>
            <w:top w:val="none" w:sz="0" w:space="0" w:color="auto"/>
            <w:left w:val="none" w:sz="0" w:space="0" w:color="auto"/>
            <w:bottom w:val="none" w:sz="0" w:space="0" w:color="auto"/>
            <w:right w:val="none" w:sz="0" w:space="0" w:color="auto"/>
          </w:divBdr>
        </w:div>
      </w:divsChild>
    </w:div>
    <w:div w:id="399988281">
      <w:bodyDiv w:val="1"/>
      <w:marLeft w:val="0"/>
      <w:marRight w:val="0"/>
      <w:marTop w:val="0"/>
      <w:marBottom w:val="0"/>
      <w:divBdr>
        <w:top w:val="none" w:sz="0" w:space="0" w:color="auto"/>
        <w:left w:val="none" w:sz="0" w:space="0" w:color="auto"/>
        <w:bottom w:val="none" w:sz="0" w:space="0" w:color="auto"/>
        <w:right w:val="none" w:sz="0" w:space="0" w:color="auto"/>
      </w:divBdr>
    </w:div>
    <w:div w:id="400713790">
      <w:bodyDiv w:val="1"/>
      <w:marLeft w:val="0"/>
      <w:marRight w:val="0"/>
      <w:marTop w:val="0"/>
      <w:marBottom w:val="0"/>
      <w:divBdr>
        <w:top w:val="none" w:sz="0" w:space="0" w:color="auto"/>
        <w:left w:val="none" w:sz="0" w:space="0" w:color="auto"/>
        <w:bottom w:val="none" w:sz="0" w:space="0" w:color="auto"/>
        <w:right w:val="none" w:sz="0" w:space="0" w:color="auto"/>
      </w:divBdr>
    </w:div>
    <w:div w:id="404647600">
      <w:bodyDiv w:val="1"/>
      <w:marLeft w:val="0"/>
      <w:marRight w:val="0"/>
      <w:marTop w:val="0"/>
      <w:marBottom w:val="0"/>
      <w:divBdr>
        <w:top w:val="none" w:sz="0" w:space="0" w:color="auto"/>
        <w:left w:val="none" w:sz="0" w:space="0" w:color="auto"/>
        <w:bottom w:val="none" w:sz="0" w:space="0" w:color="auto"/>
        <w:right w:val="none" w:sz="0" w:space="0" w:color="auto"/>
      </w:divBdr>
    </w:div>
    <w:div w:id="411465737">
      <w:bodyDiv w:val="1"/>
      <w:marLeft w:val="0"/>
      <w:marRight w:val="0"/>
      <w:marTop w:val="0"/>
      <w:marBottom w:val="0"/>
      <w:divBdr>
        <w:top w:val="none" w:sz="0" w:space="0" w:color="auto"/>
        <w:left w:val="none" w:sz="0" w:space="0" w:color="auto"/>
        <w:bottom w:val="none" w:sz="0" w:space="0" w:color="auto"/>
        <w:right w:val="none" w:sz="0" w:space="0" w:color="auto"/>
      </w:divBdr>
    </w:div>
    <w:div w:id="427387671">
      <w:bodyDiv w:val="1"/>
      <w:marLeft w:val="0"/>
      <w:marRight w:val="0"/>
      <w:marTop w:val="0"/>
      <w:marBottom w:val="0"/>
      <w:divBdr>
        <w:top w:val="none" w:sz="0" w:space="0" w:color="auto"/>
        <w:left w:val="none" w:sz="0" w:space="0" w:color="auto"/>
        <w:bottom w:val="none" w:sz="0" w:space="0" w:color="auto"/>
        <w:right w:val="none" w:sz="0" w:space="0" w:color="auto"/>
      </w:divBdr>
    </w:div>
    <w:div w:id="437070831">
      <w:bodyDiv w:val="1"/>
      <w:marLeft w:val="0"/>
      <w:marRight w:val="0"/>
      <w:marTop w:val="0"/>
      <w:marBottom w:val="0"/>
      <w:divBdr>
        <w:top w:val="none" w:sz="0" w:space="0" w:color="auto"/>
        <w:left w:val="none" w:sz="0" w:space="0" w:color="auto"/>
        <w:bottom w:val="none" w:sz="0" w:space="0" w:color="auto"/>
        <w:right w:val="none" w:sz="0" w:space="0" w:color="auto"/>
      </w:divBdr>
    </w:div>
    <w:div w:id="440733262">
      <w:bodyDiv w:val="1"/>
      <w:marLeft w:val="0"/>
      <w:marRight w:val="0"/>
      <w:marTop w:val="0"/>
      <w:marBottom w:val="0"/>
      <w:divBdr>
        <w:top w:val="none" w:sz="0" w:space="0" w:color="auto"/>
        <w:left w:val="none" w:sz="0" w:space="0" w:color="auto"/>
        <w:bottom w:val="none" w:sz="0" w:space="0" w:color="auto"/>
        <w:right w:val="none" w:sz="0" w:space="0" w:color="auto"/>
      </w:divBdr>
    </w:div>
    <w:div w:id="447624776">
      <w:bodyDiv w:val="1"/>
      <w:marLeft w:val="0"/>
      <w:marRight w:val="0"/>
      <w:marTop w:val="0"/>
      <w:marBottom w:val="0"/>
      <w:divBdr>
        <w:top w:val="none" w:sz="0" w:space="0" w:color="auto"/>
        <w:left w:val="none" w:sz="0" w:space="0" w:color="auto"/>
        <w:bottom w:val="none" w:sz="0" w:space="0" w:color="auto"/>
        <w:right w:val="none" w:sz="0" w:space="0" w:color="auto"/>
      </w:divBdr>
    </w:div>
    <w:div w:id="464202932">
      <w:bodyDiv w:val="1"/>
      <w:marLeft w:val="0"/>
      <w:marRight w:val="0"/>
      <w:marTop w:val="0"/>
      <w:marBottom w:val="0"/>
      <w:divBdr>
        <w:top w:val="none" w:sz="0" w:space="0" w:color="auto"/>
        <w:left w:val="none" w:sz="0" w:space="0" w:color="auto"/>
        <w:bottom w:val="none" w:sz="0" w:space="0" w:color="auto"/>
        <w:right w:val="none" w:sz="0" w:space="0" w:color="auto"/>
      </w:divBdr>
    </w:div>
    <w:div w:id="468937431">
      <w:bodyDiv w:val="1"/>
      <w:marLeft w:val="0"/>
      <w:marRight w:val="0"/>
      <w:marTop w:val="0"/>
      <w:marBottom w:val="0"/>
      <w:divBdr>
        <w:top w:val="none" w:sz="0" w:space="0" w:color="auto"/>
        <w:left w:val="none" w:sz="0" w:space="0" w:color="auto"/>
        <w:bottom w:val="none" w:sz="0" w:space="0" w:color="auto"/>
        <w:right w:val="none" w:sz="0" w:space="0" w:color="auto"/>
      </w:divBdr>
    </w:div>
    <w:div w:id="484859096">
      <w:bodyDiv w:val="1"/>
      <w:marLeft w:val="0"/>
      <w:marRight w:val="0"/>
      <w:marTop w:val="0"/>
      <w:marBottom w:val="0"/>
      <w:divBdr>
        <w:top w:val="none" w:sz="0" w:space="0" w:color="auto"/>
        <w:left w:val="none" w:sz="0" w:space="0" w:color="auto"/>
        <w:bottom w:val="none" w:sz="0" w:space="0" w:color="auto"/>
        <w:right w:val="none" w:sz="0" w:space="0" w:color="auto"/>
      </w:divBdr>
    </w:div>
    <w:div w:id="486557095">
      <w:bodyDiv w:val="1"/>
      <w:marLeft w:val="0"/>
      <w:marRight w:val="0"/>
      <w:marTop w:val="0"/>
      <w:marBottom w:val="0"/>
      <w:divBdr>
        <w:top w:val="none" w:sz="0" w:space="0" w:color="auto"/>
        <w:left w:val="none" w:sz="0" w:space="0" w:color="auto"/>
        <w:bottom w:val="none" w:sz="0" w:space="0" w:color="auto"/>
        <w:right w:val="none" w:sz="0" w:space="0" w:color="auto"/>
      </w:divBdr>
    </w:div>
    <w:div w:id="489180187">
      <w:bodyDiv w:val="1"/>
      <w:marLeft w:val="0"/>
      <w:marRight w:val="0"/>
      <w:marTop w:val="0"/>
      <w:marBottom w:val="0"/>
      <w:divBdr>
        <w:top w:val="none" w:sz="0" w:space="0" w:color="auto"/>
        <w:left w:val="none" w:sz="0" w:space="0" w:color="auto"/>
        <w:bottom w:val="none" w:sz="0" w:space="0" w:color="auto"/>
        <w:right w:val="none" w:sz="0" w:space="0" w:color="auto"/>
      </w:divBdr>
    </w:div>
    <w:div w:id="491870478">
      <w:bodyDiv w:val="1"/>
      <w:marLeft w:val="0"/>
      <w:marRight w:val="0"/>
      <w:marTop w:val="0"/>
      <w:marBottom w:val="0"/>
      <w:divBdr>
        <w:top w:val="none" w:sz="0" w:space="0" w:color="auto"/>
        <w:left w:val="none" w:sz="0" w:space="0" w:color="auto"/>
        <w:bottom w:val="none" w:sz="0" w:space="0" w:color="auto"/>
        <w:right w:val="none" w:sz="0" w:space="0" w:color="auto"/>
      </w:divBdr>
    </w:div>
    <w:div w:id="498161683">
      <w:bodyDiv w:val="1"/>
      <w:marLeft w:val="0"/>
      <w:marRight w:val="0"/>
      <w:marTop w:val="0"/>
      <w:marBottom w:val="0"/>
      <w:divBdr>
        <w:top w:val="none" w:sz="0" w:space="0" w:color="auto"/>
        <w:left w:val="none" w:sz="0" w:space="0" w:color="auto"/>
        <w:bottom w:val="none" w:sz="0" w:space="0" w:color="auto"/>
        <w:right w:val="none" w:sz="0" w:space="0" w:color="auto"/>
      </w:divBdr>
    </w:div>
    <w:div w:id="501700877">
      <w:bodyDiv w:val="1"/>
      <w:marLeft w:val="0"/>
      <w:marRight w:val="0"/>
      <w:marTop w:val="0"/>
      <w:marBottom w:val="0"/>
      <w:divBdr>
        <w:top w:val="none" w:sz="0" w:space="0" w:color="auto"/>
        <w:left w:val="none" w:sz="0" w:space="0" w:color="auto"/>
        <w:bottom w:val="none" w:sz="0" w:space="0" w:color="auto"/>
        <w:right w:val="none" w:sz="0" w:space="0" w:color="auto"/>
      </w:divBdr>
    </w:div>
    <w:div w:id="501971460">
      <w:bodyDiv w:val="1"/>
      <w:marLeft w:val="0"/>
      <w:marRight w:val="0"/>
      <w:marTop w:val="0"/>
      <w:marBottom w:val="0"/>
      <w:divBdr>
        <w:top w:val="none" w:sz="0" w:space="0" w:color="auto"/>
        <w:left w:val="none" w:sz="0" w:space="0" w:color="auto"/>
        <w:bottom w:val="none" w:sz="0" w:space="0" w:color="auto"/>
        <w:right w:val="none" w:sz="0" w:space="0" w:color="auto"/>
      </w:divBdr>
    </w:div>
    <w:div w:id="512691987">
      <w:bodyDiv w:val="1"/>
      <w:marLeft w:val="0"/>
      <w:marRight w:val="0"/>
      <w:marTop w:val="0"/>
      <w:marBottom w:val="0"/>
      <w:divBdr>
        <w:top w:val="none" w:sz="0" w:space="0" w:color="auto"/>
        <w:left w:val="none" w:sz="0" w:space="0" w:color="auto"/>
        <w:bottom w:val="none" w:sz="0" w:space="0" w:color="auto"/>
        <w:right w:val="none" w:sz="0" w:space="0" w:color="auto"/>
      </w:divBdr>
      <w:divsChild>
        <w:div w:id="629167037">
          <w:marLeft w:val="0"/>
          <w:marRight w:val="0"/>
          <w:marTop w:val="0"/>
          <w:marBottom w:val="0"/>
          <w:divBdr>
            <w:top w:val="none" w:sz="0" w:space="0" w:color="auto"/>
            <w:left w:val="none" w:sz="0" w:space="0" w:color="auto"/>
            <w:bottom w:val="none" w:sz="0" w:space="0" w:color="auto"/>
            <w:right w:val="none" w:sz="0" w:space="0" w:color="auto"/>
          </w:divBdr>
          <w:divsChild>
            <w:div w:id="1357198524">
              <w:marLeft w:val="0"/>
              <w:marRight w:val="0"/>
              <w:marTop w:val="0"/>
              <w:marBottom w:val="0"/>
              <w:divBdr>
                <w:top w:val="none" w:sz="0" w:space="0" w:color="auto"/>
                <w:left w:val="none" w:sz="0" w:space="0" w:color="auto"/>
                <w:bottom w:val="none" w:sz="0" w:space="0" w:color="auto"/>
                <w:right w:val="none" w:sz="0" w:space="0" w:color="auto"/>
              </w:divBdr>
              <w:divsChild>
                <w:div w:id="1019503111">
                  <w:marLeft w:val="0"/>
                  <w:marRight w:val="0"/>
                  <w:marTop w:val="0"/>
                  <w:marBottom w:val="0"/>
                  <w:divBdr>
                    <w:top w:val="none" w:sz="0" w:space="0" w:color="auto"/>
                    <w:left w:val="none" w:sz="0" w:space="0" w:color="auto"/>
                    <w:bottom w:val="none" w:sz="0" w:space="0" w:color="auto"/>
                    <w:right w:val="none" w:sz="0" w:space="0" w:color="auto"/>
                  </w:divBdr>
                  <w:divsChild>
                    <w:div w:id="353117476">
                      <w:marLeft w:val="0"/>
                      <w:marRight w:val="0"/>
                      <w:marTop w:val="0"/>
                      <w:marBottom w:val="0"/>
                      <w:divBdr>
                        <w:top w:val="none" w:sz="0" w:space="0" w:color="auto"/>
                        <w:left w:val="none" w:sz="0" w:space="0" w:color="auto"/>
                        <w:bottom w:val="none" w:sz="0" w:space="0" w:color="auto"/>
                        <w:right w:val="none" w:sz="0" w:space="0" w:color="auto"/>
                      </w:divBdr>
                      <w:divsChild>
                        <w:div w:id="64116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3687335">
      <w:bodyDiv w:val="1"/>
      <w:marLeft w:val="0"/>
      <w:marRight w:val="0"/>
      <w:marTop w:val="0"/>
      <w:marBottom w:val="0"/>
      <w:divBdr>
        <w:top w:val="none" w:sz="0" w:space="0" w:color="auto"/>
        <w:left w:val="none" w:sz="0" w:space="0" w:color="auto"/>
        <w:bottom w:val="none" w:sz="0" w:space="0" w:color="auto"/>
        <w:right w:val="none" w:sz="0" w:space="0" w:color="auto"/>
      </w:divBdr>
    </w:div>
    <w:div w:id="515735305">
      <w:bodyDiv w:val="1"/>
      <w:marLeft w:val="0"/>
      <w:marRight w:val="0"/>
      <w:marTop w:val="0"/>
      <w:marBottom w:val="0"/>
      <w:divBdr>
        <w:top w:val="none" w:sz="0" w:space="0" w:color="auto"/>
        <w:left w:val="none" w:sz="0" w:space="0" w:color="auto"/>
        <w:bottom w:val="none" w:sz="0" w:space="0" w:color="auto"/>
        <w:right w:val="none" w:sz="0" w:space="0" w:color="auto"/>
      </w:divBdr>
    </w:div>
    <w:div w:id="517550499">
      <w:bodyDiv w:val="1"/>
      <w:marLeft w:val="0"/>
      <w:marRight w:val="0"/>
      <w:marTop w:val="0"/>
      <w:marBottom w:val="0"/>
      <w:divBdr>
        <w:top w:val="none" w:sz="0" w:space="0" w:color="auto"/>
        <w:left w:val="none" w:sz="0" w:space="0" w:color="auto"/>
        <w:bottom w:val="none" w:sz="0" w:space="0" w:color="auto"/>
        <w:right w:val="none" w:sz="0" w:space="0" w:color="auto"/>
      </w:divBdr>
    </w:div>
    <w:div w:id="561646606">
      <w:bodyDiv w:val="1"/>
      <w:marLeft w:val="0"/>
      <w:marRight w:val="0"/>
      <w:marTop w:val="0"/>
      <w:marBottom w:val="0"/>
      <w:divBdr>
        <w:top w:val="none" w:sz="0" w:space="0" w:color="auto"/>
        <w:left w:val="none" w:sz="0" w:space="0" w:color="auto"/>
        <w:bottom w:val="none" w:sz="0" w:space="0" w:color="auto"/>
        <w:right w:val="none" w:sz="0" w:space="0" w:color="auto"/>
      </w:divBdr>
      <w:divsChild>
        <w:div w:id="757754461">
          <w:marLeft w:val="0"/>
          <w:marRight w:val="0"/>
          <w:marTop w:val="0"/>
          <w:marBottom w:val="0"/>
          <w:divBdr>
            <w:top w:val="none" w:sz="0" w:space="0" w:color="auto"/>
            <w:left w:val="none" w:sz="0" w:space="0" w:color="auto"/>
            <w:bottom w:val="none" w:sz="0" w:space="0" w:color="auto"/>
            <w:right w:val="none" w:sz="0" w:space="0" w:color="auto"/>
          </w:divBdr>
          <w:divsChild>
            <w:div w:id="120147905">
              <w:marLeft w:val="0"/>
              <w:marRight w:val="0"/>
              <w:marTop w:val="0"/>
              <w:marBottom w:val="0"/>
              <w:divBdr>
                <w:top w:val="none" w:sz="0" w:space="0" w:color="auto"/>
                <w:left w:val="none" w:sz="0" w:space="0" w:color="auto"/>
                <w:bottom w:val="none" w:sz="0" w:space="0" w:color="auto"/>
                <w:right w:val="none" w:sz="0" w:space="0" w:color="auto"/>
              </w:divBdr>
              <w:divsChild>
                <w:div w:id="776482179">
                  <w:marLeft w:val="0"/>
                  <w:marRight w:val="0"/>
                  <w:marTop w:val="0"/>
                  <w:marBottom w:val="0"/>
                  <w:divBdr>
                    <w:top w:val="none" w:sz="0" w:space="0" w:color="auto"/>
                    <w:left w:val="none" w:sz="0" w:space="0" w:color="auto"/>
                    <w:bottom w:val="none" w:sz="0" w:space="0" w:color="auto"/>
                    <w:right w:val="none" w:sz="0" w:space="0" w:color="auto"/>
                  </w:divBdr>
                  <w:divsChild>
                    <w:div w:id="1237399450">
                      <w:marLeft w:val="0"/>
                      <w:marRight w:val="0"/>
                      <w:marTop w:val="0"/>
                      <w:marBottom w:val="0"/>
                      <w:divBdr>
                        <w:top w:val="none" w:sz="0" w:space="0" w:color="auto"/>
                        <w:left w:val="single" w:sz="4" w:space="9" w:color="E9EAD2"/>
                        <w:bottom w:val="none" w:sz="0" w:space="0" w:color="auto"/>
                        <w:right w:val="single" w:sz="4" w:space="9" w:color="E9EAD2"/>
                      </w:divBdr>
                      <w:divsChild>
                        <w:div w:id="1935822372">
                          <w:marLeft w:val="0"/>
                          <w:marRight w:val="0"/>
                          <w:marTop w:val="0"/>
                          <w:marBottom w:val="0"/>
                          <w:divBdr>
                            <w:top w:val="none" w:sz="0" w:space="0" w:color="auto"/>
                            <w:left w:val="none" w:sz="0" w:space="0" w:color="auto"/>
                            <w:bottom w:val="none" w:sz="0" w:space="0" w:color="auto"/>
                            <w:right w:val="none" w:sz="0" w:space="0" w:color="auto"/>
                          </w:divBdr>
                          <w:divsChild>
                            <w:div w:id="627320263">
                              <w:marLeft w:val="0"/>
                              <w:marRight w:val="0"/>
                              <w:marTop w:val="0"/>
                              <w:marBottom w:val="0"/>
                              <w:divBdr>
                                <w:top w:val="none" w:sz="0" w:space="0" w:color="auto"/>
                                <w:left w:val="none" w:sz="0" w:space="0" w:color="auto"/>
                                <w:bottom w:val="none" w:sz="0" w:space="0" w:color="auto"/>
                                <w:right w:val="none" w:sz="0" w:space="0" w:color="auto"/>
                              </w:divBdr>
                            </w:div>
                            <w:div w:id="674259409">
                              <w:marLeft w:val="0"/>
                              <w:marRight w:val="0"/>
                              <w:marTop w:val="0"/>
                              <w:marBottom w:val="0"/>
                              <w:divBdr>
                                <w:top w:val="none" w:sz="0" w:space="0" w:color="auto"/>
                                <w:left w:val="none" w:sz="0" w:space="0" w:color="auto"/>
                                <w:bottom w:val="none" w:sz="0" w:space="0" w:color="auto"/>
                                <w:right w:val="none" w:sz="0" w:space="0" w:color="auto"/>
                              </w:divBdr>
                            </w:div>
                            <w:div w:id="782697710">
                              <w:marLeft w:val="0"/>
                              <w:marRight w:val="0"/>
                              <w:marTop w:val="0"/>
                              <w:marBottom w:val="0"/>
                              <w:divBdr>
                                <w:top w:val="none" w:sz="0" w:space="0" w:color="auto"/>
                                <w:left w:val="none" w:sz="0" w:space="0" w:color="auto"/>
                                <w:bottom w:val="none" w:sz="0" w:space="0" w:color="auto"/>
                                <w:right w:val="none" w:sz="0" w:space="0" w:color="auto"/>
                              </w:divBdr>
                            </w:div>
                            <w:div w:id="1059745103">
                              <w:marLeft w:val="0"/>
                              <w:marRight w:val="0"/>
                              <w:marTop w:val="0"/>
                              <w:marBottom w:val="0"/>
                              <w:divBdr>
                                <w:top w:val="none" w:sz="0" w:space="0" w:color="auto"/>
                                <w:left w:val="none" w:sz="0" w:space="0" w:color="auto"/>
                                <w:bottom w:val="none" w:sz="0" w:space="0" w:color="auto"/>
                                <w:right w:val="none" w:sz="0" w:space="0" w:color="auto"/>
                              </w:divBdr>
                            </w:div>
                            <w:div w:id="1745253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062977">
      <w:bodyDiv w:val="1"/>
      <w:marLeft w:val="0"/>
      <w:marRight w:val="0"/>
      <w:marTop w:val="0"/>
      <w:marBottom w:val="0"/>
      <w:divBdr>
        <w:top w:val="none" w:sz="0" w:space="0" w:color="auto"/>
        <w:left w:val="none" w:sz="0" w:space="0" w:color="auto"/>
        <w:bottom w:val="none" w:sz="0" w:space="0" w:color="auto"/>
        <w:right w:val="none" w:sz="0" w:space="0" w:color="auto"/>
      </w:divBdr>
    </w:div>
    <w:div w:id="565460089">
      <w:bodyDiv w:val="1"/>
      <w:marLeft w:val="0"/>
      <w:marRight w:val="0"/>
      <w:marTop w:val="0"/>
      <w:marBottom w:val="0"/>
      <w:divBdr>
        <w:top w:val="none" w:sz="0" w:space="0" w:color="auto"/>
        <w:left w:val="none" w:sz="0" w:space="0" w:color="auto"/>
        <w:bottom w:val="none" w:sz="0" w:space="0" w:color="auto"/>
        <w:right w:val="none" w:sz="0" w:space="0" w:color="auto"/>
      </w:divBdr>
    </w:div>
    <w:div w:id="565647960">
      <w:bodyDiv w:val="1"/>
      <w:marLeft w:val="0"/>
      <w:marRight w:val="0"/>
      <w:marTop w:val="0"/>
      <w:marBottom w:val="0"/>
      <w:divBdr>
        <w:top w:val="none" w:sz="0" w:space="0" w:color="auto"/>
        <w:left w:val="none" w:sz="0" w:space="0" w:color="auto"/>
        <w:bottom w:val="none" w:sz="0" w:space="0" w:color="auto"/>
        <w:right w:val="none" w:sz="0" w:space="0" w:color="auto"/>
      </w:divBdr>
    </w:div>
    <w:div w:id="566496602">
      <w:bodyDiv w:val="1"/>
      <w:marLeft w:val="0"/>
      <w:marRight w:val="0"/>
      <w:marTop w:val="0"/>
      <w:marBottom w:val="0"/>
      <w:divBdr>
        <w:top w:val="none" w:sz="0" w:space="0" w:color="auto"/>
        <w:left w:val="none" w:sz="0" w:space="0" w:color="auto"/>
        <w:bottom w:val="none" w:sz="0" w:space="0" w:color="auto"/>
        <w:right w:val="none" w:sz="0" w:space="0" w:color="auto"/>
      </w:divBdr>
    </w:div>
    <w:div w:id="573668707">
      <w:bodyDiv w:val="1"/>
      <w:marLeft w:val="0"/>
      <w:marRight w:val="0"/>
      <w:marTop w:val="0"/>
      <w:marBottom w:val="0"/>
      <w:divBdr>
        <w:top w:val="none" w:sz="0" w:space="0" w:color="auto"/>
        <w:left w:val="none" w:sz="0" w:space="0" w:color="auto"/>
        <w:bottom w:val="none" w:sz="0" w:space="0" w:color="auto"/>
        <w:right w:val="none" w:sz="0" w:space="0" w:color="auto"/>
      </w:divBdr>
    </w:div>
    <w:div w:id="582031000">
      <w:bodyDiv w:val="1"/>
      <w:marLeft w:val="0"/>
      <w:marRight w:val="0"/>
      <w:marTop w:val="0"/>
      <w:marBottom w:val="0"/>
      <w:divBdr>
        <w:top w:val="none" w:sz="0" w:space="0" w:color="auto"/>
        <w:left w:val="none" w:sz="0" w:space="0" w:color="auto"/>
        <w:bottom w:val="none" w:sz="0" w:space="0" w:color="auto"/>
        <w:right w:val="none" w:sz="0" w:space="0" w:color="auto"/>
      </w:divBdr>
    </w:div>
    <w:div w:id="599947030">
      <w:bodyDiv w:val="1"/>
      <w:marLeft w:val="0"/>
      <w:marRight w:val="0"/>
      <w:marTop w:val="0"/>
      <w:marBottom w:val="0"/>
      <w:divBdr>
        <w:top w:val="none" w:sz="0" w:space="0" w:color="auto"/>
        <w:left w:val="none" w:sz="0" w:space="0" w:color="auto"/>
        <w:bottom w:val="none" w:sz="0" w:space="0" w:color="auto"/>
        <w:right w:val="none" w:sz="0" w:space="0" w:color="auto"/>
      </w:divBdr>
      <w:divsChild>
        <w:div w:id="1714689610">
          <w:marLeft w:val="0"/>
          <w:marRight w:val="0"/>
          <w:marTop w:val="0"/>
          <w:marBottom w:val="120"/>
          <w:divBdr>
            <w:top w:val="none" w:sz="0" w:space="0" w:color="auto"/>
            <w:left w:val="none" w:sz="0" w:space="0" w:color="auto"/>
            <w:bottom w:val="none" w:sz="0" w:space="0" w:color="auto"/>
            <w:right w:val="none" w:sz="0" w:space="0" w:color="auto"/>
          </w:divBdr>
        </w:div>
      </w:divsChild>
    </w:div>
    <w:div w:id="606425700">
      <w:bodyDiv w:val="1"/>
      <w:marLeft w:val="0"/>
      <w:marRight w:val="0"/>
      <w:marTop w:val="0"/>
      <w:marBottom w:val="0"/>
      <w:divBdr>
        <w:top w:val="none" w:sz="0" w:space="0" w:color="auto"/>
        <w:left w:val="none" w:sz="0" w:space="0" w:color="auto"/>
        <w:bottom w:val="none" w:sz="0" w:space="0" w:color="auto"/>
        <w:right w:val="none" w:sz="0" w:space="0" w:color="auto"/>
      </w:divBdr>
    </w:div>
    <w:div w:id="616833169">
      <w:bodyDiv w:val="1"/>
      <w:marLeft w:val="0"/>
      <w:marRight w:val="0"/>
      <w:marTop w:val="0"/>
      <w:marBottom w:val="0"/>
      <w:divBdr>
        <w:top w:val="none" w:sz="0" w:space="0" w:color="auto"/>
        <w:left w:val="none" w:sz="0" w:space="0" w:color="auto"/>
        <w:bottom w:val="none" w:sz="0" w:space="0" w:color="auto"/>
        <w:right w:val="none" w:sz="0" w:space="0" w:color="auto"/>
      </w:divBdr>
    </w:div>
    <w:div w:id="654723067">
      <w:bodyDiv w:val="1"/>
      <w:marLeft w:val="0"/>
      <w:marRight w:val="0"/>
      <w:marTop w:val="0"/>
      <w:marBottom w:val="0"/>
      <w:divBdr>
        <w:top w:val="none" w:sz="0" w:space="0" w:color="auto"/>
        <w:left w:val="none" w:sz="0" w:space="0" w:color="auto"/>
        <w:bottom w:val="none" w:sz="0" w:space="0" w:color="auto"/>
        <w:right w:val="none" w:sz="0" w:space="0" w:color="auto"/>
      </w:divBdr>
    </w:div>
    <w:div w:id="658120580">
      <w:bodyDiv w:val="1"/>
      <w:marLeft w:val="0"/>
      <w:marRight w:val="0"/>
      <w:marTop w:val="0"/>
      <w:marBottom w:val="0"/>
      <w:divBdr>
        <w:top w:val="none" w:sz="0" w:space="0" w:color="auto"/>
        <w:left w:val="none" w:sz="0" w:space="0" w:color="auto"/>
        <w:bottom w:val="none" w:sz="0" w:space="0" w:color="auto"/>
        <w:right w:val="none" w:sz="0" w:space="0" w:color="auto"/>
      </w:divBdr>
    </w:div>
    <w:div w:id="665745462">
      <w:bodyDiv w:val="1"/>
      <w:marLeft w:val="0"/>
      <w:marRight w:val="0"/>
      <w:marTop w:val="0"/>
      <w:marBottom w:val="0"/>
      <w:divBdr>
        <w:top w:val="none" w:sz="0" w:space="0" w:color="auto"/>
        <w:left w:val="none" w:sz="0" w:space="0" w:color="auto"/>
        <w:bottom w:val="none" w:sz="0" w:space="0" w:color="auto"/>
        <w:right w:val="none" w:sz="0" w:space="0" w:color="auto"/>
      </w:divBdr>
    </w:div>
    <w:div w:id="670061400">
      <w:bodyDiv w:val="1"/>
      <w:marLeft w:val="0"/>
      <w:marRight w:val="0"/>
      <w:marTop w:val="0"/>
      <w:marBottom w:val="0"/>
      <w:divBdr>
        <w:top w:val="none" w:sz="0" w:space="0" w:color="auto"/>
        <w:left w:val="none" w:sz="0" w:space="0" w:color="auto"/>
        <w:bottom w:val="none" w:sz="0" w:space="0" w:color="auto"/>
        <w:right w:val="none" w:sz="0" w:space="0" w:color="auto"/>
      </w:divBdr>
    </w:div>
    <w:div w:id="672411443">
      <w:bodyDiv w:val="1"/>
      <w:marLeft w:val="0"/>
      <w:marRight w:val="0"/>
      <w:marTop w:val="0"/>
      <w:marBottom w:val="0"/>
      <w:divBdr>
        <w:top w:val="none" w:sz="0" w:space="0" w:color="auto"/>
        <w:left w:val="none" w:sz="0" w:space="0" w:color="auto"/>
        <w:bottom w:val="none" w:sz="0" w:space="0" w:color="auto"/>
        <w:right w:val="none" w:sz="0" w:space="0" w:color="auto"/>
      </w:divBdr>
      <w:divsChild>
        <w:div w:id="1458793859">
          <w:marLeft w:val="0"/>
          <w:marRight w:val="0"/>
          <w:marTop w:val="0"/>
          <w:marBottom w:val="0"/>
          <w:divBdr>
            <w:top w:val="none" w:sz="0" w:space="0" w:color="auto"/>
            <w:left w:val="none" w:sz="0" w:space="0" w:color="auto"/>
            <w:bottom w:val="none" w:sz="0" w:space="0" w:color="auto"/>
            <w:right w:val="none" w:sz="0" w:space="0" w:color="auto"/>
          </w:divBdr>
          <w:divsChild>
            <w:div w:id="763649404">
              <w:marLeft w:val="0"/>
              <w:marRight w:val="0"/>
              <w:marTop w:val="0"/>
              <w:marBottom w:val="0"/>
              <w:divBdr>
                <w:top w:val="none" w:sz="0" w:space="0" w:color="auto"/>
                <w:left w:val="none" w:sz="0" w:space="0" w:color="auto"/>
                <w:bottom w:val="none" w:sz="0" w:space="0" w:color="auto"/>
                <w:right w:val="none" w:sz="0" w:space="0" w:color="auto"/>
              </w:divBdr>
            </w:div>
            <w:div w:id="1907296896">
              <w:marLeft w:val="150"/>
              <w:marRight w:val="0"/>
              <w:marTop w:val="0"/>
              <w:marBottom w:val="0"/>
              <w:divBdr>
                <w:top w:val="none" w:sz="0" w:space="0" w:color="auto"/>
                <w:left w:val="none" w:sz="0" w:space="0" w:color="auto"/>
                <w:bottom w:val="none" w:sz="0" w:space="0" w:color="auto"/>
                <w:right w:val="none" w:sz="0" w:space="0" w:color="auto"/>
              </w:divBdr>
            </w:div>
          </w:divsChild>
        </w:div>
        <w:div w:id="1510295314">
          <w:marLeft w:val="0"/>
          <w:marRight w:val="0"/>
          <w:marTop w:val="0"/>
          <w:marBottom w:val="0"/>
          <w:divBdr>
            <w:top w:val="none" w:sz="0" w:space="0" w:color="auto"/>
            <w:left w:val="none" w:sz="0" w:space="0" w:color="auto"/>
            <w:bottom w:val="none" w:sz="0" w:space="0" w:color="auto"/>
            <w:right w:val="none" w:sz="0" w:space="0" w:color="auto"/>
          </w:divBdr>
        </w:div>
      </w:divsChild>
    </w:div>
    <w:div w:id="678586549">
      <w:bodyDiv w:val="1"/>
      <w:marLeft w:val="0"/>
      <w:marRight w:val="0"/>
      <w:marTop w:val="0"/>
      <w:marBottom w:val="0"/>
      <w:divBdr>
        <w:top w:val="none" w:sz="0" w:space="0" w:color="auto"/>
        <w:left w:val="none" w:sz="0" w:space="0" w:color="auto"/>
        <w:bottom w:val="none" w:sz="0" w:space="0" w:color="auto"/>
        <w:right w:val="none" w:sz="0" w:space="0" w:color="auto"/>
      </w:divBdr>
    </w:div>
    <w:div w:id="683170688">
      <w:bodyDiv w:val="1"/>
      <w:marLeft w:val="0"/>
      <w:marRight w:val="0"/>
      <w:marTop w:val="0"/>
      <w:marBottom w:val="0"/>
      <w:divBdr>
        <w:top w:val="none" w:sz="0" w:space="0" w:color="auto"/>
        <w:left w:val="none" w:sz="0" w:space="0" w:color="auto"/>
        <w:bottom w:val="none" w:sz="0" w:space="0" w:color="auto"/>
        <w:right w:val="none" w:sz="0" w:space="0" w:color="auto"/>
      </w:divBdr>
    </w:div>
    <w:div w:id="697195289">
      <w:bodyDiv w:val="1"/>
      <w:marLeft w:val="0"/>
      <w:marRight w:val="0"/>
      <w:marTop w:val="0"/>
      <w:marBottom w:val="0"/>
      <w:divBdr>
        <w:top w:val="none" w:sz="0" w:space="0" w:color="auto"/>
        <w:left w:val="none" w:sz="0" w:space="0" w:color="auto"/>
        <w:bottom w:val="none" w:sz="0" w:space="0" w:color="auto"/>
        <w:right w:val="none" w:sz="0" w:space="0" w:color="auto"/>
      </w:divBdr>
    </w:div>
    <w:div w:id="703557859">
      <w:bodyDiv w:val="1"/>
      <w:marLeft w:val="0"/>
      <w:marRight w:val="0"/>
      <w:marTop w:val="0"/>
      <w:marBottom w:val="0"/>
      <w:divBdr>
        <w:top w:val="none" w:sz="0" w:space="0" w:color="auto"/>
        <w:left w:val="none" w:sz="0" w:space="0" w:color="auto"/>
        <w:bottom w:val="none" w:sz="0" w:space="0" w:color="auto"/>
        <w:right w:val="none" w:sz="0" w:space="0" w:color="auto"/>
      </w:divBdr>
    </w:div>
    <w:div w:id="706182948">
      <w:bodyDiv w:val="1"/>
      <w:marLeft w:val="0"/>
      <w:marRight w:val="0"/>
      <w:marTop w:val="0"/>
      <w:marBottom w:val="0"/>
      <w:divBdr>
        <w:top w:val="none" w:sz="0" w:space="0" w:color="auto"/>
        <w:left w:val="none" w:sz="0" w:space="0" w:color="auto"/>
        <w:bottom w:val="none" w:sz="0" w:space="0" w:color="auto"/>
        <w:right w:val="none" w:sz="0" w:space="0" w:color="auto"/>
      </w:divBdr>
    </w:div>
    <w:div w:id="725643076">
      <w:bodyDiv w:val="1"/>
      <w:marLeft w:val="0"/>
      <w:marRight w:val="0"/>
      <w:marTop w:val="0"/>
      <w:marBottom w:val="0"/>
      <w:divBdr>
        <w:top w:val="none" w:sz="0" w:space="0" w:color="auto"/>
        <w:left w:val="none" w:sz="0" w:space="0" w:color="auto"/>
        <w:bottom w:val="none" w:sz="0" w:space="0" w:color="auto"/>
        <w:right w:val="none" w:sz="0" w:space="0" w:color="auto"/>
      </w:divBdr>
    </w:div>
    <w:div w:id="729495766">
      <w:bodyDiv w:val="1"/>
      <w:marLeft w:val="0"/>
      <w:marRight w:val="0"/>
      <w:marTop w:val="0"/>
      <w:marBottom w:val="0"/>
      <w:divBdr>
        <w:top w:val="none" w:sz="0" w:space="0" w:color="auto"/>
        <w:left w:val="none" w:sz="0" w:space="0" w:color="auto"/>
        <w:bottom w:val="none" w:sz="0" w:space="0" w:color="auto"/>
        <w:right w:val="none" w:sz="0" w:space="0" w:color="auto"/>
      </w:divBdr>
    </w:div>
    <w:div w:id="732657554">
      <w:bodyDiv w:val="1"/>
      <w:marLeft w:val="0"/>
      <w:marRight w:val="0"/>
      <w:marTop w:val="0"/>
      <w:marBottom w:val="0"/>
      <w:divBdr>
        <w:top w:val="none" w:sz="0" w:space="0" w:color="auto"/>
        <w:left w:val="none" w:sz="0" w:space="0" w:color="auto"/>
        <w:bottom w:val="none" w:sz="0" w:space="0" w:color="auto"/>
        <w:right w:val="none" w:sz="0" w:space="0" w:color="auto"/>
      </w:divBdr>
    </w:div>
    <w:div w:id="732892724">
      <w:bodyDiv w:val="1"/>
      <w:marLeft w:val="0"/>
      <w:marRight w:val="0"/>
      <w:marTop w:val="0"/>
      <w:marBottom w:val="0"/>
      <w:divBdr>
        <w:top w:val="none" w:sz="0" w:space="0" w:color="auto"/>
        <w:left w:val="none" w:sz="0" w:space="0" w:color="auto"/>
        <w:bottom w:val="none" w:sz="0" w:space="0" w:color="auto"/>
        <w:right w:val="none" w:sz="0" w:space="0" w:color="auto"/>
      </w:divBdr>
    </w:div>
    <w:div w:id="734165170">
      <w:bodyDiv w:val="1"/>
      <w:marLeft w:val="0"/>
      <w:marRight w:val="0"/>
      <w:marTop w:val="0"/>
      <w:marBottom w:val="0"/>
      <w:divBdr>
        <w:top w:val="none" w:sz="0" w:space="0" w:color="auto"/>
        <w:left w:val="none" w:sz="0" w:space="0" w:color="auto"/>
        <w:bottom w:val="none" w:sz="0" w:space="0" w:color="auto"/>
        <w:right w:val="none" w:sz="0" w:space="0" w:color="auto"/>
      </w:divBdr>
    </w:div>
    <w:div w:id="735513168">
      <w:bodyDiv w:val="1"/>
      <w:marLeft w:val="0"/>
      <w:marRight w:val="0"/>
      <w:marTop w:val="0"/>
      <w:marBottom w:val="0"/>
      <w:divBdr>
        <w:top w:val="none" w:sz="0" w:space="0" w:color="auto"/>
        <w:left w:val="none" w:sz="0" w:space="0" w:color="auto"/>
        <w:bottom w:val="none" w:sz="0" w:space="0" w:color="auto"/>
        <w:right w:val="none" w:sz="0" w:space="0" w:color="auto"/>
      </w:divBdr>
    </w:div>
    <w:div w:id="736823802">
      <w:bodyDiv w:val="1"/>
      <w:marLeft w:val="0"/>
      <w:marRight w:val="0"/>
      <w:marTop w:val="0"/>
      <w:marBottom w:val="0"/>
      <w:divBdr>
        <w:top w:val="none" w:sz="0" w:space="0" w:color="auto"/>
        <w:left w:val="none" w:sz="0" w:space="0" w:color="auto"/>
        <w:bottom w:val="none" w:sz="0" w:space="0" w:color="auto"/>
        <w:right w:val="none" w:sz="0" w:space="0" w:color="auto"/>
      </w:divBdr>
    </w:div>
    <w:div w:id="737484840">
      <w:bodyDiv w:val="1"/>
      <w:marLeft w:val="0"/>
      <w:marRight w:val="0"/>
      <w:marTop w:val="0"/>
      <w:marBottom w:val="0"/>
      <w:divBdr>
        <w:top w:val="none" w:sz="0" w:space="0" w:color="auto"/>
        <w:left w:val="none" w:sz="0" w:space="0" w:color="auto"/>
        <w:bottom w:val="none" w:sz="0" w:space="0" w:color="auto"/>
        <w:right w:val="none" w:sz="0" w:space="0" w:color="auto"/>
      </w:divBdr>
    </w:div>
    <w:div w:id="743650009">
      <w:bodyDiv w:val="1"/>
      <w:marLeft w:val="0"/>
      <w:marRight w:val="0"/>
      <w:marTop w:val="0"/>
      <w:marBottom w:val="0"/>
      <w:divBdr>
        <w:top w:val="none" w:sz="0" w:space="0" w:color="auto"/>
        <w:left w:val="none" w:sz="0" w:space="0" w:color="auto"/>
        <w:bottom w:val="none" w:sz="0" w:space="0" w:color="auto"/>
        <w:right w:val="none" w:sz="0" w:space="0" w:color="auto"/>
      </w:divBdr>
    </w:div>
    <w:div w:id="744567508">
      <w:bodyDiv w:val="1"/>
      <w:marLeft w:val="0"/>
      <w:marRight w:val="0"/>
      <w:marTop w:val="0"/>
      <w:marBottom w:val="0"/>
      <w:divBdr>
        <w:top w:val="none" w:sz="0" w:space="0" w:color="auto"/>
        <w:left w:val="none" w:sz="0" w:space="0" w:color="auto"/>
        <w:bottom w:val="none" w:sz="0" w:space="0" w:color="auto"/>
        <w:right w:val="none" w:sz="0" w:space="0" w:color="auto"/>
      </w:divBdr>
    </w:div>
    <w:div w:id="745493719">
      <w:bodyDiv w:val="1"/>
      <w:marLeft w:val="0"/>
      <w:marRight w:val="0"/>
      <w:marTop w:val="0"/>
      <w:marBottom w:val="0"/>
      <w:divBdr>
        <w:top w:val="none" w:sz="0" w:space="0" w:color="auto"/>
        <w:left w:val="none" w:sz="0" w:space="0" w:color="auto"/>
        <w:bottom w:val="none" w:sz="0" w:space="0" w:color="auto"/>
        <w:right w:val="none" w:sz="0" w:space="0" w:color="auto"/>
      </w:divBdr>
    </w:div>
    <w:div w:id="770931435">
      <w:bodyDiv w:val="1"/>
      <w:marLeft w:val="0"/>
      <w:marRight w:val="0"/>
      <w:marTop w:val="0"/>
      <w:marBottom w:val="0"/>
      <w:divBdr>
        <w:top w:val="none" w:sz="0" w:space="0" w:color="auto"/>
        <w:left w:val="none" w:sz="0" w:space="0" w:color="auto"/>
        <w:bottom w:val="none" w:sz="0" w:space="0" w:color="auto"/>
        <w:right w:val="none" w:sz="0" w:space="0" w:color="auto"/>
      </w:divBdr>
    </w:div>
    <w:div w:id="774591492">
      <w:bodyDiv w:val="1"/>
      <w:marLeft w:val="0"/>
      <w:marRight w:val="0"/>
      <w:marTop w:val="0"/>
      <w:marBottom w:val="0"/>
      <w:divBdr>
        <w:top w:val="none" w:sz="0" w:space="0" w:color="auto"/>
        <w:left w:val="none" w:sz="0" w:space="0" w:color="auto"/>
        <w:bottom w:val="none" w:sz="0" w:space="0" w:color="auto"/>
        <w:right w:val="none" w:sz="0" w:space="0" w:color="auto"/>
      </w:divBdr>
      <w:divsChild>
        <w:div w:id="959454378">
          <w:marLeft w:val="0"/>
          <w:marRight w:val="0"/>
          <w:marTop w:val="0"/>
          <w:marBottom w:val="0"/>
          <w:divBdr>
            <w:top w:val="none" w:sz="0" w:space="0" w:color="auto"/>
            <w:left w:val="none" w:sz="0" w:space="0" w:color="auto"/>
            <w:bottom w:val="none" w:sz="0" w:space="0" w:color="auto"/>
            <w:right w:val="none" w:sz="0" w:space="0" w:color="auto"/>
          </w:divBdr>
        </w:div>
      </w:divsChild>
    </w:div>
    <w:div w:id="776407382">
      <w:bodyDiv w:val="1"/>
      <w:marLeft w:val="0"/>
      <w:marRight w:val="0"/>
      <w:marTop w:val="0"/>
      <w:marBottom w:val="0"/>
      <w:divBdr>
        <w:top w:val="none" w:sz="0" w:space="0" w:color="auto"/>
        <w:left w:val="none" w:sz="0" w:space="0" w:color="auto"/>
        <w:bottom w:val="none" w:sz="0" w:space="0" w:color="auto"/>
        <w:right w:val="none" w:sz="0" w:space="0" w:color="auto"/>
      </w:divBdr>
    </w:div>
    <w:div w:id="802774898">
      <w:bodyDiv w:val="1"/>
      <w:marLeft w:val="0"/>
      <w:marRight w:val="0"/>
      <w:marTop w:val="0"/>
      <w:marBottom w:val="0"/>
      <w:divBdr>
        <w:top w:val="none" w:sz="0" w:space="0" w:color="auto"/>
        <w:left w:val="none" w:sz="0" w:space="0" w:color="auto"/>
        <w:bottom w:val="none" w:sz="0" w:space="0" w:color="auto"/>
        <w:right w:val="none" w:sz="0" w:space="0" w:color="auto"/>
      </w:divBdr>
    </w:div>
    <w:div w:id="807434856">
      <w:bodyDiv w:val="1"/>
      <w:marLeft w:val="0"/>
      <w:marRight w:val="0"/>
      <w:marTop w:val="0"/>
      <w:marBottom w:val="0"/>
      <w:divBdr>
        <w:top w:val="none" w:sz="0" w:space="0" w:color="auto"/>
        <w:left w:val="none" w:sz="0" w:space="0" w:color="auto"/>
        <w:bottom w:val="none" w:sz="0" w:space="0" w:color="auto"/>
        <w:right w:val="none" w:sz="0" w:space="0" w:color="auto"/>
      </w:divBdr>
    </w:div>
    <w:div w:id="809202092">
      <w:bodyDiv w:val="1"/>
      <w:marLeft w:val="0"/>
      <w:marRight w:val="0"/>
      <w:marTop w:val="0"/>
      <w:marBottom w:val="0"/>
      <w:divBdr>
        <w:top w:val="none" w:sz="0" w:space="0" w:color="auto"/>
        <w:left w:val="none" w:sz="0" w:space="0" w:color="auto"/>
        <w:bottom w:val="none" w:sz="0" w:space="0" w:color="auto"/>
        <w:right w:val="none" w:sz="0" w:space="0" w:color="auto"/>
      </w:divBdr>
    </w:div>
    <w:div w:id="812913175">
      <w:bodyDiv w:val="1"/>
      <w:marLeft w:val="0"/>
      <w:marRight w:val="0"/>
      <w:marTop w:val="0"/>
      <w:marBottom w:val="0"/>
      <w:divBdr>
        <w:top w:val="none" w:sz="0" w:space="0" w:color="auto"/>
        <w:left w:val="none" w:sz="0" w:space="0" w:color="auto"/>
        <w:bottom w:val="none" w:sz="0" w:space="0" w:color="auto"/>
        <w:right w:val="none" w:sz="0" w:space="0" w:color="auto"/>
      </w:divBdr>
    </w:div>
    <w:div w:id="818544860">
      <w:bodyDiv w:val="1"/>
      <w:marLeft w:val="0"/>
      <w:marRight w:val="0"/>
      <w:marTop w:val="0"/>
      <w:marBottom w:val="0"/>
      <w:divBdr>
        <w:top w:val="none" w:sz="0" w:space="0" w:color="auto"/>
        <w:left w:val="none" w:sz="0" w:space="0" w:color="auto"/>
        <w:bottom w:val="none" w:sz="0" w:space="0" w:color="auto"/>
        <w:right w:val="none" w:sz="0" w:space="0" w:color="auto"/>
      </w:divBdr>
    </w:div>
    <w:div w:id="834225936">
      <w:bodyDiv w:val="1"/>
      <w:marLeft w:val="0"/>
      <w:marRight w:val="0"/>
      <w:marTop w:val="0"/>
      <w:marBottom w:val="0"/>
      <w:divBdr>
        <w:top w:val="none" w:sz="0" w:space="0" w:color="auto"/>
        <w:left w:val="none" w:sz="0" w:space="0" w:color="auto"/>
        <w:bottom w:val="none" w:sz="0" w:space="0" w:color="auto"/>
        <w:right w:val="none" w:sz="0" w:space="0" w:color="auto"/>
      </w:divBdr>
    </w:div>
    <w:div w:id="843403078">
      <w:bodyDiv w:val="1"/>
      <w:marLeft w:val="0"/>
      <w:marRight w:val="0"/>
      <w:marTop w:val="0"/>
      <w:marBottom w:val="0"/>
      <w:divBdr>
        <w:top w:val="none" w:sz="0" w:space="0" w:color="auto"/>
        <w:left w:val="none" w:sz="0" w:space="0" w:color="auto"/>
        <w:bottom w:val="none" w:sz="0" w:space="0" w:color="auto"/>
        <w:right w:val="none" w:sz="0" w:space="0" w:color="auto"/>
      </w:divBdr>
    </w:div>
    <w:div w:id="844591360">
      <w:bodyDiv w:val="1"/>
      <w:marLeft w:val="0"/>
      <w:marRight w:val="0"/>
      <w:marTop w:val="0"/>
      <w:marBottom w:val="0"/>
      <w:divBdr>
        <w:top w:val="none" w:sz="0" w:space="0" w:color="auto"/>
        <w:left w:val="none" w:sz="0" w:space="0" w:color="auto"/>
        <w:bottom w:val="none" w:sz="0" w:space="0" w:color="auto"/>
        <w:right w:val="none" w:sz="0" w:space="0" w:color="auto"/>
      </w:divBdr>
    </w:div>
    <w:div w:id="860363105">
      <w:bodyDiv w:val="1"/>
      <w:marLeft w:val="0"/>
      <w:marRight w:val="0"/>
      <w:marTop w:val="0"/>
      <w:marBottom w:val="0"/>
      <w:divBdr>
        <w:top w:val="none" w:sz="0" w:space="0" w:color="auto"/>
        <w:left w:val="none" w:sz="0" w:space="0" w:color="auto"/>
        <w:bottom w:val="none" w:sz="0" w:space="0" w:color="auto"/>
        <w:right w:val="none" w:sz="0" w:space="0" w:color="auto"/>
      </w:divBdr>
    </w:div>
    <w:div w:id="867452723">
      <w:bodyDiv w:val="1"/>
      <w:marLeft w:val="0"/>
      <w:marRight w:val="0"/>
      <w:marTop w:val="0"/>
      <w:marBottom w:val="0"/>
      <w:divBdr>
        <w:top w:val="none" w:sz="0" w:space="0" w:color="auto"/>
        <w:left w:val="none" w:sz="0" w:space="0" w:color="auto"/>
        <w:bottom w:val="none" w:sz="0" w:space="0" w:color="auto"/>
        <w:right w:val="none" w:sz="0" w:space="0" w:color="auto"/>
      </w:divBdr>
    </w:div>
    <w:div w:id="877156988">
      <w:bodyDiv w:val="1"/>
      <w:marLeft w:val="0"/>
      <w:marRight w:val="0"/>
      <w:marTop w:val="0"/>
      <w:marBottom w:val="0"/>
      <w:divBdr>
        <w:top w:val="none" w:sz="0" w:space="0" w:color="auto"/>
        <w:left w:val="none" w:sz="0" w:space="0" w:color="auto"/>
        <w:bottom w:val="none" w:sz="0" w:space="0" w:color="auto"/>
        <w:right w:val="none" w:sz="0" w:space="0" w:color="auto"/>
      </w:divBdr>
    </w:div>
    <w:div w:id="878392766">
      <w:bodyDiv w:val="1"/>
      <w:marLeft w:val="0"/>
      <w:marRight w:val="0"/>
      <w:marTop w:val="0"/>
      <w:marBottom w:val="0"/>
      <w:divBdr>
        <w:top w:val="none" w:sz="0" w:space="0" w:color="auto"/>
        <w:left w:val="none" w:sz="0" w:space="0" w:color="auto"/>
        <w:bottom w:val="none" w:sz="0" w:space="0" w:color="auto"/>
        <w:right w:val="none" w:sz="0" w:space="0" w:color="auto"/>
      </w:divBdr>
    </w:div>
    <w:div w:id="881940111">
      <w:bodyDiv w:val="1"/>
      <w:marLeft w:val="0"/>
      <w:marRight w:val="0"/>
      <w:marTop w:val="0"/>
      <w:marBottom w:val="0"/>
      <w:divBdr>
        <w:top w:val="none" w:sz="0" w:space="0" w:color="auto"/>
        <w:left w:val="none" w:sz="0" w:space="0" w:color="auto"/>
        <w:bottom w:val="none" w:sz="0" w:space="0" w:color="auto"/>
        <w:right w:val="none" w:sz="0" w:space="0" w:color="auto"/>
      </w:divBdr>
    </w:div>
    <w:div w:id="882139705">
      <w:bodyDiv w:val="1"/>
      <w:marLeft w:val="0"/>
      <w:marRight w:val="0"/>
      <w:marTop w:val="0"/>
      <w:marBottom w:val="0"/>
      <w:divBdr>
        <w:top w:val="none" w:sz="0" w:space="0" w:color="auto"/>
        <w:left w:val="none" w:sz="0" w:space="0" w:color="auto"/>
        <w:bottom w:val="none" w:sz="0" w:space="0" w:color="auto"/>
        <w:right w:val="none" w:sz="0" w:space="0" w:color="auto"/>
      </w:divBdr>
    </w:div>
    <w:div w:id="883713713">
      <w:bodyDiv w:val="1"/>
      <w:marLeft w:val="0"/>
      <w:marRight w:val="0"/>
      <w:marTop w:val="0"/>
      <w:marBottom w:val="0"/>
      <w:divBdr>
        <w:top w:val="none" w:sz="0" w:space="0" w:color="auto"/>
        <w:left w:val="none" w:sz="0" w:space="0" w:color="auto"/>
        <w:bottom w:val="none" w:sz="0" w:space="0" w:color="auto"/>
        <w:right w:val="none" w:sz="0" w:space="0" w:color="auto"/>
      </w:divBdr>
    </w:div>
    <w:div w:id="891236069">
      <w:bodyDiv w:val="1"/>
      <w:marLeft w:val="0"/>
      <w:marRight w:val="0"/>
      <w:marTop w:val="0"/>
      <w:marBottom w:val="0"/>
      <w:divBdr>
        <w:top w:val="none" w:sz="0" w:space="0" w:color="auto"/>
        <w:left w:val="none" w:sz="0" w:space="0" w:color="auto"/>
        <w:bottom w:val="none" w:sz="0" w:space="0" w:color="auto"/>
        <w:right w:val="none" w:sz="0" w:space="0" w:color="auto"/>
      </w:divBdr>
    </w:div>
    <w:div w:id="905605464">
      <w:bodyDiv w:val="1"/>
      <w:marLeft w:val="0"/>
      <w:marRight w:val="0"/>
      <w:marTop w:val="0"/>
      <w:marBottom w:val="0"/>
      <w:divBdr>
        <w:top w:val="none" w:sz="0" w:space="0" w:color="auto"/>
        <w:left w:val="none" w:sz="0" w:space="0" w:color="auto"/>
        <w:bottom w:val="none" w:sz="0" w:space="0" w:color="auto"/>
        <w:right w:val="none" w:sz="0" w:space="0" w:color="auto"/>
      </w:divBdr>
    </w:div>
    <w:div w:id="906501565">
      <w:bodyDiv w:val="1"/>
      <w:marLeft w:val="0"/>
      <w:marRight w:val="0"/>
      <w:marTop w:val="0"/>
      <w:marBottom w:val="0"/>
      <w:divBdr>
        <w:top w:val="none" w:sz="0" w:space="0" w:color="auto"/>
        <w:left w:val="none" w:sz="0" w:space="0" w:color="auto"/>
        <w:bottom w:val="none" w:sz="0" w:space="0" w:color="auto"/>
        <w:right w:val="none" w:sz="0" w:space="0" w:color="auto"/>
      </w:divBdr>
    </w:div>
    <w:div w:id="922181300">
      <w:bodyDiv w:val="1"/>
      <w:marLeft w:val="0"/>
      <w:marRight w:val="0"/>
      <w:marTop w:val="0"/>
      <w:marBottom w:val="0"/>
      <w:divBdr>
        <w:top w:val="none" w:sz="0" w:space="0" w:color="auto"/>
        <w:left w:val="none" w:sz="0" w:space="0" w:color="auto"/>
        <w:bottom w:val="none" w:sz="0" w:space="0" w:color="auto"/>
        <w:right w:val="none" w:sz="0" w:space="0" w:color="auto"/>
      </w:divBdr>
    </w:div>
    <w:div w:id="924339191">
      <w:bodyDiv w:val="1"/>
      <w:marLeft w:val="0"/>
      <w:marRight w:val="0"/>
      <w:marTop w:val="0"/>
      <w:marBottom w:val="0"/>
      <w:divBdr>
        <w:top w:val="none" w:sz="0" w:space="0" w:color="auto"/>
        <w:left w:val="none" w:sz="0" w:space="0" w:color="auto"/>
        <w:bottom w:val="none" w:sz="0" w:space="0" w:color="auto"/>
        <w:right w:val="none" w:sz="0" w:space="0" w:color="auto"/>
      </w:divBdr>
    </w:div>
    <w:div w:id="935090699">
      <w:bodyDiv w:val="1"/>
      <w:marLeft w:val="0"/>
      <w:marRight w:val="0"/>
      <w:marTop w:val="0"/>
      <w:marBottom w:val="0"/>
      <w:divBdr>
        <w:top w:val="none" w:sz="0" w:space="0" w:color="auto"/>
        <w:left w:val="none" w:sz="0" w:space="0" w:color="auto"/>
        <w:bottom w:val="none" w:sz="0" w:space="0" w:color="auto"/>
        <w:right w:val="none" w:sz="0" w:space="0" w:color="auto"/>
      </w:divBdr>
    </w:div>
    <w:div w:id="938566410">
      <w:bodyDiv w:val="1"/>
      <w:marLeft w:val="0"/>
      <w:marRight w:val="0"/>
      <w:marTop w:val="0"/>
      <w:marBottom w:val="0"/>
      <w:divBdr>
        <w:top w:val="none" w:sz="0" w:space="0" w:color="auto"/>
        <w:left w:val="none" w:sz="0" w:space="0" w:color="auto"/>
        <w:bottom w:val="none" w:sz="0" w:space="0" w:color="auto"/>
        <w:right w:val="none" w:sz="0" w:space="0" w:color="auto"/>
      </w:divBdr>
    </w:div>
    <w:div w:id="946889539">
      <w:bodyDiv w:val="1"/>
      <w:marLeft w:val="0"/>
      <w:marRight w:val="0"/>
      <w:marTop w:val="0"/>
      <w:marBottom w:val="0"/>
      <w:divBdr>
        <w:top w:val="none" w:sz="0" w:space="0" w:color="auto"/>
        <w:left w:val="none" w:sz="0" w:space="0" w:color="auto"/>
        <w:bottom w:val="none" w:sz="0" w:space="0" w:color="auto"/>
        <w:right w:val="none" w:sz="0" w:space="0" w:color="auto"/>
      </w:divBdr>
    </w:div>
    <w:div w:id="958416021">
      <w:bodyDiv w:val="1"/>
      <w:marLeft w:val="0"/>
      <w:marRight w:val="0"/>
      <w:marTop w:val="0"/>
      <w:marBottom w:val="0"/>
      <w:divBdr>
        <w:top w:val="none" w:sz="0" w:space="0" w:color="auto"/>
        <w:left w:val="none" w:sz="0" w:space="0" w:color="auto"/>
        <w:bottom w:val="none" w:sz="0" w:space="0" w:color="auto"/>
        <w:right w:val="none" w:sz="0" w:space="0" w:color="auto"/>
      </w:divBdr>
    </w:div>
    <w:div w:id="961233473">
      <w:bodyDiv w:val="1"/>
      <w:marLeft w:val="0"/>
      <w:marRight w:val="0"/>
      <w:marTop w:val="0"/>
      <w:marBottom w:val="0"/>
      <w:divBdr>
        <w:top w:val="none" w:sz="0" w:space="0" w:color="auto"/>
        <w:left w:val="none" w:sz="0" w:space="0" w:color="auto"/>
        <w:bottom w:val="none" w:sz="0" w:space="0" w:color="auto"/>
        <w:right w:val="none" w:sz="0" w:space="0" w:color="auto"/>
      </w:divBdr>
    </w:div>
    <w:div w:id="962417336">
      <w:bodyDiv w:val="1"/>
      <w:marLeft w:val="0"/>
      <w:marRight w:val="0"/>
      <w:marTop w:val="0"/>
      <w:marBottom w:val="0"/>
      <w:divBdr>
        <w:top w:val="none" w:sz="0" w:space="0" w:color="auto"/>
        <w:left w:val="none" w:sz="0" w:space="0" w:color="auto"/>
        <w:bottom w:val="none" w:sz="0" w:space="0" w:color="auto"/>
        <w:right w:val="none" w:sz="0" w:space="0" w:color="auto"/>
      </w:divBdr>
    </w:div>
    <w:div w:id="963577558">
      <w:bodyDiv w:val="1"/>
      <w:marLeft w:val="0"/>
      <w:marRight w:val="0"/>
      <w:marTop w:val="0"/>
      <w:marBottom w:val="0"/>
      <w:divBdr>
        <w:top w:val="none" w:sz="0" w:space="0" w:color="auto"/>
        <w:left w:val="none" w:sz="0" w:space="0" w:color="auto"/>
        <w:bottom w:val="none" w:sz="0" w:space="0" w:color="auto"/>
        <w:right w:val="none" w:sz="0" w:space="0" w:color="auto"/>
      </w:divBdr>
    </w:div>
    <w:div w:id="973487165">
      <w:bodyDiv w:val="1"/>
      <w:marLeft w:val="0"/>
      <w:marRight w:val="0"/>
      <w:marTop w:val="0"/>
      <w:marBottom w:val="0"/>
      <w:divBdr>
        <w:top w:val="none" w:sz="0" w:space="0" w:color="auto"/>
        <w:left w:val="none" w:sz="0" w:space="0" w:color="auto"/>
        <w:bottom w:val="none" w:sz="0" w:space="0" w:color="auto"/>
        <w:right w:val="none" w:sz="0" w:space="0" w:color="auto"/>
      </w:divBdr>
    </w:div>
    <w:div w:id="974797384">
      <w:bodyDiv w:val="1"/>
      <w:marLeft w:val="0"/>
      <w:marRight w:val="0"/>
      <w:marTop w:val="0"/>
      <w:marBottom w:val="0"/>
      <w:divBdr>
        <w:top w:val="none" w:sz="0" w:space="0" w:color="auto"/>
        <w:left w:val="none" w:sz="0" w:space="0" w:color="auto"/>
        <w:bottom w:val="none" w:sz="0" w:space="0" w:color="auto"/>
        <w:right w:val="none" w:sz="0" w:space="0" w:color="auto"/>
      </w:divBdr>
    </w:div>
    <w:div w:id="991063504">
      <w:bodyDiv w:val="1"/>
      <w:marLeft w:val="0"/>
      <w:marRight w:val="0"/>
      <w:marTop w:val="0"/>
      <w:marBottom w:val="0"/>
      <w:divBdr>
        <w:top w:val="none" w:sz="0" w:space="0" w:color="auto"/>
        <w:left w:val="none" w:sz="0" w:space="0" w:color="auto"/>
        <w:bottom w:val="none" w:sz="0" w:space="0" w:color="auto"/>
        <w:right w:val="none" w:sz="0" w:space="0" w:color="auto"/>
      </w:divBdr>
    </w:div>
    <w:div w:id="1001274652">
      <w:bodyDiv w:val="1"/>
      <w:marLeft w:val="0"/>
      <w:marRight w:val="0"/>
      <w:marTop w:val="0"/>
      <w:marBottom w:val="0"/>
      <w:divBdr>
        <w:top w:val="none" w:sz="0" w:space="0" w:color="auto"/>
        <w:left w:val="none" w:sz="0" w:space="0" w:color="auto"/>
        <w:bottom w:val="none" w:sz="0" w:space="0" w:color="auto"/>
        <w:right w:val="none" w:sz="0" w:space="0" w:color="auto"/>
      </w:divBdr>
    </w:div>
    <w:div w:id="1003120211">
      <w:bodyDiv w:val="1"/>
      <w:marLeft w:val="0"/>
      <w:marRight w:val="0"/>
      <w:marTop w:val="0"/>
      <w:marBottom w:val="0"/>
      <w:divBdr>
        <w:top w:val="none" w:sz="0" w:space="0" w:color="auto"/>
        <w:left w:val="none" w:sz="0" w:space="0" w:color="auto"/>
        <w:bottom w:val="none" w:sz="0" w:space="0" w:color="auto"/>
        <w:right w:val="none" w:sz="0" w:space="0" w:color="auto"/>
      </w:divBdr>
    </w:div>
    <w:div w:id="1014570167">
      <w:bodyDiv w:val="1"/>
      <w:marLeft w:val="0"/>
      <w:marRight w:val="0"/>
      <w:marTop w:val="0"/>
      <w:marBottom w:val="0"/>
      <w:divBdr>
        <w:top w:val="none" w:sz="0" w:space="0" w:color="auto"/>
        <w:left w:val="none" w:sz="0" w:space="0" w:color="auto"/>
        <w:bottom w:val="none" w:sz="0" w:space="0" w:color="auto"/>
        <w:right w:val="none" w:sz="0" w:space="0" w:color="auto"/>
      </w:divBdr>
    </w:div>
    <w:div w:id="1031689479">
      <w:bodyDiv w:val="1"/>
      <w:marLeft w:val="0"/>
      <w:marRight w:val="0"/>
      <w:marTop w:val="0"/>
      <w:marBottom w:val="0"/>
      <w:divBdr>
        <w:top w:val="none" w:sz="0" w:space="0" w:color="auto"/>
        <w:left w:val="none" w:sz="0" w:space="0" w:color="auto"/>
        <w:bottom w:val="none" w:sz="0" w:space="0" w:color="auto"/>
        <w:right w:val="none" w:sz="0" w:space="0" w:color="auto"/>
      </w:divBdr>
    </w:div>
    <w:div w:id="1034426865">
      <w:bodyDiv w:val="1"/>
      <w:marLeft w:val="0"/>
      <w:marRight w:val="0"/>
      <w:marTop w:val="0"/>
      <w:marBottom w:val="0"/>
      <w:divBdr>
        <w:top w:val="none" w:sz="0" w:space="0" w:color="auto"/>
        <w:left w:val="none" w:sz="0" w:space="0" w:color="auto"/>
        <w:bottom w:val="none" w:sz="0" w:space="0" w:color="auto"/>
        <w:right w:val="none" w:sz="0" w:space="0" w:color="auto"/>
      </w:divBdr>
    </w:div>
    <w:div w:id="1046876466">
      <w:bodyDiv w:val="1"/>
      <w:marLeft w:val="0"/>
      <w:marRight w:val="0"/>
      <w:marTop w:val="0"/>
      <w:marBottom w:val="0"/>
      <w:divBdr>
        <w:top w:val="none" w:sz="0" w:space="0" w:color="auto"/>
        <w:left w:val="none" w:sz="0" w:space="0" w:color="auto"/>
        <w:bottom w:val="none" w:sz="0" w:space="0" w:color="auto"/>
        <w:right w:val="none" w:sz="0" w:space="0" w:color="auto"/>
      </w:divBdr>
    </w:div>
    <w:div w:id="1058089692">
      <w:bodyDiv w:val="1"/>
      <w:marLeft w:val="0"/>
      <w:marRight w:val="0"/>
      <w:marTop w:val="0"/>
      <w:marBottom w:val="0"/>
      <w:divBdr>
        <w:top w:val="none" w:sz="0" w:space="0" w:color="auto"/>
        <w:left w:val="none" w:sz="0" w:space="0" w:color="auto"/>
        <w:bottom w:val="none" w:sz="0" w:space="0" w:color="auto"/>
        <w:right w:val="none" w:sz="0" w:space="0" w:color="auto"/>
      </w:divBdr>
    </w:div>
    <w:div w:id="1059476921">
      <w:bodyDiv w:val="1"/>
      <w:marLeft w:val="0"/>
      <w:marRight w:val="0"/>
      <w:marTop w:val="0"/>
      <w:marBottom w:val="0"/>
      <w:divBdr>
        <w:top w:val="none" w:sz="0" w:space="0" w:color="auto"/>
        <w:left w:val="none" w:sz="0" w:space="0" w:color="auto"/>
        <w:bottom w:val="none" w:sz="0" w:space="0" w:color="auto"/>
        <w:right w:val="none" w:sz="0" w:space="0" w:color="auto"/>
      </w:divBdr>
    </w:div>
    <w:div w:id="1062605964">
      <w:bodyDiv w:val="1"/>
      <w:marLeft w:val="0"/>
      <w:marRight w:val="0"/>
      <w:marTop w:val="0"/>
      <w:marBottom w:val="0"/>
      <w:divBdr>
        <w:top w:val="none" w:sz="0" w:space="0" w:color="auto"/>
        <w:left w:val="none" w:sz="0" w:space="0" w:color="auto"/>
        <w:bottom w:val="none" w:sz="0" w:space="0" w:color="auto"/>
        <w:right w:val="none" w:sz="0" w:space="0" w:color="auto"/>
      </w:divBdr>
    </w:div>
    <w:div w:id="1067265084">
      <w:bodyDiv w:val="1"/>
      <w:marLeft w:val="0"/>
      <w:marRight w:val="0"/>
      <w:marTop w:val="0"/>
      <w:marBottom w:val="0"/>
      <w:divBdr>
        <w:top w:val="none" w:sz="0" w:space="0" w:color="auto"/>
        <w:left w:val="none" w:sz="0" w:space="0" w:color="auto"/>
        <w:bottom w:val="none" w:sz="0" w:space="0" w:color="auto"/>
        <w:right w:val="none" w:sz="0" w:space="0" w:color="auto"/>
      </w:divBdr>
    </w:div>
    <w:div w:id="1070151342">
      <w:bodyDiv w:val="1"/>
      <w:marLeft w:val="0"/>
      <w:marRight w:val="0"/>
      <w:marTop w:val="0"/>
      <w:marBottom w:val="0"/>
      <w:divBdr>
        <w:top w:val="none" w:sz="0" w:space="0" w:color="auto"/>
        <w:left w:val="none" w:sz="0" w:space="0" w:color="auto"/>
        <w:bottom w:val="none" w:sz="0" w:space="0" w:color="auto"/>
        <w:right w:val="none" w:sz="0" w:space="0" w:color="auto"/>
      </w:divBdr>
    </w:div>
    <w:div w:id="1079016218">
      <w:bodyDiv w:val="1"/>
      <w:marLeft w:val="0"/>
      <w:marRight w:val="0"/>
      <w:marTop w:val="0"/>
      <w:marBottom w:val="0"/>
      <w:divBdr>
        <w:top w:val="none" w:sz="0" w:space="0" w:color="auto"/>
        <w:left w:val="none" w:sz="0" w:space="0" w:color="auto"/>
        <w:bottom w:val="none" w:sz="0" w:space="0" w:color="auto"/>
        <w:right w:val="none" w:sz="0" w:space="0" w:color="auto"/>
      </w:divBdr>
    </w:div>
    <w:div w:id="1095593065">
      <w:bodyDiv w:val="1"/>
      <w:marLeft w:val="0"/>
      <w:marRight w:val="0"/>
      <w:marTop w:val="0"/>
      <w:marBottom w:val="0"/>
      <w:divBdr>
        <w:top w:val="none" w:sz="0" w:space="0" w:color="auto"/>
        <w:left w:val="none" w:sz="0" w:space="0" w:color="auto"/>
        <w:bottom w:val="none" w:sz="0" w:space="0" w:color="auto"/>
        <w:right w:val="none" w:sz="0" w:space="0" w:color="auto"/>
      </w:divBdr>
    </w:div>
    <w:div w:id="1099646390">
      <w:bodyDiv w:val="1"/>
      <w:marLeft w:val="0"/>
      <w:marRight w:val="0"/>
      <w:marTop w:val="0"/>
      <w:marBottom w:val="0"/>
      <w:divBdr>
        <w:top w:val="none" w:sz="0" w:space="0" w:color="auto"/>
        <w:left w:val="none" w:sz="0" w:space="0" w:color="auto"/>
        <w:bottom w:val="none" w:sz="0" w:space="0" w:color="auto"/>
        <w:right w:val="none" w:sz="0" w:space="0" w:color="auto"/>
      </w:divBdr>
    </w:div>
    <w:div w:id="1106657068">
      <w:bodyDiv w:val="1"/>
      <w:marLeft w:val="0"/>
      <w:marRight w:val="0"/>
      <w:marTop w:val="0"/>
      <w:marBottom w:val="0"/>
      <w:divBdr>
        <w:top w:val="none" w:sz="0" w:space="0" w:color="auto"/>
        <w:left w:val="none" w:sz="0" w:space="0" w:color="auto"/>
        <w:bottom w:val="none" w:sz="0" w:space="0" w:color="auto"/>
        <w:right w:val="none" w:sz="0" w:space="0" w:color="auto"/>
      </w:divBdr>
    </w:div>
    <w:div w:id="1112238215">
      <w:bodyDiv w:val="1"/>
      <w:marLeft w:val="0"/>
      <w:marRight w:val="0"/>
      <w:marTop w:val="0"/>
      <w:marBottom w:val="0"/>
      <w:divBdr>
        <w:top w:val="none" w:sz="0" w:space="0" w:color="auto"/>
        <w:left w:val="none" w:sz="0" w:space="0" w:color="auto"/>
        <w:bottom w:val="none" w:sz="0" w:space="0" w:color="auto"/>
        <w:right w:val="none" w:sz="0" w:space="0" w:color="auto"/>
      </w:divBdr>
    </w:div>
    <w:div w:id="1115826391">
      <w:bodyDiv w:val="1"/>
      <w:marLeft w:val="0"/>
      <w:marRight w:val="0"/>
      <w:marTop w:val="0"/>
      <w:marBottom w:val="0"/>
      <w:divBdr>
        <w:top w:val="none" w:sz="0" w:space="0" w:color="auto"/>
        <w:left w:val="none" w:sz="0" w:space="0" w:color="auto"/>
        <w:bottom w:val="none" w:sz="0" w:space="0" w:color="auto"/>
        <w:right w:val="none" w:sz="0" w:space="0" w:color="auto"/>
      </w:divBdr>
    </w:div>
    <w:div w:id="1121459742">
      <w:bodyDiv w:val="1"/>
      <w:marLeft w:val="0"/>
      <w:marRight w:val="0"/>
      <w:marTop w:val="0"/>
      <w:marBottom w:val="0"/>
      <w:divBdr>
        <w:top w:val="none" w:sz="0" w:space="0" w:color="auto"/>
        <w:left w:val="none" w:sz="0" w:space="0" w:color="auto"/>
        <w:bottom w:val="none" w:sz="0" w:space="0" w:color="auto"/>
        <w:right w:val="none" w:sz="0" w:space="0" w:color="auto"/>
      </w:divBdr>
    </w:div>
    <w:div w:id="1121651223">
      <w:bodyDiv w:val="1"/>
      <w:marLeft w:val="0"/>
      <w:marRight w:val="0"/>
      <w:marTop w:val="0"/>
      <w:marBottom w:val="0"/>
      <w:divBdr>
        <w:top w:val="none" w:sz="0" w:space="0" w:color="auto"/>
        <w:left w:val="none" w:sz="0" w:space="0" w:color="auto"/>
        <w:bottom w:val="none" w:sz="0" w:space="0" w:color="auto"/>
        <w:right w:val="none" w:sz="0" w:space="0" w:color="auto"/>
      </w:divBdr>
    </w:div>
    <w:div w:id="1126236738">
      <w:bodyDiv w:val="1"/>
      <w:marLeft w:val="0"/>
      <w:marRight w:val="0"/>
      <w:marTop w:val="0"/>
      <w:marBottom w:val="0"/>
      <w:divBdr>
        <w:top w:val="none" w:sz="0" w:space="0" w:color="auto"/>
        <w:left w:val="none" w:sz="0" w:space="0" w:color="auto"/>
        <w:bottom w:val="none" w:sz="0" w:space="0" w:color="auto"/>
        <w:right w:val="none" w:sz="0" w:space="0" w:color="auto"/>
      </w:divBdr>
    </w:div>
    <w:div w:id="1144394441">
      <w:bodyDiv w:val="1"/>
      <w:marLeft w:val="0"/>
      <w:marRight w:val="0"/>
      <w:marTop w:val="0"/>
      <w:marBottom w:val="0"/>
      <w:divBdr>
        <w:top w:val="none" w:sz="0" w:space="0" w:color="auto"/>
        <w:left w:val="none" w:sz="0" w:space="0" w:color="auto"/>
        <w:bottom w:val="none" w:sz="0" w:space="0" w:color="auto"/>
        <w:right w:val="none" w:sz="0" w:space="0" w:color="auto"/>
      </w:divBdr>
    </w:div>
    <w:div w:id="1144470837">
      <w:bodyDiv w:val="1"/>
      <w:marLeft w:val="0"/>
      <w:marRight w:val="0"/>
      <w:marTop w:val="0"/>
      <w:marBottom w:val="0"/>
      <w:divBdr>
        <w:top w:val="none" w:sz="0" w:space="0" w:color="auto"/>
        <w:left w:val="none" w:sz="0" w:space="0" w:color="auto"/>
        <w:bottom w:val="none" w:sz="0" w:space="0" w:color="auto"/>
        <w:right w:val="none" w:sz="0" w:space="0" w:color="auto"/>
      </w:divBdr>
    </w:div>
    <w:div w:id="1161384835">
      <w:bodyDiv w:val="1"/>
      <w:marLeft w:val="0"/>
      <w:marRight w:val="0"/>
      <w:marTop w:val="0"/>
      <w:marBottom w:val="0"/>
      <w:divBdr>
        <w:top w:val="none" w:sz="0" w:space="0" w:color="auto"/>
        <w:left w:val="none" w:sz="0" w:space="0" w:color="auto"/>
        <w:bottom w:val="none" w:sz="0" w:space="0" w:color="auto"/>
        <w:right w:val="none" w:sz="0" w:space="0" w:color="auto"/>
      </w:divBdr>
    </w:div>
    <w:div w:id="1164587298">
      <w:bodyDiv w:val="1"/>
      <w:marLeft w:val="0"/>
      <w:marRight w:val="0"/>
      <w:marTop w:val="0"/>
      <w:marBottom w:val="0"/>
      <w:divBdr>
        <w:top w:val="none" w:sz="0" w:space="0" w:color="auto"/>
        <w:left w:val="none" w:sz="0" w:space="0" w:color="auto"/>
        <w:bottom w:val="none" w:sz="0" w:space="0" w:color="auto"/>
        <w:right w:val="none" w:sz="0" w:space="0" w:color="auto"/>
      </w:divBdr>
    </w:div>
    <w:div w:id="1164780929">
      <w:bodyDiv w:val="1"/>
      <w:marLeft w:val="0"/>
      <w:marRight w:val="0"/>
      <w:marTop w:val="0"/>
      <w:marBottom w:val="0"/>
      <w:divBdr>
        <w:top w:val="none" w:sz="0" w:space="0" w:color="auto"/>
        <w:left w:val="none" w:sz="0" w:space="0" w:color="auto"/>
        <w:bottom w:val="none" w:sz="0" w:space="0" w:color="auto"/>
        <w:right w:val="none" w:sz="0" w:space="0" w:color="auto"/>
      </w:divBdr>
    </w:div>
    <w:div w:id="1185242187">
      <w:bodyDiv w:val="1"/>
      <w:marLeft w:val="0"/>
      <w:marRight w:val="0"/>
      <w:marTop w:val="0"/>
      <w:marBottom w:val="0"/>
      <w:divBdr>
        <w:top w:val="none" w:sz="0" w:space="0" w:color="auto"/>
        <w:left w:val="none" w:sz="0" w:space="0" w:color="auto"/>
        <w:bottom w:val="none" w:sz="0" w:space="0" w:color="auto"/>
        <w:right w:val="none" w:sz="0" w:space="0" w:color="auto"/>
      </w:divBdr>
    </w:div>
    <w:div w:id="1186864250">
      <w:bodyDiv w:val="1"/>
      <w:marLeft w:val="0"/>
      <w:marRight w:val="0"/>
      <w:marTop w:val="0"/>
      <w:marBottom w:val="0"/>
      <w:divBdr>
        <w:top w:val="none" w:sz="0" w:space="0" w:color="auto"/>
        <w:left w:val="none" w:sz="0" w:space="0" w:color="auto"/>
        <w:bottom w:val="none" w:sz="0" w:space="0" w:color="auto"/>
        <w:right w:val="none" w:sz="0" w:space="0" w:color="auto"/>
      </w:divBdr>
    </w:div>
    <w:div w:id="1188257905">
      <w:bodyDiv w:val="1"/>
      <w:marLeft w:val="0"/>
      <w:marRight w:val="0"/>
      <w:marTop w:val="0"/>
      <w:marBottom w:val="0"/>
      <w:divBdr>
        <w:top w:val="none" w:sz="0" w:space="0" w:color="auto"/>
        <w:left w:val="none" w:sz="0" w:space="0" w:color="auto"/>
        <w:bottom w:val="none" w:sz="0" w:space="0" w:color="auto"/>
        <w:right w:val="none" w:sz="0" w:space="0" w:color="auto"/>
      </w:divBdr>
    </w:div>
    <w:div w:id="1190949519">
      <w:bodyDiv w:val="1"/>
      <w:marLeft w:val="0"/>
      <w:marRight w:val="0"/>
      <w:marTop w:val="0"/>
      <w:marBottom w:val="0"/>
      <w:divBdr>
        <w:top w:val="none" w:sz="0" w:space="0" w:color="auto"/>
        <w:left w:val="none" w:sz="0" w:space="0" w:color="auto"/>
        <w:bottom w:val="none" w:sz="0" w:space="0" w:color="auto"/>
        <w:right w:val="none" w:sz="0" w:space="0" w:color="auto"/>
      </w:divBdr>
    </w:div>
    <w:div w:id="1198198893">
      <w:bodyDiv w:val="1"/>
      <w:marLeft w:val="0"/>
      <w:marRight w:val="0"/>
      <w:marTop w:val="0"/>
      <w:marBottom w:val="0"/>
      <w:divBdr>
        <w:top w:val="none" w:sz="0" w:space="0" w:color="auto"/>
        <w:left w:val="none" w:sz="0" w:space="0" w:color="auto"/>
        <w:bottom w:val="none" w:sz="0" w:space="0" w:color="auto"/>
        <w:right w:val="none" w:sz="0" w:space="0" w:color="auto"/>
      </w:divBdr>
    </w:div>
    <w:div w:id="1207570240">
      <w:bodyDiv w:val="1"/>
      <w:marLeft w:val="0"/>
      <w:marRight w:val="0"/>
      <w:marTop w:val="0"/>
      <w:marBottom w:val="0"/>
      <w:divBdr>
        <w:top w:val="none" w:sz="0" w:space="0" w:color="auto"/>
        <w:left w:val="none" w:sz="0" w:space="0" w:color="auto"/>
        <w:bottom w:val="none" w:sz="0" w:space="0" w:color="auto"/>
        <w:right w:val="none" w:sz="0" w:space="0" w:color="auto"/>
      </w:divBdr>
    </w:div>
    <w:div w:id="1209142277">
      <w:bodyDiv w:val="1"/>
      <w:marLeft w:val="0"/>
      <w:marRight w:val="0"/>
      <w:marTop w:val="0"/>
      <w:marBottom w:val="0"/>
      <w:divBdr>
        <w:top w:val="none" w:sz="0" w:space="0" w:color="auto"/>
        <w:left w:val="none" w:sz="0" w:space="0" w:color="auto"/>
        <w:bottom w:val="none" w:sz="0" w:space="0" w:color="auto"/>
        <w:right w:val="none" w:sz="0" w:space="0" w:color="auto"/>
      </w:divBdr>
    </w:div>
    <w:div w:id="1219239778">
      <w:bodyDiv w:val="1"/>
      <w:marLeft w:val="0"/>
      <w:marRight w:val="0"/>
      <w:marTop w:val="0"/>
      <w:marBottom w:val="0"/>
      <w:divBdr>
        <w:top w:val="none" w:sz="0" w:space="0" w:color="auto"/>
        <w:left w:val="none" w:sz="0" w:space="0" w:color="auto"/>
        <w:bottom w:val="none" w:sz="0" w:space="0" w:color="auto"/>
        <w:right w:val="none" w:sz="0" w:space="0" w:color="auto"/>
      </w:divBdr>
    </w:div>
    <w:div w:id="1225874660">
      <w:bodyDiv w:val="1"/>
      <w:marLeft w:val="0"/>
      <w:marRight w:val="0"/>
      <w:marTop w:val="0"/>
      <w:marBottom w:val="0"/>
      <w:divBdr>
        <w:top w:val="none" w:sz="0" w:space="0" w:color="auto"/>
        <w:left w:val="none" w:sz="0" w:space="0" w:color="auto"/>
        <w:bottom w:val="none" w:sz="0" w:space="0" w:color="auto"/>
        <w:right w:val="none" w:sz="0" w:space="0" w:color="auto"/>
      </w:divBdr>
    </w:div>
    <w:div w:id="1226141456">
      <w:bodyDiv w:val="1"/>
      <w:marLeft w:val="0"/>
      <w:marRight w:val="0"/>
      <w:marTop w:val="0"/>
      <w:marBottom w:val="0"/>
      <w:divBdr>
        <w:top w:val="none" w:sz="0" w:space="0" w:color="auto"/>
        <w:left w:val="none" w:sz="0" w:space="0" w:color="auto"/>
        <w:bottom w:val="none" w:sz="0" w:space="0" w:color="auto"/>
        <w:right w:val="none" w:sz="0" w:space="0" w:color="auto"/>
      </w:divBdr>
    </w:div>
    <w:div w:id="1230386651">
      <w:bodyDiv w:val="1"/>
      <w:marLeft w:val="0"/>
      <w:marRight w:val="0"/>
      <w:marTop w:val="0"/>
      <w:marBottom w:val="0"/>
      <w:divBdr>
        <w:top w:val="none" w:sz="0" w:space="0" w:color="auto"/>
        <w:left w:val="none" w:sz="0" w:space="0" w:color="auto"/>
        <w:bottom w:val="none" w:sz="0" w:space="0" w:color="auto"/>
        <w:right w:val="none" w:sz="0" w:space="0" w:color="auto"/>
      </w:divBdr>
    </w:div>
    <w:div w:id="1236209389">
      <w:bodyDiv w:val="1"/>
      <w:marLeft w:val="0"/>
      <w:marRight w:val="0"/>
      <w:marTop w:val="0"/>
      <w:marBottom w:val="0"/>
      <w:divBdr>
        <w:top w:val="none" w:sz="0" w:space="0" w:color="auto"/>
        <w:left w:val="none" w:sz="0" w:space="0" w:color="auto"/>
        <w:bottom w:val="none" w:sz="0" w:space="0" w:color="auto"/>
        <w:right w:val="none" w:sz="0" w:space="0" w:color="auto"/>
      </w:divBdr>
    </w:div>
    <w:div w:id="1244414124">
      <w:bodyDiv w:val="1"/>
      <w:marLeft w:val="0"/>
      <w:marRight w:val="0"/>
      <w:marTop w:val="0"/>
      <w:marBottom w:val="0"/>
      <w:divBdr>
        <w:top w:val="none" w:sz="0" w:space="0" w:color="auto"/>
        <w:left w:val="none" w:sz="0" w:space="0" w:color="auto"/>
        <w:bottom w:val="none" w:sz="0" w:space="0" w:color="auto"/>
        <w:right w:val="none" w:sz="0" w:space="0" w:color="auto"/>
      </w:divBdr>
    </w:div>
    <w:div w:id="1247567314">
      <w:bodyDiv w:val="1"/>
      <w:marLeft w:val="0"/>
      <w:marRight w:val="0"/>
      <w:marTop w:val="0"/>
      <w:marBottom w:val="0"/>
      <w:divBdr>
        <w:top w:val="none" w:sz="0" w:space="0" w:color="auto"/>
        <w:left w:val="none" w:sz="0" w:space="0" w:color="auto"/>
        <w:bottom w:val="none" w:sz="0" w:space="0" w:color="auto"/>
        <w:right w:val="none" w:sz="0" w:space="0" w:color="auto"/>
      </w:divBdr>
    </w:div>
    <w:div w:id="1261841036">
      <w:bodyDiv w:val="1"/>
      <w:marLeft w:val="0"/>
      <w:marRight w:val="0"/>
      <w:marTop w:val="0"/>
      <w:marBottom w:val="0"/>
      <w:divBdr>
        <w:top w:val="none" w:sz="0" w:space="0" w:color="auto"/>
        <w:left w:val="none" w:sz="0" w:space="0" w:color="auto"/>
        <w:bottom w:val="none" w:sz="0" w:space="0" w:color="auto"/>
        <w:right w:val="none" w:sz="0" w:space="0" w:color="auto"/>
      </w:divBdr>
    </w:div>
    <w:div w:id="1282373646">
      <w:bodyDiv w:val="1"/>
      <w:marLeft w:val="0"/>
      <w:marRight w:val="0"/>
      <w:marTop w:val="0"/>
      <w:marBottom w:val="0"/>
      <w:divBdr>
        <w:top w:val="none" w:sz="0" w:space="0" w:color="auto"/>
        <w:left w:val="none" w:sz="0" w:space="0" w:color="auto"/>
        <w:bottom w:val="none" w:sz="0" w:space="0" w:color="auto"/>
        <w:right w:val="none" w:sz="0" w:space="0" w:color="auto"/>
      </w:divBdr>
    </w:div>
    <w:div w:id="1290624283">
      <w:bodyDiv w:val="1"/>
      <w:marLeft w:val="0"/>
      <w:marRight w:val="0"/>
      <w:marTop w:val="0"/>
      <w:marBottom w:val="0"/>
      <w:divBdr>
        <w:top w:val="none" w:sz="0" w:space="0" w:color="auto"/>
        <w:left w:val="none" w:sz="0" w:space="0" w:color="auto"/>
        <w:bottom w:val="none" w:sz="0" w:space="0" w:color="auto"/>
        <w:right w:val="none" w:sz="0" w:space="0" w:color="auto"/>
      </w:divBdr>
    </w:div>
    <w:div w:id="1293051476">
      <w:bodyDiv w:val="1"/>
      <w:marLeft w:val="0"/>
      <w:marRight w:val="0"/>
      <w:marTop w:val="0"/>
      <w:marBottom w:val="0"/>
      <w:divBdr>
        <w:top w:val="none" w:sz="0" w:space="0" w:color="auto"/>
        <w:left w:val="none" w:sz="0" w:space="0" w:color="auto"/>
        <w:bottom w:val="none" w:sz="0" w:space="0" w:color="auto"/>
        <w:right w:val="none" w:sz="0" w:space="0" w:color="auto"/>
      </w:divBdr>
    </w:div>
    <w:div w:id="1293247056">
      <w:bodyDiv w:val="1"/>
      <w:marLeft w:val="0"/>
      <w:marRight w:val="0"/>
      <w:marTop w:val="0"/>
      <w:marBottom w:val="0"/>
      <w:divBdr>
        <w:top w:val="none" w:sz="0" w:space="0" w:color="auto"/>
        <w:left w:val="none" w:sz="0" w:space="0" w:color="auto"/>
        <w:bottom w:val="none" w:sz="0" w:space="0" w:color="auto"/>
        <w:right w:val="none" w:sz="0" w:space="0" w:color="auto"/>
      </w:divBdr>
    </w:div>
    <w:div w:id="1295215255">
      <w:bodyDiv w:val="1"/>
      <w:marLeft w:val="0"/>
      <w:marRight w:val="0"/>
      <w:marTop w:val="0"/>
      <w:marBottom w:val="0"/>
      <w:divBdr>
        <w:top w:val="none" w:sz="0" w:space="0" w:color="auto"/>
        <w:left w:val="none" w:sz="0" w:space="0" w:color="auto"/>
        <w:bottom w:val="none" w:sz="0" w:space="0" w:color="auto"/>
        <w:right w:val="none" w:sz="0" w:space="0" w:color="auto"/>
      </w:divBdr>
    </w:div>
    <w:div w:id="1299605661">
      <w:bodyDiv w:val="1"/>
      <w:marLeft w:val="0"/>
      <w:marRight w:val="0"/>
      <w:marTop w:val="0"/>
      <w:marBottom w:val="0"/>
      <w:divBdr>
        <w:top w:val="none" w:sz="0" w:space="0" w:color="auto"/>
        <w:left w:val="none" w:sz="0" w:space="0" w:color="auto"/>
        <w:bottom w:val="none" w:sz="0" w:space="0" w:color="auto"/>
        <w:right w:val="none" w:sz="0" w:space="0" w:color="auto"/>
      </w:divBdr>
    </w:div>
    <w:div w:id="1302465286">
      <w:bodyDiv w:val="1"/>
      <w:marLeft w:val="0"/>
      <w:marRight w:val="0"/>
      <w:marTop w:val="0"/>
      <w:marBottom w:val="0"/>
      <w:divBdr>
        <w:top w:val="none" w:sz="0" w:space="0" w:color="auto"/>
        <w:left w:val="none" w:sz="0" w:space="0" w:color="auto"/>
        <w:bottom w:val="none" w:sz="0" w:space="0" w:color="auto"/>
        <w:right w:val="none" w:sz="0" w:space="0" w:color="auto"/>
      </w:divBdr>
    </w:div>
    <w:div w:id="1302610868">
      <w:bodyDiv w:val="1"/>
      <w:marLeft w:val="0"/>
      <w:marRight w:val="0"/>
      <w:marTop w:val="0"/>
      <w:marBottom w:val="0"/>
      <w:divBdr>
        <w:top w:val="none" w:sz="0" w:space="0" w:color="auto"/>
        <w:left w:val="none" w:sz="0" w:space="0" w:color="auto"/>
        <w:bottom w:val="none" w:sz="0" w:space="0" w:color="auto"/>
        <w:right w:val="none" w:sz="0" w:space="0" w:color="auto"/>
      </w:divBdr>
    </w:div>
    <w:div w:id="1307011992">
      <w:bodyDiv w:val="1"/>
      <w:marLeft w:val="0"/>
      <w:marRight w:val="0"/>
      <w:marTop w:val="0"/>
      <w:marBottom w:val="0"/>
      <w:divBdr>
        <w:top w:val="none" w:sz="0" w:space="0" w:color="auto"/>
        <w:left w:val="none" w:sz="0" w:space="0" w:color="auto"/>
        <w:bottom w:val="none" w:sz="0" w:space="0" w:color="auto"/>
        <w:right w:val="none" w:sz="0" w:space="0" w:color="auto"/>
      </w:divBdr>
    </w:div>
    <w:div w:id="1308632138">
      <w:bodyDiv w:val="1"/>
      <w:marLeft w:val="0"/>
      <w:marRight w:val="0"/>
      <w:marTop w:val="0"/>
      <w:marBottom w:val="0"/>
      <w:divBdr>
        <w:top w:val="none" w:sz="0" w:space="0" w:color="auto"/>
        <w:left w:val="none" w:sz="0" w:space="0" w:color="auto"/>
        <w:bottom w:val="none" w:sz="0" w:space="0" w:color="auto"/>
        <w:right w:val="none" w:sz="0" w:space="0" w:color="auto"/>
      </w:divBdr>
    </w:div>
    <w:div w:id="1309938282">
      <w:bodyDiv w:val="1"/>
      <w:marLeft w:val="0"/>
      <w:marRight w:val="0"/>
      <w:marTop w:val="0"/>
      <w:marBottom w:val="0"/>
      <w:divBdr>
        <w:top w:val="none" w:sz="0" w:space="0" w:color="auto"/>
        <w:left w:val="none" w:sz="0" w:space="0" w:color="auto"/>
        <w:bottom w:val="none" w:sz="0" w:space="0" w:color="auto"/>
        <w:right w:val="none" w:sz="0" w:space="0" w:color="auto"/>
      </w:divBdr>
    </w:div>
    <w:div w:id="1323896013">
      <w:bodyDiv w:val="1"/>
      <w:marLeft w:val="0"/>
      <w:marRight w:val="0"/>
      <w:marTop w:val="0"/>
      <w:marBottom w:val="0"/>
      <w:divBdr>
        <w:top w:val="none" w:sz="0" w:space="0" w:color="auto"/>
        <w:left w:val="none" w:sz="0" w:space="0" w:color="auto"/>
        <w:bottom w:val="none" w:sz="0" w:space="0" w:color="auto"/>
        <w:right w:val="none" w:sz="0" w:space="0" w:color="auto"/>
      </w:divBdr>
    </w:div>
    <w:div w:id="1325428494">
      <w:bodyDiv w:val="1"/>
      <w:marLeft w:val="0"/>
      <w:marRight w:val="0"/>
      <w:marTop w:val="0"/>
      <w:marBottom w:val="0"/>
      <w:divBdr>
        <w:top w:val="none" w:sz="0" w:space="0" w:color="auto"/>
        <w:left w:val="none" w:sz="0" w:space="0" w:color="auto"/>
        <w:bottom w:val="none" w:sz="0" w:space="0" w:color="auto"/>
        <w:right w:val="none" w:sz="0" w:space="0" w:color="auto"/>
      </w:divBdr>
    </w:div>
    <w:div w:id="1328947967">
      <w:bodyDiv w:val="1"/>
      <w:marLeft w:val="0"/>
      <w:marRight w:val="0"/>
      <w:marTop w:val="0"/>
      <w:marBottom w:val="0"/>
      <w:divBdr>
        <w:top w:val="none" w:sz="0" w:space="0" w:color="auto"/>
        <w:left w:val="none" w:sz="0" w:space="0" w:color="auto"/>
        <w:bottom w:val="none" w:sz="0" w:space="0" w:color="auto"/>
        <w:right w:val="none" w:sz="0" w:space="0" w:color="auto"/>
      </w:divBdr>
    </w:div>
    <w:div w:id="1360857932">
      <w:bodyDiv w:val="1"/>
      <w:marLeft w:val="0"/>
      <w:marRight w:val="0"/>
      <w:marTop w:val="0"/>
      <w:marBottom w:val="0"/>
      <w:divBdr>
        <w:top w:val="none" w:sz="0" w:space="0" w:color="auto"/>
        <w:left w:val="none" w:sz="0" w:space="0" w:color="auto"/>
        <w:bottom w:val="none" w:sz="0" w:space="0" w:color="auto"/>
        <w:right w:val="none" w:sz="0" w:space="0" w:color="auto"/>
      </w:divBdr>
    </w:div>
    <w:div w:id="1365322360">
      <w:bodyDiv w:val="1"/>
      <w:marLeft w:val="0"/>
      <w:marRight w:val="0"/>
      <w:marTop w:val="0"/>
      <w:marBottom w:val="0"/>
      <w:divBdr>
        <w:top w:val="none" w:sz="0" w:space="0" w:color="auto"/>
        <w:left w:val="none" w:sz="0" w:space="0" w:color="auto"/>
        <w:bottom w:val="none" w:sz="0" w:space="0" w:color="auto"/>
        <w:right w:val="none" w:sz="0" w:space="0" w:color="auto"/>
      </w:divBdr>
    </w:div>
    <w:div w:id="1382365711">
      <w:bodyDiv w:val="1"/>
      <w:marLeft w:val="0"/>
      <w:marRight w:val="0"/>
      <w:marTop w:val="0"/>
      <w:marBottom w:val="0"/>
      <w:divBdr>
        <w:top w:val="none" w:sz="0" w:space="0" w:color="auto"/>
        <w:left w:val="none" w:sz="0" w:space="0" w:color="auto"/>
        <w:bottom w:val="none" w:sz="0" w:space="0" w:color="auto"/>
        <w:right w:val="none" w:sz="0" w:space="0" w:color="auto"/>
      </w:divBdr>
    </w:div>
    <w:div w:id="1403018067">
      <w:bodyDiv w:val="1"/>
      <w:marLeft w:val="0"/>
      <w:marRight w:val="0"/>
      <w:marTop w:val="0"/>
      <w:marBottom w:val="0"/>
      <w:divBdr>
        <w:top w:val="none" w:sz="0" w:space="0" w:color="auto"/>
        <w:left w:val="none" w:sz="0" w:space="0" w:color="auto"/>
        <w:bottom w:val="none" w:sz="0" w:space="0" w:color="auto"/>
        <w:right w:val="none" w:sz="0" w:space="0" w:color="auto"/>
      </w:divBdr>
    </w:div>
    <w:div w:id="1410543957">
      <w:bodyDiv w:val="1"/>
      <w:marLeft w:val="0"/>
      <w:marRight w:val="0"/>
      <w:marTop w:val="0"/>
      <w:marBottom w:val="0"/>
      <w:divBdr>
        <w:top w:val="none" w:sz="0" w:space="0" w:color="auto"/>
        <w:left w:val="none" w:sz="0" w:space="0" w:color="auto"/>
        <w:bottom w:val="none" w:sz="0" w:space="0" w:color="auto"/>
        <w:right w:val="none" w:sz="0" w:space="0" w:color="auto"/>
      </w:divBdr>
    </w:div>
    <w:div w:id="1433697035">
      <w:bodyDiv w:val="1"/>
      <w:marLeft w:val="0"/>
      <w:marRight w:val="0"/>
      <w:marTop w:val="0"/>
      <w:marBottom w:val="0"/>
      <w:divBdr>
        <w:top w:val="none" w:sz="0" w:space="0" w:color="auto"/>
        <w:left w:val="none" w:sz="0" w:space="0" w:color="auto"/>
        <w:bottom w:val="none" w:sz="0" w:space="0" w:color="auto"/>
        <w:right w:val="none" w:sz="0" w:space="0" w:color="auto"/>
      </w:divBdr>
    </w:div>
    <w:div w:id="1441218210">
      <w:bodyDiv w:val="1"/>
      <w:marLeft w:val="0"/>
      <w:marRight w:val="0"/>
      <w:marTop w:val="0"/>
      <w:marBottom w:val="0"/>
      <w:divBdr>
        <w:top w:val="none" w:sz="0" w:space="0" w:color="auto"/>
        <w:left w:val="none" w:sz="0" w:space="0" w:color="auto"/>
        <w:bottom w:val="none" w:sz="0" w:space="0" w:color="auto"/>
        <w:right w:val="none" w:sz="0" w:space="0" w:color="auto"/>
      </w:divBdr>
    </w:div>
    <w:div w:id="1445271903">
      <w:bodyDiv w:val="1"/>
      <w:marLeft w:val="0"/>
      <w:marRight w:val="0"/>
      <w:marTop w:val="0"/>
      <w:marBottom w:val="0"/>
      <w:divBdr>
        <w:top w:val="none" w:sz="0" w:space="0" w:color="auto"/>
        <w:left w:val="none" w:sz="0" w:space="0" w:color="auto"/>
        <w:bottom w:val="none" w:sz="0" w:space="0" w:color="auto"/>
        <w:right w:val="none" w:sz="0" w:space="0" w:color="auto"/>
      </w:divBdr>
    </w:div>
    <w:div w:id="1446344132">
      <w:bodyDiv w:val="1"/>
      <w:marLeft w:val="0"/>
      <w:marRight w:val="0"/>
      <w:marTop w:val="0"/>
      <w:marBottom w:val="0"/>
      <w:divBdr>
        <w:top w:val="none" w:sz="0" w:space="0" w:color="auto"/>
        <w:left w:val="none" w:sz="0" w:space="0" w:color="auto"/>
        <w:bottom w:val="none" w:sz="0" w:space="0" w:color="auto"/>
        <w:right w:val="none" w:sz="0" w:space="0" w:color="auto"/>
      </w:divBdr>
    </w:div>
    <w:div w:id="1451391066">
      <w:bodyDiv w:val="1"/>
      <w:marLeft w:val="0"/>
      <w:marRight w:val="0"/>
      <w:marTop w:val="0"/>
      <w:marBottom w:val="0"/>
      <w:divBdr>
        <w:top w:val="none" w:sz="0" w:space="0" w:color="auto"/>
        <w:left w:val="none" w:sz="0" w:space="0" w:color="auto"/>
        <w:bottom w:val="none" w:sz="0" w:space="0" w:color="auto"/>
        <w:right w:val="none" w:sz="0" w:space="0" w:color="auto"/>
      </w:divBdr>
    </w:div>
    <w:div w:id="1458572516">
      <w:bodyDiv w:val="1"/>
      <w:marLeft w:val="0"/>
      <w:marRight w:val="0"/>
      <w:marTop w:val="0"/>
      <w:marBottom w:val="0"/>
      <w:divBdr>
        <w:top w:val="none" w:sz="0" w:space="0" w:color="auto"/>
        <w:left w:val="none" w:sz="0" w:space="0" w:color="auto"/>
        <w:bottom w:val="none" w:sz="0" w:space="0" w:color="auto"/>
        <w:right w:val="none" w:sz="0" w:space="0" w:color="auto"/>
      </w:divBdr>
    </w:div>
    <w:div w:id="1462655396">
      <w:bodyDiv w:val="1"/>
      <w:marLeft w:val="0"/>
      <w:marRight w:val="0"/>
      <w:marTop w:val="0"/>
      <w:marBottom w:val="0"/>
      <w:divBdr>
        <w:top w:val="none" w:sz="0" w:space="0" w:color="auto"/>
        <w:left w:val="none" w:sz="0" w:space="0" w:color="auto"/>
        <w:bottom w:val="none" w:sz="0" w:space="0" w:color="auto"/>
        <w:right w:val="none" w:sz="0" w:space="0" w:color="auto"/>
      </w:divBdr>
    </w:div>
    <w:div w:id="1464537255">
      <w:bodyDiv w:val="1"/>
      <w:marLeft w:val="0"/>
      <w:marRight w:val="0"/>
      <w:marTop w:val="0"/>
      <w:marBottom w:val="0"/>
      <w:divBdr>
        <w:top w:val="none" w:sz="0" w:space="0" w:color="auto"/>
        <w:left w:val="none" w:sz="0" w:space="0" w:color="auto"/>
        <w:bottom w:val="none" w:sz="0" w:space="0" w:color="auto"/>
        <w:right w:val="none" w:sz="0" w:space="0" w:color="auto"/>
      </w:divBdr>
    </w:div>
    <w:div w:id="1465926121">
      <w:bodyDiv w:val="1"/>
      <w:marLeft w:val="0"/>
      <w:marRight w:val="0"/>
      <w:marTop w:val="0"/>
      <w:marBottom w:val="0"/>
      <w:divBdr>
        <w:top w:val="none" w:sz="0" w:space="0" w:color="auto"/>
        <w:left w:val="none" w:sz="0" w:space="0" w:color="auto"/>
        <w:bottom w:val="none" w:sz="0" w:space="0" w:color="auto"/>
        <w:right w:val="none" w:sz="0" w:space="0" w:color="auto"/>
      </w:divBdr>
    </w:div>
    <w:div w:id="1467121200">
      <w:bodyDiv w:val="1"/>
      <w:marLeft w:val="0"/>
      <w:marRight w:val="0"/>
      <w:marTop w:val="0"/>
      <w:marBottom w:val="0"/>
      <w:divBdr>
        <w:top w:val="none" w:sz="0" w:space="0" w:color="auto"/>
        <w:left w:val="none" w:sz="0" w:space="0" w:color="auto"/>
        <w:bottom w:val="none" w:sz="0" w:space="0" w:color="auto"/>
        <w:right w:val="none" w:sz="0" w:space="0" w:color="auto"/>
      </w:divBdr>
    </w:div>
    <w:div w:id="1483160798">
      <w:bodyDiv w:val="1"/>
      <w:marLeft w:val="0"/>
      <w:marRight w:val="0"/>
      <w:marTop w:val="0"/>
      <w:marBottom w:val="0"/>
      <w:divBdr>
        <w:top w:val="none" w:sz="0" w:space="0" w:color="auto"/>
        <w:left w:val="none" w:sz="0" w:space="0" w:color="auto"/>
        <w:bottom w:val="none" w:sz="0" w:space="0" w:color="auto"/>
        <w:right w:val="none" w:sz="0" w:space="0" w:color="auto"/>
      </w:divBdr>
    </w:div>
    <w:div w:id="1504736100">
      <w:bodyDiv w:val="1"/>
      <w:marLeft w:val="0"/>
      <w:marRight w:val="0"/>
      <w:marTop w:val="0"/>
      <w:marBottom w:val="0"/>
      <w:divBdr>
        <w:top w:val="none" w:sz="0" w:space="0" w:color="auto"/>
        <w:left w:val="none" w:sz="0" w:space="0" w:color="auto"/>
        <w:bottom w:val="none" w:sz="0" w:space="0" w:color="auto"/>
        <w:right w:val="none" w:sz="0" w:space="0" w:color="auto"/>
      </w:divBdr>
    </w:div>
    <w:div w:id="1514497201">
      <w:bodyDiv w:val="1"/>
      <w:marLeft w:val="0"/>
      <w:marRight w:val="0"/>
      <w:marTop w:val="0"/>
      <w:marBottom w:val="0"/>
      <w:divBdr>
        <w:top w:val="none" w:sz="0" w:space="0" w:color="auto"/>
        <w:left w:val="none" w:sz="0" w:space="0" w:color="auto"/>
        <w:bottom w:val="none" w:sz="0" w:space="0" w:color="auto"/>
        <w:right w:val="none" w:sz="0" w:space="0" w:color="auto"/>
      </w:divBdr>
    </w:div>
    <w:div w:id="1517426470">
      <w:bodyDiv w:val="1"/>
      <w:marLeft w:val="0"/>
      <w:marRight w:val="0"/>
      <w:marTop w:val="0"/>
      <w:marBottom w:val="0"/>
      <w:divBdr>
        <w:top w:val="none" w:sz="0" w:space="0" w:color="auto"/>
        <w:left w:val="none" w:sz="0" w:space="0" w:color="auto"/>
        <w:bottom w:val="none" w:sz="0" w:space="0" w:color="auto"/>
        <w:right w:val="none" w:sz="0" w:space="0" w:color="auto"/>
      </w:divBdr>
    </w:div>
    <w:div w:id="1529440894">
      <w:bodyDiv w:val="1"/>
      <w:marLeft w:val="0"/>
      <w:marRight w:val="0"/>
      <w:marTop w:val="0"/>
      <w:marBottom w:val="0"/>
      <w:divBdr>
        <w:top w:val="none" w:sz="0" w:space="0" w:color="auto"/>
        <w:left w:val="none" w:sz="0" w:space="0" w:color="auto"/>
        <w:bottom w:val="none" w:sz="0" w:space="0" w:color="auto"/>
        <w:right w:val="none" w:sz="0" w:space="0" w:color="auto"/>
      </w:divBdr>
    </w:div>
    <w:div w:id="1543591342">
      <w:bodyDiv w:val="1"/>
      <w:marLeft w:val="0"/>
      <w:marRight w:val="0"/>
      <w:marTop w:val="0"/>
      <w:marBottom w:val="0"/>
      <w:divBdr>
        <w:top w:val="none" w:sz="0" w:space="0" w:color="auto"/>
        <w:left w:val="none" w:sz="0" w:space="0" w:color="auto"/>
        <w:bottom w:val="none" w:sz="0" w:space="0" w:color="auto"/>
        <w:right w:val="none" w:sz="0" w:space="0" w:color="auto"/>
      </w:divBdr>
    </w:div>
    <w:div w:id="1548225113">
      <w:bodyDiv w:val="1"/>
      <w:marLeft w:val="0"/>
      <w:marRight w:val="0"/>
      <w:marTop w:val="0"/>
      <w:marBottom w:val="0"/>
      <w:divBdr>
        <w:top w:val="none" w:sz="0" w:space="0" w:color="auto"/>
        <w:left w:val="none" w:sz="0" w:space="0" w:color="auto"/>
        <w:bottom w:val="none" w:sz="0" w:space="0" w:color="auto"/>
        <w:right w:val="none" w:sz="0" w:space="0" w:color="auto"/>
      </w:divBdr>
    </w:div>
    <w:div w:id="1548953589">
      <w:bodyDiv w:val="1"/>
      <w:marLeft w:val="0"/>
      <w:marRight w:val="0"/>
      <w:marTop w:val="0"/>
      <w:marBottom w:val="0"/>
      <w:divBdr>
        <w:top w:val="none" w:sz="0" w:space="0" w:color="auto"/>
        <w:left w:val="none" w:sz="0" w:space="0" w:color="auto"/>
        <w:bottom w:val="none" w:sz="0" w:space="0" w:color="auto"/>
        <w:right w:val="none" w:sz="0" w:space="0" w:color="auto"/>
      </w:divBdr>
    </w:div>
    <w:div w:id="1555698313">
      <w:bodyDiv w:val="1"/>
      <w:marLeft w:val="0"/>
      <w:marRight w:val="0"/>
      <w:marTop w:val="0"/>
      <w:marBottom w:val="0"/>
      <w:divBdr>
        <w:top w:val="none" w:sz="0" w:space="0" w:color="auto"/>
        <w:left w:val="none" w:sz="0" w:space="0" w:color="auto"/>
        <w:bottom w:val="none" w:sz="0" w:space="0" w:color="auto"/>
        <w:right w:val="none" w:sz="0" w:space="0" w:color="auto"/>
      </w:divBdr>
    </w:div>
    <w:div w:id="1560676878">
      <w:bodyDiv w:val="1"/>
      <w:marLeft w:val="0"/>
      <w:marRight w:val="0"/>
      <w:marTop w:val="0"/>
      <w:marBottom w:val="0"/>
      <w:divBdr>
        <w:top w:val="none" w:sz="0" w:space="0" w:color="auto"/>
        <w:left w:val="none" w:sz="0" w:space="0" w:color="auto"/>
        <w:bottom w:val="none" w:sz="0" w:space="0" w:color="auto"/>
        <w:right w:val="none" w:sz="0" w:space="0" w:color="auto"/>
      </w:divBdr>
    </w:div>
    <w:div w:id="1563638618">
      <w:bodyDiv w:val="1"/>
      <w:marLeft w:val="0"/>
      <w:marRight w:val="0"/>
      <w:marTop w:val="0"/>
      <w:marBottom w:val="0"/>
      <w:divBdr>
        <w:top w:val="none" w:sz="0" w:space="0" w:color="auto"/>
        <w:left w:val="none" w:sz="0" w:space="0" w:color="auto"/>
        <w:bottom w:val="none" w:sz="0" w:space="0" w:color="auto"/>
        <w:right w:val="none" w:sz="0" w:space="0" w:color="auto"/>
      </w:divBdr>
    </w:div>
    <w:div w:id="1564674791">
      <w:bodyDiv w:val="1"/>
      <w:marLeft w:val="0"/>
      <w:marRight w:val="0"/>
      <w:marTop w:val="0"/>
      <w:marBottom w:val="0"/>
      <w:divBdr>
        <w:top w:val="none" w:sz="0" w:space="0" w:color="auto"/>
        <w:left w:val="none" w:sz="0" w:space="0" w:color="auto"/>
        <w:bottom w:val="none" w:sz="0" w:space="0" w:color="auto"/>
        <w:right w:val="none" w:sz="0" w:space="0" w:color="auto"/>
      </w:divBdr>
    </w:div>
    <w:div w:id="1565485801">
      <w:bodyDiv w:val="1"/>
      <w:marLeft w:val="0"/>
      <w:marRight w:val="0"/>
      <w:marTop w:val="0"/>
      <w:marBottom w:val="0"/>
      <w:divBdr>
        <w:top w:val="none" w:sz="0" w:space="0" w:color="auto"/>
        <w:left w:val="none" w:sz="0" w:space="0" w:color="auto"/>
        <w:bottom w:val="none" w:sz="0" w:space="0" w:color="auto"/>
        <w:right w:val="none" w:sz="0" w:space="0" w:color="auto"/>
      </w:divBdr>
    </w:div>
    <w:div w:id="1573848818">
      <w:bodyDiv w:val="1"/>
      <w:marLeft w:val="0"/>
      <w:marRight w:val="0"/>
      <w:marTop w:val="0"/>
      <w:marBottom w:val="0"/>
      <w:divBdr>
        <w:top w:val="none" w:sz="0" w:space="0" w:color="auto"/>
        <w:left w:val="none" w:sz="0" w:space="0" w:color="auto"/>
        <w:bottom w:val="none" w:sz="0" w:space="0" w:color="auto"/>
        <w:right w:val="none" w:sz="0" w:space="0" w:color="auto"/>
      </w:divBdr>
    </w:div>
    <w:div w:id="1580019967">
      <w:bodyDiv w:val="1"/>
      <w:marLeft w:val="0"/>
      <w:marRight w:val="0"/>
      <w:marTop w:val="0"/>
      <w:marBottom w:val="0"/>
      <w:divBdr>
        <w:top w:val="none" w:sz="0" w:space="0" w:color="auto"/>
        <w:left w:val="none" w:sz="0" w:space="0" w:color="auto"/>
        <w:bottom w:val="none" w:sz="0" w:space="0" w:color="auto"/>
        <w:right w:val="none" w:sz="0" w:space="0" w:color="auto"/>
      </w:divBdr>
    </w:div>
    <w:div w:id="1587152146">
      <w:bodyDiv w:val="1"/>
      <w:marLeft w:val="0"/>
      <w:marRight w:val="0"/>
      <w:marTop w:val="0"/>
      <w:marBottom w:val="0"/>
      <w:divBdr>
        <w:top w:val="none" w:sz="0" w:space="0" w:color="auto"/>
        <w:left w:val="none" w:sz="0" w:space="0" w:color="auto"/>
        <w:bottom w:val="none" w:sz="0" w:space="0" w:color="auto"/>
        <w:right w:val="none" w:sz="0" w:space="0" w:color="auto"/>
      </w:divBdr>
    </w:div>
    <w:div w:id="1608613561">
      <w:bodyDiv w:val="1"/>
      <w:marLeft w:val="0"/>
      <w:marRight w:val="0"/>
      <w:marTop w:val="0"/>
      <w:marBottom w:val="0"/>
      <w:divBdr>
        <w:top w:val="none" w:sz="0" w:space="0" w:color="auto"/>
        <w:left w:val="none" w:sz="0" w:space="0" w:color="auto"/>
        <w:bottom w:val="none" w:sz="0" w:space="0" w:color="auto"/>
        <w:right w:val="none" w:sz="0" w:space="0" w:color="auto"/>
      </w:divBdr>
    </w:div>
    <w:div w:id="1611081726">
      <w:bodyDiv w:val="1"/>
      <w:marLeft w:val="0"/>
      <w:marRight w:val="0"/>
      <w:marTop w:val="0"/>
      <w:marBottom w:val="0"/>
      <w:divBdr>
        <w:top w:val="none" w:sz="0" w:space="0" w:color="auto"/>
        <w:left w:val="none" w:sz="0" w:space="0" w:color="auto"/>
        <w:bottom w:val="none" w:sz="0" w:space="0" w:color="auto"/>
        <w:right w:val="none" w:sz="0" w:space="0" w:color="auto"/>
      </w:divBdr>
    </w:div>
    <w:div w:id="1637301347">
      <w:bodyDiv w:val="1"/>
      <w:marLeft w:val="0"/>
      <w:marRight w:val="0"/>
      <w:marTop w:val="0"/>
      <w:marBottom w:val="0"/>
      <w:divBdr>
        <w:top w:val="none" w:sz="0" w:space="0" w:color="auto"/>
        <w:left w:val="none" w:sz="0" w:space="0" w:color="auto"/>
        <w:bottom w:val="none" w:sz="0" w:space="0" w:color="auto"/>
        <w:right w:val="none" w:sz="0" w:space="0" w:color="auto"/>
      </w:divBdr>
    </w:div>
    <w:div w:id="1639385045">
      <w:bodyDiv w:val="1"/>
      <w:marLeft w:val="0"/>
      <w:marRight w:val="0"/>
      <w:marTop w:val="0"/>
      <w:marBottom w:val="0"/>
      <w:divBdr>
        <w:top w:val="none" w:sz="0" w:space="0" w:color="auto"/>
        <w:left w:val="none" w:sz="0" w:space="0" w:color="auto"/>
        <w:bottom w:val="none" w:sz="0" w:space="0" w:color="auto"/>
        <w:right w:val="none" w:sz="0" w:space="0" w:color="auto"/>
      </w:divBdr>
    </w:div>
    <w:div w:id="1655261539">
      <w:bodyDiv w:val="1"/>
      <w:marLeft w:val="0"/>
      <w:marRight w:val="0"/>
      <w:marTop w:val="0"/>
      <w:marBottom w:val="0"/>
      <w:divBdr>
        <w:top w:val="none" w:sz="0" w:space="0" w:color="auto"/>
        <w:left w:val="none" w:sz="0" w:space="0" w:color="auto"/>
        <w:bottom w:val="none" w:sz="0" w:space="0" w:color="auto"/>
        <w:right w:val="none" w:sz="0" w:space="0" w:color="auto"/>
      </w:divBdr>
    </w:div>
    <w:div w:id="1667976774">
      <w:bodyDiv w:val="1"/>
      <w:marLeft w:val="0"/>
      <w:marRight w:val="0"/>
      <w:marTop w:val="0"/>
      <w:marBottom w:val="0"/>
      <w:divBdr>
        <w:top w:val="none" w:sz="0" w:space="0" w:color="auto"/>
        <w:left w:val="none" w:sz="0" w:space="0" w:color="auto"/>
        <w:bottom w:val="none" w:sz="0" w:space="0" w:color="auto"/>
        <w:right w:val="none" w:sz="0" w:space="0" w:color="auto"/>
      </w:divBdr>
    </w:div>
    <w:div w:id="1676152406">
      <w:bodyDiv w:val="1"/>
      <w:marLeft w:val="0"/>
      <w:marRight w:val="0"/>
      <w:marTop w:val="0"/>
      <w:marBottom w:val="0"/>
      <w:divBdr>
        <w:top w:val="none" w:sz="0" w:space="0" w:color="auto"/>
        <w:left w:val="none" w:sz="0" w:space="0" w:color="auto"/>
        <w:bottom w:val="none" w:sz="0" w:space="0" w:color="auto"/>
        <w:right w:val="none" w:sz="0" w:space="0" w:color="auto"/>
      </w:divBdr>
    </w:div>
    <w:div w:id="1681665093">
      <w:bodyDiv w:val="1"/>
      <w:marLeft w:val="0"/>
      <w:marRight w:val="0"/>
      <w:marTop w:val="0"/>
      <w:marBottom w:val="0"/>
      <w:divBdr>
        <w:top w:val="none" w:sz="0" w:space="0" w:color="auto"/>
        <w:left w:val="none" w:sz="0" w:space="0" w:color="auto"/>
        <w:bottom w:val="none" w:sz="0" w:space="0" w:color="auto"/>
        <w:right w:val="none" w:sz="0" w:space="0" w:color="auto"/>
      </w:divBdr>
    </w:div>
    <w:div w:id="1697584881">
      <w:bodyDiv w:val="1"/>
      <w:marLeft w:val="0"/>
      <w:marRight w:val="0"/>
      <w:marTop w:val="0"/>
      <w:marBottom w:val="0"/>
      <w:divBdr>
        <w:top w:val="none" w:sz="0" w:space="0" w:color="auto"/>
        <w:left w:val="none" w:sz="0" w:space="0" w:color="auto"/>
        <w:bottom w:val="none" w:sz="0" w:space="0" w:color="auto"/>
        <w:right w:val="none" w:sz="0" w:space="0" w:color="auto"/>
      </w:divBdr>
    </w:div>
    <w:div w:id="1707099382">
      <w:bodyDiv w:val="1"/>
      <w:marLeft w:val="0"/>
      <w:marRight w:val="0"/>
      <w:marTop w:val="0"/>
      <w:marBottom w:val="0"/>
      <w:divBdr>
        <w:top w:val="none" w:sz="0" w:space="0" w:color="auto"/>
        <w:left w:val="none" w:sz="0" w:space="0" w:color="auto"/>
        <w:bottom w:val="none" w:sz="0" w:space="0" w:color="auto"/>
        <w:right w:val="none" w:sz="0" w:space="0" w:color="auto"/>
      </w:divBdr>
    </w:div>
    <w:div w:id="1710102057">
      <w:bodyDiv w:val="1"/>
      <w:marLeft w:val="0"/>
      <w:marRight w:val="0"/>
      <w:marTop w:val="0"/>
      <w:marBottom w:val="0"/>
      <w:divBdr>
        <w:top w:val="none" w:sz="0" w:space="0" w:color="auto"/>
        <w:left w:val="none" w:sz="0" w:space="0" w:color="auto"/>
        <w:bottom w:val="none" w:sz="0" w:space="0" w:color="auto"/>
        <w:right w:val="none" w:sz="0" w:space="0" w:color="auto"/>
      </w:divBdr>
    </w:div>
    <w:div w:id="1717047280">
      <w:bodyDiv w:val="1"/>
      <w:marLeft w:val="0"/>
      <w:marRight w:val="0"/>
      <w:marTop w:val="0"/>
      <w:marBottom w:val="0"/>
      <w:divBdr>
        <w:top w:val="none" w:sz="0" w:space="0" w:color="auto"/>
        <w:left w:val="none" w:sz="0" w:space="0" w:color="auto"/>
        <w:bottom w:val="none" w:sz="0" w:space="0" w:color="auto"/>
        <w:right w:val="none" w:sz="0" w:space="0" w:color="auto"/>
      </w:divBdr>
    </w:div>
    <w:div w:id="1726754451">
      <w:bodyDiv w:val="1"/>
      <w:marLeft w:val="0"/>
      <w:marRight w:val="0"/>
      <w:marTop w:val="0"/>
      <w:marBottom w:val="0"/>
      <w:divBdr>
        <w:top w:val="none" w:sz="0" w:space="0" w:color="auto"/>
        <w:left w:val="none" w:sz="0" w:space="0" w:color="auto"/>
        <w:bottom w:val="none" w:sz="0" w:space="0" w:color="auto"/>
        <w:right w:val="none" w:sz="0" w:space="0" w:color="auto"/>
      </w:divBdr>
    </w:div>
    <w:div w:id="1731031670">
      <w:bodyDiv w:val="1"/>
      <w:marLeft w:val="0"/>
      <w:marRight w:val="0"/>
      <w:marTop w:val="0"/>
      <w:marBottom w:val="0"/>
      <w:divBdr>
        <w:top w:val="none" w:sz="0" w:space="0" w:color="auto"/>
        <w:left w:val="none" w:sz="0" w:space="0" w:color="auto"/>
        <w:bottom w:val="none" w:sz="0" w:space="0" w:color="auto"/>
        <w:right w:val="none" w:sz="0" w:space="0" w:color="auto"/>
      </w:divBdr>
    </w:div>
    <w:div w:id="1734112487">
      <w:bodyDiv w:val="1"/>
      <w:marLeft w:val="0"/>
      <w:marRight w:val="0"/>
      <w:marTop w:val="0"/>
      <w:marBottom w:val="0"/>
      <w:divBdr>
        <w:top w:val="none" w:sz="0" w:space="0" w:color="auto"/>
        <w:left w:val="none" w:sz="0" w:space="0" w:color="auto"/>
        <w:bottom w:val="none" w:sz="0" w:space="0" w:color="auto"/>
        <w:right w:val="none" w:sz="0" w:space="0" w:color="auto"/>
      </w:divBdr>
    </w:div>
    <w:div w:id="1734426798">
      <w:bodyDiv w:val="1"/>
      <w:marLeft w:val="0"/>
      <w:marRight w:val="0"/>
      <w:marTop w:val="0"/>
      <w:marBottom w:val="0"/>
      <w:divBdr>
        <w:top w:val="none" w:sz="0" w:space="0" w:color="auto"/>
        <w:left w:val="none" w:sz="0" w:space="0" w:color="auto"/>
        <w:bottom w:val="none" w:sz="0" w:space="0" w:color="auto"/>
        <w:right w:val="none" w:sz="0" w:space="0" w:color="auto"/>
      </w:divBdr>
    </w:div>
    <w:div w:id="1736388892">
      <w:bodyDiv w:val="1"/>
      <w:marLeft w:val="0"/>
      <w:marRight w:val="0"/>
      <w:marTop w:val="0"/>
      <w:marBottom w:val="0"/>
      <w:divBdr>
        <w:top w:val="none" w:sz="0" w:space="0" w:color="auto"/>
        <w:left w:val="none" w:sz="0" w:space="0" w:color="auto"/>
        <w:bottom w:val="none" w:sz="0" w:space="0" w:color="auto"/>
        <w:right w:val="none" w:sz="0" w:space="0" w:color="auto"/>
      </w:divBdr>
    </w:div>
    <w:div w:id="1738943346">
      <w:bodyDiv w:val="1"/>
      <w:marLeft w:val="0"/>
      <w:marRight w:val="0"/>
      <w:marTop w:val="0"/>
      <w:marBottom w:val="0"/>
      <w:divBdr>
        <w:top w:val="none" w:sz="0" w:space="0" w:color="auto"/>
        <w:left w:val="none" w:sz="0" w:space="0" w:color="auto"/>
        <w:bottom w:val="none" w:sz="0" w:space="0" w:color="auto"/>
        <w:right w:val="none" w:sz="0" w:space="0" w:color="auto"/>
      </w:divBdr>
    </w:div>
    <w:div w:id="1742672588">
      <w:bodyDiv w:val="1"/>
      <w:marLeft w:val="0"/>
      <w:marRight w:val="0"/>
      <w:marTop w:val="0"/>
      <w:marBottom w:val="0"/>
      <w:divBdr>
        <w:top w:val="none" w:sz="0" w:space="0" w:color="auto"/>
        <w:left w:val="none" w:sz="0" w:space="0" w:color="auto"/>
        <w:bottom w:val="none" w:sz="0" w:space="0" w:color="auto"/>
        <w:right w:val="none" w:sz="0" w:space="0" w:color="auto"/>
      </w:divBdr>
    </w:div>
    <w:div w:id="1746488987">
      <w:bodyDiv w:val="1"/>
      <w:marLeft w:val="0"/>
      <w:marRight w:val="0"/>
      <w:marTop w:val="0"/>
      <w:marBottom w:val="0"/>
      <w:divBdr>
        <w:top w:val="none" w:sz="0" w:space="0" w:color="auto"/>
        <w:left w:val="none" w:sz="0" w:space="0" w:color="auto"/>
        <w:bottom w:val="none" w:sz="0" w:space="0" w:color="auto"/>
        <w:right w:val="none" w:sz="0" w:space="0" w:color="auto"/>
      </w:divBdr>
    </w:div>
    <w:div w:id="1757363807">
      <w:bodyDiv w:val="1"/>
      <w:marLeft w:val="0"/>
      <w:marRight w:val="0"/>
      <w:marTop w:val="0"/>
      <w:marBottom w:val="0"/>
      <w:divBdr>
        <w:top w:val="none" w:sz="0" w:space="0" w:color="auto"/>
        <w:left w:val="none" w:sz="0" w:space="0" w:color="auto"/>
        <w:bottom w:val="none" w:sz="0" w:space="0" w:color="auto"/>
        <w:right w:val="none" w:sz="0" w:space="0" w:color="auto"/>
      </w:divBdr>
    </w:div>
    <w:div w:id="1758399188">
      <w:bodyDiv w:val="1"/>
      <w:marLeft w:val="0"/>
      <w:marRight w:val="0"/>
      <w:marTop w:val="0"/>
      <w:marBottom w:val="0"/>
      <w:divBdr>
        <w:top w:val="none" w:sz="0" w:space="0" w:color="auto"/>
        <w:left w:val="none" w:sz="0" w:space="0" w:color="auto"/>
        <w:bottom w:val="none" w:sz="0" w:space="0" w:color="auto"/>
        <w:right w:val="none" w:sz="0" w:space="0" w:color="auto"/>
      </w:divBdr>
    </w:div>
    <w:div w:id="1762338336">
      <w:bodyDiv w:val="1"/>
      <w:marLeft w:val="0"/>
      <w:marRight w:val="0"/>
      <w:marTop w:val="0"/>
      <w:marBottom w:val="0"/>
      <w:divBdr>
        <w:top w:val="none" w:sz="0" w:space="0" w:color="auto"/>
        <w:left w:val="none" w:sz="0" w:space="0" w:color="auto"/>
        <w:bottom w:val="none" w:sz="0" w:space="0" w:color="auto"/>
        <w:right w:val="none" w:sz="0" w:space="0" w:color="auto"/>
      </w:divBdr>
    </w:div>
    <w:div w:id="1776055039">
      <w:bodyDiv w:val="1"/>
      <w:marLeft w:val="0"/>
      <w:marRight w:val="0"/>
      <w:marTop w:val="0"/>
      <w:marBottom w:val="0"/>
      <w:divBdr>
        <w:top w:val="none" w:sz="0" w:space="0" w:color="auto"/>
        <w:left w:val="none" w:sz="0" w:space="0" w:color="auto"/>
        <w:bottom w:val="none" w:sz="0" w:space="0" w:color="auto"/>
        <w:right w:val="none" w:sz="0" w:space="0" w:color="auto"/>
      </w:divBdr>
    </w:div>
    <w:div w:id="1779790439">
      <w:bodyDiv w:val="1"/>
      <w:marLeft w:val="0"/>
      <w:marRight w:val="0"/>
      <w:marTop w:val="0"/>
      <w:marBottom w:val="0"/>
      <w:divBdr>
        <w:top w:val="none" w:sz="0" w:space="0" w:color="auto"/>
        <w:left w:val="none" w:sz="0" w:space="0" w:color="auto"/>
        <w:bottom w:val="none" w:sz="0" w:space="0" w:color="auto"/>
        <w:right w:val="none" w:sz="0" w:space="0" w:color="auto"/>
      </w:divBdr>
    </w:div>
    <w:div w:id="1792898515">
      <w:bodyDiv w:val="1"/>
      <w:marLeft w:val="0"/>
      <w:marRight w:val="0"/>
      <w:marTop w:val="0"/>
      <w:marBottom w:val="0"/>
      <w:divBdr>
        <w:top w:val="none" w:sz="0" w:space="0" w:color="auto"/>
        <w:left w:val="none" w:sz="0" w:space="0" w:color="auto"/>
        <w:bottom w:val="none" w:sz="0" w:space="0" w:color="auto"/>
        <w:right w:val="none" w:sz="0" w:space="0" w:color="auto"/>
      </w:divBdr>
    </w:div>
    <w:div w:id="1801528816">
      <w:bodyDiv w:val="1"/>
      <w:marLeft w:val="0"/>
      <w:marRight w:val="0"/>
      <w:marTop w:val="0"/>
      <w:marBottom w:val="0"/>
      <w:divBdr>
        <w:top w:val="none" w:sz="0" w:space="0" w:color="auto"/>
        <w:left w:val="none" w:sz="0" w:space="0" w:color="auto"/>
        <w:bottom w:val="none" w:sz="0" w:space="0" w:color="auto"/>
        <w:right w:val="none" w:sz="0" w:space="0" w:color="auto"/>
      </w:divBdr>
    </w:div>
    <w:div w:id="1804272285">
      <w:bodyDiv w:val="1"/>
      <w:marLeft w:val="0"/>
      <w:marRight w:val="0"/>
      <w:marTop w:val="0"/>
      <w:marBottom w:val="0"/>
      <w:divBdr>
        <w:top w:val="none" w:sz="0" w:space="0" w:color="auto"/>
        <w:left w:val="none" w:sz="0" w:space="0" w:color="auto"/>
        <w:bottom w:val="none" w:sz="0" w:space="0" w:color="auto"/>
        <w:right w:val="none" w:sz="0" w:space="0" w:color="auto"/>
      </w:divBdr>
    </w:div>
    <w:div w:id="1808623176">
      <w:bodyDiv w:val="1"/>
      <w:marLeft w:val="0"/>
      <w:marRight w:val="0"/>
      <w:marTop w:val="0"/>
      <w:marBottom w:val="0"/>
      <w:divBdr>
        <w:top w:val="none" w:sz="0" w:space="0" w:color="auto"/>
        <w:left w:val="none" w:sz="0" w:space="0" w:color="auto"/>
        <w:bottom w:val="none" w:sz="0" w:space="0" w:color="auto"/>
        <w:right w:val="none" w:sz="0" w:space="0" w:color="auto"/>
      </w:divBdr>
    </w:div>
    <w:div w:id="1813012694">
      <w:bodyDiv w:val="1"/>
      <w:marLeft w:val="0"/>
      <w:marRight w:val="0"/>
      <w:marTop w:val="0"/>
      <w:marBottom w:val="0"/>
      <w:divBdr>
        <w:top w:val="none" w:sz="0" w:space="0" w:color="auto"/>
        <w:left w:val="none" w:sz="0" w:space="0" w:color="auto"/>
        <w:bottom w:val="none" w:sz="0" w:space="0" w:color="auto"/>
        <w:right w:val="none" w:sz="0" w:space="0" w:color="auto"/>
      </w:divBdr>
    </w:div>
    <w:div w:id="1817144026">
      <w:bodyDiv w:val="1"/>
      <w:marLeft w:val="0"/>
      <w:marRight w:val="0"/>
      <w:marTop w:val="0"/>
      <w:marBottom w:val="0"/>
      <w:divBdr>
        <w:top w:val="none" w:sz="0" w:space="0" w:color="auto"/>
        <w:left w:val="none" w:sz="0" w:space="0" w:color="auto"/>
        <w:bottom w:val="none" w:sz="0" w:space="0" w:color="auto"/>
        <w:right w:val="none" w:sz="0" w:space="0" w:color="auto"/>
      </w:divBdr>
    </w:div>
    <w:div w:id="1846675683">
      <w:bodyDiv w:val="1"/>
      <w:marLeft w:val="0"/>
      <w:marRight w:val="0"/>
      <w:marTop w:val="0"/>
      <w:marBottom w:val="0"/>
      <w:divBdr>
        <w:top w:val="none" w:sz="0" w:space="0" w:color="auto"/>
        <w:left w:val="none" w:sz="0" w:space="0" w:color="auto"/>
        <w:bottom w:val="none" w:sz="0" w:space="0" w:color="auto"/>
        <w:right w:val="none" w:sz="0" w:space="0" w:color="auto"/>
      </w:divBdr>
    </w:div>
    <w:div w:id="1850022762">
      <w:bodyDiv w:val="1"/>
      <w:marLeft w:val="0"/>
      <w:marRight w:val="0"/>
      <w:marTop w:val="0"/>
      <w:marBottom w:val="0"/>
      <w:divBdr>
        <w:top w:val="none" w:sz="0" w:space="0" w:color="auto"/>
        <w:left w:val="none" w:sz="0" w:space="0" w:color="auto"/>
        <w:bottom w:val="none" w:sz="0" w:space="0" w:color="auto"/>
        <w:right w:val="none" w:sz="0" w:space="0" w:color="auto"/>
      </w:divBdr>
    </w:div>
    <w:div w:id="1850832897">
      <w:bodyDiv w:val="1"/>
      <w:marLeft w:val="0"/>
      <w:marRight w:val="0"/>
      <w:marTop w:val="0"/>
      <w:marBottom w:val="0"/>
      <w:divBdr>
        <w:top w:val="none" w:sz="0" w:space="0" w:color="auto"/>
        <w:left w:val="none" w:sz="0" w:space="0" w:color="auto"/>
        <w:bottom w:val="none" w:sz="0" w:space="0" w:color="auto"/>
        <w:right w:val="none" w:sz="0" w:space="0" w:color="auto"/>
      </w:divBdr>
    </w:div>
    <w:div w:id="1859197785">
      <w:bodyDiv w:val="1"/>
      <w:marLeft w:val="0"/>
      <w:marRight w:val="0"/>
      <w:marTop w:val="0"/>
      <w:marBottom w:val="0"/>
      <w:divBdr>
        <w:top w:val="none" w:sz="0" w:space="0" w:color="auto"/>
        <w:left w:val="none" w:sz="0" w:space="0" w:color="auto"/>
        <w:bottom w:val="none" w:sz="0" w:space="0" w:color="auto"/>
        <w:right w:val="none" w:sz="0" w:space="0" w:color="auto"/>
      </w:divBdr>
    </w:div>
    <w:div w:id="1870793504">
      <w:bodyDiv w:val="1"/>
      <w:marLeft w:val="0"/>
      <w:marRight w:val="0"/>
      <w:marTop w:val="0"/>
      <w:marBottom w:val="0"/>
      <w:divBdr>
        <w:top w:val="none" w:sz="0" w:space="0" w:color="auto"/>
        <w:left w:val="none" w:sz="0" w:space="0" w:color="auto"/>
        <w:bottom w:val="none" w:sz="0" w:space="0" w:color="auto"/>
        <w:right w:val="none" w:sz="0" w:space="0" w:color="auto"/>
      </w:divBdr>
    </w:div>
    <w:div w:id="1874682643">
      <w:bodyDiv w:val="1"/>
      <w:marLeft w:val="0"/>
      <w:marRight w:val="0"/>
      <w:marTop w:val="0"/>
      <w:marBottom w:val="0"/>
      <w:divBdr>
        <w:top w:val="none" w:sz="0" w:space="0" w:color="auto"/>
        <w:left w:val="none" w:sz="0" w:space="0" w:color="auto"/>
        <w:bottom w:val="none" w:sz="0" w:space="0" w:color="auto"/>
        <w:right w:val="none" w:sz="0" w:space="0" w:color="auto"/>
      </w:divBdr>
    </w:div>
    <w:div w:id="1881898807">
      <w:bodyDiv w:val="1"/>
      <w:marLeft w:val="0"/>
      <w:marRight w:val="0"/>
      <w:marTop w:val="0"/>
      <w:marBottom w:val="0"/>
      <w:divBdr>
        <w:top w:val="none" w:sz="0" w:space="0" w:color="auto"/>
        <w:left w:val="none" w:sz="0" w:space="0" w:color="auto"/>
        <w:bottom w:val="none" w:sz="0" w:space="0" w:color="auto"/>
        <w:right w:val="none" w:sz="0" w:space="0" w:color="auto"/>
      </w:divBdr>
    </w:div>
    <w:div w:id="1882789986">
      <w:bodyDiv w:val="1"/>
      <w:marLeft w:val="0"/>
      <w:marRight w:val="0"/>
      <w:marTop w:val="0"/>
      <w:marBottom w:val="0"/>
      <w:divBdr>
        <w:top w:val="none" w:sz="0" w:space="0" w:color="auto"/>
        <w:left w:val="none" w:sz="0" w:space="0" w:color="auto"/>
        <w:bottom w:val="none" w:sz="0" w:space="0" w:color="auto"/>
        <w:right w:val="none" w:sz="0" w:space="0" w:color="auto"/>
      </w:divBdr>
    </w:div>
    <w:div w:id="1889609389">
      <w:bodyDiv w:val="1"/>
      <w:marLeft w:val="0"/>
      <w:marRight w:val="0"/>
      <w:marTop w:val="0"/>
      <w:marBottom w:val="0"/>
      <w:divBdr>
        <w:top w:val="none" w:sz="0" w:space="0" w:color="auto"/>
        <w:left w:val="none" w:sz="0" w:space="0" w:color="auto"/>
        <w:bottom w:val="none" w:sz="0" w:space="0" w:color="auto"/>
        <w:right w:val="none" w:sz="0" w:space="0" w:color="auto"/>
      </w:divBdr>
    </w:div>
    <w:div w:id="1897009747">
      <w:bodyDiv w:val="1"/>
      <w:marLeft w:val="0"/>
      <w:marRight w:val="0"/>
      <w:marTop w:val="0"/>
      <w:marBottom w:val="0"/>
      <w:divBdr>
        <w:top w:val="none" w:sz="0" w:space="0" w:color="auto"/>
        <w:left w:val="none" w:sz="0" w:space="0" w:color="auto"/>
        <w:bottom w:val="none" w:sz="0" w:space="0" w:color="auto"/>
        <w:right w:val="none" w:sz="0" w:space="0" w:color="auto"/>
      </w:divBdr>
    </w:div>
    <w:div w:id="1898392191">
      <w:bodyDiv w:val="1"/>
      <w:marLeft w:val="0"/>
      <w:marRight w:val="0"/>
      <w:marTop w:val="0"/>
      <w:marBottom w:val="0"/>
      <w:divBdr>
        <w:top w:val="none" w:sz="0" w:space="0" w:color="auto"/>
        <w:left w:val="none" w:sz="0" w:space="0" w:color="auto"/>
        <w:bottom w:val="none" w:sz="0" w:space="0" w:color="auto"/>
        <w:right w:val="none" w:sz="0" w:space="0" w:color="auto"/>
      </w:divBdr>
    </w:div>
    <w:div w:id="1902059979">
      <w:bodyDiv w:val="1"/>
      <w:marLeft w:val="0"/>
      <w:marRight w:val="0"/>
      <w:marTop w:val="0"/>
      <w:marBottom w:val="0"/>
      <w:divBdr>
        <w:top w:val="none" w:sz="0" w:space="0" w:color="auto"/>
        <w:left w:val="none" w:sz="0" w:space="0" w:color="auto"/>
        <w:bottom w:val="none" w:sz="0" w:space="0" w:color="auto"/>
        <w:right w:val="none" w:sz="0" w:space="0" w:color="auto"/>
      </w:divBdr>
    </w:div>
    <w:div w:id="1910797857">
      <w:bodyDiv w:val="1"/>
      <w:marLeft w:val="0"/>
      <w:marRight w:val="0"/>
      <w:marTop w:val="0"/>
      <w:marBottom w:val="0"/>
      <w:divBdr>
        <w:top w:val="none" w:sz="0" w:space="0" w:color="auto"/>
        <w:left w:val="none" w:sz="0" w:space="0" w:color="auto"/>
        <w:bottom w:val="none" w:sz="0" w:space="0" w:color="auto"/>
        <w:right w:val="none" w:sz="0" w:space="0" w:color="auto"/>
      </w:divBdr>
    </w:div>
    <w:div w:id="1916239133">
      <w:bodyDiv w:val="1"/>
      <w:marLeft w:val="0"/>
      <w:marRight w:val="0"/>
      <w:marTop w:val="0"/>
      <w:marBottom w:val="0"/>
      <w:divBdr>
        <w:top w:val="none" w:sz="0" w:space="0" w:color="auto"/>
        <w:left w:val="none" w:sz="0" w:space="0" w:color="auto"/>
        <w:bottom w:val="none" w:sz="0" w:space="0" w:color="auto"/>
        <w:right w:val="none" w:sz="0" w:space="0" w:color="auto"/>
      </w:divBdr>
    </w:div>
    <w:div w:id="1933929940">
      <w:bodyDiv w:val="1"/>
      <w:marLeft w:val="0"/>
      <w:marRight w:val="0"/>
      <w:marTop w:val="0"/>
      <w:marBottom w:val="0"/>
      <w:divBdr>
        <w:top w:val="none" w:sz="0" w:space="0" w:color="auto"/>
        <w:left w:val="none" w:sz="0" w:space="0" w:color="auto"/>
        <w:bottom w:val="none" w:sz="0" w:space="0" w:color="auto"/>
        <w:right w:val="none" w:sz="0" w:space="0" w:color="auto"/>
      </w:divBdr>
    </w:div>
    <w:div w:id="1934900086">
      <w:bodyDiv w:val="1"/>
      <w:marLeft w:val="0"/>
      <w:marRight w:val="0"/>
      <w:marTop w:val="0"/>
      <w:marBottom w:val="0"/>
      <w:divBdr>
        <w:top w:val="none" w:sz="0" w:space="0" w:color="auto"/>
        <w:left w:val="none" w:sz="0" w:space="0" w:color="auto"/>
        <w:bottom w:val="none" w:sz="0" w:space="0" w:color="auto"/>
        <w:right w:val="none" w:sz="0" w:space="0" w:color="auto"/>
      </w:divBdr>
    </w:div>
    <w:div w:id="1937517013">
      <w:bodyDiv w:val="1"/>
      <w:marLeft w:val="0"/>
      <w:marRight w:val="0"/>
      <w:marTop w:val="0"/>
      <w:marBottom w:val="0"/>
      <w:divBdr>
        <w:top w:val="none" w:sz="0" w:space="0" w:color="auto"/>
        <w:left w:val="none" w:sz="0" w:space="0" w:color="auto"/>
        <w:bottom w:val="none" w:sz="0" w:space="0" w:color="auto"/>
        <w:right w:val="none" w:sz="0" w:space="0" w:color="auto"/>
      </w:divBdr>
    </w:div>
    <w:div w:id="1949922021">
      <w:bodyDiv w:val="1"/>
      <w:marLeft w:val="0"/>
      <w:marRight w:val="0"/>
      <w:marTop w:val="0"/>
      <w:marBottom w:val="0"/>
      <w:divBdr>
        <w:top w:val="none" w:sz="0" w:space="0" w:color="auto"/>
        <w:left w:val="none" w:sz="0" w:space="0" w:color="auto"/>
        <w:bottom w:val="none" w:sz="0" w:space="0" w:color="auto"/>
        <w:right w:val="none" w:sz="0" w:space="0" w:color="auto"/>
      </w:divBdr>
    </w:div>
    <w:div w:id="1956130511">
      <w:bodyDiv w:val="1"/>
      <w:marLeft w:val="0"/>
      <w:marRight w:val="0"/>
      <w:marTop w:val="0"/>
      <w:marBottom w:val="0"/>
      <w:divBdr>
        <w:top w:val="none" w:sz="0" w:space="0" w:color="auto"/>
        <w:left w:val="none" w:sz="0" w:space="0" w:color="auto"/>
        <w:bottom w:val="none" w:sz="0" w:space="0" w:color="auto"/>
        <w:right w:val="none" w:sz="0" w:space="0" w:color="auto"/>
      </w:divBdr>
    </w:div>
    <w:div w:id="1968509666">
      <w:bodyDiv w:val="1"/>
      <w:marLeft w:val="0"/>
      <w:marRight w:val="0"/>
      <w:marTop w:val="0"/>
      <w:marBottom w:val="0"/>
      <w:divBdr>
        <w:top w:val="none" w:sz="0" w:space="0" w:color="auto"/>
        <w:left w:val="none" w:sz="0" w:space="0" w:color="auto"/>
        <w:bottom w:val="none" w:sz="0" w:space="0" w:color="auto"/>
        <w:right w:val="none" w:sz="0" w:space="0" w:color="auto"/>
      </w:divBdr>
    </w:div>
    <w:div w:id="1975330267">
      <w:bodyDiv w:val="1"/>
      <w:marLeft w:val="0"/>
      <w:marRight w:val="0"/>
      <w:marTop w:val="0"/>
      <w:marBottom w:val="0"/>
      <w:divBdr>
        <w:top w:val="none" w:sz="0" w:space="0" w:color="auto"/>
        <w:left w:val="none" w:sz="0" w:space="0" w:color="auto"/>
        <w:bottom w:val="none" w:sz="0" w:space="0" w:color="auto"/>
        <w:right w:val="none" w:sz="0" w:space="0" w:color="auto"/>
      </w:divBdr>
    </w:div>
    <w:div w:id="1977253205">
      <w:bodyDiv w:val="1"/>
      <w:marLeft w:val="0"/>
      <w:marRight w:val="0"/>
      <w:marTop w:val="0"/>
      <w:marBottom w:val="0"/>
      <w:divBdr>
        <w:top w:val="none" w:sz="0" w:space="0" w:color="auto"/>
        <w:left w:val="none" w:sz="0" w:space="0" w:color="auto"/>
        <w:bottom w:val="none" w:sz="0" w:space="0" w:color="auto"/>
        <w:right w:val="none" w:sz="0" w:space="0" w:color="auto"/>
      </w:divBdr>
    </w:div>
    <w:div w:id="1994597202">
      <w:bodyDiv w:val="1"/>
      <w:marLeft w:val="0"/>
      <w:marRight w:val="0"/>
      <w:marTop w:val="0"/>
      <w:marBottom w:val="0"/>
      <w:divBdr>
        <w:top w:val="none" w:sz="0" w:space="0" w:color="auto"/>
        <w:left w:val="none" w:sz="0" w:space="0" w:color="auto"/>
        <w:bottom w:val="none" w:sz="0" w:space="0" w:color="auto"/>
        <w:right w:val="none" w:sz="0" w:space="0" w:color="auto"/>
      </w:divBdr>
    </w:div>
    <w:div w:id="2005474821">
      <w:bodyDiv w:val="1"/>
      <w:marLeft w:val="0"/>
      <w:marRight w:val="0"/>
      <w:marTop w:val="0"/>
      <w:marBottom w:val="0"/>
      <w:divBdr>
        <w:top w:val="none" w:sz="0" w:space="0" w:color="auto"/>
        <w:left w:val="none" w:sz="0" w:space="0" w:color="auto"/>
        <w:bottom w:val="none" w:sz="0" w:space="0" w:color="auto"/>
        <w:right w:val="none" w:sz="0" w:space="0" w:color="auto"/>
      </w:divBdr>
    </w:div>
    <w:div w:id="2008288097">
      <w:bodyDiv w:val="1"/>
      <w:marLeft w:val="0"/>
      <w:marRight w:val="0"/>
      <w:marTop w:val="0"/>
      <w:marBottom w:val="0"/>
      <w:divBdr>
        <w:top w:val="none" w:sz="0" w:space="0" w:color="auto"/>
        <w:left w:val="none" w:sz="0" w:space="0" w:color="auto"/>
        <w:bottom w:val="none" w:sz="0" w:space="0" w:color="auto"/>
        <w:right w:val="none" w:sz="0" w:space="0" w:color="auto"/>
      </w:divBdr>
    </w:div>
    <w:div w:id="2010518857">
      <w:bodyDiv w:val="1"/>
      <w:marLeft w:val="0"/>
      <w:marRight w:val="0"/>
      <w:marTop w:val="0"/>
      <w:marBottom w:val="0"/>
      <w:divBdr>
        <w:top w:val="none" w:sz="0" w:space="0" w:color="auto"/>
        <w:left w:val="none" w:sz="0" w:space="0" w:color="auto"/>
        <w:bottom w:val="none" w:sz="0" w:space="0" w:color="auto"/>
        <w:right w:val="none" w:sz="0" w:space="0" w:color="auto"/>
      </w:divBdr>
    </w:div>
    <w:div w:id="2014647779">
      <w:bodyDiv w:val="1"/>
      <w:marLeft w:val="0"/>
      <w:marRight w:val="0"/>
      <w:marTop w:val="0"/>
      <w:marBottom w:val="0"/>
      <w:divBdr>
        <w:top w:val="none" w:sz="0" w:space="0" w:color="auto"/>
        <w:left w:val="none" w:sz="0" w:space="0" w:color="auto"/>
        <w:bottom w:val="none" w:sz="0" w:space="0" w:color="auto"/>
        <w:right w:val="none" w:sz="0" w:space="0" w:color="auto"/>
      </w:divBdr>
      <w:divsChild>
        <w:div w:id="415639654">
          <w:marLeft w:val="0"/>
          <w:marRight w:val="0"/>
          <w:marTop w:val="0"/>
          <w:marBottom w:val="0"/>
          <w:divBdr>
            <w:top w:val="none" w:sz="0" w:space="0" w:color="auto"/>
            <w:left w:val="none" w:sz="0" w:space="0" w:color="auto"/>
            <w:bottom w:val="none" w:sz="0" w:space="0" w:color="auto"/>
            <w:right w:val="none" w:sz="0" w:space="0" w:color="auto"/>
          </w:divBdr>
          <w:divsChild>
            <w:div w:id="1148476720">
              <w:marLeft w:val="0"/>
              <w:marRight w:val="0"/>
              <w:marTop w:val="0"/>
              <w:marBottom w:val="0"/>
              <w:divBdr>
                <w:top w:val="none" w:sz="0" w:space="0" w:color="auto"/>
                <w:left w:val="none" w:sz="0" w:space="0" w:color="auto"/>
                <w:bottom w:val="none" w:sz="0" w:space="0" w:color="auto"/>
                <w:right w:val="none" w:sz="0" w:space="0" w:color="auto"/>
              </w:divBdr>
              <w:divsChild>
                <w:div w:id="434138935">
                  <w:marLeft w:val="2928"/>
                  <w:marRight w:val="0"/>
                  <w:marTop w:val="720"/>
                  <w:marBottom w:val="0"/>
                  <w:divBdr>
                    <w:top w:val="none" w:sz="0" w:space="0" w:color="auto"/>
                    <w:left w:val="none" w:sz="0" w:space="0" w:color="auto"/>
                    <w:bottom w:val="none" w:sz="0" w:space="0" w:color="auto"/>
                    <w:right w:val="none" w:sz="0" w:space="0" w:color="auto"/>
                  </w:divBdr>
                  <w:divsChild>
                    <w:div w:id="31106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4262980">
      <w:bodyDiv w:val="1"/>
      <w:marLeft w:val="0"/>
      <w:marRight w:val="0"/>
      <w:marTop w:val="0"/>
      <w:marBottom w:val="0"/>
      <w:divBdr>
        <w:top w:val="none" w:sz="0" w:space="0" w:color="auto"/>
        <w:left w:val="none" w:sz="0" w:space="0" w:color="auto"/>
        <w:bottom w:val="none" w:sz="0" w:space="0" w:color="auto"/>
        <w:right w:val="none" w:sz="0" w:space="0" w:color="auto"/>
      </w:divBdr>
    </w:div>
    <w:div w:id="2036080100">
      <w:bodyDiv w:val="1"/>
      <w:marLeft w:val="0"/>
      <w:marRight w:val="0"/>
      <w:marTop w:val="0"/>
      <w:marBottom w:val="0"/>
      <w:divBdr>
        <w:top w:val="none" w:sz="0" w:space="0" w:color="auto"/>
        <w:left w:val="none" w:sz="0" w:space="0" w:color="auto"/>
        <w:bottom w:val="none" w:sz="0" w:space="0" w:color="auto"/>
        <w:right w:val="none" w:sz="0" w:space="0" w:color="auto"/>
      </w:divBdr>
    </w:div>
    <w:div w:id="2039119823">
      <w:bodyDiv w:val="1"/>
      <w:marLeft w:val="0"/>
      <w:marRight w:val="0"/>
      <w:marTop w:val="0"/>
      <w:marBottom w:val="0"/>
      <w:divBdr>
        <w:top w:val="none" w:sz="0" w:space="0" w:color="auto"/>
        <w:left w:val="none" w:sz="0" w:space="0" w:color="auto"/>
        <w:bottom w:val="none" w:sz="0" w:space="0" w:color="auto"/>
        <w:right w:val="none" w:sz="0" w:space="0" w:color="auto"/>
      </w:divBdr>
    </w:div>
    <w:div w:id="2042317140">
      <w:bodyDiv w:val="1"/>
      <w:marLeft w:val="0"/>
      <w:marRight w:val="0"/>
      <w:marTop w:val="0"/>
      <w:marBottom w:val="0"/>
      <w:divBdr>
        <w:top w:val="none" w:sz="0" w:space="0" w:color="auto"/>
        <w:left w:val="none" w:sz="0" w:space="0" w:color="auto"/>
        <w:bottom w:val="none" w:sz="0" w:space="0" w:color="auto"/>
        <w:right w:val="none" w:sz="0" w:space="0" w:color="auto"/>
      </w:divBdr>
    </w:div>
    <w:div w:id="2043088466">
      <w:bodyDiv w:val="1"/>
      <w:marLeft w:val="0"/>
      <w:marRight w:val="0"/>
      <w:marTop w:val="0"/>
      <w:marBottom w:val="0"/>
      <w:divBdr>
        <w:top w:val="none" w:sz="0" w:space="0" w:color="auto"/>
        <w:left w:val="none" w:sz="0" w:space="0" w:color="auto"/>
        <w:bottom w:val="none" w:sz="0" w:space="0" w:color="auto"/>
        <w:right w:val="none" w:sz="0" w:space="0" w:color="auto"/>
      </w:divBdr>
    </w:div>
    <w:div w:id="2043356019">
      <w:bodyDiv w:val="1"/>
      <w:marLeft w:val="0"/>
      <w:marRight w:val="0"/>
      <w:marTop w:val="0"/>
      <w:marBottom w:val="0"/>
      <w:divBdr>
        <w:top w:val="none" w:sz="0" w:space="0" w:color="auto"/>
        <w:left w:val="none" w:sz="0" w:space="0" w:color="auto"/>
        <w:bottom w:val="none" w:sz="0" w:space="0" w:color="auto"/>
        <w:right w:val="none" w:sz="0" w:space="0" w:color="auto"/>
      </w:divBdr>
    </w:div>
    <w:div w:id="2044557258">
      <w:bodyDiv w:val="1"/>
      <w:marLeft w:val="0"/>
      <w:marRight w:val="0"/>
      <w:marTop w:val="0"/>
      <w:marBottom w:val="0"/>
      <w:divBdr>
        <w:top w:val="none" w:sz="0" w:space="0" w:color="auto"/>
        <w:left w:val="none" w:sz="0" w:space="0" w:color="auto"/>
        <w:bottom w:val="none" w:sz="0" w:space="0" w:color="auto"/>
        <w:right w:val="none" w:sz="0" w:space="0" w:color="auto"/>
      </w:divBdr>
    </w:div>
    <w:div w:id="2045515897">
      <w:bodyDiv w:val="1"/>
      <w:marLeft w:val="0"/>
      <w:marRight w:val="0"/>
      <w:marTop w:val="0"/>
      <w:marBottom w:val="0"/>
      <w:divBdr>
        <w:top w:val="none" w:sz="0" w:space="0" w:color="auto"/>
        <w:left w:val="none" w:sz="0" w:space="0" w:color="auto"/>
        <w:bottom w:val="none" w:sz="0" w:space="0" w:color="auto"/>
        <w:right w:val="none" w:sz="0" w:space="0" w:color="auto"/>
      </w:divBdr>
    </w:div>
    <w:div w:id="2046326070">
      <w:bodyDiv w:val="1"/>
      <w:marLeft w:val="0"/>
      <w:marRight w:val="0"/>
      <w:marTop w:val="0"/>
      <w:marBottom w:val="0"/>
      <w:divBdr>
        <w:top w:val="none" w:sz="0" w:space="0" w:color="auto"/>
        <w:left w:val="none" w:sz="0" w:space="0" w:color="auto"/>
        <w:bottom w:val="none" w:sz="0" w:space="0" w:color="auto"/>
        <w:right w:val="none" w:sz="0" w:space="0" w:color="auto"/>
      </w:divBdr>
    </w:div>
    <w:div w:id="2053845901">
      <w:bodyDiv w:val="1"/>
      <w:marLeft w:val="0"/>
      <w:marRight w:val="0"/>
      <w:marTop w:val="0"/>
      <w:marBottom w:val="0"/>
      <w:divBdr>
        <w:top w:val="none" w:sz="0" w:space="0" w:color="auto"/>
        <w:left w:val="none" w:sz="0" w:space="0" w:color="auto"/>
        <w:bottom w:val="none" w:sz="0" w:space="0" w:color="auto"/>
        <w:right w:val="none" w:sz="0" w:space="0" w:color="auto"/>
      </w:divBdr>
    </w:div>
    <w:div w:id="2055734625">
      <w:bodyDiv w:val="1"/>
      <w:marLeft w:val="0"/>
      <w:marRight w:val="0"/>
      <w:marTop w:val="0"/>
      <w:marBottom w:val="0"/>
      <w:divBdr>
        <w:top w:val="none" w:sz="0" w:space="0" w:color="auto"/>
        <w:left w:val="none" w:sz="0" w:space="0" w:color="auto"/>
        <w:bottom w:val="none" w:sz="0" w:space="0" w:color="auto"/>
        <w:right w:val="none" w:sz="0" w:space="0" w:color="auto"/>
      </w:divBdr>
    </w:div>
    <w:div w:id="2056736324">
      <w:bodyDiv w:val="1"/>
      <w:marLeft w:val="0"/>
      <w:marRight w:val="0"/>
      <w:marTop w:val="0"/>
      <w:marBottom w:val="0"/>
      <w:divBdr>
        <w:top w:val="none" w:sz="0" w:space="0" w:color="auto"/>
        <w:left w:val="none" w:sz="0" w:space="0" w:color="auto"/>
        <w:bottom w:val="none" w:sz="0" w:space="0" w:color="auto"/>
        <w:right w:val="none" w:sz="0" w:space="0" w:color="auto"/>
      </w:divBdr>
    </w:div>
    <w:div w:id="2058815355">
      <w:bodyDiv w:val="1"/>
      <w:marLeft w:val="0"/>
      <w:marRight w:val="0"/>
      <w:marTop w:val="0"/>
      <w:marBottom w:val="0"/>
      <w:divBdr>
        <w:top w:val="none" w:sz="0" w:space="0" w:color="auto"/>
        <w:left w:val="none" w:sz="0" w:space="0" w:color="auto"/>
        <w:bottom w:val="none" w:sz="0" w:space="0" w:color="auto"/>
        <w:right w:val="none" w:sz="0" w:space="0" w:color="auto"/>
      </w:divBdr>
    </w:div>
    <w:div w:id="2063366697">
      <w:bodyDiv w:val="1"/>
      <w:marLeft w:val="0"/>
      <w:marRight w:val="0"/>
      <w:marTop w:val="0"/>
      <w:marBottom w:val="0"/>
      <w:divBdr>
        <w:top w:val="none" w:sz="0" w:space="0" w:color="auto"/>
        <w:left w:val="none" w:sz="0" w:space="0" w:color="auto"/>
        <w:bottom w:val="none" w:sz="0" w:space="0" w:color="auto"/>
        <w:right w:val="none" w:sz="0" w:space="0" w:color="auto"/>
      </w:divBdr>
    </w:div>
    <w:div w:id="2071608481">
      <w:bodyDiv w:val="1"/>
      <w:marLeft w:val="0"/>
      <w:marRight w:val="0"/>
      <w:marTop w:val="0"/>
      <w:marBottom w:val="0"/>
      <w:divBdr>
        <w:top w:val="none" w:sz="0" w:space="0" w:color="auto"/>
        <w:left w:val="none" w:sz="0" w:space="0" w:color="auto"/>
        <w:bottom w:val="none" w:sz="0" w:space="0" w:color="auto"/>
        <w:right w:val="none" w:sz="0" w:space="0" w:color="auto"/>
      </w:divBdr>
    </w:div>
    <w:div w:id="2074305349">
      <w:bodyDiv w:val="1"/>
      <w:marLeft w:val="0"/>
      <w:marRight w:val="0"/>
      <w:marTop w:val="0"/>
      <w:marBottom w:val="0"/>
      <w:divBdr>
        <w:top w:val="none" w:sz="0" w:space="0" w:color="auto"/>
        <w:left w:val="none" w:sz="0" w:space="0" w:color="auto"/>
        <w:bottom w:val="none" w:sz="0" w:space="0" w:color="auto"/>
        <w:right w:val="none" w:sz="0" w:space="0" w:color="auto"/>
      </w:divBdr>
    </w:div>
    <w:div w:id="2074887267">
      <w:bodyDiv w:val="1"/>
      <w:marLeft w:val="0"/>
      <w:marRight w:val="0"/>
      <w:marTop w:val="0"/>
      <w:marBottom w:val="0"/>
      <w:divBdr>
        <w:top w:val="none" w:sz="0" w:space="0" w:color="auto"/>
        <w:left w:val="none" w:sz="0" w:space="0" w:color="auto"/>
        <w:bottom w:val="none" w:sz="0" w:space="0" w:color="auto"/>
        <w:right w:val="none" w:sz="0" w:space="0" w:color="auto"/>
      </w:divBdr>
    </w:div>
    <w:div w:id="2093162008">
      <w:bodyDiv w:val="1"/>
      <w:marLeft w:val="0"/>
      <w:marRight w:val="0"/>
      <w:marTop w:val="0"/>
      <w:marBottom w:val="0"/>
      <w:divBdr>
        <w:top w:val="none" w:sz="0" w:space="0" w:color="auto"/>
        <w:left w:val="none" w:sz="0" w:space="0" w:color="auto"/>
        <w:bottom w:val="none" w:sz="0" w:space="0" w:color="auto"/>
        <w:right w:val="none" w:sz="0" w:space="0" w:color="auto"/>
      </w:divBdr>
    </w:div>
    <w:div w:id="2094231360">
      <w:bodyDiv w:val="1"/>
      <w:marLeft w:val="0"/>
      <w:marRight w:val="0"/>
      <w:marTop w:val="0"/>
      <w:marBottom w:val="0"/>
      <w:divBdr>
        <w:top w:val="none" w:sz="0" w:space="0" w:color="auto"/>
        <w:left w:val="none" w:sz="0" w:space="0" w:color="auto"/>
        <w:bottom w:val="none" w:sz="0" w:space="0" w:color="auto"/>
        <w:right w:val="none" w:sz="0" w:space="0" w:color="auto"/>
      </w:divBdr>
    </w:div>
    <w:div w:id="2097943462">
      <w:bodyDiv w:val="1"/>
      <w:marLeft w:val="0"/>
      <w:marRight w:val="0"/>
      <w:marTop w:val="0"/>
      <w:marBottom w:val="0"/>
      <w:divBdr>
        <w:top w:val="none" w:sz="0" w:space="0" w:color="auto"/>
        <w:left w:val="none" w:sz="0" w:space="0" w:color="auto"/>
        <w:bottom w:val="none" w:sz="0" w:space="0" w:color="auto"/>
        <w:right w:val="none" w:sz="0" w:space="0" w:color="auto"/>
      </w:divBdr>
    </w:div>
    <w:div w:id="2100592245">
      <w:bodyDiv w:val="1"/>
      <w:marLeft w:val="0"/>
      <w:marRight w:val="0"/>
      <w:marTop w:val="0"/>
      <w:marBottom w:val="0"/>
      <w:divBdr>
        <w:top w:val="none" w:sz="0" w:space="0" w:color="auto"/>
        <w:left w:val="none" w:sz="0" w:space="0" w:color="auto"/>
        <w:bottom w:val="none" w:sz="0" w:space="0" w:color="auto"/>
        <w:right w:val="none" w:sz="0" w:space="0" w:color="auto"/>
      </w:divBdr>
    </w:div>
    <w:div w:id="2101678374">
      <w:bodyDiv w:val="1"/>
      <w:marLeft w:val="0"/>
      <w:marRight w:val="0"/>
      <w:marTop w:val="0"/>
      <w:marBottom w:val="0"/>
      <w:divBdr>
        <w:top w:val="none" w:sz="0" w:space="0" w:color="auto"/>
        <w:left w:val="none" w:sz="0" w:space="0" w:color="auto"/>
        <w:bottom w:val="none" w:sz="0" w:space="0" w:color="auto"/>
        <w:right w:val="none" w:sz="0" w:space="0" w:color="auto"/>
      </w:divBdr>
    </w:div>
    <w:div w:id="2107070618">
      <w:bodyDiv w:val="1"/>
      <w:marLeft w:val="0"/>
      <w:marRight w:val="0"/>
      <w:marTop w:val="0"/>
      <w:marBottom w:val="0"/>
      <w:divBdr>
        <w:top w:val="none" w:sz="0" w:space="0" w:color="auto"/>
        <w:left w:val="none" w:sz="0" w:space="0" w:color="auto"/>
        <w:bottom w:val="none" w:sz="0" w:space="0" w:color="auto"/>
        <w:right w:val="none" w:sz="0" w:space="0" w:color="auto"/>
      </w:divBdr>
    </w:div>
    <w:div w:id="2118787489">
      <w:bodyDiv w:val="1"/>
      <w:marLeft w:val="0"/>
      <w:marRight w:val="0"/>
      <w:marTop w:val="0"/>
      <w:marBottom w:val="0"/>
      <w:divBdr>
        <w:top w:val="none" w:sz="0" w:space="0" w:color="auto"/>
        <w:left w:val="none" w:sz="0" w:space="0" w:color="auto"/>
        <w:bottom w:val="none" w:sz="0" w:space="0" w:color="auto"/>
        <w:right w:val="none" w:sz="0" w:space="0" w:color="auto"/>
      </w:divBdr>
    </w:div>
    <w:div w:id="2125685129">
      <w:bodyDiv w:val="1"/>
      <w:marLeft w:val="0"/>
      <w:marRight w:val="0"/>
      <w:marTop w:val="0"/>
      <w:marBottom w:val="0"/>
      <w:divBdr>
        <w:top w:val="none" w:sz="0" w:space="0" w:color="auto"/>
        <w:left w:val="none" w:sz="0" w:space="0" w:color="auto"/>
        <w:bottom w:val="none" w:sz="0" w:space="0" w:color="auto"/>
        <w:right w:val="none" w:sz="0" w:space="0" w:color="auto"/>
      </w:divBdr>
    </w:div>
    <w:div w:id="2129397577">
      <w:bodyDiv w:val="1"/>
      <w:marLeft w:val="0"/>
      <w:marRight w:val="0"/>
      <w:marTop w:val="0"/>
      <w:marBottom w:val="0"/>
      <w:divBdr>
        <w:top w:val="none" w:sz="0" w:space="0" w:color="auto"/>
        <w:left w:val="none" w:sz="0" w:space="0" w:color="auto"/>
        <w:bottom w:val="none" w:sz="0" w:space="0" w:color="auto"/>
        <w:right w:val="none" w:sz="0" w:space="0" w:color="auto"/>
      </w:divBdr>
    </w:div>
    <w:div w:id="2131050031">
      <w:bodyDiv w:val="1"/>
      <w:marLeft w:val="0"/>
      <w:marRight w:val="0"/>
      <w:marTop w:val="0"/>
      <w:marBottom w:val="0"/>
      <w:divBdr>
        <w:top w:val="none" w:sz="0" w:space="0" w:color="auto"/>
        <w:left w:val="none" w:sz="0" w:space="0" w:color="auto"/>
        <w:bottom w:val="none" w:sz="0" w:space="0" w:color="auto"/>
        <w:right w:val="none" w:sz="0" w:space="0" w:color="auto"/>
      </w:divBdr>
    </w:div>
    <w:div w:id="2131240787">
      <w:bodyDiv w:val="1"/>
      <w:marLeft w:val="0"/>
      <w:marRight w:val="0"/>
      <w:marTop w:val="0"/>
      <w:marBottom w:val="0"/>
      <w:divBdr>
        <w:top w:val="none" w:sz="0" w:space="0" w:color="auto"/>
        <w:left w:val="none" w:sz="0" w:space="0" w:color="auto"/>
        <w:bottom w:val="none" w:sz="0" w:space="0" w:color="auto"/>
        <w:right w:val="none" w:sz="0" w:space="0" w:color="auto"/>
      </w:divBdr>
    </w:div>
    <w:div w:id="2140760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B4768DA4-FCC5-482F-AEAE-A96A842AF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7899</Words>
  <Characters>45028</Characters>
  <Application>Microsoft Office Word</Application>
  <DocSecurity>4</DocSecurity>
  <Lines>375</Lines>
  <Paragraphs>105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DOKUMENT IDENTIFIKACIJE INVESTICIJSKEGA PROJEKTA</vt:lpstr>
      <vt:lpstr>DOKUMENT IDENTIFIKACIJE INVESTICIJSKEGA PROJEKTA</vt:lpstr>
    </vt:vector>
  </TitlesOfParts>
  <Company>HP</Company>
  <LinksUpToDate>false</LinksUpToDate>
  <CharactersWithSpaces>52822</CharactersWithSpaces>
  <SharedDoc>false</SharedDoc>
  <HLinks>
    <vt:vector size="54" baseType="variant">
      <vt:variant>
        <vt:i4>1048630</vt:i4>
      </vt:variant>
      <vt:variant>
        <vt:i4>50</vt:i4>
      </vt:variant>
      <vt:variant>
        <vt:i4>0</vt:i4>
      </vt:variant>
      <vt:variant>
        <vt:i4>5</vt:i4>
      </vt:variant>
      <vt:variant>
        <vt:lpwstr/>
      </vt:variant>
      <vt:variant>
        <vt:lpwstr>_Toc22046425</vt:lpwstr>
      </vt:variant>
      <vt:variant>
        <vt:i4>1114166</vt:i4>
      </vt:variant>
      <vt:variant>
        <vt:i4>44</vt:i4>
      </vt:variant>
      <vt:variant>
        <vt:i4>0</vt:i4>
      </vt:variant>
      <vt:variant>
        <vt:i4>5</vt:i4>
      </vt:variant>
      <vt:variant>
        <vt:lpwstr/>
      </vt:variant>
      <vt:variant>
        <vt:lpwstr>_Toc22046424</vt:lpwstr>
      </vt:variant>
      <vt:variant>
        <vt:i4>1441846</vt:i4>
      </vt:variant>
      <vt:variant>
        <vt:i4>38</vt:i4>
      </vt:variant>
      <vt:variant>
        <vt:i4>0</vt:i4>
      </vt:variant>
      <vt:variant>
        <vt:i4>5</vt:i4>
      </vt:variant>
      <vt:variant>
        <vt:lpwstr/>
      </vt:variant>
      <vt:variant>
        <vt:lpwstr>_Toc22046423</vt:lpwstr>
      </vt:variant>
      <vt:variant>
        <vt:i4>1507382</vt:i4>
      </vt:variant>
      <vt:variant>
        <vt:i4>32</vt:i4>
      </vt:variant>
      <vt:variant>
        <vt:i4>0</vt:i4>
      </vt:variant>
      <vt:variant>
        <vt:i4>5</vt:i4>
      </vt:variant>
      <vt:variant>
        <vt:lpwstr/>
      </vt:variant>
      <vt:variant>
        <vt:lpwstr>_Toc22046422</vt:lpwstr>
      </vt:variant>
      <vt:variant>
        <vt:i4>1310774</vt:i4>
      </vt:variant>
      <vt:variant>
        <vt:i4>26</vt:i4>
      </vt:variant>
      <vt:variant>
        <vt:i4>0</vt:i4>
      </vt:variant>
      <vt:variant>
        <vt:i4>5</vt:i4>
      </vt:variant>
      <vt:variant>
        <vt:lpwstr/>
      </vt:variant>
      <vt:variant>
        <vt:lpwstr>_Toc22046421</vt:lpwstr>
      </vt:variant>
      <vt:variant>
        <vt:i4>1376310</vt:i4>
      </vt:variant>
      <vt:variant>
        <vt:i4>20</vt:i4>
      </vt:variant>
      <vt:variant>
        <vt:i4>0</vt:i4>
      </vt:variant>
      <vt:variant>
        <vt:i4>5</vt:i4>
      </vt:variant>
      <vt:variant>
        <vt:lpwstr/>
      </vt:variant>
      <vt:variant>
        <vt:lpwstr>_Toc22046420</vt:lpwstr>
      </vt:variant>
      <vt:variant>
        <vt:i4>1835061</vt:i4>
      </vt:variant>
      <vt:variant>
        <vt:i4>14</vt:i4>
      </vt:variant>
      <vt:variant>
        <vt:i4>0</vt:i4>
      </vt:variant>
      <vt:variant>
        <vt:i4>5</vt:i4>
      </vt:variant>
      <vt:variant>
        <vt:lpwstr/>
      </vt:variant>
      <vt:variant>
        <vt:lpwstr>_Toc22046419</vt:lpwstr>
      </vt:variant>
      <vt:variant>
        <vt:i4>1900597</vt:i4>
      </vt:variant>
      <vt:variant>
        <vt:i4>8</vt:i4>
      </vt:variant>
      <vt:variant>
        <vt:i4>0</vt:i4>
      </vt:variant>
      <vt:variant>
        <vt:i4>5</vt:i4>
      </vt:variant>
      <vt:variant>
        <vt:lpwstr/>
      </vt:variant>
      <vt:variant>
        <vt:lpwstr>_Toc22046418</vt:lpwstr>
      </vt:variant>
      <vt:variant>
        <vt:i4>1179701</vt:i4>
      </vt:variant>
      <vt:variant>
        <vt:i4>2</vt:i4>
      </vt:variant>
      <vt:variant>
        <vt:i4>0</vt:i4>
      </vt:variant>
      <vt:variant>
        <vt:i4>5</vt:i4>
      </vt:variant>
      <vt:variant>
        <vt:lpwstr/>
      </vt:variant>
      <vt:variant>
        <vt:lpwstr>_Toc22046417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 IDENTIFIKACIJE INVESTICIJSKEGA PROJEKTA</dc:title>
  <dc:subject/>
  <dc:creator>Nataša</dc:creator>
  <cp:keywords/>
  <cp:lastModifiedBy>Barbara Jovan</cp:lastModifiedBy>
  <cp:revision>2</cp:revision>
  <cp:lastPrinted>2019-12-03T12:35:00Z</cp:lastPrinted>
  <dcterms:created xsi:type="dcterms:W3CDTF">2021-01-06T12:14:00Z</dcterms:created>
  <dcterms:modified xsi:type="dcterms:W3CDTF">2021-01-06T12:14:00Z</dcterms:modified>
</cp:coreProperties>
</file>